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9A7F724" w14:textId="77777777" w:rsidR="00CA09B2" w:rsidRDefault="00CA09B2">
      <w:pPr>
        <w:pStyle w:val="T1"/>
        <w:pBdr>
          <w:bottom w:val="single" w:sz="6" w:space="0" w:color="auto"/>
        </w:pBdr>
        <w:spacing w:after="240"/>
      </w:pPr>
      <w:r>
        <w:t>IEEE P802.11</w:t>
      </w:r>
      <w:r>
        <w:br/>
        <w:t>Wireless LANs</w:t>
      </w:r>
    </w:p>
    <w:tbl>
      <w:tblPr>
        <w:tblW w:w="0" w:type="auto"/>
        <w:tblInd w:w="-10" w:type="dxa"/>
        <w:tblLayout w:type="fixed"/>
        <w:tblLook w:val="04A0" w:firstRow="1" w:lastRow="0" w:firstColumn="1" w:lastColumn="0" w:noHBand="0" w:noVBand="1"/>
      </w:tblPr>
      <w:tblGrid>
        <w:gridCol w:w="9350"/>
      </w:tblGrid>
      <w:tr w:rsidR="00BD6FB0" w:rsidRPr="00BD6FB0" w14:paraId="682815B5" w14:textId="77777777" w:rsidTr="00BD6FB0">
        <w:trPr>
          <w:trHeight w:val="750"/>
        </w:trPr>
        <w:tc>
          <w:tcPr>
            <w:tcW w:w="9350" w:type="dxa"/>
            <w:tcBorders>
              <w:top w:val="single" w:sz="8" w:space="0" w:color="auto"/>
              <w:left w:val="single" w:sz="8" w:space="0" w:color="auto"/>
              <w:bottom w:val="single" w:sz="8" w:space="0" w:color="auto"/>
              <w:right w:val="single" w:sz="8" w:space="0" w:color="000000"/>
            </w:tcBorders>
            <w:shd w:val="clear" w:color="auto" w:fill="auto"/>
            <w:vAlign w:val="center"/>
            <w:hideMark/>
          </w:tcPr>
          <w:p w14:paraId="3192C3DB" w14:textId="5945231D" w:rsidR="00CB5ED0" w:rsidRDefault="00CB5ED0" w:rsidP="00CB5ED0">
            <w:pPr>
              <w:jc w:val="center"/>
              <w:rPr>
                <w:b/>
                <w:sz w:val="28"/>
                <w:szCs w:val="28"/>
                <w:lang w:val="en-US"/>
              </w:rPr>
            </w:pPr>
            <w:r>
              <w:rPr>
                <w:b/>
                <w:sz w:val="28"/>
                <w:szCs w:val="28"/>
                <w:lang w:val="en-US"/>
              </w:rPr>
              <w:t xml:space="preserve">TGbe </w:t>
            </w:r>
            <w:r w:rsidR="00CD448E">
              <w:rPr>
                <w:b/>
                <w:sz w:val="28"/>
                <w:szCs w:val="28"/>
                <w:lang w:val="en-US"/>
              </w:rPr>
              <w:t xml:space="preserve">CC36 </w:t>
            </w:r>
            <w:r w:rsidRPr="004B1506">
              <w:rPr>
                <w:b/>
                <w:sz w:val="28"/>
                <w:szCs w:val="28"/>
                <w:lang w:val="en-US"/>
              </w:rPr>
              <w:t>Comment Resolutions</w:t>
            </w:r>
          </w:p>
          <w:p w14:paraId="43C7EEFC" w14:textId="0E232AB8" w:rsidR="00BD6FB0" w:rsidRPr="00224300" w:rsidRDefault="00CB5ED0" w:rsidP="00CB5ED0">
            <w:pPr>
              <w:jc w:val="center"/>
              <w:rPr>
                <w:b/>
                <w:sz w:val="28"/>
                <w:szCs w:val="28"/>
                <w:lang w:val="en-US"/>
              </w:rPr>
            </w:pPr>
            <w:r>
              <w:rPr>
                <w:b/>
                <w:sz w:val="28"/>
                <w:szCs w:val="28"/>
                <w:lang w:val="en-US"/>
              </w:rPr>
              <w:t xml:space="preserve">for </w:t>
            </w:r>
            <w:r w:rsidR="00755F44">
              <w:rPr>
                <w:b/>
                <w:sz w:val="28"/>
                <w:szCs w:val="28"/>
                <w:lang w:val="en-US"/>
              </w:rPr>
              <w:t>S</w:t>
            </w:r>
            <w:r w:rsidR="00755F44" w:rsidRPr="00755F44">
              <w:rPr>
                <w:b/>
                <w:sz w:val="28"/>
                <w:szCs w:val="28"/>
                <w:lang w:val="en-US"/>
              </w:rPr>
              <w:t>ubclause 35.3.5.4</w:t>
            </w:r>
            <w:r w:rsidR="00173ECC">
              <w:rPr>
                <w:b/>
                <w:sz w:val="28"/>
                <w:szCs w:val="28"/>
                <w:lang w:val="en-US"/>
              </w:rPr>
              <w:t xml:space="preserve"> – Part 2 (Single-link Setup)</w:t>
            </w:r>
          </w:p>
        </w:tc>
      </w:tr>
      <w:tr w:rsidR="00BD6FB0" w:rsidRPr="00BD6FB0" w14:paraId="73FFAF36" w14:textId="77777777" w:rsidTr="00BD6FB0">
        <w:trPr>
          <w:trHeight w:val="315"/>
        </w:trPr>
        <w:tc>
          <w:tcPr>
            <w:tcW w:w="9350" w:type="dxa"/>
            <w:tcBorders>
              <w:top w:val="single" w:sz="8" w:space="0" w:color="auto"/>
              <w:left w:val="single" w:sz="8" w:space="0" w:color="auto"/>
              <w:bottom w:val="single" w:sz="8" w:space="0" w:color="auto"/>
              <w:right w:val="single" w:sz="8" w:space="0" w:color="000000"/>
            </w:tcBorders>
            <w:shd w:val="clear" w:color="auto" w:fill="auto"/>
            <w:vAlign w:val="center"/>
            <w:hideMark/>
          </w:tcPr>
          <w:p w14:paraId="64D5AAA0" w14:textId="7072548A" w:rsidR="00BD6FB0" w:rsidRPr="00BD6FB0" w:rsidRDefault="00BD6FB0" w:rsidP="00772F0E">
            <w:pPr>
              <w:jc w:val="center"/>
              <w:rPr>
                <w:b/>
                <w:bCs/>
                <w:color w:val="000000"/>
                <w:sz w:val="20"/>
                <w:lang w:val="en-US" w:eastAsia="ko-KR"/>
              </w:rPr>
            </w:pPr>
            <w:r w:rsidRPr="00BD6FB0">
              <w:rPr>
                <w:b/>
                <w:bCs/>
                <w:color w:val="000000"/>
                <w:sz w:val="20"/>
                <w:lang w:val="en-US"/>
              </w:rPr>
              <w:t>Date:</w:t>
            </w:r>
            <w:r w:rsidRPr="002836D0">
              <w:t xml:space="preserve">  20</w:t>
            </w:r>
            <w:r w:rsidR="00C43A19">
              <w:t>21</w:t>
            </w:r>
            <w:r w:rsidR="00361A7D">
              <w:t>-</w:t>
            </w:r>
            <w:r w:rsidR="00F17C31">
              <w:t>08</w:t>
            </w:r>
            <w:r w:rsidR="00361A7D">
              <w:t>-</w:t>
            </w:r>
            <w:r w:rsidR="00F17C31">
              <w:t>02</w:t>
            </w:r>
          </w:p>
        </w:tc>
      </w:tr>
    </w:tbl>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20" w:firstRow="1" w:lastRow="0" w:firstColumn="0" w:lastColumn="0" w:noHBand="0" w:noVBand="1"/>
      </w:tblPr>
      <w:tblGrid>
        <w:gridCol w:w="1705"/>
        <w:gridCol w:w="1440"/>
        <w:gridCol w:w="2430"/>
        <w:gridCol w:w="1033"/>
        <w:gridCol w:w="2742"/>
      </w:tblGrid>
      <w:tr w:rsidR="00481CE0" w:rsidRPr="0019516D" w14:paraId="7C330C08" w14:textId="77777777" w:rsidTr="0013066F">
        <w:trPr>
          <w:trHeight w:val="144"/>
        </w:trPr>
        <w:tc>
          <w:tcPr>
            <w:tcW w:w="9350" w:type="dxa"/>
            <w:gridSpan w:val="5"/>
            <w:shd w:val="clear" w:color="auto" w:fill="FFFFFF"/>
            <w:tcMar>
              <w:top w:w="15" w:type="dxa"/>
              <w:left w:w="108" w:type="dxa"/>
              <w:bottom w:w="0" w:type="dxa"/>
              <w:right w:w="108" w:type="dxa"/>
            </w:tcMar>
            <w:vAlign w:val="center"/>
          </w:tcPr>
          <w:p w14:paraId="32F1AAD2" w14:textId="77777777" w:rsidR="00481CE0" w:rsidRPr="00836675" w:rsidRDefault="00481CE0" w:rsidP="00836675">
            <w:pPr>
              <w:pStyle w:val="T2"/>
              <w:spacing w:after="0"/>
              <w:ind w:left="0" w:right="0"/>
              <w:rPr>
                <w:rFonts w:eastAsia="맑은 고딕"/>
                <w:sz w:val="20"/>
              </w:rPr>
            </w:pPr>
            <w:r w:rsidRPr="00836675">
              <w:rPr>
                <w:rFonts w:eastAsia="맑은 고딕"/>
                <w:sz w:val="20"/>
              </w:rPr>
              <w:t>Author(s):</w:t>
            </w:r>
          </w:p>
        </w:tc>
      </w:tr>
      <w:tr w:rsidR="00B71E6B" w:rsidRPr="00945E34" w14:paraId="2ED06D87" w14:textId="77777777" w:rsidTr="00261441">
        <w:trPr>
          <w:trHeight w:val="144"/>
        </w:trPr>
        <w:tc>
          <w:tcPr>
            <w:tcW w:w="1705" w:type="dxa"/>
            <w:shd w:val="clear" w:color="auto" w:fill="FFFFFF"/>
            <w:tcMar>
              <w:top w:w="15" w:type="dxa"/>
              <w:left w:w="108" w:type="dxa"/>
              <w:bottom w:w="0" w:type="dxa"/>
              <w:right w:w="108" w:type="dxa"/>
            </w:tcMar>
            <w:vAlign w:val="center"/>
          </w:tcPr>
          <w:p w14:paraId="4D6195A0" w14:textId="77777777" w:rsidR="00B71E6B" w:rsidRPr="00F73F91" w:rsidRDefault="00B71E6B" w:rsidP="00F73F91">
            <w:pPr>
              <w:pStyle w:val="T2"/>
              <w:spacing w:after="0"/>
              <w:ind w:left="0" w:right="0"/>
              <w:rPr>
                <w:rFonts w:eastAsia="맑은 고딕"/>
                <w:sz w:val="20"/>
              </w:rPr>
            </w:pPr>
            <w:r w:rsidRPr="00F73F91">
              <w:rPr>
                <w:rFonts w:eastAsia="맑은 고딕"/>
                <w:sz w:val="20"/>
              </w:rPr>
              <w:t>Name</w:t>
            </w:r>
          </w:p>
        </w:tc>
        <w:tc>
          <w:tcPr>
            <w:tcW w:w="1440" w:type="dxa"/>
            <w:shd w:val="clear" w:color="auto" w:fill="FFFFFF"/>
            <w:vAlign w:val="center"/>
          </w:tcPr>
          <w:p w14:paraId="33B60BBE" w14:textId="77777777" w:rsidR="00B71E6B" w:rsidRPr="00F73F91" w:rsidRDefault="00B71E6B" w:rsidP="00F73F91">
            <w:pPr>
              <w:pStyle w:val="T2"/>
              <w:spacing w:after="0"/>
              <w:ind w:left="0" w:right="0"/>
              <w:rPr>
                <w:rFonts w:eastAsia="맑은 고딕"/>
                <w:sz w:val="20"/>
              </w:rPr>
            </w:pPr>
            <w:r w:rsidRPr="00F73F91">
              <w:rPr>
                <w:rFonts w:eastAsia="맑은 고딕"/>
                <w:sz w:val="20"/>
              </w:rPr>
              <w:t>Affiliation</w:t>
            </w:r>
          </w:p>
        </w:tc>
        <w:tc>
          <w:tcPr>
            <w:tcW w:w="2430" w:type="dxa"/>
            <w:shd w:val="clear" w:color="auto" w:fill="FFFFFF"/>
            <w:tcMar>
              <w:top w:w="15" w:type="dxa"/>
              <w:left w:w="108" w:type="dxa"/>
              <w:bottom w:w="0" w:type="dxa"/>
              <w:right w:w="108" w:type="dxa"/>
            </w:tcMar>
            <w:vAlign w:val="center"/>
          </w:tcPr>
          <w:p w14:paraId="69ED5216" w14:textId="77777777" w:rsidR="00B71E6B" w:rsidRPr="00F73F91" w:rsidRDefault="00B71E6B" w:rsidP="00F73F91">
            <w:pPr>
              <w:pStyle w:val="T2"/>
              <w:spacing w:after="0"/>
              <w:ind w:left="0" w:right="0"/>
              <w:rPr>
                <w:rFonts w:eastAsia="맑은 고딕"/>
                <w:sz w:val="20"/>
              </w:rPr>
            </w:pPr>
            <w:r w:rsidRPr="00F73F91">
              <w:rPr>
                <w:rFonts w:eastAsia="맑은 고딕"/>
                <w:sz w:val="20"/>
              </w:rPr>
              <w:t>Address</w:t>
            </w:r>
          </w:p>
        </w:tc>
        <w:tc>
          <w:tcPr>
            <w:tcW w:w="1033" w:type="dxa"/>
            <w:shd w:val="clear" w:color="auto" w:fill="FFFFFF"/>
            <w:tcMar>
              <w:top w:w="15" w:type="dxa"/>
              <w:left w:w="108" w:type="dxa"/>
              <w:bottom w:w="0" w:type="dxa"/>
              <w:right w:w="108" w:type="dxa"/>
            </w:tcMar>
            <w:vAlign w:val="center"/>
          </w:tcPr>
          <w:p w14:paraId="5072FC91" w14:textId="77777777" w:rsidR="00B71E6B" w:rsidRPr="00F73F91" w:rsidRDefault="00B71E6B" w:rsidP="00F73F91">
            <w:pPr>
              <w:pStyle w:val="T2"/>
              <w:spacing w:after="0"/>
              <w:ind w:left="0" w:right="0"/>
              <w:rPr>
                <w:rFonts w:eastAsia="맑은 고딕"/>
                <w:sz w:val="20"/>
              </w:rPr>
            </w:pPr>
            <w:r w:rsidRPr="00F73F91">
              <w:rPr>
                <w:rFonts w:eastAsia="맑은 고딕"/>
                <w:sz w:val="20"/>
              </w:rPr>
              <w:t>Phone</w:t>
            </w:r>
          </w:p>
        </w:tc>
        <w:tc>
          <w:tcPr>
            <w:tcW w:w="2742" w:type="dxa"/>
            <w:shd w:val="clear" w:color="auto" w:fill="FFFFFF"/>
            <w:tcMar>
              <w:top w:w="15" w:type="dxa"/>
              <w:left w:w="108" w:type="dxa"/>
              <w:bottom w:w="0" w:type="dxa"/>
              <w:right w:w="108" w:type="dxa"/>
            </w:tcMar>
            <w:vAlign w:val="center"/>
          </w:tcPr>
          <w:p w14:paraId="66503A10" w14:textId="77777777" w:rsidR="00B71E6B" w:rsidRPr="00F73F91" w:rsidRDefault="00B71E6B" w:rsidP="00F73F91">
            <w:pPr>
              <w:pStyle w:val="T2"/>
              <w:spacing w:after="0"/>
              <w:ind w:left="0" w:right="0"/>
              <w:rPr>
                <w:rFonts w:eastAsia="맑은 고딕"/>
                <w:sz w:val="20"/>
              </w:rPr>
            </w:pPr>
            <w:r w:rsidRPr="00F73F91">
              <w:rPr>
                <w:rFonts w:eastAsia="맑은 고딕"/>
                <w:sz w:val="20"/>
              </w:rPr>
              <w:t>email</w:t>
            </w:r>
          </w:p>
        </w:tc>
      </w:tr>
      <w:tr w:rsidR="004066C3" w:rsidRPr="00945E34" w14:paraId="6D1C73E9" w14:textId="77777777" w:rsidTr="00261441">
        <w:trPr>
          <w:trHeight w:val="144"/>
        </w:trPr>
        <w:tc>
          <w:tcPr>
            <w:tcW w:w="1705" w:type="dxa"/>
            <w:shd w:val="clear" w:color="auto" w:fill="FFFFFF"/>
            <w:tcMar>
              <w:top w:w="15" w:type="dxa"/>
              <w:left w:w="108" w:type="dxa"/>
              <w:bottom w:w="0" w:type="dxa"/>
              <w:right w:w="108" w:type="dxa"/>
            </w:tcMar>
            <w:vAlign w:val="center"/>
          </w:tcPr>
          <w:p w14:paraId="242C1AB6" w14:textId="5590BC45" w:rsidR="004066C3" w:rsidRPr="00330A1E" w:rsidRDefault="004066C3" w:rsidP="00F1291A">
            <w:pPr>
              <w:jc w:val="center"/>
              <w:rPr>
                <w:sz w:val="20"/>
                <w:lang w:eastAsia="ko-KR"/>
              </w:rPr>
            </w:pPr>
            <w:r>
              <w:rPr>
                <w:sz w:val="18"/>
                <w:szCs w:val="18"/>
                <w:lang w:eastAsia="ko-KR"/>
              </w:rPr>
              <w:t>Insun Jang</w:t>
            </w:r>
          </w:p>
        </w:tc>
        <w:tc>
          <w:tcPr>
            <w:tcW w:w="1440" w:type="dxa"/>
            <w:vMerge w:val="restart"/>
            <w:shd w:val="clear" w:color="auto" w:fill="FFFFFF"/>
            <w:vAlign w:val="center"/>
          </w:tcPr>
          <w:p w14:paraId="4B098944" w14:textId="09FCB03C" w:rsidR="004066C3" w:rsidRPr="00330A1E" w:rsidRDefault="004066C3" w:rsidP="004066C3">
            <w:pPr>
              <w:jc w:val="center"/>
              <w:rPr>
                <w:sz w:val="20"/>
                <w:lang w:eastAsia="ko-KR"/>
              </w:rPr>
            </w:pPr>
            <w:r>
              <w:rPr>
                <w:rFonts w:hint="eastAsia"/>
                <w:lang w:eastAsia="ko-KR"/>
              </w:rPr>
              <w:t>LG Electronics</w:t>
            </w:r>
          </w:p>
        </w:tc>
        <w:tc>
          <w:tcPr>
            <w:tcW w:w="2430" w:type="dxa"/>
            <w:vMerge w:val="restart"/>
            <w:shd w:val="clear" w:color="auto" w:fill="FFFFFF"/>
            <w:tcMar>
              <w:top w:w="15" w:type="dxa"/>
              <w:left w:w="108" w:type="dxa"/>
              <w:bottom w:w="0" w:type="dxa"/>
              <w:right w:w="108" w:type="dxa"/>
            </w:tcMar>
            <w:vAlign w:val="center"/>
          </w:tcPr>
          <w:p w14:paraId="47E3C4AD" w14:textId="23C0CEDA" w:rsidR="004066C3" w:rsidRPr="00DE71EF" w:rsidRDefault="004066C3" w:rsidP="004066C3">
            <w:pPr>
              <w:jc w:val="center"/>
              <w:rPr>
                <w:sz w:val="20"/>
                <w:lang w:eastAsia="ko-KR"/>
              </w:rPr>
            </w:pPr>
            <w:r w:rsidRPr="00CA3569">
              <w:t>19, Yangjae-daero 11gil, Seocho-gu, Seoul 137-130, Korea</w:t>
            </w:r>
          </w:p>
        </w:tc>
        <w:tc>
          <w:tcPr>
            <w:tcW w:w="1033" w:type="dxa"/>
            <w:shd w:val="clear" w:color="auto" w:fill="FFFFFF"/>
            <w:tcMar>
              <w:top w:w="15" w:type="dxa"/>
              <w:left w:w="108" w:type="dxa"/>
              <w:bottom w:w="0" w:type="dxa"/>
              <w:right w:w="108" w:type="dxa"/>
            </w:tcMar>
            <w:vAlign w:val="center"/>
          </w:tcPr>
          <w:p w14:paraId="07FD0BED" w14:textId="77777777" w:rsidR="004066C3" w:rsidRPr="00DE71EF" w:rsidRDefault="004066C3" w:rsidP="004066C3">
            <w:pPr>
              <w:jc w:val="center"/>
              <w:rPr>
                <w:sz w:val="20"/>
              </w:rPr>
            </w:pPr>
          </w:p>
        </w:tc>
        <w:tc>
          <w:tcPr>
            <w:tcW w:w="2742" w:type="dxa"/>
            <w:shd w:val="clear" w:color="auto" w:fill="FFFFFF"/>
            <w:tcMar>
              <w:top w:w="15" w:type="dxa"/>
              <w:left w:w="108" w:type="dxa"/>
              <w:bottom w:w="0" w:type="dxa"/>
              <w:right w:w="108" w:type="dxa"/>
            </w:tcMar>
            <w:vAlign w:val="center"/>
          </w:tcPr>
          <w:p w14:paraId="11BF25DE" w14:textId="26DC2BC6" w:rsidR="004066C3" w:rsidRPr="00330A1E" w:rsidRDefault="004066C3" w:rsidP="004066C3">
            <w:pPr>
              <w:jc w:val="center"/>
              <w:rPr>
                <w:sz w:val="20"/>
                <w:lang w:eastAsia="ko-KR"/>
              </w:rPr>
            </w:pPr>
            <w:r>
              <w:rPr>
                <w:sz w:val="18"/>
                <w:szCs w:val="18"/>
                <w:lang w:eastAsia="ko-KR"/>
              </w:rPr>
              <w:t>Insun.jang@lge.com</w:t>
            </w:r>
          </w:p>
        </w:tc>
      </w:tr>
      <w:tr w:rsidR="004066C3" w:rsidRPr="00945E34" w14:paraId="659F7D98" w14:textId="77777777" w:rsidTr="00261441">
        <w:trPr>
          <w:trHeight w:val="144"/>
        </w:trPr>
        <w:tc>
          <w:tcPr>
            <w:tcW w:w="1705" w:type="dxa"/>
            <w:shd w:val="clear" w:color="auto" w:fill="FFFFFF"/>
            <w:tcMar>
              <w:top w:w="15" w:type="dxa"/>
              <w:left w:w="108" w:type="dxa"/>
              <w:bottom w:w="0" w:type="dxa"/>
              <w:right w:w="108" w:type="dxa"/>
            </w:tcMar>
            <w:vAlign w:val="center"/>
          </w:tcPr>
          <w:p w14:paraId="53084A1C" w14:textId="2FBE9261" w:rsidR="004066C3" w:rsidRPr="00330A1E" w:rsidRDefault="004066C3" w:rsidP="00F1291A">
            <w:pPr>
              <w:jc w:val="center"/>
              <w:rPr>
                <w:sz w:val="20"/>
              </w:rPr>
            </w:pPr>
            <w:r>
              <w:rPr>
                <w:sz w:val="18"/>
                <w:szCs w:val="18"/>
                <w:lang w:eastAsia="ko-KR"/>
              </w:rPr>
              <w:t>Namyeong Kim</w:t>
            </w:r>
          </w:p>
        </w:tc>
        <w:tc>
          <w:tcPr>
            <w:tcW w:w="1440" w:type="dxa"/>
            <w:vMerge/>
            <w:shd w:val="clear" w:color="auto" w:fill="FFFFFF"/>
            <w:vAlign w:val="center"/>
          </w:tcPr>
          <w:p w14:paraId="000FFBCD" w14:textId="72D2695D" w:rsidR="004066C3" w:rsidRPr="00330A1E" w:rsidRDefault="004066C3" w:rsidP="004066C3">
            <w:pPr>
              <w:jc w:val="center"/>
              <w:rPr>
                <w:sz w:val="20"/>
              </w:rPr>
            </w:pPr>
          </w:p>
        </w:tc>
        <w:tc>
          <w:tcPr>
            <w:tcW w:w="2430" w:type="dxa"/>
            <w:vMerge/>
            <w:shd w:val="clear" w:color="auto" w:fill="FFFFFF"/>
            <w:tcMar>
              <w:top w:w="15" w:type="dxa"/>
              <w:left w:w="108" w:type="dxa"/>
              <w:bottom w:w="0" w:type="dxa"/>
              <w:right w:w="108" w:type="dxa"/>
            </w:tcMar>
            <w:vAlign w:val="center"/>
          </w:tcPr>
          <w:p w14:paraId="003BA2F8" w14:textId="4D75B272" w:rsidR="004066C3" w:rsidRPr="00330A1E" w:rsidRDefault="004066C3" w:rsidP="004066C3">
            <w:pPr>
              <w:jc w:val="center"/>
              <w:rPr>
                <w:sz w:val="20"/>
              </w:rPr>
            </w:pPr>
          </w:p>
        </w:tc>
        <w:tc>
          <w:tcPr>
            <w:tcW w:w="1033" w:type="dxa"/>
            <w:shd w:val="clear" w:color="auto" w:fill="FFFFFF"/>
            <w:tcMar>
              <w:top w:w="15" w:type="dxa"/>
              <w:left w:w="108" w:type="dxa"/>
              <w:bottom w:w="0" w:type="dxa"/>
              <w:right w:w="108" w:type="dxa"/>
            </w:tcMar>
            <w:vAlign w:val="center"/>
          </w:tcPr>
          <w:p w14:paraId="0AE7C01E" w14:textId="24C1A693" w:rsidR="004066C3" w:rsidRPr="00330A1E" w:rsidRDefault="004066C3" w:rsidP="004066C3">
            <w:pPr>
              <w:jc w:val="center"/>
              <w:rPr>
                <w:sz w:val="20"/>
              </w:rPr>
            </w:pPr>
          </w:p>
        </w:tc>
        <w:tc>
          <w:tcPr>
            <w:tcW w:w="2742" w:type="dxa"/>
            <w:shd w:val="clear" w:color="auto" w:fill="FFFFFF"/>
            <w:tcMar>
              <w:top w:w="15" w:type="dxa"/>
              <w:left w:w="108" w:type="dxa"/>
              <w:bottom w:w="0" w:type="dxa"/>
              <w:right w:w="108" w:type="dxa"/>
            </w:tcMar>
            <w:vAlign w:val="center"/>
          </w:tcPr>
          <w:p w14:paraId="77C1EC9F" w14:textId="685160C7" w:rsidR="004066C3" w:rsidRPr="00330A1E" w:rsidRDefault="004066C3" w:rsidP="004066C3">
            <w:pPr>
              <w:jc w:val="center"/>
              <w:rPr>
                <w:sz w:val="20"/>
              </w:rPr>
            </w:pPr>
            <w:r w:rsidRPr="003762C8">
              <w:rPr>
                <w:sz w:val="18"/>
                <w:szCs w:val="18"/>
                <w:lang w:eastAsia="ko-KR"/>
              </w:rPr>
              <w:t>namyeong.kim@lge.com</w:t>
            </w:r>
          </w:p>
        </w:tc>
      </w:tr>
      <w:tr w:rsidR="004066C3" w:rsidRPr="00945E34" w14:paraId="58B77CE8" w14:textId="77777777" w:rsidTr="00261441">
        <w:trPr>
          <w:trHeight w:val="144"/>
        </w:trPr>
        <w:tc>
          <w:tcPr>
            <w:tcW w:w="1705" w:type="dxa"/>
            <w:shd w:val="clear" w:color="auto" w:fill="FFFFFF"/>
            <w:tcMar>
              <w:top w:w="15" w:type="dxa"/>
              <w:left w:w="108" w:type="dxa"/>
              <w:bottom w:w="0" w:type="dxa"/>
              <w:right w:w="108" w:type="dxa"/>
            </w:tcMar>
            <w:vAlign w:val="center"/>
          </w:tcPr>
          <w:p w14:paraId="01E006CB" w14:textId="3D025EEB" w:rsidR="004066C3" w:rsidRPr="00261441" w:rsidRDefault="004066C3" w:rsidP="00F1291A">
            <w:pPr>
              <w:jc w:val="center"/>
              <w:rPr>
                <w:sz w:val="20"/>
              </w:rPr>
            </w:pPr>
            <w:r>
              <w:rPr>
                <w:rFonts w:hint="eastAsia"/>
                <w:sz w:val="18"/>
                <w:szCs w:val="18"/>
                <w:lang w:eastAsia="ko-KR"/>
              </w:rPr>
              <w:t>S</w:t>
            </w:r>
            <w:r>
              <w:rPr>
                <w:sz w:val="18"/>
                <w:szCs w:val="18"/>
                <w:lang w:eastAsia="ko-KR"/>
              </w:rPr>
              <w:t>unhee Baek</w:t>
            </w:r>
          </w:p>
        </w:tc>
        <w:tc>
          <w:tcPr>
            <w:tcW w:w="1440" w:type="dxa"/>
            <w:vMerge/>
            <w:shd w:val="clear" w:color="auto" w:fill="FFFFFF"/>
            <w:vAlign w:val="center"/>
          </w:tcPr>
          <w:p w14:paraId="0A714E20" w14:textId="16AA50EC" w:rsidR="004066C3" w:rsidRPr="00261441" w:rsidRDefault="004066C3" w:rsidP="004066C3">
            <w:pPr>
              <w:jc w:val="center"/>
              <w:rPr>
                <w:sz w:val="20"/>
              </w:rPr>
            </w:pPr>
          </w:p>
        </w:tc>
        <w:tc>
          <w:tcPr>
            <w:tcW w:w="2430" w:type="dxa"/>
            <w:vMerge/>
            <w:shd w:val="clear" w:color="auto" w:fill="FFFFFF"/>
            <w:tcMar>
              <w:top w:w="15" w:type="dxa"/>
              <w:left w:w="108" w:type="dxa"/>
              <w:bottom w:w="0" w:type="dxa"/>
              <w:right w:w="108" w:type="dxa"/>
            </w:tcMar>
            <w:vAlign w:val="center"/>
          </w:tcPr>
          <w:p w14:paraId="37CED3D5" w14:textId="77777777" w:rsidR="004066C3" w:rsidRPr="00261441" w:rsidRDefault="004066C3" w:rsidP="004066C3">
            <w:pPr>
              <w:jc w:val="center"/>
              <w:rPr>
                <w:sz w:val="20"/>
              </w:rPr>
            </w:pPr>
          </w:p>
        </w:tc>
        <w:tc>
          <w:tcPr>
            <w:tcW w:w="1033" w:type="dxa"/>
            <w:shd w:val="clear" w:color="auto" w:fill="FFFFFF"/>
            <w:tcMar>
              <w:top w:w="15" w:type="dxa"/>
              <w:left w:w="108" w:type="dxa"/>
              <w:bottom w:w="0" w:type="dxa"/>
              <w:right w:w="108" w:type="dxa"/>
            </w:tcMar>
            <w:vAlign w:val="center"/>
          </w:tcPr>
          <w:p w14:paraId="14A15150" w14:textId="77777777" w:rsidR="004066C3" w:rsidRPr="00261441" w:rsidRDefault="004066C3" w:rsidP="004066C3">
            <w:pPr>
              <w:jc w:val="center"/>
              <w:rPr>
                <w:sz w:val="20"/>
              </w:rPr>
            </w:pPr>
          </w:p>
        </w:tc>
        <w:tc>
          <w:tcPr>
            <w:tcW w:w="2742" w:type="dxa"/>
            <w:shd w:val="clear" w:color="auto" w:fill="FFFFFF"/>
            <w:tcMar>
              <w:top w:w="15" w:type="dxa"/>
              <w:left w:w="108" w:type="dxa"/>
              <w:bottom w:w="0" w:type="dxa"/>
              <w:right w:w="108" w:type="dxa"/>
            </w:tcMar>
            <w:vAlign w:val="center"/>
          </w:tcPr>
          <w:p w14:paraId="0BB9246F" w14:textId="14FA9DD1" w:rsidR="004066C3" w:rsidRPr="00261441" w:rsidRDefault="004066C3" w:rsidP="004066C3">
            <w:pPr>
              <w:jc w:val="center"/>
              <w:rPr>
                <w:sz w:val="20"/>
              </w:rPr>
            </w:pPr>
            <w:r w:rsidRPr="0069546B">
              <w:rPr>
                <w:sz w:val="18"/>
                <w:szCs w:val="18"/>
                <w:lang w:eastAsia="ko-KR"/>
              </w:rPr>
              <w:t>sunhee.baek@lge.com</w:t>
            </w:r>
          </w:p>
        </w:tc>
      </w:tr>
      <w:tr w:rsidR="004066C3" w:rsidRPr="00945E34" w14:paraId="25106333" w14:textId="77777777" w:rsidTr="00261441">
        <w:trPr>
          <w:trHeight w:val="144"/>
        </w:trPr>
        <w:tc>
          <w:tcPr>
            <w:tcW w:w="1705" w:type="dxa"/>
            <w:shd w:val="clear" w:color="auto" w:fill="FFFFFF"/>
            <w:tcMar>
              <w:top w:w="15" w:type="dxa"/>
              <w:left w:w="108" w:type="dxa"/>
              <w:bottom w:w="0" w:type="dxa"/>
              <w:right w:w="108" w:type="dxa"/>
            </w:tcMar>
            <w:vAlign w:val="center"/>
          </w:tcPr>
          <w:p w14:paraId="4704C148" w14:textId="4CC81377" w:rsidR="004066C3" w:rsidRPr="00261441" w:rsidRDefault="00A46FC7" w:rsidP="00F1291A">
            <w:pPr>
              <w:jc w:val="center"/>
              <w:rPr>
                <w:sz w:val="20"/>
              </w:rPr>
            </w:pPr>
            <w:r>
              <w:rPr>
                <w:sz w:val="18"/>
                <w:szCs w:val="18"/>
                <w:lang w:eastAsia="ko-KR"/>
              </w:rPr>
              <w:t>Jinsoo Choi</w:t>
            </w:r>
          </w:p>
        </w:tc>
        <w:tc>
          <w:tcPr>
            <w:tcW w:w="1440" w:type="dxa"/>
            <w:vMerge/>
            <w:shd w:val="clear" w:color="auto" w:fill="FFFFFF"/>
            <w:vAlign w:val="center"/>
          </w:tcPr>
          <w:p w14:paraId="1C77B9F4" w14:textId="213617CA" w:rsidR="004066C3" w:rsidRPr="00261441" w:rsidRDefault="004066C3" w:rsidP="004066C3">
            <w:pPr>
              <w:jc w:val="center"/>
              <w:rPr>
                <w:sz w:val="20"/>
                <w:lang w:eastAsia="ko-KR"/>
              </w:rPr>
            </w:pPr>
          </w:p>
        </w:tc>
        <w:tc>
          <w:tcPr>
            <w:tcW w:w="2430" w:type="dxa"/>
            <w:vMerge/>
            <w:shd w:val="clear" w:color="auto" w:fill="FFFFFF"/>
            <w:tcMar>
              <w:top w:w="15" w:type="dxa"/>
              <w:left w:w="108" w:type="dxa"/>
              <w:bottom w:w="0" w:type="dxa"/>
              <w:right w:w="108" w:type="dxa"/>
            </w:tcMar>
            <w:vAlign w:val="center"/>
          </w:tcPr>
          <w:p w14:paraId="38259477" w14:textId="77777777" w:rsidR="004066C3" w:rsidRPr="00261441" w:rsidRDefault="004066C3" w:rsidP="004066C3">
            <w:pPr>
              <w:jc w:val="center"/>
              <w:rPr>
                <w:sz w:val="20"/>
              </w:rPr>
            </w:pPr>
          </w:p>
        </w:tc>
        <w:tc>
          <w:tcPr>
            <w:tcW w:w="1033" w:type="dxa"/>
            <w:shd w:val="clear" w:color="auto" w:fill="FFFFFF"/>
            <w:tcMar>
              <w:top w:w="15" w:type="dxa"/>
              <w:left w:w="108" w:type="dxa"/>
              <w:bottom w:w="0" w:type="dxa"/>
              <w:right w:w="108" w:type="dxa"/>
            </w:tcMar>
            <w:vAlign w:val="center"/>
          </w:tcPr>
          <w:p w14:paraId="14BD765F" w14:textId="77777777" w:rsidR="004066C3" w:rsidRPr="00261441" w:rsidRDefault="004066C3" w:rsidP="004066C3">
            <w:pPr>
              <w:jc w:val="center"/>
              <w:rPr>
                <w:sz w:val="20"/>
              </w:rPr>
            </w:pPr>
          </w:p>
        </w:tc>
        <w:tc>
          <w:tcPr>
            <w:tcW w:w="2742" w:type="dxa"/>
            <w:shd w:val="clear" w:color="auto" w:fill="FFFFFF"/>
            <w:tcMar>
              <w:top w:w="15" w:type="dxa"/>
              <w:left w:w="108" w:type="dxa"/>
              <w:bottom w:w="0" w:type="dxa"/>
              <w:right w:w="108" w:type="dxa"/>
            </w:tcMar>
            <w:vAlign w:val="center"/>
          </w:tcPr>
          <w:p w14:paraId="4372C585" w14:textId="329F9E03" w:rsidR="004066C3" w:rsidRPr="00261441" w:rsidRDefault="00A46FC7" w:rsidP="004066C3">
            <w:pPr>
              <w:jc w:val="center"/>
              <w:rPr>
                <w:sz w:val="20"/>
                <w:lang w:eastAsia="ko-KR"/>
              </w:rPr>
            </w:pPr>
            <w:r>
              <w:rPr>
                <w:sz w:val="18"/>
                <w:szCs w:val="18"/>
                <w:lang w:eastAsia="ko-KR"/>
              </w:rPr>
              <w:t>js.choi</w:t>
            </w:r>
            <w:r w:rsidR="004066C3" w:rsidRPr="003762C8">
              <w:rPr>
                <w:sz w:val="18"/>
                <w:szCs w:val="18"/>
                <w:lang w:eastAsia="ko-KR"/>
              </w:rPr>
              <w:t>@lge.com</w:t>
            </w:r>
          </w:p>
        </w:tc>
      </w:tr>
      <w:tr w:rsidR="007173FA" w:rsidRPr="00945E34" w14:paraId="5B079281" w14:textId="77777777" w:rsidTr="00261441">
        <w:trPr>
          <w:trHeight w:val="144"/>
        </w:trPr>
        <w:tc>
          <w:tcPr>
            <w:tcW w:w="1705" w:type="dxa"/>
            <w:shd w:val="clear" w:color="auto" w:fill="FFFFFF"/>
            <w:tcMar>
              <w:top w:w="15" w:type="dxa"/>
              <w:left w:w="108" w:type="dxa"/>
              <w:bottom w:w="0" w:type="dxa"/>
              <w:right w:w="108" w:type="dxa"/>
            </w:tcMar>
            <w:vAlign w:val="center"/>
          </w:tcPr>
          <w:p w14:paraId="4E175BDF" w14:textId="0AE277AE" w:rsidR="007173FA" w:rsidRDefault="007173FA" w:rsidP="007173FA">
            <w:pPr>
              <w:jc w:val="center"/>
              <w:rPr>
                <w:sz w:val="18"/>
                <w:szCs w:val="18"/>
                <w:lang w:eastAsia="ko-KR"/>
              </w:rPr>
            </w:pPr>
            <w:r w:rsidRPr="00A323D9">
              <w:rPr>
                <w:sz w:val="18"/>
                <w:szCs w:val="18"/>
                <w:lang w:eastAsia="ko-KR"/>
              </w:rPr>
              <w:t>Gaurang Naik</w:t>
            </w:r>
          </w:p>
        </w:tc>
        <w:tc>
          <w:tcPr>
            <w:tcW w:w="1440" w:type="dxa"/>
            <w:shd w:val="clear" w:color="auto" w:fill="FFFFFF"/>
            <w:vAlign w:val="center"/>
          </w:tcPr>
          <w:p w14:paraId="712C5340" w14:textId="2D1609A1" w:rsidR="007173FA" w:rsidRPr="00261441" w:rsidRDefault="007173FA" w:rsidP="007173FA">
            <w:pPr>
              <w:jc w:val="center"/>
              <w:rPr>
                <w:sz w:val="20"/>
                <w:lang w:eastAsia="ko-KR"/>
              </w:rPr>
            </w:pPr>
            <w:r w:rsidRPr="0095147A">
              <w:rPr>
                <w:color w:val="000000" w:themeColor="text1"/>
                <w:sz w:val="18"/>
                <w:szCs w:val="18"/>
                <w:lang w:eastAsia="ko-KR"/>
              </w:rPr>
              <w:t>Qualcomm Inc.</w:t>
            </w:r>
          </w:p>
        </w:tc>
        <w:tc>
          <w:tcPr>
            <w:tcW w:w="2430" w:type="dxa"/>
            <w:shd w:val="clear" w:color="auto" w:fill="FFFFFF"/>
            <w:tcMar>
              <w:top w:w="15" w:type="dxa"/>
              <w:left w:w="108" w:type="dxa"/>
              <w:bottom w:w="0" w:type="dxa"/>
              <w:right w:w="108" w:type="dxa"/>
            </w:tcMar>
            <w:vAlign w:val="center"/>
          </w:tcPr>
          <w:p w14:paraId="4C82A4E7" w14:textId="77777777" w:rsidR="007173FA" w:rsidRPr="00261441" w:rsidRDefault="007173FA" w:rsidP="007173FA">
            <w:pPr>
              <w:jc w:val="center"/>
              <w:rPr>
                <w:sz w:val="20"/>
              </w:rPr>
            </w:pPr>
          </w:p>
        </w:tc>
        <w:tc>
          <w:tcPr>
            <w:tcW w:w="1033" w:type="dxa"/>
            <w:shd w:val="clear" w:color="auto" w:fill="FFFFFF"/>
            <w:tcMar>
              <w:top w:w="15" w:type="dxa"/>
              <w:left w:w="108" w:type="dxa"/>
              <w:bottom w:w="0" w:type="dxa"/>
              <w:right w:w="108" w:type="dxa"/>
            </w:tcMar>
            <w:vAlign w:val="center"/>
          </w:tcPr>
          <w:p w14:paraId="4AFD0610" w14:textId="77777777" w:rsidR="007173FA" w:rsidRPr="00261441" w:rsidRDefault="007173FA" w:rsidP="007173FA">
            <w:pPr>
              <w:jc w:val="center"/>
              <w:rPr>
                <w:sz w:val="20"/>
              </w:rPr>
            </w:pPr>
          </w:p>
        </w:tc>
        <w:tc>
          <w:tcPr>
            <w:tcW w:w="2742" w:type="dxa"/>
            <w:shd w:val="clear" w:color="auto" w:fill="FFFFFF"/>
            <w:tcMar>
              <w:top w:w="15" w:type="dxa"/>
              <w:left w:w="108" w:type="dxa"/>
              <w:bottom w:w="0" w:type="dxa"/>
              <w:right w:w="108" w:type="dxa"/>
            </w:tcMar>
            <w:vAlign w:val="center"/>
          </w:tcPr>
          <w:p w14:paraId="67DE6CFA" w14:textId="77777777" w:rsidR="007173FA" w:rsidRDefault="007173FA" w:rsidP="007173FA">
            <w:pPr>
              <w:jc w:val="center"/>
              <w:rPr>
                <w:sz w:val="18"/>
                <w:szCs w:val="18"/>
                <w:lang w:eastAsia="ko-KR"/>
              </w:rPr>
            </w:pPr>
          </w:p>
        </w:tc>
      </w:tr>
      <w:tr w:rsidR="007173FA" w:rsidRPr="00945E34" w14:paraId="33D509EE" w14:textId="77777777" w:rsidTr="00261441">
        <w:trPr>
          <w:trHeight w:val="144"/>
        </w:trPr>
        <w:tc>
          <w:tcPr>
            <w:tcW w:w="1705" w:type="dxa"/>
            <w:shd w:val="clear" w:color="auto" w:fill="FFFFFF"/>
            <w:tcMar>
              <w:top w:w="15" w:type="dxa"/>
              <w:left w:w="108" w:type="dxa"/>
              <w:bottom w:w="0" w:type="dxa"/>
              <w:right w:w="108" w:type="dxa"/>
            </w:tcMar>
            <w:vAlign w:val="center"/>
          </w:tcPr>
          <w:p w14:paraId="71F8A0CB" w14:textId="417C40E7" w:rsidR="007173FA" w:rsidRDefault="007173FA" w:rsidP="007173FA">
            <w:pPr>
              <w:jc w:val="center"/>
              <w:rPr>
                <w:sz w:val="18"/>
                <w:szCs w:val="18"/>
                <w:lang w:eastAsia="ko-KR"/>
              </w:rPr>
            </w:pPr>
            <w:r>
              <w:rPr>
                <w:sz w:val="18"/>
                <w:szCs w:val="18"/>
                <w:lang w:eastAsia="ko-KR"/>
              </w:rPr>
              <w:t>Po-Kai Huang</w:t>
            </w:r>
          </w:p>
        </w:tc>
        <w:tc>
          <w:tcPr>
            <w:tcW w:w="1440" w:type="dxa"/>
            <w:shd w:val="clear" w:color="auto" w:fill="FFFFFF"/>
            <w:vAlign w:val="center"/>
          </w:tcPr>
          <w:p w14:paraId="6A3D8E45" w14:textId="56D2A878" w:rsidR="007173FA" w:rsidRPr="00261441" w:rsidRDefault="007173FA" w:rsidP="007173FA">
            <w:pPr>
              <w:jc w:val="center"/>
              <w:rPr>
                <w:sz w:val="20"/>
                <w:lang w:eastAsia="ko-KR"/>
              </w:rPr>
            </w:pPr>
            <w:r>
              <w:rPr>
                <w:sz w:val="18"/>
                <w:szCs w:val="18"/>
                <w:lang w:eastAsia="ko-KR"/>
              </w:rPr>
              <w:t>Intel Corporation</w:t>
            </w:r>
          </w:p>
        </w:tc>
        <w:tc>
          <w:tcPr>
            <w:tcW w:w="2430" w:type="dxa"/>
            <w:shd w:val="clear" w:color="auto" w:fill="FFFFFF"/>
            <w:tcMar>
              <w:top w:w="15" w:type="dxa"/>
              <w:left w:w="108" w:type="dxa"/>
              <w:bottom w:w="0" w:type="dxa"/>
              <w:right w:w="108" w:type="dxa"/>
            </w:tcMar>
            <w:vAlign w:val="center"/>
          </w:tcPr>
          <w:p w14:paraId="5687D717" w14:textId="77777777" w:rsidR="007173FA" w:rsidRPr="00261441" w:rsidRDefault="007173FA" w:rsidP="007173FA">
            <w:pPr>
              <w:jc w:val="center"/>
              <w:rPr>
                <w:sz w:val="20"/>
              </w:rPr>
            </w:pPr>
          </w:p>
        </w:tc>
        <w:tc>
          <w:tcPr>
            <w:tcW w:w="1033" w:type="dxa"/>
            <w:shd w:val="clear" w:color="auto" w:fill="FFFFFF"/>
            <w:tcMar>
              <w:top w:w="15" w:type="dxa"/>
              <w:left w:w="108" w:type="dxa"/>
              <w:bottom w:w="0" w:type="dxa"/>
              <w:right w:w="108" w:type="dxa"/>
            </w:tcMar>
            <w:vAlign w:val="center"/>
          </w:tcPr>
          <w:p w14:paraId="34536805" w14:textId="77777777" w:rsidR="007173FA" w:rsidRPr="00261441" w:rsidRDefault="007173FA" w:rsidP="007173FA">
            <w:pPr>
              <w:jc w:val="center"/>
              <w:rPr>
                <w:sz w:val="20"/>
              </w:rPr>
            </w:pPr>
          </w:p>
        </w:tc>
        <w:tc>
          <w:tcPr>
            <w:tcW w:w="2742" w:type="dxa"/>
            <w:shd w:val="clear" w:color="auto" w:fill="FFFFFF"/>
            <w:tcMar>
              <w:top w:w="15" w:type="dxa"/>
              <w:left w:w="108" w:type="dxa"/>
              <w:bottom w:w="0" w:type="dxa"/>
              <w:right w:w="108" w:type="dxa"/>
            </w:tcMar>
            <w:vAlign w:val="center"/>
          </w:tcPr>
          <w:p w14:paraId="7ECA5969" w14:textId="77777777" w:rsidR="007173FA" w:rsidRDefault="007173FA" w:rsidP="007173FA">
            <w:pPr>
              <w:jc w:val="center"/>
              <w:rPr>
                <w:sz w:val="18"/>
                <w:szCs w:val="18"/>
                <w:lang w:eastAsia="ko-KR"/>
              </w:rPr>
            </w:pPr>
          </w:p>
        </w:tc>
      </w:tr>
      <w:tr w:rsidR="007173FA" w:rsidRPr="00945E34" w14:paraId="5DCB2A7D" w14:textId="77777777" w:rsidTr="00261441">
        <w:trPr>
          <w:trHeight w:val="144"/>
        </w:trPr>
        <w:tc>
          <w:tcPr>
            <w:tcW w:w="1705" w:type="dxa"/>
            <w:shd w:val="clear" w:color="auto" w:fill="FFFFFF"/>
            <w:tcMar>
              <w:top w:w="15" w:type="dxa"/>
              <w:left w:w="108" w:type="dxa"/>
              <w:bottom w:w="0" w:type="dxa"/>
              <w:right w:w="108" w:type="dxa"/>
            </w:tcMar>
            <w:vAlign w:val="center"/>
          </w:tcPr>
          <w:p w14:paraId="2FF0C61C" w14:textId="6A95F987" w:rsidR="007173FA" w:rsidRDefault="007173FA" w:rsidP="007173FA">
            <w:pPr>
              <w:jc w:val="center"/>
              <w:rPr>
                <w:sz w:val="18"/>
                <w:szCs w:val="18"/>
                <w:lang w:eastAsia="ko-KR"/>
              </w:rPr>
            </w:pPr>
            <w:r>
              <w:rPr>
                <w:color w:val="000000" w:themeColor="text1"/>
                <w:sz w:val="18"/>
                <w:szCs w:val="18"/>
                <w:lang w:eastAsia="ko-KR"/>
              </w:rPr>
              <w:t>Rojan Chitrakar</w:t>
            </w:r>
          </w:p>
        </w:tc>
        <w:tc>
          <w:tcPr>
            <w:tcW w:w="1440" w:type="dxa"/>
            <w:shd w:val="clear" w:color="auto" w:fill="FFFFFF"/>
            <w:vAlign w:val="center"/>
          </w:tcPr>
          <w:p w14:paraId="42ECFD88" w14:textId="1692AC80" w:rsidR="007173FA" w:rsidRPr="00261441" w:rsidRDefault="007173FA" w:rsidP="007173FA">
            <w:pPr>
              <w:jc w:val="center"/>
              <w:rPr>
                <w:sz w:val="20"/>
                <w:lang w:eastAsia="ko-KR"/>
              </w:rPr>
            </w:pPr>
            <w:r>
              <w:rPr>
                <w:color w:val="000000" w:themeColor="text1"/>
                <w:sz w:val="18"/>
                <w:szCs w:val="18"/>
                <w:lang w:eastAsia="ko-KR"/>
              </w:rPr>
              <w:t>Panasonic</w:t>
            </w:r>
          </w:p>
        </w:tc>
        <w:tc>
          <w:tcPr>
            <w:tcW w:w="2430" w:type="dxa"/>
            <w:shd w:val="clear" w:color="auto" w:fill="FFFFFF"/>
            <w:tcMar>
              <w:top w:w="15" w:type="dxa"/>
              <w:left w:w="108" w:type="dxa"/>
              <w:bottom w:w="0" w:type="dxa"/>
              <w:right w:w="108" w:type="dxa"/>
            </w:tcMar>
            <w:vAlign w:val="center"/>
          </w:tcPr>
          <w:p w14:paraId="18C730B0" w14:textId="77777777" w:rsidR="007173FA" w:rsidRPr="00261441" w:rsidRDefault="007173FA" w:rsidP="007173FA">
            <w:pPr>
              <w:jc w:val="center"/>
              <w:rPr>
                <w:sz w:val="20"/>
              </w:rPr>
            </w:pPr>
          </w:p>
        </w:tc>
        <w:tc>
          <w:tcPr>
            <w:tcW w:w="1033" w:type="dxa"/>
            <w:shd w:val="clear" w:color="auto" w:fill="FFFFFF"/>
            <w:tcMar>
              <w:top w:w="15" w:type="dxa"/>
              <w:left w:w="108" w:type="dxa"/>
              <w:bottom w:w="0" w:type="dxa"/>
              <w:right w:w="108" w:type="dxa"/>
            </w:tcMar>
            <w:vAlign w:val="center"/>
          </w:tcPr>
          <w:p w14:paraId="2CA38118" w14:textId="77777777" w:rsidR="007173FA" w:rsidRPr="00261441" w:rsidRDefault="007173FA" w:rsidP="007173FA">
            <w:pPr>
              <w:jc w:val="center"/>
              <w:rPr>
                <w:sz w:val="20"/>
              </w:rPr>
            </w:pPr>
          </w:p>
        </w:tc>
        <w:tc>
          <w:tcPr>
            <w:tcW w:w="2742" w:type="dxa"/>
            <w:shd w:val="clear" w:color="auto" w:fill="FFFFFF"/>
            <w:tcMar>
              <w:top w:w="15" w:type="dxa"/>
              <w:left w:w="108" w:type="dxa"/>
              <w:bottom w:w="0" w:type="dxa"/>
              <w:right w:w="108" w:type="dxa"/>
            </w:tcMar>
            <w:vAlign w:val="center"/>
          </w:tcPr>
          <w:p w14:paraId="179C2F31" w14:textId="77777777" w:rsidR="007173FA" w:rsidRDefault="007173FA" w:rsidP="007173FA">
            <w:pPr>
              <w:jc w:val="center"/>
              <w:rPr>
                <w:sz w:val="18"/>
                <w:szCs w:val="18"/>
                <w:lang w:eastAsia="ko-KR"/>
              </w:rPr>
            </w:pPr>
          </w:p>
        </w:tc>
      </w:tr>
      <w:tr w:rsidR="007173FA" w:rsidRPr="00945E34" w14:paraId="121C6B44" w14:textId="77777777" w:rsidTr="00261441">
        <w:trPr>
          <w:trHeight w:val="144"/>
        </w:trPr>
        <w:tc>
          <w:tcPr>
            <w:tcW w:w="1705" w:type="dxa"/>
            <w:shd w:val="clear" w:color="auto" w:fill="FFFFFF"/>
            <w:tcMar>
              <w:top w:w="15" w:type="dxa"/>
              <w:left w:w="108" w:type="dxa"/>
              <w:bottom w:w="0" w:type="dxa"/>
              <w:right w:w="108" w:type="dxa"/>
            </w:tcMar>
            <w:vAlign w:val="center"/>
          </w:tcPr>
          <w:p w14:paraId="68DDBA3E" w14:textId="13F07907" w:rsidR="007173FA" w:rsidRDefault="007173FA" w:rsidP="007173FA">
            <w:pPr>
              <w:jc w:val="center"/>
              <w:rPr>
                <w:sz w:val="18"/>
                <w:szCs w:val="18"/>
                <w:lang w:eastAsia="ko-KR"/>
              </w:rPr>
            </w:pPr>
            <w:r>
              <w:rPr>
                <w:color w:val="000000" w:themeColor="text1"/>
                <w:sz w:val="18"/>
                <w:szCs w:val="18"/>
                <w:lang w:eastAsia="ko-KR"/>
              </w:rPr>
              <w:t>Arik Klein</w:t>
            </w:r>
          </w:p>
        </w:tc>
        <w:tc>
          <w:tcPr>
            <w:tcW w:w="1440" w:type="dxa"/>
            <w:shd w:val="clear" w:color="auto" w:fill="FFFFFF"/>
            <w:vAlign w:val="center"/>
          </w:tcPr>
          <w:p w14:paraId="1D3EBE02" w14:textId="0B5FC2CF" w:rsidR="007173FA" w:rsidRPr="00261441" w:rsidRDefault="007173FA" w:rsidP="007173FA">
            <w:pPr>
              <w:jc w:val="center"/>
              <w:rPr>
                <w:sz w:val="20"/>
                <w:lang w:eastAsia="ko-KR"/>
              </w:rPr>
            </w:pPr>
            <w:r>
              <w:rPr>
                <w:color w:val="000000" w:themeColor="text1"/>
                <w:sz w:val="18"/>
                <w:szCs w:val="18"/>
                <w:lang w:eastAsia="ko-KR"/>
              </w:rPr>
              <w:t>Huawei</w:t>
            </w:r>
          </w:p>
        </w:tc>
        <w:tc>
          <w:tcPr>
            <w:tcW w:w="2430" w:type="dxa"/>
            <w:shd w:val="clear" w:color="auto" w:fill="FFFFFF"/>
            <w:tcMar>
              <w:top w:w="15" w:type="dxa"/>
              <w:left w:w="108" w:type="dxa"/>
              <w:bottom w:w="0" w:type="dxa"/>
              <w:right w:w="108" w:type="dxa"/>
            </w:tcMar>
            <w:vAlign w:val="center"/>
          </w:tcPr>
          <w:p w14:paraId="0B0C1245" w14:textId="77777777" w:rsidR="007173FA" w:rsidRPr="00261441" w:rsidRDefault="007173FA" w:rsidP="007173FA">
            <w:pPr>
              <w:jc w:val="center"/>
              <w:rPr>
                <w:sz w:val="20"/>
              </w:rPr>
            </w:pPr>
          </w:p>
        </w:tc>
        <w:tc>
          <w:tcPr>
            <w:tcW w:w="1033" w:type="dxa"/>
            <w:shd w:val="clear" w:color="auto" w:fill="FFFFFF"/>
            <w:tcMar>
              <w:top w:w="15" w:type="dxa"/>
              <w:left w:w="108" w:type="dxa"/>
              <w:bottom w:w="0" w:type="dxa"/>
              <w:right w:w="108" w:type="dxa"/>
            </w:tcMar>
            <w:vAlign w:val="center"/>
          </w:tcPr>
          <w:p w14:paraId="692595BD" w14:textId="77777777" w:rsidR="007173FA" w:rsidRPr="00261441" w:rsidRDefault="007173FA" w:rsidP="007173FA">
            <w:pPr>
              <w:jc w:val="center"/>
              <w:rPr>
                <w:sz w:val="20"/>
              </w:rPr>
            </w:pPr>
          </w:p>
        </w:tc>
        <w:tc>
          <w:tcPr>
            <w:tcW w:w="2742" w:type="dxa"/>
            <w:shd w:val="clear" w:color="auto" w:fill="FFFFFF"/>
            <w:tcMar>
              <w:top w:w="15" w:type="dxa"/>
              <w:left w:w="108" w:type="dxa"/>
              <w:bottom w:w="0" w:type="dxa"/>
              <w:right w:w="108" w:type="dxa"/>
            </w:tcMar>
            <w:vAlign w:val="center"/>
          </w:tcPr>
          <w:p w14:paraId="61EE6819" w14:textId="77777777" w:rsidR="007173FA" w:rsidRDefault="007173FA" w:rsidP="007173FA">
            <w:pPr>
              <w:jc w:val="center"/>
              <w:rPr>
                <w:sz w:val="18"/>
                <w:szCs w:val="18"/>
                <w:lang w:eastAsia="ko-KR"/>
              </w:rPr>
            </w:pPr>
          </w:p>
        </w:tc>
      </w:tr>
      <w:tr w:rsidR="007173FA" w:rsidRPr="00945E34" w14:paraId="6E3FEF3E" w14:textId="77777777" w:rsidTr="00261441">
        <w:trPr>
          <w:trHeight w:val="144"/>
        </w:trPr>
        <w:tc>
          <w:tcPr>
            <w:tcW w:w="1705" w:type="dxa"/>
            <w:shd w:val="clear" w:color="auto" w:fill="FFFFFF"/>
            <w:tcMar>
              <w:top w:w="15" w:type="dxa"/>
              <w:left w:w="108" w:type="dxa"/>
              <w:bottom w:w="0" w:type="dxa"/>
              <w:right w:w="108" w:type="dxa"/>
            </w:tcMar>
            <w:vAlign w:val="center"/>
          </w:tcPr>
          <w:p w14:paraId="4323D49C" w14:textId="73C13AB0" w:rsidR="007173FA" w:rsidRDefault="007173FA" w:rsidP="007173FA">
            <w:pPr>
              <w:jc w:val="center"/>
              <w:rPr>
                <w:sz w:val="18"/>
                <w:szCs w:val="18"/>
                <w:lang w:eastAsia="ko-KR"/>
              </w:rPr>
            </w:pPr>
            <w:r>
              <w:rPr>
                <w:sz w:val="18"/>
                <w:szCs w:val="18"/>
                <w:lang w:eastAsia="ko-KR"/>
              </w:rPr>
              <w:t>Jarkko Kneckt</w:t>
            </w:r>
          </w:p>
        </w:tc>
        <w:tc>
          <w:tcPr>
            <w:tcW w:w="1440" w:type="dxa"/>
            <w:shd w:val="clear" w:color="auto" w:fill="FFFFFF"/>
            <w:vAlign w:val="center"/>
          </w:tcPr>
          <w:p w14:paraId="50A02C27" w14:textId="56F57AAE" w:rsidR="007173FA" w:rsidRPr="00261441" w:rsidRDefault="007173FA" w:rsidP="007173FA">
            <w:pPr>
              <w:jc w:val="center"/>
              <w:rPr>
                <w:sz w:val="20"/>
                <w:lang w:eastAsia="ko-KR"/>
              </w:rPr>
            </w:pPr>
            <w:r>
              <w:rPr>
                <w:color w:val="000000" w:themeColor="text1"/>
                <w:sz w:val="18"/>
                <w:szCs w:val="18"/>
                <w:lang w:eastAsia="ko-KR"/>
              </w:rPr>
              <w:t>Apple</w:t>
            </w:r>
          </w:p>
        </w:tc>
        <w:tc>
          <w:tcPr>
            <w:tcW w:w="2430" w:type="dxa"/>
            <w:shd w:val="clear" w:color="auto" w:fill="FFFFFF"/>
            <w:tcMar>
              <w:top w:w="15" w:type="dxa"/>
              <w:left w:w="108" w:type="dxa"/>
              <w:bottom w:w="0" w:type="dxa"/>
              <w:right w:w="108" w:type="dxa"/>
            </w:tcMar>
            <w:vAlign w:val="center"/>
          </w:tcPr>
          <w:p w14:paraId="2BCAB8F3" w14:textId="77777777" w:rsidR="007173FA" w:rsidRPr="00261441" w:rsidRDefault="007173FA" w:rsidP="007173FA">
            <w:pPr>
              <w:jc w:val="center"/>
              <w:rPr>
                <w:sz w:val="20"/>
              </w:rPr>
            </w:pPr>
          </w:p>
        </w:tc>
        <w:tc>
          <w:tcPr>
            <w:tcW w:w="1033" w:type="dxa"/>
            <w:shd w:val="clear" w:color="auto" w:fill="FFFFFF"/>
            <w:tcMar>
              <w:top w:w="15" w:type="dxa"/>
              <w:left w:w="108" w:type="dxa"/>
              <w:bottom w:w="0" w:type="dxa"/>
              <w:right w:w="108" w:type="dxa"/>
            </w:tcMar>
            <w:vAlign w:val="center"/>
          </w:tcPr>
          <w:p w14:paraId="1B260185" w14:textId="77777777" w:rsidR="007173FA" w:rsidRPr="00261441" w:rsidRDefault="007173FA" w:rsidP="007173FA">
            <w:pPr>
              <w:jc w:val="center"/>
              <w:rPr>
                <w:sz w:val="20"/>
              </w:rPr>
            </w:pPr>
          </w:p>
        </w:tc>
        <w:tc>
          <w:tcPr>
            <w:tcW w:w="2742" w:type="dxa"/>
            <w:shd w:val="clear" w:color="auto" w:fill="FFFFFF"/>
            <w:tcMar>
              <w:top w:w="15" w:type="dxa"/>
              <w:left w:w="108" w:type="dxa"/>
              <w:bottom w:w="0" w:type="dxa"/>
              <w:right w:w="108" w:type="dxa"/>
            </w:tcMar>
            <w:vAlign w:val="center"/>
          </w:tcPr>
          <w:p w14:paraId="1C150A7C" w14:textId="77777777" w:rsidR="007173FA" w:rsidRDefault="007173FA" w:rsidP="007173FA">
            <w:pPr>
              <w:jc w:val="center"/>
              <w:rPr>
                <w:sz w:val="18"/>
                <w:szCs w:val="18"/>
                <w:lang w:eastAsia="ko-KR"/>
              </w:rPr>
            </w:pPr>
          </w:p>
        </w:tc>
      </w:tr>
      <w:tr w:rsidR="007173FA" w:rsidRPr="00945E34" w14:paraId="67A56F32" w14:textId="77777777" w:rsidTr="00261441">
        <w:trPr>
          <w:trHeight w:val="144"/>
        </w:trPr>
        <w:tc>
          <w:tcPr>
            <w:tcW w:w="1705" w:type="dxa"/>
            <w:shd w:val="clear" w:color="auto" w:fill="FFFFFF"/>
            <w:tcMar>
              <w:top w:w="15" w:type="dxa"/>
              <w:left w:w="108" w:type="dxa"/>
              <w:bottom w:w="0" w:type="dxa"/>
              <w:right w:w="108" w:type="dxa"/>
            </w:tcMar>
            <w:vAlign w:val="center"/>
          </w:tcPr>
          <w:p w14:paraId="0A5C065C" w14:textId="22705215" w:rsidR="007173FA" w:rsidRDefault="007173FA" w:rsidP="007173FA">
            <w:pPr>
              <w:jc w:val="center"/>
              <w:rPr>
                <w:sz w:val="18"/>
                <w:szCs w:val="18"/>
                <w:lang w:eastAsia="ko-KR"/>
              </w:rPr>
            </w:pPr>
            <w:r w:rsidRPr="00A323D9">
              <w:rPr>
                <w:sz w:val="18"/>
                <w:szCs w:val="18"/>
                <w:lang w:eastAsia="ko-KR"/>
              </w:rPr>
              <w:t>Xiaofei Wang</w:t>
            </w:r>
          </w:p>
        </w:tc>
        <w:tc>
          <w:tcPr>
            <w:tcW w:w="1440" w:type="dxa"/>
            <w:shd w:val="clear" w:color="auto" w:fill="FFFFFF"/>
            <w:vAlign w:val="center"/>
          </w:tcPr>
          <w:p w14:paraId="076CACB3" w14:textId="4A09C68C" w:rsidR="007173FA" w:rsidRPr="00261441" w:rsidRDefault="007173FA" w:rsidP="007173FA">
            <w:pPr>
              <w:jc w:val="center"/>
              <w:rPr>
                <w:sz w:val="20"/>
                <w:lang w:eastAsia="ko-KR"/>
              </w:rPr>
            </w:pPr>
            <w:r w:rsidRPr="00A323D9">
              <w:rPr>
                <w:color w:val="000000" w:themeColor="text1"/>
                <w:sz w:val="18"/>
                <w:szCs w:val="18"/>
                <w:lang w:eastAsia="ko-KR"/>
              </w:rPr>
              <w:t>InterDigital Inc.</w:t>
            </w:r>
          </w:p>
        </w:tc>
        <w:tc>
          <w:tcPr>
            <w:tcW w:w="2430" w:type="dxa"/>
            <w:shd w:val="clear" w:color="auto" w:fill="FFFFFF"/>
            <w:tcMar>
              <w:top w:w="15" w:type="dxa"/>
              <w:left w:w="108" w:type="dxa"/>
              <w:bottom w:w="0" w:type="dxa"/>
              <w:right w:w="108" w:type="dxa"/>
            </w:tcMar>
            <w:vAlign w:val="center"/>
          </w:tcPr>
          <w:p w14:paraId="6F2A081F" w14:textId="77777777" w:rsidR="007173FA" w:rsidRPr="00261441" w:rsidRDefault="007173FA" w:rsidP="007173FA">
            <w:pPr>
              <w:jc w:val="center"/>
              <w:rPr>
                <w:sz w:val="20"/>
              </w:rPr>
            </w:pPr>
          </w:p>
        </w:tc>
        <w:tc>
          <w:tcPr>
            <w:tcW w:w="1033" w:type="dxa"/>
            <w:shd w:val="clear" w:color="auto" w:fill="FFFFFF"/>
            <w:tcMar>
              <w:top w:w="15" w:type="dxa"/>
              <w:left w:w="108" w:type="dxa"/>
              <w:bottom w:w="0" w:type="dxa"/>
              <w:right w:w="108" w:type="dxa"/>
            </w:tcMar>
            <w:vAlign w:val="center"/>
          </w:tcPr>
          <w:p w14:paraId="3A8676D6" w14:textId="77777777" w:rsidR="007173FA" w:rsidRPr="00261441" w:rsidRDefault="007173FA" w:rsidP="007173FA">
            <w:pPr>
              <w:jc w:val="center"/>
              <w:rPr>
                <w:sz w:val="20"/>
              </w:rPr>
            </w:pPr>
          </w:p>
        </w:tc>
        <w:tc>
          <w:tcPr>
            <w:tcW w:w="2742" w:type="dxa"/>
            <w:shd w:val="clear" w:color="auto" w:fill="FFFFFF"/>
            <w:tcMar>
              <w:top w:w="15" w:type="dxa"/>
              <w:left w:w="108" w:type="dxa"/>
              <w:bottom w:w="0" w:type="dxa"/>
              <w:right w:w="108" w:type="dxa"/>
            </w:tcMar>
            <w:vAlign w:val="center"/>
          </w:tcPr>
          <w:p w14:paraId="5389C708" w14:textId="77777777" w:rsidR="007173FA" w:rsidRDefault="007173FA" w:rsidP="007173FA">
            <w:pPr>
              <w:jc w:val="center"/>
              <w:rPr>
                <w:sz w:val="18"/>
                <w:szCs w:val="18"/>
                <w:lang w:eastAsia="ko-KR"/>
              </w:rPr>
            </w:pPr>
          </w:p>
        </w:tc>
      </w:tr>
      <w:tr w:rsidR="007173FA" w:rsidRPr="00945E34" w14:paraId="43F6521F" w14:textId="77777777" w:rsidTr="00261441">
        <w:trPr>
          <w:trHeight w:val="144"/>
        </w:trPr>
        <w:tc>
          <w:tcPr>
            <w:tcW w:w="1705" w:type="dxa"/>
            <w:shd w:val="clear" w:color="auto" w:fill="FFFFFF"/>
            <w:tcMar>
              <w:top w:w="15" w:type="dxa"/>
              <w:left w:w="108" w:type="dxa"/>
              <w:bottom w:w="0" w:type="dxa"/>
              <w:right w:w="108" w:type="dxa"/>
            </w:tcMar>
            <w:vAlign w:val="center"/>
          </w:tcPr>
          <w:p w14:paraId="6C408F58" w14:textId="5BB93851" w:rsidR="007173FA" w:rsidRPr="00A323D9" w:rsidRDefault="007173FA" w:rsidP="007173FA">
            <w:pPr>
              <w:jc w:val="center"/>
              <w:rPr>
                <w:sz w:val="18"/>
                <w:szCs w:val="18"/>
                <w:lang w:eastAsia="ko-KR"/>
              </w:rPr>
            </w:pPr>
            <w:r w:rsidRPr="00A323D9">
              <w:rPr>
                <w:sz w:val="18"/>
                <w:szCs w:val="18"/>
                <w:lang w:eastAsia="ko-KR"/>
              </w:rPr>
              <w:t>Payam Torab</w:t>
            </w:r>
          </w:p>
        </w:tc>
        <w:tc>
          <w:tcPr>
            <w:tcW w:w="1440" w:type="dxa"/>
            <w:shd w:val="clear" w:color="auto" w:fill="FFFFFF"/>
            <w:vAlign w:val="center"/>
          </w:tcPr>
          <w:p w14:paraId="03C812FE" w14:textId="6BB25915" w:rsidR="007173FA" w:rsidRPr="00A323D9" w:rsidRDefault="007173FA" w:rsidP="007173FA">
            <w:pPr>
              <w:jc w:val="center"/>
              <w:rPr>
                <w:color w:val="000000" w:themeColor="text1"/>
                <w:sz w:val="18"/>
                <w:szCs w:val="18"/>
                <w:lang w:eastAsia="ko-KR"/>
              </w:rPr>
            </w:pPr>
            <w:r>
              <w:rPr>
                <w:rFonts w:hint="eastAsia"/>
                <w:color w:val="000000" w:themeColor="text1"/>
                <w:sz w:val="18"/>
                <w:szCs w:val="18"/>
                <w:lang w:eastAsia="ko-KR"/>
              </w:rPr>
              <w:t>Facebook</w:t>
            </w:r>
          </w:p>
        </w:tc>
        <w:tc>
          <w:tcPr>
            <w:tcW w:w="2430" w:type="dxa"/>
            <w:shd w:val="clear" w:color="auto" w:fill="FFFFFF"/>
            <w:tcMar>
              <w:top w:w="15" w:type="dxa"/>
              <w:left w:w="108" w:type="dxa"/>
              <w:bottom w:w="0" w:type="dxa"/>
              <w:right w:w="108" w:type="dxa"/>
            </w:tcMar>
            <w:vAlign w:val="center"/>
          </w:tcPr>
          <w:p w14:paraId="2D8D3CAB" w14:textId="77777777" w:rsidR="007173FA" w:rsidRPr="00261441" w:rsidRDefault="007173FA" w:rsidP="007173FA">
            <w:pPr>
              <w:jc w:val="center"/>
              <w:rPr>
                <w:sz w:val="20"/>
              </w:rPr>
            </w:pPr>
          </w:p>
        </w:tc>
        <w:tc>
          <w:tcPr>
            <w:tcW w:w="1033" w:type="dxa"/>
            <w:shd w:val="clear" w:color="auto" w:fill="FFFFFF"/>
            <w:tcMar>
              <w:top w:w="15" w:type="dxa"/>
              <w:left w:w="108" w:type="dxa"/>
              <w:bottom w:w="0" w:type="dxa"/>
              <w:right w:w="108" w:type="dxa"/>
            </w:tcMar>
            <w:vAlign w:val="center"/>
          </w:tcPr>
          <w:p w14:paraId="1E5D2DE9" w14:textId="77777777" w:rsidR="007173FA" w:rsidRPr="00261441" w:rsidRDefault="007173FA" w:rsidP="007173FA">
            <w:pPr>
              <w:jc w:val="center"/>
              <w:rPr>
                <w:sz w:val="20"/>
              </w:rPr>
            </w:pPr>
          </w:p>
        </w:tc>
        <w:tc>
          <w:tcPr>
            <w:tcW w:w="2742" w:type="dxa"/>
            <w:shd w:val="clear" w:color="auto" w:fill="FFFFFF"/>
            <w:tcMar>
              <w:top w:w="15" w:type="dxa"/>
              <w:left w:w="108" w:type="dxa"/>
              <w:bottom w:w="0" w:type="dxa"/>
              <w:right w:w="108" w:type="dxa"/>
            </w:tcMar>
            <w:vAlign w:val="center"/>
          </w:tcPr>
          <w:p w14:paraId="77B7098D" w14:textId="77777777" w:rsidR="007173FA" w:rsidRDefault="007173FA" w:rsidP="007173FA">
            <w:pPr>
              <w:jc w:val="center"/>
              <w:rPr>
                <w:sz w:val="18"/>
                <w:szCs w:val="18"/>
                <w:lang w:eastAsia="ko-KR"/>
              </w:rPr>
            </w:pPr>
          </w:p>
        </w:tc>
      </w:tr>
    </w:tbl>
    <w:p w14:paraId="1892AD57" w14:textId="13F9299C" w:rsidR="00F44D0F" w:rsidRDefault="00F44D0F" w:rsidP="007668E4">
      <w:pPr>
        <w:pStyle w:val="T1"/>
        <w:tabs>
          <w:tab w:val="left" w:pos="7948"/>
        </w:tabs>
        <w:spacing w:after="120"/>
        <w:jc w:val="left"/>
        <w:rPr>
          <w:sz w:val="22"/>
        </w:rPr>
      </w:pPr>
    </w:p>
    <w:p w14:paraId="560446DC" w14:textId="7AA68FE9" w:rsidR="00CA09B2" w:rsidRDefault="00A71BE9" w:rsidP="00737A2F">
      <w:pPr>
        <w:pStyle w:val="T1"/>
        <w:tabs>
          <w:tab w:val="center" w:pos="4680"/>
          <w:tab w:val="left" w:pos="6450"/>
        </w:tabs>
        <w:spacing w:after="120"/>
        <w:jc w:val="left"/>
        <w:rPr>
          <w:sz w:val="22"/>
        </w:rPr>
      </w:pPr>
      <w:r>
        <w:rPr>
          <w:noProof/>
          <w:lang w:val="en-US" w:eastAsia="ko-KR"/>
        </w:rPr>
        <mc:AlternateContent>
          <mc:Choice Requires="wps">
            <w:drawing>
              <wp:anchor distT="0" distB="0" distL="114300" distR="114300" simplePos="0" relativeHeight="251657728" behindDoc="0" locked="0" layoutInCell="0" allowOverlap="1" wp14:anchorId="39AF4806" wp14:editId="52CA24A1">
                <wp:simplePos x="0" y="0"/>
                <wp:positionH relativeFrom="column">
                  <wp:posOffset>-66675</wp:posOffset>
                </wp:positionH>
                <wp:positionV relativeFrom="paragraph">
                  <wp:posOffset>206375</wp:posOffset>
                </wp:positionV>
                <wp:extent cx="5943600" cy="335280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3352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A109E10" w14:textId="77777777" w:rsidR="00BF1551" w:rsidRDefault="00BF1551">
                            <w:pPr>
                              <w:pStyle w:val="T1"/>
                              <w:spacing w:after="120"/>
                            </w:pPr>
                            <w:r>
                              <w:t>Abstract</w:t>
                            </w:r>
                          </w:p>
                          <w:p w14:paraId="1A8CAB59" w14:textId="692D7C80" w:rsidR="00BF1551" w:rsidRDefault="00BF1551" w:rsidP="00AC32D5">
                            <w:pPr>
                              <w:jc w:val="both"/>
                              <w:rPr>
                                <w:lang w:eastAsia="ko-KR"/>
                              </w:rPr>
                            </w:pPr>
                            <w:r>
                              <w:rPr>
                                <w:rFonts w:hint="eastAsia"/>
                                <w:lang w:eastAsia="ko-KR"/>
                              </w:rPr>
                              <w:t>This submission propos</w:t>
                            </w:r>
                            <w:r>
                              <w:rPr>
                                <w:lang w:eastAsia="ko-KR"/>
                              </w:rPr>
                              <w:t>es</w:t>
                            </w:r>
                            <w:r>
                              <w:rPr>
                                <w:rFonts w:hint="eastAsia"/>
                                <w:lang w:eastAsia="ko-KR"/>
                              </w:rPr>
                              <w:t xml:space="preserve"> </w:t>
                            </w:r>
                            <w:r>
                              <w:rPr>
                                <w:lang w:eastAsia="ko-KR"/>
                              </w:rPr>
                              <w:t>resolutions for multiple comments on TGbe D1.0 regarding the usage and rules of Multi-Link element in the context of mul</w:t>
                            </w:r>
                            <w:r w:rsidR="00195EEF">
                              <w:rPr>
                                <w:lang w:eastAsia="ko-KR"/>
                              </w:rPr>
                              <w:t>ti</w:t>
                            </w:r>
                            <w:r>
                              <w:rPr>
                                <w:lang w:eastAsia="ko-KR"/>
                              </w:rPr>
                              <w:t>-link setup with the follo</w:t>
                            </w:r>
                            <w:bookmarkStart w:id="0" w:name="_GoBack"/>
                            <w:bookmarkEnd w:id="0"/>
                            <w:r>
                              <w:rPr>
                                <w:lang w:eastAsia="ko-KR"/>
                              </w:rPr>
                              <w:t>wing CIDs (</w:t>
                            </w:r>
                            <w:r w:rsidR="00EA348F">
                              <w:rPr>
                                <w:lang w:eastAsia="ko-KR"/>
                              </w:rPr>
                              <w:t>3</w:t>
                            </w:r>
                            <w:r w:rsidRPr="00126539">
                              <w:rPr>
                                <w:b/>
                                <w:lang w:eastAsia="ko-KR"/>
                              </w:rPr>
                              <w:t xml:space="preserve"> CID</w:t>
                            </w:r>
                            <w:r>
                              <w:rPr>
                                <w:b/>
                                <w:lang w:eastAsia="ko-KR"/>
                              </w:rPr>
                              <w:t>s</w:t>
                            </w:r>
                            <w:r>
                              <w:rPr>
                                <w:lang w:eastAsia="ko-KR"/>
                              </w:rPr>
                              <w:t>):</w:t>
                            </w:r>
                          </w:p>
                          <w:p w14:paraId="73E5E01A" w14:textId="1D66AFC0" w:rsidR="00DE72D0" w:rsidRDefault="00A46AB6" w:rsidP="00AF1100">
                            <w:pPr>
                              <w:pStyle w:val="af"/>
                              <w:numPr>
                                <w:ilvl w:val="0"/>
                                <w:numId w:val="3"/>
                              </w:numPr>
                              <w:jc w:val="both"/>
                              <w:rPr>
                                <w:lang w:eastAsia="ko-KR"/>
                              </w:rPr>
                            </w:pPr>
                            <w:r>
                              <w:rPr>
                                <w:sz w:val="20"/>
                                <w:lang w:eastAsia="ko-KR"/>
                              </w:rPr>
                              <w:t>5275, 6642, 8338</w:t>
                            </w:r>
                          </w:p>
                          <w:p w14:paraId="3737BDC3" w14:textId="77777777" w:rsidR="000F7420" w:rsidRDefault="000F7420" w:rsidP="0057392F">
                            <w:pPr>
                              <w:jc w:val="both"/>
                              <w:rPr>
                                <w:lang w:eastAsia="ko-KR"/>
                              </w:rPr>
                            </w:pPr>
                          </w:p>
                          <w:p w14:paraId="13A3BF46" w14:textId="77777777" w:rsidR="00BF1551" w:rsidRDefault="00BF1551" w:rsidP="0057392F">
                            <w:pPr>
                              <w:jc w:val="both"/>
                              <w:rPr>
                                <w:lang w:eastAsia="ko-KR"/>
                              </w:rPr>
                            </w:pPr>
                            <w:r>
                              <w:rPr>
                                <w:lang w:eastAsia="ko-KR"/>
                              </w:rPr>
                              <w:t>Revisions:</w:t>
                            </w:r>
                          </w:p>
                          <w:p w14:paraId="4780B461" w14:textId="3D0ACB9F" w:rsidR="00BF1551" w:rsidRPr="00C961DA" w:rsidRDefault="00BF1551" w:rsidP="008D70B6">
                            <w:pPr>
                              <w:jc w:val="both"/>
                              <w:rPr>
                                <w:lang w:eastAsia="ko-KR"/>
                              </w:rPr>
                            </w:pPr>
                            <w:r>
                              <w:rPr>
                                <w:lang w:eastAsia="ko-KR"/>
                              </w:rPr>
                              <w:t>- Rev 0: Ini</w:t>
                            </w:r>
                            <w:r w:rsidR="004D7626">
                              <w:rPr>
                                <w:lang w:eastAsia="ko-KR"/>
                              </w:rPr>
                              <w:t>tial version of the document.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9AF4806" id="_x0000_t202" coordsize="21600,21600" o:spt="202" path="m,l,21600r21600,l21600,xe">
                <v:stroke joinstyle="miter"/>
                <v:path gradientshapeok="t" o:connecttype="rect"/>
              </v:shapetype>
              <v:shape id="Text Box 3" o:spid="_x0000_s1026" type="#_x0000_t202" style="position:absolute;margin-left:-5.25pt;margin-top:16.25pt;width:468pt;height:26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" o:allowincell="f" stroked="f">
                <v:textbox>
                  <w:txbxContent>
                    <w:p w14:paraId="6A109E10" w14:textId="77777777" w:rsidR="00BF1551" w:rsidRDefault="00BF1551">
                      <w:pPr>
                        <w:pStyle w:val="T1"/>
                        <w:spacing w:after="120"/>
                      </w:pPr>
                      <w:r>
                        <w:t>Abstract</w:t>
                      </w:r>
                    </w:p>
                    <w:p w14:paraId="1A8CAB59" w14:textId="692D7C80" w:rsidR="00BF1551" w:rsidRDefault="00BF1551" w:rsidP="00AC32D5">
                      <w:pPr>
                        <w:jc w:val="both"/>
                        <w:rPr>
                          <w:lang w:eastAsia="ko-KR"/>
                        </w:rPr>
                      </w:pPr>
                      <w:r>
                        <w:rPr>
                          <w:rFonts w:hint="eastAsia"/>
                          <w:lang w:eastAsia="ko-KR"/>
                        </w:rPr>
                        <w:t>This submission propos</w:t>
                      </w:r>
                      <w:r>
                        <w:rPr>
                          <w:lang w:eastAsia="ko-KR"/>
                        </w:rPr>
                        <w:t>es</w:t>
                      </w:r>
                      <w:r>
                        <w:rPr>
                          <w:rFonts w:hint="eastAsia"/>
                          <w:lang w:eastAsia="ko-KR"/>
                        </w:rPr>
                        <w:t xml:space="preserve"> </w:t>
                      </w:r>
                      <w:r>
                        <w:rPr>
                          <w:lang w:eastAsia="ko-KR"/>
                        </w:rPr>
                        <w:t>resolutions for multiple comments on TGbe D1.0 regarding the usage and rules of Multi-Link element in the context of mul</w:t>
                      </w:r>
                      <w:r w:rsidR="00195EEF">
                        <w:rPr>
                          <w:lang w:eastAsia="ko-KR"/>
                        </w:rPr>
                        <w:t>ti</w:t>
                      </w:r>
                      <w:r>
                        <w:rPr>
                          <w:lang w:eastAsia="ko-KR"/>
                        </w:rPr>
                        <w:t>-link setup with the follo</w:t>
                      </w:r>
                      <w:bookmarkStart w:id="1" w:name="_GoBack"/>
                      <w:bookmarkEnd w:id="1"/>
                      <w:r>
                        <w:rPr>
                          <w:lang w:eastAsia="ko-KR"/>
                        </w:rPr>
                        <w:t>wing CIDs (</w:t>
                      </w:r>
                      <w:r w:rsidR="00EA348F">
                        <w:rPr>
                          <w:lang w:eastAsia="ko-KR"/>
                        </w:rPr>
                        <w:t>3</w:t>
                      </w:r>
                      <w:r w:rsidRPr="00126539">
                        <w:rPr>
                          <w:b/>
                          <w:lang w:eastAsia="ko-KR"/>
                        </w:rPr>
                        <w:t xml:space="preserve"> CID</w:t>
                      </w:r>
                      <w:r>
                        <w:rPr>
                          <w:b/>
                          <w:lang w:eastAsia="ko-KR"/>
                        </w:rPr>
                        <w:t>s</w:t>
                      </w:r>
                      <w:r>
                        <w:rPr>
                          <w:lang w:eastAsia="ko-KR"/>
                        </w:rPr>
                        <w:t>):</w:t>
                      </w:r>
                    </w:p>
                    <w:p w14:paraId="73E5E01A" w14:textId="1D66AFC0" w:rsidR="00DE72D0" w:rsidRDefault="00A46AB6" w:rsidP="00AF1100">
                      <w:pPr>
                        <w:pStyle w:val="af"/>
                        <w:numPr>
                          <w:ilvl w:val="0"/>
                          <w:numId w:val="3"/>
                        </w:numPr>
                        <w:jc w:val="both"/>
                        <w:rPr>
                          <w:lang w:eastAsia="ko-KR"/>
                        </w:rPr>
                      </w:pPr>
                      <w:r>
                        <w:rPr>
                          <w:sz w:val="20"/>
                          <w:lang w:eastAsia="ko-KR"/>
                        </w:rPr>
                        <w:t>5275, 6642, 8338</w:t>
                      </w:r>
                    </w:p>
                    <w:p w14:paraId="3737BDC3" w14:textId="77777777" w:rsidR="000F7420" w:rsidRDefault="000F7420" w:rsidP="0057392F">
                      <w:pPr>
                        <w:jc w:val="both"/>
                        <w:rPr>
                          <w:lang w:eastAsia="ko-KR"/>
                        </w:rPr>
                      </w:pPr>
                    </w:p>
                    <w:p w14:paraId="13A3BF46" w14:textId="77777777" w:rsidR="00BF1551" w:rsidRDefault="00BF1551" w:rsidP="0057392F">
                      <w:pPr>
                        <w:jc w:val="both"/>
                        <w:rPr>
                          <w:lang w:eastAsia="ko-KR"/>
                        </w:rPr>
                      </w:pPr>
                      <w:r>
                        <w:rPr>
                          <w:lang w:eastAsia="ko-KR"/>
                        </w:rPr>
                        <w:t>Revisions:</w:t>
                      </w:r>
                    </w:p>
                    <w:p w14:paraId="4780B461" w14:textId="3D0ACB9F" w:rsidR="00BF1551" w:rsidRPr="00C961DA" w:rsidRDefault="00BF1551" w:rsidP="008D70B6">
                      <w:pPr>
                        <w:jc w:val="both"/>
                        <w:rPr>
                          <w:lang w:eastAsia="ko-KR"/>
                        </w:rPr>
                      </w:pPr>
                      <w:r>
                        <w:rPr>
                          <w:lang w:eastAsia="ko-KR"/>
                        </w:rPr>
                        <w:t>- Rev 0: Ini</w:t>
                      </w:r>
                      <w:r w:rsidR="004D7626">
                        <w:rPr>
                          <w:lang w:eastAsia="ko-KR"/>
                        </w:rPr>
                        <w:t>tial version of the document.</w:t>
                      </w:r>
                    </w:p>
                  </w:txbxContent>
                </v:textbox>
              </v:shape>
            </w:pict>
          </mc:Fallback>
        </mc:AlternateContent>
      </w:r>
    </w:p>
    <w:p w14:paraId="7D1F4E5E" w14:textId="77777777" w:rsidR="001D4CD9" w:rsidRDefault="00CA09B2" w:rsidP="005A3964">
      <w:pPr>
        <w:pStyle w:val="1"/>
      </w:pPr>
      <w:r w:rsidRPr="00924879">
        <w:br w:type="page"/>
      </w:r>
    </w:p>
    <w:p w14:paraId="350E744B" w14:textId="77777777" w:rsidR="0047110F" w:rsidRPr="004F3AF6" w:rsidRDefault="0047110F" w:rsidP="0047110F">
      <w:r w:rsidRPr="004F3AF6">
        <w:lastRenderedPageBreak/>
        <w:t>Interpretation of a Motion to Adopt</w:t>
      </w:r>
    </w:p>
    <w:p w14:paraId="06903CBD" w14:textId="77777777" w:rsidR="0047110F" w:rsidRPr="004C0F0A" w:rsidRDefault="0047110F" w:rsidP="0047110F">
      <w:pPr>
        <w:rPr>
          <w:lang w:eastAsia="ko-KR"/>
        </w:rPr>
      </w:pPr>
    </w:p>
    <w:p w14:paraId="6676C9D1" w14:textId="37B67173" w:rsidR="0047110F" w:rsidRPr="004F3AF6" w:rsidRDefault="0047110F" w:rsidP="0047110F">
      <w:pPr>
        <w:rPr>
          <w:lang w:eastAsia="ko-KR"/>
        </w:rPr>
      </w:pPr>
      <w:r w:rsidRPr="004F3AF6">
        <w:rPr>
          <w:lang w:eastAsia="ko-KR"/>
        </w:rPr>
        <w:t>A motion to approve this submission means that the editing instructions and any cha</w:t>
      </w:r>
      <w:r>
        <w:rPr>
          <w:lang w:eastAsia="ko-KR"/>
        </w:rPr>
        <w:t>nged or added material are a</w:t>
      </w:r>
      <w:r w:rsidRPr="004F3AF6">
        <w:rPr>
          <w:lang w:eastAsia="ko-KR"/>
        </w:rPr>
        <w:t>ctioned in the TG</w:t>
      </w:r>
      <w:r w:rsidR="00CB013D">
        <w:rPr>
          <w:lang w:eastAsia="ko-KR"/>
        </w:rPr>
        <w:t>be</w:t>
      </w:r>
      <w:r w:rsidRPr="004F3AF6">
        <w:rPr>
          <w:lang w:eastAsia="ko-KR"/>
        </w:rPr>
        <w:t xml:space="preserve"> Draft</w:t>
      </w:r>
      <w:r w:rsidR="00D867D9">
        <w:rPr>
          <w:lang w:eastAsia="ko-KR"/>
        </w:rPr>
        <w:t xml:space="preserve"> 1.1</w:t>
      </w:r>
      <w:r w:rsidRPr="004F3AF6">
        <w:rPr>
          <w:lang w:eastAsia="ko-KR"/>
        </w:rPr>
        <w:t>.  This introduction is not part of the adopted material.</w:t>
      </w:r>
    </w:p>
    <w:p w14:paraId="762948BD" w14:textId="77777777" w:rsidR="0047110F" w:rsidRPr="004F3AF6" w:rsidRDefault="0047110F" w:rsidP="0047110F">
      <w:pPr>
        <w:rPr>
          <w:lang w:eastAsia="ko-KR"/>
        </w:rPr>
      </w:pPr>
    </w:p>
    <w:p w14:paraId="28D8777E" w14:textId="50145966" w:rsidR="0047110F" w:rsidRPr="004F3AF6" w:rsidRDefault="0047110F" w:rsidP="0047110F">
      <w:pPr>
        <w:rPr>
          <w:b/>
          <w:bCs/>
          <w:i/>
          <w:iCs/>
          <w:lang w:eastAsia="ko-KR"/>
        </w:rPr>
      </w:pPr>
      <w:r w:rsidRPr="004F3AF6">
        <w:rPr>
          <w:b/>
          <w:bCs/>
          <w:i/>
          <w:iCs/>
          <w:lang w:eastAsia="ko-KR"/>
        </w:rPr>
        <w:t>Editing instructions formatted like this are intended to be copied into the TG</w:t>
      </w:r>
      <w:r w:rsidR="002E024C">
        <w:rPr>
          <w:b/>
          <w:bCs/>
          <w:i/>
          <w:iCs/>
          <w:lang w:eastAsia="ko-KR"/>
        </w:rPr>
        <w:t>be</w:t>
      </w:r>
      <w:r>
        <w:rPr>
          <w:b/>
          <w:bCs/>
          <w:i/>
          <w:iCs/>
          <w:lang w:eastAsia="ko-KR"/>
        </w:rPr>
        <w:t xml:space="preserve"> </w:t>
      </w:r>
      <w:r w:rsidRPr="004F3AF6">
        <w:rPr>
          <w:b/>
          <w:bCs/>
          <w:i/>
          <w:iCs/>
          <w:lang w:eastAsia="ko-KR"/>
        </w:rPr>
        <w:t>Draft</w:t>
      </w:r>
      <w:r w:rsidR="00741867">
        <w:rPr>
          <w:b/>
          <w:bCs/>
          <w:i/>
          <w:iCs/>
          <w:lang w:eastAsia="ko-KR"/>
        </w:rPr>
        <w:t xml:space="preserve"> </w:t>
      </w:r>
      <w:r w:rsidR="00594D02">
        <w:rPr>
          <w:b/>
          <w:bCs/>
          <w:i/>
          <w:iCs/>
          <w:lang w:eastAsia="ko-KR"/>
        </w:rPr>
        <w:t>1</w:t>
      </w:r>
      <w:r w:rsidR="00741867">
        <w:rPr>
          <w:b/>
          <w:bCs/>
          <w:i/>
          <w:iCs/>
          <w:lang w:eastAsia="ko-KR"/>
        </w:rPr>
        <w:t>.</w:t>
      </w:r>
      <w:r w:rsidR="00D867D9">
        <w:rPr>
          <w:b/>
          <w:bCs/>
          <w:i/>
          <w:iCs/>
          <w:lang w:eastAsia="ko-KR"/>
        </w:rPr>
        <w:t>1</w:t>
      </w:r>
      <w:r w:rsidR="00C441A9" w:rsidRPr="004F3AF6">
        <w:rPr>
          <w:b/>
          <w:bCs/>
          <w:i/>
          <w:iCs/>
          <w:lang w:eastAsia="ko-KR"/>
        </w:rPr>
        <w:t xml:space="preserve"> </w:t>
      </w:r>
      <w:r w:rsidRPr="004F3AF6">
        <w:rPr>
          <w:b/>
          <w:bCs/>
          <w:i/>
          <w:iCs/>
          <w:lang w:eastAsia="ko-KR"/>
        </w:rPr>
        <w:t>(i.e</w:t>
      </w:r>
      <w:r w:rsidR="006E3295">
        <w:rPr>
          <w:b/>
          <w:bCs/>
          <w:i/>
          <w:iCs/>
          <w:lang w:eastAsia="ko-KR"/>
        </w:rPr>
        <w:t>.,</w:t>
      </w:r>
      <w:r w:rsidRPr="004F3AF6">
        <w:rPr>
          <w:b/>
          <w:bCs/>
          <w:i/>
          <w:iCs/>
          <w:lang w:eastAsia="ko-KR"/>
        </w:rPr>
        <w:t xml:space="preserve"> they are instructions to the 802.11 editor on how to merge the text with the baseline documents).</w:t>
      </w:r>
    </w:p>
    <w:p w14:paraId="136CE7EE" w14:textId="77777777" w:rsidR="0047110F" w:rsidRPr="004F3AF6" w:rsidRDefault="0047110F" w:rsidP="0047110F">
      <w:pPr>
        <w:rPr>
          <w:lang w:eastAsia="ko-KR"/>
        </w:rPr>
      </w:pPr>
    </w:p>
    <w:p w14:paraId="2F11C60D" w14:textId="77777777" w:rsidR="007A0B27" w:rsidRDefault="007A0B27" w:rsidP="007A0B27">
      <w:pPr>
        <w:rPr>
          <w:b/>
          <w:bCs/>
          <w:i/>
          <w:iCs/>
          <w:lang w:eastAsia="ko-KR"/>
        </w:rPr>
      </w:pPr>
      <w:r w:rsidRPr="004F3AF6">
        <w:rPr>
          <w:b/>
          <w:bCs/>
          <w:i/>
          <w:iCs/>
          <w:lang w:eastAsia="ko-KR"/>
        </w:rPr>
        <w:t>TG</w:t>
      </w:r>
      <w:r>
        <w:rPr>
          <w:b/>
          <w:bCs/>
          <w:i/>
          <w:iCs/>
          <w:lang w:eastAsia="ko-KR"/>
        </w:rPr>
        <w:t>be</w:t>
      </w:r>
      <w:r w:rsidRPr="004F3AF6">
        <w:rPr>
          <w:b/>
          <w:bCs/>
          <w:i/>
          <w:iCs/>
          <w:lang w:eastAsia="ko-KR"/>
        </w:rPr>
        <w:t xml:space="preserve"> Editor: Editing instructions preceded by “TG</w:t>
      </w:r>
      <w:r>
        <w:rPr>
          <w:b/>
          <w:bCs/>
          <w:i/>
          <w:iCs/>
          <w:lang w:eastAsia="ko-KR"/>
        </w:rPr>
        <w:t>be</w:t>
      </w:r>
      <w:r w:rsidRPr="004F3AF6">
        <w:rPr>
          <w:b/>
          <w:bCs/>
          <w:i/>
          <w:iCs/>
          <w:lang w:eastAsia="ko-KR"/>
        </w:rPr>
        <w:t xml:space="preserve"> Editor” are instructions to the TG</w:t>
      </w:r>
      <w:r>
        <w:rPr>
          <w:b/>
          <w:bCs/>
          <w:i/>
          <w:iCs/>
          <w:lang w:eastAsia="ko-KR"/>
        </w:rPr>
        <w:t>be</w:t>
      </w:r>
      <w:r w:rsidRPr="004F3AF6">
        <w:rPr>
          <w:b/>
          <w:bCs/>
          <w:i/>
          <w:iCs/>
          <w:lang w:eastAsia="ko-KR"/>
        </w:rPr>
        <w:t xml:space="preserve"> editor to modify existing material in the TG</w:t>
      </w:r>
      <w:r>
        <w:rPr>
          <w:b/>
          <w:bCs/>
          <w:i/>
          <w:iCs/>
          <w:lang w:eastAsia="ko-KR"/>
        </w:rPr>
        <w:t>be</w:t>
      </w:r>
      <w:r w:rsidRPr="004F3AF6">
        <w:rPr>
          <w:b/>
          <w:bCs/>
          <w:i/>
          <w:iCs/>
          <w:lang w:eastAsia="ko-KR"/>
        </w:rPr>
        <w:t xml:space="preserve"> draft.  As a result of adopting the changes, the TG</w:t>
      </w:r>
      <w:r>
        <w:rPr>
          <w:b/>
          <w:bCs/>
          <w:i/>
          <w:iCs/>
          <w:lang w:eastAsia="ko-KR"/>
        </w:rPr>
        <w:t>be</w:t>
      </w:r>
      <w:r w:rsidRPr="004F3AF6">
        <w:rPr>
          <w:b/>
          <w:bCs/>
          <w:i/>
          <w:iCs/>
          <w:lang w:eastAsia="ko-KR"/>
        </w:rPr>
        <w:t xml:space="preserve"> editor will execute the instructions rather than copy them to the TG</w:t>
      </w:r>
      <w:r>
        <w:rPr>
          <w:b/>
          <w:bCs/>
          <w:i/>
          <w:iCs/>
          <w:lang w:eastAsia="ko-KR"/>
        </w:rPr>
        <w:t>be</w:t>
      </w:r>
      <w:r w:rsidRPr="004F3AF6">
        <w:rPr>
          <w:b/>
          <w:bCs/>
          <w:i/>
          <w:iCs/>
          <w:lang w:eastAsia="ko-KR"/>
        </w:rPr>
        <w:t xml:space="preserve"> Draft.</w:t>
      </w:r>
    </w:p>
    <w:p w14:paraId="1554FB9F" w14:textId="77777777" w:rsidR="0066324D" w:rsidRDefault="0066324D" w:rsidP="007A0B27">
      <w:pPr>
        <w:rPr>
          <w:b/>
          <w:bCs/>
          <w:i/>
          <w:iCs/>
          <w:lang w:eastAsia="ko-KR"/>
        </w:rPr>
      </w:pPr>
    </w:p>
    <w:p w14:paraId="3ED7E5C5" w14:textId="77777777" w:rsidR="00D867D9" w:rsidRDefault="00D867D9" w:rsidP="007A0B27">
      <w:pPr>
        <w:rPr>
          <w:b/>
          <w:sz w:val="20"/>
          <w:u w:val="single"/>
          <w:lang w:eastAsia="ko-KR"/>
        </w:rPr>
      </w:pPr>
    </w:p>
    <w:p w14:paraId="59A2F7EB" w14:textId="6126929A" w:rsidR="00D867D9" w:rsidRPr="00615682" w:rsidRDefault="00D867D9" w:rsidP="00D867D9">
      <w:pPr>
        <w:rPr>
          <w:b/>
          <w:sz w:val="20"/>
          <w:u w:val="single"/>
          <w:lang w:eastAsia="ko-KR"/>
        </w:rPr>
      </w:pPr>
      <w:r w:rsidRPr="00615682">
        <w:rPr>
          <w:b/>
          <w:sz w:val="20"/>
          <w:u w:val="single"/>
          <w:lang w:eastAsia="ko-KR"/>
        </w:rPr>
        <w:t xml:space="preserve">- </w:t>
      </w:r>
      <w:r w:rsidR="008456F2">
        <w:rPr>
          <w:b/>
          <w:sz w:val="20"/>
          <w:u w:val="single"/>
          <w:lang w:eastAsia="ko-KR"/>
        </w:rPr>
        <w:t>List of CIDs</w:t>
      </w:r>
    </w:p>
    <w:p w14:paraId="56C4DEC4" w14:textId="77777777" w:rsidR="00D867D9" w:rsidRDefault="00D867D9" w:rsidP="007A0B27">
      <w:pPr>
        <w:rPr>
          <w:b/>
          <w:sz w:val="20"/>
          <w:u w:val="single"/>
          <w:lang w:eastAsia="ko-KR"/>
        </w:rPr>
      </w:pPr>
    </w:p>
    <w:p w14:paraId="7E12FF52" w14:textId="77777777" w:rsidR="00D7067E" w:rsidRPr="00D7067E" w:rsidRDefault="00173ECC" w:rsidP="00D7067E">
      <w:pPr>
        <w:jc w:val="both"/>
        <w:rPr>
          <w:sz w:val="20"/>
          <w:lang w:eastAsia="ko-KR"/>
        </w:rPr>
      </w:pPr>
      <w:r>
        <w:rPr>
          <w:sz w:val="20"/>
          <w:lang w:eastAsia="ko-KR"/>
        </w:rPr>
        <w:t>-</w:t>
      </w:r>
      <w:r w:rsidR="003157D7" w:rsidRPr="00FE353E">
        <w:rPr>
          <w:rFonts w:hint="eastAsia"/>
          <w:sz w:val="20"/>
          <w:lang w:eastAsia="ko-KR"/>
        </w:rPr>
        <w:t xml:space="preserve"> </w:t>
      </w:r>
      <w:r w:rsidR="00D7067E">
        <w:rPr>
          <w:sz w:val="20"/>
          <w:lang w:eastAsia="ko-KR"/>
        </w:rPr>
        <w:t>5275, 6642, 8338</w:t>
      </w:r>
    </w:p>
    <w:p w14:paraId="2A356AD1" w14:textId="77777777" w:rsidR="003157D7" w:rsidRPr="008456F2" w:rsidRDefault="003157D7" w:rsidP="0066324D">
      <w:pPr>
        <w:jc w:val="both"/>
        <w:rPr>
          <w:sz w:val="20"/>
          <w:lang w:eastAsia="ko-KR"/>
        </w:rPr>
      </w:pPr>
    </w:p>
    <w:tbl>
      <w:tblPr>
        <w:tblW w:w="10916" w:type="dxa"/>
        <w:tblInd w:w="-856" w:type="dxa"/>
        <w:tblLayout w:type="fixed"/>
        <w:tblCellMar>
          <w:left w:w="99" w:type="dxa"/>
          <w:right w:w="99" w:type="dxa"/>
        </w:tblCellMar>
        <w:tblLook w:val="04A0" w:firstRow="1" w:lastRow="0" w:firstColumn="1" w:lastColumn="0" w:noHBand="0" w:noVBand="1"/>
      </w:tblPr>
      <w:tblGrid>
        <w:gridCol w:w="709"/>
        <w:gridCol w:w="709"/>
        <w:gridCol w:w="709"/>
        <w:gridCol w:w="567"/>
        <w:gridCol w:w="2835"/>
        <w:gridCol w:w="2835"/>
        <w:gridCol w:w="2552"/>
      </w:tblGrid>
      <w:tr w:rsidR="00AF1100" w:rsidRPr="00AF1100" w14:paraId="0F9DC3ED" w14:textId="77777777" w:rsidTr="00A876FD">
        <w:trPr>
          <w:trHeight w:val="864"/>
        </w:trPr>
        <w:tc>
          <w:tcPr>
            <w:tcW w:w="709" w:type="dxa"/>
            <w:tcBorders>
              <w:top w:val="single" w:sz="4" w:space="0" w:color="333300"/>
              <w:left w:val="single" w:sz="4" w:space="0" w:color="333300"/>
              <w:bottom w:val="single" w:sz="4" w:space="0" w:color="333300"/>
              <w:right w:val="single" w:sz="4" w:space="0" w:color="333300"/>
            </w:tcBorders>
            <w:shd w:val="clear" w:color="auto" w:fill="auto"/>
            <w:vAlign w:val="center"/>
            <w:hideMark/>
          </w:tcPr>
          <w:p w14:paraId="292ACB02" w14:textId="77777777" w:rsidR="00AF1100" w:rsidRPr="00255734" w:rsidRDefault="00AF1100" w:rsidP="00BF1551">
            <w:pPr>
              <w:jc w:val="center"/>
              <w:rPr>
                <w:rFonts w:ascii="Calibri" w:eastAsia="맑은 고딕" w:hAnsi="Calibri" w:cs="Calibri"/>
                <w:b/>
                <w:bCs/>
                <w:sz w:val="18"/>
                <w:szCs w:val="18"/>
              </w:rPr>
            </w:pPr>
            <w:r w:rsidRPr="00255734">
              <w:rPr>
                <w:rFonts w:ascii="Calibri" w:eastAsia="맑은 고딕" w:hAnsi="Calibri" w:cs="Calibri"/>
                <w:b/>
                <w:bCs/>
                <w:sz w:val="18"/>
                <w:szCs w:val="18"/>
              </w:rPr>
              <w:t>CID</w:t>
            </w:r>
          </w:p>
        </w:tc>
        <w:tc>
          <w:tcPr>
            <w:tcW w:w="709" w:type="dxa"/>
            <w:tcBorders>
              <w:top w:val="single" w:sz="4" w:space="0" w:color="333300"/>
              <w:left w:val="nil"/>
              <w:bottom w:val="single" w:sz="4" w:space="0" w:color="333300"/>
              <w:right w:val="single" w:sz="4" w:space="0" w:color="333300"/>
            </w:tcBorders>
            <w:shd w:val="clear" w:color="auto" w:fill="auto"/>
            <w:vAlign w:val="center"/>
            <w:hideMark/>
          </w:tcPr>
          <w:p w14:paraId="69BAC6C5" w14:textId="77777777" w:rsidR="00AF1100" w:rsidRPr="00AF1100" w:rsidRDefault="00AF1100" w:rsidP="00BF1551">
            <w:pPr>
              <w:jc w:val="center"/>
              <w:rPr>
                <w:rFonts w:ascii="Calibri" w:eastAsia="맑은 고딕" w:hAnsi="Calibri" w:cs="Calibri"/>
                <w:b/>
                <w:bCs/>
                <w:sz w:val="18"/>
                <w:szCs w:val="18"/>
              </w:rPr>
            </w:pPr>
            <w:r w:rsidRPr="00AF1100">
              <w:rPr>
                <w:rFonts w:ascii="Calibri" w:eastAsia="맑은 고딕" w:hAnsi="Calibri" w:cs="Calibri"/>
                <w:b/>
                <w:bCs/>
                <w:sz w:val="18"/>
                <w:szCs w:val="18"/>
              </w:rPr>
              <w:t>Commenter</w:t>
            </w:r>
          </w:p>
        </w:tc>
        <w:tc>
          <w:tcPr>
            <w:tcW w:w="709" w:type="dxa"/>
            <w:tcBorders>
              <w:top w:val="single" w:sz="4" w:space="0" w:color="333300"/>
              <w:left w:val="nil"/>
              <w:bottom w:val="single" w:sz="4" w:space="0" w:color="333300"/>
              <w:right w:val="single" w:sz="4" w:space="0" w:color="333300"/>
            </w:tcBorders>
            <w:shd w:val="clear" w:color="auto" w:fill="auto"/>
            <w:vAlign w:val="center"/>
            <w:hideMark/>
          </w:tcPr>
          <w:p w14:paraId="3D685280" w14:textId="77777777" w:rsidR="00AF1100" w:rsidRPr="00AF1100" w:rsidRDefault="00AF1100" w:rsidP="00BF1551">
            <w:pPr>
              <w:jc w:val="center"/>
              <w:rPr>
                <w:rFonts w:ascii="Calibri" w:eastAsia="맑은 고딕" w:hAnsi="Calibri" w:cs="Calibri"/>
                <w:b/>
                <w:bCs/>
                <w:sz w:val="18"/>
                <w:szCs w:val="18"/>
              </w:rPr>
            </w:pPr>
            <w:r w:rsidRPr="00AF1100">
              <w:rPr>
                <w:rFonts w:ascii="Calibri" w:eastAsia="맑은 고딕" w:hAnsi="Calibri" w:cs="Calibri"/>
                <w:b/>
                <w:bCs/>
                <w:sz w:val="18"/>
                <w:szCs w:val="18"/>
              </w:rPr>
              <w:t>Clause</w:t>
            </w:r>
          </w:p>
        </w:tc>
        <w:tc>
          <w:tcPr>
            <w:tcW w:w="567" w:type="dxa"/>
            <w:tcBorders>
              <w:top w:val="single" w:sz="4" w:space="0" w:color="333300"/>
              <w:left w:val="nil"/>
              <w:bottom w:val="single" w:sz="4" w:space="0" w:color="333300"/>
              <w:right w:val="single" w:sz="4" w:space="0" w:color="333300"/>
            </w:tcBorders>
            <w:shd w:val="clear" w:color="auto" w:fill="auto"/>
            <w:vAlign w:val="center"/>
            <w:hideMark/>
          </w:tcPr>
          <w:p w14:paraId="6631D7A8" w14:textId="77777777" w:rsidR="00AF1100" w:rsidRPr="00AF1100" w:rsidRDefault="00AF1100" w:rsidP="00BF1551">
            <w:pPr>
              <w:jc w:val="center"/>
              <w:rPr>
                <w:rFonts w:ascii="Calibri" w:eastAsia="맑은 고딕" w:hAnsi="Calibri" w:cs="Calibri"/>
                <w:b/>
                <w:bCs/>
                <w:sz w:val="18"/>
                <w:szCs w:val="18"/>
              </w:rPr>
            </w:pPr>
            <w:r w:rsidRPr="00AF1100">
              <w:rPr>
                <w:rFonts w:ascii="Calibri" w:eastAsia="맑은 고딕" w:hAnsi="Calibri" w:cs="Calibri"/>
                <w:b/>
                <w:bCs/>
                <w:sz w:val="18"/>
                <w:szCs w:val="18"/>
              </w:rPr>
              <w:t>Page</w:t>
            </w:r>
          </w:p>
        </w:tc>
        <w:tc>
          <w:tcPr>
            <w:tcW w:w="2835" w:type="dxa"/>
            <w:tcBorders>
              <w:top w:val="single" w:sz="4" w:space="0" w:color="333300"/>
              <w:left w:val="nil"/>
              <w:bottom w:val="single" w:sz="4" w:space="0" w:color="333300"/>
              <w:right w:val="single" w:sz="4" w:space="0" w:color="333300"/>
            </w:tcBorders>
            <w:shd w:val="clear" w:color="auto" w:fill="auto"/>
            <w:vAlign w:val="center"/>
            <w:hideMark/>
          </w:tcPr>
          <w:p w14:paraId="212B3C19" w14:textId="77777777" w:rsidR="00AF1100" w:rsidRPr="00AF1100" w:rsidRDefault="00AF1100" w:rsidP="00BF1551">
            <w:pPr>
              <w:jc w:val="center"/>
              <w:rPr>
                <w:rFonts w:ascii="Calibri" w:eastAsia="맑은 고딕" w:hAnsi="Calibri" w:cs="Calibri"/>
                <w:b/>
                <w:bCs/>
                <w:sz w:val="18"/>
                <w:szCs w:val="18"/>
              </w:rPr>
            </w:pPr>
            <w:r w:rsidRPr="00AF1100">
              <w:rPr>
                <w:rFonts w:ascii="Calibri" w:eastAsia="맑은 고딕" w:hAnsi="Calibri" w:cs="Calibri"/>
                <w:b/>
                <w:bCs/>
                <w:sz w:val="18"/>
                <w:szCs w:val="18"/>
              </w:rPr>
              <w:t>Comment</w:t>
            </w:r>
          </w:p>
        </w:tc>
        <w:tc>
          <w:tcPr>
            <w:tcW w:w="2835" w:type="dxa"/>
            <w:tcBorders>
              <w:top w:val="single" w:sz="4" w:space="0" w:color="333300"/>
              <w:left w:val="nil"/>
              <w:bottom w:val="single" w:sz="4" w:space="0" w:color="333300"/>
              <w:right w:val="single" w:sz="4" w:space="0" w:color="333300"/>
            </w:tcBorders>
            <w:shd w:val="clear" w:color="auto" w:fill="auto"/>
            <w:vAlign w:val="center"/>
            <w:hideMark/>
          </w:tcPr>
          <w:p w14:paraId="12AD4C6C" w14:textId="77777777" w:rsidR="00AF1100" w:rsidRPr="00AF1100" w:rsidRDefault="00AF1100" w:rsidP="00BF1551">
            <w:pPr>
              <w:jc w:val="center"/>
              <w:rPr>
                <w:rFonts w:ascii="Calibri" w:eastAsia="맑은 고딕" w:hAnsi="Calibri" w:cs="Calibri"/>
                <w:b/>
                <w:bCs/>
                <w:sz w:val="18"/>
                <w:szCs w:val="18"/>
              </w:rPr>
            </w:pPr>
            <w:r w:rsidRPr="00AF1100">
              <w:rPr>
                <w:rFonts w:ascii="Calibri" w:eastAsia="맑은 고딕" w:hAnsi="Calibri" w:cs="Calibri"/>
                <w:b/>
                <w:bCs/>
                <w:sz w:val="18"/>
                <w:szCs w:val="18"/>
              </w:rPr>
              <w:t>Proposed Change</w:t>
            </w:r>
          </w:p>
        </w:tc>
        <w:tc>
          <w:tcPr>
            <w:tcW w:w="2552" w:type="dxa"/>
            <w:tcBorders>
              <w:top w:val="single" w:sz="4" w:space="0" w:color="333300"/>
              <w:left w:val="nil"/>
              <w:bottom w:val="single" w:sz="4" w:space="0" w:color="333300"/>
              <w:right w:val="single" w:sz="4" w:space="0" w:color="333300"/>
            </w:tcBorders>
            <w:shd w:val="clear" w:color="auto" w:fill="auto"/>
            <w:vAlign w:val="center"/>
            <w:hideMark/>
          </w:tcPr>
          <w:p w14:paraId="1D598DB3" w14:textId="77777777" w:rsidR="00AF1100" w:rsidRPr="00AF1100" w:rsidRDefault="00AF1100" w:rsidP="00BF1551">
            <w:pPr>
              <w:jc w:val="center"/>
              <w:rPr>
                <w:rFonts w:ascii="Calibri" w:eastAsia="맑은 고딕" w:hAnsi="Calibri" w:cs="Calibri"/>
                <w:b/>
                <w:bCs/>
                <w:sz w:val="18"/>
                <w:szCs w:val="18"/>
              </w:rPr>
            </w:pPr>
            <w:r w:rsidRPr="00AF1100">
              <w:rPr>
                <w:rFonts w:ascii="Calibri" w:eastAsia="맑은 고딕" w:hAnsi="Calibri" w:cs="Calibri"/>
                <w:b/>
                <w:bCs/>
                <w:sz w:val="18"/>
                <w:szCs w:val="18"/>
              </w:rPr>
              <w:t>Resolution</w:t>
            </w:r>
          </w:p>
        </w:tc>
      </w:tr>
      <w:tr w:rsidR="00173ECC" w:rsidRPr="00AF1100" w14:paraId="6BA51B86" w14:textId="77777777" w:rsidTr="00A46AB6">
        <w:trPr>
          <w:trHeight w:val="1497"/>
        </w:trPr>
        <w:tc>
          <w:tcPr>
            <w:tcW w:w="709" w:type="dxa"/>
            <w:tcBorders>
              <w:top w:val="nil"/>
              <w:left w:val="single" w:sz="4" w:space="0" w:color="333300"/>
              <w:bottom w:val="single" w:sz="4" w:space="0" w:color="333300"/>
              <w:right w:val="single" w:sz="4" w:space="0" w:color="333300"/>
            </w:tcBorders>
            <w:shd w:val="clear" w:color="auto" w:fill="auto"/>
            <w:hideMark/>
          </w:tcPr>
          <w:p w14:paraId="327221E8" w14:textId="03429D7D" w:rsidR="00173ECC" w:rsidRPr="00255734" w:rsidRDefault="00173ECC" w:rsidP="00173ECC">
            <w:pPr>
              <w:jc w:val="center"/>
              <w:rPr>
                <w:rFonts w:ascii="Arial" w:eastAsia="맑은 고딕" w:hAnsi="Arial" w:cs="Arial"/>
                <w:sz w:val="18"/>
                <w:szCs w:val="18"/>
              </w:rPr>
            </w:pPr>
            <w:r w:rsidRPr="00A46AB6">
              <w:rPr>
                <w:rFonts w:ascii="Arial" w:eastAsia="맑은 고딕" w:hAnsi="Arial" w:cs="Arial"/>
                <w:sz w:val="18"/>
                <w:szCs w:val="18"/>
              </w:rPr>
              <w:t>5275</w:t>
            </w:r>
          </w:p>
        </w:tc>
        <w:tc>
          <w:tcPr>
            <w:tcW w:w="709" w:type="dxa"/>
            <w:tcBorders>
              <w:top w:val="nil"/>
              <w:left w:val="nil"/>
              <w:bottom w:val="single" w:sz="4" w:space="0" w:color="333300"/>
              <w:right w:val="single" w:sz="4" w:space="0" w:color="333300"/>
            </w:tcBorders>
            <w:shd w:val="clear" w:color="auto" w:fill="auto"/>
            <w:hideMark/>
          </w:tcPr>
          <w:p w14:paraId="5F8B8DB5" w14:textId="7F499AF7" w:rsidR="00173ECC" w:rsidRPr="00AF1100" w:rsidRDefault="00173ECC" w:rsidP="00173ECC">
            <w:pPr>
              <w:jc w:val="center"/>
              <w:rPr>
                <w:rFonts w:ascii="Arial" w:eastAsia="맑은 고딕" w:hAnsi="Arial" w:cs="Arial"/>
                <w:sz w:val="18"/>
                <w:szCs w:val="18"/>
              </w:rPr>
            </w:pPr>
            <w:r w:rsidRPr="00AF1100">
              <w:rPr>
                <w:rFonts w:ascii="Arial" w:eastAsia="맑은 고딕" w:hAnsi="Arial" w:cs="Arial"/>
                <w:sz w:val="18"/>
                <w:szCs w:val="18"/>
              </w:rPr>
              <w:t>Insun Jang</w:t>
            </w:r>
          </w:p>
        </w:tc>
        <w:tc>
          <w:tcPr>
            <w:tcW w:w="709" w:type="dxa"/>
            <w:tcBorders>
              <w:top w:val="nil"/>
              <w:left w:val="nil"/>
              <w:bottom w:val="single" w:sz="4" w:space="0" w:color="333300"/>
              <w:right w:val="single" w:sz="4" w:space="0" w:color="333300"/>
            </w:tcBorders>
            <w:shd w:val="clear" w:color="auto" w:fill="auto"/>
            <w:hideMark/>
          </w:tcPr>
          <w:p w14:paraId="07C83D16" w14:textId="14DC93EC" w:rsidR="00173ECC" w:rsidRPr="00AF1100" w:rsidRDefault="00173ECC" w:rsidP="00173ECC">
            <w:pPr>
              <w:jc w:val="center"/>
              <w:rPr>
                <w:rFonts w:ascii="Arial" w:eastAsia="맑은 고딕" w:hAnsi="Arial" w:cs="Arial"/>
                <w:sz w:val="18"/>
                <w:szCs w:val="18"/>
              </w:rPr>
            </w:pPr>
            <w:r w:rsidRPr="00AF1100">
              <w:rPr>
                <w:rFonts w:ascii="Arial" w:eastAsia="맑은 고딕" w:hAnsi="Arial" w:cs="Arial"/>
                <w:sz w:val="18"/>
                <w:szCs w:val="18"/>
              </w:rPr>
              <w:t>35.3.5.4</w:t>
            </w:r>
          </w:p>
        </w:tc>
        <w:tc>
          <w:tcPr>
            <w:tcW w:w="567" w:type="dxa"/>
            <w:tcBorders>
              <w:top w:val="nil"/>
              <w:left w:val="nil"/>
              <w:bottom w:val="single" w:sz="4" w:space="0" w:color="333300"/>
              <w:right w:val="single" w:sz="4" w:space="0" w:color="333300"/>
            </w:tcBorders>
            <w:shd w:val="clear" w:color="auto" w:fill="auto"/>
            <w:hideMark/>
          </w:tcPr>
          <w:p w14:paraId="27DC30C9" w14:textId="0867F785" w:rsidR="00173ECC" w:rsidRPr="00AF1100" w:rsidRDefault="00173ECC" w:rsidP="00173ECC">
            <w:pPr>
              <w:jc w:val="center"/>
              <w:rPr>
                <w:rFonts w:ascii="Arial" w:eastAsia="맑은 고딕" w:hAnsi="Arial" w:cs="Arial"/>
                <w:sz w:val="18"/>
                <w:szCs w:val="18"/>
              </w:rPr>
            </w:pPr>
            <w:r w:rsidRPr="00AF1100">
              <w:rPr>
                <w:rFonts w:ascii="Arial" w:eastAsia="맑은 고딕" w:hAnsi="Arial" w:cs="Arial"/>
                <w:sz w:val="18"/>
                <w:szCs w:val="18"/>
              </w:rPr>
              <w:t>256.33</w:t>
            </w:r>
          </w:p>
        </w:tc>
        <w:tc>
          <w:tcPr>
            <w:tcW w:w="2835" w:type="dxa"/>
            <w:tcBorders>
              <w:top w:val="nil"/>
              <w:left w:val="nil"/>
              <w:bottom w:val="single" w:sz="4" w:space="0" w:color="333300"/>
              <w:right w:val="single" w:sz="4" w:space="0" w:color="333300"/>
            </w:tcBorders>
            <w:shd w:val="clear" w:color="auto" w:fill="auto"/>
            <w:hideMark/>
          </w:tcPr>
          <w:p w14:paraId="454866E9" w14:textId="7396D604" w:rsidR="00173ECC" w:rsidRPr="00AF1100" w:rsidRDefault="00173ECC" w:rsidP="00173ECC">
            <w:pPr>
              <w:rPr>
                <w:rFonts w:ascii="Arial" w:eastAsia="맑은 고딕" w:hAnsi="Arial" w:cs="Arial"/>
                <w:sz w:val="18"/>
                <w:szCs w:val="18"/>
              </w:rPr>
            </w:pPr>
            <w:r w:rsidRPr="00AF1100">
              <w:rPr>
                <w:rFonts w:ascii="Arial" w:eastAsia="맑은 고딕" w:hAnsi="Arial" w:cs="Arial"/>
                <w:sz w:val="18"/>
                <w:szCs w:val="18"/>
              </w:rPr>
              <w:t>Single-link setup cases between MLDs should be considered, e.g., non-AP MLD requests one link or AP MLD accepts one link only</w:t>
            </w:r>
          </w:p>
        </w:tc>
        <w:tc>
          <w:tcPr>
            <w:tcW w:w="2835" w:type="dxa"/>
            <w:tcBorders>
              <w:top w:val="nil"/>
              <w:left w:val="nil"/>
              <w:bottom w:val="single" w:sz="4" w:space="0" w:color="333300"/>
              <w:right w:val="single" w:sz="4" w:space="0" w:color="333300"/>
            </w:tcBorders>
            <w:shd w:val="clear" w:color="auto" w:fill="auto"/>
            <w:hideMark/>
          </w:tcPr>
          <w:p w14:paraId="05A0D4F6" w14:textId="3A80A20E" w:rsidR="00173ECC" w:rsidRPr="00AF1100" w:rsidRDefault="00173ECC" w:rsidP="00173ECC">
            <w:pPr>
              <w:rPr>
                <w:rFonts w:ascii="Arial" w:eastAsia="맑은 고딕" w:hAnsi="Arial" w:cs="Arial"/>
                <w:sz w:val="18"/>
                <w:szCs w:val="18"/>
              </w:rPr>
            </w:pPr>
            <w:r w:rsidRPr="00AF1100">
              <w:rPr>
                <w:rFonts w:ascii="Arial" w:eastAsia="맑은 고딕" w:hAnsi="Arial" w:cs="Arial"/>
                <w:sz w:val="18"/>
                <w:szCs w:val="18"/>
              </w:rPr>
              <w:t>As in the comment, single-link setup case should be considered</w:t>
            </w:r>
          </w:p>
        </w:tc>
        <w:tc>
          <w:tcPr>
            <w:tcW w:w="2552" w:type="dxa"/>
            <w:tcBorders>
              <w:top w:val="nil"/>
              <w:left w:val="nil"/>
              <w:bottom w:val="single" w:sz="4" w:space="0" w:color="333300"/>
              <w:right w:val="single" w:sz="4" w:space="0" w:color="333300"/>
            </w:tcBorders>
            <w:shd w:val="clear" w:color="auto" w:fill="auto"/>
            <w:hideMark/>
          </w:tcPr>
          <w:p w14:paraId="220DB1B9" w14:textId="77777777" w:rsidR="00A46AB6" w:rsidRPr="00C441A9" w:rsidRDefault="00A46AB6" w:rsidP="00A46AB6">
            <w:pPr>
              <w:rPr>
                <w:rFonts w:ascii="Arial" w:eastAsia="맑은 고딕" w:hAnsi="Arial" w:cs="Arial"/>
                <w:sz w:val="18"/>
                <w:szCs w:val="18"/>
                <w:lang w:eastAsia="ko-KR"/>
              </w:rPr>
            </w:pPr>
            <w:r w:rsidRPr="00C441A9">
              <w:rPr>
                <w:rFonts w:ascii="Arial" w:eastAsia="맑은 고딕" w:hAnsi="Arial" w:cs="Arial"/>
                <w:sz w:val="18"/>
                <w:szCs w:val="18"/>
                <w:lang w:eastAsia="ko-KR"/>
              </w:rPr>
              <w:t>Revised</w:t>
            </w:r>
          </w:p>
          <w:p w14:paraId="0267C154" w14:textId="77777777" w:rsidR="00A46AB6" w:rsidRPr="00C441A9" w:rsidRDefault="00A46AB6" w:rsidP="00A46AB6">
            <w:pPr>
              <w:rPr>
                <w:rFonts w:ascii="Arial" w:eastAsia="맑은 고딕" w:hAnsi="Arial" w:cs="Arial"/>
                <w:sz w:val="18"/>
                <w:szCs w:val="18"/>
                <w:lang w:eastAsia="ko-KR"/>
              </w:rPr>
            </w:pPr>
          </w:p>
          <w:p w14:paraId="6170730E" w14:textId="0D5DC64F" w:rsidR="00A46AB6" w:rsidRPr="00C441A9" w:rsidRDefault="00A46AB6" w:rsidP="00A46AB6">
            <w:pPr>
              <w:rPr>
                <w:rFonts w:ascii="Arial" w:eastAsia="맑은 고딕" w:hAnsi="Arial" w:cs="Arial"/>
                <w:sz w:val="18"/>
                <w:szCs w:val="18"/>
                <w:lang w:eastAsia="ko-KR"/>
              </w:rPr>
            </w:pPr>
            <w:r w:rsidRPr="00C441A9">
              <w:rPr>
                <w:rFonts w:ascii="Arial" w:hAnsi="Arial" w:cs="Arial"/>
                <w:color w:val="000000" w:themeColor="text1"/>
                <w:sz w:val="18"/>
                <w:szCs w:val="18"/>
                <w:lang w:eastAsia="ko-KR"/>
              </w:rPr>
              <w:t>Agree in principle with the commenter</w:t>
            </w:r>
            <w:r w:rsidRPr="00C441A9">
              <w:rPr>
                <w:rFonts w:ascii="Arial" w:eastAsia="맑은 고딕" w:hAnsi="Arial" w:cs="Arial"/>
                <w:sz w:val="18"/>
                <w:szCs w:val="18"/>
                <w:lang w:eastAsia="ko-KR"/>
              </w:rPr>
              <w:t>. Some cases of single-link setup should be considered</w:t>
            </w:r>
            <w:r>
              <w:rPr>
                <w:rFonts w:ascii="Arial" w:eastAsia="맑은 고딕" w:hAnsi="Arial" w:cs="Arial"/>
                <w:sz w:val="18"/>
                <w:szCs w:val="18"/>
                <w:lang w:eastAsia="ko-KR"/>
              </w:rPr>
              <w:t xml:space="preserve"> as Multi-link setup (including ML IE)</w:t>
            </w:r>
            <w:r w:rsidRPr="00C441A9">
              <w:rPr>
                <w:rFonts w:ascii="Arial" w:eastAsia="맑은 고딕" w:hAnsi="Arial" w:cs="Arial"/>
                <w:sz w:val="18"/>
                <w:szCs w:val="18"/>
                <w:lang w:eastAsia="ko-KR"/>
              </w:rPr>
              <w:t>, e.g., Requesting one link only (on a non-AP MLD) or Accepting one link only (on an AP MLD).</w:t>
            </w:r>
          </w:p>
          <w:p w14:paraId="31FABB21" w14:textId="43FA9772" w:rsidR="00A46AB6" w:rsidRPr="00C441A9" w:rsidRDefault="00A46AB6" w:rsidP="00A46AB6">
            <w:pPr>
              <w:rPr>
                <w:rFonts w:ascii="Arial" w:eastAsia="맑은 고딕" w:hAnsi="Arial" w:cs="Arial"/>
                <w:sz w:val="18"/>
                <w:szCs w:val="18"/>
                <w:lang w:eastAsia="ko-KR"/>
              </w:rPr>
            </w:pPr>
            <w:r w:rsidRPr="00C441A9">
              <w:rPr>
                <w:rFonts w:ascii="Arial" w:eastAsia="맑은 고딕" w:hAnsi="Arial" w:cs="Arial"/>
                <w:sz w:val="18"/>
                <w:szCs w:val="18"/>
                <w:lang w:eastAsia="ko-KR"/>
              </w:rPr>
              <w:t>The re</w:t>
            </w:r>
            <w:r>
              <w:rPr>
                <w:rFonts w:ascii="Arial" w:eastAsia="맑은 고딕" w:hAnsi="Arial" w:cs="Arial"/>
                <w:sz w:val="18"/>
                <w:szCs w:val="18"/>
                <w:lang w:eastAsia="ko-KR"/>
              </w:rPr>
              <w:t>vised text provides the rules for</w:t>
            </w:r>
            <w:r w:rsidRPr="00C441A9">
              <w:rPr>
                <w:rFonts w:ascii="Arial" w:eastAsia="맑은 고딕" w:hAnsi="Arial" w:cs="Arial"/>
                <w:sz w:val="18"/>
                <w:szCs w:val="18"/>
                <w:lang w:eastAsia="ko-KR"/>
              </w:rPr>
              <w:t xml:space="preserve"> ML IE by considering the cases.</w:t>
            </w:r>
          </w:p>
          <w:p w14:paraId="7AE99FB3" w14:textId="77777777" w:rsidR="00A46AB6" w:rsidRPr="00C441A9" w:rsidRDefault="00A46AB6" w:rsidP="00A46AB6">
            <w:pPr>
              <w:rPr>
                <w:rFonts w:ascii="Arial" w:eastAsia="맑은 고딕" w:hAnsi="Arial" w:cs="Arial"/>
                <w:sz w:val="18"/>
                <w:szCs w:val="18"/>
                <w:lang w:eastAsia="ko-KR"/>
              </w:rPr>
            </w:pPr>
          </w:p>
          <w:p w14:paraId="6FA09780" w14:textId="4A3836FC" w:rsidR="00A46AB6" w:rsidRPr="00C441A9" w:rsidRDefault="00A46AB6" w:rsidP="00A46AB6">
            <w:pPr>
              <w:rPr>
                <w:rFonts w:ascii="Arial" w:eastAsia="맑은 고딕" w:hAnsi="Arial" w:cs="Arial"/>
                <w:sz w:val="18"/>
                <w:szCs w:val="18"/>
              </w:rPr>
            </w:pPr>
            <w:r w:rsidRPr="00C441A9">
              <w:rPr>
                <w:rFonts w:ascii="Arial" w:hAnsi="Arial" w:cs="Arial"/>
                <w:b/>
                <w:bCs/>
                <w:color w:val="000000" w:themeColor="text1"/>
                <w:sz w:val="18"/>
                <w:szCs w:val="18"/>
                <w:lang w:eastAsia="ko-KR"/>
              </w:rPr>
              <w:t xml:space="preserve">TGbe editor, please make changes as shown in </w:t>
            </w:r>
            <w:r>
              <w:rPr>
                <w:rFonts w:ascii="Arial" w:hAnsi="Arial" w:cs="Arial"/>
                <w:b/>
                <w:bCs/>
                <w:color w:val="000000" w:themeColor="text1"/>
                <w:sz w:val="18"/>
                <w:szCs w:val="18"/>
                <w:lang w:eastAsia="ko-KR"/>
              </w:rPr>
              <w:t>doc 11-21/</w:t>
            </w:r>
            <w:r w:rsidR="00813AA4">
              <w:rPr>
                <w:rFonts w:ascii="Arial" w:hAnsi="Arial" w:cs="Arial"/>
                <w:b/>
                <w:bCs/>
                <w:color w:val="000000" w:themeColor="text1"/>
                <w:sz w:val="18"/>
                <w:szCs w:val="18"/>
                <w:lang w:eastAsia="ko-KR"/>
              </w:rPr>
              <w:t>1222r0</w:t>
            </w:r>
            <w:r>
              <w:rPr>
                <w:rFonts w:ascii="Arial" w:hAnsi="Arial" w:cs="Arial"/>
                <w:b/>
                <w:bCs/>
                <w:color w:val="000000" w:themeColor="text1"/>
                <w:sz w:val="18"/>
                <w:szCs w:val="18"/>
                <w:lang w:eastAsia="ko-KR"/>
              </w:rPr>
              <w:t xml:space="preserve"> tagged as CID 5275</w:t>
            </w:r>
            <w:r w:rsidR="000A390B">
              <w:rPr>
                <w:rFonts w:ascii="Arial" w:hAnsi="Arial" w:cs="Arial"/>
                <w:b/>
                <w:bCs/>
                <w:color w:val="000000" w:themeColor="text1"/>
                <w:sz w:val="18"/>
                <w:szCs w:val="18"/>
                <w:lang w:eastAsia="ko-KR"/>
              </w:rPr>
              <w:t>.</w:t>
            </w:r>
          </w:p>
          <w:p w14:paraId="0F4881B8" w14:textId="197E6C4E" w:rsidR="00173ECC" w:rsidRPr="00A46AB6" w:rsidRDefault="00173ECC" w:rsidP="00173ECC">
            <w:pPr>
              <w:rPr>
                <w:rFonts w:ascii="Arial" w:eastAsia="맑은 고딕" w:hAnsi="Arial" w:cs="Arial"/>
                <w:sz w:val="18"/>
                <w:szCs w:val="18"/>
                <w:lang w:eastAsia="ko-KR"/>
              </w:rPr>
            </w:pPr>
          </w:p>
        </w:tc>
      </w:tr>
      <w:tr w:rsidR="00173ECC" w:rsidRPr="00AF1100" w14:paraId="149CC0BD" w14:textId="77777777" w:rsidTr="00A46AB6">
        <w:trPr>
          <w:trHeight w:val="1408"/>
        </w:trPr>
        <w:tc>
          <w:tcPr>
            <w:tcW w:w="709" w:type="dxa"/>
            <w:tcBorders>
              <w:top w:val="nil"/>
              <w:left w:val="single" w:sz="4" w:space="0" w:color="333300"/>
              <w:bottom w:val="single" w:sz="4" w:space="0" w:color="333300"/>
              <w:right w:val="single" w:sz="4" w:space="0" w:color="333300"/>
            </w:tcBorders>
            <w:shd w:val="clear" w:color="auto" w:fill="auto"/>
            <w:hideMark/>
          </w:tcPr>
          <w:p w14:paraId="381DDFE9" w14:textId="7D6A597A" w:rsidR="00173ECC" w:rsidRPr="00255734" w:rsidRDefault="00173ECC" w:rsidP="00173ECC">
            <w:pPr>
              <w:jc w:val="center"/>
              <w:rPr>
                <w:rFonts w:ascii="Arial" w:eastAsia="맑은 고딕" w:hAnsi="Arial" w:cs="Arial"/>
                <w:sz w:val="18"/>
                <w:szCs w:val="18"/>
              </w:rPr>
            </w:pPr>
            <w:r w:rsidRPr="00A46AB6">
              <w:rPr>
                <w:rFonts w:ascii="Arial" w:eastAsia="맑은 고딕" w:hAnsi="Arial" w:cs="Arial"/>
                <w:sz w:val="18"/>
                <w:szCs w:val="18"/>
              </w:rPr>
              <w:t>6642</w:t>
            </w:r>
          </w:p>
        </w:tc>
        <w:tc>
          <w:tcPr>
            <w:tcW w:w="709" w:type="dxa"/>
            <w:tcBorders>
              <w:top w:val="nil"/>
              <w:left w:val="nil"/>
              <w:bottom w:val="single" w:sz="4" w:space="0" w:color="333300"/>
              <w:right w:val="single" w:sz="4" w:space="0" w:color="333300"/>
            </w:tcBorders>
            <w:shd w:val="clear" w:color="auto" w:fill="auto"/>
            <w:hideMark/>
          </w:tcPr>
          <w:p w14:paraId="6D23CDC6" w14:textId="7F17DBC4" w:rsidR="00173ECC" w:rsidRPr="00AF1100" w:rsidRDefault="00173ECC" w:rsidP="00173ECC">
            <w:pPr>
              <w:jc w:val="center"/>
              <w:rPr>
                <w:rFonts w:ascii="Arial" w:eastAsia="맑은 고딕" w:hAnsi="Arial" w:cs="Arial"/>
                <w:sz w:val="18"/>
                <w:szCs w:val="18"/>
              </w:rPr>
            </w:pPr>
            <w:r w:rsidRPr="00AF1100">
              <w:rPr>
                <w:rFonts w:ascii="Arial" w:eastAsia="맑은 고딕" w:hAnsi="Arial" w:cs="Arial"/>
                <w:sz w:val="18"/>
                <w:szCs w:val="18"/>
              </w:rPr>
              <w:t>Pooya Monajemi</w:t>
            </w:r>
          </w:p>
        </w:tc>
        <w:tc>
          <w:tcPr>
            <w:tcW w:w="709" w:type="dxa"/>
            <w:tcBorders>
              <w:top w:val="nil"/>
              <w:left w:val="nil"/>
              <w:bottom w:val="single" w:sz="4" w:space="0" w:color="333300"/>
              <w:right w:val="single" w:sz="4" w:space="0" w:color="333300"/>
            </w:tcBorders>
            <w:shd w:val="clear" w:color="auto" w:fill="auto"/>
            <w:hideMark/>
          </w:tcPr>
          <w:p w14:paraId="119A26DC" w14:textId="0E1EE7E1" w:rsidR="00173ECC" w:rsidRPr="00AF1100" w:rsidRDefault="00173ECC" w:rsidP="00173ECC">
            <w:pPr>
              <w:jc w:val="center"/>
              <w:rPr>
                <w:rFonts w:ascii="Arial" w:eastAsia="맑은 고딕" w:hAnsi="Arial" w:cs="Arial"/>
                <w:sz w:val="18"/>
                <w:szCs w:val="18"/>
              </w:rPr>
            </w:pPr>
            <w:r w:rsidRPr="00AF1100">
              <w:rPr>
                <w:rFonts w:ascii="Arial" w:eastAsia="맑은 고딕" w:hAnsi="Arial" w:cs="Arial"/>
                <w:sz w:val="18"/>
                <w:szCs w:val="18"/>
              </w:rPr>
              <w:t>35.3.5.4</w:t>
            </w:r>
          </w:p>
        </w:tc>
        <w:tc>
          <w:tcPr>
            <w:tcW w:w="567" w:type="dxa"/>
            <w:tcBorders>
              <w:top w:val="nil"/>
              <w:left w:val="nil"/>
              <w:bottom w:val="single" w:sz="4" w:space="0" w:color="333300"/>
              <w:right w:val="single" w:sz="4" w:space="0" w:color="333300"/>
            </w:tcBorders>
            <w:shd w:val="clear" w:color="auto" w:fill="auto"/>
            <w:hideMark/>
          </w:tcPr>
          <w:p w14:paraId="61D17832" w14:textId="1D467D4E" w:rsidR="00173ECC" w:rsidRPr="00AF1100" w:rsidRDefault="00173ECC" w:rsidP="00173ECC">
            <w:pPr>
              <w:jc w:val="center"/>
              <w:rPr>
                <w:rFonts w:ascii="Arial" w:eastAsia="맑은 고딕" w:hAnsi="Arial" w:cs="Arial"/>
                <w:sz w:val="18"/>
                <w:szCs w:val="18"/>
              </w:rPr>
            </w:pPr>
            <w:r w:rsidRPr="00AF1100">
              <w:rPr>
                <w:rFonts w:ascii="Arial" w:eastAsia="맑은 고딕" w:hAnsi="Arial" w:cs="Arial"/>
                <w:sz w:val="18"/>
                <w:szCs w:val="18"/>
              </w:rPr>
              <w:t>256.37</w:t>
            </w:r>
          </w:p>
        </w:tc>
        <w:tc>
          <w:tcPr>
            <w:tcW w:w="2835" w:type="dxa"/>
            <w:tcBorders>
              <w:top w:val="nil"/>
              <w:left w:val="nil"/>
              <w:bottom w:val="single" w:sz="4" w:space="0" w:color="333300"/>
              <w:right w:val="single" w:sz="4" w:space="0" w:color="333300"/>
            </w:tcBorders>
            <w:shd w:val="clear" w:color="auto" w:fill="auto"/>
            <w:hideMark/>
          </w:tcPr>
          <w:p w14:paraId="3BFD11CC" w14:textId="5B46FA23" w:rsidR="00173ECC" w:rsidRPr="00AF1100" w:rsidRDefault="00173ECC" w:rsidP="00173ECC">
            <w:pPr>
              <w:rPr>
                <w:rFonts w:ascii="Arial" w:eastAsia="맑은 고딕" w:hAnsi="Arial" w:cs="Arial"/>
                <w:sz w:val="18"/>
                <w:szCs w:val="18"/>
              </w:rPr>
            </w:pPr>
            <w:r w:rsidRPr="00AF1100">
              <w:rPr>
                <w:rFonts w:ascii="Arial" w:eastAsia="맑은 고딕" w:hAnsi="Arial" w:cs="Arial"/>
                <w:sz w:val="18"/>
                <w:szCs w:val="18"/>
              </w:rPr>
              <w:t>AP MLD may only accept the link on which the request was sent. Text is not clear about how this case is handled.</w:t>
            </w:r>
          </w:p>
        </w:tc>
        <w:tc>
          <w:tcPr>
            <w:tcW w:w="2835" w:type="dxa"/>
            <w:tcBorders>
              <w:top w:val="nil"/>
              <w:left w:val="nil"/>
              <w:bottom w:val="single" w:sz="4" w:space="0" w:color="333300"/>
              <w:right w:val="single" w:sz="4" w:space="0" w:color="333300"/>
            </w:tcBorders>
            <w:shd w:val="clear" w:color="auto" w:fill="auto"/>
            <w:hideMark/>
          </w:tcPr>
          <w:p w14:paraId="76A08DB5" w14:textId="3BD28A3E" w:rsidR="00173ECC" w:rsidRPr="00AF1100" w:rsidRDefault="00173ECC" w:rsidP="00173ECC">
            <w:pPr>
              <w:rPr>
                <w:rFonts w:ascii="Arial" w:eastAsia="맑은 고딕" w:hAnsi="Arial" w:cs="Arial"/>
                <w:sz w:val="18"/>
                <w:szCs w:val="18"/>
              </w:rPr>
            </w:pPr>
            <w:r w:rsidRPr="00AF1100">
              <w:rPr>
                <w:rFonts w:ascii="Arial" w:eastAsia="맑은 고딕" w:hAnsi="Arial" w:cs="Arial"/>
                <w:sz w:val="18"/>
                <w:szCs w:val="18"/>
              </w:rPr>
              <w:t>Clarify if in this case an ML element is not included (or if it is included with zero STA profiles).</w:t>
            </w:r>
          </w:p>
        </w:tc>
        <w:tc>
          <w:tcPr>
            <w:tcW w:w="2552" w:type="dxa"/>
            <w:tcBorders>
              <w:top w:val="nil"/>
              <w:left w:val="nil"/>
              <w:bottom w:val="single" w:sz="4" w:space="0" w:color="333300"/>
              <w:right w:val="single" w:sz="4" w:space="0" w:color="333300"/>
            </w:tcBorders>
            <w:shd w:val="clear" w:color="auto" w:fill="auto"/>
            <w:hideMark/>
          </w:tcPr>
          <w:p w14:paraId="0E21F781" w14:textId="77777777" w:rsidR="00A46AB6" w:rsidRPr="00C441A9" w:rsidRDefault="00A46AB6" w:rsidP="00A46AB6">
            <w:pPr>
              <w:rPr>
                <w:rFonts w:ascii="Arial" w:eastAsia="맑은 고딕" w:hAnsi="Arial" w:cs="Arial"/>
                <w:sz w:val="18"/>
                <w:szCs w:val="18"/>
                <w:lang w:eastAsia="ko-KR"/>
              </w:rPr>
            </w:pPr>
            <w:r w:rsidRPr="00C441A9">
              <w:rPr>
                <w:rFonts w:ascii="Arial" w:eastAsia="맑은 고딕" w:hAnsi="Arial" w:cs="Arial"/>
                <w:sz w:val="18"/>
                <w:szCs w:val="18"/>
                <w:lang w:eastAsia="ko-KR"/>
              </w:rPr>
              <w:t>Revised</w:t>
            </w:r>
          </w:p>
          <w:p w14:paraId="4820CD14" w14:textId="77777777" w:rsidR="00A46AB6" w:rsidRPr="00C441A9" w:rsidRDefault="00A46AB6" w:rsidP="00A46AB6">
            <w:pPr>
              <w:rPr>
                <w:rFonts w:ascii="Arial" w:eastAsia="맑은 고딕" w:hAnsi="Arial" w:cs="Arial"/>
                <w:sz w:val="18"/>
                <w:szCs w:val="18"/>
                <w:lang w:eastAsia="ko-KR"/>
              </w:rPr>
            </w:pPr>
          </w:p>
          <w:p w14:paraId="2D686177" w14:textId="77777777" w:rsidR="00A46AB6" w:rsidRPr="00C441A9" w:rsidRDefault="00A46AB6" w:rsidP="00A46AB6">
            <w:pPr>
              <w:rPr>
                <w:rFonts w:ascii="Arial" w:eastAsia="맑은 고딕" w:hAnsi="Arial" w:cs="Arial"/>
                <w:sz w:val="18"/>
                <w:szCs w:val="18"/>
                <w:lang w:eastAsia="ko-KR"/>
              </w:rPr>
            </w:pPr>
            <w:r w:rsidRPr="00C441A9">
              <w:rPr>
                <w:rFonts w:ascii="Arial" w:hAnsi="Arial" w:cs="Arial"/>
                <w:color w:val="000000" w:themeColor="text1"/>
                <w:sz w:val="18"/>
                <w:szCs w:val="18"/>
                <w:lang w:eastAsia="ko-KR"/>
              </w:rPr>
              <w:t>Agree in principle with the commenter</w:t>
            </w:r>
            <w:r w:rsidRPr="00C441A9">
              <w:rPr>
                <w:rFonts w:ascii="Arial" w:eastAsia="맑은 고딕" w:hAnsi="Arial" w:cs="Arial"/>
                <w:sz w:val="18"/>
                <w:szCs w:val="18"/>
                <w:lang w:eastAsia="ko-KR"/>
              </w:rPr>
              <w:t>. Some cases of single-link setup should be considered</w:t>
            </w:r>
            <w:r>
              <w:rPr>
                <w:rFonts w:ascii="Arial" w:eastAsia="맑은 고딕" w:hAnsi="Arial" w:cs="Arial"/>
                <w:sz w:val="18"/>
                <w:szCs w:val="18"/>
                <w:lang w:eastAsia="ko-KR"/>
              </w:rPr>
              <w:t xml:space="preserve"> as Multi-link setup (including ML IE)</w:t>
            </w:r>
            <w:r w:rsidRPr="00C441A9">
              <w:rPr>
                <w:rFonts w:ascii="Arial" w:eastAsia="맑은 고딕" w:hAnsi="Arial" w:cs="Arial"/>
                <w:sz w:val="18"/>
                <w:szCs w:val="18"/>
                <w:lang w:eastAsia="ko-KR"/>
              </w:rPr>
              <w:t>, e.g., Requesting one link only (on a non-AP MLD) or Accepting one link only (on an AP MLD).</w:t>
            </w:r>
          </w:p>
          <w:p w14:paraId="186FECF9" w14:textId="7EB8604A" w:rsidR="00A46AB6" w:rsidRPr="00C441A9" w:rsidRDefault="00A46AB6" w:rsidP="00A46AB6">
            <w:pPr>
              <w:rPr>
                <w:rFonts w:ascii="Arial" w:eastAsia="맑은 고딕" w:hAnsi="Arial" w:cs="Arial"/>
                <w:sz w:val="18"/>
                <w:szCs w:val="18"/>
                <w:lang w:eastAsia="ko-KR"/>
              </w:rPr>
            </w:pPr>
            <w:r w:rsidRPr="00C441A9">
              <w:rPr>
                <w:rFonts w:ascii="Arial" w:eastAsia="맑은 고딕" w:hAnsi="Arial" w:cs="Arial"/>
                <w:sz w:val="18"/>
                <w:szCs w:val="18"/>
                <w:lang w:eastAsia="ko-KR"/>
              </w:rPr>
              <w:t>The re</w:t>
            </w:r>
            <w:r>
              <w:rPr>
                <w:rFonts w:ascii="Arial" w:eastAsia="맑은 고딕" w:hAnsi="Arial" w:cs="Arial"/>
                <w:sz w:val="18"/>
                <w:szCs w:val="18"/>
                <w:lang w:eastAsia="ko-KR"/>
              </w:rPr>
              <w:t>vised text provides the rules for</w:t>
            </w:r>
            <w:r w:rsidRPr="00C441A9">
              <w:rPr>
                <w:rFonts w:ascii="Arial" w:eastAsia="맑은 고딕" w:hAnsi="Arial" w:cs="Arial"/>
                <w:sz w:val="18"/>
                <w:szCs w:val="18"/>
                <w:lang w:eastAsia="ko-KR"/>
              </w:rPr>
              <w:t xml:space="preserve"> ML IE by considering the cases.</w:t>
            </w:r>
          </w:p>
          <w:p w14:paraId="18E2BEA9" w14:textId="77777777" w:rsidR="00A46AB6" w:rsidRPr="00C441A9" w:rsidRDefault="00A46AB6" w:rsidP="00A46AB6">
            <w:pPr>
              <w:rPr>
                <w:rFonts w:ascii="Arial" w:eastAsia="맑은 고딕" w:hAnsi="Arial" w:cs="Arial"/>
                <w:sz w:val="18"/>
                <w:szCs w:val="18"/>
                <w:lang w:eastAsia="ko-KR"/>
              </w:rPr>
            </w:pPr>
          </w:p>
          <w:p w14:paraId="246011EF" w14:textId="2F40A7C0" w:rsidR="00173ECC" w:rsidRPr="00AF1100" w:rsidRDefault="000A390B" w:rsidP="00A46AB6">
            <w:pPr>
              <w:rPr>
                <w:rFonts w:ascii="Arial" w:eastAsia="맑은 고딕" w:hAnsi="Arial" w:cs="Arial"/>
                <w:sz w:val="18"/>
                <w:szCs w:val="18"/>
              </w:rPr>
            </w:pPr>
            <w:r w:rsidRPr="00AF1100">
              <w:rPr>
                <w:rFonts w:ascii="Arial" w:hAnsi="Arial" w:cs="Arial"/>
                <w:b/>
                <w:bCs/>
                <w:color w:val="000000" w:themeColor="text1"/>
                <w:sz w:val="18"/>
                <w:szCs w:val="18"/>
              </w:rPr>
              <w:t xml:space="preserve">TGbe editor, </w:t>
            </w:r>
            <w:r w:rsidRPr="00FF0867">
              <w:rPr>
                <w:rFonts w:ascii="Arial" w:hAnsi="Arial" w:cs="Arial"/>
                <w:b/>
                <w:bCs/>
                <w:color w:val="000000" w:themeColor="text1"/>
                <w:sz w:val="18"/>
                <w:szCs w:val="18"/>
              </w:rPr>
              <w:t>Please incorporate the changes as shown in 21/</w:t>
            </w:r>
            <w:r w:rsidR="00813AA4">
              <w:rPr>
                <w:rFonts w:ascii="Arial" w:hAnsi="Arial" w:cs="Arial"/>
                <w:b/>
                <w:bCs/>
                <w:color w:val="000000" w:themeColor="text1"/>
                <w:sz w:val="18"/>
                <w:szCs w:val="18"/>
                <w:lang w:eastAsia="ko-KR"/>
              </w:rPr>
              <w:t>1222r0</w:t>
            </w:r>
            <w:r>
              <w:rPr>
                <w:rFonts w:ascii="Arial" w:hAnsi="Arial" w:cs="Arial"/>
                <w:b/>
                <w:bCs/>
                <w:color w:val="000000" w:themeColor="text1"/>
                <w:sz w:val="18"/>
                <w:szCs w:val="18"/>
              </w:rPr>
              <w:t xml:space="preserve"> under CID 5275.</w:t>
            </w:r>
          </w:p>
        </w:tc>
      </w:tr>
      <w:tr w:rsidR="00173ECC" w:rsidRPr="00AF1100" w14:paraId="6CB031FA" w14:textId="77777777" w:rsidTr="009B17F1">
        <w:trPr>
          <w:trHeight w:val="2201"/>
        </w:trPr>
        <w:tc>
          <w:tcPr>
            <w:tcW w:w="709" w:type="dxa"/>
            <w:tcBorders>
              <w:top w:val="nil"/>
              <w:left w:val="single" w:sz="4" w:space="0" w:color="333300"/>
              <w:bottom w:val="single" w:sz="4" w:space="0" w:color="333300"/>
              <w:right w:val="single" w:sz="4" w:space="0" w:color="333300"/>
            </w:tcBorders>
            <w:shd w:val="clear" w:color="auto" w:fill="auto"/>
            <w:hideMark/>
          </w:tcPr>
          <w:p w14:paraId="5C9ACE00" w14:textId="0727C77B" w:rsidR="00173ECC" w:rsidRPr="00255734" w:rsidRDefault="00173ECC" w:rsidP="00173ECC">
            <w:pPr>
              <w:jc w:val="center"/>
              <w:rPr>
                <w:rFonts w:ascii="Arial" w:eastAsia="맑은 고딕" w:hAnsi="Arial" w:cs="Arial"/>
                <w:sz w:val="18"/>
                <w:szCs w:val="18"/>
              </w:rPr>
            </w:pPr>
            <w:r w:rsidRPr="00A46AB6">
              <w:rPr>
                <w:rFonts w:ascii="Arial" w:eastAsia="맑은 고딕" w:hAnsi="Arial" w:cs="Arial"/>
                <w:sz w:val="18"/>
                <w:szCs w:val="18"/>
              </w:rPr>
              <w:lastRenderedPageBreak/>
              <w:t>8338</w:t>
            </w:r>
          </w:p>
        </w:tc>
        <w:tc>
          <w:tcPr>
            <w:tcW w:w="709" w:type="dxa"/>
            <w:tcBorders>
              <w:top w:val="nil"/>
              <w:left w:val="nil"/>
              <w:bottom w:val="single" w:sz="4" w:space="0" w:color="333300"/>
              <w:right w:val="single" w:sz="4" w:space="0" w:color="333300"/>
            </w:tcBorders>
            <w:shd w:val="clear" w:color="auto" w:fill="auto"/>
            <w:hideMark/>
          </w:tcPr>
          <w:p w14:paraId="39DDD0CF" w14:textId="0A01CAA8" w:rsidR="00173ECC" w:rsidRPr="00AF1100" w:rsidRDefault="00173ECC" w:rsidP="00173ECC">
            <w:pPr>
              <w:jc w:val="center"/>
              <w:rPr>
                <w:rFonts w:ascii="Arial" w:eastAsia="맑은 고딕" w:hAnsi="Arial" w:cs="Arial"/>
                <w:sz w:val="18"/>
                <w:szCs w:val="18"/>
              </w:rPr>
            </w:pPr>
            <w:r w:rsidRPr="00AF1100">
              <w:rPr>
                <w:rFonts w:ascii="Arial" w:eastAsia="맑은 고딕" w:hAnsi="Arial" w:cs="Arial"/>
                <w:sz w:val="18"/>
                <w:szCs w:val="18"/>
              </w:rPr>
              <w:t>Zhiqiang Han</w:t>
            </w:r>
          </w:p>
        </w:tc>
        <w:tc>
          <w:tcPr>
            <w:tcW w:w="709" w:type="dxa"/>
            <w:tcBorders>
              <w:top w:val="nil"/>
              <w:left w:val="nil"/>
              <w:bottom w:val="single" w:sz="4" w:space="0" w:color="333300"/>
              <w:right w:val="single" w:sz="4" w:space="0" w:color="333300"/>
            </w:tcBorders>
            <w:shd w:val="clear" w:color="auto" w:fill="auto"/>
            <w:hideMark/>
          </w:tcPr>
          <w:p w14:paraId="0DA063E1" w14:textId="7A224D1A" w:rsidR="00173ECC" w:rsidRPr="00AF1100" w:rsidRDefault="00173ECC" w:rsidP="00173ECC">
            <w:pPr>
              <w:jc w:val="center"/>
              <w:rPr>
                <w:rFonts w:ascii="Arial" w:eastAsia="맑은 고딕" w:hAnsi="Arial" w:cs="Arial"/>
                <w:sz w:val="18"/>
                <w:szCs w:val="18"/>
              </w:rPr>
            </w:pPr>
            <w:r w:rsidRPr="00AF1100">
              <w:rPr>
                <w:rFonts w:ascii="Arial" w:eastAsia="맑은 고딕" w:hAnsi="Arial" w:cs="Arial"/>
                <w:sz w:val="18"/>
                <w:szCs w:val="18"/>
              </w:rPr>
              <w:t>35.3.5.4</w:t>
            </w:r>
          </w:p>
        </w:tc>
        <w:tc>
          <w:tcPr>
            <w:tcW w:w="567" w:type="dxa"/>
            <w:tcBorders>
              <w:top w:val="nil"/>
              <w:left w:val="nil"/>
              <w:bottom w:val="single" w:sz="4" w:space="0" w:color="333300"/>
              <w:right w:val="single" w:sz="4" w:space="0" w:color="333300"/>
            </w:tcBorders>
            <w:shd w:val="clear" w:color="auto" w:fill="auto"/>
            <w:hideMark/>
          </w:tcPr>
          <w:p w14:paraId="5D245793" w14:textId="1DE32569" w:rsidR="00173ECC" w:rsidRPr="00AF1100" w:rsidRDefault="00173ECC" w:rsidP="00173ECC">
            <w:pPr>
              <w:jc w:val="center"/>
              <w:rPr>
                <w:rFonts w:ascii="Arial" w:eastAsia="맑은 고딕" w:hAnsi="Arial" w:cs="Arial"/>
                <w:sz w:val="18"/>
                <w:szCs w:val="18"/>
              </w:rPr>
            </w:pPr>
            <w:r w:rsidRPr="00AF1100">
              <w:rPr>
                <w:rFonts w:ascii="Arial" w:eastAsia="맑은 고딕" w:hAnsi="Arial" w:cs="Arial"/>
                <w:sz w:val="18"/>
                <w:szCs w:val="18"/>
              </w:rPr>
              <w:t>257.13</w:t>
            </w:r>
          </w:p>
        </w:tc>
        <w:tc>
          <w:tcPr>
            <w:tcW w:w="2835" w:type="dxa"/>
            <w:tcBorders>
              <w:top w:val="nil"/>
              <w:left w:val="nil"/>
              <w:bottom w:val="single" w:sz="4" w:space="0" w:color="333300"/>
              <w:right w:val="single" w:sz="4" w:space="0" w:color="333300"/>
            </w:tcBorders>
            <w:shd w:val="clear" w:color="auto" w:fill="auto"/>
            <w:hideMark/>
          </w:tcPr>
          <w:p w14:paraId="56407C04" w14:textId="76397047" w:rsidR="00173ECC" w:rsidRPr="00AF1100" w:rsidRDefault="00173ECC" w:rsidP="00173ECC">
            <w:pPr>
              <w:rPr>
                <w:rFonts w:ascii="Arial" w:eastAsia="맑은 고딕" w:hAnsi="Arial" w:cs="Arial"/>
                <w:sz w:val="18"/>
                <w:szCs w:val="18"/>
              </w:rPr>
            </w:pPr>
            <w:r w:rsidRPr="00AF1100">
              <w:rPr>
                <w:rFonts w:ascii="Arial" w:eastAsia="맑은 고딕" w:hAnsi="Arial" w:cs="Arial"/>
                <w:sz w:val="18"/>
                <w:szCs w:val="18"/>
              </w:rPr>
              <w:t>There is a special case. non-AP STA wants to initiate a multi-link setup but the AP can only setup one link. In this case, AP will not include the Basic variant Multi-Link element. The spec shall cover this case.</w:t>
            </w:r>
          </w:p>
        </w:tc>
        <w:tc>
          <w:tcPr>
            <w:tcW w:w="2835" w:type="dxa"/>
            <w:tcBorders>
              <w:top w:val="nil"/>
              <w:left w:val="nil"/>
              <w:bottom w:val="single" w:sz="4" w:space="0" w:color="333300"/>
              <w:right w:val="single" w:sz="4" w:space="0" w:color="333300"/>
            </w:tcBorders>
            <w:shd w:val="clear" w:color="auto" w:fill="auto"/>
            <w:hideMark/>
          </w:tcPr>
          <w:p w14:paraId="02E28896" w14:textId="3ED59A0B" w:rsidR="00173ECC" w:rsidRPr="00AF1100" w:rsidRDefault="00173ECC" w:rsidP="00173ECC">
            <w:pPr>
              <w:rPr>
                <w:rFonts w:ascii="Arial" w:eastAsia="맑은 고딕" w:hAnsi="Arial" w:cs="Arial"/>
                <w:sz w:val="18"/>
                <w:szCs w:val="18"/>
              </w:rPr>
            </w:pPr>
            <w:r w:rsidRPr="00AF1100">
              <w:rPr>
                <w:rFonts w:ascii="Arial" w:eastAsia="맑은 고딕" w:hAnsi="Arial" w:cs="Arial"/>
                <w:sz w:val="18"/>
                <w:szCs w:val="18"/>
              </w:rPr>
              <w:t>Please clarify it</w:t>
            </w:r>
          </w:p>
        </w:tc>
        <w:tc>
          <w:tcPr>
            <w:tcW w:w="2552" w:type="dxa"/>
            <w:tcBorders>
              <w:top w:val="nil"/>
              <w:left w:val="nil"/>
              <w:bottom w:val="single" w:sz="4" w:space="0" w:color="333300"/>
              <w:right w:val="single" w:sz="4" w:space="0" w:color="333300"/>
            </w:tcBorders>
            <w:shd w:val="clear" w:color="auto" w:fill="auto"/>
            <w:hideMark/>
          </w:tcPr>
          <w:p w14:paraId="5334AA62" w14:textId="77777777" w:rsidR="00A46AB6" w:rsidRPr="00C441A9" w:rsidRDefault="00A46AB6" w:rsidP="00A46AB6">
            <w:pPr>
              <w:rPr>
                <w:rFonts w:ascii="Arial" w:eastAsia="맑은 고딕" w:hAnsi="Arial" w:cs="Arial"/>
                <w:sz w:val="18"/>
                <w:szCs w:val="18"/>
                <w:lang w:eastAsia="ko-KR"/>
              </w:rPr>
            </w:pPr>
            <w:r w:rsidRPr="00C441A9">
              <w:rPr>
                <w:rFonts w:ascii="Arial" w:eastAsia="맑은 고딕" w:hAnsi="Arial" w:cs="Arial"/>
                <w:sz w:val="18"/>
                <w:szCs w:val="18"/>
                <w:lang w:eastAsia="ko-KR"/>
              </w:rPr>
              <w:t>Revised</w:t>
            </w:r>
          </w:p>
          <w:p w14:paraId="26795FD3" w14:textId="77777777" w:rsidR="00A46AB6" w:rsidRPr="00C441A9" w:rsidRDefault="00A46AB6" w:rsidP="00A46AB6">
            <w:pPr>
              <w:rPr>
                <w:rFonts w:ascii="Arial" w:eastAsia="맑은 고딕" w:hAnsi="Arial" w:cs="Arial"/>
                <w:sz w:val="18"/>
                <w:szCs w:val="18"/>
                <w:lang w:eastAsia="ko-KR"/>
              </w:rPr>
            </w:pPr>
          </w:p>
          <w:p w14:paraId="195DDC8C" w14:textId="77777777" w:rsidR="00A46AB6" w:rsidRPr="00C441A9" w:rsidRDefault="00A46AB6" w:rsidP="00A46AB6">
            <w:pPr>
              <w:rPr>
                <w:rFonts w:ascii="Arial" w:eastAsia="맑은 고딕" w:hAnsi="Arial" w:cs="Arial"/>
                <w:sz w:val="18"/>
                <w:szCs w:val="18"/>
                <w:lang w:eastAsia="ko-KR"/>
              </w:rPr>
            </w:pPr>
            <w:r w:rsidRPr="00C441A9">
              <w:rPr>
                <w:rFonts w:ascii="Arial" w:hAnsi="Arial" w:cs="Arial"/>
                <w:color w:val="000000" w:themeColor="text1"/>
                <w:sz w:val="18"/>
                <w:szCs w:val="18"/>
                <w:lang w:eastAsia="ko-KR"/>
              </w:rPr>
              <w:t>Agree in principle with the commenter</w:t>
            </w:r>
            <w:r w:rsidRPr="00C441A9">
              <w:rPr>
                <w:rFonts w:ascii="Arial" w:eastAsia="맑은 고딕" w:hAnsi="Arial" w:cs="Arial"/>
                <w:sz w:val="18"/>
                <w:szCs w:val="18"/>
                <w:lang w:eastAsia="ko-KR"/>
              </w:rPr>
              <w:t>. Some cases of single-link setup should be considered</w:t>
            </w:r>
            <w:r>
              <w:rPr>
                <w:rFonts w:ascii="Arial" w:eastAsia="맑은 고딕" w:hAnsi="Arial" w:cs="Arial"/>
                <w:sz w:val="18"/>
                <w:szCs w:val="18"/>
                <w:lang w:eastAsia="ko-KR"/>
              </w:rPr>
              <w:t xml:space="preserve"> as Multi-link setup (including ML IE)</w:t>
            </w:r>
            <w:r w:rsidRPr="00C441A9">
              <w:rPr>
                <w:rFonts w:ascii="Arial" w:eastAsia="맑은 고딕" w:hAnsi="Arial" w:cs="Arial"/>
                <w:sz w:val="18"/>
                <w:szCs w:val="18"/>
                <w:lang w:eastAsia="ko-KR"/>
              </w:rPr>
              <w:t>, e.g., Requesting one link only (on a non-AP MLD) or Accepting one link only (on an AP MLD).</w:t>
            </w:r>
          </w:p>
          <w:p w14:paraId="40E2B7DB" w14:textId="554F918B" w:rsidR="00A46AB6" w:rsidRPr="00C441A9" w:rsidRDefault="00A46AB6" w:rsidP="00A46AB6">
            <w:pPr>
              <w:rPr>
                <w:rFonts w:ascii="Arial" w:eastAsia="맑은 고딕" w:hAnsi="Arial" w:cs="Arial"/>
                <w:sz w:val="18"/>
                <w:szCs w:val="18"/>
                <w:lang w:eastAsia="ko-KR"/>
              </w:rPr>
            </w:pPr>
            <w:r w:rsidRPr="00C441A9">
              <w:rPr>
                <w:rFonts w:ascii="Arial" w:eastAsia="맑은 고딕" w:hAnsi="Arial" w:cs="Arial"/>
                <w:sz w:val="18"/>
                <w:szCs w:val="18"/>
                <w:lang w:eastAsia="ko-KR"/>
              </w:rPr>
              <w:t>The re</w:t>
            </w:r>
            <w:r w:rsidR="000A390B">
              <w:rPr>
                <w:rFonts w:ascii="Arial" w:eastAsia="맑은 고딕" w:hAnsi="Arial" w:cs="Arial"/>
                <w:sz w:val="18"/>
                <w:szCs w:val="18"/>
                <w:lang w:eastAsia="ko-KR"/>
              </w:rPr>
              <w:t>vised text provides the rules for</w:t>
            </w:r>
            <w:r w:rsidRPr="00C441A9">
              <w:rPr>
                <w:rFonts w:ascii="Arial" w:eastAsia="맑은 고딕" w:hAnsi="Arial" w:cs="Arial"/>
                <w:sz w:val="18"/>
                <w:szCs w:val="18"/>
                <w:lang w:eastAsia="ko-KR"/>
              </w:rPr>
              <w:t xml:space="preserve"> ML IE by considering the cases.</w:t>
            </w:r>
          </w:p>
          <w:p w14:paraId="54B433F5" w14:textId="77777777" w:rsidR="00A46AB6" w:rsidRPr="00C441A9" w:rsidRDefault="00A46AB6" w:rsidP="00A46AB6">
            <w:pPr>
              <w:rPr>
                <w:rFonts w:ascii="Arial" w:eastAsia="맑은 고딕" w:hAnsi="Arial" w:cs="Arial"/>
                <w:sz w:val="18"/>
                <w:szCs w:val="18"/>
                <w:lang w:eastAsia="ko-KR"/>
              </w:rPr>
            </w:pPr>
          </w:p>
          <w:p w14:paraId="5FD44036" w14:textId="2010F671" w:rsidR="00173ECC" w:rsidRPr="00AF1100" w:rsidRDefault="000A390B" w:rsidP="00A46AB6">
            <w:pPr>
              <w:rPr>
                <w:rFonts w:ascii="Arial" w:eastAsia="맑은 고딕" w:hAnsi="Arial" w:cs="Arial"/>
                <w:sz w:val="18"/>
                <w:szCs w:val="18"/>
              </w:rPr>
            </w:pPr>
            <w:r w:rsidRPr="00AF1100">
              <w:rPr>
                <w:rFonts w:ascii="Arial" w:hAnsi="Arial" w:cs="Arial"/>
                <w:b/>
                <w:bCs/>
                <w:color w:val="000000" w:themeColor="text1"/>
                <w:sz w:val="18"/>
                <w:szCs w:val="18"/>
              </w:rPr>
              <w:t xml:space="preserve">TGbe editor, </w:t>
            </w:r>
            <w:r w:rsidRPr="00FF0867">
              <w:rPr>
                <w:rFonts w:ascii="Arial" w:hAnsi="Arial" w:cs="Arial"/>
                <w:b/>
                <w:bCs/>
                <w:color w:val="000000" w:themeColor="text1"/>
                <w:sz w:val="18"/>
                <w:szCs w:val="18"/>
              </w:rPr>
              <w:t>Please incorporate the changes as shown in 21/</w:t>
            </w:r>
            <w:r w:rsidR="001A6B61">
              <w:rPr>
                <w:rFonts w:ascii="Arial" w:hAnsi="Arial" w:cs="Arial"/>
                <w:b/>
                <w:bCs/>
                <w:color w:val="000000" w:themeColor="text1"/>
                <w:sz w:val="18"/>
                <w:szCs w:val="18"/>
                <w:lang w:eastAsia="ko-KR"/>
              </w:rPr>
              <w:t>1222r0</w:t>
            </w:r>
            <w:r>
              <w:rPr>
                <w:rFonts w:ascii="Arial" w:hAnsi="Arial" w:cs="Arial"/>
                <w:b/>
                <w:bCs/>
                <w:color w:val="000000" w:themeColor="text1"/>
                <w:sz w:val="18"/>
                <w:szCs w:val="18"/>
              </w:rPr>
              <w:t xml:space="preserve"> under CID 5275.</w:t>
            </w:r>
          </w:p>
        </w:tc>
      </w:tr>
    </w:tbl>
    <w:p w14:paraId="66E054DB" w14:textId="77777777" w:rsidR="00C561B2" w:rsidRPr="00AF1100" w:rsidRDefault="00C561B2" w:rsidP="00782116">
      <w:pPr>
        <w:rPr>
          <w:b/>
          <w:u w:val="single"/>
        </w:rPr>
      </w:pPr>
    </w:p>
    <w:p w14:paraId="32031717" w14:textId="77777777" w:rsidR="006A17C7" w:rsidRDefault="006A17C7" w:rsidP="00782116">
      <w:pPr>
        <w:rPr>
          <w:b/>
          <w:u w:val="single"/>
        </w:rPr>
      </w:pPr>
    </w:p>
    <w:p w14:paraId="3B998CE5" w14:textId="77777777" w:rsidR="006A17C7" w:rsidRDefault="006A17C7" w:rsidP="00782116">
      <w:pPr>
        <w:rPr>
          <w:b/>
          <w:u w:val="single"/>
        </w:rPr>
      </w:pPr>
    </w:p>
    <w:p w14:paraId="732ABA21" w14:textId="7F2DAFCA" w:rsidR="006A17C7" w:rsidRDefault="006A17C7" w:rsidP="006A17C7">
      <w:pPr>
        <w:rPr>
          <w:b/>
          <w:u w:val="single"/>
          <w:lang w:eastAsia="ko-KR"/>
        </w:rPr>
      </w:pPr>
      <w:r>
        <w:rPr>
          <w:rFonts w:hint="eastAsia"/>
          <w:b/>
          <w:u w:val="single"/>
          <w:lang w:eastAsia="ko-KR"/>
        </w:rPr>
        <w:t>Discussion:</w:t>
      </w:r>
    </w:p>
    <w:p w14:paraId="0D4084A7" w14:textId="77777777" w:rsidR="006A17C7" w:rsidRDefault="006A17C7" w:rsidP="006A17C7">
      <w:pPr>
        <w:rPr>
          <w:b/>
          <w:u w:val="single"/>
          <w:lang w:eastAsia="ko-KR"/>
        </w:rPr>
      </w:pPr>
    </w:p>
    <w:p w14:paraId="0416FBF1" w14:textId="77777777" w:rsidR="006D0013" w:rsidRPr="00AC609E" w:rsidRDefault="006D0013" w:rsidP="006D0013">
      <w:pPr>
        <w:rPr>
          <w:b/>
          <w:bCs/>
          <w:i/>
          <w:iCs/>
          <w:color w:val="FF0000"/>
          <w:lang w:eastAsia="ko-KR"/>
        </w:rPr>
      </w:pPr>
    </w:p>
    <w:p w14:paraId="00CC0341" w14:textId="09631153" w:rsidR="006D0013" w:rsidRDefault="006D0013" w:rsidP="00F17C31">
      <w:pPr>
        <w:jc w:val="both"/>
        <w:rPr>
          <w:b/>
          <w:color w:val="000000"/>
          <w:lang w:val="en-US"/>
        </w:rPr>
      </w:pPr>
      <w:r>
        <w:rPr>
          <w:b/>
          <w:color w:val="000000"/>
          <w:lang w:val="en-US"/>
        </w:rPr>
        <w:t>Si</w:t>
      </w:r>
      <w:r w:rsidRPr="001E0011">
        <w:rPr>
          <w:b/>
          <w:color w:val="000000"/>
          <w:lang w:val="en-US"/>
        </w:rPr>
        <w:t xml:space="preserve">ngle-link setup </w:t>
      </w:r>
      <w:r>
        <w:rPr>
          <w:b/>
          <w:color w:val="000000"/>
          <w:lang w:val="en-US"/>
        </w:rPr>
        <w:t xml:space="preserve">between a non-AP MLD and an AP MLD can happen </w:t>
      </w:r>
      <w:r w:rsidRPr="001E0011">
        <w:rPr>
          <w:b/>
          <w:color w:val="000000"/>
          <w:lang w:val="en-US"/>
        </w:rPr>
        <w:t>during multi-link</w:t>
      </w:r>
      <w:r>
        <w:rPr>
          <w:b/>
          <w:color w:val="000000"/>
          <w:lang w:val="en-US"/>
        </w:rPr>
        <w:t xml:space="preserve"> (ML)</w:t>
      </w:r>
      <w:r w:rsidRPr="001E0011">
        <w:rPr>
          <w:b/>
          <w:color w:val="000000"/>
          <w:lang w:val="en-US"/>
        </w:rPr>
        <w:t xml:space="preserve"> setup</w:t>
      </w:r>
      <w:r>
        <w:rPr>
          <w:b/>
          <w:color w:val="000000"/>
          <w:lang w:val="en-US"/>
        </w:rPr>
        <w:t xml:space="preserve"> as follows.</w:t>
      </w:r>
      <w:r w:rsidR="00D414DA">
        <w:rPr>
          <w:b/>
          <w:color w:val="000000"/>
          <w:lang w:val="en-US"/>
        </w:rPr>
        <w:t xml:space="preserve"> </w:t>
      </w:r>
    </w:p>
    <w:p w14:paraId="71F8B811" w14:textId="77777777" w:rsidR="00D414DA" w:rsidRDefault="00D414DA" w:rsidP="00F17C31">
      <w:pPr>
        <w:jc w:val="both"/>
        <w:rPr>
          <w:b/>
          <w:color w:val="000000"/>
          <w:lang w:val="en-US"/>
        </w:rPr>
      </w:pPr>
    </w:p>
    <w:p w14:paraId="3F1E28E5" w14:textId="1EB937BC" w:rsidR="00D414DA" w:rsidRPr="001E0011" w:rsidRDefault="00D414DA" w:rsidP="00F17C31">
      <w:pPr>
        <w:jc w:val="both"/>
        <w:rPr>
          <w:b/>
          <w:color w:val="000000"/>
          <w:lang w:val="en-US"/>
        </w:rPr>
      </w:pPr>
      <w:r>
        <w:rPr>
          <w:b/>
          <w:color w:val="000000"/>
          <w:lang w:val="en-US"/>
        </w:rPr>
        <w:t>A non-AP MLD should determine whether it transmits the legacy Association (not including ML IE) or the ML setup (including ML IE)</w:t>
      </w:r>
    </w:p>
    <w:p w14:paraId="22B41790" w14:textId="77777777" w:rsidR="00D414DA" w:rsidRDefault="00D414DA" w:rsidP="00F17C31">
      <w:pPr>
        <w:jc w:val="both"/>
        <w:rPr>
          <w:color w:val="000000"/>
          <w:lang w:val="en-US" w:eastAsia="ko-KR"/>
        </w:rPr>
      </w:pPr>
    </w:p>
    <w:p w14:paraId="7477486A" w14:textId="77777777" w:rsidR="00D414DA" w:rsidRDefault="00D414DA" w:rsidP="00F17C31">
      <w:pPr>
        <w:jc w:val="both"/>
        <w:rPr>
          <w:color w:val="000000"/>
          <w:lang w:val="en-US" w:eastAsia="ko-KR"/>
        </w:rPr>
      </w:pPr>
      <w:r>
        <w:rPr>
          <w:color w:val="000000"/>
          <w:lang w:val="en-US" w:eastAsia="ko-KR"/>
        </w:rPr>
        <w:t>A non-AP MLD may want to request association with only one link, because:</w:t>
      </w:r>
    </w:p>
    <w:p w14:paraId="19A721AC" w14:textId="7DEC4E0E" w:rsidR="004A3278" w:rsidRDefault="00D414DA" w:rsidP="00F17C31">
      <w:pPr>
        <w:ind w:left="720"/>
        <w:jc w:val="both"/>
        <w:rPr>
          <w:color w:val="000000"/>
          <w:lang w:val="en-US" w:eastAsia="ko-KR"/>
        </w:rPr>
      </w:pPr>
      <w:r>
        <w:rPr>
          <w:color w:val="000000"/>
          <w:lang w:val="en-US" w:eastAsia="ko-KR"/>
        </w:rPr>
        <w:t xml:space="preserve">- It is not able to operate on other links. For instance, the non-AP MLD radio may not be capable to operate in bands </w:t>
      </w:r>
      <w:r w:rsidR="004A3278">
        <w:rPr>
          <w:color w:val="000000"/>
          <w:lang w:val="en-US" w:eastAsia="ko-KR"/>
        </w:rPr>
        <w:t>where other links are available or o</w:t>
      </w:r>
      <w:r>
        <w:rPr>
          <w:color w:val="000000"/>
          <w:lang w:val="en-US" w:eastAsia="ko-KR"/>
        </w:rPr>
        <w:t xml:space="preserve">ther links </w:t>
      </w:r>
      <w:r w:rsidR="004A3278">
        <w:rPr>
          <w:color w:val="000000"/>
          <w:lang w:val="en-US" w:eastAsia="ko-KR"/>
        </w:rPr>
        <w:t xml:space="preserve">may </w:t>
      </w:r>
      <w:r>
        <w:rPr>
          <w:color w:val="000000"/>
          <w:lang w:val="en-US" w:eastAsia="ko-KR"/>
        </w:rPr>
        <w:t>have</w:t>
      </w:r>
      <w:r w:rsidR="004A3278">
        <w:rPr>
          <w:color w:val="000000"/>
          <w:lang w:val="en-US" w:eastAsia="ko-KR"/>
        </w:rPr>
        <w:t xml:space="preserve"> interference from other radios (BT, 5G NR, UWB,…)</w:t>
      </w:r>
    </w:p>
    <w:p w14:paraId="0EBBD0C4" w14:textId="45919D13" w:rsidR="006D0013" w:rsidRPr="00045598" w:rsidRDefault="006D0013" w:rsidP="00F17C31">
      <w:pPr>
        <w:ind w:left="720"/>
        <w:jc w:val="both"/>
        <w:rPr>
          <w:color w:val="000000"/>
          <w:lang w:val="en-US" w:eastAsia="ko-KR"/>
        </w:rPr>
      </w:pPr>
      <w:r w:rsidRPr="00045598">
        <w:rPr>
          <w:color w:val="000000"/>
          <w:lang w:val="en-US" w:eastAsia="ko-KR"/>
        </w:rPr>
        <w:t>-</w:t>
      </w:r>
      <w:r w:rsidRPr="00045598">
        <w:rPr>
          <w:rFonts w:hint="eastAsia"/>
          <w:color w:val="000000"/>
          <w:lang w:val="en-US" w:eastAsia="ko-KR"/>
        </w:rPr>
        <w:t xml:space="preserve"> </w:t>
      </w:r>
      <w:r w:rsidR="004A3278">
        <w:rPr>
          <w:color w:val="000000"/>
          <w:lang w:val="en-US" w:eastAsia="ko-KR"/>
        </w:rPr>
        <w:t>It</w:t>
      </w:r>
      <w:r w:rsidRPr="00045598">
        <w:rPr>
          <w:rFonts w:hint="eastAsia"/>
          <w:color w:val="000000"/>
          <w:lang w:val="en-US" w:eastAsia="ko-KR"/>
        </w:rPr>
        <w:t xml:space="preserve"> may want to use ML functions</w:t>
      </w:r>
      <w:r w:rsidR="004A3278">
        <w:rPr>
          <w:color w:val="000000"/>
          <w:lang w:val="en-US" w:eastAsia="ko-KR"/>
        </w:rPr>
        <w:t xml:space="preserve"> (we’ve defined)</w:t>
      </w:r>
    </w:p>
    <w:p w14:paraId="4D0EBAB6" w14:textId="77777777" w:rsidR="004A3278" w:rsidRDefault="004A3278" w:rsidP="00F17C31">
      <w:pPr>
        <w:jc w:val="both"/>
        <w:rPr>
          <w:color w:val="000000"/>
          <w:lang w:val="en-US" w:eastAsia="ko-KR"/>
        </w:rPr>
      </w:pPr>
    </w:p>
    <w:p w14:paraId="5644998A" w14:textId="3E47799A" w:rsidR="006D0013" w:rsidRPr="00045598" w:rsidRDefault="004A3278" w:rsidP="00F17C31">
      <w:pPr>
        <w:jc w:val="both"/>
        <w:rPr>
          <w:color w:val="000000"/>
          <w:lang w:val="en-US" w:eastAsia="ko-KR"/>
        </w:rPr>
      </w:pPr>
      <w:r>
        <w:rPr>
          <w:color w:val="000000"/>
          <w:lang w:val="en-US" w:eastAsia="ko-KR"/>
        </w:rPr>
        <w:t>This way, the non-AP MLD is the best to start on one link and then can add more links through reconfiguration procedur</w:t>
      </w:r>
      <w:r w:rsidR="00F17C31">
        <w:rPr>
          <w:color w:val="000000"/>
          <w:lang w:val="en-US" w:eastAsia="ko-KR"/>
        </w:rPr>
        <w:t>e.</w:t>
      </w:r>
    </w:p>
    <w:p w14:paraId="287B8EAF" w14:textId="77777777" w:rsidR="006D0013" w:rsidRPr="00045598" w:rsidRDefault="006D0013" w:rsidP="00F17C31">
      <w:pPr>
        <w:jc w:val="both"/>
        <w:rPr>
          <w:color w:val="000000"/>
          <w:lang w:val="en-US"/>
        </w:rPr>
      </w:pPr>
    </w:p>
    <w:p w14:paraId="20C325AA" w14:textId="4F739017" w:rsidR="006D0013" w:rsidRPr="000C233C" w:rsidRDefault="00F17C31" w:rsidP="00F17C31">
      <w:pPr>
        <w:jc w:val="both"/>
        <w:rPr>
          <w:color w:val="000000"/>
          <w:lang w:val="en-US" w:eastAsia="ko-KR"/>
        </w:rPr>
      </w:pPr>
      <w:r>
        <w:rPr>
          <w:color w:val="000000"/>
          <w:lang w:val="en-US"/>
        </w:rPr>
        <w:t xml:space="preserve">An </w:t>
      </w:r>
      <w:r w:rsidR="006D0013" w:rsidRPr="00045598">
        <w:rPr>
          <w:color w:val="000000"/>
          <w:lang w:val="en-US"/>
        </w:rPr>
        <w:t xml:space="preserve">AP MLD may accept </w:t>
      </w:r>
      <w:r>
        <w:rPr>
          <w:color w:val="000000"/>
          <w:lang w:val="en-US"/>
        </w:rPr>
        <w:t xml:space="preserve">an association with </w:t>
      </w:r>
      <w:r w:rsidR="006D0013" w:rsidRPr="00045598">
        <w:rPr>
          <w:color w:val="000000"/>
          <w:lang w:val="en-US"/>
        </w:rPr>
        <w:t xml:space="preserve">one link </w:t>
      </w:r>
      <w:r>
        <w:rPr>
          <w:color w:val="000000"/>
          <w:lang w:val="en-US"/>
        </w:rPr>
        <w:t>(the link on which</w:t>
      </w:r>
      <w:r w:rsidR="006D0013" w:rsidRPr="00045598">
        <w:rPr>
          <w:color w:val="000000"/>
          <w:lang w:val="en-US"/>
        </w:rPr>
        <w:t xml:space="preserve"> </w:t>
      </w:r>
      <w:r>
        <w:rPr>
          <w:color w:val="000000"/>
          <w:lang w:val="en-US"/>
        </w:rPr>
        <w:t>(Re)</w:t>
      </w:r>
      <w:r w:rsidR="006D0013" w:rsidRPr="00045598">
        <w:rPr>
          <w:color w:val="000000"/>
          <w:lang w:val="en-US"/>
        </w:rPr>
        <w:t>Association frames are exchanged)</w:t>
      </w:r>
      <w:r>
        <w:rPr>
          <w:color w:val="000000"/>
          <w:lang w:val="en-US"/>
        </w:rPr>
        <w:t xml:space="preserve">, even if </w:t>
      </w:r>
      <w:r w:rsidR="006D0013" w:rsidRPr="00045598">
        <w:rPr>
          <w:color w:val="000000"/>
          <w:lang w:val="en-US"/>
        </w:rPr>
        <w:t>a non-AP MLD</w:t>
      </w:r>
      <w:r>
        <w:rPr>
          <w:color w:val="000000"/>
          <w:lang w:val="en-US"/>
        </w:rPr>
        <w:t xml:space="preserve"> has requested more than one link</w:t>
      </w:r>
      <w:r w:rsidR="006D0013" w:rsidRPr="00045598">
        <w:rPr>
          <w:color w:val="000000"/>
          <w:lang w:val="en-US"/>
        </w:rPr>
        <w:t xml:space="preserve">. </w:t>
      </w:r>
      <w:r w:rsidR="002F13FD" w:rsidRPr="00045598">
        <w:rPr>
          <w:color w:val="000000"/>
          <w:lang w:val="en-US"/>
        </w:rPr>
        <w:t>T</w:t>
      </w:r>
      <w:r w:rsidR="006D0013" w:rsidRPr="00045598">
        <w:rPr>
          <w:rFonts w:hint="eastAsia"/>
          <w:color w:val="000000"/>
          <w:lang w:val="en-US" w:eastAsia="ko-KR"/>
        </w:rPr>
        <w:t>he AP MLD include</w:t>
      </w:r>
      <w:r>
        <w:rPr>
          <w:color w:val="000000"/>
          <w:lang w:val="en-US" w:eastAsia="ko-KR"/>
        </w:rPr>
        <w:t>s</w:t>
      </w:r>
      <w:r w:rsidR="006D0013" w:rsidRPr="00045598">
        <w:rPr>
          <w:rFonts w:hint="eastAsia"/>
          <w:color w:val="000000"/>
          <w:lang w:val="en-US" w:eastAsia="ko-KR"/>
        </w:rPr>
        <w:t xml:space="preserve"> </w:t>
      </w:r>
      <w:r w:rsidR="006D0013" w:rsidRPr="00045598">
        <w:rPr>
          <w:color w:val="000000"/>
          <w:lang w:val="en-US" w:eastAsia="ko-KR"/>
        </w:rPr>
        <w:t xml:space="preserve">Basic variant </w:t>
      </w:r>
      <w:r w:rsidR="006D0013" w:rsidRPr="00045598">
        <w:rPr>
          <w:rFonts w:hint="eastAsia"/>
          <w:color w:val="000000"/>
          <w:lang w:val="en-US" w:eastAsia="ko-KR"/>
        </w:rPr>
        <w:t>ML IE</w:t>
      </w:r>
      <w:r w:rsidR="006D0013" w:rsidRPr="00045598">
        <w:rPr>
          <w:color w:val="000000"/>
          <w:lang w:val="en-US" w:eastAsia="ko-KR"/>
        </w:rPr>
        <w:t xml:space="preserve"> </w:t>
      </w:r>
      <w:r>
        <w:rPr>
          <w:color w:val="000000"/>
          <w:lang w:val="en-US" w:eastAsia="ko-KR"/>
        </w:rPr>
        <w:t>in the (Re)</w:t>
      </w:r>
      <w:r w:rsidR="00BF0F96">
        <w:rPr>
          <w:color w:val="000000"/>
          <w:lang w:val="en-US" w:eastAsia="ko-KR"/>
        </w:rPr>
        <w:t>A</w:t>
      </w:r>
      <w:r>
        <w:rPr>
          <w:color w:val="000000"/>
          <w:lang w:val="en-US" w:eastAsia="ko-KR"/>
        </w:rPr>
        <w:t>s</w:t>
      </w:r>
      <w:r w:rsidR="00BF0967">
        <w:rPr>
          <w:color w:val="000000"/>
          <w:lang w:val="en-US" w:eastAsia="ko-KR"/>
        </w:rPr>
        <w:t>so</w:t>
      </w:r>
      <w:r>
        <w:rPr>
          <w:color w:val="000000"/>
          <w:lang w:val="en-US" w:eastAsia="ko-KR"/>
        </w:rPr>
        <w:t xml:space="preserve">ciation </w:t>
      </w:r>
      <w:r w:rsidR="00BF0967">
        <w:rPr>
          <w:color w:val="000000"/>
          <w:lang w:val="en-US" w:eastAsia="ko-KR"/>
        </w:rPr>
        <w:t>R</w:t>
      </w:r>
      <w:r>
        <w:rPr>
          <w:color w:val="000000"/>
          <w:lang w:val="en-US" w:eastAsia="ko-KR"/>
        </w:rPr>
        <w:t>esponse frame</w:t>
      </w:r>
      <w:r w:rsidR="00BF0967">
        <w:rPr>
          <w:color w:val="000000"/>
          <w:lang w:val="en-US" w:eastAsia="ko-KR"/>
        </w:rPr>
        <w:t xml:space="preserve"> e</w:t>
      </w:r>
      <w:r w:rsidR="006D0013" w:rsidRPr="00045598">
        <w:rPr>
          <w:color w:val="000000"/>
          <w:lang w:val="en-US" w:eastAsia="ko-KR"/>
        </w:rPr>
        <w:t xml:space="preserve">ven </w:t>
      </w:r>
      <w:r w:rsidR="00BF0967">
        <w:rPr>
          <w:color w:val="000000"/>
          <w:lang w:val="en-US" w:eastAsia="ko-KR"/>
        </w:rPr>
        <w:t xml:space="preserve">if </w:t>
      </w:r>
      <w:r w:rsidR="006D0013" w:rsidRPr="00045598">
        <w:rPr>
          <w:color w:val="000000"/>
          <w:lang w:val="en-US" w:eastAsia="ko-KR"/>
        </w:rPr>
        <w:t xml:space="preserve">the AP MLD </w:t>
      </w:r>
      <w:r w:rsidR="00BF0967">
        <w:rPr>
          <w:color w:val="000000"/>
          <w:lang w:val="en-US" w:eastAsia="ko-KR"/>
        </w:rPr>
        <w:t xml:space="preserve">has </w:t>
      </w:r>
      <w:r w:rsidR="006D0013" w:rsidRPr="00045598">
        <w:rPr>
          <w:color w:val="000000"/>
          <w:lang w:val="en-US" w:eastAsia="ko-KR"/>
        </w:rPr>
        <w:t>accept</w:t>
      </w:r>
      <w:r w:rsidR="00BF0967">
        <w:rPr>
          <w:color w:val="000000"/>
          <w:lang w:val="en-US" w:eastAsia="ko-KR"/>
        </w:rPr>
        <w:t>ed</w:t>
      </w:r>
      <w:r w:rsidR="006D0013" w:rsidRPr="00045598">
        <w:rPr>
          <w:color w:val="000000"/>
          <w:lang w:val="en-US" w:eastAsia="ko-KR"/>
        </w:rPr>
        <w:t xml:space="preserve"> </w:t>
      </w:r>
      <w:r w:rsidR="00BF0967">
        <w:rPr>
          <w:color w:val="000000"/>
          <w:lang w:val="en-US" w:eastAsia="ko-KR"/>
        </w:rPr>
        <w:t>only o</w:t>
      </w:r>
      <w:r w:rsidR="006D0013" w:rsidRPr="00045598">
        <w:rPr>
          <w:color w:val="000000"/>
          <w:lang w:val="en-US" w:eastAsia="ko-KR"/>
        </w:rPr>
        <w:t>ne link</w:t>
      </w:r>
      <w:r w:rsidR="002F13FD" w:rsidRPr="00045598">
        <w:rPr>
          <w:color w:val="000000"/>
          <w:lang w:val="en-US" w:eastAsia="ko-KR"/>
        </w:rPr>
        <w:t xml:space="preserve"> acc</w:t>
      </w:r>
      <w:r w:rsidR="00451E2D">
        <w:rPr>
          <w:color w:val="000000"/>
          <w:lang w:val="en-US" w:eastAsia="ko-KR"/>
        </w:rPr>
        <w:t>or</w:t>
      </w:r>
      <w:r w:rsidR="002F13FD" w:rsidRPr="00045598">
        <w:rPr>
          <w:color w:val="000000"/>
          <w:lang w:val="en-US" w:eastAsia="ko-KR"/>
        </w:rPr>
        <w:t xml:space="preserve">ding to the current </w:t>
      </w:r>
      <w:r w:rsidR="00BF0967">
        <w:rPr>
          <w:color w:val="000000"/>
          <w:lang w:val="en-US" w:eastAsia="ko-KR"/>
        </w:rPr>
        <w:t>802.11</w:t>
      </w:r>
      <w:r w:rsidR="00DD377B">
        <w:rPr>
          <w:color w:val="000000"/>
          <w:lang w:val="en-US" w:eastAsia="ko-KR"/>
        </w:rPr>
        <w:t>be</w:t>
      </w:r>
      <w:r w:rsidR="00BF0967">
        <w:rPr>
          <w:color w:val="000000"/>
          <w:lang w:val="en-US" w:eastAsia="ko-KR"/>
        </w:rPr>
        <w:t xml:space="preserve"> D1.1</w:t>
      </w:r>
      <w:r w:rsidR="006D0013" w:rsidRPr="00045598">
        <w:rPr>
          <w:rFonts w:hint="eastAsia"/>
          <w:color w:val="000000"/>
          <w:lang w:val="en-US" w:eastAsia="ko-KR"/>
        </w:rPr>
        <w:t>, which shall be considered as</w:t>
      </w:r>
      <w:r w:rsidR="00BF0967">
        <w:rPr>
          <w:color w:val="000000"/>
          <w:lang w:val="en-US" w:eastAsia="ko-KR"/>
        </w:rPr>
        <w:t xml:space="preserve"> an</w:t>
      </w:r>
      <w:r w:rsidR="006D0013" w:rsidRPr="00045598">
        <w:rPr>
          <w:rFonts w:hint="eastAsia"/>
          <w:color w:val="000000"/>
          <w:lang w:val="en-US" w:eastAsia="ko-KR"/>
        </w:rPr>
        <w:t xml:space="preserve"> ML setup.</w:t>
      </w:r>
    </w:p>
    <w:p w14:paraId="075B896D" w14:textId="77777777" w:rsidR="004605C7" w:rsidRDefault="004605C7" w:rsidP="00782116">
      <w:pPr>
        <w:rPr>
          <w:b/>
          <w:u w:val="single"/>
        </w:rPr>
      </w:pPr>
    </w:p>
    <w:p w14:paraId="77127A6C" w14:textId="43AE8BC8" w:rsidR="00737B1B" w:rsidRDefault="00782116" w:rsidP="00782116">
      <w:pPr>
        <w:rPr>
          <w:b/>
          <w:u w:val="single"/>
          <w:lang w:eastAsia="ko-KR"/>
        </w:rPr>
      </w:pPr>
      <w:r>
        <w:rPr>
          <w:b/>
          <w:u w:val="single"/>
        </w:rPr>
        <w:t>Propose</w:t>
      </w:r>
      <w:r w:rsidR="00AE1B5A">
        <w:rPr>
          <w:b/>
          <w:u w:val="single"/>
        </w:rPr>
        <w:t>d spec text</w:t>
      </w:r>
      <w:r>
        <w:rPr>
          <w:b/>
          <w:u w:val="single"/>
          <w:lang w:eastAsia="ko-KR"/>
        </w:rPr>
        <w:t>:</w:t>
      </w:r>
    </w:p>
    <w:p w14:paraId="3FE64DF7" w14:textId="77777777" w:rsidR="00C47460" w:rsidRDefault="00C47460" w:rsidP="00782116">
      <w:pPr>
        <w:rPr>
          <w:b/>
          <w:u w:val="single"/>
          <w:lang w:eastAsia="ko-KR"/>
        </w:rPr>
      </w:pPr>
    </w:p>
    <w:p w14:paraId="74549DB4" w14:textId="77777777" w:rsidR="00DF2EE4" w:rsidRDefault="00DF2EE4" w:rsidP="00DF2EE4">
      <w:pPr>
        <w:pStyle w:val="T"/>
        <w:rPr>
          <w:b/>
          <w:bCs/>
          <w:i/>
          <w:iCs/>
          <w:w w:val="100"/>
          <w:highlight w:val="yellow"/>
        </w:rPr>
      </w:pPr>
      <w:r>
        <w:rPr>
          <w:b/>
          <w:bCs/>
          <w:i/>
          <w:iCs/>
          <w:w w:val="100"/>
          <w:highlight w:val="yellow"/>
        </w:rPr>
        <w:t>TGbe editor: Please modify the subclause 35.3.5.4 (Usage and Rules of Multi-Link element in the context of multi-link (re)setup) as follows:</w:t>
      </w:r>
    </w:p>
    <w:p w14:paraId="5122D091" w14:textId="0042CE99" w:rsidR="007A34F9" w:rsidRDefault="007A34F9" w:rsidP="007A34F9">
      <w:pPr>
        <w:pStyle w:val="T"/>
        <w:spacing w:line="240" w:lineRule="auto"/>
        <w:rPr>
          <w:b/>
          <w:i/>
          <w:iCs/>
          <w:highlight w:val="yellow"/>
        </w:rPr>
      </w:pPr>
      <w:r>
        <w:rPr>
          <w:b/>
          <w:bCs/>
          <w:i/>
          <w:iCs/>
          <w:w w:val="100"/>
          <w:highlight w:val="yellow"/>
        </w:rPr>
        <w:t xml:space="preserve">TGbe editor: Please note that the </w:t>
      </w:r>
      <w:r>
        <w:rPr>
          <w:b/>
          <w:i/>
          <w:iCs/>
          <w:highlight w:val="yellow"/>
        </w:rPr>
        <w:t>baseline of this subcl</w:t>
      </w:r>
      <w:r w:rsidR="00A86EFD">
        <w:rPr>
          <w:b/>
          <w:i/>
          <w:iCs/>
          <w:highlight w:val="yellow"/>
        </w:rPr>
        <w:t>au</w:t>
      </w:r>
      <w:r w:rsidR="009E2FDA">
        <w:rPr>
          <w:b/>
          <w:i/>
          <w:iCs/>
          <w:highlight w:val="yellow"/>
        </w:rPr>
        <w:t>se 35.3.5.4 is D1.1</w:t>
      </w:r>
    </w:p>
    <w:p w14:paraId="07C2478C" w14:textId="77777777" w:rsidR="0058151E" w:rsidRPr="00E153B3" w:rsidRDefault="0058151E" w:rsidP="00BB7B6C">
      <w:pPr>
        <w:rPr>
          <w:b/>
          <w:u w:val="single"/>
          <w:lang w:val="en-US" w:eastAsia="ko-KR"/>
        </w:rPr>
      </w:pPr>
    </w:p>
    <w:p w14:paraId="0BC362F1" w14:textId="023CA908" w:rsidR="00522B9C" w:rsidRDefault="00522B9C" w:rsidP="00522B9C">
      <w:pPr>
        <w:pStyle w:val="H3"/>
        <w:rPr>
          <w:w w:val="100"/>
          <w:lang w:eastAsia="ko-KR"/>
        </w:rPr>
      </w:pPr>
      <w:r>
        <w:rPr>
          <w:w w:val="100"/>
          <w:lang w:eastAsia="ko-KR"/>
        </w:rPr>
        <w:t>35.3.5.4. Usage and Rules of Multi-Link element in the context of multi-link</w:t>
      </w:r>
      <w:r w:rsidR="00811845">
        <w:rPr>
          <w:w w:val="100"/>
          <w:lang w:eastAsia="ko-KR"/>
        </w:rPr>
        <w:t xml:space="preserve"> (</w:t>
      </w:r>
      <w:r w:rsidR="00811845">
        <w:rPr>
          <w:rFonts w:hint="eastAsia"/>
          <w:w w:val="100"/>
          <w:lang w:eastAsia="ko-KR"/>
        </w:rPr>
        <w:t>re)</w:t>
      </w:r>
      <w:r>
        <w:rPr>
          <w:w w:val="100"/>
          <w:lang w:eastAsia="ko-KR"/>
        </w:rPr>
        <w:t>setup</w:t>
      </w:r>
    </w:p>
    <w:p w14:paraId="20D5EC93" w14:textId="3F295C00" w:rsidR="007B5CB7" w:rsidRPr="00A0465E" w:rsidRDefault="007B5CB7" w:rsidP="00A0465E">
      <w:pPr>
        <w:jc w:val="both"/>
        <w:rPr>
          <w:rStyle w:val="SC19323589"/>
        </w:rPr>
      </w:pPr>
      <w:r>
        <w:rPr>
          <w:rStyle w:val="SC19323589"/>
        </w:rPr>
        <w:t xml:space="preserve">A non-AP MLD may initiate a multi-link setup with an AP MLD to set up </w:t>
      </w:r>
      <w:ins w:id="2" w:author="Insun Jang" w:date="2021-08-02T10:05:00Z">
        <w:r w:rsidRPr="00A0465E">
          <w:rPr>
            <w:rStyle w:val="SC19323589"/>
            <w:highlight w:val="yellow"/>
            <w:rPrChange w:id="3" w:author="Insun Jang" w:date="2021-08-02T10:15:00Z">
              <w:rPr>
                <w:rStyle w:val="SC19323589"/>
              </w:rPr>
            </w:rPrChange>
          </w:rPr>
          <w:t>(#527</w:t>
        </w:r>
      </w:ins>
      <w:ins w:id="4" w:author="Insun Jang" w:date="2021-08-02T10:06:00Z">
        <w:r w:rsidR="0062370D" w:rsidRPr="00A0465E">
          <w:rPr>
            <w:rStyle w:val="SC19323589"/>
            <w:highlight w:val="yellow"/>
            <w:rPrChange w:id="5" w:author="Insun Jang" w:date="2021-08-02T10:15:00Z">
              <w:rPr>
                <w:rStyle w:val="SC19323589"/>
              </w:rPr>
            </w:rPrChange>
          </w:rPr>
          <w:t>5</w:t>
        </w:r>
      </w:ins>
      <w:ins w:id="6" w:author="Insun Jang" w:date="2021-08-02T10:05:00Z">
        <w:r w:rsidRPr="00A0465E">
          <w:rPr>
            <w:rStyle w:val="SC19323589"/>
            <w:highlight w:val="yellow"/>
            <w:rPrChange w:id="7" w:author="Insun Jang" w:date="2021-08-02T10:15:00Z">
              <w:rPr>
                <w:rStyle w:val="SC19323589"/>
              </w:rPr>
            </w:rPrChange>
          </w:rPr>
          <w:t>)</w:t>
        </w:r>
      </w:ins>
      <w:del w:id="8" w:author="Insun Jang" w:date="2021-08-02T10:05:00Z">
        <w:r w:rsidDel="007B5CB7">
          <w:rPr>
            <w:rStyle w:val="SC19323589"/>
          </w:rPr>
          <w:delText>more than</w:delText>
        </w:r>
      </w:del>
      <w:r>
        <w:rPr>
          <w:rStyle w:val="SC19323589"/>
        </w:rPr>
        <w:t xml:space="preserve"> one </w:t>
      </w:r>
      <w:ins w:id="9" w:author="Insun Jang" w:date="2021-08-02T10:05:00Z">
        <w:r>
          <w:rPr>
            <w:rStyle w:val="SC19323589"/>
          </w:rPr>
          <w:t xml:space="preserve">or more </w:t>
        </w:r>
      </w:ins>
      <w:r>
        <w:rPr>
          <w:rStyle w:val="SC19323589"/>
        </w:rPr>
        <w:t>link</w:t>
      </w:r>
      <w:ins w:id="10" w:author="Insun Jang" w:date="2021-08-02T10:05:00Z">
        <w:r>
          <w:rPr>
            <w:rStyle w:val="SC19323589"/>
          </w:rPr>
          <w:t>(s)</w:t>
        </w:r>
      </w:ins>
      <w:r>
        <w:rPr>
          <w:rStyle w:val="SC19323589"/>
        </w:rPr>
        <w:t xml:space="preserve"> with a subset of APs that are affiliated with the AP MLD. When a non-AP MLD initiates a multi-link setup with an AP MLD, a </w:t>
      </w:r>
      <w:r>
        <w:rPr>
          <w:rStyle w:val="SC19323589"/>
        </w:rPr>
        <w:lastRenderedPageBreak/>
        <w:t>non-AP STA that is affiliated with the non-AP MLD shall transmit an (Re)Association Request frame on the link that it desires to use as part of the multi-link setup. An AP that is affiliated with the AP MLD and that received the (Re)Association Request frame shall transmit an (Re)Association Response frame.</w:t>
      </w:r>
    </w:p>
    <w:p w14:paraId="4C370F1F" w14:textId="77777777" w:rsidR="007B5CB7" w:rsidRPr="00A0465E" w:rsidRDefault="007B5CB7" w:rsidP="00A0465E">
      <w:pPr>
        <w:jc w:val="both"/>
        <w:rPr>
          <w:rStyle w:val="SC19323589"/>
        </w:rPr>
      </w:pPr>
    </w:p>
    <w:p w14:paraId="5F595068" w14:textId="19135A00" w:rsidR="00A0465E" w:rsidRDefault="00CA6586">
      <w:pPr>
        <w:pStyle w:val="Default"/>
        <w:jc w:val="both"/>
        <w:rPr>
          <w:ins w:id="11" w:author="Insun Jang" w:date="2021-08-02T10:16:00Z"/>
          <w:rStyle w:val="SC19323589"/>
          <w:rFonts w:eastAsia="바탕"/>
          <w:lang w:val="en-GB" w:eastAsia="en-US"/>
        </w:rPr>
        <w:pPrChange w:id="12" w:author="Insun Jang" w:date="2021-08-02T10:14:00Z">
          <w:pPr>
            <w:pStyle w:val="SP15299369"/>
            <w:spacing w:before="240"/>
            <w:jc w:val="both"/>
          </w:pPr>
        </w:pPrChange>
      </w:pPr>
      <w:r>
        <w:rPr>
          <w:rStyle w:val="SC19323589"/>
        </w:rPr>
        <w:t>The non-AP STA shall include a Basic variant Multi-Link element in the (Re)Association Request frame it transmits.</w:t>
      </w:r>
    </w:p>
    <w:p w14:paraId="6CA9909F" w14:textId="006EA217" w:rsidR="00CA6586" w:rsidDel="00A0465E" w:rsidRDefault="00CA6586">
      <w:pPr>
        <w:pStyle w:val="Default"/>
        <w:rPr>
          <w:del w:id="13" w:author="Insun Jang" w:date="2021-08-02T10:14:00Z"/>
          <w:rStyle w:val="SC19323589"/>
        </w:rPr>
        <w:pPrChange w:id="14" w:author="Insun Jang" w:date="2021-08-02T10:14:00Z">
          <w:pPr>
            <w:pStyle w:val="SP15299369"/>
            <w:spacing w:before="240"/>
            <w:jc w:val="both"/>
          </w:pPr>
        </w:pPrChange>
      </w:pPr>
      <w:del w:id="15" w:author="Insun Jang" w:date="2021-08-02T10:14:00Z">
        <w:r w:rsidDel="00A0465E">
          <w:rPr>
            <w:rStyle w:val="SC19323589"/>
          </w:rPr>
          <w:delText xml:space="preserve"> </w:delText>
        </w:r>
      </w:del>
    </w:p>
    <w:p w14:paraId="39F6696C" w14:textId="77777777" w:rsidR="00A0465E" w:rsidRDefault="00A0465E" w:rsidP="00A0465E">
      <w:pPr>
        <w:pStyle w:val="Default"/>
        <w:rPr>
          <w:ins w:id="16" w:author="Insun Jang" w:date="2021-08-02T10:16:00Z"/>
          <w:rStyle w:val="SC19323589"/>
        </w:rPr>
      </w:pPr>
    </w:p>
    <w:p w14:paraId="47D17502" w14:textId="401E21B7" w:rsidR="00276559" w:rsidRPr="00E84273" w:rsidDel="00F214B5" w:rsidRDefault="00276559" w:rsidP="00A0465E">
      <w:pPr>
        <w:pStyle w:val="T"/>
        <w:rPr>
          <w:del w:id="17" w:author="Insun Jang" w:date="2021-08-02T10:03:00Z"/>
          <w:lang w:eastAsia="ko-KR"/>
        </w:rPr>
      </w:pPr>
      <w:del w:id="18" w:author="Insun Jang" w:date="2021-08-02T10:03:00Z">
        <w:r w:rsidDel="00F214B5">
          <w:rPr>
            <w:rStyle w:val="SC16323589"/>
          </w:rPr>
          <w:delText xml:space="preserve">The Basic variant Multi-Link element carried in the (Re)Association Request frame shall include the Common Info </w:delText>
        </w:r>
        <w:r w:rsidRPr="00E84273" w:rsidDel="00F214B5">
          <w:rPr>
            <w:lang w:eastAsia="ko-KR"/>
          </w:rPr>
          <w:delText>field</w:delText>
        </w:r>
      </w:del>
      <w:del w:id="19" w:author="Insun Jang" w:date="2021-08-02T10:02:00Z">
        <w:r w:rsidRPr="00E84273" w:rsidDel="00F214B5">
          <w:rPr>
            <w:lang w:eastAsia="ko-KR"/>
          </w:rPr>
          <w:delText xml:space="preserve"> and</w:delText>
        </w:r>
        <w:r w:rsidRPr="00F214B5" w:rsidDel="00F214B5">
          <w:rPr>
            <w:lang w:eastAsia="ko-KR"/>
          </w:rPr>
          <w:delText xml:space="preserve"> </w:delText>
        </w:r>
        <w:r w:rsidRPr="00E84273" w:rsidDel="00F214B5">
          <w:rPr>
            <w:lang w:eastAsia="ko-KR"/>
          </w:rPr>
          <w:delText>the Link Info field.</w:delText>
        </w:r>
      </w:del>
    </w:p>
    <w:p w14:paraId="5B41F8A3" w14:textId="17689C74" w:rsidR="00276559" w:rsidDel="00F214B5" w:rsidRDefault="00276559" w:rsidP="00A0465E">
      <w:pPr>
        <w:pStyle w:val="T"/>
        <w:rPr>
          <w:lang w:eastAsia="ko-KR"/>
        </w:rPr>
      </w:pPr>
      <w:moveFromRangeStart w:id="20" w:author="Insun Jang" w:date="2021-08-02T10:02:00Z" w:name="move78790971"/>
      <w:moveFrom w:id="21" w:author="Insun Jang" w:date="2021-08-02T10:02:00Z">
        <w:r w:rsidRPr="00E84273" w:rsidDel="00F214B5">
          <w:rPr>
            <w:lang w:eastAsia="ko-KR"/>
          </w:rPr>
          <w:t>The Common Info field of the Basic variant Multi-Link element carried in the (Re)Association Request frame shall include the MLD MAC address, the MLD Capabilities, and the EML Capabilities subfields, and shall not include the Link ID</w:t>
        </w:r>
        <w:r w:rsidDel="00F214B5">
          <w:rPr>
            <w:rStyle w:val="SC16323589"/>
          </w:rPr>
          <w:t xml:space="preserve"> Info, the BSS Parameters Change Count, and the Medium Synchronization Delay Information subfields.</w:t>
        </w:r>
      </w:moveFrom>
    </w:p>
    <w:p w14:paraId="3B60A67F" w14:textId="6D615574" w:rsidR="00303724" w:rsidDel="00A0465E" w:rsidRDefault="003D4107">
      <w:pPr>
        <w:pStyle w:val="T"/>
        <w:rPr>
          <w:del w:id="22" w:author="Insun Jang" w:date="2021-08-02T10:14:00Z"/>
          <w:rStyle w:val="SC15323589"/>
          <w:sz w:val="18"/>
          <w:szCs w:val="18"/>
        </w:rPr>
        <w:pPrChange w:id="23" w:author="Insun Jang" w:date="2021-08-02T10:14:00Z">
          <w:pPr>
            <w:pStyle w:val="SP15299369"/>
            <w:spacing w:before="240"/>
            <w:jc w:val="both"/>
          </w:pPr>
        </w:pPrChange>
      </w:pPr>
      <w:moveFrom w:id="24" w:author="Insun Jang" w:date="2021-08-02T10:02:00Z">
        <w:r w:rsidRPr="00160BB4" w:rsidDel="00F214B5">
          <w:rPr>
            <w:rStyle w:val="SC15323589"/>
            <w:sz w:val="18"/>
            <w:szCs w:val="18"/>
          </w:rPr>
          <w:t>NOTE – The presence of the subfields in the Common Info field is signaled via the Multi-Link Control field of the Basic variant Multi-Link element</w:t>
        </w:r>
        <w:r w:rsidR="008B5719" w:rsidRPr="00160BB4" w:rsidDel="00F214B5">
          <w:rPr>
            <w:rStyle w:val="SC15323589"/>
            <w:sz w:val="18"/>
            <w:szCs w:val="18"/>
          </w:rPr>
          <w:t xml:space="preserve"> as defined in 9.4.2.295b.2 (Basic variant Multi-Link element</w:t>
        </w:r>
        <w:del w:id="25" w:author="Insun Jang" w:date="2021-08-02T10:14:00Z">
          <w:r w:rsidR="008B5719" w:rsidRPr="00160BB4" w:rsidDel="00A0465E">
            <w:rPr>
              <w:rStyle w:val="SC15323589"/>
              <w:sz w:val="18"/>
              <w:szCs w:val="18"/>
            </w:rPr>
            <w:delText>).</w:delText>
          </w:r>
        </w:del>
      </w:moveFrom>
    </w:p>
    <w:p w14:paraId="60A0D4DA" w14:textId="6E2040D6" w:rsidR="00A0465E" w:rsidDel="00A0465E" w:rsidRDefault="00A0465E">
      <w:pPr>
        <w:pStyle w:val="T"/>
        <w:rPr>
          <w:del w:id="26" w:author="Insun Jang" w:date="2021-08-02T10:15:00Z"/>
        </w:rPr>
        <w:pPrChange w:id="27" w:author="Insun Jang" w:date="2021-08-02T10:14:00Z">
          <w:pPr>
            <w:pStyle w:val="Default"/>
          </w:pPr>
        </w:pPrChange>
      </w:pPr>
    </w:p>
    <w:p w14:paraId="16698A3A" w14:textId="6E24B140" w:rsidR="00A0465E" w:rsidRPr="00A0465E" w:rsidDel="00A0465E" w:rsidRDefault="00A0465E" w:rsidP="00A0465E">
      <w:pPr>
        <w:jc w:val="both"/>
        <w:rPr>
          <w:del w:id="28" w:author="Insun Jang" w:date="2021-08-02T10:14:00Z"/>
          <w:rStyle w:val="SC19323589"/>
        </w:rPr>
      </w:pPr>
      <w:ins w:id="29" w:author="Insun Jang" w:date="2021-08-02T10:14:00Z">
        <w:r w:rsidRPr="00A0465E">
          <w:rPr>
            <w:rStyle w:val="SC16323589"/>
            <w:highlight w:val="yellow"/>
            <w:rPrChange w:id="30" w:author="Insun Jang" w:date="2021-08-02T10:18:00Z">
              <w:rPr>
                <w:rStyle w:val="SC19323589"/>
              </w:rPr>
            </w:rPrChange>
          </w:rPr>
          <w:t>(#5275)</w:t>
        </w:r>
        <w:r w:rsidRPr="00A0465E">
          <w:rPr>
            <w:rStyle w:val="SC19323589"/>
          </w:rPr>
          <w:t>The Basic variant Multi-Link element carried in the (Re)Association Request frame shall include the Common Info field. If a non-AP MLD requests one or more link(s) in addition to the link on which the (Re)Association Request frame is transmitted for multi-link (re)setup, the Basic variant Multi-Link element carried in the (Re)Association Request frame shall include the Link Info field.</w:t>
        </w:r>
      </w:ins>
      <w:ins w:id="31" w:author="Insun Jang" w:date="2021-08-02T10:22:00Z">
        <w:r w:rsidR="002A4ACD">
          <w:rPr>
            <w:rStyle w:val="SC19323589"/>
          </w:rPr>
          <w:t xml:space="preserve"> </w:t>
        </w:r>
        <w:r w:rsidR="002A4ACD" w:rsidRPr="008A5AFD">
          <w:rPr>
            <w:rStyle w:val="SC16323589"/>
          </w:rPr>
          <w:t>Otherwise, the Basic variant Multi-Link element carried in the (Re)Association Request frame shall not include the Link Info field</w:t>
        </w:r>
        <w:r w:rsidR="002A4ACD">
          <w:rPr>
            <w:rStyle w:val="SC16323589"/>
          </w:rPr>
          <w:t>.</w:t>
        </w:r>
      </w:ins>
    </w:p>
    <w:moveFromRangeEnd w:id="20"/>
    <w:p w14:paraId="043B0D25" w14:textId="63538EA0" w:rsidR="00D8484D" w:rsidRDefault="00D8484D">
      <w:pPr>
        <w:pStyle w:val="Default"/>
        <w:jc w:val="both"/>
        <w:rPr>
          <w:ins w:id="32" w:author="Insun Jang" w:date="2021-07-19T14:54:00Z"/>
          <w:rStyle w:val="SC16323589"/>
          <w:rFonts w:eastAsia="바탕"/>
          <w:lang w:val="en-GB" w:eastAsia="en-US"/>
        </w:rPr>
        <w:pPrChange w:id="33" w:author="Insun Jang" w:date="2021-08-02T10:14:00Z">
          <w:pPr>
            <w:pStyle w:val="SP15299369"/>
            <w:spacing w:before="240"/>
            <w:jc w:val="both"/>
          </w:pPr>
        </w:pPrChange>
      </w:pPr>
      <w:del w:id="34" w:author="Insun Jang" w:date="2021-08-02T10:12:00Z">
        <w:r w:rsidDel="009E021F">
          <w:rPr>
            <w:rStyle w:val="SC16323589"/>
          </w:rPr>
          <w:delText xml:space="preserve">For each </w:delText>
        </w:r>
      </w:del>
      <w:del w:id="35" w:author="Insun Jang" w:date="2021-08-02T10:08:00Z">
        <w:r w:rsidDel="003B6DA2">
          <w:rPr>
            <w:rStyle w:val="SC16323589"/>
          </w:rPr>
          <w:delText xml:space="preserve">requested </w:delText>
        </w:r>
      </w:del>
      <w:del w:id="36" w:author="Insun Jang" w:date="2021-08-02T10:12:00Z">
        <w:r w:rsidDel="009E021F">
          <w:rPr>
            <w:rStyle w:val="SC16323589"/>
          </w:rPr>
          <w:delText>link in addition to the link on which the (Re)Association Request frame is transmitted, the Link Info field shall contain the corresponding Per-STA Profile subelement(s). For each Per-STA Profile subelement included in the Link Info field, the Complete Profile subfield of the STA Control field shall be set to 1 (see 35.3.2.2 (Advertisement of complete or partial per-link information)).</w:delText>
        </w:r>
      </w:del>
    </w:p>
    <w:p w14:paraId="6EB0A189" w14:textId="215968BB" w:rsidR="00A26298" w:rsidRPr="001E0011" w:rsidRDefault="00A26298" w:rsidP="00A0465E">
      <w:pPr>
        <w:pStyle w:val="T"/>
        <w:rPr>
          <w:ins w:id="37" w:author="Insun Jang" w:date="2021-07-19T14:54:00Z"/>
          <w:sz w:val="18"/>
          <w:szCs w:val="18"/>
        </w:rPr>
      </w:pPr>
      <w:ins w:id="38" w:author="Insun Jang" w:date="2021-07-19T14:54:00Z">
        <w:r w:rsidRPr="001302F8">
          <w:rPr>
            <w:rStyle w:val="SC16323589"/>
            <w:rFonts w:eastAsia="바탕"/>
            <w:w w:val="100"/>
            <w:highlight w:val="yellow"/>
            <w:lang w:val="en-GB"/>
            <w:rPrChange w:id="39" w:author="Insun Jang" w:date="2021-07-19T14:57:00Z">
              <w:rPr>
                <w:sz w:val="18"/>
                <w:szCs w:val="18"/>
              </w:rPr>
            </w:rPrChange>
          </w:rPr>
          <w:t>(#5275)</w:t>
        </w:r>
        <w:r>
          <w:rPr>
            <w:sz w:val="18"/>
            <w:szCs w:val="18"/>
          </w:rPr>
          <w:t xml:space="preserve">NOTE – </w:t>
        </w:r>
      </w:ins>
      <w:ins w:id="40" w:author="Insun Jang" w:date="2021-08-02T10:24:00Z">
        <w:r w:rsidR="00622514">
          <w:rPr>
            <w:sz w:val="18"/>
            <w:szCs w:val="18"/>
          </w:rPr>
          <w:t xml:space="preserve">A </w:t>
        </w:r>
      </w:ins>
      <w:ins w:id="41" w:author="Insun Jang" w:date="2021-07-19T14:54:00Z">
        <w:r>
          <w:rPr>
            <w:sz w:val="18"/>
            <w:szCs w:val="18"/>
          </w:rPr>
          <w:t xml:space="preserve">Basic </w:t>
        </w:r>
        <w:r w:rsidRPr="001E0011">
          <w:rPr>
            <w:sz w:val="18"/>
            <w:szCs w:val="18"/>
          </w:rPr>
          <w:t>variant Multi-Link element</w:t>
        </w:r>
      </w:ins>
      <w:ins w:id="42" w:author="Insun Jang" w:date="2021-08-02T10:24:00Z">
        <w:r w:rsidR="00622514">
          <w:rPr>
            <w:sz w:val="18"/>
            <w:szCs w:val="18"/>
          </w:rPr>
          <w:t xml:space="preserve"> without </w:t>
        </w:r>
      </w:ins>
      <w:ins w:id="43" w:author="Insun Jang" w:date="2021-07-23T11:00:00Z">
        <w:r w:rsidR="000D74EC">
          <w:rPr>
            <w:sz w:val="18"/>
            <w:szCs w:val="18"/>
          </w:rPr>
          <w:t>the</w:t>
        </w:r>
      </w:ins>
      <w:ins w:id="44" w:author="Insun Jang" w:date="2021-07-19T14:54:00Z">
        <w:r w:rsidRPr="001E0011">
          <w:rPr>
            <w:sz w:val="18"/>
            <w:szCs w:val="18"/>
          </w:rPr>
          <w:t xml:space="preserve"> Link Info field</w:t>
        </w:r>
      </w:ins>
      <w:ins w:id="45" w:author="Insun Jang" w:date="2021-08-02T10:24:00Z">
        <w:r w:rsidR="00622514">
          <w:rPr>
            <w:sz w:val="18"/>
            <w:szCs w:val="18"/>
          </w:rPr>
          <w:t xml:space="preserve"> carried in an</w:t>
        </w:r>
        <w:r w:rsidR="00622514" w:rsidRPr="001E0011">
          <w:rPr>
            <w:sz w:val="18"/>
            <w:szCs w:val="18"/>
          </w:rPr>
          <w:t xml:space="preserve"> (Re)Association Request frame</w:t>
        </w:r>
      </w:ins>
      <w:ins w:id="46" w:author="Insun Jang" w:date="2021-07-19T14:54:00Z">
        <w:r w:rsidR="00622514">
          <w:rPr>
            <w:sz w:val="18"/>
            <w:szCs w:val="18"/>
          </w:rPr>
          <w:t xml:space="preserve"> indicates</w:t>
        </w:r>
        <w:r w:rsidRPr="0010137E">
          <w:rPr>
            <w:sz w:val="18"/>
            <w:szCs w:val="18"/>
          </w:rPr>
          <w:t xml:space="preserve"> that the </w:t>
        </w:r>
      </w:ins>
      <w:ins w:id="47" w:author="Insun Jang" w:date="2021-08-02T10:25:00Z">
        <w:r w:rsidR="00622514">
          <w:rPr>
            <w:sz w:val="18"/>
            <w:szCs w:val="18"/>
          </w:rPr>
          <w:t xml:space="preserve">transmitting </w:t>
        </w:r>
      </w:ins>
      <w:ins w:id="48" w:author="Insun Jang" w:date="2021-07-19T14:54:00Z">
        <w:r w:rsidRPr="0010137E">
          <w:rPr>
            <w:sz w:val="18"/>
            <w:szCs w:val="18"/>
          </w:rPr>
          <w:t>non-AP MLD</w:t>
        </w:r>
      </w:ins>
      <w:ins w:id="49" w:author="Insun Jang" w:date="2021-08-02T10:25:00Z">
        <w:r w:rsidR="00622514">
          <w:rPr>
            <w:sz w:val="18"/>
            <w:szCs w:val="18"/>
          </w:rPr>
          <w:t xml:space="preserve"> is</w:t>
        </w:r>
      </w:ins>
      <w:ins w:id="50" w:author="Insun Jang" w:date="2021-07-19T14:54:00Z">
        <w:r w:rsidR="00622514">
          <w:rPr>
            <w:sz w:val="18"/>
            <w:szCs w:val="18"/>
          </w:rPr>
          <w:t xml:space="preserve"> requesting</w:t>
        </w:r>
      </w:ins>
      <w:ins w:id="51" w:author="Insun Jang" w:date="2021-08-02T10:25:00Z">
        <w:r w:rsidR="00622514">
          <w:rPr>
            <w:sz w:val="18"/>
            <w:szCs w:val="18"/>
          </w:rPr>
          <w:t xml:space="preserve"> to set up only</w:t>
        </w:r>
      </w:ins>
      <w:ins w:id="52" w:author="Insun Jang" w:date="2021-07-19T14:54:00Z">
        <w:r w:rsidRPr="0010137E">
          <w:rPr>
            <w:sz w:val="18"/>
            <w:szCs w:val="18"/>
          </w:rPr>
          <w:t xml:space="preserve"> the link </w:t>
        </w:r>
        <w:r>
          <w:rPr>
            <w:sz w:val="18"/>
            <w:szCs w:val="18"/>
          </w:rPr>
          <w:t xml:space="preserve">on which the </w:t>
        </w:r>
      </w:ins>
      <w:ins w:id="53" w:author="Insun Jang" w:date="2021-08-02T10:26:00Z">
        <w:r w:rsidR="00622514">
          <w:rPr>
            <w:sz w:val="18"/>
            <w:szCs w:val="18"/>
          </w:rPr>
          <w:t>(Re)</w:t>
        </w:r>
      </w:ins>
      <w:ins w:id="54" w:author="Insun Jang" w:date="2021-07-19T14:54:00Z">
        <w:r>
          <w:rPr>
            <w:sz w:val="18"/>
            <w:szCs w:val="18"/>
          </w:rPr>
          <w:t xml:space="preserve">Association Request frame is </w:t>
        </w:r>
      </w:ins>
      <w:ins w:id="55" w:author="Insun Jang" w:date="2021-08-02T10:26:00Z">
        <w:r w:rsidR="00622514">
          <w:rPr>
            <w:sz w:val="18"/>
            <w:szCs w:val="18"/>
          </w:rPr>
          <w:t xml:space="preserve">being </w:t>
        </w:r>
      </w:ins>
      <w:ins w:id="56" w:author="Insun Jang" w:date="2021-07-19T14:54:00Z">
        <w:r>
          <w:rPr>
            <w:sz w:val="18"/>
            <w:szCs w:val="18"/>
          </w:rPr>
          <w:t>transmitted.</w:t>
        </w:r>
      </w:ins>
    </w:p>
    <w:p w14:paraId="329D1969" w14:textId="0CACCA95" w:rsidR="00F214B5" w:rsidRDefault="00F214B5" w:rsidP="00A0465E">
      <w:pPr>
        <w:pStyle w:val="T"/>
        <w:rPr>
          <w:lang w:eastAsia="ko-KR"/>
        </w:rPr>
      </w:pPr>
      <w:ins w:id="57" w:author="Insun Jang" w:date="2021-08-02T10:04:00Z">
        <w:r w:rsidRPr="008A2FCD">
          <w:rPr>
            <w:rStyle w:val="SC16323589"/>
            <w:rFonts w:eastAsia="바탕"/>
            <w:highlight w:val="yellow"/>
            <w:lang w:val="en-GB"/>
          </w:rPr>
          <w:t>(#5275)</w:t>
        </w:r>
      </w:ins>
      <w:moveToRangeStart w:id="58" w:author="Insun Jang" w:date="2021-08-02T10:02:00Z" w:name="move78790971"/>
      <w:moveTo w:id="59" w:author="Insun Jang" w:date="2021-08-02T10:02:00Z">
        <w:r w:rsidRPr="00E84273">
          <w:rPr>
            <w:lang w:eastAsia="ko-KR"/>
          </w:rPr>
          <w:t>The Common Info field of the Basic variant Multi-Link element carried in the (Re)Association Request frame shall include the MLD MAC address, the MLD Capabilities, and the EML Capabilities subfields, and shall not include the Link ID</w:t>
        </w:r>
        <w:r>
          <w:rPr>
            <w:rStyle w:val="SC16323589"/>
          </w:rPr>
          <w:t xml:space="preserve"> Info, the BSS Parameters Change Count, and the Medium Synchronization Delay Information subfields.</w:t>
        </w:r>
      </w:moveTo>
    </w:p>
    <w:p w14:paraId="4FE49C72" w14:textId="286A11EA" w:rsidR="00F214B5" w:rsidRDefault="007A7EEB" w:rsidP="00A0465E">
      <w:pPr>
        <w:pStyle w:val="SP15299369"/>
        <w:spacing w:before="240"/>
        <w:jc w:val="both"/>
        <w:rPr>
          <w:rStyle w:val="SC15323589"/>
          <w:sz w:val="18"/>
          <w:szCs w:val="18"/>
        </w:rPr>
      </w:pPr>
      <w:ins w:id="60" w:author="Insun Jang" w:date="2021-08-02T11:25:00Z">
        <w:r w:rsidRPr="00A0465E">
          <w:rPr>
            <w:rStyle w:val="SC16323589"/>
            <w:highlight w:val="yellow"/>
            <w:rPrChange w:id="61" w:author="Insun Jang" w:date="2021-08-02T10:18:00Z">
              <w:rPr>
                <w:rStyle w:val="SC19323589"/>
                <w:rFonts w:eastAsia="바탕"/>
                <w:lang w:val="en-GB" w:eastAsia="en-US"/>
              </w:rPr>
            </w:rPrChange>
          </w:rPr>
          <w:t>(#5275)</w:t>
        </w:r>
      </w:ins>
      <w:moveTo w:id="62" w:author="Insun Jang" w:date="2021-08-02T10:02:00Z">
        <w:r w:rsidR="00F214B5" w:rsidRPr="00160BB4">
          <w:rPr>
            <w:rStyle w:val="SC15323589"/>
            <w:sz w:val="18"/>
            <w:szCs w:val="18"/>
          </w:rPr>
          <w:t>NOTE – The presence of the subfields in the Common Info field is signaled via the Multi-Link Control field of the Basic variant Multi-Link element as defined in 9.4.2.295b.2 (Basic variant Multi-Link element).</w:t>
        </w:r>
      </w:moveTo>
    </w:p>
    <w:moveToRangeEnd w:id="58"/>
    <w:p w14:paraId="3484CA0F" w14:textId="083E1813" w:rsidR="009E021F" w:rsidRDefault="007A7EEB" w:rsidP="00A0465E">
      <w:pPr>
        <w:pStyle w:val="SP15299369"/>
        <w:spacing w:before="240"/>
        <w:jc w:val="both"/>
        <w:rPr>
          <w:ins w:id="63" w:author="Insun Jang" w:date="2021-08-02T10:12:00Z"/>
          <w:rStyle w:val="SC16323589"/>
        </w:rPr>
      </w:pPr>
      <w:ins w:id="64" w:author="Insun Jang" w:date="2021-08-02T11:25:00Z">
        <w:r w:rsidRPr="00A0465E">
          <w:rPr>
            <w:rStyle w:val="SC16323589"/>
            <w:highlight w:val="yellow"/>
            <w:rPrChange w:id="65" w:author="Insun Jang" w:date="2021-08-02T10:18:00Z">
              <w:rPr>
                <w:rStyle w:val="SC19323589"/>
                <w:rFonts w:eastAsia="바탕"/>
                <w:lang w:val="en-GB" w:eastAsia="en-US"/>
              </w:rPr>
            </w:rPrChange>
          </w:rPr>
          <w:t>(#5275)</w:t>
        </w:r>
      </w:ins>
      <w:ins w:id="66" w:author="Insun Jang" w:date="2021-08-02T10:12:00Z">
        <w:r w:rsidR="009E021F">
          <w:rPr>
            <w:rStyle w:val="SC16323589"/>
          </w:rPr>
          <w:t xml:space="preserve">For each link requested in addition to the link on which the (Re)Association Request frame is transmitted, the Link Info field shall contain the corresponding Per-STA Profile subelement(s). For each Per-STA Profile subelement included in the Link Info field, the Complete Profile subfield of the STA Control field shall be set to 1 (see 35.3.2.2 (Advertisement of complete or partial per-link information)). </w:t>
        </w:r>
      </w:ins>
    </w:p>
    <w:p w14:paraId="4666ACFC" w14:textId="45A0AF62" w:rsidR="0062370D" w:rsidRDefault="0062370D" w:rsidP="00A0465E">
      <w:pPr>
        <w:pStyle w:val="T"/>
        <w:rPr>
          <w:szCs w:val="22"/>
        </w:rPr>
      </w:pPr>
      <w:r>
        <w:rPr>
          <w:rStyle w:val="SC19323589"/>
        </w:rPr>
        <w:t>The Link ID subfield of the STA Control field of the Per-STA Profile subelement for the corresponding non-AP STA that requests a link for multi-link setup with the AP MLD is set to the link ID of an AP MLD that is operating on that link. The link ID is obtained during discovery.</w:t>
      </w:r>
    </w:p>
    <w:p w14:paraId="3624D639" w14:textId="73982C78" w:rsidR="00737B1B" w:rsidRPr="00160BB4" w:rsidRDefault="00737B1B" w:rsidP="00A0465E">
      <w:pPr>
        <w:pStyle w:val="T"/>
        <w:rPr>
          <w:szCs w:val="22"/>
        </w:rPr>
      </w:pPr>
      <w:r w:rsidRPr="00160BB4">
        <w:rPr>
          <w:lang w:eastAsia="ko-KR"/>
        </w:rPr>
        <w:t>The AP shall include a Basic variant Multi-Link element in</w:t>
      </w:r>
      <w:r w:rsidR="00FB10E7" w:rsidRPr="00160BB4">
        <w:rPr>
          <w:lang w:eastAsia="ko-KR"/>
        </w:rPr>
        <w:t xml:space="preserve"> the</w:t>
      </w:r>
      <w:r w:rsidRPr="00160BB4">
        <w:rPr>
          <w:lang w:eastAsia="ko-KR"/>
        </w:rPr>
        <w:t xml:space="preserve"> (Re)Association Response frame that it transmits.</w:t>
      </w:r>
    </w:p>
    <w:p w14:paraId="0BEDA9D8" w14:textId="6966FF82" w:rsidR="00303724" w:rsidRDefault="00737B1B" w:rsidP="00A0465E">
      <w:pPr>
        <w:pStyle w:val="T"/>
        <w:rPr>
          <w:rFonts w:eastAsia="바탕"/>
          <w:lang w:eastAsia="ko-KR"/>
        </w:rPr>
      </w:pPr>
      <w:del w:id="67" w:author="Insun Jang" w:date="2021-08-02T10:21:00Z">
        <w:r w:rsidRPr="00160BB4" w:rsidDel="00A0465E">
          <w:rPr>
            <w:lang w:eastAsia="ko-KR"/>
          </w:rPr>
          <w:delText>The Basic variant M</w:delText>
        </w:r>
        <w:r w:rsidRPr="00160BB4" w:rsidDel="00A0465E">
          <w:rPr>
            <w:rFonts w:hint="eastAsia"/>
            <w:lang w:eastAsia="ko-KR"/>
          </w:rPr>
          <w:delText>ulti-</w:delText>
        </w:r>
        <w:r w:rsidRPr="00160BB4" w:rsidDel="00A0465E">
          <w:rPr>
            <w:lang w:eastAsia="ko-KR"/>
          </w:rPr>
          <w:delText>L</w:delText>
        </w:r>
        <w:r w:rsidRPr="00160BB4" w:rsidDel="00A0465E">
          <w:rPr>
            <w:rFonts w:hint="eastAsia"/>
            <w:lang w:eastAsia="ko-KR"/>
          </w:rPr>
          <w:delText>ink</w:delText>
        </w:r>
        <w:r w:rsidRPr="00160BB4" w:rsidDel="00A0465E">
          <w:rPr>
            <w:lang w:eastAsia="ko-KR"/>
          </w:rPr>
          <w:delText xml:space="preserve"> element carried in the (Re)Association Response frame shall include</w:delText>
        </w:r>
        <w:r w:rsidR="00D673CD" w:rsidDel="00A0465E">
          <w:rPr>
            <w:lang w:eastAsia="ko-KR"/>
          </w:rPr>
          <w:delText xml:space="preserve"> the</w:delText>
        </w:r>
        <w:r w:rsidRPr="00160BB4" w:rsidDel="00A0465E">
          <w:rPr>
            <w:lang w:eastAsia="ko-KR"/>
          </w:rPr>
          <w:delText xml:space="preserve"> Common Info field</w:delText>
        </w:r>
        <w:r w:rsidR="00914935" w:rsidRPr="00160BB4" w:rsidDel="00A0465E">
          <w:rPr>
            <w:lang w:eastAsia="ko-KR"/>
          </w:rPr>
          <w:delText xml:space="preserve"> </w:delText>
        </w:r>
        <w:r w:rsidRPr="00160BB4" w:rsidDel="00A0465E">
          <w:rPr>
            <w:lang w:eastAsia="ko-KR"/>
          </w:rPr>
          <w:delText xml:space="preserve"> and </w:delText>
        </w:r>
        <w:r w:rsidR="00D673CD" w:rsidDel="00A0465E">
          <w:rPr>
            <w:lang w:eastAsia="ko-KR"/>
          </w:rPr>
          <w:delText xml:space="preserve">the </w:delText>
        </w:r>
        <w:r w:rsidRPr="00160BB4" w:rsidDel="00A0465E">
          <w:rPr>
            <w:lang w:eastAsia="ko-KR"/>
          </w:rPr>
          <w:delText>Link Info field</w:delText>
        </w:r>
      </w:del>
    </w:p>
    <w:p w14:paraId="5FE8F314" w14:textId="439E1738" w:rsidR="00303724" w:rsidRPr="00303724" w:rsidDel="00A0465E" w:rsidRDefault="00303724" w:rsidP="00A0465E">
      <w:pPr>
        <w:pStyle w:val="SP15299369"/>
        <w:spacing w:before="240"/>
        <w:jc w:val="both"/>
        <w:rPr>
          <w:rStyle w:val="SC16323589"/>
        </w:rPr>
      </w:pPr>
      <w:moveFromRangeStart w:id="68" w:author="Insun Jang" w:date="2021-08-02T10:20:00Z" w:name="move78792018"/>
      <w:moveFrom w:id="69" w:author="Insun Jang" w:date="2021-08-02T10:20:00Z">
        <w:r w:rsidDel="00A0465E">
          <w:rPr>
            <w:rStyle w:val="SC16323589"/>
          </w:rPr>
          <w:t>The Common Info field of the Basic variant Multi-Link element carried in the (Re)Association Response frame shall include the MLD MAC address, the MLD Capabilities, the EML Capabilities, the Link ID Info, and the BSS Parameters Change Count subfields.</w:t>
        </w:r>
      </w:moveFrom>
    </w:p>
    <w:p w14:paraId="17422743" w14:textId="22EDA3F9" w:rsidR="00303724" w:rsidRPr="00303724" w:rsidDel="00A0465E" w:rsidRDefault="00303724" w:rsidP="00A0465E">
      <w:pPr>
        <w:pStyle w:val="Default"/>
        <w:jc w:val="both"/>
      </w:pPr>
    </w:p>
    <w:p w14:paraId="3E323BBA" w14:textId="1CC96C35" w:rsidR="00A50A40" w:rsidRPr="00160BB4" w:rsidRDefault="00A50A40" w:rsidP="00A0465E">
      <w:pPr>
        <w:pStyle w:val="Default"/>
        <w:jc w:val="both"/>
        <w:rPr>
          <w:sz w:val="18"/>
          <w:szCs w:val="18"/>
        </w:rPr>
      </w:pPr>
      <w:moveFrom w:id="70" w:author="Insun Jang" w:date="2021-08-02T10:20:00Z">
        <w:r w:rsidRPr="00160BB4" w:rsidDel="00A0465E">
          <w:rPr>
            <w:sz w:val="18"/>
            <w:szCs w:val="18"/>
          </w:rPr>
          <w:t>NOTE – The presence of the subfields in the Common Info field is signaled via the Multi-Link Control field of the Basic variant Multi-Link element</w:t>
        </w:r>
        <w:r w:rsidR="008B5719" w:rsidRPr="00160BB4" w:rsidDel="00A0465E">
          <w:rPr>
            <w:sz w:val="18"/>
            <w:szCs w:val="18"/>
          </w:rPr>
          <w:t xml:space="preserve"> </w:t>
        </w:r>
        <w:r w:rsidR="008B5719" w:rsidRPr="00160BB4" w:rsidDel="00A0465E">
          <w:rPr>
            <w:rStyle w:val="SC15323589"/>
            <w:sz w:val="18"/>
            <w:szCs w:val="18"/>
          </w:rPr>
          <w:t>as defined in 9.4.2.295b.2 (Basic variant Multi-Link element).</w:t>
        </w:r>
      </w:moveFrom>
      <w:moveFromRangeEnd w:id="68"/>
      <w:r w:rsidR="008B5719" w:rsidRPr="00160BB4">
        <w:rPr>
          <w:sz w:val="18"/>
          <w:szCs w:val="18"/>
        </w:rPr>
        <w:t xml:space="preserve"> </w:t>
      </w:r>
    </w:p>
    <w:p w14:paraId="5E547AB3" w14:textId="1ED92B61" w:rsidR="00297C94" w:rsidRDefault="001302F8" w:rsidP="00A0465E">
      <w:pPr>
        <w:pStyle w:val="SP15299369"/>
        <w:spacing w:before="240"/>
        <w:jc w:val="both"/>
        <w:rPr>
          <w:ins w:id="71" w:author="Insun Jang" w:date="2021-08-02T10:20:00Z"/>
          <w:rStyle w:val="SC16323589"/>
        </w:rPr>
      </w:pPr>
      <w:ins w:id="72" w:author="Insun Jang" w:date="2021-07-19T14:56:00Z">
        <w:r w:rsidRPr="001302F8">
          <w:rPr>
            <w:rStyle w:val="SC16323589"/>
            <w:rFonts w:eastAsia="바탕"/>
            <w:highlight w:val="yellow"/>
            <w:lang w:val="en-GB" w:eastAsia="en-US"/>
            <w:rPrChange w:id="73" w:author="Insun Jang" w:date="2021-07-19T14:57:00Z">
              <w:rPr>
                <w:rStyle w:val="SC16323589"/>
              </w:rPr>
            </w:rPrChange>
          </w:rPr>
          <w:t>(#5275</w:t>
        </w:r>
      </w:ins>
      <w:ins w:id="74" w:author="Insun Jang" w:date="2021-07-19T14:57:00Z">
        <w:r w:rsidRPr="001302F8">
          <w:rPr>
            <w:rStyle w:val="SC16323589"/>
            <w:rFonts w:eastAsia="바탕"/>
            <w:highlight w:val="yellow"/>
            <w:lang w:val="en-GB" w:eastAsia="en-US"/>
            <w:rPrChange w:id="75" w:author="Insun Jang" w:date="2021-07-19T14:57:00Z">
              <w:rPr>
                <w:rStyle w:val="SC16323589"/>
              </w:rPr>
            </w:rPrChange>
          </w:rPr>
          <w:t>)</w:t>
        </w:r>
      </w:ins>
      <w:ins w:id="76" w:author="Insun Jang" w:date="2021-08-02T10:21:00Z">
        <w:r w:rsidR="00A0465E" w:rsidRPr="00A0465E">
          <w:rPr>
            <w:rFonts w:eastAsiaTheme="minorEastAsia"/>
            <w:color w:val="000000"/>
            <w:sz w:val="20"/>
          </w:rPr>
          <w:t>The Basic variant M</w:t>
        </w:r>
        <w:r w:rsidR="00A0465E" w:rsidRPr="00A0465E">
          <w:rPr>
            <w:rFonts w:eastAsiaTheme="minorEastAsia" w:hint="eastAsia"/>
            <w:color w:val="000000"/>
            <w:sz w:val="20"/>
          </w:rPr>
          <w:t>ulti-</w:t>
        </w:r>
        <w:r w:rsidR="00A0465E" w:rsidRPr="00A0465E">
          <w:rPr>
            <w:rFonts w:eastAsiaTheme="minorEastAsia"/>
            <w:color w:val="000000"/>
            <w:sz w:val="20"/>
          </w:rPr>
          <w:t>L</w:t>
        </w:r>
        <w:r w:rsidR="00A0465E" w:rsidRPr="00A0465E">
          <w:rPr>
            <w:rFonts w:eastAsiaTheme="minorEastAsia" w:hint="eastAsia"/>
            <w:color w:val="000000"/>
            <w:sz w:val="20"/>
          </w:rPr>
          <w:t>ink</w:t>
        </w:r>
        <w:r w:rsidR="00A0465E" w:rsidRPr="00A0465E">
          <w:rPr>
            <w:rFonts w:eastAsiaTheme="minorEastAsia"/>
            <w:color w:val="000000"/>
            <w:sz w:val="20"/>
          </w:rPr>
          <w:t xml:space="preserve"> element carried in the (Re)Association Response frame shall include the Common Info field.</w:t>
        </w:r>
        <w:r w:rsidR="00A0465E" w:rsidRPr="004D40A5">
          <w:rPr>
            <w:rFonts w:eastAsiaTheme="minorEastAsia"/>
            <w:color w:val="000000"/>
            <w:sz w:val="20"/>
          </w:rPr>
          <w:t xml:space="preserve"> </w:t>
        </w:r>
      </w:ins>
      <w:ins w:id="77" w:author="Insun Jang" w:date="2021-07-19T14:56:00Z">
        <w:r w:rsidR="00A26298" w:rsidRPr="004D40A5">
          <w:rPr>
            <w:rFonts w:eastAsiaTheme="minorEastAsia"/>
            <w:color w:val="000000"/>
            <w:sz w:val="20"/>
          </w:rPr>
          <w:t xml:space="preserve">If </w:t>
        </w:r>
      </w:ins>
      <w:ins w:id="78" w:author="Insun Jang" w:date="2021-08-02T10:20:00Z">
        <w:r w:rsidR="00A0465E">
          <w:rPr>
            <w:rFonts w:eastAsiaTheme="minorEastAsia"/>
            <w:color w:val="000000"/>
            <w:sz w:val="20"/>
          </w:rPr>
          <w:t>a</w:t>
        </w:r>
      </w:ins>
      <w:ins w:id="79" w:author="Insun Jang" w:date="2021-07-19T14:56:00Z">
        <w:r w:rsidR="00A0465E">
          <w:rPr>
            <w:rFonts w:eastAsiaTheme="minorEastAsia"/>
            <w:color w:val="000000"/>
            <w:sz w:val="20"/>
          </w:rPr>
          <w:t xml:space="preserve"> </w:t>
        </w:r>
      </w:ins>
      <w:ins w:id="80" w:author="Insun Jang" w:date="2021-07-23T11:23:00Z">
        <w:r w:rsidR="00A434E0">
          <w:rPr>
            <w:rFonts w:eastAsiaTheme="minorEastAsia"/>
            <w:color w:val="000000"/>
            <w:sz w:val="20"/>
          </w:rPr>
          <w:t>non-AP MLD</w:t>
        </w:r>
        <w:r w:rsidR="00A434E0" w:rsidRPr="004D40A5">
          <w:rPr>
            <w:rFonts w:eastAsiaTheme="minorEastAsia"/>
            <w:color w:val="000000"/>
            <w:sz w:val="20"/>
          </w:rPr>
          <w:t xml:space="preserve"> </w:t>
        </w:r>
      </w:ins>
      <w:ins w:id="81" w:author="Insun Jang" w:date="2021-07-19T14:56:00Z">
        <w:r w:rsidR="00A26298" w:rsidRPr="004D40A5">
          <w:rPr>
            <w:rFonts w:eastAsiaTheme="minorEastAsia"/>
            <w:color w:val="000000"/>
            <w:sz w:val="20"/>
          </w:rPr>
          <w:t xml:space="preserve">requests one or more link(s) in addition to the link on which the (Re)Association Request frame is transmitted for multi-link </w:t>
        </w:r>
      </w:ins>
      <w:ins w:id="82" w:author="Insun Jang" w:date="2021-08-02T10:22:00Z">
        <w:r w:rsidR="00A0465E">
          <w:rPr>
            <w:rFonts w:eastAsiaTheme="minorEastAsia"/>
            <w:color w:val="000000"/>
            <w:sz w:val="20"/>
          </w:rPr>
          <w:t>(re)</w:t>
        </w:r>
      </w:ins>
      <w:ins w:id="83" w:author="Insun Jang" w:date="2021-07-19T14:56:00Z">
        <w:r w:rsidR="00A26298" w:rsidRPr="004D40A5">
          <w:rPr>
            <w:rFonts w:eastAsiaTheme="minorEastAsia"/>
            <w:color w:val="000000"/>
            <w:sz w:val="20"/>
          </w:rPr>
          <w:t>setup, the Basic variant Multi-Link element carried in the (Re)Association Re</w:t>
        </w:r>
        <w:r w:rsidR="00A26298">
          <w:rPr>
            <w:rFonts w:eastAsiaTheme="minorEastAsia"/>
            <w:color w:val="000000"/>
            <w:sz w:val="20"/>
          </w:rPr>
          <w:t>sponse</w:t>
        </w:r>
        <w:r w:rsidR="00A26298" w:rsidRPr="004D40A5">
          <w:rPr>
            <w:rFonts w:eastAsiaTheme="minorEastAsia"/>
            <w:color w:val="000000"/>
            <w:sz w:val="20"/>
          </w:rPr>
          <w:t xml:space="preserve"> frame shall include the Link Info field</w:t>
        </w:r>
        <w:r w:rsidR="002A4ACD">
          <w:rPr>
            <w:rStyle w:val="SC16323589"/>
          </w:rPr>
          <w:t xml:space="preserve">. </w:t>
        </w:r>
      </w:ins>
      <w:ins w:id="84" w:author="Insun Jang" w:date="2021-08-02T10:22:00Z">
        <w:r w:rsidR="002A4ACD" w:rsidRPr="008A5AFD">
          <w:rPr>
            <w:rStyle w:val="SC16323589"/>
          </w:rPr>
          <w:t>Otherwise, the Basic variant Multi-Link element carried in the (Re)Association Response frame shall not include the Link Info field</w:t>
        </w:r>
        <w:r w:rsidR="002A4ACD">
          <w:rPr>
            <w:rStyle w:val="SC16323589"/>
          </w:rPr>
          <w:t>.</w:t>
        </w:r>
      </w:ins>
      <w:del w:id="85" w:author="Insun Jang" w:date="2021-07-19T14:56:00Z">
        <w:r w:rsidR="00297C94" w:rsidDel="00A26298">
          <w:rPr>
            <w:rStyle w:val="SC16323589"/>
          </w:rPr>
          <w:delText>F</w:delText>
        </w:r>
      </w:del>
      <w:del w:id="86" w:author="Insun Jang" w:date="2021-08-02T10:20:00Z">
        <w:r w:rsidR="00297C94" w:rsidDel="00A0465E">
          <w:rPr>
            <w:rStyle w:val="SC16323589"/>
          </w:rPr>
          <w:delText>or each requested link in addition to the link on which the (Re)Association Request frame is transmitted, the Link Info field shall contain the corresponding Per-STA Profile subelement(s). For each Per-STA Profile subelement included in the Link Info field, the Complete Profile subfield of the STA Control field shall be set to 1 (see 35.3.2.2 (Advertisement of complete or partial per-link information)) and the Status Code field included in the STA Profile subfield of the Per-STA Profile subelement shall indicate SUCCESS if the link is accepted or the failure cause if the link is not accepted.</w:delText>
        </w:r>
      </w:del>
    </w:p>
    <w:p w14:paraId="4F4AEE3A" w14:textId="78EAB8EC" w:rsidR="00A0465E" w:rsidRPr="00303724" w:rsidRDefault="007A7EEB" w:rsidP="00A0465E">
      <w:pPr>
        <w:pStyle w:val="SP15299369"/>
        <w:spacing w:before="240"/>
        <w:jc w:val="both"/>
        <w:rPr>
          <w:rStyle w:val="SC16323589"/>
        </w:rPr>
      </w:pPr>
      <w:ins w:id="87" w:author="Insun Jang" w:date="2021-08-02T11:25:00Z">
        <w:r w:rsidRPr="00A0465E">
          <w:rPr>
            <w:rStyle w:val="SC16323589"/>
            <w:highlight w:val="yellow"/>
            <w:rPrChange w:id="88" w:author="Insun Jang" w:date="2021-08-02T10:18:00Z">
              <w:rPr>
                <w:rStyle w:val="SC19323589"/>
                <w:rFonts w:eastAsia="바탕"/>
                <w:lang w:val="en-GB" w:eastAsia="en-US"/>
              </w:rPr>
            </w:rPrChange>
          </w:rPr>
          <w:t>(#5275)</w:t>
        </w:r>
      </w:ins>
      <w:moveToRangeStart w:id="89" w:author="Insun Jang" w:date="2021-08-02T10:20:00Z" w:name="move78792018"/>
      <w:moveTo w:id="90" w:author="Insun Jang" w:date="2021-08-02T10:20:00Z">
        <w:r w:rsidR="00A0465E">
          <w:rPr>
            <w:rStyle w:val="SC16323589"/>
          </w:rPr>
          <w:t>The Common Info field of the Basic variant Multi-Link element carried in the (Re)Association Response frame shall include the MLD MAC address, the MLD Capabilities, the EML Capabilities, the Link ID Info, and the BSS Parameters Change Count subfields.</w:t>
        </w:r>
      </w:moveTo>
    </w:p>
    <w:p w14:paraId="08A215D1" w14:textId="77777777" w:rsidR="00A0465E" w:rsidRPr="00303724" w:rsidRDefault="00A0465E" w:rsidP="00A0465E">
      <w:pPr>
        <w:pStyle w:val="Default"/>
        <w:jc w:val="both"/>
      </w:pPr>
    </w:p>
    <w:p w14:paraId="669723F2" w14:textId="5FC52B72" w:rsidR="00A0465E" w:rsidRDefault="007A7EEB">
      <w:pPr>
        <w:pStyle w:val="Default"/>
        <w:rPr>
          <w:ins w:id="91" w:author="Insun Jang" w:date="2021-08-02T10:20:00Z"/>
          <w:rStyle w:val="SC15323589"/>
          <w:sz w:val="18"/>
          <w:szCs w:val="18"/>
        </w:rPr>
        <w:pPrChange w:id="92" w:author="Insun Jang" w:date="2021-08-02T10:20:00Z">
          <w:pPr>
            <w:pStyle w:val="SP15299369"/>
            <w:spacing w:before="240"/>
            <w:jc w:val="both"/>
          </w:pPr>
        </w:pPrChange>
      </w:pPr>
      <w:ins w:id="93" w:author="Insun Jang" w:date="2021-08-02T11:25:00Z">
        <w:r w:rsidRPr="00A0465E">
          <w:rPr>
            <w:rStyle w:val="SC16323589"/>
            <w:highlight w:val="yellow"/>
            <w:rPrChange w:id="94" w:author="Insun Jang" w:date="2021-08-02T10:18:00Z">
              <w:rPr>
                <w:rStyle w:val="SC19323589"/>
                <w:rFonts w:eastAsia="바탕"/>
                <w:lang w:val="en-GB" w:eastAsia="en-US"/>
              </w:rPr>
            </w:rPrChange>
          </w:rPr>
          <w:t>(#5275)</w:t>
        </w:r>
      </w:ins>
      <w:moveTo w:id="95" w:author="Insun Jang" w:date="2021-08-02T10:20:00Z">
        <w:r w:rsidR="00A0465E" w:rsidRPr="00160BB4">
          <w:rPr>
            <w:sz w:val="18"/>
            <w:szCs w:val="18"/>
          </w:rPr>
          <w:t xml:space="preserve">NOTE – The presence of the subfields in the Common Info field is signaled via the Multi-Link Control field of the Basic variant Multi-Link element </w:t>
        </w:r>
        <w:r w:rsidR="00A0465E" w:rsidRPr="00160BB4">
          <w:rPr>
            <w:rStyle w:val="SC15323589"/>
            <w:sz w:val="18"/>
            <w:szCs w:val="18"/>
          </w:rPr>
          <w:t>as defined in 9.4.2.295b.2 (Basic variant Multi-Link element).</w:t>
        </w:r>
      </w:moveTo>
      <w:moveToRangeEnd w:id="89"/>
    </w:p>
    <w:p w14:paraId="7FB2559D" w14:textId="77777777" w:rsidR="00A0465E" w:rsidRDefault="00A0465E">
      <w:pPr>
        <w:pStyle w:val="Default"/>
        <w:rPr>
          <w:ins w:id="96" w:author="Insun Jang" w:date="2021-08-02T10:20:00Z"/>
          <w:rStyle w:val="SC15323589"/>
          <w:sz w:val="18"/>
          <w:szCs w:val="18"/>
        </w:rPr>
        <w:pPrChange w:id="97" w:author="Insun Jang" w:date="2021-08-02T10:20:00Z">
          <w:pPr>
            <w:pStyle w:val="SP15299369"/>
            <w:spacing w:before="240"/>
            <w:jc w:val="both"/>
          </w:pPr>
        </w:pPrChange>
      </w:pPr>
    </w:p>
    <w:p w14:paraId="52FFB697" w14:textId="2A209C0B" w:rsidR="00A0465E" w:rsidRPr="00A0465E" w:rsidRDefault="007A7EEB">
      <w:pPr>
        <w:pStyle w:val="Default"/>
        <w:jc w:val="both"/>
        <w:rPr>
          <w:rPrChange w:id="98" w:author="Insun Jang" w:date="2021-08-02T10:20:00Z">
            <w:rPr>
              <w:rStyle w:val="SC16323589"/>
            </w:rPr>
          </w:rPrChange>
        </w:rPr>
        <w:pPrChange w:id="99" w:author="Insun Jang" w:date="2021-08-02T10:20:00Z">
          <w:pPr>
            <w:pStyle w:val="SP15299369"/>
            <w:spacing w:before="240"/>
            <w:jc w:val="both"/>
          </w:pPr>
        </w:pPrChange>
      </w:pPr>
      <w:ins w:id="100" w:author="Insun Jang" w:date="2021-08-02T11:25:00Z">
        <w:r w:rsidRPr="00A0465E">
          <w:rPr>
            <w:rStyle w:val="SC16323589"/>
            <w:highlight w:val="yellow"/>
            <w:rPrChange w:id="101" w:author="Insun Jang" w:date="2021-08-02T10:18:00Z">
              <w:rPr>
                <w:rStyle w:val="SC19323589"/>
                <w:rFonts w:eastAsia="바탕"/>
                <w:lang w:val="en-GB" w:eastAsia="en-US"/>
              </w:rPr>
            </w:rPrChange>
          </w:rPr>
          <w:t>(#5275)</w:t>
        </w:r>
      </w:ins>
      <w:ins w:id="102" w:author="Insun Jang" w:date="2021-08-02T10:20:00Z">
        <w:r w:rsidR="00A0465E">
          <w:rPr>
            <w:rStyle w:val="SC16323589"/>
          </w:rPr>
          <w:t xml:space="preserve">For each link </w:t>
        </w:r>
      </w:ins>
      <w:ins w:id="103" w:author="Insun Jang" w:date="2021-08-02T10:23:00Z">
        <w:r w:rsidR="002A4ACD">
          <w:rPr>
            <w:rStyle w:val="SC16323589"/>
          </w:rPr>
          <w:t xml:space="preserve">requested </w:t>
        </w:r>
      </w:ins>
      <w:ins w:id="104" w:author="Insun Jang" w:date="2021-08-02T10:20:00Z">
        <w:r w:rsidR="00A0465E">
          <w:rPr>
            <w:rStyle w:val="SC16323589"/>
          </w:rPr>
          <w:t xml:space="preserve">in addition to the link on which the (Re)Association Request frame is transmitted, the Link Info field shall contain the corresponding Per-STA Profile subelement(s). For each Per-STA Profile subelement included in the Link Info field, the Complete Profile subfield of the STA Control field shall be set to 1 (see 35.3.2.2 </w:t>
        </w:r>
        <w:r w:rsidR="00A0465E">
          <w:rPr>
            <w:rStyle w:val="SC16323589"/>
          </w:rPr>
          <w:lastRenderedPageBreak/>
          <w:t xml:space="preserve">(Advertisement of complete or partial per-link information)) and the Status Code field included in the STA Profile subfield of the Per-STA Profile subelement shall indicate SUCCESS if the link is accepted or the failure cause if the link is not accepted. </w:t>
        </w:r>
      </w:ins>
    </w:p>
    <w:sectPr w:rsidR="00A0465E" w:rsidRPr="00A0465E" w:rsidSect="00A876FD">
      <w:headerReference w:type="default" r:id="rId8"/>
      <w:footerReference w:type="default" r:id="rId9"/>
      <w:pgSz w:w="12240" w:h="15840" w:code="1"/>
      <w:pgMar w:top="1077" w:right="1077" w:bottom="1077" w:left="1077" w:header="431" w:footer="431" w:gutter="72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53A05F2" w14:textId="77777777" w:rsidR="0043013A" w:rsidRDefault="0043013A">
      <w:r>
        <w:separator/>
      </w:r>
    </w:p>
  </w:endnote>
  <w:endnote w:type="continuationSeparator" w:id="0">
    <w:p w14:paraId="4400D798" w14:textId="77777777" w:rsidR="0043013A" w:rsidRDefault="004301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바탕">
    <w:altName w:val="Batang"/>
    <w:panose1 w:val="02030600000101010101"/>
    <w:charset w:val="81"/>
    <w:family w:val="roman"/>
    <w:pitch w:val="variable"/>
    <w:sig w:usb0="B00002AF" w:usb1="69D77CFB" w:usb2="00000030" w:usb3="00000000" w:csb0="0008009F" w:csb1="00000000"/>
  </w:font>
  <w:font w:name="맑은 고딕">
    <w:panose1 w:val="020B0503020000020004"/>
    <w:charset w:val="81"/>
    <w:family w:val="modern"/>
    <w:pitch w:val="variable"/>
    <w:sig w:usb0="9000002F" w:usb1="29D77CFB" w:usb2="00000012" w:usb3="00000000" w:csb0="00080001" w:csb1="00000000"/>
  </w:font>
  <w:font w:name="PMingLiU">
    <w:altName w:val="Arial Unicode MS"/>
    <w:panose1 w:val="02010601000101010101"/>
    <w:charset w:val="88"/>
    <w:family w:val="auto"/>
    <w:notTrueType/>
    <w:pitch w:val="variable"/>
    <w:sig w:usb0="00000000" w:usb1="08080000" w:usb2="00000010" w:usb3="00000000" w:csb0="001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MingLiU">
    <w:altName w:val="細明體"/>
    <w:panose1 w:val="02010609000101010101"/>
    <w:charset w:val="88"/>
    <w:family w:val="modern"/>
    <w:notTrueType/>
    <w:pitch w:val="fixed"/>
    <w:sig w:usb0="00000001" w:usb1="08080000" w:usb2="00000010" w:usb3="00000000" w:csb0="00100000"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TimesNewRomanPSMT">
    <w:altName w:val="Arial"/>
    <w:charset w:val="00"/>
    <w:family w:val="auto"/>
    <w:pitch w:val="default"/>
    <w:sig w:usb0="00000003" w:usb1="00000000" w:usb2="00000000" w:usb3="00000000" w:csb0="00000001" w:csb1="00000000"/>
  </w:font>
  <w:font w:name="굴림">
    <w:altName w:val="Gulim"/>
    <w:panose1 w:val="020B0600000101010101"/>
    <w:charset w:val="81"/>
    <w:family w:val="modern"/>
    <w:pitch w:val="variable"/>
    <w:sig w:usb0="B00002AF" w:usb1="69D77CFB" w:usb2="00000030" w:usb3="00000000" w:csb0="000800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41CB5F" w14:textId="25A27B3A" w:rsidR="00BF1551" w:rsidRDefault="00BF1551">
    <w:pPr>
      <w:pStyle w:val="a4"/>
      <w:tabs>
        <w:tab w:val="clear" w:pos="6480"/>
        <w:tab w:val="center" w:pos="4680"/>
        <w:tab w:val="right" w:pos="9360"/>
      </w:tabs>
    </w:pPr>
    <w:r>
      <w:t>Submission</w:t>
    </w:r>
    <w:r>
      <w:tab/>
      <w:t xml:space="preserve">page </w:t>
    </w:r>
    <w:r>
      <w:fldChar w:fldCharType="begin"/>
    </w:r>
    <w:r>
      <w:instrText xml:space="preserve">page </w:instrText>
    </w:r>
    <w:r>
      <w:fldChar w:fldCharType="separate"/>
    </w:r>
    <w:r w:rsidR="00AF146A">
      <w:rPr>
        <w:noProof/>
      </w:rPr>
      <w:t>5</w:t>
    </w:r>
    <w:r>
      <w:fldChar w:fldCharType="end"/>
    </w:r>
    <w:r>
      <w:tab/>
    </w:r>
    <w:r>
      <w:rPr>
        <w:lang w:eastAsia="ko-KR"/>
      </w:rPr>
      <w:t>Insun Jang, LG Electronics</w:t>
    </w:r>
  </w:p>
  <w:p w14:paraId="4E23D833" w14:textId="77777777" w:rsidR="00BF1551" w:rsidRPr="00F80992" w:rsidRDefault="00BF1551"/>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D2404B7" w14:textId="77777777" w:rsidR="0043013A" w:rsidRDefault="0043013A">
      <w:r>
        <w:separator/>
      </w:r>
    </w:p>
  </w:footnote>
  <w:footnote w:type="continuationSeparator" w:id="0">
    <w:p w14:paraId="1573EEC9" w14:textId="77777777" w:rsidR="0043013A" w:rsidRDefault="0043013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33442A" w14:textId="7D8F7A0C" w:rsidR="00BF1551" w:rsidRDefault="00F92D6E" w:rsidP="00F92D6E">
    <w:pPr>
      <w:pStyle w:val="a5"/>
      <w:pBdr>
        <w:bottom w:val="single" w:sz="6" w:space="1" w:color="auto"/>
      </w:pBdr>
      <w:tabs>
        <w:tab w:val="clear" w:pos="6480"/>
        <w:tab w:val="center" w:pos="4680"/>
        <w:tab w:val="right" w:pos="9360"/>
      </w:tabs>
    </w:pPr>
    <w:r>
      <w:t>July</w:t>
    </w:r>
    <w:r w:rsidR="00BF1551">
      <w:t xml:space="preserve"> 2021</w:t>
    </w:r>
    <w:r w:rsidR="00BF1551">
      <w:tab/>
    </w:r>
    <w:r w:rsidR="00BF1551">
      <w:tab/>
    </w:r>
    <w:fldSimple w:instr=" TITLE  \* MERGEFORMAT ">
      <w:r w:rsidR="00BF1551">
        <w:t>doc.: IEEE 802.11-21/</w:t>
      </w:r>
    </w:fldSimple>
    <w:r w:rsidR="00E34FE3">
      <w:t>1222</w:t>
    </w:r>
    <w:r w:rsidR="00E34FE3">
      <w:rPr>
        <w:rFonts w:hint="eastAsia"/>
        <w:lang w:eastAsia="ko-KR"/>
      </w:rPr>
      <w:t>r</w:t>
    </w:r>
    <w:r>
      <w:t>0</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628E39CC"/>
    <w:lvl w:ilvl="0">
      <w:start w:val="1"/>
      <w:numFmt w:val="bullet"/>
      <w:pStyle w:val="a"/>
      <w:lvlText w:val=""/>
      <w:lvlJc w:val="left"/>
      <w:pPr>
        <w:tabs>
          <w:tab w:val="num" w:pos="361"/>
        </w:tabs>
        <w:ind w:leftChars="200" w:left="361" w:hangingChars="200" w:hanging="360"/>
      </w:pPr>
      <w:rPr>
        <w:rFonts w:ascii="Wingdings" w:hAnsi="Wingdings" w:hint="default"/>
      </w:rPr>
    </w:lvl>
  </w:abstractNum>
  <w:abstractNum w:abstractNumId="1" w15:restartNumberingAfterBreak="0">
    <w:nsid w:val="FFFFFFFE"/>
    <w:multiLevelType w:val="singleLevel"/>
    <w:tmpl w:val="47804EEA"/>
    <w:lvl w:ilvl="0">
      <w:numFmt w:val="bullet"/>
      <w:lvlText w:val="*"/>
      <w:lvlJc w:val="left"/>
      <w:pPr>
        <w:ind w:left="0" w:firstLine="0"/>
      </w:pPr>
    </w:lvl>
  </w:abstractNum>
  <w:abstractNum w:abstractNumId="2" w15:restartNumberingAfterBreak="0">
    <w:nsid w:val="07C13794"/>
    <w:multiLevelType w:val="hybridMultilevel"/>
    <w:tmpl w:val="AE22BFEA"/>
    <w:lvl w:ilvl="0" w:tplc="ED603AB6">
      <w:start w:val="1"/>
      <w:numFmt w:val="bullet"/>
      <w:lvlText w:val="-"/>
      <w:lvlJc w:val="left"/>
      <w:pPr>
        <w:ind w:left="760" w:hanging="360"/>
      </w:pPr>
      <w:rPr>
        <w:rFonts w:ascii="Times New Roman" w:eastAsia="바탕" w:hAnsi="Times New Roman"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3" w15:restartNumberingAfterBreak="0">
    <w:nsid w:val="0A8F45B7"/>
    <w:multiLevelType w:val="hybridMultilevel"/>
    <w:tmpl w:val="4D529170"/>
    <w:lvl w:ilvl="0" w:tplc="B2BA2D90">
      <w:numFmt w:val="bullet"/>
      <w:lvlText w:val="-"/>
      <w:lvlJc w:val="left"/>
      <w:pPr>
        <w:ind w:left="760" w:hanging="360"/>
      </w:pPr>
      <w:rPr>
        <w:rFonts w:ascii="Times New Roman" w:eastAsia="바탕" w:hAnsi="Times New Roman"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4" w15:restartNumberingAfterBreak="0">
    <w:nsid w:val="11301B5A"/>
    <w:multiLevelType w:val="hybridMultilevel"/>
    <w:tmpl w:val="40FE9EDE"/>
    <w:lvl w:ilvl="0" w:tplc="9E5808CE">
      <w:numFmt w:val="bullet"/>
      <w:lvlText w:val="-"/>
      <w:lvlJc w:val="left"/>
      <w:pPr>
        <w:ind w:left="760" w:hanging="360"/>
      </w:pPr>
      <w:rPr>
        <w:rFonts w:ascii="Times New Roman" w:eastAsia="맑은 고딕" w:hAnsi="Times New Roman"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5" w15:restartNumberingAfterBreak="0">
    <w:nsid w:val="118A0343"/>
    <w:multiLevelType w:val="hybridMultilevel"/>
    <w:tmpl w:val="B3C897D0"/>
    <w:lvl w:ilvl="0" w:tplc="DC8A1404">
      <w:start w:val="33"/>
      <w:numFmt w:val="bullet"/>
      <w:lvlText w:val="—"/>
      <w:lvlJc w:val="left"/>
      <w:pPr>
        <w:ind w:left="751" w:hanging="420"/>
      </w:pPr>
      <w:rPr>
        <w:rFonts w:ascii="Times New Roman" w:eastAsia="맑은 고딕" w:hAnsi="Times New Roman" w:cs="Times New Roman" w:hint="default"/>
      </w:rPr>
    </w:lvl>
    <w:lvl w:ilvl="1" w:tplc="04090003" w:tentative="1">
      <w:start w:val="1"/>
      <w:numFmt w:val="bullet"/>
      <w:lvlText w:val=""/>
      <w:lvlJc w:val="left"/>
      <w:pPr>
        <w:ind w:left="1171" w:hanging="420"/>
      </w:pPr>
      <w:rPr>
        <w:rFonts w:ascii="Wingdings" w:hAnsi="Wingdings" w:hint="default"/>
      </w:rPr>
    </w:lvl>
    <w:lvl w:ilvl="2" w:tplc="04090005" w:tentative="1">
      <w:start w:val="1"/>
      <w:numFmt w:val="bullet"/>
      <w:lvlText w:val=""/>
      <w:lvlJc w:val="left"/>
      <w:pPr>
        <w:ind w:left="1591" w:hanging="420"/>
      </w:pPr>
      <w:rPr>
        <w:rFonts w:ascii="Wingdings" w:hAnsi="Wingdings" w:hint="default"/>
      </w:rPr>
    </w:lvl>
    <w:lvl w:ilvl="3" w:tplc="04090001" w:tentative="1">
      <w:start w:val="1"/>
      <w:numFmt w:val="bullet"/>
      <w:lvlText w:val=""/>
      <w:lvlJc w:val="left"/>
      <w:pPr>
        <w:ind w:left="2011" w:hanging="420"/>
      </w:pPr>
      <w:rPr>
        <w:rFonts w:ascii="Wingdings" w:hAnsi="Wingdings" w:hint="default"/>
      </w:rPr>
    </w:lvl>
    <w:lvl w:ilvl="4" w:tplc="04090003" w:tentative="1">
      <w:start w:val="1"/>
      <w:numFmt w:val="bullet"/>
      <w:lvlText w:val=""/>
      <w:lvlJc w:val="left"/>
      <w:pPr>
        <w:ind w:left="2431" w:hanging="420"/>
      </w:pPr>
      <w:rPr>
        <w:rFonts w:ascii="Wingdings" w:hAnsi="Wingdings" w:hint="default"/>
      </w:rPr>
    </w:lvl>
    <w:lvl w:ilvl="5" w:tplc="04090005" w:tentative="1">
      <w:start w:val="1"/>
      <w:numFmt w:val="bullet"/>
      <w:lvlText w:val=""/>
      <w:lvlJc w:val="left"/>
      <w:pPr>
        <w:ind w:left="2851" w:hanging="420"/>
      </w:pPr>
      <w:rPr>
        <w:rFonts w:ascii="Wingdings" w:hAnsi="Wingdings" w:hint="default"/>
      </w:rPr>
    </w:lvl>
    <w:lvl w:ilvl="6" w:tplc="04090001" w:tentative="1">
      <w:start w:val="1"/>
      <w:numFmt w:val="bullet"/>
      <w:lvlText w:val=""/>
      <w:lvlJc w:val="left"/>
      <w:pPr>
        <w:ind w:left="3271" w:hanging="420"/>
      </w:pPr>
      <w:rPr>
        <w:rFonts w:ascii="Wingdings" w:hAnsi="Wingdings" w:hint="default"/>
      </w:rPr>
    </w:lvl>
    <w:lvl w:ilvl="7" w:tplc="04090003" w:tentative="1">
      <w:start w:val="1"/>
      <w:numFmt w:val="bullet"/>
      <w:lvlText w:val=""/>
      <w:lvlJc w:val="left"/>
      <w:pPr>
        <w:ind w:left="3691" w:hanging="420"/>
      </w:pPr>
      <w:rPr>
        <w:rFonts w:ascii="Wingdings" w:hAnsi="Wingdings" w:hint="default"/>
      </w:rPr>
    </w:lvl>
    <w:lvl w:ilvl="8" w:tplc="04090005" w:tentative="1">
      <w:start w:val="1"/>
      <w:numFmt w:val="bullet"/>
      <w:lvlText w:val=""/>
      <w:lvlJc w:val="left"/>
      <w:pPr>
        <w:ind w:left="4111" w:hanging="420"/>
      </w:pPr>
      <w:rPr>
        <w:rFonts w:ascii="Wingdings" w:hAnsi="Wingdings" w:hint="default"/>
      </w:rPr>
    </w:lvl>
  </w:abstractNum>
  <w:abstractNum w:abstractNumId="6" w15:restartNumberingAfterBreak="0">
    <w:nsid w:val="133877C5"/>
    <w:multiLevelType w:val="hybridMultilevel"/>
    <w:tmpl w:val="B9CC47E4"/>
    <w:lvl w:ilvl="0" w:tplc="A88A50F8">
      <w:start w:val="26"/>
      <w:numFmt w:val="bullet"/>
      <w:lvlText w:val="-"/>
      <w:lvlJc w:val="left"/>
      <w:pPr>
        <w:ind w:left="760" w:hanging="360"/>
      </w:pPr>
      <w:rPr>
        <w:rFonts w:ascii="Times New Roman" w:eastAsiaTheme="minorEastAsia" w:hAnsi="Times New Roman"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7" w15:restartNumberingAfterBreak="0">
    <w:nsid w:val="18C15C0C"/>
    <w:multiLevelType w:val="hybridMultilevel"/>
    <w:tmpl w:val="16980D32"/>
    <w:lvl w:ilvl="0" w:tplc="1026C47A">
      <w:start w:val="2"/>
      <w:numFmt w:val="decimal"/>
      <w:lvlText w:val="%1)"/>
      <w:lvlJc w:val="left"/>
      <w:pPr>
        <w:ind w:left="760" w:hanging="360"/>
      </w:pPr>
      <w:rPr>
        <w:rFonts w:hint="default"/>
        <w:b w:val="0"/>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8" w15:restartNumberingAfterBreak="0">
    <w:nsid w:val="214E54A1"/>
    <w:multiLevelType w:val="hybridMultilevel"/>
    <w:tmpl w:val="FD2E92A0"/>
    <w:lvl w:ilvl="0" w:tplc="24B0EB06">
      <w:start w:val="2"/>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9" w15:restartNumberingAfterBreak="0">
    <w:nsid w:val="23937373"/>
    <w:multiLevelType w:val="hybridMultilevel"/>
    <w:tmpl w:val="D6C28426"/>
    <w:lvl w:ilvl="0" w:tplc="6C685792">
      <w:numFmt w:val="bullet"/>
      <w:lvlText w:val="-"/>
      <w:lvlJc w:val="left"/>
      <w:pPr>
        <w:ind w:left="760" w:hanging="360"/>
      </w:pPr>
      <w:rPr>
        <w:rFonts w:ascii="Times New Roman" w:eastAsia="바탕" w:hAnsi="Times New Roman"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0" w15:restartNumberingAfterBreak="0">
    <w:nsid w:val="2A1B0061"/>
    <w:multiLevelType w:val="hybridMultilevel"/>
    <w:tmpl w:val="908CB2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A73361B"/>
    <w:multiLevelType w:val="hybridMultilevel"/>
    <w:tmpl w:val="CD70F15E"/>
    <w:lvl w:ilvl="0" w:tplc="075240BC">
      <w:numFmt w:val="bullet"/>
      <w:lvlText w:val="-"/>
      <w:lvlJc w:val="left"/>
      <w:pPr>
        <w:ind w:left="760" w:hanging="360"/>
      </w:pPr>
      <w:rPr>
        <w:rFonts w:ascii="Times New Roman" w:eastAsia="바탕" w:hAnsi="Times New Roman"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2" w15:restartNumberingAfterBreak="0">
    <w:nsid w:val="31750A49"/>
    <w:multiLevelType w:val="hybridMultilevel"/>
    <w:tmpl w:val="4DD697C2"/>
    <w:lvl w:ilvl="0" w:tplc="7E364090">
      <w:start w:val="2"/>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3" w15:restartNumberingAfterBreak="0">
    <w:nsid w:val="33AB5440"/>
    <w:multiLevelType w:val="hybridMultilevel"/>
    <w:tmpl w:val="285EFF62"/>
    <w:lvl w:ilvl="0" w:tplc="ACBE69E6">
      <w:start w:val="2"/>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4" w15:restartNumberingAfterBreak="0">
    <w:nsid w:val="33FB6BFD"/>
    <w:multiLevelType w:val="multilevel"/>
    <w:tmpl w:val="4D6EDC5E"/>
    <w:styleLink w:val="Headings"/>
    <w:lvl w:ilvl="0">
      <w:start w:val="1"/>
      <w:numFmt w:val="decimal"/>
      <w:isLgl/>
      <w:lvlText w:val="%1"/>
      <w:lvlJc w:val="left"/>
      <w:pPr>
        <w:tabs>
          <w:tab w:val="num" w:pos="360"/>
        </w:tabs>
        <w:ind w:left="360" w:hanging="360"/>
      </w:pPr>
      <w:rPr>
        <w:rFonts w:ascii="Arial" w:hAnsi="Arial" w:hint="default"/>
      </w:rPr>
    </w:lvl>
    <w:lvl w:ilvl="1">
      <w:start w:val="1"/>
      <w:numFmt w:val="decimal"/>
      <w:lvlText w:val="%1.%2"/>
      <w:lvlJc w:val="left"/>
      <w:pPr>
        <w:tabs>
          <w:tab w:val="num" w:pos="576"/>
        </w:tabs>
        <w:ind w:left="360" w:hanging="360"/>
      </w:pPr>
      <w:rPr>
        <w:rFonts w:hint="default"/>
      </w:rPr>
    </w:lvl>
    <w:lvl w:ilvl="2">
      <w:start w:val="1"/>
      <w:numFmt w:val="decimal"/>
      <w:lvlText w:val="%1.%2.%3"/>
      <w:lvlJc w:val="left"/>
      <w:pPr>
        <w:tabs>
          <w:tab w:val="num" w:pos="720"/>
        </w:tabs>
        <w:ind w:left="360" w:hanging="360"/>
      </w:pPr>
      <w:rPr>
        <w:rFonts w:hint="default"/>
      </w:rPr>
    </w:lvl>
    <w:lvl w:ilvl="3">
      <w:start w:val="1"/>
      <w:numFmt w:val="decimal"/>
      <w:lvlText w:val="%1.%2.%3.%4"/>
      <w:lvlJc w:val="left"/>
      <w:pPr>
        <w:tabs>
          <w:tab w:val="num" w:pos="864"/>
        </w:tabs>
        <w:ind w:left="360" w:hanging="360"/>
      </w:pPr>
      <w:rPr>
        <w:rFonts w:hint="default"/>
      </w:rPr>
    </w:lvl>
    <w:lvl w:ilvl="4">
      <w:start w:val="1"/>
      <w:numFmt w:val="decimal"/>
      <w:lvlText w:val="%1.%2.%3.%4.%5"/>
      <w:lvlJc w:val="left"/>
      <w:pPr>
        <w:ind w:left="360" w:hanging="360"/>
      </w:pPr>
      <w:rPr>
        <w:rFonts w:hint="default"/>
      </w:rPr>
    </w:lvl>
    <w:lvl w:ilvl="5">
      <w:start w:val="1"/>
      <w:numFmt w:val="decimal"/>
      <w:lvlText w:val="%1.%2.%3.%4.%5.%6"/>
      <w:lvlJc w:val="left"/>
      <w:pPr>
        <w:ind w:left="360" w:hanging="360"/>
      </w:pPr>
      <w:rPr>
        <w:rFonts w:hint="default"/>
      </w:rPr>
    </w:lvl>
    <w:lvl w:ilvl="6">
      <w:start w:val="1"/>
      <w:numFmt w:val="none"/>
      <w:lvlText w:val=""/>
      <w:lvlJc w:val="left"/>
      <w:pPr>
        <w:ind w:left="360" w:hanging="360"/>
      </w:pPr>
      <w:rPr>
        <w:rFonts w:hint="default"/>
      </w:rPr>
    </w:lvl>
    <w:lvl w:ilvl="7">
      <w:start w:val="1"/>
      <w:numFmt w:val="none"/>
      <w:lvlText w:val=""/>
      <w:lvlJc w:val="left"/>
      <w:pPr>
        <w:ind w:left="360" w:hanging="360"/>
      </w:pPr>
      <w:rPr>
        <w:rFonts w:hint="default"/>
      </w:rPr>
    </w:lvl>
    <w:lvl w:ilvl="8">
      <w:start w:val="1"/>
      <w:numFmt w:val="none"/>
      <w:lvlText w:val=""/>
      <w:lvlJc w:val="left"/>
      <w:pPr>
        <w:ind w:left="360" w:hanging="360"/>
      </w:pPr>
      <w:rPr>
        <w:rFonts w:hint="default"/>
      </w:rPr>
    </w:lvl>
  </w:abstractNum>
  <w:abstractNum w:abstractNumId="15" w15:restartNumberingAfterBreak="0">
    <w:nsid w:val="3853159B"/>
    <w:multiLevelType w:val="hybridMultilevel"/>
    <w:tmpl w:val="70EC6ECE"/>
    <w:lvl w:ilvl="0" w:tplc="37D07866">
      <w:start w:val="35"/>
      <w:numFmt w:val="bullet"/>
      <w:lvlText w:val="-"/>
      <w:lvlJc w:val="left"/>
      <w:pPr>
        <w:ind w:left="760" w:hanging="360"/>
      </w:pPr>
      <w:rPr>
        <w:rFonts w:ascii="Times New Roman" w:eastAsia="바탕" w:hAnsi="Times New Roman"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6" w15:restartNumberingAfterBreak="0">
    <w:nsid w:val="3AC724EE"/>
    <w:multiLevelType w:val="hybridMultilevel"/>
    <w:tmpl w:val="121642B2"/>
    <w:lvl w:ilvl="0" w:tplc="37E0F546">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7" w15:restartNumberingAfterBreak="0">
    <w:nsid w:val="3C194859"/>
    <w:multiLevelType w:val="hybridMultilevel"/>
    <w:tmpl w:val="5344CFF4"/>
    <w:lvl w:ilvl="0" w:tplc="88803FF0">
      <w:start w:val="2"/>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8" w15:restartNumberingAfterBreak="0">
    <w:nsid w:val="3C233B0E"/>
    <w:multiLevelType w:val="hybridMultilevel"/>
    <w:tmpl w:val="0E0673DC"/>
    <w:lvl w:ilvl="0" w:tplc="42C4BB18">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9" w15:restartNumberingAfterBreak="0">
    <w:nsid w:val="3C764691"/>
    <w:multiLevelType w:val="hybridMultilevel"/>
    <w:tmpl w:val="E7EAAEF8"/>
    <w:lvl w:ilvl="0" w:tplc="8D6A8190">
      <w:numFmt w:val="bullet"/>
      <w:lvlText w:val="—"/>
      <w:lvlJc w:val="left"/>
      <w:pPr>
        <w:ind w:left="1160" w:hanging="360"/>
      </w:pPr>
      <w:rPr>
        <w:rFonts w:ascii="Times New Roman" w:eastAsia="바탕" w:hAnsi="Times New Roman" w:cs="Times New Roman" w:hint="default"/>
      </w:rPr>
    </w:lvl>
    <w:lvl w:ilvl="1" w:tplc="04090003" w:tentative="1">
      <w:start w:val="1"/>
      <w:numFmt w:val="bullet"/>
      <w:lvlText w:val=""/>
      <w:lvlJc w:val="left"/>
      <w:pPr>
        <w:ind w:left="1600" w:hanging="400"/>
      </w:pPr>
      <w:rPr>
        <w:rFonts w:ascii="Wingdings" w:hAnsi="Wingdings" w:hint="default"/>
      </w:rPr>
    </w:lvl>
    <w:lvl w:ilvl="2" w:tplc="04090005" w:tentative="1">
      <w:start w:val="1"/>
      <w:numFmt w:val="bullet"/>
      <w:lvlText w:val=""/>
      <w:lvlJc w:val="left"/>
      <w:pPr>
        <w:ind w:left="2000" w:hanging="400"/>
      </w:pPr>
      <w:rPr>
        <w:rFonts w:ascii="Wingdings" w:hAnsi="Wingdings" w:hint="default"/>
      </w:rPr>
    </w:lvl>
    <w:lvl w:ilvl="3" w:tplc="04090001" w:tentative="1">
      <w:start w:val="1"/>
      <w:numFmt w:val="bullet"/>
      <w:lvlText w:val=""/>
      <w:lvlJc w:val="left"/>
      <w:pPr>
        <w:ind w:left="2400" w:hanging="400"/>
      </w:pPr>
      <w:rPr>
        <w:rFonts w:ascii="Wingdings" w:hAnsi="Wingdings" w:hint="default"/>
      </w:rPr>
    </w:lvl>
    <w:lvl w:ilvl="4" w:tplc="04090003" w:tentative="1">
      <w:start w:val="1"/>
      <w:numFmt w:val="bullet"/>
      <w:lvlText w:val=""/>
      <w:lvlJc w:val="left"/>
      <w:pPr>
        <w:ind w:left="2800" w:hanging="400"/>
      </w:pPr>
      <w:rPr>
        <w:rFonts w:ascii="Wingdings" w:hAnsi="Wingdings" w:hint="default"/>
      </w:rPr>
    </w:lvl>
    <w:lvl w:ilvl="5" w:tplc="04090005" w:tentative="1">
      <w:start w:val="1"/>
      <w:numFmt w:val="bullet"/>
      <w:lvlText w:val=""/>
      <w:lvlJc w:val="left"/>
      <w:pPr>
        <w:ind w:left="3200" w:hanging="400"/>
      </w:pPr>
      <w:rPr>
        <w:rFonts w:ascii="Wingdings" w:hAnsi="Wingdings" w:hint="default"/>
      </w:rPr>
    </w:lvl>
    <w:lvl w:ilvl="6" w:tplc="04090001" w:tentative="1">
      <w:start w:val="1"/>
      <w:numFmt w:val="bullet"/>
      <w:lvlText w:val=""/>
      <w:lvlJc w:val="left"/>
      <w:pPr>
        <w:ind w:left="3600" w:hanging="400"/>
      </w:pPr>
      <w:rPr>
        <w:rFonts w:ascii="Wingdings" w:hAnsi="Wingdings" w:hint="default"/>
      </w:rPr>
    </w:lvl>
    <w:lvl w:ilvl="7" w:tplc="04090003" w:tentative="1">
      <w:start w:val="1"/>
      <w:numFmt w:val="bullet"/>
      <w:lvlText w:val=""/>
      <w:lvlJc w:val="left"/>
      <w:pPr>
        <w:ind w:left="4000" w:hanging="400"/>
      </w:pPr>
      <w:rPr>
        <w:rFonts w:ascii="Wingdings" w:hAnsi="Wingdings" w:hint="default"/>
      </w:rPr>
    </w:lvl>
    <w:lvl w:ilvl="8" w:tplc="04090005" w:tentative="1">
      <w:start w:val="1"/>
      <w:numFmt w:val="bullet"/>
      <w:lvlText w:val=""/>
      <w:lvlJc w:val="left"/>
      <w:pPr>
        <w:ind w:left="4400" w:hanging="400"/>
      </w:pPr>
      <w:rPr>
        <w:rFonts w:ascii="Wingdings" w:hAnsi="Wingdings" w:hint="default"/>
      </w:rPr>
    </w:lvl>
  </w:abstractNum>
  <w:abstractNum w:abstractNumId="20" w15:restartNumberingAfterBreak="0">
    <w:nsid w:val="3E910491"/>
    <w:multiLevelType w:val="hybridMultilevel"/>
    <w:tmpl w:val="61100DEE"/>
    <w:lvl w:ilvl="0" w:tplc="3A2070E4">
      <w:start w:val="1"/>
      <w:numFmt w:val="upperLetter"/>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21" w15:restartNumberingAfterBreak="0">
    <w:nsid w:val="3ED11CBC"/>
    <w:multiLevelType w:val="hybridMultilevel"/>
    <w:tmpl w:val="5454A94E"/>
    <w:lvl w:ilvl="0" w:tplc="4DA4F8CC">
      <w:start w:val="2840"/>
      <w:numFmt w:val="bullet"/>
      <w:lvlText w:val="-"/>
      <w:lvlJc w:val="left"/>
      <w:pPr>
        <w:ind w:left="760" w:hanging="360"/>
      </w:pPr>
      <w:rPr>
        <w:rFonts w:ascii="Times New Roman" w:eastAsia="바탕" w:hAnsi="Times New Roman"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2" w15:restartNumberingAfterBreak="0">
    <w:nsid w:val="49672D59"/>
    <w:multiLevelType w:val="multilevel"/>
    <w:tmpl w:val="D67CFED0"/>
    <w:lvl w:ilvl="0">
      <w:start w:val="1"/>
      <w:numFmt w:val="decimal"/>
      <w:pStyle w:val="1"/>
      <w:isLgl/>
      <w:lvlText w:val="%1"/>
      <w:lvlJc w:val="left"/>
      <w:pPr>
        <w:tabs>
          <w:tab w:val="num" w:pos="720"/>
        </w:tabs>
        <w:ind w:left="360" w:hanging="360"/>
      </w:pPr>
      <w:rPr>
        <w:rFonts w:asciiTheme="majorHAnsi" w:hAnsiTheme="majorHAnsi" w:hint="default"/>
      </w:rPr>
    </w:lvl>
    <w:lvl w:ilvl="1">
      <w:start w:val="1"/>
      <w:numFmt w:val="decimal"/>
      <w:pStyle w:val="2"/>
      <w:lvlText w:val="%1.%2"/>
      <w:lvlJc w:val="left"/>
      <w:pPr>
        <w:tabs>
          <w:tab w:val="num" w:pos="720"/>
        </w:tabs>
        <w:ind w:left="360" w:hanging="360"/>
      </w:pPr>
      <w:rPr>
        <w:rFonts w:asciiTheme="majorHAnsi" w:hAnsiTheme="majorHAnsi"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3"/>
      <w:lvlText w:val="%1.%2.%3"/>
      <w:lvlJc w:val="left"/>
      <w:pPr>
        <w:tabs>
          <w:tab w:val="num" w:pos="720"/>
        </w:tabs>
        <w:ind w:left="360" w:hanging="360"/>
      </w:pPr>
      <w:rPr>
        <w:rFonts w:asciiTheme="majorHAnsi" w:hAnsiTheme="majorHAnsi"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pStyle w:val="4"/>
      <w:lvlText w:val="%1.%2.%3.%4"/>
      <w:lvlJc w:val="left"/>
      <w:pPr>
        <w:tabs>
          <w:tab w:val="num" w:pos="864"/>
        </w:tabs>
        <w:ind w:left="360" w:hanging="360"/>
      </w:pPr>
      <w:rPr>
        <w:rFonts w:asciiTheme="majorHAnsi" w:hAnsiTheme="majorHAnsi" w:hint="default"/>
      </w:rPr>
    </w:lvl>
    <w:lvl w:ilvl="4">
      <w:start w:val="1"/>
      <w:numFmt w:val="decimal"/>
      <w:pStyle w:val="5"/>
      <w:lvlText w:val="%1.%2.%3.%4.%5"/>
      <w:lvlJc w:val="left"/>
      <w:pPr>
        <w:ind w:left="360" w:hanging="360"/>
      </w:pPr>
      <w:rPr>
        <w:rFonts w:asciiTheme="majorHAnsi" w:hAnsiTheme="majorHAnsi" w:hint="default"/>
      </w:rPr>
    </w:lvl>
    <w:lvl w:ilvl="5">
      <w:start w:val="1"/>
      <w:numFmt w:val="decimal"/>
      <w:pStyle w:val="6"/>
      <w:lvlText w:val="%1.%2.%3.%4.%5.%6"/>
      <w:lvlJc w:val="left"/>
      <w:pPr>
        <w:ind w:left="360" w:hanging="360"/>
      </w:pPr>
      <w:rPr>
        <w:rFonts w:asciiTheme="majorHAnsi" w:hAnsiTheme="majorHAnsi" w:hint="default"/>
      </w:rPr>
    </w:lvl>
    <w:lvl w:ilvl="6">
      <w:start w:val="1"/>
      <w:numFmt w:val="none"/>
      <w:pStyle w:val="7"/>
      <w:lvlText w:val=""/>
      <w:lvlJc w:val="left"/>
      <w:pPr>
        <w:ind w:left="360" w:hanging="360"/>
      </w:pPr>
      <w:rPr>
        <w:rFonts w:hint="default"/>
      </w:rPr>
    </w:lvl>
    <w:lvl w:ilvl="7">
      <w:start w:val="1"/>
      <w:numFmt w:val="none"/>
      <w:pStyle w:val="8"/>
      <w:lvlText w:val=""/>
      <w:lvlJc w:val="left"/>
      <w:pPr>
        <w:ind w:left="360" w:hanging="360"/>
      </w:pPr>
      <w:rPr>
        <w:rFonts w:hint="default"/>
      </w:rPr>
    </w:lvl>
    <w:lvl w:ilvl="8">
      <w:start w:val="1"/>
      <w:numFmt w:val="none"/>
      <w:pStyle w:val="9"/>
      <w:lvlText w:val=""/>
      <w:lvlJc w:val="left"/>
      <w:pPr>
        <w:ind w:left="360" w:hanging="360"/>
      </w:pPr>
      <w:rPr>
        <w:rFonts w:hint="default"/>
      </w:rPr>
    </w:lvl>
  </w:abstractNum>
  <w:abstractNum w:abstractNumId="23" w15:restartNumberingAfterBreak="0">
    <w:nsid w:val="4986708D"/>
    <w:multiLevelType w:val="hybridMultilevel"/>
    <w:tmpl w:val="E3AE248C"/>
    <w:lvl w:ilvl="0" w:tplc="69C40846">
      <w:start w:val="35"/>
      <w:numFmt w:val="bullet"/>
      <w:lvlText w:val="—"/>
      <w:lvlJc w:val="left"/>
      <w:pPr>
        <w:ind w:left="760" w:hanging="360"/>
      </w:pPr>
      <w:rPr>
        <w:rFonts w:ascii="Times New Roman" w:eastAsia="맑은 고딕" w:hAnsi="Times New Roman"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4" w15:restartNumberingAfterBreak="0">
    <w:nsid w:val="4CB7482D"/>
    <w:multiLevelType w:val="hybridMultilevel"/>
    <w:tmpl w:val="76AAE8C6"/>
    <w:lvl w:ilvl="0" w:tplc="DE389452">
      <w:numFmt w:val="bullet"/>
      <w:lvlText w:val="-"/>
      <w:lvlJc w:val="left"/>
      <w:pPr>
        <w:ind w:left="760" w:hanging="360"/>
      </w:pPr>
      <w:rPr>
        <w:rFonts w:ascii="Arial" w:eastAsia="바탕" w:hAnsi="Arial" w:cs="Arial"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5" w15:restartNumberingAfterBreak="0">
    <w:nsid w:val="51363AE1"/>
    <w:multiLevelType w:val="hybridMultilevel"/>
    <w:tmpl w:val="C21AED9A"/>
    <w:lvl w:ilvl="0" w:tplc="314ECAA6">
      <w:start w:val="1"/>
      <w:numFmt w:val="bullet"/>
      <w:lvlText w:val="-"/>
      <w:lvlJc w:val="left"/>
      <w:pPr>
        <w:ind w:left="760" w:hanging="360"/>
      </w:pPr>
      <w:rPr>
        <w:rFonts w:ascii="Times New Roman" w:eastAsia="바탕" w:hAnsi="Times New Roman"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6" w15:restartNumberingAfterBreak="0">
    <w:nsid w:val="53B50608"/>
    <w:multiLevelType w:val="hybridMultilevel"/>
    <w:tmpl w:val="81725B96"/>
    <w:lvl w:ilvl="0" w:tplc="A1105176">
      <w:start w:val="35"/>
      <w:numFmt w:val="bullet"/>
      <w:lvlText w:val="-"/>
      <w:lvlJc w:val="left"/>
      <w:pPr>
        <w:ind w:left="760" w:hanging="360"/>
      </w:pPr>
      <w:rPr>
        <w:rFonts w:ascii="Times New Roman" w:eastAsia="바탕" w:hAnsi="Times New Roman"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7" w15:restartNumberingAfterBreak="0">
    <w:nsid w:val="5A7E61ED"/>
    <w:multiLevelType w:val="hybridMultilevel"/>
    <w:tmpl w:val="A808CF24"/>
    <w:lvl w:ilvl="0" w:tplc="CD0002A4">
      <w:numFmt w:val="bullet"/>
      <w:lvlText w:val="-"/>
      <w:lvlJc w:val="left"/>
      <w:pPr>
        <w:ind w:left="760" w:hanging="360"/>
      </w:pPr>
      <w:rPr>
        <w:rFonts w:ascii="Times New Roman" w:eastAsia="바탕" w:hAnsi="Times New Roman"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8" w15:restartNumberingAfterBreak="0">
    <w:nsid w:val="5CA85963"/>
    <w:multiLevelType w:val="multilevel"/>
    <w:tmpl w:val="D7C67BE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9" w15:restartNumberingAfterBreak="0">
    <w:nsid w:val="5DCC12CE"/>
    <w:multiLevelType w:val="hybridMultilevel"/>
    <w:tmpl w:val="C0F8A0B0"/>
    <w:lvl w:ilvl="0" w:tplc="307A1C4A">
      <w:numFmt w:val="bullet"/>
      <w:lvlText w:val="-"/>
      <w:lvlJc w:val="left"/>
      <w:pPr>
        <w:ind w:left="720" w:hanging="360"/>
      </w:pPr>
      <w:rPr>
        <w:rFonts w:ascii="Times New Roman" w:eastAsia="바탕"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FAA43A7"/>
    <w:multiLevelType w:val="multilevel"/>
    <w:tmpl w:val="34B21F4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1" w15:restartNumberingAfterBreak="0">
    <w:nsid w:val="67BF54F8"/>
    <w:multiLevelType w:val="hybridMultilevel"/>
    <w:tmpl w:val="7C72A034"/>
    <w:lvl w:ilvl="0" w:tplc="81B229C2">
      <w:start w:val="2"/>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32" w15:restartNumberingAfterBreak="0">
    <w:nsid w:val="6B4044AC"/>
    <w:multiLevelType w:val="hybridMultilevel"/>
    <w:tmpl w:val="9522DC42"/>
    <w:lvl w:ilvl="0" w:tplc="B150F7CA">
      <w:numFmt w:val="bullet"/>
      <w:lvlText w:val="-"/>
      <w:lvlJc w:val="left"/>
      <w:pPr>
        <w:ind w:left="760" w:hanging="360"/>
      </w:pPr>
      <w:rPr>
        <w:rFonts w:ascii="Times New Roman" w:eastAsia="바탕" w:hAnsi="Times New Roman"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33" w15:restartNumberingAfterBreak="0">
    <w:nsid w:val="6DC27790"/>
    <w:multiLevelType w:val="hybridMultilevel"/>
    <w:tmpl w:val="B91E3206"/>
    <w:lvl w:ilvl="0" w:tplc="DDFC8FD8">
      <w:start w:val="1"/>
      <w:numFmt w:val="bullet"/>
      <w:lvlText w:val="-"/>
      <w:lvlJc w:val="left"/>
      <w:pPr>
        <w:ind w:left="760" w:hanging="360"/>
      </w:pPr>
      <w:rPr>
        <w:rFonts w:ascii="Times New Roman" w:eastAsia="바탕" w:hAnsi="Times New Roman"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34" w15:restartNumberingAfterBreak="0">
    <w:nsid w:val="6E3E7DA4"/>
    <w:multiLevelType w:val="hybridMultilevel"/>
    <w:tmpl w:val="E0C2F208"/>
    <w:lvl w:ilvl="0" w:tplc="ADA8984A">
      <w:start w:val="59"/>
      <w:numFmt w:val="bullet"/>
      <w:lvlText w:val="—"/>
      <w:lvlJc w:val="left"/>
      <w:pPr>
        <w:ind w:left="1200" w:hanging="360"/>
      </w:pPr>
      <w:rPr>
        <w:rFonts w:ascii="Times New Roman" w:eastAsia="바탕" w:hAnsi="Times New Roman" w:cs="Times New Roman" w:hint="default"/>
      </w:rPr>
    </w:lvl>
    <w:lvl w:ilvl="1" w:tplc="04090003" w:tentative="1">
      <w:start w:val="1"/>
      <w:numFmt w:val="bullet"/>
      <w:lvlText w:val=""/>
      <w:lvlJc w:val="left"/>
      <w:pPr>
        <w:ind w:left="1640" w:hanging="400"/>
      </w:pPr>
      <w:rPr>
        <w:rFonts w:ascii="Wingdings" w:hAnsi="Wingdings" w:hint="default"/>
      </w:rPr>
    </w:lvl>
    <w:lvl w:ilvl="2" w:tplc="04090005" w:tentative="1">
      <w:start w:val="1"/>
      <w:numFmt w:val="bullet"/>
      <w:lvlText w:val=""/>
      <w:lvlJc w:val="left"/>
      <w:pPr>
        <w:ind w:left="2040" w:hanging="400"/>
      </w:pPr>
      <w:rPr>
        <w:rFonts w:ascii="Wingdings" w:hAnsi="Wingdings" w:hint="default"/>
      </w:rPr>
    </w:lvl>
    <w:lvl w:ilvl="3" w:tplc="04090001" w:tentative="1">
      <w:start w:val="1"/>
      <w:numFmt w:val="bullet"/>
      <w:lvlText w:val=""/>
      <w:lvlJc w:val="left"/>
      <w:pPr>
        <w:ind w:left="2440" w:hanging="400"/>
      </w:pPr>
      <w:rPr>
        <w:rFonts w:ascii="Wingdings" w:hAnsi="Wingdings" w:hint="default"/>
      </w:rPr>
    </w:lvl>
    <w:lvl w:ilvl="4" w:tplc="04090003" w:tentative="1">
      <w:start w:val="1"/>
      <w:numFmt w:val="bullet"/>
      <w:lvlText w:val=""/>
      <w:lvlJc w:val="left"/>
      <w:pPr>
        <w:ind w:left="2840" w:hanging="400"/>
      </w:pPr>
      <w:rPr>
        <w:rFonts w:ascii="Wingdings" w:hAnsi="Wingdings" w:hint="default"/>
      </w:rPr>
    </w:lvl>
    <w:lvl w:ilvl="5" w:tplc="04090005" w:tentative="1">
      <w:start w:val="1"/>
      <w:numFmt w:val="bullet"/>
      <w:lvlText w:val=""/>
      <w:lvlJc w:val="left"/>
      <w:pPr>
        <w:ind w:left="3240" w:hanging="400"/>
      </w:pPr>
      <w:rPr>
        <w:rFonts w:ascii="Wingdings" w:hAnsi="Wingdings" w:hint="default"/>
      </w:rPr>
    </w:lvl>
    <w:lvl w:ilvl="6" w:tplc="04090001" w:tentative="1">
      <w:start w:val="1"/>
      <w:numFmt w:val="bullet"/>
      <w:lvlText w:val=""/>
      <w:lvlJc w:val="left"/>
      <w:pPr>
        <w:ind w:left="3640" w:hanging="400"/>
      </w:pPr>
      <w:rPr>
        <w:rFonts w:ascii="Wingdings" w:hAnsi="Wingdings" w:hint="default"/>
      </w:rPr>
    </w:lvl>
    <w:lvl w:ilvl="7" w:tplc="04090003" w:tentative="1">
      <w:start w:val="1"/>
      <w:numFmt w:val="bullet"/>
      <w:lvlText w:val=""/>
      <w:lvlJc w:val="left"/>
      <w:pPr>
        <w:ind w:left="4040" w:hanging="400"/>
      </w:pPr>
      <w:rPr>
        <w:rFonts w:ascii="Wingdings" w:hAnsi="Wingdings" w:hint="default"/>
      </w:rPr>
    </w:lvl>
    <w:lvl w:ilvl="8" w:tplc="04090005" w:tentative="1">
      <w:start w:val="1"/>
      <w:numFmt w:val="bullet"/>
      <w:lvlText w:val=""/>
      <w:lvlJc w:val="left"/>
      <w:pPr>
        <w:ind w:left="4440" w:hanging="400"/>
      </w:pPr>
      <w:rPr>
        <w:rFonts w:ascii="Wingdings" w:hAnsi="Wingdings" w:hint="default"/>
      </w:rPr>
    </w:lvl>
  </w:abstractNum>
  <w:abstractNum w:abstractNumId="35" w15:restartNumberingAfterBreak="0">
    <w:nsid w:val="6E917EBF"/>
    <w:multiLevelType w:val="multilevel"/>
    <w:tmpl w:val="6F7A3CD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6" w15:restartNumberingAfterBreak="0">
    <w:nsid w:val="6FD91E80"/>
    <w:multiLevelType w:val="hybridMultilevel"/>
    <w:tmpl w:val="AD004C7A"/>
    <w:lvl w:ilvl="0" w:tplc="66286B2A">
      <w:numFmt w:val="bullet"/>
      <w:lvlText w:val="-"/>
      <w:lvlJc w:val="left"/>
      <w:pPr>
        <w:ind w:left="760" w:hanging="360"/>
      </w:pPr>
      <w:rPr>
        <w:rFonts w:ascii="Times New Roman" w:eastAsia="바탕" w:hAnsi="Times New Roman"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37" w15:restartNumberingAfterBreak="0">
    <w:nsid w:val="74E0031F"/>
    <w:multiLevelType w:val="hybridMultilevel"/>
    <w:tmpl w:val="E2E278A4"/>
    <w:lvl w:ilvl="0" w:tplc="9D3E02F6">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38" w15:restartNumberingAfterBreak="0">
    <w:nsid w:val="769F13F5"/>
    <w:multiLevelType w:val="hybridMultilevel"/>
    <w:tmpl w:val="2C3C5D1A"/>
    <w:lvl w:ilvl="0" w:tplc="415E2DD8">
      <w:numFmt w:val="bullet"/>
      <w:lvlText w:val="-"/>
      <w:lvlJc w:val="left"/>
      <w:pPr>
        <w:ind w:left="760" w:hanging="360"/>
      </w:pPr>
      <w:rPr>
        <w:rFonts w:ascii="Times New Roman" w:eastAsia="바탕" w:hAnsi="Times New Roman"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39" w15:restartNumberingAfterBreak="0">
    <w:nsid w:val="7D9E6065"/>
    <w:multiLevelType w:val="hybridMultilevel"/>
    <w:tmpl w:val="3EDCFD28"/>
    <w:lvl w:ilvl="0" w:tplc="249E2CE8">
      <w:start w:val="10"/>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0" w15:restartNumberingAfterBreak="0">
    <w:nsid w:val="7EB24820"/>
    <w:multiLevelType w:val="hybridMultilevel"/>
    <w:tmpl w:val="AA82B950"/>
    <w:lvl w:ilvl="0" w:tplc="C2F818B8">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41" w15:restartNumberingAfterBreak="0">
    <w:nsid w:val="7F077715"/>
    <w:multiLevelType w:val="hybridMultilevel"/>
    <w:tmpl w:val="004EFC3E"/>
    <w:lvl w:ilvl="0" w:tplc="00504DC6">
      <w:numFmt w:val="bullet"/>
      <w:lvlText w:val="-"/>
      <w:lvlJc w:val="left"/>
      <w:pPr>
        <w:ind w:left="760" w:hanging="360"/>
      </w:pPr>
      <w:rPr>
        <w:rFonts w:ascii="Times New Roman" w:eastAsia="바탕" w:hAnsi="Times New Roman"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num w:numId="1">
    <w:abstractNumId w:val="14"/>
  </w:num>
  <w:num w:numId="2">
    <w:abstractNumId w:val="22"/>
  </w:num>
  <w:num w:numId="3">
    <w:abstractNumId w:val="10"/>
  </w:num>
  <w:num w:numId="4">
    <w:abstractNumId w:val="34"/>
  </w:num>
  <w:num w:numId="5">
    <w:abstractNumId w:val="24"/>
  </w:num>
  <w:num w:numId="6">
    <w:abstractNumId w:val="27"/>
  </w:num>
  <w:num w:numId="7">
    <w:abstractNumId w:val="36"/>
  </w:num>
  <w:num w:numId="8">
    <w:abstractNumId w:val="1"/>
    <w:lvlOverride w:ilvl="0">
      <w:lvl w:ilvl="0">
        <w:numFmt w:val="bullet"/>
        <w:lvlText w:val="9.2.4.6.4.5 "/>
        <w:legacy w:legacy="1" w:legacySpace="0" w:legacyIndent="0"/>
        <w:lvlJc w:val="left"/>
        <w:pPr>
          <w:ind w:left="0" w:firstLine="0"/>
        </w:pPr>
        <w:rPr>
          <w:rFonts w:ascii="Arial" w:hAnsi="Arial" w:cs="Arial" w:hint="default"/>
          <w:b/>
          <w:i w:val="0"/>
          <w:strike w:val="0"/>
          <w:dstrike w:val="0"/>
          <w:color w:val="000000"/>
          <w:sz w:val="20"/>
          <w:u w:val="none"/>
          <w:effect w:val="none"/>
        </w:rPr>
      </w:lvl>
    </w:lvlOverride>
  </w:num>
  <w:num w:numId="9">
    <w:abstractNumId w:val="1"/>
    <w:lvlOverride w:ilvl="0">
      <w:lvl w:ilvl="0">
        <w:numFmt w:val="bullet"/>
        <w:lvlText w:val="Table 9-18e—"/>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10">
    <w:abstractNumId w:val="37"/>
  </w:num>
  <w:num w:numId="11">
    <w:abstractNumId w:val="1"/>
    <w:lvlOverride w:ilvl="0">
      <w:lvl w:ilvl="0">
        <w:numFmt w:val="bullet"/>
        <w:lvlText w:val="27.5.3.6 "/>
        <w:legacy w:legacy="1" w:legacySpace="0" w:legacyIndent="0"/>
        <w:lvlJc w:val="left"/>
        <w:pPr>
          <w:ind w:left="0" w:firstLine="0"/>
        </w:pPr>
        <w:rPr>
          <w:rFonts w:ascii="Arial" w:hAnsi="Arial" w:cs="Arial" w:hint="default"/>
          <w:b/>
          <w:i w:val="0"/>
          <w:strike w:val="0"/>
          <w:dstrike w:val="0"/>
          <w:color w:val="000000"/>
          <w:sz w:val="20"/>
          <w:u w:val="none"/>
          <w:effect w:val="none"/>
        </w:rPr>
      </w:lvl>
    </w:lvlOverride>
  </w:num>
  <w:num w:numId="12">
    <w:abstractNumId w:val="39"/>
  </w:num>
  <w:num w:numId="13">
    <w:abstractNumId w:val="1"/>
    <w:lvlOverride w:ilvl="0">
      <w:lvl w:ilvl="0">
        <w:start w:val="1"/>
        <w:numFmt w:val="bullet"/>
        <w:lvlText w:val="Table 10-8a—"/>
        <w:legacy w:legacy="1" w:legacySpace="0" w:legacyIndent="0"/>
        <w:lvlJc w:val="center"/>
        <w:pPr>
          <w:ind w:left="0" w:firstLine="0"/>
        </w:pPr>
        <w:rPr>
          <w:rFonts w:ascii="Arial" w:hAnsi="Arial" w:cs="Arial" w:hint="default"/>
          <w:b/>
          <w:i w:val="0"/>
          <w:strike w:val="0"/>
          <w:color w:val="000000"/>
          <w:sz w:val="20"/>
          <w:u w:val="none"/>
        </w:rPr>
      </w:lvl>
    </w:lvlOverride>
  </w:num>
  <w:num w:numId="14">
    <w:abstractNumId w:val="4"/>
  </w:num>
  <w:num w:numId="15">
    <w:abstractNumId w:val="21"/>
  </w:num>
  <w:num w:numId="16">
    <w:abstractNumId w:val="6"/>
  </w:num>
  <w:num w:numId="17">
    <w:abstractNumId w:val="29"/>
  </w:num>
  <w:num w:numId="18">
    <w:abstractNumId w:val="40"/>
  </w:num>
  <w:num w:numId="19">
    <w:abstractNumId w:val="25"/>
  </w:num>
  <w:num w:numId="20">
    <w:abstractNumId w:val="19"/>
  </w:num>
  <w:num w:numId="21">
    <w:abstractNumId w:val="16"/>
  </w:num>
  <w:num w:numId="22">
    <w:abstractNumId w:val="18"/>
  </w:num>
  <w:num w:numId="23">
    <w:abstractNumId w:val="20"/>
  </w:num>
  <w:num w:numId="24">
    <w:abstractNumId w:val="35"/>
  </w:num>
  <w:num w:numId="25">
    <w:abstractNumId w:val="30"/>
  </w:num>
  <w:num w:numId="26">
    <w:abstractNumId w:val="12"/>
  </w:num>
  <w:num w:numId="27">
    <w:abstractNumId w:val="17"/>
  </w:num>
  <w:num w:numId="28">
    <w:abstractNumId w:val="13"/>
  </w:num>
  <w:num w:numId="29">
    <w:abstractNumId w:val="8"/>
  </w:num>
  <w:num w:numId="30">
    <w:abstractNumId w:val="31"/>
  </w:num>
  <w:num w:numId="31">
    <w:abstractNumId w:val="7"/>
  </w:num>
  <w:num w:numId="32">
    <w:abstractNumId w:val="5"/>
  </w:num>
  <w:num w:numId="33">
    <w:abstractNumId w:val="28"/>
  </w:num>
  <w:num w:numId="34">
    <w:abstractNumId w:val="9"/>
  </w:num>
  <w:num w:numId="35">
    <w:abstractNumId w:val="38"/>
  </w:num>
  <w:num w:numId="36">
    <w:abstractNumId w:val="3"/>
  </w:num>
  <w:num w:numId="37">
    <w:abstractNumId w:val="2"/>
  </w:num>
  <w:num w:numId="38">
    <w:abstractNumId w:val="26"/>
  </w:num>
  <w:num w:numId="39">
    <w:abstractNumId w:val="33"/>
  </w:num>
  <w:num w:numId="40">
    <w:abstractNumId w:val="15"/>
  </w:num>
  <w:num w:numId="41">
    <w:abstractNumId w:val="23"/>
  </w:num>
  <w:num w:numId="42">
    <w:abstractNumId w:val="11"/>
  </w:num>
  <w:num w:numId="43">
    <w:abstractNumId w:val="32"/>
  </w:num>
  <w:num w:numId="44">
    <w:abstractNumId w:val="41"/>
  </w:num>
  <w:num w:numId="45">
    <w:abstractNumId w:val="0"/>
  </w:num>
  <w:numIdMacAtCleanup w:val="4"/>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Insun Jang">
    <w15:presenceInfo w15:providerId="None" w15:userId="Insun Jang"/>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intFractionalCharacterWidth/>
  <w:bordersDoNotSurroundHeader/>
  <w:bordersDoNotSurroundFooter/>
  <w:hideSpellingErrors/>
  <w:proofState w:spelling="clean" w:grammar="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2B00"/>
    <w:rsid w:val="000005B9"/>
    <w:rsid w:val="00003284"/>
    <w:rsid w:val="00003ACB"/>
    <w:rsid w:val="000060C6"/>
    <w:rsid w:val="00006B5F"/>
    <w:rsid w:val="00010961"/>
    <w:rsid w:val="00011009"/>
    <w:rsid w:val="00011D19"/>
    <w:rsid w:val="00012150"/>
    <w:rsid w:val="00012669"/>
    <w:rsid w:val="000137F6"/>
    <w:rsid w:val="00013A66"/>
    <w:rsid w:val="00013ABD"/>
    <w:rsid w:val="00013C43"/>
    <w:rsid w:val="00014B41"/>
    <w:rsid w:val="00015F03"/>
    <w:rsid w:val="000167A6"/>
    <w:rsid w:val="00016B0F"/>
    <w:rsid w:val="00017517"/>
    <w:rsid w:val="00017B78"/>
    <w:rsid w:val="00020A4C"/>
    <w:rsid w:val="00021FBC"/>
    <w:rsid w:val="0002639C"/>
    <w:rsid w:val="0003211C"/>
    <w:rsid w:val="00032328"/>
    <w:rsid w:val="00032E02"/>
    <w:rsid w:val="00033694"/>
    <w:rsid w:val="00034C5B"/>
    <w:rsid w:val="0003594F"/>
    <w:rsid w:val="000359C1"/>
    <w:rsid w:val="0003628E"/>
    <w:rsid w:val="0003647B"/>
    <w:rsid w:val="00036CDA"/>
    <w:rsid w:val="00041C0F"/>
    <w:rsid w:val="00041CE2"/>
    <w:rsid w:val="00041E56"/>
    <w:rsid w:val="00042283"/>
    <w:rsid w:val="00043249"/>
    <w:rsid w:val="00043927"/>
    <w:rsid w:val="00043A2B"/>
    <w:rsid w:val="00044F0F"/>
    <w:rsid w:val="00045598"/>
    <w:rsid w:val="000465BF"/>
    <w:rsid w:val="00047DDD"/>
    <w:rsid w:val="00047FBA"/>
    <w:rsid w:val="000503BF"/>
    <w:rsid w:val="00050BE8"/>
    <w:rsid w:val="00050DF7"/>
    <w:rsid w:val="000513BD"/>
    <w:rsid w:val="000513D4"/>
    <w:rsid w:val="00051571"/>
    <w:rsid w:val="0005237D"/>
    <w:rsid w:val="00053715"/>
    <w:rsid w:val="0005419D"/>
    <w:rsid w:val="00055361"/>
    <w:rsid w:val="00057544"/>
    <w:rsid w:val="00057788"/>
    <w:rsid w:val="00057981"/>
    <w:rsid w:val="00062364"/>
    <w:rsid w:val="0006513B"/>
    <w:rsid w:val="00067EC2"/>
    <w:rsid w:val="00072D25"/>
    <w:rsid w:val="00072F62"/>
    <w:rsid w:val="00073AC7"/>
    <w:rsid w:val="00074099"/>
    <w:rsid w:val="00080296"/>
    <w:rsid w:val="00081B32"/>
    <w:rsid w:val="00081DB2"/>
    <w:rsid w:val="00081E6A"/>
    <w:rsid w:val="00082033"/>
    <w:rsid w:val="000822AA"/>
    <w:rsid w:val="00082AE9"/>
    <w:rsid w:val="000840D0"/>
    <w:rsid w:val="00084AD1"/>
    <w:rsid w:val="00085C91"/>
    <w:rsid w:val="00085F7D"/>
    <w:rsid w:val="000863DA"/>
    <w:rsid w:val="00086463"/>
    <w:rsid w:val="00092677"/>
    <w:rsid w:val="00092F0F"/>
    <w:rsid w:val="000934C8"/>
    <w:rsid w:val="00093E53"/>
    <w:rsid w:val="00094086"/>
    <w:rsid w:val="00094E33"/>
    <w:rsid w:val="000958CD"/>
    <w:rsid w:val="00095B97"/>
    <w:rsid w:val="000971EA"/>
    <w:rsid w:val="00097674"/>
    <w:rsid w:val="000977BD"/>
    <w:rsid w:val="000A04E6"/>
    <w:rsid w:val="000A1AB4"/>
    <w:rsid w:val="000A260B"/>
    <w:rsid w:val="000A279A"/>
    <w:rsid w:val="000A2FF1"/>
    <w:rsid w:val="000A365F"/>
    <w:rsid w:val="000A390B"/>
    <w:rsid w:val="000A64F8"/>
    <w:rsid w:val="000A6729"/>
    <w:rsid w:val="000A764C"/>
    <w:rsid w:val="000B0693"/>
    <w:rsid w:val="000B0761"/>
    <w:rsid w:val="000B088E"/>
    <w:rsid w:val="000B0B24"/>
    <w:rsid w:val="000B18C3"/>
    <w:rsid w:val="000B1B13"/>
    <w:rsid w:val="000B1FB7"/>
    <w:rsid w:val="000B2DFC"/>
    <w:rsid w:val="000B3299"/>
    <w:rsid w:val="000B4A3A"/>
    <w:rsid w:val="000B6224"/>
    <w:rsid w:val="000B6DCA"/>
    <w:rsid w:val="000B7782"/>
    <w:rsid w:val="000B7F08"/>
    <w:rsid w:val="000C233C"/>
    <w:rsid w:val="000C285F"/>
    <w:rsid w:val="000C3DA2"/>
    <w:rsid w:val="000C4812"/>
    <w:rsid w:val="000C5A1D"/>
    <w:rsid w:val="000C6B64"/>
    <w:rsid w:val="000C75DC"/>
    <w:rsid w:val="000C7CE3"/>
    <w:rsid w:val="000D11B6"/>
    <w:rsid w:val="000D14A2"/>
    <w:rsid w:val="000D180D"/>
    <w:rsid w:val="000D2474"/>
    <w:rsid w:val="000D3B65"/>
    <w:rsid w:val="000D43F8"/>
    <w:rsid w:val="000D4A86"/>
    <w:rsid w:val="000D4C9E"/>
    <w:rsid w:val="000D73B7"/>
    <w:rsid w:val="000D74EC"/>
    <w:rsid w:val="000E151D"/>
    <w:rsid w:val="000E2307"/>
    <w:rsid w:val="000E4D74"/>
    <w:rsid w:val="000E6033"/>
    <w:rsid w:val="000F1E06"/>
    <w:rsid w:val="000F31E4"/>
    <w:rsid w:val="000F3F3B"/>
    <w:rsid w:val="000F5794"/>
    <w:rsid w:val="000F5A3C"/>
    <w:rsid w:val="000F61F4"/>
    <w:rsid w:val="000F61FE"/>
    <w:rsid w:val="000F7420"/>
    <w:rsid w:val="000F7452"/>
    <w:rsid w:val="000F7552"/>
    <w:rsid w:val="001004D3"/>
    <w:rsid w:val="00101065"/>
    <w:rsid w:val="0010137E"/>
    <w:rsid w:val="00104337"/>
    <w:rsid w:val="001046F3"/>
    <w:rsid w:val="001047A1"/>
    <w:rsid w:val="0010578A"/>
    <w:rsid w:val="00107734"/>
    <w:rsid w:val="00107B4D"/>
    <w:rsid w:val="00107B60"/>
    <w:rsid w:val="00110A19"/>
    <w:rsid w:val="00111039"/>
    <w:rsid w:val="00112E2A"/>
    <w:rsid w:val="00113B7E"/>
    <w:rsid w:val="00120580"/>
    <w:rsid w:val="00120B47"/>
    <w:rsid w:val="00123361"/>
    <w:rsid w:val="001240BB"/>
    <w:rsid w:val="00124CF4"/>
    <w:rsid w:val="00126F7A"/>
    <w:rsid w:val="00127344"/>
    <w:rsid w:val="0013004F"/>
    <w:rsid w:val="00130286"/>
    <w:rsid w:val="001302F8"/>
    <w:rsid w:val="0013066F"/>
    <w:rsid w:val="001320B4"/>
    <w:rsid w:val="001324C2"/>
    <w:rsid w:val="001335EE"/>
    <w:rsid w:val="00133C09"/>
    <w:rsid w:val="00135192"/>
    <w:rsid w:val="001352F6"/>
    <w:rsid w:val="00135B34"/>
    <w:rsid w:val="00140021"/>
    <w:rsid w:val="00140748"/>
    <w:rsid w:val="00143510"/>
    <w:rsid w:val="001435E4"/>
    <w:rsid w:val="001448FB"/>
    <w:rsid w:val="001449E5"/>
    <w:rsid w:val="00144D5B"/>
    <w:rsid w:val="001469FB"/>
    <w:rsid w:val="001472D4"/>
    <w:rsid w:val="001502CE"/>
    <w:rsid w:val="001503CF"/>
    <w:rsid w:val="001519EB"/>
    <w:rsid w:val="00152467"/>
    <w:rsid w:val="0015270A"/>
    <w:rsid w:val="0015275D"/>
    <w:rsid w:val="001529B6"/>
    <w:rsid w:val="00153698"/>
    <w:rsid w:val="001547A8"/>
    <w:rsid w:val="001556E8"/>
    <w:rsid w:val="00156787"/>
    <w:rsid w:val="0015713D"/>
    <w:rsid w:val="00157C17"/>
    <w:rsid w:val="00160192"/>
    <w:rsid w:val="001605E7"/>
    <w:rsid w:val="00160619"/>
    <w:rsid w:val="00160BB4"/>
    <w:rsid w:val="00162109"/>
    <w:rsid w:val="001627D0"/>
    <w:rsid w:val="00163F16"/>
    <w:rsid w:val="00164BDC"/>
    <w:rsid w:val="00164EE0"/>
    <w:rsid w:val="0016538A"/>
    <w:rsid w:val="00165E1D"/>
    <w:rsid w:val="0016613F"/>
    <w:rsid w:val="0016768C"/>
    <w:rsid w:val="00172460"/>
    <w:rsid w:val="00172B90"/>
    <w:rsid w:val="00172FC7"/>
    <w:rsid w:val="001738A3"/>
    <w:rsid w:val="00173ECC"/>
    <w:rsid w:val="00174970"/>
    <w:rsid w:val="00174AC8"/>
    <w:rsid w:val="00175B26"/>
    <w:rsid w:val="001765B4"/>
    <w:rsid w:val="00176C5E"/>
    <w:rsid w:val="00177183"/>
    <w:rsid w:val="00177C35"/>
    <w:rsid w:val="001804A0"/>
    <w:rsid w:val="00181978"/>
    <w:rsid w:val="0018245B"/>
    <w:rsid w:val="00182A6A"/>
    <w:rsid w:val="00183394"/>
    <w:rsid w:val="001850ED"/>
    <w:rsid w:val="0018544F"/>
    <w:rsid w:val="001868CC"/>
    <w:rsid w:val="00187E46"/>
    <w:rsid w:val="00190D88"/>
    <w:rsid w:val="00193996"/>
    <w:rsid w:val="00195EEF"/>
    <w:rsid w:val="0019712F"/>
    <w:rsid w:val="001972BE"/>
    <w:rsid w:val="00197E4A"/>
    <w:rsid w:val="001A0132"/>
    <w:rsid w:val="001A1193"/>
    <w:rsid w:val="001A16E7"/>
    <w:rsid w:val="001A2B00"/>
    <w:rsid w:val="001A417C"/>
    <w:rsid w:val="001A5226"/>
    <w:rsid w:val="001A687E"/>
    <w:rsid w:val="001A6AB1"/>
    <w:rsid w:val="001A6B61"/>
    <w:rsid w:val="001A6F2E"/>
    <w:rsid w:val="001A6F5D"/>
    <w:rsid w:val="001A7773"/>
    <w:rsid w:val="001B0093"/>
    <w:rsid w:val="001B02FA"/>
    <w:rsid w:val="001B1F02"/>
    <w:rsid w:val="001B217E"/>
    <w:rsid w:val="001B2BCE"/>
    <w:rsid w:val="001B4998"/>
    <w:rsid w:val="001B572B"/>
    <w:rsid w:val="001B79B6"/>
    <w:rsid w:val="001B7EA9"/>
    <w:rsid w:val="001C1741"/>
    <w:rsid w:val="001C39F6"/>
    <w:rsid w:val="001C3F0C"/>
    <w:rsid w:val="001C41DA"/>
    <w:rsid w:val="001C5CBB"/>
    <w:rsid w:val="001C736F"/>
    <w:rsid w:val="001D1083"/>
    <w:rsid w:val="001D25A0"/>
    <w:rsid w:val="001D3204"/>
    <w:rsid w:val="001D4CD9"/>
    <w:rsid w:val="001D6175"/>
    <w:rsid w:val="001D6FF8"/>
    <w:rsid w:val="001D723B"/>
    <w:rsid w:val="001D7359"/>
    <w:rsid w:val="001E0249"/>
    <w:rsid w:val="001E0CE3"/>
    <w:rsid w:val="001E1114"/>
    <w:rsid w:val="001E3BE4"/>
    <w:rsid w:val="001E47B8"/>
    <w:rsid w:val="001E6EB2"/>
    <w:rsid w:val="001F1ECA"/>
    <w:rsid w:val="001F376F"/>
    <w:rsid w:val="001F40E1"/>
    <w:rsid w:val="001F459A"/>
    <w:rsid w:val="001F4EF7"/>
    <w:rsid w:val="001F514A"/>
    <w:rsid w:val="001F524C"/>
    <w:rsid w:val="001F59FF"/>
    <w:rsid w:val="001F5A28"/>
    <w:rsid w:val="001F6944"/>
    <w:rsid w:val="002013D7"/>
    <w:rsid w:val="002028F5"/>
    <w:rsid w:val="002035A3"/>
    <w:rsid w:val="00203600"/>
    <w:rsid w:val="0020389D"/>
    <w:rsid w:val="002048AB"/>
    <w:rsid w:val="00206731"/>
    <w:rsid w:val="00206A03"/>
    <w:rsid w:val="002126A1"/>
    <w:rsid w:val="00212EC4"/>
    <w:rsid w:val="00214C65"/>
    <w:rsid w:val="00214E3C"/>
    <w:rsid w:val="00216489"/>
    <w:rsid w:val="00217830"/>
    <w:rsid w:val="00221DF8"/>
    <w:rsid w:val="00222130"/>
    <w:rsid w:val="0022261B"/>
    <w:rsid w:val="00224300"/>
    <w:rsid w:val="002248B1"/>
    <w:rsid w:val="00224FAA"/>
    <w:rsid w:val="0022565E"/>
    <w:rsid w:val="0022567E"/>
    <w:rsid w:val="002256FC"/>
    <w:rsid w:val="00227978"/>
    <w:rsid w:val="00227DFB"/>
    <w:rsid w:val="00230E7B"/>
    <w:rsid w:val="002320C8"/>
    <w:rsid w:val="002337AC"/>
    <w:rsid w:val="00233F21"/>
    <w:rsid w:val="00234E34"/>
    <w:rsid w:val="00236077"/>
    <w:rsid w:val="002360E0"/>
    <w:rsid w:val="00237BCB"/>
    <w:rsid w:val="00237C36"/>
    <w:rsid w:val="00240115"/>
    <w:rsid w:val="002404FA"/>
    <w:rsid w:val="00241646"/>
    <w:rsid w:val="00242677"/>
    <w:rsid w:val="0024273B"/>
    <w:rsid w:val="00243114"/>
    <w:rsid w:val="00244FE5"/>
    <w:rsid w:val="002451B1"/>
    <w:rsid w:val="00246AD5"/>
    <w:rsid w:val="0024706A"/>
    <w:rsid w:val="00247875"/>
    <w:rsid w:val="00250C8A"/>
    <w:rsid w:val="00252A92"/>
    <w:rsid w:val="0025369B"/>
    <w:rsid w:val="002545C3"/>
    <w:rsid w:val="00254EF1"/>
    <w:rsid w:val="00255734"/>
    <w:rsid w:val="0025768A"/>
    <w:rsid w:val="00257D48"/>
    <w:rsid w:val="002600EB"/>
    <w:rsid w:val="002601D2"/>
    <w:rsid w:val="00260F6A"/>
    <w:rsid w:val="00261441"/>
    <w:rsid w:val="00261D2C"/>
    <w:rsid w:val="00261DDD"/>
    <w:rsid w:val="00262445"/>
    <w:rsid w:val="0026301F"/>
    <w:rsid w:val="00263620"/>
    <w:rsid w:val="00263990"/>
    <w:rsid w:val="00263AC1"/>
    <w:rsid w:val="00264D47"/>
    <w:rsid w:val="0026592B"/>
    <w:rsid w:val="00266E0E"/>
    <w:rsid w:val="00267489"/>
    <w:rsid w:val="002702BD"/>
    <w:rsid w:val="00270B9A"/>
    <w:rsid w:val="00273485"/>
    <w:rsid w:val="002753D0"/>
    <w:rsid w:val="00275C7B"/>
    <w:rsid w:val="00276559"/>
    <w:rsid w:val="0027674F"/>
    <w:rsid w:val="00276874"/>
    <w:rsid w:val="00277873"/>
    <w:rsid w:val="00277A9A"/>
    <w:rsid w:val="0028164D"/>
    <w:rsid w:val="00282573"/>
    <w:rsid w:val="002836D0"/>
    <w:rsid w:val="00283F9A"/>
    <w:rsid w:val="00284989"/>
    <w:rsid w:val="00285135"/>
    <w:rsid w:val="00285801"/>
    <w:rsid w:val="0028670D"/>
    <w:rsid w:val="0028675C"/>
    <w:rsid w:val="0029020B"/>
    <w:rsid w:val="002907EE"/>
    <w:rsid w:val="00290B1B"/>
    <w:rsid w:val="00290DE4"/>
    <w:rsid w:val="002917A7"/>
    <w:rsid w:val="002927A4"/>
    <w:rsid w:val="00292E89"/>
    <w:rsid w:val="002936BD"/>
    <w:rsid w:val="002947EB"/>
    <w:rsid w:val="00295F8C"/>
    <w:rsid w:val="002974BC"/>
    <w:rsid w:val="00297C94"/>
    <w:rsid w:val="002A02E4"/>
    <w:rsid w:val="002A09DE"/>
    <w:rsid w:val="002A15D4"/>
    <w:rsid w:val="002A4ACD"/>
    <w:rsid w:val="002A5514"/>
    <w:rsid w:val="002A5B81"/>
    <w:rsid w:val="002A638C"/>
    <w:rsid w:val="002A6FE1"/>
    <w:rsid w:val="002B0A52"/>
    <w:rsid w:val="002B1ACA"/>
    <w:rsid w:val="002B36AE"/>
    <w:rsid w:val="002B3861"/>
    <w:rsid w:val="002B3A59"/>
    <w:rsid w:val="002B4182"/>
    <w:rsid w:val="002B58CB"/>
    <w:rsid w:val="002B6850"/>
    <w:rsid w:val="002C0F1F"/>
    <w:rsid w:val="002C1AFC"/>
    <w:rsid w:val="002C2210"/>
    <w:rsid w:val="002C2BEC"/>
    <w:rsid w:val="002C3F87"/>
    <w:rsid w:val="002C446A"/>
    <w:rsid w:val="002C51E8"/>
    <w:rsid w:val="002C57F9"/>
    <w:rsid w:val="002C7349"/>
    <w:rsid w:val="002D0B89"/>
    <w:rsid w:val="002D0F20"/>
    <w:rsid w:val="002D2D96"/>
    <w:rsid w:val="002D3B73"/>
    <w:rsid w:val="002D441A"/>
    <w:rsid w:val="002D44BE"/>
    <w:rsid w:val="002D4CBF"/>
    <w:rsid w:val="002D7AEE"/>
    <w:rsid w:val="002E024C"/>
    <w:rsid w:val="002E2431"/>
    <w:rsid w:val="002E27A4"/>
    <w:rsid w:val="002E2DC2"/>
    <w:rsid w:val="002E5287"/>
    <w:rsid w:val="002E58AC"/>
    <w:rsid w:val="002E7185"/>
    <w:rsid w:val="002E71FC"/>
    <w:rsid w:val="002E7929"/>
    <w:rsid w:val="002E7A28"/>
    <w:rsid w:val="002F13FD"/>
    <w:rsid w:val="002F272A"/>
    <w:rsid w:val="002F2C72"/>
    <w:rsid w:val="002F2D4F"/>
    <w:rsid w:val="002F4118"/>
    <w:rsid w:val="002F5524"/>
    <w:rsid w:val="002F5C7B"/>
    <w:rsid w:val="00300E17"/>
    <w:rsid w:val="00303724"/>
    <w:rsid w:val="003044AC"/>
    <w:rsid w:val="00305B68"/>
    <w:rsid w:val="00306006"/>
    <w:rsid w:val="00307C83"/>
    <w:rsid w:val="00307D7D"/>
    <w:rsid w:val="00312897"/>
    <w:rsid w:val="00313470"/>
    <w:rsid w:val="00313F64"/>
    <w:rsid w:val="00314EC5"/>
    <w:rsid w:val="003157D7"/>
    <w:rsid w:val="00316745"/>
    <w:rsid w:val="003175CF"/>
    <w:rsid w:val="00317E81"/>
    <w:rsid w:val="00323069"/>
    <w:rsid w:val="003261DF"/>
    <w:rsid w:val="003262AC"/>
    <w:rsid w:val="00326D9A"/>
    <w:rsid w:val="00327DB4"/>
    <w:rsid w:val="00327E24"/>
    <w:rsid w:val="0033024A"/>
    <w:rsid w:val="00330A1E"/>
    <w:rsid w:val="0033227E"/>
    <w:rsid w:val="00333AEE"/>
    <w:rsid w:val="003357EC"/>
    <w:rsid w:val="003361D2"/>
    <w:rsid w:val="00341CC4"/>
    <w:rsid w:val="00341D28"/>
    <w:rsid w:val="00341D40"/>
    <w:rsid w:val="00342815"/>
    <w:rsid w:val="00344E5C"/>
    <w:rsid w:val="00345E07"/>
    <w:rsid w:val="0034620C"/>
    <w:rsid w:val="0034675D"/>
    <w:rsid w:val="003467AC"/>
    <w:rsid w:val="003478AD"/>
    <w:rsid w:val="0035143E"/>
    <w:rsid w:val="0035340C"/>
    <w:rsid w:val="003558E8"/>
    <w:rsid w:val="00355E83"/>
    <w:rsid w:val="003560C2"/>
    <w:rsid w:val="0036020B"/>
    <w:rsid w:val="003602B1"/>
    <w:rsid w:val="0036092E"/>
    <w:rsid w:val="00360C64"/>
    <w:rsid w:val="00361221"/>
    <w:rsid w:val="0036165C"/>
    <w:rsid w:val="00361A7D"/>
    <w:rsid w:val="00363B8D"/>
    <w:rsid w:val="00364923"/>
    <w:rsid w:val="003650EF"/>
    <w:rsid w:val="003654E0"/>
    <w:rsid w:val="00365DB6"/>
    <w:rsid w:val="00370D13"/>
    <w:rsid w:val="0037278E"/>
    <w:rsid w:val="00373CC1"/>
    <w:rsid w:val="00375604"/>
    <w:rsid w:val="00375F40"/>
    <w:rsid w:val="0037683B"/>
    <w:rsid w:val="00376E01"/>
    <w:rsid w:val="0037754C"/>
    <w:rsid w:val="00377BA5"/>
    <w:rsid w:val="0038043B"/>
    <w:rsid w:val="003816B1"/>
    <w:rsid w:val="003817BE"/>
    <w:rsid w:val="0038191A"/>
    <w:rsid w:val="003839B8"/>
    <w:rsid w:val="0038640A"/>
    <w:rsid w:val="003878F8"/>
    <w:rsid w:val="0039011E"/>
    <w:rsid w:val="0039032E"/>
    <w:rsid w:val="00391A1F"/>
    <w:rsid w:val="003923E9"/>
    <w:rsid w:val="00392A99"/>
    <w:rsid w:val="0039564A"/>
    <w:rsid w:val="00396760"/>
    <w:rsid w:val="003969B4"/>
    <w:rsid w:val="00396D19"/>
    <w:rsid w:val="00396FD2"/>
    <w:rsid w:val="003A05E5"/>
    <w:rsid w:val="003A1A95"/>
    <w:rsid w:val="003A2858"/>
    <w:rsid w:val="003A379A"/>
    <w:rsid w:val="003A3FFA"/>
    <w:rsid w:val="003A42E0"/>
    <w:rsid w:val="003A523E"/>
    <w:rsid w:val="003A5862"/>
    <w:rsid w:val="003A589C"/>
    <w:rsid w:val="003A74B1"/>
    <w:rsid w:val="003B07F4"/>
    <w:rsid w:val="003B3CF3"/>
    <w:rsid w:val="003B3DDE"/>
    <w:rsid w:val="003B4515"/>
    <w:rsid w:val="003B4F7E"/>
    <w:rsid w:val="003B5836"/>
    <w:rsid w:val="003B6DA2"/>
    <w:rsid w:val="003B7FE9"/>
    <w:rsid w:val="003C09A7"/>
    <w:rsid w:val="003C140F"/>
    <w:rsid w:val="003C1BB2"/>
    <w:rsid w:val="003C1BDC"/>
    <w:rsid w:val="003C292F"/>
    <w:rsid w:val="003C51DF"/>
    <w:rsid w:val="003D0575"/>
    <w:rsid w:val="003D0658"/>
    <w:rsid w:val="003D0E39"/>
    <w:rsid w:val="003D2021"/>
    <w:rsid w:val="003D4107"/>
    <w:rsid w:val="003D63B8"/>
    <w:rsid w:val="003D66D1"/>
    <w:rsid w:val="003D6E7F"/>
    <w:rsid w:val="003E2485"/>
    <w:rsid w:val="003E2A7F"/>
    <w:rsid w:val="003E4185"/>
    <w:rsid w:val="003E450A"/>
    <w:rsid w:val="003E49B0"/>
    <w:rsid w:val="003E612A"/>
    <w:rsid w:val="003E67C1"/>
    <w:rsid w:val="003F1494"/>
    <w:rsid w:val="003F2388"/>
    <w:rsid w:val="003F3E21"/>
    <w:rsid w:val="003F42BE"/>
    <w:rsid w:val="003F43E5"/>
    <w:rsid w:val="003F5749"/>
    <w:rsid w:val="003F5E3E"/>
    <w:rsid w:val="003F72A9"/>
    <w:rsid w:val="004003B3"/>
    <w:rsid w:val="00400D30"/>
    <w:rsid w:val="0040225F"/>
    <w:rsid w:val="00402260"/>
    <w:rsid w:val="0040254B"/>
    <w:rsid w:val="00403605"/>
    <w:rsid w:val="00403B31"/>
    <w:rsid w:val="00403E81"/>
    <w:rsid w:val="00405F81"/>
    <w:rsid w:val="004061C7"/>
    <w:rsid w:val="004066C3"/>
    <w:rsid w:val="004066FA"/>
    <w:rsid w:val="00410893"/>
    <w:rsid w:val="00410975"/>
    <w:rsid w:val="004121B7"/>
    <w:rsid w:val="00412F8B"/>
    <w:rsid w:val="004134A6"/>
    <w:rsid w:val="00414539"/>
    <w:rsid w:val="00415209"/>
    <w:rsid w:val="00415514"/>
    <w:rsid w:val="004162C5"/>
    <w:rsid w:val="00416707"/>
    <w:rsid w:val="004171F2"/>
    <w:rsid w:val="00417271"/>
    <w:rsid w:val="00417BB5"/>
    <w:rsid w:val="00417F90"/>
    <w:rsid w:val="0042009A"/>
    <w:rsid w:val="00420A7D"/>
    <w:rsid w:val="004222E0"/>
    <w:rsid w:val="0042333D"/>
    <w:rsid w:val="0042372D"/>
    <w:rsid w:val="00423877"/>
    <w:rsid w:val="00423D2D"/>
    <w:rsid w:val="00424110"/>
    <w:rsid w:val="00424588"/>
    <w:rsid w:val="00424C29"/>
    <w:rsid w:val="00424D4E"/>
    <w:rsid w:val="00425759"/>
    <w:rsid w:val="0042577F"/>
    <w:rsid w:val="00426089"/>
    <w:rsid w:val="0043013A"/>
    <w:rsid w:val="00430550"/>
    <w:rsid w:val="00430BED"/>
    <w:rsid w:val="00430C40"/>
    <w:rsid w:val="00431DA6"/>
    <w:rsid w:val="0043535E"/>
    <w:rsid w:val="004360D7"/>
    <w:rsid w:val="004362AE"/>
    <w:rsid w:val="0043716C"/>
    <w:rsid w:val="004371DE"/>
    <w:rsid w:val="00437BC2"/>
    <w:rsid w:val="00440754"/>
    <w:rsid w:val="00441182"/>
    <w:rsid w:val="00441E7C"/>
    <w:rsid w:val="00441EEC"/>
    <w:rsid w:val="00442037"/>
    <w:rsid w:val="00442489"/>
    <w:rsid w:val="004427B8"/>
    <w:rsid w:val="004428BB"/>
    <w:rsid w:val="00442A1F"/>
    <w:rsid w:val="00442AB9"/>
    <w:rsid w:val="00444B38"/>
    <w:rsid w:val="00444C7C"/>
    <w:rsid w:val="004465F3"/>
    <w:rsid w:val="00446628"/>
    <w:rsid w:val="00451A60"/>
    <w:rsid w:val="00451C0A"/>
    <w:rsid w:val="00451E2D"/>
    <w:rsid w:val="004529C8"/>
    <w:rsid w:val="0045510F"/>
    <w:rsid w:val="00455675"/>
    <w:rsid w:val="00455A6D"/>
    <w:rsid w:val="0045636D"/>
    <w:rsid w:val="00456C11"/>
    <w:rsid w:val="00457F13"/>
    <w:rsid w:val="004600ED"/>
    <w:rsid w:val="004605C7"/>
    <w:rsid w:val="004611B3"/>
    <w:rsid w:val="004642C5"/>
    <w:rsid w:val="00464A58"/>
    <w:rsid w:val="0046503F"/>
    <w:rsid w:val="00466576"/>
    <w:rsid w:val="004675B6"/>
    <w:rsid w:val="00470349"/>
    <w:rsid w:val="0047110F"/>
    <w:rsid w:val="0047111F"/>
    <w:rsid w:val="0047140F"/>
    <w:rsid w:val="00472CF7"/>
    <w:rsid w:val="00472D54"/>
    <w:rsid w:val="00474CCF"/>
    <w:rsid w:val="00475257"/>
    <w:rsid w:val="00476818"/>
    <w:rsid w:val="00477B34"/>
    <w:rsid w:val="00477D36"/>
    <w:rsid w:val="00477E13"/>
    <w:rsid w:val="00481CE0"/>
    <w:rsid w:val="00481E33"/>
    <w:rsid w:val="004821E9"/>
    <w:rsid w:val="00482864"/>
    <w:rsid w:val="00482B3B"/>
    <w:rsid w:val="0048302C"/>
    <w:rsid w:val="0048312D"/>
    <w:rsid w:val="00487F4D"/>
    <w:rsid w:val="00490F85"/>
    <w:rsid w:val="00492346"/>
    <w:rsid w:val="004923F1"/>
    <w:rsid w:val="00492A9E"/>
    <w:rsid w:val="00495105"/>
    <w:rsid w:val="00495A45"/>
    <w:rsid w:val="004961C0"/>
    <w:rsid w:val="00496B26"/>
    <w:rsid w:val="00496EA5"/>
    <w:rsid w:val="004976C1"/>
    <w:rsid w:val="004979FC"/>
    <w:rsid w:val="004A12DC"/>
    <w:rsid w:val="004A1AA1"/>
    <w:rsid w:val="004A2365"/>
    <w:rsid w:val="004A23F2"/>
    <w:rsid w:val="004A3278"/>
    <w:rsid w:val="004A35AB"/>
    <w:rsid w:val="004A400A"/>
    <w:rsid w:val="004A40B7"/>
    <w:rsid w:val="004A4F9A"/>
    <w:rsid w:val="004A4FAA"/>
    <w:rsid w:val="004A5806"/>
    <w:rsid w:val="004A5FD3"/>
    <w:rsid w:val="004A66D0"/>
    <w:rsid w:val="004A6910"/>
    <w:rsid w:val="004A6E48"/>
    <w:rsid w:val="004A7948"/>
    <w:rsid w:val="004B08C7"/>
    <w:rsid w:val="004B13D4"/>
    <w:rsid w:val="004B2151"/>
    <w:rsid w:val="004B2820"/>
    <w:rsid w:val="004B2B82"/>
    <w:rsid w:val="004B382D"/>
    <w:rsid w:val="004C08D8"/>
    <w:rsid w:val="004C0C4E"/>
    <w:rsid w:val="004C122F"/>
    <w:rsid w:val="004C133A"/>
    <w:rsid w:val="004C1888"/>
    <w:rsid w:val="004C3D5C"/>
    <w:rsid w:val="004C4208"/>
    <w:rsid w:val="004C4412"/>
    <w:rsid w:val="004C4900"/>
    <w:rsid w:val="004C672D"/>
    <w:rsid w:val="004C69B5"/>
    <w:rsid w:val="004C7392"/>
    <w:rsid w:val="004D19E7"/>
    <w:rsid w:val="004D1A49"/>
    <w:rsid w:val="004D26B9"/>
    <w:rsid w:val="004D2893"/>
    <w:rsid w:val="004D31C9"/>
    <w:rsid w:val="004D5005"/>
    <w:rsid w:val="004D536D"/>
    <w:rsid w:val="004D578D"/>
    <w:rsid w:val="004D6280"/>
    <w:rsid w:val="004D6330"/>
    <w:rsid w:val="004D7626"/>
    <w:rsid w:val="004E1A38"/>
    <w:rsid w:val="004E1A97"/>
    <w:rsid w:val="004E2345"/>
    <w:rsid w:val="004E2AE3"/>
    <w:rsid w:val="004E3ADC"/>
    <w:rsid w:val="004E40B2"/>
    <w:rsid w:val="004E6255"/>
    <w:rsid w:val="004F0D8B"/>
    <w:rsid w:val="004F23DC"/>
    <w:rsid w:val="004F3A77"/>
    <w:rsid w:val="004F3F75"/>
    <w:rsid w:val="004F42A4"/>
    <w:rsid w:val="004F4437"/>
    <w:rsid w:val="004F531D"/>
    <w:rsid w:val="004F5C3D"/>
    <w:rsid w:val="004F616D"/>
    <w:rsid w:val="004F6AFF"/>
    <w:rsid w:val="004F7463"/>
    <w:rsid w:val="004F7ACE"/>
    <w:rsid w:val="0050047A"/>
    <w:rsid w:val="00500E90"/>
    <w:rsid w:val="005021C0"/>
    <w:rsid w:val="00503182"/>
    <w:rsid w:val="00503381"/>
    <w:rsid w:val="00503F31"/>
    <w:rsid w:val="0050481C"/>
    <w:rsid w:val="005054DD"/>
    <w:rsid w:val="00505EB2"/>
    <w:rsid w:val="00506864"/>
    <w:rsid w:val="0050720F"/>
    <w:rsid w:val="005076ED"/>
    <w:rsid w:val="00510387"/>
    <w:rsid w:val="005108BF"/>
    <w:rsid w:val="00510FF3"/>
    <w:rsid w:val="00511421"/>
    <w:rsid w:val="005130D5"/>
    <w:rsid w:val="0051324F"/>
    <w:rsid w:val="0051368F"/>
    <w:rsid w:val="005138AA"/>
    <w:rsid w:val="00513FE2"/>
    <w:rsid w:val="005164D7"/>
    <w:rsid w:val="00516A55"/>
    <w:rsid w:val="00516D8F"/>
    <w:rsid w:val="00516DED"/>
    <w:rsid w:val="0052080B"/>
    <w:rsid w:val="00522B9C"/>
    <w:rsid w:val="00522E7A"/>
    <w:rsid w:val="005234B0"/>
    <w:rsid w:val="00523616"/>
    <w:rsid w:val="005248F5"/>
    <w:rsid w:val="005267E4"/>
    <w:rsid w:val="00526D33"/>
    <w:rsid w:val="00527100"/>
    <w:rsid w:val="00530216"/>
    <w:rsid w:val="00530508"/>
    <w:rsid w:val="005309B2"/>
    <w:rsid w:val="005313BD"/>
    <w:rsid w:val="00531BCF"/>
    <w:rsid w:val="0053271D"/>
    <w:rsid w:val="0053288C"/>
    <w:rsid w:val="00533027"/>
    <w:rsid w:val="00533905"/>
    <w:rsid w:val="00533E0A"/>
    <w:rsid w:val="0053468D"/>
    <w:rsid w:val="00535215"/>
    <w:rsid w:val="00537BD7"/>
    <w:rsid w:val="00537F17"/>
    <w:rsid w:val="00541AEF"/>
    <w:rsid w:val="00541F1E"/>
    <w:rsid w:val="005423A3"/>
    <w:rsid w:val="005429D3"/>
    <w:rsid w:val="00542A71"/>
    <w:rsid w:val="00542EB6"/>
    <w:rsid w:val="00544C35"/>
    <w:rsid w:val="005460B1"/>
    <w:rsid w:val="00546DE6"/>
    <w:rsid w:val="0054721D"/>
    <w:rsid w:val="0054743D"/>
    <w:rsid w:val="00547756"/>
    <w:rsid w:val="00547AEE"/>
    <w:rsid w:val="005500DD"/>
    <w:rsid w:val="0055060D"/>
    <w:rsid w:val="005512AE"/>
    <w:rsid w:val="0055216F"/>
    <w:rsid w:val="00552778"/>
    <w:rsid w:val="005546A8"/>
    <w:rsid w:val="005549FF"/>
    <w:rsid w:val="005555E4"/>
    <w:rsid w:val="00555978"/>
    <w:rsid w:val="0055634C"/>
    <w:rsid w:val="0055672E"/>
    <w:rsid w:val="00560867"/>
    <w:rsid w:val="00566320"/>
    <w:rsid w:val="005666D9"/>
    <w:rsid w:val="00566705"/>
    <w:rsid w:val="00566D11"/>
    <w:rsid w:val="00566DE5"/>
    <w:rsid w:val="0056750B"/>
    <w:rsid w:val="00570912"/>
    <w:rsid w:val="005716CF"/>
    <w:rsid w:val="0057232A"/>
    <w:rsid w:val="0057392F"/>
    <w:rsid w:val="0057495D"/>
    <w:rsid w:val="0057583C"/>
    <w:rsid w:val="00577F01"/>
    <w:rsid w:val="0058151E"/>
    <w:rsid w:val="00581A84"/>
    <w:rsid w:val="00585E89"/>
    <w:rsid w:val="00586A1C"/>
    <w:rsid w:val="00587BB7"/>
    <w:rsid w:val="00590896"/>
    <w:rsid w:val="005912BD"/>
    <w:rsid w:val="005915A7"/>
    <w:rsid w:val="0059440F"/>
    <w:rsid w:val="00594D02"/>
    <w:rsid w:val="0059503B"/>
    <w:rsid w:val="0059577B"/>
    <w:rsid w:val="00596217"/>
    <w:rsid w:val="00596ED7"/>
    <w:rsid w:val="00596F7C"/>
    <w:rsid w:val="005A0C92"/>
    <w:rsid w:val="005A0ED7"/>
    <w:rsid w:val="005A0FA8"/>
    <w:rsid w:val="005A232A"/>
    <w:rsid w:val="005A23B5"/>
    <w:rsid w:val="005A25F3"/>
    <w:rsid w:val="005A3964"/>
    <w:rsid w:val="005A45B2"/>
    <w:rsid w:val="005A5DC7"/>
    <w:rsid w:val="005A7DA3"/>
    <w:rsid w:val="005A7DC3"/>
    <w:rsid w:val="005B0264"/>
    <w:rsid w:val="005B04FD"/>
    <w:rsid w:val="005B0C42"/>
    <w:rsid w:val="005B1B66"/>
    <w:rsid w:val="005B392B"/>
    <w:rsid w:val="005B3B31"/>
    <w:rsid w:val="005B3E0D"/>
    <w:rsid w:val="005B607D"/>
    <w:rsid w:val="005B71E1"/>
    <w:rsid w:val="005C004F"/>
    <w:rsid w:val="005C0130"/>
    <w:rsid w:val="005C03FC"/>
    <w:rsid w:val="005C0FCB"/>
    <w:rsid w:val="005C1214"/>
    <w:rsid w:val="005C1250"/>
    <w:rsid w:val="005C1B20"/>
    <w:rsid w:val="005C40F8"/>
    <w:rsid w:val="005C4D21"/>
    <w:rsid w:val="005C5D29"/>
    <w:rsid w:val="005C74EB"/>
    <w:rsid w:val="005D16E9"/>
    <w:rsid w:val="005D19B8"/>
    <w:rsid w:val="005D3FAF"/>
    <w:rsid w:val="005D5CAA"/>
    <w:rsid w:val="005D7724"/>
    <w:rsid w:val="005D7E4F"/>
    <w:rsid w:val="005E08B6"/>
    <w:rsid w:val="005E0FF8"/>
    <w:rsid w:val="005E3477"/>
    <w:rsid w:val="005E3A8F"/>
    <w:rsid w:val="005E46F4"/>
    <w:rsid w:val="005E4924"/>
    <w:rsid w:val="005E4962"/>
    <w:rsid w:val="005E7872"/>
    <w:rsid w:val="005E7FCE"/>
    <w:rsid w:val="005F04B7"/>
    <w:rsid w:val="005F069C"/>
    <w:rsid w:val="005F1A54"/>
    <w:rsid w:val="005F3277"/>
    <w:rsid w:val="005F4E61"/>
    <w:rsid w:val="005F4E9B"/>
    <w:rsid w:val="005F52CA"/>
    <w:rsid w:val="005F6434"/>
    <w:rsid w:val="005F71F9"/>
    <w:rsid w:val="005F74D1"/>
    <w:rsid w:val="006005D5"/>
    <w:rsid w:val="00601139"/>
    <w:rsid w:val="006013AC"/>
    <w:rsid w:val="0060160F"/>
    <w:rsid w:val="00601B3E"/>
    <w:rsid w:val="0060347D"/>
    <w:rsid w:val="00603E59"/>
    <w:rsid w:val="00610F5D"/>
    <w:rsid w:val="00613398"/>
    <w:rsid w:val="00613A81"/>
    <w:rsid w:val="00615682"/>
    <w:rsid w:val="006171D0"/>
    <w:rsid w:val="006176F4"/>
    <w:rsid w:val="006179ED"/>
    <w:rsid w:val="00621438"/>
    <w:rsid w:val="00621BEF"/>
    <w:rsid w:val="00621DEF"/>
    <w:rsid w:val="00622514"/>
    <w:rsid w:val="006236BE"/>
    <w:rsid w:val="006236F1"/>
    <w:rsid w:val="0062370D"/>
    <w:rsid w:val="0062440B"/>
    <w:rsid w:val="00625ED7"/>
    <w:rsid w:val="00626371"/>
    <w:rsid w:val="0062640B"/>
    <w:rsid w:val="00626A09"/>
    <w:rsid w:val="00627A19"/>
    <w:rsid w:val="00631502"/>
    <w:rsid w:val="006315D3"/>
    <w:rsid w:val="006319B6"/>
    <w:rsid w:val="00632143"/>
    <w:rsid w:val="006323F9"/>
    <w:rsid w:val="00632CB5"/>
    <w:rsid w:val="00634189"/>
    <w:rsid w:val="00634FA1"/>
    <w:rsid w:val="006355D9"/>
    <w:rsid w:val="00640E32"/>
    <w:rsid w:val="00640FBB"/>
    <w:rsid w:val="00642271"/>
    <w:rsid w:val="00642D6B"/>
    <w:rsid w:val="006433EE"/>
    <w:rsid w:val="0064706A"/>
    <w:rsid w:val="0065185D"/>
    <w:rsid w:val="00651A32"/>
    <w:rsid w:val="00652F7B"/>
    <w:rsid w:val="006539BB"/>
    <w:rsid w:val="00655575"/>
    <w:rsid w:val="00656E90"/>
    <w:rsid w:val="0066324D"/>
    <w:rsid w:val="00663373"/>
    <w:rsid w:val="006644A7"/>
    <w:rsid w:val="00664B2C"/>
    <w:rsid w:val="00665FFE"/>
    <w:rsid w:val="006670DF"/>
    <w:rsid w:val="0066732D"/>
    <w:rsid w:val="006713F0"/>
    <w:rsid w:val="006718A2"/>
    <w:rsid w:val="006726C4"/>
    <w:rsid w:val="00677059"/>
    <w:rsid w:val="006775B1"/>
    <w:rsid w:val="00680C4F"/>
    <w:rsid w:val="00680FCF"/>
    <w:rsid w:val="00681FAF"/>
    <w:rsid w:val="0068272D"/>
    <w:rsid w:val="00682C6D"/>
    <w:rsid w:val="00684440"/>
    <w:rsid w:val="006867D6"/>
    <w:rsid w:val="00687E65"/>
    <w:rsid w:val="00690450"/>
    <w:rsid w:val="00690BED"/>
    <w:rsid w:val="00691DDD"/>
    <w:rsid w:val="0069276C"/>
    <w:rsid w:val="00692CBF"/>
    <w:rsid w:val="00693B02"/>
    <w:rsid w:val="00693B87"/>
    <w:rsid w:val="00693FC4"/>
    <w:rsid w:val="00694CC1"/>
    <w:rsid w:val="00694F80"/>
    <w:rsid w:val="006960A7"/>
    <w:rsid w:val="00696953"/>
    <w:rsid w:val="006A1568"/>
    <w:rsid w:val="006A1600"/>
    <w:rsid w:val="006A17C7"/>
    <w:rsid w:val="006A1FA6"/>
    <w:rsid w:val="006A230E"/>
    <w:rsid w:val="006A23E8"/>
    <w:rsid w:val="006A3BA9"/>
    <w:rsid w:val="006A4732"/>
    <w:rsid w:val="006A79AB"/>
    <w:rsid w:val="006B129B"/>
    <w:rsid w:val="006B1595"/>
    <w:rsid w:val="006B16CD"/>
    <w:rsid w:val="006B1B2A"/>
    <w:rsid w:val="006B204F"/>
    <w:rsid w:val="006B366B"/>
    <w:rsid w:val="006B3702"/>
    <w:rsid w:val="006B4A31"/>
    <w:rsid w:val="006B6F80"/>
    <w:rsid w:val="006B7611"/>
    <w:rsid w:val="006C0727"/>
    <w:rsid w:val="006C2BA6"/>
    <w:rsid w:val="006C3740"/>
    <w:rsid w:val="006D0013"/>
    <w:rsid w:val="006D01E1"/>
    <w:rsid w:val="006D1AAA"/>
    <w:rsid w:val="006D25FA"/>
    <w:rsid w:val="006D43A9"/>
    <w:rsid w:val="006D5182"/>
    <w:rsid w:val="006D61F5"/>
    <w:rsid w:val="006E0F30"/>
    <w:rsid w:val="006E145F"/>
    <w:rsid w:val="006E3295"/>
    <w:rsid w:val="006F2890"/>
    <w:rsid w:val="006F386E"/>
    <w:rsid w:val="006F3D3D"/>
    <w:rsid w:val="006F4200"/>
    <w:rsid w:val="006F54EB"/>
    <w:rsid w:val="006F55EB"/>
    <w:rsid w:val="006F5A10"/>
    <w:rsid w:val="006F7C5F"/>
    <w:rsid w:val="006F7D0B"/>
    <w:rsid w:val="00700B6A"/>
    <w:rsid w:val="0070100C"/>
    <w:rsid w:val="00702377"/>
    <w:rsid w:val="00704203"/>
    <w:rsid w:val="007046FB"/>
    <w:rsid w:val="00704746"/>
    <w:rsid w:val="00705081"/>
    <w:rsid w:val="007067AE"/>
    <w:rsid w:val="00706A7C"/>
    <w:rsid w:val="00710500"/>
    <w:rsid w:val="00715DB3"/>
    <w:rsid w:val="00716E78"/>
    <w:rsid w:val="007173FA"/>
    <w:rsid w:val="0071772A"/>
    <w:rsid w:val="00717FF4"/>
    <w:rsid w:val="007207AE"/>
    <w:rsid w:val="0072189A"/>
    <w:rsid w:val="00721A54"/>
    <w:rsid w:val="00721E00"/>
    <w:rsid w:val="00723C0F"/>
    <w:rsid w:val="007249E7"/>
    <w:rsid w:val="00726354"/>
    <w:rsid w:val="00730060"/>
    <w:rsid w:val="007305B7"/>
    <w:rsid w:val="00730E22"/>
    <w:rsid w:val="00732118"/>
    <w:rsid w:val="00732A32"/>
    <w:rsid w:val="0073422D"/>
    <w:rsid w:val="00734CE5"/>
    <w:rsid w:val="00735BBD"/>
    <w:rsid w:val="00737331"/>
    <w:rsid w:val="00737A2F"/>
    <w:rsid w:val="00737B1B"/>
    <w:rsid w:val="00737EDB"/>
    <w:rsid w:val="00740BFB"/>
    <w:rsid w:val="007411C6"/>
    <w:rsid w:val="00741867"/>
    <w:rsid w:val="00741F6B"/>
    <w:rsid w:val="00743A54"/>
    <w:rsid w:val="00743D14"/>
    <w:rsid w:val="007443E1"/>
    <w:rsid w:val="00745712"/>
    <w:rsid w:val="007457E2"/>
    <w:rsid w:val="00747584"/>
    <w:rsid w:val="007476DB"/>
    <w:rsid w:val="0075000A"/>
    <w:rsid w:val="00750BD5"/>
    <w:rsid w:val="00751017"/>
    <w:rsid w:val="00751049"/>
    <w:rsid w:val="00751B50"/>
    <w:rsid w:val="00752CDD"/>
    <w:rsid w:val="00754210"/>
    <w:rsid w:val="00755F44"/>
    <w:rsid w:val="00757566"/>
    <w:rsid w:val="0076070C"/>
    <w:rsid w:val="007607EB"/>
    <w:rsid w:val="00760889"/>
    <w:rsid w:val="007614B6"/>
    <w:rsid w:val="00761B8F"/>
    <w:rsid w:val="00762714"/>
    <w:rsid w:val="00762A7D"/>
    <w:rsid w:val="00762AF1"/>
    <w:rsid w:val="00766027"/>
    <w:rsid w:val="00766395"/>
    <w:rsid w:val="007668E4"/>
    <w:rsid w:val="00766C7F"/>
    <w:rsid w:val="007672FB"/>
    <w:rsid w:val="00770572"/>
    <w:rsid w:val="007722F4"/>
    <w:rsid w:val="007724AD"/>
    <w:rsid w:val="00772F0E"/>
    <w:rsid w:val="00774F90"/>
    <w:rsid w:val="00774FC3"/>
    <w:rsid w:val="00776654"/>
    <w:rsid w:val="00777608"/>
    <w:rsid w:val="00780CFD"/>
    <w:rsid w:val="00781A65"/>
    <w:rsid w:val="00781A78"/>
    <w:rsid w:val="00782116"/>
    <w:rsid w:val="00782476"/>
    <w:rsid w:val="00782539"/>
    <w:rsid w:val="00782804"/>
    <w:rsid w:val="00782C48"/>
    <w:rsid w:val="0078579E"/>
    <w:rsid w:val="00785E93"/>
    <w:rsid w:val="007908AA"/>
    <w:rsid w:val="007925C0"/>
    <w:rsid w:val="0079296D"/>
    <w:rsid w:val="00792AA8"/>
    <w:rsid w:val="00793A62"/>
    <w:rsid w:val="00793F59"/>
    <w:rsid w:val="00794659"/>
    <w:rsid w:val="007965B6"/>
    <w:rsid w:val="007A0B27"/>
    <w:rsid w:val="007A0CF0"/>
    <w:rsid w:val="007A181A"/>
    <w:rsid w:val="007A2876"/>
    <w:rsid w:val="007A34F9"/>
    <w:rsid w:val="007A368E"/>
    <w:rsid w:val="007A3E00"/>
    <w:rsid w:val="007A49CE"/>
    <w:rsid w:val="007A6041"/>
    <w:rsid w:val="007A62FE"/>
    <w:rsid w:val="007A636F"/>
    <w:rsid w:val="007A64F1"/>
    <w:rsid w:val="007A6F90"/>
    <w:rsid w:val="007A7186"/>
    <w:rsid w:val="007A7A91"/>
    <w:rsid w:val="007A7D76"/>
    <w:rsid w:val="007A7EEB"/>
    <w:rsid w:val="007B409C"/>
    <w:rsid w:val="007B4331"/>
    <w:rsid w:val="007B4BB6"/>
    <w:rsid w:val="007B5CB7"/>
    <w:rsid w:val="007C0448"/>
    <w:rsid w:val="007C501A"/>
    <w:rsid w:val="007C6730"/>
    <w:rsid w:val="007C67E6"/>
    <w:rsid w:val="007C6E12"/>
    <w:rsid w:val="007C6EA0"/>
    <w:rsid w:val="007D156B"/>
    <w:rsid w:val="007D1702"/>
    <w:rsid w:val="007D23E6"/>
    <w:rsid w:val="007D3A8B"/>
    <w:rsid w:val="007D3D28"/>
    <w:rsid w:val="007D3F71"/>
    <w:rsid w:val="007D49FE"/>
    <w:rsid w:val="007D55A2"/>
    <w:rsid w:val="007E3B5D"/>
    <w:rsid w:val="007E5929"/>
    <w:rsid w:val="007E5E49"/>
    <w:rsid w:val="007E65AA"/>
    <w:rsid w:val="007E76B5"/>
    <w:rsid w:val="007E7F95"/>
    <w:rsid w:val="007F19A6"/>
    <w:rsid w:val="007F3194"/>
    <w:rsid w:val="007F6167"/>
    <w:rsid w:val="00800D34"/>
    <w:rsid w:val="008023E1"/>
    <w:rsid w:val="008026FC"/>
    <w:rsid w:val="0080327A"/>
    <w:rsid w:val="00803C01"/>
    <w:rsid w:val="008040C5"/>
    <w:rsid w:val="008050EC"/>
    <w:rsid w:val="00807234"/>
    <w:rsid w:val="008102B2"/>
    <w:rsid w:val="00810A60"/>
    <w:rsid w:val="00811845"/>
    <w:rsid w:val="00811913"/>
    <w:rsid w:val="0081201C"/>
    <w:rsid w:val="008129BD"/>
    <w:rsid w:val="00813AA4"/>
    <w:rsid w:val="0081469B"/>
    <w:rsid w:val="00814D7A"/>
    <w:rsid w:val="008151DF"/>
    <w:rsid w:val="008166C3"/>
    <w:rsid w:val="008168DF"/>
    <w:rsid w:val="00816BF6"/>
    <w:rsid w:val="00817A60"/>
    <w:rsid w:val="008213E6"/>
    <w:rsid w:val="00821693"/>
    <w:rsid w:val="00821DAC"/>
    <w:rsid w:val="00823E48"/>
    <w:rsid w:val="008243BD"/>
    <w:rsid w:val="00827530"/>
    <w:rsid w:val="00827A6D"/>
    <w:rsid w:val="00827C92"/>
    <w:rsid w:val="008331C0"/>
    <w:rsid w:val="0083349A"/>
    <w:rsid w:val="0083499A"/>
    <w:rsid w:val="0083550C"/>
    <w:rsid w:val="00836675"/>
    <w:rsid w:val="00840049"/>
    <w:rsid w:val="008400CF"/>
    <w:rsid w:val="008400DD"/>
    <w:rsid w:val="0084277D"/>
    <w:rsid w:val="00842FAD"/>
    <w:rsid w:val="00843139"/>
    <w:rsid w:val="00843953"/>
    <w:rsid w:val="008441EF"/>
    <w:rsid w:val="008456F2"/>
    <w:rsid w:val="00845719"/>
    <w:rsid w:val="00845DD8"/>
    <w:rsid w:val="0084679F"/>
    <w:rsid w:val="0084798C"/>
    <w:rsid w:val="008502C5"/>
    <w:rsid w:val="008510CD"/>
    <w:rsid w:val="00851591"/>
    <w:rsid w:val="00851A9D"/>
    <w:rsid w:val="008526EA"/>
    <w:rsid w:val="008541E7"/>
    <w:rsid w:val="00854D93"/>
    <w:rsid w:val="0085507E"/>
    <w:rsid w:val="00855146"/>
    <w:rsid w:val="00855A4E"/>
    <w:rsid w:val="00855CEF"/>
    <w:rsid w:val="00855F56"/>
    <w:rsid w:val="00856280"/>
    <w:rsid w:val="008566FB"/>
    <w:rsid w:val="00856898"/>
    <w:rsid w:val="008571ED"/>
    <w:rsid w:val="0085778D"/>
    <w:rsid w:val="00857B1F"/>
    <w:rsid w:val="0086187A"/>
    <w:rsid w:val="008634DC"/>
    <w:rsid w:val="00867F0A"/>
    <w:rsid w:val="00870E93"/>
    <w:rsid w:val="00872EA4"/>
    <w:rsid w:val="00874EEA"/>
    <w:rsid w:val="00875386"/>
    <w:rsid w:val="00877031"/>
    <w:rsid w:val="00880691"/>
    <w:rsid w:val="00881234"/>
    <w:rsid w:val="00881277"/>
    <w:rsid w:val="00881491"/>
    <w:rsid w:val="008817CA"/>
    <w:rsid w:val="0088388A"/>
    <w:rsid w:val="00884540"/>
    <w:rsid w:val="00884FB2"/>
    <w:rsid w:val="00885AE0"/>
    <w:rsid w:val="00886963"/>
    <w:rsid w:val="0088742C"/>
    <w:rsid w:val="0089013B"/>
    <w:rsid w:val="008909BD"/>
    <w:rsid w:val="008910D6"/>
    <w:rsid w:val="0089207E"/>
    <w:rsid w:val="0089289E"/>
    <w:rsid w:val="00893069"/>
    <w:rsid w:val="00895753"/>
    <w:rsid w:val="008A1684"/>
    <w:rsid w:val="008A1801"/>
    <w:rsid w:val="008A2B6A"/>
    <w:rsid w:val="008A35CA"/>
    <w:rsid w:val="008A4A8C"/>
    <w:rsid w:val="008A4CD5"/>
    <w:rsid w:val="008A4DEB"/>
    <w:rsid w:val="008A5AFD"/>
    <w:rsid w:val="008A5FF8"/>
    <w:rsid w:val="008A6EF3"/>
    <w:rsid w:val="008A7651"/>
    <w:rsid w:val="008A7D82"/>
    <w:rsid w:val="008B1793"/>
    <w:rsid w:val="008B1844"/>
    <w:rsid w:val="008B1DA0"/>
    <w:rsid w:val="008B22D7"/>
    <w:rsid w:val="008B28F5"/>
    <w:rsid w:val="008B384C"/>
    <w:rsid w:val="008B4580"/>
    <w:rsid w:val="008B5077"/>
    <w:rsid w:val="008B5719"/>
    <w:rsid w:val="008B64AA"/>
    <w:rsid w:val="008B7251"/>
    <w:rsid w:val="008B7F93"/>
    <w:rsid w:val="008C00F1"/>
    <w:rsid w:val="008C042B"/>
    <w:rsid w:val="008C15B5"/>
    <w:rsid w:val="008C2E63"/>
    <w:rsid w:val="008C3766"/>
    <w:rsid w:val="008C3EBD"/>
    <w:rsid w:val="008C422F"/>
    <w:rsid w:val="008C557D"/>
    <w:rsid w:val="008C6206"/>
    <w:rsid w:val="008C63DE"/>
    <w:rsid w:val="008C6B1F"/>
    <w:rsid w:val="008D0BD1"/>
    <w:rsid w:val="008D70B6"/>
    <w:rsid w:val="008E09F5"/>
    <w:rsid w:val="008E0A3C"/>
    <w:rsid w:val="008E2D6E"/>
    <w:rsid w:val="008E505F"/>
    <w:rsid w:val="008E5FDE"/>
    <w:rsid w:val="008E6955"/>
    <w:rsid w:val="008F1369"/>
    <w:rsid w:val="008F4D34"/>
    <w:rsid w:val="008F50C1"/>
    <w:rsid w:val="008F52D4"/>
    <w:rsid w:val="008F77AE"/>
    <w:rsid w:val="00900B66"/>
    <w:rsid w:val="00901DF7"/>
    <w:rsid w:val="009026B5"/>
    <w:rsid w:val="00902837"/>
    <w:rsid w:val="009037DB"/>
    <w:rsid w:val="0090638E"/>
    <w:rsid w:val="00906EB4"/>
    <w:rsid w:val="00907325"/>
    <w:rsid w:val="00910626"/>
    <w:rsid w:val="00914935"/>
    <w:rsid w:val="00914D46"/>
    <w:rsid w:val="009151FF"/>
    <w:rsid w:val="00916429"/>
    <w:rsid w:val="0091687C"/>
    <w:rsid w:val="00921ED1"/>
    <w:rsid w:val="009226DA"/>
    <w:rsid w:val="00923439"/>
    <w:rsid w:val="009236FF"/>
    <w:rsid w:val="009239B8"/>
    <w:rsid w:val="0092467A"/>
    <w:rsid w:val="009247B1"/>
    <w:rsid w:val="00924879"/>
    <w:rsid w:val="00925BC7"/>
    <w:rsid w:val="009260C3"/>
    <w:rsid w:val="009277B0"/>
    <w:rsid w:val="009300D7"/>
    <w:rsid w:val="009315C2"/>
    <w:rsid w:val="0093282F"/>
    <w:rsid w:val="00935169"/>
    <w:rsid w:val="00935319"/>
    <w:rsid w:val="00935A4B"/>
    <w:rsid w:val="00935DBA"/>
    <w:rsid w:val="00935F56"/>
    <w:rsid w:val="00937BA0"/>
    <w:rsid w:val="00942728"/>
    <w:rsid w:val="00942B9C"/>
    <w:rsid w:val="00943214"/>
    <w:rsid w:val="0094395A"/>
    <w:rsid w:val="00943B9A"/>
    <w:rsid w:val="00944135"/>
    <w:rsid w:val="00944811"/>
    <w:rsid w:val="00945042"/>
    <w:rsid w:val="00945AC3"/>
    <w:rsid w:val="00945E34"/>
    <w:rsid w:val="00947217"/>
    <w:rsid w:val="009473AA"/>
    <w:rsid w:val="00950493"/>
    <w:rsid w:val="00952881"/>
    <w:rsid w:val="00953BBF"/>
    <w:rsid w:val="00954111"/>
    <w:rsid w:val="00954676"/>
    <w:rsid w:val="00955175"/>
    <w:rsid w:val="00955F7E"/>
    <w:rsid w:val="00956B6C"/>
    <w:rsid w:val="00957265"/>
    <w:rsid w:val="009619B0"/>
    <w:rsid w:val="0096206C"/>
    <w:rsid w:val="00962120"/>
    <w:rsid w:val="009622C9"/>
    <w:rsid w:val="00964878"/>
    <w:rsid w:val="00964FE7"/>
    <w:rsid w:val="0096535C"/>
    <w:rsid w:val="009657CC"/>
    <w:rsid w:val="00966F0E"/>
    <w:rsid w:val="00966F8B"/>
    <w:rsid w:val="00970EA6"/>
    <w:rsid w:val="009710A8"/>
    <w:rsid w:val="00972267"/>
    <w:rsid w:val="0097304E"/>
    <w:rsid w:val="0097309A"/>
    <w:rsid w:val="00973F5C"/>
    <w:rsid w:val="00975D74"/>
    <w:rsid w:val="00976795"/>
    <w:rsid w:val="00980CE6"/>
    <w:rsid w:val="009813F0"/>
    <w:rsid w:val="009818F5"/>
    <w:rsid w:val="00981B9D"/>
    <w:rsid w:val="00981CBC"/>
    <w:rsid w:val="009829C0"/>
    <w:rsid w:val="00983114"/>
    <w:rsid w:val="00986216"/>
    <w:rsid w:val="009870BB"/>
    <w:rsid w:val="00987BED"/>
    <w:rsid w:val="00987FD6"/>
    <w:rsid w:val="009900AE"/>
    <w:rsid w:val="00990D5D"/>
    <w:rsid w:val="00991DBD"/>
    <w:rsid w:val="0099506E"/>
    <w:rsid w:val="00995250"/>
    <w:rsid w:val="00995784"/>
    <w:rsid w:val="00995C4C"/>
    <w:rsid w:val="00996E00"/>
    <w:rsid w:val="009A235C"/>
    <w:rsid w:val="009A4B09"/>
    <w:rsid w:val="009A6047"/>
    <w:rsid w:val="009A6BEC"/>
    <w:rsid w:val="009A7F20"/>
    <w:rsid w:val="009B0CBB"/>
    <w:rsid w:val="009B1411"/>
    <w:rsid w:val="009B173F"/>
    <w:rsid w:val="009B17F1"/>
    <w:rsid w:val="009B18F7"/>
    <w:rsid w:val="009B28C3"/>
    <w:rsid w:val="009B30D8"/>
    <w:rsid w:val="009B3B60"/>
    <w:rsid w:val="009B5811"/>
    <w:rsid w:val="009B6753"/>
    <w:rsid w:val="009B6CAD"/>
    <w:rsid w:val="009B70EB"/>
    <w:rsid w:val="009B7B8C"/>
    <w:rsid w:val="009C20E2"/>
    <w:rsid w:val="009C32C6"/>
    <w:rsid w:val="009C42B5"/>
    <w:rsid w:val="009C56FF"/>
    <w:rsid w:val="009C62F8"/>
    <w:rsid w:val="009C7A5B"/>
    <w:rsid w:val="009D280D"/>
    <w:rsid w:val="009D2E1B"/>
    <w:rsid w:val="009D30B7"/>
    <w:rsid w:val="009D5A16"/>
    <w:rsid w:val="009D6492"/>
    <w:rsid w:val="009D6CE5"/>
    <w:rsid w:val="009D75C1"/>
    <w:rsid w:val="009D75C5"/>
    <w:rsid w:val="009E021F"/>
    <w:rsid w:val="009E05BF"/>
    <w:rsid w:val="009E0AA7"/>
    <w:rsid w:val="009E1DD3"/>
    <w:rsid w:val="009E2FDA"/>
    <w:rsid w:val="009E3337"/>
    <w:rsid w:val="009E4398"/>
    <w:rsid w:val="009E46BA"/>
    <w:rsid w:val="009E4B28"/>
    <w:rsid w:val="009E4F8A"/>
    <w:rsid w:val="009E56E2"/>
    <w:rsid w:val="009E635B"/>
    <w:rsid w:val="009E6B96"/>
    <w:rsid w:val="009F0BF0"/>
    <w:rsid w:val="009F229C"/>
    <w:rsid w:val="009F37A9"/>
    <w:rsid w:val="009F470D"/>
    <w:rsid w:val="009F6437"/>
    <w:rsid w:val="009F655F"/>
    <w:rsid w:val="009F6E7A"/>
    <w:rsid w:val="009F73E5"/>
    <w:rsid w:val="00A00F1D"/>
    <w:rsid w:val="00A01155"/>
    <w:rsid w:val="00A01A47"/>
    <w:rsid w:val="00A01B3C"/>
    <w:rsid w:val="00A01C3F"/>
    <w:rsid w:val="00A01CB9"/>
    <w:rsid w:val="00A02DC3"/>
    <w:rsid w:val="00A03A1C"/>
    <w:rsid w:val="00A0465E"/>
    <w:rsid w:val="00A04C00"/>
    <w:rsid w:val="00A07C53"/>
    <w:rsid w:val="00A10AB7"/>
    <w:rsid w:val="00A10C86"/>
    <w:rsid w:val="00A12423"/>
    <w:rsid w:val="00A1431D"/>
    <w:rsid w:val="00A148DF"/>
    <w:rsid w:val="00A14FA0"/>
    <w:rsid w:val="00A15492"/>
    <w:rsid w:val="00A16E5B"/>
    <w:rsid w:val="00A16FA1"/>
    <w:rsid w:val="00A17721"/>
    <w:rsid w:val="00A17B4E"/>
    <w:rsid w:val="00A2000C"/>
    <w:rsid w:val="00A2037F"/>
    <w:rsid w:val="00A206C0"/>
    <w:rsid w:val="00A20A75"/>
    <w:rsid w:val="00A20B6C"/>
    <w:rsid w:val="00A21CCE"/>
    <w:rsid w:val="00A22CE7"/>
    <w:rsid w:val="00A24211"/>
    <w:rsid w:val="00A249D6"/>
    <w:rsid w:val="00A24C44"/>
    <w:rsid w:val="00A26049"/>
    <w:rsid w:val="00A26298"/>
    <w:rsid w:val="00A279AA"/>
    <w:rsid w:val="00A27C0B"/>
    <w:rsid w:val="00A27ED9"/>
    <w:rsid w:val="00A303C6"/>
    <w:rsid w:val="00A32ED6"/>
    <w:rsid w:val="00A32FAC"/>
    <w:rsid w:val="00A330E5"/>
    <w:rsid w:val="00A33D6A"/>
    <w:rsid w:val="00A34823"/>
    <w:rsid w:val="00A35E5B"/>
    <w:rsid w:val="00A375BD"/>
    <w:rsid w:val="00A40733"/>
    <w:rsid w:val="00A4086C"/>
    <w:rsid w:val="00A40F72"/>
    <w:rsid w:val="00A4111A"/>
    <w:rsid w:val="00A422E3"/>
    <w:rsid w:val="00A4326E"/>
    <w:rsid w:val="00A434E0"/>
    <w:rsid w:val="00A45387"/>
    <w:rsid w:val="00A45AF1"/>
    <w:rsid w:val="00A46AB6"/>
    <w:rsid w:val="00A46FC7"/>
    <w:rsid w:val="00A47D37"/>
    <w:rsid w:val="00A47DE6"/>
    <w:rsid w:val="00A50744"/>
    <w:rsid w:val="00A50A40"/>
    <w:rsid w:val="00A50FBA"/>
    <w:rsid w:val="00A512AC"/>
    <w:rsid w:val="00A512F8"/>
    <w:rsid w:val="00A52446"/>
    <w:rsid w:val="00A540C0"/>
    <w:rsid w:val="00A552B9"/>
    <w:rsid w:val="00A557AC"/>
    <w:rsid w:val="00A5654A"/>
    <w:rsid w:val="00A565C5"/>
    <w:rsid w:val="00A56AFF"/>
    <w:rsid w:val="00A57A64"/>
    <w:rsid w:val="00A57AF4"/>
    <w:rsid w:val="00A6356A"/>
    <w:rsid w:val="00A640BF"/>
    <w:rsid w:val="00A64908"/>
    <w:rsid w:val="00A64AB2"/>
    <w:rsid w:val="00A64D7D"/>
    <w:rsid w:val="00A64F61"/>
    <w:rsid w:val="00A6582C"/>
    <w:rsid w:val="00A65B24"/>
    <w:rsid w:val="00A70D63"/>
    <w:rsid w:val="00A71BE9"/>
    <w:rsid w:val="00A71E9E"/>
    <w:rsid w:val="00A72376"/>
    <w:rsid w:val="00A7264D"/>
    <w:rsid w:val="00A74585"/>
    <w:rsid w:val="00A74E29"/>
    <w:rsid w:val="00A761F0"/>
    <w:rsid w:val="00A8065B"/>
    <w:rsid w:val="00A80838"/>
    <w:rsid w:val="00A81975"/>
    <w:rsid w:val="00A83036"/>
    <w:rsid w:val="00A8394A"/>
    <w:rsid w:val="00A83AA0"/>
    <w:rsid w:val="00A859BF"/>
    <w:rsid w:val="00A86EFD"/>
    <w:rsid w:val="00A87470"/>
    <w:rsid w:val="00A876FD"/>
    <w:rsid w:val="00A87A04"/>
    <w:rsid w:val="00A87D84"/>
    <w:rsid w:val="00A90F1C"/>
    <w:rsid w:val="00A91C7D"/>
    <w:rsid w:val="00A94B4E"/>
    <w:rsid w:val="00A955A9"/>
    <w:rsid w:val="00A96245"/>
    <w:rsid w:val="00A96574"/>
    <w:rsid w:val="00A969F0"/>
    <w:rsid w:val="00A96F80"/>
    <w:rsid w:val="00A974F3"/>
    <w:rsid w:val="00AA0888"/>
    <w:rsid w:val="00AA0CC0"/>
    <w:rsid w:val="00AA0F42"/>
    <w:rsid w:val="00AA1354"/>
    <w:rsid w:val="00AA1C47"/>
    <w:rsid w:val="00AA240A"/>
    <w:rsid w:val="00AA3A13"/>
    <w:rsid w:val="00AA4006"/>
    <w:rsid w:val="00AA427C"/>
    <w:rsid w:val="00AA43B9"/>
    <w:rsid w:val="00AA4C75"/>
    <w:rsid w:val="00AA6D65"/>
    <w:rsid w:val="00AA70F4"/>
    <w:rsid w:val="00AA75F4"/>
    <w:rsid w:val="00AB15FE"/>
    <w:rsid w:val="00AB3897"/>
    <w:rsid w:val="00AB563A"/>
    <w:rsid w:val="00AB57DA"/>
    <w:rsid w:val="00AB7D1B"/>
    <w:rsid w:val="00AC01DE"/>
    <w:rsid w:val="00AC0BF3"/>
    <w:rsid w:val="00AC2BAD"/>
    <w:rsid w:val="00AC32D5"/>
    <w:rsid w:val="00AC3EDC"/>
    <w:rsid w:val="00AC609E"/>
    <w:rsid w:val="00AD3114"/>
    <w:rsid w:val="00AD38C4"/>
    <w:rsid w:val="00AD57AE"/>
    <w:rsid w:val="00AD613A"/>
    <w:rsid w:val="00AD769E"/>
    <w:rsid w:val="00AD7E65"/>
    <w:rsid w:val="00AE1B5A"/>
    <w:rsid w:val="00AE31F2"/>
    <w:rsid w:val="00AE3516"/>
    <w:rsid w:val="00AE474B"/>
    <w:rsid w:val="00AE56C0"/>
    <w:rsid w:val="00AE6D42"/>
    <w:rsid w:val="00AE7E51"/>
    <w:rsid w:val="00AF0E0E"/>
    <w:rsid w:val="00AF1100"/>
    <w:rsid w:val="00AF146A"/>
    <w:rsid w:val="00AF2C8F"/>
    <w:rsid w:val="00AF5418"/>
    <w:rsid w:val="00AF5B0F"/>
    <w:rsid w:val="00B028CC"/>
    <w:rsid w:val="00B03CC8"/>
    <w:rsid w:val="00B03E1F"/>
    <w:rsid w:val="00B04997"/>
    <w:rsid w:val="00B05022"/>
    <w:rsid w:val="00B06416"/>
    <w:rsid w:val="00B073B4"/>
    <w:rsid w:val="00B07413"/>
    <w:rsid w:val="00B07C2C"/>
    <w:rsid w:val="00B110E4"/>
    <w:rsid w:val="00B12457"/>
    <w:rsid w:val="00B12FE8"/>
    <w:rsid w:val="00B13640"/>
    <w:rsid w:val="00B138CD"/>
    <w:rsid w:val="00B14F5F"/>
    <w:rsid w:val="00B206AF"/>
    <w:rsid w:val="00B208F8"/>
    <w:rsid w:val="00B215E0"/>
    <w:rsid w:val="00B22716"/>
    <w:rsid w:val="00B24394"/>
    <w:rsid w:val="00B25B88"/>
    <w:rsid w:val="00B274C7"/>
    <w:rsid w:val="00B27989"/>
    <w:rsid w:val="00B27A68"/>
    <w:rsid w:val="00B27DA8"/>
    <w:rsid w:val="00B306E7"/>
    <w:rsid w:val="00B3220F"/>
    <w:rsid w:val="00B332CF"/>
    <w:rsid w:val="00B33960"/>
    <w:rsid w:val="00B3419C"/>
    <w:rsid w:val="00B34500"/>
    <w:rsid w:val="00B347EF"/>
    <w:rsid w:val="00B34F50"/>
    <w:rsid w:val="00B35058"/>
    <w:rsid w:val="00B35A23"/>
    <w:rsid w:val="00B35DB6"/>
    <w:rsid w:val="00B36776"/>
    <w:rsid w:val="00B375CB"/>
    <w:rsid w:val="00B40412"/>
    <w:rsid w:val="00B40773"/>
    <w:rsid w:val="00B40B6A"/>
    <w:rsid w:val="00B4224D"/>
    <w:rsid w:val="00B42301"/>
    <w:rsid w:val="00B44120"/>
    <w:rsid w:val="00B459BC"/>
    <w:rsid w:val="00B45DD8"/>
    <w:rsid w:val="00B51BA4"/>
    <w:rsid w:val="00B53211"/>
    <w:rsid w:val="00B53527"/>
    <w:rsid w:val="00B544FD"/>
    <w:rsid w:val="00B554B1"/>
    <w:rsid w:val="00B61BAD"/>
    <w:rsid w:val="00B61E66"/>
    <w:rsid w:val="00B620D6"/>
    <w:rsid w:val="00B625D3"/>
    <w:rsid w:val="00B627E9"/>
    <w:rsid w:val="00B6353F"/>
    <w:rsid w:val="00B63C2F"/>
    <w:rsid w:val="00B654CA"/>
    <w:rsid w:val="00B65564"/>
    <w:rsid w:val="00B65C57"/>
    <w:rsid w:val="00B664D4"/>
    <w:rsid w:val="00B70EC8"/>
    <w:rsid w:val="00B71B68"/>
    <w:rsid w:val="00B71E6B"/>
    <w:rsid w:val="00B71F03"/>
    <w:rsid w:val="00B726FD"/>
    <w:rsid w:val="00B72B02"/>
    <w:rsid w:val="00B72BCC"/>
    <w:rsid w:val="00B739F5"/>
    <w:rsid w:val="00B74823"/>
    <w:rsid w:val="00B76BFB"/>
    <w:rsid w:val="00B7781F"/>
    <w:rsid w:val="00B77FA7"/>
    <w:rsid w:val="00B80455"/>
    <w:rsid w:val="00B80B85"/>
    <w:rsid w:val="00B80BB5"/>
    <w:rsid w:val="00B82C30"/>
    <w:rsid w:val="00B835E9"/>
    <w:rsid w:val="00B84EF2"/>
    <w:rsid w:val="00B855BC"/>
    <w:rsid w:val="00B900B9"/>
    <w:rsid w:val="00B9027E"/>
    <w:rsid w:val="00B90B8A"/>
    <w:rsid w:val="00B947B7"/>
    <w:rsid w:val="00B948BC"/>
    <w:rsid w:val="00B949F0"/>
    <w:rsid w:val="00B94AD3"/>
    <w:rsid w:val="00B95E90"/>
    <w:rsid w:val="00B960E8"/>
    <w:rsid w:val="00B96246"/>
    <w:rsid w:val="00B96B51"/>
    <w:rsid w:val="00BA0D95"/>
    <w:rsid w:val="00BA14E0"/>
    <w:rsid w:val="00BA1718"/>
    <w:rsid w:val="00BA1C5E"/>
    <w:rsid w:val="00BA2B33"/>
    <w:rsid w:val="00BA2EEC"/>
    <w:rsid w:val="00BA32D5"/>
    <w:rsid w:val="00BA3733"/>
    <w:rsid w:val="00BA4274"/>
    <w:rsid w:val="00BA42F5"/>
    <w:rsid w:val="00BA4555"/>
    <w:rsid w:val="00BA4F8A"/>
    <w:rsid w:val="00BA5962"/>
    <w:rsid w:val="00BA6660"/>
    <w:rsid w:val="00BA7B9E"/>
    <w:rsid w:val="00BB0CCC"/>
    <w:rsid w:val="00BB0D12"/>
    <w:rsid w:val="00BB1553"/>
    <w:rsid w:val="00BB196B"/>
    <w:rsid w:val="00BB3459"/>
    <w:rsid w:val="00BB5D7B"/>
    <w:rsid w:val="00BB633A"/>
    <w:rsid w:val="00BB6AA8"/>
    <w:rsid w:val="00BB7B6C"/>
    <w:rsid w:val="00BC1EEE"/>
    <w:rsid w:val="00BC370C"/>
    <w:rsid w:val="00BC4E17"/>
    <w:rsid w:val="00BC5E23"/>
    <w:rsid w:val="00BC6567"/>
    <w:rsid w:val="00BC6F9A"/>
    <w:rsid w:val="00BC75E6"/>
    <w:rsid w:val="00BD1890"/>
    <w:rsid w:val="00BD26E5"/>
    <w:rsid w:val="00BD285D"/>
    <w:rsid w:val="00BD3DFC"/>
    <w:rsid w:val="00BD42B2"/>
    <w:rsid w:val="00BD56E1"/>
    <w:rsid w:val="00BD6378"/>
    <w:rsid w:val="00BD6916"/>
    <w:rsid w:val="00BD6FB0"/>
    <w:rsid w:val="00BD7B55"/>
    <w:rsid w:val="00BE0824"/>
    <w:rsid w:val="00BE1640"/>
    <w:rsid w:val="00BE2963"/>
    <w:rsid w:val="00BE52D8"/>
    <w:rsid w:val="00BE65F2"/>
    <w:rsid w:val="00BE68C2"/>
    <w:rsid w:val="00BE6AA9"/>
    <w:rsid w:val="00BE6CD6"/>
    <w:rsid w:val="00BF0967"/>
    <w:rsid w:val="00BF0BB4"/>
    <w:rsid w:val="00BF0F96"/>
    <w:rsid w:val="00BF140C"/>
    <w:rsid w:val="00BF1551"/>
    <w:rsid w:val="00BF2A4A"/>
    <w:rsid w:val="00BF36F9"/>
    <w:rsid w:val="00BF3731"/>
    <w:rsid w:val="00BF600D"/>
    <w:rsid w:val="00BF6447"/>
    <w:rsid w:val="00BF6992"/>
    <w:rsid w:val="00BF72C4"/>
    <w:rsid w:val="00C00BDC"/>
    <w:rsid w:val="00C039DA"/>
    <w:rsid w:val="00C03AA0"/>
    <w:rsid w:val="00C04D06"/>
    <w:rsid w:val="00C0540A"/>
    <w:rsid w:val="00C05C75"/>
    <w:rsid w:val="00C06EE1"/>
    <w:rsid w:val="00C06F9E"/>
    <w:rsid w:val="00C072C7"/>
    <w:rsid w:val="00C07427"/>
    <w:rsid w:val="00C07DEB"/>
    <w:rsid w:val="00C1155A"/>
    <w:rsid w:val="00C140D0"/>
    <w:rsid w:val="00C14704"/>
    <w:rsid w:val="00C154C3"/>
    <w:rsid w:val="00C155F1"/>
    <w:rsid w:val="00C17CC0"/>
    <w:rsid w:val="00C214F3"/>
    <w:rsid w:val="00C21A2D"/>
    <w:rsid w:val="00C22B4C"/>
    <w:rsid w:val="00C24A1A"/>
    <w:rsid w:val="00C25127"/>
    <w:rsid w:val="00C25750"/>
    <w:rsid w:val="00C258C6"/>
    <w:rsid w:val="00C27076"/>
    <w:rsid w:val="00C270B3"/>
    <w:rsid w:val="00C278F8"/>
    <w:rsid w:val="00C27962"/>
    <w:rsid w:val="00C27B1D"/>
    <w:rsid w:val="00C3274F"/>
    <w:rsid w:val="00C3538B"/>
    <w:rsid w:val="00C35E9D"/>
    <w:rsid w:val="00C368A2"/>
    <w:rsid w:val="00C402E0"/>
    <w:rsid w:val="00C43A19"/>
    <w:rsid w:val="00C441A9"/>
    <w:rsid w:val="00C44FD4"/>
    <w:rsid w:val="00C45246"/>
    <w:rsid w:val="00C45C53"/>
    <w:rsid w:val="00C47460"/>
    <w:rsid w:val="00C501E0"/>
    <w:rsid w:val="00C51C06"/>
    <w:rsid w:val="00C52F54"/>
    <w:rsid w:val="00C53F2C"/>
    <w:rsid w:val="00C541EC"/>
    <w:rsid w:val="00C561B2"/>
    <w:rsid w:val="00C6158E"/>
    <w:rsid w:val="00C61A91"/>
    <w:rsid w:val="00C61EF5"/>
    <w:rsid w:val="00C62682"/>
    <w:rsid w:val="00C63513"/>
    <w:rsid w:val="00C638E9"/>
    <w:rsid w:val="00C64935"/>
    <w:rsid w:val="00C6647D"/>
    <w:rsid w:val="00C665E1"/>
    <w:rsid w:val="00C678B4"/>
    <w:rsid w:val="00C71CAC"/>
    <w:rsid w:val="00C71CD0"/>
    <w:rsid w:val="00C72A8B"/>
    <w:rsid w:val="00C75863"/>
    <w:rsid w:val="00C75915"/>
    <w:rsid w:val="00C77522"/>
    <w:rsid w:val="00C808DA"/>
    <w:rsid w:val="00C818D7"/>
    <w:rsid w:val="00C822FB"/>
    <w:rsid w:val="00C823FA"/>
    <w:rsid w:val="00C82D24"/>
    <w:rsid w:val="00C861A6"/>
    <w:rsid w:val="00C864BA"/>
    <w:rsid w:val="00C86530"/>
    <w:rsid w:val="00C87997"/>
    <w:rsid w:val="00C92672"/>
    <w:rsid w:val="00C9306D"/>
    <w:rsid w:val="00C93CF4"/>
    <w:rsid w:val="00C95A4D"/>
    <w:rsid w:val="00C961DA"/>
    <w:rsid w:val="00C9648A"/>
    <w:rsid w:val="00C972EB"/>
    <w:rsid w:val="00CA09B2"/>
    <w:rsid w:val="00CA134D"/>
    <w:rsid w:val="00CA1364"/>
    <w:rsid w:val="00CA1819"/>
    <w:rsid w:val="00CA4E7F"/>
    <w:rsid w:val="00CA57B3"/>
    <w:rsid w:val="00CA6586"/>
    <w:rsid w:val="00CA7102"/>
    <w:rsid w:val="00CA7E6A"/>
    <w:rsid w:val="00CB013D"/>
    <w:rsid w:val="00CB060F"/>
    <w:rsid w:val="00CB0D21"/>
    <w:rsid w:val="00CB0DD3"/>
    <w:rsid w:val="00CB14F5"/>
    <w:rsid w:val="00CB218B"/>
    <w:rsid w:val="00CB2B60"/>
    <w:rsid w:val="00CB2E9D"/>
    <w:rsid w:val="00CB37F7"/>
    <w:rsid w:val="00CB47C7"/>
    <w:rsid w:val="00CB5ED0"/>
    <w:rsid w:val="00CB623E"/>
    <w:rsid w:val="00CB6723"/>
    <w:rsid w:val="00CB7DA8"/>
    <w:rsid w:val="00CC0677"/>
    <w:rsid w:val="00CC2169"/>
    <w:rsid w:val="00CC3486"/>
    <w:rsid w:val="00CC4A6D"/>
    <w:rsid w:val="00CC4AA1"/>
    <w:rsid w:val="00CC5CB8"/>
    <w:rsid w:val="00CD20E9"/>
    <w:rsid w:val="00CD2B8D"/>
    <w:rsid w:val="00CD2CB0"/>
    <w:rsid w:val="00CD3C18"/>
    <w:rsid w:val="00CD448E"/>
    <w:rsid w:val="00CD450C"/>
    <w:rsid w:val="00CD4E6E"/>
    <w:rsid w:val="00CD55AA"/>
    <w:rsid w:val="00CE046E"/>
    <w:rsid w:val="00CE2F2A"/>
    <w:rsid w:val="00CE3451"/>
    <w:rsid w:val="00CE3D20"/>
    <w:rsid w:val="00CE52FF"/>
    <w:rsid w:val="00CE56E5"/>
    <w:rsid w:val="00CE5F8F"/>
    <w:rsid w:val="00CE61A9"/>
    <w:rsid w:val="00CE68A2"/>
    <w:rsid w:val="00CE713E"/>
    <w:rsid w:val="00CF0284"/>
    <w:rsid w:val="00CF08B1"/>
    <w:rsid w:val="00CF278F"/>
    <w:rsid w:val="00CF3A2C"/>
    <w:rsid w:val="00CF4819"/>
    <w:rsid w:val="00CF5327"/>
    <w:rsid w:val="00D01341"/>
    <w:rsid w:val="00D02143"/>
    <w:rsid w:val="00D027DC"/>
    <w:rsid w:val="00D029E5"/>
    <w:rsid w:val="00D03082"/>
    <w:rsid w:val="00D065F1"/>
    <w:rsid w:val="00D07186"/>
    <w:rsid w:val="00D103DF"/>
    <w:rsid w:val="00D15873"/>
    <w:rsid w:val="00D1675B"/>
    <w:rsid w:val="00D16A8A"/>
    <w:rsid w:val="00D2089E"/>
    <w:rsid w:val="00D23045"/>
    <w:rsid w:val="00D234F5"/>
    <w:rsid w:val="00D235D7"/>
    <w:rsid w:val="00D236F9"/>
    <w:rsid w:val="00D2372C"/>
    <w:rsid w:val="00D2408A"/>
    <w:rsid w:val="00D24E44"/>
    <w:rsid w:val="00D2650C"/>
    <w:rsid w:val="00D31E77"/>
    <w:rsid w:val="00D336A8"/>
    <w:rsid w:val="00D34121"/>
    <w:rsid w:val="00D3445E"/>
    <w:rsid w:val="00D3638D"/>
    <w:rsid w:val="00D37146"/>
    <w:rsid w:val="00D3783D"/>
    <w:rsid w:val="00D378D7"/>
    <w:rsid w:val="00D414DA"/>
    <w:rsid w:val="00D42056"/>
    <w:rsid w:val="00D43D75"/>
    <w:rsid w:val="00D46662"/>
    <w:rsid w:val="00D46F8B"/>
    <w:rsid w:val="00D4737A"/>
    <w:rsid w:val="00D475AD"/>
    <w:rsid w:val="00D50EE6"/>
    <w:rsid w:val="00D51061"/>
    <w:rsid w:val="00D5175E"/>
    <w:rsid w:val="00D53A54"/>
    <w:rsid w:val="00D53C8A"/>
    <w:rsid w:val="00D53E89"/>
    <w:rsid w:val="00D55864"/>
    <w:rsid w:val="00D55D7A"/>
    <w:rsid w:val="00D568E6"/>
    <w:rsid w:val="00D571BE"/>
    <w:rsid w:val="00D62020"/>
    <w:rsid w:val="00D62906"/>
    <w:rsid w:val="00D629B9"/>
    <w:rsid w:val="00D631DB"/>
    <w:rsid w:val="00D653FF"/>
    <w:rsid w:val="00D673CD"/>
    <w:rsid w:val="00D67516"/>
    <w:rsid w:val="00D678DB"/>
    <w:rsid w:val="00D7067E"/>
    <w:rsid w:val="00D708EF"/>
    <w:rsid w:val="00D70F78"/>
    <w:rsid w:val="00D712BB"/>
    <w:rsid w:val="00D71969"/>
    <w:rsid w:val="00D73F44"/>
    <w:rsid w:val="00D74534"/>
    <w:rsid w:val="00D748F9"/>
    <w:rsid w:val="00D74F15"/>
    <w:rsid w:val="00D75B53"/>
    <w:rsid w:val="00D77382"/>
    <w:rsid w:val="00D83D46"/>
    <w:rsid w:val="00D84301"/>
    <w:rsid w:val="00D8484D"/>
    <w:rsid w:val="00D8633D"/>
    <w:rsid w:val="00D867D9"/>
    <w:rsid w:val="00D8713C"/>
    <w:rsid w:val="00D87826"/>
    <w:rsid w:val="00D90EDA"/>
    <w:rsid w:val="00D91C05"/>
    <w:rsid w:val="00D91FE3"/>
    <w:rsid w:val="00D9244C"/>
    <w:rsid w:val="00D9374D"/>
    <w:rsid w:val="00D95E1A"/>
    <w:rsid w:val="00D95EC4"/>
    <w:rsid w:val="00D971DE"/>
    <w:rsid w:val="00DA1B53"/>
    <w:rsid w:val="00DA1D1B"/>
    <w:rsid w:val="00DA2408"/>
    <w:rsid w:val="00DA2C24"/>
    <w:rsid w:val="00DA34CF"/>
    <w:rsid w:val="00DA3B95"/>
    <w:rsid w:val="00DA55D4"/>
    <w:rsid w:val="00DA6209"/>
    <w:rsid w:val="00DA7075"/>
    <w:rsid w:val="00DA70BA"/>
    <w:rsid w:val="00DA74EB"/>
    <w:rsid w:val="00DB1471"/>
    <w:rsid w:val="00DB1512"/>
    <w:rsid w:val="00DB1E0B"/>
    <w:rsid w:val="00DB1EDE"/>
    <w:rsid w:val="00DB2183"/>
    <w:rsid w:val="00DB2985"/>
    <w:rsid w:val="00DB36B0"/>
    <w:rsid w:val="00DB4ACB"/>
    <w:rsid w:val="00DB53E0"/>
    <w:rsid w:val="00DB6057"/>
    <w:rsid w:val="00DB7124"/>
    <w:rsid w:val="00DC0EDC"/>
    <w:rsid w:val="00DC1A78"/>
    <w:rsid w:val="00DC2149"/>
    <w:rsid w:val="00DC3851"/>
    <w:rsid w:val="00DC4D32"/>
    <w:rsid w:val="00DC5754"/>
    <w:rsid w:val="00DC5A7B"/>
    <w:rsid w:val="00DC645D"/>
    <w:rsid w:val="00DC65D8"/>
    <w:rsid w:val="00DC6FB7"/>
    <w:rsid w:val="00DD0727"/>
    <w:rsid w:val="00DD321A"/>
    <w:rsid w:val="00DD377B"/>
    <w:rsid w:val="00DD40B3"/>
    <w:rsid w:val="00DD5968"/>
    <w:rsid w:val="00DD61E5"/>
    <w:rsid w:val="00DD6F04"/>
    <w:rsid w:val="00DD7017"/>
    <w:rsid w:val="00DE10FA"/>
    <w:rsid w:val="00DE1444"/>
    <w:rsid w:val="00DE22B7"/>
    <w:rsid w:val="00DE3A99"/>
    <w:rsid w:val="00DE4479"/>
    <w:rsid w:val="00DE5A0B"/>
    <w:rsid w:val="00DE6764"/>
    <w:rsid w:val="00DE6A60"/>
    <w:rsid w:val="00DE72D0"/>
    <w:rsid w:val="00DF0AD4"/>
    <w:rsid w:val="00DF2EE4"/>
    <w:rsid w:val="00DF2F8F"/>
    <w:rsid w:val="00DF3B9B"/>
    <w:rsid w:val="00DF3EAA"/>
    <w:rsid w:val="00DF503D"/>
    <w:rsid w:val="00DF570E"/>
    <w:rsid w:val="00DF6BCB"/>
    <w:rsid w:val="00DF6E74"/>
    <w:rsid w:val="00DF73C4"/>
    <w:rsid w:val="00DF7918"/>
    <w:rsid w:val="00E0078E"/>
    <w:rsid w:val="00E01B84"/>
    <w:rsid w:val="00E01E2C"/>
    <w:rsid w:val="00E02228"/>
    <w:rsid w:val="00E03D26"/>
    <w:rsid w:val="00E047AC"/>
    <w:rsid w:val="00E0564D"/>
    <w:rsid w:val="00E05C55"/>
    <w:rsid w:val="00E05D96"/>
    <w:rsid w:val="00E069DB"/>
    <w:rsid w:val="00E1176A"/>
    <w:rsid w:val="00E11A11"/>
    <w:rsid w:val="00E12F50"/>
    <w:rsid w:val="00E13DA6"/>
    <w:rsid w:val="00E15205"/>
    <w:rsid w:val="00E153B3"/>
    <w:rsid w:val="00E156F1"/>
    <w:rsid w:val="00E160D0"/>
    <w:rsid w:val="00E165D2"/>
    <w:rsid w:val="00E165F1"/>
    <w:rsid w:val="00E16BE5"/>
    <w:rsid w:val="00E16D21"/>
    <w:rsid w:val="00E173BB"/>
    <w:rsid w:val="00E17BFD"/>
    <w:rsid w:val="00E20B6A"/>
    <w:rsid w:val="00E20D17"/>
    <w:rsid w:val="00E20EAA"/>
    <w:rsid w:val="00E210A1"/>
    <w:rsid w:val="00E21EDD"/>
    <w:rsid w:val="00E22509"/>
    <w:rsid w:val="00E23D36"/>
    <w:rsid w:val="00E242E2"/>
    <w:rsid w:val="00E24C2F"/>
    <w:rsid w:val="00E24EC6"/>
    <w:rsid w:val="00E252B2"/>
    <w:rsid w:val="00E2596A"/>
    <w:rsid w:val="00E277D6"/>
    <w:rsid w:val="00E30CF5"/>
    <w:rsid w:val="00E30D7A"/>
    <w:rsid w:val="00E3225D"/>
    <w:rsid w:val="00E32BB8"/>
    <w:rsid w:val="00E34670"/>
    <w:rsid w:val="00E348EB"/>
    <w:rsid w:val="00E34FE3"/>
    <w:rsid w:val="00E35689"/>
    <w:rsid w:val="00E37C64"/>
    <w:rsid w:val="00E37FAB"/>
    <w:rsid w:val="00E40B07"/>
    <w:rsid w:val="00E40C95"/>
    <w:rsid w:val="00E42975"/>
    <w:rsid w:val="00E4447A"/>
    <w:rsid w:val="00E4538F"/>
    <w:rsid w:val="00E453C4"/>
    <w:rsid w:val="00E4601F"/>
    <w:rsid w:val="00E469E2"/>
    <w:rsid w:val="00E47FAC"/>
    <w:rsid w:val="00E5109A"/>
    <w:rsid w:val="00E5206F"/>
    <w:rsid w:val="00E5279A"/>
    <w:rsid w:val="00E534DE"/>
    <w:rsid w:val="00E54234"/>
    <w:rsid w:val="00E5465F"/>
    <w:rsid w:val="00E55C95"/>
    <w:rsid w:val="00E56327"/>
    <w:rsid w:val="00E56973"/>
    <w:rsid w:val="00E5726C"/>
    <w:rsid w:val="00E60532"/>
    <w:rsid w:val="00E6059E"/>
    <w:rsid w:val="00E6086F"/>
    <w:rsid w:val="00E613DC"/>
    <w:rsid w:val="00E6190C"/>
    <w:rsid w:val="00E61D19"/>
    <w:rsid w:val="00E631FB"/>
    <w:rsid w:val="00E63610"/>
    <w:rsid w:val="00E66AF3"/>
    <w:rsid w:val="00E670A4"/>
    <w:rsid w:val="00E67274"/>
    <w:rsid w:val="00E679F9"/>
    <w:rsid w:val="00E71165"/>
    <w:rsid w:val="00E712EC"/>
    <w:rsid w:val="00E724CC"/>
    <w:rsid w:val="00E72CBB"/>
    <w:rsid w:val="00E7565D"/>
    <w:rsid w:val="00E825EF"/>
    <w:rsid w:val="00E82EC7"/>
    <w:rsid w:val="00E84273"/>
    <w:rsid w:val="00E845EF"/>
    <w:rsid w:val="00E84AA6"/>
    <w:rsid w:val="00E85024"/>
    <w:rsid w:val="00E8647A"/>
    <w:rsid w:val="00E86CD2"/>
    <w:rsid w:val="00E87611"/>
    <w:rsid w:val="00E90E47"/>
    <w:rsid w:val="00E9178E"/>
    <w:rsid w:val="00E9184A"/>
    <w:rsid w:val="00E91C40"/>
    <w:rsid w:val="00E92CE6"/>
    <w:rsid w:val="00E93B05"/>
    <w:rsid w:val="00E93C4E"/>
    <w:rsid w:val="00E94F89"/>
    <w:rsid w:val="00E95C1A"/>
    <w:rsid w:val="00E972DA"/>
    <w:rsid w:val="00EA10F5"/>
    <w:rsid w:val="00EA1146"/>
    <w:rsid w:val="00EA1B76"/>
    <w:rsid w:val="00EA23D6"/>
    <w:rsid w:val="00EA346D"/>
    <w:rsid w:val="00EA348F"/>
    <w:rsid w:val="00EA4E70"/>
    <w:rsid w:val="00EA5568"/>
    <w:rsid w:val="00EA69A8"/>
    <w:rsid w:val="00EA6B47"/>
    <w:rsid w:val="00EA7383"/>
    <w:rsid w:val="00EB1996"/>
    <w:rsid w:val="00EB283B"/>
    <w:rsid w:val="00EB2CD0"/>
    <w:rsid w:val="00EB30F6"/>
    <w:rsid w:val="00EB4796"/>
    <w:rsid w:val="00EB5D46"/>
    <w:rsid w:val="00EB6EFD"/>
    <w:rsid w:val="00EB7D49"/>
    <w:rsid w:val="00EC0864"/>
    <w:rsid w:val="00EC126E"/>
    <w:rsid w:val="00EC1DCD"/>
    <w:rsid w:val="00EC1E9D"/>
    <w:rsid w:val="00EC3328"/>
    <w:rsid w:val="00EC4F8D"/>
    <w:rsid w:val="00EC5A85"/>
    <w:rsid w:val="00EC5AA0"/>
    <w:rsid w:val="00EC625F"/>
    <w:rsid w:val="00EC6479"/>
    <w:rsid w:val="00EC6845"/>
    <w:rsid w:val="00EC7866"/>
    <w:rsid w:val="00EC7FBE"/>
    <w:rsid w:val="00ED0E56"/>
    <w:rsid w:val="00ED100E"/>
    <w:rsid w:val="00ED116D"/>
    <w:rsid w:val="00ED1FC2"/>
    <w:rsid w:val="00ED22E4"/>
    <w:rsid w:val="00ED74B6"/>
    <w:rsid w:val="00EE3EFA"/>
    <w:rsid w:val="00EE41AA"/>
    <w:rsid w:val="00EE5892"/>
    <w:rsid w:val="00EE5BFA"/>
    <w:rsid w:val="00EE73C9"/>
    <w:rsid w:val="00EF0657"/>
    <w:rsid w:val="00EF11A4"/>
    <w:rsid w:val="00EF13FE"/>
    <w:rsid w:val="00EF1E58"/>
    <w:rsid w:val="00EF236E"/>
    <w:rsid w:val="00EF31F8"/>
    <w:rsid w:val="00EF3412"/>
    <w:rsid w:val="00EF366E"/>
    <w:rsid w:val="00EF4AB4"/>
    <w:rsid w:val="00EF4E78"/>
    <w:rsid w:val="00EF5467"/>
    <w:rsid w:val="00EF767E"/>
    <w:rsid w:val="00F03EB5"/>
    <w:rsid w:val="00F04210"/>
    <w:rsid w:val="00F04F3A"/>
    <w:rsid w:val="00F05298"/>
    <w:rsid w:val="00F058C2"/>
    <w:rsid w:val="00F05C8A"/>
    <w:rsid w:val="00F106FA"/>
    <w:rsid w:val="00F1291A"/>
    <w:rsid w:val="00F1357E"/>
    <w:rsid w:val="00F155EB"/>
    <w:rsid w:val="00F17C31"/>
    <w:rsid w:val="00F20390"/>
    <w:rsid w:val="00F2093A"/>
    <w:rsid w:val="00F214B5"/>
    <w:rsid w:val="00F2343F"/>
    <w:rsid w:val="00F24613"/>
    <w:rsid w:val="00F248D7"/>
    <w:rsid w:val="00F26F84"/>
    <w:rsid w:val="00F275D9"/>
    <w:rsid w:val="00F27ADA"/>
    <w:rsid w:val="00F27D61"/>
    <w:rsid w:val="00F30702"/>
    <w:rsid w:val="00F30F0A"/>
    <w:rsid w:val="00F312FF"/>
    <w:rsid w:val="00F32245"/>
    <w:rsid w:val="00F323D0"/>
    <w:rsid w:val="00F331B7"/>
    <w:rsid w:val="00F3324E"/>
    <w:rsid w:val="00F3404B"/>
    <w:rsid w:val="00F35DD9"/>
    <w:rsid w:val="00F365E4"/>
    <w:rsid w:val="00F37A5B"/>
    <w:rsid w:val="00F40C6C"/>
    <w:rsid w:val="00F40DF9"/>
    <w:rsid w:val="00F423A7"/>
    <w:rsid w:val="00F42D1E"/>
    <w:rsid w:val="00F43D0F"/>
    <w:rsid w:val="00F44D0F"/>
    <w:rsid w:val="00F45429"/>
    <w:rsid w:val="00F4668D"/>
    <w:rsid w:val="00F46F7F"/>
    <w:rsid w:val="00F47391"/>
    <w:rsid w:val="00F50D50"/>
    <w:rsid w:val="00F5236A"/>
    <w:rsid w:val="00F546FF"/>
    <w:rsid w:val="00F54DA7"/>
    <w:rsid w:val="00F55EF3"/>
    <w:rsid w:val="00F55FC4"/>
    <w:rsid w:val="00F57301"/>
    <w:rsid w:val="00F60B3A"/>
    <w:rsid w:val="00F61D9B"/>
    <w:rsid w:val="00F61E47"/>
    <w:rsid w:val="00F61EB1"/>
    <w:rsid w:val="00F639BA"/>
    <w:rsid w:val="00F64A85"/>
    <w:rsid w:val="00F651C5"/>
    <w:rsid w:val="00F67D85"/>
    <w:rsid w:val="00F70066"/>
    <w:rsid w:val="00F701DD"/>
    <w:rsid w:val="00F70910"/>
    <w:rsid w:val="00F73F91"/>
    <w:rsid w:val="00F7439A"/>
    <w:rsid w:val="00F745D5"/>
    <w:rsid w:val="00F74602"/>
    <w:rsid w:val="00F75356"/>
    <w:rsid w:val="00F759A7"/>
    <w:rsid w:val="00F76336"/>
    <w:rsid w:val="00F775C9"/>
    <w:rsid w:val="00F80992"/>
    <w:rsid w:val="00F815CA"/>
    <w:rsid w:val="00F819AB"/>
    <w:rsid w:val="00F81BB1"/>
    <w:rsid w:val="00F82A01"/>
    <w:rsid w:val="00F84F1B"/>
    <w:rsid w:val="00F87E40"/>
    <w:rsid w:val="00F87E68"/>
    <w:rsid w:val="00F919AA"/>
    <w:rsid w:val="00F92B35"/>
    <w:rsid w:val="00F92D6E"/>
    <w:rsid w:val="00F93D29"/>
    <w:rsid w:val="00F96055"/>
    <w:rsid w:val="00F9626C"/>
    <w:rsid w:val="00FA1DA8"/>
    <w:rsid w:val="00FA34DB"/>
    <w:rsid w:val="00FA7457"/>
    <w:rsid w:val="00FA79C6"/>
    <w:rsid w:val="00FB087A"/>
    <w:rsid w:val="00FB10E7"/>
    <w:rsid w:val="00FB1112"/>
    <w:rsid w:val="00FB1D8C"/>
    <w:rsid w:val="00FB60A3"/>
    <w:rsid w:val="00FB72BC"/>
    <w:rsid w:val="00FB7E34"/>
    <w:rsid w:val="00FC03F1"/>
    <w:rsid w:val="00FC14CD"/>
    <w:rsid w:val="00FC1802"/>
    <w:rsid w:val="00FC1A73"/>
    <w:rsid w:val="00FC2464"/>
    <w:rsid w:val="00FC4FC2"/>
    <w:rsid w:val="00FC59A5"/>
    <w:rsid w:val="00FC59A7"/>
    <w:rsid w:val="00FC5C54"/>
    <w:rsid w:val="00FC65B0"/>
    <w:rsid w:val="00FD153E"/>
    <w:rsid w:val="00FD2CE9"/>
    <w:rsid w:val="00FD32AF"/>
    <w:rsid w:val="00FD3427"/>
    <w:rsid w:val="00FD54B1"/>
    <w:rsid w:val="00FD7D16"/>
    <w:rsid w:val="00FE0085"/>
    <w:rsid w:val="00FE0690"/>
    <w:rsid w:val="00FE08ED"/>
    <w:rsid w:val="00FE0B0A"/>
    <w:rsid w:val="00FE0F3F"/>
    <w:rsid w:val="00FE353E"/>
    <w:rsid w:val="00FE3AA8"/>
    <w:rsid w:val="00FE4432"/>
    <w:rsid w:val="00FE5287"/>
    <w:rsid w:val="00FE64FD"/>
    <w:rsid w:val="00FE7194"/>
    <w:rsid w:val="00FE77C2"/>
    <w:rsid w:val="00FF0867"/>
    <w:rsid w:val="00FF1B47"/>
    <w:rsid w:val="00FF1E47"/>
    <w:rsid w:val="00FF334C"/>
    <w:rsid w:val="00FF41E1"/>
    <w:rsid w:val="00FF440C"/>
    <w:rsid w:val="00FF4F03"/>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0F72DCD"/>
  <w15:docId w15:val="{D1A678C1-E240-4CFF-8668-B2265B3CC1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바탕"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A64F61"/>
    <w:rPr>
      <w:sz w:val="22"/>
      <w:lang w:val="en-GB"/>
    </w:rPr>
  </w:style>
  <w:style w:type="paragraph" w:styleId="1">
    <w:name w:val="heading 1"/>
    <w:basedOn w:val="a0"/>
    <w:next w:val="BodyText"/>
    <w:link w:val="1Char"/>
    <w:qFormat/>
    <w:rsid w:val="00B900B9"/>
    <w:pPr>
      <w:keepNext/>
      <w:keepLines/>
      <w:numPr>
        <w:numId w:val="2"/>
      </w:numPr>
      <w:spacing w:before="320"/>
      <w:outlineLvl w:val="0"/>
    </w:pPr>
    <w:rPr>
      <w:rFonts w:asciiTheme="majorHAnsi" w:hAnsiTheme="majorHAnsi"/>
      <w:b/>
      <w:sz w:val="32"/>
    </w:rPr>
  </w:style>
  <w:style w:type="paragraph" w:styleId="2">
    <w:name w:val="heading 2"/>
    <w:basedOn w:val="1"/>
    <w:next w:val="BodyText"/>
    <w:qFormat/>
    <w:rsid w:val="007D3F71"/>
    <w:pPr>
      <w:numPr>
        <w:ilvl w:val="1"/>
      </w:numPr>
      <w:spacing w:before="280"/>
      <w:outlineLvl w:val="1"/>
    </w:pPr>
    <w:rPr>
      <w:sz w:val="28"/>
    </w:rPr>
  </w:style>
  <w:style w:type="paragraph" w:styleId="3">
    <w:name w:val="heading 3"/>
    <w:basedOn w:val="2"/>
    <w:next w:val="BodyText"/>
    <w:qFormat/>
    <w:rsid w:val="00610F5D"/>
    <w:pPr>
      <w:numPr>
        <w:ilvl w:val="2"/>
      </w:numPr>
      <w:spacing w:before="240" w:after="60"/>
      <w:outlineLvl w:val="2"/>
    </w:pPr>
    <w:rPr>
      <w:sz w:val="24"/>
    </w:rPr>
  </w:style>
  <w:style w:type="paragraph" w:styleId="4">
    <w:name w:val="heading 4"/>
    <w:basedOn w:val="3"/>
    <w:next w:val="BodyText"/>
    <w:link w:val="4Char"/>
    <w:unhideWhenUsed/>
    <w:qFormat/>
    <w:rsid w:val="00610F5D"/>
    <w:pPr>
      <w:numPr>
        <w:ilvl w:val="3"/>
      </w:numPr>
      <w:spacing w:before="40"/>
      <w:outlineLvl w:val="3"/>
    </w:pPr>
    <w:rPr>
      <w:rFonts w:eastAsiaTheme="majorEastAsia" w:cstheme="majorBidi"/>
      <w:iCs/>
    </w:rPr>
  </w:style>
  <w:style w:type="paragraph" w:styleId="5">
    <w:name w:val="heading 5"/>
    <w:basedOn w:val="4"/>
    <w:next w:val="BodyText"/>
    <w:link w:val="5Char"/>
    <w:unhideWhenUsed/>
    <w:qFormat/>
    <w:rsid w:val="00610F5D"/>
    <w:pPr>
      <w:numPr>
        <w:ilvl w:val="4"/>
      </w:numPr>
      <w:outlineLvl w:val="4"/>
    </w:pPr>
  </w:style>
  <w:style w:type="paragraph" w:styleId="6">
    <w:name w:val="heading 6"/>
    <w:basedOn w:val="5"/>
    <w:next w:val="BodyText"/>
    <w:link w:val="6Char"/>
    <w:unhideWhenUsed/>
    <w:qFormat/>
    <w:rsid w:val="00610F5D"/>
    <w:pPr>
      <w:numPr>
        <w:ilvl w:val="5"/>
      </w:numPr>
      <w:outlineLvl w:val="5"/>
    </w:pPr>
  </w:style>
  <w:style w:type="paragraph" w:styleId="7">
    <w:name w:val="heading 7"/>
    <w:basedOn w:val="a0"/>
    <w:next w:val="a0"/>
    <w:link w:val="7Char"/>
    <w:semiHidden/>
    <w:unhideWhenUsed/>
    <w:qFormat/>
    <w:rsid w:val="00610F5D"/>
    <w:pPr>
      <w:keepNext/>
      <w:keepLines/>
      <w:numPr>
        <w:ilvl w:val="6"/>
        <w:numId w:val="2"/>
      </w:numPr>
      <w:spacing w:before="40"/>
      <w:outlineLvl w:val="6"/>
    </w:pPr>
    <w:rPr>
      <w:rFonts w:asciiTheme="majorHAnsi" w:eastAsiaTheme="majorEastAsia" w:hAnsiTheme="majorHAnsi" w:cstheme="majorBidi"/>
      <w:i/>
      <w:iCs/>
      <w:color w:val="1F4D78" w:themeColor="accent1" w:themeShade="7F"/>
    </w:rPr>
  </w:style>
  <w:style w:type="paragraph" w:styleId="8">
    <w:name w:val="heading 8"/>
    <w:basedOn w:val="a0"/>
    <w:next w:val="a0"/>
    <w:link w:val="8Char"/>
    <w:semiHidden/>
    <w:unhideWhenUsed/>
    <w:qFormat/>
    <w:rsid w:val="00610F5D"/>
    <w:pPr>
      <w:keepNext/>
      <w:keepLines/>
      <w:numPr>
        <w:ilvl w:val="7"/>
        <w:numId w:val="2"/>
      </w:numPr>
      <w:spacing w:before="40"/>
      <w:outlineLvl w:val="7"/>
    </w:pPr>
    <w:rPr>
      <w:rFonts w:asciiTheme="majorHAnsi" w:eastAsiaTheme="majorEastAsia" w:hAnsiTheme="majorHAnsi" w:cstheme="majorBidi"/>
      <w:color w:val="272727" w:themeColor="text1" w:themeTint="D8"/>
      <w:sz w:val="21"/>
      <w:szCs w:val="21"/>
    </w:rPr>
  </w:style>
  <w:style w:type="paragraph" w:styleId="9">
    <w:name w:val="heading 9"/>
    <w:basedOn w:val="a0"/>
    <w:next w:val="a0"/>
    <w:link w:val="9Char"/>
    <w:semiHidden/>
    <w:unhideWhenUsed/>
    <w:qFormat/>
    <w:rsid w:val="00610F5D"/>
    <w:pPr>
      <w:keepNext/>
      <w:keepLines/>
      <w:numPr>
        <w:ilvl w:val="8"/>
        <w:numId w:val="2"/>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footer"/>
    <w:basedOn w:val="a0"/>
    <w:rsid w:val="008B7251"/>
    <w:pPr>
      <w:pBdr>
        <w:top w:val="single" w:sz="6" w:space="1" w:color="auto"/>
      </w:pBdr>
      <w:tabs>
        <w:tab w:val="center" w:pos="6480"/>
        <w:tab w:val="right" w:pos="12960"/>
      </w:tabs>
    </w:pPr>
    <w:rPr>
      <w:sz w:val="24"/>
    </w:rPr>
  </w:style>
  <w:style w:type="paragraph" w:styleId="a5">
    <w:name w:val="header"/>
    <w:basedOn w:val="a0"/>
    <w:rsid w:val="008B7251"/>
    <w:pPr>
      <w:pBdr>
        <w:bottom w:val="single" w:sz="6" w:space="2" w:color="auto"/>
      </w:pBdr>
      <w:tabs>
        <w:tab w:val="center" w:pos="6480"/>
        <w:tab w:val="right" w:pos="12960"/>
      </w:tabs>
    </w:pPr>
    <w:rPr>
      <w:b/>
      <w:sz w:val="28"/>
    </w:rPr>
  </w:style>
  <w:style w:type="paragraph" w:customStyle="1" w:styleId="T1">
    <w:name w:val="T1"/>
    <w:basedOn w:val="a0"/>
    <w:rsid w:val="008B7251"/>
    <w:pPr>
      <w:jc w:val="center"/>
    </w:pPr>
    <w:rPr>
      <w:b/>
      <w:sz w:val="28"/>
    </w:rPr>
  </w:style>
  <w:style w:type="paragraph" w:customStyle="1" w:styleId="T2">
    <w:name w:val="T2"/>
    <w:basedOn w:val="T1"/>
    <w:rsid w:val="008B7251"/>
    <w:pPr>
      <w:spacing w:after="240"/>
      <w:ind w:left="720" w:right="720"/>
    </w:pPr>
  </w:style>
  <w:style w:type="paragraph" w:customStyle="1" w:styleId="T3">
    <w:name w:val="T3"/>
    <w:basedOn w:val="T1"/>
    <w:rsid w:val="008B7251"/>
    <w:pPr>
      <w:pBdr>
        <w:bottom w:val="single" w:sz="6" w:space="1" w:color="auto"/>
      </w:pBdr>
      <w:tabs>
        <w:tab w:val="center" w:pos="4680"/>
      </w:tabs>
      <w:spacing w:after="240"/>
      <w:jc w:val="left"/>
    </w:pPr>
    <w:rPr>
      <w:b w:val="0"/>
      <w:sz w:val="24"/>
    </w:rPr>
  </w:style>
  <w:style w:type="paragraph" w:styleId="a6">
    <w:name w:val="Body Text Indent"/>
    <w:basedOn w:val="a0"/>
    <w:rsid w:val="008B7251"/>
    <w:pPr>
      <w:ind w:left="720" w:hanging="720"/>
    </w:pPr>
  </w:style>
  <w:style w:type="character" w:styleId="a7">
    <w:name w:val="Hyperlink"/>
    <w:basedOn w:val="a1"/>
    <w:uiPriority w:val="99"/>
    <w:rsid w:val="008B7251"/>
    <w:rPr>
      <w:color w:val="0000FF"/>
      <w:u w:val="single"/>
    </w:rPr>
  </w:style>
  <w:style w:type="paragraph" w:styleId="a8">
    <w:name w:val="Date"/>
    <w:basedOn w:val="a0"/>
    <w:next w:val="a0"/>
    <w:rsid w:val="001E3BE4"/>
  </w:style>
  <w:style w:type="paragraph" w:styleId="a9">
    <w:name w:val="Balloon Text"/>
    <w:basedOn w:val="a0"/>
    <w:semiHidden/>
    <w:rsid w:val="00044F0F"/>
    <w:rPr>
      <w:rFonts w:ascii="Tahoma" w:hAnsi="Tahoma" w:cs="Tahoma"/>
      <w:sz w:val="16"/>
      <w:szCs w:val="16"/>
    </w:rPr>
  </w:style>
  <w:style w:type="character" w:styleId="aa">
    <w:name w:val="annotation reference"/>
    <w:basedOn w:val="a1"/>
    <w:uiPriority w:val="99"/>
    <w:rsid w:val="000840D0"/>
    <w:rPr>
      <w:sz w:val="16"/>
      <w:szCs w:val="16"/>
    </w:rPr>
  </w:style>
  <w:style w:type="paragraph" w:styleId="ab">
    <w:name w:val="annotation text"/>
    <w:basedOn w:val="a0"/>
    <w:link w:val="Char"/>
    <w:uiPriority w:val="99"/>
    <w:rsid w:val="000840D0"/>
    <w:rPr>
      <w:sz w:val="20"/>
    </w:rPr>
  </w:style>
  <w:style w:type="paragraph" w:styleId="ac">
    <w:name w:val="annotation subject"/>
    <w:basedOn w:val="ab"/>
    <w:next w:val="ab"/>
    <w:semiHidden/>
    <w:rsid w:val="000840D0"/>
    <w:rPr>
      <w:b/>
      <w:bCs/>
    </w:rPr>
  </w:style>
  <w:style w:type="table" w:styleId="ad">
    <w:name w:val="Table Grid"/>
    <w:basedOn w:val="a2"/>
    <w:uiPriority w:val="59"/>
    <w:rsid w:val="00F639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line number"/>
    <w:basedOn w:val="a1"/>
    <w:rsid w:val="00FE0085"/>
  </w:style>
  <w:style w:type="paragraph" w:styleId="af">
    <w:name w:val="List Paragraph"/>
    <w:basedOn w:val="a0"/>
    <w:uiPriority w:val="34"/>
    <w:qFormat/>
    <w:rsid w:val="00CB6723"/>
    <w:pPr>
      <w:ind w:left="720"/>
      <w:contextualSpacing/>
    </w:pPr>
  </w:style>
  <w:style w:type="paragraph" w:styleId="af0">
    <w:name w:val="caption"/>
    <w:aliases w:val="Caption Char1,Caption Char Char,Caption Char1 Char,Caption Char2,Caption Char Char Char,Caption Char Char1,fig and tbl,fighead2,Table Caption,fighead21,fighead22,fighead23,Table Caption1,fighead211,fighead24,Table Caption2,fighead25"/>
    <w:basedOn w:val="a0"/>
    <w:next w:val="a0"/>
    <w:link w:val="Char0"/>
    <w:unhideWhenUsed/>
    <w:qFormat/>
    <w:rsid w:val="00E54234"/>
    <w:pPr>
      <w:spacing w:before="120" w:after="200"/>
      <w:jc w:val="center"/>
    </w:pPr>
    <w:rPr>
      <w:rFonts w:ascii="Arial" w:hAnsi="Arial"/>
      <w:b/>
      <w:iCs/>
      <w:sz w:val="18"/>
      <w:szCs w:val="18"/>
    </w:rPr>
  </w:style>
  <w:style w:type="character" w:customStyle="1" w:styleId="1Char">
    <w:name w:val="제목 1 Char"/>
    <w:basedOn w:val="a1"/>
    <w:link w:val="1"/>
    <w:rsid w:val="00B900B9"/>
    <w:rPr>
      <w:rFonts w:asciiTheme="majorHAnsi" w:hAnsiTheme="majorHAnsi"/>
      <w:b/>
      <w:sz w:val="32"/>
      <w:lang w:val="en-GB"/>
    </w:rPr>
  </w:style>
  <w:style w:type="paragraph" w:styleId="af1">
    <w:name w:val="Bibliography"/>
    <w:basedOn w:val="a0"/>
    <w:next w:val="a0"/>
    <w:uiPriority w:val="37"/>
    <w:unhideWhenUsed/>
    <w:rsid w:val="00526D33"/>
  </w:style>
  <w:style w:type="character" w:styleId="af2">
    <w:name w:val="Placeholder Text"/>
    <w:basedOn w:val="a1"/>
    <w:uiPriority w:val="99"/>
    <w:semiHidden/>
    <w:rsid w:val="00327E24"/>
    <w:rPr>
      <w:color w:val="808080"/>
    </w:rPr>
  </w:style>
  <w:style w:type="paragraph" w:customStyle="1" w:styleId="TableTitle">
    <w:name w:val="TableTitle"/>
    <w:next w:val="a0"/>
    <w:uiPriority w:val="99"/>
    <w:rsid w:val="00C27076"/>
    <w:pPr>
      <w:widowControl w:val="0"/>
      <w:autoSpaceDE w:val="0"/>
      <w:autoSpaceDN w:val="0"/>
      <w:adjustRightInd w:val="0"/>
      <w:spacing w:line="240" w:lineRule="atLeast"/>
      <w:jc w:val="center"/>
    </w:pPr>
    <w:rPr>
      <w:rFonts w:ascii="Arial" w:eastAsiaTheme="minorEastAsia" w:hAnsi="Arial" w:cs="Arial"/>
      <w:b/>
      <w:bCs/>
      <w:color w:val="000000"/>
      <w:w w:val="0"/>
    </w:rPr>
  </w:style>
  <w:style w:type="character" w:customStyle="1" w:styleId="CaptionChar3">
    <w:name w:val="Caption Char3"/>
    <w:aliases w:val="Caption Char1 Char1,Caption Char Char Char1,Caption Char1 Char Char,Caption Char2 Char,Caption Char Char Char Char,Caption Char Char1 Char,Caption Char Char2,fig and tbl Char,fighead2 Char,Table Caption Char,fighead21 Char,fighead22 Char"/>
    <w:basedOn w:val="a1"/>
    <w:rsid w:val="00B835E9"/>
    <w:rPr>
      <w:b/>
      <w:bCs/>
      <w:lang w:val="en-GB"/>
    </w:rPr>
  </w:style>
  <w:style w:type="numbering" w:customStyle="1" w:styleId="Headings">
    <w:name w:val="Headings"/>
    <w:uiPriority w:val="99"/>
    <w:rsid w:val="00610F5D"/>
    <w:pPr>
      <w:numPr>
        <w:numId w:val="1"/>
      </w:numPr>
    </w:pPr>
  </w:style>
  <w:style w:type="character" w:customStyle="1" w:styleId="4Char">
    <w:name w:val="제목 4 Char"/>
    <w:basedOn w:val="a1"/>
    <w:link w:val="4"/>
    <w:rsid w:val="00D708EF"/>
    <w:rPr>
      <w:rFonts w:asciiTheme="majorHAnsi" w:eastAsiaTheme="majorEastAsia" w:hAnsiTheme="majorHAnsi" w:cstheme="majorBidi"/>
      <w:b/>
      <w:iCs/>
      <w:sz w:val="24"/>
      <w:lang w:val="en-GB"/>
    </w:rPr>
  </w:style>
  <w:style w:type="character" w:customStyle="1" w:styleId="5Char">
    <w:name w:val="제목 5 Char"/>
    <w:basedOn w:val="a1"/>
    <w:link w:val="5"/>
    <w:rsid w:val="008151DF"/>
    <w:rPr>
      <w:rFonts w:asciiTheme="majorHAnsi" w:eastAsiaTheme="majorEastAsia" w:hAnsiTheme="majorHAnsi" w:cstheme="majorBidi"/>
      <w:b/>
      <w:iCs/>
      <w:sz w:val="24"/>
      <w:lang w:val="en-GB"/>
    </w:rPr>
  </w:style>
  <w:style w:type="paragraph" w:customStyle="1" w:styleId="CellBody">
    <w:name w:val="CellBody"/>
    <w:uiPriority w:val="99"/>
    <w:rsid w:val="00907325"/>
    <w:pPr>
      <w:widowControl w:val="0"/>
      <w:autoSpaceDE w:val="0"/>
      <w:autoSpaceDN w:val="0"/>
      <w:adjustRightInd w:val="0"/>
      <w:spacing w:line="200" w:lineRule="atLeast"/>
    </w:pPr>
    <w:rPr>
      <w:rFonts w:eastAsiaTheme="minorEastAsia"/>
      <w:color w:val="000000"/>
      <w:w w:val="0"/>
      <w:sz w:val="18"/>
      <w:szCs w:val="18"/>
    </w:rPr>
  </w:style>
  <w:style w:type="paragraph" w:customStyle="1" w:styleId="CellHeading">
    <w:name w:val="CellHeading"/>
    <w:uiPriority w:val="99"/>
    <w:rsid w:val="00907325"/>
    <w:pPr>
      <w:widowControl w:val="0"/>
      <w:suppressAutoHyphens/>
      <w:autoSpaceDE w:val="0"/>
      <w:autoSpaceDN w:val="0"/>
      <w:adjustRightInd w:val="0"/>
      <w:spacing w:line="200" w:lineRule="atLeast"/>
      <w:jc w:val="center"/>
    </w:pPr>
    <w:rPr>
      <w:rFonts w:eastAsiaTheme="minorEastAsia"/>
      <w:b/>
      <w:bCs/>
      <w:color w:val="000000"/>
      <w:w w:val="0"/>
      <w:sz w:val="18"/>
      <w:szCs w:val="18"/>
    </w:rPr>
  </w:style>
  <w:style w:type="paragraph" w:customStyle="1" w:styleId="TableText">
    <w:name w:val="TableText"/>
    <w:uiPriority w:val="99"/>
    <w:rsid w:val="00907325"/>
    <w:pPr>
      <w:widowControl w:val="0"/>
      <w:autoSpaceDE w:val="0"/>
      <w:autoSpaceDN w:val="0"/>
      <w:adjustRightInd w:val="0"/>
      <w:spacing w:line="200" w:lineRule="atLeast"/>
    </w:pPr>
    <w:rPr>
      <w:rFonts w:eastAsiaTheme="minorEastAsia"/>
      <w:color w:val="000000"/>
      <w:w w:val="0"/>
      <w:sz w:val="18"/>
      <w:szCs w:val="18"/>
      <w:lang w:eastAsia="zh-CN"/>
    </w:rPr>
  </w:style>
  <w:style w:type="paragraph" w:customStyle="1" w:styleId="Body">
    <w:name w:val="Body"/>
    <w:uiPriority w:val="99"/>
    <w:rsid w:val="003B4F7E"/>
    <w:pPr>
      <w:widowControl w:val="0"/>
      <w:autoSpaceDE w:val="0"/>
      <w:autoSpaceDN w:val="0"/>
      <w:adjustRightInd w:val="0"/>
      <w:spacing w:before="240" w:line="240" w:lineRule="atLeast"/>
      <w:jc w:val="both"/>
    </w:pPr>
    <w:rPr>
      <w:rFonts w:eastAsia="MS Mincho"/>
      <w:color w:val="000000"/>
      <w:w w:val="0"/>
      <w:lang w:eastAsia="ja-JP"/>
    </w:rPr>
  </w:style>
  <w:style w:type="paragraph" w:customStyle="1" w:styleId="Equation">
    <w:name w:val="Equation"/>
    <w:uiPriority w:val="99"/>
    <w:rsid w:val="003B4F7E"/>
    <w:pPr>
      <w:suppressAutoHyphens/>
      <w:autoSpaceDE w:val="0"/>
      <w:autoSpaceDN w:val="0"/>
      <w:adjustRightInd w:val="0"/>
      <w:spacing w:before="240" w:after="240" w:line="200" w:lineRule="atLeast"/>
      <w:ind w:firstLine="200"/>
    </w:pPr>
    <w:rPr>
      <w:color w:val="000000"/>
      <w:w w:val="0"/>
      <w:lang w:eastAsia="ko-KR"/>
    </w:rPr>
  </w:style>
  <w:style w:type="paragraph" w:customStyle="1" w:styleId="Equationvariable">
    <w:name w:val="Equation variable"/>
    <w:basedOn w:val="a0"/>
    <w:uiPriority w:val="99"/>
    <w:rsid w:val="00BD42B2"/>
    <w:pPr>
      <w:tabs>
        <w:tab w:val="left" w:pos="1080"/>
        <w:tab w:val="left" w:pos="1800"/>
      </w:tabs>
      <w:suppressAutoHyphens/>
      <w:autoSpaceDE w:val="0"/>
      <w:autoSpaceDN w:val="0"/>
      <w:adjustRightInd w:val="0"/>
      <w:spacing w:before="100" w:after="20" w:line="240" w:lineRule="atLeast"/>
      <w:ind w:left="760" w:hanging="560"/>
    </w:pPr>
    <w:rPr>
      <w:rFonts w:eastAsiaTheme="minorEastAsia"/>
      <w:color w:val="000000"/>
      <w:w w:val="0"/>
      <w:lang w:eastAsia="zh-CN"/>
    </w:rPr>
  </w:style>
  <w:style w:type="paragraph" w:customStyle="1" w:styleId="Editorsnote">
    <w:name w:val="Editor's note"/>
    <w:basedOn w:val="a0"/>
    <w:next w:val="a0"/>
    <w:qFormat/>
    <w:rsid w:val="00AE56C0"/>
    <w:pPr>
      <w:autoSpaceDE w:val="0"/>
      <w:autoSpaceDN w:val="0"/>
      <w:adjustRightInd w:val="0"/>
      <w:spacing w:before="120" w:after="120"/>
      <w:jc w:val="both"/>
    </w:pPr>
    <w:rPr>
      <w:rFonts w:cs="TimesNewRomanPSMT"/>
      <w:b/>
      <w:i/>
      <w:color w:val="FF0000"/>
      <w:sz w:val="20"/>
      <w:lang w:val="en-US"/>
    </w:rPr>
  </w:style>
  <w:style w:type="paragraph" w:customStyle="1" w:styleId="T">
    <w:name w:val="T"/>
    <w:aliases w:val="Text"/>
    <w:link w:val="TChar"/>
    <w:uiPriority w:val="99"/>
    <w:rsid w:val="00601139"/>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pPr>
    <w:rPr>
      <w:rFonts w:eastAsiaTheme="minorEastAsia"/>
      <w:color w:val="000000"/>
      <w:w w:val="0"/>
    </w:rPr>
  </w:style>
  <w:style w:type="paragraph" w:customStyle="1" w:styleId="B-Body">
    <w:name w:val="B-Body"/>
    <w:link w:val="B-BodyChar"/>
    <w:qFormat/>
    <w:rsid w:val="00B34500"/>
    <w:pPr>
      <w:tabs>
        <w:tab w:val="left" w:pos="2160"/>
      </w:tabs>
      <w:spacing w:before="120" w:after="40"/>
      <w:ind w:left="720"/>
    </w:pPr>
    <w:rPr>
      <w:sz w:val="22"/>
    </w:rPr>
  </w:style>
  <w:style w:type="character" w:customStyle="1" w:styleId="B-BodyChar">
    <w:name w:val="B-Body Char"/>
    <w:basedOn w:val="a1"/>
    <w:link w:val="B-Body"/>
    <w:rsid w:val="00B34500"/>
    <w:rPr>
      <w:sz w:val="22"/>
    </w:rPr>
  </w:style>
  <w:style w:type="paragraph" w:customStyle="1" w:styleId="Note">
    <w:name w:val="Note"/>
    <w:uiPriority w:val="99"/>
    <w:rsid w:val="00275C7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120" w:after="120" w:line="200" w:lineRule="atLeast"/>
      <w:jc w:val="both"/>
    </w:pPr>
    <w:rPr>
      <w:rFonts w:eastAsiaTheme="minorEastAsia"/>
      <w:color w:val="000000"/>
      <w:w w:val="0"/>
      <w:sz w:val="18"/>
      <w:szCs w:val="18"/>
    </w:rPr>
  </w:style>
  <w:style w:type="character" w:customStyle="1" w:styleId="Subscript">
    <w:name w:val="Subscript"/>
    <w:uiPriority w:val="99"/>
    <w:rsid w:val="00275C7B"/>
    <w:rPr>
      <w:vertAlign w:val="subscript"/>
    </w:rPr>
  </w:style>
  <w:style w:type="character" w:customStyle="1" w:styleId="TChar">
    <w:name w:val="T Char"/>
    <w:aliases w:val="Text Char"/>
    <w:basedOn w:val="a1"/>
    <w:link w:val="T"/>
    <w:uiPriority w:val="99"/>
    <w:rsid w:val="000F7452"/>
    <w:rPr>
      <w:rFonts w:eastAsiaTheme="minorEastAsia"/>
      <w:color w:val="000000"/>
      <w:w w:val="0"/>
    </w:rPr>
  </w:style>
  <w:style w:type="paragraph" w:customStyle="1" w:styleId="MTDisplayEquation">
    <w:name w:val="MTDisplayEquation"/>
    <w:basedOn w:val="T"/>
    <w:next w:val="a0"/>
    <w:link w:val="MTDisplayEquationChar"/>
    <w:rsid w:val="0083499A"/>
    <w:p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enter" w:pos="5400"/>
        <w:tab w:val="right" w:pos="10800"/>
      </w:tabs>
      <w:suppressAutoHyphens w:val="0"/>
    </w:pPr>
    <w:rPr>
      <w:rFonts w:eastAsia="MS Mincho"/>
      <w:sz w:val="22"/>
      <w:szCs w:val="22"/>
      <w:lang w:eastAsia="ja-JP"/>
    </w:rPr>
  </w:style>
  <w:style w:type="character" w:customStyle="1" w:styleId="MTDisplayEquationChar">
    <w:name w:val="MTDisplayEquation Char"/>
    <w:basedOn w:val="TChar"/>
    <w:link w:val="MTDisplayEquation"/>
    <w:rsid w:val="0083499A"/>
    <w:rPr>
      <w:rFonts w:eastAsia="MS Mincho"/>
      <w:color w:val="000000"/>
      <w:w w:val="0"/>
      <w:sz w:val="22"/>
      <w:szCs w:val="22"/>
      <w:lang w:eastAsia="ja-JP"/>
    </w:rPr>
  </w:style>
  <w:style w:type="character" w:customStyle="1" w:styleId="Char0">
    <w:name w:val="캡션 Char"/>
    <w:aliases w:val="Caption Char1 Char2,Caption Char Char Char2,Caption Char1 Char Char1,Caption Char2 Char1,Caption Char Char Char Char1,Caption Char Char1 Char1,fig and tbl Char1,fighead2 Char1,Table Caption Char1,fighead21 Char1,fighead22 Char1,fighead23 Char"/>
    <w:basedOn w:val="a1"/>
    <w:link w:val="af0"/>
    <w:rsid w:val="00E54234"/>
    <w:rPr>
      <w:rFonts w:ascii="Arial" w:hAnsi="Arial"/>
      <w:b/>
      <w:iCs/>
      <w:sz w:val="18"/>
      <w:szCs w:val="18"/>
      <w:lang w:val="en-GB"/>
    </w:rPr>
  </w:style>
  <w:style w:type="character" w:customStyle="1" w:styleId="Char">
    <w:name w:val="메모 텍스트 Char"/>
    <w:link w:val="ab"/>
    <w:uiPriority w:val="99"/>
    <w:rsid w:val="007411C6"/>
    <w:rPr>
      <w:lang w:val="en-GB"/>
    </w:rPr>
  </w:style>
  <w:style w:type="character" w:customStyle="1" w:styleId="Bold">
    <w:name w:val="Bold"/>
    <w:aliases w:val="Italic"/>
    <w:basedOn w:val="a1"/>
    <w:rsid w:val="0018245B"/>
    <w:rPr>
      <w:b/>
      <w:bCs/>
      <w:i/>
      <w:iCs/>
    </w:rPr>
  </w:style>
  <w:style w:type="paragraph" w:customStyle="1" w:styleId="EditingInstruction">
    <w:name w:val="Editing Instruction"/>
    <w:basedOn w:val="a0"/>
    <w:next w:val="a0"/>
    <w:qFormat/>
    <w:rsid w:val="00424110"/>
    <w:pPr>
      <w:spacing w:before="120" w:after="120"/>
    </w:pPr>
    <w:rPr>
      <w:b/>
      <w:i/>
    </w:rPr>
  </w:style>
  <w:style w:type="paragraph" w:customStyle="1" w:styleId="FigTitle">
    <w:name w:val="FigTitle"/>
    <w:uiPriority w:val="99"/>
    <w:rsid w:val="004F7ACE"/>
    <w:pPr>
      <w:widowControl w:val="0"/>
      <w:autoSpaceDE w:val="0"/>
      <w:autoSpaceDN w:val="0"/>
      <w:adjustRightInd w:val="0"/>
      <w:spacing w:before="240" w:line="240" w:lineRule="atLeast"/>
      <w:jc w:val="center"/>
    </w:pPr>
    <w:rPr>
      <w:rFonts w:ascii="Arial" w:eastAsia="맑은 고딕" w:hAnsi="Arial" w:cs="Arial"/>
      <w:b/>
      <w:bCs/>
      <w:color w:val="000000"/>
      <w:w w:val="0"/>
    </w:rPr>
  </w:style>
  <w:style w:type="paragraph" w:customStyle="1" w:styleId="figuretext">
    <w:name w:val="figure text"/>
    <w:uiPriority w:val="99"/>
    <w:rsid w:val="004F7ACE"/>
    <w:pPr>
      <w:widowControl w:val="0"/>
      <w:suppressAutoHyphens/>
      <w:autoSpaceDE w:val="0"/>
      <w:autoSpaceDN w:val="0"/>
      <w:adjustRightInd w:val="0"/>
      <w:spacing w:line="160" w:lineRule="atLeast"/>
      <w:jc w:val="center"/>
    </w:pPr>
    <w:rPr>
      <w:rFonts w:ascii="Arial" w:eastAsiaTheme="minorEastAsia" w:hAnsi="Arial" w:cs="Arial"/>
      <w:color w:val="000000"/>
      <w:w w:val="0"/>
      <w:sz w:val="16"/>
      <w:szCs w:val="16"/>
    </w:rPr>
  </w:style>
  <w:style w:type="character" w:customStyle="1" w:styleId="6Char">
    <w:name w:val="제목 6 Char"/>
    <w:basedOn w:val="a1"/>
    <w:link w:val="6"/>
    <w:rsid w:val="00B3220F"/>
    <w:rPr>
      <w:rFonts w:asciiTheme="majorHAnsi" w:eastAsiaTheme="majorEastAsia" w:hAnsiTheme="majorHAnsi" w:cstheme="majorBidi"/>
      <w:b/>
      <w:iCs/>
      <w:sz w:val="24"/>
      <w:lang w:val="en-GB"/>
    </w:rPr>
  </w:style>
  <w:style w:type="paragraph" w:customStyle="1" w:styleId="Ll1">
    <w:name w:val="Ll1"/>
    <w:aliases w:val="NumberedList21"/>
    <w:uiPriority w:val="99"/>
    <w:rsid w:val="00925BC7"/>
    <w:pPr>
      <w:tabs>
        <w:tab w:val="left" w:pos="1040"/>
      </w:tabs>
      <w:suppressAutoHyphens/>
      <w:autoSpaceDE w:val="0"/>
      <w:autoSpaceDN w:val="0"/>
      <w:adjustRightInd w:val="0"/>
      <w:spacing w:before="60" w:after="60" w:line="240" w:lineRule="atLeast"/>
      <w:ind w:left="1040" w:hanging="400"/>
      <w:jc w:val="both"/>
    </w:pPr>
    <w:rPr>
      <w:rFonts w:eastAsiaTheme="minorEastAsia"/>
      <w:color w:val="000000"/>
      <w:w w:val="0"/>
    </w:rPr>
  </w:style>
  <w:style w:type="paragraph" w:customStyle="1" w:styleId="Ll">
    <w:name w:val="Ll"/>
    <w:aliases w:val="NumberedList2"/>
    <w:uiPriority w:val="99"/>
    <w:rsid w:val="00925BC7"/>
    <w:pPr>
      <w:tabs>
        <w:tab w:val="left" w:pos="1040"/>
      </w:tabs>
      <w:suppressAutoHyphens/>
      <w:autoSpaceDE w:val="0"/>
      <w:autoSpaceDN w:val="0"/>
      <w:adjustRightInd w:val="0"/>
      <w:spacing w:before="60" w:after="60" w:line="240" w:lineRule="atLeast"/>
      <w:ind w:left="1040" w:hanging="400"/>
      <w:jc w:val="both"/>
    </w:pPr>
    <w:rPr>
      <w:rFonts w:eastAsiaTheme="minorEastAsia"/>
      <w:color w:val="000000"/>
      <w:w w:val="0"/>
    </w:rPr>
  </w:style>
  <w:style w:type="paragraph" w:customStyle="1" w:styleId="VariableList">
    <w:name w:val="VariableList"/>
    <w:uiPriority w:val="99"/>
    <w:rsid w:val="00925BC7"/>
    <w:pPr>
      <w:tabs>
        <w:tab w:val="left" w:pos="760"/>
        <w:tab w:val="left" w:pos="108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1080" w:hanging="880"/>
      <w:jc w:val="both"/>
    </w:pPr>
    <w:rPr>
      <w:rFonts w:eastAsiaTheme="minorEastAsia"/>
      <w:color w:val="000000"/>
      <w:w w:val="0"/>
    </w:rPr>
  </w:style>
  <w:style w:type="character" w:customStyle="1" w:styleId="Underline">
    <w:name w:val="Underline"/>
    <w:uiPriority w:val="99"/>
    <w:rsid w:val="00925BC7"/>
  </w:style>
  <w:style w:type="paragraph" w:customStyle="1" w:styleId="BodyText">
    <w:name w:val="BodyText"/>
    <w:basedOn w:val="a0"/>
    <w:qFormat/>
    <w:rsid w:val="00017B78"/>
    <w:pPr>
      <w:spacing w:before="120" w:after="120"/>
      <w:jc w:val="both"/>
    </w:pPr>
  </w:style>
  <w:style w:type="paragraph" w:customStyle="1" w:styleId="CellText">
    <w:name w:val="CellText"/>
    <w:basedOn w:val="a0"/>
    <w:qFormat/>
    <w:rsid w:val="005C03FC"/>
    <w:rPr>
      <w:sz w:val="18"/>
      <w:lang w:val="en-US" w:eastAsia="ko-KR"/>
    </w:rPr>
  </w:style>
  <w:style w:type="paragraph" w:customStyle="1" w:styleId="TGaxandDensiFi">
    <w:name w:val="TGax_and_DensiFi"/>
    <w:basedOn w:val="a0"/>
    <w:next w:val="a0"/>
    <w:qFormat/>
    <w:rsid w:val="00D53C8A"/>
    <w:pPr>
      <w:shd w:val="clear" w:color="auto" w:fill="E7E6E6" w:themeFill="background2"/>
    </w:pPr>
    <w:rPr>
      <w:rFonts w:eastAsiaTheme="minorEastAsia"/>
    </w:rPr>
  </w:style>
  <w:style w:type="character" w:customStyle="1" w:styleId="7Char">
    <w:name w:val="제목 7 Char"/>
    <w:basedOn w:val="a1"/>
    <w:link w:val="7"/>
    <w:semiHidden/>
    <w:rsid w:val="00610F5D"/>
    <w:rPr>
      <w:rFonts w:asciiTheme="majorHAnsi" w:eastAsiaTheme="majorEastAsia" w:hAnsiTheme="majorHAnsi" w:cstheme="majorBidi"/>
      <w:i/>
      <w:iCs/>
      <w:color w:val="1F4D78" w:themeColor="accent1" w:themeShade="7F"/>
      <w:sz w:val="22"/>
      <w:lang w:val="en-GB"/>
    </w:rPr>
  </w:style>
  <w:style w:type="character" w:customStyle="1" w:styleId="8Char">
    <w:name w:val="제목 8 Char"/>
    <w:basedOn w:val="a1"/>
    <w:link w:val="8"/>
    <w:semiHidden/>
    <w:rsid w:val="00610F5D"/>
    <w:rPr>
      <w:rFonts w:asciiTheme="majorHAnsi" w:eastAsiaTheme="majorEastAsia" w:hAnsiTheme="majorHAnsi" w:cstheme="majorBidi"/>
      <w:color w:val="272727" w:themeColor="text1" w:themeTint="D8"/>
      <w:sz w:val="21"/>
      <w:szCs w:val="21"/>
      <w:lang w:val="en-GB"/>
    </w:rPr>
  </w:style>
  <w:style w:type="character" w:customStyle="1" w:styleId="9Char">
    <w:name w:val="제목 9 Char"/>
    <w:basedOn w:val="a1"/>
    <w:link w:val="9"/>
    <w:semiHidden/>
    <w:rsid w:val="00610F5D"/>
    <w:rPr>
      <w:rFonts w:asciiTheme="majorHAnsi" w:eastAsiaTheme="majorEastAsia" w:hAnsiTheme="majorHAnsi" w:cstheme="majorBidi"/>
      <w:i/>
      <w:iCs/>
      <w:color w:val="272727" w:themeColor="text1" w:themeTint="D8"/>
      <w:sz w:val="21"/>
      <w:szCs w:val="21"/>
      <w:lang w:val="en-GB"/>
    </w:rPr>
  </w:style>
  <w:style w:type="paragraph" w:customStyle="1" w:styleId="SP3278539">
    <w:name w:val="SP.3.278539"/>
    <w:basedOn w:val="a0"/>
    <w:next w:val="a0"/>
    <w:uiPriority w:val="99"/>
    <w:rsid w:val="00973F5C"/>
    <w:pPr>
      <w:widowControl w:val="0"/>
      <w:autoSpaceDE w:val="0"/>
      <w:autoSpaceDN w:val="0"/>
      <w:adjustRightInd w:val="0"/>
    </w:pPr>
    <w:rPr>
      <w:rFonts w:eastAsia="맑은 고딕"/>
      <w:sz w:val="24"/>
      <w:szCs w:val="24"/>
      <w:lang w:val="en-US" w:eastAsia="ko-KR"/>
    </w:rPr>
  </w:style>
  <w:style w:type="paragraph" w:styleId="af3">
    <w:name w:val="Revision"/>
    <w:hidden/>
    <w:uiPriority w:val="99"/>
    <w:semiHidden/>
    <w:rsid w:val="00233F21"/>
    <w:rPr>
      <w:sz w:val="22"/>
      <w:lang w:val="en-GB"/>
    </w:rPr>
  </w:style>
  <w:style w:type="paragraph" w:customStyle="1" w:styleId="SP11131117">
    <w:name w:val="SP.11.131117"/>
    <w:basedOn w:val="a0"/>
    <w:next w:val="a0"/>
    <w:uiPriority w:val="99"/>
    <w:rsid w:val="00457F13"/>
    <w:pPr>
      <w:widowControl w:val="0"/>
      <w:autoSpaceDE w:val="0"/>
      <w:autoSpaceDN w:val="0"/>
      <w:adjustRightInd w:val="0"/>
    </w:pPr>
    <w:rPr>
      <w:sz w:val="24"/>
      <w:szCs w:val="24"/>
      <w:lang w:val="en-US"/>
    </w:rPr>
  </w:style>
  <w:style w:type="paragraph" w:customStyle="1" w:styleId="SP11131159">
    <w:name w:val="SP.11.131159"/>
    <w:basedOn w:val="a0"/>
    <w:next w:val="a0"/>
    <w:uiPriority w:val="99"/>
    <w:rsid w:val="00457F13"/>
    <w:pPr>
      <w:widowControl w:val="0"/>
      <w:autoSpaceDE w:val="0"/>
      <w:autoSpaceDN w:val="0"/>
      <w:adjustRightInd w:val="0"/>
    </w:pPr>
    <w:rPr>
      <w:sz w:val="24"/>
      <w:szCs w:val="24"/>
      <w:lang w:val="en-US"/>
    </w:rPr>
  </w:style>
  <w:style w:type="paragraph" w:customStyle="1" w:styleId="SP11131137">
    <w:name w:val="SP.11.131137"/>
    <w:basedOn w:val="a0"/>
    <w:next w:val="a0"/>
    <w:uiPriority w:val="99"/>
    <w:rsid w:val="00457F13"/>
    <w:pPr>
      <w:widowControl w:val="0"/>
      <w:autoSpaceDE w:val="0"/>
      <w:autoSpaceDN w:val="0"/>
      <w:adjustRightInd w:val="0"/>
    </w:pPr>
    <w:rPr>
      <w:sz w:val="24"/>
      <w:szCs w:val="24"/>
      <w:lang w:val="en-US"/>
    </w:rPr>
  </w:style>
  <w:style w:type="paragraph" w:customStyle="1" w:styleId="SP11131119">
    <w:name w:val="SP.11.131119"/>
    <w:basedOn w:val="a0"/>
    <w:next w:val="a0"/>
    <w:uiPriority w:val="99"/>
    <w:rsid w:val="00457F13"/>
    <w:pPr>
      <w:widowControl w:val="0"/>
      <w:autoSpaceDE w:val="0"/>
      <w:autoSpaceDN w:val="0"/>
      <w:adjustRightInd w:val="0"/>
    </w:pPr>
    <w:rPr>
      <w:sz w:val="24"/>
      <w:szCs w:val="24"/>
      <w:lang w:val="en-US"/>
    </w:rPr>
  </w:style>
  <w:style w:type="character" w:customStyle="1" w:styleId="SC11323600">
    <w:name w:val="SC.11.323600"/>
    <w:uiPriority w:val="99"/>
    <w:rsid w:val="00457F13"/>
    <w:rPr>
      <w:color w:val="000000"/>
      <w:sz w:val="20"/>
      <w:szCs w:val="20"/>
    </w:rPr>
  </w:style>
  <w:style w:type="paragraph" w:customStyle="1" w:styleId="SP11131146">
    <w:name w:val="SP.11.131146"/>
    <w:basedOn w:val="a0"/>
    <w:next w:val="a0"/>
    <w:uiPriority w:val="99"/>
    <w:rsid w:val="00457F13"/>
    <w:pPr>
      <w:widowControl w:val="0"/>
      <w:autoSpaceDE w:val="0"/>
      <w:autoSpaceDN w:val="0"/>
      <w:adjustRightInd w:val="0"/>
    </w:pPr>
    <w:rPr>
      <w:sz w:val="24"/>
      <w:szCs w:val="24"/>
      <w:lang w:val="en-US"/>
    </w:rPr>
  </w:style>
  <w:style w:type="paragraph" w:customStyle="1" w:styleId="SP1274122">
    <w:name w:val="SP.12.74122"/>
    <w:basedOn w:val="a0"/>
    <w:next w:val="a0"/>
    <w:uiPriority w:val="99"/>
    <w:rsid w:val="00BF600D"/>
    <w:pPr>
      <w:widowControl w:val="0"/>
      <w:autoSpaceDE w:val="0"/>
      <w:autoSpaceDN w:val="0"/>
      <w:adjustRightInd w:val="0"/>
    </w:pPr>
    <w:rPr>
      <w:sz w:val="24"/>
      <w:szCs w:val="24"/>
      <w:lang w:val="en-US"/>
    </w:rPr>
  </w:style>
  <w:style w:type="paragraph" w:customStyle="1" w:styleId="SP1274133">
    <w:name w:val="SP.12.74133"/>
    <w:basedOn w:val="a0"/>
    <w:next w:val="a0"/>
    <w:uiPriority w:val="99"/>
    <w:rsid w:val="00BF600D"/>
    <w:pPr>
      <w:widowControl w:val="0"/>
      <w:autoSpaceDE w:val="0"/>
      <w:autoSpaceDN w:val="0"/>
      <w:adjustRightInd w:val="0"/>
    </w:pPr>
    <w:rPr>
      <w:sz w:val="24"/>
      <w:szCs w:val="24"/>
      <w:lang w:val="en-US"/>
    </w:rPr>
  </w:style>
  <w:style w:type="paragraph" w:customStyle="1" w:styleId="SP1273744">
    <w:name w:val="SP.12.73744"/>
    <w:basedOn w:val="a0"/>
    <w:next w:val="a0"/>
    <w:uiPriority w:val="99"/>
    <w:rsid w:val="00BF600D"/>
    <w:pPr>
      <w:widowControl w:val="0"/>
      <w:autoSpaceDE w:val="0"/>
      <w:autoSpaceDN w:val="0"/>
      <w:adjustRightInd w:val="0"/>
    </w:pPr>
    <w:rPr>
      <w:sz w:val="24"/>
      <w:szCs w:val="24"/>
      <w:lang w:val="en-US"/>
    </w:rPr>
  </w:style>
  <w:style w:type="paragraph" w:customStyle="1" w:styleId="SP1274089">
    <w:name w:val="SP.12.74089"/>
    <w:basedOn w:val="a0"/>
    <w:next w:val="a0"/>
    <w:uiPriority w:val="99"/>
    <w:rsid w:val="00BF600D"/>
    <w:pPr>
      <w:widowControl w:val="0"/>
      <w:autoSpaceDE w:val="0"/>
      <w:autoSpaceDN w:val="0"/>
      <w:adjustRightInd w:val="0"/>
    </w:pPr>
    <w:rPr>
      <w:sz w:val="24"/>
      <w:szCs w:val="24"/>
      <w:lang w:val="en-US"/>
    </w:rPr>
  </w:style>
  <w:style w:type="character" w:customStyle="1" w:styleId="SC12323589">
    <w:name w:val="SC.12.323589"/>
    <w:uiPriority w:val="99"/>
    <w:rsid w:val="00BF600D"/>
    <w:rPr>
      <w:color w:val="000000"/>
      <w:sz w:val="20"/>
      <w:szCs w:val="20"/>
    </w:rPr>
  </w:style>
  <w:style w:type="paragraph" w:customStyle="1" w:styleId="SP1274107">
    <w:name w:val="SP.12.74107"/>
    <w:basedOn w:val="a0"/>
    <w:next w:val="a0"/>
    <w:uiPriority w:val="99"/>
    <w:rsid w:val="00BF600D"/>
    <w:pPr>
      <w:widowControl w:val="0"/>
      <w:autoSpaceDE w:val="0"/>
      <w:autoSpaceDN w:val="0"/>
      <w:adjustRightInd w:val="0"/>
    </w:pPr>
    <w:rPr>
      <w:sz w:val="24"/>
      <w:szCs w:val="24"/>
      <w:lang w:val="en-US"/>
    </w:rPr>
  </w:style>
  <w:style w:type="character" w:customStyle="1" w:styleId="fontstyle01">
    <w:name w:val="fontstyle01"/>
    <w:basedOn w:val="a1"/>
    <w:rsid w:val="0039032E"/>
    <w:rPr>
      <w:rFonts w:ascii="TimesNewRomanPSMT" w:eastAsia="TimesNewRomanPSMT" w:hint="eastAsia"/>
      <w:b w:val="0"/>
      <w:bCs w:val="0"/>
      <w:i w:val="0"/>
      <w:iCs w:val="0"/>
      <w:color w:val="000000"/>
      <w:sz w:val="20"/>
      <w:szCs w:val="20"/>
    </w:rPr>
  </w:style>
  <w:style w:type="paragraph" w:customStyle="1" w:styleId="H5">
    <w:name w:val="H5"/>
    <w:aliases w:val="1.1.1.1.11"/>
    <w:basedOn w:val="a0"/>
    <w:uiPriority w:val="99"/>
    <w:rsid w:val="00440754"/>
    <w:pPr>
      <w:keepNext/>
      <w:autoSpaceDE w:val="0"/>
      <w:autoSpaceDN w:val="0"/>
      <w:spacing w:before="240" w:after="240" w:line="240" w:lineRule="atLeast"/>
    </w:pPr>
    <w:rPr>
      <w:rFonts w:ascii="Arial" w:eastAsia="굴림" w:hAnsi="Arial" w:cs="Arial"/>
      <w:b/>
      <w:bCs/>
      <w:color w:val="000000"/>
      <w:sz w:val="20"/>
      <w:lang w:val="en-US" w:eastAsia="ko-KR"/>
    </w:rPr>
  </w:style>
  <w:style w:type="paragraph" w:customStyle="1" w:styleId="H4">
    <w:name w:val="H4"/>
    <w:aliases w:val="1.1.1.1"/>
    <w:basedOn w:val="a0"/>
    <w:uiPriority w:val="99"/>
    <w:rsid w:val="00440754"/>
    <w:pPr>
      <w:keepNext/>
      <w:autoSpaceDE w:val="0"/>
      <w:autoSpaceDN w:val="0"/>
      <w:spacing w:before="240" w:after="240" w:line="240" w:lineRule="atLeast"/>
    </w:pPr>
    <w:rPr>
      <w:rFonts w:ascii="Arial" w:eastAsia="굴림" w:hAnsi="Arial" w:cs="Arial"/>
      <w:b/>
      <w:bCs/>
      <w:color w:val="000000"/>
      <w:sz w:val="20"/>
      <w:lang w:val="en-US" w:eastAsia="ko-KR"/>
    </w:rPr>
  </w:style>
  <w:style w:type="paragraph" w:customStyle="1" w:styleId="DL1">
    <w:name w:val="DL1"/>
    <w:aliases w:val="DashedList1,DL2"/>
    <w:basedOn w:val="a0"/>
    <w:uiPriority w:val="99"/>
    <w:rsid w:val="00440754"/>
    <w:pPr>
      <w:autoSpaceDE w:val="0"/>
      <w:autoSpaceDN w:val="0"/>
      <w:spacing w:before="60" w:after="60" w:line="240" w:lineRule="atLeast"/>
      <w:ind w:left="640" w:hanging="440"/>
      <w:jc w:val="both"/>
    </w:pPr>
    <w:rPr>
      <w:rFonts w:eastAsia="굴림"/>
      <w:color w:val="000000"/>
      <w:sz w:val="20"/>
      <w:lang w:val="en-US" w:eastAsia="ko-KR"/>
    </w:rPr>
  </w:style>
  <w:style w:type="paragraph" w:customStyle="1" w:styleId="Default">
    <w:name w:val="Default"/>
    <w:rsid w:val="00AE6D42"/>
    <w:pPr>
      <w:autoSpaceDE w:val="0"/>
      <w:autoSpaceDN w:val="0"/>
      <w:adjustRightInd w:val="0"/>
    </w:pPr>
    <w:rPr>
      <w:rFonts w:eastAsia="맑은 고딕"/>
      <w:color w:val="000000"/>
      <w:sz w:val="24"/>
      <w:szCs w:val="24"/>
      <w:lang w:eastAsia="ko-KR"/>
    </w:rPr>
  </w:style>
  <w:style w:type="paragraph" w:customStyle="1" w:styleId="SP10282754">
    <w:name w:val="SP.10.282754"/>
    <w:basedOn w:val="Default"/>
    <w:next w:val="Default"/>
    <w:uiPriority w:val="99"/>
    <w:rsid w:val="00AE6D42"/>
    <w:rPr>
      <w:rFonts w:ascii="Arial" w:hAnsi="Arial" w:cs="Arial"/>
      <w:color w:val="auto"/>
    </w:rPr>
  </w:style>
  <w:style w:type="paragraph" w:customStyle="1" w:styleId="H3">
    <w:name w:val="H3"/>
    <w:aliases w:val="1.1.1"/>
    <w:next w:val="a0"/>
    <w:uiPriority w:val="99"/>
    <w:rsid w:val="009619B0"/>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맑은 고딕" w:hAnsi="Arial" w:cs="Arial"/>
      <w:b/>
      <w:bCs/>
      <w:color w:val="000000"/>
      <w:w w:val="1"/>
    </w:rPr>
  </w:style>
  <w:style w:type="paragraph" w:customStyle="1" w:styleId="SP1582281">
    <w:name w:val="SP.15.82281"/>
    <w:basedOn w:val="a0"/>
    <w:next w:val="a0"/>
    <w:uiPriority w:val="99"/>
    <w:rsid w:val="00E87611"/>
    <w:pPr>
      <w:widowControl w:val="0"/>
      <w:autoSpaceDE w:val="0"/>
      <w:autoSpaceDN w:val="0"/>
      <w:adjustRightInd w:val="0"/>
    </w:pPr>
    <w:rPr>
      <w:rFonts w:eastAsia="맑은 고딕"/>
      <w:sz w:val="24"/>
      <w:szCs w:val="24"/>
      <w:lang w:val="en-US" w:eastAsia="ko-KR"/>
    </w:rPr>
  </w:style>
  <w:style w:type="character" w:customStyle="1" w:styleId="SC15323589">
    <w:name w:val="SC.15.323589"/>
    <w:uiPriority w:val="99"/>
    <w:rsid w:val="00E87611"/>
    <w:rPr>
      <w:color w:val="000000"/>
      <w:sz w:val="20"/>
      <w:szCs w:val="20"/>
    </w:rPr>
  </w:style>
  <w:style w:type="paragraph" w:customStyle="1" w:styleId="SP15303498">
    <w:name w:val="SP.15.303498"/>
    <w:basedOn w:val="Default"/>
    <w:next w:val="Default"/>
    <w:uiPriority w:val="99"/>
    <w:rsid w:val="008400DD"/>
    <w:pPr>
      <w:widowControl w:val="0"/>
    </w:pPr>
    <w:rPr>
      <w:rFonts w:ascii="Arial" w:eastAsia="바탕" w:hAnsi="Arial" w:cs="Arial"/>
      <w:color w:val="auto"/>
      <w:lang w:eastAsia="en-US"/>
    </w:rPr>
  </w:style>
  <w:style w:type="paragraph" w:customStyle="1" w:styleId="SP15303509">
    <w:name w:val="SP.15.303509"/>
    <w:basedOn w:val="Default"/>
    <w:next w:val="Default"/>
    <w:uiPriority w:val="99"/>
    <w:rsid w:val="008400DD"/>
    <w:pPr>
      <w:widowControl w:val="0"/>
    </w:pPr>
    <w:rPr>
      <w:rFonts w:ascii="Arial" w:eastAsia="바탕" w:hAnsi="Arial" w:cs="Arial"/>
      <w:color w:val="auto"/>
      <w:lang w:eastAsia="en-US"/>
    </w:rPr>
  </w:style>
  <w:style w:type="paragraph" w:customStyle="1" w:styleId="SP15303120">
    <w:name w:val="SP.15.303120"/>
    <w:basedOn w:val="Default"/>
    <w:next w:val="Default"/>
    <w:uiPriority w:val="99"/>
    <w:rsid w:val="008400DD"/>
    <w:pPr>
      <w:widowControl w:val="0"/>
    </w:pPr>
    <w:rPr>
      <w:rFonts w:ascii="Arial" w:eastAsia="바탕" w:hAnsi="Arial" w:cs="Arial"/>
      <w:color w:val="auto"/>
      <w:lang w:eastAsia="en-US"/>
    </w:rPr>
  </w:style>
  <w:style w:type="paragraph" w:customStyle="1" w:styleId="SP15303465">
    <w:name w:val="SP.15.303465"/>
    <w:basedOn w:val="Default"/>
    <w:next w:val="Default"/>
    <w:uiPriority w:val="99"/>
    <w:rsid w:val="008400DD"/>
    <w:pPr>
      <w:widowControl w:val="0"/>
    </w:pPr>
    <w:rPr>
      <w:rFonts w:ascii="Arial" w:eastAsia="바탕" w:hAnsi="Arial" w:cs="Arial"/>
      <w:color w:val="auto"/>
      <w:lang w:eastAsia="en-US"/>
    </w:rPr>
  </w:style>
  <w:style w:type="character" w:customStyle="1" w:styleId="SC15323594">
    <w:name w:val="SC.15.323594"/>
    <w:uiPriority w:val="99"/>
    <w:rsid w:val="00BB7B6C"/>
    <w:rPr>
      <w:b/>
      <w:bCs/>
      <w:color w:val="000000"/>
      <w:sz w:val="22"/>
      <w:szCs w:val="22"/>
    </w:rPr>
  </w:style>
  <w:style w:type="paragraph" w:customStyle="1" w:styleId="SP15299369">
    <w:name w:val="SP.15.299369"/>
    <w:basedOn w:val="Default"/>
    <w:next w:val="Default"/>
    <w:uiPriority w:val="99"/>
    <w:rsid w:val="003D4107"/>
    <w:pPr>
      <w:widowControl w:val="0"/>
    </w:pPr>
    <w:rPr>
      <w:color w:val="auto"/>
    </w:rPr>
  </w:style>
  <w:style w:type="paragraph" w:customStyle="1" w:styleId="DL">
    <w:name w:val="DL"/>
    <w:aliases w:val="DashedList2,D,DashedList,DashedList3"/>
    <w:uiPriority w:val="99"/>
    <w:rsid w:val="00A1431D"/>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both"/>
    </w:pPr>
    <w:rPr>
      <w:rFonts w:eastAsia="맑은 고딕"/>
      <w:color w:val="000000"/>
      <w:w w:val="0"/>
    </w:rPr>
  </w:style>
  <w:style w:type="paragraph" w:customStyle="1" w:styleId="SP15299402">
    <w:name w:val="SP.15.299402"/>
    <w:basedOn w:val="Default"/>
    <w:next w:val="Default"/>
    <w:uiPriority w:val="99"/>
    <w:rsid w:val="0055060D"/>
    <w:pPr>
      <w:widowControl w:val="0"/>
    </w:pPr>
    <w:rPr>
      <w:rFonts w:eastAsia="바탕"/>
      <w:color w:val="auto"/>
      <w:lang w:eastAsia="en-US"/>
    </w:rPr>
  </w:style>
  <w:style w:type="paragraph" w:customStyle="1" w:styleId="SP15299413">
    <w:name w:val="SP.15.299413"/>
    <w:basedOn w:val="Default"/>
    <w:next w:val="Default"/>
    <w:uiPriority w:val="99"/>
    <w:rsid w:val="0055060D"/>
    <w:pPr>
      <w:widowControl w:val="0"/>
    </w:pPr>
    <w:rPr>
      <w:rFonts w:eastAsia="바탕"/>
      <w:color w:val="auto"/>
      <w:lang w:eastAsia="en-US"/>
    </w:rPr>
  </w:style>
  <w:style w:type="paragraph" w:customStyle="1" w:styleId="SP15299024">
    <w:name w:val="SP.15.299024"/>
    <w:basedOn w:val="Default"/>
    <w:next w:val="Default"/>
    <w:uiPriority w:val="99"/>
    <w:rsid w:val="0055060D"/>
    <w:pPr>
      <w:widowControl w:val="0"/>
    </w:pPr>
    <w:rPr>
      <w:rFonts w:eastAsia="바탕"/>
      <w:color w:val="auto"/>
      <w:lang w:eastAsia="en-US"/>
    </w:rPr>
  </w:style>
  <w:style w:type="paragraph" w:customStyle="1" w:styleId="SP16127370">
    <w:name w:val="SP.16.127370"/>
    <w:basedOn w:val="Default"/>
    <w:next w:val="Default"/>
    <w:uiPriority w:val="99"/>
    <w:rsid w:val="00AC01DE"/>
    <w:pPr>
      <w:widowControl w:val="0"/>
    </w:pPr>
    <w:rPr>
      <w:rFonts w:eastAsia="바탕"/>
      <w:color w:val="auto"/>
      <w:lang w:eastAsia="en-US"/>
    </w:rPr>
  </w:style>
  <w:style w:type="paragraph" w:customStyle="1" w:styleId="SP16127381">
    <w:name w:val="SP.16.127381"/>
    <w:basedOn w:val="Default"/>
    <w:next w:val="Default"/>
    <w:uiPriority w:val="99"/>
    <w:rsid w:val="00AC01DE"/>
    <w:pPr>
      <w:widowControl w:val="0"/>
    </w:pPr>
    <w:rPr>
      <w:rFonts w:eastAsia="바탕"/>
      <w:color w:val="auto"/>
      <w:lang w:eastAsia="en-US"/>
    </w:rPr>
  </w:style>
  <w:style w:type="paragraph" w:customStyle="1" w:styleId="SP16126992">
    <w:name w:val="SP.16.126992"/>
    <w:basedOn w:val="Default"/>
    <w:next w:val="Default"/>
    <w:uiPriority w:val="99"/>
    <w:rsid w:val="00AC01DE"/>
    <w:pPr>
      <w:widowControl w:val="0"/>
    </w:pPr>
    <w:rPr>
      <w:rFonts w:eastAsia="바탕"/>
      <w:color w:val="auto"/>
      <w:lang w:eastAsia="en-US"/>
    </w:rPr>
  </w:style>
  <w:style w:type="character" w:customStyle="1" w:styleId="SC16323589">
    <w:name w:val="SC.16.323589"/>
    <w:uiPriority w:val="99"/>
    <w:rsid w:val="00AC01DE"/>
    <w:rPr>
      <w:color w:val="000000"/>
      <w:sz w:val="20"/>
      <w:szCs w:val="20"/>
    </w:rPr>
  </w:style>
  <w:style w:type="paragraph" w:customStyle="1" w:styleId="SP16127348">
    <w:name w:val="SP.16.127348"/>
    <w:basedOn w:val="Default"/>
    <w:next w:val="Default"/>
    <w:uiPriority w:val="99"/>
    <w:rsid w:val="00886963"/>
    <w:pPr>
      <w:widowControl w:val="0"/>
    </w:pPr>
    <w:rPr>
      <w:rFonts w:eastAsia="바탕"/>
      <w:color w:val="auto"/>
      <w:lang w:eastAsia="en-US"/>
    </w:rPr>
  </w:style>
  <w:style w:type="character" w:customStyle="1" w:styleId="SC16323705">
    <w:name w:val="SC.16.323705"/>
    <w:uiPriority w:val="99"/>
    <w:rsid w:val="00886963"/>
    <w:rPr>
      <w:color w:val="000000"/>
      <w:sz w:val="20"/>
      <w:szCs w:val="20"/>
      <w:u w:val="single"/>
    </w:rPr>
  </w:style>
  <w:style w:type="character" w:customStyle="1" w:styleId="SC16323639">
    <w:name w:val="SC.16.323639"/>
    <w:uiPriority w:val="99"/>
    <w:rsid w:val="00886963"/>
    <w:rPr>
      <w:color w:val="000000"/>
      <w:sz w:val="20"/>
      <w:szCs w:val="20"/>
    </w:rPr>
  </w:style>
  <w:style w:type="paragraph" w:customStyle="1" w:styleId="SP16266634">
    <w:name w:val="SP.16.266634"/>
    <w:basedOn w:val="Default"/>
    <w:next w:val="Default"/>
    <w:uiPriority w:val="99"/>
    <w:rsid w:val="009E2FDA"/>
    <w:pPr>
      <w:widowControl w:val="0"/>
    </w:pPr>
    <w:rPr>
      <w:rFonts w:eastAsia="바탕"/>
      <w:color w:val="auto"/>
      <w:lang w:eastAsia="en-US"/>
    </w:rPr>
  </w:style>
  <w:style w:type="paragraph" w:customStyle="1" w:styleId="SP16266645">
    <w:name w:val="SP.16.266645"/>
    <w:basedOn w:val="Default"/>
    <w:next w:val="Default"/>
    <w:uiPriority w:val="99"/>
    <w:rsid w:val="009E2FDA"/>
    <w:pPr>
      <w:widowControl w:val="0"/>
    </w:pPr>
    <w:rPr>
      <w:rFonts w:eastAsia="바탕"/>
      <w:color w:val="auto"/>
      <w:lang w:eastAsia="en-US"/>
    </w:rPr>
  </w:style>
  <w:style w:type="paragraph" w:customStyle="1" w:styleId="SP16266256">
    <w:name w:val="SP.16.266256"/>
    <w:basedOn w:val="Default"/>
    <w:next w:val="Default"/>
    <w:uiPriority w:val="99"/>
    <w:rsid w:val="009E2FDA"/>
    <w:pPr>
      <w:widowControl w:val="0"/>
    </w:pPr>
    <w:rPr>
      <w:rFonts w:eastAsia="바탕"/>
      <w:color w:val="auto"/>
      <w:lang w:eastAsia="en-US"/>
    </w:rPr>
  </w:style>
  <w:style w:type="character" w:customStyle="1" w:styleId="SC16323592">
    <w:name w:val="SC.16.323592"/>
    <w:uiPriority w:val="99"/>
    <w:rsid w:val="00680FCF"/>
    <w:rPr>
      <w:color w:val="000000"/>
      <w:sz w:val="18"/>
      <w:szCs w:val="18"/>
    </w:rPr>
  </w:style>
  <w:style w:type="paragraph" w:styleId="a">
    <w:name w:val="List Bullet"/>
    <w:basedOn w:val="a0"/>
    <w:unhideWhenUsed/>
    <w:rsid w:val="006D01E1"/>
    <w:pPr>
      <w:numPr>
        <w:numId w:val="45"/>
      </w:numPr>
      <w:contextualSpacing/>
    </w:pPr>
  </w:style>
  <w:style w:type="paragraph" w:customStyle="1" w:styleId="SP10209026">
    <w:name w:val="SP.10.209026"/>
    <w:basedOn w:val="Default"/>
    <w:next w:val="Default"/>
    <w:uiPriority w:val="99"/>
    <w:rsid w:val="00B61E66"/>
    <w:pPr>
      <w:widowControl w:val="0"/>
    </w:pPr>
    <w:rPr>
      <w:rFonts w:eastAsia="바탕"/>
      <w:color w:val="auto"/>
      <w:lang w:eastAsia="en-US"/>
    </w:rPr>
  </w:style>
  <w:style w:type="paragraph" w:customStyle="1" w:styleId="SP10209195">
    <w:name w:val="SP.10.209195"/>
    <w:basedOn w:val="Default"/>
    <w:next w:val="Default"/>
    <w:uiPriority w:val="99"/>
    <w:rsid w:val="00B61E66"/>
    <w:pPr>
      <w:widowControl w:val="0"/>
    </w:pPr>
    <w:rPr>
      <w:rFonts w:eastAsia="바탕"/>
      <w:color w:val="auto"/>
      <w:lang w:eastAsia="en-US"/>
    </w:rPr>
  </w:style>
  <w:style w:type="paragraph" w:customStyle="1" w:styleId="SP10209173">
    <w:name w:val="SP.10.209173"/>
    <w:basedOn w:val="Default"/>
    <w:next w:val="Default"/>
    <w:uiPriority w:val="99"/>
    <w:rsid w:val="00B61E66"/>
    <w:pPr>
      <w:widowControl w:val="0"/>
    </w:pPr>
    <w:rPr>
      <w:rFonts w:eastAsia="바탕"/>
      <w:color w:val="auto"/>
      <w:lang w:eastAsia="en-US"/>
    </w:rPr>
  </w:style>
  <w:style w:type="paragraph" w:customStyle="1" w:styleId="SP10209034">
    <w:name w:val="SP.10.209034"/>
    <w:basedOn w:val="Default"/>
    <w:next w:val="Default"/>
    <w:uiPriority w:val="99"/>
    <w:rsid w:val="00B61E66"/>
    <w:pPr>
      <w:widowControl w:val="0"/>
    </w:pPr>
    <w:rPr>
      <w:rFonts w:eastAsia="바탕"/>
      <w:color w:val="auto"/>
      <w:lang w:eastAsia="en-US"/>
    </w:rPr>
  </w:style>
  <w:style w:type="character" w:customStyle="1" w:styleId="SC10319501">
    <w:name w:val="SC.10.319501"/>
    <w:uiPriority w:val="99"/>
    <w:rsid w:val="00B61E66"/>
    <w:rPr>
      <w:color w:val="000000"/>
      <w:sz w:val="20"/>
      <w:szCs w:val="20"/>
    </w:rPr>
  </w:style>
  <w:style w:type="paragraph" w:customStyle="1" w:styleId="SP19295306">
    <w:name w:val="SP.19.295306"/>
    <w:basedOn w:val="Default"/>
    <w:next w:val="Default"/>
    <w:uiPriority w:val="99"/>
    <w:rsid w:val="007B5CB7"/>
    <w:pPr>
      <w:widowControl w:val="0"/>
    </w:pPr>
    <w:rPr>
      <w:rFonts w:eastAsia="바탕"/>
      <w:color w:val="auto"/>
      <w:lang w:eastAsia="en-US"/>
    </w:rPr>
  </w:style>
  <w:style w:type="paragraph" w:customStyle="1" w:styleId="SP19295317">
    <w:name w:val="SP.19.295317"/>
    <w:basedOn w:val="Default"/>
    <w:next w:val="Default"/>
    <w:uiPriority w:val="99"/>
    <w:rsid w:val="007B5CB7"/>
    <w:pPr>
      <w:widowControl w:val="0"/>
    </w:pPr>
    <w:rPr>
      <w:rFonts w:eastAsia="바탕"/>
      <w:color w:val="auto"/>
      <w:lang w:eastAsia="en-US"/>
    </w:rPr>
  </w:style>
  <w:style w:type="paragraph" w:customStyle="1" w:styleId="SP19294928">
    <w:name w:val="SP.19.294928"/>
    <w:basedOn w:val="Default"/>
    <w:next w:val="Default"/>
    <w:uiPriority w:val="99"/>
    <w:rsid w:val="007B5CB7"/>
    <w:pPr>
      <w:widowControl w:val="0"/>
    </w:pPr>
    <w:rPr>
      <w:rFonts w:eastAsia="바탕"/>
      <w:color w:val="auto"/>
      <w:lang w:eastAsia="en-US"/>
    </w:rPr>
  </w:style>
  <w:style w:type="character" w:customStyle="1" w:styleId="SC19323589">
    <w:name w:val="SC.19.323589"/>
    <w:uiPriority w:val="99"/>
    <w:rsid w:val="007B5CB7"/>
    <w:rPr>
      <w:color w:val="000000"/>
      <w:sz w:val="20"/>
      <w:szCs w:val="20"/>
    </w:rPr>
  </w:style>
  <w:style w:type="character" w:customStyle="1" w:styleId="SC19323705">
    <w:name w:val="SC.19.323705"/>
    <w:uiPriority w:val="99"/>
    <w:rsid w:val="007B5CB7"/>
    <w:rPr>
      <w:color w:val="000000"/>
      <w:sz w:val="20"/>
      <w:szCs w:val="2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88637">
      <w:bodyDiv w:val="1"/>
      <w:marLeft w:val="0"/>
      <w:marRight w:val="0"/>
      <w:marTop w:val="0"/>
      <w:marBottom w:val="0"/>
      <w:divBdr>
        <w:top w:val="none" w:sz="0" w:space="0" w:color="auto"/>
        <w:left w:val="none" w:sz="0" w:space="0" w:color="auto"/>
        <w:bottom w:val="none" w:sz="0" w:space="0" w:color="auto"/>
        <w:right w:val="none" w:sz="0" w:space="0" w:color="auto"/>
      </w:divBdr>
    </w:div>
    <w:div w:id="3410279">
      <w:bodyDiv w:val="1"/>
      <w:marLeft w:val="0"/>
      <w:marRight w:val="0"/>
      <w:marTop w:val="0"/>
      <w:marBottom w:val="0"/>
      <w:divBdr>
        <w:top w:val="none" w:sz="0" w:space="0" w:color="auto"/>
        <w:left w:val="none" w:sz="0" w:space="0" w:color="auto"/>
        <w:bottom w:val="none" w:sz="0" w:space="0" w:color="auto"/>
        <w:right w:val="none" w:sz="0" w:space="0" w:color="auto"/>
      </w:divBdr>
    </w:div>
    <w:div w:id="4525680">
      <w:bodyDiv w:val="1"/>
      <w:marLeft w:val="0"/>
      <w:marRight w:val="0"/>
      <w:marTop w:val="0"/>
      <w:marBottom w:val="0"/>
      <w:divBdr>
        <w:top w:val="none" w:sz="0" w:space="0" w:color="auto"/>
        <w:left w:val="none" w:sz="0" w:space="0" w:color="auto"/>
        <w:bottom w:val="none" w:sz="0" w:space="0" w:color="auto"/>
        <w:right w:val="none" w:sz="0" w:space="0" w:color="auto"/>
      </w:divBdr>
    </w:div>
    <w:div w:id="4674012">
      <w:bodyDiv w:val="1"/>
      <w:marLeft w:val="0"/>
      <w:marRight w:val="0"/>
      <w:marTop w:val="0"/>
      <w:marBottom w:val="0"/>
      <w:divBdr>
        <w:top w:val="none" w:sz="0" w:space="0" w:color="auto"/>
        <w:left w:val="none" w:sz="0" w:space="0" w:color="auto"/>
        <w:bottom w:val="none" w:sz="0" w:space="0" w:color="auto"/>
        <w:right w:val="none" w:sz="0" w:space="0" w:color="auto"/>
      </w:divBdr>
    </w:div>
    <w:div w:id="7340909">
      <w:bodyDiv w:val="1"/>
      <w:marLeft w:val="0"/>
      <w:marRight w:val="0"/>
      <w:marTop w:val="0"/>
      <w:marBottom w:val="0"/>
      <w:divBdr>
        <w:top w:val="none" w:sz="0" w:space="0" w:color="auto"/>
        <w:left w:val="none" w:sz="0" w:space="0" w:color="auto"/>
        <w:bottom w:val="none" w:sz="0" w:space="0" w:color="auto"/>
        <w:right w:val="none" w:sz="0" w:space="0" w:color="auto"/>
      </w:divBdr>
    </w:div>
    <w:div w:id="8260719">
      <w:bodyDiv w:val="1"/>
      <w:marLeft w:val="0"/>
      <w:marRight w:val="0"/>
      <w:marTop w:val="0"/>
      <w:marBottom w:val="0"/>
      <w:divBdr>
        <w:top w:val="none" w:sz="0" w:space="0" w:color="auto"/>
        <w:left w:val="none" w:sz="0" w:space="0" w:color="auto"/>
        <w:bottom w:val="none" w:sz="0" w:space="0" w:color="auto"/>
        <w:right w:val="none" w:sz="0" w:space="0" w:color="auto"/>
      </w:divBdr>
    </w:div>
    <w:div w:id="9259608">
      <w:bodyDiv w:val="1"/>
      <w:marLeft w:val="0"/>
      <w:marRight w:val="0"/>
      <w:marTop w:val="0"/>
      <w:marBottom w:val="0"/>
      <w:divBdr>
        <w:top w:val="none" w:sz="0" w:space="0" w:color="auto"/>
        <w:left w:val="none" w:sz="0" w:space="0" w:color="auto"/>
        <w:bottom w:val="none" w:sz="0" w:space="0" w:color="auto"/>
        <w:right w:val="none" w:sz="0" w:space="0" w:color="auto"/>
      </w:divBdr>
    </w:div>
    <w:div w:id="9449776">
      <w:bodyDiv w:val="1"/>
      <w:marLeft w:val="0"/>
      <w:marRight w:val="0"/>
      <w:marTop w:val="0"/>
      <w:marBottom w:val="0"/>
      <w:divBdr>
        <w:top w:val="none" w:sz="0" w:space="0" w:color="auto"/>
        <w:left w:val="none" w:sz="0" w:space="0" w:color="auto"/>
        <w:bottom w:val="none" w:sz="0" w:space="0" w:color="auto"/>
        <w:right w:val="none" w:sz="0" w:space="0" w:color="auto"/>
      </w:divBdr>
    </w:div>
    <w:div w:id="10225899">
      <w:bodyDiv w:val="1"/>
      <w:marLeft w:val="0"/>
      <w:marRight w:val="0"/>
      <w:marTop w:val="0"/>
      <w:marBottom w:val="0"/>
      <w:divBdr>
        <w:top w:val="none" w:sz="0" w:space="0" w:color="auto"/>
        <w:left w:val="none" w:sz="0" w:space="0" w:color="auto"/>
        <w:bottom w:val="none" w:sz="0" w:space="0" w:color="auto"/>
        <w:right w:val="none" w:sz="0" w:space="0" w:color="auto"/>
      </w:divBdr>
    </w:div>
    <w:div w:id="10691114">
      <w:bodyDiv w:val="1"/>
      <w:marLeft w:val="0"/>
      <w:marRight w:val="0"/>
      <w:marTop w:val="0"/>
      <w:marBottom w:val="0"/>
      <w:divBdr>
        <w:top w:val="none" w:sz="0" w:space="0" w:color="auto"/>
        <w:left w:val="none" w:sz="0" w:space="0" w:color="auto"/>
        <w:bottom w:val="none" w:sz="0" w:space="0" w:color="auto"/>
        <w:right w:val="none" w:sz="0" w:space="0" w:color="auto"/>
      </w:divBdr>
    </w:div>
    <w:div w:id="11422878">
      <w:bodyDiv w:val="1"/>
      <w:marLeft w:val="0"/>
      <w:marRight w:val="0"/>
      <w:marTop w:val="0"/>
      <w:marBottom w:val="0"/>
      <w:divBdr>
        <w:top w:val="none" w:sz="0" w:space="0" w:color="auto"/>
        <w:left w:val="none" w:sz="0" w:space="0" w:color="auto"/>
        <w:bottom w:val="none" w:sz="0" w:space="0" w:color="auto"/>
        <w:right w:val="none" w:sz="0" w:space="0" w:color="auto"/>
      </w:divBdr>
    </w:div>
    <w:div w:id="15543795">
      <w:bodyDiv w:val="1"/>
      <w:marLeft w:val="0"/>
      <w:marRight w:val="0"/>
      <w:marTop w:val="0"/>
      <w:marBottom w:val="0"/>
      <w:divBdr>
        <w:top w:val="none" w:sz="0" w:space="0" w:color="auto"/>
        <w:left w:val="none" w:sz="0" w:space="0" w:color="auto"/>
        <w:bottom w:val="none" w:sz="0" w:space="0" w:color="auto"/>
        <w:right w:val="none" w:sz="0" w:space="0" w:color="auto"/>
      </w:divBdr>
    </w:div>
    <w:div w:id="16808107">
      <w:bodyDiv w:val="1"/>
      <w:marLeft w:val="0"/>
      <w:marRight w:val="0"/>
      <w:marTop w:val="0"/>
      <w:marBottom w:val="0"/>
      <w:divBdr>
        <w:top w:val="none" w:sz="0" w:space="0" w:color="auto"/>
        <w:left w:val="none" w:sz="0" w:space="0" w:color="auto"/>
        <w:bottom w:val="none" w:sz="0" w:space="0" w:color="auto"/>
        <w:right w:val="none" w:sz="0" w:space="0" w:color="auto"/>
      </w:divBdr>
    </w:div>
    <w:div w:id="17977191">
      <w:bodyDiv w:val="1"/>
      <w:marLeft w:val="0"/>
      <w:marRight w:val="0"/>
      <w:marTop w:val="0"/>
      <w:marBottom w:val="0"/>
      <w:divBdr>
        <w:top w:val="none" w:sz="0" w:space="0" w:color="auto"/>
        <w:left w:val="none" w:sz="0" w:space="0" w:color="auto"/>
        <w:bottom w:val="none" w:sz="0" w:space="0" w:color="auto"/>
        <w:right w:val="none" w:sz="0" w:space="0" w:color="auto"/>
      </w:divBdr>
    </w:div>
    <w:div w:id="20473479">
      <w:bodyDiv w:val="1"/>
      <w:marLeft w:val="0"/>
      <w:marRight w:val="0"/>
      <w:marTop w:val="0"/>
      <w:marBottom w:val="0"/>
      <w:divBdr>
        <w:top w:val="none" w:sz="0" w:space="0" w:color="auto"/>
        <w:left w:val="none" w:sz="0" w:space="0" w:color="auto"/>
        <w:bottom w:val="none" w:sz="0" w:space="0" w:color="auto"/>
        <w:right w:val="none" w:sz="0" w:space="0" w:color="auto"/>
      </w:divBdr>
    </w:div>
    <w:div w:id="21051348">
      <w:bodyDiv w:val="1"/>
      <w:marLeft w:val="0"/>
      <w:marRight w:val="0"/>
      <w:marTop w:val="0"/>
      <w:marBottom w:val="0"/>
      <w:divBdr>
        <w:top w:val="none" w:sz="0" w:space="0" w:color="auto"/>
        <w:left w:val="none" w:sz="0" w:space="0" w:color="auto"/>
        <w:bottom w:val="none" w:sz="0" w:space="0" w:color="auto"/>
        <w:right w:val="none" w:sz="0" w:space="0" w:color="auto"/>
      </w:divBdr>
    </w:div>
    <w:div w:id="21056860">
      <w:bodyDiv w:val="1"/>
      <w:marLeft w:val="0"/>
      <w:marRight w:val="0"/>
      <w:marTop w:val="0"/>
      <w:marBottom w:val="0"/>
      <w:divBdr>
        <w:top w:val="none" w:sz="0" w:space="0" w:color="auto"/>
        <w:left w:val="none" w:sz="0" w:space="0" w:color="auto"/>
        <w:bottom w:val="none" w:sz="0" w:space="0" w:color="auto"/>
        <w:right w:val="none" w:sz="0" w:space="0" w:color="auto"/>
      </w:divBdr>
    </w:div>
    <w:div w:id="21371017">
      <w:bodyDiv w:val="1"/>
      <w:marLeft w:val="0"/>
      <w:marRight w:val="0"/>
      <w:marTop w:val="0"/>
      <w:marBottom w:val="0"/>
      <w:divBdr>
        <w:top w:val="none" w:sz="0" w:space="0" w:color="auto"/>
        <w:left w:val="none" w:sz="0" w:space="0" w:color="auto"/>
        <w:bottom w:val="none" w:sz="0" w:space="0" w:color="auto"/>
        <w:right w:val="none" w:sz="0" w:space="0" w:color="auto"/>
      </w:divBdr>
    </w:div>
    <w:div w:id="21631387">
      <w:bodyDiv w:val="1"/>
      <w:marLeft w:val="0"/>
      <w:marRight w:val="0"/>
      <w:marTop w:val="0"/>
      <w:marBottom w:val="0"/>
      <w:divBdr>
        <w:top w:val="none" w:sz="0" w:space="0" w:color="auto"/>
        <w:left w:val="none" w:sz="0" w:space="0" w:color="auto"/>
        <w:bottom w:val="none" w:sz="0" w:space="0" w:color="auto"/>
        <w:right w:val="none" w:sz="0" w:space="0" w:color="auto"/>
      </w:divBdr>
    </w:div>
    <w:div w:id="26685870">
      <w:bodyDiv w:val="1"/>
      <w:marLeft w:val="0"/>
      <w:marRight w:val="0"/>
      <w:marTop w:val="0"/>
      <w:marBottom w:val="0"/>
      <w:divBdr>
        <w:top w:val="none" w:sz="0" w:space="0" w:color="auto"/>
        <w:left w:val="none" w:sz="0" w:space="0" w:color="auto"/>
        <w:bottom w:val="none" w:sz="0" w:space="0" w:color="auto"/>
        <w:right w:val="none" w:sz="0" w:space="0" w:color="auto"/>
      </w:divBdr>
    </w:div>
    <w:div w:id="27067783">
      <w:bodyDiv w:val="1"/>
      <w:marLeft w:val="0"/>
      <w:marRight w:val="0"/>
      <w:marTop w:val="0"/>
      <w:marBottom w:val="0"/>
      <w:divBdr>
        <w:top w:val="none" w:sz="0" w:space="0" w:color="auto"/>
        <w:left w:val="none" w:sz="0" w:space="0" w:color="auto"/>
        <w:bottom w:val="none" w:sz="0" w:space="0" w:color="auto"/>
        <w:right w:val="none" w:sz="0" w:space="0" w:color="auto"/>
      </w:divBdr>
    </w:div>
    <w:div w:id="27222884">
      <w:bodyDiv w:val="1"/>
      <w:marLeft w:val="0"/>
      <w:marRight w:val="0"/>
      <w:marTop w:val="0"/>
      <w:marBottom w:val="0"/>
      <w:divBdr>
        <w:top w:val="none" w:sz="0" w:space="0" w:color="auto"/>
        <w:left w:val="none" w:sz="0" w:space="0" w:color="auto"/>
        <w:bottom w:val="none" w:sz="0" w:space="0" w:color="auto"/>
        <w:right w:val="none" w:sz="0" w:space="0" w:color="auto"/>
      </w:divBdr>
    </w:div>
    <w:div w:id="28647041">
      <w:bodyDiv w:val="1"/>
      <w:marLeft w:val="0"/>
      <w:marRight w:val="0"/>
      <w:marTop w:val="0"/>
      <w:marBottom w:val="0"/>
      <w:divBdr>
        <w:top w:val="none" w:sz="0" w:space="0" w:color="auto"/>
        <w:left w:val="none" w:sz="0" w:space="0" w:color="auto"/>
        <w:bottom w:val="none" w:sz="0" w:space="0" w:color="auto"/>
        <w:right w:val="none" w:sz="0" w:space="0" w:color="auto"/>
      </w:divBdr>
    </w:div>
    <w:div w:id="29117185">
      <w:bodyDiv w:val="1"/>
      <w:marLeft w:val="0"/>
      <w:marRight w:val="0"/>
      <w:marTop w:val="0"/>
      <w:marBottom w:val="0"/>
      <w:divBdr>
        <w:top w:val="none" w:sz="0" w:space="0" w:color="auto"/>
        <w:left w:val="none" w:sz="0" w:space="0" w:color="auto"/>
        <w:bottom w:val="none" w:sz="0" w:space="0" w:color="auto"/>
        <w:right w:val="none" w:sz="0" w:space="0" w:color="auto"/>
      </w:divBdr>
    </w:div>
    <w:div w:id="32657056">
      <w:bodyDiv w:val="1"/>
      <w:marLeft w:val="0"/>
      <w:marRight w:val="0"/>
      <w:marTop w:val="0"/>
      <w:marBottom w:val="0"/>
      <w:divBdr>
        <w:top w:val="none" w:sz="0" w:space="0" w:color="auto"/>
        <w:left w:val="none" w:sz="0" w:space="0" w:color="auto"/>
        <w:bottom w:val="none" w:sz="0" w:space="0" w:color="auto"/>
        <w:right w:val="none" w:sz="0" w:space="0" w:color="auto"/>
      </w:divBdr>
    </w:div>
    <w:div w:id="34548686">
      <w:bodyDiv w:val="1"/>
      <w:marLeft w:val="0"/>
      <w:marRight w:val="0"/>
      <w:marTop w:val="0"/>
      <w:marBottom w:val="0"/>
      <w:divBdr>
        <w:top w:val="none" w:sz="0" w:space="0" w:color="auto"/>
        <w:left w:val="none" w:sz="0" w:space="0" w:color="auto"/>
        <w:bottom w:val="none" w:sz="0" w:space="0" w:color="auto"/>
        <w:right w:val="none" w:sz="0" w:space="0" w:color="auto"/>
      </w:divBdr>
    </w:div>
    <w:div w:id="36592054">
      <w:bodyDiv w:val="1"/>
      <w:marLeft w:val="0"/>
      <w:marRight w:val="0"/>
      <w:marTop w:val="0"/>
      <w:marBottom w:val="0"/>
      <w:divBdr>
        <w:top w:val="none" w:sz="0" w:space="0" w:color="auto"/>
        <w:left w:val="none" w:sz="0" w:space="0" w:color="auto"/>
        <w:bottom w:val="none" w:sz="0" w:space="0" w:color="auto"/>
        <w:right w:val="none" w:sz="0" w:space="0" w:color="auto"/>
      </w:divBdr>
    </w:div>
    <w:div w:id="38557819">
      <w:bodyDiv w:val="1"/>
      <w:marLeft w:val="0"/>
      <w:marRight w:val="0"/>
      <w:marTop w:val="0"/>
      <w:marBottom w:val="0"/>
      <w:divBdr>
        <w:top w:val="none" w:sz="0" w:space="0" w:color="auto"/>
        <w:left w:val="none" w:sz="0" w:space="0" w:color="auto"/>
        <w:bottom w:val="none" w:sz="0" w:space="0" w:color="auto"/>
        <w:right w:val="none" w:sz="0" w:space="0" w:color="auto"/>
      </w:divBdr>
    </w:div>
    <w:div w:id="40788490">
      <w:bodyDiv w:val="1"/>
      <w:marLeft w:val="0"/>
      <w:marRight w:val="0"/>
      <w:marTop w:val="0"/>
      <w:marBottom w:val="0"/>
      <w:divBdr>
        <w:top w:val="none" w:sz="0" w:space="0" w:color="auto"/>
        <w:left w:val="none" w:sz="0" w:space="0" w:color="auto"/>
        <w:bottom w:val="none" w:sz="0" w:space="0" w:color="auto"/>
        <w:right w:val="none" w:sz="0" w:space="0" w:color="auto"/>
      </w:divBdr>
    </w:div>
    <w:div w:id="42140861">
      <w:bodyDiv w:val="1"/>
      <w:marLeft w:val="0"/>
      <w:marRight w:val="0"/>
      <w:marTop w:val="0"/>
      <w:marBottom w:val="0"/>
      <w:divBdr>
        <w:top w:val="none" w:sz="0" w:space="0" w:color="auto"/>
        <w:left w:val="none" w:sz="0" w:space="0" w:color="auto"/>
        <w:bottom w:val="none" w:sz="0" w:space="0" w:color="auto"/>
        <w:right w:val="none" w:sz="0" w:space="0" w:color="auto"/>
      </w:divBdr>
    </w:div>
    <w:div w:id="45952766">
      <w:bodyDiv w:val="1"/>
      <w:marLeft w:val="0"/>
      <w:marRight w:val="0"/>
      <w:marTop w:val="0"/>
      <w:marBottom w:val="0"/>
      <w:divBdr>
        <w:top w:val="none" w:sz="0" w:space="0" w:color="auto"/>
        <w:left w:val="none" w:sz="0" w:space="0" w:color="auto"/>
        <w:bottom w:val="none" w:sz="0" w:space="0" w:color="auto"/>
        <w:right w:val="none" w:sz="0" w:space="0" w:color="auto"/>
      </w:divBdr>
    </w:div>
    <w:div w:id="46420443">
      <w:bodyDiv w:val="1"/>
      <w:marLeft w:val="0"/>
      <w:marRight w:val="0"/>
      <w:marTop w:val="0"/>
      <w:marBottom w:val="0"/>
      <w:divBdr>
        <w:top w:val="none" w:sz="0" w:space="0" w:color="auto"/>
        <w:left w:val="none" w:sz="0" w:space="0" w:color="auto"/>
        <w:bottom w:val="none" w:sz="0" w:space="0" w:color="auto"/>
        <w:right w:val="none" w:sz="0" w:space="0" w:color="auto"/>
      </w:divBdr>
    </w:div>
    <w:div w:id="47651723">
      <w:bodyDiv w:val="1"/>
      <w:marLeft w:val="0"/>
      <w:marRight w:val="0"/>
      <w:marTop w:val="0"/>
      <w:marBottom w:val="0"/>
      <w:divBdr>
        <w:top w:val="none" w:sz="0" w:space="0" w:color="auto"/>
        <w:left w:val="none" w:sz="0" w:space="0" w:color="auto"/>
        <w:bottom w:val="none" w:sz="0" w:space="0" w:color="auto"/>
        <w:right w:val="none" w:sz="0" w:space="0" w:color="auto"/>
      </w:divBdr>
    </w:div>
    <w:div w:id="47657542">
      <w:bodyDiv w:val="1"/>
      <w:marLeft w:val="0"/>
      <w:marRight w:val="0"/>
      <w:marTop w:val="0"/>
      <w:marBottom w:val="0"/>
      <w:divBdr>
        <w:top w:val="none" w:sz="0" w:space="0" w:color="auto"/>
        <w:left w:val="none" w:sz="0" w:space="0" w:color="auto"/>
        <w:bottom w:val="none" w:sz="0" w:space="0" w:color="auto"/>
        <w:right w:val="none" w:sz="0" w:space="0" w:color="auto"/>
      </w:divBdr>
    </w:div>
    <w:div w:id="50539398">
      <w:bodyDiv w:val="1"/>
      <w:marLeft w:val="0"/>
      <w:marRight w:val="0"/>
      <w:marTop w:val="0"/>
      <w:marBottom w:val="0"/>
      <w:divBdr>
        <w:top w:val="none" w:sz="0" w:space="0" w:color="auto"/>
        <w:left w:val="none" w:sz="0" w:space="0" w:color="auto"/>
        <w:bottom w:val="none" w:sz="0" w:space="0" w:color="auto"/>
        <w:right w:val="none" w:sz="0" w:space="0" w:color="auto"/>
      </w:divBdr>
    </w:div>
    <w:div w:id="50545590">
      <w:bodyDiv w:val="1"/>
      <w:marLeft w:val="0"/>
      <w:marRight w:val="0"/>
      <w:marTop w:val="0"/>
      <w:marBottom w:val="0"/>
      <w:divBdr>
        <w:top w:val="none" w:sz="0" w:space="0" w:color="auto"/>
        <w:left w:val="none" w:sz="0" w:space="0" w:color="auto"/>
        <w:bottom w:val="none" w:sz="0" w:space="0" w:color="auto"/>
        <w:right w:val="none" w:sz="0" w:space="0" w:color="auto"/>
      </w:divBdr>
    </w:div>
    <w:div w:id="50815729">
      <w:bodyDiv w:val="1"/>
      <w:marLeft w:val="0"/>
      <w:marRight w:val="0"/>
      <w:marTop w:val="0"/>
      <w:marBottom w:val="0"/>
      <w:divBdr>
        <w:top w:val="none" w:sz="0" w:space="0" w:color="auto"/>
        <w:left w:val="none" w:sz="0" w:space="0" w:color="auto"/>
        <w:bottom w:val="none" w:sz="0" w:space="0" w:color="auto"/>
        <w:right w:val="none" w:sz="0" w:space="0" w:color="auto"/>
      </w:divBdr>
    </w:div>
    <w:div w:id="51009187">
      <w:bodyDiv w:val="1"/>
      <w:marLeft w:val="0"/>
      <w:marRight w:val="0"/>
      <w:marTop w:val="0"/>
      <w:marBottom w:val="0"/>
      <w:divBdr>
        <w:top w:val="none" w:sz="0" w:space="0" w:color="auto"/>
        <w:left w:val="none" w:sz="0" w:space="0" w:color="auto"/>
        <w:bottom w:val="none" w:sz="0" w:space="0" w:color="auto"/>
        <w:right w:val="none" w:sz="0" w:space="0" w:color="auto"/>
      </w:divBdr>
    </w:div>
    <w:div w:id="53090519">
      <w:bodyDiv w:val="1"/>
      <w:marLeft w:val="0"/>
      <w:marRight w:val="0"/>
      <w:marTop w:val="0"/>
      <w:marBottom w:val="0"/>
      <w:divBdr>
        <w:top w:val="none" w:sz="0" w:space="0" w:color="auto"/>
        <w:left w:val="none" w:sz="0" w:space="0" w:color="auto"/>
        <w:bottom w:val="none" w:sz="0" w:space="0" w:color="auto"/>
        <w:right w:val="none" w:sz="0" w:space="0" w:color="auto"/>
      </w:divBdr>
    </w:div>
    <w:div w:id="53623033">
      <w:bodyDiv w:val="1"/>
      <w:marLeft w:val="0"/>
      <w:marRight w:val="0"/>
      <w:marTop w:val="0"/>
      <w:marBottom w:val="0"/>
      <w:divBdr>
        <w:top w:val="none" w:sz="0" w:space="0" w:color="auto"/>
        <w:left w:val="none" w:sz="0" w:space="0" w:color="auto"/>
        <w:bottom w:val="none" w:sz="0" w:space="0" w:color="auto"/>
        <w:right w:val="none" w:sz="0" w:space="0" w:color="auto"/>
      </w:divBdr>
    </w:div>
    <w:div w:id="53745957">
      <w:bodyDiv w:val="1"/>
      <w:marLeft w:val="0"/>
      <w:marRight w:val="0"/>
      <w:marTop w:val="0"/>
      <w:marBottom w:val="0"/>
      <w:divBdr>
        <w:top w:val="none" w:sz="0" w:space="0" w:color="auto"/>
        <w:left w:val="none" w:sz="0" w:space="0" w:color="auto"/>
        <w:bottom w:val="none" w:sz="0" w:space="0" w:color="auto"/>
        <w:right w:val="none" w:sz="0" w:space="0" w:color="auto"/>
      </w:divBdr>
    </w:div>
    <w:div w:id="54935905">
      <w:bodyDiv w:val="1"/>
      <w:marLeft w:val="0"/>
      <w:marRight w:val="0"/>
      <w:marTop w:val="0"/>
      <w:marBottom w:val="0"/>
      <w:divBdr>
        <w:top w:val="none" w:sz="0" w:space="0" w:color="auto"/>
        <w:left w:val="none" w:sz="0" w:space="0" w:color="auto"/>
        <w:bottom w:val="none" w:sz="0" w:space="0" w:color="auto"/>
        <w:right w:val="none" w:sz="0" w:space="0" w:color="auto"/>
      </w:divBdr>
    </w:div>
    <w:div w:id="57436782">
      <w:bodyDiv w:val="1"/>
      <w:marLeft w:val="0"/>
      <w:marRight w:val="0"/>
      <w:marTop w:val="0"/>
      <w:marBottom w:val="0"/>
      <w:divBdr>
        <w:top w:val="none" w:sz="0" w:space="0" w:color="auto"/>
        <w:left w:val="none" w:sz="0" w:space="0" w:color="auto"/>
        <w:bottom w:val="none" w:sz="0" w:space="0" w:color="auto"/>
        <w:right w:val="none" w:sz="0" w:space="0" w:color="auto"/>
      </w:divBdr>
    </w:div>
    <w:div w:id="58134971">
      <w:bodyDiv w:val="1"/>
      <w:marLeft w:val="0"/>
      <w:marRight w:val="0"/>
      <w:marTop w:val="0"/>
      <w:marBottom w:val="0"/>
      <w:divBdr>
        <w:top w:val="none" w:sz="0" w:space="0" w:color="auto"/>
        <w:left w:val="none" w:sz="0" w:space="0" w:color="auto"/>
        <w:bottom w:val="none" w:sz="0" w:space="0" w:color="auto"/>
        <w:right w:val="none" w:sz="0" w:space="0" w:color="auto"/>
      </w:divBdr>
    </w:div>
    <w:div w:id="58990225">
      <w:bodyDiv w:val="1"/>
      <w:marLeft w:val="0"/>
      <w:marRight w:val="0"/>
      <w:marTop w:val="0"/>
      <w:marBottom w:val="0"/>
      <w:divBdr>
        <w:top w:val="none" w:sz="0" w:space="0" w:color="auto"/>
        <w:left w:val="none" w:sz="0" w:space="0" w:color="auto"/>
        <w:bottom w:val="none" w:sz="0" w:space="0" w:color="auto"/>
        <w:right w:val="none" w:sz="0" w:space="0" w:color="auto"/>
      </w:divBdr>
    </w:div>
    <w:div w:id="59181675">
      <w:bodyDiv w:val="1"/>
      <w:marLeft w:val="0"/>
      <w:marRight w:val="0"/>
      <w:marTop w:val="0"/>
      <w:marBottom w:val="0"/>
      <w:divBdr>
        <w:top w:val="none" w:sz="0" w:space="0" w:color="auto"/>
        <w:left w:val="none" w:sz="0" w:space="0" w:color="auto"/>
        <w:bottom w:val="none" w:sz="0" w:space="0" w:color="auto"/>
        <w:right w:val="none" w:sz="0" w:space="0" w:color="auto"/>
      </w:divBdr>
    </w:div>
    <w:div w:id="59597769">
      <w:bodyDiv w:val="1"/>
      <w:marLeft w:val="0"/>
      <w:marRight w:val="0"/>
      <w:marTop w:val="0"/>
      <w:marBottom w:val="0"/>
      <w:divBdr>
        <w:top w:val="none" w:sz="0" w:space="0" w:color="auto"/>
        <w:left w:val="none" w:sz="0" w:space="0" w:color="auto"/>
        <w:bottom w:val="none" w:sz="0" w:space="0" w:color="auto"/>
        <w:right w:val="none" w:sz="0" w:space="0" w:color="auto"/>
      </w:divBdr>
    </w:div>
    <w:div w:id="63798011">
      <w:bodyDiv w:val="1"/>
      <w:marLeft w:val="0"/>
      <w:marRight w:val="0"/>
      <w:marTop w:val="0"/>
      <w:marBottom w:val="0"/>
      <w:divBdr>
        <w:top w:val="none" w:sz="0" w:space="0" w:color="auto"/>
        <w:left w:val="none" w:sz="0" w:space="0" w:color="auto"/>
        <w:bottom w:val="none" w:sz="0" w:space="0" w:color="auto"/>
        <w:right w:val="none" w:sz="0" w:space="0" w:color="auto"/>
      </w:divBdr>
    </w:div>
    <w:div w:id="64382851">
      <w:bodyDiv w:val="1"/>
      <w:marLeft w:val="0"/>
      <w:marRight w:val="0"/>
      <w:marTop w:val="0"/>
      <w:marBottom w:val="0"/>
      <w:divBdr>
        <w:top w:val="none" w:sz="0" w:space="0" w:color="auto"/>
        <w:left w:val="none" w:sz="0" w:space="0" w:color="auto"/>
        <w:bottom w:val="none" w:sz="0" w:space="0" w:color="auto"/>
        <w:right w:val="none" w:sz="0" w:space="0" w:color="auto"/>
      </w:divBdr>
    </w:div>
    <w:div w:id="64571997">
      <w:bodyDiv w:val="1"/>
      <w:marLeft w:val="0"/>
      <w:marRight w:val="0"/>
      <w:marTop w:val="0"/>
      <w:marBottom w:val="0"/>
      <w:divBdr>
        <w:top w:val="none" w:sz="0" w:space="0" w:color="auto"/>
        <w:left w:val="none" w:sz="0" w:space="0" w:color="auto"/>
        <w:bottom w:val="none" w:sz="0" w:space="0" w:color="auto"/>
        <w:right w:val="none" w:sz="0" w:space="0" w:color="auto"/>
      </w:divBdr>
    </w:div>
    <w:div w:id="65760668">
      <w:bodyDiv w:val="1"/>
      <w:marLeft w:val="0"/>
      <w:marRight w:val="0"/>
      <w:marTop w:val="0"/>
      <w:marBottom w:val="0"/>
      <w:divBdr>
        <w:top w:val="none" w:sz="0" w:space="0" w:color="auto"/>
        <w:left w:val="none" w:sz="0" w:space="0" w:color="auto"/>
        <w:bottom w:val="none" w:sz="0" w:space="0" w:color="auto"/>
        <w:right w:val="none" w:sz="0" w:space="0" w:color="auto"/>
      </w:divBdr>
    </w:div>
    <w:div w:id="66419445">
      <w:bodyDiv w:val="1"/>
      <w:marLeft w:val="0"/>
      <w:marRight w:val="0"/>
      <w:marTop w:val="0"/>
      <w:marBottom w:val="0"/>
      <w:divBdr>
        <w:top w:val="none" w:sz="0" w:space="0" w:color="auto"/>
        <w:left w:val="none" w:sz="0" w:space="0" w:color="auto"/>
        <w:bottom w:val="none" w:sz="0" w:space="0" w:color="auto"/>
        <w:right w:val="none" w:sz="0" w:space="0" w:color="auto"/>
      </w:divBdr>
    </w:div>
    <w:div w:id="67961762">
      <w:bodyDiv w:val="1"/>
      <w:marLeft w:val="0"/>
      <w:marRight w:val="0"/>
      <w:marTop w:val="0"/>
      <w:marBottom w:val="0"/>
      <w:divBdr>
        <w:top w:val="none" w:sz="0" w:space="0" w:color="auto"/>
        <w:left w:val="none" w:sz="0" w:space="0" w:color="auto"/>
        <w:bottom w:val="none" w:sz="0" w:space="0" w:color="auto"/>
        <w:right w:val="none" w:sz="0" w:space="0" w:color="auto"/>
      </w:divBdr>
    </w:div>
    <w:div w:id="68235538">
      <w:bodyDiv w:val="1"/>
      <w:marLeft w:val="0"/>
      <w:marRight w:val="0"/>
      <w:marTop w:val="0"/>
      <w:marBottom w:val="0"/>
      <w:divBdr>
        <w:top w:val="none" w:sz="0" w:space="0" w:color="auto"/>
        <w:left w:val="none" w:sz="0" w:space="0" w:color="auto"/>
        <w:bottom w:val="none" w:sz="0" w:space="0" w:color="auto"/>
        <w:right w:val="none" w:sz="0" w:space="0" w:color="auto"/>
      </w:divBdr>
    </w:div>
    <w:div w:id="68382118">
      <w:bodyDiv w:val="1"/>
      <w:marLeft w:val="0"/>
      <w:marRight w:val="0"/>
      <w:marTop w:val="0"/>
      <w:marBottom w:val="0"/>
      <w:divBdr>
        <w:top w:val="none" w:sz="0" w:space="0" w:color="auto"/>
        <w:left w:val="none" w:sz="0" w:space="0" w:color="auto"/>
        <w:bottom w:val="none" w:sz="0" w:space="0" w:color="auto"/>
        <w:right w:val="none" w:sz="0" w:space="0" w:color="auto"/>
      </w:divBdr>
    </w:div>
    <w:div w:id="68617385">
      <w:bodyDiv w:val="1"/>
      <w:marLeft w:val="0"/>
      <w:marRight w:val="0"/>
      <w:marTop w:val="0"/>
      <w:marBottom w:val="0"/>
      <w:divBdr>
        <w:top w:val="none" w:sz="0" w:space="0" w:color="auto"/>
        <w:left w:val="none" w:sz="0" w:space="0" w:color="auto"/>
        <w:bottom w:val="none" w:sz="0" w:space="0" w:color="auto"/>
        <w:right w:val="none" w:sz="0" w:space="0" w:color="auto"/>
      </w:divBdr>
    </w:div>
    <w:div w:id="69275471">
      <w:bodyDiv w:val="1"/>
      <w:marLeft w:val="0"/>
      <w:marRight w:val="0"/>
      <w:marTop w:val="0"/>
      <w:marBottom w:val="0"/>
      <w:divBdr>
        <w:top w:val="none" w:sz="0" w:space="0" w:color="auto"/>
        <w:left w:val="none" w:sz="0" w:space="0" w:color="auto"/>
        <w:bottom w:val="none" w:sz="0" w:space="0" w:color="auto"/>
        <w:right w:val="none" w:sz="0" w:space="0" w:color="auto"/>
      </w:divBdr>
    </w:div>
    <w:div w:id="70277804">
      <w:bodyDiv w:val="1"/>
      <w:marLeft w:val="0"/>
      <w:marRight w:val="0"/>
      <w:marTop w:val="0"/>
      <w:marBottom w:val="0"/>
      <w:divBdr>
        <w:top w:val="none" w:sz="0" w:space="0" w:color="auto"/>
        <w:left w:val="none" w:sz="0" w:space="0" w:color="auto"/>
        <w:bottom w:val="none" w:sz="0" w:space="0" w:color="auto"/>
        <w:right w:val="none" w:sz="0" w:space="0" w:color="auto"/>
      </w:divBdr>
    </w:div>
    <w:div w:id="70394230">
      <w:bodyDiv w:val="1"/>
      <w:marLeft w:val="0"/>
      <w:marRight w:val="0"/>
      <w:marTop w:val="0"/>
      <w:marBottom w:val="0"/>
      <w:divBdr>
        <w:top w:val="none" w:sz="0" w:space="0" w:color="auto"/>
        <w:left w:val="none" w:sz="0" w:space="0" w:color="auto"/>
        <w:bottom w:val="none" w:sz="0" w:space="0" w:color="auto"/>
        <w:right w:val="none" w:sz="0" w:space="0" w:color="auto"/>
      </w:divBdr>
    </w:div>
    <w:div w:id="71050704">
      <w:bodyDiv w:val="1"/>
      <w:marLeft w:val="0"/>
      <w:marRight w:val="0"/>
      <w:marTop w:val="0"/>
      <w:marBottom w:val="0"/>
      <w:divBdr>
        <w:top w:val="none" w:sz="0" w:space="0" w:color="auto"/>
        <w:left w:val="none" w:sz="0" w:space="0" w:color="auto"/>
        <w:bottom w:val="none" w:sz="0" w:space="0" w:color="auto"/>
        <w:right w:val="none" w:sz="0" w:space="0" w:color="auto"/>
      </w:divBdr>
    </w:div>
    <w:div w:id="74936164">
      <w:bodyDiv w:val="1"/>
      <w:marLeft w:val="0"/>
      <w:marRight w:val="0"/>
      <w:marTop w:val="0"/>
      <w:marBottom w:val="0"/>
      <w:divBdr>
        <w:top w:val="none" w:sz="0" w:space="0" w:color="auto"/>
        <w:left w:val="none" w:sz="0" w:space="0" w:color="auto"/>
        <w:bottom w:val="none" w:sz="0" w:space="0" w:color="auto"/>
        <w:right w:val="none" w:sz="0" w:space="0" w:color="auto"/>
      </w:divBdr>
    </w:div>
    <w:div w:id="74978001">
      <w:bodyDiv w:val="1"/>
      <w:marLeft w:val="0"/>
      <w:marRight w:val="0"/>
      <w:marTop w:val="0"/>
      <w:marBottom w:val="0"/>
      <w:divBdr>
        <w:top w:val="none" w:sz="0" w:space="0" w:color="auto"/>
        <w:left w:val="none" w:sz="0" w:space="0" w:color="auto"/>
        <w:bottom w:val="none" w:sz="0" w:space="0" w:color="auto"/>
        <w:right w:val="none" w:sz="0" w:space="0" w:color="auto"/>
      </w:divBdr>
    </w:div>
    <w:div w:id="74981622">
      <w:bodyDiv w:val="1"/>
      <w:marLeft w:val="0"/>
      <w:marRight w:val="0"/>
      <w:marTop w:val="0"/>
      <w:marBottom w:val="0"/>
      <w:divBdr>
        <w:top w:val="none" w:sz="0" w:space="0" w:color="auto"/>
        <w:left w:val="none" w:sz="0" w:space="0" w:color="auto"/>
        <w:bottom w:val="none" w:sz="0" w:space="0" w:color="auto"/>
        <w:right w:val="none" w:sz="0" w:space="0" w:color="auto"/>
      </w:divBdr>
    </w:div>
    <w:div w:id="75639747">
      <w:bodyDiv w:val="1"/>
      <w:marLeft w:val="0"/>
      <w:marRight w:val="0"/>
      <w:marTop w:val="0"/>
      <w:marBottom w:val="0"/>
      <w:divBdr>
        <w:top w:val="none" w:sz="0" w:space="0" w:color="auto"/>
        <w:left w:val="none" w:sz="0" w:space="0" w:color="auto"/>
        <w:bottom w:val="none" w:sz="0" w:space="0" w:color="auto"/>
        <w:right w:val="none" w:sz="0" w:space="0" w:color="auto"/>
      </w:divBdr>
    </w:div>
    <w:div w:id="76173444">
      <w:bodyDiv w:val="1"/>
      <w:marLeft w:val="0"/>
      <w:marRight w:val="0"/>
      <w:marTop w:val="0"/>
      <w:marBottom w:val="0"/>
      <w:divBdr>
        <w:top w:val="none" w:sz="0" w:space="0" w:color="auto"/>
        <w:left w:val="none" w:sz="0" w:space="0" w:color="auto"/>
        <w:bottom w:val="none" w:sz="0" w:space="0" w:color="auto"/>
        <w:right w:val="none" w:sz="0" w:space="0" w:color="auto"/>
      </w:divBdr>
    </w:div>
    <w:div w:id="76830167">
      <w:bodyDiv w:val="1"/>
      <w:marLeft w:val="0"/>
      <w:marRight w:val="0"/>
      <w:marTop w:val="0"/>
      <w:marBottom w:val="0"/>
      <w:divBdr>
        <w:top w:val="none" w:sz="0" w:space="0" w:color="auto"/>
        <w:left w:val="none" w:sz="0" w:space="0" w:color="auto"/>
        <w:bottom w:val="none" w:sz="0" w:space="0" w:color="auto"/>
        <w:right w:val="none" w:sz="0" w:space="0" w:color="auto"/>
      </w:divBdr>
    </w:div>
    <w:div w:id="77748407">
      <w:bodyDiv w:val="1"/>
      <w:marLeft w:val="0"/>
      <w:marRight w:val="0"/>
      <w:marTop w:val="0"/>
      <w:marBottom w:val="0"/>
      <w:divBdr>
        <w:top w:val="none" w:sz="0" w:space="0" w:color="auto"/>
        <w:left w:val="none" w:sz="0" w:space="0" w:color="auto"/>
        <w:bottom w:val="none" w:sz="0" w:space="0" w:color="auto"/>
        <w:right w:val="none" w:sz="0" w:space="0" w:color="auto"/>
      </w:divBdr>
    </w:div>
    <w:div w:id="77750523">
      <w:bodyDiv w:val="1"/>
      <w:marLeft w:val="0"/>
      <w:marRight w:val="0"/>
      <w:marTop w:val="0"/>
      <w:marBottom w:val="0"/>
      <w:divBdr>
        <w:top w:val="none" w:sz="0" w:space="0" w:color="auto"/>
        <w:left w:val="none" w:sz="0" w:space="0" w:color="auto"/>
        <w:bottom w:val="none" w:sz="0" w:space="0" w:color="auto"/>
        <w:right w:val="none" w:sz="0" w:space="0" w:color="auto"/>
      </w:divBdr>
    </w:div>
    <w:div w:id="81032785">
      <w:bodyDiv w:val="1"/>
      <w:marLeft w:val="0"/>
      <w:marRight w:val="0"/>
      <w:marTop w:val="0"/>
      <w:marBottom w:val="0"/>
      <w:divBdr>
        <w:top w:val="none" w:sz="0" w:space="0" w:color="auto"/>
        <w:left w:val="none" w:sz="0" w:space="0" w:color="auto"/>
        <w:bottom w:val="none" w:sz="0" w:space="0" w:color="auto"/>
        <w:right w:val="none" w:sz="0" w:space="0" w:color="auto"/>
      </w:divBdr>
    </w:div>
    <w:div w:id="81875426">
      <w:bodyDiv w:val="1"/>
      <w:marLeft w:val="0"/>
      <w:marRight w:val="0"/>
      <w:marTop w:val="0"/>
      <w:marBottom w:val="0"/>
      <w:divBdr>
        <w:top w:val="none" w:sz="0" w:space="0" w:color="auto"/>
        <w:left w:val="none" w:sz="0" w:space="0" w:color="auto"/>
        <w:bottom w:val="none" w:sz="0" w:space="0" w:color="auto"/>
        <w:right w:val="none" w:sz="0" w:space="0" w:color="auto"/>
      </w:divBdr>
    </w:div>
    <w:div w:id="82456914">
      <w:bodyDiv w:val="1"/>
      <w:marLeft w:val="0"/>
      <w:marRight w:val="0"/>
      <w:marTop w:val="0"/>
      <w:marBottom w:val="0"/>
      <w:divBdr>
        <w:top w:val="none" w:sz="0" w:space="0" w:color="auto"/>
        <w:left w:val="none" w:sz="0" w:space="0" w:color="auto"/>
        <w:bottom w:val="none" w:sz="0" w:space="0" w:color="auto"/>
        <w:right w:val="none" w:sz="0" w:space="0" w:color="auto"/>
      </w:divBdr>
    </w:div>
    <w:div w:id="83692864">
      <w:bodyDiv w:val="1"/>
      <w:marLeft w:val="0"/>
      <w:marRight w:val="0"/>
      <w:marTop w:val="0"/>
      <w:marBottom w:val="0"/>
      <w:divBdr>
        <w:top w:val="none" w:sz="0" w:space="0" w:color="auto"/>
        <w:left w:val="none" w:sz="0" w:space="0" w:color="auto"/>
        <w:bottom w:val="none" w:sz="0" w:space="0" w:color="auto"/>
        <w:right w:val="none" w:sz="0" w:space="0" w:color="auto"/>
      </w:divBdr>
    </w:div>
    <w:div w:id="85612624">
      <w:bodyDiv w:val="1"/>
      <w:marLeft w:val="0"/>
      <w:marRight w:val="0"/>
      <w:marTop w:val="0"/>
      <w:marBottom w:val="0"/>
      <w:divBdr>
        <w:top w:val="none" w:sz="0" w:space="0" w:color="auto"/>
        <w:left w:val="none" w:sz="0" w:space="0" w:color="auto"/>
        <w:bottom w:val="none" w:sz="0" w:space="0" w:color="auto"/>
        <w:right w:val="none" w:sz="0" w:space="0" w:color="auto"/>
      </w:divBdr>
    </w:div>
    <w:div w:id="86535295">
      <w:bodyDiv w:val="1"/>
      <w:marLeft w:val="0"/>
      <w:marRight w:val="0"/>
      <w:marTop w:val="0"/>
      <w:marBottom w:val="0"/>
      <w:divBdr>
        <w:top w:val="none" w:sz="0" w:space="0" w:color="auto"/>
        <w:left w:val="none" w:sz="0" w:space="0" w:color="auto"/>
        <w:bottom w:val="none" w:sz="0" w:space="0" w:color="auto"/>
        <w:right w:val="none" w:sz="0" w:space="0" w:color="auto"/>
      </w:divBdr>
    </w:div>
    <w:div w:id="87971427">
      <w:bodyDiv w:val="1"/>
      <w:marLeft w:val="0"/>
      <w:marRight w:val="0"/>
      <w:marTop w:val="0"/>
      <w:marBottom w:val="0"/>
      <w:divBdr>
        <w:top w:val="none" w:sz="0" w:space="0" w:color="auto"/>
        <w:left w:val="none" w:sz="0" w:space="0" w:color="auto"/>
        <w:bottom w:val="none" w:sz="0" w:space="0" w:color="auto"/>
        <w:right w:val="none" w:sz="0" w:space="0" w:color="auto"/>
      </w:divBdr>
    </w:div>
    <w:div w:id="90588506">
      <w:bodyDiv w:val="1"/>
      <w:marLeft w:val="0"/>
      <w:marRight w:val="0"/>
      <w:marTop w:val="0"/>
      <w:marBottom w:val="0"/>
      <w:divBdr>
        <w:top w:val="none" w:sz="0" w:space="0" w:color="auto"/>
        <w:left w:val="none" w:sz="0" w:space="0" w:color="auto"/>
        <w:bottom w:val="none" w:sz="0" w:space="0" w:color="auto"/>
        <w:right w:val="none" w:sz="0" w:space="0" w:color="auto"/>
      </w:divBdr>
    </w:div>
    <w:div w:id="91362204">
      <w:bodyDiv w:val="1"/>
      <w:marLeft w:val="0"/>
      <w:marRight w:val="0"/>
      <w:marTop w:val="0"/>
      <w:marBottom w:val="0"/>
      <w:divBdr>
        <w:top w:val="none" w:sz="0" w:space="0" w:color="auto"/>
        <w:left w:val="none" w:sz="0" w:space="0" w:color="auto"/>
        <w:bottom w:val="none" w:sz="0" w:space="0" w:color="auto"/>
        <w:right w:val="none" w:sz="0" w:space="0" w:color="auto"/>
      </w:divBdr>
    </w:div>
    <w:div w:id="92437220">
      <w:bodyDiv w:val="1"/>
      <w:marLeft w:val="0"/>
      <w:marRight w:val="0"/>
      <w:marTop w:val="0"/>
      <w:marBottom w:val="0"/>
      <w:divBdr>
        <w:top w:val="none" w:sz="0" w:space="0" w:color="auto"/>
        <w:left w:val="none" w:sz="0" w:space="0" w:color="auto"/>
        <w:bottom w:val="none" w:sz="0" w:space="0" w:color="auto"/>
        <w:right w:val="none" w:sz="0" w:space="0" w:color="auto"/>
      </w:divBdr>
    </w:div>
    <w:div w:id="97411375">
      <w:bodyDiv w:val="1"/>
      <w:marLeft w:val="0"/>
      <w:marRight w:val="0"/>
      <w:marTop w:val="0"/>
      <w:marBottom w:val="0"/>
      <w:divBdr>
        <w:top w:val="none" w:sz="0" w:space="0" w:color="auto"/>
        <w:left w:val="none" w:sz="0" w:space="0" w:color="auto"/>
        <w:bottom w:val="none" w:sz="0" w:space="0" w:color="auto"/>
        <w:right w:val="none" w:sz="0" w:space="0" w:color="auto"/>
      </w:divBdr>
    </w:div>
    <w:div w:id="98380296">
      <w:bodyDiv w:val="1"/>
      <w:marLeft w:val="0"/>
      <w:marRight w:val="0"/>
      <w:marTop w:val="0"/>
      <w:marBottom w:val="0"/>
      <w:divBdr>
        <w:top w:val="none" w:sz="0" w:space="0" w:color="auto"/>
        <w:left w:val="none" w:sz="0" w:space="0" w:color="auto"/>
        <w:bottom w:val="none" w:sz="0" w:space="0" w:color="auto"/>
        <w:right w:val="none" w:sz="0" w:space="0" w:color="auto"/>
      </w:divBdr>
    </w:div>
    <w:div w:id="99493178">
      <w:bodyDiv w:val="1"/>
      <w:marLeft w:val="0"/>
      <w:marRight w:val="0"/>
      <w:marTop w:val="0"/>
      <w:marBottom w:val="0"/>
      <w:divBdr>
        <w:top w:val="none" w:sz="0" w:space="0" w:color="auto"/>
        <w:left w:val="none" w:sz="0" w:space="0" w:color="auto"/>
        <w:bottom w:val="none" w:sz="0" w:space="0" w:color="auto"/>
        <w:right w:val="none" w:sz="0" w:space="0" w:color="auto"/>
      </w:divBdr>
    </w:div>
    <w:div w:id="101001490">
      <w:bodyDiv w:val="1"/>
      <w:marLeft w:val="0"/>
      <w:marRight w:val="0"/>
      <w:marTop w:val="0"/>
      <w:marBottom w:val="0"/>
      <w:divBdr>
        <w:top w:val="none" w:sz="0" w:space="0" w:color="auto"/>
        <w:left w:val="none" w:sz="0" w:space="0" w:color="auto"/>
        <w:bottom w:val="none" w:sz="0" w:space="0" w:color="auto"/>
        <w:right w:val="none" w:sz="0" w:space="0" w:color="auto"/>
      </w:divBdr>
    </w:div>
    <w:div w:id="101539465">
      <w:bodyDiv w:val="1"/>
      <w:marLeft w:val="0"/>
      <w:marRight w:val="0"/>
      <w:marTop w:val="0"/>
      <w:marBottom w:val="0"/>
      <w:divBdr>
        <w:top w:val="none" w:sz="0" w:space="0" w:color="auto"/>
        <w:left w:val="none" w:sz="0" w:space="0" w:color="auto"/>
        <w:bottom w:val="none" w:sz="0" w:space="0" w:color="auto"/>
        <w:right w:val="none" w:sz="0" w:space="0" w:color="auto"/>
      </w:divBdr>
    </w:div>
    <w:div w:id="102188144">
      <w:bodyDiv w:val="1"/>
      <w:marLeft w:val="0"/>
      <w:marRight w:val="0"/>
      <w:marTop w:val="0"/>
      <w:marBottom w:val="0"/>
      <w:divBdr>
        <w:top w:val="none" w:sz="0" w:space="0" w:color="auto"/>
        <w:left w:val="none" w:sz="0" w:space="0" w:color="auto"/>
        <w:bottom w:val="none" w:sz="0" w:space="0" w:color="auto"/>
        <w:right w:val="none" w:sz="0" w:space="0" w:color="auto"/>
      </w:divBdr>
    </w:div>
    <w:div w:id="104614862">
      <w:bodyDiv w:val="1"/>
      <w:marLeft w:val="0"/>
      <w:marRight w:val="0"/>
      <w:marTop w:val="0"/>
      <w:marBottom w:val="0"/>
      <w:divBdr>
        <w:top w:val="none" w:sz="0" w:space="0" w:color="auto"/>
        <w:left w:val="none" w:sz="0" w:space="0" w:color="auto"/>
        <w:bottom w:val="none" w:sz="0" w:space="0" w:color="auto"/>
        <w:right w:val="none" w:sz="0" w:space="0" w:color="auto"/>
      </w:divBdr>
    </w:div>
    <w:div w:id="105007898">
      <w:bodyDiv w:val="1"/>
      <w:marLeft w:val="0"/>
      <w:marRight w:val="0"/>
      <w:marTop w:val="0"/>
      <w:marBottom w:val="0"/>
      <w:divBdr>
        <w:top w:val="none" w:sz="0" w:space="0" w:color="auto"/>
        <w:left w:val="none" w:sz="0" w:space="0" w:color="auto"/>
        <w:bottom w:val="none" w:sz="0" w:space="0" w:color="auto"/>
        <w:right w:val="none" w:sz="0" w:space="0" w:color="auto"/>
      </w:divBdr>
    </w:div>
    <w:div w:id="107312128">
      <w:bodyDiv w:val="1"/>
      <w:marLeft w:val="0"/>
      <w:marRight w:val="0"/>
      <w:marTop w:val="0"/>
      <w:marBottom w:val="0"/>
      <w:divBdr>
        <w:top w:val="none" w:sz="0" w:space="0" w:color="auto"/>
        <w:left w:val="none" w:sz="0" w:space="0" w:color="auto"/>
        <w:bottom w:val="none" w:sz="0" w:space="0" w:color="auto"/>
        <w:right w:val="none" w:sz="0" w:space="0" w:color="auto"/>
      </w:divBdr>
    </w:div>
    <w:div w:id="107550824">
      <w:bodyDiv w:val="1"/>
      <w:marLeft w:val="0"/>
      <w:marRight w:val="0"/>
      <w:marTop w:val="0"/>
      <w:marBottom w:val="0"/>
      <w:divBdr>
        <w:top w:val="none" w:sz="0" w:space="0" w:color="auto"/>
        <w:left w:val="none" w:sz="0" w:space="0" w:color="auto"/>
        <w:bottom w:val="none" w:sz="0" w:space="0" w:color="auto"/>
        <w:right w:val="none" w:sz="0" w:space="0" w:color="auto"/>
      </w:divBdr>
    </w:div>
    <w:div w:id="107967785">
      <w:bodyDiv w:val="1"/>
      <w:marLeft w:val="0"/>
      <w:marRight w:val="0"/>
      <w:marTop w:val="0"/>
      <w:marBottom w:val="0"/>
      <w:divBdr>
        <w:top w:val="none" w:sz="0" w:space="0" w:color="auto"/>
        <w:left w:val="none" w:sz="0" w:space="0" w:color="auto"/>
        <w:bottom w:val="none" w:sz="0" w:space="0" w:color="auto"/>
        <w:right w:val="none" w:sz="0" w:space="0" w:color="auto"/>
      </w:divBdr>
    </w:div>
    <w:div w:id="109739527">
      <w:bodyDiv w:val="1"/>
      <w:marLeft w:val="0"/>
      <w:marRight w:val="0"/>
      <w:marTop w:val="0"/>
      <w:marBottom w:val="0"/>
      <w:divBdr>
        <w:top w:val="none" w:sz="0" w:space="0" w:color="auto"/>
        <w:left w:val="none" w:sz="0" w:space="0" w:color="auto"/>
        <w:bottom w:val="none" w:sz="0" w:space="0" w:color="auto"/>
        <w:right w:val="none" w:sz="0" w:space="0" w:color="auto"/>
      </w:divBdr>
    </w:div>
    <w:div w:id="110512498">
      <w:bodyDiv w:val="1"/>
      <w:marLeft w:val="0"/>
      <w:marRight w:val="0"/>
      <w:marTop w:val="0"/>
      <w:marBottom w:val="0"/>
      <w:divBdr>
        <w:top w:val="none" w:sz="0" w:space="0" w:color="auto"/>
        <w:left w:val="none" w:sz="0" w:space="0" w:color="auto"/>
        <w:bottom w:val="none" w:sz="0" w:space="0" w:color="auto"/>
        <w:right w:val="none" w:sz="0" w:space="0" w:color="auto"/>
      </w:divBdr>
    </w:div>
    <w:div w:id="110982755">
      <w:bodyDiv w:val="1"/>
      <w:marLeft w:val="0"/>
      <w:marRight w:val="0"/>
      <w:marTop w:val="0"/>
      <w:marBottom w:val="0"/>
      <w:divBdr>
        <w:top w:val="none" w:sz="0" w:space="0" w:color="auto"/>
        <w:left w:val="none" w:sz="0" w:space="0" w:color="auto"/>
        <w:bottom w:val="none" w:sz="0" w:space="0" w:color="auto"/>
        <w:right w:val="none" w:sz="0" w:space="0" w:color="auto"/>
      </w:divBdr>
    </w:div>
    <w:div w:id="111293090">
      <w:bodyDiv w:val="1"/>
      <w:marLeft w:val="0"/>
      <w:marRight w:val="0"/>
      <w:marTop w:val="0"/>
      <w:marBottom w:val="0"/>
      <w:divBdr>
        <w:top w:val="none" w:sz="0" w:space="0" w:color="auto"/>
        <w:left w:val="none" w:sz="0" w:space="0" w:color="auto"/>
        <w:bottom w:val="none" w:sz="0" w:space="0" w:color="auto"/>
        <w:right w:val="none" w:sz="0" w:space="0" w:color="auto"/>
      </w:divBdr>
    </w:div>
    <w:div w:id="113140540">
      <w:bodyDiv w:val="1"/>
      <w:marLeft w:val="0"/>
      <w:marRight w:val="0"/>
      <w:marTop w:val="0"/>
      <w:marBottom w:val="0"/>
      <w:divBdr>
        <w:top w:val="none" w:sz="0" w:space="0" w:color="auto"/>
        <w:left w:val="none" w:sz="0" w:space="0" w:color="auto"/>
        <w:bottom w:val="none" w:sz="0" w:space="0" w:color="auto"/>
        <w:right w:val="none" w:sz="0" w:space="0" w:color="auto"/>
      </w:divBdr>
    </w:div>
    <w:div w:id="113790069">
      <w:bodyDiv w:val="1"/>
      <w:marLeft w:val="0"/>
      <w:marRight w:val="0"/>
      <w:marTop w:val="0"/>
      <w:marBottom w:val="0"/>
      <w:divBdr>
        <w:top w:val="none" w:sz="0" w:space="0" w:color="auto"/>
        <w:left w:val="none" w:sz="0" w:space="0" w:color="auto"/>
        <w:bottom w:val="none" w:sz="0" w:space="0" w:color="auto"/>
        <w:right w:val="none" w:sz="0" w:space="0" w:color="auto"/>
      </w:divBdr>
    </w:div>
    <w:div w:id="115607744">
      <w:bodyDiv w:val="1"/>
      <w:marLeft w:val="0"/>
      <w:marRight w:val="0"/>
      <w:marTop w:val="0"/>
      <w:marBottom w:val="0"/>
      <w:divBdr>
        <w:top w:val="none" w:sz="0" w:space="0" w:color="auto"/>
        <w:left w:val="none" w:sz="0" w:space="0" w:color="auto"/>
        <w:bottom w:val="none" w:sz="0" w:space="0" w:color="auto"/>
        <w:right w:val="none" w:sz="0" w:space="0" w:color="auto"/>
      </w:divBdr>
    </w:div>
    <w:div w:id="116224456">
      <w:bodyDiv w:val="1"/>
      <w:marLeft w:val="0"/>
      <w:marRight w:val="0"/>
      <w:marTop w:val="0"/>
      <w:marBottom w:val="0"/>
      <w:divBdr>
        <w:top w:val="none" w:sz="0" w:space="0" w:color="auto"/>
        <w:left w:val="none" w:sz="0" w:space="0" w:color="auto"/>
        <w:bottom w:val="none" w:sz="0" w:space="0" w:color="auto"/>
        <w:right w:val="none" w:sz="0" w:space="0" w:color="auto"/>
      </w:divBdr>
    </w:div>
    <w:div w:id="116340074">
      <w:bodyDiv w:val="1"/>
      <w:marLeft w:val="0"/>
      <w:marRight w:val="0"/>
      <w:marTop w:val="0"/>
      <w:marBottom w:val="0"/>
      <w:divBdr>
        <w:top w:val="none" w:sz="0" w:space="0" w:color="auto"/>
        <w:left w:val="none" w:sz="0" w:space="0" w:color="auto"/>
        <w:bottom w:val="none" w:sz="0" w:space="0" w:color="auto"/>
        <w:right w:val="none" w:sz="0" w:space="0" w:color="auto"/>
      </w:divBdr>
    </w:div>
    <w:div w:id="117770137">
      <w:bodyDiv w:val="1"/>
      <w:marLeft w:val="0"/>
      <w:marRight w:val="0"/>
      <w:marTop w:val="0"/>
      <w:marBottom w:val="0"/>
      <w:divBdr>
        <w:top w:val="none" w:sz="0" w:space="0" w:color="auto"/>
        <w:left w:val="none" w:sz="0" w:space="0" w:color="auto"/>
        <w:bottom w:val="none" w:sz="0" w:space="0" w:color="auto"/>
        <w:right w:val="none" w:sz="0" w:space="0" w:color="auto"/>
      </w:divBdr>
    </w:div>
    <w:div w:id="118452242">
      <w:bodyDiv w:val="1"/>
      <w:marLeft w:val="0"/>
      <w:marRight w:val="0"/>
      <w:marTop w:val="0"/>
      <w:marBottom w:val="0"/>
      <w:divBdr>
        <w:top w:val="none" w:sz="0" w:space="0" w:color="auto"/>
        <w:left w:val="none" w:sz="0" w:space="0" w:color="auto"/>
        <w:bottom w:val="none" w:sz="0" w:space="0" w:color="auto"/>
        <w:right w:val="none" w:sz="0" w:space="0" w:color="auto"/>
      </w:divBdr>
    </w:div>
    <w:div w:id="119039581">
      <w:bodyDiv w:val="1"/>
      <w:marLeft w:val="0"/>
      <w:marRight w:val="0"/>
      <w:marTop w:val="0"/>
      <w:marBottom w:val="0"/>
      <w:divBdr>
        <w:top w:val="none" w:sz="0" w:space="0" w:color="auto"/>
        <w:left w:val="none" w:sz="0" w:space="0" w:color="auto"/>
        <w:bottom w:val="none" w:sz="0" w:space="0" w:color="auto"/>
        <w:right w:val="none" w:sz="0" w:space="0" w:color="auto"/>
      </w:divBdr>
    </w:div>
    <w:div w:id="119761257">
      <w:bodyDiv w:val="1"/>
      <w:marLeft w:val="0"/>
      <w:marRight w:val="0"/>
      <w:marTop w:val="0"/>
      <w:marBottom w:val="0"/>
      <w:divBdr>
        <w:top w:val="none" w:sz="0" w:space="0" w:color="auto"/>
        <w:left w:val="none" w:sz="0" w:space="0" w:color="auto"/>
        <w:bottom w:val="none" w:sz="0" w:space="0" w:color="auto"/>
        <w:right w:val="none" w:sz="0" w:space="0" w:color="auto"/>
      </w:divBdr>
    </w:div>
    <w:div w:id="120003735">
      <w:bodyDiv w:val="1"/>
      <w:marLeft w:val="0"/>
      <w:marRight w:val="0"/>
      <w:marTop w:val="0"/>
      <w:marBottom w:val="0"/>
      <w:divBdr>
        <w:top w:val="none" w:sz="0" w:space="0" w:color="auto"/>
        <w:left w:val="none" w:sz="0" w:space="0" w:color="auto"/>
        <w:bottom w:val="none" w:sz="0" w:space="0" w:color="auto"/>
        <w:right w:val="none" w:sz="0" w:space="0" w:color="auto"/>
      </w:divBdr>
    </w:div>
    <w:div w:id="123038411">
      <w:bodyDiv w:val="1"/>
      <w:marLeft w:val="0"/>
      <w:marRight w:val="0"/>
      <w:marTop w:val="0"/>
      <w:marBottom w:val="0"/>
      <w:divBdr>
        <w:top w:val="none" w:sz="0" w:space="0" w:color="auto"/>
        <w:left w:val="none" w:sz="0" w:space="0" w:color="auto"/>
        <w:bottom w:val="none" w:sz="0" w:space="0" w:color="auto"/>
        <w:right w:val="none" w:sz="0" w:space="0" w:color="auto"/>
      </w:divBdr>
    </w:div>
    <w:div w:id="123231160">
      <w:bodyDiv w:val="1"/>
      <w:marLeft w:val="0"/>
      <w:marRight w:val="0"/>
      <w:marTop w:val="0"/>
      <w:marBottom w:val="0"/>
      <w:divBdr>
        <w:top w:val="none" w:sz="0" w:space="0" w:color="auto"/>
        <w:left w:val="none" w:sz="0" w:space="0" w:color="auto"/>
        <w:bottom w:val="none" w:sz="0" w:space="0" w:color="auto"/>
        <w:right w:val="none" w:sz="0" w:space="0" w:color="auto"/>
      </w:divBdr>
    </w:div>
    <w:div w:id="123667686">
      <w:bodyDiv w:val="1"/>
      <w:marLeft w:val="0"/>
      <w:marRight w:val="0"/>
      <w:marTop w:val="0"/>
      <w:marBottom w:val="0"/>
      <w:divBdr>
        <w:top w:val="none" w:sz="0" w:space="0" w:color="auto"/>
        <w:left w:val="none" w:sz="0" w:space="0" w:color="auto"/>
        <w:bottom w:val="none" w:sz="0" w:space="0" w:color="auto"/>
        <w:right w:val="none" w:sz="0" w:space="0" w:color="auto"/>
      </w:divBdr>
    </w:div>
    <w:div w:id="125508254">
      <w:bodyDiv w:val="1"/>
      <w:marLeft w:val="0"/>
      <w:marRight w:val="0"/>
      <w:marTop w:val="0"/>
      <w:marBottom w:val="0"/>
      <w:divBdr>
        <w:top w:val="none" w:sz="0" w:space="0" w:color="auto"/>
        <w:left w:val="none" w:sz="0" w:space="0" w:color="auto"/>
        <w:bottom w:val="none" w:sz="0" w:space="0" w:color="auto"/>
        <w:right w:val="none" w:sz="0" w:space="0" w:color="auto"/>
      </w:divBdr>
    </w:div>
    <w:div w:id="126820593">
      <w:bodyDiv w:val="1"/>
      <w:marLeft w:val="0"/>
      <w:marRight w:val="0"/>
      <w:marTop w:val="0"/>
      <w:marBottom w:val="0"/>
      <w:divBdr>
        <w:top w:val="none" w:sz="0" w:space="0" w:color="auto"/>
        <w:left w:val="none" w:sz="0" w:space="0" w:color="auto"/>
        <w:bottom w:val="none" w:sz="0" w:space="0" w:color="auto"/>
        <w:right w:val="none" w:sz="0" w:space="0" w:color="auto"/>
      </w:divBdr>
    </w:div>
    <w:div w:id="127863090">
      <w:bodyDiv w:val="1"/>
      <w:marLeft w:val="0"/>
      <w:marRight w:val="0"/>
      <w:marTop w:val="0"/>
      <w:marBottom w:val="0"/>
      <w:divBdr>
        <w:top w:val="none" w:sz="0" w:space="0" w:color="auto"/>
        <w:left w:val="none" w:sz="0" w:space="0" w:color="auto"/>
        <w:bottom w:val="none" w:sz="0" w:space="0" w:color="auto"/>
        <w:right w:val="none" w:sz="0" w:space="0" w:color="auto"/>
      </w:divBdr>
    </w:div>
    <w:div w:id="128129059">
      <w:bodyDiv w:val="1"/>
      <w:marLeft w:val="0"/>
      <w:marRight w:val="0"/>
      <w:marTop w:val="0"/>
      <w:marBottom w:val="0"/>
      <w:divBdr>
        <w:top w:val="none" w:sz="0" w:space="0" w:color="auto"/>
        <w:left w:val="none" w:sz="0" w:space="0" w:color="auto"/>
        <w:bottom w:val="none" w:sz="0" w:space="0" w:color="auto"/>
        <w:right w:val="none" w:sz="0" w:space="0" w:color="auto"/>
      </w:divBdr>
    </w:div>
    <w:div w:id="128397392">
      <w:bodyDiv w:val="1"/>
      <w:marLeft w:val="0"/>
      <w:marRight w:val="0"/>
      <w:marTop w:val="0"/>
      <w:marBottom w:val="0"/>
      <w:divBdr>
        <w:top w:val="none" w:sz="0" w:space="0" w:color="auto"/>
        <w:left w:val="none" w:sz="0" w:space="0" w:color="auto"/>
        <w:bottom w:val="none" w:sz="0" w:space="0" w:color="auto"/>
        <w:right w:val="none" w:sz="0" w:space="0" w:color="auto"/>
      </w:divBdr>
    </w:div>
    <w:div w:id="128784182">
      <w:bodyDiv w:val="1"/>
      <w:marLeft w:val="0"/>
      <w:marRight w:val="0"/>
      <w:marTop w:val="0"/>
      <w:marBottom w:val="0"/>
      <w:divBdr>
        <w:top w:val="none" w:sz="0" w:space="0" w:color="auto"/>
        <w:left w:val="none" w:sz="0" w:space="0" w:color="auto"/>
        <w:bottom w:val="none" w:sz="0" w:space="0" w:color="auto"/>
        <w:right w:val="none" w:sz="0" w:space="0" w:color="auto"/>
      </w:divBdr>
    </w:div>
    <w:div w:id="129056420">
      <w:bodyDiv w:val="1"/>
      <w:marLeft w:val="0"/>
      <w:marRight w:val="0"/>
      <w:marTop w:val="0"/>
      <w:marBottom w:val="0"/>
      <w:divBdr>
        <w:top w:val="none" w:sz="0" w:space="0" w:color="auto"/>
        <w:left w:val="none" w:sz="0" w:space="0" w:color="auto"/>
        <w:bottom w:val="none" w:sz="0" w:space="0" w:color="auto"/>
        <w:right w:val="none" w:sz="0" w:space="0" w:color="auto"/>
      </w:divBdr>
    </w:div>
    <w:div w:id="130489347">
      <w:bodyDiv w:val="1"/>
      <w:marLeft w:val="0"/>
      <w:marRight w:val="0"/>
      <w:marTop w:val="0"/>
      <w:marBottom w:val="0"/>
      <w:divBdr>
        <w:top w:val="none" w:sz="0" w:space="0" w:color="auto"/>
        <w:left w:val="none" w:sz="0" w:space="0" w:color="auto"/>
        <w:bottom w:val="none" w:sz="0" w:space="0" w:color="auto"/>
        <w:right w:val="none" w:sz="0" w:space="0" w:color="auto"/>
      </w:divBdr>
    </w:div>
    <w:div w:id="130683923">
      <w:bodyDiv w:val="1"/>
      <w:marLeft w:val="0"/>
      <w:marRight w:val="0"/>
      <w:marTop w:val="0"/>
      <w:marBottom w:val="0"/>
      <w:divBdr>
        <w:top w:val="none" w:sz="0" w:space="0" w:color="auto"/>
        <w:left w:val="none" w:sz="0" w:space="0" w:color="auto"/>
        <w:bottom w:val="none" w:sz="0" w:space="0" w:color="auto"/>
        <w:right w:val="none" w:sz="0" w:space="0" w:color="auto"/>
      </w:divBdr>
    </w:div>
    <w:div w:id="131363629">
      <w:bodyDiv w:val="1"/>
      <w:marLeft w:val="0"/>
      <w:marRight w:val="0"/>
      <w:marTop w:val="0"/>
      <w:marBottom w:val="0"/>
      <w:divBdr>
        <w:top w:val="none" w:sz="0" w:space="0" w:color="auto"/>
        <w:left w:val="none" w:sz="0" w:space="0" w:color="auto"/>
        <w:bottom w:val="none" w:sz="0" w:space="0" w:color="auto"/>
        <w:right w:val="none" w:sz="0" w:space="0" w:color="auto"/>
      </w:divBdr>
    </w:div>
    <w:div w:id="131753911">
      <w:bodyDiv w:val="1"/>
      <w:marLeft w:val="0"/>
      <w:marRight w:val="0"/>
      <w:marTop w:val="0"/>
      <w:marBottom w:val="0"/>
      <w:divBdr>
        <w:top w:val="none" w:sz="0" w:space="0" w:color="auto"/>
        <w:left w:val="none" w:sz="0" w:space="0" w:color="auto"/>
        <w:bottom w:val="none" w:sz="0" w:space="0" w:color="auto"/>
        <w:right w:val="none" w:sz="0" w:space="0" w:color="auto"/>
      </w:divBdr>
    </w:div>
    <w:div w:id="132529071">
      <w:bodyDiv w:val="1"/>
      <w:marLeft w:val="0"/>
      <w:marRight w:val="0"/>
      <w:marTop w:val="0"/>
      <w:marBottom w:val="0"/>
      <w:divBdr>
        <w:top w:val="none" w:sz="0" w:space="0" w:color="auto"/>
        <w:left w:val="none" w:sz="0" w:space="0" w:color="auto"/>
        <w:bottom w:val="none" w:sz="0" w:space="0" w:color="auto"/>
        <w:right w:val="none" w:sz="0" w:space="0" w:color="auto"/>
      </w:divBdr>
    </w:div>
    <w:div w:id="133061206">
      <w:bodyDiv w:val="1"/>
      <w:marLeft w:val="0"/>
      <w:marRight w:val="0"/>
      <w:marTop w:val="0"/>
      <w:marBottom w:val="0"/>
      <w:divBdr>
        <w:top w:val="none" w:sz="0" w:space="0" w:color="auto"/>
        <w:left w:val="none" w:sz="0" w:space="0" w:color="auto"/>
        <w:bottom w:val="none" w:sz="0" w:space="0" w:color="auto"/>
        <w:right w:val="none" w:sz="0" w:space="0" w:color="auto"/>
      </w:divBdr>
    </w:div>
    <w:div w:id="133377726">
      <w:bodyDiv w:val="1"/>
      <w:marLeft w:val="0"/>
      <w:marRight w:val="0"/>
      <w:marTop w:val="0"/>
      <w:marBottom w:val="0"/>
      <w:divBdr>
        <w:top w:val="none" w:sz="0" w:space="0" w:color="auto"/>
        <w:left w:val="none" w:sz="0" w:space="0" w:color="auto"/>
        <w:bottom w:val="none" w:sz="0" w:space="0" w:color="auto"/>
        <w:right w:val="none" w:sz="0" w:space="0" w:color="auto"/>
      </w:divBdr>
    </w:div>
    <w:div w:id="133985311">
      <w:bodyDiv w:val="1"/>
      <w:marLeft w:val="0"/>
      <w:marRight w:val="0"/>
      <w:marTop w:val="0"/>
      <w:marBottom w:val="0"/>
      <w:divBdr>
        <w:top w:val="none" w:sz="0" w:space="0" w:color="auto"/>
        <w:left w:val="none" w:sz="0" w:space="0" w:color="auto"/>
        <w:bottom w:val="none" w:sz="0" w:space="0" w:color="auto"/>
        <w:right w:val="none" w:sz="0" w:space="0" w:color="auto"/>
      </w:divBdr>
    </w:div>
    <w:div w:id="135152751">
      <w:bodyDiv w:val="1"/>
      <w:marLeft w:val="0"/>
      <w:marRight w:val="0"/>
      <w:marTop w:val="0"/>
      <w:marBottom w:val="0"/>
      <w:divBdr>
        <w:top w:val="none" w:sz="0" w:space="0" w:color="auto"/>
        <w:left w:val="none" w:sz="0" w:space="0" w:color="auto"/>
        <w:bottom w:val="none" w:sz="0" w:space="0" w:color="auto"/>
        <w:right w:val="none" w:sz="0" w:space="0" w:color="auto"/>
      </w:divBdr>
    </w:div>
    <w:div w:id="135218793">
      <w:bodyDiv w:val="1"/>
      <w:marLeft w:val="0"/>
      <w:marRight w:val="0"/>
      <w:marTop w:val="0"/>
      <w:marBottom w:val="0"/>
      <w:divBdr>
        <w:top w:val="none" w:sz="0" w:space="0" w:color="auto"/>
        <w:left w:val="none" w:sz="0" w:space="0" w:color="auto"/>
        <w:bottom w:val="none" w:sz="0" w:space="0" w:color="auto"/>
        <w:right w:val="none" w:sz="0" w:space="0" w:color="auto"/>
      </w:divBdr>
    </w:div>
    <w:div w:id="135803456">
      <w:bodyDiv w:val="1"/>
      <w:marLeft w:val="0"/>
      <w:marRight w:val="0"/>
      <w:marTop w:val="0"/>
      <w:marBottom w:val="0"/>
      <w:divBdr>
        <w:top w:val="none" w:sz="0" w:space="0" w:color="auto"/>
        <w:left w:val="none" w:sz="0" w:space="0" w:color="auto"/>
        <w:bottom w:val="none" w:sz="0" w:space="0" w:color="auto"/>
        <w:right w:val="none" w:sz="0" w:space="0" w:color="auto"/>
      </w:divBdr>
    </w:div>
    <w:div w:id="136652123">
      <w:bodyDiv w:val="1"/>
      <w:marLeft w:val="0"/>
      <w:marRight w:val="0"/>
      <w:marTop w:val="0"/>
      <w:marBottom w:val="0"/>
      <w:divBdr>
        <w:top w:val="none" w:sz="0" w:space="0" w:color="auto"/>
        <w:left w:val="none" w:sz="0" w:space="0" w:color="auto"/>
        <w:bottom w:val="none" w:sz="0" w:space="0" w:color="auto"/>
        <w:right w:val="none" w:sz="0" w:space="0" w:color="auto"/>
      </w:divBdr>
    </w:div>
    <w:div w:id="137305881">
      <w:bodyDiv w:val="1"/>
      <w:marLeft w:val="0"/>
      <w:marRight w:val="0"/>
      <w:marTop w:val="0"/>
      <w:marBottom w:val="0"/>
      <w:divBdr>
        <w:top w:val="none" w:sz="0" w:space="0" w:color="auto"/>
        <w:left w:val="none" w:sz="0" w:space="0" w:color="auto"/>
        <w:bottom w:val="none" w:sz="0" w:space="0" w:color="auto"/>
        <w:right w:val="none" w:sz="0" w:space="0" w:color="auto"/>
      </w:divBdr>
    </w:div>
    <w:div w:id="139270674">
      <w:bodyDiv w:val="1"/>
      <w:marLeft w:val="0"/>
      <w:marRight w:val="0"/>
      <w:marTop w:val="0"/>
      <w:marBottom w:val="0"/>
      <w:divBdr>
        <w:top w:val="none" w:sz="0" w:space="0" w:color="auto"/>
        <w:left w:val="none" w:sz="0" w:space="0" w:color="auto"/>
        <w:bottom w:val="none" w:sz="0" w:space="0" w:color="auto"/>
        <w:right w:val="none" w:sz="0" w:space="0" w:color="auto"/>
      </w:divBdr>
    </w:div>
    <w:div w:id="141508391">
      <w:bodyDiv w:val="1"/>
      <w:marLeft w:val="0"/>
      <w:marRight w:val="0"/>
      <w:marTop w:val="0"/>
      <w:marBottom w:val="0"/>
      <w:divBdr>
        <w:top w:val="none" w:sz="0" w:space="0" w:color="auto"/>
        <w:left w:val="none" w:sz="0" w:space="0" w:color="auto"/>
        <w:bottom w:val="none" w:sz="0" w:space="0" w:color="auto"/>
        <w:right w:val="none" w:sz="0" w:space="0" w:color="auto"/>
      </w:divBdr>
    </w:div>
    <w:div w:id="142284192">
      <w:bodyDiv w:val="1"/>
      <w:marLeft w:val="0"/>
      <w:marRight w:val="0"/>
      <w:marTop w:val="0"/>
      <w:marBottom w:val="0"/>
      <w:divBdr>
        <w:top w:val="none" w:sz="0" w:space="0" w:color="auto"/>
        <w:left w:val="none" w:sz="0" w:space="0" w:color="auto"/>
        <w:bottom w:val="none" w:sz="0" w:space="0" w:color="auto"/>
        <w:right w:val="none" w:sz="0" w:space="0" w:color="auto"/>
      </w:divBdr>
    </w:div>
    <w:div w:id="142697452">
      <w:bodyDiv w:val="1"/>
      <w:marLeft w:val="0"/>
      <w:marRight w:val="0"/>
      <w:marTop w:val="0"/>
      <w:marBottom w:val="0"/>
      <w:divBdr>
        <w:top w:val="none" w:sz="0" w:space="0" w:color="auto"/>
        <w:left w:val="none" w:sz="0" w:space="0" w:color="auto"/>
        <w:bottom w:val="none" w:sz="0" w:space="0" w:color="auto"/>
        <w:right w:val="none" w:sz="0" w:space="0" w:color="auto"/>
      </w:divBdr>
    </w:div>
    <w:div w:id="143399333">
      <w:bodyDiv w:val="1"/>
      <w:marLeft w:val="0"/>
      <w:marRight w:val="0"/>
      <w:marTop w:val="0"/>
      <w:marBottom w:val="0"/>
      <w:divBdr>
        <w:top w:val="none" w:sz="0" w:space="0" w:color="auto"/>
        <w:left w:val="none" w:sz="0" w:space="0" w:color="auto"/>
        <w:bottom w:val="none" w:sz="0" w:space="0" w:color="auto"/>
        <w:right w:val="none" w:sz="0" w:space="0" w:color="auto"/>
      </w:divBdr>
    </w:div>
    <w:div w:id="144205722">
      <w:bodyDiv w:val="1"/>
      <w:marLeft w:val="0"/>
      <w:marRight w:val="0"/>
      <w:marTop w:val="0"/>
      <w:marBottom w:val="0"/>
      <w:divBdr>
        <w:top w:val="none" w:sz="0" w:space="0" w:color="auto"/>
        <w:left w:val="none" w:sz="0" w:space="0" w:color="auto"/>
        <w:bottom w:val="none" w:sz="0" w:space="0" w:color="auto"/>
        <w:right w:val="none" w:sz="0" w:space="0" w:color="auto"/>
      </w:divBdr>
    </w:div>
    <w:div w:id="145053833">
      <w:bodyDiv w:val="1"/>
      <w:marLeft w:val="0"/>
      <w:marRight w:val="0"/>
      <w:marTop w:val="0"/>
      <w:marBottom w:val="0"/>
      <w:divBdr>
        <w:top w:val="none" w:sz="0" w:space="0" w:color="auto"/>
        <w:left w:val="none" w:sz="0" w:space="0" w:color="auto"/>
        <w:bottom w:val="none" w:sz="0" w:space="0" w:color="auto"/>
        <w:right w:val="none" w:sz="0" w:space="0" w:color="auto"/>
      </w:divBdr>
    </w:div>
    <w:div w:id="148715285">
      <w:bodyDiv w:val="1"/>
      <w:marLeft w:val="0"/>
      <w:marRight w:val="0"/>
      <w:marTop w:val="0"/>
      <w:marBottom w:val="0"/>
      <w:divBdr>
        <w:top w:val="none" w:sz="0" w:space="0" w:color="auto"/>
        <w:left w:val="none" w:sz="0" w:space="0" w:color="auto"/>
        <w:bottom w:val="none" w:sz="0" w:space="0" w:color="auto"/>
        <w:right w:val="none" w:sz="0" w:space="0" w:color="auto"/>
      </w:divBdr>
    </w:div>
    <w:div w:id="149834452">
      <w:bodyDiv w:val="1"/>
      <w:marLeft w:val="0"/>
      <w:marRight w:val="0"/>
      <w:marTop w:val="0"/>
      <w:marBottom w:val="0"/>
      <w:divBdr>
        <w:top w:val="none" w:sz="0" w:space="0" w:color="auto"/>
        <w:left w:val="none" w:sz="0" w:space="0" w:color="auto"/>
        <w:bottom w:val="none" w:sz="0" w:space="0" w:color="auto"/>
        <w:right w:val="none" w:sz="0" w:space="0" w:color="auto"/>
      </w:divBdr>
    </w:div>
    <w:div w:id="151604045">
      <w:bodyDiv w:val="1"/>
      <w:marLeft w:val="0"/>
      <w:marRight w:val="0"/>
      <w:marTop w:val="0"/>
      <w:marBottom w:val="0"/>
      <w:divBdr>
        <w:top w:val="none" w:sz="0" w:space="0" w:color="auto"/>
        <w:left w:val="none" w:sz="0" w:space="0" w:color="auto"/>
        <w:bottom w:val="none" w:sz="0" w:space="0" w:color="auto"/>
        <w:right w:val="none" w:sz="0" w:space="0" w:color="auto"/>
      </w:divBdr>
    </w:div>
    <w:div w:id="151726633">
      <w:bodyDiv w:val="1"/>
      <w:marLeft w:val="0"/>
      <w:marRight w:val="0"/>
      <w:marTop w:val="0"/>
      <w:marBottom w:val="0"/>
      <w:divBdr>
        <w:top w:val="none" w:sz="0" w:space="0" w:color="auto"/>
        <w:left w:val="none" w:sz="0" w:space="0" w:color="auto"/>
        <w:bottom w:val="none" w:sz="0" w:space="0" w:color="auto"/>
        <w:right w:val="none" w:sz="0" w:space="0" w:color="auto"/>
      </w:divBdr>
    </w:div>
    <w:div w:id="154928820">
      <w:bodyDiv w:val="1"/>
      <w:marLeft w:val="0"/>
      <w:marRight w:val="0"/>
      <w:marTop w:val="0"/>
      <w:marBottom w:val="0"/>
      <w:divBdr>
        <w:top w:val="none" w:sz="0" w:space="0" w:color="auto"/>
        <w:left w:val="none" w:sz="0" w:space="0" w:color="auto"/>
        <w:bottom w:val="none" w:sz="0" w:space="0" w:color="auto"/>
        <w:right w:val="none" w:sz="0" w:space="0" w:color="auto"/>
      </w:divBdr>
    </w:div>
    <w:div w:id="154957387">
      <w:bodyDiv w:val="1"/>
      <w:marLeft w:val="0"/>
      <w:marRight w:val="0"/>
      <w:marTop w:val="0"/>
      <w:marBottom w:val="0"/>
      <w:divBdr>
        <w:top w:val="none" w:sz="0" w:space="0" w:color="auto"/>
        <w:left w:val="none" w:sz="0" w:space="0" w:color="auto"/>
        <w:bottom w:val="none" w:sz="0" w:space="0" w:color="auto"/>
        <w:right w:val="none" w:sz="0" w:space="0" w:color="auto"/>
      </w:divBdr>
    </w:div>
    <w:div w:id="156121465">
      <w:bodyDiv w:val="1"/>
      <w:marLeft w:val="0"/>
      <w:marRight w:val="0"/>
      <w:marTop w:val="0"/>
      <w:marBottom w:val="0"/>
      <w:divBdr>
        <w:top w:val="none" w:sz="0" w:space="0" w:color="auto"/>
        <w:left w:val="none" w:sz="0" w:space="0" w:color="auto"/>
        <w:bottom w:val="none" w:sz="0" w:space="0" w:color="auto"/>
        <w:right w:val="none" w:sz="0" w:space="0" w:color="auto"/>
      </w:divBdr>
    </w:div>
    <w:div w:id="157890491">
      <w:bodyDiv w:val="1"/>
      <w:marLeft w:val="0"/>
      <w:marRight w:val="0"/>
      <w:marTop w:val="0"/>
      <w:marBottom w:val="0"/>
      <w:divBdr>
        <w:top w:val="none" w:sz="0" w:space="0" w:color="auto"/>
        <w:left w:val="none" w:sz="0" w:space="0" w:color="auto"/>
        <w:bottom w:val="none" w:sz="0" w:space="0" w:color="auto"/>
        <w:right w:val="none" w:sz="0" w:space="0" w:color="auto"/>
      </w:divBdr>
    </w:div>
    <w:div w:id="158009801">
      <w:bodyDiv w:val="1"/>
      <w:marLeft w:val="0"/>
      <w:marRight w:val="0"/>
      <w:marTop w:val="0"/>
      <w:marBottom w:val="0"/>
      <w:divBdr>
        <w:top w:val="none" w:sz="0" w:space="0" w:color="auto"/>
        <w:left w:val="none" w:sz="0" w:space="0" w:color="auto"/>
        <w:bottom w:val="none" w:sz="0" w:space="0" w:color="auto"/>
        <w:right w:val="none" w:sz="0" w:space="0" w:color="auto"/>
      </w:divBdr>
    </w:div>
    <w:div w:id="158010218">
      <w:bodyDiv w:val="1"/>
      <w:marLeft w:val="0"/>
      <w:marRight w:val="0"/>
      <w:marTop w:val="0"/>
      <w:marBottom w:val="0"/>
      <w:divBdr>
        <w:top w:val="none" w:sz="0" w:space="0" w:color="auto"/>
        <w:left w:val="none" w:sz="0" w:space="0" w:color="auto"/>
        <w:bottom w:val="none" w:sz="0" w:space="0" w:color="auto"/>
        <w:right w:val="none" w:sz="0" w:space="0" w:color="auto"/>
      </w:divBdr>
    </w:div>
    <w:div w:id="158079567">
      <w:bodyDiv w:val="1"/>
      <w:marLeft w:val="0"/>
      <w:marRight w:val="0"/>
      <w:marTop w:val="0"/>
      <w:marBottom w:val="0"/>
      <w:divBdr>
        <w:top w:val="none" w:sz="0" w:space="0" w:color="auto"/>
        <w:left w:val="none" w:sz="0" w:space="0" w:color="auto"/>
        <w:bottom w:val="none" w:sz="0" w:space="0" w:color="auto"/>
        <w:right w:val="none" w:sz="0" w:space="0" w:color="auto"/>
      </w:divBdr>
    </w:div>
    <w:div w:id="159542707">
      <w:bodyDiv w:val="1"/>
      <w:marLeft w:val="0"/>
      <w:marRight w:val="0"/>
      <w:marTop w:val="0"/>
      <w:marBottom w:val="0"/>
      <w:divBdr>
        <w:top w:val="none" w:sz="0" w:space="0" w:color="auto"/>
        <w:left w:val="none" w:sz="0" w:space="0" w:color="auto"/>
        <w:bottom w:val="none" w:sz="0" w:space="0" w:color="auto"/>
        <w:right w:val="none" w:sz="0" w:space="0" w:color="auto"/>
      </w:divBdr>
    </w:div>
    <w:div w:id="160780361">
      <w:bodyDiv w:val="1"/>
      <w:marLeft w:val="0"/>
      <w:marRight w:val="0"/>
      <w:marTop w:val="0"/>
      <w:marBottom w:val="0"/>
      <w:divBdr>
        <w:top w:val="none" w:sz="0" w:space="0" w:color="auto"/>
        <w:left w:val="none" w:sz="0" w:space="0" w:color="auto"/>
        <w:bottom w:val="none" w:sz="0" w:space="0" w:color="auto"/>
        <w:right w:val="none" w:sz="0" w:space="0" w:color="auto"/>
      </w:divBdr>
    </w:div>
    <w:div w:id="161507463">
      <w:bodyDiv w:val="1"/>
      <w:marLeft w:val="0"/>
      <w:marRight w:val="0"/>
      <w:marTop w:val="0"/>
      <w:marBottom w:val="0"/>
      <w:divBdr>
        <w:top w:val="none" w:sz="0" w:space="0" w:color="auto"/>
        <w:left w:val="none" w:sz="0" w:space="0" w:color="auto"/>
        <w:bottom w:val="none" w:sz="0" w:space="0" w:color="auto"/>
        <w:right w:val="none" w:sz="0" w:space="0" w:color="auto"/>
      </w:divBdr>
    </w:div>
    <w:div w:id="162934830">
      <w:bodyDiv w:val="1"/>
      <w:marLeft w:val="0"/>
      <w:marRight w:val="0"/>
      <w:marTop w:val="0"/>
      <w:marBottom w:val="0"/>
      <w:divBdr>
        <w:top w:val="none" w:sz="0" w:space="0" w:color="auto"/>
        <w:left w:val="none" w:sz="0" w:space="0" w:color="auto"/>
        <w:bottom w:val="none" w:sz="0" w:space="0" w:color="auto"/>
        <w:right w:val="none" w:sz="0" w:space="0" w:color="auto"/>
      </w:divBdr>
    </w:div>
    <w:div w:id="164443565">
      <w:bodyDiv w:val="1"/>
      <w:marLeft w:val="0"/>
      <w:marRight w:val="0"/>
      <w:marTop w:val="0"/>
      <w:marBottom w:val="0"/>
      <w:divBdr>
        <w:top w:val="none" w:sz="0" w:space="0" w:color="auto"/>
        <w:left w:val="none" w:sz="0" w:space="0" w:color="auto"/>
        <w:bottom w:val="none" w:sz="0" w:space="0" w:color="auto"/>
        <w:right w:val="none" w:sz="0" w:space="0" w:color="auto"/>
      </w:divBdr>
    </w:div>
    <w:div w:id="166755245">
      <w:bodyDiv w:val="1"/>
      <w:marLeft w:val="0"/>
      <w:marRight w:val="0"/>
      <w:marTop w:val="0"/>
      <w:marBottom w:val="0"/>
      <w:divBdr>
        <w:top w:val="none" w:sz="0" w:space="0" w:color="auto"/>
        <w:left w:val="none" w:sz="0" w:space="0" w:color="auto"/>
        <w:bottom w:val="none" w:sz="0" w:space="0" w:color="auto"/>
        <w:right w:val="none" w:sz="0" w:space="0" w:color="auto"/>
      </w:divBdr>
    </w:div>
    <w:div w:id="168107086">
      <w:bodyDiv w:val="1"/>
      <w:marLeft w:val="0"/>
      <w:marRight w:val="0"/>
      <w:marTop w:val="0"/>
      <w:marBottom w:val="0"/>
      <w:divBdr>
        <w:top w:val="none" w:sz="0" w:space="0" w:color="auto"/>
        <w:left w:val="none" w:sz="0" w:space="0" w:color="auto"/>
        <w:bottom w:val="none" w:sz="0" w:space="0" w:color="auto"/>
        <w:right w:val="none" w:sz="0" w:space="0" w:color="auto"/>
      </w:divBdr>
    </w:div>
    <w:div w:id="173888506">
      <w:bodyDiv w:val="1"/>
      <w:marLeft w:val="0"/>
      <w:marRight w:val="0"/>
      <w:marTop w:val="0"/>
      <w:marBottom w:val="0"/>
      <w:divBdr>
        <w:top w:val="none" w:sz="0" w:space="0" w:color="auto"/>
        <w:left w:val="none" w:sz="0" w:space="0" w:color="auto"/>
        <w:bottom w:val="none" w:sz="0" w:space="0" w:color="auto"/>
        <w:right w:val="none" w:sz="0" w:space="0" w:color="auto"/>
      </w:divBdr>
    </w:div>
    <w:div w:id="175390009">
      <w:bodyDiv w:val="1"/>
      <w:marLeft w:val="0"/>
      <w:marRight w:val="0"/>
      <w:marTop w:val="0"/>
      <w:marBottom w:val="0"/>
      <w:divBdr>
        <w:top w:val="none" w:sz="0" w:space="0" w:color="auto"/>
        <w:left w:val="none" w:sz="0" w:space="0" w:color="auto"/>
        <w:bottom w:val="none" w:sz="0" w:space="0" w:color="auto"/>
        <w:right w:val="none" w:sz="0" w:space="0" w:color="auto"/>
      </w:divBdr>
    </w:div>
    <w:div w:id="176386451">
      <w:bodyDiv w:val="1"/>
      <w:marLeft w:val="0"/>
      <w:marRight w:val="0"/>
      <w:marTop w:val="0"/>
      <w:marBottom w:val="0"/>
      <w:divBdr>
        <w:top w:val="none" w:sz="0" w:space="0" w:color="auto"/>
        <w:left w:val="none" w:sz="0" w:space="0" w:color="auto"/>
        <w:bottom w:val="none" w:sz="0" w:space="0" w:color="auto"/>
        <w:right w:val="none" w:sz="0" w:space="0" w:color="auto"/>
      </w:divBdr>
    </w:div>
    <w:div w:id="176770270">
      <w:bodyDiv w:val="1"/>
      <w:marLeft w:val="0"/>
      <w:marRight w:val="0"/>
      <w:marTop w:val="0"/>
      <w:marBottom w:val="0"/>
      <w:divBdr>
        <w:top w:val="none" w:sz="0" w:space="0" w:color="auto"/>
        <w:left w:val="none" w:sz="0" w:space="0" w:color="auto"/>
        <w:bottom w:val="none" w:sz="0" w:space="0" w:color="auto"/>
        <w:right w:val="none" w:sz="0" w:space="0" w:color="auto"/>
      </w:divBdr>
    </w:div>
    <w:div w:id="179392696">
      <w:bodyDiv w:val="1"/>
      <w:marLeft w:val="0"/>
      <w:marRight w:val="0"/>
      <w:marTop w:val="0"/>
      <w:marBottom w:val="0"/>
      <w:divBdr>
        <w:top w:val="none" w:sz="0" w:space="0" w:color="auto"/>
        <w:left w:val="none" w:sz="0" w:space="0" w:color="auto"/>
        <w:bottom w:val="none" w:sz="0" w:space="0" w:color="auto"/>
        <w:right w:val="none" w:sz="0" w:space="0" w:color="auto"/>
      </w:divBdr>
    </w:div>
    <w:div w:id="180165082">
      <w:bodyDiv w:val="1"/>
      <w:marLeft w:val="0"/>
      <w:marRight w:val="0"/>
      <w:marTop w:val="0"/>
      <w:marBottom w:val="0"/>
      <w:divBdr>
        <w:top w:val="none" w:sz="0" w:space="0" w:color="auto"/>
        <w:left w:val="none" w:sz="0" w:space="0" w:color="auto"/>
        <w:bottom w:val="none" w:sz="0" w:space="0" w:color="auto"/>
        <w:right w:val="none" w:sz="0" w:space="0" w:color="auto"/>
      </w:divBdr>
    </w:div>
    <w:div w:id="180436391">
      <w:bodyDiv w:val="1"/>
      <w:marLeft w:val="0"/>
      <w:marRight w:val="0"/>
      <w:marTop w:val="0"/>
      <w:marBottom w:val="0"/>
      <w:divBdr>
        <w:top w:val="none" w:sz="0" w:space="0" w:color="auto"/>
        <w:left w:val="none" w:sz="0" w:space="0" w:color="auto"/>
        <w:bottom w:val="none" w:sz="0" w:space="0" w:color="auto"/>
        <w:right w:val="none" w:sz="0" w:space="0" w:color="auto"/>
      </w:divBdr>
    </w:div>
    <w:div w:id="180555302">
      <w:bodyDiv w:val="1"/>
      <w:marLeft w:val="0"/>
      <w:marRight w:val="0"/>
      <w:marTop w:val="0"/>
      <w:marBottom w:val="0"/>
      <w:divBdr>
        <w:top w:val="none" w:sz="0" w:space="0" w:color="auto"/>
        <w:left w:val="none" w:sz="0" w:space="0" w:color="auto"/>
        <w:bottom w:val="none" w:sz="0" w:space="0" w:color="auto"/>
        <w:right w:val="none" w:sz="0" w:space="0" w:color="auto"/>
      </w:divBdr>
    </w:div>
    <w:div w:id="181095594">
      <w:bodyDiv w:val="1"/>
      <w:marLeft w:val="0"/>
      <w:marRight w:val="0"/>
      <w:marTop w:val="0"/>
      <w:marBottom w:val="0"/>
      <w:divBdr>
        <w:top w:val="none" w:sz="0" w:space="0" w:color="auto"/>
        <w:left w:val="none" w:sz="0" w:space="0" w:color="auto"/>
        <w:bottom w:val="none" w:sz="0" w:space="0" w:color="auto"/>
        <w:right w:val="none" w:sz="0" w:space="0" w:color="auto"/>
      </w:divBdr>
    </w:div>
    <w:div w:id="181864098">
      <w:bodyDiv w:val="1"/>
      <w:marLeft w:val="0"/>
      <w:marRight w:val="0"/>
      <w:marTop w:val="0"/>
      <w:marBottom w:val="0"/>
      <w:divBdr>
        <w:top w:val="none" w:sz="0" w:space="0" w:color="auto"/>
        <w:left w:val="none" w:sz="0" w:space="0" w:color="auto"/>
        <w:bottom w:val="none" w:sz="0" w:space="0" w:color="auto"/>
        <w:right w:val="none" w:sz="0" w:space="0" w:color="auto"/>
      </w:divBdr>
    </w:div>
    <w:div w:id="181940341">
      <w:bodyDiv w:val="1"/>
      <w:marLeft w:val="0"/>
      <w:marRight w:val="0"/>
      <w:marTop w:val="0"/>
      <w:marBottom w:val="0"/>
      <w:divBdr>
        <w:top w:val="none" w:sz="0" w:space="0" w:color="auto"/>
        <w:left w:val="none" w:sz="0" w:space="0" w:color="auto"/>
        <w:bottom w:val="none" w:sz="0" w:space="0" w:color="auto"/>
        <w:right w:val="none" w:sz="0" w:space="0" w:color="auto"/>
      </w:divBdr>
    </w:div>
    <w:div w:id="182599619">
      <w:bodyDiv w:val="1"/>
      <w:marLeft w:val="0"/>
      <w:marRight w:val="0"/>
      <w:marTop w:val="0"/>
      <w:marBottom w:val="0"/>
      <w:divBdr>
        <w:top w:val="none" w:sz="0" w:space="0" w:color="auto"/>
        <w:left w:val="none" w:sz="0" w:space="0" w:color="auto"/>
        <w:bottom w:val="none" w:sz="0" w:space="0" w:color="auto"/>
        <w:right w:val="none" w:sz="0" w:space="0" w:color="auto"/>
      </w:divBdr>
    </w:div>
    <w:div w:id="184055242">
      <w:bodyDiv w:val="1"/>
      <w:marLeft w:val="0"/>
      <w:marRight w:val="0"/>
      <w:marTop w:val="0"/>
      <w:marBottom w:val="0"/>
      <w:divBdr>
        <w:top w:val="none" w:sz="0" w:space="0" w:color="auto"/>
        <w:left w:val="none" w:sz="0" w:space="0" w:color="auto"/>
        <w:bottom w:val="none" w:sz="0" w:space="0" w:color="auto"/>
        <w:right w:val="none" w:sz="0" w:space="0" w:color="auto"/>
      </w:divBdr>
    </w:div>
    <w:div w:id="184222191">
      <w:bodyDiv w:val="1"/>
      <w:marLeft w:val="0"/>
      <w:marRight w:val="0"/>
      <w:marTop w:val="0"/>
      <w:marBottom w:val="0"/>
      <w:divBdr>
        <w:top w:val="none" w:sz="0" w:space="0" w:color="auto"/>
        <w:left w:val="none" w:sz="0" w:space="0" w:color="auto"/>
        <w:bottom w:val="none" w:sz="0" w:space="0" w:color="auto"/>
        <w:right w:val="none" w:sz="0" w:space="0" w:color="auto"/>
      </w:divBdr>
    </w:div>
    <w:div w:id="185559248">
      <w:bodyDiv w:val="1"/>
      <w:marLeft w:val="0"/>
      <w:marRight w:val="0"/>
      <w:marTop w:val="0"/>
      <w:marBottom w:val="0"/>
      <w:divBdr>
        <w:top w:val="none" w:sz="0" w:space="0" w:color="auto"/>
        <w:left w:val="none" w:sz="0" w:space="0" w:color="auto"/>
        <w:bottom w:val="none" w:sz="0" w:space="0" w:color="auto"/>
        <w:right w:val="none" w:sz="0" w:space="0" w:color="auto"/>
      </w:divBdr>
    </w:div>
    <w:div w:id="186215978">
      <w:bodyDiv w:val="1"/>
      <w:marLeft w:val="0"/>
      <w:marRight w:val="0"/>
      <w:marTop w:val="0"/>
      <w:marBottom w:val="0"/>
      <w:divBdr>
        <w:top w:val="none" w:sz="0" w:space="0" w:color="auto"/>
        <w:left w:val="none" w:sz="0" w:space="0" w:color="auto"/>
        <w:bottom w:val="none" w:sz="0" w:space="0" w:color="auto"/>
        <w:right w:val="none" w:sz="0" w:space="0" w:color="auto"/>
      </w:divBdr>
    </w:div>
    <w:div w:id="187566956">
      <w:bodyDiv w:val="1"/>
      <w:marLeft w:val="0"/>
      <w:marRight w:val="0"/>
      <w:marTop w:val="0"/>
      <w:marBottom w:val="0"/>
      <w:divBdr>
        <w:top w:val="none" w:sz="0" w:space="0" w:color="auto"/>
        <w:left w:val="none" w:sz="0" w:space="0" w:color="auto"/>
        <w:bottom w:val="none" w:sz="0" w:space="0" w:color="auto"/>
        <w:right w:val="none" w:sz="0" w:space="0" w:color="auto"/>
      </w:divBdr>
    </w:div>
    <w:div w:id="189269526">
      <w:bodyDiv w:val="1"/>
      <w:marLeft w:val="0"/>
      <w:marRight w:val="0"/>
      <w:marTop w:val="0"/>
      <w:marBottom w:val="0"/>
      <w:divBdr>
        <w:top w:val="none" w:sz="0" w:space="0" w:color="auto"/>
        <w:left w:val="none" w:sz="0" w:space="0" w:color="auto"/>
        <w:bottom w:val="none" w:sz="0" w:space="0" w:color="auto"/>
        <w:right w:val="none" w:sz="0" w:space="0" w:color="auto"/>
      </w:divBdr>
    </w:div>
    <w:div w:id="190651755">
      <w:bodyDiv w:val="1"/>
      <w:marLeft w:val="0"/>
      <w:marRight w:val="0"/>
      <w:marTop w:val="0"/>
      <w:marBottom w:val="0"/>
      <w:divBdr>
        <w:top w:val="none" w:sz="0" w:space="0" w:color="auto"/>
        <w:left w:val="none" w:sz="0" w:space="0" w:color="auto"/>
        <w:bottom w:val="none" w:sz="0" w:space="0" w:color="auto"/>
        <w:right w:val="none" w:sz="0" w:space="0" w:color="auto"/>
      </w:divBdr>
    </w:div>
    <w:div w:id="191383990">
      <w:bodyDiv w:val="1"/>
      <w:marLeft w:val="0"/>
      <w:marRight w:val="0"/>
      <w:marTop w:val="0"/>
      <w:marBottom w:val="0"/>
      <w:divBdr>
        <w:top w:val="none" w:sz="0" w:space="0" w:color="auto"/>
        <w:left w:val="none" w:sz="0" w:space="0" w:color="auto"/>
        <w:bottom w:val="none" w:sz="0" w:space="0" w:color="auto"/>
        <w:right w:val="none" w:sz="0" w:space="0" w:color="auto"/>
      </w:divBdr>
    </w:div>
    <w:div w:id="193203118">
      <w:bodyDiv w:val="1"/>
      <w:marLeft w:val="0"/>
      <w:marRight w:val="0"/>
      <w:marTop w:val="0"/>
      <w:marBottom w:val="0"/>
      <w:divBdr>
        <w:top w:val="none" w:sz="0" w:space="0" w:color="auto"/>
        <w:left w:val="none" w:sz="0" w:space="0" w:color="auto"/>
        <w:bottom w:val="none" w:sz="0" w:space="0" w:color="auto"/>
        <w:right w:val="none" w:sz="0" w:space="0" w:color="auto"/>
      </w:divBdr>
    </w:div>
    <w:div w:id="193465160">
      <w:bodyDiv w:val="1"/>
      <w:marLeft w:val="0"/>
      <w:marRight w:val="0"/>
      <w:marTop w:val="0"/>
      <w:marBottom w:val="0"/>
      <w:divBdr>
        <w:top w:val="none" w:sz="0" w:space="0" w:color="auto"/>
        <w:left w:val="none" w:sz="0" w:space="0" w:color="auto"/>
        <w:bottom w:val="none" w:sz="0" w:space="0" w:color="auto"/>
        <w:right w:val="none" w:sz="0" w:space="0" w:color="auto"/>
      </w:divBdr>
    </w:div>
    <w:div w:id="193613236">
      <w:bodyDiv w:val="1"/>
      <w:marLeft w:val="0"/>
      <w:marRight w:val="0"/>
      <w:marTop w:val="0"/>
      <w:marBottom w:val="0"/>
      <w:divBdr>
        <w:top w:val="none" w:sz="0" w:space="0" w:color="auto"/>
        <w:left w:val="none" w:sz="0" w:space="0" w:color="auto"/>
        <w:bottom w:val="none" w:sz="0" w:space="0" w:color="auto"/>
        <w:right w:val="none" w:sz="0" w:space="0" w:color="auto"/>
      </w:divBdr>
    </w:div>
    <w:div w:id="194465426">
      <w:bodyDiv w:val="1"/>
      <w:marLeft w:val="0"/>
      <w:marRight w:val="0"/>
      <w:marTop w:val="0"/>
      <w:marBottom w:val="0"/>
      <w:divBdr>
        <w:top w:val="none" w:sz="0" w:space="0" w:color="auto"/>
        <w:left w:val="none" w:sz="0" w:space="0" w:color="auto"/>
        <w:bottom w:val="none" w:sz="0" w:space="0" w:color="auto"/>
        <w:right w:val="none" w:sz="0" w:space="0" w:color="auto"/>
      </w:divBdr>
    </w:div>
    <w:div w:id="200441630">
      <w:bodyDiv w:val="1"/>
      <w:marLeft w:val="0"/>
      <w:marRight w:val="0"/>
      <w:marTop w:val="0"/>
      <w:marBottom w:val="0"/>
      <w:divBdr>
        <w:top w:val="none" w:sz="0" w:space="0" w:color="auto"/>
        <w:left w:val="none" w:sz="0" w:space="0" w:color="auto"/>
        <w:bottom w:val="none" w:sz="0" w:space="0" w:color="auto"/>
        <w:right w:val="none" w:sz="0" w:space="0" w:color="auto"/>
      </w:divBdr>
    </w:div>
    <w:div w:id="202597109">
      <w:bodyDiv w:val="1"/>
      <w:marLeft w:val="0"/>
      <w:marRight w:val="0"/>
      <w:marTop w:val="0"/>
      <w:marBottom w:val="0"/>
      <w:divBdr>
        <w:top w:val="none" w:sz="0" w:space="0" w:color="auto"/>
        <w:left w:val="none" w:sz="0" w:space="0" w:color="auto"/>
        <w:bottom w:val="none" w:sz="0" w:space="0" w:color="auto"/>
        <w:right w:val="none" w:sz="0" w:space="0" w:color="auto"/>
      </w:divBdr>
    </w:div>
    <w:div w:id="203099177">
      <w:bodyDiv w:val="1"/>
      <w:marLeft w:val="0"/>
      <w:marRight w:val="0"/>
      <w:marTop w:val="0"/>
      <w:marBottom w:val="0"/>
      <w:divBdr>
        <w:top w:val="none" w:sz="0" w:space="0" w:color="auto"/>
        <w:left w:val="none" w:sz="0" w:space="0" w:color="auto"/>
        <w:bottom w:val="none" w:sz="0" w:space="0" w:color="auto"/>
        <w:right w:val="none" w:sz="0" w:space="0" w:color="auto"/>
      </w:divBdr>
    </w:div>
    <w:div w:id="204829888">
      <w:bodyDiv w:val="1"/>
      <w:marLeft w:val="0"/>
      <w:marRight w:val="0"/>
      <w:marTop w:val="0"/>
      <w:marBottom w:val="0"/>
      <w:divBdr>
        <w:top w:val="none" w:sz="0" w:space="0" w:color="auto"/>
        <w:left w:val="none" w:sz="0" w:space="0" w:color="auto"/>
        <w:bottom w:val="none" w:sz="0" w:space="0" w:color="auto"/>
        <w:right w:val="none" w:sz="0" w:space="0" w:color="auto"/>
      </w:divBdr>
    </w:div>
    <w:div w:id="207227530">
      <w:bodyDiv w:val="1"/>
      <w:marLeft w:val="0"/>
      <w:marRight w:val="0"/>
      <w:marTop w:val="0"/>
      <w:marBottom w:val="0"/>
      <w:divBdr>
        <w:top w:val="none" w:sz="0" w:space="0" w:color="auto"/>
        <w:left w:val="none" w:sz="0" w:space="0" w:color="auto"/>
        <w:bottom w:val="none" w:sz="0" w:space="0" w:color="auto"/>
        <w:right w:val="none" w:sz="0" w:space="0" w:color="auto"/>
      </w:divBdr>
    </w:div>
    <w:div w:id="210074084">
      <w:bodyDiv w:val="1"/>
      <w:marLeft w:val="0"/>
      <w:marRight w:val="0"/>
      <w:marTop w:val="0"/>
      <w:marBottom w:val="0"/>
      <w:divBdr>
        <w:top w:val="none" w:sz="0" w:space="0" w:color="auto"/>
        <w:left w:val="none" w:sz="0" w:space="0" w:color="auto"/>
        <w:bottom w:val="none" w:sz="0" w:space="0" w:color="auto"/>
        <w:right w:val="none" w:sz="0" w:space="0" w:color="auto"/>
      </w:divBdr>
    </w:div>
    <w:div w:id="210776797">
      <w:bodyDiv w:val="1"/>
      <w:marLeft w:val="0"/>
      <w:marRight w:val="0"/>
      <w:marTop w:val="0"/>
      <w:marBottom w:val="0"/>
      <w:divBdr>
        <w:top w:val="none" w:sz="0" w:space="0" w:color="auto"/>
        <w:left w:val="none" w:sz="0" w:space="0" w:color="auto"/>
        <w:bottom w:val="none" w:sz="0" w:space="0" w:color="auto"/>
        <w:right w:val="none" w:sz="0" w:space="0" w:color="auto"/>
      </w:divBdr>
    </w:div>
    <w:div w:id="212497956">
      <w:bodyDiv w:val="1"/>
      <w:marLeft w:val="0"/>
      <w:marRight w:val="0"/>
      <w:marTop w:val="0"/>
      <w:marBottom w:val="0"/>
      <w:divBdr>
        <w:top w:val="none" w:sz="0" w:space="0" w:color="auto"/>
        <w:left w:val="none" w:sz="0" w:space="0" w:color="auto"/>
        <w:bottom w:val="none" w:sz="0" w:space="0" w:color="auto"/>
        <w:right w:val="none" w:sz="0" w:space="0" w:color="auto"/>
      </w:divBdr>
    </w:div>
    <w:div w:id="214119975">
      <w:bodyDiv w:val="1"/>
      <w:marLeft w:val="0"/>
      <w:marRight w:val="0"/>
      <w:marTop w:val="0"/>
      <w:marBottom w:val="0"/>
      <w:divBdr>
        <w:top w:val="none" w:sz="0" w:space="0" w:color="auto"/>
        <w:left w:val="none" w:sz="0" w:space="0" w:color="auto"/>
        <w:bottom w:val="none" w:sz="0" w:space="0" w:color="auto"/>
        <w:right w:val="none" w:sz="0" w:space="0" w:color="auto"/>
      </w:divBdr>
    </w:div>
    <w:div w:id="216822116">
      <w:bodyDiv w:val="1"/>
      <w:marLeft w:val="0"/>
      <w:marRight w:val="0"/>
      <w:marTop w:val="0"/>
      <w:marBottom w:val="0"/>
      <w:divBdr>
        <w:top w:val="none" w:sz="0" w:space="0" w:color="auto"/>
        <w:left w:val="none" w:sz="0" w:space="0" w:color="auto"/>
        <w:bottom w:val="none" w:sz="0" w:space="0" w:color="auto"/>
        <w:right w:val="none" w:sz="0" w:space="0" w:color="auto"/>
      </w:divBdr>
    </w:div>
    <w:div w:id="220412381">
      <w:bodyDiv w:val="1"/>
      <w:marLeft w:val="0"/>
      <w:marRight w:val="0"/>
      <w:marTop w:val="0"/>
      <w:marBottom w:val="0"/>
      <w:divBdr>
        <w:top w:val="none" w:sz="0" w:space="0" w:color="auto"/>
        <w:left w:val="none" w:sz="0" w:space="0" w:color="auto"/>
        <w:bottom w:val="none" w:sz="0" w:space="0" w:color="auto"/>
        <w:right w:val="none" w:sz="0" w:space="0" w:color="auto"/>
      </w:divBdr>
    </w:div>
    <w:div w:id="222372737">
      <w:bodyDiv w:val="1"/>
      <w:marLeft w:val="0"/>
      <w:marRight w:val="0"/>
      <w:marTop w:val="0"/>
      <w:marBottom w:val="0"/>
      <w:divBdr>
        <w:top w:val="none" w:sz="0" w:space="0" w:color="auto"/>
        <w:left w:val="none" w:sz="0" w:space="0" w:color="auto"/>
        <w:bottom w:val="none" w:sz="0" w:space="0" w:color="auto"/>
        <w:right w:val="none" w:sz="0" w:space="0" w:color="auto"/>
      </w:divBdr>
    </w:div>
    <w:div w:id="223957015">
      <w:bodyDiv w:val="1"/>
      <w:marLeft w:val="0"/>
      <w:marRight w:val="0"/>
      <w:marTop w:val="0"/>
      <w:marBottom w:val="0"/>
      <w:divBdr>
        <w:top w:val="none" w:sz="0" w:space="0" w:color="auto"/>
        <w:left w:val="none" w:sz="0" w:space="0" w:color="auto"/>
        <w:bottom w:val="none" w:sz="0" w:space="0" w:color="auto"/>
        <w:right w:val="none" w:sz="0" w:space="0" w:color="auto"/>
      </w:divBdr>
    </w:div>
    <w:div w:id="226494698">
      <w:bodyDiv w:val="1"/>
      <w:marLeft w:val="0"/>
      <w:marRight w:val="0"/>
      <w:marTop w:val="0"/>
      <w:marBottom w:val="0"/>
      <w:divBdr>
        <w:top w:val="none" w:sz="0" w:space="0" w:color="auto"/>
        <w:left w:val="none" w:sz="0" w:space="0" w:color="auto"/>
        <w:bottom w:val="none" w:sz="0" w:space="0" w:color="auto"/>
        <w:right w:val="none" w:sz="0" w:space="0" w:color="auto"/>
      </w:divBdr>
    </w:div>
    <w:div w:id="228151797">
      <w:bodyDiv w:val="1"/>
      <w:marLeft w:val="0"/>
      <w:marRight w:val="0"/>
      <w:marTop w:val="0"/>
      <w:marBottom w:val="0"/>
      <w:divBdr>
        <w:top w:val="none" w:sz="0" w:space="0" w:color="auto"/>
        <w:left w:val="none" w:sz="0" w:space="0" w:color="auto"/>
        <w:bottom w:val="none" w:sz="0" w:space="0" w:color="auto"/>
        <w:right w:val="none" w:sz="0" w:space="0" w:color="auto"/>
      </w:divBdr>
    </w:div>
    <w:div w:id="228543469">
      <w:bodyDiv w:val="1"/>
      <w:marLeft w:val="0"/>
      <w:marRight w:val="0"/>
      <w:marTop w:val="0"/>
      <w:marBottom w:val="0"/>
      <w:divBdr>
        <w:top w:val="none" w:sz="0" w:space="0" w:color="auto"/>
        <w:left w:val="none" w:sz="0" w:space="0" w:color="auto"/>
        <w:bottom w:val="none" w:sz="0" w:space="0" w:color="auto"/>
        <w:right w:val="none" w:sz="0" w:space="0" w:color="auto"/>
      </w:divBdr>
    </w:div>
    <w:div w:id="229466893">
      <w:bodyDiv w:val="1"/>
      <w:marLeft w:val="0"/>
      <w:marRight w:val="0"/>
      <w:marTop w:val="0"/>
      <w:marBottom w:val="0"/>
      <w:divBdr>
        <w:top w:val="none" w:sz="0" w:space="0" w:color="auto"/>
        <w:left w:val="none" w:sz="0" w:space="0" w:color="auto"/>
        <w:bottom w:val="none" w:sz="0" w:space="0" w:color="auto"/>
        <w:right w:val="none" w:sz="0" w:space="0" w:color="auto"/>
      </w:divBdr>
    </w:div>
    <w:div w:id="233591940">
      <w:bodyDiv w:val="1"/>
      <w:marLeft w:val="0"/>
      <w:marRight w:val="0"/>
      <w:marTop w:val="0"/>
      <w:marBottom w:val="0"/>
      <w:divBdr>
        <w:top w:val="none" w:sz="0" w:space="0" w:color="auto"/>
        <w:left w:val="none" w:sz="0" w:space="0" w:color="auto"/>
        <w:bottom w:val="none" w:sz="0" w:space="0" w:color="auto"/>
        <w:right w:val="none" w:sz="0" w:space="0" w:color="auto"/>
      </w:divBdr>
    </w:div>
    <w:div w:id="234435065">
      <w:bodyDiv w:val="1"/>
      <w:marLeft w:val="0"/>
      <w:marRight w:val="0"/>
      <w:marTop w:val="0"/>
      <w:marBottom w:val="0"/>
      <w:divBdr>
        <w:top w:val="none" w:sz="0" w:space="0" w:color="auto"/>
        <w:left w:val="none" w:sz="0" w:space="0" w:color="auto"/>
        <w:bottom w:val="none" w:sz="0" w:space="0" w:color="auto"/>
        <w:right w:val="none" w:sz="0" w:space="0" w:color="auto"/>
      </w:divBdr>
    </w:div>
    <w:div w:id="236942558">
      <w:bodyDiv w:val="1"/>
      <w:marLeft w:val="0"/>
      <w:marRight w:val="0"/>
      <w:marTop w:val="0"/>
      <w:marBottom w:val="0"/>
      <w:divBdr>
        <w:top w:val="none" w:sz="0" w:space="0" w:color="auto"/>
        <w:left w:val="none" w:sz="0" w:space="0" w:color="auto"/>
        <w:bottom w:val="none" w:sz="0" w:space="0" w:color="auto"/>
        <w:right w:val="none" w:sz="0" w:space="0" w:color="auto"/>
      </w:divBdr>
    </w:div>
    <w:div w:id="237373880">
      <w:bodyDiv w:val="1"/>
      <w:marLeft w:val="0"/>
      <w:marRight w:val="0"/>
      <w:marTop w:val="0"/>
      <w:marBottom w:val="0"/>
      <w:divBdr>
        <w:top w:val="none" w:sz="0" w:space="0" w:color="auto"/>
        <w:left w:val="none" w:sz="0" w:space="0" w:color="auto"/>
        <w:bottom w:val="none" w:sz="0" w:space="0" w:color="auto"/>
        <w:right w:val="none" w:sz="0" w:space="0" w:color="auto"/>
      </w:divBdr>
    </w:div>
    <w:div w:id="237860251">
      <w:bodyDiv w:val="1"/>
      <w:marLeft w:val="0"/>
      <w:marRight w:val="0"/>
      <w:marTop w:val="0"/>
      <w:marBottom w:val="0"/>
      <w:divBdr>
        <w:top w:val="none" w:sz="0" w:space="0" w:color="auto"/>
        <w:left w:val="none" w:sz="0" w:space="0" w:color="auto"/>
        <w:bottom w:val="none" w:sz="0" w:space="0" w:color="auto"/>
        <w:right w:val="none" w:sz="0" w:space="0" w:color="auto"/>
      </w:divBdr>
    </w:div>
    <w:div w:id="237985572">
      <w:bodyDiv w:val="1"/>
      <w:marLeft w:val="0"/>
      <w:marRight w:val="0"/>
      <w:marTop w:val="0"/>
      <w:marBottom w:val="0"/>
      <w:divBdr>
        <w:top w:val="none" w:sz="0" w:space="0" w:color="auto"/>
        <w:left w:val="none" w:sz="0" w:space="0" w:color="auto"/>
        <w:bottom w:val="none" w:sz="0" w:space="0" w:color="auto"/>
        <w:right w:val="none" w:sz="0" w:space="0" w:color="auto"/>
      </w:divBdr>
    </w:div>
    <w:div w:id="238828621">
      <w:bodyDiv w:val="1"/>
      <w:marLeft w:val="0"/>
      <w:marRight w:val="0"/>
      <w:marTop w:val="0"/>
      <w:marBottom w:val="0"/>
      <w:divBdr>
        <w:top w:val="none" w:sz="0" w:space="0" w:color="auto"/>
        <w:left w:val="none" w:sz="0" w:space="0" w:color="auto"/>
        <w:bottom w:val="none" w:sz="0" w:space="0" w:color="auto"/>
        <w:right w:val="none" w:sz="0" w:space="0" w:color="auto"/>
      </w:divBdr>
    </w:div>
    <w:div w:id="239023772">
      <w:bodyDiv w:val="1"/>
      <w:marLeft w:val="0"/>
      <w:marRight w:val="0"/>
      <w:marTop w:val="0"/>
      <w:marBottom w:val="0"/>
      <w:divBdr>
        <w:top w:val="none" w:sz="0" w:space="0" w:color="auto"/>
        <w:left w:val="none" w:sz="0" w:space="0" w:color="auto"/>
        <w:bottom w:val="none" w:sz="0" w:space="0" w:color="auto"/>
        <w:right w:val="none" w:sz="0" w:space="0" w:color="auto"/>
      </w:divBdr>
    </w:div>
    <w:div w:id="239214947">
      <w:bodyDiv w:val="1"/>
      <w:marLeft w:val="0"/>
      <w:marRight w:val="0"/>
      <w:marTop w:val="0"/>
      <w:marBottom w:val="0"/>
      <w:divBdr>
        <w:top w:val="none" w:sz="0" w:space="0" w:color="auto"/>
        <w:left w:val="none" w:sz="0" w:space="0" w:color="auto"/>
        <w:bottom w:val="none" w:sz="0" w:space="0" w:color="auto"/>
        <w:right w:val="none" w:sz="0" w:space="0" w:color="auto"/>
      </w:divBdr>
    </w:div>
    <w:div w:id="239369968">
      <w:bodyDiv w:val="1"/>
      <w:marLeft w:val="0"/>
      <w:marRight w:val="0"/>
      <w:marTop w:val="0"/>
      <w:marBottom w:val="0"/>
      <w:divBdr>
        <w:top w:val="none" w:sz="0" w:space="0" w:color="auto"/>
        <w:left w:val="none" w:sz="0" w:space="0" w:color="auto"/>
        <w:bottom w:val="none" w:sz="0" w:space="0" w:color="auto"/>
        <w:right w:val="none" w:sz="0" w:space="0" w:color="auto"/>
      </w:divBdr>
    </w:div>
    <w:div w:id="242418640">
      <w:bodyDiv w:val="1"/>
      <w:marLeft w:val="0"/>
      <w:marRight w:val="0"/>
      <w:marTop w:val="0"/>
      <w:marBottom w:val="0"/>
      <w:divBdr>
        <w:top w:val="none" w:sz="0" w:space="0" w:color="auto"/>
        <w:left w:val="none" w:sz="0" w:space="0" w:color="auto"/>
        <w:bottom w:val="none" w:sz="0" w:space="0" w:color="auto"/>
        <w:right w:val="none" w:sz="0" w:space="0" w:color="auto"/>
      </w:divBdr>
    </w:div>
    <w:div w:id="244388597">
      <w:bodyDiv w:val="1"/>
      <w:marLeft w:val="0"/>
      <w:marRight w:val="0"/>
      <w:marTop w:val="0"/>
      <w:marBottom w:val="0"/>
      <w:divBdr>
        <w:top w:val="none" w:sz="0" w:space="0" w:color="auto"/>
        <w:left w:val="none" w:sz="0" w:space="0" w:color="auto"/>
        <w:bottom w:val="none" w:sz="0" w:space="0" w:color="auto"/>
        <w:right w:val="none" w:sz="0" w:space="0" w:color="auto"/>
      </w:divBdr>
    </w:div>
    <w:div w:id="244460700">
      <w:bodyDiv w:val="1"/>
      <w:marLeft w:val="0"/>
      <w:marRight w:val="0"/>
      <w:marTop w:val="0"/>
      <w:marBottom w:val="0"/>
      <w:divBdr>
        <w:top w:val="none" w:sz="0" w:space="0" w:color="auto"/>
        <w:left w:val="none" w:sz="0" w:space="0" w:color="auto"/>
        <w:bottom w:val="none" w:sz="0" w:space="0" w:color="auto"/>
        <w:right w:val="none" w:sz="0" w:space="0" w:color="auto"/>
      </w:divBdr>
    </w:div>
    <w:div w:id="246767017">
      <w:bodyDiv w:val="1"/>
      <w:marLeft w:val="0"/>
      <w:marRight w:val="0"/>
      <w:marTop w:val="0"/>
      <w:marBottom w:val="0"/>
      <w:divBdr>
        <w:top w:val="none" w:sz="0" w:space="0" w:color="auto"/>
        <w:left w:val="none" w:sz="0" w:space="0" w:color="auto"/>
        <w:bottom w:val="none" w:sz="0" w:space="0" w:color="auto"/>
        <w:right w:val="none" w:sz="0" w:space="0" w:color="auto"/>
      </w:divBdr>
    </w:div>
    <w:div w:id="246883539">
      <w:bodyDiv w:val="1"/>
      <w:marLeft w:val="0"/>
      <w:marRight w:val="0"/>
      <w:marTop w:val="0"/>
      <w:marBottom w:val="0"/>
      <w:divBdr>
        <w:top w:val="none" w:sz="0" w:space="0" w:color="auto"/>
        <w:left w:val="none" w:sz="0" w:space="0" w:color="auto"/>
        <w:bottom w:val="none" w:sz="0" w:space="0" w:color="auto"/>
        <w:right w:val="none" w:sz="0" w:space="0" w:color="auto"/>
      </w:divBdr>
    </w:div>
    <w:div w:id="249850643">
      <w:bodyDiv w:val="1"/>
      <w:marLeft w:val="0"/>
      <w:marRight w:val="0"/>
      <w:marTop w:val="0"/>
      <w:marBottom w:val="0"/>
      <w:divBdr>
        <w:top w:val="none" w:sz="0" w:space="0" w:color="auto"/>
        <w:left w:val="none" w:sz="0" w:space="0" w:color="auto"/>
        <w:bottom w:val="none" w:sz="0" w:space="0" w:color="auto"/>
        <w:right w:val="none" w:sz="0" w:space="0" w:color="auto"/>
      </w:divBdr>
    </w:div>
    <w:div w:id="251087099">
      <w:bodyDiv w:val="1"/>
      <w:marLeft w:val="0"/>
      <w:marRight w:val="0"/>
      <w:marTop w:val="0"/>
      <w:marBottom w:val="0"/>
      <w:divBdr>
        <w:top w:val="none" w:sz="0" w:space="0" w:color="auto"/>
        <w:left w:val="none" w:sz="0" w:space="0" w:color="auto"/>
        <w:bottom w:val="none" w:sz="0" w:space="0" w:color="auto"/>
        <w:right w:val="none" w:sz="0" w:space="0" w:color="auto"/>
      </w:divBdr>
    </w:div>
    <w:div w:id="251554719">
      <w:bodyDiv w:val="1"/>
      <w:marLeft w:val="0"/>
      <w:marRight w:val="0"/>
      <w:marTop w:val="0"/>
      <w:marBottom w:val="0"/>
      <w:divBdr>
        <w:top w:val="none" w:sz="0" w:space="0" w:color="auto"/>
        <w:left w:val="none" w:sz="0" w:space="0" w:color="auto"/>
        <w:bottom w:val="none" w:sz="0" w:space="0" w:color="auto"/>
        <w:right w:val="none" w:sz="0" w:space="0" w:color="auto"/>
      </w:divBdr>
    </w:div>
    <w:div w:id="252907066">
      <w:bodyDiv w:val="1"/>
      <w:marLeft w:val="0"/>
      <w:marRight w:val="0"/>
      <w:marTop w:val="0"/>
      <w:marBottom w:val="0"/>
      <w:divBdr>
        <w:top w:val="none" w:sz="0" w:space="0" w:color="auto"/>
        <w:left w:val="none" w:sz="0" w:space="0" w:color="auto"/>
        <w:bottom w:val="none" w:sz="0" w:space="0" w:color="auto"/>
        <w:right w:val="none" w:sz="0" w:space="0" w:color="auto"/>
      </w:divBdr>
    </w:div>
    <w:div w:id="257451561">
      <w:bodyDiv w:val="1"/>
      <w:marLeft w:val="0"/>
      <w:marRight w:val="0"/>
      <w:marTop w:val="0"/>
      <w:marBottom w:val="0"/>
      <w:divBdr>
        <w:top w:val="none" w:sz="0" w:space="0" w:color="auto"/>
        <w:left w:val="none" w:sz="0" w:space="0" w:color="auto"/>
        <w:bottom w:val="none" w:sz="0" w:space="0" w:color="auto"/>
        <w:right w:val="none" w:sz="0" w:space="0" w:color="auto"/>
      </w:divBdr>
    </w:div>
    <w:div w:id="258679579">
      <w:bodyDiv w:val="1"/>
      <w:marLeft w:val="0"/>
      <w:marRight w:val="0"/>
      <w:marTop w:val="0"/>
      <w:marBottom w:val="0"/>
      <w:divBdr>
        <w:top w:val="none" w:sz="0" w:space="0" w:color="auto"/>
        <w:left w:val="none" w:sz="0" w:space="0" w:color="auto"/>
        <w:bottom w:val="none" w:sz="0" w:space="0" w:color="auto"/>
        <w:right w:val="none" w:sz="0" w:space="0" w:color="auto"/>
      </w:divBdr>
    </w:div>
    <w:div w:id="262688843">
      <w:bodyDiv w:val="1"/>
      <w:marLeft w:val="0"/>
      <w:marRight w:val="0"/>
      <w:marTop w:val="0"/>
      <w:marBottom w:val="0"/>
      <w:divBdr>
        <w:top w:val="none" w:sz="0" w:space="0" w:color="auto"/>
        <w:left w:val="none" w:sz="0" w:space="0" w:color="auto"/>
        <w:bottom w:val="none" w:sz="0" w:space="0" w:color="auto"/>
        <w:right w:val="none" w:sz="0" w:space="0" w:color="auto"/>
      </w:divBdr>
    </w:div>
    <w:div w:id="262803969">
      <w:bodyDiv w:val="1"/>
      <w:marLeft w:val="0"/>
      <w:marRight w:val="0"/>
      <w:marTop w:val="0"/>
      <w:marBottom w:val="0"/>
      <w:divBdr>
        <w:top w:val="none" w:sz="0" w:space="0" w:color="auto"/>
        <w:left w:val="none" w:sz="0" w:space="0" w:color="auto"/>
        <w:bottom w:val="none" w:sz="0" w:space="0" w:color="auto"/>
        <w:right w:val="none" w:sz="0" w:space="0" w:color="auto"/>
      </w:divBdr>
    </w:div>
    <w:div w:id="262954647">
      <w:bodyDiv w:val="1"/>
      <w:marLeft w:val="0"/>
      <w:marRight w:val="0"/>
      <w:marTop w:val="0"/>
      <w:marBottom w:val="0"/>
      <w:divBdr>
        <w:top w:val="none" w:sz="0" w:space="0" w:color="auto"/>
        <w:left w:val="none" w:sz="0" w:space="0" w:color="auto"/>
        <w:bottom w:val="none" w:sz="0" w:space="0" w:color="auto"/>
        <w:right w:val="none" w:sz="0" w:space="0" w:color="auto"/>
      </w:divBdr>
    </w:div>
    <w:div w:id="269748906">
      <w:bodyDiv w:val="1"/>
      <w:marLeft w:val="0"/>
      <w:marRight w:val="0"/>
      <w:marTop w:val="0"/>
      <w:marBottom w:val="0"/>
      <w:divBdr>
        <w:top w:val="none" w:sz="0" w:space="0" w:color="auto"/>
        <w:left w:val="none" w:sz="0" w:space="0" w:color="auto"/>
        <w:bottom w:val="none" w:sz="0" w:space="0" w:color="auto"/>
        <w:right w:val="none" w:sz="0" w:space="0" w:color="auto"/>
      </w:divBdr>
    </w:div>
    <w:div w:id="269894231">
      <w:bodyDiv w:val="1"/>
      <w:marLeft w:val="0"/>
      <w:marRight w:val="0"/>
      <w:marTop w:val="0"/>
      <w:marBottom w:val="0"/>
      <w:divBdr>
        <w:top w:val="none" w:sz="0" w:space="0" w:color="auto"/>
        <w:left w:val="none" w:sz="0" w:space="0" w:color="auto"/>
        <w:bottom w:val="none" w:sz="0" w:space="0" w:color="auto"/>
        <w:right w:val="none" w:sz="0" w:space="0" w:color="auto"/>
      </w:divBdr>
    </w:div>
    <w:div w:id="270205702">
      <w:bodyDiv w:val="1"/>
      <w:marLeft w:val="0"/>
      <w:marRight w:val="0"/>
      <w:marTop w:val="0"/>
      <w:marBottom w:val="0"/>
      <w:divBdr>
        <w:top w:val="none" w:sz="0" w:space="0" w:color="auto"/>
        <w:left w:val="none" w:sz="0" w:space="0" w:color="auto"/>
        <w:bottom w:val="none" w:sz="0" w:space="0" w:color="auto"/>
        <w:right w:val="none" w:sz="0" w:space="0" w:color="auto"/>
      </w:divBdr>
    </w:div>
    <w:div w:id="272134004">
      <w:bodyDiv w:val="1"/>
      <w:marLeft w:val="0"/>
      <w:marRight w:val="0"/>
      <w:marTop w:val="0"/>
      <w:marBottom w:val="0"/>
      <w:divBdr>
        <w:top w:val="none" w:sz="0" w:space="0" w:color="auto"/>
        <w:left w:val="none" w:sz="0" w:space="0" w:color="auto"/>
        <w:bottom w:val="none" w:sz="0" w:space="0" w:color="auto"/>
        <w:right w:val="none" w:sz="0" w:space="0" w:color="auto"/>
      </w:divBdr>
    </w:div>
    <w:div w:id="273370635">
      <w:bodyDiv w:val="1"/>
      <w:marLeft w:val="0"/>
      <w:marRight w:val="0"/>
      <w:marTop w:val="0"/>
      <w:marBottom w:val="0"/>
      <w:divBdr>
        <w:top w:val="none" w:sz="0" w:space="0" w:color="auto"/>
        <w:left w:val="none" w:sz="0" w:space="0" w:color="auto"/>
        <w:bottom w:val="none" w:sz="0" w:space="0" w:color="auto"/>
        <w:right w:val="none" w:sz="0" w:space="0" w:color="auto"/>
      </w:divBdr>
    </w:div>
    <w:div w:id="273564925">
      <w:bodyDiv w:val="1"/>
      <w:marLeft w:val="0"/>
      <w:marRight w:val="0"/>
      <w:marTop w:val="0"/>
      <w:marBottom w:val="0"/>
      <w:divBdr>
        <w:top w:val="none" w:sz="0" w:space="0" w:color="auto"/>
        <w:left w:val="none" w:sz="0" w:space="0" w:color="auto"/>
        <w:bottom w:val="none" w:sz="0" w:space="0" w:color="auto"/>
        <w:right w:val="none" w:sz="0" w:space="0" w:color="auto"/>
      </w:divBdr>
    </w:div>
    <w:div w:id="274292644">
      <w:bodyDiv w:val="1"/>
      <w:marLeft w:val="0"/>
      <w:marRight w:val="0"/>
      <w:marTop w:val="0"/>
      <w:marBottom w:val="0"/>
      <w:divBdr>
        <w:top w:val="none" w:sz="0" w:space="0" w:color="auto"/>
        <w:left w:val="none" w:sz="0" w:space="0" w:color="auto"/>
        <w:bottom w:val="none" w:sz="0" w:space="0" w:color="auto"/>
        <w:right w:val="none" w:sz="0" w:space="0" w:color="auto"/>
      </w:divBdr>
    </w:div>
    <w:div w:id="276107331">
      <w:bodyDiv w:val="1"/>
      <w:marLeft w:val="0"/>
      <w:marRight w:val="0"/>
      <w:marTop w:val="0"/>
      <w:marBottom w:val="0"/>
      <w:divBdr>
        <w:top w:val="none" w:sz="0" w:space="0" w:color="auto"/>
        <w:left w:val="none" w:sz="0" w:space="0" w:color="auto"/>
        <w:bottom w:val="none" w:sz="0" w:space="0" w:color="auto"/>
        <w:right w:val="none" w:sz="0" w:space="0" w:color="auto"/>
      </w:divBdr>
    </w:div>
    <w:div w:id="278151211">
      <w:bodyDiv w:val="1"/>
      <w:marLeft w:val="0"/>
      <w:marRight w:val="0"/>
      <w:marTop w:val="0"/>
      <w:marBottom w:val="0"/>
      <w:divBdr>
        <w:top w:val="none" w:sz="0" w:space="0" w:color="auto"/>
        <w:left w:val="none" w:sz="0" w:space="0" w:color="auto"/>
        <w:bottom w:val="none" w:sz="0" w:space="0" w:color="auto"/>
        <w:right w:val="none" w:sz="0" w:space="0" w:color="auto"/>
      </w:divBdr>
    </w:div>
    <w:div w:id="278799035">
      <w:bodyDiv w:val="1"/>
      <w:marLeft w:val="0"/>
      <w:marRight w:val="0"/>
      <w:marTop w:val="0"/>
      <w:marBottom w:val="0"/>
      <w:divBdr>
        <w:top w:val="none" w:sz="0" w:space="0" w:color="auto"/>
        <w:left w:val="none" w:sz="0" w:space="0" w:color="auto"/>
        <w:bottom w:val="none" w:sz="0" w:space="0" w:color="auto"/>
        <w:right w:val="none" w:sz="0" w:space="0" w:color="auto"/>
      </w:divBdr>
    </w:div>
    <w:div w:id="279922011">
      <w:bodyDiv w:val="1"/>
      <w:marLeft w:val="0"/>
      <w:marRight w:val="0"/>
      <w:marTop w:val="0"/>
      <w:marBottom w:val="0"/>
      <w:divBdr>
        <w:top w:val="none" w:sz="0" w:space="0" w:color="auto"/>
        <w:left w:val="none" w:sz="0" w:space="0" w:color="auto"/>
        <w:bottom w:val="none" w:sz="0" w:space="0" w:color="auto"/>
        <w:right w:val="none" w:sz="0" w:space="0" w:color="auto"/>
      </w:divBdr>
    </w:div>
    <w:div w:id="280035806">
      <w:bodyDiv w:val="1"/>
      <w:marLeft w:val="0"/>
      <w:marRight w:val="0"/>
      <w:marTop w:val="0"/>
      <w:marBottom w:val="0"/>
      <w:divBdr>
        <w:top w:val="none" w:sz="0" w:space="0" w:color="auto"/>
        <w:left w:val="none" w:sz="0" w:space="0" w:color="auto"/>
        <w:bottom w:val="none" w:sz="0" w:space="0" w:color="auto"/>
        <w:right w:val="none" w:sz="0" w:space="0" w:color="auto"/>
      </w:divBdr>
    </w:div>
    <w:div w:id="280965150">
      <w:bodyDiv w:val="1"/>
      <w:marLeft w:val="0"/>
      <w:marRight w:val="0"/>
      <w:marTop w:val="0"/>
      <w:marBottom w:val="0"/>
      <w:divBdr>
        <w:top w:val="none" w:sz="0" w:space="0" w:color="auto"/>
        <w:left w:val="none" w:sz="0" w:space="0" w:color="auto"/>
        <w:bottom w:val="none" w:sz="0" w:space="0" w:color="auto"/>
        <w:right w:val="none" w:sz="0" w:space="0" w:color="auto"/>
      </w:divBdr>
    </w:div>
    <w:div w:id="281349109">
      <w:bodyDiv w:val="1"/>
      <w:marLeft w:val="0"/>
      <w:marRight w:val="0"/>
      <w:marTop w:val="0"/>
      <w:marBottom w:val="0"/>
      <w:divBdr>
        <w:top w:val="none" w:sz="0" w:space="0" w:color="auto"/>
        <w:left w:val="none" w:sz="0" w:space="0" w:color="auto"/>
        <w:bottom w:val="none" w:sz="0" w:space="0" w:color="auto"/>
        <w:right w:val="none" w:sz="0" w:space="0" w:color="auto"/>
      </w:divBdr>
    </w:div>
    <w:div w:id="281500058">
      <w:bodyDiv w:val="1"/>
      <w:marLeft w:val="0"/>
      <w:marRight w:val="0"/>
      <w:marTop w:val="0"/>
      <w:marBottom w:val="0"/>
      <w:divBdr>
        <w:top w:val="none" w:sz="0" w:space="0" w:color="auto"/>
        <w:left w:val="none" w:sz="0" w:space="0" w:color="auto"/>
        <w:bottom w:val="none" w:sz="0" w:space="0" w:color="auto"/>
        <w:right w:val="none" w:sz="0" w:space="0" w:color="auto"/>
      </w:divBdr>
    </w:div>
    <w:div w:id="283585755">
      <w:bodyDiv w:val="1"/>
      <w:marLeft w:val="0"/>
      <w:marRight w:val="0"/>
      <w:marTop w:val="0"/>
      <w:marBottom w:val="0"/>
      <w:divBdr>
        <w:top w:val="none" w:sz="0" w:space="0" w:color="auto"/>
        <w:left w:val="none" w:sz="0" w:space="0" w:color="auto"/>
        <w:bottom w:val="none" w:sz="0" w:space="0" w:color="auto"/>
        <w:right w:val="none" w:sz="0" w:space="0" w:color="auto"/>
      </w:divBdr>
    </w:div>
    <w:div w:id="284432293">
      <w:bodyDiv w:val="1"/>
      <w:marLeft w:val="0"/>
      <w:marRight w:val="0"/>
      <w:marTop w:val="0"/>
      <w:marBottom w:val="0"/>
      <w:divBdr>
        <w:top w:val="none" w:sz="0" w:space="0" w:color="auto"/>
        <w:left w:val="none" w:sz="0" w:space="0" w:color="auto"/>
        <w:bottom w:val="none" w:sz="0" w:space="0" w:color="auto"/>
        <w:right w:val="none" w:sz="0" w:space="0" w:color="auto"/>
      </w:divBdr>
    </w:div>
    <w:div w:id="284628963">
      <w:bodyDiv w:val="1"/>
      <w:marLeft w:val="0"/>
      <w:marRight w:val="0"/>
      <w:marTop w:val="0"/>
      <w:marBottom w:val="0"/>
      <w:divBdr>
        <w:top w:val="none" w:sz="0" w:space="0" w:color="auto"/>
        <w:left w:val="none" w:sz="0" w:space="0" w:color="auto"/>
        <w:bottom w:val="none" w:sz="0" w:space="0" w:color="auto"/>
        <w:right w:val="none" w:sz="0" w:space="0" w:color="auto"/>
      </w:divBdr>
    </w:div>
    <w:div w:id="285158180">
      <w:bodyDiv w:val="1"/>
      <w:marLeft w:val="0"/>
      <w:marRight w:val="0"/>
      <w:marTop w:val="0"/>
      <w:marBottom w:val="0"/>
      <w:divBdr>
        <w:top w:val="none" w:sz="0" w:space="0" w:color="auto"/>
        <w:left w:val="none" w:sz="0" w:space="0" w:color="auto"/>
        <w:bottom w:val="none" w:sz="0" w:space="0" w:color="auto"/>
        <w:right w:val="none" w:sz="0" w:space="0" w:color="auto"/>
      </w:divBdr>
    </w:div>
    <w:div w:id="286007085">
      <w:bodyDiv w:val="1"/>
      <w:marLeft w:val="0"/>
      <w:marRight w:val="0"/>
      <w:marTop w:val="0"/>
      <w:marBottom w:val="0"/>
      <w:divBdr>
        <w:top w:val="none" w:sz="0" w:space="0" w:color="auto"/>
        <w:left w:val="none" w:sz="0" w:space="0" w:color="auto"/>
        <w:bottom w:val="none" w:sz="0" w:space="0" w:color="auto"/>
        <w:right w:val="none" w:sz="0" w:space="0" w:color="auto"/>
      </w:divBdr>
    </w:div>
    <w:div w:id="286670021">
      <w:bodyDiv w:val="1"/>
      <w:marLeft w:val="0"/>
      <w:marRight w:val="0"/>
      <w:marTop w:val="0"/>
      <w:marBottom w:val="0"/>
      <w:divBdr>
        <w:top w:val="none" w:sz="0" w:space="0" w:color="auto"/>
        <w:left w:val="none" w:sz="0" w:space="0" w:color="auto"/>
        <w:bottom w:val="none" w:sz="0" w:space="0" w:color="auto"/>
        <w:right w:val="none" w:sz="0" w:space="0" w:color="auto"/>
      </w:divBdr>
    </w:div>
    <w:div w:id="286788603">
      <w:bodyDiv w:val="1"/>
      <w:marLeft w:val="0"/>
      <w:marRight w:val="0"/>
      <w:marTop w:val="0"/>
      <w:marBottom w:val="0"/>
      <w:divBdr>
        <w:top w:val="none" w:sz="0" w:space="0" w:color="auto"/>
        <w:left w:val="none" w:sz="0" w:space="0" w:color="auto"/>
        <w:bottom w:val="none" w:sz="0" w:space="0" w:color="auto"/>
        <w:right w:val="none" w:sz="0" w:space="0" w:color="auto"/>
      </w:divBdr>
    </w:div>
    <w:div w:id="288096385">
      <w:bodyDiv w:val="1"/>
      <w:marLeft w:val="0"/>
      <w:marRight w:val="0"/>
      <w:marTop w:val="0"/>
      <w:marBottom w:val="0"/>
      <w:divBdr>
        <w:top w:val="none" w:sz="0" w:space="0" w:color="auto"/>
        <w:left w:val="none" w:sz="0" w:space="0" w:color="auto"/>
        <w:bottom w:val="none" w:sz="0" w:space="0" w:color="auto"/>
        <w:right w:val="none" w:sz="0" w:space="0" w:color="auto"/>
      </w:divBdr>
    </w:div>
    <w:div w:id="288512665">
      <w:bodyDiv w:val="1"/>
      <w:marLeft w:val="0"/>
      <w:marRight w:val="0"/>
      <w:marTop w:val="0"/>
      <w:marBottom w:val="0"/>
      <w:divBdr>
        <w:top w:val="none" w:sz="0" w:space="0" w:color="auto"/>
        <w:left w:val="none" w:sz="0" w:space="0" w:color="auto"/>
        <w:bottom w:val="none" w:sz="0" w:space="0" w:color="auto"/>
        <w:right w:val="none" w:sz="0" w:space="0" w:color="auto"/>
      </w:divBdr>
    </w:div>
    <w:div w:id="289016125">
      <w:bodyDiv w:val="1"/>
      <w:marLeft w:val="0"/>
      <w:marRight w:val="0"/>
      <w:marTop w:val="0"/>
      <w:marBottom w:val="0"/>
      <w:divBdr>
        <w:top w:val="none" w:sz="0" w:space="0" w:color="auto"/>
        <w:left w:val="none" w:sz="0" w:space="0" w:color="auto"/>
        <w:bottom w:val="none" w:sz="0" w:space="0" w:color="auto"/>
        <w:right w:val="none" w:sz="0" w:space="0" w:color="auto"/>
      </w:divBdr>
    </w:div>
    <w:div w:id="289291609">
      <w:bodyDiv w:val="1"/>
      <w:marLeft w:val="0"/>
      <w:marRight w:val="0"/>
      <w:marTop w:val="0"/>
      <w:marBottom w:val="0"/>
      <w:divBdr>
        <w:top w:val="none" w:sz="0" w:space="0" w:color="auto"/>
        <w:left w:val="none" w:sz="0" w:space="0" w:color="auto"/>
        <w:bottom w:val="none" w:sz="0" w:space="0" w:color="auto"/>
        <w:right w:val="none" w:sz="0" w:space="0" w:color="auto"/>
      </w:divBdr>
    </w:div>
    <w:div w:id="289669566">
      <w:bodyDiv w:val="1"/>
      <w:marLeft w:val="0"/>
      <w:marRight w:val="0"/>
      <w:marTop w:val="0"/>
      <w:marBottom w:val="0"/>
      <w:divBdr>
        <w:top w:val="none" w:sz="0" w:space="0" w:color="auto"/>
        <w:left w:val="none" w:sz="0" w:space="0" w:color="auto"/>
        <w:bottom w:val="none" w:sz="0" w:space="0" w:color="auto"/>
        <w:right w:val="none" w:sz="0" w:space="0" w:color="auto"/>
      </w:divBdr>
    </w:div>
    <w:div w:id="290790159">
      <w:bodyDiv w:val="1"/>
      <w:marLeft w:val="0"/>
      <w:marRight w:val="0"/>
      <w:marTop w:val="0"/>
      <w:marBottom w:val="0"/>
      <w:divBdr>
        <w:top w:val="none" w:sz="0" w:space="0" w:color="auto"/>
        <w:left w:val="none" w:sz="0" w:space="0" w:color="auto"/>
        <w:bottom w:val="none" w:sz="0" w:space="0" w:color="auto"/>
        <w:right w:val="none" w:sz="0" w:space="0" w:color="auto"/>
      </w:divBdr>
    </w:div>
    <w:div w:id="291710495">
      <w:bodyDiv w:val="1"/>
      <w:marLeft w:val="0"/>
      <w:marRight w:val="0"/>
      <w:marTop w:val="0"/>
      <w:marBottom w:val="0"/>
      <w:divBdr>
        <w:top w:val="none" w:sz="0" w:space="0" w:color="auto"/>
        <w:left w:val="none" w:sz="0" w:space="0" w:color="auto"/>
        <w:bottom w:val="none" w:sz="0" w:space="0" w:color="auto"/>
        <w:right w:val="none" w:sz="0" w:space="0" w:color="auto"/>
      </w:divBdr>
    </w:div>
    <w:div w:id="295068913">
      <w:bodyDiv w:val="1"/>
      <w:marLeft w:val="0"/>
      <w:marRight w:val="0"/>
      <w:marTop w:val="0"/>
      <w:marBottom w:val="0"/>
      <w:divBdr>
        <w:top w:val="none" w:sz="0" w:space="0" w:color="auto"/>
        <w:left w:val="none" w:sz="0" w:space="0" w:color="auto"/>
        <w:bottom w:val="none" w:sz="0" w:space="0" w:color="auto"/>
        <w:right w:val="none" w:sz="0" w:space="0" w:color="auto"/>
      </w:divBdr>
    </w:div>
    <w:div w:id="295456155">
      <w:bodyDiv w:val="1"/>
      <w:marLeft w:val="0"/>
      <w:marRight w:val="0"/>
      <w:marTop w:val="0"/>
      <w:marBottom w:val="0"/>
      <w:divBdr>
        <w:top w:val="none" w:sz="0" w:space="0" w:color="auto"/>
        <w:left w:val="none" w:sz="0" w:space="0" w:color="auto"/>
        <w:bottom w:val="none" w:sz="0" w:space="0" w:color="auto"/>
        <w:right w:val="none" w:sz="0" w:space="0" w:color="auto"/>
      </w:divBdr>
    </w:div>
    <w:div w:id="295718277">
      <w:bodyDiv w:val="1"/>
      <w:marLeft w:val="0"/>
      <w:marRight w:val="0"/>
      <w:marTop w:val="0"/>
      <w:marBottom w:val="0"/>
      <w:divBdr>
        <w:top w:val="none" w:sz="0" w:space="0" w:color="auto"/>
        <w:left w:val="none" w:sz="0" w:space="0" w:color="auto"/>
        <w:bottom w:val="none" w:sz="0" w:space="0" w:color="auto"/>
        <w:right w:val="none" w:sz="0" w:space="0" w:color="auto"/>
      </w:divBdr>
    </w:div>
    <w:div w:id="296111461">
      <w:bodyDiv w:val="1"/>
      <w:marLeft w:val="0"/>
      <w:marRight w:val="0"/>
      <w:marTop w:val="0"/>
      <w:marBottom w:val="0"/>
      <w:divBdr>
        <w:top w:val="none" w:sz="0" w:space="0" w:color="auto"/>
        <w:left w:val="none" w:sz="0" w:space="0" w:color="auto"/>
        <w:bottom w:val="none" w:sz="0" w:space="0" w:color="auto"/>
        <w:right w:val="none" w:sz="0" w:space="0" w:color="auto"/>
      </w:divBdr>
    </w:div>
    <w:div w:id="296881928">
      <w:bodyDiv w:val="1"/>
      <w:marLeft w:val="0"/>
      <w:marRight w:val="0"/>
      <w:marTop w:val="0"/>
      <w:marBottom w:val="0"/>
      <w:divBdr>
        <w:top w:val="none" w:sz="0" w:space="0" w:color="auto"/>
        <w:left w:val="none" w:sz="0" w:space="0" w:color="auto"/>
        <w:bottom w:val="none" w:sz="0" w:space="0" w:color="auto"/>
        <w:right w:val="none" w:sz="0" w:space="0" w:color="auto"/>
      </w:divBdr>
    </w:div>
    <w:div w:id="298193586">
      <w:bodyDiv w:val="1"/>
      <w:marLeft w:val="0"/>
      <w:marRight w:val="0"/>
      <w:marTop w:val="0"/>
      <w:marBottom w:val="0"/>
      <w:divBdr>
        <w:top w:val="none" w:sz="0" w:space="0" w:color="auto"/>
        <w:left w:val="none" w:sz="0" w:space="0" w:color="auto"/>
        <w:bottom w:val="none" w:sz="0" w:space="0" w:color="auto"/>
        <w:right w:val="none" w:sz="0" w:space="0" w:color="auto"/>
      </w:divBdr>
    </w:div>
    <w:div w:id="299383516">
      <w:bodyDiv w:val="1"/>
      <w:marLeft w:val="0"/>
      <w:marRight w:val="0"/>
      <w:marTop w:val="0"/>
      <w:marBottom w:val="0"/>
      <w:divBdr>
        <w:top w:val="none" w:sz="0" w:space="0" w:color="auto"/>
        <w:left w:val="none" w:sz="0" w:space="0" w:color="auto"/>
        <w:bottom w:val="none" w:sz="0" w:space="0" w:color="auto"/>
        <w:right w:val="none" w:sz="0" w:space="0" w:color="auto"/>
      </w:divBdr>
    </w:div>
    <w:div w:id="300428065">
      <w:bodyDiv w:val="1"/>
      <w:marLeft w:val="0"/>
      <w:marRight w:val="0"/>
      <w:marTop w:val="0"/>
      <w:marBottom w:val="0"/>
      <w:divBdr>
        <w:top w:val="none" w:sz="0" w:space="0" w:color="auto"/>
        <w:left w:val="none" w:sz="0" w:space="0" w:color="auto"/>
        <w:bottom w:val="none" w:sz="0" w:space="0" w:color="auto"/>
        <w:right w:val="none" w:sz="0" w:space="0" w:color="auto"/>
      </w:divBdr>
    </w:div>
    <w:div w:id="300967359">
      <w:bodyDiv w:val="1"/>
      <w:marLeft w:val="0"/>
      <w:marRight w:val="0"/>
      <w:marTop w:val="0"/>
      <w:marBottom w:val="0"/>
      <w:divBdr>
        <w:top w:val="none" w:sz="0" w:space="0" w:color="auto"/>
        <w:left w:val="none" w:sz="0" w:space="0" w:color="auto"/>
        <w:bottom w:val="none" w:sz="0" w:space="0" w:color="auto"/>
        <w:right w:val="none" w:sz="0" w:space="0" w:color="auto"/>
      </w:divBdr>
    </w:div>
    <w:div w:id="302854679">
      <w:bodyDiv w:val="1"/>
      <w:marLeft w:val="0"/>
      <w:marRight w:val="0"/>
      <w:marTop w:val="0"/>
      <w:marBottom w:val="0"/>
      <w:divBdr>
        <w:top w:val="none" w:sz="0" w:space="0" w:color="auto"/>
        <w:left w:val="none" w:sz="0" w:space="0" w:color="auto"/>
        <w:bottom w:val="none" w:sz="0" w:space="0" w:color="auto"/>
        <w:right w:val="none" w:sz="0" w:space="0" w:color="auto"/>
      </w:divBdr>
    </w:div>
    <w:div w:id="302927904">
      <w:bodyDiv w:val="1"/>
      <w:marLeft w:val="0"/>
      <w:marRight w:val="0"/>
      <w:marTop w:val="0"/>
      <w:marBottom w:val="0"/>
      <w:divBdr>
        <w:top w:val="none" w:sz="0" w:space="0" w:color="auto"/>
        <w:left w:val="none" w:sz="0" w:space="0" w:color="auto"/>
        <w:bottom w:val="none" w:sz="0" w:space="0" w:color="auto"/>
        <w:right w:val="none" w:sz="0" w:space="0" w:color="auto"/>
      </w:divBdr>
    </w:div>
    <w:div w:id="302932292">
      <w:bodyDiv w:val="1"/>
      <w:marLeft w:val="0"/>
      <w:marRight w:val="0"/>
      <w:marTop w:val="0"/>
      <w:marBottom w:val="0"/>
      <w:divBdr>
        <w:top w:val="none" w:sz="0" w:space="0" w:color="auto"/>
        <w:left w:val="none" w:sz="0" w:space="0" w:color="auto"/>
        <w:bottom w:val="none" w:sz="0" w:space="0" w:color="auto"/>
        <w:right w:val="none" w:sz="0" w:space="0" w:color="auto"/>
      </w:divBdr>
    </w:div>
    <w:div w:id="305597825">
      <w:bodyDiv w:val="1"/>
      <w:marLeft w:val="0"/>
      <w:marRight w:val="0"/>
      <w:marTop w:val="0"/>
      <w:marBottom w:val="0"/>
      <w:divBdr>
        <w:top w:val="none" w:sz="0" w:space="0" w:color="auto"/>
        <w:left w:val="none" w:sz="0" w:space="0" w:color="auto"/>
        <w:bottom w:val="none" w:sz="0" w:space="0" w:color="auto"/>
        <w:right w:val="none" w:sz="0" w:space="0" w:color="auto"/>
      </w:divBdr>
    </w:div>
    <w:div w:id="307054774">
      <w:bodyDiv w:val="1"/>
      <w:marLeft w:val="0"/>
      <w:marRight w:val="0"/>
      <w:marTop w:val="0"/>
      <w:marBottom w:val="0"/>
      <w:divBdr>
        <w:top w:val="none" w:sz="0" w:space="0" w:color="auto"/>
        <w:left w:val="none" w:sz="0" w:space="0" w:color="auto"/>
        <w:bottom w:val="none" w:sz="0" w:space="0" w:color="auto"/>
        <w:right w:val="none" w:sz="0" w:space="0" w:color="auto"/>
      </w:divBdr>
    </w:div>
    <w:div w:id="307981219">
      <w:bodyDiv w:val="1"/>
      <w:marLeft w:val="0"/>
      <w:marRight w:val="0"/>
      <w:marTop w:val="0"/>
      <w:marBottom w:val="0"/>
      <w:divBdr>
        <w:top w:val="none" w:sz="0" w:space="0" w:color="auto"/>
        <w:left w:val="none" w:sz="0" w:space="0" w:color="auto"/>
        <w:bottom w:val="none" w:sz="0" w:space="0" w:color="auto"/>
        <w:right w:val="none" w:sz="0" w:space="0" w:color="auto"/>
      </w:divBdr>
    </w:div>
    <w:div w:id="309093235">
      <w:bodyDiv w:val="1"/>
      <w:marLeft w:val="0"/>
      <w:marRight w:val="0"/>
      <w:marTop w:val="0"/>
      <w:marBottom w:val="0"/>
      <w:divBdr>
        <w:top w:val="none" w:sz="0" w:space="0" w:color="auto"/>
        <w:left w:val="none" w:sz="0" w:space="0" w:color="auto"/>
        <w:bottom w:val="none" w:sz="0" w:space="0" w:color="auto"/>
        <w:right w:val="none" w:sz="0" w:space="0" w:color="auto"/>
      </w:divBdr>
    </w:div>
    <w:div w:id="309671946">
      <w:bodyDiv w:val="1"/>
      <w:marLeft w:val="0"/>
      <w:marRight w:val="0"/>
      <w:marTop w:val="0"/>
      <w:marBottom w:val="0"/>
      <w:divBdr>
        <w:top w:val="none" w:sz="0" w:space="0" w:color="auto"/>
        <w:left w:val="none" w:sz="0" w:space="0" w:color="auto"/>
        <w:bottom w:val="none" w:sz="0" w:space="0" w:color="auto"/>
        <w:right w:val="none" w:sz="0" w:space="0" w:color="auto"/>
      </w:divBdr>
    </w:div>
    <w:div w:id="309986520">
      <w:bodyDiv w:val="1"/>
      <w:marLeft w:val="0"/>
      <w:marRight w:val="0"/>
      <w:marTop w:val="0"/>
      <w:marBottom w:val="0"/>
      <w:divBdr>
        <w:top w:val="none" w:sz="0" w:space="0" w:color="auto"/>
        <w:left w:val="none" w:sz="0" w:space="0" w:color="auto"/>
        <w:bottom w:val="none" w:sz="0" w:space="0" w:color="auto"/>
        <w:right w:val="none" w:sz="0" w:space="0" w:color="auto"/>
      </w:divBdr>
    </w:div>
    <w:div w:id="310788224">
      <w:bodyDiv w:val="1"/>
      <w:marLeft w:val="0"/>
      <w:marRight w:val="0"/>
      <w:marTop w:val="0"/>
      <w:marBottom w:val="0"/>
      <w:divBdr>
        <w:top w:val="none" w:sz="0" w:space="0" w:color="auto"/>
        <w:left w:val="none" w:sz="0" w:space="0" w:color="auto"/>
        <w:bottom w:val="none" w:sz="0" w:space="0" w:color="auto"/>
        <w:right w:val="none" w:sz="0" w:space="0" w:color="auto"/>
      </w:divBdr>
    </w:div>
    <w:div w:id="311717905">
      <w:bodyDiv w:val="1"/>
      <w:marLeft w:val="0"/>
      <w:marRight w:val="0"/>
      <w:marTop w:val="0"/>
      <w:marBottom w:val="0"/>
      <w:divBdr>
        <w:top w:val="none" w:sz="0" w:space="0" w:color="auto"/>
        <w:left w:val="none" w:sz="0" w:space="0" w:color="auto"/>
        <w:bottom w:val="none" w:sz="0" w:space="0" w:color="auto"/>
        <w:right w:val="none" w:sz="0" w:space="0" w:color="auto"/>
      </w:divBdr>
    </w:div>
    <w:div w:id="311756409">
      <w:bodyDiv w:val="1"/>
      <w:marLeft w:val="0"/>
      <w:marRight w:val="0"/>
      <w:marTop w:val="0"/>
      <w:marBottom w:val="0"/>
      <w:divBdr>
        <w:top w:val="none" w:sz="0" w:space="0" w:color="auto"/>
        <w:left w:val="none" w:sz="0" w:space="0" w:color="auto"/>
        <w:bottom w:val="none" w:sz="0" w:space="0" w:color="auto"/>
        <w:right w:val="none" w:sz="0" w:space="0" w:color="auto"/>
      </w:divBdr>
    </w:div>
    <w:div w:id="312178693">
      <w:bodyDiv w:val="1"/>
      <w:marLeft w:val="0"/>
      <w:marRight w:val="0"/>
      <w:marTop w:val="0"/>
      <w:marBottom w:val="0"/>
      <w:divBdr>
        <w:top w:val="none" w:sz="0" w:space="0" w:color="auto"/>
        <w:left w:val="none" w:sz="0" w:space="0" w:color="auto"/>
        <w:bottom w:val="none" w:sz="0" w:space="0" w:color="auto"/>
        <w:right w:val="none" w:sz="0" w:space="0" w:color="auto"/>
      </w:divBdr>
    </w:div>
    <w:div w:id="312488581">
      <w:bodyDiv w:val="1"/>
      <w:marLeft w:val="0"/>
      <w:marRight w:val="0"/>
      <w:marTop w:val="0"/>
      <w:marBottom w:val="0"/>
      <w:divBdr>
        <w:top w:val="none" w:sz="0" w:space="0" w:color="auto"/>
        <w:left w:val="none" w:sz="0" w:space="0" w:color="auto"/>
        <w:bottom w:val="none" w:sz="0" w:space="0" w:color="auto"/>
        <w:right w:val="none" w:sz="0" w:space="0" w:color="auto"/>
      </w:divBdr>
    </w:div>
    <w:div w:id="313530547">
      <w:bodyDiv w:val="1"/>
      <w:marLeft w:val="0"/>
      <w:marRight w:val="0"/>
      <w:marTop w:val="0"/>
      <w:marBottom w:val="0"/>
      <w:divBdr>
        <w:top w:val="none" w:sz="0" w:space="0" w:color="auto"/>
        <w:left w:val="none" w:sz="0" w:space="0" w:color="auto"/>
        <w:bottom w:val="none" w:sz="0" w:space="0" w:color="auto"/>
        <w:right w:val="none" w:sz="0" w:space="0" w:color="auto"/>
      </w:divBdr>
    </w:div>
    <w:div w:id="320086518">
      <w:bodyDiv w:val="1"/>
      <w:marLeft w:val="0"/>
      <w:marRight w:val="0"/>
      <w:marTop w:val="0"/>
      <w:marBottom w:val="0"/>
      <w:divBdr>
        <w:top w:val="none" w:sz="0" w:space="0" w:color="auto"/>
        <w:left w:val="none" w:sz="0" w:space="0" w:color="auto"/>
        <w:bottom w:val="none" w:sz="0" w:space="0" w:color="auto"/>
        <w:right w:val="none" w:sz="0" w:space="0" w:color="auto"/>
      </w:divBdr>
    </w:div>
    <w:div w:id="320548397">
      <w:bodyDiv w:val="1"/>
      <w:marLeft w:val="0"/>
      <w:marRight w:val="0"/>
      <w:marTop w:val="0"/>
      <w:marBottom w:val="0"/>
      <w:divBdr>
        <w:top w:val="none" w:sz="0" w:space="0" w:color="auto"/>
        <w:left w:val="none" w:sz="0" w:space="0" w:color="auto"/>
        <w:bottom w:val="none" w:sz="0" w:space="0" w:color="auto"/>
        <w:right w:val="none" w:sz="0" w:space="0" w:color="auto"/>
      </w:divBdr>
    </w:div>
    <w:div w:id="321006109">
      <w:bodyDiv w:val="1"/>
      <w:marLeft w:val="0"/>
      <w:marRight w:val="0"/>
      <w:marTop w:val="0"/>
      <w:marBottom w:val="0"/>
      <w:divBdr>
        <w:top w:val="none" w:sz="0" w:space="0" w:color="auto"/>
        <w:left w:val="none" w:sz="0" w:space="0" w:color="auto"/>
        <w:bottom w:val="none" w:sz="0" w:space="0" w:color="auto"/>
        <w:right w:val="none" w:sz="0" w:space="0" w:color="auto"/>
      </w:divBdr>
    </w:div>
    <w:div w:id="321323081">
      <w:bodyDiv w:val="1"/>
      <w:marLeft w:val="0"/>
      <w:marRight w:val="0"/>
      <w:marTop w:val="0"/>
      <w:marBottom w:val="0"/>
      <w:divBdr>
        <w:top w:val="none" w:sz="0" w:space="0" w:color="auto"/>
        <w:left w:val="none" w:sz="0" w:space="0" w:color="auto"/>
        <w:bottom w:val="none" w:sz="0" w:space="0" w:color="auto"/>
        <w:right w:val="none" w:sz="0" w:space="0" w:color="auto"/>
      </w:divBdr>
    </w:div>
    <w:div w:id="322853396">
      <w:bodyDiv w:val="1"/>
      <w:marLeft w:val="0"/>
      <w:marRight w:val="0"/>
      <w:marTop w:val="0"/>
      <w:marBottom w:val="0"/>
      <w:divBdr>
        <w:top w:val="none" w:sz="0" w:space="0" w:color="auto"/>
        <w:left w:val="none" w:sz="0" w:space="0" w:color="auto"/>
        <w:bottom w:val="none" w:sz="0" w:space="0" w:color="auto"/>
        <w:right w:val="none" w:sz="0" w:space="0" w:color="auto"/>
      </w:divBdr>
    </w:div>
    <w:div w:id="323239934">
      <w:bodyDiv w:val="1"/>
      <w:marLeft w:val="0"/>
      <w:marRight w:val="0"/>
      <w:marTop w:val="0"/>
      <w:marBottom w:val="0"/>
      <w:divBdr>
        <w:top w:val="none" w:sz="0" w:space="0" w:color="auto"/>
        <w:left w:val="none" w:sz="0" w:space="0" w:color="auto"/>
        <w:bottom w:val="none" w:sz="0" w:space="0" w:color="auto"/>
        <w:right w:val="none" w:sz="0" w:space="0" w:color="auto"/>
      </w:divBdr>
    </w:div>
    <w:div w:id="324817971">
      <w:bodyDiv w:val="1"/>
      <w:marLeft w:val="0"/>
      <w:marRight w:val="0"/>
      <w:marTop w:val="0"/>
      <w:marBottom w:val="0"/>
      <w:divBdr>
        <w:top w:val="none" w:sz="0" w:space="0" w:color="auto"/>
        <w:left w:val="none" w:sz="0" w:space="0" w:color="auto"/>
        <w:bottom w:val="none" w:sz="0" w:space="0" w:color="auto"/>
        <w:right w:val="none" w:sz="0" w:space="0" w:color="auto"/>
      </w:divBdr>
    </w:div>
    <w:div w:id="326715309">
      <w:bodyDiv w:val="1"/>
      <w:marLeft w:val="0"/>
      <w:marRight w:val="0"/>
      <w:marTop w:val="0"/>
      <w:marBottom w:val="0"/>
      <w:divBdr>
        <w:top w:val="none" w:sz="0" w:space="0" w:color="auto"/>
        <w:left w:val="none" w:sz="0" w:space="0" w:color="auto"/>
        <w:bottom w:val="none" w:sz="0" w:space="0" w:color="auto"/>
        <w:right w:val="none" w:sz="0" w:space="0" w:color="auto"/>
      </w:divBdr>
    </w:div>
    <w:div w:id="326976882">
      <w:bodyDiv w:val="1"/>
      <w:marLeft w:val="0"/>
      <w:marRight w:val="0"/>
      <w:marTop w:val="0"/>
      <w:marBottom w:val="0"/>
      <w:divBdr>
        <w:top w:val="none" w:sz="0" w:space="0" w:color="auto"/>
        <w:left w:val="none" w:sz="0" w:space="0" w:color="auto"/>
        <w:bottom w:val="none" w:sz="0" w:space="0" w:color="auto"/>
        <w:right w:val="none" w:sz="0" w:space="0" w:color="auto"/>
      </w:divBdr>
    </w:div>
    <w:div w:id="327291519">
      <w:bodyDiv w:val="1"/>
      <w:marLeft w:val="0"/>
      <w:marRight w:val="0"/>
      <w:marTop w:val="0"/>
      <w:marBottom w:val="0"/>
      <w:divBdr>
        <w:top w:val="none" w:sz="0" w:space="0" w:color="auto"/>
        <w:left w:val="none" w:sz="0" w:space="0" w:color="auto"/>
        <w:bottom w:val="none" w:sz="0" w:space="0" w:color="auto"/>
        <w:right w:val="none" w:sz="0" w:space="0" w:color="auto"/>
      </w:divBdr>
    </w:div>
    <w:div w:id="328796058">
      <w:bodyDiv w:val="1"/>
      <w:marLeft w:val="0"/>
      <w:marRight w:val="0"/>
      <w:marTop w:val="0"/>
      <w:marBottom w:val="0"/>
      <w:divBdr>
        <w:top w:val="none" w:sz="0" w:space="0" w:color="auto"/>
        <w:left w:val="none" w:sz="0" w:space="0" w:color="auto"/>
        <w:bottom w:val="none" w:sz="0" w:space="0" w:color="auto"/>
        <w:right w:val="none" w:sz="0" w:space="0" w:color="auto"/>
      </w:divBdr>
    </w:div>
    <w:div w:id="329601786">
      <w:bodyDiv w:val="1"/>
      <w:marLeft w:val="0"/>
      <w:marRight w:val="0"/>
      <w:marTop w:val="0"/>
      <w:marBottom w:val="0"/>
      <w:divBdr>
        <w:top w:val="none" w:sz="0" w:space="0" w:color="auto"/>
        <w:left w:val="none" w:sz="0" w:space="0" w:color="auto"/>
        <w:bottom w:val="none" w:sz="0" w:space="0" w:color="auto"/>
        <w:right w:val="none" w:sz="0" w:space="0" w:color="auto"/>
      </w:divBdr>
    </w:div>
    <w:div w:id="334458722">
      <w:bodyDiv w:val="1"/>
      <w:marLeft w:val="0"/>
      <w:marRight w:val="0"/>
      <w:marTop w:val="0"/>
      <w:marBottom w:val="0"/>
      <w:divBdr>
        <w:top w:val="none" w:sz="0" w:space="0" w:color="auto"/>
        <w:left w:val="none" w:sz="0" w:space="0" w:color="auto"/>
        <w:bottom w:val="none" w:sz="0" w:space="0" w:color="auto"/>
        <w:right w:val="none" w:sz="0" w:space="0" w:color="auto"/>
      </w:divBdr>
    </w:div>
    <w:div w:id="336808105">
      <w:bodyDiv w:val="1"/>
      <w:marLeft w:val="0"/>
      <w:marRight w:val="0"/>
      <w:marTop w:val="0"/>
      <w:marBottom w:val="0"/>
      <w:divBdr>
        <w:top w:val="none" w:sz="0" w:space="0" w:color="auto"/>
        <w:left w:val="none" w:sz="0" w:space="0" w:color="auto"/>
        <w:bottom w:val="none" w:sz="0" w:space="0" w:color="auto"/>
        <w:right w:val="none" w:sz="0" w:space="0" w:color="auto"/>
      </w:divBdr>
    </w:div>
    <w:div w:id="337199945">
      <w:bodyDiv w:val="1"/>
      <w:marLeft w:val="0"/>
      <w:marRight w:val="0"/>
      <w:marTop w:val="0"/>
      <w:marBottom w:val="0"/>
      <w:divBdr>
        <w:top w:val="none" w:sz="0" w:space="0" w:color="auto"/>
        <w:left w:val="none" w:sz="0" w:space="0" w:color="auto"/>
        <w:bottom w:val="none" w:sz="0" w:space="0" w:color="auto"/>
        <w:right w:val="none" w:sz="0" w:space="0" w:color="auto"/>
      </w:divBdr>
    </w:div>
    <w:div w:id="338821487">
      <w:bodyDiv w:val="1"/>
      <w:marLeft w:val="0"/>
      <w:marRight w:val="0"/>
      <w:marTop w:val="0"/>
      <w:marBottom w:val="0"/>
      <w:divBdr>
        <w:top w:val="none" w:sz="0" w:space="0" w:color="auto"/>
        <w:left w:val="none" w:sz="0" w:space="0" w:color="auto"/>
        <w:bottom w:val="none" w:sz="0" w:space="0" w:color="auto"/>
        <w:right w:val="none" w:sz="0" w:space="0" w:color="auto"/>
      </w:divBdr>
    </w:div>
    <w:div w:id="340858312">
      <w:bodyDiv w:val="1"/>
      <w:marLeft w:val="0"/>
      <w:marRight w:val="0"/>
      <w:marTop w:val="0"/>
      <w:marBottom w:val="0"/>
      <w:divBdr>
        <w:top w:val="none" w:sz="0" w:space="0" w:color="auto"/>
        <w:left w:val="none" w:sz="0" w:space="0" w:color="auto"/>
        <w:bottom w:val="none" w:sz="0" w:space="0" w:color="auto"/>
        <w:right w:val="none" w:sz="0" w:space="0" w:color="auto"/>
      </w:divBdr>
    </w:div>
    <w:div w:id="341318153">
      <w:bodyDiv w:val="1"/>
      <w:marLeft w:val="0"/>
      <w:marRight w:val="0"/>
      <w:marTop w:val="0"/>
      <w:marBottom w:val="0"/>
      <w:divBdr>
        <w:top w:val="none" w:sz="0" w:space="0" w:color="auto"/>
        <w:left w:val="none" w:sz="0" w:space="0" w:color="auto"/>
        <w:bottom w:val="none" w:sz="0" w:space="0" w:color="auto"/>
        <w:right w:val="none" w:sz="0" w:space="0" w:color="auto"/>
      </w:divBdr>
    </w:div>
    <w:div w:id="341510976">
      <w:bodyDiv w:val="1"/>
      <w:marLeft w:val="0"/>
      <w:marRight w:val="0"/>
      <w:marTop w:val="0"/>
      <w:marBottom w:val="0"/>
      <w:divBdr>
        <w:top w:val="none" w:sz="0" w:space="0" w:color="auto"/>
        <w:left w:val="none" w:sz="0" w:space="0" w:color="auto"/>
        <w:bottom w:val="none" w:sz="0" w:space="0" w:color="auto"/>
        <w:right w:val="none" w:sz="0" w:space="0" w:color="auto"/>
      </w:divBdr>
    </w:div>
    <w:div w:id="341780680">
      <w:bodyDiv w:val="1"/>
      <w:marLeft w:val="0"/>
      <w:marRight w:val="0"/>
      <w:marTop w:val="0"/>
      <w:marBottom w:val="0"/>
      <w:divBdr>
        <w:top w:val="none" w:sz="0" w:space="0" w:color="auto"/>
        <w:left w:val="none" w:sz="0" w:space="0" w:color="auto"/>
        <w:bottom w:val="none" w:sz="0" w:space="0" w:color="auto"/>
        <w:right w:val="none" w:sz="0" w:space="0" w:color="auto"/>
      </w:divBdr>
    </w:div>
    <w:div w:id="341859850">
      <w:bodyDiv w:val="1"/>
      <w:marLeft w:val="0"/>
      <w:marRight w:val="0"/>
      <w:marTop w:val="0"/>
      <w:marBottom w:val="0"/>
      <w:divBdr>
        <w:top w:val="none" w:sz="0" w:space="0" w:color="auto"/>
        <w:left w:val="none" w:sz="0" w:space="0" w:color="auto"/>
        <w:bottom w:val="none" w:sz="0" w:space="0" w:color="auto"/>
        <w:right w:val="none" w:sz="0" w:space="0" w:color="auto"/>
      </w:divBdr>
    </w:div>
    <w:div w:id="343941999">
      <w:bodyDiv w:val="1"/>
      <w:marLeft w:val="0"/>
      <w:marRight w:val="0"/>
      <w:marTop w:val="0"/>
      <w:marBottom w:val="0"/>
      <w:divBdr>
        <w:top w:val="none" w:sz="0" w:space="0" w:color="auto"/>
        <w:left w:val="none" w:sz="0" w:space="0" w:color="auto"/>
        <w:bottom w:val="none" w:sz="0" w:space="0" w:color="auto"/>
        <w:right w:val="none" w:sz="0" w:space="0" w:color="auto"/>
      </w:divBdr>
    </w:div>
    <w:div w:id="344282344">
      <w:bodyDiv w:val="1"/>
      <w:marLeft w:val="0"/>
      <w:marRight w:val="0"/>
      <w:marTop w:val="0"/>
      <w:marBottom w:val="0"/>
      <w:divBdr>
        <w:top w:val="none" w:sz="0" w:space="0" w:color="auto"/>
        <w:left w:val="none" w:sz="0" w:space="0" w:color="auto"/>
        <w:bottom w:val="none" w:sz="0" w:space="0" w:color="auto"/>
        <w:right w:val="none" w:sz="0" w:space="0" w:color="auto"/>
      </w:divBdr>
    </w:div>
    <w:div w:id="344751646">
      <w:bodyDiv w:val="1"/>
      <w:marLeft w:val="0"/>
      <w:marRight w:val="0"/>
      <w:marTop w:val="0"/>
      <w:marBottom w:val="0"/>
      <w:divBdr>
        <w:top w:val="none" w:sz="0" w:space="0" w:color="auto"/>
        <w:left w:val="none" w:sz="0" w:space="0" w:color="auto"/>
        <w:bottom w:val="none" w:sz="0" w:space="0" w:color="auto"/>
        <w:right w:val="none" w:sz="0" w:space="0" w:color="auto"/>
      </w:divBdr>
    </w:div>
    <w:div w:id="345640698">
      <w:bodyDiv w:val="1"/>
      <w:marLeft w:val="0"/>
      <w:marRight w:val="0"/>
      <w:marTop w:val="0"/>
      <w:marBottom w:val="0"/>
      <w:divBdr>
        <w:top w:val="none" w:sz="0" w:space="0" w:color="auto"/>
        <w:left w:val="none" w:sz="0" w:space="0" w:color="auto"/>
        <w:bottom w:val="none" w:sz="0" w:space="0" w:color="auto"/>
        <w:right w:val="none" w:sz="0" w:space="0" w:color="auto"/>
      </w:divBdr>
    </w:div>
    <w:div w:id="347098674">
      <w:bodyDiv w:val="1"/>
      <w:marLeft w:val="0"/>
      <w:marRight w:val="0"/>
      <w:marTop w:val="0"/>
      <w:marBottom w:val="0"/>
      <w:divBdr>
        <w:top w:val="none" w:sz="0" w:space="0" w:color="auto"/>
        <w:left w:val="none" w:sz="0" w:space="0" w:color="auto"/>
        <w:bottom w:val="none" w:sz="0" w:space="0" w:color="auto"/>
        <w:right w:val="none" w:sz="0" w:space="0" w:color="auto"/>
      </w:divBdr>
    </w:div>
    <w:div w:id="348996506">
      <w:bodyDiv w:val="1"/>
      <w:marLeft w:val="0"/>
      <w:marRight w:val="0"/>
      <w:marTop w:val="0"/>
      <w:marBottom w:val="0"/>
      <w:divBdr>
        <w:top w:val="none" w:sz="0" w:space="0" w:color="auto"/>
        <w:left w:val="none" w:sz="0" w:space="0" w:color="auto"/>
        <w:bottom w:val="none" w:sz="0" w:space="0" w:color="auto"/>
        <w:right w:val="none" w:sz="0" w:space="0" w:color="auto"/>
      </w:divBdr>
    </w:div>
    <w:div w:id="349651392">
      <w:bodyDiv w:val="1"/>
      <w:marLeft w:val="0"/>
      <w:marRight w:val="0"/>
      <w:marTop w:val="0"/>
      <w:marBottom w:val="0"/>
      <w:divBdr>
        <w:top w:val="none" w:sz="0" w:space="0" w:color="auto"/>
        <w:left w:val="none" w:sz="0" w:space="0" w:color="auto"/>
        <w:bottom w:val="none" w:sz="0" w:space="0" w:color="auto"/>
        <w:right w:val="none" w:sz="0" w:space="0" w:color="auto"/>
      </w:divBdr>
    </w:div>
    <w:div w:id="350228762">
      <w:bodyDiv w:val="1"/>
      <w:marLeft w:val="0"/>
      <w:marRight w:val="0"/>
      <w:marTop w:val="0"/>
      <w:marBottom w:val="0"/>
      <w:divBdr>
        <w:top w:val="none" w:sz="0" w:space="0" w:color="auto"/>
        <w:left w:val="none" w:sz="0" w:space="0" w:color="auto"/>
        <w:bottom w:val="none" w:sz="0" w:space="0" w:color="auto"/>
        <w:right w:val="none" w:sz="0" w:space="0" w:color="auto"/>
      </w:divBdr>
    </w:div>
    <w:div w:id="350760387">
      <w:bodyDiv w:val="1"/>
      <w:marLeft w:val="0"/>
      <w:marRight w:val="0"/>
      <w:marTop w:val="0"/>
      <w:marBottom w:val="0"/>
      <w:divBdr>
        <w:top w:val="none" w:sz="0" w:space="0" w:color="auto"/>
        <w:left w:val="none" w:sz="0" w:space="0" w:color="auto"/>
        <w:bottom w:val="none" w:sz="0" w:space="0" w:color="auto"/>
        <w:right w:val="none" w:sz="0" w:space="0" w:color="auto"/>
      </w:divBdr>
    </w:div>
    <w:div w:id="351879452">
      <w:bodyDiv w:val="1"/>
      <w:marLeft w:val="0"/>
      <w:marRight w:val="0"/>
      <w:marTop w:val="0"/>
      <w:marBottom w:val="0"/>
      <w:divBdr>
        <w:top w:val="none" w:sz="0" w:space="0" w:color="auto"/>
        <w:left w:val="none" w:sz="0" w:space="0" w:color="auto"/>
        <w:bottom w:val="none" w:sz="0" w:space="0" w:color="auto"/>
        <w:right w:val="none" w:sz="0" w:space="0" w:color="auto"/>
      </w:divBdr>
    </w:div>
    <w:div w:id="352456703">
      <w:bodyDiv w:val="1"/>
      <w:marLeft w:val="0"/>
      <w:marRight w:val="0"/>
      <w:marTop w:val="0"/>
      <w:marBottom w:val="0"/>
      <w:divBdr>
        <w:top w:val="none" w:sz="0" w:space="0" w:color="auto"/>
        <w:left w:val="none" w:sz="0" w:space="0" w:color="auto"/>
        <w:bottom w:val="none" w:sz="0" w:space="0" w:color="auto"/>
        <w:right w:val="none" w:sz="0" w:space="0" w:color="auto"/>
      </w:divBdr>
    </w:div>
    <w:div w:id="352608274">
      <w:bodyDiv w:val="1"/>
      <w:marLeft w:val="0"/>
      <w:marRight w:val="0"/>
      <w:marTop w:val="0"/>
      <w:marBottom w:val="0"/>
      <w:divBdr>
        <w:top w:val="none" w:sz="0" w:space="0" w:color="auto"/>
        <w:left w:val="none" w:sz="0" w:space="0" w:color="auto"/>
        <w:bottom w:val="none" w:sz="0" w:space="0" w:color="auto"/>
        <w:right w:val="none" w:sz="0" w:space="0" w:color="auto"/>
      </w:divBdr>
    </w:div>
    <w:div w:id="352610278">
      <w:bodyDiv w:val="1"/>
      <w:marLeft w:val="0"/>
      <w:marRight w:val="0"/>
      <w:marTop w:val="0"/>
      <w:marBottom w:val="0"/>
      <w:divBdr>
        <w:top w:val="none" w:sz="0" w:space="0" w:color="auto"/>
        <w:left w:val="none" w:sz="0" w:space="0" w:color="auto"/>
        <w:bottom w:val="none" w:sz="0" w:space="0" w:color="auto"/>
        <w:right w:val="none" w:sz="0" w:space="0" w:color="auto"/>
      </w:divBdr>
    </w:div>
    <w:div w:id="352653014">
      <w:bodyDiv w:val="1"/>
      <w:marLeft w:val="0"/>
      <w:marRight w:val="0"/>
      <w:marTop w:val="0"/>
      <w:marBottom w:val="0"/>
      <w:divBdr>
        <w:top w:val="none" w:sz="0" w:space="0" w:color="auto"/>
        <w:left w:val="none" w:sz="0" w:space="0" w:color="auto"/>
        <w:bottom w:val="none" w:sz="0" w:space="0" w:color="auto"/>
        <w:right w:val="none" w:sz="0" w:space="0" w:color="auto"/>
      </w:divBdr>
    </w:div>
    <w:div w:id="352849772">
      <w:bodyDiv w:val="1"/>
      <w:marLeft w:val="0"/>
      <w:marRight w:val="0"/>
      <w:marTop w:val="0"/>
      <w:marBottom w:val="0"/>
      <w:divBdr>
        <w:top w:val="none" w:sz="0" w:space="0" w:color="auto"/>
        <w:left w:val="none" w:sz="0" w:space="0" w:color="auto"/>
        <w:bottom w:val="none" w:sz="0" w:space="0" w:color="auto"/>
        <w:right w:val="none" w:sz="0" w:space="0" w:color="auto"/>
      </w:divBdr>
    </w:div>
    <w:div w:id="354427616">
      <w:bodyDiv w:val="1"/>
      <w:marLeft w:val="0"/>
      <w:marRight w:val="0"/>
      <w:marTop w:val="0"/>
      <w:marBottom w:val="0"/>
      <w:divBdr>
        <w:top w:val="none" w:sz="0" w:space="0" w:color="auto"/>
        <w:left w:val="none" w:sz="0" w:space="0" w:color="auto"/>
        <w:bottom w:val="none" w:sz="0" w:space="0" w:color="auto"/>
        <w:right w:val="none" w:sz="0" w:space="0" w:color="auto"/>
      </w:divBdr>
    </w:div>
    <w:div w:id="355890072">
      <w:bodyDiv w:val="1"/>
      <w:marLeft w:val="0"/>
      <w:marRight w:val="0"/>
      <w:marTop w:val="0"/>
      <w:marBottom w:val="0"/>
      <w:divBdr>
        <w:top w:val="none" w:sz="0" w:space="0" w:color="auto"/>
        <w:left w:val="none" w:sz="0" w:space="0" w:color="auto"/>
        <w:bottom w:val="none" w:sz="0" w:space="0" w:color="auto"/>
        <w:right w:val="none" w:sz="0" w:space="0" w:color="auto"/>
      </w:divBdr>
    </w:div>
    <w:div w:id="356464828">
      <w:bodyDiv w:val="1"/>
      <w:marLeft w:val="0"/>
      <w:marRight w:val="0"/>
      <w:marTop w:val="0"/>
      <w:marBottom w:val="0"/>
      <w:divBdr>
        <w:top w:val="none" w:sz="0" w:space="0" w:color="auto"/>
        <w:left w:val="none" w:sz="0" w:space="0" w:color="auto"/>
        <w:bottom w:val="none" w:sz="0" w:space="0" w:color="auto"/>
        <w:right w:val="none" w:sz="0" w:space="0" w:color="auto"/>
      </w:divBdr>
    </w:div>
    <w:div w:id="358899898">
      <w:bodyDiv w:val="1"/>
      <w:marLeft w:val="0"/>
      <w:marRight w:val="0"/>
      <w:marTop w:val="0"/>
      <w:marBottom w:val="0"/>
      <w:divBdr>
        <w:top w:val="none" w:sz="0" w:space="0" w:color="auto"/>
        <w:left w:val="none" w:sz="0" w:space="0" w:color="auto"/>
        <w:bottom w:val="none" w:sz="0" w:space="0" w:color="auto"/>
        <w:right w:val="none" w:sz="0" w:space="0" w:color="auto"/>
      </w:divBdr>
    </w:div>
    <w:div w:id="359278594">
      <w:bodyDiv w:val="1"/>
      <w:marLeft w:val="0"/>
      <w:marRight w:val="0"/>
      <w:marTop w:val="0"/>
      <w:marBottom w:val="0"/>
      <w:divBdr>
        <w:top w:val="none" w:sz="0" w:space="0" w:color="auto"/>
        <w:left w:val="none" w:sz="0" w:space="0" w:color="auto"/>
        <w:bottom w:val="none" w:sz="0" w:space="0" w:color="auto"/>
        <w:right w:val="none" w:sz="0" w:space="0" w:color="auto"/>
      </w:divBdr>
    </w:div>
    <w:div w:id="359739986">
      <w:bodyDiv w:val="1"/>
      <w:marLeft w:val="0"/>
      <w:marRight w:val="0"/>
      <w:marTop w:val="0"/>
      <w:marBottom w:val="0"/>
      <w:divBdr>
        <w:top w:val="none" w:sz="0" w:space="0" w:color="auto"/>
        <w:left w:val="none" w:sz="0" w:space="0" w:color="auto"/>
        <w:bottom w:val="none" w:sz="0" w:space="0" w:color="auto"/>
        <w:right w:val="none" w:sz="0" w:space="0" w:color="auto"/>
      </w:divBdr>
    </w:div>
    <w:div w:id="360008697">
      <w:bodyDiv w:val="1"/>
      <w:marLeft w:val="0"/>
      <w:marRight w:val="0"/>
      <w:marTop w:val="0"/>
      <w:marBottom w:val="0"/>
      <w:divBdr>
        <w:top w:val="none" w:sz="0" w:space="0" w:color="auto"/>
        <w:left w:val="none" w:sz="0" w:space="0" w:color="auto"/>
        <w:bottom w:val="none" w:sz="0" w:space="0" w:color="auto"/>
        <w:right w:val="none" w:sz="0" w:space="0" w:color="auto"/>
      </w:divBdr>
    </w:div>
    <w:div w:id="360783936">
      <w:bodyDiv w:val="1"/>
      <w:marLeft w:val="0"/>
      <w:marRight w:val="0"/>
      <w:marTop w:val="0"/>
      <w:marBottom w:val="0"/>
      <w:divBdr>
        <w:top w:val="none" w:sz="0" w:space="0" w:color="auto"/>
        <w:left w:val="none" w:sz="0" w:space="0" w:color="auto"/>
        <w:bottom w:val="none" w:sz="0" w:space="0" w:color="auto"/>
        <w:right w:val="none" w:sz="0" w:space="0" w:color="auto"/>
      </w:divBdr>
    </w:div>
    <w:div w:id="361130027">
      <w:bodyDiv w:val="1"/>
      <w:marLeft w:val="0"/>
      <w:marRight w:val="0"/>
      <w:marTop w:val="0"/>
      <w:marBottom w:val="0"/>
      <w:divBdr>
        <w:top w:val="none" w:sz="0" w:space="0" w:color="auto"/>
        <w:left w:val="none" w:sz="0" w:space="0" w:color="auto"/>
        <w:bottom w:val="none" w:sz="0" w:space="0" w:color="auto"/>
        <w:right w:val="none" w:sz="0" w:space="0" w:color="auto"/>
      </w:divBdr>
    </w:div>
    <w:div w:id="361131646">
      <w:bodyDiv w:val="1"/>
      <w:marLeft w:val="0"/>
      <w:marRight w:val="0"/>
      <w:marTop w:val="0"/>
      <w:marBottom w:val="0"/>
      <w:divBdr>
        <w:top w:val="none" w:sz="0" w:space="0" w:color="auto"/>
        <w:left w:val="none" w:sz="0" w:space="0" w:color="auto"/>
        <w:bottom w:val="none" w:sz="0" w:space="0" w:color="auto"/>
        <w:right w:val="none" w:sz="0" w:space="0" w:color="auto"/>
      </w:divBdr>
    </w:div>
    <w:div w:id="361782825">
      <w:bodyDiv w:val="1"/>
      <w:marLeft w:val="0"/>
      <w:marRight w:val="0"/>
      <w:marTop w:val="0"/>
      <w:marBottom w:val="0"/>
      <w:divBdr>
        <w:top w:val="none" w:sz="0" w:space="0" w:color="auto"/>
        <w:left w:val="none" w:sz="0" w:space="0" w:color="auto"/>
        <w:bottom w:val="none" w:sz="0" w:space="0" w:color="auto"/>
        <w:right w:val="none" w:sz="0" w:space="0" w:color="auto"/>
      </w:divBdr>
    </w:div>
    <w:div w:id="362022510">
      <w:bodyDiv w:val="1"/>
      <w:marLeft w:val="0"/>
      <w:marRight w:val="0"/>
      <w:marTop w:val="0"/>
      <w:marBottom w:val="0"/>
      <w:divBdr>
        <w:top w:val="none" w:sz="0" w:space="0" w:color="auto"/>
        <w:left w:val="none" w:sz="0" w:space="0" w:color="auto"/>
        <w:bottom w:val="none" w:sz="0" w:space="0" w:color="auto"/>
        <w:right w:val="none" w:sz="0" w:space="0" w:color="auto"/>
      </w:divBdr>
    </w:div>
    <w:div w:id="364867672">
      <w:bodyDiv w:val="1"/>
      <w:marLeft w:val="0"/>
      <w:marRight w:val="0"/>
      <w:marTop w:val="0"/>
      <w:marBottom w:val="0"/>
      <w:divBdr>
        <w:top w:val="none" w:sz="0" w:space="0" w:color="auto"/>
        <w:left w:val="none" w:sz="0" w:space="0" w:color="auto"/>
        <w:bottom w:val="none" w:sz="0" w:space="0" w:color="auto"/>
        <w:right w:val="none" w:sz="0" w:space="0" w:color="auto"/>
      </w:divBdr>
    </w:div>
    <w:div w:id="364982185">
      <w:bodyDiv w:val="1"/>
      <w:marLeft w:val="0"/>
      <w:marRight w:val="0"/>
      <w:marTop w:val="0"/>
      <w:marBottom w:val="0"/>
      <w:divBdr>
        <w:top w:val="none" w:sz="0" w:space="0" w:color="auto"/>
        <w:left w:val="none" w:sz="0" w:space="0" w:color="auto"/>
        <w:bottom w:val="none" w:sz="0" w:space="0" w:color="auto"/>
        <w:right w:val="none" w:sz="0" w:space="0" w:color="auto"/>
      </w:divBdr>
    </w:div>
    <w:div w:id="365981829">
      <w:bodyDiv w:val="1"/>
      <w:marLeft w:val="0"/>
      <w:marRight w:val="0"/>
      <w:marTop w:val="0"/>
      <w:marBottom w:val="0"/>
      <w:divBdr>
        <w:top w:val="none" w:sz="0" w:space="0" w:color="auto"/>
        <w:left w:val="none" w:sz="0" w:space="0" w:color="auto"/>
        <w:bottom w:val="none" w:sz="0" w:space="0" w:color="auto"/>
        <w:right w:val="none" w:sz="0" w:space="0" w:color="auto"/>
      </w:divBdr>
    </w:div>
    <w:div w:id="366293999">
      <w:bodyDiv w:val="1"/>
      <w:marLeft w:val="0"/>
      <w:marRight w:val="0"/>
      <w:marTop w:val="0"/>
      <w:marBottom w:val="0"/>
      <w:divBdr>
        <w:top w:val="none" w:sz="0" w:space="0" w:color="auto"/>
        <w:left w:val="none" w:sz="0" w:space="0" w:color="auto"/>
        <w:bottom w:val="none" w:sz="0" w:space="0" w:color="auto"/>
        <w:right w:val="none" w:sz="0" w:space="0" w:color="auto"/>
      </w:divBdr>
    </w:div>
    <w:div w:id="366563218">
      <w:bodyDiv w:val="1"/>
      <w:marLeft w:val="0"/>
      <w:marRight w:val="0"/>
      <w:marTop w:val="0"/>
      <w:marBottom w:val="0"/>
      <w:divBdr>
        <w:top w:val="none" w:sz="0" w:space="0" w:color="auto"/>
        <w:left w:val="none" w:sz="0" w:space="0" w:color="auto"/>
        <w:bottom w:val="none" w:sz="0" w:space="0" w:color="auto"/>
        <w:right w:val="none" w:sz="0" w:space="0" w:color="auto"/>
      </w:divBdr>
    </w:div>
    <w:div w:id="367225518">
      <w:bodyDiv w:val="1"/>
      <w:marLeft w:val="0"/>
      <w:marRight w:val="0"/>
      <w:marTop w:val="0"/>
      <w:marBottom w:val="0"/>
      <w:divBdr>
        <w:top w:val="none" w:sz="0" w:space="0" w:color="auto"/>
        <w:left w:val="none" w:sz="0" w:space="0" w:color="auto"/>
        <w:bottom w:val="none" w:sz="0" w:space="0" w:color="auto"/>
        <w:right w:val="none" w:sz="0" w:space="0" w:color="auto"/>
      </w:divBdr>
    </w:div>
    <w:div w:id="368532481">
      <w:bodyDiv w:val="1"/>
      <w:marLeft w:val="0"/>
      <w:marRight w:val="0"/>
      <w:marTop w:val="0"/>
      <w:marBottom w:val="0"/>
      <w:divBdr>
        <w:top w:val="none" w:sz="0" w:space="0" w:color="auto"/>
        <w:left w:val="none" w:sz="0" w:space="0" w:color="auto"/>
        <w:bottom w:val="none" w:sz="0" w:space="0" w:color="auto"/>
        <w:right w:val="none" w:sz="0" w:space="0" w:color="auto"/>
      </w:divBdr>
    </w:div>
    <w:div w:id="372391595">
      <w:bodyDiv w:val="1"/>
      <w:marLeft w:val="0"/>
      <w:marRight w:val="0"/>
      <w:marTop w:val="0"/>
      <w:marBottom w:val="0"/>
      <w:divBdr>
        <w:top w:val="none" w:sz="0" w:space="0" w:color="auto"/>
        <w:left w:val="none" w:sz="0" w:space="0" w:color="auto"/>
        <w:bottom w:val="none" w:sz="0" w:space="0" w:color="auto"/>
        <w:right w:val="none" w:sz="0" w:space="0" w:color="auto"/>
      </w:divBdr>
    </w:div>
    <w:div w:id="373968890">
      <w:bodyDiv w:val="1"/>
      <w:marLeft w:val="0"/>
      <w:marRight w:val="0"/>
      <w:marTop w:val="0"/>
      <w:marBottom w:val="0"/>
      <w:divBdr>
        <w:top w:val="none" w:sz="0" w:space="0" w:color="auto"/>
        <w:left w:val="none" w:sz="0" w:space="0" w:color="auto"/>
        <w:bottom w:val="none" w:sz="0" w:space="0" w:color="auto"/>
        <w:right w:val="none" w:sz="0" w:space="0" w:color="auto"/>
      </w:divBdr>
    </w:div>
    <w:div w:id="375740301">
      <w:bodyDiv w:val="1"/>
      <w:marLeft w:val="0"/>
      <w:marRight w:val="0"/>
      <w:marTop w:val="0"/>
      <w:marBottom w:val="0"/>
      <w:divBdr>
        <w:top w:val="none" w:sz="0" w:space="0" w:color="auto"/>
        <w:left w:val="none" w:sz="0" w:space="0" w:color="auto"/>
        <w:bottom w:val="none" w:sz="0" w:space="0" w:color="auto"/>
        <w:right w:val="none" w:sz="0" w:space="0" w:color="auto"/>
      </w:divBdr>
    </w:div>
    <w:div w:id="376274867">
      <w:bodyDiv w:val="1"/>
      <w:marLeft w:val="0"/>
      <w:marRight w:val="0"/>
      <w:marTop w:val="0"/>
      <w:marBottom w:val="0"/>
      <w:divBdr>
        <w:top w:val="none" w:sz="0" w:space="0" w:color="auto"/>
        <w:left w:val="none" w:sz="0" w:space="0" w:color="auto"/>
        <w:bottom w:val="none" w:sz="0" w:space="0" w:color="auto"/>
        <w:right w:val="none" w:sz="0" w:space="0" w:color="auto"/>
      </w:divBdr>
    </w:div>
    <w:div w:id="376635695">
      <w:bodyDiv w:val="1"/>
      <w:marLeft w:val="0"/>
      <w:marRight w:val="0"/>
      <w:marTop w:val="0"/>
      <w:marBottom w:val="0"/>
      <w:divBdr>
        <w:top w:val="none" w:sz="0" w:space="0" w:color="auto"/>
        <w:left w:val="none" w:sz="0" w:space="0" w:color="auto"/>
        <w:bottom w:val="none" w:sz="0" w:space="0" w:color="auto"/>
        <w:right w:val="none" w:sz="0" w:space="0" w:color="auto"/>
      </w:divBdr>
    </w:div>
    <w:div w:id="378165648">
      <w:bodyDiv w:val="1"/>
      <w:marLeft w:val="0"/>
      <w:marRight w:val="0"/>
      <w:marTop w:val="0"/>
      <w:marBottom w:val="0"/>
      <w:divBdr>
        <w:top w:val="none" w:sz="0" w:space="0" w:color="auto"/>
        <w:left w:val="none" w:sz="0" w:space="0" w:color="auto"/>
        <w:bottom w:val="none" w:sz="0" w:space="0" w:color="auto"/>
        <w:right w:val="none" w:sz="0" w:space="0" w:color="auto"/>
      </w:divBdr>
    </w:div>
    <w:div w:id="379478381">
      <w:bodyDiv w:val="1"/>
      <w:marLeft w:val="0"/>
      <w:marRight w:val="0"/>
      <w:marTop w:val="0"/>
      <w:marBottom w:val="0"/>
      <w:divBdr>
        <w:top w:val="none" w:sz="0" w:space="0" w:color="auto"/>
        <w:left w:val="none" w:sz="0" w:space="0" w:color="auto"/>
        <w:bottom w:val="none" w:sz="0" w:space="0" w:color="auto"/>
        <w:right w:val="none" w:sz="0" w:space="0" w:color="auto"/>
      </w:divBdr>
    </w:div>
    <w:div w:id="379985527">
      <w:bodyDiv w:val="1"/>
      <w:marLeft w:val="0"/>
      <w:marRight w:val="0"/>
      <w:marTop w:val="0"/>
      <w:marBottom w:val="0"/>
      <w:divBdr>
        <w:top w:val="none" w:sz="0" w:space="0" w:color="auto"/>
        <w:left w:val="none" w:sz="0" w:space="0" w:color="auto"/>
        <w:bottom w:val="none" w:sz="0" w:space="0" w:color="auto"/>
        <w:right w:val="none" w:sz="0" w:space="0" w:color="auto"/>
      </w:divBdr>
    </w:div>
    <w:div w:id="383065012">
      <w:bodyDiv w:val="1"/>
      <w:marLeft w:val="0"/>
      <w:marRight w:val="0"/>
      <w:marTop w:val="0"/>
      <w:marBottom w:val="0"/>
      <w:divBdr>
        <w:top w:val="none" w:sz="0" w:space="0" w:color="auto"/>
        <w:left w:val="none" w:sz="0" w:space="0" w:color="auto"/>
        <w:bottom w:val="none" w:sz="0" w:space="0" w:color="auto"/>
        <w:right w:val="none" w:sz="0" w:space="0" w:color="auto"/>
      </w:divBdr>
    </w:div>
    <w:div w:id="384329100">
      <w:bodyDiv w:val="1"/>
      <w:marLeft w:val="0"/>
      <w:marRight w:val="0"/>
      <w:marTop w:val="0"/>
      <w:marBottom w:val="0"/>
      <w:divBdr>
        <w:top w:val="none" w:sz="0" w:space="0" w:color="auto"/>
        <w:left w:val="none" w:sz="0" w:space="0" w:color="auto"/>
        <w:bottom w:val="none" w:sz="0" w:space="0" w:color="auto"/>
        <w:right w:val="none" w:sz="0" w:space="0" w:color="auto"/>
      </w:divBdr>
    </w:div>
    <w:div w:id="386102963">
      <w:bodyDiv w:val="1"/>
      <w:marLeft w:val="0"/>
      <w:marRight w:val="0"/>
      <w:marTop w:val="0"/>
      <w:marBottom w:val="0"/>
      <w:divBdr>
        <w:top w:val="none" w:sz="0" w:space="0" w:color="auto"/>
        <w:left w:val="none" w:sz="0" w:space="0" w:color="auto"/>
        <w:bottom w:val="none" w:sz="0" w:space="0" w:color="auto"/>
        <w:right w:val="none" w:sz="0" w:space="0" w:color="auto"/>
      </w:divBdr>
    </w:div>
    <w:div w:id="386954975">
      <w:bodyDiv w:val="1"/>
      <w:marLeft w:val="0"/>
      <w:marRight w:val="0"/>
      <w:marTop w:val="0"/>
      <w:marBottom w:val="0"/>
      <w:divBdr>
        <w:top w:val="none" w:sz="0" w:space="0" w:color="auto"/>
        <w:left w:val="none" w:sz="0" w:space="0" w:color="auto"/>
        <w:bottom w:val="none" w:sz="0" w:space="0" w:color="auto"/>
        <w:right w:val="none" w:sz="0" w:space="0" w:color="auto"/>
      </w:divBdr>
    </w:div>
    <w:div w:id="387805602">
      <w:bodyDiv w:val="1"/>
      <w:marLeft w:val="0"/>
      <w:marRight w:val="0"/>
      <w:marTop w:val="0"/>
      <w:marBottom w:val="0"/>
      <w:divBdr>
        <w:top w:val="none" w:sz="0" w:space="0" w:color="auto"/>
        <w:left w:val="none" w:sz="0" w:space="0" w:color="auto"/>
        <w:bottom w:val="none" w:sz="0" w:space="0" w:color="auto"/>
        <w:right w:val="none" w:sz="0" w:space="0" w:color="auto"/>
      </w:divBdr>
    </w:div>
    <w:div w:id="395251732">
      <w:bodyDiv w:val="1"/>
      <w:marLeft w:val="0"/>
      <w:marRight w:val="0"/>
      <w:marTop w:val="0"/>
      <w:marBottom w:val="0"/>
      <w:divBdr>
        <w:top w:val="none" w:sz="0" w:space="0" w:color="auto"/>
        <w:left w:val="none" w:sz="0" w:space="0" w:color="auto"/>
        <w:bottom w:val="none" w:sz="0" w:space="0" w:color="auto"/>
        <w:right w:val="none" w:sz="0" w:space="0" w:color="auto"/>
      </w:divBdr>
    </w:div>
    <w:div w:id="396558993">
      <w:bodyDiv w:val="1"/>
      <w:marLeft w:val="0"/>
      <w:marRight w:val="0"/>
      <w:marTop w:val="0"/>
      <w:marBottom w:val="0"/>
      <w:divBdr>
        <w:top w:val="none" w:sz="0" w:space="0" w:color="auto"/>
        <w:left w:val="none" w:sz="0" w:space="0" w:color="auto"/>
        <w:bottom w:val="none" w:sz="0" w:space="0" w:color="auto"/>
        <w:right w:val="none" w:sz="0" w:space="0" w:color="auto"/>
      </w:divBdr>
    </w:div>
    <w:div w:id="397750737">
      <w:bodyDiv w:val="1"/>
      <w:marLeft w:val="0"/>
      <w:marRight w:val="0"/>
      <w:marTop w:val="0"/>
      <w:marBottom w:val="0"/>
      <w:divBdr>
        <w:top w:val="none" w:sz="0" w:space="0" w:color="auto"/>
        <w:left w:val="none" w:sz="0" w:space="0" w:color="auto"/>
        <w:bottom w:val="none" w:sz="0" w:space="0" w:color="auto"/>
        <w:right w:val="none" w:sz="0" w:space="0" w:color="auto"/>
      </w:divBdr>
    </w:div>
    <w:div w:id="398140756">
      <w:bodyDiv w:val="1"/>
      <w:marLeft w:val="0"/>
      <w:marRight w:val="0"/>
      <w:marTop w:val="0"/>
      <w:marBottom w:val="0"/>
      <w:divBdr>
        <w:top w:val="none" w:sz="0" w:space="0" w:color="auto"/>
        <w:left w:val="none" w:sz="0" w:space="0" w:color="auto"/>
        <w:bottom w:val="none" w:sz="0" w:space="0" w:color="auto"/>
        <w:right w:val="none" w:sz="0" w:space="0" w:color="auto"/>
      </w:divBdr>
    </w:div>
    <w:div w:id="399670306">
      <w:bodyDiv w:val="1"/>
      <w:marLeft w:val="0"/>
      <w:marRight w:val="0"/>
      <w:marTop w:val="0"/>
      <w:marBottom w:val="0"/>
      <w:divBdr>
        <w:top w:val="none" w:sz="0" w:space="0" w:color="auto"/>
        <w:left w:val="none" w:sz="0" w:space="0" w:color="auto"/>
        <w:bottom w:val="none" w:sz="0" w:space="0" w:color="auto"/>
        <w:right w:val="none" w:sz="0" w:space="0" w:color="auto"/>
      </w:divBdr>
    </w:div>
    <w:div w:id="400719752">
      <w:bodyDiv w:val="1"/>
      <w:marLeft w:val="0"/>
      <w:marRight w:val="0"/>
      <w:marTop w:val="0"/>
      <w:marBottom w:val="0"/>
      <w:divBdr>
        <w:top w:val="none" w:sz="0" w:space="0" w:color="auto"/>
        <w:left w:val="none" w:sz="0" w:space="0" w:color="auto"/>
        <w:bottom w:val="none" w:sz="0" w:space="0" w:color="auto"/>
        <w:right w:val="none" w:sz="0" w:space="0" w:color="auto"/>
      </w:divBdr>
    </w:div>
    <w:div w:id="401371084">
      <w:bodyDiv w:val="1"/>
      <w:marLeft w:val="0"/>
      <w:marRight w:val="0"/>
      <w:marTop w:val="0"/>
      <w:marBottom w:val="0"/>
      <w:divBdr>
        <w:top w:val="none" w:sz="0" w:space="0" w:color="auto"/>
        <w:left w:val="none" w:sz="0" w:space="0" w:color="auto"/>
        <w:bottom w:val="none" w:sz="0" w:space="0" w:color="auto"/>
        <w:right w:val="none" w:sz="0" w:space="0" w:color="auto"/>
      </w:divBdr>
    </w:div>
    <w:div w:id="402261176">
      <w:bodyDiv w:val="1"/>
      <w:marLeft w:val="0"/>
      <w:marRight w:val="0"/>
      <w:marTop w:val="0"/>
      <w:marBottom w:val="0"/>
      <w:divBdr>
        <w:top w:val="none" w:sz="0" w:space="0" w:color="auto"/>
        <w:left w:val="none" w:sz="0" w:space="0" w:color="auto"/>
        <w:bottom w:val="none" w:sz="0" w:space="0" w:color="auto"/>
        <w:right w:val="none" w:sz="0" w:space="0" w:color="auto"/>
      </w:divBdr>
    </w:div>
    <w:div w:id="404303940">
      <w:bodyDiv w:val="1"/>
      <w:marLeft w:val="0"/>
      <w:marRight w:val="0"/>
      <w:marTop w:val="0"/>
      <w:marBottom w:val="0"/>
      <w:divBdr>
        <w:top w:val="none" w:sz="0" w:space="0" w:color="auto"/>
        <w:left w:val="none" w:sz="0" w:space="0" w:color="auto"/>
        <w:bottom w:val="none" w:sz="0" w:space="0" w:color="auto"/>
        <w:right w:val="none" w:sz="0" w:space="0" w:color="auto"/>
      </w:divBdr>
    </w:div>
    <w:div w:id="405227441">
      <w:bodyDiv w:val="1"/>
      <w:marLeft w:val="0"/>
      <w:marRight w:val="0"/>
      <w:marTop w:val="0"/>
      <w:marBottom w:val="0"/>
      <w:divBdr>
        <w:top w:val="none" w:sz="0" w:space="0" w:color="auto"/>
        <w:left w:val="none" w:sz="0" w:space="0" w:color="auto"/>
        <w:bottom w:val="none" w:sz="0" w:space="0" w:color="auto"/>
        <w:right w:val="none" w:sz="0" w:space="0" w:color="auto"/>
      </w:divBdr>
    </w:div>
    <w:div w:id="406150370">
      <w:bodyDiv w:val="1"/>
      <w:marLeft w:val="0"/>
      <w:marRight w:val="0"/>
      <w:marTop w:val="0"/>
      <w:marBottom w:val="0"/>
      <w:divBdr>
        <w:top w:val="none" w:sz="0" w:space="0" w:color="auto"/>
        <w:left w:val="none" w:sz="0" w:space="0" w:color="auto"/>
        <w:bottom w:val="none" w:sz="0" w:space="0" w:color="auto"/>
        <w:right w:val="none" w:sz="0" w:space="0" w:color="auto"/>
      </w:divBdr>
    </w:div>
    <w:div w:id="406926719">
      <w:bodyDiv w:val="1"/>
      <w:marLeft w:val="0"/>
      <w:marRight w:val="0"/>
      <w:marTop w:val="0"/>
      <w:marBottom w:val="0"/>
      <w:divBdr>
        <w:top w:val="none" w:sz="0" w:space="0" w:color="auto"/>
        <w:left w:val="none" w:sz="0" w:space="0" w:color="auto"/>
        <w:bottom w:val="none" w:sz="0" w:space="0" w:color="auto"/>
        <w:right w:val="none" w:sz="0" w:space="0" w:color="auto"/>
      </w:divBdr>
    </w:div>
    <w:div w:id="407116057">
      <w:bodyDiv w:val="1"/>
      <w:marLeft w:val="0"/>
      <w:marRight w:val="0"/>
      <w:marTop w:val="0"/>
      <w:marBottom w:val="0"/>
      <w:divBdr>
        <w:top w:val="none" w:sz="0" w:space="0" w:color="auto"/>
        <w:left w:val="none" w:sz="0" w:space="0" w:color="auto"/>
        <w:bottom w:val="none" w:sz="0" w:space="0" w:color="auto"/>
        <w:right w:val="none" w:sz="0" w:space="0" w:color="auto"/>
      </w:divBdr>
    </w:div>
    <w:div w:id="407118259">
      <w:bodyDiv w:val="1"/>
      <w:marLeft w:val="0"/>
      <w:marRight w:val="0"/>
      <w:marTop w:val="0"/>
      <w:marBottom w:val="0"/>
      <w:divBdr>
        <w:top w:val="none" w:sz="0" w:space="0" w:color="auto"/>
        <w:left w:val="none" w:sz="0" w:space="0" w:color="auto"/>
        <w:bottom w:val="none" w:sz="0" w:space="0" w:color="auto"/>
        <w:right w:val="none" w:sz="0" w:space="0" w:color="auto"/>
      </w:divBdr>
    </w:div>
    <w:div w:id="407775966">
      <w:bodyDiv w:val="1"/>
      <w:marLeft w:val="0"/>
      <w:marRight w:val="0"/>
      <w:marTop w:val="0"/>
      <w:marBottom w:val="0"/>
      <w:divBdr>
        <w:top w:val="none" w:sz="0" w:space="0" w:color="auto"/>
        <w:left w:val="none" w:sz="0" w:space="0" w:color="auto"/>
        <w:bottom w:val="none" w:sz="0" w:space="0" w:color="auto"/>
        <w:right w:val="none" w:sz="0" w:space="0" w:color="auto"/>
      </w:divBdr>
    </w:div>
    <w:div w:id="411007392">
      <w:bodyDiv w:val="1"/>
      <w:marLeft w:val="0"/>
      <w:marRight w:val="0"/>
      <w:marTop w:val="0"/>
      <w:marBottom w:val="0"/>
      <w:divBdr>
        <w:top w:val="none" w:sz="0" w:space="0" w:color="auto"/>
        <w:left w:val="none" w:sz="0" w:space="0" w:color="auto"/>
        <w:bottom w:val="none" w:sz="0" w:space="0" w:color="auto"/>
        <w:right w:val="none" w:sz="0" w:space="0" w:color="auto"/>
      </w:divBdr>
    </w:div>
    <w:div w:id="413354943">
      <w:bodyDiv w:val="1"/>
      <w:marLeft w:val="0"/>
      <w:marRight w:val="0"/>
      <w:marTop w:val="0"/>
      <w:marBottom w:val="0"/>
      <w:divBdr>
        <w:top w:val="none" w:sz="0" w:space="0" w:color="auto"/>
        <w:left w:val="none" w:sz="0" w:space="0" w:color="auto"/>
        <w:bottom w:val="none" w:sz="0" w:space="0" w:color="auto"/>
        <w:right w:val="none" w:sz="0" w:space="0" w:color="auto"/>
      </w:divBdr>
    </w:div>
    <w:div w:id="414515410">
      <w:bodyDiv w:val="1"/>
      <w:marLeft w:val="0"/>
      <w:marRight w:val="0"/>
      <w:marTop w:val="0"/>
      <w:marBottom w:val="0"/>
      <w:divBdr>
        <w:top w:val="none" w:sz="0" w:space="0" w:color="auto"/>
        <w:left w:val="none" w:sz="0" w:space="0" w:color="auto"/>
        <w:bottom w:val="none" w:sz="0" w:space="0" w:color="auto"/>
        <w:right w:val="none" w:sz="0" w:space="0" w:color="auto"/>
      </w:divBdr>
    </w:div>
    <w:div w:id="414985213">
      <w:bodyDiv w:val="1"/>
      <w:marLeft w:val="0"/>
      <w:marRight w:val="0"/>
      <w:marTop w:val="0"/>
      <w:marBottom w:val="0"/>
      <w:divBdr>
        <w:top w:val="none" w:sz="0" w:space="0" w:color="auto"/>
        <w:left w:val="none" w:sz="0" w:space="0" w:color="auto"/>
        <w:bottom w:val="none" w:sz="0" w:space="0" w:color="auto"/>
        <w:right w:val="none" w:sz="0" w:space="0" w:color="auto"/>
      </w:divBdr>
    </w:div>
    <w:div w:id="415054069">
      <w:bodyDiv w:val="1"/>
      <w:marLeft w:val="0"/>
      <w:marRight w:val="0"/>
      <w:marTop w:val="0"/>
      <w:marBottom w:val="0"/>
      <w:divBdr>
        <w:top w:val="none" w:sz="0" w:space="0" w:color="auto"/>
        <w:left w:val="none" w:sz="0" w:space="0" w:color="auto"/>
        <w:bottom w:val="none" w:sz="0" w:space="0" w:color="auto"/>
        <w:right w:val="none" w:sz="0" w:space="0" w:color="auto"/>
      </w:divBdr>
    </w:div>
    <w:div w:id="416095447">
      <w:bodyDiv w:val="1"/>
      <w:marLeft w:val="0"/>
      <w:marRight w:val="0"/>
      <w:marTop w:val="0"/>
      <w:marBottom w:val="0"/>
      <w:divBdr>
        <w:top w:val="none" w:sz="0" w:space="0" w:color="auto"/>
        <w:left w:val="none" w:sz="0" w:space="0" w:color="auto"/>
        <w:bottom w:val="none" w:sz="0" w:space="0" w:color="auto"/>
        <w:right w:val="none" w:sz="0" w:space="0" w:color="auto"/>
      </w:divBdr>
    </w:div>
    <w:div w:id="416169647">
      <w:bodyDiv w:val="1"/>
      <w:marLeft w:val="0"/>
      <w:marRight w:val="0"/>
      <w:marTop w:val="0"/>
      <w:marBottom w:val="0"/>
      <w:divBdr>
        <w:top w:val="none" w:sz="0" w:space="0" w:color="auto"/>
        <w:left w:val="none" w:sz="0" w:space="0" w:color="auto"/>
        <w:bottom w:val="none" w:sz="0" w:space="0" w:color="auto"/>
        <w:right w:val="none" w:sz="0" w:space="0" w:color="auto"/>
      </w:divBdr>
    </w:div>
    <w:div w:id="416563148">
      <w:bodyDiv w:val="1"/>
      <w:marLeft w:val="0"/>
      <w:marRight w:val="0"/>
      <w:marTop w:val="0"/>
      <w:marBottom w:val="0"/>
      <w:divBdr>
        <w:top w:val="none" w:sz="0" w:space="0" w:color="auto"/>
        <w:left w:val="none" w:sz="0" w:space="0" w:color="auto"/>
        <w:bottom w:val="none" w:sz="0" w:space="0" w:color="auto"/>
        <w:right w:val="none" w:sz="0" w:space="0" w:color="auto"/>
      </w:divBdr>
    </w:div>
    <w:div w:id="418410716">
      <w:bodyDiv w:val="1"/>
      <w:marLeft w:val="0"/>
      <w:marRight w:val="0"/>
      <w:marTop w:val="0"/>
      <w:marBottom w:val="0"/>
      <w:divBdr>
        <w:top w:val="none" w:sz="0" w:space="0" w:color="auto"/>
        <w:left w:val="none" w:sz="0" w:space="0" w:color="auto"/>
        <w:bottom w:val="none" w:sz="0" w:space="0" w:color="auto"/>
        <w:right w:val="none" w:sz="0" w:space="0" w:color="auto"/>
      </w:divBdr>
    </w:div>
    <w:div w:id="419916034">
      <w:bodyDiv w:val="1"/>
      <w:marLeft w:val="0"/>
      <w:marRight w:val="0"/>
      <w:marTop w:val="0"/>
      <w:marBottom w:val="0"/>
      <w:divBdr>
        <w:top w:val="none" w:sz="0" w:space="0" w:color="auto"/>
        <w:left w:val="none" w:sz="0" w:space="0" w:color="auto"/>
        <w:bottom w:val="none" w:sz="0" w:space="0" w:color="auto"/>
        <w:right w:val="none" w:sz="0" w:space="0" w:color="auto"/>
      </w:divBdr>
    </w:div>
    <w:div w:id="420641249">
      <w:bodyDiv w:val="1"/>
      <w:marLeft w:val="0"/>
      <w:marRight w:val="0"/>
      <w:marTop w:val="0"/>
      <w:marBottom w:val="0"/>
      <w:divBdr>
        <w:top w:val="none" w:sz="0" w:space="0" w:color="auto"/>
        <w:left w:val="none" w:sz="0" w:space="0" w:color="auto"/>
        <w:bottom w:val="none" w:sz="0" w:space="0" w:color="auto"/>
        <w:right w:val="none" w:sz="0" w:space="0" w:color="auto"/>
      </w:divBdr>
    </w:div>
    <w:div w:id="421921598">
      <w:bodyDiv w:val="1"/>
      <w:marLeft w:val="0"/>
      <w:marRight w:val="0"/>
      <w:marTop w:val="0"/>
      <w:marBottom w:val="0"/>
      <w:divBdr>
        <w:top w:val="none" w:sz="0" w:space="0" w:color="auto"/>
        <w:left w:val="none" w:sz="0" w:space="0" w:color="auto"/>
        <w:bottom w:val="none" w:sz="0" w:space="0" w:color="auto"/>
        <w:right w:val="none" w:sz="0" w:space="0" w:color="auto"/>
      </w:divBdr>
    </w:div>
    <w:div w:id="422384983">
      <w:bodyDiv w:val="1"/>
      <w:marLeft w:val="0"/>
      <w:marRight w:val="0"/>
      <w:marTop w:val="0"/>
      <w:marBottom w:val="0"/>
      <w:divBdr>
        <w:top w:val="none" w:sz="0" w:space="0" w:color="auto"/>
        <w:left w:val="none" w:sz="0" w:space="0" w:color="auto"/>
        <w:bottom w:val="none" w:sz="0" w:space="0" w:color="auto"/>
        <w:right w:val="none" w:sz="0" w:space="0" w:color="auto"/>
      </w:divBdr>
    </w:div>
    <w:div w:id="422529629">
      <w:bodyDiv w:val="1"/>
      <w:marLeft w:val="0"/>
      <w:marRight w:val="0"/>
      <w:marTop w:val="0"/>
      <w:marBottom w:val="0"/>
      <w:divBdr>
        <w:top w:val="none" w:sz="0" w:space="0" w:color="auto"/>
        <w:left w:val="none" w:sz="0" w:space="0" w:color="auto"/>
        <w:bottom w:val="none" w:sz="0" w:space="0" w:color="auto"/>
        <w:right w:val="none" w:sz="0" w:space="0" w:color="auto"/>
      </w:divBdr>
    </w:div>
    <w:div w:id="422840649">
      <w:bodyDiv w:val="1"/>
      <w:marLeft w:val="0"/>
      <w:marRight w:val="0"/>
      <w:marTop w:val="0"/>
      <w:marBottom w:val="0"/>
      <w:divBdr>
        <w:top w:val="none" w:sz="0" w:space="0" w:color="auto"/>
        <w:left w:val="none" w:sz="0" w:space="0" w:color="auto"/>
        <w:bottom w:val="none" w:sz="0" w:space="0" w:color="auto"/>
        <w:right w:val="none" w:sz="0" w:space="0" w:color="auto"/>
      </w:divBdr>
    </w:div>
    <w:div w:id="424767305">
      <w:bodyDiv w:val="1"/>
      <w:marLeft w:val="0"/>
      <w:marRight w:val="0"/>
      <w:marTop w:val="0"/>
      <w:marBottom w:val="0"/>
      <w:divBdr>
        <w:top w:val="none" w:sz="0" w:space="0" w:color="auto"/>
        <w:left w:val="none" w:sz="0" w:space="0" w:color="auto"/>
        <w:bottom w:val="none" w:sz="0" w:space="0" w:color="auto"/>
        <w:right w:val="none" w:sz="0" w:space="0" w:color="auto"/>
      </w:divBdr>
    </w:div>
    <w:div w:id="424814113">
      <w:bodyDiv w:val="1"/>
      <w:marLeft w:val="0"/>
      <w:marRight w:val="0"/>
      <w:marTop w:val="0"/>
      <w:marBottom w:val="0"/>
      <w:divBdr>
        <w:top w:val="none" w:sz="0" w:space="0" w:color="auto"/>
        <w:left w:val="none" w:sz="0" w:space="0" w:color="auto"/>
        <w:bottom w:val="none" w:sz="0" w:space="0" w:color="auto"/>
        <w:right w:val="none" w:sz="0" w:space="0" w:color="auto"/>
      </w:divBdr>
    </w:div>
    <w:div w:id="425733425">
      <w:bodyDiv w:val="1"/>
      <w:marLeft w:val="0"/>
      <w:marRight w:val="0"/>
      <w:marTop w:val="0"/>
      <w:marBottom w:val="0"/>
      <w:divBdr>
        <w:top w:val="none" w:sz="0" w:space="0" w:color="auto"/>
        <w:left w:val="none" w:sz="0" w:space="0" w:color="auto"/>
        <w:bottom w:val="none" w:sz="0" w:space="0" w:color="auto"/>
        <w:right w:val="none" w:sz="0" w:space="0" w:color="auto"/>
      </w:divBdr>
    </w:div>
    <w:div w:id="426390268">
      <w:bodyDiv w:val="1"/>
      <w:marLeft w:val="0"/>
      <w:marRight w:val="0"/>
      <w:marTop w:val="0"/>
      <w:marBottom w:val="0"/>
      <w:divBdr>
        <w:top w:val="none" w:sz="0" w:space="0" w:color="auto"/>
        <w:left w:val="none" w:sz="0" w:space="0" w:color="auto"/>
        <w:bottom w:val="none" w:sz="0" w:space="0" w:color="auto"/>
        <w:right w:val="none" w:sz="0" w:space="0" w:color="auto"/>
      </w:divBdr>
    </w:div>
    <w:div w:id="429393194">
      <w:bodyDiv w:val="1"/>
      <w:marLeft w:val="0"/>
      <w:marRight w:val="0"/>
      <w:marTop w:val="0"/>
      <w:marBottom w:val="0"/>
      <w:divBdr>
        <w:top w:val="none" w:sz="0" w:space="0" w:color="auto"/>
        <w:left w:val="none" w:sz="0" w:space="0" w:color="auto"/>
        <w:bottom w:val="none" w:sz="0" w:space="0" w:color="auto"/>
        <w:right w:val="none" w:sz="0" w:space="0" w:color="auto"/>
      </w:divBdr>
    </w:div>
    <w:div w:id="431555475">
      <w:bodyDiv w:val="1"/>
      <w:marLeft w:val="0"/>
      <w:marRight w:val="0"/>
      <w:marTop w:val="0"/>
      <w:marBottom w:val="0"/>
      <w:divBdr>
        <w:top w:val="none" w:sz="0" w:space="0" w:color="auto"/>
        <w:left w:val="none" w:sz="0" w:space="0" w:color="auto"/>
        <w:bottom w:val="none" w:sz="0" w:space="0" w:color="auto"/>
        <w:right w:val="none" w:sz="0" w:space="0" w:color="auto"/>
      </w:divBdr>
    </w:div>
    <w:div w:id="434206312">
      <w:bodyDiv w:val="1"/>
      <w:marLeft w:val="0"/>
      <w:marRight w:val="0"/>
      <w:marTop w:val="0"/>
      <w:marBottom w:val="0"/>
      <w:divBdr>
        <w:top w:val="none" w:sz="0" w:space="0" w:color="auto"/>
        <w:left w:val="none" w:sz="0" w:space="0" w:color="auto"/>
        <w:bottom w:val="none" w:sz="0" w:space="0" w:color="auto"/>
        <w:right w:val="none" w:sz="0" w:space="0" w:color="auto"/>
      </w:divBdr>
    </w:div>
    <w:div w:id="434329973">
      <w:bodyDiv w:val="1"/>
      <w:marLeft w:val="0"/>
      <w:marRight w:val="0"/>
      <w:marTop w:val="0"/>
      <w:marBottom w:val="0"/>
      <w:divBdr>
        <w:top w:val="none" w:sz="0" w:space="0" w:color="auto"/>
        <w:left w:val="none" w:sz="0" w:space="0" w:color="auto"/>
        <w:bottom w:val="none" w:sz="0" w:space="0" w:color="auto"/>
        <w:right w:val="none" w:sz="0" w:space="0" w:color="auto"/>
      </w:divBdr>
    </w:div>
    <w:div w:id="438843123">
      <w:bodyDiv w:val="1"/>
      <w:marLeft w:val="0"/>
      <w:marRight w:val="0"/>
      <w:marTop w:val="0"/>
      <w:marBottom w:val="0"/>
      <w:divBdr>
        <w:top w:val="none" w:sz="0" w:space="0" w:color="auto"/>
        <w:left w:val="none" w:sz="0" w:space="0" w:color="auto"/>
        <w:bottom w:val="none" w:sz="0" w:space="0" w:color="auto"/>
        <w:right w:val="none" w:sz="0" w:space="0" w:color="auto"/>
      </w:divBdr>
    </w:div>
    <w:div w:id="440338927">
      <w:bodyDiv w:val="1"/>
      <w:marLeft w:val="0"/>
      <w:marRight w:val="0"/>
      <w:marTop w:val="0"/>
      <w:marBottom w:val="0"/>
      <w:divBdr>
        <w:top w:val="none" w:sz="0" w:space="0" w:color="auto"/>
        <w:left w:val="none" w:sz="0" w:space="0" w:color="auto"/>
        <w:bottom w:val="none" w:sz="0" w:space="0" w:color="auto"/>
        <w:right w:val="none" w:sz="0" w:space="0" w:color="auto"/>
      </w:divBdr>
    </w:div>
    <w:div w:id="441340579">
      <w:bodyDiv w:val="1"/>
      <w:marLeft w:val="0"/>
      <w:marRight w:val="0"/>
      <w:marTop w:val="0"/>
      <w:marBottom w:val="0"/>
      <w:divBdr>
        <w:top w:val="none" w:sz="0" w:space="0" w:color="auto"/>
        <w:left w:val="none" w:sz="0" w:space="0" w:color="auto"/>
        <w:bottom w:val="none" w:sz="0" w:space="0" w:color="auto"/>
        <w:right w:val="none" w:sz="0" w:space="0" w:color="auto"/>
      </w:divBdr>
    </w:div>
    <w:div w:id="441806226">
      <w:bodyDiv w:val="1"/>
      <w:marLeft w:val="0"/>
      <w:marRight w:val="0"/>
      <w:marTop w:val="0"/>
      <w:marBottom w:val="0"/>
      <w:divBdr>
        <w:top w:val="none" w:sz="0" w:space="0" w:color="auto"/>
        <w:left w:val="none" w:sz="0" w:space="0" w:color="auto"/>
        <w:bottom w:val="none" w:sz="0" w:space="0" w:color="auto"/>
        <w:right w:val="none" w:sz="0" w:space="0" w:color="auto"/>
      </w:divBdr>
    </w:div>
    <w:div w:id="442921961">
      <w:bodyDiv w:val="1"/>
      <w:marLeft w:val="0"/>
      <w:marRight w:val="0"/>
      <w:marTop w:val="0"/>
      <w:marBottom w:val="0"/>
      <w:divBdr>
        <w:top w:val="none" w:sz="0" w:space="0" w:color="auto"/>
        <w:left w:val="none" w:sz="0" w:space="0" w:color="auto"/>
        <w:bottom w:val="none" w:sz="0" w:space="0" w:color="auto"/>
        <w:right w:val="none" w:sz="0" w:space="0" w:color="auto"/>
      </w:divBdr>
    </w:div>
    <w:div w:id="443813779">
      <w:bodyDiv w:val="1"/>
      <w:marLeft w:val="0"/>
      <w:marRight w:val="0"/>
      <w:marTop w:val="0"/>
      <w:marBottom w:val="0"/>
      <w:divBdr>
        <w:top w:val="none" w:sz="0" w:space="0" w:color="auto"/>
        <w:left w:val="none" w:sz="0" w:space="0" w:color="auto"/>
        <w:bottom w:val="none" w:sz="0" w:space="0" w:color="auto"/>
        <w:right w:val="none" w:sz="0" w:space="0" w:color="auto"/>
      </w:divBdr>
    </w:div>
    <w:div w:id="445348984">
      <w:bodyDiv w:val="1"/>
      <w:marLeft w:val="0"/>
      <w:marRight w:val="0"/>
      <w:marTop w:val="0"/>
      <w:marBottom w:val="0"/>
      <w:divBdr>
        <w:top w:val="none" w:sz="0" w:space="0" w:color="auto"/>
        <w:left w:val="none" w:sz="0" w:space="0" w:color="auto"/>
        <w:bottom w:val="none" w:sz="0" w:space="0" w:color="auto"/>
        <w:right w:val="none" w:sz="0" w:space="0" w:color="auto"/>
      </w:divBdr>
    </w:div>
    <w:div w:id="445391043">
      <w:bodyDiv w:val="1"/>
      <w:marLeft w:val="0"/>
      <w:marRight w:val="0"/>
      <w:marTop w:val="0"/>
      <w:marBottom w:val="0"/>
      <w:divBdr>
        <w:top w:val="none" w:sz="0" w:space="0" w:color="auto"/>
        <w:left w:val="none" w:sz="0" w:space="0" w:color="auto"/>
        <w:bottom w:val="none" w:sz="0" w:space="0" w:color="auto"/>
        <w:right w:val="none" w:sz="0" w:space="0" w:color="auto"/>
      </w:divBdr>
    </w:div>
    <w:div w:id="445467157">
      <w:bodyDiv w:val="1"/>
      <w:marLeft w:val="0"/>
      <w:marRight w:val="0"/>
      <w:marTop w:val="0"/>
      <w:marBottom w:val="0"/>
      <w:divBdr>
        <w:top w:val="none" w:sz="0" w:space="0" w:color="auto"/>
        <w:left w:val="none" w:sz="0" w:space="0" w:color="auto"/>
        <w:bottom w:val="none" w:sz="0" w:space="0" w:color="auto"/>
        <w:right w:val="none" w:sz="0" w:space="0" w:color="auto"/>
      </w:divBdr>
    </w:div>
    <w:div w:id="448549054">
      <w:bodyDiv w:val="1"/>
      <w:marLeft w:val="0"/>
      <w:marRight w:val="0"/>
      <w:marTop w:val="0"/>
      <w:marBottom w:val="0"/>
      <w:divBdr>
        <w:top w:val="none" w:sz="0" w:space="0" w:color="auto"/>
        <w:left w:val="none" w:sz="0" w:space="0" w:color="auto"/>
        <w:bottom w:val="none" w:sz="0" w:space="0" w:color="auto"/>
        <w:right w:val="none" w:sz="0" w:space="0" w:color="auto"/>
      </w:divBdr>
    </w:div>
    <w:div w:id="449322827">
      <w:bodyDiv w:val="1"/>
      <w:marLeft w:val="0"/>
      <w:marRight w:val="0"/>
      <w:marTop w:val="0"/>
      <w:marBottom w:val="0"/>
      <w:divBdr>
        <w:top w:val="none" w:sz="0" w:space="0" w:color="auto"/>
        <w:left w:val="none" w:sz="0" w:space="0" w:color="auto"/>
        <w:bottom w:val="none" w:sz="0" w:space="0" w:color="auto"/>
        <w:right w:val="none" w:sz="0" w:space="0" w:color="auto"/>
      </w:divBdr>
    </w:div>
    <w:div w:id="450711570">
      <w:bodyDiv w:val="1"/>
      <w:marLeft w:val="0"/>
      <w:marRight w:val="0"/>
      <w:marTop w:val="0"/>
      <w:marBottom w:val="0"/>
      <w:divBdr>
        <w:top w:val="none" w:sz="0" w:space="0" w:color="auto"/>
        <w:left w:val="none" w:sz="0" w:space="0" w:color="auto"/>
        <w:bottom w:val="none" w:sz="0" w:space="0" w:color="auto"/>
        <w:right w:val="none" w:sz="0" w:space="0" w:color="auto"/>
      </w:divBdr>
    </w:div>
    <w:div w:id="451630023">
      <w:bodyDiv w:val="1"/>
      <w:marLeft w:val="0"/>
      <w:marRight w:val="0"/>
      <w:marTop w:val="0"/>
      <w:marBottom w:val="0"/>
      <w:divBdr>
        <w:top w:val="none" w:sz="0" w:space="0" w:color="auto"/>
        <w:left w:val="none" w:sz="0" w:space="0" w:color="auto"/>
        <w:bottom w:val="none" w:sz="0" w:space="0" w:color="auto"/>
        <w:right w:val="none" w:sz="0" w:space="0" w:color="auto"/>
      </w:divBdr>
    </w:div>
    <w:div w:id="452289757">
      <w:bodyDiv w:val="1"/>
      <w:marLeft w:val="0"/>
      <w:marRight w:val="0"/>
      <w:marTop w:val="0"/>
      <w:marBottom w:val="0"/>
      <w:divBdr>
        <w:top w:val="none" w:sz="0" w:space="0" w:color="auto"/>
        <w:left w:val="none" w:sz="0" w:space="0" w:color="auto"/>
        <w:bottom w:val="none" w:sz="0" w:space="0" w:color="auto"/>
        <w:right w:val="none" w:sz="0" w:space="0" w:color="auto"/>
      </w:divBdr>
    </w:div>
    <w:div w:id="454955875">
      <w:bodyDiv w:val="1"/>
      <w:marLeft w:val="0"/>
      <w:marRight w:val="0"/>
      <w:marTop w:val="0"/>
      <w:marBottom w:val="0"/>
      <w:divBdr>
        <w:top w:val="none" w:sz="0" w:space="0" w:color="auto"/>
        <w:left w:val="none" w:sz="0" w:space="0" w:color="auto"/>
        <w:bottom w:val="none" w:sz="0" w:space="0" w:color="auto"/>
        <w:right w:val="none" w:sz="0" w:space="0" w:color="auto"/>
      </w:divBdr>
    </w:div>
    <w:div w:id="457534863">
      <w:bodyDiv w:val="1"/>
      <w:marLeft w:val="0"/>
      <w:marRight w:val="0"/>
      <w:marTop w:val="0"/>
      <w:marBottom w:val="0"/>
      <w:divBdr>
        <w:top w:val="none" w:sz="0" w:space="0" w:color="auto"/>
        <w:left w:val="none" w:sz="0" w:space="0" w:color="auto"/>
        <w:bottom w:val="none" w:sz="0" w:space="0" w:color="auto"/>
        <w:right w:val="none" w:sz="0" w:space="0" w:color="auto"/>
      </w:divBdr>
    </w:div>
    <w:div w:id="459765852">
      <w:bodyDiv w:val="1"/>
      <w:marLeft w:val="0"/>
      <w:marRight w:val="0"/>
      <w:marTop w:val="0"/>
      <w:marBottom w:val="0"/>
      <w:divBdr>
        <w:top w:val="none" w:sz="0" w:space="0" w:color="auto"/>
        <w:left w:val="none" w:sz="0" w:space="0" w:color="auto"/>
        <w:bottom w:val="none" w:sz="0" w:space="0" w:color="auto"/>
        <w:right w:val="none" w:sz="0" w:space="0" w:color="auto"/>
      </w:divBdr>
    </w:div>
    <w:div w:id="461268352">
      <w:bodyDiv w:val="1"/>
      <w:marLeft w:val="0"/>
      <w:marRight w:val="0"/>
      <w:marTop w:val="0"/>
      <w:marBottom w:val="0"/>
      <w:divBdr>
        <w:top w:val="none" w:sz="0" w:space="0" w:color="auto"/>
        <w:left w:val="none" w:sz="0" w:space="0" w:color="auto"/>
        <w:bottom w:val="none" w:sz="0" w:space="0" w:color="auto"/>
        <w:right w:val="none" w:sz="0" w:space="0" w:color="auto"/>
      </w:divBdr>
    </w:div>
    <w:div w:id="461339639">
      <w:bodyDiv w:val="1"/>
      <w:marLeft w:val="0"/>
      <w:marRight w:val="0"/>
      <w:marTop w:val="0"/>
      <w:marBottom w:val="0"/>
      <w:divBdr>
        <w:top w:val="none" w:sz="0" w:space="0" w:color="auto"/>
        <w:left w:val="none" w:sz="0" w:space="0" w:color="auto"/>
        <w:bottom w:val="none" w:sz="0" w:space="0" w:color="auto"/>
        <w:right w:val="none" w:sz="0" w:space="0" w:color="auto"/>
      </w:divBdr>
    </w:div>
    <w:div w:id="462112794">
      <w:bodyDiv w:val="1"/>
      <w:marLeft w:val="0"/>
      <w:marRight w:val="0"/>
      <w:marTop w:val="0"/>
      <w:marBottom w:val="0"/>
      <w:divBdr>
        <w:top w:val="none" w:sz="0" w:space="0" w:color="auto"/>
        <w:left w:val="none" w:sz="0" w:space="0" w:color="auto"/>
        <w:bottom w:val="none" w:sz="0" w:space="0" w:color="auto"/>
        <w:right w:val="none" w:sz="0" w:space="0" w:color="auto"/>
      </w:divBdr>
    </w:div>
    <w:div w:id="463349386">
      <w:bodyDiv w:val="1"/>
      <w:marLeft w:val="0"/>
      <w:marRight w:val="0"/>
      <w:marTop w:val="0"/>
      <w:marBottom w:val="0"/>
      <w:divBdr>
        <w:top w:val="none" w:sz="0" w:space="0" w:color="auto"/>
        <w:left w:val="none" w:sz="0" w:space="0" w:color="auto"/>
        <w:bottom w:val="none" w:sz="0" w:space="0" w:color="auto"/>
        <w:right w:val="none" w:sz="0" w:space="0" w:color="auto"/>
      </w:divBdr>
    </w:div>
    <w:div w:id="465246521">
      <w:bodyDiv w:val="1"/>
      <w:marLeft w:val="0"/>
      <w:marRight w:val="0"/>
      <w:marTop w:val="0"/>
      <w:marBottom w:val="0"/>
      <w:divBdr>
        <w:top w:val="none" w:sz="0" w:space="0" w:color="auto"/>
        <w:left w:val="none" w:sz="0" w:space="0" w:color="auto"/>
        <w:bottom w:val="none" w:sz="0" w:space="0" w:color="auto"/>
        <w:right w:val="none" w:sz="0" w:space="0" w:color="auto"/>
      </w:divBdr>
    </w:div>
    <w:div w:id="465398167">
      <w:bodyDiv w:val="1"/>
      <w:marLeft w:val="0"/>
      <w:marRight w:val="0"/>
      <w:marTop w:val="0"/>
      <w:marBottom w:val="0"/>
      <w:divBdr>
        <w:top w:val="none" w:sz="0" w:space="0" w:color="auto"/>
        <w:left w:val="none" w:sz="0" w:space="0" w:color="auto"/>
        <w:bottom w:val="none" w:sz="0" w:space="0" w:color="auto"/>
        <w:right w:val="none" w:sz="0" w:space="0" w:color="auto"/>
      </w:divBdr>
    </w:div>
    <w:div w:id="465775635">
      <w:bodyDiv w:val="1"/>
      <w:marLeft w:val="0"/>
      <w:marRight w:val="0"/>
      <w:marTop w:val="0"/>
      <w:marBottom w:val="0"/>
      <w:divBdr>
        <w:top w:val="none" w:sz="0" w:space="0" w:color="auto"/>
        <w:left w:val="none" w:sz="0" w:space="0" w:color="auto"/>
        <w:bottom w:val="none" w:sz="0" w:space="0" w:color="auto"/>
        <w:right w:val="none" w:sz="0" w:space="0" w:color="auto"/>
      </w:divBdr>
    </w:div>
    <w:div w:id="466171260">
      <w:bodyDiv w:val="1"/>
      <w:marLeft w:val="0"/>
      <w:marRight w:val="0"/>
      <w:marTop w:val="0"/>
      <w:marBottom w:val="0"/>
      <w:divBdr>
        <w:top w:val="none" w:sz="0" w:space="0" w:color="auto"/>
        <w:left w:val="none" w:sz="0" w:space="0" w:color="auto"/>
        <w:bottom w:val="none" w:sz="0" w:space="0" w:color="auto"/>
        <w:right w:val="none" w:sz="0" w:space="0" w:color="auto"/>
      </w:divBdr>
    </w:div>
    <w:div w:id="469372563">
      <w:bodyDiv w:val="1"/>
      <w:marLeft w:val="0"/>
      <w:marRight w:val="0"/>
      <w:marTop w:val="0"/>
      <w:marBottom w:val="0"/>
      <w:divBdr>
        <w:top w:val="none" w:sz="0" w:space="0" w:color="auto"/>
        <w:left w:val="none" w:sz="0" w:space="0" w:color="auto"/>
        <w:bottom w:val="none" w:sz="0" w:space="0" w:color="auto"/>
        <w:right w:val="none" w:sz="0" w:space="0" w:color="auto"/>
      </w:divBdr>
    </w:div>
    <w:div w:id="470173436">
      <w:bodyDiv w:val="1"/>
      <w:marLeft w:val="0"/>
      <w:marRight w:val="0"/>
      <w:marTop w:val="0"/>
      <w:marBottom w:val="0"/>
      <w:divBdr>
        <w:top w:val="none" w:sz="0" w:space="0" w:color="auto"/>
        <w:left w:val="none" w:sz="0" w:space="0" w:color="auto"/>
        <w:bottom w:val="none" w:sz="0" w:space="0" w:color="auto"/>
        <w:right w:val="none" w:sz="0" w:space="0" w:color="auto"/>
      </w:divBdr>
    </w:div>
    <w:div w:id="471169643">
      <w:bodyDiv w:val="1"/>
      <w:marLeft w:val="0"/>
      <w:marRight w:val="0"/>
      <w:marTop w:val="0"/>
      <w:marBottom w:val="0"/>
      <w:divBdr>
        <w:top w:val="none" w:sz="0" w:space="0" w:color="auto"/>
        <w:left w:val="none" w:sz="0" w:space="0" w:color="auto"/>
        <w:bottom w:val="none" w:sz="0" w:space="0" w:color="auto"/>
        <w:right w:val="none" w:sz="0" w:space="0" w:color="auto"/>
      </w:divBdr>
    </w:div>
    <w:div w:id="471749957">
      <w:bodyDiv w:val="1"/>
      <w:marLeft w:val="0"/>
      <w:marRight w:val="0"/>
      <w:marTop w:val="0"/>
      <w:marBottom w:val="0"/>
      <w:divBdr>
        <w:top w:val="none" w:sz="0" w:space="0" w:color="auto"/>
        <w:left w:val="none" w:sz="0" w:space="0" w:color="auto"/>
        <w:bottom w:val="none" w:sz="0" w:space="0" w:color="auto"/>
        <w:right w:val="none" w:sz="0" w:space="0" w:color="auto"/>
      </w:divBdr>
    </w:div>
    <w:div w:id="471942569">
      <w:bodyDiv w:val="1"/>
      <w:marLeft w:val="0"/>
      <w:marRight w:val="0"/>
      <w:marTop w:val="0"/>
      <w:marBottom w:val="0"/>
      <w:divBdr>
        <w:top w:val="none" w:sz="0" w:space="0" w:color="auto"/>
        <w:left w:val="none" w:sz="0" w:space="0" w:color="auto"/>
        <w:bottom w:val="none" w:sz="0" w:space="0" w:color="auto"/>
        <w:right w:val="none" w:sz="0" w:space="0" w:color="auto"/>
      </w:divBdr>
    </w:div>
    <w:div w:id="472337655">
      <w:bodyDiv w:val="1"/>
      <w:marLeft w:val="0"/>
      <w:marRight w:val="0"/>
      <w:marTop w:val="0"/>
      <w:marBottom w:val="0"/>
      <w:divBdr>
        <w:top w:val="none" w:sz="0" w:space="0" w:color="auto"/>
        <w:left w:val="none" w:sz="0" w:space="0" w:color="auto"/>
        <w:bottom w:val="none" w:sz="0" w:space="0" w:color="auto"/>
        <w:right w:val="none" w:sz="0" w:space="0" w:color="auto"/>
      </w:divBdr>
    </w:div>
    <w:div w:id="473988055">
      <w:bodyDiv w:val="1"/>
      <w:marLeft w:val="0"/>
      <w:marRight w:val="0"/>
      <w:marTop w:val="0"/>
      <w:marBottom w:val="0"/>
      <w:divBdr>
        <w:top w:val="none" w:sz="0" w:space="0" w:color="auto"/>
        <w:left w:val="none" w:sz="0" w:space="0" w:color="auto"/>
        <w:bottom w:val="none" w:sz="0" w:space="0" w:color="auto"/>
        <w:right w:val="none" w:sz="0" w:space="0" w:color="auto"/>
      </w:divBdr>
    </w:div>
    <w:div w:id="474177481">
      <w:bodyDiv w:val="1"/>
      <w:marLeft w:val="0"/>
      <w:marRight w:val="0"/>
      <w:marTop w:val="0"/>
      <w:marBottom w:val="0"/>
      <w:divBdr>
        <w:top w:val="none" w:sz="0" w:space="0" w:color="auto"/>
        <w:left w:val="none" w:sz="0" w:space="0" w:color="auto"/>
        <w:bottom w:val="none" w:sz="0" w:space="0" w:color="auto"/>
        <w:right w:val="none" w:sz="0" w:space="0" w:color="auto"/>
      </w:divBdr>
    </w:div>
    <w:div w:id="478308854">
      <w:bodyDiv w:val="1"/>
      <w:marLeft w:val="0"/>
      <w:marRight w:val="0"/>
      <w:marTop w:val="0"/>
      <w:marBottom w:val="0"/>
      <w:divBdr>
        <w:top w:val="none" w:sz="0" w:space="0" w:color="auto"/>
        <w:left w:val="none" w:sz="0" w:space="0" w:color="auto"/>
        <w:bottom w:val="none" w:sz="0" w:space="0" w:color="auto"/>
        <w:right w:val="none" w:sz="0" w:space="0" w:color="auto"/>
      </w:divBdr>
    </w:div>
    <w:div w:id="480998941">
      <w:bodyDiv w:val="1"/>
      <w:marLeft w:val="0"/>
      <w:marRight w:val="0"/>
      <w:marTop w:val="0"/>
      <w:marBottom w:val="0"/>
      <w:divBdr>
        <w:top w:val="none" w:sz="0" w:space="0" w:color="auto"/>
        <w:left w:val="none" w:sz="0" w:space="0" w:color="auto"/>
        <w:bottom w:val="none" w:sz="0" w:space="0" w:color="auto"/>
        <w:right w:val="none" w:sz="0" w:space="0" w:color="auto"/>
      </w:divBdr>
    </w:div>
    <w:div w:id="482354336">
      <w:bodyDiv w:val="1"/>
      <w:marLeft w:val="0"/>
      <w:marRight w:val="0"/>
      <w:marTop w:val="0"/>
      <w:marBottom w:val="0"/>
      <w:divBdr>
        <w:top w:val="none" w:sz="0" w:space="0" w:color="auto"/>
        <w:left w:val="none" w:sz="0" w:space="0" w:color="auto"/>
        <w:bottom w:val="none" w:sz="0" w:space="0" w:color="auto"/>
        <w:right w:val="none" w:sz="0" w:space="0" w:color="auto"/>
      </w:divBdr>
    </w:div>
    <w:div w:id="483282880">
      <w:bodyDiv w:val="1"/>
      <w:marLeft w:val="0"/>
      <w:marRight w:val="0"/>
      <w:marTop w:val="0"/>
      <w:marBottom w:val="0"/>
      <w:divBdr>
        <w:top w:val="none" w:sz="0" w:space="0" w:color="auto"/>
        <w:left w:val="none" w:sz="0" w:space="0" w:color="auto"/>
        <w:bottom w:val="none" w:sz="0" w:space="0" w:color="auto"/>
        <w:right w:val="none" w:sz="0" w:space="0" w:color="auto"/>
      </w:divBdr>
    </w:div>
    <w:div w:id="483352898">
      <w:bodyDiv w:val="1"/>
      <w:marLeft w:val="0"/>
      <w:marRight w:val="0"/>
      <w:marTop w:val="0"/>
      <w:marBottom w:val="0"/>
      <w:divBdr>
        <w:top w:val="none" w:sz="0" w:space="0" w:color="auto"/>
        <w:left w:val="none" w:sz="0" w:space="0" w:color="auto"/>
        <w:bottom w:val="none" w:sz="0" w:space="0" w:color="auto"/>
        <w:right w:val="none" w:sz="0" w:space="0" w:color="auto"/>
      </w:divBdr>
    </w:div>
    <w:div w:id="484199479">
      <w:bodyDiv w:val="1"/>
      <w:marLeft w:val="0"/>
      <w:marRight w:val="0"/>
      <w:marTop w:val="0"/>
      <w:marBottom w:val="0"/>
      <w:divBdr>
        <w:top w:val="none" w:sz="0" w:space="0" w:color="auto"/>
        <w:left w:val="none" w:sz="0" w:space="0" w:color="auto"/>
        <w:bottom w:val="none" w:sz="0" w:space="0" w:color="auto"/>
        <w:right w:val="none" w:sz="0" w:space="0" w:color="auto"/>
      </w:divBdr>
    </w:div>
    <w:div w:id="485126633">
      <w:bodyDiv w:val="1"/>
      <w:marLeft w:val="0"/>
      <w:marRight w:val="0"/>
      <w:marTop w:val="0"/>
      <w:marBottom w:val="0"/>
      <w:divBdr>
        <w:top w:val="none" w:sz="0" w:space="0" w:color="auto"/>
        <w:left w:val="none" w:sz="0" w:space="0" w:color="auto"/>
        <w:bottom w:val="none" w:sz="0" w:space="0" w:color="auto"/>
        <w:right w:val="none" w:sz="0" w:space="0" w:color="auto"/>
      </w:divBdr>
    </w:div>
    <w:div w:id="488522250">
      <w:bodyDiv w:val="1"/>
      <w:marLeft w:val="0"/>
      <w:marRight w:val="0"/>
      <w:marTop w:val="0"/>
      <w:marBottom w:val="0"/>
      <w:divBdr>
        <w:top w:val="none" w:sz="0" w:space="0" w:color="auto"/>
        <w:left w:val="none" w:sz="0" w:space="0" w:color="auto"/>
        <w:bottom w:val="none" w:sz="0" w:space="0" w:color="auto"/>
        <w:right w:val="none" w:sz="0" w:space="0" w:color="auto"/>
      </w:divBdr>
    </w:div>
    <w:div w:id="488715774">
      <w:bodyDiv w:val="1"/>
      <w:marLeft w:val="0"/>
      <w:marRight w:val="0"/>
      <w:marTop w:val="0"/>
      <w:marBottom w:val="0"/>
      <w:divBdr>
        <w:top w:val="none" w:sz="0" w:space="0" w:color="auto"/>
        <w:left w:val="none" w:sz="0" w:space="0" w:color="auto"/>
        <w:bottom w:val="none" w:sz="0" w:space="0" w:color="auto"/>
        <w:right w:val="none" w:sz="0" w:space="0" w:color="auto"/>
      </w:divBdr>
    </w:div>
    <w:div w:id="492533201">
      <w:bodyDiv w:val="1"/>
      <w:marLeft w:val="0"/>
      <w:marRight w:val="0"/>
      <w:marTop w:val="0"/>
      <w:marBottom w:val="0"/>
      <w:divBdr>
        <w:top w:val="none" w:sz="0" w:space="0" w:color="auto"/>
        <w:left w:val="none" w:sz="0" w:space="0" w:color="auto"/>
        <w:bottom w:val="none" w:sz="0" w:space="0" w:color="auto"/>
        <w:right w:val="none" w:sz="0" w:space="0" w:color="auto"/>
      </w:divBdr>
    </w:div>
    <w:div w:id="494146820">
      <w:bodyDiv w:val="1"/>
      <w:marLeft w:val="0"/>
      <w:marRight w:val="0"/>
      <w:marTop w:val="0"/>
      <w:marBottom w:val="0"/>
      <w:divBdr>
        <w:top w:val="none" w:sz="0" w:space="0" w:color="auto"/>
        <w:left w:val="none" w:sz="0" w:space="0" w:color="auto"/>
        <w:bottom w:val="none" w:sz="0" w:space="0" w:color="auto"/>
        <w:right w:val="none" w:sz="0" w:space="0" w:color="auto"/>
      </w:divBdr>
    </w:div>
    <w:div w:id="495413925">
      <w:bodyDiv w:val="1"/>
      <w:marLeft w:val="0"/>
      <w:marRight w:val="0"/>
      <w:marTop w:val="0"/>
      <w:marBottom w:val="0"/>
      <w:divBdr>
        <w:top w:val="none" w:sz="0" w:space="0" w:color="auto"/>
        <w:left w:val="none" w:sz="0" w:space="0" w:color="auto"/>
        <w:bottom w:val="none" w:sz="0" w:space="0" w:color="auto"/>
        <w:right w:val="none" w:sz="0" w:space="0" w:color="auto"/>
      </w:divBdr>
    </w:div>
    <w:div w:id="495803013">
      <w:bodyDiv w:val="1"/>
      <w:marLeft w:val="0"/>
      <w:marRight w:val="0"/>
      <w:marTop w:val="0"/>
      <w:marBottom w:val="0"/>
      <w:divBdr>
        <w:top w:val="none" w:sz="0" w:space="0" w:color="auto"/>
        <w:left w:val="none" w:sz="0" w:space="0" w:color="auto"/>
        <w:bottom w:val="none" w:sz="0" w:space="0" w:color="auto"/>
        <w:right w:val="none" w:sz="0" w:space="0" w:color="auto"/>
      </w:divBdr>
    </w:div>
    <w:div w:id="496264480">
      <w:bodyDiv w:val="1"/>
      <w:marLeft w:val="0"/>
      <w:marRight w:val="0"/>
      <w:marTop w:val="0"/>
      <w:marBottom w:val="0"/>
      <w:divBdr>
        <w:top w:val="none" w:sz="0" w:space="0" w:color="auto"/>
        <w:left w:val="none" w:sz="0" w:space="0" w:color="auto"/>
        <w:bottom w:val="none" w:sz="0" w:space="0" w:color="auto"/>
        <w:right w:val="none" w:sz="0" w:space="0" w:color="auto"/>
      </w:divBdr>
    </w:div>
    <w:div w:id="496385792">
      <w:bodyDiv w:val="1"/>
      <w:marLeft w:val="0"/>
      <w:marRight w:val="0"/>
      <w:marTop w:val="0"/>
      <w:marBottom w:val="0"/>
      <w:divBdr>
        <w:top w:val="none" w:sz="0" w:space="0" w:color="auto"/>
        <w:left w:val="none" w:sz="0" w:space="0" w:color="auto"/>
        <w:bottom w:val="none" w:sz="0" w:space="0" w:color="auto"/>
        <w:right w:val="none" w:sz="0" w:space="0" w:color="auto"/>
      </w:divBdr>
    </w:div>
    <w:div w:id="498736573">
      <w:bodyDiv w:val="1"/>
      <w:marLeft w:val="0"/>
      <w:marRight w:val="0"/>
      <w:marTop w:val="0"/>
      <w:marBottom w:val="0"/>
      <w:divBdr>
        <w:top w:val="none" w:sz="0" w:space="0" w:color="auto"/>
        <w:left w:val="none" w:sz="0" w:space="0" w:color="auto"/>
        <w:bottom w:val="none" w:sz="0" w:space="0" w:color="auto"/>
        <w:right w:val="none" w:sz="0" w:space="0" w:color="auto"/>
      </w:divBdr>
    </w:div>
    <w:div w:id="500777603">
      <w:bodyDiv w:val="1"/>
      <w:marLeft w:val="0"/>
      <w:marRight w:val="0"/>
      <w:marTop w:val="0"/>
      <w:marBottom w:val="0"/>
      <w:divBdr>
        <w:top w:val="none" w:sz="0" w:space="0" w:color="auto"/>
        <w:left w:val="none" w:sz="0" w:space="0" w:color="auto"/>
        <w:bottom w:val="none" w:sz="0" w:space="0" w:color="auto"/>
        <w:right w:val="none" w:sz="0" w:space="0" w:color="auto"/>
      </w:divBdr>
    </w:div>
    <w:div w:id="505676618">
      <w:bodyDiv w:val="1"/>
      <w:marLeft w:val="0"/>
      <w:marRight w:val="0"/>
      <w:marTop w:val="0"/>
      <w:marBottom w:val="0"/>
      <w:divBdr>
        <w:top w:val="none" w:sz="0" w:space="0" w:color="auto"/>
        <w:left w:val="none" w:sz="0" w:space="0" w:color="auto"/>
        <w:bottom w:val="none" w:sz="0" w:space="0" w:color="auto"/>
        <w:right w:val="none" w:sz="0" w:space="0" w:color="auto"/>
      </w:divBdr>
    </w:div>
    <w:div w:id="506402327">
      <w:bodyDiv w:val="1"/>
      <w:marLeft w:val="0"/>
      <w:marRight w:val="0"/>
      <w:marTop w:val="0"/>
      <w:marBottom w:val="0"/>
      <w:divBdr>
        <w:top w:val="none" w:sz="0" w:space="0" w:color="auto"/>
        <w:left w:val="none" w:sz="0" w:space="0" w:color="auto"/>
        <w:bottom w:val="none" w:sz="0" w:space="0" w:color="auto"/>
        <w:right w:val="none" w:sz="0" w:space="0" w:color="auto"/>
      </w:divBdr>
    </w:div>
    <w:div w:id="507522353">
      <w:bodyDiv w:val="1"/>
      <w:marLeft w:val="0"/>
      <w:marRight w:val="0"/>
      <w:marTop w:val="0"/>
      <w:marBottom w:val="0"/>
      <w:divBdr>
        <w:top w:val="none" w:sz="0" w:space="0" w:color="auto"/>
        <w:left w:val="none" w:sz="0" w:space="0" w:color="auto"/>
        <w:bottom w:val="none" w:sz="0" w:space="0" w:color="auto"/>
        <w:right w:val="none" w:sz="0" w:space="0" w:color="auto"/>
      </w:divBdr>
    </w:div>
    <w:div w:id="507721779">
      <w:bodyDiv w:val="1"/>
      <w:marLeft w:val="0"/>
      <w:marRight w:val="0"/>
      <w:marTop w:val="0"/>
      <w:marBottom w:val="0"/>
      <w:divBdr>
        <w:top w:val="none" w:sz="0" w:space="0" w:color="auto"/>
        <w:left w:val="none" w:sz="0" w:space="0" w:color="auto"/>
        <w:bottom w:val="none" w:sz="0" w:space="0" w:color="auto"/>
        <w:right w:val="none" w:sz="0" w:space="0" w:color="auto"/>
      </w:divBdr>
    </w:div>
    <w:div w:id="508717392">
      <w:bodyDiv w:val="1"/>
      <w:marLeft w:val="0"/>
      <w:marRight w:val="0"/>
      <w:marTop w:val="0"/>
      <w:marBottom w:val="0"/>
      <w:divBdr>
        <w:top w:val="none" w:sz="0" w:space="0" w:color="auto"/>
        <w:left w:val="none" w:sz="0" w:space="0" w:color="auto"/>
        <w:bottom w:val="none" w:sz="0" w:space="0" w:color="auto"/>
        <w:right w:val="none" w:sz="0" w:space="0" w:color="auto"/>
      </w:divBdr>
    </w:div>
    <w:div w:id="511651664">
      <w:bodyDiv w:val="1"/>
      <w:marLeft w:val="0"/>
      <w:marRight w:val="0"/>
      <w:marTop w:val="0"/>
      <w:marBottom w:val="0"/>
      <w:divBdr>
        <w:top w:val="none" w:sz="0" w:space="0" w:color="auto"/>
        <w:left w:val="none" w:sz="0" w:space="0" w:color="auto"/>
        <w:bottom w:val="none" w:sz="0" w:space="0" w:color="auto"/>
        <w:right w:val="none" w:sz="0" w:space="0" w:color="auto"/>
      </w:divBdr>
    </w:div>
    <w:div w:id="511989058">
      <w:bodyDiv w:val="1"/>
      <w:marLeft w:val="0"/>
      <w:marRight w:val="0"/>
      <w:marTop w:val="0"/>
      <w:marBottom w:val="0"/>
      <w:divBdr>
        <w:top w:val="none" w:sz="0" w:space="0" w:color="auto"/>
        <w:left w:val="none" w:sz="0" w:space="0" w:color="auto"/>
        <w:bottom w:val="none" w:sz="0" w:space="0" w:color="auto"/>
        <w:right w:val="none" w:sz="0" w:space="0" w:color="auto"/>
      </w:divBdr>
    </w:div>
    <w:div w:id="512110729">
      <w:bodyDiv w:val="1"/>
      <w:marLeft w:val="0"/>
      <w:marRight w:val="0"/>
      <w:marTop w:val="0"/>
      <w:marBottom w:val="0"/>
      <w:divBdr>
        <w:top w:val="none" w:sz="0" w:space="0" w:color="auto"/>
        <w:left w:val="none" w:sz="0" w:space="0" w:color="auto"/>
        <w:bottom w:val="none" w:sz="0" w:space="0" w:color="auto"/>
        <w:right w:val="none" w:sz="0" w:space="0" w:color="auto"/>
      </w:divBdr>
    </w:div>
    <w:div w:id="513419889">
      <w:bodyDiv w:val="1"/>
      <w:marLeft w:val="0"/>
      <w:marRight w:val="0"/>
      <w:marTop w:val="0"/>
      <w:marBottom w:val="0"/>
      <w:divBdr>
        <w:top w:val="none" w:sz="0" w:space="0" w:color="auto"/>
        <w:left w:val="none" w:sz="0" w:space="0" w:color="auto"/>
        <w:bottom w:val="none" w:sz="0" w:space="0" w:color="auto"/>
        <w:right w:val="none" w:sz="0" w:space="0" w:color="auto"/>
      </w:divBdr>
    </w:div>
    <w:div w:id="514927268">
      <w:bodyDiv w:val="1"/>
      <w:marLeft w:val="0"/>
      <w:marRight w:val="0"/>
      <w:marTop w:val="0"/>
      <w:marBottom w:val="0"/>
      <w:divBdr>
        <w:top w:val="none" w:sz="0" w:space="0" w:color="auto"/>
        <w:left w:val="none" w:sz="0" w:space="0" w:color="auto"/>
        <w:bottom w:val="none" w:sz="0" w:space="0" w:color="auto"/>
        <w:right w:val="none" w:sz="0" w:space="0" w:color="auto"/>
      </w:divBdr>
    </w:div>
    <w:div w:id="516120318">
      <w:bodyDiv w:val="1"/>
      <w:marLeft w:val="0"/>
      <w:marRight w:val="0"/>
      <w:marTop w:val="0"/>
      <w:marBottom w:val="0"/>
      <w:divBdr>
        <w:top w:val="none" w:sz="0" w:space="0" w:color="auto"/>
        <w:left w:val="none" w:sz="0" w:space="0" w:color="auto"/>
        <w:bottom w:val="none" w:sz="0" w:space="0" w:color="auto"/>
        <w:right w:val="none" w:sz="0" w:space="0" w:color="auto"/>
      </w:divBdr>
    </w:div>
    <w:div w:id="517810820">
      <w:bodyDiv w:val="1"/>
      <w:marLeft w:val="0"/>
      <w:marRight w:val="0"/>
      <w:marTop w:val="0"/>
      <w:marBottom w:val="0"/>
      <w:divBdr>
        <w:top w:val="none" w:sz="0" w:space="0" w:color="auto"/>
        <w:left w:val="none" w:sz="0" w:space="0" w:color="auto"/>
        <w:bottom w:val="none" w:sz="0" w:space="0" w:color="auto"/>
        <w:right w:val="none" w:sz="0" w:space="0" w:color="auto"/>
      </w:divBdr>
    </w:div>
    <w:div w:id="519584346">
      <w:bodyDiv w:val="1"/>
      <w:marLeft w:val="0"/>
      <w:marRight w:val="0"/>
      <w:marTop w:val="0"/>
      <w:marBottom w:val="0"/>
      <w:divBdr>
        <w:top w:val="none" w:sz="0" w:space="0" w:color="auto"/>
        <w:left w:val="none" w:sz="0" w:space="0" w:color="auto"/>
        <w:bottom w:val="none" w:sz="0" w:space="0" w:color="auto"/>
        <w:right w:val="none" w:sz="0" w:space="0" w:color="auto"/>
      </w:divBdr>
    </w:div>
    <w:div w:id="520242117">
      <w:bodyDiv w:val="1"/>
      <w:marLeft w:val="0"/>
      <w:marRight w:val="0"/>
      <w:marTop w:val="0"/>
      <w:marBottom w:val="0"/>
      <w:divBdr>
        <w:top w:val="none" w:sz="0" w:space="0" w:color="auto"/>
        <w:left w:val="none" w:sz="0" w:space="0" w:color="auto"/>
        <w:bottom w:val="none" w:sz="0" w:space="0" w:color="auto"/>
        <w:right w:val="none" w:sz="0" w:space="0" w:color="auto"/>
      </w:divBdr>
    </w:div>
    <w:div w:id="521092023">
      <w:bodyDiv w:val="1"/>
      <w:marLeft w:val="0"/>
      <w:marRight w:val="0"/>
      <w:marTop w:val="0"/>
      <w:marBottom w:val="0"/>
      <w:divBdr>
        <w:top w:val="none" w:sz="0" w:space="0" w:color="auto"/>
        <w:left w:val="none" w:sz="0" w:space="0" w:color="auto"/>
        <w:bottom w:val="none" w:sz="0" w:space="0" w:color="auto"/>
        <w:right w:val="none" w:sz="0" w:space="0" w:color="auto"/>
      </w:divBdr>
    </w:div>
    <w:div w:id="524101531">
      <w:bodyDiv w:val="1"/>
      <w:marLeft w:val="0"/>
      <w:marRight w:val="0"/>
      <w:marTop w:val="0"/>
      <w:marBottom w:val="0"/>
      <w:divBdr>
        <w:top w:val="none" w:sz="0" w:space="0" w:color="auto"/>
        <w:left w:val="none" w:sz="0" w:space="0" w:color="auto"/>
        <w:bottom w:val="none" w:sz="0" w:space="0" w:color="auto"/>
        <w:right w:val="none" w:sz="0" w:space="0" w:color="auto"/>
      </w:divBdr>
    </w:div>
    <w:div w:id="524640731">
      <w:bodyDiv w:val="1"/>
      <w:marLeft w:val="0"/>
      <w:marRight w:val="0"/>
      <w:marTop w:val="0"/>
      <w:marBottom w:val="0"/>
      <w:divBdr>
        <w:top w:val="none" w:sz="0" w:space="0" w:color="auto"/>
        <w:left w:val="none" w:sz="0" w:space="0" w:color="auto"/>
        <w:bottom w:val="none" w:sz="0" w:space="0" w:color="auto"/>
        <w:right w:val="none" w:sz="0" w:space="0" w:color="auto"/>
      </w:divBdr>
    </w:div>
    <w:div w:id="529684456">
      <w:bodyDiv w:val="1"/>
      <w:marLeft w:val="0"/>
      <w:marRight w:val="0"/>
      <w:marTop w:val="0"/>
      <w:marBottom w:val="0"/>
      <w:divBdr>
        <w:top w:val="none" w:sz="0" w:space="0" w:color="auto"/>
        <w:left w:val="none" w:sz="0" w:space="0" w:color="auto"/>
        <w:bottom w:val="none" w:sz="0" w:space="0" w:color="auto"/>
        <w:right w:val="none" w:sz="0" w:space="0" w:color="auto"/>
      </w:divBdr>
    </w:div>
    <w:div w:id="529804124">
      <w:bodyDiv w:val="1"/>
      <w:marLeft w:val="0"/>
      <w:marRight w:val="0"/>
      <w:marTop w:val="0"/>
      <w:marBottom w:val="0"/>
      <w:divBdr>
        <w:top w:val="none" w:sz="0" w:space="0" w:color="auto"/>
        <w:left w:val="none" w:sz="0" w:space="0" w:color="auto"/>
        <w:bottom w:val="none" w:sz="0" w:space="0" w:color="auto"/>
        <w:right w:val="none" w:sz="0" w:space="0" w:color="auto"/>
      </w:divBdr>
    </w:div>
    <w:div w:id="530462950">
      <w:bodyDiv w:val="1"/>
      <w:marLeft w:val="0"/>
      <w:marRight w:val="0"/>
      <w:marTop w:val="0"/>
      <w:marBottom w:val="0"/>
      <w:divBdr>
        <w:top w:val="none" w:sz="0" w:space="0" w:color="auto"/>
        <w:left w:val="none" w:sz="0" w:space="0" w:color="auto"/>
        <w:bottom w:val="none" w:sz="0" w:space="0" w:color="auto"/>
        <w:right w:val="none" w:sz="0" w:space="0" w:color="auto"/>
      </w:divBdr>
    </w:div>
    <w:div w:id="535779247">
      <w:bodyDiv w:val="1"/>
      <w:marLeft w:val="0"/>
      <w:marRight w:val="0"/>
      <w:marTop w:val="0"/>
      <w:marBottom w:val="0"/>
      <w:divBdr>
        <w:top w:val="none" w:sz="0" w:space="0" w:color="auto"/>
        <w:left w:val="none" w:sz="0" w:space="0" w:color="auto"/>
        <w:bottom w:val="none" w:sz="0" w:space="0" w:color="auto"/>
        <w:right w:val="none" w:sz="0" w:space="0" w:color="auto"/>
      </w:divBdr>
    </w:div>
    <w:div w:id="536235663">
      <w:bodyDiv w:val="1"/>
      <w:marLeft w:val="0"/>
      <w:marRight w:val="0"/>
      <w:marTop w:val="0"/>
      <w:marBottom w:val="0"/>
      <w:divBdr>
        <w:top w:val="none" w:sz="0" w:space="0" w:color="auto"/>
        <w:left w:val="none" w:sz="0" w:space="0" w:color="auto"/>
        <w:bottom w:val="none" w:sz="0" w:space="0" w:color="auto"/>
        <w:right w:val="none" w:sz="0" w:space="0" w:color="auto"/>
      </w:divBdr>
    </w:div>
    <w:div w:id="536703128">
      <w:bodyDiv w:val="1"/>
      <w:marLeft w:val="0"/>
      <w:marRight w:val="0"/>
      <w:marTop w:val="0"/>
      <w:marBottom w:val="0"/>
      <w:divBdr>
        <w:top w:val="none" w:sz="0" w:space="0" w:color="auto"/>
        <w:left w:val="none" w:sz="0" w:space="0" w:color="auto"/>
        <w:bottom w:val="none" w:sz="0" w:space="0" w:color="auto"/>
        <w:right w:val="none" w:sz="0" w:space="0" w:color="auto"/>
      </w:divBdr>
    </w:div>
    <w:div w:id="537161716">
      <w:bodyDiv w:val="1"/>
      <w:marLeft w:val="0"/>
      <w:marRight w:val="0"/>
      <w:marTop w:val="0"/>
      <w:marBottom w:val="0"/>
      <w:divBdr>
        <w:top w:val="none" w:sz="0" w:space="0" w:color="auto"/>
        <w:left w:val="none" w:sz="0" w:space="0" w:color="auto"/>
        <w:bottom w:val="none" w:sz="0" w:space="0" w:color="auto"/>
        <w:right w:val="none" w:sz="0" w:space="0" w:color="auto"/>
      </w:divBdr>
    </w:div>
    <w:div w:id="537204236">
      <w:bodyDiv w:val="1"/>
      <w:marLeft w:val="0"/>
      <w:marRight w:val="0"/>
      <w:marTop w:val="0"/>
      <w:marBottom w:val="0"/>
      <w:divBdr>
        <w:top w:val="none" w:sz="0" w:space="0" w:color="auto"/>
        <w:left w:val="none" w:sz="0" w:space="0" w:color="auto"/>
        <w:bottom w:val="none" w:sz="0" w:space="0" w:color="auto"/>
        <w:right w:val="none" w:sz="0" w:space="0" w:color="auto"/>
      </w:divBdr>
    </w:div>
    <w:div w:id="537400293">
      <w:bodyDiv w:val="1"/>
      <w:marLeft w:val="0"/>
      <w:marRight w:val="0"/>
      <w:marTop w:val="0"/>
      <w:marBottom w:val="0"/>
      <w:divBdr>
        <w:top w:val="none" w:sz="0" w:space="0" w:color="auto"/>
        <w:left w:val="none" w:sz="0" w:space="0" w:color="auto"/>
        <w:bottom w:val="none" w:sz="0" w:space="0" w:color="auto"/>
        <w:right w:val="none" w:sz="0" w:space="0" w:color="auto"/>
      </w:divBdr>
    </w:div>
    <w:div w:id="540285936">
      <w:bodyDiv w:val="1"/>
      <w:marLeft w:val="0"/>
      <w:marRight w:val="0"/>
      <w:marTop w:val="0"/>
      <w:marBottom w:val="0"/>
      <w:divBdr>
        <w:top w:val="none" w:sz="0" w:space="0" w:color="auto"/>
        <w:left w:val="none" w:sz="0" w:space="0" w:color="auto"/>
        <w:bottom w:val="none" w:sz="0" w:space="0" w:color="auto"/>
        <w:right w:val="none" w:sz="0" w:space="0" w:color="auto"/>
      </w:divBdr>
    </w:div>
    <w:div w:id="540485726">
      <w:bodyDiv w:val="1"/>
      <w:marLeft w:val="0"/>
      <w:marRight w:val="0"/>
      <w:marTop w:val="0"/>
      <w:marBottom w:val="0"/>
      <w:divBdr>
        <w:top w:val="none" w:sz="0" w:space="0" w:color="auto"/>
        <w:left w:val="none" w:sz="0" w:space="0" w:color="auto"/>
        <w:bottom w:val="none" w:sz="0" w:space="0" w:color="auto"/>
        <w:right w:val="none" w:sz="0" w:space="0" w:color="auto"/>
      </w:divBdr>
    </w:div>
    <w:div w:id="541787474">
      <w:bodyDiv w:val="1"/>
      <w:marLeft w:val="0"/>
      <w:marRight w:val="0"/>
      <w:marTop w:val="0"/>
      <w:marBottom w:val="0"/>
      <w:divBdr>
        <w:top w:val="none" w:sz="0" w:space="0" w:color="auto"/>
        <w:left w:val="none" w:sz="0" w:space="0" w:color="auto"/>
        <w:bottom w:val="none" w:sz="0" w:space="0" w:color="auto"/>
        <w:right w:val="none" w:sz="0" w:space="0" w:color="auto"/>
      </w:divBdr>
    </w:div>
    <w:div w:id="542014321">
      <w:bodyDiv w:val="1"/>
      <w:marLeft w:val="0"/>
      <w:marRight w:val="0"/>
      <w:marTop w:val="0"/>
      <w:marBottom w:val="0"/>
      <w:divBdr>
        <w:top w:val="none" w:sz="0" w:space="0" w:color="auto"/>
        <w:left w:val="none" w:sz="0" w:space="0" w:color="auto"/>
        <w:bottom w:val="none" w:sz="0" w:space="0" w:color="auto"/>
        <w:right w:val="none" w:sz="0" w:space="0" w:color="auto"/>
      </w:divBdr>
    </w:div>
    <w:div w:id="542250476">
      <w:bodyDiv w:val="1"/>
      <w:marLeft w:val="0"/>
      <w:marRight w:val="0"/>
      <w:marTop w:val="0"/>
      <w:marBottom w:val="0"/>
      <w:divBdr>
        <w:top w:val="none" w:sz="0" w:space="0" w:color="auto"/>
        <w:left w:val="none" w:sz="0" w:space="0" w:color="auto"/>
        <w:bottom w:val="none" w:sz="0" w:space="0" w:color="auto"/>
        <w:right w:val="none" w:sz="0" w:space="0" w:color="auto"/>
      </w:divBdr>
    </w:div>
    <w:div w:id="542913068">
      <w:bodyDiv w:val="1"/>
      <w:marLeft w:val="0"/>
      <w:marRight w:val="0"/>
      <w:marTop w:val="0"/>
      <w:marBottom w:val="0"/>
      <w:divBdr>
        <w:top w:val="none" w:sz="0" w:space="0" w:color="auto"/>
        <w:left w:val="none" w:sz="0" w:space="0" w:color="auto"/>
        <w:bottom w:val="none" w:sz="0" w:space="0" w:color="auto"/>
        <w:right w:val="none" w:sz="0" w:space="0" w:color="auto"/>
      </w:divBdr>
    </w:div>
    <w:div w:id="543835330">
      <w:bodyDiv w:val="1"/>
      <w:marLeft w:val="0"/>
      <w:marRight w:val="0"/>
      <w:marTop w:val="0"/>
      <w:marBottom w:val="0"/>
      <w:divBdr>
        <w:top w:val="none" w:sz="0" w:space="0" w:color="auto"/>
        <w:left w:val="none" w:sz="0" w:space="0" w:color="auto"/>
        <w:bottom w:val="none" w:sz="0" w:space="0" w:color="auto"/>
        <w:right w:val="none" w:sz="0" w:space="0" w:color="auto"/>
      </w:divBdr>
    </w:div>
    <w:div w:id="544408431">
      <w:bodyDiv w:val="1"/>
      <w:marLeft w:val="0"/>
      <w:marRight w:val="0"/>
      <w:marTop w:val="0"/>
      <w:marBottom w:val="0"/>
      <w:divBdr>
        <w:top w:val="none" w:sz="0" w:space="0" w:color="auto"/>
        <w:left w:val="none" w:sz="0" w:space="0" w:color="auto"/>
        <w:bottom w:val="none" w:sz="0" w:space="0" w:color="auto"/>
        <w:right w:val="none" w:sz="0" w:space="0" w:color="auto"/>
      </w:divBdr>
    </w:div>
    <w:div w:id="545064066">
      <w:bodyDiv w:val="1"/>
      <w:marLeft w:val="0"/>
      <w:marRight w:val="0"/>
      <w:marTop w:val="0"/>
      <w:marBottom w:val="0"/>
      <w:divBdr>
        <w:top w:val="none" w:sz="0" w:space="0" w:color="auto"/>
        <w:left w:val="none" w:sz="0" w:space="0" w:color="auto"/>
        <w:bottom w:val="none" w:sz="0" w:space="0" w:color="auto"/>
        <w:right w:val="none" w:sz="0" w:space="0" w:color="auto"/>
      </w:divBdr>
    </w:div>
    <w:div w:id="545067805">
      <w:bodyDiv w:val="1"/>
      <w:marLeft w:val="0"/>
      <w:marRight w:val="0"/>
      <w:marTop w:val="0"/>
      <w:marBottom w:val="0"/>
      <w:divBdr>
        <w:top w:val="none" w:sz="0" w:space="0" w:color="auto"/>
        <w:left w:val="none" w:sz="0" w:space="0" w:color="auto"/>
        <w:bottom w:val="none" w:sz="0" w:space="0" w:color="auto"/>
        <w:right w:val="none" w:sz="0" w:space="0" w:color="auto"/>
      </w:divBdr>
    </w:div>
    <w:div w:id="545071147">
      <w:bodyDiv w:val="1"/>
      <w:marLeft w:val="0"/>
      <w:marRight w:val="0"/>
      <w:marTop w:val="0"/>
      <w:marBottom w:val="0"/>
      <w:divBdr>
        <w:top w:val="none" w:sz="0" w:space="0" w:color="auto"/>
        <w:left w:val="none" w:sz="0" w:space="0" w:color="auto"/>
        <w:bottom w:val="none" w:sz="0" w:space="0" w:color="auto"/>
        <w:right w:val="none" w:sz="0" w:space="0" w:color="auto"/>
      </w:divBdr>
    </w:div>
    <w:div w:id="548801818">
      <w:bodyDiv w:val="1"/>
      <w:marLeft w:val="0"/>
      <w:marRight w:val="0"/>
      <w:marTop w:val="0"/>
      <w:marBottom w:val="0"/>
      <w:divBdr>
        <w:top w:val="none" w:sz="0" w:space="0" w:color="auto"/>
        <w:left w:val="none" w:sz="0" w:space="0" w:color="auto"/>
        <w:bottom w:val="none" w:sz="0" w:space="0" w:color="auto"/>
        <w:right w:val="none" w:sz="0" w:space="0" w:color="auto"/>
      </w:divBdr>
    </w:div>
    <w:div w:id="550577250">
      <w:bodyDiv w:val="1"/>
      <w:marLeft w:val="0"/>
      <w:marRight w:val="0"/>
      <w:marTop w:val="0"/>
      <w:marBottom w:val="0"/>
      <w:divBdr>
        <w:top w:val="none" w:sz="0" w:space="0" w:color="auto"/>
        <w:left w:val="none" w:sz="0" w:space="0" w:color="auto"/>
        <w:bottom w:val="none" w:sz="0" w:space="0" w:color="auto"/>
        <w:right w:val="none" w:sz="0" w:space="0" w:color="auto"/>
      </w:divBdr>
    </w:div>
    <w:div w:id="551817890">
      <w:bodyDiv w:val="1"/>
      <w:marLeft w:val="0"/>
      <w:marRight w:val="0"/>
      <w:marTop w:val="0"/>
      <w:marBottom w:val="0"/>
      <w:divBdr>
        <w:top w:val="none" w:sz="0" w:space="0" w:color="auto"/>
        <w:left w:val="none" w:sz="0" w:space="0" w:color="auto"/>
        <w:bottom w:val="none" w:sz="0" w:space="0" w:color="auto"/>
        <w:right w:val="none" w:sz="0" w:space="0" w:color="auto"/>
      </w:divBdr>
    </w:div>
    <w:div w:id="551967664">
      <w:bodyDiv w:val="1"/>
      <w:marLeft w:val="0"/>
      <w:marRight w:val="0"/>
      <w:marTop w:val="0"/>
      <w:marBottom w:val="0"/>
      <w:divBdr>
        <w:top w:val="none" w:sz="0" w:space="0" w:color="auto"/>
        <w:left w:val="none" w:sz="0" w:space="0" w:color="auto"/>
        <w:bottom w:val="none" w:sz="0" w:space="0" w:color="auto"/>
        <w:right w:val="none" w:sz="0" w:space="0" w:color="auto"/>
      </w:divBdr>
    </w:div>
    <w:div w:id="552276039">
      <w:bodyDiv w:val="1"/>
      <w:marLeft w:val="0"/>
      <w:marRight w:val="0"/>
      <w:marTop w:val="0"/>
      <w:marBottom w:val="0"/>
      <w:divBdr>
        <w:top w:val="none" w:sz="0" w:space="0" w:color="auto"/>
        <w:left w:val="none" w:sz="0" w:space="0" w:color="auto"/>
        <w:bottom w:val="none" w:sz="0" w:space="0" w:color="auto"/>
        <w:right w:val="none" w:sz="0" w:space="0" w:color="auto"/>
      </w:divBdr>
    </w:div>
    <w:div w:id="555513816">
      <w:bodyDiv w:val="1"/>
      <w:marLeft w:val="0"/>
      <w:marRight w:val="0"/>
      <w:marTop w:val="0"/>
      <w:marBottom w:val="0"/>
      <w:divBdr>
        <w:top w:val="none" w:sz="0" w:space="0" w:color="auto"/>
        <w:left w:val="none" w:sz="0" w:space="0" w:color="auto"/>
        <w:bottom w:val="none" w:sz="0" w:space="0" w:color="auto"/>
        <w:right w:val="none" w:sz="0" w:space="0" w:color="auto"/>
      </w:divBdr>
    </w:div>
    <w:div w:id="556354783">
      <w:bodyDiv w:val="1"/>
      <w:marLeft w:val="0"/>
      <w:marRight w:val="0"/>
      <w:marTop w:val="0"/>
      <w:marBottom w:val="0"/>
      <w:divBdr>
        <w:top w:val="none" w:sz="0" w:space="0" w:color="auto"/>
        <w:left w:val="none" w:sz="0" w:space="0" w:color="auto"/>
        <w:bottom w:val="none" w:sz="0" w:space="0" w:color="auto"/>
        <w:right w:val="none" w:sz="0" w:space="0" w:color="auto"/>
      </w:divBdr>
    </w:div>
    <w:div w:id="556404649">
      <w:bodyDiv w:val="1"/>
      <w:marLeft w:val="0"/>
      <w:marRight w:val="0"/>
      <w:marTop w:val="0"/>
      <w:marBottom w:val="0"/>
      <w:divBdr>
        <w:top w:val="none" w:sz="0" w:space="0" w:color="auto"/>
        <w:left w:val="none" w:sz="0" w:space="0" w:color="auto"/>
        <w:bottom w:val="none" w:sz="0" w:space="0" w:color="auto"/>
        <w:right w:val="none" w:sz="0" w:space="0" w:color="auto"/>
      </w:divBdr>
    </w:div>
    <w:div w:id="556432798">
      <w:bodyDiv w:val="1"/>
      <w:marLeft w:val="0"/>
      <w:marRight w:val="0"/>
      <w:marTop w:val="0"/>
      <w:marBottom w:val="0"/>
      <w:divBdr>
        <w:top w:val="none" w:sz="0" w:space="0" w:color="auto"/>
        <w:left w:val="none" w:sz="0" w:space="0" w:color="auto"/>
        <w:bottom w:val="none" w:sz="0" w:space="0" w:color="auto"/>
        <w:right w:val="none" w:sz="0" w:space="0" w:color="auto"/>
      </w:divBdr>
    </w:div>
    <w:div w:id="556934276">
      <w:bodyDiv w:val="1"/>
      <w:marLeft w:val="0"/>
      <w:marRight w:val="0"/>
      <w:marTop w:val="0"/>
      <w:marBottom w:val="0"/>
      <w:divBdr>
        <w:top w:val="none" w:sz="0" w:space="0" w:color="auto"/>
        <w:left w:val="none" w:sz="0" w:space="0" w:color="auto"/>
        <w:bottom w:val="none" w:sz="0" w:space="0" w:color="auto"/>
        <w:right w:val="none" w:sz="0" w:space="0" w:color="auto"/>
      </w:divBdr>
    </w:div>
    <w:div w:id="557785843">
      <w:bodyDiv w:val="1"/>
      <w:marLeft w:val="0"/>
      <w:marRight w:val="0"/>
      <w:marTop w:val="0"/>
      <w:marBottom w:val="0"/>
      <w:divBdr>
        <w:top w:val="none" w:sz="0" w:space="0" w:color="auto"/>
        <w:left w:val="none" w:sz="0" w:space="0" w:color="auto"/>
        <w:bottom w:val="none" w:sz="0" w:space="0" w:color="auto"/>
        <w:right w:val="none" w:sz="0" w:space="0" w:color="auto"/>
      </w:divBdr>
    </w:div>
    <w:div w:id="558975693">
      <w:bodyDiv w:val="1"/>
      <w:marLeft w:val="0"/>
      <w:marRight w:val="0"/>
      <w:marTop w:val="0"/>
      <w:marBottom w:val="0"/>
      <w:divBdr>
        <w:top w:val="none" w:sz="0" w:space="0" w:color="auto"/>
        <w:left w:val="none" w:sz="0" w:space="0" w:color="auto"/>
        <w:bottom w:val="none" w:sz="0" w:space="0" w:color="auto"/>
        <w:right w:val="none" w:sz="0" w:space="0" w:color="auto"/>
      </w:divBdr>
    </w:div>
    <w:div w:id="559485665">
      <w:bodyDiv w:val="1"/>
      <w:marLeft w:val="0"/>
      <w:marRight w:val="0"/>
      <w:marTop w:val="0"/>
      <w:marBottom w:val="0"/>
      <w:divBdr>
        <w:top w:val="none" w:sz="0" w:space="0" w:color="auto"/>
        <w:left w:val="none" w:sz="0" w:space="0" w:color="auto"/>
        <w:bottom w:val="none" w:sz="0" w:space="0" w:color="auto"/>
        <w:right w:val="none" w:sz="0" w:space="0" w:color="auto"/>
      </w:divBdr>
    </w:div>
    <w:div w:id="559825709">
      <w:bodyDiv w:val="1"/>
      <w:marLeft w:val="0"/>
      <w:marRight w:val="0"/>
      <w:marTop w:val="0"/>
      <w:marBottom w:val="0"/>
      <w:divBdr>
        <w:top w:val="none" w:sz="0" w:space="0" w:color="auto"/>
        <w:left w:val="none" w:sz="0" w:space="0" w:color="auto"/>
        <w:bottom w:val="none" w:sz="0" w:space="0" w:color="auto"/>
        <w:right w:val="none" w:sz="0" w:space="0" w:color="auto"/>
      </w:divBdr>
    </w:div>
    <w:div w:id="561789649">
      <w:bodyDiv w:val="1"/>
      <w:marLeft w:val="0"/>
      <w:marRight w:val="0"/>
      <w:marTop w:val="0"/>
      <w:marBottom w:val="0"/>
      <w:divBdr>
        <w:top w:val="none" w:sz="0" w:space="0" w:color="auto"/>
        <w:left w:val="none" w:sz="0" w:space="0" w:color="auto"/>
        <w:bottom w:val="none" w:sz="0" w:space="0" w:color="auto"/>
        <w:right w:val="none" w:sz="0" w:space="0" w:color="auto"/>
      </w:divBdr>
    </w:div>
    <w:div w:id="562905999">
      <w:bodyDiv w:val="1"/>
      <w:marLeft w:val="0"/>
      <w:marRight w:val="0"/>
      <w:marTop w:val="0"/>
      <w:marBottom w:val="0"/>
      <w:divBdr>
        <w:top w:val="none" w:sz="0" w:space="0" w:color="auto"/>
        <w:left w:val="none" w:sz="0" w:space="0" w:color="auto"/>
        <w:bottom w:val="none" w:sz="0" w:space="0" w:color="auto"/>
        <w:right w:val="none" w:sz="0" w:space="0" w:color="auto"/>
      </w:divBdr>
    </w:div>
    <w:div w:id="563103961">
      <w:bodyDiv w:val="1"/>
      <w:marLeft w:val="0"/>
      <w:marRight w:val="0"/>
      <w:marTop w:val="0"/>
      <w:marBottom w:val="0"/>
      <w:divBdr>
        <w:top w:val="none" w:sz="0" w:space="0" w:color="auto"/>
        <w:left w:val="none" w:sz="0" w:space="0" w:color="auto"/>
        <w:bottom w:val="none" w:sz="0" w:space="0" w:color="auto"/>
        <w:right w:val="none" w:sz="0" w:space="0" w:color="auto"/>
      </w:divBdr>
    </w:div>
    <w:div w:id="563565576">
      <w:bodyDiv w:val="1"/>
      <w:marLeft w:val="0"/>
      <w:marRight w:val="0"/>
      <w:marTop w:val="0"/>
      <w:marBottom w:val="0"/>
      <w:divBdr>
        <w:top w:val="none" w:sz="0" w:space="0" w:color="auto"/>
        <w:left w:val="none" w:sz="0" w:space="0" w:color="auto"/>
        <w:bottom w:val="none" w:sz="0" w:space="0" w:color="auto"/>
        <w:right w:val="none" w:sz="0" w:space="0" w:color="auto"/>
      </w:divBdr>
    </w:div>
    <w:div w:id="563879513">
      <w:bodyDiv w:val="1"/>
      <w:marLeft w:val="0"/>
      <w:marRight w:val="0"/>
      <w:marTop w:val="0"/>
      <w:marBottom w:val="0"/>
      <w:divBdr>
        <w:top w:val="none" w:sz="0" w:space="0" w:color="auto"/>
        <w:left w:val="none" w:sz="0" w:space="0" w:color="auto"/>
        <w:bottom w:val="none" w:sz="0" w:space="0" w:color="auto"/>
        <w:right w:val="none" w:sz="0" w:space="0" w:color="auto"/>
      </w:divBdr>
    </w:div>
    <w:div w:id="564100286">
      <w:bodyDiv w:val="1"/>
      <w:marLeft w:val="0"/>
      <w:marRight w:val="0"/>
      <w:marTop w:val="0"/>
      <w:marBottom w:val="0"/>
      <w:divBdr>
        <w:top w:val="none" w:sz="0" w:space="0" w:color="auto"/>
        <w:left w:val="none" w:sz="0" w:space="0" w:color="auto"/>
        <w:bottom w:val="none" w:sz="0" w:space="0" w:color="auto"/>
        <w:right w:val="none" w:sz="0" w:space="0" w:color="auto"/>
      </w:divBdr>
    </w:div>
    <w:div w:id="565647630">
      <w:bodyDiv w:val="1"/>
      <w:marLeft w:val="0"/>
      <w:marRight w:val="0"/>
      <w:marTop w:val="0"/>
      <w:marBottom w:val="0"/>
      <w:divBdr>
        <w:top w:val="none" w:sz="0" w:space="0" w:color="auto"/>
        <w:left w:val="none" w:sz="0" w:space="0" w:color="auto"/>
        <w:bottom w:val="none" w:sz="0" w:space="0" w:color="auto"/>
        <w:right w:val="none" w:sz="0" w:space="0" w:color="auto"/>
      </w:divBdr>
    </w:div>
    <w:div w:id="565726244">
      <w:bodyDiv w:val="1"/>
      <w:marLeft w:val="0"/>
      <w:marRight w:val="0"/>
      <w:marTop w:val="0"/>
      <w:marBottom w:val="0"/>
      <w:divBdr>
        <w:top w:val="none" w:sz="0" w:space="0" w:color="auto"/>
        <w:left w:val="none" w:sz="0" w:space="0" w:color="auto"/>
        <w:bottom w:val="none" w:sz="0" w:space="0" w:color="auto"/>
        <w:right w:val="none" w:sz="0" w:space="0" w:color="auto"/>
      </w:divBdr>
    </w:div>
    <w:div w:id="565802493">
      <w:bodyDiv w:val="1"/>
      <w:marLeft w:val="0"/>
      <w:marRight w:val="0"/>
      <w:marTop w:val="0"/>
      <w:marBottom w:val="0"/>
      <w:divBdr>
        <w:top w:val="none" w:sz="0" w:space="0" w:color="auto"/>
        <w:left w:val="none" w:sz="0" w:space="0" w:color="auto"/>
        <w:bottom w:val="none" w:sz="0" w:space="0" w:color="auto"/>
        <w:right w:val="none" w:sz="0" w:space="0" w:color="auto"/>
      </w:divBdr>
    </w:div>
    <w:div w:id="566034975">
      <w:bodyDiv w:val="1"/>
      <w:marLeft w:val="0"/>
      <w:marRight w:val="0"/>
      <w:marTop w:val="0"/>
      <w:marBottom w:val="0"/>
      <w:divBdr>
        <w:top w:val="none" w:sz="0" w:space="0" w:color="auto"/>
        <w:left w:val="none" w:sz="0" w:space="0" w:color="auto"/>
        <w:bottom w:val="none" w:sz="0" w:space="0" w:color="auto"/>
        <w:right w:val="none" w:sz="0" w:space="0" w:color="auto"/>
      </w:divBdr>
    </w:div>
    <w:div w:id="567031285">
      <w:bodyDiv w:val="1"/>
      <w:marLeft w:val="0"/>
      <w:marRight w:val="0"/>
      <w:marTop w:val="0"/>
      <w:marBottom w:val="0"/>
      <w:divBdr>
        <w:top w:val="none" w:sz="0" w:space="0" w:color="auto"/>
        <w:left w:val="none" w:sz="0" w:space="0" w:color="auto"/>
        <w:bottom w:val="none" w:sz="0" w:space="0" w:color="auto"/>
        <w:right w:val="none" w:sz="0" w:space="0" w:color="auto"/>
      </w:divBdr>
    </w:div>
    <w:div w:id="567810092">
      <w:bodyDiv w:val="1"/>
      <w:marLeft w:val="0"/>
      <w:marRight w:val="0"/>
      <w:marTop w:val="0"/>
      <w:marBottom w:val="0"/>
      <w:divBdr>
        <w:top w:val="none" w:sz="0" w:space="0" w:color="auto"/>
        <w:left w:val="none" w:sz="0" w:space="0" w:color="auto"/>
        <w:bottom w:val="none" w:sz="0" w:space="0" w:color="auto"/>
        <w:right w:val="none" w:sz="0" w:space="0" w:color="auto"/>
      </w:divBdr>
    </w:div>
    <w:div w:id="568001888">
      <w:bodyDiv w:val="1"/>
      <w:marLeft w:val="0"/>
      <w:marRight w:val="0"/>
      <w:marTop w:val="0"/>
      <w:marBottom w:val="0"/>
      <w:divBdr>
        <w:top w:val="none" w:sz="0" w:space="0" w:color="auto"/>
        <w:left w:val="none" w:sz="0" w:space="0" w:color="auto"/>
        <w:bottom w:val="none" w:sz="0" w:space="0" w:color="auto"/>
        <w:right w:val="none" w:sz="0" w:space="0" w:color="auto"/>
      </w:divBdr>
    </w:div>
    <w:div w:id="569461075">
      <w:bodyDiv w:val="1"/>
      <w:marLeft w:val="0"/>
      <w:marRight w:val="0"/>
      <w:marTop w:val="0"/>
      <w:marBottom w:val="0"/>
      <w:divBdr>
        <w:top w:val="none" w:sz="0" w:space="0" w:color="auto"/>
        <w:left w:val="none" w:sz="0" w:space="0" w:color="auto"/>
        <w:bottom w:val="none" w:sz="0" w:space="0" w:color="auto"/>
        <w:right w:val="none" w:sz="0" w:space="0" w:color="auto"/>
      </w:divBdr>
    </w:div>
    <w:div w:id="570584492">
      <w:bodyDiv w:val="1"/>
      <w:marLeft w:val="0"/>
      <w:marRight w:val="0"/>
      <w:marTop w:val="0"/>
      <w:marBottom w:val="0"/>
      <w:divBdr>
        <w:top w:val="none" w:sz="0" w:space="0" w:color="auto"/>
        <w:left w:val="none" w:sz="0" w:space="0" w:color="auto"/>
        <w:bottom w:val="none" w:sz="0" w:space="0" w:color="auto"/>
        <w:right w:val="none" w:sz="0" w:space="0" w:color="auto"/>
      </w:divBdr>
    </w:div>
    <w:div w:id="570850532">
      <w:bodyDiv w:val="1"/>
      <w:marLeft w:val="0"/>
      <w:marRight w:val="0"/>
      <w:marTop w:val="0"/>
      <w:marBottom w:val="0"/>
      <w:divBdr>
        <w:top w:val="none" w:sz="0" w:space="0" w:color="auto"/>
        <w:left w:val="none" w:sz="0" w:space="0" w:color="auto"/>
        <w:bottom w:val="none" w:sz="0" w:space="0" w:color="auto"/>
        <w:right w:val="none" w:sz="0" w:space="0" w:color="auto"/>
      </w:divBdr>
    </w:div>
    <w:div w:id="572548100">
      <w:bodyDiv w:val="1"/>
      <w:marLeft w:val="0"/>
      <w:marRight w:val="0"/>
      <w:marTop w:val="0"/>
      <w:marBottom w:val="0"/>
      <w:divBdr>
        <w:top w:val="none" w:sz="0" w:space="0" w:color="auto"/>
        <w:left w:val="none" w:sz="0" w:space="0" w:color="auto"/>
        <w:bottom w:val="none" w:sz="0" w:space="0" w:color="auto"/>
        <w:right w:val="none" w:sz="0" w:space="0" w:color="auto"/>
      </w:divBdr>
    </w:div>
    <w:div w:id="575482993">
      <w:bodyDiv w:val="1"/>
      <w:marLeft w:val="0"/>
      <w:marRight w:val="0"/>
      <w:marTop w:val="0"/>
      <w:marBottom w:val="0"/>
      <w:divBdr>
        <w:top w:val="none" w:sz="0" w:space="0" w:color="auto"/>
        <w:left w:val="none" w:sz="0" w:space="0" w:color="auto"/>
        <w:bottom w:val="none" w:sz="0" w:space="0" w:color="auto"/>
        <w:right w:val="none" w:sz="0" w:space="0" w:color="auto"/>
      </w:divBdr>
    </w:div>
    <w:div w:id="575627936">
      <w:bodyDiv w:val="1"/>
      <w:marLeft w:val="0"/>
      <w:marRight w:val="0"/>
      <w:marTop w:val="0"/>
      <w:marBottom w:val="0"/>
      <w:divBdr>
        <w:top w:val="none" w:sz="0" w:space="0" w:color="auto"/>
        <w:left w:val="none" w:sz="0" w:space="0" w:color="auto"/>
        <w:bottom w:val="none" w:sz="0" w:space="0" w:color="auto"/>
        <w:right w:val="none" w:sz="0" w:space="0" w:color="auto"/>
      </w:divBdr>
    </w:div>
    <w:div w:id="576398821">
      <w:bodyDiv w:val="1"/>
      <w:marLeft w:val="0"/>
      <w:marRight w:val="0"/>
      <w:marTop w:val="0"/>
      <w:marBottom w:val="0"/>
      <w:divBdr>
        <w:top w:val="none" w:sz="0" w:space="0" w:color="auto"/>
        <w:left w:val="none" w:sz="0" w:space="0" w:color="auto"/>
        <w:bottom w:val="none" w:sz="0" w:space="0" w:color="auto"/>
        <w:right w:val="none" w:sz="0" w:space="0" w:color="auto"/>
      </w:divBdr>
    </w:div>
    <w:div w:id="578290844">
      <w:bodyDiv w:val="1"/>
      <w:marLeft w:val="0"/>
      <w:marRight w:val="0"/>
      <w:marTop w:val="0"/>
      <w:marBottom w:val="0"/>
      <w:divBdr>
        <w:top w:val="none" w:sz="0" w:space="0" w:color="auto"/>
        <w:left w:val="none" w:sz="0" w:space="0" w:color="auto"/>
        <w:bottom w:val="none" w:sz="0" w:space="0" w:color="auto"/>
        <w:right w:val="none" w:sz="0" w:space="0" w:color="auto"/>
      </w:divBdr>
    </w:div>
    <w:div w:id="578515536">
      <w:bodyDiv w:val="1"/>
      <w:marLeft w:val="0"/>
      <w:marRight w:val="0"/>
      <w:marTop w:val="0"/>
      <w:marBottom w:val="0"/>
      <w:divBdr>
        <w:top w:val="none" w:sz="0" w:space="0" w:color="auto"/>
        <w:left w:val="none" w:sz="0" w:space="0" w:color="auto"/>
        <w:bottom w:val="none" w:sz="0" w:space="0" w:color="auto"/>
        <w:right w:val="none" w:sz="0" w:space="0" w:color="auto"/>
      </w:divBdr>
    </w:div>
    <w:div w:id="580213243">
      <w:bodyDiv w:val="1"/>
      <w:marLeft w:val="0"/>
      <w:marRight w:val="0"/>
      <w:marTop w:val="0"/>
      <w:marBottom w:val="0"/>
      <w:divBdr>
        <w:top w:val="none" w:sz="0" w:space="0" w:color="auto"/>
        <w:left w:val="none" w:sz="0" w:space="0" w:color="auto"/>
        <w:bottom w:val="none" w:sz="0" w:space="0" w:color="auto"/>
        <w:right w:val="none" w:sz="0" w:space="0" w:color="auto"/>
      </w:divBdr>
    </w:div>
    <w:div w:id="580456862">
      <w:bodyDiv w:val="1"/>
      <w:marLeft w:val="0"/>
      <w:marRight w:val="0"/>
      <w:marTop w:val="0"/>
      <w:marBottom w:val="0"/>
      <w:divBdr>
        <w:top w:val="none" w:sz="0" w:space="0" w:color="auto"/>
        <w:left w:val="none" w:sz="0" w:space="0" w:color="auto"/>
        <w:bottom w:val="none" w:sz="0" w:space="0" w:color="auto"/>
        <w:right w:val="none" w:sz="0" w:space="0" w:color="auto"/>
      </w:divBdr>
    </w:div>
    <w:div w:id="581454917">
      <w:bodyDiv w:val="1"/>
      <w:marLeft w:val="0"/>
      <w:marRight w:val="0"/>
      <w:marTop w:val="0"/>
      <w:marBottom w:val="0"/>
      <w:divBdr>
        <w:top w:val="none" w:sz="0" w:space="0" w:color="auto"/>
        <w:left w:val="none" w:sz="0" w:space="0" w:color="auto"/>
        <w:bottom w:val="none" w:sz="0" w:space="0" w:color="auto"/>
        <w:right w:val="none" w:sz="0" w:space="0" w:color="auto"/>
      </w:divBdr>
    </w:div>
    <w:div w:id="581567171">
      <w:bodyDiv w:val="1"/>
      <w:marLeft w:val="0"/>
      <w:marRight w:val="0"/>
      <w:marTop w:val="0"/>
      <w:marBottom w:val="0"/>
      <w:divBdr>
        <w:top w:val="none" w:sz="0" w:space="0" w:color="auto"/>
        <w:left w:val="none" w:sz="0" w:space="0" w:color="auto"/>
        <w:bottom w:val="none" w:sz="0" w:space="0" w:color="auto"/>
        <w:right w:val="none" w:sz="0" w:space="0" w:color="auto"/>
      </w:divBdr>
    </w:div>
    <w:div w:id="581722707">
      <w:bodyDiv w:val="1"/>
      <w:marLeft w:val="0"/>
      <w:marRight w:val="0"/>
      <w:marTop w:val="0"/>
      <w:marBottom w:val="0"/>
      <w:divBdr>
        <w:top w:val="none" w:sz="0" w:space="0" w:color="auto"/>
        <w:left w:val="none" w:sz="0" w:space="0" w:color="auto"/>
        <w:bottom w:val="none" w:sz="0" w:space="0" w:color="auto"/>
        <w:right w:val="none" w:sz="0" w:space="0" w:color="auto"/>
      </w:divBdr>
    </w:div>
    <w:div w:id="582564488">
      <w:bodyDiv w:val="1"/>
      <w:marLeft w:val="0"/>
      <w:marRight w:val="0"/>
      <w:marTop w:val="0"/>
      <w:marBottom w:val="0"/>
      <w:divBdr>
        <w:top w:val="none" w:sz="0" w:space="0" w:color="auto"/>
        <w:left w:val="none" w:sz="0" w:space="0" w:color="auto"/>
        <w:bottom w:val="none" w:sz="0" w:space="0" w:color="auto"/>
        <w:right w:val="none" w:sz="0" w:space="0" w:color="auto"/>
      </w:divBdr>
    </w:div>
    <w:div w:id="583029290">
      <w:bodyDiv w:val="1"/>
      <w:marLeft w:val="0"/>
      <w:marRight w:val="0"/>
      <w:marTop w:val="0"/>
      <w:marBottom w:val="0"/>
      <w:divBdr>
        <w:top w:val="none" w:sz="0" w:space="0" w:color="auto"/>
        <w:left w:val="none" w:sz="0" w:space="0" w:color="auto"/>
        <w:bottom w:val="none" w:sz="0" w:space="0" w:color="auto"/>
        <w:right w:val="none" w:sz="0" w:space="0" w:color="auto"/>
      </w:divBdr>
    </w:div>
    <w:div w:id="583224809">
      <w:bodyDiv w:val="1"/>
      <w:marLeft w:val="0"/>
      <w:marRight w:val="0"/>
      <w:marTop w:val="0"/>
      <w:marBottom w:val="0"/>
      <w:divBdr>
        <w:top w:val="none" w:sz="0" w:space="0" w:color="auto"/>
        <w:left w:val="none" w:sz="0" w:space="0" w:color="auto"/>
        <w:bottom w:val="none" w:sz="0" w:space="0" w:color="auto"/>
        <w:right w:val="none" w:sz="0" w:space="0" w:color="auto"/>
      </w:divBdr>
    </w:div>
    <w:div w:id="584801778">
      <w:bodyDiv w:val="1"/>
      <w:marLeft w:val="0"/>
      <w:marRight w:val="0"/>
      <w:marTop w:val="0"/>
      <w:marBottom w:val="0"/>
      <w:divBdr>
        <w:top w:val="none" w:sz="0" w:space="0" w:color="auto"/>
        <w:left w:val="none" w:sz="0" w:space="0" w:color="auto"/>
        <w:bottom w:val="none" w:sz="0" w:space="0" w:color="auto"/>
        <w:right w:val="none" w:sz="0" w:space="0" w:color="auto"/>
      </w:divBdr>
    </w:div>
    <w:div w:id="585845818">
      <w:bodyDiv w:val="1"/>
      <w:marLeft w:val="0"/>
      <w:marRight w:val="0"/>
      <w:marTop w:val="0"/>
      <w:marBottom w:val="0"/>
      <w:divBdr>
        <w:top w:val="none" w:sz="0" w:space="0" w:color="auto"/>
        <w:left w:val="none" w:sz="0" w:space="0" w:color="auto"/>
        <w:bottom w:val="none" w:sz="0" w:space="0" w:color="auto"/>
        <w:right w:val="none" w:sz="0" w:space="0" w:color="auto"/>
      </w:divBdr>
    </w:div>
    <w:div w:id="586884084">
      <w:bodyDiv w:val="1"/>
      <w:marLeft w:val="0"/>
      <w:marRight w:val="0"/>
      <w:marTop w:val="0"/>
      <w:marBottom w:val="0"/>
      <w:divBdr>
        <w:top w:val="none" w:sz="0" w:space="0" w:color="auto"/>
        <w:left w:val="none" w:sz="0" w:space="0" w:color="auto"/>
        <w:bottom w:val="none" w:sz="0" w:space="0" w:color="auto"/>
        <w:right w:val="none" w:sz="0" w:space="0" w:color="auto"/>
      </w:divBdr>
    </w:div>
    <w:div w:id="587886815">
      <w:bodyDiv w:val="1"/>
      <w:marLeft w:val="0"/>
      <w:marRight w:val="0"/>
      <w:marTop w:val="0"/>
      <w:marBottom w:val="0"/>
      <w:divBdr>
        <w:top w:val="none" w:sz="0" w:space="0" w:color="auto"/>
        <w:left w:val="none" w:sz="0" w:space="0" w:color="auto"/>
        <w:bottom w:val="none" w:sz="0" w:space="0" w:color="auto"/>
        <w:right w:val="none" w:sz="0" w:space="0" w:color="auto"/>
      </w:divBdr>
    </w:div>
    <w:div w:id="588271129">
      <w:bodyDiv w:val="1"/>
      <w:marLeft w:val="0"/>
      <w:marRight w:val="0"/>
      <w:marTop w:val="0"/>
      <w:marBottom w:val="0"/>
      <w:divBdr>
        <w:top w:val="none" w:sz="0" w:space="0" w:color="auto"/>
        <w:left w:val="none" w:sz="0" w:space="0" w:color="auto"/>
        <w:bottom w:val="none" w:sz="0" w:space="0" w:color="auto"/>
        <w:right w:val="none" w:sz="0" w:space="0" w:color="auto"/>
      </w:divBdr>
    </w:div>
    <w:div w:id="588541477">
      <w:bodyDiv w:val="1"/>
      <w:marLeft w:val="0"/>
      <w:marRight w:val="0"/>
      <w:marTop w:val="0"/>
      <w:marBottom w:val="0"/>
      <w:divBdr>
        <w:top w:val="none" w:sz="0" w:space="0" w:color="auto"/>
        <w:left w:val="none" w:sz="0" w:space="0" w:color="auto"/>
        <w:bottom w:val="none" w:sz="0" w:space="0" w:color="auto"/>
        <w:right w:val="none" w:sz="0" w:space="0" w:color="auto"/>
      </w:divBdr>
    </w:div>
    <w:div w:id="592474397">
      <w:bodyDiv w:val="1"/>
      <w:marLeft w:val="0"/>
      <w:marRight w:val="0"/>
      <w:marTop w:val="0"/>
      <w:marBottom w:val="0"/>
      <w:divBdr>
        <w:top w:val="none" w:sz="0" w:space="0" w:color="auto"/>
        <w:left w:val="none" w:sz="0" w:space="0" w:color="auto"/>
        <w:bottom w:val="none" w:sz="0" w:space="0" w:color="auto"/>
        <w:right w:val="none" w:sz="0" w:space="0" w:color="auto"/>
      </w:divBdr>
    </w:div>
    <w:div w:id="592474916">
      <w:bodyDiv w:val="1"/>
      <w:marLeft w:val="0"/>
      <w:marRight w:val="0"/>
      <w:marTop w:val="0"/>
      <w:marBottom w:val="0"/>
      <w:divBdr>
        <w:top w:val="none" w:sz="0" w:space="0" w:color="auto"/>
        <w:left w:val="none" w:sz="0" w:space="0" w:color="auto"/>
        <w:bottom w:val="none" w:sz="0" w:space="0" w:color="auto"/>
        <w:right w:val="none" w:sz="0" w:space="0" w:color="auto"/>
      </w:divBdr>
    </w:div>
    <w:div w:id="594095227">
      <w:bodyDiv w:val="1"/>
      <w:marLeft w:val="0"/>
      <w:marRight w:val="0"/>
      <w:marTop w:val="0"/>
      <w:marBottom w:val="0"/>
      <w:divBdr>
        <w:top w:val="none" w:sz="0" w:space="0" w:color="auto"/>
        <w:left w:val="none" w:sz="0" w:space="0" w:color="auto"/>
        <w:bottom w:val="none" w:sz="0" w:space="0" w:color="auto"/>
        <w:right w:val="none" w:sz="0" w:space="0" w:color="auto"/>
      </w:divBdr>
    </w:div>
    <w:div w:id="595135251">
      <w:bodyDiv w:val="1"/>
      <w:marLeft w:val="0"/>
      <w:marRight w:val="0"/>
      <w:marTop w:val="0"/>
      <w:marBottom w:val="0"/>
      <w:divBdr>
        <w:top w:val="none" w:sz="0" w:space="0" w:color="auto"/>
        <w:left w:val="none" w:sz="0" w:space="0" w:color="auto"/>
        <w:bottom w:val="none" w:sz="0" w:space="0" w:color="auto"/>
        <w:right w:val="none" w:sz="0" w:space="0" w:color="auto"/>
      </w:divBdr>
    </w:div>
    <w:div w:id="595793618">
      <w:bodyDiv w:val="1"/>
      <w:marLeft w:val="0"/>
      <w:marRight w:val="0"/>
      <w:marTop w:val="0"/>
      <w:marBottom w:val="0"/>
      <w:divBdr>
        <w:top w:val="none" w:sz="0" w:space="0" w:color="auto"/>
        <w:left w:val="none" w:sz="0" w:space="0" w:color="auto"/>
        <w:bottom w:val="none" w:sz="0" w:space="0" w:color="auto"/>
        <w:right w:val="none" w:sz="0" w:space="0" w:color="auto"/>
      </w:divBdr>
    </w:div>
    <w:div w:id="596328575">
      <w:bodyDiv w:val="1"/>
      <w:marLeft w:val="0"/>
      <w:marRight w:val="0"/>
      <w:marTop w:val="0"/>
      <w:marBottom w:val="0"/>
      <w:divBdr>
        <w:top w:val="none" w:sz="0" w:space="0" w:color="auto"/>
        <w:left w:val="none" w:sz="0" w:space="0" w:color="auto"/>
        <w:bottom w:val="none" w:sz="0" w:space="0" w:color="auto"/>
        <w:right w:val="none" w:sz="0" w:space="0" w:color="auto"/>
      </w:divBdr>
    </w:div>
    <w:div w:id="601452429">
      <w:bodyDiv w:val="1"/>
      <w:marLeft w:val="0"/>
      <w:marRight w:val="0"/>
      <w:marTop w:val="0"/>
      <w:marBottom w:val="0"/>
      <w:divBdr>
        <w:top w:val="none" w:sz="0" w:space="0" w:color="auto"/>
        <w:left w:val="none" w:sz="0" w:space="0" w:color="auto"/>
        <w:bottom w:val="none" w:sz="0" w:space="0" w:color="auto"/>
        <w:right w:val="none" w:sz="0" w:space="0" w:color="auto"/>
      </w:divBdr>
    </w:div>
    <w:div w:id="601496807">
      <w:bodyDiv w:val="1"/>
      <w:marLeft w:val="0"/>
      <w:marRight w:val="0"/>
      <w:marTop w:val="0"/>
      <w:marBottom w:val="0"/>
      <w:divBdr>
        <w:top w:val="none" w:sz="0" w:space="0" w:color="auto"/>
        <w:left w:val="none" w:sz="0" w:space="0" w:color="auto"/>
        <w:bottom w:val="none" w:sz="0" w:space="0" w:color="auto"/>
        <w:right w:val="none" w:sz="0" w:space="0" w:color="auto"/>
      </w:divBdr>
    </w:div>
    <w:div w:id="601838115">
      <w:bodyDiv w:val="1"/>
      <w:marLeft w:val="0"/>
      <w:marRight w:val="0"/>
      <w:marTop w:val="0"/>
      <w:marBottom w:val="0"/>
      <w:divBdr>
        <w:top w:val="none" w:sz="0" w:space="0" w:color="auto"/>
        <w:left w:val="none" w:sz="0" w:space="0" w:color="auto"/>
        <w:bottom w:val="none" w:sz="0" w:space="0" w:color="auto"/>
        <w:right w:val="none" w:sz="0" w:space="0" w:color="auto"/>
      </w:divBdr>
    </w:div>
    <w:div w:id="604116152">
      <w:bodyDiv w:val="1"/>
      <w:marLeft w:val="0"/>
      <w:marRight w:val="0"/>
      <w:marTop w:val="0"/>
      <w:marBottom w:val="0"/>
      <w:divBdr>
        <w:top w:val="none" w:sz="0" w:space="0" w:color="auto"/>
        <w:left w:val="none" w:sz="0" w:space="0" w:color="auto"/>
        <w:bottom w:val="none" w:sz="0" w:space="0" w:color="auto"/>
        <w:right w:val="none" w:sz="0" w:space="0" w:color="auto"/>
      </w:divBdr>
    </w:div>
    <w:div w:id="609437687">
      <w:bodyDiv w:val="1"/>
      <w:marLeft w:val="0"/>
      <w:marRight w:val="0"/>
      <w:marTop w:val="0"/>
      <w:marBottom w:val="0"/>
      <w:divBdr>
        <w:top w:val="none" w:sz="0" w:space="0" w:color="auto"/>
        <w:left w:val="none" w:sz="0" w:space="0" w:color="auto"/>
        <w:bottom w:val="none" w:sz="0" w:space="0" w:color="auto"/>
        <w:right w:val="none" w:sz="0" w:space="0" w:color="auto"/>
      </w:divBdr>
    </w:div>
    <w:div w:id="612829590">
      <w:bodyDiv w:val="1"/>
      <w:marLeft w:val="0"/>
      <w:marRight w:val="0"/>
      <w:marTop w:val="0"/>
      <w:marBottom w:val="0"/>
      <w:divBdr>
        <w:top w:val="none" w:sz="0" w:space="0" w:color="auto"/>
        <w:left w:val="none" w:sz="0" w:space="0" w:color="auto"/>
        <w:bottom w:val="none" w:sz="0" w:space="0" w:color="auto"/>
        <w:right w:val="none" w:sz="0" w:space="0" w:color="auto"/>
      </w:divBdr>
    </w:div>
    <w:div w:id="613175086">
      <w:bodyDiv w:val="1"/>
      <w:marLeft w:val="0"/>
      <w:marRight w:val="0"/>
      <w:marTop w:val="0"/>
      <w:marBottom w:val="0"/>
      <w:divBdr>
        <w:top w:val="none" w:sz="0" w:space="0" w:color="auto"/>
        <w:left w:val="none" w:sz="0" w:space="0" w:color="auto"/>
        <w:bottom w:val="none" w:sz="0" w:space="0" w:color="auto"/>
        <w:right w:val="none" w:sz="0" w:space="0" w:color="auto"/>
      </w:divBdr>
    </w:div>
    <w:div w:id="613825452">
      <w:bodyDiv w:val="1"/>
      <w:marLeft w:val="0"/>
      <w:marRight w:val="0"/>
      <w:marTop w:val="0"/>
      <w:marBottom w:val="0"/>
      <w:divBdr>
        <w:top w:val="none" w:sz="0" w:space="0" w:color="auto"/>
        <w:left w:val="none" w:sz="0" w:space="0" w:color="auto"/>
        <w:bottom w:val="none" w:sz="0" w:space="0" w:color="auto"/>
        <w:right w:val="none" w:sz="0" w:space="0" w:color="auto"/>
      </w:divBdr>
    </w:div>
    <w:div w:id="614941172">
      <w:bodyDiv w:val="1"/>
      <w:marLeft w:val="0"/>
      <w:marRight w:val="0"/>
      <w:marTop w:val="0"/>
      <w:marBottom w:val="0"/>
      <w:divBdr>
        <w:top w:val="none" w:sz="0" w:space="0" w:color="auto"/>
        <w:left w:val="none" w:sz="0" w:space="0" w:color="auto"/>
        <w:bottom w:val="none" w:sz="0" w:space="0" w:color="auto"/>
        <w:right w:val="none" w:sz="0" w:space="0" w:color="auto"/>
      </w:divBdr>
    </w:div>
    <w:div w:id="616914557">
      <w:bodyDiv w:val="1"/>
      <w:marLeft w:val="0"/>
      <w:marRight w:val="0"/>
      <w:marTop w:val="0"/>
      <w:marBottom w:val="0"/>
      <w:divBdr>
        <w:top w:val="none" w:sz="0" w:space="0" w:color="auto"/>
        <w:left w:val="none" w:sz="0" w:space="0" w:color="auto"/>
        <w:bottom w:val="none" w:sz="0" w:space="0" w:color="auto"/>
        <w:right w:val="none" w:sz="0" w:space="0" w:color="auto"/>
      </w:divBdr>
    </w:div>
    <w:div w:id="617033676">
      <w:bodyDiv w:val="1"/>
      <w:marLeft w:val="0"/>
      <w:marRight w:val="0"/>
      <w:marTop w:val="0"/>
      <w:marBottom w:val="0"/>
      <w:divBdr>
        <w:top w:val="none" w:sz="0" w:space="0" w:color="auto"/>
        <w:left w:val="none" w:sz="0" w:space="0" w:color="auto"/>
        <w:bottom w:val="none" w:sz="0" w:space="0" w:color="auto"/>
        <w:right w:val="none" w:sz="0" w:space="0" w:color="auto"/>
      </w:divBdr>
    </w:div>
    <w:div w:id="617223393">
      <w:bodyDiv w:val="1"/>
      <w:marLeft w:val="0"/>
      <w:marRight w:val="0"/>
      <w:marTop w:val="0"/>
      <w:marBottom w:val="0"/>
      <w:divBdr>
        <w:top w:val="none" w:sz="0" w:space="0" w:color="auto"/>
        <w:left w:val="none" w:sz="0" w:space="0" w:color="auto"/>
        <w:bottom w:val="none" w:sz="0" w:space="0" w:color="auto"/>
        <w:right w:val="none" w:sz="0" w:space="0" w:color="auto"/>
      </w:divBdr>
    </w:div>
    <w:div w:id="617486773">
      <w:bodyDiv w:val="1"/>
      <w:marLeft w:val="0"/>
      <w:marRight w:val="0"/>
      <w:marTop w:val="0"/>
      <w:marBottom w:val="0"/>
      <w:divBdr>
        <w:top w:val="none" w:sz="0" w:space="0" w:color="auto"/>
        <w:left w:val="none" w:sz="0" w:space="0" w:color="auto"/>
        <w:bottom w:val="none" w:sz="0" w:space="0" w:color="auto"/>
        <w:right w:val="none" w:sz="0" w:space="0" w:color="auto"/>
      </w:divBdr>
    </w:div>
    <w:div w:id="617489567">
      <w:bodyDiv w:val="1"/>
      <w:marLeft w:val="0"/>
      <w:marRight w:val="0"/>
      <w:marTop w:val="0"/>
      <w:marBottom w:val="0"/>
      <w:divBdr>
        <w:top w:val="none" w:sz="0" w:space="0" w:color="auto"/>
        <w:left w:val="none" w:sz="0" w:space="0" w:color="auto"/>
        <w:bottom w:val="none" w:sz="0" w:space="0" w:color="auto"/>
        <w:right w:val="none" w:sz="0" w:space="0" w:color="auto"/>
      </w:divBdr>
    </w:div>
    <w:div w:id="618070913">
      <w:bodyDiv w:val="1"/>
      <w:marLeft w:val="0"/>
      <w:marRight w:val="0"/>
      <w:marTop w:val="0"/>
      <w:marBottom w:val="0"/>
      <w:divBdr>
        <w:top w:val="none" w:sz="0" w:space="0" w:color="auto"/>
        <w:left w:val="none" w:sz="0" w:space="0" w:color="auto"/>
        <w:bottom w:val="none" w:sz="0" w:space="0" w:color="auto"/>
        <w:right w:val="none" w:sz="0" w:space="0" w:color="auto"/>
      </w:divBdr>
    </w:div>
    <w:div w:id="619145463">
      <w:bodyDiv w:val="1"/>
      <w:marLeft w:val="0"/>
      <w:marRight w:val="0"/>
      <w:marTop w:val="0"/>
      <w:marBottom w:val="0"/>
      <w:divBdr>
        <w:top w:val="none" w:sz="0" w:space="0" w:color="auto"/>
        <w:left w:val="none" w:sz="0" w:space="0" w:color="auto"/>
        <w:bottom w:val="none" w:sz="0" w:space="0" w:color="auto"/>
        <w:right w:val="none" w:sz="0" w:space="0" w:color="auto"/>
      </w:divBdr>
    </w:div>
    <w:div w:id="620575273">
      <w:bodyDiv w:val="1"/>
      <w:marLeft w:val="0"/>
      <w:marRight w:val="0"/>
      <w:marTop w:val="0"/>
      <w:marBottom w:val="0"/>
      <w:divBdr>
        <w:top w:val="none" w:sz="0" w:space="0" w:color="auto"/>
        <w:left w:val="none" w:sz="0" w:space="0" w:color="auto"/>
        <w:bottom w:val="none" w:sz="0" w:space="0" w:color="auto"/>
        <w:right w:val="none" w:sz="0" w:space="0" w:color="auto"/>
      </w:divBdr>
    </w:div>
    <w:div w:id="621379454">
      <w:bodyDiv w:val="1"/>
      <w:marLeft w:val="0"/>
      <w:marRight w:val="0"/>
      <w:marTop w:val="0"/>
      <w:marBottom w:val="0"/>
      <w:divBdr>
        <w:top w:val="none" w:sz="0" w:space="0" w:color="auto"/>
        <w:left w:val="none" w:sz="0" w:space="0" w:color="auto"/>
        <w:bottom w:val="none" w:sz="0" w:space="0" w:color="auto"/>
        <w:right w:val="none" w:sz="0" w:space="0" w:color="auto"/>
      </w:divBdr>
    </w:div>
    <w:div w:id="622930651">
      <w:bodyDiv w:val="1"/>
      <w:marLeft w:val="0"/>
      <w:marRight w:val="0"/>
      <w:marTop w:val="0"/>
      <w:marBottom w:val="0"/>
      <w:divBdr>
        <w:top w:val="none" w:sz="0" w:space="0" w:color="auto"/>
        <w:left w:val="none" w:sz="0" w:space="0" w:color="auto"/>
        <w:bottom w:val="none" w:sz="0" w:space="0" w:color="auto"/>
        <w:right w:val="none" w:sz="0" w:space="0" w:color="auto"/>
      </w:divBdr>
    </w:div>
    <w:div w:id="623586774">
      <w:bodyDiv w:val="1"/>
      <w:marLeft w:val="0"/>
      <w:marRight w:val="0"/>
      <w:marTop w:val="0"/>
      <w:marBottom w:val="0"/>
      <w:divBdr>
        <w:top w:val="none" w:sz="0" w:space="0" w:color="auto"/>
        <w:left w:val="none" w:sz="0" w:space="0" w:color="auto"/>
        <w:bottom w:val="none" w:sz="0" w:space="0" w:color="auto"/>
        <w:right w:val="none" w:sz="0" w:space="0" w:color="auto"/>
      </w:divBdr>
    </w:div>
    <w:div w:id="624115644">
      <w:bodyDiv w:val="1"/>
      <w:marLeft w:val="0"/>
      <w:marRight w:val="0"/>
      <w:marTop w:val="0"/>
      <w:marBottom w:val="0"/>
      <w:divBdr>
        <w:top w:val="none" w:sz="0" w:space="0" w:color="auto"/>
        <w:left w:val="none" w:sz="0" w:space="0" w:color="auto"/>
        <w:bottom w:val="none" w:sz="0" w:space="0" w:color="auto"/>
        <w:right w:val="none" w:sz="0" w:space="0" w:color="auto"/>
      </w:divBdr>
    </w:div>
    <w:div w:id="624166451">
      <w:bodyDiv w:val="1"/>
      <w:marLeft w:val="0"/>
      <w:marRight w:val="0"/>
      <w:marTop w:val="0"/>
      <w:marBottom w:val="0"/>
      <w:divBdr>
        <w:top w:val="none" w:sz="0" w:space="0" w:color="auto"/>
        <w:left w:val="none" w:sz="0" w:space="0" w:color="auto"/>
        <w:bottom w:val="none" w:sz="0" w:space="0" w:color="auto"/>
        <w:right w:val="none" w:sz="0" w:space="0" w:color="auto"/>
      </w:divBdr>
    </w:div>
    <w:div w:id="626858830">
      <w:bodyDiv w:val="1"/>
      <w:marLeft w:val="0"/>
      <w:marRight w:val="0"/>
      <w:marTop w:val="0"/>
      <w:marBottom w:val="0"/>
      <w:divBdr>
        <w:top w:val="none" w:sz="0" w:space="0" w:color="auto"/>
        <w:left w:val="none" w:sz="0" w:space="0" w:color="auto"/>
        <w:bottom w:val="none" w:sz="0" w:space="0" w:color="auto"/>
        <w:right w:val="none" w:sz="0" w:space="0" w:color="auto"/>
      </w:divBdr>
    </w:div>
    <w:div w:id="628514673">
      <w:bodyDiv w:val="1"/>
      <w:marLeft w:val="0"/>
      <w:marRight w:val="0"/>
      <w:marTop w:val="0"/>
      <w:marBottom w:val="0"/>
      <w:divBdr>
        <w:top w:val="none" w:sz="0" w:space="0" w:color="auto"/>
        <w:left w:val="none" w:sz="0" w:space="0" w:color="auto"/>
        <w:bottom w:val="none" w:sz="0" w:space="0" w:color="auto"/>
        <w:right w:val="none" w:sz="0" w:space="0" w:color="auto"/>
      </w:divBdr>
    </w:div>
    <w:div w:id="629286552">
      <w:bodyDiv w:val="1"/>
      <w:marLeft w:val="0"/>
      <w:marRight w:val="0"/>
      <w:marTop w:val="0"/>
      <w:marBottom w:val="0"/>
      <w:divBdr>
        <w:top w:val="none" w:sz="0" w:space="0" w:color="auto"/>
        <w:left w:val="none" w:sz="0" w:space="0" w:color="auto"/>
        <w:bottom w:val="none" w:sz="0" w:space="0" w:color="auto"/>
        <w:right w:val="none" w:sz="0" w:space="0" w:color="auto"/>
      </w:divBdr>
    </w:div>
    <w:div w:id="629361411">
      <w:bodyDiv w:val="1"/>
      <w:marLeft w:val="0"/>
      <w:marRight w:val="0"/>
      <w:marTop w:val="0"/>
      <w:marBottom w:val="0"/>
      <w:divBdr>
        <w:top w:val="none" w:sz="0" w:space="0" w:color="auto"/>
        <w:left w:val="none" w:sz="0" w:space="0" w:color="auto"/>
        <w:bottom w:val="none" w:sz="0" w:space="0" w:color="auto"/>
        <w:right w:val="none" w:sz="0" w:space="0" w:color="auto"/>
      </w:divBdr>
    </w:div>
    <w:div w:id="630785976">
      <w:bodyDiv w:val="1"/>
      <w:marLeft w:val="0"/>
      <w:marRight w:val="0"/>
      <w:marTop w:val="0"/>
      <w:marBottom w:val="0"/>
      <w:divBdr>
        <w:top w:val="none" w:sz="0" w:space="0" w:color="auto"/>
        <w:left w:val="none" w:sz="0" w:space="0" w:color="auto"/>
        <w:bottom w:val="none" w:sz="0" w:space="0" w:color="auto"/>
        <w:right w:val="none" w:sz="0" w:space="0" w:color="auto"/>
      </w:divBdr>
    </w:div>
    <w:div w:id="632905193">
      <w:bodyDiv w:val="1"/>
      <w:marLeft w:val="0"/>
      <w:marRight w:val="0"/>
      <w:marTop w:val="0"/>
      <w:marBottom w:val="0"/>
      <w:divBdr>
        <w:top w:val="none" w:sz="0" w:space="0" w:color="auto"/>
        <w:left w:val="none" w:sz="0" w:space="0" w:color="auto"/>
        <w:bottom w:val="none" w:sz="0" w:space="0" w:color="auto"/>
        <w:right w:val="none" w:sz="0" w:space="0" w:color="auto"/>
      </w:divBdr>
    </w:div>
    <w:div w:id="634065189">
      <w:bodyDiv w:val="1"/>
      <w:marLeft w:val="0"/>
      <w:marRight w:val="0"/>
      <w:marTop w:val="0"/>
      <w:marBottom w:val="0"/>
      <w:divBdr>
        <w:top w:val="none" w:sz="0" w:space="0" w:color="auto"/>
        <w:left w:val="none" w:sz="0" w:space="0" w:color="auto"/>
        <w:bottom w:val="none" w:sz="0" w:space="0" w:color="auto"/>
        <w:right w:val="none" w:sz="0" w:space="0" w:color="auto"/>
      </w:divBdr>
    </w:div>
    <w:div w:id="634455400">
      <w:bodyDiv w:val="1"/>
      <w:marLeft w:val="0"/>
      <w:marRight w:val="0"/>
      <w:marTop w:val="0"/>
      <w:marBottom w:val="0"/>
      <w:divBdr>
        <w:top w:val="none" w:sz="0" w:space="0" w:color="auto"/>
        <w:left w:val="none" w:sz="0" w:space="0" w:color="auto"/>
        <w:bottom w:val="none" w:sz="0" w:space="0" w:color="auto"/>
        <w:right w:val="none" w:sz="0" w:space="0" w:color="auto"/>
      </w:divBdr>
    </w:div>
    <w:div w:id="634726225">
      <w:bodyDiv w:val="1"/>
      <w:marLeft w:val="0"/>
      <w:marRight w:val="0"/>
      <w:marTop w:val="0"/>
      <w:marBottom w:val="0"/>
      <w:divBdr>
        <w:top w:val="none" w:sz="0" w:space="0" w:color="auto"/>
        <w:left w:val="none" w:sz="0" w:space="0" w:color="auto"/>
        <w:bottom w:val="none" w:sz="0" w:space="0" w:color="auto"/>
        <w:right w:val="none" w:sz="0" w:space="0" w:color="auto"/>
      </w:divBdr>
    </w:div>
    <w:div w:id="635523644">
      <w:bodyDiv w:val="1"/>
      <w:marLeft w:val="0"/>
      <w:marRight w:val="0"/>
      <w:marTop w:val="0"/>
      <w:marBottom w:val="0"/>
      <w:divBdr>
        <w:top w:val="none" w:sz="0" w:space="0" w:color="auto"/>
        <w:left w:val="none" w:sz="0" w:space="0" w:color="auto"/>
        <w:bottom w:val="none" w:sz="0" w:space="0" w:color="auto"/>
        <w:right w:val="none" w:sz="0" w:space="0" w:color="auto"/>
      </w:divBdr>
    </w:div>
    <w:div w:id="636031393">
      <w:bodyDiv w:val="1"/>
      <w:marLeft w:val="0"/>
      <w:marRight w:val="0"/>
      <w:marTop w:val="0"/>
      <w:marBottom w:val="0"/>
      <w:divBdr>
        <w:top w:val="none" w:sz="0" w:space="0" w:color="auto"/>
        <w:left w:val="none" w:sz="0" w:space="0" w:color="auto"/>
        <w:bottom w:val="none" w:sz="0" w:space="0" w:color="auto"/>
        <w:right w:val="none" w:sz="0" w:space="0" w:color="auto"/>
      </w:divBdr>
    </w:div>
    <w:div w:id="636573805">
      <w:bodyDiv w:val="1"/>
      <w:marLeft w:val="0"/>
      <w:marRight w:val="0"/>
      <w:marTop w:val="0"/>
      <w:marBottom w:val="0"/>
      <w:divBdr>
        <w:top w:val="none" w:sz="0" w:space="0" w:color="auto"/>
        <w:left w:val="none" w:sz="0" w:space="0" w:color="auto"/>
        <w:bottom w:val="none" w:sz="0" w:space="0" w:color="auto"/>
        <w:right w:val="none" w:sz="0" w:space="0" w:color="auto"/>
      </w:divBdr>
    </w:div>
    <w:div w:id="637153933">
      <w:bodyDiv w:val="1"/>
      <w:marLeft w:val="0"/>
      <w:marRight w:val="0"/>
      <w:marTop w:val="0"/>
      <w:marBottom w:val="0"/>
      <w:divBdr>
        <w:top w:val="none" w:sz="0" w:space="0" w:color="auto"/>
        <w:left w:val="none" w:sz="0" w:space="0" w:color="auto"/>
        <w:bottom w:val="none" w:sz="0" w:space="0" w:color="auto"/>
        <w:right w:val="none" w:sz="0" w:space="0" w:color="auto"/>
      </w:divBdr>
    </w:div>
    <w:div w:id="637300318">
      <w:bodyDiv w:val="1"/>
      <w:marLeft w:val="0"/>
      <w:marRight w:val="0"/>
      <w:marTop w:val="0"/>
      <w:marBottom w:val="0"/>
      <w:divBdr>
        <w:top w:val="none" w:sz="0" w:space="0" w:color="auto"/>
        <w:left w:val="none" w:sz="0" w:space="0" w:color="auto"/>
        <w:bottom w:val="none" w:sz="0" w:space="0" w:color="auto"/>
        <w:right w:val="none" w:sz="0" w:space="0" w:color="auto"/>
      </w:divBdr>
    </w:div>
    <w:div w:id="637956478">
      <w:bodyDiv w:val="1"/>
      <w:marLeft w:val="0"/>
      <w:marRight w:val="0"/>
      <w:marTop w:val="0"/>
      <w:marBottom w:val="0"/>
      <w:divBdr>
        <w:top w:val="none" w:sz="0" w:space="0" w:color="auto"/>
        <w:left w:val="none" w:sz="0" w:space="0" w:color="auto"/>
        <w:bottom w:val="none" w:sz="0" w:space="0" w:color="auto"/>
        <w:right w:val="none" w:sz="0" w:space="0" w:color="auto"/>
      </w:divBdr>
    </w:div>
    <w:div w:id="641538484">
      <w:bodyDiv w:val="1"/>
      <w:marLeft w:val="0"/>
      <w:marRight w:val="0"/>
      <w:marTop w:val="0"/>
      <w:marBottom w:val="0"/>
      <w:divBdr>
        <w:top w:val="none" w:sz="0" w:space="0" w:color="auto"/>
        <w:left w:val="none" w:sz="0" w:space="0" w:color="auto"/>
        <w:bottom w:val="none" w:sz="0" w:space="0" w:color="auto"/>
        <w:right w:val="none" w:sz="0" w:space="0" w:color="auto"/>
      </w:divBdr>
    </w:div>
    <w:div w:id="642152110">
      <w:bodyDiv w:val="1"/>
      <w:marLeft w:val="0"/>
      <w:marRight w:val="0"/>
      <w:marTop w:val="0"/>
      <w:marBottom w:val="0"/>
      <w:divBdr>
        <w:top w:val="none" w:sz="0" w:space="0" w:color="auto"/>
        <w:left w:val="none" w:sz="0" w:space="0" w:color="auto"/>
        <w:bottom w:val="none" w:sz="0" w:space="0" w:color="auto"/>
        <w:right w:val="none" w:sz="0" w:space="0" w:color="auto"/>
      </w:divBdr>
    </w:div>
    <w:div w:id="646008426">
      <w:bodyDiv w:val="1"/>
      <w:marLeft w:val="0"/>
      <w:marRight w:val="0"/>
      <w:marTop w:val="0"/>
      <w:marBottom w:val="0"/>
      <w:divBdr>
        <w:top w:val="none" w:sz="0" w:space="0" w:color="auto"/>
        <w:left w:val="none" w:sz="0" w:space="0" w:color="auto"/>
        <w:bottom w:val="none" w:sz="0" w:space="0" w:color="auto"/>
        <w:right w:val="none" w:sz="0" w:space="0" w:color="auto"/>
      </w:divBdr>
    </w:div>
    <w:div w:id="646478173">
      <w:bodyDiv w:val="1"/>
      <w:marLeft w:val="0"/>
      <w:marRight w:val="0"/>
      <w:marTop w:val="0"/>
      <w:marBottom w:val="0"/>
      <w:divBdr>
        <w:top w:val="none" w:sz="0" w:space="0" w:color="auto"/>
        <w:left w:val="none" w:sz="0" w:space="0" w:color="auto"/>
        <w:bottom w:val="none" w:sz="0" w:space="0" w:color="auto"/>
        <w:right w:val="none" w:sz="0" w:space="0" w:color="auto"/>
      </w:divBdr>
    </w:div>
    <w:div w:id="646514386">
      <w:bodyDiv w:val="1"/>
      <w:marLeft w:val="0"/>
      <w:marRight w:val="0"/>
      <w:marTop w:val="0"/>
      <w:marBottom w:val="0"/>
      <w:divBdr>
        <w:top w:val="none" w:sz="0" w:space="0" w:color="auto"/>
        <w:left w:val="none" w:sz="0" w:space="0" w:color="auto"/>
        <w:bottom w:val="none" w:sz="0" w:space="0" w:color="auto"/>
        <w:right w:val="none" w:sz="0" w:space="0" w:color="auto"/>
      </w:divBdr>
    </w:div>
    <w:div w:id="647051388">
      <w:bodyDiv w:val="1"/>
      <w:marLeft w:val="0"/>
      <w:marRight w:val="0"/>
      <w:marTop w:val="0"/>
      <w:marBottom w:val="0"/>
      <w:divBdr>
        <w:top w:val="none" w:sz="0" w:space="0" w:color="auto"/>
        <w:left w:val="none" w:sz="0" w:space="0" w:color="auto"/>
        <w:bottom w:val="none" w:sz="0" w:space="0" w:color="auto"/>
        <w:right w:val="none" w:sz="0" w:space="0" w:color="auto"/>
      </w:divBdr>
    </w:div>
    <w:div w:id="649141874">
      <w:bodyDiv w:val="1"/>
      <w:marLeft w:val="0"/>
      <w:marRight w:val="0"/>
      <w:marTop w:val="0"/>
      <w:marBottom w:val="0"/>
      <w:divBdr>
        <w:top w:val="none" w:sz="0" w:space="0" w:color="auto"/>
        <w:left w:val="none" w:sz="0" w:space="0" w:color="auto"/>
        <w:bottom w:val="none" w:sz="0" w:space="0" w:color="auto"/>
        <w:right w:val="none" w:sz="0" w:space="0" w:color="auto"/>
      </w:divBdr>
    </w:div>
    <w:div w:id="651443082">
      <w:bodyDiv w:val="1"/>
      <w:marLeft w:val="0"/>
      <w:marRight w:val="0"/>
      <w:marTop w:val="0"/>
      <w:marBottom w:val="0"/>
      <w:divBdr>
        <w:top w:val="none" w:sz="0" w:space="0" w:color="auto"/>
        <w:left w:val="none" w:sz="0" w:space="0" w:color="auto"/>
        <w:bottom w:val="none" w:sz="0" w:space="0" w:color="auto"/>
        <w:right w:val="none" w:sz="0" w:space="0" w:color="auto"/>
      </w:divBdr>
    </w:div>
    <w:div w:id="655567698">
      <w:bodyDiv w:val="1"/>
      <w:marLeft w:val="0"/>
      <w:marRight w:val="0"/>
      <w:marTop w:val="0"/>
      <w:marBottom w:val="0"/>
      <w:divBdr>
        <w:top w:val="none" w:sz="0" w:space="0" w:color="auto"/>
        <w:left w:val="none" w:sz="0" w:space="0" w:color="auto"/>
        <w:bottom w:val="none" w:sz="0" w:space="0" w:color="auto"/>
        <w:right w:val="none" w:sz="0" w:space="0" w:color="auto"/>
      </w:divBdr>
    </w:div>
    <w:div w:id="656111151">
      <w:bodyDiv w:val="1"/>
      <w:marLeft w:val="0"/>
      <w:marRight w:val="0"/>
      <w:marTop w:val="0"/>
      <w:marBottom w:val="0"/>
      <w:divBdr>
        <w:top w:val="none" w:sz="0" w:space="0" w:color="auto"/>
        <w:left w:val="none" w:sz="0" w:space="0" w:color="auto"/>
        <w:bottom w:val="none" w:sz="0" w:space="0" w:color="auto"/>
        <w:right w:val="none" w:sz="0" w:space="0" w:color="auto"/>
      </w:divBdr>
    </w:div>
    <w:div w:id="657920970">
      <w:bodyDiv w:val="1"/>
      <w:marLeft w:val="0"/>
      <w:marRight w:val="0"/>
      <w:marTop w:val="0"/>
      <w:marBottom w:val="0"/>
      <w:divBdr>
        <w:top w:val="none" w:sz="0" w:space="0" w:color="auto"/>
        <w:left w:val="none" w:sz="0" w:space="0" w:color="auto"/>
        <w:bottom w:val="none" w:sz="0" w:space="0" w:color="auto"/>
        <w:right w:val="none" w:sz="0" w:space="0" w:color="auto"/>
      </w:divBdr>
    </w:div>
    <w:div w:id="658078283">
      <w:bodyDiv w:val="1"/>
      <w:marLeft w:val="0"/>
      <w:marRight w:val="0"/>
      <w:marTop w:val="0"/>
      <w:marBottom w:val="0"/>
      <w:divBdr>
        <w:top w:val="none" w:sz="0" w:space="0" w:color="auto"/>
        <w:left w:val="none" w:sz="0" w:space="0" w:color="auto"/>
        <w:bottom w:val="none" w:sz="0" w:space="0" w:color="auto"/>
        <w:right w:val="none" w:sz="0" w:space="0" w:color="auto"/>
      </w:divBdr>
    </w:div>
    <w:div w:id="658314460">
      <w:bodyDiv w:val="1"/>
      <w:marLeft w:val="0"/>
      <w:marRight w:val="0"/>
      <w:marTop w:val="0"/>
      <w:marBottom w:val="0"/>
      <w:divBdr>
        <w:top w:val="none" w:sz="0" w:space="0" w:color="auto"/>
        <w:left w:val="none" w:sz="0" w:space="0" w:color="auto"/>
        <w:bottom w:val="none" w:sz="0" w:space="0" w:color="auto"/>
        <w:right w:val="none" w:sz="0" w:space="0" w:color="auto"/>
      </w:divBdr>
    </w:div>
    <w:div w:id="659773408">
      <w:bodyDiv w:val="1"/>
      <w:marLeft w:val="0"/>
      <w:marRight w:val="0"/>
      <w:marTop w:val="0"/>
      <w:marBottom w:val="0"/>
      <w:divBdr>
        <w:top w:val="none" w:sz="0" w:space="0" w:color="auto"/>
        <w:left w:val="none" w:sz="0" w:space="0" w:color="auto"/>
        <w:bottom w:val="none" w:sz="0" w:space="0" w:color="auto"/>
        <w:right w:val="none" w:sz="0" w:space="0" w:color="auto"/>
      </w:divBdr>
    </w:div>
    <w:div w:id="660037372">
      <w:bodyDiv w:val="1"/>
      <w:marLeft w:val="0"/>
      <w:marRight w:val="0"/>
      <w:marTop w:val="0"/>
      <w:marBottom w:val="0"/>
      <w:divBdr>
        <w:top w:val="none" w:sz="0" w:space="0" w:color="auto"/>
        <w:left w:val="none" w:sz="0" w:space="0" w:color="auto"/>
        <w:bottom w:val="none" w:sz="0" w:space="0" w:color="auto"/>
        <w:right w:val="none" w:sz="0" w:space="0" w:color="auto"/>
      </w:divBdr>
    </w:div>
    <w:div w:id="661196343">
      <w:bodyDiv w:val="1"/>
      <w:marLeft w:val="0"/>
      <w:marRight w:val="0"/>
      <w:marTop w:val="0"/>
      <w:marBottom w:val="0"/>
      <w:divBdr>
        <w:top w:val="none" w:sz="0" w:space="0" w:color="auto"/>
        <w:left w:val="none" w:sz="0" w:space="0" w:color="auto"/>
        <w:bottom w:val="none" w:sz="0" w:space="0" w:color="auto"/>
        <w:right w:val="none" w:sz="0" w:space="0" w:color="auto"/>
      </w:divBdr>
    </w:div>
    <w:div w:id="662246327">
      <w:bodyDiv w:val="1"/>
      <w:marLeft w:val="0"/>
      <w:marRight w:val="0"/>
      <w:marTop w:val="0"/>
      <w:marBottom w:val="0"/>
      <w:divBdr>
        <w:top w:val="none" w:sz="0" w:space="0" w:color="auto"/>
        <w:left w:val="none" w:sz="0" w:space="0" w:color="auto"/>
        <w:bottom w:val="none" w:sz="0" w:space="0" w:color="auto"/>
        <w:right w:val="none" w:sz="0" w:space="0" w:color="auto"/>
      </w:divBdr>
    </w:div>
    <w:div w:id="664625709">
      <w:bodyDiv w:val="1"/>
      <w:marLeft w:val="0"/>
      <w:marRight w:val="0"/>
      <w:marTop w:val="0"/>
      <w:marBottom w:val="0"/>
      <w:divBdr>
        <w:top w:val="none" w:sz="0" w:space="0" w:color="auto"/>
        <w:left w:val="none" w:sz="0" w:space="0" w:color="auto"/>
        <w:bottom w:val="none" w:sz="0" w:space="0" w:color="auto"/>
        <w:right w:val="none" w:sz="0" w:space="0" w:color="auto"/>
      </w:divBdr>
    </w:div>
    <w:div w:id="665060056">
      <w:bodyDiv w:val="1"/>
      <w:marLeft w:val="0"/>
      <w:marRight w:val="0"/>
      <w:marTop w:val="0"/>
      <w:marBottom w:val="0"/>
      <w:divBdr>
        <w:top w:val="none" w:sz="0" w:space="0" w:color="auto"/>
        <w:left w:val="none" w:sz="0" w:space="0" w:color="auto"/>
        <w:bottom w:val="none" w:sz="0" w:space="0" w:color="auto"/>
        <w:right w:val="none" w:sz="0" w:space="0" w:color="auto"/>
      </w:divBdr>
    </w:div>
    <w:div w:id="667054687">
      <w:bodyDiv w:val="1"/>
      <w:marLeft w:val="0"/>
      <w:marRight w:val="0"/>
      <w:marTop w:val="0"/>
      <w:marBottom w:val="0"/>
      <w:divBdr>
        <w:top w:val="none" w:sz="0" w:space="0" w:color="auto"/>
        <w:left w:val="none" w:sz="0" w:space="0" w:color="auto"/>
        <w:bottom w:val="none" w:sz="0" w:space="0" w:color="auto"/>
        <w:right w:val="none" w:sz="0" w:space="0" w:color="auto"/>
      </w:divBdr>
    </w:div>
    <w:div w:id="667827202">
      <w:bodyDiv w:val="1"/>
      <w:marLeft w:val="0"/>
      <w:marRight w:val="0"/>
      <w:marTop w:val="0"/>
      <w:marBottom w:val="0"/>
      <w:divBdr>
        <w:top w:val="none" w:sz="0" w:space="0" w:color="auto"/>
        <w:left w:val="none" w:sz="0" w:space="0" w:color="auto"/>
        <w:bottom w:val="none" w:sz="0" w:space="0" w:color="auto"/>
        <w:right w:val="none" w:sz="0" w:space="0" w:color="auto"/>
      </w:divBdr>
    </w:div>
    <w:div w:id="668871614">
      <w:bodyDiv w:val="1"/>
      <w:marLeft w:val="0"/>
      <w:marRight w:val="0"/>
      <w:marTop w:val="0"/>
      <w:marBottom w:val="0"/>
      <w:divBdr>
        <w:top w:val="none" w:sz="0" w:space="0" w:color="auto"/>
        <w:left w:val="none" w:sz="0" w:space="0" w:color="auto"/>
        <w:bottom w:val="none" w:sz="0" w:space="0" w:color="auto"/>
        <w:right w:val="none" w:sz="0" w:space="0" w:color="auto"/>
      </w:divBdr>
    </w:div>
    <w:div w:id="670719161">
      <w:bodyDiv w:val="1"/>
      <w:marLeft w:val="0"/>
      <w:marRight w:val="0"/>
      <w:marTop w:val="0"/>
      <w:marBottom w:val="0"/>
      <w:divBdr>
        <w:top w:val="none" w:sz="0" w:space="0" w:color="auto"/>
        <w:left w:val="none" w:sz="0" w:space="0" w:color="auto"/>
        <w:bottom w:val="none" w:sz="0" w:space="0" w:color="auto"/>
        <w:right w:val="none" w:sz="0" w:space="0" w:color="auto"/>
      </w:divBdr>
    </w:div>
    <w:div w:id="670723819">
      <w:bodyDiv w:val="1"/>
      <w:marLeft w:val="0"/>
      <w:marRight w:val="0"/>
      <w:marTop w:val="0"/>
      <w:marBottom w:val="0"/>
      <w:divBdr>
        <w:top w:val="none" w:sz="0" w:space="0" w:color="auto"/>
        <w:left w:val="none" w:sz="0" w:space="0" w:color="auto"/>
        <w:bottom w:val="none" w:sz="0" w:space="0" w:color="auto"/>
        <w:right w:val="none" w:sz="0" w:space="0" w:color="auto"/>
      </w:divBdr>
    </w:div>
    <w:div w:id="672223241">
      <w:bodyDiv w:val="1"/>
      <w:marLeft w:val="0"/>
      <w:marRight w:val="0"/>
      <w:marTop w:val="0"/>
      <w:marBottom w:val="0"/>
      <w:divBdr>
        <w:top w:val="none" w:sz="0" w:space="0" w:color="auto"/>
        <w:left w:val="none" w:sz="0" w:space="0" w:color="auto"/>
        <w:bottom w:val="none" w:sz="0" w:space="0" w:color="auto"/>
        <w:right w:val="none" w:sz="0" w:space="0" w:color="auto"/>
      </w:divBdr>
    </w:div>
    <w:div w:id="672731862">
      <w:bodyDiv w:val="1"/>
      <w:marLeft w:val="0"/>
      <w:marRight w:val="0"/>
      <w:marTop w:val="0"/>
      <w:marBottom w:val="0"/>
      <w:divBdr>
        <w:top w:val="none" w:sz="0" w:space="0" w:color="auto"/>
        <w:left w:val="none" w:sz="0" w:space="0" w:color="auto"/>
        <w:bottom w:val="none" w:sz="0" w:space="0" w:color="auto"/>
        <w:right w:val="none" w:sz="0" w:space="0" w:color="auto"/>
      </w:divBdr>
    </w:div>
    <w:div w:id="676688758">
      <w:bodyDiv w:val="1"/>
      <w:marLeft w:val="0"/>
      <w:marRight w:val="0"/>
      <w:marTop w:val="0"/>
      <w:marBottom w:val="0"/>
      <w:divBdr>
        <w:top w:val="none" w:sz="0" w:space="0" w:color="auto"/>
        <w:left w:val="none" w:sz="0" w:space="0" w:color="auto"/>
        <w:bottom w:val="none" w:sz="0" w:space="0" w:color="auto"/>
        <w:right w:val="none" w:sz="0" w:space="0" w:color="auto"/>
      </w:divBdr>
    </w:div>
    <w:div w:id="679159574">
      <w:bodyDiv w:val="1"/>
      <w:marLeft w:val="0"/>
      <w:marRight w:val="0"/>
      <w:marTop w:val="0"/>
      <w:marBottom w:val="0"/>
      <w:divBdr>
        <w:top w:val="none" w:sz="0" w:space="0" w:color="auto"/>
        <w:left w:val="none" w:sz="0" w:space="0" w:color="auto"/>
        <w:bottom w:val="none" w:sz="0" w:space="0" w:color="auto"/>
        <w:right w:val="none" w:sz="0" w:space="0" w:color="auto"/>
      </w:divBdr>
    </w:div>
    <w:div w:id="680814048">
      <w:bodyDiv w:val="1"/>
      <w:marLeft w:val="0"/>
      <w:marRight w:val="0"/>
      <w:marTop w:val="0"/>
      <w:marBottom w:val="0"/>
      <w:divBdr>
        <w:top w:val="none" w:sz="0" w:space="0" w:color="auto"/>
        <w:left w:val="none" w:sz="0" w:space="0" w:color="auto"/>
        <w:bottom w:val="none" w:sz="0" w:space="0" w:color="auto"/>
        <w:right w:val="none" w:sz="0" w:space="0" w:color="auto"/>
      </w:divBdr>
    </w:div>
    <w:div w:id="681055866">
      <w:bodyDiv w:val="1"/>
      <w:marLeft w:val="0"/>
      <w:marRight w:val="0"/>
      <w:marTop w:val="0"/>
      <w:marBottom w:val="0"/>
      <w:divBdr>
        <w:top w:val="none" w:sz="0" w:space="0" w:color="auto"/>
        <w:left w:val="none" w:sz="0" w:space="0" w:color="auto"/>
        <w:bottom w:val="none" w:sz="0" w:space="0" w:color="auto"/>
        <w:right w:val="none" w:sz="0" w:space="0" w:color="auto"/>
      </w:divBdr>
    </w:div>
    <w:div w:id="681250718">
      <w:bodyDiv w:val="1"/>
      <w:marLeft w:val="0"/>
      <w:marRight w:val="0"/>
      <w:marTop w:val="0"/>
      <w:marBottom w:val="0"/>
      <w:divBdr>
        <w:top w:val="none" w:sz="0" w:space="0" w:color="auto"/>
        <w:left w:val="none" w:sz="0" w:space="0" w:color="auto"/>
        <w:bottom w:val="none" w:sz="0" w:space="0" w:color="auto"/>
        <w:right w:val="none" w:sz="0" w:space="0" w:color="auto"/>
      </w:divBdr>
    </w:div>
    <w:div w:id="681512265">
      <w:bodyDiv w:val="1"/>
      <w:marLeft w:val="0"/>
      <w:marRight w:val="0"/>
      <w:marTop w:val="0"/>
      <w:marBottom w:val="0"/>
      <w:divBdr>
        <w:top w:val="none" w:sz="0" w:space="0" w:color="auto"/>
        <w:left w:val="none" w:sz="0" w:space="0" w:color="auto"/>
        <w:bottom w:val="none" w:sz="0" w:space="0" w:color="auto"/>
        <w:right w:val="none" w:sz="0" w:space="0" w:color="auto"/>
      </w:divBdr>
    </w:div>
    <w:div w:id="682171732">
      <w:bodyDiv w:val="1"/>
      <w:marLeft w:val="0"/>
      <w:marRight w:val="0"/>
      <w:marTop w:val="0"/>
      <w:marBottom w:val="0"/>
      <w:divBdr>
        <w:top w:val="none" w:sz="0" w:space="0" w:color="auto"/>
        <w:left w:val="none" w:sz="0" w:space="0" w:color="auto"/>
        <w:bottom w:val="none" w:sz="0" w:space="0" w:color="auto"/>
        <w:right w:val="none" w:sz="0" w:space="0" w:color="auto"/>
      </w:divBdr>
    </w:div>
    <w:div w:id="684014468">
      <w:bodyDiv w:val="1"/>
      <w:marLeft w:val="0"/>
      <w:marRight w:val="0"/>
      <w:marTop w:val="0"/>
      <w:marBottom w:val="0"/>
      <w:divBdr>
        <w:top w:val="none" w:sz="0" w:space="0" w:color="auto"/>
        <w:left w:val="none" w:sz="0" w:space="0" w:color="auto"/>
        <w:bottom w:val="none" w:sz="0" w:space="0" w:color="auto"/>
        <w:right w:val="none" w:sz="0" w:space="0" w:color="auto"/>
      </w:divBdr>
    </w:div>
    <w:div w:id="685208517">
      <w:bodyDiv w:val="1"/>
      <w:marLeft w:val="0"/>
      <w:marRight w:val="0"/>
      <w:marTop w:val="0"/>
      <w:marBottom w:val="0"/>
      <w:divBdr>
        <w:top w:val="none" w:sz="0" w:space="0" w:color="auto"/>
        <w:left w:val="none" w:sz="0" w:space="0" w:color="auto"/>
        <w:bottom w:val="none" w:sz="0" w:space="0" w:color="auto"/>
        <w:right w:val="none" w:sz="0" w:space="0" w:color="auto"/>
      </w:divBdr>
    </w:div>
    <w:div w:id="688066236">
      <w:bodyDiv w:val="1"/>
      <w:marLeft w:val="0"/>
      <w:marRight w:val="0"/>
      <w:marTop w:val="0"/>
      <w:marBottom w:val="0"/>
      <w:divBdr>
        <w:top w:val="none" w:sz="0" w:space="0" w:color="auto"/>
        <w:left w:val="none" w:sz="0" w:space="0" w:color="auto"/>
        <w:bottom w:val="none" w:sz="0" w:space="0" w:color="auto"/>
        <w:right w:val="none" w:sz="0" w:space="0" w:color="auto"/>
      </w:divBdr>
    </w:div>
    <w:div w:id="691225336">
      <w:bodyDiv w:val="1"/>
      <w:marLeft w:val="0"/>
      <w:marRight w:val="0"/>
      <w:marTop w:val="0"/>
      <w:marBottom w:val="0"/>
      <w:divBdr>
        <w:top w:val="none" w:sz="0" w:space="0" w:color="auto"/>
        <w:left w:val="none" w:sz="0" w:space="0" w:color="auto"/>
        <w:bottom w:val="none" w:sz="0" w:space="0" w:color="auto"/>
        <w:right w:val="none" w:sz="0" w:space="0" w:color="auto"/>
      </w:divBdr>
    </w:div>
    <w:div w:id="693186795">
      <w:bodyDiv w:val="1"/>
      <w:marLeft w:val="0"/>
      <w:marRight w:val="0"/>
      <w:marTop w:val="0"/>
      <w:marBottom w:val="0"/>
      <w:divBdr>
        <w:top w:val="none" w:sz="0" w:space="0" w:color="auto"/>
        <w:left w:val="none" w:sz="0" w:space="0" w:color="auto"/>
        <w:bottom w:val="none" w:sz="0" w:space="0" w:color="auto"/>
        <w:right w:val="none" w:sz="0" w:space="0" w:color="auto"/>
      </w:divBdr>
    </w:div>
    <w:div w:id="693459772">
      <w:bodyDiv w:val="1"/>
      <w:marLeft w:val="0"/>
      <w:marRight w:val="0"/>
      <w:marTop w:val="0"/>
      <w:marBottom w:val="0"/>
      <w:divBdr>
        <w:top w:val="none" w:sz="0" w:space="0" w:color="auto"/>
        <w:left w:val="none" w:sz="0" w:space="0" w:color="auto"/>
        <w:bottom w:val="none" w:sz="0" w:space="0" w:color="auto"/>
        <w:right w:val="none" w:sz="0" w:space="0" w:color="auto"/>
      </w:divBdr>
    </w:div>
    <w:div w:id="700208524">
      <w:bodyDiv w:val="1"/>
      <w:marLeft w:val="0"/>
      <w:marRight w:val="0"/>
      <w:marTop w:val="0"/>
      <w:marBottom w:val="0"/>
      <w:divBdr>
        <w:top w:val="none" w:sz="0" w:space="0" w:color="auto"/>
        <w:left w:val="none" w:sz="0" w:space="0" w:color="auto"/>
        <w:bottom w:val="none" w:sz="0" w:space="0" w:color="auto"/>
        <w:right w:val="none" w:sz="0" w:space="0" w:color="auto"/>
      </w:divBdr>
    </w:div>
    <w:div w:id="700790765">
      <w:bodyDiv w:val="1"/>
      <w:marLeft w:val="0"/>
      <w:marRight w:val="0"/>
      <w:marTop w:val="0"/>
      <w:marBottom w:val="0"/>
      <w:divBdr>
        <w:top w:val="none" w:sz="0" w:space="0" w:color="auto"/>
        <w:left w:val="none" w:sz="0" w:space="0" w:color="auto"/>
        <w:bottom w:val="none" w:sz="0" w:space="0" w:color="auto"/>
        <w:right w:val="none" w:sz="0" w:space="0" w:color="auto"/>
      </w:divBdr>
    </w:div>
    <w:div w:id="700908843">
      <w:bodyDiv w:val="1"/>
      <w:marLeft w:val="0"/>
      <w:marRight w:val="0"/>
      <w:marTop w:val="0"/>
      <w:marBottom w:val="0"/>
      <w:divBdr>
        <w:top w:val="none" w:sz="0" w:space="0" w:color="auto"/>
        <w:left w:val="none" w:sz="0" w:space="0" w:color="auto"/>
        <w:bottom w:val="none" w:sz="0" w:space="0" w:color="auto"/>
        <w:right w:val="none" w:sz="0" w:space="0" w:color="auto"/>
      </w:divBdr>
    </w:div>
    <w:div w:id="702243038">
      <w:bodyDiv w:val="1"/>
      <w:marLeft w:val="0"/>
      <w:marRight w:val="0"/>
      <w:marTop w:val="0"/>
      <w:marBottom w:val="0"/>
      <w:divBdr>
        <w:top w:val="none" w:sz="0" w:space="0" w:color="auto"/>
        <w:left w:val="none" w:sz="0" w:space="0" w:color="auto"/>
        <w:bottom w:val="none" w:sz="0" w:space="0" w:color="auto"/>
        <w:right w:val="none" w:sz="0" w:space="0" w:color="auto"/>
      </w:divBdr>
    </w:div>
    <w:div w:id="704453023">
      <w:bodyDiv w:val="1"/>
      <w:marLeft w:val="0"/>
      <w:marRight w:val="0"/>
      <w:marTop w:val="0"/>
      <w:marBottom w:val="0"/>
      <w:divBdr>
        <w:top w:val="none" w:sz="0" w:space="0" w:color="auto"/>
        <w:left w:val="none" w:sz="0" w:space="0" w:color="auto"/>
        <w:bottom w:val="none" w:sz="0" w:space="0" w:color="auto"/>
        <w:right w:val="none" w:sz="0" w:space="0" w:color="auto"/>
      </w:divBdr>
    </w:div>
    <w:div w:id="708147250">
      <w:bodyDiv w:val="1"/>
      <w:marLeft w:val="0"/>
      <w:marRight w:val="0"/>
      <w:marTop w:val="0"/>
      <w:marBottom w:val="0"/>
      <w:divBdr>
        <w:top w:val="none" w:sz="0" w:space="0" w:color="auto"/>
        <w:left w:val="none" w:sz="0" w:space="0" w:color="auto"/>
        <w:bottom w:val="none" w:sz="0" w:space="0" w:color="auto"/>
        <w:right w:val="none" w:sz="0" w:space="0" w:color="auto"/>
      </w:divBdr>
    </w:div>
    <w:div w:id="710225599">
      <w:bodyDiv w:val="1"/>
      <w:marLeft w:val="0"/>
      <w:marRight w:val="0"/>
      <w:marTop w:val="0"/>
      <w:marBottom w:val="0"/>
      <w:divBdr>
        <w:top w:val="none" w:sz="0" w:space="0" w:color="auto"/>
        <w:left w:val="none" w:sz="0" w:space="0" w:color="auto"/>
        <w:bottom w:val="none" w:sz="0" w:space="0" w:color="auto"/>
        <w:right w:val="none" w:sz="0" w:space="0" w:color="auto"/>
      </w:divBdr>
    </w:div>
    <w:div w:id="710502000">
      <w:bodyDiv w:val="1"/>
      <w:marLeft w:val="0"/>
      <w:marRight w:val="0"/>
      <w:marTop w:val="0"/>
      <w:marBottom w:val="0"/>
      <w:divBdr>
        <w:top w:val="none" w:sz="0" w:space="0" w:color="auto"/>
        <w:left w:val="none" w:sz="0" w:space="0" w:color="auto"/>
        <w:bottom w:val="none" w:sz="0" w:space="0" w:color="auto"/>
        <w:right w:val="none" w:sz="0" w:space="0" w:color="auto"/>
      </w:divBdr>
    </w:div>
    <w:div w:id="712390239">
      <w:bodyDiv w:val="1"/>
      <w:marLeft w:val="0"/>
      <w:marRight w:val="0"/>
      <w:marTop w:val="0"/>
      <w:marBottom w:val="0"/>
      <w:divBdr>
        <w:top w:val="none" w:sz="0" w:space="0" w:color="auto"/>
        <w:left w:val="none" w:sz="0" w:space="0" w:color="auto"/>
        <w:bottom w:val="none" w:sz="0" w:space="0" w:color="auto"/>
        <w:right w:val="none" w:sz="0" w:space="0" w:color="auto"/>
      </w:divBdr>
    </w:div>
    <w:div w:id="712656917">
      <w:bodyDiv w:val="1"/>
      <w:marLeft w:val="0"/>
      <w:marRight w:val="0"/>
      <w:marTop w:val="0"/>
      <w:marBottom w:val="0"/>
      <w:divBdr>
        <w:top w:val="none" w:sz="0" w:space="0" w:color="auto"/>
        <w:left w:val="none" w:sz="0" w:space="0" w:color="auto"/>
        <w:bottom w:val="none" w:sz="0" w:space="0" w:color="auto"/>
        <w:right w:val="none" w:sz="0" w:space="0" w:color="auto"/>
      </w:divBdr>
    </w:div>
    <w:div w:id="713038487">
      <w:bodyDiv w:val="1"/>
      <w:marLeft w:val="0"/>
      <w:marRight w:val="0"/>
      <w:marTop w:val="0"/>
      <w:marBottom w:val="0"/>
      <w:divBdr>
        <w:top w:val="none" w:sz="0" w:space="0" w:color="auto"/>
        <w:left w:val="none" w:sz="0" w:space="0" w:color="auto"/>
        <w:bottom w:val="none" w:sz="0" w:space="0" w:color="auto"/>
        <w:right w:val="none" w:sz="0" w:space="0" w:color="auto"/>
      </w:divBdr>
    </w:div>
    <w:div w:id="714505967">
      <w:bodyDiv w:val="1"/>
      <w:marLeft w:val="0"/>
      <w:marRight w:val="0"/>
      <w:marTop w:val="0"/>
      <w:marBottom w:val="0"/>
      <w:divBdr>
        <w:top w:val="none" w:sz="0" w:space="0" w:color="auto"/>
        <w:left w:val="none" w:sz="0" w:space="0" w:color="auto"/>
        <w:bottom w:val="none" w:sz="0" w:space="0" w:color="auto"/>
        <w:right w:val="none" w:sz="0" w:space="0" w:color="auto"/>
      </w:divBdr>
    </w:div>
    <w:div w:id="718627249">
      <w:bodyDiv w:val="1"/>
      <w:marLeft w:val="0"/>
      <w:marRight w:val="0"/>
      <w:marTop w:val="0"/>
      <w:marBottom w:val="0"/>
      <w:divBdr>
        <w:top w:val="none" w:sz="0" w:space="0" w:color="auto"/>
        <w:left w:val="none" w:sz="0" w:space="0" w:color="auto"/>
        <w:bottom w:val="none" w:sz="0" w:space="0" w:color="auto"/>
        <w:right w:val="none" w:sz="0" w:space="0" w:color="auto"/>
      </w:divBdr>
    </w:div>
    <w:div w:id="720323234">
      <w:bodyDiv w:val="1"/>
      <w:marLeft w:val="0"/>
      <w:marRight w:val="0"/>
      <w:marTop w:val="0"/>
      <w:marBottom w:val="0"/>
      <w:divBdr>
        <w:top w:val="none" w:sz="0" w:space="0" w:color="auto"/>
        <w:left w:val="none" w:sz="0" w:space="0" w:color="auto"/>
        <w:bottom w:val="none" w:sz="0" w:space="0" w:color="auto"/>
        <w:right w:val="none" w:sz="0" w:space="0" w:color="auto"/>
      </w:divBdr>
    </w:div>
    <w:div w:id="723409829">
      <w:bodyDiv w:val="1"/>
      <w:marLeft w:val="0"/>
      <w:marRight w:val="0"/>
      <w:marTop w:val="0"/>
      <w:marBottom w:val="0"/>
      <w:divBdr>
        <w:top w:val="none" w:sz="0" w:space="0" w:color="auto"/>
        <w:left w:val="none" w:sz="0" w:space="0" w:color="auto"/>
        <w:bottom w:val="none" w:sz="0" w:space="0" w:color="auto"/>
        <w:right w:val="none" w:sz="0" w:space="0" w:color="auto"/>
      </w:divBdr>
    </w:div>
    <w:div w:id="723526726">
      <w:bodyDiv w:val="1"/>
      <w:marLeft w:val="0"/>
      <w:marRight w:val="0"/>
      <w:marTop w:val="0"/>
      <w:marBottom w:val="0"/>
      <w:divBdr>
        <w:top w:val="none" w:sz="0" w:space="0" w:color="auto"/>
        <w:left w:val="none" w:sz="0" w:space="0" w:color="auto"/>
        <w:bottom w:val="none" w:sz="0" w:space="0" w:color="auto"/>
        <w:right w:val="none" w:sz="0" w:space="0" w:color="auto"/>
      </w:divBdr>
    </w:div>
    <w:div w:id="723795190">
      <w:bodyDiv w:val="1"/>
      <w:marLeft w:val="0"/>
      <w:marRight w:val="0"/>
      <w:marTop w:val="0"/>
      <w:marBottom w:val="0"/>
      <w:divBdr>
        <w:top w:val="none" w:sz="0" w:space="0" w:color="auto"/>
        <w:left w:val="none" w:sz="0" w:space="0" w:color="auto"/>
        <w:bottom w:val="none" w:sz="0" w:space="0" w:color="auto"/>
        <w:right w:val="none" w:sz="0" w:space="0" w:color="auto"/>
      </w:divBdr>
    </w:div>
    <w:div w:id="723915139">
      <w:bodyDiv w:val="1"/>
      <w:marLeft w:val="0"/>
      <w:marRight w:val="0"/>
      <w:marTop w:val="0"/>
      <w:marBottom w:val="0"/>
      <w:divBdr>
        <w:top w:val="none" w:sz="0" w:space="0" w:color="auto"/>
        <w:left w:val="none" w:sz="0" w:space="0" w:color="auto"/>
        <w:bottom w:val="none" w:sz="0" w:space="0" w:color="auto"/>
        <w:right w:val="none" w:sz="0" w:space="0" w:color="auto"/>
      </w:divBdr>
    </w:div>
    <w:div w:id="727146980">
      <w:bodyDiv w:val="1"/>
      <w:marLeft w:val="0"/>
      <w:marRight w:val="0"/>
      <w:marTop w:val="0"/>
      <w:marBottom w:val="0"/>
      <w:divBdr>
        <w:top w:val="none" w:sz="0" w:space="0" w:color="auto"/>
        <w:left w:val="none" w:sz="0" w:space="0" w:color="auto"/>
        <w:bottom w:val="none" w:sz="0" w:space="0" w:color="auto"/>
        <w:right w:val="none" w:sz="0" w:space="0" w:color="auto"/>
      </w:divBdr>
    </w:div>
    <w:div w:id="727337201">
      <w:bodyDiv w:val="1"/>
      <w:marLeft w:val="0"/>
      <w:marRight w:val="0"/>
      <w:marTop w:val="0"/>
      <w:marBottom w:val="0"/>
      <w:divBdr>
        <w:top w:val="none" w:sz="0" w:space="0" w:color="auto"/>
        <w:left w:val="none" w:sz="0" w:space="0" w:color="auto"/>
        <w:bottom w:val="none" w:sz="0" w:space="0" w:color="auto"/>
        <w:right w:val="none" w:sz="0" w:space="0" w:color="auto"/>
      </w:divBdr>
    </w:div>
    <w:div w:id="728185430">
      <w:bodyDiv w:val="1"/>
      <w:marLeft w:val="0"/>
      <w:marRight w:val="0"/>
      <w:marTop w:val="0"/>
      <w:marBottom w:val="0"/>
      <w:divBdr>
        <w:top w:val="none" w:sz="0" w:space="0" w:color="auto"/>
        <w:left w:val="none" w:sz="0" w:space="0" w:color="auto"/>
        <w:bottom w:val="none" w:sz="0" w:space="0" w:color="auto"/>
        <w:right w:val="none" w:sz="0" w:space="0" w:color="auto"/>
      </w:divBdr>
    </w:div>
    <w:div w:id="730612294">
      <w:bodyDiv w:val="1"/>
      <w:marLeft w:val="0"/>
      <w:marRight w:val="0"/>
      <w:marTop w:val="0"/>
      <w:marBottom w:val="0"/>
      <w:divBdr>
        <w:top w:val="none" w:sz="0" w:space="0" w:color="auto"/>
        <w:left w:val="none" w:sz="0" w:space="0" w:color="auto"/>
        <w:bottom w:val="none" w:sz="0" w:space="0" w:color="auto"/>
        <w:right w:val="none" w:sz="0" w:space="0" w:color="auto"/>
      </w:divBdr>
    </w:div>
    <w:div w:id="735511302">
      <w:bodyDiv w:val="1"/>
      <w:marLeft w:val="0"/>
      <w:marRight w:val="0"/>
      <w:marTop w:val="0"/>
      <w:marBottom w:val="0"/>
      <w:divBdr>
        <w:top w:val="none" w:sz="0" w:space="0" w:color="auto"/>
        <w:left w:val="none" w:sz="0" w:space="0" w:color="auto"/>
        <w:bottom w:val="none" w:sz="0" w:space="0" w:color="auto"/>
        <w:right w:val="none" w:sz="0" w:space="0" w:color="auto"/>
      </w:divBdr>
    </w:div>
    <w:div w:id="736509766">
      <w:bodyDiv w:val="1"/>
      <w:marLeft w:val="0"/>
      <w:marRight w:val="0"/>
      <w:marTop w:val="0"/>
      <w:marBottom w:val="0"/>
      <w:divBdr>
        <w:top w:val="none" w:sz="0" w:space="0" w:color="auto"/>
        <w:left w:val="none" w:sz="0" w:space="0" w:color="auto"/>
        <w:bottom w:val="none" w:sz="0" w:space="0" w:color="auto"/>
        <w:right w:val="none" w:sz="0" w:space="0" w:color="auto"/>
      </w:divBdr>
    </w:div>
    <w:div w:id="741294171">
      <w:bodyDiv w:val="1"/>
      <w:marLeft w:val="0"/>
      <w:marRight w:val="0"/>
      <w:marTop w:val="0"/>
      <w:marBottom w:val="0"/>
      <w:divBdr>
        <w:top w:val="none" w:sz="0" w:space="0" w:color="auto"/>
        <w:left w:val="none" w:sz="0" w:space="0" w:color="auto"/>
        <w:bottom w:val="none" w:sz="0" w:space="0" w:color="auto"/>
        <w:right w:val="none" w:sz="0" w:space="0" w:color="auto"/>
      </w:divBdr>
    </w:div>
    <w:div w:id="741417296">
      <w:bodyDiv w:val="1"/>
      <w:marLeft w:val="0"/>
      <w:marRight w:val="0"/>
      <w:marTop w:val="0"/>
      <w:marBottom w:val="0"/>
      <w:divBdr>
        <w:top w:val="none" w:sz="0" w:space="0" w:color="auto"/>
        <w:left w:val="none" w:sz="0" w:space="0" w:color="auto"/>
        <w:bottom w:val="none" w:sz="0" w:space="0" w:color="auto"/>
        <w:right w:val="none" w:sz="0" w:space="0" w:color="auto"/>
      </w:divBdr>
    </w:div>
    <w:div w:id="742143166">
      <w:bodyDiv w:val="1"/>
      <w:marLeft w:val="0"/>
      <w:marRight w:val="0"/>
      <w:marTop w:val="0"/>
      <w:marBottom w:val="0"/>
      <w:divBdr>
        <w:top w:val="none" w:sz="0" w:space="0" w:color="auto"/>
        <w:left w:val="none" w:sz="0" w:space="0" w:color="auto"/>
        <w:bottom w:val="none" w:sz="0" w:space="0" w:color="auto"/>
        <w:right w:val="none" w:sz="0" w:space="0" w:color="auto"/>
      </w:divBdr>
    </w:div>
    <w:div w:id="744187248">
      <w:bodyDiv w:val="1"/>
      <w:marLeft w:val="0"/>
      <w:marRight w:val="0"/>
      <w:marTop w:val="0"/>
      <w:marBottom w:val="0"/>
      <w:divBdr>
        <w:top w:val="none" w:sz="0" w:space="0" w:color="auto"/>
        <w:left w:val="none" w:sz="0" w:space="0" w:color="auto"/>
        <w:bottom w:val="none" w:sz="0" w:space="0" w:color="auto"/>
        <w:right w:val="none" w:sz="0" w:space="0" w:color="auto"/>
      </w:divBdr>
    </w:div>
    <w:div w:id="746194595">
      <w:bodyDiv w:val="1"/>
      <w:marLeft w:val="0"/>
      <w:marRight w:val="0"/>
      <w:marTop w:val="0"/>
      <w:marBottom w:val="0"/>
      <w:divBdr>
        <w:top w:val="none" w:sz="0" w:space="0" w:color="auto"/>
        <w:left w:val="none" w:sz="0" w:space="0" w:color="auto"/>
        <w:bottom w:val="none" w:sz="0" w:space="0" w:color="auto"/>
        <w:right w:val="none" w:sz="0" w:space="0" w:color="auto"/>
      </w:divBdr>
    </w:div>
    <w:div w:id="746613674">
      <w:bodyDiv w:val="1"/>
      <w:marLeft w:val="0"/>
      <w:marRight w:val="0"/>
      <w:marTop w:val="0"/>
      <w:marBottom w:val="0"/>
      <w:divBdr>
        <w:top w:val="none" w:sz="0" w:space="0" w:color="auto"/>
        <w:left w:val="none" w:sz="0" w:space="0" w:color="auto"/>
        <w:bottom w:val="none" w:sz="0" w:space="0" w:color="auto"/>
        <w:right w:val="none" w:sz="0" w:space="0" w:color="auto"/>
      </w:divBdr>
    </w:div>
    <w:div w:id="747534660">
      <w:bodyDiv w:val="1"/>
      <w:marLeft w:val="0"/>
      <w:marRight w:val="0"/>
      <w:marTop w:val="0"/>
      <w:marBottom w:val="0"/>
      <w:divBdr>
        <w:top w:val="none" w:sz="0" w:space="0" w:color="auto"/>
        <w:left w:val="none" w:sz="0" w:space="0" w:color="auto"/>
        <w:bottom w:val="none" w:sz="0" w:space="0" w:color="auto"/>
        <w:right w:val="none" w:sz="0" w:space="0" w:color="auto"/>
      </w:divBdr>
    </w:div>
    <w:div w:id="747579782">
      <w:bodyDiv w:val="1"/>
      <w:marLeft w:val="0"/>
      <w:marRight w:val="0"/>
      <w:marTop w:val="0"/>
      <w:marBottom w:val="0"/>
      <w:divBdr>
        <w:top w:val="none" w:sz="0" w:space="0" w:color="auto"/>
        <w:left w:val="none" w:sz="0" w:space="0" w:color="auto"/>
        <w:bottom w:val="none" w:sz="0" w:space="0" w:color="auto"/>
        <w:right w:val="none" w:sz="0" w:space="0" w:color="auto"/>
      </w:divBdr>
    </w:div>
    <w:div w:id="749156475">
      <w:bodyDiv w:val="1"/>
      <w:marLeft w:val="0"/>
      <w:marRight w:val="0"/>
      <w:marTop w:val="0"/>
      <w:marBottom w:val="0"/>
      <w:divBdr>
        <w:top w:val="none" w:sz="0" w:space="0" w:color="auto"/>
        <w:left w:val="none" w:sz="0" w:space="0" w:color="auto"/>
        <w:bottom w:val="none" w:sz="0" w:space="0" w:color="auto"/>
        <w:right w:val="none" w:sz="0" w:space="0" w:color="auto"/>
      </w:divBdr>
    </w:div>
    <w:div w:id="749350132">
      <w:bodyDiv w:val="1"/>
      <w:marLeft w:val="0"/>
      <w:marRight w:val="0"/>
      <w:marTop w:val="0"/>
      <w:marBottom w:val="0"/>
      <w:divBdr>
        <w:top w:val="none" w:sz="0" w:space="0" w:color="auto"/>
        <w:left w:val="none" w:sz="0" w:space="0" w:color="auto"/>
        <w:bottom w:val="none" w:sz="0" w:space="0" w:color="auto"/>
        <w:right w:val="none" w:sz="0" w:space="0" w:color="auto"/>
      </w:divBdr>
    </w:div>
    <w:div w:id="750548461">
      <w:bodyDiv w:val="1"/>
      <w:marLeft w:val="0"/>
      <w:marRight w:val="0"/>
      <w:marTop w:val="0"/>
      <w:marBottom w:val="0"/>
      <w:divBdr>
        <w:top w:val="none" w:sz="0" w:space="0" w:color="auto"/>
        <w:left w:val="none" w:sz="0" w:space="0" w:color="auto"/>
        <w:bottom w:val="none" w:sz="0" w:space="0" w:color="auto"/>
        <w:right w:val="none" w:sz="0" w:space="0" w:color="auto"/>
      </w:divBdr>
    </w:div>
    <w:div w:id="751046930">
      <w:bodyDiv w:val="1"/>
      <w:marLeft w:val="0"/>
      <w:marRight w:val="0"/>
      <w:marTop w:val="0"/>
      <w:marBottom w:val="0"/>
      <w:divBdr>
        <w:top w:val="none" w:sz="0" w:space="0" w:color="auto"/>
        <w:left w:val="none" w:sz="0" w:space="0" w:color="auto"/>
        <w:bottom w:val="none" w:sz="0" w:space="0" w:color="auto"/>
        <w:right w:val="none" w:sz="0" w:space="0" w:color="auto"/>
      </w:divBdr>
    </w:div>
    <w:div w:id="752241186">
      <w:bodyDiv w:val="1"/>
      <w:marLeft w:val="0"/>
      <w:marRight w:val="0"/>
      <w:marTop w:val="0"/>
      <w:marBottom w:val="0"/>
      <w:divBdr>
        <w:top w:val="none" w:sz="0" w:space="0" w:color="auto"/>
        <w:left w:val="none" w:sz="0" w:space="0" w:color="auto"/>
        <w:bottom w:val="none" w:sz="0" w:space="0" w:color="auto"/>
        <w:right w:val="none" w:sz="0" w:space="0" w:color="auto"/>
      </w:divBdr>
    </w:div>
    <w:div w:id="752430683">
      <w:bodyDiv w:val="1"/>
      <w:marLeft w:val="0"/>
      <w:marRight w:val="0"/>
      <w:marTop w:val="0"/>
      <w:marBottom w:val="0"/>
      <w:divBdr>
        <w:top w:val="none" w:sz="0" w:space="0" w:color="auto"/>
        <w:left w:val="none" w:sz="0" w:space="0" w:color="auto"/>
        <w:bottom w:val="none" w:sz="0" w:space="0" w:color="auto"/>
        <w:right w:val="none" w:sz="0" w:space="0" w:color="auto"/>
      </w:divBdr>
    </w:div>
    <w:div w:id="753549157">
      <w:bodyDiv w:val="1"/>
      <w:marLeft w:val="0"/>
      <w:marRight w:val="0"/>
      <w:marTop w:val="0"/>
      <w:marBottom w:val="0"/>
      <w:divBdr>
        <w:top w:val="none" w:sz="0" w:space="0" w:color="auto"/>
        <w:left w:val="none" w:sz="0" w:space="0" w:color="auto"/>
        <w:bottom w:val="none" w:sz="0" w:space="0" w:color="auto"/>
        <w:right w:val="none" w:sz="0" w:space="0" w:color="auto"/>
      </w:divBdr>
    </w:div>
    <w:div w:id="754131442">
      <w:bodyDiv w:val="1"/>
      <w:marLeft w:val="0"/>
      <w:marRight w:val="0"/>
      <w:marTop w:val="0"/>
      <w:marBottom w:val="0"/>
      <w:divBdr>
        <w:top w:val="none" w:sz="0" w:space="0" w:color="auto"/>
        <w:left w:val="none" w:sz="0" w:space="0" w:color="auto"/>
        <w:bottom w:val="none" w:sz="0" w:space="0" w:color="auto"/>
        <w:right w:val="none" w:sz="0" w:space="0" w:color="auto"/>
      </w:divBdr>
    </w:div>
    <w:div w:id="754325086">
      <w:bodyDiv w:val="1"/>
      <w:marLeft w:val="0"/>
      <w:marRight w:val="0"/>
      <w:marTop w:val="0"/>
      <w:marBottom w:val="0"/>
      <w:divBdr>
        <w:top w:val="none" w:sz="0" w:space="0" w:color="auto"/>
        <w:left w:val="none" w:sz="0" w:space="0" w:color="auto"/>
        <w:bottom w:val="none" w:sz="0" w:space="0" w:color="auto"/>
        <w:right w:val="none" w:sz="0" w:space="0" w:color="auto"/>
      </w:divBdr>
    </w:div>
    <w:div w:id="754597530">
      <w:bodyDiv w:val="1"/>
      <w:marLeft w:val="0"/>
      <w:marRight w:val="0"/>
      <w:marTop w:val="0"/>
      <w:marBottom w:val="0"/>
      <w:divBdr>
        <w:top w:val="none" w:sz="0" w:space="0" w:color="auto"/>
        <w:left w:val="none" w:sz="0" w:space="0" w:color="auto"/>
        <w:bottom w:val="none" w:sz="0" w:space="0" w:color="auto"/>
        <w:right w:val="none" w:sz="0" w:space="0" w:color="auto"/>
      </w:divBdr>
    </w:div>
    <w:div w:id="754785021">
      <w:bodyDiv w:val="1"/>
      <w:marLeft w:val="0"/>
      <w:marRight w:val="0"/>
      <w:marTop w:val="0"/>
      <w:marBottom w:val="0"/>
      <w:divBdr>
        <w:top w:val="none" w:sz="0" w:space="0" w:color="auto"/>
        <w:left w:val="none" w:sz="0" w:space="0" w:color="auto"/>
        <w:bottom w:val="none" w:sz="0" w:space="0" w:color="auto"/>
        <w:right w:val="none" w:sz="0" w:space="0" w:color="auto"/>
      </w:divBdr>
    </w:div>
    <w:div w:id="756634028">
      <w:bodyDiv w:val="1"/>
      <w:marLeft w:val="0"/>
      <w:marRight w:val="0"/>
      <w:marTop w:val="0"/>
      <w:marBottom w:val="0"/>
      <w:divBdr>
        <w:top w:val="none" w:sz="0" w:space="0" w:color="auto"/>
        <w:left w:val="none" w:sz="0" w:space="0" w:color="auto"/>
        <w:bottom w:val="none" w:sz="0" w:space="0" w:color="auto"/>
        <w:right w:val="none" w:sz="0" w:space="0" w:color="auto"/>
      </w:divBdr>
    </w:div>
    <w:div w:id="756950677">
      <w:bodyDiv w:val="1"/>
      <w:marLeft w:val="0"/>
      <w:marRight w:val="0"/>
      <w:marTop w:val="0"/>
      <w:marBottom w:val="0"/>
      <w:divBdr>
        <w:top w:val="none" w:sz="0" w:space="0" w:color="auto"/>
        <w:left w:val="none" w:sz="0" w:space="0" w:color="auto"/>
        <w:bottom w:val="none" w:sz="0" w:space="0" w:color="auto"/>
        <w:right w:val="none" w:sz="0" w:space="0" w:color="auto"/>
      </w:divBdr>
    </w:div>
    <w:div w:id="757483778">
      <w:bodyDiv w:val="1"/>
      <w:marLeft w:val="0"/>
      <w:marRight w:val="0"/>
      <w:marTop w:val="0"/>
      <w:marBottom w:val="0"/>
      <w:divBdr>
        <w:top w:val="none" w:sz="0" w:space="0" w:color="auto"/>
        <w:left w:val="none" w:sz="0" w:space="0" w:color="auto"/>
        <w:bottom w:val="none" w:sz="0" w:space="0" w:color="auto"/>
        <w:right w:val="none" w:sz="0" w:space="0" w:color="auto"/>
      </w:divBdr>
    </w:div>
    <w:div w:id="759646274">
      <w:bodyDiv w:val="1"/>
      <w:marLeft w:val="0"/>
      <w:marRight w:val="0"/>
      <w:marTop w:val="0"/>
      <w:marBottom w:val="0"/>
      <w:divBdr>
        <w:top w:val="none" w:sz="0" w:space="0" w:color="auto"/>
        <w:left w:val="none" w:sz="0" w:space="0" w:color="auto"/>
        <w:bottom w:val="none" w:sz="0" w:space="0" w:color="auto"/>
        <w:right w:val="none" w:sz="0" w:space="0" w:color="auto"/>
      </w:divBdr>
    </w:div>
    <w:div w:id="760297352">
      <w:bodyDiv w:val="1"/>
      <w:marLeft w:val="0"/>
      <w:marRight w:val="0"/>
      <w:marTop w:val="0"/>
      <w:marBottom w:val="0"/>
      <w:divBdr>
        <w:top w:val="none" w:sz="0" w:space="0" w:color="auto"/>
        <w:left w:val="none" w:sz="0" w:space="0" w:color="auto"/>
        <w:bottom w:val="none" w:sz="0" w:space="0" w:color="auto"/>
        <w:right w:val="none" w:sz="0" w:space="0" w:color="auto"/>
      </w:divBdr>
    </w:div>
    <w:div w:id="760761478">
      <w:bodyDiv w:val="1"/>
      <w:marLeft w:val="0"/>
      <w:marRight w:val="0"/>
      <w:marTop w:val="0"/>
      <w:marBottom w:val="0"/>
      <w:divBdr>
        <w:top w:val="none" w:sz="0" w:space="0" w:color="auto"/>
        <w:left w:val="none" w:sz="0" w:space="0" w:color="auto"/>
        <w:bottom w:val="none" w:sz="0" w:space="0" w:color="auto"/>
        <w:right w:val="none" w:sz="0" w:space="0" w:color="auto"/>
      </w:divBdr>
    </w:div>
    <w:div w:id="760837039">
      <w:bodyDiv w:val="1"/>
      <w:marLeft w:val="0"/>
      <w:marRight w:val="0"/>
      <w:marTop w:val="0"/>
      <w:marBottom w:val="0"/>
      <w:divBdr>
        <w:top w:val="none" w:sz="0" w:space="0" w:color="auto"/>
        <w:left w:val="none" w:sz="0" w:space="0" w:color="auto"/>
        <w:bottom w:val="none" w:sz="0" w:space="0" w:color="auto"/>
        <w:right w:val="none" w:sz="0" w:space="0" w:color="auto"/>
      </w:divBdr>
    </w:div>
    <w:div w:id="760879353">
      <w:bodyDiv w:val="1"/>
      <w:marLeft w:val="0"/>
      <w:marRight w:val="0"/>
      <w:marTop w:val="0"/>
      <w:marBottom w:val="0"/>
      <w:divBdr>
        <w:top w:val="none" w:sz="0" w:space="0" w:color="auto"/>
        <w:left w:val="none" w:sz="0" w:space="0" w:color="auto"/>
        <w:bottom w:val="none" w:sz="0" w:space="0" w:color="auto"/>
        <w:right w:val="none" w:sz="0" w:space="0" w:color="auto"/>
      </w:divBdr>
    </w:div>
    <w:div w:id="761341717">
      <w:bodyDiv w:val="1"/>
      <w:marLeft w:val="0"/>
      <w:marRight w:val="0"/>
      <w:marTop w:val="0"/>
      <w:marBottom w:val="0"/>
      <w:divBdr>
        <w:top w:val="none" w:sz="0" w:space="0" w:color="auto"/>
        <w:left w:val="none" w:sz="0" w:space="0" w:color="auto"/>
        <w:bottom w:val="none" w:sz="0" w:space="0" w:color="auto"/>
        <w:right w:val="none" w:sz="0" w:space="0" w:color="auto"/>
      </w:divBdr>
    </w:div>
    <w:div w:id="762140811">
      <w:bodyDiv w:val="1"/>
      <w:marLeft w:val="0"/>
      <w:marRight w:val="0"/>
      <w:marTop w:val="0"/>
      <w:marBottom w:val="0"/>
      <w:divBdr>
        <w:top w:val="none" w:sz="0" w:space="0" w:color="auto"/>
        <w:left w:val="none" w:sz="0" w:space="0" w:color="auto"/>
        <w:bottom w:val="none" w:sz="0" w:space="0" w:color="auto"/>
        <w:right w:val="none" w:sz="0" w:space="0" w:color="auto"/>
      </w:divBdr>
    </w:div>
    <w:div w:id="765418082">
      <w:bodyDiv w:val="1"/>
      <w:marLeft w:val="0"/>
      <w:marRight w:val="0"/>
      <w:marTop w:val="0"/>
      <w:marBottom w:val="0"/>
      <w:divBdr>
        <w:top w:val="none" w:sz="0" w:space="0" w:color="auto"/>
        <w:left w:val="none" w:sz="0" w:space="0" w:color="auto"/>
        <w:bottom w:val="none" w:sz="0" w:space="0" w:color="auto"/>
        <w:right w:val="none" w:sz="0" w:space="0" w:color="auto"/>
      </w:divBdr>
    </w:div>
    <w:div w:id="765536901">
      <w:bodyDiv w:val="1"/>
      <w:marLeft w:val="0"/>
      <w:marRight w:val="0"/>
      <w:marTop w:val="0"/>
      <w:marBottom w:val="0"/>
      <w:divBdr>
        <w:top w:val="none" w:sz="0" w:space="0" w:color="auto"/>
        <w:left w:val="none" w:sz="0" w:space="0" w:color="auto"/>
        <w:bottom w:val="none" w:sz="0" w:space="0" w:color="auto"/>
        <w:right w:val="none" w:sz="0" w:space="0" w:color="auto"/>
      </w:divBdr>
    </w:div>
    <w:div w:id="768355645">
      <w:bodyDiv w:val="1"/>
      <w:marLeft w:val="0"/>
      <w:marRight w:val="0"/>
      <w:marTop w:val="0"/>
      <w:marBottom w:val="0"/>
      <w:divBdr>
        <w:top w:val="none" w:sz="0" w:space="0" w:color="auto"/>
        <w:left w:val="none" w:sz="0" w:space="0" w:color="auto"/>
        <w:bottom w:val="none" w:sz="0" w:space="0" w:color="auto"/>
        <w:right w:val="none" w:sz="0" w:space="0" w:color="auto"/>
      </w:divBdr>
    </w:div>
    <w:div w:id="769276998">
      <w:bodyDiv w:val="1"/>
      <w:marLeft w:val="0"/>
      <w:marRight w:val="0"/>
      <w:marTop w:val="0"/>
      <w:marBottom w:val="0"/>
      <w:divBdr>
        <w:top w:val="none" w:sz="0" w:space="0" w:color="auto"/>
        <w:left w:val="none" w:sz="0" w:space="0" w:color="auto"/>
        <w:bottom w:val="none" w:sz="0" w:space="0" w:color="auto"/>
        <w:right w:val="none" w:sz="0" w:space="0" w:color="auto"/>
      </w:divBdr>
    </w:div>
    <w:div w:id="769589507">
      <w:bodyDiv w:val="1"/>
      <w:marLeft w:val="0"/>
      <w:marRight w:val="0"/>
      <w:marTop w:val="0"/>
      <w:marBottom w:val="0"/>
      <w:divBdr>
        <w:top w:val="none" w:sz="0" w:space="0" w:color="auto"/>
        <w:left w:val="none" w:sz="0" w:space="0" w:color="auto"/>
        <w:bottom w:val="none" w:sz="0" w:space="0" w:color="auto"/>
        <w:right w:val="none" w:sz="0" w:space="0" w:color="auto"/>
      </w:divBdr>
    </w:div>
    <w:div w:id="770904594">
      <w:bodyDiv w:val="1"/>
      <w:marLeft w:val="0"/>
      <w:marRight w:val="0"/>
      <w:marTop w:val="0"/>
      <w:marBottom w:val="0"/>
      <w:divBdr>
        <w:top w:val="none" w:sz="0" w:space="0" w:color="auto"/>
        <w:left w:val="none" w:sz="0" w:space="0" w:color="auto"/>
        <w:bottom w:val="none" w:sz="0" w:space="0" w:color="auto"/>
        <w:right w:val="none" w:sz="0" w:space="0" w:color="auto"/>
      </w:divBdr>
    </w:div>
    <w:div w:id="771172742">
      <w:bodyDiv w:val="1"/>
      <w:marLeft w:val="0"/>
      <w:marRight w:val="0"/>
      <w:marTop w:val="0"/>
      <w:marBottom w:val="0"/>
      <w:divBdr>
        <w:top w:val="none" w:sz="0" w:space="0" w:color="auto"/>
        <w:left w:val="none" w:sz="0" w:space="0" w:color="auto"/>
        <w:bottom w:val="none" w:sz="0" w:space="0" w:color="auto"/>
        <w:right w:val="none" w:sz="0" w:space="0" w:color="auto"/>
      </w:divBdr>
    </w:div>
    <w:div w:id="771587589">
      <w:bodyDiv w:val="1"/>
      <w:marLeft w:val="0"/>
      <w:marRight w:val="0"/>
      <w:marTop w:val="0"/>
      <w:marBottom w:val="0"/>
      <w:divBdr>
        <w:top w:val="none" w:sz="0" w:space="0" w:color="auto"/>
        <w:left w:val="none" w:sz="0" w:space="0" w:color="auto"/>
        <w:bottom w:val="none" w:sz="0" w:space="0" w:color="auto"/>
        <w:right w:val="none" w:sz="0" w:space="0" w:color="auto"/>
      </w:divBdr>
    </w:div>
    <w:div w:id="771780039">
      <w:bodyDiv w:val="1"/>
      <w:marLeft w:val="0"/>
      <w:marRight w:val="0"/>
      <w:marTop w:val="0"/>
      <w:marBottom w:val="0"/>
      <w:divBdr>
        <w:top w:val="none" w:sz="0" w:space="0" w:color="auto"/>
        <w:left w:val="none" w:sz="0" w:space="0" w:color="auto"/>
        <w:bottom w:val="none" w:sz="0" w:space="0" w:color="auto"/>
        <w:right w:val="none" w:sz="0" w:space="0" w:color="auto"/>
      </w:divBdr>
    </w:div>
    <w:div w:id="772163816">
      <w:bodyDiv w:val="1"/>
      <w:marLeft w:val="0"/>
      <w:marRight w:val="0"/>
      <w:marTop w:val="0"/>
      <w:marBottom w:val="0"/>
      <w:divBdr>
        <w:top w:val="none" w:sz="0" w:space="0" w:color="auto"/>
        <w:left w:val="none" w:sz="0" w:space="0" w:color="auto"/>
        <w:bottom w:val="none" w:sz="0" w:space="0" w:color="auto"/>
        <w:right w:val="none" w:sz="0" w:space="0" w:color="auto"/>
      </w:divBdr>
    </w:div>
    <w:div w:id="773598075">
      <w:bodyDiv w:val="1"/>
      <w:marLeft w:val="0"/>
      <w:marRight w:val="0"/>
      <w:marTop w:val="0"/>
      <w:marBottom w:val="0"/>
      <w:divBdr>
        <w:top w:val="none" w:sz="0" w:space="0" w:color="auto"/>
        <w:left w:val="none" w:sz="0" w:space="0" w:color="auto"/>
        <w:bottom w:val="none" w:sz="0" w:space="0" w:color="auto"/>
        <w:right w:val="none" w:sz="0" w:space="0" w:color="auto"/>
      </w:divBdr>
    </w:div>
    <w:div w:id="773936572">
      <w:bodyDiv w:val="1"/>
      <w:marLeft w:val="0"/>
      <w:marRight w:val="0"/>
      <w:marTop w:val="0"/>
      <w:marBottom w:val="0"/>
      <w:divBdr>
        <w:top w:val="none" w:sz="0" w:space="0" w:color="auto"/>
        <w:left w:val="none" w:sz="0" w:space="0" w:color="auto"/>
        <w:bottom w:val="none" w:sz="0" w:space="0" w:color="auto"/>
        <w:right w:val="none" w:sz="0" w:space="0" w:color="auto"/>
      </w:divBdr>
    </w:div>
    <w:div w:id="773983615">
      <w:bodyDiv w:val="1"/>
      <w:marLeft w:val="0"/>
      <w:marRight w:val="0"/>
      <w:marTop w:val="0"/>
      <w:marBottom w:val="0"/>
      <w:divBdr>
        <w:top w:val="none" w:sz="0" w:space="0" w:color="auto"/>
        <w:left w:val="none" w:sz="0" w:space="0" w:color="auto"/>
        <w:bottom w:val="none" w:sz="0" w:space="0" w:color="auto"/>
        <w:right w:val="none" w:sz="0" w:space="0" w:color="auto"/>
      </w:divBdr>
    </w:div>
    <w:div w:id="774521409">
      <w:bodyDiv w:val="1"/>
      <w:marLeft w:val="0"/>
      <w:marRight w:val="0"/>
      <w:marTop w:val="0"/>
      <w:marBottom w:val="0"/>
      <w:divBdr>
        <w:top w:val="none" w:sz="0" w:space="0" w:color="auto"/>
        <w:left w:val="none" w:sz="0" w:space="0" w:color="auto"/>
        <w:bottom w:val="none" w:sz="0" w:space="0" w:color="auto"/>
        <w:right w:val="none" w:sz="0" w:space="0" w:color="auto"/>
      </w:divBdr>
    </w:div>
    <w:div w:id="775367540">
      <w:bodyDiv w:val="1"/>
      <w:marLeft w:val="0"/>
      <w:marRight w:val="0"/>
      <w:marTop w:val="0"/>
      <w:marBottom w:val="0"/>
      <w:divBdr>
        <w:top w:val="none" w:sz="0" w:space="0" w:color="auto"/>
        <w:left w:val="none" w:sz="0" w:space="0" w:color="auto"/>
        <w:bottom w:val="none" w:sz="0" w:space="0" w:color="auto"/>
        <w:right w:val="none" w:sz="0" w:space="0" w:color="auto"/>
      </w:divBdr>
    </w:div>
    <w:div w:id="775560723">
      <w:bodyDiv w:val="1"/>
      <w:marLeft w:val="0"/>
      <w:marRight w:val="0"/>
      <w:marTop w:val="0"/>
      <w:marBottom w:val="0"/>
      <w:divBdr>
        <w:top w:val="none" w:sz="0" w:space="0" w:color="auto"/>
        <w:left w:val="none" w:sz="0" w:space="0" w:color="auto"/>
        <w:bottom w:val="none" w:sz="0" w:space="0" w:color="auto"/>
        <w:right w:val="none" w:sz="0" w:space="0" w:color="auto"/>
      </w:divBdr>
    </w:div>
    <w:div w:id="777137825">
      <w:bodyDiv w:val="1"/>
      <w:marLeft w:val="0"/>
      <w:marRight w:val="0"/>
      <w:marTop w:val="0"/>
      <w:marBottom w:val="0"/>
      <w:divBdr>
        <w:top w:val="none" w:sz="0" w:space="0" w:color="auto"/>
        <w:left w:val="none" w:sz="0" w:space="0" w:color="auto"/>
        <w:bottom w:val="none" w:sz="0" w:space="0" w:color="auto"/>
        <w:right w:val="none" w:sz="0" w:space="0" w:color="auto"/>
      </w:divBdr>
    </w:div>
    <w:div w:id="777604753">
      <w:bodyDiv w:val="1"/>
      <w:marLeft w:val="0"/>
      <w:marRight w:val="0"/>
      <w:marTop w:val="0"/>
      <w:marBottom w:val="0"/>
      <w:divBdr>
        <w:top w:val="none" w:sz="0" w:space="0" w:color="auto"/>
        <w:left w:val="none" w:sz="0" w:space="0" w:color="auto"/>
        <w:bottom w:val="none" w:sz="0" w:space="0" w:color="auto"/>
        <w:right w:val="none" w:sz="0" w:space="0" w:color="auto"/>
      </w:divBdr>
    </w:div>
    <w:div w:id="778254987">
      <w:bodyDiv w:val="1"/>
      <w:marLeft w:val="0"/>
      <w:marRight w:val="0"/>
      <w:marTop w:val="0"/>
      <w:marBottom w:val="0"/>
      <w:divBdr>
        <w:top w:val="none" w:sz="0" w:space="0" w:color="auto"/>
        <w:left w:val="none" w:sz="0" w:space="0" w:color="auto"/>
        <w:bottom w:val="none" w:sz="0" w:space="0" w:color="auto"/>
        <w:right w:val="none" w:sz="0" w:space="0" w:color="auto"/>
      </w:divBdr>
    </w:div>
    <w:div w:id="779645348">
      <w:bodyDiv w:val="1"/>
      <w:marLeft w:val="0"/>
      <w:marRight w:val="0"/>
      <w:marTop w:val="0"/>
      <w:marBottom w:val="0"/>
      <w:divBdr>
        <w:top w:val="none" w:sz="0" w:space="0" w:color="auto"/>
        <w:left w:val="none" w:sz="0" w:space="0" w:color="auto"/>
        <w:bottom w:val="none" w:sz="0" w:space="0" w:color="auto"/>
        <w:right w:val="none" w:sz="0" w:space="0" w:color="auto"/>
      </w:divBdr>
    </w:div>
    <w:div w:id="783619216">
      <w:bodyDiv w:val="1"/>
      <w:marLeft w:val="0"/>
      <w:marRight w:val="0"/>
      <w:marTop w:val="0"/>
      <w:marBottom w:val="0"/>
      <w:divBdr>
        <w:top w:val="none" w:sz="0" w:space="0" w:color="auto"/>
        <w:left w:val="none" w:sz="0" w:space="0" w:color="auto"/>
        <w:bottom w:val="none" w:sz="0" w:space="0" w:color="auto"/>
        <w:right w:val="none" w:sz="0" w:space="0" w:color="auto"/>
      </w:divBdr>
    </w:div>
    <w:div w:id="784470411">
      <w:bodyDiv w:val="1"/>
      <w:marLeft w:val="0"/>
      <w:marRight w:val="0"/>
      <w:marTop w:val="0"/>
      <w:marBottom w:val="0"/>
      <w:divBdr>
        <w:top w:val="none" w:sz="0" w:space="0" w:color="auto"/>
        <w:left w:val="none" w:sz="0" w:space="0" w:color="auto"/>
        <w:bottom w:val="none" w:sz="0" w:space="0" w:color="auto"/>
        <w:right w:val="none" w:sz="0" w:space="0" w:color="auto"/>
      </w:divBdr>
    </w:div>
    <w:div w:id="785539725">
      <w:bodyDiv w:val="1"/>
      <w:marLeft w:val="0"/>
      <w:marRight w:val="0"/>
      <w:marTop w:val="0"/>
      <w:marBottom w:val="0"/>
      <w:divBdr>
        <w:top w:val="none" w:sz="0" w:space="0" w:color="auto"/>
        <w:left w:val="none" w:sz="0" w:space="0" w:color="auto"/>
        <w:bottom w:val="none" w:sz="0" w:space="0" w:color="auto"/>
        <w:right w:val="none" w:sz="0" w:space="0" w:color="auto"/>
      </w:divBdr>
    </w:div>
    <w:div w:id="787546174">
      <w:bodyDiv w:val="1"/>
      <w:marLeft w:val="0"/>
      <w:marRight w:val="0"/>
      <w:marTop w:val="0"/>
      <w:marBottom w:val="0"/>
      <w:divBdr>
        <w:top w:val="none" w:sz="0" w:space="0" w:color="auto"/>
        <w:left w:val="none" w:sz="0" w:space="0" w:color="auto"/>
        <w:bottom w:val="none" w:sz="0" w:space="0" w:color="auto"/>
        <w:right w:val="none" w:sz="0" w:space="0" w:color="auto"/>
      </w:divBdr>
    </w:div>
    <w:div w:id="791434348">
      <w:bodyDiv w:val="1"/>
      <w:marLeft w:val="0"/>
      <w:marRight w:val="0"/>
      <w:marTop w:val="0"/>
      <w:marBottom w:val="0"/>
      <w:divBdr>
        <w:top w:val="none" w:sz="0" w:space="0" w:color="auto"/>
        <w:left w:val="none" w:sz="0" w:space="0" w:color="auto"/>
        <w:bottom w:val="none" w:sz="0" w:space="0" w:color="auto"/>
        <w:right w:val="none" w:sz="0" w:space="0" w:color="auto"/>
      </w:divBdr>
    </w:div>
    <w:div w:id="793131742">
      <w:bodyDiv w:val="1"/>
      <w:marLeft w:val="0"/>
      <w:marRight w:val="0"/>
      <w:marTop w:val="0"/>
      <w:marBottom w:val="0"/>
      <w:divBdr>
        <w:top w:val="none" w:sz="0" w:space="0" w:color="auto"/>
        <w:left w:val="none" w:sz="0" w:space="0" w:color="auto"/>
        <w:bottom w:val="none" w:sz="0" w:space="0" w:color="auto"/>
        <w:right w:val="none" w:sz="0" w:space="0" w:color="auto"/>
      </w:divBdr>
    </w:div>
    <w:div w:id="793252680">
      <w:bodyDiv w:val="1"/>
      <w:marLeft w:val="0"/>
      <w:marRight w:val="0"/>
      <w:marTop w:val="0"/>
      <w:marBottom w:val="0"/>
      <w:divBdr>
        <w:top w:val="none" w:sz="0" w:space="0" w:color="auto"/>
        <w:left w:val="none" w:sz="0" w:space="0" w:color="auto"/>
        <w:bottom w:val="none" w:sz="0" w:space="0" w:color="auto"/>
        <w:right w:val="none" w:sz="0" w:space="0" w:color="auto"/>
      </w:divBdr>
    </w:div>
    <w:div w:id="794297681">
      <w:bodyDiv w:val="1"/>
      <w:marLeft w:val="0"/>
      <w:marRight w:val="0"/>
      <w:marTop w:val="0"/>
      <w:marBottom w:val="0"/>
      <w:divBdr>
        <w:top w:val="none" w:sz="0" w:space="0" w:color="auto"/>
        <w:left w:val="none" w:sz="0" w:space="0" w:color="auto"/>
        <w:bottom w:val="none" w:sz="0" w:space="0" w:color="auto"/>
        <w:right w:val="none" w:sz="0" w:space="0" w:color="auto"/>
      </w:divBdr>
    </w:div>
    <w:div w:id="794523551">
      <w:bodyDiv w:val="1"/>
      <w:marLeft w:val="0"/>
      <w:marRight w:val="0"/>
      <w:marTop w:val="0"/>
      <w:marBottom w:val="0"/>
      <w:divBdr>
        <w:top w:val="none" w:sz="0" w:space="0" w:color="auto"/>
        <w:left w:val="none" w:sz="0" w:space="0" w:color="auto"/>
        <w:bottom w:val="none" w:sz="0" w:space="0" w:color="auto"/>
        <w:right w:val="none" w:sz="0" w:space="0" w:color="auto"/>
      </w:divBdr>
    </w:div>
    <w:div w:id="794756389">
      <w:bodyDiv w:val="1"/>
      <w:marLeft w:val="0"/>
      <w:marRight w:val="0"/>
      <w:marTop w:val="0"/>
      <w:marBottom w:val="0"/>
      <w:divBdr>
        <w:top w:val="none" w:sz="0" w:space="0" w:color="auto"/>
        <w:left w:val="none" w:sz="0" w:space="0" w:color="auto"/>
        <w:bottom w:val="none" w:sz="0" w:space="0" w:color="auto"/>
        <w:right w:val="none" w:sz="0" w:space="0" w:color="auto"/>
      </w:divBdr>
    </w:div>
    <w:div w:id="795179389">
      <w:bodyDiv w:val="1"/>
      <w:marLeft w:val="0"/>
      <w:marRight w:val="0"/>
      <w:marTop w:val="0"/>
      <w:marBottom w:val="0"/>
      <w:divBdr>
        <w:top w:val="none" w:sz="0" w:space="0" w:color="auto"/>
        <w:left w:val="none" w:sz="0" w:space="0" w:color="auto"/>
        <w:bottom w:val="none" w:sz="0" w:space="0" w:color="auto"/>
        <w:right w:val="none" w:sz="0" w:space="0" w:color="auto"/>
      </w:divBdr>
    </w:div>
    <w:div w:id="796069572">
      <w:bodyDiv w:val="1"/>
      <w:marLeft w:val="0"/>
      <w:marRight w:val="0"/>
      <w:marTop w:val="0"/>
      <w:marBottom w:val="0"/>
      <w:divBdr>
        <w:top w:val="none" w:sz="0" w:space="0" w:color="auto"/>
        <w:left w:val="none" w:sz="0" w:space="0" w:color="auto"/>
        <w:bottom w:val="none" w:sz="0" w:space="0" w:color="auto"/>
        <w:right w:val="none" w:sz="0" w:space="0" w:color="auto"/>
      </w:divBdr>
    </w:div>
    <w:div w:id="800030547">
      <w:bodyDiv w:val="1"/>
      <w:marLeft w:val="0"/>
      <w:marRight w:val="0"/>
      <w:marTop w:val="0"/>
      <w:marBottom w:val="0"/>
      <w:divBdr>
        <w:top w:val="none" w:sz="0" w:space="0" w:color="auto"/>
        <w:left w:val="none" w:sz="0" w:space="0" w:color="auto"/>
        <w:bottom w:val="none" w:sz="0" w:space="0" w:color="auto"/>
        <w:right w:val="none" w:sz="0" w:space="0" w:color="auto"/>
      </w:divBdr>
    </w:div>
    <w:div w:id="803474018">
      <w:bodyDiv w:val="1"/>
      <w:marLeft w:val="0"/>
      <w:marRight w:val="0"/>
      <w:marTop w:val="0"/>
      <w:marBottom w:val="0"/>
      <w:divBdr>
        <w:top w:val="none" w:sz="0" w:space="0" w:color="auto"/>
        <w:left w:val="none" w:sz="0" w:space="0" w:color="auto"/>
        <w:bottom w:val="none" w:sz="0" w:space="0" w:color="auto"/>
        <w:right w:val="none" w:sz="0" w:space="0" w:color="auto"/>
      </w:divBdr>
    </w:div>
    <w:div w:id="804734117">
      <w:bodyDiv w:val="1"/>
      <w:marLeft w:val="0"/>
      <w:marRight w:val="0"/>
      <w:marTop w:val="0"/>
      <w:marBottom w:val="0"/>
      <w:divBdr>
        <w:top w:val="none" w:sz="0" w:space="0" w:color="auto"/>
        <w:left w:val="none" w:sz="0" w:space="0" w:color="auto"/>
        <w:bottom w:val="none" w:sz="0" w:space="0" w:color="auto"/>
        <w:right w:val="none" w:sz="0" w:space="0" w:color="auto"/>
      </w:divBdr>
    </w:div>
    <w:div w:id="806512378">
      <w:bodyDiv w:val="1"/>
      <w:marLeft w:val="0"/>
      <w:marRight w:val="0"/>
      <w:marTop w:val="0"/>
      <w:marBottom w:val="0"/>
      <w:divBdr>
        <w:top w:val="none" w:sz="0" w:space="0" w:color="auto"/>
        <w:left w:val="none" w:sz="0" w:space="0" w:color="auto"/>
        <w:bottom w:val="none" w:sz="0" w:space="0" w:color="auto"/>
        <w:right w:val="none" w:sz="0" w:space="0" w:color="auto"/>
      </w:divBdr>
    </w:div>
    <w:div w:id="808017329">
      <w:bodyDiv w:val="1"/>
      <w:marLeft w:val="0"/>
      <w:marRight w:val="0"/>
      <w:marTop w:val="0"/>
      <w:marBottom w:val="0"/>
      <w:divBdr>
        <w:top w:val="none" w:sz="0" w:space="0" w:color="auto"/>
        <w:left w:val="none" w:sz="0" w:space="0" w:color="auto"/>
        <w:bottom w:val="none" w:sz="0" w:space="0" w:color="auto"/>
        <w:right w:val="none" w:sz="0" w:space="0" w:color="auto"/>
      </w:divBdr>
    </w:div>
    <w:div w:id="808324860">
      <w:bodyDiv w:val="1"/>
      <w:marLeft w:val="0"/>
      <w:marRight w:val="0"/>
      <w:marTop w:val="0"/>
      <w:marBottom w:val="0"/>
      <w:divBdr>
        <w:top w:val="none" w:sz="0" w:space="0" w:color="auto"/>
        <w:left w:val="none" w:sz="0" w:space="0" w:color="auto"/>
        <w:bottom w:val="none" w:sz="0" w:space="0" w:color="auto"/>
        <w:right w:val="none" w:sz="0" w:space="0" w:color="auto"/>
      </w:divBdr>
    </w:div>
    <w:div w:id="808598272">
      <w:bodyDiv w:val="1"/>
      <w:marLeft w:val="0"/>
      <w:marRight w:val="0"/>
      <w:marTop w:val="0"/>
      <w:marBottom w:val="0"/>
      <w:divBdr>
        <w:top w:val="none" w:sz="0" w:space="0" w:color="auto"/>
        <w:left w:val="none" w:sz="0" w:space="0" w:color="auto"/>
        <w:bottom w:val="none" w:sz="0" w:space="0" w:color="auto"/>
        <w:right w:val="none" w:sz="0" w:space="0" w:color="auto"/>
      </w:divBdr>
    </w:div>
    <w:div w:id="809632355">
      <w:bodyDiv w:val="1"/>
      <w:marLeft w:val="0"/>
      <w:marRight w:val="0"/>
      <w:marTop w:val="0"/>
      <w:marBottom w:val="0"/>
      <w:divBdr>
        <w:top w:val="none" w:sz="0" w:space="0" w:color="auto"/>
        <w:left w:val="none" w:sz="0" w:space="0" w:color="auto"/>
        <w:bottom w:val="none" w:sz="0" w:space="0" w:color="auto"/>
        <w:right w:val="none" w:sz="0" w:space="0" w:color="auto"/>
      </w:divBdr>
    </w:div>
    <w:div w:id="809713545">
      <w:bodyDiv w:val="1"/>
      <w:marLeft w:val="0"/>
      <w:marRight w:val="0"/>
      <w:marTop w:val="0"/>
      <w:marBottom w:val="0"/>
      <w:divBdr>
        <w:top w:val="none" w:sz="0" w:space="0" w:color="auto"/>
        <w:left w:val="none" w:sz="0" w:space="0" w:color="auto"/>
        <w:bottom w:val="none" w:sz="0" w:space="0" w:color="auto"/>
        <w:right w:val="none" w:sz="0" w:space="0" w:color="auto"/>
      </w:divBdr>
    </w:div>
    <w:div w:id="811943679">
      <w:bodyDiv w:val="1"/>
      <w:marLeft w:val="0"/>
      <w:marRight w:val="0"/>
      <w:marTop w:val="0"/>
      <w:marBottom w:val="0"/>
      <w:divBdr>
        <w:top w:val="none" w:sz="0" w:space="0" w:color="auto"/>
        <w:left w:val="none" w:sz="0" w:space="0" w:color="auto"/>
        <w:bottom w:val="none" w:sz="0" w:space="0" w:color="auto"/>
        <w:right w:val="none" w:sz="0" w:space="0" w:color="auto"/>
      </w:divBdr>
    </w:div>
    <w:div w:id="813255971">
      <w:bodyDiv w:val="1"/>
      <w:marLeft w:val="0"/>
      <w:marRight w:val="0"/>
      <w:marTop w:val="0"/>
      <w:marBottom w:val="0"/>
      <w:divBdr>
        <w:top w:val="none" w:sz="0" w:space="0" w:color="auto"/>
        <w:left w:val="none" w:sz="0" w:space="0" w:color="auto"/>
        <w:bottom w:val="none" w:sz="0" w:space="0" w:color="auto"/>
        <w:right w:val="none" w:sz="0" w:space="0" w:color="auto"/>
      </w:divBdr>
    </w:div>
    <w:div w:id="814838585">
      <w:bodyDiv w:val="1"/>
      <w:marLeft w:val="0"/>
      <w:marRight w:val="0"/>
      <w:marTop w:val="0"/>
      <w:marBottom w:val="0"/>
      <w:divBdr>
        <w:top w:val="none" w:sz="0" w:space="0" w:color="auto"/>
        <w:left w:val="none" w:sz="0" w:space="0" w:color="auto"/>
        <w:bottom w:val="none" w:sz="0" w:space="0" w:color="auto"/>
        <w:right w:val="none" w:sz="0" w:space="0" w:color="auto"/>
      </w:divBdr>
    </w:div>
    <w:div w:id="815027521">
      <w:bodyDiv w:val="1"/>
      <w:marLeft w:val="0"/>
      <w:marRight w:val="0"/>
      <w:marTop w:val="0"/>
      <w:marBottom w:val="0"/>
      <w:divBdr>
        <w:top w:val="none" w:sz="0" w:space="0" w:color="auto"/>
        <w:left w:val="none" w:sz="0" w:space="0" w:color="auto"/>
        <w:bottom w:val="none" w:sz="0" w:space="0" w:color="auto"/>
        <w:right w:val="none" w:sz="0" w:space="0" w:color="auto"/>
      </w:divBdr>
    </w:div>
    <w:div w:id="815413933">
      <w:bodyDiv w:val="1"/>
      <w:marLeft w:val="0"/>
      <w:marRight w:val="0"/>
      <w:marTop w:val="0"/>
      <w:marBottom w:val="0"/>
      <w:divBdr>
        <w:top w:val="none" w:sz="0" w:space="0" w:color="auto"/>
        <w:left w:val="none" w:sz="0" w:space="0" w:color="auto"/>
        <w:bottom w:val="none" w:sz="0" w:space="0" w:color="auto"/>
        <w:right w:val="none" w:sz="0" w:space="0" w:color="auto"/>
      </w:divBdr>
    </w:div>
    <w:div w:id="815731491">
      <w:bodyDiv w:val="1"/>
      <w:marLeft w:val="0"/>
      <w:marRight w:val="0"/>
      <w:marTop w:val="0"/>
      <w:marBottom w:val="0"/>
      <w:divBdr>
        <w:top w:val="none" w:sz="0" w:space="0" w:color="auto"/>
        <w:left w:val="none" w:sz="0" w:space="0" w:color="auto"/>
        <w:bottom w:val="none" w:sz="0" w:space="0" w:color="auto"/>
        <w:right w:val="none" w:sz="0" w:space="0" w:color="auto"/>
      </w:divBdr>
    </w:div>
    <w:div w:id="816653670">
      <w:bodyDiv w:val="1"/>
      <w:marLeft w:val="0"/>
      <w:marRight w:val="0"/>
      <w:marTop w:val="0"/>
      <w:marBottom w:val="0"/>
      <w:divBdr>
        <w:top w:val="none" w:sz="0" w:space="0" w:color="auto"/>
        <w:left w:val="none" w:sz="0" w:space="0" w:color="auto"/>
        <w:bottom w:val="none" w:sz="0" w:space="0" w:color="auto"/>
        <w:right w:val="none" w:sz="0" w:space="0" w:color="auto"/>
      </w:divBdr>
    </w:div>
    <w:div w:id="819006061">
      <w:bodyDiv w:val="1"/>
      <w:marLeft w:val="0"/>
      <w:marRight w:val="0"/>
      <w:marTop w:val="0"/>
      <w:marBottom w:val="0"/>
      <w:divBdr>
        <w:top w:val="none" w:sz="0" w:space="0" w:color="auto"/>
        <w:left w:val="none" w:sz="0" w:space="0" w:color="auto"/>
        <w:bottom w:val="none" w:sz="0" w:space="0" w:color="auto"/>
        <w:right w:val="none" w:sz="0" w:space="0" w:color="auto"/>
      </w:divBdr>
    </w:div>
    <w:div w:id="819073810">
      <w:bodyDiv w:val="1"/>
      <w:marLeft w:val="0"/>
      <w:marRight w:val="0"/>
      <w:marTop w:val="0"/>
      <w:marBottom w:val="0"/>
      <w:divBdr>
        <w:top w:val="none" w:sz="0" w:space="0" w:color="auto"/>
        <w:left w:val="none" w:sz="0" w:space="0" w:color="auto"/>
        <w:bottom w:val="none" w:sz="0" w:space="0" w:color="auto"/>
        <w:right w:val="none" w:sz="0" w:space="0" w:color="auto"/>
      </w:divBdr>
    </w:div>
    <w:div w:id="819150254">
      <w:bodyDiv w:val="1"/>
      <w:marLeft w:val="0"/>
      <w:marRight w:val="0"/>
      <w:marTop w:val="0"/>
      <w:marBottom w:val="0"/>
      <w:divBdr>
        <w:top w:val="none" w:sz="0" w:space="0" w:color="auto"/>
        <w:left w:val="none" w:sz="0" w:space="0" w:color="auto"/>
        <w:bottom w:val="none" w:sz="0" w:space="0" w:color="auto"/>
        <w:right w:val="none" w:sz="0" w:space="0" w:color="auto"/>
      </w:divBdr>
    </w:div>
    <w:div w:id="819276001">
      <w:bodyDiv w:val="1"/>
      <w:marLeft w:val="0"/>
      <w:marRight w:val="0"/>
      <w:marTop w:val="0"/>
      <w:marBottom w:val="0"/>
      <w:divBdr>
        <w:top w:val="none" w:sz="0" w:space="0" w:color="auto"/>
        <w:left w:val="none" w:sz="0" w:space="0" w:color="auto"/>
        <w:bottom w:val="none" w:sz="0" w:space="0" w:color="auto"/>
        <w:right w:val="none" w:sz="0" w:space="0" w:color="auto"/>
      </w:divBdr>
    </w:div>
    <w:div w:id="819687009">
      <w:bodyDiv w:val="1"/>
      <w:marLeft w:val="0"/>
      <w:marRight w:val="0"/>
      <w:marTop w:val="0"/>
      <w:marBottom w:val="0"/>
      <w:divBdr>
        <w:top w:val="none" w:sz="0" w:space="0" w:color="auto"/>
        <w:left w:val="none" w:sz="0" w:space="0" w:color="auto"/>
        <w:bottom w:val="none" w:sz="0" w:space="0" w:color="auto"/>
        <w:right w:val="none" w:sz="0" w:space="0" w:color="auto"/>
      </w:divBdr>
    </w:div>
    <w:div w:id="819879816">
      <w:bodyDiv w:val="1"/>
      <w:marLeft w:val="0"/>
      <w:marRight w:val="0"/>
      <w:marTop w:val="0"/>
      <w:marBottom w:val="0"/>
      <w:divBdr>
        <w:top w:val="none" w:sz="0" w:space="0" w:color="auto"/>
        <w:left w:val="none" w:sz="0" w:space="0" w:color="auto"/>
        <w:bottom w:val="none" w:sz="0" w:space="0" w:color="auto"/>
        <w:right w:val="none" w:sz="0" w:space="0" w:color="auto"/>
      </w:divBdr>
    </w:div>
    <w:div w:id="820195287">
      <w:bodyDiv w:val="1"/>
      <w:marLeft w:val="0"/>
      <w:marRight w:val="0"/>
      <w:marTop w:val="0"/>
      <w:marBottom w:val="0"/>
      <w:divBdr>
        <w:top w:val="none" w:sz="0" w:space="0" w:color="auto"/>
        <w:left w:val="none" w:sz="0" w:space="0" w:color="auto"/>
        <w:bottom w:val="none" w:sz="0" w:space="0" w:color="auto"/>
        <w:right w:val="none" w:sz="0" w:space="0" w:color="auto"/>
      </w:divBdr>
    </w:div>
    <w:div w:id="828401557">
      <w:bodyDiv w:val="1"/>
      <w:marLeft w:val="0"/>
      <w:marRight w:val="0"/>
      <w:marTop w:val="0"/>
      <w:marBottom w:val="0"/>
      <w:divBdr>
        <w:top w:val="none" w:sz="0" w:space="0" w:color="auto"/>
        <w:left w:val="none" w:sz="0" w:space="0" w:color="auto"/>
        <w:bottom w:val="none" w:sz="0" w:space="0" w:color="auto"/>
        <w:right w:val="none" w:sz="0" w:space="0" w:color="auto"/>
      </w:divBdr>
    </w:div>
    <w:div w:id="829060361">
      <w:bodyDiv w:val="1"/>
      <w:marLeft w:val="0"/>
      <w:marRight w:val="0"/>
      <w:marTop w:val="0"/>
      <w:marBottom w:val="0"/>
      <w:divBdr>
        <w:top w:val="none" w:sz="0" w:space="0" w:color="auto"/>
        <w:left w:val="none" w:sz="0" w:space="0" w:color="auto"/>
        <w:bottom w:val="none" w:sz="0" w:space="0" w:color="auto"/>
        <w:right w:val="none" w:sz="0" w:space="0" w:color="auto"/>
      </w:divBdr>
    </w:div>
    <w:div w:id="833494492">
      <w:bodyDiv w:val="1"/>
      <w:marLeft w:val="0"/>
      <w:marRight w:val="0"/>
      <w:marTop w:val="0"/>
      <w:marBottom w:val="0"/>
      <w:divBdr>
        <w:top w:val="none" w:sz="0" w:space="0" w:color="auto"/>
        <w:left w:val="none" w:sz="0" w:space="0" w:color="auto"/>
        <w:bottom w:val="none" w:sz="0" w:space="0" w:color="auto"/>
        <w:right w:val="none" w:sz="0" w:space="0" w:color="auto"/>
      </w:divBdr>
    </w:div>
    <w:div w:id="836505294">
      <w:bodyDiv w:val="1"/>
      <w:marLeft w:val="0"/>
      <w:marRight w:val="0"/>
      <w:marTop w:val="0"/>
      <w:marBottom w:val="0"/>
      <w:divBdr>
        <w:top w:val="none" w:sz="0" w:space="0" w:color="auto"/>
        <w:left w:val="none" w:sz="0" w:space="0" w:color="auto"/>
        <w:bottom w:val="none" w:sz="0" w:space="0" w:color="auto"/>
        <w:right w:val="none" w:sz="0" w:space="0" w:color="auto"/>
      </w:divBdr>
    </w:div>
    <w:div w:id="836964679">
      <w:bodyDiv w:val="1"/>
      <w:marLeft w:val="0"/>
      <w:marRight w:val="0"/>
      <w:marTop w:val="0"/>
      <w:marBottom w:val="0"/>
      <w:divBdr>
        <w:top w:val="none" w:sz="0" w:space="0" w:color="auto"/>
        <w:left w:val="none" w:sz="0" w:space="0" w:color="auto"/>
        <w:bottom w:val="none" w:sz="0" w:space="0" w:color="auto"/>
        <w:right w:val="none" w:sz="0" w:space="0" w:color="auto"/>
      </w:divBdr>
    </w:div>
    <w:div w:id="837765240">
      <w:bodyDiv w:val="1"/>
      <w:marLeft w:val="0"/>
      <w:marRight w:val="0"/>
      <w:marTop w:val="0"/>
      <w:marBottom w:val="0"/>
      <w:divBdr>
        <w:top w:val="none" w:sz="0" w:space="0" w:color="auto"/>
        <w:left w:val="none" w:sz="0" w:space="0" w:color="auto"/>
        <w:bottom w:val="none" w:sz="0" w:space="0" w:color="auto"/>
        <w:right w:val="none" w:sz="0" w:space="0" w:color="auto"/>
      </w:divBdr>
    </w:div>
    <w:div w:id="838347338">
      <w:bodyDiv w:val="1"/>
      <w:marLeft w:val="0"/>
      <w:marRight w:val="0"/>
      <w:marTop w:val="0"/>
      <w:marBottom w:val="0"/>
      <w:divBdr>
        <w:top w:val="none" w:sz="0" w:space="0" w:color="auto"/>
        <w:left w:val="none" w:sz="0" w:space="0" w:color="auto"/>
        <w:bottom w:val="none" w:sz="0" w:space="0" w:color="auto"/>
        <w:right w:val="none" w:sz="0" w:space="0" w:color="auto"/>
      </w:divBdr>
    </w:div>
    <w:div w:id="841168499">
      <w:bodyDiv w:val="1"/>
      <w:marLeft w:val="0"/>
      <w:marRight w:val="0"/>
      <w:marTop w:val="0"/>
      <w:marBottom w:val="0"/>
      <w:divBdr>
        <w:top w:val="none" w:sz="0" w:space="0" w:color="auto"/>
        <w:left w:val="none" w:sz="0" w:space="0" w:color="auto"/>
        <w:bottom w:val="none" w:sz="0" w:space="0" w:color="auto"/>
        <w:right w:val="none" w:sz="0" w:space="0" w:color="auto"/>
      </w:divBdr>
    </w:div>
    <w:div w:id="843209617">
      <w:bodyDiv w:val="1"/>
      <w:marLeft w:val="0"/>
      <w:marRight w:val="0"/>
      <w:marTop w:val="0"/>
      <w:marBottom w:val="0"/>
      <w:divBdr>
        <w:top w:val="none" w:sz="0" w:space="0" w:color="auto"/>
        <w:left w:val="none" w:sz="0" w:space="0" w:color="auto"/>
        <w:bottom w:val="none" w:sz="0" w:space="0" w:color="auto"/>
        <w:right w:val="none" w:sz="0" w:space="0" w:color="auto"/>
      </w:divBdr>
    </w:div>
    <w:div w:id="843857169">
      <w:bodyDiv w:val="1"/>
      <w:marLeft w:val="0"/>
      <w:marRight w:val="0"/>
      <w:marTop w:val="0"/>
      <w:marBottom w:val="0"/>
      <w:divBdr>
        <w:top w:val="none" w:sz="0" w:space="0" w:color="auto"/>
        <w:left w:val="none" w:sz="0" w:space="0" w:color="auto"/>
        <w:bottom w:val="none" w:sz="0" w:space="0" w:color="auto"/>
        <w:right w:val="none" w:sz="0" w:space="0" w:color="auto"/>
      </w:divBdr>
    </w:div>
    <w:div w:id="847791532">
      <w:bodyDiv w:val="1"/>
      <w:marLeft w:val="0"/>
      <w:marRight w:val="0"/>
      <w:marTop w:val="0"/>
      <w:marBottom w:val="0"/>
      <w:divBdr>
        <w:top w:val="none" w:sz="0" w:space="0" w:color="auto"/>
        <w:left w:val="none" w:sz="0" w:space="0" w:color="auto"/>
        <w:bottom w:val="none" w:sz="0" w:space="0" w:color="auto"/>
        <w:right w:val="none" w:sz="0" w:space="0" w:color="auto"/>
      </w:divBdr>
    </w:div>
    <w:div w:id="847990119">
      <w:bodyDiv w:val="1"/>
      <w:marLeft w:val="0"/>
      <w:marRight w:val="0"/>
      <w:marTop w:val="0"/>
      <w:marBottom w:val="0"/>
      <w:divBdr>
        <w:top w:val="none" w:sz="0" w:space="0" w:color="auto"/>
        <w:left w:val="none" w:sz="0" w:space="0" w:color="auto"/>
        <w:bottom w:val="none" w:sz="0" w:space="0" w:color="auto"/>
        <w:right w:val="none" w:sz="0" w:space="0" w:color="auto"/>
      </w:divBdr>
    </w:div>
    <w:div w:id="848374230">
      <w:bodyDiv w:val="1"/>
      <w:marLeft w:val="0"/>
      <w:marRight w:val="0"/>
      <w:marTop w:val="0"/>
      <w:marBottom w:val="0"/>
      <w:divBdr>
        <w:top w:val="none" w:sz="0" w:space="0" w:color="auto"/>
        <w:left w:val="none" w:sz="0" w:space="0" w:color="auto"/>
        <w:bottom w:val="none" w:sz="0" w:space="0" w:color="auto"/>
        <w:right w:val="none" w:sz="0" w:space="0" w:color="auto"/>
      </w:divBdr>
    </w:div>
    <w:div w:id="848763309">
      <w:bodyDiv w:val="1"/>
      <w:marLeft w:val="0"/>
      <w:marRight w:val="0"/>
      <w:marTop w:val="0"/>
      <w:marBottom w:val="0"/>
      <w:divBdr>
        <w:top w:val="none" w:sz="0" w:space="0" w:color="auto"/>
        <w:left w:val="none" w:sz="0" w:space="0" w:color="auto"/>
        <w:bottom w:val="none" w:sz="0" w:space="0" w:color="auto"/>
        <w:right w:val="none" w:sz="0" w:space="0" w:color="auto"/>
      </w:divBdr>
    </w:div>
    <w:div w:id="849494144">
      <w:bodyDiv w:val="1"/>
      <w:marLeft w:val="0"/>
      <w:marRight w:val="0"/>
      <w:marTop w:val="0"/>
      <w:marBottom w:val="0"/>
      <w:divBdr>
        <w:top w:val="none" w:sz="0" w:space="0" w:color="auto"/>
        <w:left w:val="none" w:sz="0" w:space="0" w:color="auto"/>
        <w:bottom w:val="none" w:sz="0" w:space="0" w:color="auto"/>
        <w:right w:val="none" w:sz="0" w:space="0" w:color="auto"/>
      </w:divBdr>
    </w:div>
    <w:div w:id="851605467">
      <w:bodyDiv w:val="1"/>
      <w:marLeft w:val="0"/>
      <w:marRight w:val="0"/>
      <w:marTop w:val="0"/>
      <w:marBottom w:val="0"/>
      <w:divBdr>
        <w:top w:val="none" w:sz="0" w:space="0" w:color="auto"/>
        <w:left w:val="none" w:sz="0" w:space="0" w:color="auto"/>
        <w:bottom w:val="none" w:sz="0" w:space="0" w:color="auto"/>
        <w:right w:val="none" w:sz="0" w:space="0" w:color="auto"/>
      </w:divBdr>
    </w:div>
    <w:div w:id="852769696">
      <w:bodyDiv w:val="1"/>
      <w:marLeft w:val="0"/>
      <w:marRight w:val="0"/>
      <w:marTop w:val="0"/>
      <w:marBottom w:val="0"/>
      <w:divBdr>
        <w:top w:val="none" w:sz="0" w:space="0" w:color="auto"/>
        <w:left w:val="none" w:sz="0" w:space="0" w:color="auto"/>
        <w:bottom w:val="none" w:sz="0" w:space="0" w:color="auto"/>
        <w:right w:val="none" w:sz="0" w:space="0" w:color="auto"/>
      </w:divBdr>
    </w:div>
    <w:div w:id="853039006">
      <w:bodyDiv w:val="1"/>
      <w:marLeft w:val="0"/>
      <w:marRight w:val="0"/>
      <w:marTop w:val="0"/>
      <w:marBottom w:val="0"/>
      <w:divBdr>
        <w:top w:val="none" w:sz="0" w:space="0" w:color="auto"/>
        <w:left w:val="none" w:sz="0" w:space="0" w:color="auto"/>
        <w:bottom w:val="none" w:sz="0" w:space="0" w:color="auto"/>
        <w:right w:val="none" w:sz="0" w:space="0" w:color="auto"/>
      </w:divBdr>
    </w:div>
    <w:div w:id="853229518">
      <w:bodyDiv w:val="1"/>
      <w:marLeft w:val="0"/>
      <w:marRight w:val="0"/>
      <w:marTop w:val="0"/>
      <w:marBottom w:val="0"/>
      <w:divBdr>
        <w:top w:val="none" w:sz="0" w:space="0" w:color="auto"/>
        <w:left w:val="none" w:sz="0" w:space="0" w:color="auto"/>
        <w:bottom w:val="none" w:sz="0" w:space="0" w:color="auto"/>
        <w:right w:val="none" w:sz="0" w:space="0" w:color="auto"/>
      </w:divBdr>
    </w:div>
    <w:div w:id="860243939">
      <w:bodyDiv w:val="1"/>
      <w:marLeft w:val="0"/>
      <w:marRight w:val="0"/>
      <w:marTop w:val="0"/>
      <w:marBottom w:val="0"/>
      <w:divBdr>
        <w:top w:val="none" w:sz="0" w:space="0" w:color="auto"/>
        <w:left w:val="none" w:sz="0" w:space="0" w:color="auto"/>
        <w:bottom w:val="none" w:sz="0" w:space="0" w:color="auto"/>
        <w:right w:val="none" w:sz="0" w:space="0" w:color="auto"/>
      </w:divBdr>
    </w:div>
    <w:div w:id="861669373">
      <w:bodyDiv w:val="1"/>
      <w:marLeft w:val="0"/>
      <w:marRight w:val="0"/>
      <w:marTop w:val="0"/>
      <w:marBottom w:val="0"/>
      <w:divBdr>
        <w:top w:val="none" w:sz="0" w:space="0" w:color="auto"/>
        <w:left w:val="none" w:sz="0" w:space="0" w:color="auto"/>
        <w:bottom w:val="none" w:sz="0" w:space="0" w:color="auto"/>
        <w:right w:val="none" w:sz="0" w:space="0" w:color="auto"/>
      </w:divBdr>
    </w:div>
    <w:div w:id="863783905">
      <w:bodyDiv w:val="1"/>
      <w:marLeft w:val="0"/>
      <w:marRight w:val="0"/>
      <w:marTop w:val="0"/>
      <w:marBottom w:val="0"/>
      <w:divBdr>
        <w:top w:val="none" w:sz="0" w:space="0" w:color="auto"/>
        <w:left w:val="none" w:sz="0" w:space="0" w:color="auto"/>
        <w:bottom w:val="none" w:sz="0" w:space="0" w:color="auto"/>
        <w:right w:val="none" w:sz="0" w:space="0" w:color="auto"/>
      </w:divBdr>
    </w:div>
    <w:div w:id="867061476">
      <w:bodyDiv w:val="1"/>
      <w:marLeft w:val="0"/>
      <w:marRight w:val="0"/>
      <w:marTop w:val="0"/>
      <w:marBottom w:val="0"/>
      <w:divBdr>
        <w:top w:val="none" w:sz="0" w:space="0" w:color="auto"/>
        <w:left w:val="none" w:sz="0" w:space="0" w:color="auto"/>
        <w:bottom w:val="none" w:sz="0" w:space="0" w:color="auto"/>
        <w:right w:val="none" w:sz="0" w:space="0" w:color="auto"/>
      </w:divBdr>
    </w:div>
    <w:div w:id="868176417">
      <w:bodyDiv w:val="1"/>
      <w:marLeft w:val="0"/>
      <w:marRight w:val="0"/>
      <w:marTop w:val="0"/>
      <w:marBottom w:val="0"/>
      <w:divBdr>
        <w:top w:val="none" w:sz="0" w:space="0" w:color="auto"/>
        <w:left w:val="none" w:sz="0" w:space="0" w:color="auto"/>
        <w:bottom w:val="none" w:sz="0" w:space="0" w:color="auto"/>
        <w:right w:val="none" w:sz="0" w:space="0" w:color="auto"/>
      </w:divBdr>
    </w:div>
    <w:div w:id="869295827">
      <w:bodyDiv w:val="1"/>
      <w:marLeft w:val="0"/>
      <w:marRight w:val="0"/>
      <w:marTop w:val="0"/>
      <w:marBottom w:val="0"/>
      <w:divBdr>
        <w:top w:val="none" w:sz="0" w:space="0" w:color="auto"/>
        <w:left w:val="none" w:sz="0" w:space="0" w:color="auto"/>
        <w:bottom w:val="none" w:sz="0" w:space="0" w:color="auto"/>
        <w:right w:val="none" w:sz="0" w:space="0" w:color="auto"/>
      </w:divBdr>
    </w:div>
    <w:div w:id="869803213">
      <w:bodyDiv w:val="1"/>
      <w:marLeft w:val="0"/>
      <w:marRight w:val="0"/>
      <w:marTop w:val="0"/>
      <w:marBottom w:val="0"/>
      <w:divBdr>
        <w:top w:val="none" w:sz="0" w:space="0" w:color="auto"/>
        <w:left w:val="none" w:sz="0" w:space="0" w:color="auto"/>
        <w:bottom w:val="none" w:sz="0" w:space="0" w:color="auto"/>
        <w:right w:val="none" w:sz="0" w:space="0" w:color="auto"/>
      </w:divBdr>
    </w:div>
    <w:div w:id="870610184">
      <w:bodyDiv w:val="1"/>
      <w:marLeft w:val="0"/>
      <w:marRight w:val="0"/>
      <w:marTop w:val="0"/>
      <w:marBottom w:val="0"/>
      <w:divBdr>
        <w:top w:val="none" w:sz="0" w:space="0" w:color="auto"/>
        <w:left w:val="none" w:sz="0" w:space="0" w:color="auto"/>
        <w:bottom w:val="none" w:sz="0" w:space="0" w:color="auto"/>
        <w:right w:val="none" w:sz="0" w:space="0" w:color="auto"/>
      </w:divBdr>
    </w:div>
    <w:div w:id="871840038">
      <w:bodyDiv w:val="1"/>
      <w:marLeft w:val="0"/>
      <w:marRight w:val="0"/>
      <w:marTop w:val="0"/>
      <w:marBottom w:val="0"/>
      <w:divBdr>
        <w:top w:val="none" w:sz="0" w:space="0" w:color="auto"/>
        <w:left w:val="none" w:sz="0" w:space="0" w:color="auto"/>
        <w:bottom w:val="none" w:sz="0" w:space="0" w:color="auto"/>
        <w:right w:val="none" w:sz="0" w:space="0" w:color="auto"/>
      </w:divBdr>
    </w:div>
    <w:div w:id="872885274">
      <w:bodyDiv w:val="1"/>
      <w:marLeft w:val="0"/>
      <w:marRight w:val="0"/>
      <w:marTop w:val="0"/>
      <w:marBottom w:val="0"/>
      <w:divBdr>
        <w:top w:val="none" w:sz="0" w:space="0" w:color="auto"/>
        <w:left w:val="none" w:sz="0" w:space="0" w:color="auto"/>
        <w:bottom w:val="none" w:sz="0" w:space="0" w:color="auto"/>
        <w:right w:val="none" w:sz="0" w:space="0" w:color="auto"/>
      </w:divBdr>
    </w:div>
    <w:div w:id="874541194">
      <w:bodyDiv w:val="1"/>
      <w:marLeft w:val="0"/>
      <w:marRight w:val="0"/>
      <w:marTop w:val="0"/>
      <w:marBottom w:val="0"/>
      <w:divBdr>
        <w:top w:val="none" w:sz="0" w:space="0" w:color="auto"/>
        <w:left w:val="none" w:sz="0" w:space="0" w:color="auto"/>
        <w:bottom w:val="none" w:sz="0" w:space="0" w:color="auto"/>
        <w:right w:val="none" w:sz="0" w:space="0" w:color="auto"/>
      </w:divBdr>
    </w:div>
    <w:div w:id="876236092">
      <w:bodyDiv w:val="1"/>
      <w:marLeft w:val="0"/>
      <w:marRight w:val="0"/>
      <w:marTop w:val="0"/>
      <w:marBottom w:val="0"/>
      <w:divBdr>
        <w:top w:val="none" w:sz="0" w:space="0" w:color="auto"/>
        <w:left w:val="none" w:sz="0" w:space="0" w:color="auto"/>
        <w:bottom w:val="none" w:sz="0" w:space="0" w:color="auto"/>
        <w:right w:val="none" w:sz="0" w:space="0" w:color="auto"/>
      </w:divBdr>
    </w:div>
    <w:div w:id="876435677">
      <w:bodyDiv w:val="1"/>
      <w:marLeft w:val="0"/>
      <w:marRight w:val="0"/>
      <w:marTop w:val="0"/>
      <w:marBottom w:val="0"/>
      <w:divBdr>
        <w:top w:val="none" w:sz="0" w:space="0" w:color="auto"/>
        <w:left w:val="none" w:sz="0" w:space="0" w:color="auto"/>
        <w:bottom w:val="none" w:sz="0" w:space="0" w:color="auto"/>
        <w:right w:val="none" w:sz="0" w:space="0" w:color="auto"/>
      </w:divBdr>
    </w:div>
    <w:div w:id="877277534">
      <w:bodyDiv w:val="1"/>
      <w:marLeft w:val="0"/>
      <w:marRight w:val="0"/>
      <w:marTop w:val="0"/>
      <w:marBottom w:val="0"/>
      <w:divBdr>
        <w:top w:val="none" w:sz="0" w:space="0" w:color="auto"/>
        <w:left w:val="none" w:sz="0" w:space="0" w:color="auto"/>
        <w:bottom w:val="none" w:sz="0" w:space="0" w:color="auto"/>
        <w:right w:val="none" w:sz="0" w:space="0" w:color="auto"/>
      </w:divBdr>
    </w:div>
    <w:div w:id="879174293">
      <w:bodyDiv w:val="1"/>
      <w:marLeft w:val="0"/>
      <w:marRight w:val="0"/>
      <w:marTop w:val="0"/>
      <w:marBottom w:val="0"/>
      <w:divBdr>
        <w:top w:val="none" w:sz="0" w:space="0" w:color="auto"/>
        <w:left w:val="none" w:sz="0" w:space="0" w:color="auto"/>
        <w:bottom w:val="none" w:sz="0" w:space="0" w:color="auto"/>
        <w:right w:val="none" w:sz="0" w:space="0" w:color="auto"/>
      </w:divBdr>
    </w:div>
    <w:div w:id="881673229">
      <w:bodyDiv w:val="1"/>
      <w:marLeft w:val="0"/>
      <w:marRight w:val="0"/>
      <w:marTop w:val="0"/>
      <w:marBottom w:val="0"/>
      <w:divBdr>
        <w:top w:val="none" w:sz="0" w:space="0" w:color="auto"/>
        <w:left w:val="none" w:sz="0" w:space="0" w:color="auto"/>
        <w:bottom w:val="none" w:sz="0" w:space="0" w:color="auto"/>
        <w:right w:val="none" w:sz="0" w:space="0" w:color="auto"/>
      </w:divBdr>
    </w:div>
    <w:div w:id="881866906">
      <w:bodyDiv w:val="1"/>
      <w:marLeft w:val="0"/>
      <w:marRight w:val="0"/>
      <w:marTop w:val="0"/>
      <w:marBottom w:val="0"/>
      <w:divBdr>
        <w:top w:val="none" w:sz="0" w:space="0" w:color="auto"/>
        <w:left w:val="none" w:sz="0" w:space="0" w:color="auto"/>
        <w:bottom w:val="none" w:sz="0" w:space="0" w:color="auto"/>
        <w:right w:val="none" w:sz="0" w:space="0" w:color="auto"/>
      </w:divBdr>
    </w:div>
    <w:div w:id="882014204">
      <w:bodyDiv w:val="1"/>
      <w:marLeft w:val="0"/>
      <w:marRight w:val="0"/>
      <w:marTop w:val="0"/>
      <w:marBottom w:val="0"/>
      <w:divBdr>
        <w:top w:val="none" w:sz="0" w:space="0" w:color="auto"/>
        <w:left w:val="none" w:sz="0" w:space="0" w:color="auto"/>
        <w:bottom w:val="none" w:sz="0" w:space="0" w:color="auto"/>
        <w:right w:val="none" w:sz="0" w:space="0" w:color="auto"/>
      </w:divBdr>
    </w:div>
    <w:div w:id="882054863">
      <w:bodyDiv w:val="1"/>
      <w:marLeft w:val="0"/>
      <w:marRight w:val="0"/>
      <w:marTop w:val="0"/>
      <w:marBottom w:val="0"/>
      <w:divBdr>
        <w:top w:val="none" w:sz="0" w:space="0" w:color="auto"/>
        <w:left w:val="none" w:sz="0" w:space="0" w:color="auto"/>
        <w:bottom w:val="none" w:sz="0" w:space="0" w:color="auto"/>
        <w:right w:val="none" w:sz="0" w:space="0" w:color="auto"/>
      </w:divBdr>
    </w:div>
    <w:div w:id="882446356">
      <w:bodyDiv w:val="1"/>
      <w:marLeft w:val="0"/>
      <w:marRight w:val="0"/>
      <w:marTop w:val="0"/>
      <w:marBottom w:val="0"/>
      <w:divBdr>
        <w:top w:val="none" w:sz="0" w:space="0" w:color="auto"/>
        <w:left w:val="none" w:sz="0" w:space="0" w:color="auto"/>
        <w:bottom w:val="none" w:sz="0" w:space="0" w:color="auto"/>
        <w:right w:val="none" w:sz="0" w:space="0" w:color="auto"/>
      </w:divBdr>
    </w:div>
    <w:div w:id="882715305">
      <w:bodyDiv w:val="1"/>
      <w:marLeft w:val="0"/>
      <w:marRight w:val="0"/>
      <w:marTop w:val="0"/>
      <w:marBottom w:val="0"/>
      <w:divBdr>
        <w:top w:val="none" w:sz="0" w:space="0" w:color="auto"/>
        <w:left w:val="none" w:sz="0" w:space="0" w:color="auto"/>
        <w:bottom w:val="none" w:sz="0" w:space="0" w:color="auto"/>
        <w:right w:val="none" w:sz="0" w:space="0" w:color="auto"/>
      </w:divBdr>
    </w:div>
    <w:div w:id="885335566">
      <w:bodyDiv w:val="1"/>
      <w:marLeft w:val="0"/>
      <w:marRight w:val="0"/>
      <w:marTop w:val="0"/>
      <w:marBottom w:val="0"/>
      <w:divBdr>
        <w:top w:val="none" w:sz="0" w:space="0" w:color="auto"/>
        <w:left w:val="none" w:sz="0" w:space="0" w:color="auto"/>
        <w:bottom w:val="none" w:sz="0" w:space="0" w:color="auto"/>
        <w:right w:val="none" w:sz="0" w:space="0" w:color="auto"/>
      </w:divBdr>
    </w:div>
    <w:div w:id="886140733">
      <w:bodyDiv w:val="1"/>
      <w:marLeft w:val="0"/>
      <w:marRight w:val="0"/>
      <w:marTop w:val="0"/>
      <w:marBottom w:val="0"/>
      <w:divBdr>
        <w:top w:val="none" w:sz="0" w:space="0" w:color="auto"/>
        <w:left w:val="none" w:sz="0" w:space="0" w:color="auto"/>
        <w:bottom w:val="none" w:sz="0" w:space="0" w:color="auto"/>
        <w:right w:val="none" w:sz="0" w:space="0" w:color="auto"/>
      </w:divBdr>
    </w:div>
    <w:div w:id="886454199">
      <w:bodyDiv w:val="1"/>
      <w:marLeft w:val="0"/>
      <w:marRight w:val="0"/>
      <w:marTop w:val="0"/>
      <w:marBottom w:val="0"/>
      <w:divBdr>
        <w:top w:val="none" w:sz="0" w:space="0" w:color="auto"/>
        <w:left w:val="none" w:sz="0" w:space="0" w:color="auto"/>
        <w:bottom w:val="none" w:sz="0" w:space="0" w:color="auto"/>
        <w:right w:val="none" w:sz="0" w:space="0" w:color="auto"/>
      </w:divBdr>
    </w:div>
    <w:div w:id="886723939">
      <w:bodyDiv w:val="1"/>
      <w:marLeft w:val="0"/>
      <w:marRight w:val="0"/>
      <w:marTop w:val="0"/>
      <w:marBottom w:val="0"/>
      <w:divBdr>
        <w:top w:val="none" w:sz="0" w:space="0" w:color="auto"/>
        <w:left w:val="none" w:sz="0" w:space="0" w:color="auto"/>
        <w:bottom w:val="none" w:sz="0" w:space="0" w:color="auto"/>
        <w:right w:val="none" w:sz="0" w:space="0" w:color="auto"/>
      </w:divBdr>
    </w:div>
    <w:div w:id="887448495">
      <w:bodyDiv w:val="1"/>
      <w:marLeft w:val="0"/>
      <w:marRight w:val="0"/>
      <w:marTop w:val="0"/>
      <w:marBottom w:val="0"/>
      <w:divBdr>
        <w:top w:val="none" w:sz="0" w:space="0" w:color="auto"/>
        <w:left w:val="none" w:sz="0" w:space="0" w:color="auto"/>
        <w:bottom w:val="none" w:sz="0" w:space="0" w:color="auto"/>
        <w:right w:val="none" w:sz="0" w:space="0" w:color="auto"/>
      </w:divBdr>
    </w:div>
    <w:div w:id="888423334">
      <w:bodyDiv w:val="1"/>
      <w:marLeft w:val="0"/>
      <w:marRight w:val="0"/>
      <w:marTop w:val="0"/>
      <w:marBottom w:val="0"/>
      <w:divBdr>
        <w:top w:val="none" w:sz="0" w:space="0" w:color="auto"/>
        <w:left w:val="none" w:sz="0" w:space="0" w:color="auto"/>
        <w:bottom w:val="none" w:sz="0" w:space="0" w:color="auto"/>
        <w:right w:val="none" w:sz="0" w:space="0" w:color="auto"/>
      </w:divBdr>
    </w:div>
    <w:div w:id="889147328">
      <w:bodyDiv w:val="1"/>
      <w:marLeft w:val="0"/>
      <w:marRight w:val="0"/>
      <w:marTop w:val="0"/>
      <w:marBottom w:val="0"/>
      <w:divBdr>
        <w:top w:val="none" w:sz="0" w:space="0" w:color="auto"/>
        <w:left w:val="none" w:sz="0" w:space="0" w:color="auto"/>
        <w:bottom w:val="none" w:sz="0" w:space="0" w:color="auto"/>
        <w:right w:val="none" w:sz="0" w:space="0" w:color="auto"/>
      </w:divBdr>
    </w:div>
    <w:div w:id="889462357">
      <w:bodyDiv w:val="1"/>
      <w:marLeft w:val="0"/>
      <w:marRight w:val="0"/>
      <w:marTop w:val="0"/>
      <w:marBottom w:val="0"/>
      <w:divBdr>
        <w:top w:val="none" w:sz="0" w:space="0" w:color="auto"/>
        <w:left w:val="none" w:sz="0" w:space="0" w:color="auto"/>
        <w:bottom w:val="none" w:sz="0" w:space="0" w:color="auto"/>
        <w:right w:val="none" w:sz="0" w:space="0" w:color="auto"/>
      </w:divBdr>
    </w:div>
    <w:div w:id="891581292">
      <w:bodyDiv w:val="1"/>
      <w:marLeft w:val="0"/>
      <w:marRight w:val="0"/>
      <w:marTop w:val="0"/>
      <w:marBottom w:val="0"/>
      <w:divBdr>
        <w:top w:val="none" w:sz="0" w:space="0" w:color="auto"/>
        <w:left w:val="none" w:sz="0" w:space="0" w:color="auto"/>
        <w:bottom w:val="none" w:sz="0" w:space="0" w:color="auto"/>
        <w:right w:val="none" w:sz="0" w:space="0" w:color="auto"/>
      </w:divBdr>
    </w:div>
    <w:div w:id="892425707">
      <w:bodyDiv w:val="1"/>
      <w:marLeft w:val="0"/>
      <w:marRight w:val="0"/>
      <w:marTop w:val="0"/>
      <w:marBottom w:val="0"/>
      <w:divBdr>
        <w:top w:val="none" w:sz="0" w:space="0" w:color="auto"/>
        <w:left w:val="none" w:sz="0" w:space="0" w:color="auto"/>
        <w:bottom w:val="none" w:sz="0" w:space="0" w:color="auto"/>
        <w:right w:val="none" w:sz="0" w:space="0" w:color="auto"/>
      </w:divBdr>
    </w:div>
    <w:div w:id="892621923">
      <w:bodyDiv w:val="1"/>
      <w:marLeft w:val="0"/>
      <w:marRight w:val="0"/>
      <w:marTop w:val="0"/>
      <w:marBottom w:val="0"/>
      <w:divBdr>
        <w:top w:val="none" w:sz="0" w:space="0" w:color="auto"/>
        <w:left w:val="none" w:sz="0" w:space="0" w:color="auto"/>
        <w:bottom w:val="none" w:sz="0" w:space="0" w:color="auto"/>
        <w:right w:val="none" w:sz="0" w:space="0" w:color="auto"/>
      </w:divBdr>
    </w:div>
    <w:div w:id="893659398">
      <w:bodyDiv w:val="1"/>
      <w:marLeft w:val="0"/>
      <w:marRight w:val="0"/>
      <w:marTop w:val="0"/>
      <w:marBottom w:val="0"/>
      <w:divBdr>
        <w:top w:val="none" w:sz="0" w:space="0" w:color="auto"/>
        <w:left w:val="none" w:sz="0" w:space="0" w:color="auto"/>
        <w:bottom w:val="none" w:sz="0" w:space="0" w:color="auto"/>
        <w:right w:val="none" w:sz="0" w:space="0" w:color="auto"/>
      </w:divBdr>
    </w:div>
    <w:div w:id="894271029">
      <w:bodyDiv w:val="1"/>
      <w:marLeft w:val="0"/>
      <w:marRight w:val="0"/>
      <w:marTop w:val="0"/>
      <w:marBottom w:val="0"/>
      <w:divBdr>
        <w:top w:val="none" w:sz="0" w:space="0" w:color="auto"/>
        <w:left w:val="none" w:sz="0" w:space="0" w:color="auto"/>
        <w:bottom w:val="none" w:sz="0" w:space="0" w:color="auto"/>
        <w:right w:val="none" w:sz="0" w:space="0" w:color="auto"/>
      </w:divBdr>
    </w:div>
    <w:div w:id="894513611">
      <w:bodyDiv w:val="1"/>
      <w:marLeft w:val="0"/>
      <w:marRight w:val="0"/>
      <w:marTop w:val="0"/>
      <w:marBottom w:val="0"/>
      <w:divBdr>
        <w:top w:val="none" w:sz="0" w:space="0" w:color="auto"/>
        <w:left w:val="none" w:sz="0" w:space="0" w:color="auto"/>
        <w:bottom w:val="none" w:sz="0" w:space="0" w:color="auto"/>
        <w:right w:val="none" w:sz="0" w:space="0" w:color="auto"/>
      </w:divBdr>
    </w:div>
    <w:div w:id="894659646">
      <w:bodyDiv w:val="1"/>
      <w:marLeft w:val="0"/>
      <w:marRight w:val="0"/>
      <w:marTop w:val="0"/>
      <w:marBottom w:val="0"/>
      <w:divBdr>
        <w:top w:val="none" w:sz="0" w:space="0" w:color="auto"/>
        <w:left w:val="none" w:sz="0" w:space="0" w:color="auto"/>
        <w:bottom w:val="none" w:sz="0" w:space="0" w:color="auto"/>
        <w:right w:val="none" w:sz="0" w:space="0" w:color="auto"/>
      </w:divBdr>
    </w:div>
    <w:div w:id="894854058">
      <w:bodyDiv w:val="1"/>
      <w:marLeft w:val="0"/>
      <w:marRight w:val="0"/>
      <w:marTop w:val="0"/>
      <w:marBottom w:val="0"/>
      <w:divBdr>
        <w:top w:val="none" w:sz="0" w:space="0" w:color="auto"/>
        <w:left w:val="none" w:sz="0" w:space="0" w:color="auto"/>
        <w:bottom w:val="none" w:sz="0" w:space="0" w:color="auto"/>
        <w:right w:val="none" w:sz="0" w:space="0" w:color="auto"/>
      </w:divBdr>
    </w:div>
    <w:div w:id="896479276">
      <w:bodyDiv w:val="1"/>
      <w:marLeft w:val="0"/>
      <w:marRight w:val="0"/>
      <w:marTop w:val="0"/>
      <w:marBottom w:val="0"/>
      <w:divBdr>
        <w:top w:val="none" w:sz="0" w:space="0" w:color="auto"/>
        <w:left w:val="none" w:sz="0" w:space="0" w:color="auto"/>
        <w:bottom w:val="none" w:sz="0" w:space="0" w:color="auto"/>
        <w:right w:val="none" w:sz="0" w:space="0" w:color="auto"/>
      </w:divBdr>
    </w:div>
    <w:div w:id="897281355">
      <w:bodyDiv w:val="1"/>
      <w:marLeft w:val="0"/>
      <w:marRight w:val="0"/>
      <w:marTop w:val="0"/>
      <w:marBottom w:val="0"/>
      <w:divBdr>
        <w:top w:val="none" w:sz="0" w:space="0" w:color="auto"/>
        <w:left w:val="none" w:sz="0" w:space="0" w:color="auto"/>
        <w:bottom w:val="none" w:sz="0" w:space="0" w:color="auto"/>
        <w:right w:val="none" w:sz="0" w:space="0" w:color="auto"/>
      </w:divBdr>
    </w:div>
    <w:div w:id="899562221">
      <w:bodyDiv w:val="1"/>
      <w:marLeft w:val="0"/>
      <w:marRight w:val="0"/>
      <w:marTop w:val="0"/>
      <w:marBottom w:val="0"/>
      <w:divBdr>
        <w:top w:val="none" w:sz="0" w:space="0" w:color="auto"/>
        <w:left w:val="none" w:sz="0" w:space="0" w:color="auto"/>
        <w:bottom w:val="none" w:sz="0" w:space="0" w:color="auto"/>
        <w:right w:val="none" w:sz="0" w:space="0" w:color="auto"/>
      </w:divBdr>
    </w:div>
    <w:div w:id="899947387">
      <w:bodyDiv w:val="1"/>
      <w:marLeft w:val="0"/>
      <w:marRight w:val="0"/>
      <w:marTop w:val="0"/>
      <w:marBottom w:val="0"/>
      <w:divBdr>
        <w:top w:val="none" w:sz="0" w:space="0" w:color="auto"/>
        <w:left w:val="none" w:sz="0" w:space="0" w:color="auto"/>
        <w:bottom w:val="none" w:sz="0" w:space="0" w:color="auto"/>
        <w:right w:val="none" w:sz="0" w:space="0" w:color="auto"/>
      </w:divBdr>
    </w:div>
    <w:div w:id="901521388">
      <w:bodyDiv w:val="1"/>
      <w:marLeft w:val="0"/>
      <w:marRight w:val="0"/>
      <w:marTop w:val="0"/>
      <w:marBottom w:val="0"/>
      <w:divBdr>
        <w:top w:val="none" w:sz="0" w:space="0" w:color="auto"/>
        <w:left w:val="none" w:sz="0" w:space="0" w:color="auto"/>
        <w:bottom w:val="none" w:sz="0" w:space="0" w:color="auto"/>
        <w:right w:val="none" w:sz="0" w:space="0" w:color="auto"/>
      </w:divBdr>
    </w:div>
    <w:div w:id="902063806">
      <w:bodyDiv w:val="1"/>
      <w:marLeft w:val="0"/>
      <w:marRight w:val="0"/>
      <w:marTop w:val="0"/>
      <w:marBottom w:val="0"/>
      <w:divBdr>
        <w:top w:val="none" w:sz="0" w:space="0" w:color="auto"/>
        <w:left w:val="none" w:sz="0" w:space="0" w:color="auto"/>
        <w:bottom w:val="none" w:sz="0" w:space="0" w:color="auto"/>
        <w:right w:val="none" w:sz="0" w:space="0" w:color="auto"/>
      </w:divBdr>
    </w:div>
    <w:div w:id="902713727">
      <w:bodyDiv w:val="1"/>
      <w:marLeft w:val="0"/>
      <w:marRight w:val="0"/>
      <w:marTop w:val="0"/>
      <w:marBottom w:val="0"/>
      <w:divBdr>
        <w:top w:val="none" w:sz="0" w:space="0" w:color="auto"/>
        <w:left w:val="none" w:sz="0" w:space="0" w:color="auto"/>
        <w:bottom w:val="none" w:sz="0" w:space="0" w:color="auto"/>
        <w:right w:val="none" w:sz="0" w:space="0" w:color="auto"/>
      </w:divBdr>
    </w:div>
    <w:div w:id="903025844">
      <w:bodyDiv w:val="1"/>
      <w:marLeft w:val="0"/>
      <w:marRight w:val="0"/>
      <w:marTop w:val="0"/>
      <w:marBottom w:val="0"/>
      <w:divBdr>
        <w:top w:val="none" w:sz="0" w:space="0" w:color="auto"/>
        <w:left w:val="none" w:sz="0" w:space="0" w:color="auto"/>
        <w:bottom w:val="none" w:sz="0" w:space="0" w:color="auto"/>
        <w:right w:val="none" w:sz="0" w:space="0" w:color="auto"/>
      </w:divBdr>
    </w:div>
    <w:div w:id="903836043">
      <w:bodyDiv w:val="1"/>
      <w:marLeft w:val="0"/>
      <w:marRight w:val="0"/>
      <w:marTop w:val="0"/>
      <w:marBottom w:val="0"/>
      <w:divBdr>
        <w:top w:val="none" w:sz="0" w:space="0" w:color="auto"/>
        <w:left w:val="none" w:sz="0" w:space="0" w:color="auto"/>
        <w:bottom w:val="none" w:sz="0" w:space="0" w:color="auto"/>
        <w:right w:val="none" w:sz="0" w:space="0" w:color="auto"/>
      </w:divBdr>
    </w:div>
    <w:div w:id="904490673">
      <w:bodyDiv w:val="1"/>
      <w:marLeft w:val="0"/>
      <w:marRight w:val="0"/>
      <w:marTop w:val="0"/>
      <w:marBottom w:val="0"/>
      <w:divBdr>
        <w:top w:val="none" w:sz="0" w:space="0" w:color="auto"/>
        <w:left w:val="none" w:sz="0" w:space="0" w:color="auto"/>
        <w:bottom w:val="none" w:sz="0" w:space="0" w:color="auto"/>
        <w:right w:val="none" w:sz="0" w:space="0" w:color="auto"/>
      </w:divBdr>
    </w:div>
    <w:div w:id="904493642">
      <w:bodyDiv w:val="1"/>
      <w:marLeft w:val="0"/>
      <w:marRight w:val="0"/>
      <w:marTop w:val="0"/>
      <w:marBottom w:val="0"/>
      <w:divBdr>
        <w:top w:val="none" w:sz="0" w:space="0" w:color="auto"/>
        <w:left w:val="none" w:sz="0" w:space="0" w:color="auto"/>
        <w:bottom w:val="none" w:sz="0" w:space="0" w:color="auto"/>
        <w:right w:val="none" w:sz="0" w:space="0" w:color="auto"/>
      </w:divBdr>
    </w:div>
    <w:div w:id="904680373">
      <w:bodyDiv w:val="1"/>
      <w:marLeft w:val="0"/>
      <w:marRight w:val="0"/>
      <w:marTop w:val="0"/>
      <w:marBottom w:val="0"/>
      <w:divBdr>
        <w:top w:val="none" w:sz="0" w:space="0" w:color="auto"/>
        <w:left w:val="none" w:sz="0" w:space="0" w:color="auto"/>
        <w:bottom w:val="none" w:sz="0" w:space="0" w:color="auto"/>
        <w:right w:val="none" w:sz="0" w:space="0" w:color="auto"/>
      </w:divBdr>
    </w:div>
    <w:div w:id="904993384">
      <w:bodyDiv w:val="1"/>
      <w:marLeft w:val="0"/>
      <w:marRight w:val="0"/>
      <w:marTop w:val="0"/>
      <w:marBottom w:val="0"/>
      <w:divBdr>
        <w:top w:val="none" w:sz="0" w:space="0" w:color="auto"/>
        <w:left w:val="none" w:sz="0" w:space="0" w:color="auto"/>
        <w:bottom w:val="none" w:sz="0" w:space="0" w:color="auto"/>
        <w:right w:val="none" w:sz="0" w:space="0" w:color="auto"/>
      </w:divBdr>
    </w:div>
    <w:div w:id="905534415">
      <w:bodyDiv w:val="1"/>
      <w:marLeft w:val="0"/>
      <w:marRight w:val="0"/>
      <w:marTop w:val="0"/>
      <w:marBottom w:val="0"/>
      <w:divBdr>
        <w:top w:val="none" w:sz="0" w:space="0" w:color="auto"/>
        <w:left w:val="none" w:sz="0" w:space="0" w:color="auto"/>
        <w:bottom w:val="none" w:sz="0" w:space="0" w:color="auto"/>
        <w:right w:val="none" w:sz="0" w:space="0" w:color="auto"/>
      </w:divBdr>
    </w:div>
    <w:div w:id="906234034">
      <w:bodyDiv w:val="1"/>
      <w:marLeft w:val="0"/>
      <w:marRight w:val="0"/>
      <w:marTop w:val="0"/>
      <w:marBottom w:val="0"/>
      <w:divBdr>
        <w:top w:val="none" w:sz="0" w:space="0" w:color="auto"/>
        <w:left w:val="none" w:sz="0" w:space="0" w:color="auto"/>
        <w:bottom w:val="none" w:sz="0" w:space="0" w:color="auto"/>
        <w:right w:val="none" w:sz="0" w:space="0" w:color="auto"/>
      </w:divBdr>
    </w:div>
    <w:div w:id="907418683">
      <w:bodyDiv w:val="1"/>
      <w:marLeft w:val="0"/>
      <w:marRight w:val="0"/>
      <w:marTop w:val="0"/>
      <w:marBottom w:val="0"/>
      <w:divBdr>
        <w:top w:val="none" w:sz="0" w:space="0" w:color="auto"/>
        <w:left w:val="none" w:sz="0" w:space="0" w:color="auto"/>
        <w:bottom w:val="none" w:sz="0" w:space="0" w:color="auto"/>
        <w:right w:val="none" w:sz="0" w:space="0" w:color="auto"/>
      </w:divBdr>
    </w:div>
    <w:div w:id="907619743">
      <w:bodyDiv w:val="1"/>
      <w:marLeft w:val="0"/>
      <w:marRight w:val="0"/>
      <w:marTop w:val="0"/>
      <w:marBottom w:val="0"/>
      <w:divBdr>
        <w:top w:val="none" w:sz="0" w:space="0" w:color="auto"/>
        <w:left w:val="none" w:sz="0" w:space="0" w:color="auto"/>
        <w:bottom w:val="none" w:sz="0" w:space="0" w:color="auto"/>
        <w:right w:val="none" w:sz="0" w:space="0" w:color="auto"/>
      </w:divBdr>
    </w:div>
    <w:div w:id="908267446">
      <w:bodyDiv w:val="1"/>
      <w:marLeft w:val="0"/>
      <w:marRight w:val="0"/>
      <w:marTop w:val="0"/>
      <w:marBottom w:val="0"/>
      <w:divBdr>
        <w:top w:val="none" w:sz="0" w:space="0" w:color="auto"/>
        <w:left w:val="none" w:sz="0" w:space="0" w:color="auto"/>
        <w:bottom w:val="none" w:sz="0" w:space="0" w:color="auto"/>
        <w:right w:val="none" w:sz="0" w:space="0" w:color="auto"/>
      </w:divBdr>
    </w:div>
    <w:div w:id="908492709">
      <w:bodyDiv w:val="1"/>
      <w:marLeft w:val="0"/>
      <w:marRight w:val="0"/>
      <w:marTop w:val="0"/>
      <w:marBottom w:val="0"/>
      <w:divBdr>
        <w:top w:val="none" w:sz="0" w:space="0" w:color="auto"/>
        <w:left w:val="none" w:sz="0" w:space="0" w:color="auto"/>
        <w:bottom w:val="none" w:sz="0" w:space="0" w:color="auto"/>
        <w:right w:val="none" w:sz="0" w:space="0" w:color="auto"/>
      </w:divBdr>
    </w:div>
    <w:div w:id="910582227">
      <w:bodyDiv w:val="1"/>
      <w:marLeft w:val="0"/>
      <w:marRight w:val="0"/>
      <w:marTop w:val="0"/>
      <w:marBottom w:val="0"/>
      <w:divBdr>
        <w:top w:val="none" w:sz="0" w:space="0" w:color="auto"/>
        <w:left w:val="none" w:sz="0" w:space="0" w:color="auto"/>
        <w:bottom w:val="none" w:sz="0" w:space="0" w:color="auto"/>
        <w:right w:val="none" w:sz="0" w:space="0" w:color="auto"/>
      </w:divBdr>
    </w:div>
    <w:div w:id="912206170">
      <w:bodyDiv w:val="1"/>
      <w:marLeft w:val="0"/>
      <w:marRight w:val="0"/>
      <w:marTop w:val="0"/>
      <w:marBottom w:val="0"/>
      <w:divBdr>
        <w:top w:val="none" w:sz="0" w:space="0" w:color="auto"/>
        <w:left w:val="none" w:sz="0" w:space="0" w:color="auto"/>
        <w:bottom w:val="none" w:sz="0" w:space="0" w:color="auto"/>
        <w:right w:val="none" w:sz="0" w:space="0" w:color="auto"/>
      </w:divBdr>
    </w:div>
    <w:div w:id="914244590">
      <w:bodyDiv w:val="1"/>
      <w:marLeft w:val="0"/>
      <w:marRight w:val="0"/>
      <w:marTop w:val="0"/>
      <w:marBottom w:val="0"/>
      <w:divBdr>
        <w:top w:val="none" w:sz="0" w:space="0" w:color="auto"/>
        <w:left w:val="none" w:sz="0" w:space="0" w:color="auto"/>
        <w:bottom w:val="none" w:sz="0" w:space="0" w:color="auto"/>
        <w:right w:val="none" w:sz="0" w:space="0" w:color="auto"/>
      </w:divBdr>
    </w:div>
    <w:div w:id="914318976">
      <w:bodyDiv w:val="1"/>
      <w:marLeft w:val="0"/>
      <w:marRight w:val="0"/>
      <w:marTop w:val="0"/>
      <w:marBottom w:val="0"/>
      <w:divBdr>
        <w:top w:val="none" w:sz="0" w:space="0" w:color="auto"/>
        <w:left w:val="none" w:sz="0" w:space="0" w:color="auto"/>
        <w:bottom w:val="none" w:sz="0" w:space="0" w:color="auto"/>
        <w:right w:val="none" w:sz="0" w:space="0" w:color="auto"/>
      </w:divBdr>
    </w:div>
    <w:div w:id="914433597">
      <w:bodyDiv w:val="1"/>
      <w:marLeft w:val="0"/>
      <w:marRight w:val="0"/>
      <w:marTop w:val="0"/>
      <w:marBottom w:val="0"/>
      <w:divBdr>
        <w:top w:val="none" w:sz="0" w:space="0" w:color="auto"/>
        <w:left w:val="none" w:sz="0" w:space="0" w:color="auto"/>
        <w:bottom w:val="none" w:sz="0" w:space="0" w:color="auto"/>
        <w:right w:val="none" w:sz="0" w:space="0" w:color="auto"/>
      </w:divBdr>
    </w:div>
    <w:div w:id="914777456">
      <w:bodyDiv w:val="1"/>
      <w:marLeft w:val="0"/>
      <w:marRight w:val="0"/>
      <w:marTop w:val="0"/>
      <w:marBottom w:val="0"/>
      <w:divBdr>
        <w:top w:val="none" w:sz="0" w:space="0" w:color="auto"/>
        <w:left w:val="none" w:sz="0" w:space="0" w:color="auto"/>
        <w:bottom w:val="none" w:sz="0" w:space="0" w:color="auto"/>
        <w:right w:val="none" w:sz="0" w:space="0" w:color="auto"/>
      </w:divBdr>
    </w:div>
    <w:div w:id="914826306">
      <w:bodyDiv w:val="1"/>
      <w:marLeft w:val="0"/>
      <w:marRight w:val="0"/>
      <w:marTop w:val="0"/>
      <w:marBottom w:val="0"/>
      <w:divBdr>
        <w:top w:val="none" w:sz="0" w:space="0" w:color="auto"/>
        <w:left w:val="none" w:sz="0" w:space="0" w:color="auto"/>
        <w:bottom w:val="none" w:sz="0" w:space="0" w:color="auto"/>
        <w:right w:val="none" w:sz="0" w:space="0" w:color="auto"/>
      </w:divBdr>
    </w:div>
    <w:div w:id="915943573">
      <w:bodyDiv w:val="1"/>
      <w:marLeft w:val="0"/>
      <w:marRight w:val="0"/>
      <w:marTop w:val="0"/>
      <w:marBottom w:val="0"/>
      <w:divBdr>
        <w:top w:val="none" w:sz="0" w:space="0" w:color="auto"/>
        <w:left w:val="none" w:sz="0" w:space="0" w:color="auto"/>
        <w:bottom w:val="none" w:sz="0" w:space="0" w:color="auto"/>
        <w:right w:val="none" w:sz="0" w:space="0" w:color="auto"/>
      </w:divBdr>
    </w:div>
    <w:div w:id="916204604">
      <w:bodyDiv w:val="1"/>
      <w:marLeft w:val="0"/>
      <w:marRight w:val="0"/>
      <w:marTop w:val="0"/>
      <w:marBottom w:val="0"/>
      <w:divBdr>
        <w:top w:val="none" w:sz="0" w:space="0" w:color="auto"/>
        <w:left w:val="none" w:sz="0" w:space="0" w:color="auto"/>
        <w:bottom w:val="none" w:sz="0" w:space="0" w:color="auto"/>
        <w:right w:val="none" w:sz="0" w:space="0" w:color="auto"/>
      </w:divBdr>
    </w:div>
    <w:div w:id="916474424">
      <w:bodyDiv w:val="1"/>
      <w:marLeft w:val="0"/>
      <w:marRight w:val="0"/>
      <w:marTop w:val="0"/>
      <w:marBottom w:val="0"/>
      <w:divBdr>
        <w:top w:val="none" w:sz="0" w:space="0" w:color="auto"/>
        <w:left w:val="none" w:sz="0" w:space="0" w:color="auto"/>
        <w:bottom w:val="none" w:sz="0" w:space="0" w:color="auto"/>
        <w:right w:val="none" w:sz="0" w:space="0" w:color="auto"/>
      </w:divBdr>
    </w:div>
    <w:div w:id="916790609">
      <w:bodyDiv w:val="1"/>
      <w:marLeft w:val="0"/>
      <w:marRight w:val="0"/>
      <w:marTop w:val="0"/>
      <w:marBottom w:val="0"/>
      <w:divBdr>
        <w:top w:val="none" w:sz="0" w:space="0" w:color="auto"/>
        <w:left w:val="none" w:sz="0" w:space="0" w:color="auto"/>
        <w:bottom w:val="none" w:sz="0" w:space="0" w:color="auto"/>
        <w:right w:val="none" w:sz="0" w:space="0" w:color="auto"/>
      </w:divBdr>
    </w:div>
    <w:div w:id="918710826">
      <w:bodyDiv w:val="1"/>
      <w:marLeft w:val="0"/>
      <w:marRight w:val="0"/>
      <w:marTop w:val="0"/>
      <w:marBottom w:val="0"/>
      <w:divBdr>
        <w:top w:val="none" w:sz="0" w:space="0" w:color="auto"/>
        <w:left w:val="none" w:sz="0" w:space="0" w:color="auto"/>
        <w:bottom w:val="none" w:sz="0" w:space="0" w:color="auto"/>
        <w:right w:val="none" w:sz="0" w:space="0" w:color="auto"/>
      </w:divBdr>
    </w:div>
    <w:div w:id="919798490">
      <w:bodyDiv w:val="1"/>
      <w:marLeft w:val="0"/>
      <w:marRight w:val="0"/>
      <w:marTop w:val="0"/>
      <w:marBottom w:val="0"/>
      <w:divBdr>
        <w:top w:val="none" w:sz="0" w:space="0" w:color="auto"/>
        <w:left w:val="none" w:sz="0" w:space="0" w:color="auto"/>
        <w:bottom w:val="none" w:sz="0" w:space="0" w:color="auto"/>
        <w:right w:val="none" w:sz="0" w:space="0" w:color="auto"/>
      </w:divBdr>
    </w:div>
    <w:div w:id="919830281">
      <w:bodyDiv w:val="1"/>
      <w:marLeft w:val="0"/>
      <w:marRight w:val="0"/>
      <w:marTop w:val="0"/>
      <w:marBottom w:val="0"/>
      <w:divBdr>
        <w:top w:val="none" w:sz="0" w:space="0" w:color="auto"/>
        <w:left w:val="none" w:sz="0" w:space="0" w:color="auto"/>
        <w:bottom w:val="none" w:sz="0" w:space="0" w:color="auto"/>
        <w:right w:val="none" w:sz="0" w:space="0" w:color="auto"/>
      </w:divBdr>
    </w:div>
    <w:div w:id="923732973">
      <w:bodyDiv w:val="1"/>
      <w:marLeft w:val="0"/>
      <w:marRight w:val="0"/>
      <w:marTop w:val="0"/>
      <w:marBottom w:val="0"/>
      <w:divBdr>
        <w:top w:val="none" w:sz="0" w:space="0" w:color="auto"/>
        <w:left w:val="none" w:sz="0" w:space="0" w:color="auto"/>
        <w:bottom w:val="none" w:sz="0" w:space="0" w:color="auto"/>
        <w:right w:val="none" w:sz="0" w:space="0" w:color="auto"/>
      </w:divBdr>
    </w:div>
    <w:div w:id="924416304">
      <w:bodyDiv w:val="1"/>
      <w:marLeft w:val="0"/>
      <w:marRight w:val="0"/>
      <w:marTop w:val="0"/>
      <w:marBottom w:val="0"/>
      <w:divBdr>
        <w:top w:val="none" w:sz="0" w:space="0" w:color="auto"/>
        <w:left w:val="none" w:sz="0" w:space="0" w:color="auto"/>
        <w:bottom w:val="none" w:sz="0" w:space="0" w:color="auto"/>
        <w:right w:val="none" w:sz="0" w:space="0" w:color="auto"/>
      </w:divBdr>
    </w:div>
    <w:div w:id="925847367">
      <w:bodyDiv w:val="1"/>
      <w:marLeft w:val="0"/>
      <w:marRight w:val="0"/>
      <w:marTop w:val="0"/>
      <w:marBottom w:val="0"/>
      <w:divBdr>
        <w:top w:val="none" w:sz="0" w:space="0" w:color="auto"/>
        <w:left w:val="none" w:sz="0" w:space="0" w:color="auto"/>
        <w:bottom w:val="none" w:sz="0" w:space="0" w:color="auto"/>
        <w:right w:val="none" w:sz="0" w:space="0" w:color="auto"/>
      </w:divBdr>
    </w:div>
    <w:div w:id="926574120">
      <w:bodyDiv w:val="1"/>
      <w:marLeft w:val="0"/>
      <w:marRight w:val="0"/>
      <w:marTop w:val="0"/>
      <w:marBottom w:val="0"/>
      <w:divBdr>
        <w:top w:val="none" w:sz="0" w:space="0" w:color="auto"/>
        <w:left w:val="none" w:sz="0" w:space="0" w:color="auto"/>
        <w:bottom w:val="none" w:sz="0" w:space="0" w:color="auto"/>
        <w:right w:val="none" w:sz="0" w:space="0" w:color="auto"/>
      </w:divBdr>
    </w:div>
    <w:div w:id="926767859">
      <w:bodyDiv w:val="1"/>
      <w:marLeft w:val="0"/>
      <w:marRight w:val="0"/>
      <w:marTop w:val="0"/>
      <w:marBottom w:val="0"/>
      <w:divBdr>
        <w:top w:val="none" w:sz="0" w:space="0" w:color="auto"/>
        <w:left w:val="none" w:sz="0" w:space="0" w:color="auto"/>
        <w:bottom w:val="none" w:sz="0" w:space="0" w:color="auto"/>
        <w:right w:val="none" w:sz="0" w:space="0" w:color="auto"/>
      </w:divBdr>
    </w:div>
    <w:div w:id="927156244">
      <w:bodyDiv w:val="1"/>
      <w:marLeft w:val="0"/>
      <w:marRight w:val="0"/>
      <w:marTop w:val="0"/>
      <w:marBottom w:val="0"/>
      <w:divBdr>
        <w:top w:val="none" w:sz="0" w:space="0" w:color="auto"/>
        <w:left w:val="none" w:sz="0" w:space="0" w:color="auto"/>
        <w:bottom w:val="none" w:sz="0" w:space="0" w:color="auto"/>
        <w:right w:val="none" w:sz="0" w:space="0" w:color="auto"/>
      </w:divBdr>
    </w:div>
    <w:div w:id="934169153">
      <w:bodyDiv w:val="1"/>
      <w:marLeft w:val="0"/>
      <w:marRight w:val="0"/>
      <w:marTop w:val="0"/>
      <w:marBottom w:val="0"/>
      <w:divBdr>
        <w:top w:val="none" w:sz="0" w:space="0" w:color="auto"/>
        <w:left w:val="none" w:sz="0" w:space="0" w:color="auto"/>
        <w:bottom w:val="none" w:sz="0" w:space="0" w:color="auto"/>
        <w:right w:val="none" w:sz="0" w:space="0" w:color="auto"/>
      </w:divBdr>
    </w:div>
    <w:div w:id="936137089">
      <w:bodyDiv w:val="1"/>
      <w:marLeft w:val="0"/>
      <w:marRight w:val="0"/>
      <w:marTop w:val="0"/>
      <w:marBottom w:val="0"/>
      <w:divBdr>
        <w:top w:val="none" w:sz="0" w:space="0" w:color="auto"/>
        <w:left w:val="none" w:sz="0" w:space="0" w:color="auto"/>
        <w:bottom w:val="none" w:sz="0" w:space="0" w:color="auto"/>
        <w:right w:val="none" w:sz="0" w:space="0" w:color="auto"/>
      </w:divBdr>
    </w:div>
    <w:div w:id="936408806">
      <w:bodyDiv w:val="1"/>
      <w:marLeft w:val="0"/>
      <w:marRight w:val="0"/>
      <w:marTop w:val="0"/>
      <w:marBottom w:val="0"/>
      <w:divBdr>
        <w:top w:val="none" w:sz="0" w:space="0" w:color="auto"/>
        <w:left w:val="none" w:sz="0" w:space="0" w:color="auto"/>
        <w:bottom w:val="none" w:sz="0" w:space="0" w:color="auto"/>
        <w:right w:val="none" w:sz="0" w:space="0" w:color="auto"/>
      </w:divBdr>
    </w:div>
    <w:div w:id="936642831">
      <w:bodyDiv w:val="1"/>
      <w:marLeft w:val="0"/>
      <w:marRight w:val="0"/>
      <w:marTop w:val="0"/>
      <w:marBottom w:val="0"/>
      <w:divBdr>
        <w:top w:val="none" w:sz="0" w:space="0" w:color="auto"/>
        <w:left w:val="none" w:sz="0" w:space="0" w:color="auto"/>
        <w:bottom w:val="none" w:sz="0" w:space="0" w:color="auto"/>
        <w:right w:val="none" w:sz="0" w:space="0" w:color="auto"/>
      </w:divBdr>
    </w:div>
    <w:div w:id="939026221">
      <w:bodyDiv w:val="1"/>
      <w:marLeft w:val="0"/>
      <w:marRight w:val="0"/>
      <w:marTop w:val="0"/>
      <w:marBottom w:val="0"/>
      <w:divBdr>
        <w:top w:val="none" w:sz="0" w:space="0" w:color="auto"/>
        <w:left w:val="none" w:sz="0" w:space="0" w:color="auto"/>
        <w:bottom w:val="none" w:sz="0" w:space="0" w:color="auto"/>
        <w:right w:val="none" w:sz="0" w:space="0" w:color="auto"/>
      </w:divBdr>
    </w:div>
    <w:div w:id="940264331">
      <w:bodyDiv w:val="1"/>
      <w:marLeft w:val="0"/>
      <w:marRight w:val="0"/>
      <w:marTop w:val="0"/>
      <w:marBottom w:val="0"/>
      <w:divBdr>
        <w:top w:val="none" w:sz="0" w:space="0" w:color="auto"/>
        <w:left w:val="none" w:sz="0" w:space="0" w:color="auto"/>
        <w:bottom w:val="none" w:sz="0" w:space="0" w:color="auto"/>
        <w:right w:val="none" w:sz="0" w:space="0" w:color="auto"/>
      </w:divBdr>
    </w:div>
    <w:div w:id="943070643">
      <w:bodyDiv w:val="1"/>
      <w:marLeft w:val="0"/>
      <w:marRight w:val="0"/>
      <w:marTop w:val="0"/>
      <w:marBottom w:val="0"/>
      <w:divBdr>
        <w:top w:val="none" w:sz="0" w:space="0" w:color="auto"/>
        <w:left w:val="none" w:sz="0" w:space="0" w:color="auto"/>
        <w:bottom w:val="none" w:sz="0" w:space="0" w:color="auto"/>
        <w:right w:val="none" w:sz="0" w:space="0" w:color="auto"/>
      </w:divBdr>
    </w:div>
    <w:div w:id="944726077">
      <w:bodyDiv w:val="1"/>
      <w:marLeft w:val="0"/>
      <w:marRight w:val="0"/>
      <w:marTop w:val="0"/>
      <w:marBottom w:val="0"/>
      <w:divBdr>
        <w:top w:val="none" w:sz="0" w:space="0" w:color="auto"/>
        <w:left w:val="none" w:sz="0" w:space="0" w:color="auto"/>
        <w:bottom w:val="none" w:sz="0" w:space="0" w:color="auto"/>
        <w:right w:val="none" w:sz="0" w:space="0" w:color="auto"/>
      </w:divBdr>
    </w:div>
    <w:div w:id="945305348">
      <w:bodyDiv w:val="1"/>
      <w:marLeft w:val="0"/>
      <w:marRight w:val="0"/>
      <w:marTop w:val="0"/>
      <w:marBottom w:val="0"/>
      <w:divBdr>
        <w:top w:val="none" w:sz="0" w:space="0" w:color="auto"/>
        <w:left w:val="none" w:sz="0" w:space="0" w:color="auto"/>
        <w:bottom w:val="none" w:sz="0" w:space="0" w:color="auto"/>
        <w:right w:val="none" w:sz="0" w:space="0" w:color="auto"/>
      </w:divBdr>
    </w:div>
    <w:div w:id="945380913">
      <w:bodyDiv w:val="1"/>
      <w:marLeft w:val="0"/>
      <w:marRight w:val="0"/>
      <w:marTop w:val="0"/>
      <w:marBottom w:val="0"/>
      <w:divBdr>
        <w:top w:val="none" w:sz="0" w:space="0" w:color="auto"/>
        <w:left w:val="none" w:sz="0" w:space="0" w:color="auto"/>
        <w:bottom w:val="none" w:sz="0" w:space="0" w:color="auto"/>
        <w:right w:val="none" w:sz="0" w:space="0" w:color="auto"/>
      </w:divBdr>
    </w:div>
    <w:div w:id="949508650">
      <w:bodyDiv w:val="1"/>
      <w:marLeft w:val="0"/>
      <w:marRight w:val="0"/>
      <w:marTop w:val="0"/>
      <w:marBottom w:val="0"/>
      <w:divBdr>
        <w:top w:val="none" w:sz="0" w:space="0" w:color="auto"/>
        <w:left w:val="none" w:sz="0" w:space="0" w:color="auto"/>
        <w:bottom w:val="none" w:sz="0" w:space="0" w:color="auto"/>
        <w:right w:val="none" w:sz="0" w:space="0" w:color="auto"/>
      </w:divBdr>
    </w:div>
    <w:div w:id="952445624">
      <w:bodyDiv w:val="1"/>
      <w:marLeft w:val="0"/>
      <w:marRight w:val="0"/>
      <w:marTop w:val="0"/>
      <w:marBottom w:val="0"/>
      <w:divBdr>
        <w:top w:val="none" w:sz="0" w:space="0" w:color="auto"/>
        <w:left w:val="none" w:sz="0" w:space="0" w:color="auto"/>
        <w:bottom w:val="none" w:sz="0" w:space="0" w:color="auto"/>
        <w:right w:val="none" w:sz="0" w:space="0" w:color="auto"/>
      </w:divBdr>
    </w:div>
    <w:div w:id="953950363">
      <w:bodyDiv w:val="1"/>
      <w:marLeft w:val="0"/>
      <w:marRight w:val="0"/>
      <w:marTop w:val="0"/>
      <w:marBottom w:val="0"/>
      <w:divBdr>
        <w:top w:val="none" w:sz="0" w:space="0" w:color="auto"/>
        <w:left w:val="none" w:sz="0" w:space="0" w:color="auto"/>
        <w:bottom w:val="none" w:sz="0" w:space="0" w:color="auto"/>
        <w:right w:val="none" w:sz="0" w:space="0" w:color="auto"/>
      </w:divBdr>
    </w:div>
    <w:div w:id="954143401">
      <w:bodyDiv w:val="1"/>
      <w:marLeft w:val="0"/>
      <w:marRight w:val="0"/>
      <w:marTop w:val="0"/>
      <w:marBottom w:val="0"/>
      <w:divBdr>
        <w:top w:val="none" w:sz="0" w:space="0" w:color="auto"/>
        <w:left w:val="none" w:sz="0" w:space="0" w:color="auto"/>
        <w:bottom w:val="none" w:sz="0" w:space="0" w:color="auto"/>
        <w:right w:val="none" w:sz="0" w:space="0" w:color="auto"/>
      </w:divBdr>
    </w:div>
    <w:div w:id="954407051">
      <w:bodyDiv w:val="1"/>
      <w:marLeft w:val="0"/>
      <w:marRight w:val="0"/>
      <w:marTop w:val="0"/>
      <w:marBottom w:val="0"/>
      <w:divBdr>
        <w:top w:val="none" w:sz="0" w:space="0" w:color="auto"/>
        <w:left w:val="none" w:sz="0" w:space="0" w:color="auto"/>
        <w:bottom w:val="none" w:sz="0" w:space="0" w:color="auto"/>
        <w:right w:val="none" w:sz="0" w:space="0" w:color="auto"/>
      </w:divBdr>
    </w:div>
    <w:div w:id="956135610">
      <w:bodyDiv w:val="1"/>
      <w:marLeft w:val="0"/>
      <w:marRight w:val="0"/>
      <w:marTop w:val="0"/>
      <w:marBottom w:val="0"/>
      <w:divBdr>
        <w:top w:val="none" w:sz="0" w:space="0" w:color="auto"/>
        <w:left w:val="none" w:sz="0" w:space="0" w:color="auto"/>
        <w:bottom w:val="none" w:sz="0" w:space="0" w:color="auto"/>
        <w:right w:val="none" w:sz="0" w:space="0" w:color="auto"/>
      </w:divBdr>
    </w:div>
    <w:div w:id="958799850">
      <w:bodyDiv w:val="1"/>
      <w:marLeft w:val="0"/>
      <w:marRight w:val="0"/>
      <w:marTop w:val="0"/>
      <w:marBottom w:val="0"/>
      <w:divBdr>
        <w:top w:val="none" w:sz="0" w:space="0" w:color="auto"/>
        <w:left w:val="none" w:sz="0" w:space="0" w:color="auto"/>
        <w:bottom w:val="none" w:sz="0" w:space="0" w:color="auto"/>
        <w:right w:val="none" w:sz="0" w:space="0" w:color="auto"/>
      </w:divBdr>
    </w:div>
    <w:div w:id="959338585">
      <w:bodyDiv w:val="1"/>
      <w:marLeft w:val="0"/>
      <w:marRight w:val="0"/>
      <w:marTop w:val="0"/>
      <w:marBottom w:val="0"/>
      <w:divBdr>
        <w:top w:val="none" w:sz="0" w:space="0" w:color="auto"/>
        <w:left w:val="none" w:sz="0" w:space="0" w:color="auto"/>
        <w:bottom w:val="none" w:sz="0" w:space="0" w:color="auto"/>
        <w:right w:val="none" w:sz="0" w:space="0" w:color="auto"/>
      </w:divBdr>
    </w:div>
    <w:div w:id="959339326">
      <w:bodyDiv w:val="1"/>
      <w:marLeft w:val="0"/>
      <w:marRight w:val="0"/>
      <w:marTop w:val="0"/>
      <w:marBottom w:val="0"/>
      <w:divBdr>
        <w:top w:val="none" w:sz="0" w:space="0" w:color="auto"/>
        <w:left w:val="none" w:sz="0" w:space="0" w:color="auto"/>
        <w:bottom w:val="none" w:sz="0" w:space="0" w:color="auto"/>
        <w:right w:val="none" w:sz="0" w:space="0" w:color="auto"/>
      </w:divBdr>
    </w:div>
    <w:div w:id="961810145">
      <w:bodyDiv w:val="1"/>
      <w:marLeft w:val="0"/>
      <w:marRight w:val="0"/>
      <w:marTop w:val="0"/>
      <w:marBottom w:val="0"/>
      <w:divBdr>
        <w:top w:val="none" w:sz="0" w:space="0" w:color="auto"/>
        <w:left w:val="none" w:sz="0" w:space="0" w:color="auto"/>
        <w:bottom w:val="none" w:sz="0" w:space="0" w:color="auto"/>
        <w:right w:val="none" w:sz="0" w:space="0" w:color="auto"/>
      </w:divBdr>
    </w:div>
    <w:div w:id="963460582">
      <w:bodyDiv w:val="1"/>
      <w:marLeft w:val="0"/>
      <w:marRight w:val="0"/>
      <w:marTop w:val="0"/>
      <w:marBottom w:val="0"/>
      <w:divBdr>
        <w:top w:val="none" w:sz="0" w:space="0" w:color="auto"/>
        <w:left w:val="none" w:sz="0" w:space="0" w:color="auto"/>
        <w:bottom w:val="none" w:sz="0" w:space="0" w:color="auto"/>
        <w:right w:val="none" w:sz="0" w:space="0" w:color="auto"/>
      </w:divBdr>
    </w:div>
    <w:div w:id="964700823">
      <w:bodyDiv w:val="1"/>
      <w:marLeft w:val="0"/>
      <w:marRight w:val="0"/>
      <w:marTop w:val="0"/>
      <w:marBottom w:val="0"/>
      <w:divBdr>
        <w:top w:val="none" w:sz="0" w:space="0" w:color="auto"/>
        <w:left w:val="none" w:sz="0" w:space="0" w:color="auto"/>
        <w:bottom w:val="none" w:sz="0" w:space="0" w:color="auto"/>
        <w:right w:val="none" w:sz="0" w:space="0" w:color="auto"/>
      </w:divBdr>
    </w:div>
    <w:div w:id="965426260">
      <w:bodyDiv w:val="1"/>
      <w:marLeft w:val="0"/>
      <w:marRight w:val="0"/>
      <w:marTop w:val="0"/>
      <w:marBottom w:val="0"/>
      <w:divBdr>
        <w:top w:val="none" w:sz="0" w:space="0" w:color="auto"/>
        <w:left w:val="none" w:sz="0" w:space="0" w:color="auto"/>
        <w:bottom w:val="none" w:sz="0" w:space="0" w:color="auto"/>
        <w:right w:val="none" w:sz="0" w:space="0" w:color="auto"/>
      </w:divBdr>
    </w:div>
    <w:div w:id="967197577">
      <w:bodyDiv w:val="1"/>
      <w:marLeft w:val="0"/>
      <w:marRight w:val="0"/>
      <w:marTop w:val="0"/>
      <w:marBottom w:val="0"/>
      <w:divBdr>
        <w:top w:val="none" w:sz="0" w:space="0" w:color="auto"/>
        <w:left w:val="none" w:sz="0" w:space="0" w:color="auto"/>
        <w:bottom w:val="none" w:sz="0" w:space="0" w:color="auto"/>
        <w:right w:val="none" w:sz="0" w:space="0" w:color="auto"/>
      </w:divBdr>
    </w:div>
    <w:div w:id="967317571">
      <w:bodyDiv w:val="1"/>
      <w:marLeft w:val="0"/>
      <w:marRight w:val="0"/>
      <w:marTop w:val="0"/>
      <w:marBottom w:val="0"/>
      <w:divBdr>
        <w:top w:val="none" w:sz="0" w:space="0" w:color="auto"/>
        <w:left w:val="none" w:sz="0" w:space="0" w:color="auto"/>
        <w:bottom w:val="none" w:sz="0" w:space="0" w:color="auto"/>
        <w:right w:val="none" w:sz="0" w:space="0" w:color="auto"/>
      </w:divBdr>
    </w:div>
    <w:div w:id="967318006">
      <w:bodyDiv w:val="1"/>
      <w:marLeft w:val="0"/>
      <w:marRight w:val="0"/>
      <w:marTop w:val="0"/>
      <w:marBottom w:val="0"/>
      <w:divBdr>
        <w:top w:val="none" w:sz="0" w:space="0" w:color="auto"/>
        <w:left w:val="none" w:sz="0" w:space="0" w:color="auto"/>
        <w:bottom w:val="none" w:sz="0" w:space="0" w:color="auto"/>
        <w:right w:val="none" w:sz="0" w:space="0" w:color="auto"/>
      </w:divBdr>
    </w:div>
    <w:div w:id="967929576">
      <w:bodyDiv w:val="1"/>
      <w:marLeft w:val="0"/>
      <w:marRight w:val="0"/>
      <w:marTop w:val="0"/>
      <w:marBottom w:val="0"/>
      <w:divBdr>
        <w:top w:val="none" w:sz="0" w:space="0" w:color="auto"/>
        <w:left w:val="none" w:sz="0" w:space="0" w:color="auto"/>
        <w:bottom w:val="none" w:sz="0" w:space="0" w:color="auto"/>
        <w:right w:val="none" w:sz="0" w:space="0" w:color="auto"/>
      </w:divBdr>
    </w:div>
    <w:div w:id="969869747">
      <w:bodyDiv w:val="1"/>
      <w:marLeft w:val="0"/>
      <w:marRight w:val="0"/>
      <w:marTop w:val="0"/>
      <w:marBottom w:val="0"/>
      <w:divBdr>
        <w:top w:val="none" w:sz="0" w:space="0" w:color="auto"/>
        <w:left w:val="none" w:sz="0" w:space="0" w:color="auto"/>
        <w:bottom w:val="none" w:sz="0" w:space="0" w:color="auto"/>
        <w:right w:val="none" w:sz="0" w:space="0" w:color="auto"/>
      </w:divBdr>
    </w:div>
    <w:div w:id="970793682">
      <w:bodyDiv w:val="1"/>
      <w:marLeft w:val="0"/>
      <w:marRight w:val="0"/>
      <w:marTop w:val="0"/>
      <w:marBottom w:val="0"/>
      <w:divBdr>
        <w:top w:val="none" w:sz="0" w:space="0" w:color="auto"/>
        <w:left w:val="none" w:sz="0" w:space="0" w:color="auto"/>
        <w:bottom w:val="none" w:sz="0" w:space="0" w:color="auto"/>
        <w:right w:val="none" w:sz="0" w:space="0" w:color="auto"/>
      </w:divBdr>
    </w:div>
    <w:div w:id="970941506">
      <w:bodyDiv w:val="1"/>
      <w:marLeft w:val="0"/>
      <w:marRight w:val="0"/>
      <w:marTop w:val="0"/>
      <w:marBottom w:val="0"/>
      <w:divBdr>
        <w:top w:val="none" w:sz="0" w:space="0" w:color="auto"/>
        <w:left w:val="none" w:sz="0" w:space="0" w:color="auto"/>
        <w:bottom w:val="none" w:sz="0" w:space="0" w:color="auto"/>
        <w:right w:val="none" w:sz="0" w:space="0" w:color="auto"/>
      </w:divBdr>
    </w:div>
    <w:div w:id="971708647">
      <w:bodyDiv w:val="1"/>
      <w:marLeft w:val="0"/>
      <w:marRight w:val="0"/>
      <w:marTop w:val="0"/>
      <w:marBottom w:val="0"/>
      <w:divBdr>
        <w:top w:val="none" w:sz="0" w:space="0" w:color="auto"/>
        <w:left w:val="none" w:sz="0" w:space="0" w:color="auto"/>
        <w:bottom w:val="none" w:sz="0" w:space="0" w:color="auto"/>
        <w:right w:val="none" w:sz="0" w:space="0" w:color="auto"/>
      </w:divBdr>
    </w:div>
    <w:div w:id="972641823">
      <w:bodyDiv w:val="1"/>
      <w:marLeft w:val="0"/>
      <w:marRight w:val="0"/>
      <w:marTop w:val="0"/>
      <w:marBottom w:val="0"/>
      <w:divBdr>
        <w:top w:val="none" w:sz="0" w:space="0" w:color="auto"/>
        <w:left w:val="none" w:sz="0" w:space="0" w:color="auto"/>
        <w:bottom w:val="none" w:sz="0" w:space="0" w:color="auto"/>
        <w:right w:val="none" w:sz="0" w:space="0" w:color="auto"/>
      </w:divBdr>
    </w:div>
    <w:div w:id="973827657">
      <w:bodyDiv w:val="1"/>
      <w:marLeft w:val="0"/>
      <w:marRight w:val="0"/>
      <w:marTop w:val="0"/>
      <w:marBottom w:val="0"/>
      <w:divBdr>
        <w:top w:val="none" w:sz="0" w:space="0" w:color="auto"/>
        <w:left w:val="none" w:sz="0" w:space="0" w:color="auto"/>
        <w:bottom w:val="none" w:sz="0" w:space="0" w:color="auto"/>
        <w:right w:val="none" w:sz="0" w:space="0" w:color="auto"/>
      </w:divBdr>
    </w:div>
    <w:div w:id="974869339">
      <w:bodyDiv w:val="1"/>
      <w:marLeft w:val="0"/>
      <w:marRight w:val="0"/>
      <w:marTop w:val="0"/>
      <w:marBottom w:val="0"/>
      <w:divBdr>
        <w:top w:val="none" w:sz="0" w:space="0" w:color="auto"/>
        <w:left w:val="none" w:sz="0" w:space="0" w:color="auto"/>
        <w:bottom w:val="none" w:sz="0" w:space="0" w:color="auto"/>
        <w:right w:val="none" w:sz="0" w:space="0" w:color="auto"/>
      </w:divBdr>
    </w:div>
    <w:div w:id="975061941">
      <w:bodyDiv w:val="1"/>
      <w:marLeft w:val="0"/>
      <w:marRight w:val="0"/>
      <w:marTop w:val="0"/>
      <w:marBottom w:val="0"/>
      <w:divBdr>
        <w:top w:val="none" w:sz="0" w:space="0" w:color="auto"/>
        <w:left w:val="none" w:sz="0" w:space="0" w:color="auto"/>
        <w:bottom w:val="none" w:sz="0" w:space="0" w:color="auto"/>
        <w:right w:val="none" w:sz="0" w:space="0" w:color="auto"/>
      </w:divBdr>
    </w:div>
    <w:div w:id="977106650">
      <w:bodyDiv w:val="1"/>
      <w:marLeft w:val="0"/>
      <w:marRight w:val="0"/>
      <w:marTop w:val="0"/>
      <w:marBottom w:val="0"/>
      <w:divBdr>
        <w:top w:val="none" w:sz="0" w:space="0" w:color="auto"/>
        <w:left w:val="none" w:sz="0" w:space="0" w:color="auto"/>
        <w:bottom w:val="none" w:sz="0" w:space="0" w:color="auto"/>
        <w:right w:val="none" w:sz="0" w:space="0" w:color="auto"/>
      </w:divBdr>
    </w:div>
    <w:div w:id="980118288">
      <w:bodyDiv w:val="1"/>
      <w:marLeft w:val="0"/>
      <w:marRight w:val="0"/>
      <w:marTop w:val="0"/>
      <w:marBottom w:val="0"/>
      <w:divBdr>
        <w:top w:val="none" w:sz="0" w:space="0" w:color="auto"/>
        <w:left w:val="none" w:sz="0" w:space="0" w:color="auto"/>
        <w:bottom w:val="none" w:sz="0" w:space="0" w:color="auto"/>
        <w:right w:val="none" w:sz="0" w:space="0" w:color="auto"/>
      </w:divBdr>
    </w:div>
    <w:div w:id="981926732">
      <w:bodyDiv w:val="1"/>
      <w:marLeft w:val="0"/>
      <w:marRight w:val="0"/>
      <w:marTop w:val="0"/>
      <w:marBottom w:val="0"/>
      <w:divBdr>
        <w:top w:val="none" w:sz="0" w:space="0" w:color="auto"/>
        <w:left w:val="none" w:sz="0" w:space="0" w:color="auto"/>
        <w:bottom w:val="none" w:sz="0" w:space="0" w:color="auto"/>
        <w:right w:val="none" w:sz="0" w:space="0" w:color="auto"/>
      </w:divBdr>
    </w:div>
    <w:div w:id="984242887">
      <w:bodyDiv w:val="1"/>
      <w:marLeft w:val="0"/>
      <w:marRight w:val="0"/>
      <w:marTop w:val="0"/>
      <w:marBottom w:val="0"/>
      <w:divBdr>
        <w:top w:val="none" w:sz="0" w:space="0" w:color="auto"/>
        <w:left w:val="none" w:sz="0" w:space="0" w:color="auto"/>
        <w:bottom w:val="none" w:sz="0" w:space="0" w:color="auto"/>
        <w:right w:val="none" w:sz="0" w:space="0" w:color="auto"/>
      </w:divBdr>
    </w:div>
    <w:div w:id="984973199">
      <w:bodyDiv w:val="1"/>
      <w:marLeft w:val="0"/>
      <w:marRight w:val="0"/>
      <w:marTop w:val="0"/>
      <w:marBottom w:val="0"/>
      <w:divBdr>
        <w:top w:val="none" w:sz="0" w:space="0" w:color="auto"/>
        <w:left w:val="none" w:sz="0" w:space="0" w:color="auto"/>
        <w:bottom w:val="none" w:sz="0" w:space="0" w:color="auto"/>
        <w:right w:val="none" w:sz="0" w:space="0" w:color="auto"/>
      </w:divBdr>
    </w:div>
    <w:div w:id="985234619">
      <w:bodyDiv w:val="1"/>
      <w:marLeft w:val="0"/>
      <w:marRight w:val="0"/>
      <w:marTop w:val="0"/>
      <w:marBottom w:val="0"/>
      <w:divBdr>
        <w:top w:val="none" w:sz="0" w:space="0" w:color="auto"/>
        <w:left w:val="none" w:sz="0" w:space="0" w:color="auto"/>
        <w:bottom w:val="none" w:sz="0" w:space="0" w:color="auto"/>
        <w:right w:val="none" w:sz="0" w:space="0" w:color="auto"/>
      </w:divBdr>
    </w:div>
    <w:div w:id="985353458">
      <w:bodyDiv w:val="1"/>
      <w:marLeft w:val="0"/>
      <w:marRight w:val="0"/>
      <w:marTop w:val="0"/>
      <w:marBottom w:val="0"/>
      <w:divBdr>
        <w:top w:val="none" w:sz="0" w:space="0" w:color="auto"/>
        <w:left w:val="none" w:sz="0" w:space="0" w:color="auto"/>
        <w:bottom w:val="none" w:sz="0" w:space="0" w:color="auto"/>
        <w:right w:val="none" w:sz="0" w:space="0" w:color="auto"/>
      </w:divBdr>
    </w:div>
    <w:div w:id="986592611">
      <w:bodyDiv w:val="1"/>
      <w:marLeft w:val="0"/>
      <w:marRight w:val="0"/>
      <w:marTop w:val="0"/>
      <w:marBottom w:val="0"/>
      <w:divBdr>
        <w:top w:val="none" w:sz="0" w:space="0" w:color="auto"/>
        <w:left w:val="none" w:sz="0" w:space="0" w:color="auto"/>
        <w:bottom w:val="none" w:sz="0" w:space="0" w:color="auto"/>
        <w:right w:val="none" w:sz="0" w:space="0" w:color="auto"/>
      </w:divBdr>
    </w:div>
    <w:div w:id="986670707">
      <w:bodyDiv w:val="1"/>
      <w:marLeft w:val="0"/>
      <w:marRight w:val="0"/>
      <w:marTop w:val="0"/>
      <w:marBottom w:val="0"/>
      <w:divBdr>
        <w:top w:val="none" w:sz="0" w:space="0" w:color="auto"/>
        <w:left w:val="none" w:sz="0" w:space="0" w:color="auto"/>
        <w:bottom w:val="none" w:sz="0" w:space="0" w:color="auto"/>
        <w:right w:val="none" w:sz="0" w:space="0" w:color="auto"/>
      </w:divBdr>
    </w:div>
    <w:div w:id="987442610">
      <w:bodyDiv w:val="1"/>
      <w:marLeft w:val="0"/>
      <w:marRight w:val="0"/>
      <w:marTop w:val="0"/>
      <w:marBottom w:val="0"/>
      <w:divBdr>
        <w:top w:val="none" w:sz="0" w:space="0" w:color="auto"/>
        <w:left w:val="none" w:sz="0" w:space="0" w:color="auto"/>
        <w:bottom w:val="none" w:sz="0" w:space="0" w:color="auto"/>
        <w:right w:val="none" w:sz="0" w:space="0" w:color="auto"/>
      </w:divBdr>
    </w:div>
    <w:div w:id="989749000">
      <w:bodyDiv w:val="1"/>
      <w:marLeft w:val="0"/>
      <w:marRight w:val="0"/>
      <w:marTop w:val="0"/>
      <w:marBottom w:val="0"/>
      <w:divBdr>
        <w:top w:val="none" w:sz="0" w:space="0" w:color="auto"/>
        <w:left w:val="none" w:sz="0" w:space="0" w:color="auto"/>
        <w:bottom w:val="none" w:sz="0" w:space="0" w:color="auto"/>
        <w:right w:val="none" w:sz="0" w:space="0" w:color="auto"/>
      </w:divBdr>
    </w:div>
    <w:div w:id="990716813">
      <w:bodyDiv w:val="1"/>
      <w:marLeft w:val="0"/>
      <w:marRight w:val="0"/>
      <w:marTop w:val="0"/>
      <w:marBottom w:val="0"/>
      <w:divBdr>
        <w:top w:val="none" w:sz="0" w:space="0" w:color="auto"/>
        <w:left w:val="none" w:sz="0" w:space="0" w:color="auto"/>
        <w:bottom w:val="none" w:sz="0" w:space="0" w:color="auto"/>
        <w:right w:val="none" w:sz="0" w:space="0" w:color="auto"/>
      </w:divBdr>
    </w:div>
    <w:div w:id="994144118">
      <w:bodyDiv w:val="1"/>
      <w:marLeft w:val="0"/>
      <w:marRight w:val="0"/>
      <w:marTop w:val="0"/>
      <w:marBottom w:val="0"/>
      <w:divBdr>
        <w:top w:val="none" w:sz="0" w:space="0" w:color="auto"/>
        <w:left w:val="none" w:sz="0" w:space="0" w:color="auto"/>
        <w:bottom w:val="none" w:sz="0" w:space="0" w:color="auto"/>
        <w:right w:val="none" w:sz="0" w:space="0" w:color="auto"/>
      </w:divBdr>
    </w:div>
    <w:div w:id="994383395">
      <w:bodyDiv w:val="1"/>
      <w:marLeft w:val="0"/>
      <w:marRight w:val="0"/>
      <w:marTop w:val="0"/>
      <w:marBottom w:val="0"/>
      <w:divBdr>
        <w:top w:val="none" w:sz="0" w:space="0" w:color="auto"/>
        <w:left w:val="none" w:sz="0" w:space="0" w:color="auto"/>
        <w:bottom w:val="none" w:sz="0" w:space="0" w:color="auto"/>
        <w:right w:val="none" w:sz="0" w:space="0" w:color="auto"/>
      </w:divBdr>
    </w:div>
    <w:div w:id="994454080">
      <w:bodyDiv w:val="1"/>
      <w:marLeft w:val="0"/>
      <w:marRight w:val="0"/>
      <w:marTop w:val="0"/>
      <w:marBottom w:val="0"/>
      <w:divBdr>
        <w:top w:val="none" w:sz="0" w:space="0" w:color="auto"/>
        <w:left w:val="none" w:sz="0" w:space="0" w:color="auto"/>
        <w:bottom w:val="none" w:sz="0" w:space="0" w:color="auto"/>
        <w:right w:val="none" w:sz="0" w:space="0" w:color="auto"/>
      </w:divBdr>
    </w:div>
    <w:div w:id="995886241">
      <w:bodyDiv w:val="1"/>
      <w:marLeft w:val="0"/>
      <w:marRight w:val="0"/>
      <w:marTop w:val="0"/>
      <w:marBottom w:val="0"/>
      <w:divBdr>
        <w:top w:val="none" w:sz="0" w:space="0" w:color="auto"/>
        <w:left w:val="none" w:sz="0" w:space="0" w:color="auto"/>
        <w:bottom w:val="none" w:sz="0" w:space="0" w:color="auto"/>
        <w:right w:val="none" w:sz="0" w:space="0" w:color="auto"/>
      </w:divBdr>
    </w:div>
    <w:div w:id="996147862">
      <w:bodyDiv w:val="1"/>
      <w:marLeft w:val="0"/>
      <w:marRight w:val="0"/>
      <w:marTop w:val="0"/>
      <w:marBottom w:val="0"/>
      <w:divBdr>
        <w:top w:val="none" w:sz="0" w:space="0" w:color="auto"/>
        <w:left w:val="none" w:sz="0" w:space="0" w:color="auto"/>
        <w:bottom w:val="none" w:sz="0" w:space="0" w:color="auto"/>
        <w:right w:val="none" w:sz="0" w:space="0" w:color="auto"/>
      </w:divBdr>
    </w:div>
    <w:div w:id="997346939">
      <w:bodyDiv w:val="1"/>
      <w:marLeft w:val="0"/>
      <w:marRight w:val="0"/>
      <w:marTop w:val="0"/>
      <w:marBottom w:val="0"/>
      <w:divBdr>
        <w:top w:val="none" w:sz="0" w:space="0" w:color="auto"/>
        <w:left w:val="none" w:sz="0" w:space="0" w:color="auto"/>
        <w:bottom w:val="none" w:sz="0" w:space="0" w:color="auto"/>
        <w:right w:val="none" w:sz="0" w:space="0" w:color="auto"/>
      </w:divBdr>
    </w:div>
    <w:div w:id="997997990">
      <w:bodyDiv w:val="1"/>
      <w:marLeft w:val="0"/>
      <w:marRight w:val="0"/>
      <w:marTop w:val="0"/>
      <w:marBottom w:val="0"/>
      <w:divBdr>
        <w:top w:val="none" w:sz="0" w:space="0" w:color="auto"/>
        <w:left w:val="none" w:sz="0" w:space="0" w:color="auto"/>
        <w:bottom w:val="none" w:sz="0" w:space="0" w:color="auto"/>
        <w:right w:val="none" w:sz="0" w:space="0" w:color="auto"/>
      </w:divBdr>
    </w:div>
    <w:div w:id="999506083">
      <w:bodyDiv w:val="1"/>
      <w:marLeft w:val="0"/>
      <w:marRight w:val="0"/>
      <w:marTop w:val="0"/>
      <w:marBottom w:val="0"/>
      <w:divBdr>
        <w:top w:val="none" w:sz="0" w:space="0" w:color="auto"/>
        <w:left w:val="none" w:sz="0" w:space="0" w:color="auto"/>
        <w:bottom w:val="none" w:sz="0" w:space="0" w:color="auto"/>
        <w:right w:val="none" w:sz="0" w:space="0" w:color="auto"/>
      </w:divBdr>
    </w:div>
    <w:div w:id="1000889573">
      <w:bodyDiv w:val="1"/>
      <w:marLeft w:val="0"/>
      <w:marRight w:val="0"/>
      <w:marTop w:val="0"/>
      <w:marBottom w:val="0"/>
      <w:divBdr>
        <w:top w:val="none" w:sz="0" w:space="0" w:color="auto"/>
        <w:left w:val="none" w:sz="0" w:space="0" w:color="auto"/>
        <w:bottom w:val="none" w:sz="0" w:space="0" w:color="auto"/>
        <w:right w:val="none" w:sz="0" w:space="0" w:color="auto"/>
      </w:divBdr>
    </w:div>
    <w:div w:id="1001352622">
      <w:bodyDiv w:val="1"/>
      <w:marLeft w:val="0"/>
      <w:marRight w:val="0"/>
      <w:marTop w:val="0"/>
      <w:marBottom w:val="0"/>
      <w:divBdr>
        <w:top w:val="none" w:sz="0" w:space="0" w:color="auto"/>
        <w:left w:val="none" w:sz="0" w:space="0" w:color="auto"/>
        <w:bottom w:val="none" w:sz="0" w:space="0" w:color="auto"/>
        <w:right w:val="none" w:sz="0" w:space="0" w:color="auto"/>
      </w:divBdr>
    </w:div>
    <w:div w:id="1003166115">
      <w:bodyDiv w:val="1"/>
      <w:marLeft w:val="0"/>
      <w:marRight w:val="0"/>
      <w:marTop w:val="0"/>
      <w:marBottom w:val="0"/>
      <w:divBdr>
        <w:top w:val="none" w:sz="0" w:space="0" w:color="auto"/>
        <w:left w:val="none" w:sz="0" w:space="0" w:color="auto"/>
        <w:bottom w:val="none" w:sz="0" w:space="0" w:color="auto"/>
        <w:right w:val="none" w:sz="0" w:space="0" w:color="auto"/>
      </w:divBdr>
    </w:div>
    <w:div w:id="1003509095">
      <w:bodyDiv w:val="1"/>
      <w:marLeft w:val="0"/>
      <w:marRight w:val="0"/>
      <w:marTop w:val="0"/>
      <w:marBottom w:val="0"/>
      <w:divBdr>
        <w:top w:val="none" w:sz="0" w:space="0" w:color="auto"/>
        <w:left w:val="none" w:sz="0" w:space="0" w:color="auto"/>
        <w:bottom w:val="none" w:sz="0" w:space="0" w:color="auto"/>
        <w:right w:val="none" w:sz="0" w:space="0" w:color="auto"/>
      </w:divBdr>
    </w:div>
    <w:div w:id="1004360758">
      <w:bodyDiv w:val="1"/>
      <w:marLeft w:val="0"/>
      <w:marRight w:val="0"/>
      <w:marTop w:val="0"/>
      <w:marBottom w:val="0"/>
      <w:divBdr>
        <w:top w:val="none" w:sz="0" w:space="0" w:color="auto"/>
        <w:left w:val="none" w:sz="0" w:space="0" w:color="auto"/>
        <w:bottom w:val="none" w:sz="0" w:space="0" w:color="auto"/>
        <w:right w:val="none" w:sz="0" w:space="0" w:color="auto"/>
      </w:divBdr>
    </w:div>
    <w:div w:id="1004430451">
      <w:bodyDiv w:val="1"/>
      <w:marLeft w:val="0"/>
      <w:marRight w:val="0"/>
      <w:marTop w:val="0"/>
      <w:marBottom w:val="0"/>
      <w:divBdr>
        <w:top w:val="none" w:sz="0" w:space="0" w:color="auto"/>
        <w:left w:val="none" w:sz="0" w:space="0" w:color="auto"/>
        <w:bottom w:val="none" w:sz="0" w:space="0" w:color="auto"/>
        <w:right w:val="none" w:sz="0" w:space="0" w:color="auto"/>
      </w:divBdr>
    </w:div>
    <w:div w:id="1006711236">
      <w:bodyDiv w:val="1"/>
      <w:marLeft w:val="0"/>
      <w:marRight w:val="0"/>
      <w:marTop w:val="0"/>
      <w:marBottom w:val="0"/>
      <w:divBdr>
        <w:top w:val="none" w:sz="0" w:space="0" w:color="auto"/>
        <w:left w:val="none" w:sz="0" w:space="0" w:color="auto"/>
        <w:bottom w:val="none" w:sz="0" w:space="0" w:color="auto"/>
        <w:right w:val="none" w:sz="0" w:space="0" w:color="auto"/>
      </w:divBdr>
    </w:div>
    <w:div w:id="1009332302">
      <w:bodyDiv w:val="1"/>
      <w:marLeft w:val="0"/>
      <w:marRight w:val="0"/>
      <w:marTop w:val="0"/>
      <w:marBottom w:val="0"/>
      <w:divBdr>
        <w:top w:val="none" w:sz="0" w:space="0" w:color="auto"/>
        <w:left w:val="none" w:sz="0" w:space="0" w:color="auto"/>
        <w:bottom w:val="none" w:sz="0" w:space="0" w:color="auto"/>
        <w:right w:val="none" w:sz="0" w:space="0" w:color="auto"/>
      </w:divBdr>
    </w:div>
    <w:div w:id="1010449514">
      <w:bodyDiv w:val="1"/>
      <w:marLeft w:val="0"/>
      <w:marRight w:val="0"/>
      <w:marTop w:val="0"/>
      <w:marBottom w:val="0"/>
      <w:divBdr>
        <w:top w:val="none" w:sz="0" w:space="0" w:color="auto"/>
        <w:left w:val="none" w:sz="0" w:space="0" w:color="auto"/>
        <w:bottom w:val="none" w:sz="0" w:space="0" w:color="auto"/>
        <w:right w:val="none" w:sz="0" w:space="0" w:color="auto"/>
      </w:divBdr>
    </w:div>
    <w:div w:id="1010989747">
      <w:bodyDiv w:val="1"/>
      <w:marLeft w:val="0"/>
      <w:marRight w:val="0"/>
      <w:marTop w:val="0"/>
      <w:marBottom w:val="0"/>
      <w:divBdr>
        <w:top w:val="none" w:sz="0" w:space="0" w:color="auto"/>
        <w:left w:val="none" w:sz="0" w:space="0" w:color="auto"/>
        <w:bottom w:val="none" w:sz="0" w:space="0" w:color="auto"/>
        <w:right w:val="none" w:sz="0" w:space="0" w:color="auto"/>
      </w:divBdr>
    </w:div>
    <w:div w:id="1011950213">
      <w:bodyDiv w:val="1"/>
      <w:marLeft w:val="0"/>
      <w:marRight w:val="0"/>
      <w:marTop w:val="0"/>
      <w:marBottom w:val="0"/>
      <w:divBdr>
        <w:top w:val="none" w:sz="0" w:space="0" w:color="auto"/>
        <w:left w:val="none" w:sz="0" w:space="0" w:color="auto"/>
        <w:bottom w:val="none" w:sz="0" w:space="0" w:color="auto"/>
        <w:right w:val="none" w:sz="0" w:space="0" w:color="auto"/>
      </w:divBdr>
    </w:div>
    <w:div w:id="1015039904">
      <w:bodyDiv w:val="1"/>
      <w:marLeft w:val="0"/>
      <w:marRight w:val="0"/>
      <w:marTop w:val="0"/>
      <w:marBottom w:val="0"/>
      <w:divBdr>
        <w:top w:val="none" w:sz="0" w:space="0" w:color="auto"/>
        <w:left w:val="none" w:sz="0" w:space="0" w:color="auto"/>
        <w:bottom w:val="none" w:sz="0" w:space="0" w:color="auto"/>
        <w:right w:val="none" w:sz="0" w:space="0" w:color="auto"/>
      </w:divBdr>
    </w:div>
    <w:div w:id="1019042306">
      <w:bodyDiv w:val="1"/>
      <w:marLeft w:val="0"/>
      <w:marRight w:val="0"/>
      <w:marTop w:val="0"/>
      <w:marBottom w:val="0"/>
      <w:divBdr>
        <w:top w:val="none" w:sz="0" w:space="0" w:color="auto"/>
        <w:left w:val="none" w:sz="0" w:space="0" w:color="auto"/>
        <w:bottom w:val="none" w:sz="0" w:space="0" w:color="auto"/>
        <w:right w:val="none" w:sz="0" w:space="0" w:color="auto"/>
      </w:divBdr>
    </w:div>
    <w:div w:id="1021471418">
      <w:bodyDiv w:val="1"/>
      <w:marLeft w:val="0"/>
      <w:marRight w:val="0"/>
      <w:marTop w:val="0"/>
      <w:marBottom w:val="0"/>
      <w:divBdr>
        <w:top w:val="none" w:sz="0" w:space="0" w:color="auto"/>
        <w:left w:val="none" w:sz="0" w:space="0" w:color="auto"/>
        <w:bottom w:val="none" w:sz="0" w:space="0" w:color="auto"/>
        <w:right w:val="none" w:sz="0" w:space="0" w:color="auto"/>
      </w:divBdr>
    </w:div>
    <w:div w:id="1022048503">
      <w:bodyDiv w:val="1"/>
      <w:marLeft w:val="0"/>
      <w:marRight w:val="0"/>
      <w:marTop w:val="0"/>
      <w:marBottom w:val="0"/>
      <w:divBdr>
        <w:top w:val="none" w:sz="0" w:space="0" w:color="auto"/>
        <w:left w:val="none" w:sz="0" w:space="0" w:color="auto"/>
        <w:bottom w:val="none" w:sz="0" w:space="0" w:color="auto"/>
        <w:right w:val="none" w:sz="0" w:space="0" w:color="auto"/>
      </w:divBdr>
    </w:div>
    <w:div w:id="1022367260">
      <w:bodyDiv w:val="1"/>
      <w:marLeft w:val="0"/>
      <w:marRight w:val="0"/>
      <w:marTop w:val="0"/>
      <w:marBottom w:val="0"/>
      <w:divBdr>
        <w:top w:val="none" w:sz="0" w:space="0" w:color="auto"/>
        <w:left w:val="none" w:sz="0" w:space="0" w:color="auto"/>
        <w:bottom w:val="none" w:sz="0" w:space="0" w:color="auto"/>
        <w:right w:val="none" w:sz="0" w:space="0" w:color="auto"/>
      </w:divBdr>
    </w:div>
    <w:div w:id="1022710582">
      <w:bodyDiv w:val="1"/>
      <w:marLeft w:val="0"/>
      <w:marRight w:val="0"/>
      <w:marTop w:val="0"/>
      <w:marBottom w:val="0"/>
      <w:divBdr>
        <w:top w:val="none" w:sz="0" w:space="0" w:color="auto"/>
        <w:left w:val="none" w:sz="0" w:space="0" w:color="auto"/>
        <w:bottom w:val="none" w:sz="0" w:space="0" w:color="auto"/>
        <w:right w:val="none" w:sz="0" w:space="0" w:color="auto"/>
      </w:divBdr>
    </w:div>
    <w:div w:id="1024281318">
      <w:bodyDiv w:val="1"/>
      <w:marLeft w:val="0"/>
      <w:marRight w:val="0"/>
      <w:marTop w:val="0"/>
      <w:marBottom w:val="0"/>
      <w:divBdr>
        <w:top w:val="none" w:sz="0" w:space="0" w:color="auto"/>
        <w:left w:val="none" w:sz="0" w:space="0" w:color="auto"/>
        <w:bottom w:val="none" w:sz="0" w:space="0" w:color="auto"/>
        <w:right w:val="none" w:sz="0" w:space="0" w:color="auto"/>
      </w:divBdr>
    </w:div>
    <w:div w:id="1024867192">
      <w:bodyDiv w:val="1"/>
      <w:marLeft w:val="0"/>
      <w:marRight w:val="0"/>
      <w:marTop w:val="0"/>
      <w:marBottom w:val="0"/>
      <w:divBdr>
        <w:top w:val="none" w:sz="0" w:space="0" w:color="auto"/>
        <w:left w:val="none" w:sz="0" w:space="0" w:color="auto"/>
        <w:bottom w:val="none" w:sz="0" w:space="0" w:color="auto"/>
        <w:right w:val="none" w:sz="0" w:space="0" w:color="auto"/>
      </w:divBdr>
    </w:div>
    <w:div w:id="1027412865">
      <w:bodyDiv w:val="1"/>
      <w:marLeft w:val="0"/>
      <w:marRight w:val="0"/>
      <w:marTop w:val="0"/>
      <w:marBottom w:val="0"/>
      <w:divBdr>
        <w:top w:val="none" w:sz="0" w:space="0" w:color="auto"/>
        <w:left w:val="none" w:sz="0" w:space="0" w:color="auto"/>
        <w:bottom w:val="none" w:sz="0" w:space="0" w:color="auto"/>
        <w:right w:val="none" w:sz="0" w:space="0" w:color="auto"/>
      </w:divBdr>
    </w:div>
    <w:div w:id="1027950178">
      <w:bodyDiv w:val="1"/>
      <w:marLeft w:val="0"/>
      <w:marRight w:val="0"/>
      <w:marTop w:val="0"/>
      <w:marBottom w:val="0"/>
      <w:divBdr>
        <w:top w:val="none" w:sz="0" w:space="0" w:color="auto"/>
        <w:left w:val="none" w:sz="0" w:space="0" w:color="auto"/>
        <w:bottom w:val="none" w:sz="0" w:space="0" w:color="auto"/>
        <w:right w:val="none" w:sz="0" w:space="0" w:color="auto"/>
      </w:divBdr>
    </w:div>
    <w:div w:id="1028793180">
      <w:bodyDiv w:val="1"/>
      <w:marLeft w:val="0"/>
      <w:marRight w:val="0"/>
      <w:marTop w:val="0"/>
      <w:marBottom w:val="0"/>
      <w:divBdr>
        <w:top w:val="none" w:sz="0" w:space="0" w:color="auto"/>
        <w:left w:val="none" w:sz="0" w:space="0" w:color="auto"/>
        <w:bottom w:val="none" w:sz="0" w:space="0" w:color="auto"/>
        <w:right w:val="none" w:sz="0" w:space="0" w:color="auto"/>
      </w:divBdr>
    </w:div>
    <w:div w:id="1029376773">
      <w:bodyDiv w:val="1"/>
      <w:marLeft w:val="0"/>
      <w:marRight w:val="0"/>
      <w:marTop w:val="0"/>
      <w:marBottom w:val="0"/>
      <w:divBdr>
        <w:top w:val="none" w:sz="0" w:space="0" w:color="auto"/>
        <w:left w:val="none" w:sz="0" w:space="0" w:color="auto"/>
        <w:bottom w:val="none" w:sz="0" w:space="0" w:color="auto"/>
        <w:right w:val="none" w:sz="0" w:space="0" w:color="auto"/>
      </w:divBdr>
    </w:div>
    <w:div w:id="1029379833">
      <w:bodyDiv w:val="1"/>
      <w:marLeft w:val="0"/>
      <w:marRight w:val="0"/>
      <w:marTop w:val="0"/>
      <w:marBottom w:val="0"/>
      <w:divBdr>
        <w:top w:val="none" w:sz="0" w:space="0" w:color="auto"/>
        <w:left w:val="none" w:sz="0" w:space="0" w:color="auto"/>
        <w:bottom w:val="none" w:sz="0" w:space="0" w:color="auto"/>
        <w:right w:val="none" w:sz="0" w:space="0" w:color="auto"/>
      </w:divBdr>
    </w:div>
    <w:div w:id="1029643551">
      <w:bodyDiv w:val="1"/>
      <w:marLeft w:val="0"/>
      <w:marRight w:val="0"/>
      <w:marTop w:val="0"/>
      <w:marBottom w:val="0"/>
      <w:divBdr>
        <w:top w:val="none" w:sz="0" w:space="0" w:color="auto"/>
        <w:left w:val="none" w:sz="0" w:space="0" w:color="auto"/>
        <w:bottom w:val="none" w:sz="0" w:space="0" w:color="auto"/>
        <w:right w:val="none" w:sz="0" w:space="0" w:color="auto"/>
      </w:divBdr>
    </w:div>
    <w:div w:id="1030184523">
      <w:bodyDiv w:val="1"/>
      <w:marLeft w:val="0"/>
      <w:marRight w:val="0"/>
      <w:marTop w:val="0"/>
      <w:marBottom w:val="0"/>
      <w:divBdr>
        <w:top w:val="none" w:sz="0" w:space="0" w:color="auto"/>
        <w:left w:val="none" w:sz="0" w:space="0" w:color="auto"/>
        <w:bottom w:val="none" w:sz="0" w:space="0" w:color="auto"/>
        <w:right w:val="none" w:sz="0" w:space="0" w:color="auto"/>
      </w:divBdr>
    </w:div>
    <w:div w:id="1030373198">
      <w:bodyDiv w:val="1"/>
      <w:marLeft w:val="0"/>
      <w:marRight w:val="0"/>
      <w:marTop w:val="0"/>
      <w:marBottom w:val="0"/>
      <w:divBdr>
        <w:top w:val="none" w:sz="0" w:space="0" w:color="auto"/>
        <w:left w:val="none" w:sz="0" w:space="0" w:color="auto"/>
        <w:bottom w:val="none" w:sz="0" w:space="0" w:color="auto"/>
        <w:right w:val="none" w:sz="0" w:space="0" w:color="auto"/>
      </w:divBdr>
    </w:div>
    <w:div w:id="1030453863">
      <w:bodyDiv w:val="1"/>
      <w:marLeft w:val="0"/>
      <w:marRight w:val="0"/>
      <w:marTop w:val="0"/>
      <w:marBottom w:val="0"/>
      <w:divBdr>
        <w:top w:val="none" w:sz="0" w:space="0" w:color="auto"/>
        <w:left w:val="none" w:sz="0" w:space="0" w:color="auto"/>
        <w:bottom w:val="none" w:sz="0" w:space="0" w:color="auto"/>
        <w:right w:val="none" w:sz="0" w:space="0" w:color="auto"/>
      </w:divBdr>
    </w:div>
    <w:div w:id="1030493227">
      <w:bodyDiv w:val="1"/>
      <w:marLeft w:val="0"/>
      <w:marRight w:val="0"/>
      <w:marTop w:val="0"/>
      <w:marBottom w:val="0"/>
      <w:divBdr>
        <w:top w:val="none" w:sz="0" w:space="0" w:color="auto"/>
        <w:left w:val="none" w:sz="0" w:space="0" w:color="auto"/>
        <w:bottom w:val="none" w:sz="0" w:space="0" w:color="auto"/>
        <w:right w:val="none" w:sz="0" w:space="0" w:color="auto"/>
      </w:divBdr>
    </w:div>
    <w:div w:id="1033655463">
      <w:bodyDiv w:val="1"/>
      <w:marLeft w:val="0"/>
      <w:marRight w:val="0"/>
      <w:marTop w:val="0"/>
      <w:marBottom w:val="0"/>
      <w:divBdr>
        <w:top w:val="none" w:sz="0" w:space="0" w:color="auto"/>
        <w:left w:val="none" w:sz="0" w:space="0" w:color="auto"/>
        <w:bottom w:val="none" w:sz="0" w:space="0" w:color="auto"/>
        <w:right w:val="none" w:sz="0" w:space="0" w:color="auto"/>
      </w:divBdr>
    </w:div>
    <w:div w:id="1034774708">
      <w:bodyDiv w:val="1"/>
      <w:marLeft w:val="0"/>
      <w:marRight w:val="0"/>
      <w:marTop w:val="0"/>
      <w:marBottom w:val="0"/>
      <w:divBdr>
        <w:top w:val="none" w:sz="0" w:space="0" w:color="auto"/>
        <w:left w:val="none" w:sz="0" w:space="0" w:color="auto"/>
        <w:bottom w:val="none" w:sz="0" w:space="0" w:color="auto"/>
        <w:right w:val="none" w:sz="0" w:space="0" w:color="auto"/>
      </w:divBdr>
    </w:div>
    <w:div w:id="1034887858">
      <w:bodyDiv w:val="1"/>
      <w:marLeft w:val="0"/>
      <w:marRight w:val="0"/>
      <w:marTop w:val="0"/>
      <w:marBottom w:val="0"/>
      <w:divBdr>
        <w:top w:val="none" w:sz="0" w:space="0" w:color="auto"/>
        <w:left w:val="none" w:sz="0" w:space="0" w:color="auto"/>
        <w:bottom w:val="none" w:sz="0" w:space="0" w:color="auto"/>
        <w:right w:val="none" w:sz="0" w:space="0" w:color="auto"/>
      </w:divBdr>
    </w:div>
    <w:div w:id="1034958698">
      <w:bodyDiv w:val="1"/>
      <w:marLeft w:val="0"/>
      <w:marRight w:val="0"/>
      <w:marTop w:val="0"/>
      <w:marBottom w:val="0"/>
      <w:divBdr>
        <w:top w:val="none" w:sz="0" w:space="0" w:color="auto"/>
        <w:left w:val="none" w:sz="0" w:space="0" w:color="auto"/>
        <w:bottom w:val="none" w:sz="0" w:space="0" w:color="auto"/>
        <w:right w:val="none" w:sz="0" w:space="0" w:color="auto"/>
      </w:divBdr>
    </w:div>
    <w:div w:id="1034958711">
      <w:bodyDiv w:val="1"/>
      <w:marLeft w:val="0"/>
      <w:marRight w:val="0"/>
      <w:marTop w:val="0"/>
      <w:marBottom w:val="0"/>
      <w:divBdr>
        <w:top w:val="none" w:sz="0" w:space="0" w:color="auto"/>
        <w:left w:val="none" w:sz="0" w:space="0" w:color="auto"/>
        <w:bottom w:val="none" w:sz="0" w:space="0" w:color="auto"/>
        <w:right w:val="none" w:sz="0" w:space="0" w:color="auto"/>
      </w:divBdr>
    </w:div>
    <w:div w:id="1036003636">
      <w:bodyDiv w:val="1"/>
      <w:marLeft w:val="0"/>
      <w:marRight w:val="0"/>
      <w:marTop w:val="0"/>
      <w:marBottom w:val="0"/>
      <w:divBdr>
        <w:top w:val="none" w:sz="0" w:space="0" w:color="auto"/>
        <w:left w:val="none" w:sz="0" w:space="0" w:color="auto"/>
        <w:bottom w:val="none" w:sz="0" w:space="0" w:color="auto"/>
        <w:right w:val="none" w:sz="0" w:space="0" w:color="auto"/>
      </w:divBdr>
    </w:div>
    <w:div w:id="1036661940">
      <w:bodyDiv w:val="1"/>
      <w:marLeft w:val="0"/>
      <w:marRight w:val="0"/>
      <w:marTop w:val="0"/>
      <w:marBottom w:val="0"/>
      <w:divBdr>
        <w:top w:val="none" w:sz="0" w:space="0" w:color="auto"/>
        <w:left w:val="none" w:sz="0" w:space="0" w:color="auto"/>
        <w:bottom w:val="none" w:sz="0" w:space="0" w:color="auto"/>
        <w:right w:val="none" w:sz="0" w:space="0" w:color="auto"/>
      </w:divBdr>
    </w:div>
    <w:div w:id="1037438626">
      <w:bodyDiv w:val="1"/>
      <w:marLeft w:val="0"/>
      <w:marRight w:val="0"/>
      <w:marTop w:val="0"/>
      <w:marBottom w:val="0"/>
      <w:divBdr>
        <w:top w:val="none" w:sz="0" w:space="0" w:color="auto"/>
        <w:left w:val="none" w:sz="0" w:space="0" w:color="auto"/>
        <w:bottom w:val="none" w:sz="0" w:space="0" w:color="auto"/>
        <w:right w:val="none" w:sz="0" w:space="0" w:color="auto"/>
      </w:divBdr>
    </w:div>
    <w:div w:id="1037462789">
      <w:bodyDiv w:val="1"/>
      <w:marLeft w:val="0"/>
      <w:marRight w:val="0"/>
      <w:marTop w:val="0"/>
      <w:marBottom w:val="0"/>
      <w:divBdr>
        <w:top w:val="none" w:sz="0" w:space="0" w:color="auto"/>
        <w:left w:val="none" w:sz="0" w:space="0" w:color="auto"/>
        <w:bottom w:val="none" w:sz="0" w:space="0" w:color="auto"/>
        <w:right w:val="none" w:sz="0" w:space="0" w:color="auto"/>
      </w:divBdr>
    </w:div>
    <w:div w:id="1040205590">
      <w:bodyDiv w:val="1"/>
      <w:marLeft w:val="0"/>
      <w:marRight w:val="0"/>
      <w:marTop w:val="0"/>
      <w:marBottom w:val="0"/>
      <w:divBdr>
        <w:top w:val="none" w:sz="0" w:space="0" w:color="auto"/>
        <w:left w:val="none" w:sz="0" w:space="0" w:color="auto"/>
        <w:bottom w:val="none" w:sz="0" w:space="0" w:color="auto"/>
        <w:right w:val="none" w:sz="0" w:space="0" w:color="auto"/>
      </w:divBdr>
    </w:div>
    <w:div w:id="1041251119">
      <w:bodyDiv w:val="1"/>
      <w:marLeft w:val="0"/>
      <w:marRight w:val="0"/>
      <w:marTop w:val="0"/>
      <w:marBottom w:val="0"/>
      <w:divBdr>
        <w:top w:val="none" w:sz="0" w:space="0" w:color="auto"/>
        <w:left w:val="none" w:sz="0" w:space="0" w:color="auto"/>
        <w:bottom w:val="none" w:sz="0" w:space="0" w:color="auto"/>
        <w:right w:val="none" w:sz="0" w:space="0" w:color="auto"/>
      </w:divBdr>
    </w:div>
    <w:div w:id="1041901642">
      <w:bodyDiv w:val="1"/>
      <w:marLeft w:val="0"/>
      <w:marRight w:val="0"/>
      <w:marTop w:val="0"/>
      <w:marBottom w:val="0"/>
      <w:divBdr>
        <w:top w:val="none" w:sz="0" w:space="0" w:color="auto"/>
        <w:left w:val="none" w:sz="0" w:space="0" w:color="auto"/>
        <w:bottom w:val="none" w:sz="0" w:space="0" w:color="auto"/>
        <w:right w:val="none" w:sz="0" w:space="0" w:color="auto"/>
      </w:divBdr>
    </w:div>
    <w:div w:id="1041975670">
      <w:bodyDiv w:val="1"/>
      <w:marLeft w:val="0"/>
      <w:marRight w:val="0"/>
      <w:marTop w:val="0"/>
      <w:marBottom w:val="0"/>
      <w:divBdr>
        <w:top w:val="none" w:sz="0" w:space="0" w:color="auto"/>
        <w:left w:val="none" w:sz="0" w:space="0" w:color="auto"/>
        <w:bottom w:val="none" w:sz="0" w:space="0" w:color="auto"/>
        <w:right w:val="none" w:sz="0" w:space="0" w:color="auto"/>
      </w:divBdr>
    </w:div>
    <w:div w:id="1044528565">
      <w:bodyDiv w:val="1"/>
      <w:marLeft w:val="0"/>
      <w:marRight w:val="0"/>
      <w:marTop w:val="0"/>
      <w:marBottom w:val="0"/>
      <w:divBdr>
        <w:top w:val="none" w:sz="0" w:space="0" w:color="auto"/>
        <w:left w:val="none" w:sz="0" w:space="0" w:color="auto"/>
        <w:bottom w:val="none" w:sz="0" w:space="0" w:color="auto"/>
        <w:right w:val="none" w:sz="0" w:space="0" w:color="auto"/>
      </w:divBdr>
    </w:div>
    <w:div w:id="1047493466">
      <w:bodyDiv w:val="1"/>
      <w:marLeft w:val="0"/>
      <w:marRight w:val="0"/>
      <w:marTop w:val="0"/>
      <w:marBottom w:val="0"/>
      <w:divBdr>
        <w:top w:val="none" w:sz="0" w:space="0" w:color="auto"/>
        <w:left w:val="none" w:sz="0" w:space="0" w:color="auto"/>
        <w:bottom w:val="none" w:sz="0" w:space="0" w:color="auto"/>
        <w:right w:val="none" w:sz="0" w:space="0" w:color="auto"/>
      </w:divBdr>
    </w:div>
    <w:div w:id="1047529184">
      <w:bodyDiv w:val="1"/>
      <w:marLeft w:val="0"/>
      <w:marRight w:val="0"/>
      <w:marTop w:val="0"/>
      <w:marBottom w:val="0"/>
      <w:divBdr>
        <w:top w:val="none" w:sz="0" w:space="0" w:color="auto"/>
        <w:left w:val="none" w:sz="0" w:space="0" w:color="auto"/>
        <w:bottom w:val="none" w:sz="0" w:space="0" w:color="auto"/>
        <w:right w:val="none" w:sz="0" w:space="0" w:color="auto"/>
      </w:divBdr>
    </w:div>
    <w:div w:id="1047602528">
      <w:bodyDiv w:val="1"/>
      <w:marLeft w:val="0"/>
      <w:marRight w:val="0"/>
      <w:marTop w:val="0"/>
      <w:marBottom w:val="0"/>
      <w:divBdr>
        <w:top w:val="none" w:sz="0" w:space="0" w:color="auto"/>
        <w:left w:val="none" w:sz="0" w:space="0" w:color="auto"/>
        <w:bottom w:val="none" w:sz="0" w:space="0" w:color="auto"/>
        <w:right w:val="none" w:sz="0" w:space="0" w:color="auto"/>
      </w:divBdr>
    </w:div>
    <w:div w:id="1048214923">
      <w:bodyDiv w:val="1"/>
      <w:marLeft w:val="0"/>
      <w:marRight w:val="0"/>
      <w:marTop w:val="0"/>
      <w:marBottom w:val="0"/>
      <w:divBdr>
        <w:top w:val="none" w:sz="0" w:space="0" w:color="auto"/>
        <w:left w:val="none" w:sz="0" w:space="0" w:color="auto"/>
        <w:bottom w:val="none" w:sz="0" w:space="0" w:color="auto"/>
        <w:right w:val="none" w:sz="0" w:space="0" w:color="auto"/>
      </w:divBdr>
    </w:div>
    <w:div w:id="1049766463">
      <w:bodyDiv w:val="1"/>
      <w:marLeft w:val="0"/>
      <w:marRight w:val="0"/>
      <w:marTop w:val="0"/>
      <w:marBottom w:val="0"/>
      <w:divBdr>
        <w:top w:val="none" w:sz="0" w:space="0" w:color="auto"/>
        <w:left w:val="none" w:sz="0" w:space="0" w:color="auto"/>
        <w:bottom w:val="none" w:sz="0" w:space="0" w:color="auto"/>
        <w:right w:val="none" w:sz="0" w:space="0" w:color="auto"/>
      </w:divBdr>
    </w:div>
    <w:div w:id="1054305818">
      <w:bodyDiv w:val="1"/>
      <w:marLeft w:val="0"/>
      <w:marRight w:val="0"/>
      <w:marTop w:val="0"/>
      <w:marBottom w:val="0"/>
      <w:divBdr>
        <w:top w:val="none" w:sz="0" w:space="0" w:color="auto"/>
        <w:left w:val="none" w:sz="0" w:space="0" w:color="auto"/>
        <w:bottom w:val="none" w:sz="0" w:space="0" w:color="auto"/>
        <w:right w:val="none" w:sz="0" w:space="0" w:color="auto"/>
      </w:divBdr>
    </w:div>
    <w:div w:id="1054891169">
      <w:bodyDiv w:val="1"/>
      <w:marLeft w:val="0"/>
      <w:marRight w:val="0"/>
      <w:marTop w:val="0"/>
      <w:marBottom w:val="0"/>
      <w:divBdr>
        <w:top w:val="none" w:sz="0" w:space="0" w:color="auto"/>
        <w:left w:val="none" w:sz="0" w:space="0" w:color="auto"/>
        <w:bottom w:val="none" w:sz="0" w:space="0" w:color="auto"/>
        <w:right w:val="none" w:sz="0" w:space="0" w:color="auto"/>
      </w:divBdr>
    </w:div>
    <w:div w:id="1055278160">
      <w:bodyDiv w:val="1"/>
      <w:marLeft w:val="0"/>
      <w:marRight w:val="0"/>
      <w:marTop w:val="0"/>
      <w:marBottom w:val="0"/>
      <w:divBdr>
        <w:top w:val="none" w:sz="0" w:space="0" w:color="auto"/>
        <w:left w:val="none" w:sz="0" w:space="0" w:color="auto"/>
        <w:bottom w:val="none" w:sz="0" w:space="0" w:color="auto"/>
        <w:right w:val="none" w:sz="0" w:space="0" w:color="auto"/>
      </w:divBdr>
    </w:div>
    <w:div w:id="1057316828">
      <w:bodyDiv w:val="1"/>
      <w:marLeft w:val="0"/>
      <w:marRight w:val="0"/>
      <w:marTop w:val="0"/>
      <w:marBottom w:val="0"/>
      <w:divBdr>
        <w:top w:val="none" w:sz="0" w:space="0" w:color="auto"/>
        <w:left w:val="none" w:sz="0" w:space="0" w:color="auto"/>
        <w:bottom w:val="none" w:sz="0" w:space="0" w:color="auto"/>
        <w:right w:val="none" w:sz="0" w:space="0" w:color="auto"/>
      </w:divBdr>
    </w:div>
    <w:div w:id="1058481897">
      <w:bodyDiv w:val="1"/>
      <w:marLeft w:val="0"/>
      <w:marRight w:val="0"/>
      <w:marTop w:val="0"/>
      <w:marBottom w:val="0"/>
      <w:divBdr>
        <w:top w:val="none" w:sz="0" w:space="0" w:color="auto"/>
        <w:left w:val="none" w:sz="0" w:space="0" w:color="auto"/>
        <w:bottom w:val="none" w:sz="0" w:space="0" w:color="auto"/>
        <w:right w:val="none" w:sz="0" w:space="0" w:color="auto"/>
      </w:divBdr>
    </w:div>
    <w:div w:id="1060323820">
      <w:bodyDiv w:val="1"/>
      <w:marLeft w:val="0"/>
      <w:marRight w:val="0"/>
      <w:marTop w:val="0"/>
      <w:marBottom w:val="0"/>
      <w:divBdr>
        <w:top w:val="none" w:sz="0" w:space="0" w:color="auto"/>
        <w:left w:val="none" w:sz="0" w:space="0" w:color="auto"/>
        <w:bottom w:val="none" w:sz="0" w:space="0" w:color="auto"/>
        <w:right w:val="none" w:sz="0" w:space="0" w:color="auto"/>
      </w:divBdr>
    </w:div>
    <w:div w:id="1063680375">
      <w:bodyDiv w:val="1"/>
      <w:marLeft w:val="0"/>
      <w:marRight w:val="0"/>
      <w:marTop w:val="0"/>
      <w:marBottom w:val="0"/>
      <w:divBdr>
        <w:top w:val="none" w:sz="0" w:space="0" w:color="auto"/>
        <w:left w:val="none" w:sz="0" w:space="0" w:color="auto"/>
        <w:bottom w:val="none" w:sz="0" w:space="0" w:color="auto"/>
        <w:right w:val="none" w:sz="0" w:space="0" w:color="auto"/>
      </w:divBdr>
    </w:div>
    <w:div w:id="1063790832">
      <w:bodyDiv w:val="1"/>
      <w:marLeft w:val="0"/>
      <w:marRight w:val="0"/>
      <w:marTop w:val="0"/>
      <w:marBottom w:val="0"/>
      <w:divBdr>
        <w:top w:val="none" w:sz="0" w:space="0" w:color="auto"/>
        <w:left w:val="none" w:sz="0" w:space="0" w:color="auto"/>
        <w:bottom w:val="none" w:sz="0" w:space="0" w:color="auto"/>
        <w:right w:val="none" w:sz="0" w:space="0" w:color="auto"/>
      </w:divBdr>
    </w:div>
    <w:div w:id="1064178346">
      <w:bodyDiv w:val="1"/>
      <w:marLeft w:val="0"/>
      <w:marRight w:val="0"/>
      <w:marTop w:val="0"/>
      <w:marBottom w:val="0"/>
      <w:divBdr>
        <w:top w:val="none" w:sz="0" w:space="0" w:color="auto"/>
        <w:left w:val="none" w:sz="0" w:space="0" w:color="auto"/>
        <w:bottom w:val="none" w:sz="0" w:space="0" w:color="auto"/>
        <w:right w:val="none" w:sz="0" w:space="0" w:color="auto"/>
      </w:divBdr>
    </w:div>
    <w:div w:id="1065372168">
      <w:bodyDiv w:val="1"/>
      <w:marLeft w:val="0"/>
      <w:marRight w:val="0"/>
      <w:marTop w:val="0"/>
      <w:marBottom w:val="0"/>
      <w:divBdr>
        <w:top w:val="none" w:sz="0" w:space="0" w:color="auto"/>
        <w:left w:val="none" w:sz="0" w:space="0" w:color="auto"/>
        <w:bottom w:val="none" w:sz="0" w:space="0" w:color="auto"/>
        <w:right w:val="none" w:sz="0" w:space="0" w:color="auto"/>
      </w:divBdr>
    </w:div>
    <w:div w:id="1065950344">
      <w:bodyDiv w:val="1"/>
      <w:marLeft w:val="0"/>
      <w:marRight w:val="0"/>
      <w:marTop w:val="0"/>
      <w:marBottom w:val="0"/>
      <w:divBdr>
        <w:top w:val="none" w:sz="0" w:space="0" w:color="auto"/>
        <w:left w:val="none" w:sz="0" w:space="0" w:color="auto"/>
        <w:bottom w:val="none" w:sz="0" w:space="0" w:color="auto"/>
        <w:right w:val="none" w:sz="0" w:space="0" w:color="auto"/>
      </w:divBdr>
    </w:div>
    <w:div w:id="1066879497">
      <w:bodyDiv w:val="1"/>
      <w:marLeft w:val="0"/>
      <w:marRight w:val="0"/>
      <w:marTop w:val="0"/>
      <w:marBottom w:val="0"/>
      <w:divBdr>
        <w:top w:val="none" w:sz="0" w:space="0" w:color="auto"/>
        <w:left w:val="none" w:sz="0" w:space="0" w:color="auto"/>
        <w:bottom w:val="none" w:sz="0" w:space="0" w:color="auto"/>
        <w:right w:val="none" w:sz="0" w:space="0" w:color="auto"/>
      </w:divBdr>
    </w:div>
    <w:div w:id="1068268236">
      <w:bodyDiv w:val="1"/>
      <w:marLeft w:val="0"/>
      <w:marRight w:val="0"/>
      <w:marTop w:val="0"/>
      <w:marBottom w:val="0"/>
      <w:divBdr>
        <w:top w:val="none" w:sz="0" w:space="0" w:color="auto"/>
        <w:left w:val="none" w:sz="0" w:space="0" w:color="auto"/>
        <w:bottom w:val="none" w:sz="0" w:space="0" w:color="auto"/>
        <w:right w:val="none" w:sz="0" w:space="0" w:color="auto"/>
      </w:divBdr>
    </w:div>
    <w:div w:id="1069310175">
      <w:bodyDiv w:val="1"/>
      <w:marLeft w:val="0"/>
      <w:marRight w:val="0"/>
      <w:marTop w:val="0"/>
      <w:marBottom w:val="0"/>
      <w:divBdr>
        <w:top w:val="none" w:sz="0" w:space="0" w:color="auto"/>
        <w:left w:val="none" w:sz="0" w:space="0" w:color="auto"/>
        <w:bottom w:val="none" w:sz="0" w:space="0" w:color="auto"/>
        <w:right w:val="none" w:sz="0" w:space="0" w:color="auto"/>
      </w:divBdr>
    </w:div>
    <w:div w:id="1072045471">
      <w:bodyDiv w:val="1"/>
      <w:marLeft w:val="0"/>
      <w:marRight w:val="0"/>
      <w:marTop w:val="0"/>
      <w:marBottom w:val="0"/>
      <w:divBdr>
        <w:top w:val="none" w:sz="0" w:space="0" w:color="auto"/>
        <w:left w:val="none" w:sz="0" w:space="0" w:color="auto"/>
        <w:bottom w:val="none" w:sz="0" w:space="0" w:color="auto"/>
        <w:right w:val="none" w:sz="0" w:space="0" w:color="auto"/>
      </w:divBdr>
    </w:div>
    <w:div w:id="1073625375">
      <w:bodyDiv w:val="1"/>
      <w:marLeft w:val="0"/>
      <w:marRight w:val="0"/>
      <w:marTop w:val="0"/>
      <w:marBottom w:val="0"/>
      <w:divBdr>
        <w:top w:val="none" w:sz="0" w:space="0" w:color="auto"/>
        <w:left w:val="none" w:sz="0" w:space="0" w:color="auto"/>
        <w:bottom w:val="none" w:sz="0" w:space="0" w:color="auto"/>
        <w:right w:val="none" w:sz="0" w:space="0" w:color="auto"/>
      </w:divBdr>
    </w:div>
    <w:div w:id="1075860423">
      <w:bodyDiv w:val="1"/>
      <w:marLeft w:val="0"/>
      <w:marRight w:val="0"/>
      <w:marTop w:val="0"/>
      <w:marBottom w:val="0"/>
      <w:divBdr>
        <w:top w:val="none" w:sz="0" w:space="0" w:color="auto"/>
        <w:left w:val="none" w:sz="0" w:space="0" w:color="auto"/>
        <w:bottom w:val="none" w:sz="0" w:space="0" w:color="auto"/>
        <w:right w:val="none" w:sz="0" w:space="0" w:color="auto"/>
      </w:divBdr>
    </w:div>
    <w:div w:id="1076628368">
      <w:bodyDiv w:val="1"/>
      <w:marLeft w:val="0"/>
      <w:marRight w:val="0"/>
      <w:marTop w:val="0"/>
      <w:marBottom w:val="0"/>
      <w:divBdr>
        <w:top w:val="none" w:sz="0" w:space="0" w:color="auto"/>
        <w:left w:val="none" w:sz="0" w:space="0" w:color="auto"/>
        <w:bottom w:val="none" w:sz="0" w:space="0" w:color="auto"/>
        <w:right w:val="none" w:sz="0" w:space="0" w:color="auto"/>
      </w:divBdr>
    </w:div>
    <w:div w:id="1082333083">
      <w:bodyDiv w:val="1"/>
      <w:marLeft w:val="0"/>
      <w:marRight w:val="0"/>
      <w:marTop w:val="0"/>
      <w:marBottom w:val="0"/>
      <w:divBdr>
        <w:top w:val="none" w:sz="0" w:space="0" w:color="auto"/>
        <w:left w:val="none" w:sz="0" w:space="0" w:color="auto"/>
        <w:bottom w:val="none" w:sz="0" w:space="0" w:color="auto"/>
        <w:right w:val="none" w:sz="0" w:space="0" w:color="auto"/>
      </w:divBdr>
    </w:div>
    <w:div w:id="1082487873">
      <w:bodyDiv w:val="1"/>
      <w:marLeft w:val="0"/>
      <w:marRight w:val="0"/>
      <w:marTop w:val="0"/>
      <w:marBottom w:val="0"/>
      <w:divBdr>
        <w:top w:val="none" w:sz="0" w:space="0" w:color="auto"/>
        <w:left w:val="none" w:sz="0" w:space="0" w:color="auto"/>
        <w:bottom w:val="none" w:sz="0" w:space="0" w:color="auto"/>
        <w:right w:val="none" w:sz="0" w:space="0" w:color="auto"/>
      </w:divBdr>
    </w:div>
    <w:div w:id="1083453216">
      <w:bodyDiv w:val="1"/>
      <w:marLeft w:val="0"/>
      <w:marRight w:val="0"/>
      <w:marTop w:val="0"/>
      <w:marBottom w:val="0"/>
      <w:divBdr>
        <w:top w:val="none" w:sz="0" w:space="0" w:color="auto"/>
        <w:left w:val="none" w:sz="0" w:space="0" w:color="auto"/>
        <w:bottom w:val="none" w:sz="0" w:space="0" w:color="auto"/>
        <w:right w:val="none" w:sz="0" w:space="0" w:color="auto"/>
      </w:divBdr>
    </w:div>
    <w:div w:id="1088891823">
      <w:bodyDiv w:val="1"/>
      <w:marLeft w:val="0"/>
      <w:marRight w:val="0"/>
      <w:marTop w:val="0"/>
      <w:marBottom w:val="0"/>
      <w:divBdr>
        <w:top w:val="none" w:sz="0" w:space="0" w:color="auto"/>
        <w:left w:val="none" w:sz="0" w:space="0" w:color="auto"/>
        <w:bottom w:val="none" w:sz="0" w:space="0" w:color="auto"/>
        <w:right w:val="none" w:sz="0" w:space="0" w:color="auto"/>
      </w:divBdr>
    </w:div>
    <w:div w:id="1092818817">
      <w:bodyDiv w:val="1"/>
      <w:marLeft w:val="0"/>
      <w:marRight w:val="0"/>
      <w:marTop w:val="0"/>
      <w:marBottom w:val="0"/>
      <w:divBdr>
        <w:top w:val="none" w:sz="0" w:space="0" w:color="auto"/>
        <w:left w:val="none" w:sz="0" w:space="0" w:color="auto"/>
        <w:bottom w:val="none" w:sz="0" w:space="0" w:color="auto"/>
        <w:right w:val="none" w:sz="0" w:space="0" w:color="auto"/>
      </w:divBdr>
    </w:div>
    <w:div w:id="1092896888">
      <w:bodyDiv w:val="1"/>
      <w:marLeft w:val="0"/>
      <w:marRight w:val="0"/>
      <w:marTop w:val="0"/>
      <w:marBottom w:val="0"/>
      <w:divBdr>
        <w:top w:val="none" w:sz="0" w:space="0" w:color="auto"/>
        <w:left w:val="none" w:sz="0" w:space="0" w:color="auto"/>
        <w:bottom w:val="none" w:sz="0" w:space="0" w:color="auto"/>
        <w:right w:val="none" w:sz="0" w:space="0" w:color="auto"/>
      </w:divBdr>
    </w:div>
    <w:div w:id="1095053260">
      <w:bodyDiv w:val="1"/>
      <w:marLeft w:val="0"/>
      <w:marRight w:val="0"/>
      <w:marTop w:val="0"/>
      <w:marBottom w:val="0"/>
      <w:divBdr>
        <w:top w:val="none" w:sz="0" w:space="0" w:color="auto"/>
        <w:left w:val="none" w:sz="0" w:space="0" w:color="auto"/>
        <w:bottom w:val="none" w:sz="0" w:space="0" w:color="auto"/>
        <w:right w:val="none" w:sz="0" w:space="0" w:color="auto"/>
      </w:divBdr>
    </w:div>
    <w:div w:id="1095248264">
      <w:bodyDiv w:val="1"/>
      <w:marLeft w:val="0"/>
      <w:marRight w:val="0"/>
      <w:marTop w:val="0"/>
      <w:marBottom w:val="0"/>
      <w:divBdr>
        <w:top w:val="none" w:sz="0" w:space="0" w:color="auto"/>
        <w:left w:val="none" w:sz="0" w:space="0" w:color="auto"/>
        <w:bottom w:val="none" w:sz="0" w:space="0" w:color="auto"/>
        <w:right w:val="none" w:sz="0" w:space="0" w:color="auto"/>
      </w:divBdr>
    </w:div>
    <w:div w:id="1095320447">
      <w:bodyDiv w:val="1"/>
      <w:marLeft w:val="0"/>
      <w:marRight w:val="0"/>
      <w:marTop w:val="0"/>
      <w:marBottom w:val="0"/>
      <w:divBdr>
        <w:top w:val="none" w:sz="0" w:space="0" w:color="auto"/>
        <w:left w:val="none" w:sz="0" w:space="0" w:color="auto"/>
        <w:bottom w:val="none" w:sz="0" w:space="0" w:color="auto"/>
        <w:right w:val="none" w:sz="0" w:space="0" w:color="auto"/>
      </w:divBdr>
    </w:div>
    <w:div w:id="1095395588">
      <w:bodyDiv w:val="1"/>
      <w:marLeft w:val="0"/>
      <w:marRight w:val="0"/>
      <w:marTop w:val="0"/>
      <w:marBottom w:val="0"/>
      <w:divBdr>
        <w:top w:val="none" w:sz="0" w:space="0" w:color="auto"/>
        <w:left w:val="none" w:sz="0" w:space="0" w:color="auto"/>
        <w:bottom w:val="none" w:sz="0" w:space="0" w:color="auto"/>
        <w:right w:val="none" w:sz="0" w:space="0" w:color="auto"/>
      </w:divBdr>
    </w:div>
    <w:div w:id="1095978441">
      <w:bodyDiv w:val="1"/>
      <w:marLeft w:val="0"/>
      <w:marRight w:val="0"/>
      <w:marTop w:val="0"/>
      <w:marBottom w:val="0"/>
      <w:divBdr>
        <w:top w:val="none" w:sz="0" w:space="0" w:color="auto"/>
        <w:left w:val="none" w:sz="0" w:space="0" w:color="auto"/>
        <w:bottom w:val="none" w:sz="0" w:space="0" w:color="auto"/>
        <w:right w:val="none" w:sz="0" w:space="0" w:color="auto"/>
      </w:divBdr>
    </w:div>
    <w:div w:id="1097093482">
      <w:bodyDiv w:val="1"/>
      <w:marLeft w:val="0"/>
      <w:marRight w:val="0"/>
      <w:marTop w:val="0"/>
      <w:marBottom w:val="0"/>
      <w:divBdr>
        <w:top w:val="none" w:sz="0" w:space="0" w:color="auto"/>
        <w:left w:val="none" w:sz="0" w:space="0" w:color="auto"/>
        <w:bottom w:val="none" w:sz="0" w:space="0" w:color="auto"/>
        <w:right w:val="none" w:sz="0" w:space="0" w:color="auto"/>
      </w:divBdr>
    </w:div>
    <w:div w:id="1098988819">
      <w:bodyDiv w:val="1"/>
      <w:marLeft w:val="0"/>
      <w:marRight w:val="0"/>
      <w:marTop w:val="0"/>
      <w:marBottom w:val="0"/>
      <w:divBdr>
        <w:top w:val="none" w:sz="0" w:space="0" w:color="auto"/>
        <w:left w:val="none" w:sz="0" w:space="0" w:color="auto"/>
        <w:bottom w:val="none" w:sz="0" w:space="0" w:color="auto"/>
        <w:right w:val="none" w:sz="0" w:space="0" w:color="auto"/>
      </w:divBdr>
    </w:div>
    <w:div w:id="1099106451">
      <w:bodyDiv w:val="1"/>
      <w:marLeft w:val="0"/>
      <w:marRight w:val="0"/>
      <w:marTop w:val="0"/>
      <w:marBottom w:val="0"/>
      <w:divBdr>
        <w:top w:val="none" w:sz="0" w:space="0" w:color="auto"/>
        <w:left w:val="none" w:sz="0" w:space="0" w:color="auto"/>
        <w:bottom w:val="none" w:sz="0" w:space="0" w:color="auto"/>
        <w:right w:val="none" w:sz="0" w:space="0" w:color="auto"/>
      </w:divBdr>
    </w:div>
    <w:div w:id="1100106792">
      <w:bodyDiv w:val="1"/>
      <w:marLeft w:val="0"/>
      <w:marRight w:val="0"/>
      <w:marTop w:val="0"/>
      <w:marBottom w:val="0"/>
      <w:divBdr>
        <w:top w:val="none" w:sz="0" w:space="0" w:color="auto"/>
        <w:left w:val="none" w:sz="0" w:space="0" w:color="auto"/>
        <w:bottom w:val="none" w:sz="0" w:space="0" w:color="auto"/>
        <w:right w:val="none" w:sz="0" w:space="0" w:color="auto"/>
      </w:divBdr>
    </w:div>
    <w:div w:id="1101224454">
      <w:bodyDiv w:val="1"/>
      <w:marLeft w:val="0"/>
      <w:marRight w:val="0"/>
      <w:marTop w:val="0"/>
      <w:marBottom w:val="0"/>
      <w:divBdr>
        <w:top w:val="none" w:sz="0" w:space="0" w:color="auto"/>
        <w:left w:val="none" w:sz="0" w:space="0" w:color="auto"/>
        <w:bottom w:val="none" w:sz="0" w:space="0" w:color="auto"/>
        <w:right w:val="none" w:sz="0" w:space="0" w:color="auto"/>
      </w:divBdr>
    </w:div>
    <w:div w:id="1102533629">
      <w:bodyDiv w:val="1"/>
      <w:marLeft w:val="0"/>
      <w:marRight w:val="0"/>
      <w:marTop w:val="0"/>
      <w:marBottom w:val="0"/>
      <w:divBdr>
        <w:top w:val="none" w:sz="0" w:space="0" w:color="auto"/>
        <w:left w:val="none" w:sz="0" w:space="0" w:color="auto"/>
        <w:bottom w:val="none" w:sz="0" w:space="0" w:color="auto"/>
        <w:right w:val="none" w:sz="0" w:space="0" w:color="auto"/>
      </w:divBdr>
    </w:div>
    <w:div w:id="1104035999">
      <w:bodyDiv w:val="1"/>
      <w:marLeft w:val="0"/>
      <w:marRight w:val="0"/>
      <w:marTop w:val="0"/>
      <w:marBottom w:val="0"/>
      <w:divBdr>
        <w:top w:val="none" w:sz="0" w:space="0" w:color="auto"/>
        <w:left w:val="none" w:sz="0" w:space="0" w:color="auto"/>
        <w:bottom w:val="none" w:sz="0" w:space="0" w:color="auto"/>
        <w:right w:val="none" w:sz="0" w:space="0" w:color="auto"/>
      </w:divBdr>
    </w:div>
    <w:div w:id="1106147088">
      <w:bodyDiv w:val="1"/>
      <w:marLeft w:val="0"/>
      <w:marRight w:val="0"/>
      <w:marTop w:val="0"/>
      <w:marBottom w:val="0"/>
      <w:divBdr>
        <w:top w:val="none" w:sz="0" w:space="0" w:color="auto"/>
        <w:left w:val="none" w:sz="0" w:space="0" w:color="auto"/>
        <w:bottom w:val="none" w:sz="0" w:space="0" w:color="auto"/>
        <w:right w:val="none" w:sz="0" w:space="0" w:color="auto"/>
      </w:divBdr>
    </w:div>
    <w:div w:id="1106148351">
      <w:bodyDiv w:val="1"/>
      <w:marLeft w:val="0"/>
      <w:marRight w:val="0"/>
      <w:marTop w:val="0"/>
      <w:marBottom w:val="0"/>
      <w:divBdr>
        <w:top w:val="none" w:sz="0" w:space="0" w:color="auto"/>
        <w:left w:val="none" w:sz="0" w:space="0" w:color="auto"/>
        <w:bottom w:val="none" w:sz="0" w:space="0" w:color="auto"/>
        <w:right w:val="none" w:sz="0" w:space="0" w:color="auto"/>
      </w:divBdr>
    </w:div>
    <w:div w:id="1106774082">
      <w:bodyDiv w:val="1"/>
      <w:marLeft w:val="0"/>
      <w:marRight w:val="0"/>
      <w:marTop w:val="0"/>
      <w:marBottom w:val="0"/>
      <w:divBdr>
        <w:top w:val="none" w:sz="0" w:space="0" w:color="auto"/>
        <w:left w:val="none" w:sz="0" w:space="0" w:color="auto"/>
        <w:bottom w:val="none" w:sz="0" w:space="0" w:color="auto"/>
        <w:right w:val="none" w:sz="0" w:space="0" w:color="auto"/>
      </w:divBdr>
    </w:div>
    <w:div w:id="1107315618">
      <w:bodyDiv w:val="1"/>
      <w:marLeft w:val="0"/>
      <w:marRight w:val="0"/>
      <w:marTop w:val="0"/>
      <w:marBottom w:val="0"/>
      <w:divBdr>
        <w:top w:val="none" w:sz="0" w:space="0" w:color="auto"/>
        <w:left w:val="none" w:sz="0" w:space="0" w:color="auto"/>
        <w:bottom w:val="none" w:sz="0" w:space="0" w:color="auto"/>
        <w:right w:val="none" w:sz="0" w:space="0" w:color="auto"/>
      </w:divBdr>
    </w:div>
    <w:div w:id="1107894853">
      <w:bodyDiv w:val="1"/>
      <w:marLeft w:val="0"/>
      <w:marRight w:val="0"/>
      <w:marTop w:val="0"/>
      <w:marBottom w:val="0"/>
      <w:divBdr>
        <w:top w:val="none" w:sz="0" w:space="0" w:color="auto"/>
        <w:left w:val="none" w:sz="0" w:space="0" w:color="auto"/>
        <w:bottom w:val="none" w:sz="0" w:space="0" w:color="auto"/>
        <w:right w:val="none" w:sz="0" w:space="0" w:color="auto"/>
      </w:divBdr>
    </w:div>
    <w:div w:id="1110275067">
      <w:bodyDiv w:val="1"/>
      <w:marLeft w:val="0"/>
      <w:marRight w:val="0"/>
      <w:marTop w:val="0"/>
      <w:marBottom w:val="0"/>
      <w:divBdr>
        <w:top w:val="none" w:sz="0" w:space="0" w:color="auto"/>
        <w:left w:val="none" w:sz="0" w:space="0" w:color="auto"/>
        <w:bottom w:val="none" w:sz="0" w:space="0" w:color="auto"/>
        <w:right w:val="none" w:sz="0" w:space="0" w:color="auto"/>
      </w:divBdr>
    </w:div>
    <w:div w:id="1112821870">
      <w:bodyDiv w:val="1"/>
      <w:marLeft w:val="0"/>
      <w:marRight w:val="0"/>
      <w:marTop w:val="0"/>
      <w:marBottom w:val="0"/>
      <w:divBdr>
        <w:top w:val="none" w:sz="0" w:space="0" w:color="auto"/>
        <w:left w:val="none" w:sz="0" w:space="0" w:color="auto"/>
        <w:bottom w:val="none" w:sz="0" w:space="0" w:color="auto"/>
        <w:right w:val="none" w:sz="0" w:space="0" w:color="auto"/>
      </w:divBdr>
    </w:div>
    <w:div w:id="1113136518">
      <w:bodyDiv w:val="1"/>
      <w:marLeft w:val="0"/>
      <w:marRight w:val="0"/>
      <w:marTop w:val="0"/>
      <w:marBottom w:val="0"/>
      <w:divBdr>
        <w:top w:val="none" w:sz="0" w:space="0" w:color="auto"/>
        <w:left w:val="none" w:sz="0" w:space="0" w:color="auto"/>
        <w:bottom w:val="none" w:sz="0" w:space="0" w:color="auto"/>
        <w:right w:val="none" w:sz="0" w:space="0" w:color="auto"/>
      </w:divBdr>
    </w:div>
    <w:div w:id="1113981758">
      <w:bodyDiv w:val="1"/>
      <w:marLeft w:val="0"/>
      <w:marRight w:val="0"/>
      <w:marTop w:val="0"/>
      <w:marBottom w:val="0"/>
      <w:divBdr>
        <w:top w:val="none" w:sz="0" w:space="0" w:color="auto"/>
        <w:left w:val="none" w:sz="0" w:space="0" w:color="auto"/>
        <w:bottom w:val="none" w:sz="0" w:space="0" w:color="auto"/>
        <w:right w:val="none" w:sz="0" w:space="0" w:color="auto"/>
      </w:divBdr>
    </w:div>
    <w:div w:id="1114440683">
      <w:bodyDiv w:val="1"/>
      <w:marLeft w:val="0"/>
      <w:marRight w:val="0"/>
      <w:marTop w:val="0"/>
      <w:marBottom w:val="0"/>
      <w:divBdr>
        <w:top w:val="none" w:sz="0" w:space="0" w:color="auto"/>
        <w:left w:val="none" w:sz="0" w:space="0" w:color="auto"/>
        <w:bottom w:val="none" w:sz="0" w:space="0" w:color="auto"/>
        <w:right w:val="none" w:sz="0" w:space="0" w:color="auto"/>
      </w:divBdr>
    </w:div>
    <w:div w:id="1115756116">
      <w:bodyDiv w:val="1"/>
      <w:marLeft w:val="0"/>
      <w:marRight w:val="0"/>
      <w:marTop w:val="0"/>
      <w:marBottom w:val="0"/>
      <w:divBdr>
        <w:top w:val="none" w:sz="0" w:space="0" w:color="auto"/>
        <w:left w:val="none" w:sz="0" w:space="0" w:color="auto"/>
        <w:bottom w:val="none" w:sz="0" w:space="0" w:color="auto"/>
        <w:right w:val="none" w:sz="0" w:space="0" w:color="auto"/>
      </w:divBdr>
    </w:div>
    <w:div w:id="1119763886">
      <w:bodyDiv w:val="1"/>
      <w:marLeft w:val="0"/>
      <w:marRight w:val="0"/>
      <w:marTop w:val="0"/>
      <w:marBottom w:val="0"/>
      <w:divBdr>
        <w:top w:val="none" w:sz="0" w:space="0" w:color="auto"/>
        <w:left w:val="none" w:sz="0" w:space="0" w:color="auto"/>
        <w:bottom w:val="none" w:sz="0" w:space="0" w:color="auto"/>
        <w:right w:val="none" w:sz="0" w:space="0" w:color="auto"/>
      </w:divBdr>
    </w:div>
    <w:div w:id="1121267061">
      <w:bodyDiv w:val="1"/>
      <w:marLeft w:val="0"/>
      <w:marRight w:val="0"/>
      <w:marTop w:val="0"/>
      <w:marBottom w:val="0"/>
      <w:divBdr>
        <w:top w:val="none" w:sz="0" w:space="0" w:color="auto"/>
        <w:left w:val="none" w:sz="0" w:space="0" w:color="auto"/>
        <w:bottom w:val="none" w:sz="0" w:space="0" w:color="auto"/>
        <w:right w:val="none" w:sz="0" w:space="0" w:color="auto"/>
      </w:divBdr>
    </w:div>
    <w:div w:id="1122460249">
      <w:bodyDiv w:val="1"/>
      <w:marLeft w:val="0"/>
      <w:marRight w:val="0"/>
      <w:marTop w:val="0"/>
      <w:marBottom w:val="0"/>
      <w:divBdr>
        <w:top w:val="none" w:sz="0" w:space="0" w:color="auto"/>
        <w:left w:val="none" w:sz="0" w:space="0" w:color="auto"/>
        <w:bottom w:val="none" w:sz="0" w:space="0" w:color="auto"/>
        <w:right w:val="none" w:sz="0" w:space="0" w:color="auto"/>
      </w:divBdr>
    </w:div>
    <w:div w:id="1122844617">
      <w:bodyDiv w:val="1"/>
      <w:marLeft w:val="0"/>
      <w:marRight w:val="0"/>
      <w:marTop w:val="0"/>
      <w:marBottom w:val="0"/>
      <w:divBdr>
        <w:top w:val="none" w:sz="0" w:space="0" w:color="auto"/>
        <w:left w:val="none" w:sz="0" w:space="0" w:color="auto"/>
        <w:bottom w:val="none" w:sz="0" w:space="0" w:color="auto"/>
        <w:right w:val="none" w:sz="0" w:space="0" w:color="auto"/>
      </w:divBdr>
    </w:div>
    <w:div w:id="1123228368">
      <w:bodyDiv w:val="1"/>
      <w:marLeft w:val="0"/>
      <w:marRight w:val="0"/>
      <w:marTop w:val="0"/>
      <w:marBottom w:val="0"/>
      <w:divBdr>
        <w:top w:val="none" w:sz="0" w:space="0" w:color="auto"/>
        <w:left w:val="none" w:sz="0" w:space="0" w:color="auto"/>
        <w:bottom w:val="none" w:sz="0" w:space="0" w:color="auto"/>
        <w:right w:val="none" w:sz="0" w:space="0" w:color="auto"/>
      </w:divBdr>
    </w:div>
    <w:div w:id="1127160103">
      <w:bodyDiv w:val="1"/>
      <w:marLeft w:val="0"/>
      <w:marRight w:val="0"/>
      <w:marTop w:val="0"/>
      <w:marBottom w:val="0"/>
      <w:divBdr>
        <w:top w:val="none" w:sz="0" w:space="0" w:color="auto"/>
        <w:left w:val="none" w:sz="0" w:space="0" w:color="auto"/>
        <w:bottom w:val="none" w:sz="0" w:space="0" w:color="auto"/>
        <w:right w:val="none" w:sz="0" w:space="0" w:color="auto"/>
      </w:divBdr>
    </w:div>
    <w:div w:id="1127505232">
      <w:bodyDiv w:val="1"/>
      <w:marLeft w:val="0"/>
      <w:marRight w:val="0"/>
      <w:marTop w:val="0"/>
      <w:marBottom w:val="0"/>
      <w:divBdr>
        <w:top w:val="none" w:sz="0" w:space="0" w:color="auto"/>
        <w:left w:val="none" w:sz="0" w:space="0" w:color="auto"/>
        <w:bottom w:val="none" w:sz="0" w:space="0" w:color="auto"/>
        <w:right w:val="none" w:sz="0" w:space="0" w:color="auto"/>
      </w:divBdr>
    </w:div>
    <w:div w:id="1128627750">
      <w:bodyDiv w:val="1"/>
      <w:marLeft w:val="0"/>
      <w:marRight w:val="0"/>
      <w:marTop w:val="0"/>
      <w:marBottom w:val="0"/>
      <w:divBdr>
        <w:top w:val="none" w:sz="0" w:space="0" w:color="auto"/>
        <w:left w:val="none" w:sz="0" w:space="0" w:color="auto"/>
        <w:bottom w:val="none" w:sz="0" w:space="0" w:color="auto"/>
        <w:right w:val="none" w:sz="0" w:space="0" w:color="auto"/>
      </w:divBdr>
    </w:div>
    <w:div w:id="1129326686">
      <w:bodyDiv w:val="1"/>
      <w:marLeft w:val="0"/>
      <w:marRight w:val="0"/>
      <w:marTop w:val="0"/>
      <w:marBottom w:val="0"/>
      <w:divBdr>
        <w:top w:val="none" w:sz="0" w:space="0" w:color="auto"/>
        <w:left w:val="none" w:sz="0" w:space="0" w:color="auto"/>
        <w:bottom w:val="none" w:sz="0" w:space="0" w:color="auto"/>
        <w:right w:val="none" w:sz="0" w:space="0" w:color="auto"/>
      </w:divBdr>
    </w:div>
    <w:div w:id="1132670316">
      <w:bodyDiv w:val="1"/>
      <w:marLeft w:val="0"/>
      <w:marRight w:val="0"/>
      <w:marTop w:val="0"/>
      <w:marBottom w:val="0"/>
      <w:divBdr>
        <w:top w:val="none" w:sz="0" w:space="0" w:color="auto"/>
        <w:left w:val="none" w:sz="0" w:space="0" w:color="auto"/>
        <w:bottom w:val="none" w:sz="0" w:space="0" w:color="auto"/>
        <w:right w:val="none" w:sz="0" w:space="0" w:color="auto"/>
      </w:divBdr>
    </w:div>
    <w:div w:id="1133213741">
      <w:bodyDiv w:val="1"/>
      <w:marLeft w:val="0"/>
      <w:marRight w:val="0"/>
      <w:marTop w:val="0"/>
      <w:marBottom w:val="0"/>
      <w:divBdr>
        <w:top w:val="none" w:sz="0" w:space="0" w:color="auto"/>
        <w:left w:val="none" w:sz="0" w:space="0" w:color="auto"/>
        <w:bottom w:val="none" w:sz="0" w:space="0" w:color="auto"/>
        <w:right w:val="none" w:sz="0" w:space="0" w:color="auto"/>
      </w:divBdr>
    </w:div>
    <w:div w:id="1135683102">
      <w:bodyDiv w:val="1"/>
      <w:marLeft w:val="0"/>
      <w:marRight w:val="0"/>
      <w:marTop w:val="0"/>
      <w:marBottom w:val="0"/>
      <w:divBdr>
        <w:top w:val="none" w:sz="0" w:space="0" w:color="auto"/>
        <w:left w:val="none" w:sz="0" w:space="0" w:color="auto"/>
        <w:bottom w:val="none" w:sz="0" w:space="0" w:color="auto"/>
        <w:right w:val="none" w:sz="0" w:space="0" w:color="auto"/>
      </w:divBdr>
    </w:div>
    <w:div w:id="1140342651">
      <w:bodyDiv w:val="1"/>
      <w:marLeft w:val="0"/>
      <w:marRight w:val="0"/>
      <w:marTop w:val="0"/>
      <w:marBottom w:val="0"/>
      <w:divBdr>
        <w:top w:val="none" w:sz="0" w:space="0" w:color="auto"/>
        <w:left w:val="none" w:sz="0" w:space="0" w:color="auto"/>
        <w:bottom w:val="none" w:sz="0" w:space="0" w:color="auto"/>
        <w:right w:val="none" w:sz="0" w:space="0" w:color="auto"/>
      </w:divBdr>
    </w:div>
    <w:div w:id="1140533136">
      <w:bodyDiv w:val="1"/>
      <w:marLeft w:val="0"/>
      <w:marRight w:val="0"/>
      <w:marTop w:val="0"/>
      <w:marBottom w:val="0"/>
      <w:divBdr>
        <w:top w:val="none" w:sz="0" w:space="0" w:color="auto"/>
        <w:left w:val="none" w:sz="0" w:space="0" w:color="auto"/>
        <w:bottom w:val="none" w:sz="0" w:space="0" w:color="auto"/>
        <w:right w:val="none" w:sz="0" w:space="0" w:color="auto"/>
      </w:divBdr>
    </w:div>
    <w:div w:id="1141188826">
      <w:bodyDiv w:val="1"/>
      <w:marLeft w:val="0"/>
      <w:marRight w:val="0"/>
      <w:marTop w:val="0"/>
      <w:marBottom w:val="0"/>
      <w:divBdr>
        <w:top w:val="none" w:sz="0" w:space="0" w:color="auto"/>
        <w:left w:val="none" w:sz="0" w:space="0" w:color="auto"/>
        <w:bottom w:val="none" w:sz="0" w:space="0" w:color="auto"/>
        <w:right w:val="none" w:sz="0" w:space="0" w:color="auto"/>
      </w:divBdr>
    </w:div>
    <w:div w:id="1141771735">
      <w:bodyDiv w:val="1"/>
      <w:marLeft w:val="0"/>
      <w:marRight w:val="0"/>
      <w:marTop w:val="0"/>
      <w:marBottom w:val="0"/>
      <w:divBdr>
        <w:top w:val="none" w:sz="0" w:space="0" w:color="auto"/>
        <w:left w:val="none" w:sz="0" w:space="0" w:color="auto"/>
        <w:bottom w:val="none" w:sz="0" w:space="0" w:color="auto"/>
        <w:right w:val="none" w:sz="0" w:space="0" w:color="auto"/>
      </w:divBdr>
    </w:div>
    <w:div w:id="1146778183">
      <w:bodyDiv w:val="1"/>
      <w:marLeft w:val="0"/>
      <w:marRight w:val="0"/>
      <w:marTop w:val="0"/>
      <w:marBottom w:val="0"/>
      <w:divBdr>
        <w:top w:val="none" w:sz="0" w:space="0" w:color="auto"/>
        <w:left w:val="none" w:sz="0" w:space="0" w:color="auto"/>
        <w:bottom w:val="none" w:sz="0" w:space="0" w:color="auto"/>
        <w:right w:val="none" w:sz="0" w:space="0" w:color="auto"/>
      </w:divBdr>
    </w:div>
    <w:div w:id="1148131215">
      <w:bodyDiv w:val="1"/>
      <w:marLeft w:val="0"/>
      <w:marRight w:val="0"/>
      <w:marTop w:val="0"/>
      <w:marBottom w:val="0"/>
      <w:divBdr>
        <w:top w:val="none" w:sz="0" w:space="0" w:color="auto"/>
        <w:left w:val="none" w:sz="0" w:space="0" w:color="auto"/>
        <w:bottom w:val="none" w:sz="0" w:space="0" w:color="auto"/>
        <w:right w:val="none" w:sz="0" w:space="0" w:color="auto"/>
      </w:divBdr>
    </w:div>
    <w:div w:id="1148519694">
      <w:bodyDiv w:val="1"/>
      <w:marLeft w:val="0"/>
      <w:marRight w:val="0"/>
      <w:marTop w:val="0"/>
      <w:marBottom w:val="0"/>
      <w:divBdr>
        <w:top w:val="none" w:sz="0" w:space="0" w:color="auto"/>
        <w:left w:val="none" w:sz="0" w:space="0" w:color="auto"/>
        <w:bottom w:val="none" w:sz="0" w:space="0" w:color="auto"/>
        <w:right w:val="none" w:sz="0" w:space="0" w:color="auto"/>
      </w:divBdr>
    </w:div>
    <w:div w:id="1149521554">
      <w:bodyDiv w:val="1"/>
      <w:marLeft w:val="0"/>
      <w:marRight w:val="0"/>
      <w:marTop w:val="0"/>
      <w:marBottom w:val="0"/>
      <w:divBdr>
        <w:top w:val="none" w:sz="0" w:space="0" w:color="auto"/>
        <w:left w:val="none" w:sz="0" w:space="0" w:color="auto"/>
        <w:bottom w:val="none" w:sz="0" w:space="0" w:color="auto"/>
        <w:right w:val="none" w:sz="0" w:space="0" w:color="auto"/>
      </w:divBdr>
    </w:div>
    <w:div w:id="1149710879">
      <w:bodyDiv w:val="1"/>
      <w:marLeft w:val="0"/>
      <w:marRight w:val="0"/>
      <w:marTop w:val="0"/>
      <w:marBottom w:val="0"/>
      <w:divBdr>
        <w:top w:val="none" w:sz="0" w:space="0" w:color="auto"/>
        <w:left w:val="none" w:sz="0" w:space="0" w:color="auto"/>
        <w:bottom w:val="none" w:sz="0" w:space="0" w:color="auto"/>
        <w:right w:val="none" w:sz="0" w:space="0" w:color="auto"/>
      </w:divBdr>
    </w:div>
    <w:div w:id="1150173601">
      <w:bodyDiv w:val="1"/>
      <w:marLeft w:val="0"/>
      <w:marRight w:val="0"/>
      <w:marTop w:val="0"/>
      <w:marBottom w:val="0"/>
      <w:divBdr>
        <w:top w:val="none" w:sz="0" w:space="0" w:color="auto"/>
        <w:left w:val="none" w:sz="0" w:space="0" w:color="auto"/>
        <w:bottom w:val="none" w:sz="0" w:space="0" w:color="auto"/>
        <w:right w:val="none" w:sz="0" w:space="0" w:color="auto"/>
      </w:divBdr>
    </w:div>
    <w:div w:id="1151681044">
      <w:bodyDiv w:val="1"/>
      <w:marLeft w:val="0"/>
      <w:marRight w:val="0"/>
      <w:marTop w:val="0"/>
      <w:marBottom w:val="0"/>
      <w:divBdr>
        <w:top w:val="none" w:sz="0" w:space="0" w:color="auto"/>
        <w:left w:val="none" w:sz="0" w:space="0" w:color="auto"/>
        <w:bottom w:val="none" w:sz="0" w:space="0" w:color="auto"/>
        <w:right w:val="none" w:sz="0" w:space="0" w:color="auto"/>
      </w:divBdr>
    </w:div>
    <w:div w:id="1154226422">
      <w:bodyDiv w:val="1"/>
      <w:marLeft w:val="0"/>
      <w:marRight w:val="0"/>
      <w:marTop w:val="0"/>
      <w:marBottom w:val="0"/>
      <w:divBdr>
        <w:top w:val="none" w:sz="0" w:space="0" w:color="auto"/>
        <w:left w:val="none" w:sz="0" w:space="0" w:color="auto"/>
        <w:bottom w:val="none" w:sz="0" w:space="0" w:color="auto"/>
        <w:right w:val="none" w:sz="0" w:space="0" w:color="auto"/>
      </w:divBdr>
    </w:div>
    <w:div w:id="1154295058">
      <w:bodyDiv w:val="1"/>
      <w:marLeft w:val="0"/>
      <w:marRight w:val="0"/>
      <w:marTop w:val="0"/>
      <w:marBottom w:val="0"/>
      <w:divBdr>
        <w:top w:val="none" w:sz="0" w:space="0" w:color="auto"/>
        <w:left w:val="none" w:sz="0" w:space="0" w:color="auto"/>
        <w:bottom w:val="none" w:sz="0" w:space="0" w:color="auto"/>
        <w:right w:val="none" w:sz="0" w:space="0" w:color="auto"/>
      </w:divBdr>
    </w:div>
    <w:div w:id="1157453662">
      <w:bodyDiv w:val="1"/>
      <w:marLeft w:val="0"/>
      <w:marRight w:val="0"/>
      <w:marTop w:val="0"/>
      <w:marBottom w:val="0"/>
      <w:divBdr>
        <w:top w:val="none" w:sz="0" w:space="0" w:color="auto"/>
        <w:left w:val="none" w:sz="0" w:space="0" w:color="auto"/>
        <w:bottom w:val="none" w:sz="0" w:space="0" w:color="auto"/>
        <w:right w:val="none" w:sz="0" w:space="0" w:color="auto"/>
      </w:divBdr>
    </w:div>
    <w:div w:id="1158686697">
      <w:bodyDiv w:val="1"/>
      <w:marLeft w:val="0"/>
      <w:marRight w:val="0"/>
      <w:marTop w:val="0"/>
      <w:marBottom w:val="0"/>
      <w:divBdr>
        <w:top w:val="none" w:sz="0" w:space="0" w:color="auto"/>
        <w:left w:val="none" w:sz="0" w:space="0" w:color="auto"/>
        <w:bottom w:val="none" w:sz="0" w:space="0" w:color="auto"/>
        <w:right w:val="none" w:sz="0" w:space="0" w:color="auto"/>
      </w:divBdr>
    </w:div>
    <w:div w:id="1160536024">
      <w:bodyDiv w:val="1"/>
      <w:marLeft w:val="0"/>
      <w:marRight w:val="0"/>
      <w:marTop w:val="0"/>
      <w:marBottom w:val="0"/>
      <w:divBdr>
        <w:top w:val="none" w:sz="0" w:space="0" w:color="auto"/>
        <w:left w:val="none" w:sz="0" w:space="0" w:color="auto"/>
        <w:bottom w:val="none" w:sz="0" w:space="0" w:color="auto"/>
        <w:right w:val="none" w:sz="0" w:space="0" w:color="auto"/>
      </w:divBdr>
    </w:div>
    <w:div w:id="1161967780">
      <w:bodyDiv w:val="1"/>
      <w:marLeft w:val="0"/>
      <w:marRight w:val="0"/>
      <w:marTop w:val="0"/>
      <w:marBottom w:val="0"/>
      <w:divBdr>
        <w:top w:val="none" w:sz="0" w:space="0" w:color="auto"/>
        <w:left w:val="none" w:sz="0" w:space="0" w:color="auto"/>
        <w:bottom w:val="none" w:sz="0" w:space="0" w:color="auto"/>
        <w:right w:val="none" w:sz="0" w:space="0" w:color="auto"/>
      </w:divBdr>
    </w:div>
    <w:div w:id="1163280894">
      <w:bodyDiv w:val="1"/>
      <w:marLeft w:val="0"/>
      <w:marRight w:val="0"/>
      <w:marTop w:val="0"/>
      <w:marBottom w:val="0"/>
      <w:divBdr>
        <w:top w:val="none" w:sz="0" w:space="0" w:color="auto"/>
        <w:left w:val="none" w:sz="0" w:space="0" w:color="auto"/>
        <w:bottom w:val="none" w:sz="0" w:space="0" w:color="auto"/>
        <w:right w:val="none" w:sz="0" w:space="0" w:color="auto"/>
      </w:divBdr>
    </w:div>
    <w:div w:id="1164273413">
      <w:bodyDiv w:val="1"/>
      <w:marLeft w:val="0"/>
      <w:marRight w:val="0"/>
      <w:marTop w:val="0"/>
      <w:marBottom w:val="0"/>
      <w:divBdr>
        <w:top w:val="none" w:sz="0" w:space="0" w:color="auto"/>
        <w:left w:val="none" w:sz="0" w:space="0" w:color="auto"/>
        <w:bottom w:val="none" w:sz="0" w:space="0" w:color="auto"/>
        <w:right w:val="none" w:sz="0" w:space="0" w:color="auto"/>
      </w:divBdr>
    </w:div>
    <w:div w:id="1164855355">
      <w:bodyDiv w:val="1"/>
      <w:marLeft w:val="0"/>
      <w:marRight w:val="0"/>
      <w:marTop w:val="0"/>
      <w:marBottom w:val="0"/>
      <w:divBdr>
        <w:top w:val="none" w:sz="0" w:space="0" w:color="auto"/>
        <w:left w:val="none" w:sz="0" w:space="0" w:color="auto"/>
        <w:bottom w:val="none" w:sz="0" w:space="0" w:color="auto"/>
        <w:right w:val="none" w:sz="0" w:space="0" w:color="auto"/>
      </w:divBdr>
    </w:div>
    <w:div w:id="1168129472">
      <w:bodyDiv w:val="1"/>
      <w:marLeft w:val="0"/>
      <w:marRight w:val="0"/>
      <w:marTop w:val="0"/>
      <w:marBottom w:val="0"/>
      <w:divBdr>
        <w:top w:val="none" w:sz="0" w:space="0" w:color="auto"/>
        <w:left w:val="none" w:sz="0" w:space="0" w:color="auto"/>
        <w:bottom w:val="none" w:sz="0" w:space="0" w:color="auto"/>
        <w:right w:val="none" w:sz="0" w:space="0" w:color="auto"/>
      </w:divBdr>
    </w:div>
    <w:div w:id="1168518801">
      <w:bodyDiv w:val="1"/>
      <w:marLeft w:val="0"/>
      <w:marRight w:val="0"/>
      <w:marTop w:val="0"/>
      <w:marBottom w:val="0"/>
      <w:divBdr>
        <w:top w:val="none" w:sz="0" w:space="0" w:color="auto"/>
        <w:left w:val="none" w:sz="0" w:space="0" w:color="auto"/>
        <w:bottom w:val="none" w:sz="0" w:space="0" w:color="auto"/>
        <w:right w:val="none" w:sz="0" w:space="0" w:color="auto"/>
      </w:divBdr>
    </w:div>
    <w:div w:id="1168911765">
      <w:bodyDiv w:val="1"/>
      <w:marLeft w:val="0"/>
      <w:marRight w:val="0"/>
      <w:marTop w:val="0"/>
      <w:marBottom w:val="0"/>
      <w:divBdr>
        <w:top w:val="none" w:sz="0" w:space="0" w:color="auto"/>
        <w:left w:val="none" w:sz="0" w:space="0" w:color="auto"/>
        <w:bottom w:val="none" w:sz="0" w:space="0" w:color="auto"/>
        <w:right w:val="none" w:sz="0" w:space="0" w:color="auto"/>
      </w:divBdr>
    </w:div>
    <w:div w:id="1169905784">
      <w:bodyDiv w:val="1"/>
      <w:marLeft w:val="0"/>
      <w:marRight w:val="0"/>
      <w:marTop w:val="0"/>
      <w:marBottom w:val="0"/>
      <w:divBdr>
        <w:top w:val="none" w:sz="0" w:space="0" w:color="auto"/>
        <w:left w:val="none" w:sz="0" w:space="0" w:color="auto"/>
        <w:bottom w:val="none" w:sz="0" w:space="0" w:color="auto"/>
        <w:right w:val="none" w:sz="0" w:space="0" w:color="auto"/>
      </w:divBdr>
    </w:div>
    <w:div w:id="1171872457">
      <w:bodyDiv w:val="1"/>
      <w:marLeft w:val="0"/>
      <w:marRight w:val="0"/>
      <w:marTop w:val="0"/>
      <w:marBottom w:val="0"/>
      <w:divBdr>
        <w:top w:val="none" w:sz="0" w:space="0" w:color="auto"/>
        <w:left w:val="none" w:sz="0" w:space="0" w:color="auto"/>
        <w:bottom w:val="none" w:sz="0" w:space="0" w:color="auto"/>
        <w:right w:val="none" w:sz="0" w:space="0" w:color="auto"/>
      </w:divBdr>
    </w:div>
    <w:div w:id="1172258100">
      <w:bodyDiv w:val="1"/>
      <w:marLeft w:val="0"/>
      <w:marRight w:val="0"/>
      <w:marTop w:val="0"/>
      <w:marBottom w:val="0"/>
      <w:divBdr>
        <w:top w:val="none" w:sz="0" w:space="0" w:color="auto"/>
        <w:left w:val="none" w:sz="0" w:space="0" w:color="auto"/>
        <w:bottom w:val="none" w:sz="0" w:space="0" w:color="auto"/>
        <w:right w:val="none" w:sz="0" w:space="0" w:color="auto"/>
      </w:divBdr>
    </w:div>
    <w:div w:id="1172376731">
      <w:bodyDiv w:val="1"/>
      <w:marLeft w:val="0"/>
      <w:marRight w:val="0"/>
      <w:marTop w:val="0"/>
      <w:marBottom w:val="0"/>
      <w:divBdr>
        <w:top w:val="none" w:sz="0" w:space="0" w:color="auto"/>
        <w:left w:val="none" w:sz="0" w:space="0" w:color="auto"/>
        <w:bottom w:val="none" w:sz="0" w:space="0" w:color="auto"/>
        <w:right w:val="none" w:sz="0" w:space="0" w:color="auto"/>
      </w:divBdr>
    </w:div>
    <w:div w:id="1173647073">
      <w:bodyDiv w:val="1"/>
      <w:marLeft w:val="0"/>
      <w:marRight w:val="0"/>
      <w:marTop w:val="0"/>
      <w:marBottom w:val="0"/>
      <w:divBdr>
        <w:top w:val="none" w:sz="0" w:space="0" w:color="auto"/>
        <w:left w:val="none" w:sz="0" w:space="0" w:color="auto"/>
        <w:bottom w:val="none" w:sz="0" w:space="0" w:color="auto"/>
        <w:right w:val="none" w:sz="0" w:space="0" w:color="auto"/>
      </w:divBdr>
    </w:div>
    <w:div w:id="1174028567">
      <w:bodyDiv w:val="1"/>
      <w:marLeft w:val="0"/>
      <w:marRight w:val="0"/>
      <w:marTop w:val="0"/>
      <w:marBottom w:val="0"/>
      <w:divBdr>
        <w:top w:val="none" w:sz="0" w:space="0" w:color="auto"/>
        <w:left w:val="none" w:sz="0" w:space="0" w:color="auto"/>
        <w:bottom w:val="none" w:sz="0" w:space="0" w:color="auto"/>
        <w:right w:val="none" w:sz="0" w:space="0" w:color="auto"/>
      </w:divBdr>
    </w:div>
    <w:div w:id="1175999610">
      <w:bodyDiv w:val="1"/>
      <w:marLeft w:val="0"/>
      <w:marRight w:val="0"/>
      <w:marTop w:val="0"/>
      <w:marBottom w:val="0"/>
      <w:divBdr>
        <w:top w:val="none" w:sz="0" w:space="0" w:color="auto"/>
        <w:left w:val="none" w:sz="0" w:space="0" w:color="auto"/>
        <w:bottom w:val="none" w:sz="0" w:space="0" w:color="auto"/>
        <w:right w:val="none" w:sz="0" w:space="0" w:color="auto"/>
      </w:divBdr>
    </w:div>
    <w:div w:id="1176309452">
      <w:bodyDiv w:val="1"/>
      <w:marLeft w:val="0"/>
      <w:marRight w:val="0"/>
      <w:marTop w:val="0"/>
      <w:marBottom w:val="0"/>
      <w:divBdr>
        <w:top w:val="none" w:sz="0" w:space="0" w:color="auto"/>
        <w:left w:val="none" w:sz="0" w:space="0" w:color="auto"/>
        <w:bottom w:val="none" w:sz="0" w:space="0" w:color="auto"/>
        <w:right w:val="none" w:sz="0" w:space="0" w:color="auto"/>
      </w:divBdr>
    </w:div>
    <w:div w:id="1177041789">
      <w:bodyDiv w:val="1"/>
      <w:marLeft w:val="0"/>
      <w:marRight w:val="0"/>
      <w:marTop w:val="0"/>
      <w:marBottom w:val="0"/>
      <w:divBdr>
        <w:top w:val="none" w:sz="0" w:space="0" w:color="auto"/>
        <w:left w:val="none" w:sz="0" w:space="0" w:color="auto"/>
        <w:bottom w:val="none" w:sz="0" w:space="0" w:color="auto"/>
        <w:right w:val="none" w:sz="0" w:space="0" w:color="auto"/>
      </w:divBdr>
    </w:div>
    <w:div w:id="1177236279">
      <w:bodyDiv w:val="1"/>
      <w:marLeft w:val="0"/>
      <w:marRight w:val="0"/>
      <w:marTop w:val="0"/>
      <w:marBottom w:val="0"/>
      <w:divBdr>
        <w:top w:val="none" w:sz="0" w:space="0" w:color="auto"/>
        <w:left w:val="none" w:sz="0" w:space="0" w:color="auto"/>
        <w:bottom w:val="none" w:sz="0" w:space="0" w:color="auto"/>
        <w:right w:val="none" w:sz="0" w:space="0" w:color="auto"/>
      </w:divBdr>
    </w:div>
    <w:div w:id="1179779880">
      <w:bodyDiv w:val="1"/>
      <w:marLeft w:val="0"/>
      <w:marRight w:val="0"/>
      <w:marTop w:val="0"/>
      <w:marBottom w:val="0"/>
      <w:divBdr>
        <w:top w:val="none" w:sz="0" w:space="0" w:color="auto"/>
        <w:left w:val="none" w:sz="0" w:space="0" w:color="auto"/>
        <w:bottom w:val="none" w:sz="0" w:space="0" w:color="auto"/>
        <w:right w:val="none" w:sz="0" w:space="0" w:color="auto"/>
      </w:divBdr>
    </w:div>
    <w:div w:id="1180924624">
      <w:bodyDiv w:val="1"/>
      <w:marLeft w:val="0"/>
      <w:marRight w:val="0"/>
      <w:marTop w:val="0"/>
      <w:marBottom w:val="0"/>
      <w:divBdr>
        <w:top w:val="none" w:sz="0" w:space="0" w:color="auto"/>
        <w:left w:val="none" w:sz="0" w:space="0" w:color="auto"/>
        <w:bottom w:val="none" w:sz="0" w:space="0" w:color="auto"/>
        <w:right w:val="none" w:sz="0" w:space="0" w:color="auto"/>
      </w:divBdr>
    </w:div>
    <w:div w:id="1181816927">
      <w:bodyDiv w:val="1"/>
      <w:marLeft w:val="0"/>
      <w:marRight w:val="0"/>
      <w:marTop w:val="0"/>
      <w:marBottom w:val="0"/>
      <w:divBdr>
        <w:top w:val="none" w:sz="0" w:space="0" w:color="auto"/>
        <w:left w:val="none" w:sz="0" w:space="0" w:color="auto"/>
        <w:bottom w:val="none" w:sz="0" w:space="0" w:color="auto"/>
        <w:right w:val="none" w:sz="0" w:space="0" w:color="auto"/>
      </w:divBdr>
    </w:div>
    <w:div w:id="1182086558">
      <w:bodyDiv w:val="1"/>
      <w:marLeft w:val="0"/>
      <w:marRight w:val="0"/>
      <w:marTop w:val="0"/>
      <w:marBottom w:val="0"/>
      <w:divBdr>
        <w:top w:val="none" w:sz="0" w:space="0" w:color="auto"/>
        <w:left w:val="none" w:sz="0" w:space="0" w:color="auto"/>
        <w:bottom w:val="none" w:sz="0" w:space="0" w:color="auto"/>
        <w:right w:val="none" w:sz="0" w:space="0" w:color="auto"/>
      </w:divBdr>
    </w:div>
    <w:div w:id="1182164483">
      <w:bodyDiv w:val="1"/>
      <w:marLeft w:val="0"/>
      <w:marRight w:val="0"/>
      <w:marTop w:val="0"/>
      <w:marBottom w:val="0"/>
      <w:divBdr>
        <w:top w:val="none" w:sz="0" w:space="0" w:color="auto"/>
        <w:left w:val="none" w:sz="0" w:space="0" w:color="auto"/>
        <w:bottom w:val="none" w:sz="0" w:space="0" w:color="auto"/>
        <w:right w:val="none" w:sz="0" w:space="0" w:color="auto"/>
      </w:divBdr>
    </w:div>
    <w:div w:id="1185367195">
      <w:bodyDiv w:val="1"/>
      <w:marLeft w:val="0"/>
      <w:marRight w:val="0"/>
      <w:marTop w:val="0"/>
      <w:marBottom w:val="0"/>
      <w:divBdr>
        <w:top w:val="none" w:sz="0" w:space="0" w:color="auto"/>
        <w:left w:val="none" w:sz="0" w:space="0" w:color="auto"/>
        <w:bottom w:val="none" w:sz="0" w:space="0" w:color="auto"/>
        <w:right w:val="none" w:sz="0" w:space="0" w:color="auto"/>
      </w:divBdr>
    </w:div>
    <w:div w:id="1187981653">
      <w:bodyDiv w:val="1"/>
      <w:marLeft w:val="0"/>
      <w:marRight w:val="0"/>
      <w:marTop w:val="0"/>
      <w:marBottom w:val="0"/>
      <w:divBdr>
        <w:top w:val="none" w:sz="0" w:space="0" w:color="auto"/>
        <w:left w:val="none" w:sz="0" w:space="0" w:color="auto"/>
        <w:bottom w:val="none" w:sz="0" w:space="0" w:color="auto"/>
        <w:right w:val="none" w:sz="0" w:space="0" w:color="auto"/>
      </w:divBdr>
    </w:div>
    <w:div w:id="1192035153">
      <w:bodyDiv w:val="1"/>
      <w:marLeft w:val="0"/>
      <w:marRight w:val="0"/>
      <w:marTop w:val="0"/>
      <w:marBottom w:val="0"/>
      <w:divBdr>
        <w:top w:val="none" w:sz="0" w:space="0" w:color="auto"/>
        <w:left w:val="none" w:sz="0" w:space="0" w:color="auto"/>
        <w:bottom w:val="none" w:sz="0" w:space="0" w:color="auto"/>
        <w:right w:val="none" w:sz="0" w:space="0" w:color="auto"/>
      </w:divBdr>
    </w:div>
    <w:div w:id="1193417694">
      <w:bodyDiv w:val="1"/>
      <w:marLeft w:val="0"/>
      <w:marRight w:val="0"/>
      <w:marTop w:val="0"/>
      <w:marBottom w:val="0"/>
      <w:divBdr>
        <w:top w:val="none" w:sz="0" w:space="0" w:color="auto"/>
        <w:left w:val="none" w:sz="0" w:space="0" w:color="auto"/>
        <w:bottom w:val="none" w:sz="0" w:space="0" w:color="auto"/>
        <w:right w:val="none" w:sz="0" w:space="0" w:color="auto"/>
      </w:divBdr>
    </w:div>
    <w:div w:id="1193542352">
      <w:bodyDiv w:val="1"/>
      <w:marLeft w:val="0"/>
      <w:marRight w:val="0"/>
      <w:marTop w:val="0"/>
      <w:marBottom w:val="0"/>
      <w:divBdr>
        <w:top w:val="none" w:sz="0" w:space="0" w:color="auto"/>
        <w:left w:val="none" w:sz="0" w:space="0" w:color="auto"/>
        <w:bottom w:val="none" w:sz="0" w:space="0" w:color="auto"/>
        <w:right w:val="none" w:sz="0" w:space="0" w:color="auto"/>
      </w:divBdr>
    </w:div>
    <w:div w:id="1195461596">
      <w:bodyDiv w:val="1"/>
      <w:marLeft w:val="0"/>
      <w:marRight w:val="0"/>
      <w:marTop w:val="0"/>
      <w:marBottom w:val="0"/>
      <w:divBdr>
        <w:top w:val="none" w:sz="0" w:space="0" w:color="auto"/>
        <w:left w:val="none" w:sz="0" w:space="0" w:color="auto"/>
        <w:bottom w:val="none" w:sz="0" w:space="0" w:color="auto"/>
        <w:right w:val="none" w:sz="0" w:space="0" w:color="auto"/>
      </w:divBdr>
    </w:div>
    <w:div w:id="1198276582">
      <w:bodyDiv w:val="1"/>
      <w:marLeft w:val="0"/>
      <w:marRight w:val="0"/>
      <w:marTop w:val="0"/>
      <w:marBottom w:val="0"/>
      <w:divBdr>
        <w:top w:val="none" w:sz="0" w:space="0" w:color="auto"/>
        <w:left w:val="none" w:sz="0" w:space="0" w:color="auto"/>
        <w:bottom w:val="none" w:sz="0" w:space="0" w:color="auto"/>
        <w:right w:val="none" w:sz="0" w:space="0" w:color="auto"/>
      </w:divBdr>
    </w:div>
    <w:div w:id="1199514591">
      <w:bodyDiv w:val="1"/>
      <w:marLeft w:val="0"/>
      <w:marRight w:val="0"/>
      <w:marTop w:val="0"/>
      <w:marBottom w:val="0"/>
      <w:divBdr>
        <w:top w:val="none" w:sz="0" w:space="0" w:color="auto"/>
        <w:left w:val="none" w:sz="0" w:space="0" w:color="auto"/>
        <w:bottom w:val="none" w:sz="0" w:space="0" w:color="auto"/>
        <w:right w:val="none" w:sz="0" w:space="0" w:color="auto"/>
      </w:divBdr>
    </w:div>
    <w:div w:id="1199976799">
      <w:bodyDiv w:val="1"/>
      <w:marLeft w:val="0"/>
      <w:marRight w:val="0"/>
      <w:marTop w:val="0"/>
      <w:marBottom w:val="0"/>
      <w:divBdr>
        <w:top w:val="none" w:sz="0" w:space="0" w:color="auto"/>
        <w:left w:val="none" w:sz="0" w:space="0" w:color="auto"/>
        <w:bottom w:val="none" w:sz="0" w:space="0" w:color="auto"/>
        <w:right w:val="none" w:sz="0" w:space="0" w:color="auto"/>
      </w:divBdr>
    </w:div>
    <w:div w:id="1200047709">
      <w:bodyDiv w:val="1"/>
      <w:marLeft w:val="0"/>
      <w:marRight w:val="0"/>
      <w:marTop w:val="0"/>
      <w:marBottom w:val="0"/>
      <w:divBdr>
        <w:top w:val="none" w:sz="0" w:space="0" w:color="auto"/>
        <w:left w:val="none" w:sz="0" w:space="0" w:color="auto"/>
        <w:bottom w:val="none" w:sz="0" w:space="0" w:color="auto"/>
        <w:right w:val="none" w:sz="0" w:space="0" w:color="auto"/>
      </w:divBdr>
    </w:div>
    <w:div w:id="1201824063">
      <w:bodyDiv w:val="1"/>
      <w:marLeft w:val="0"/>
      <w:marRight w:val="0"/>
      <w:marTop w:val="0"/>
      <w:marBottom w:val="0"/>
      <w:divBdr>
        <w:top w:val="none" w:sz="0" w:space="0" w:color="auto"/>
        <w:left w:val="none" w:sz="0" w:space="0" w:color="auto"/>
        <w:bottom w:val="none" w:sz="0" w:space="0" w:color="auto"/>
        <w:right w:val="none" w:sz="0" w:space="0" w:color="auto"/>
      </w:divBdr>
    </w:div>
    <w:div w:id="1201937210">
      <w:bodyDiv w:val="1"/>
      <w:marLeft w:val="0"/>
      <w:marRight w:val="0"/>
      <w:marTop w:val="0"/>
      <w:marBottom w:val="0"/>
      <w:divBdr>
        <w:top w:val="none" w:sz="0" w:space="0" w:color="auto"/>
        <w:left w:val="none" w:sz="0" w:space="0" w:color="auto"/>
        <w:bottom w:val="none" w:sz="0" w:space="0" w:color="auto"/>
        <w:right w:val="none" w:sz="0" w:space="0" w:color="auto"/>
      </w:divBdr>
    </w:div>
    <w:div w:id="1203787703">
      <w:bodyDiv w:val="1"/>
      <w:marLeft w:val="0"/>
      <w:marRight w:val="0"/>
      <w:marTop w:val="0"/>
      <w:marBottom w:val="0"/>
      <w:divBdr>
        <w:top w:val="none" w:sz="0" w:space="0" w:color="auto"/>
        <w:left w:val="none" w:sz="0" w:space="0" w:color="auto"/>
        <w:bottom w:val="none" w:sz="0" w:space="0" w:color="auto"/>
        <w:right w:val="none" w:sz="0" w:space="0" w:color="auto"/>
      </w:divBdr>
    </w:div>
    <w:div w:id="1206866007">
      <w:bodyDiv w:val="1"/>
      <w:marLeft w:val="0"/>
      <w:marRight w:val="0"/>
      <w:marTop w:val="0"/>
      <w:marBottom w:val="0"/>
      <w:divBdr>
        <w:top w:val="none" w:sz="0" w:space="0" w:color="auto"/>
        <w:left w:val="none" w:sz="0" w:space="0" w:color="auto"/>
        <w:bottom w:val="none" w:sz="0" w:space="0" w:color="auto"/>
        <w:right w:val="none" w:sz="0" w:space="0" w:color="auto"/>
      </w:divBdr>
    </w:div>
    <w:div w:id="1207067377">
      <w:bodyDiv w:val="1"/>
      <w:marLeft w:val="0"/>
      <w:marRight w:val="0"/>
      <w:marTop w:val="0"/>
      <w:marBottom w:val="0"/>
      <w:divBdr>
        <w:top w:val="none" w:sz="0" w:space="0" w:color="auto"/>
        <w:left w:val="none" w:sz="0" w:space="0" w:color="auto"/>
        <w:bottom w:val="none" w:sz="0" w:space="0" w:color="auto"/>
        <w:right w:val="none" w:sz="0" w:space="0" w:color="auto"/>
      </w:divBdr>
    </w:div>
    <w:div w:id="1207448391">
      <w:bodyDiv w:val="1"/>
      <w:marLeft w:val="0"/>
      <w:marRight w:val="0"/>
      <w:marTop w:val="0"/>
      <w:marBottom w:val="0"/>
      <w:divBdr>
        <w:top w:val="none" w:sz="0" w:space="0" w:color="auto"/>
        <w:left w:val="none" w:sz="0" w:space="0" w:color="auto"/>
        <w:bottom w:val="none" w:sz="0" w:space="0" w:color="auto"/>
        <w:right w:val="none" w:sz="0" w:space="0" w:color="auto"/>
      </w:divBdr>
    </w:div>
    <w:div w:id="1207790929">
      <w:bodyDiv w:val="1"/>
      <w:marLeft w:val="0"/>
      <w:marRight w:val="0"/>
      <w:marTop w:val="0"/>
      <w:marBottom w:val="0"/>
      <w:divBdr>
        <w:top w:val="none" w:sz="0" w:space="0" w:color="auto"/>
        <w:left w:val="none" w:sz="0" w:space="0" w:color="auto"/>
        <w:bottom w:val="none" w:sz="0" w:space="0" w:color="auto"/>
        <w:right w:val="none" w:sz="0" w:space="0" w:color="auto"/>
      </w:divBdr>
    </w:div>
    <w:div w:id="1208180655">
      <w:bodyDiv w:val="1"/>
      <w:marLeft w:val="0"/>
      <w:marRight w:val="0"/>
      <w:marTop w:val="0"/>
      <w:marBottom w:val="0"/>
      <w:divBdr>
        <w:top w:val="none" w:sz="0" w:space="0" w:color="auto"/>
        <w:left w:val="none" w:sz="0" w:space="0" w:color="auto"/>
        <w:bottom w:val="none" w:sz="0" w:space="0" w:color="auto"/>
        <w:right w:val="none" w:sz="0" w:space="0" w:color="auto"/>
      </w:divBdr>
    </w:div>
    <w:div w:id="1209143404">
      <w:bodyDiv w:val="1"/>
      <w:marLeft w:val="0"/>
      <w:marRight w:val="0"/>
      <w:marTop w:val="0"/>
      <w:marBottom w:val="0"/>
      <w:divBdr>
        <w:top w:val="none" w:sz="0" w:space="0" w:color="auto"/>
        <w:left w:val="none" w:sz="0" w:space="0" w:color="auto"/>
        <w:bottom w:val="none" w:sz="0" w:space="0" w:color="auto"/>
        <w:right w:val="none" w:sz="0" w:space="0" w:color="auto"/>
      </w:divBdr>
    </w:div>
    <w:div w:id="1209613663">
      <w:bodyDiv w:val="1"/>
      <w:marLeft w:val="0"/>
      <w:marRight w:val="0"/>
      <w:marTop w:val="0"/>
      <w:marBottom w:val="0"/>
      <w:divBdr>
        <w:top w:val="none" w:sz="0" w:space="0" w:color="auto"/>
        <w:left w:val="none" w:sz="0" w:space="0" w:color="auto"/>
        <w:bottom w:val="none" w:sz="0" w:space="0" w:color="auto"/>
        <w:right w:val="none" w:sz="0" w:space="0" w:color="auto"/>
      </w:divBdr>
    </w:div>
    <w:div w:id="1211455252">
      <w:bodyDiv w:val="1"/>
      <w:marLeft w:val="0"/>
      <w:marRight w:val="0"/>
      <w:marTop w:val="0"/>
      <w:marBottom w:val="0"/>
      <w:divBdr>
        <w:top w:val="none" w:sz="0" w:space="0" w:color="auto"/>
        <w:left w:val="none" w:sz="0" w:space="0" w:color="auto"/>
        <w:bottom w:val="none" w:sz="0" w:space="0" w:color="auto"/>
        <w:right w:val="none" w:sz="0" w:space="0" w:color="auto"/>
      </w:divBdr>
    </w:div>
    <w:div w:id="1211500204">
      <w:bodyDiv w:val="1"/>
      <w:marLeft w:val="0"/>
      <w:marRight w:val="0"/>
      <w:marTop w:val="0"/>
      <w:marBottom w:val="0"/>
      <w:divBdr>
        <w:top w:val="none" w:sz="0" w:space="0" w:color="auto"/>
        <w:left w:val="none" w:sz="0" w:space="0" w:color="auto"/>
        <w:bottom w:val="none" w:sz="0" w:space="0" w:color="auto"/>
        <w:right w:val="none" w:sz="0" w:space="0" w:color="auto"/>
      </w:divBdr>
    </w:div>
    <w:div w:id="1214583213">
      <w:bodyDiv w:val="1"/>
      <w:marLeft w:val="0"/>
      <w:marRight w:val="0"/>
      <w:marTop w:val="0"/>
      <w:marBottom w:val="0"/>
      <w:divBdr>
        <w:top w:val="none" w:sz="0" w:space="0" w:color="auto"/>
        <w:left w:val="none" w:sz="0" w:space="0" w:color="auto"/>
        <w:bottom w:val="none" w:sz="0" w:space="0" w:color="auto"/>
        <w:right w:val="none" w:sz="0" w:space="0" w:color="auto"/>
      </w:divBdr>
    </w:div>
    <w:div w:id="1215313257">
      <w:bodyDiv w:val="1"/>
      <w:marLeft w:val="0"/>
      <w:marRight w:val="0"/>
      <w:marTop w:val="0"/>
      <w:marBottom w:val="0"/>
      <w:divBdr>
        <w:top w:val="none" w:sz="0" w:space="0" w:color="auto"/>
        <w:left w:val="none" w:sz="0" w:space="0" w:color="auto"/>
        <w:bottom w:val="none" w:sz="0" w:space="0" w:color="auto"/>
        <w:right w:val="none" w:sz="0" w:space="0" w:color="auto"/>
      </w:divBdr>
    </w:div>
    <w:div w:id="1215850675">
      <w:bodyDiv w:val="1"/>
      <w:marLeft w:val="0"/>
      <w:marRight w:val="0"/>
      <w:marTop w:val="0"/>
      <w:marBottom w:val="0"/>
      <w:divBdr>
        <w:top w:val="none" w:sz="0" w:space="0" w:color="auto"/>
        <w:left w:val="none" w:sz="0" w:space="0" w:color="auto"/>
        <w:bottom w:val="none" w:sz="0" w:space="0" w:color="auto"/>
        <w:right w:val="none" w:sz="0" w:space="0" w:color="auto"/>
      </w:divBdr>
    </w:div>
    <w:div w:id="1216161005">
      <w:bodyDiv w:val="1"/>
      <w:marLeft w:val="0"/>
      <w:marRight w:val="0"/>
      <w:marTop w:val="0"/>
      <w:marBottom w:val="0"/>
      <w:divBdr>
        <w:top w:val="none" w:sz="0" w:space="0" w:color="auto"/>
        <w:left w:val="none" w:sz="0" w:space="0" w:color="auto"/>
        <w:bottom w:val="none" w:sz="0" w:space="0" w:color="auto"/>
        <w:right w:val="none" w:sz="0" w:space="0" w:color="auto"/>
      </w:divBdr>
    </w:div>
    <w:div w:id="1217005482">
      <w:bodyDiv w:val="1"/>
      <w:marLeft w:val="0"/>
      <w:marRight w:val="0"/>
      <w:marTop w:val="0"/>
      <w:marBottom w:val="0"/>
      <w:divBdr>
        <w:top w:val="none" w:sz="0" w:space="0" w:color="auto"/>
        <w:left w:val="none" w:sz="0" w:space="0" w:color="auto"/>
        <w:bottom w:val="none" w:sz="0" w:space="0" w:color="auto"/>
        <w:right w:val="none" w:sz="0" w:space="0" w:color="auto"/>
      </w:divBdr>
    </w:div>
    <w:div w:id="1217594847">
      <w:bodyDiv w:val="1"/>
      <w:marLeft w:val="0"/>
      <w:marRight w:val="0"/>
      <w:marTop w:val="0"/>
      <w:marBottom w:val="0"/>
      <w:divBdr>
        <w:top w:val="none" w:sz="0" w:space="0" w:color="auto"/>
        <w:left w:val="none" w:sz="0" w:space="0" w:color="auto"/>
        <w:bottom w:val="none" w:sz="0" w:space="0" w:color="auto"/>
        <w:right w:val="none" w:sz="0" w:space="0" w:color="auto"/>
      </w:divBdr>
    </w:div>
    <w:div w:id="1219436978">
      <w:bodyDiv w:val="1"/>
      <w:marLeft w:val="0"/>
      <w:marRight w:val="0"/>
      <w:marTop w:val="0"/>
      <w:marBottom w:val="0"/>
      <w:divBdr>
        <w:top w:val="none" w:sz="0" w:space="0" w:color="auto"/>
        <w:left w:val="none" w:sz="0" w:space="0" w:color="auto"/>
        <w:bottom w:val="none" w:sz="0" w:space="0" w:color="auto"/>
        <w:right w:val="none" w:sz="0" w:space="0" w:color="auto"/>
      </w:divBdr>
    </w:div>
    <w:div w:id="1219706931">
      <w:bodyDiv w:val="1"/>
      <w:marLeft w:val="0"/>
      <w:marRight w:val="0"/>
      <w:marTop w:val="0"/>
      <w:marBottom w:val="0"/>
      <w:divBdr>
        <w:top w:val="none" w:sz="0" w:space="0" w:color="auto"/>
        <w:left w:val="none" w:sz="0" w:space="0" w:color="auto"/>
        <w:bottom w:val="none" w:sz="0" w:space="0" w:color="auto"/>
        <w:right w:val="none" w:sz="0" w:space="0" w:color="auto"/>
      </w:divBdr>
    </w:div>
    <w:div w:id="1220437555">
      <w:bodyDiv w:val="1"/>
      <w:marLeft w:val="0"/>
      <w:marRight w:val="0"/>
      <w:marTop w:val="0"/>
      <w:marBottom w:val="0"/>
      <w:divBdr>
        <w:top w:val="none" w:sz="0" w:space="0" w:color="auto"/>
        <w:left w:val="none" w:sz="0" w:space="0" w:color="auto"/>
        <w:bottom w:val="none" w:sz="0" w:space="0" w:color="auto"/>
        <w:right w:val="none" w:sz="0" w:space="0" w:color="auto"/>
      </w:divBdr>
    </w:div>
    <w:div w:id="1223327306">
      <w:bodyDiv w:val="1"/>
      <w:marLeft w:val="0"/>
      <w:marRight w:val="0"/>
      <w:marTop w:val="0"/>
      <w:marBottom w:val="0"/>
      <w:divBdr>
        <w:top w:val="none" w:sz="0" w:space="0" w:color="auto"/>
        <w:left w:val="none" w:sz="0" w:space="0" w:color="auto"/>
        <w:bottom w:val="none" w:sz="0" w:space="0" w:color="auto"/>
        <w:right w:val="none" w:sz="0" w:space="0" w:color="auto"/>
      </w:divBdr>
    </w:div>
    <w:div w:id="1223558154">
      <w:bodyDiv w:val="1"/>
      <w:marLeft w:val="0"/>
      <w:marRight w:val="0"/>
      <w:marTop w:val="0"/>
      <w:marBottom w:val="0"/>
      <w:divBdr>
        <w:top w:val="none" w:sz="0" w:space="0" w:color="auto"/>
        <w:left w:val="none" w:sz="0" w:space="0" w:color="auto"/>
        <w:bottom w:val="none" w:sz="0" w:space="0" w:color="auto"/>
        <w:right w:val="none" w:sz="0" w:space="0" w:color="auto"/>
      </w:divBdr>
    </w:div>
    <w:div w:id="1225022342">
      <w:bodyDiv w:val="1"/>
      <w:marLeft w:val="0"/>
      <w:marRight w:val="0"/>
      <w:marTop w:val="0"/>
      <w:marBottom w:val="0"/>
      <w:divBdr>
        <w:top w:val="none" w:sz="0" w:space="0" w:color="auto"/>
        <w:left w:val="none" w:sz="0" w:space="0" w:color="auto"/>
        <w:bottom w:val="none" w:sz="0" w:space="0" w:color="auto"/>
        <w:right w:val="none" w:sz="0" w:space="0" w:color="auto"/>
      </w:divBdr>
    </w:div>
    <w:div w:id="1226838961">
      <w:bodyDiv w:val="1"/>
      <w:marLeft w:val="0"/>
      <w:marRight w:val="0"/>
      <w:marTop w:val="0"/>
      <w:marBottom w:val="0"/>
      <w:divBdr>
        <w:top w:val="none" w:sz="0" w:space="0" w:color="auto"/>
        <w:left w:val="none" w:sz="0" w:space="0" w:color="auto"/>
        <w:bottom w:val="none" w:sz="0" w:space="0" w:color="auto"/>
        <w:right w:val="none" w:sz="0" w:space="0" w:color="auto"/>
      </w:divBdr>
    </w:div>
    <w:div w:id="1227759720">
      <w:bodyDiv w:val="1"/>
      <w:marLeft w:val="0"/>
      <w:marRight w:val="0"/>
      <w:marTop w:val="0"/>
      <w:marBottom w:val="0"/>
      <w:divBdr>
        <w:top w:val="none" w:sz="0" w:space="0" w:color="auto"/>
        <w:left w:val="none" w:sz="0" w:space="0" w:color="auto"/>
        <w:bottom w:val="none" w:sz="0" w:space="0" w:color="auto"/>
        <w:right w:val="none" w:sz="0" w:space="0" w:color="auto"/>
      </w:divBdr>
    </w:div>
    <w:div w:id="1228304708">
      <w:bodyDiv w:val="1"/>
      <w:marLeft w:val="0"/>
      <w:marRight w:val="0"/>
      <w:marTop w:val="0"/>
      <w:marBottom w:val="0"/>
      <w:divBdr>
        <w:top w:val="none" w:sz="0" w:space="0" w:color="auto"/>
        <w:left w:val="none" w:sz="0" w:space="0" w:color="auto"/>
        <w:bottom w:val="none" w:sz="0" w:space="0" w:color="auto"/>
        <w:right w:val="none" w:sz="0" w:space="0" w:color="auto"/>
      </w:divBdr>
    </w:div>
    <w:div w:id="1228958071">
      <w:bodyDiv w:val="1"/>
      <w:marLeft w:val="0"/>
      <w:marRight w:val="0"/>
      <w:marTop w:val="0"/>
      <w:marBottom w:val="0"/>
      <w:divBdr>
        <w:top w:val="none" w:sz="0" w:space="0" w:color="auto"/>
        <w:left w:val="none" w:sz="0" w:space="0" w:color="auto"/>
        <w:bottom w:val="none" w:sz="0" w:space="0" w:color="auto"/>
        <w:right w:val="none" w:sz="0" w:space="0" w:color="auto"/>
      </w:divBdr>
    </w:div>
    <w:div w:id="1230922843">
      <w:bodyDiv w:val="1"/>
      <w:marLeft w:val="0"/>
      <w:marRight w:val="0"/>
      <w:marTop w:val="0"/>
      <w:marBottom w:val="0"/>
      <w:divBdr>
        <w:top w:val="none" w:sz="0" w:space="0" w:color="auto"/>
        <w:left w:val="none" w:sz="0" w:space="0" w:color="auto"/>
        <w:bottom w:val="none" w:sz="0" w:space="0" w:color="auto"/>
        <w:right w:val="none" w:sz="0" w:space="0" w:color="auto"/>
      </w:divBdr>
    </w:div>
    <w:div w:id="1231191823">
      <w:bodyDiv w:val="1"/>
      <w:marLeft w:val="0"/>
      <w:marRight w:val="0"/>
      <w:marTop w:val="0"/>
      <w:marBottom w:val="0"/>
      <w:divBdr>
        <w:top w:val="none" w:sz="0" w:space="0" w:color="auto"/>
        <w:left w:val="none" w:sz="0" w:space="0" w:color="auto"/>
        <w:bottom w:val="none" w:sz="0" w:space="0" w:color="auto"/>
        <w:right w:val="none" w:sz="0" w:space="0" w:color="auto"/>
      </w:divBdr>
    </w:div>
    <w:div w:id="1231695241">
      <w:bodyDiv w:val="1"/>
      <w:marLeft w:val="0"/>
      <w:marRight w:val="0"/>
      <w:marTop w:val="0"/>
      <w:marBottom w:val="0"/>
      <w:divBdr>
        <w:top w:val="none" w:sz="0" w:space="0" w:color="auto"/>
        <w:left w:val="none" w:sz="0" w:space="0" w:color="auto"/>
        <w:bottom w:val="none" w:sz="0" w:space="0" w:color="auto"/>
        <w:right w:val="none" w:sz="0" w:space="0" w:color="auto"/>
      </w:divBdr>
    </w:div>
    <w:div w:id="1232153260">
      <w:bodyDiv w:val="1"/>
      <w:marLeft w:val="0"/>
      <w:marRight w:val="0"/>
      <w:marTop w:val="0"/>
      <w:marBottom w:val="0"/>
      <w:divBdr>
        <w:top w:val="none" w:sz="0" w:space="0" w:color="auto"/>
        <w:left w:val="none" w:sz="0" w:space="0" w:color="auto"/>
        <w:bottom w:val="none" w:sz="0" w:space="0" w:color="auto"/>
        <w:right w:val="none" w:sz="0" w:space="0" w:color="auto"/>
      </w:divBdr>
    </w:div>
    <w:div w:id="1232276678">
      <w:bodyDiv w:val="1"/>
      <w:marLeft w:val="0"/>
      <w:marRight w:val="0"/>
      <w:marTop w:val="0"/>
      <w:marBottom w:val="0"/>
      <w:divBdr>
        <w:top w:val="none" w:sz="0" w:space="0" w:color="auto"/>
        <w:left w:val="none" w:sz="0" w:space="0" w:color="auto"/>
        <w:bottom w:val="none" w:sz="0" w:space="0" w:color="auto"/>
        <w:right w:val="none" w:sz="0" w:space="0" w:color="auto"/>
      </w:divBdr>
    </w:div>
    <w:div w:id="1234198259">
      <w:bodyDiv w:val="1"/>
      <w:marLeft w:val="0"/>
      <w:marRight w:val="0"/>
      <w:marTop w:val="0"/>
      <w:marBottom w:val="0"/>
      <w:divBdr>
        <w:top w:val="none" w:sz="0" w:space="0" w:color="auto"/>
        <w:left w:val="none" w:sz="0" w:space="0" w:color="auto"/>
        <w:bottom w:val="none" w:sz="0" w:space="0" w:color="auto"/>
        <w:right w:val="none" w:sz="0" w:space="0" w:color="auto"/>
      </w:divBdr>
    </w:div>
    <w:div w:id="1235047415">
      <w:bodyDiv w:val="1"/>
      <w:marLeft w:val="0"/>
      <w:marRight w:val="0"/>
      <w:marTop w:val="0"/>
      <w:marBottom w:val="0"/>
      <w:divBdr>
        <w:top w:val="none" w:sz="0" w:space="0" w:color="auto"/>
        <w:left w:val="none" w:sz="0" w:space="0" w:color="auto"/>
        <w:bottom w:val="none" w:sz="0" w:space="0" w:color="auto"/>
        <w:right w:val="none" w:sz="0" w:space="0" w:color="auto"/>
      </w:divBdr>
    </w:div>
    <w:div w:id="1235385833">
      <w:bodyDiv w:val="1"/>
      <w:marLeft w:val="0"/>
      <w:marRight w:val="0"/>
      <w:marTop w:val="0"/>
      <w:marBottom w:val="0"/>
      <w:divBdr>
        <w:top w:val="none" w:sz="0" w:space="0" w:color="auto"/>
        <w:left w:val="none" w:sz="0" w:space="0" w:color="auto"/>
        <w:bottom w:val="none" w:sz="0" w:space="0" w:color="auto"/>
        <w:right w:val="none" w:sz="0" w:space="0" w:color="auto"/>
      </w:divBdr>
    </w:div>
    <w:div w:id="1236476927">
      <w:bodyDiv w:val="1"/>
      <w:marLeft w:val="0"/>
      <w:marRight w:val="0"/>
      <w:marTop w:val="0"/>
      <w:marBottom w:val="0"/>
      <w:divBdr>
        <w:top w:val="none" w:sz="0" w:space="0" w:color="auto"/>
        <w:left w:val="none" w:sz="0" w:space="0" w:color="auto"/>
        <w:bottom w:val="none" w:sz="0" w:space="0" w:color="auto"/>
        <w:right w:val="none" w:sz="0" w:space="0" w:color="auto"/>
      </w:divBdr>
    </w:div>
    <w:div w:id="1237059293">
      <w:bodyDiv w:val="1"/>
      <w:marLeft w:val="0"/>
      <w:marRight w:val="0"/>
      <w:marTop w:val="0"/>
      <w:marBottom w:val="0"/>
      <w:divBdr>
        <w:top w:val="none" w:sz="0" w:space="0" w:color="auto"/>
        <w:left w:val="none" w:sz="0" w:space="0" w:color="auto"/>
        <w:bottom w:val="none" w:sz="0" w:space="0" w:color="auto"/>
        <w:right w:val="none" w:sz="0" w:space="0" w:color="auto"/>
      </w:divBdr>
    </w:div>
    <w:div w:id="1237665927">
      <w:bodyDiv w:val="1"/>
      <w:marLeft w:val="0"/>
      <w:marRight w:val="0"/>
      <w:marTop w:val="0"/>
      <w:marBottom w:val="0"/>
      <w:divBdr>
        <w:top w:val="none" w:sz="0" w:space="0" w:color="auto"/>
        <w:left w:val="none" w:sz="0" w:space="0" w:color="auto"/>
        <w:bottom w:val="none" w:sz="0" w:space="0" w:color="auto"/>
        <w:right w:val="none" w:sz="0" w:space="0" w:color="auto"/>
      </w:divBdr>
    </w:div>
    <w:div w:id="1238128512">
      <w:bodyDiv w:val="1"/>
      <w:marLeft w:val="0"/>
      <w:marRight w:val="0"/>
      <w:marTop w:val="0"/>
      <w:marBottom w:val="0"/>
      <w:divBdr>
        <w:top w:val="none" w:sz="0" w:space="0" w:color="auto"/>
        <w:left w:val="none" w:sz="0" w:space="0" w:color="auto"/>
        <w:bottom w:val="none" w:sz="0" w:space="0" w:color="auto"/>
        <w:right w:val="none" w:sz="0" w:space="0" w:color="auto"/>
      </w:divBdr>
    </w:div>
    <w:div w:id="1238248431">
      <w:bodyDiv w:val="1"/>
      <w:marLeft w:val="0"/>
      <w:marRight w:val="0"/>
      <w:marTop w:val="0"/>
      <w:marBottom w:val="0"/>
      <w:divBdr>
        <w:top w:val="none" w:sz="0" w:space="0" w:color="auto"/>
        <w:left w:val="none" w:sz="0" w:space="0" w:color="auto"/>
        <w:bottom w:val="none" w:sz="0" w:space="0" w:color="auto"/>
        <w:right w:val="none" w:sz="0" w:space="0" w:color="auto"/>
      </w:divBdr>
    </w:div>
    <w:div w:id="1240556826">
      <w:bodyDiv w:val="1"/>
      <w:marLeft w:val="0"/>
      <w:marRight w:val="0"/>
      <w:marTop w:val="0"/>
      <w:marBottom w:val="0"/>
      <w:divBdr>
        <w:top w:val="none" w:sz="0" w:space="0" w:color="auto"/>
        <w:left w:val="none" w:sz="0" w:space="0" w:color="auto"/>
        <w:bottom w:val="none" w:sz="0" w:space="0" w:color="auto"/>
        <w:right w:val="none" w:sz="0" w:space="0" w:color="auto"/>
      </w:divBdr>
    </w:div>
    <w:div w:id="1241017383">
      <w:bodyDiv w:val="1"/>
      <w:marLeft w:val="0"/>
      <w:marRight w:val="0"/>
      <w:marTop w:val="0"/>
      <w:marBottom w:val="0"/>
      <w:divBdr>
        <w:top w:val="none" w:sz="0" w:space="0" w:color="auto"/>
        <w:left w:val="none" w:sz="0" w:space="0" w:color="auto"/>
        <w:bottom w:val="none" w:sz="0" w:space="0" w:color="auto"/>
        <w:right w:val="none" w:sz="0" w:space="0" w:color="auto"/>
      </w:divBdr>
    </w:div>
    <w:div w:id="1241865575">
      <w:bodyDiv w:val="1"/>
      <w:marLeft w:val="0"/>
      <w:marRight w:val="0"/>
      <w:marTop w:val="0"/>
      <w:marBottom w:val="0"/>
      <w:divBdr>
        <w:top w:val="none" w:sz="0" w:space="0" w:color="auto"/>
        <w:left w:val="none" w:sz="0" w:space="0" w:color="auto"/>
        <w:bottom w:val="none" w:sz="0" w:space="0" w:color="auto"/>
        <w:right w:val="none" w:sz="0" w:space="0" w:color="auto"/>
      </w:divBdr>
    </w:div>
    <w:div w:id="1242639563">
      <w:bodyDiv w:val="1"/>
      <w:marLeft w:val="0"/>
      <w:marRight w:val="0"/>
      <w:marTop w:val="0"/>
      <w:marBottom w:val="0"/>
      <w:divBdr>
        <w:top w:val="none" w:sz="0" w:space="0" w:color="auto"/>
        <w:left w:val="none" w:sz="0" w:space="0" w:color="auto"/>
        <w:bottom w:val="none" w:sz="0" w:space="0" w:color="auto"/>
        <w:right w:val="none" w:sz="0" w:space="0" w:color="auto"/>
      </w:divBdr>
    </w:div>
    <w:div w:id="1244804684">
      <w:bodyDiv w:val="1"/>
      <w:marLeft w:val="0"/>
      <w:marRight w:val="0"/>
      <w:marTop w:val="0"/>
      <w:marBottom w:val="0"/>
      <w:divBdr>
        <w:top w:val="none" w:sz="0" w:space="0" w:color="auto"/>
        <w:left w:val="none" w:sz="0" w:space="0" w:color="auto"/>
        <w:bottom w:val="none" w:sz="0" w:space="0" w:color="auto"/>
        <w:right w:val="none" w:sz="0" w:space="0" w:color="auto"/>
      </w:divBdr>
    </w:div>
    <w:div w:id="1245143829">
      <w:bodyDiv w:val="1"/>
      <w:marLeft w:val="0"/>
      <w:marRight w:val="0"/>
      <w:marTop w:val="0"/>
      <w:marBottom w:val="0"/>
      <w:divBdr>
        <w:top w:val="none" w:sz="0" w:space="0" w:color="auto"/>
        <w:left w:val="none" w:sz="0" w:space="0" w:color="auto"/>
        <w:bottom w:val="none" w:sz="0" w:space="0" w:color="auto"/>
        <w:right w:val="none" w:sz="0" w:space="0" w:color="auto"/>
      </w:divBdr>
    </w:div>
    <w:div w:id="1245797126">
      <w:bodyDiv w:val="1"/>
      <w:marLeft w:val="0"/>
      <w:marRight w:val="0"/>
      <w:marTop w:val="0"/>
      <w:marBottom w:val="0"/>
      <w:divBdr>
        <w:top w:val="none" w:sz="0" w:space="0" w:color="auto"/>
        <w:left w:val="none" w:sz="0" w:space="0" w:color="auto"/>
        <w:bottom w:val="none" w:sz="0" w:space="0" w:color="auto"/>
        <w:right w:val="none" w:sz="0" w:space="0" w:color="auto"/>
      </w:divBdr>
    </w:div>
    <w:div w:id="1245841963">
      <w:bodyDiv w:val="1"/>
      <w:marLeft w:val="0"/>
      <w:marRight w:val="0"/>
      <w:marTop w:val="0"/>
      <w:marBottom w:val="0"/>
      <w:divBdr>
        <w:top w:val="none" w:sz="0" w:space="0" w:color="auto"/>
        <w:left w:val="none" w:sz="0" w:space="0" w:color="auto"/>
        <w:bottom w:val="none" w:sz="0" w:space="0" w:color="auto"/>
        <w:right w:val="none" w:sz="0" w:space="0" w:color="auto"/>
      </w:divBdr>
    </w:div>
    <w:div w:id="1247375533">
      <w:bodyDiv w:val="1"/>
      <w:marLeft w:val="0"/>
      <w:marRight w:val="0"/>
      <w:marTop w:val="0"/>
      <w:marBottom w:val="0"/>
      <w:divBdr>
        <w:top w:val="none" w:sz="0" w:space="0" w:color="auto"/>
        <w:left w:val="none" w:sz="0" w:space="0" w:color="auto"/>
        <w:bottom w:val="none" w:sz="0" w:space="0" w:color="auto"/>
        <w:right w:val="none" w:sz="0" w:space="0" w:color="auto"/>
      </w:divBdr>
    </w:div>
    <w:div w:id="1252810906">
      <w:bodyDiv w:val="1"/>
      <w:marLeft w:val="0"/>
      <w:marRight w:val="0"/>
      <w:marTop w:val="0"/>
      <w:marBottom w:val="0"/>
      <w:divBdr>
        <w:top w:val="none" w:sz="0" w:space="0" w:color="auto"/>
        <w:left w:val="none" w:sz="0" w:space="0" w:color="auto"/>
        <w:bottom w:val="none" w:sz="0" w:space="0" w:color="auto"/>
        <w:right w:val="none" w:sz="0" w:space="0" w:color="auto"/>
      </w:divBdr>
    </w:div>
    <w:div w:id="1252854282">
      <w:bodyDiv w:val="1"/>
      <w:marLeft w:val="0"/>
      <w:marRight w:val="0"/>
      <w:marTop w:val="0"/>
      <w:marBottom w:val="0"/>
      <w:divBdr>
        <w:top w:val="none" w:sz="0" w:space="0" w:color="auto"/>
        <w:left w:val="none" w:sz="0" w:space="0" w:color="auto"/>
        <w:bottom w:val="none" w:sz="0" w:space="0" w:color="auto"/>
        <w:right w:val="none" w:sz="0" w:space="0" w:color="auto"/>
      </w:divBdr>
    </w:div>
    <w:div w:id="1253397675">
      <w:bodyDiv w:val="1"/>
      <w:marLeft w:val="0"/>
      <w:marRight w:val="0"/>
      <w:marTop w:val="0"/>
      <w:marBottom w:val="0"/>
      <w:divBdr>
        <w:top w:val="none" w:sz="0" w:space="0" w:color="auto"/>
        <w:left w:val="none" w:sz="0" w:space="0" w:color="auto"/>
        <w:bottom w:val="none" w:sz="0" w:space="0" w:color="auto"/>
        <w:right w:val="none" w:sz="0" w:space="0" w:color="auto"/>
      </w:divBdr>
    </w:div>
    <w:div w:id="1254824986">
      <w:bodyDiv w:val="1"/>
      <w:marLeft w:val="0"/>
      <w:marRight w:val="0"/>
      <w:marTop w:val="0"/>
      <w:marBottom w:val="0"/>
      <w:divBdr>
        <w:top w:val="none" w:sz="0" w:space="0" w:color="auto"/>
        <w:left w:val="none" w:sz="0" w:space="0" w:color="auto"/>
        <w:bottom w:val="none" w:sz="0" w:space="0" w:color="auto"/>
        <w:right w:val="none" w:sz="0" w:space="0" w:color="auto"/>
      </w:divBdr>
    </w:div>
    <w:div w:id="1255241883">
      <w:bodyDiv w:val="1"/>
      <w:marLeft w:val="0"/>
      <w:marRight w:val="0"/>
      <w:marTop w:val="0"/>
      <w:marBottom w:val="0"/>
      <w:divBdr>
        <w:top w:val="none" w:sz="0" w:space="0" w:color="auto"/>
        <w:left w:val="none" w:sz="0" w:space="0" w:color="auto"/>
        <w:bottom w:val="none" w:sz="0" w:space="0" w:color="auto"/>
        <w:right w:val="none" w:sz="0" w:space="0" w:color="auto"/>
      </w:divBdr>
    </w:div>
    <w:div w:id="1258250548">
      <w:bodyDiv w:val="1"/>
      <w:marLeft w:val="0"/>
      <w:marRight w:val="0"/>
      <w:marTop w:val="0"/>
      <w:marBottom w:val="0"/>
      <w:divBdr>
        <w:top w:val="none" w:sz="0" w:space="0" w:color="auto"/>
        <w:left w:val="none" w:sz="0" w:space="0" w:color="auto"/>
        <w:bottom w:val="none" w:sz="0" w:space="0" w:color="auto"/>
        <w:right w:val="none" w:sz="0" w:space="0" w:color="auto"/>
      </w:divBdr>
    </w:div>
    <w:div w:id="1258707043">
      <w:bodyDiv w:val="1"/>
      <w:marLeft w:val="0"/>
      <w:marRight w:val="0"/>
      <w:marTop w:val="0"/>
      <w:marBottom w:val="0"/>
      <w:divBdr>
        <w:top w:val="none" w:sz="0" w:space="0" w:color="auto"/>
        <w:left w:val="none" w:sz="0" w:space="0" w:color="auto"/>
        <w:bottom w:val="none" w:sz="0" w:space="0" w:color="auto"/>
        <w:right w:val="none" w:sz="0" w:space="0" w:color="auto"/>
      </w:divBdr>
    </w:div>
    <w:div w:id="1261992061">
      <w:bodyDiv w:val="1"/>
      <w:marLeft w:val="0"/>
      <w:marRight w:val="0"/>
      <w:marTop w:val="0"/>
      <w:marBottom w:val="0"/>
      <w:divBdr>
        <w:top w:val="none" w:sz="0" w:space="0" w:color="auto"/>
        <w:left w:val="none" w:sz="0" w:space="0" w:color="auto"/>
        <w:bottom w:val="none" w:sz="0" w:space="0" w:color="auto"/>
        <w:right w:val="none" w:sz="0" w:space="0" w:color="auto"/>
      </w:divBdr>
    </w:div>
    <w:div w:id="1263105745">
      <w:bodyDiv w:val="1"/>
      <w:marLeft w:val="0"/>
      <w:marRight w:val="0"/>
      <w:marTop w:val="0"/>
      <w:marBottom w:val="0"/>
      <w:divBdr>
        <w:top w:val="none" w:sz="0" w:space="0" w:color="auto"/>
        <w:left w:val="none" w:sz="0" w:space="0" w:color="auto"/>
        <w:bottom w:val="none" w:sz="0" w:space="0" w:color="auto"/>
        <w:right w:val="none" w:sz="0" w:space="0" w:color="auto"/>
      </w:divBdr>
    </w:div>
    <w:div w:id="1263608355">
      <w:bodyDiv w:val="1"/>
      <w:marLeft w:val="0"/>
      <w:marRight w:val="0"/>
      <w:marTop w:val="0"/>
      <w:marBottom w:val="0"/>
      <w:divBdr>
        <w:top w:val="none" w:sz="0" w:space="0" w:color="auto"/>
        <w:left w:val="none" w:sz="0" w:space="0" w:color="auto"/>
        <w:bottom w:val="none" w:sz="0" w:space="0" w:color="auto"/>
        <w:right w:val="none" w:sz="0" w:space="0" w:color="auto"/>
      </w:divBdr>
    </w:div>
    <w:div w:id="1264147137">
      <w:bodyDiv w:val="1"/>
      <w:marLeft w:val="0"/>
      <w:marRight w:val="0"/>
      <w:marTop w:val="0"/>
      <w:marBottom w:val="0"/>
      <w:divBdr>
        <w:top w:val="none" w:sz="0" w:space="0" w:color="auto"/>
        <w:left w:val="none" w:sz="0" w:space="0" w:color="auto"/>
        <w:bottom w:val="none" w:sz="0" w:space="0" w:color="auto"/>
        <w:right w:val="none" w:sz="0" w:space="0" w:color="auto"/>
      </w:divBdr>
    </w:div>
    <w:div w:id="1264655597">
      <w:bodyDiv w:val="1"/>
      <w:marLeft w:val="0"/>
      <w:marRight w:val="0"/>
      <w:marTop w:val="0"/>
      <w:marBottom w:val="0"/>
      <w:divBdr>
        <w:top w:val="none" w:sz="0" w:space="0" w:color="auto"/>
        <w:left w:val="none" w:sz="0" w:space="0" w:color="auto"/>
        <w:bottom w:val="none" w:sz="0" w:space="0" w:color="auto"/>
        <w:right w:val="none" w:sz="0" w:space="0" w:color="auto"/>
      </w:divBdr>
    </w:div>
    <w:div w:id="1265991103">
      <w:bodyDiv w:val="1"/>
      <w:marLeft w:val="0"/>
      <w:marRight w:val="0"/>
      <w:marTop w:val="0"/>
      <w:marBottom w:val="0"/>
      <w:divBdr>
        <w:top w:val="none" w:sz="0" w:space="0" w:color="auto"/>
        <w:left w:val="none" w:sz="0" w:space="0" w:color="auto"/>
        <w:bottom w:val="none" w:sz="0" w:space="0" w:color="auto"/>
        <w:right w:val="none" w:sz="0" w:space="0" w:color="auto"/>
      </w:divBdr>
    </w:div>
    <w:div w:id="1266304435">
      <w:bodyDiv w:val="1"/>
      <w:marLeft w:val="0"/>
      <w:marRight w:val="0"/>
      <w:marTop w:val="0"/>
      <w:marBottom w:val="0"/>
      <w:divBdr>
        <w:top w:val="none" w:sz="0" w:space="0" w:color="auto"/>
        <w:left w:val="none" w:sz="0" w:space="0" w:color="auto"/>
        <w:bottom w:val="none" w:sz="0" w:space="0" w:color="auto"/>
        <w:right w:val="none" w:sz="0" w:space="0" w:color="auto"/>
      </w:divBdr>
    </w:div>
    <w:div w:id="1269118078">
      <w:bodyDiv w:val="1"/>
      <w:marLeft w:val="0"/>
      <w:marRight w:val="0"/>
      <w:marTop w:val="0"/>
      <w:marBottom w:val="0"/>
      <w:divBdr>
        <w:top w:val="none" w:sz="0" w:space="0" w:color="auto"/>
        <w:left w:val="none" w:sz="0" w:space="0" w:color="auto"/>
        <w:bottom w:val="none" w:sz="0" w:space="0" w:color="auto"/>
        <w:right w:val="none" w:sz="0" w:space="0" w:color="auto"/>
      </w:divBdr>
    </w:div>
    <w:div w:id="1269461394">
      <w:bodyDiv w:val="1"/>
      <w:marLeft w:val="0"/>
      <w:marRight w:val="0"/>
      <w:marTop w:val="0"/>
      <w:marBottom w:val="0"/>
      <w:divBdr>
        <w:top w:val="none" w:sz="0" w:space="0" w:color="auto"/>
        <w:left w:val="none" w:sz="0" w:space="0" w:color="auto"/>
        <w:bottom w:val="none" w:sz="0" w:space="0" w:color="auto"/>
        <w:right w:val="none" w:sz="0" w:space="0" w:color="auto"/>
      </w:divBdr>
    </w:div>
    <w:div w:id="1269972540">
      <w:bodyDiv w:val="1"/>
      <w:marLeft w:val="0"/>
      <w:marRight w:val="0"/>
      <w:marTop w:val="0"/>
      <w:marBottom w:val="0"/>
      <w:divBdr>
        <w:top w:val="none" w:sz="0" w:space="0" w:color="auto"/>
        <w:left w:val="none" w:sz="0" w:space="0" w:color="auto"/>
        <w:bottom w:val="none" w:sz="0" w:space="0" w:color="auto"/>
        <w:right w:val="none" w:sz="0" w:space="0" w:color="auto"/>
      </w:divBdr>
    </w:div>
    <w:div w:id="1271738168">
      <w:bodyDiv w:val="1"/>
      <w:marLeft w:val="0"/>
      <w:marRight w:val="0"/>
      <w:marTop w:val="0"/>
      <w:marBottom w:val="0"/>
      <w:divBdr>
        <w:top w:val="none" w:sz="0" w:space="0" w:color="auto"/>
        <w:left w:val="none" w:sz="0" w:space="0" w:color="auto"/>
        <w:bottom w:val="none" w:sz="0" w:space="0" w:color="auto"/>
        <w:right w:val="none" w:sz="0" w:space="0" w:color="auto"/>
      </w:divBdr>
    </w:div>
    <w:div w:id="1275134005">
      <w:bodyDiv w:val="1"/>
      <w:marLeft w:val="0"/>
      <w:marRight w:val="0"/>
      <w:marTop w:val="0"/>
      <w:marBottom w:val="0"/>
      <w:divBdr>
        <w:top w:val="none" w:sz="0" w:space="0" w:color="auto"/>
        <w:left w:val="none" w:sz="0" w:space="0" w:color="auto"/>
        <w:bottom w:val="none" w:sz="0" w:space="0" w:color="auto"/>
        <w:right w:val="none" w:sz="0" w:space="0" w:color="auto"/>
      </w:divBdr>
    </w:div>
    <w:div w:id="1275163896">
      <w:bodyDiv w:val="1"/>
      <w:marLeft w:val="0"/>
      <w:marRight w:val="0"/>
      <w:marTop w:val="0"/>
      <w:marBottom w:val="0"/>
      <w:divBdr>
        <w:top w:val="none" w:sz="0" w:space="0" w:color="auto"/>
        <w:left w:val="none" w:sz="0" w:space="0" w:color="auto"/>
        <w:bottom w:val="none" w:sz="0" w:space="0" w:color="auto"/>
        <w:right w:val="none" w:sz="0" w:space="0" w:color="auto"/>
      </w:divBdr>
    </w:div>
    <w:div w:id="1275938689">
      <w:bodyDiv w:val="1"/>
      <w:marLeft w:val="0"/>
      <w:marRight w:val="0"/>
      <w:marTop w:val="0"/>
      <w:marBottom w:val="0"/>
      <w:divBdr>
        <w:top w:val="none" w:sz="0" w:space="0" w:color="auto"/>
        <w:left w:val="none" w:sz="0" w:space="0" w:color="auto"/>
        <w:bottom w:val="none" w:sz="0" w:space="0" w:color="auto"/>
        <w:right w:val="none" w:sz="0" w:space="0" w:color="auto"/>
      </w:divBdr>
    </w:div>
    <w:div w:id="1276522373">
      <w:bodyDiv w:val="1"/>
      <w:marLeft w:val="0"/>
      <w:marRight w:val="0"/>
      <w:marTop w:val="0"/>
      <w:marBottom w:val="0"/>
      <w:divBdr>
        <w:top w:val="none" w:sz="0" w:space="0" w:color="auto"/>
        <w:left w:val="none" w:sz="0" w:space="0" w:color="auto"/>
        <w:bottom w:val="none" w:sz="0" w:space="0" w:color="auto"/>
        <w:right w:val="none" w:sz="0" w:space="0" w:color="auto"/>
      </w:divBdr>
    </w:div>
    <w:div w:id="1277174680">
      <w:bodyDiv w:val="1"/>
      <w:marLeft w:val="0"/>
      <w:marRight w:val="0"/>
      <w:marTop w:val="0"/>
      <w:marBottom w:val="0"/>
      <w:divBdr>
        <w:top w:val="none" w:sz="0" w:space="0" w:color="auto"/>
        <w:left w:val="none" w:sz="0" w:space="0" w:color="auto"/>
        <w:bottom w:val="none" w:sz="0" w:space="0" w:color="auto"/>
        <w:right w:val="none" w:sz="0" w:space="0" w:color="auto"/>
      </w:divBdr>
    </w:div>
    <w:div w:id="1277175551">
      <w:bodyDiv w:val="1"/>
      <w:marLeft w:val="0"/>
      <w:marRight w:val="0"/>
      <w:marTop w:val="0"/>
      <w:marBottom w:val="0"/>
      <w:divBdr>
        <w:top w:val="none" w:sz="0" w:space="0" w:color="auto"/>
        <w:left w:val="none" w:sz="0" w:space="0" w:color="auto"/>
        <w:bottom w:val="none" w:sz="0" w:space="0" w:color="auto"/>
        <w:right w:val="none" w:sz="0" w:space="0" w:color="auto"/>
      </w:divBdr>
    </w:div>
    <w:div w:id="1278441513">
      <w:bodyDiv w:val="1"/>
      <w:marLeft w:val="0"/>
      <w:marRight w:val="0"/>
      <w:marTop w:val="0"/>
      <w:marBottom w:val="0"/>
      <w:divBdr>
        <w:top w:val="none" w:sz="0" w:space="0" w:color="auto"/>
        <w:left w:val="none" w:sz="0" w:space="0" w:color="auto"/>
        <w:bottom w:val="none" w:sz="0" w:space="0" w:color="auto"/>
        <w:right w:val="none" w:sz="0" w:space="0" w:color="auto"/>
      </w:divBdr>
    </w:div>
    <w:div w:id="1278677293">
      <w:bodyDiv w:val="1"/>
      <w:marLeft w:val="0"/>
      <w:marRight w:val="0"/>
      <w:marTop w:val="0"/>
      <w:marBottom w:val="0"/>
      <w:divBdr>
        <w:top w:val="none" w:sz="0" w:space="0" w:color="auto"/>
        <w:left w:val="none" w:sz="0" w:space="0" w:color="auto"/>
        <w:bottom w:val="none" w:sz="0" w:space="0" w:color="auto"/>
        <w:right w:val="none" w:sz="0" w:space="0" w:color="auto"/>
      </w:divBdr>
    </w:div>
    <w:div w:id="1279533889">
      <w:bodyDiv w:val="1"/>
      <w:marLeft w:val="0"/>
      <w:marRight w:val="0"/>
      <w:marTop w:val="0"/>
      <w:marBottom w:val="0"/>
      <w:divBdr>
        <w:top w:val="none" w:sz="0" w:space="0" w:color="auto"/>
        <w:left w:val="none" w:sz="0" w:space="0" w:color="auto"/>
        <w:bottom w:val="none" w:sz="0" w:space="0" w:color="auto"/>
        <w:right w:val="none" w:sz="0" w:space="0" w:color="auto"/>
      </w:divBdr>
    </w:div>
    <w:div w:id="1281182457">
      <w:bodyDiv w:val="1"/>
      <w:marLeft w:val="0"/>
      <w:marRight w:val="0"/>
      <w:marTop w:val="0"/>
      <w:marBottom w:val="0"/>
      <w:divBdr>
        <w:top w:val="none" w:sz="0" w:space="0" w:color="auto"/>
        <w:left w:val="none" w:sz="0" w:space="0" w:color="auto"/>
        <w:bottom w:val="none" w:sz="0" w:space="0" w:color="auto"/>
        <w:right w:val="none" w:sz="0" w:space="0" w:color="auto"/>
      </w:divBdr>
    </w:div>
    <w:div w:id="1286693657">
      <w:bodyDiv w:val="1"/>
      <w:marLeft w:val="0"/>
      <w:marRight w:val="0"/>
      <w:marTop w:val="0"/>
      <w:marBottom w:val="0"/>
      <w:divBdr>
        <w:top w:val="none" w:sz="0" w:space="0" w:color="auto"/>
        <w:left w:val="none" w:sz="0" w:space="0" w:color="auto"/>
        <w:bottom w:val="none" w:sz="0" w:space="0" w:color="auto"/>
        <w:right w:val="none" w:sz="0" w:space="0" w:color="auto"/>
      </w:divBdr>
    </w:div>
    <w:div w:id="1286884605">
      <w:bodyDiv w:val="1"/>
      <w:marLeft w:val="0"/>
      <w:marRight w:val="0"/>
      <w:marTop w:val="0"/>
      <w:marBottom w:val="0"/>
      <w:divBdr>
        <w:top w:val="none" w:sz="0" w:space="0" w:color="auto"/>
        <w:left w:val="none" w:sz="0" w:space="0" w:color="auto"/>
        <w:bottom w:val="none" w:sz="0" w:space="0" w:color="auto"/>
        <w:right w:val="none" w:sz="0" w:space="0" w:color="auto"/>
      </w:divBdr>
    </w:div>
    <w:div w:id="1287586528">
      <w:bodyDiv w:val="1"/>
      <w:marLeft w:val="0"/>
      <w:marRight w:val="0"/>
      <w:marTop w:val="0"/>
      <w:marBottom w:val="0"/>
      <w:divBdr>
        <w:top w:val="none" w:sz="0" w:space="0" w:color="auto"/>
        <w:left w:val="none" w:sz="0" w:space="0" w:color="auto"/>
        <w:bottom w:val="none" w:sz="0" w:space="0" w:color="auto"/>
        <w:right w:val="none" w:sz="0" w:space="0" w:color="auto"/>
      </w:divBdr>
    </w:div>
    <w:div w:id="1288581066">
      <w:bodyDiv w:val="1"/>
      <w:marLeft w:val="0"/>
      <w:marRight w:val="0"/>
      <w:marTop w:val="0"/>
      <w:marBottom w:val="0"/>
      <w:divBdr>
        <w:top w:val="none" w:sz="0" w:space="0" w:color="auto"/>
        <w:left w:val="none" w:sz="0" w:space="0" w:color="auto"/>
        <w:bottom w:val="none" w:sz="0" w:space="0" w:color="auto"/>
        <w:right w:val="none" w:sz="0" w:space="0" w:color="auto"/>
      </w:divBdr>
    </w:div>
    <w:div w:id="1289824119">
      <w:bodyDiv w:val="1"/>
      <w:marLeft w:val="0"/>
      <w:marRight w:val="0"/>
      <w:marTop w:val="0"/>
      <w:marBottom w:val="0"/>
      <w:divBdr>
        <w:top w:val="none" w:sz="0" w:space="0" w:color="auto"/>
        <w:left w:val="none" w:sz="0" w:space="0" w:color="auto"/>
        <w:bottom w:val="none" w:sz="0" w:space="0" w:color="auto"/>
        <w:right w:val="none" w:sz="0" w:space="0" w:color="auto"/>
      </w:divBdr>
    </w:div>
    <w:div w:id="1291788061">
      <w:bodyDiv w:val="1"/>
      <w:marLeft w:val="0"/>
      <w:marRight w:val="0"/>
      <w:marTop w:val="0"/>
      <w:marBottom w:val="0"/>
      <w:divBdr>
        <w:top w:val="none" w:sz="0" w:space="0" w:color="auto"/>
        <w:left w:val="none" w:sz="0" w:space="0" w:color="auto"/>
        <w:bottom w:val="none" w:sz="0" w:space="0" w:color="auto"/>
        <w:right w:val="none" w:sz="0" w:space="0" w:color="auto"/>
      </w:divBdr>
    </w:div>
    <w:div w:id="1291940280">
      <w:bodyDiv w:val="1"/>
      <w:marLeft w:val="0"/>
      <w:marRight w:val="0"/>
      <w:marTop w:val="0"/>
      <w:marBottom w:val="0"/>
      <w:divBdr>
        <w:top w:val="none" w:sz="0" w:space="0" w:color="auto"/>
        <w:left w:val="none" w:sz="0" w:space="0" w:color="auto"/>
        <w:bottom w:val="none" w:sz="0" w:space="0" w:color="auto"/>
        <w:right w:val="none" w:sz="0" w:space="0" w:color="auto"/>
      </w:divBdr>
    </w:div>
    <w:div w:id="1293904791">
      <w:bodyDiv w:val="1"/>
      <w:marLeft w:val="0"/>
      <w:marRight w:val="0"/>
      <w:marTop w:val="0"/>
      <w:marBottom w:val="0"/>
      <w:divBdr>
        <w:top w:val="none" w:sz="0" w:space="0" w:color="auto"/>
        <w:left w:val="none" w:sz="0" w:space="0" w:color="auto"/>
        <w:bottom w:val="none" w:sz="0" w:space="0" w:color="auto"/>
        <w:right w:val="none" w:sz="0" w:space="0" w:color="auto"/>
      </w:divBdr>
    </w:div>
    <w:div w:id="1295789383">
      <w:bodyDiv w:val="1"/>
      <w:marLeft w:val="0"/>
      <w:marRight w:val="0"/>
      <w:marTop w:val="0"/>
      <w:marBottom w:val="0"/>
      <w:divBdr>
        <w:top w:val="none" w:sz="0" w:space="0" w:color="auto"/>
        <w:left w:val="none" w:sz="0" w:space="0" w:color="auto"/>
        <w:bottom w:val="none" w:sz="0" w:space="0" w:color="auto"/>
        <w:right w:val="none" w:sz="0" w:space="0" w:color="auto"/>
      </w:divBdr>
    </w:div>
    <w:div w:id="1297029615">
      <w:bodyDiv w:val="1"/>
      <w:marLeft w:val="0"/>
      <w:marRight w:val="0"/>
      <w:marTop w:val="0"/>
      <w:marBottom w:val="0"/>
      <w:divBdr>
        <w:top w:val="none" w:sz="0" w:space="0" w:color="auto"/>
        <w:left w:val="none" w:sz="0" w:space="0" w:color="auto"/>
        <w:bottom w:val="none" w:sz="0" w:space="0" w:color="auto"/>
        <w:right w:val="none" w:sz="0" w:space="0" w:color="auto"/>
      </w:divBdr>
    </w:div>
    <w:div w:id="1297446975">
      <w:bodyDiv w:val="1"/>
      <w:marLeft w:val="0"/>
      <w:marRight w:val="0"/>
      <w:marTop w:val="0"/>
      <w:marBottom w:val="0"/>
      <w:divBdr>
        <w:top w:val="none" w:sz="0" w:space="0" w:color="auto"/>
        <w:left w:val="none" w:sz="0" w:space="0" w:color="auto"/>
        <w:bottom w:val="none" w:sz="0" w:space="0" w:color="auto"/>
        <w:right w:val="none" w:sz="0" w:space="0" w:color="auto"/>
      </w:divBdr>
    </w:div>
    <w:div w:id="1300575103">
      <w:bodyDiv w:val="1"/>
      <w:marLeft w:val="0"/>
      <w:marRight w:val="0"/>
      <w:marTop w:val="0"/>
      <w:marBottom w:val="0"/>
      <w:divBdr>
        <w:top w:val="none" w:sz="0" w:space="0" w:color="auto"/>
        <w:left w:val="none" w:sz="0" w:space="0" w:color="auto"/>
        <w:bottom w:val="none" w:sz="0" w:space="0" w:color="auto"/>
        <w:right w:val="none" w:sz="0" w:space="0" w:color="auto"/>
      </w:divBdr>
    </w:div>
    <w:div w:id="1300917222">
      <w:bodyDiv w:val="1"/>
      <w:marLeft w:val="0"/>
      <w:marRight w:val="0"/>
      <w:marTop w:val="0"/>
      <w:marBottom w:val="0"/>
      <w:divBdr>
        <w:top w:val="none" w:sz="0" w:space="0" w:color="auto"/>
        <w:left w:val="none" w:sz="0" w:space="0" w:color="auto"/>
        <w:bottom w:val="none" w:sz="0" w:space="0" w:color="auto"/>
        <w:right w:val="none" w:sz="0" w:space="0" w:color="auto"/>
      </w:divBdr>
    </w:div>
    <w:div w:id="1302350358">
      <w:bodyDiv w:val="1"/>
      <w:marLeft w:val="0"/>
      <w:marRight w:val="0"/>
      <w:marTop w:val="0"/>
      <w:marBottom w:val="0"/>
      <w:divBdr>
        <w:top w:val="none" w:sz="0" w:space="0" w:color="auto"/>
        <w:left w:val="none" w:sz="0" w:space="0" w:color="auto"/>
        <w:bottom w:val="none" w:sz="0" w:space="0" w:color="auto"/>
        <w:right w:val="none" w:sz="0" w:space="0" w:color="auto"/>
      </w:divBdr>
    </w:div>
    <w:div w:id="1303075889">
      <w:bodyDiv w:val="1"/>
      <w:marLeft w:val="0"/>
      <w:marRight w:val="0"/>
      <w:marTop w:val="0"/>
      <w:marBottom w:val="0"/>
      <w:divBdr>
        <w:top w:val="none" w:sz="0" w:space="0" w:color="auto"/>
        <w:left w:val="none" w:sz="0" w:space="0" w:color="auto"/>
        <w:bottom w:val="none" w:sz="0" w:space="0" w:color="auto"/>
        <w:right w:val="none" w:sz="0" w:space="0" w:color="auto"/>
      </w:divBdr>
    </w:div>
    <w:div w:id="1305504215">
      <w:bodyDiv w:val="1"/>
      <w:marLeft w:val="0"/>
      <w:marRight w:val="0"/>
      <w:marTop w:val="0"/>
      <w:marBottom w:val="0"/>
      <w:divBdr>
        <w:top w:val="none" w:sz="0" w:space="0" w:color="auto"/>
        <w:left w:val="none" w:sz="0" w:space="0" w:color="auto"/>
        <w:bottom w:val="none" w:sz="0" w:space="0" w:color="auto"/>
        <w:right w:val="none" w:sz="0" w:space="0" w:color="auto"/>
      </w:divBdr>
    </w:div>
    <w:div w:id="1309240364">
      <w:bodyDiv w:val="1"/>
      <w:marLeft w:val="0"/>
      <w:marRight w:val="0"/>
      <w:marTop w:val="0"/>
      <w:marBottom w:val="0"/>
      <w:divBdr>
        <w:top w:val="none" w:sz="0" w:space="0" w:color="auto"/>
        <w:left w:val="none" w:sz="0" w:space="0" w:color="auto"/>
        <w:bottom w:val="none" w:sz="0" w:space="0" w:color="auto"/>
        <w:right w:val="none" w:sz="0" w:space="0" w:color="auto"/>
      </w:divBdr>
    </w:div>
    <w:div w:id="1310785762">
      <w:bodyDiv w:val="1"/>
      <w:marLeft w:val="0"/>
      <w:marRight w:val="0"/>
      <w:marTop w:val="0"/>
      <w:marBottom w:val="0"/>
      <w:divBdr>
        <w:top w:val="none" w:sz="0" w:space="0" w:color="auto"/>
        <w:left w:val="none" w:sz="0" w:space="0" w:color="auto"/>
        <w:bottom w:val="none" w:sz="0" w:space="0" w:color="auto"/>
        <w:right w:val="none" w:sz="0" w:space="0" w:color="auto"/>
      </w:divBdr>
    </w:div>
    <w:div w:id="1311211469">
      <w:bodyDiv w:val="1"/>
      <w:marLeft w:val="0"/>
      <w:marRight w:val="0"/>
      <w:marTop w:val="0"/>
      <w:marBottom w:val="0"/>
      <w:divBdr>
        <w:top w:val="none" w:sz="0" w:space="0" w:color="auto"/>
        <w:left w:val="none" w:sz="0" w:space="0" w:color="auto"/>
        <w:bottom w:val="none" w:sz="0" w:space="0" w:color="auto"/>
        <w:right w:val="none" w:sz="0" w:space="0" w:color="auto"/>
      </w:divBdr>
    </w:div>
    <w:div w:id="1313027176">
      <w:bodyDiv w:val="1"/>
      <w:marLeft w:val="0"/>
      <w:marRight w:val="0"/>
      <w:marTop w:val="0"/>
      <w:marBottom w:val="0"/>
      <w:divBdr>
        <w:top w:val="none" w:sz="0" w:space="0" w:color="auto"/>
        <w:left w:val="none" w:sz="0" w:space="0" w:color="auto"/>
        <w:bottom w:val="none" w:sz="0" w:space="0" w:color="auto"/>
        <w:right w:val="none" w:sz="0" w:space="0" w:color="auto"/>
      </w:divBdr>
    </w:div>
    <w:div w:id="1313870240">
      <w:bodyDiv w:val="1"/>
      <w:marLeft w:val="0"/>
      <w:marRight w:val="0"/>
      <w:marTop w:val="0"/>
      <w:marBottom w:val="0"/>
      <w:divBdr>
        <w:top w:val="none" w:sz="0" w:space="0" w:color="auto"/>
        <w:left w:val="none" w:sz="0" w:space="0" w:color="auto"/>
        <w:bottom w:val="none" w:sz="0" w:space="0" w:color="auto"/>
        <w:right w:val="none" w:sz="0" w:space="0" w:color="auto"/>
      </w:divBdr>
    </w:div>
    <w:div w:id="1313873180">
      <w:bodyDiv w:val="1"/>
      <w:marLeft w:val="0"/>
      <w:marRight w:val="0"/>
      <w:marTop w:val="0"/>
      <w:marBottom w:val="0"/>
      <w:divBdr>
        <w:top w:val="none" w:sz="0" w:space="0" w:color="auto"/>
        <w:left w:val="none" w:sz="0" w:space="0" w:color="auto"/>
        <w:bottom w:val="none" w:sz="0" w:space="0" w:color="auto"/>
        <w:right w:val="none" w:sz="0" w:space="0" w:color="auto"/>
      </w:divBdr>
    </w:div>
    <w:div w:id="1316295563">
      <w:bodyDiv w:val="1"/>
      <w:marLeft w:val="0"/>
      <w:marRight w:val="0"/>
      <w:marTop w:val="0"/>
      <w:marBottom w:val="0"/>
      <w:divBdr>
        <w:top w:val="none" w:sz="0" w:space="0" w:color="auto"/>
        <w:left w:val="none" w:sz="0" w:space="0" w:color="auto"/>
        <w:bottom w:val="none" w:sz="0" w:space="0" w:color="auto"/>
        <w:right w:val="none" w:sz="0" w:space="0" w:color="auto"/>
      </w:divBdr>
    </w:div>
    <w:div w:id="1317340920">
      <w:bodyDiv w:val="1"/>
      <w:marLeft w:val="0"/>
      <w:marRight w:val="0"/>
      <w:marTop w:val="0"/>
      <w:marBottom w:val="0"/>
      <w:divBdr>
        <w:top w:val="none" w:sz="0" w:space="0" w:color="auto"/>
        <w:left w:val="none" w:sz="0" w:space="0" w:color="auto"/>
        <w:bottom w:val="none" w:sz="0" w:space="0" w:color="auto"/>
        <w:right w:val="none" w:sz="0" w:space="0" w:color="auto"/>
      </w:divBdr>
    </w:div>
    <w:div w:id="1318414419">
      <w:bodyDiv w:val="1"/>
      <w:marLeft w:val="0"/>
      <w:marRight w:val="0"/>
      <w:marTop w:val="0"/>
      <w:marBottom w:val="0"/>
      <w:divBdr>
        <w:top w:val="none" w:sz="0" w:space="0" w:color="auto"/>
        <w:left w:val="none" w:sz="0" w:space="0" w:color="auto"/>
        <w:bottom w:val="none" w:sz="0" w:space="0" w:color="auto"/>
        <w:right w:val="none" w:sz="0" w:space="0" w:color="auto"/>
      </w:divBdr>
    </w:div>
    <w:div w:id="1321083501">
      <w:bodyDiv w:val="1"/>
      <w:marLeft w:val="0"/>
      <w:marRight w:val="0"/>
      <w:marTop w:val="0"/>
      <w:marBottom w:val="0"/>
      <w:divBdr>
        <w:top w:val="none" w:sz="0" w:space="0" w:color="auto"/>
        <w:left w:val="none" w:sz="0" w:space="0" w:color="auto"/>
        <w:bottom w:val="none" w:sz="0" w:space="0" w:color="auto"/>
        <w:right w:val="none" w:sz="0" w:space="0" w:color="auto"/>
      </w:divBdr>
    </w:div>
    <w:div w:id="1322078409">
      <w:bodyDiv w:val="1"/>
      <w:marLeft w:val="0"/>
      <w:marRight w:val="0"/>
      <w:marTop w:val="0"/>
      <w:marBottom w:val="0"/>
      <w:divBdr>
        <w:top w:val="none" w:sz="0" w:space="0" w:color="auto"/>
        <w:left w:val="none" w:sz="0" w:space="0" w:color="auto"/>
        <w:bottom w:val="none" w:sz="0" w:space="0" w:color="auto"/>
        <w:right w:val="none" w:sz="0" w:space="0" w:color="auto"/>
      </w:divBdr>
    </w:div>
    <w:div w:id="1323310990">
      <w:bodyDiv w:val="1"/>
      <w:marLeft w:val="0"/>
      <w:marRight w:val="0"/>
      <w:marTop w:val="0"/>
      <w:marBottom w:val="0"/>
      <w:divBdr>
        <w:top w:val="none" w:sz="0" w:space="0" w:color="auto"/>
        <w:left w:val="none" w:sz="0" w:space="0" w:color="auto"/>
        <w:bottom w:val="none" w:sz="0" w:space="0" w:color="auto"/>
        <w:right w:val="none" w:sz="0" w:space="0" w:color="auto"/>
      </w:divBdr>
    </w:div>
    <w:div w:id="1323584010">
      <w:bodyDiv w:val="1"/>
      <w:marLeft w:val="0"/>
      <w:marRight w:val="0"/>
      <w:marTop w:val="0"/>
      <w:marBottom w:val="0"/>
      <w:divBdr>
        <w:top w:val="none" w:sz="0" w:space="0" w:color="auto"/>
        <w:left w:val="none" w:sz="0" w:space="0" w:color="auto"/>
        <w:bottom w:val="none" w:sz="0" w:space="0" w:color="auto"/>
        <w:right w:val="none" w:sz="0" w:space="0" w:color="auto"/>
      </w:divBdr>
    </w:div>
    <w:div w:id="1325207439">
      <w:bodyDiv w:val="1"/>
      <w:marLeft w:val="0"/>
      <w:marRight w:val="0"/>
      <w:marTop w:val="0"/>
      <w:marBottom w:val="0"/>
      <w:divBdr>
        <w:top w:val="none" w:sz="0" w:space="0" w:color="auto"/>
        <w:left w:val="none" w:sz="0" w:space="0" w:color="auto"/>
        <w:bottom w:val="none" w:sz="0" w:space="0" w:color="auto"/>
        <w:right w:val="none" w:sz="0" w:space="0" w:color="auto"/>
      </w:divBdr>
    </w:div>
    <w:div w:id="1327435416">
      <w:bodyDiv w:val="1"/>
      <w:marLeft w:val="0"/>
      <w:marRight w:val="0"/>
      <w:marTop w:val="0"/>
      <w:marBottom w:val="0"/>
      <w:divBdr>
        <w:top w:val="none" w:sz="0" w:space="0" w:color="auto"/>
        <w:left w:val="none" w:sz="0" w:space="0" w:color="auto"/>
        <w:bottom w:val="none" w:sz="0" w:space="0" w:color="auto"/>
        <w:right w:val="none" w:sz="0" w:space="0" w:color="auto"/>
      </w:divBdr>
    </w:div>
    <w:div w:id="1327897812">
      <w:bodyDiv w:val="1"/>
      <w:marLeft w:val="0"/>
      <w:marRight w:val="0"/>
      <w:marTop w:val="0"/>
      <w:marBottom w:val="0"/>
      <w:divBdr>
        <w:top w:val="none" w:sz="0" w:space="0" w:color="auto"/>
        <w:left w:val="none" w:sz="0" w:space="0" w:color="auto"/>
        <w:bottom w:val="none" w:sz="0" w:space="0" w:color="auto"/>
        <w:right w:val="none" w:sz="0" w:space="0" w:color="auto"/>
      </w:divBdr>
    </w:div>
    <w:div w:id="1329400792">
      <w:bodyDiv w:val="1"/>
      <w:marLeft w:val="0"/>
      <w:marRight w:val="0"/>
      <w:marTop w:val="0"/>
      <w:marBottom w:val="0"/>
      <w:divBdr>
        <w:top w:val="none" w:sz="0" w:space="0" w:color="auto"/>
        <w:left w:val="none" w:sz="0" w:space="0" w:color="auto"/>
        <w:bottom w:val="none" w:sz="0" w:space="0" w:color="auto"/>
        <w:right w:val="none" w:sz="0" w:space="0" w:color="auto"/>
      </w:divBdr>
    </w:div>
    <w:div w:id="1330062956">
      <w:bodyDiv w:val="1"/>
      <w:marLeft w:val="0"/>
      <w:marRight w:val="0"/>
      <w:marTop w:val="0"/>
      <w:marBottom w:val="0"/>
      <w:divBdr>
        <w:top w:val="none" w:sz="0" w:space="0" w:color="auto"/>
        <w:left w:val="none" w:sz="0" w:space="0" w:color="auto"/>
        <w:bottom w:val="none" w:sz="0" w:space="0" w:color="auto"/>
        <w:right w:val="none" w:sz="0" w:space="0" w:color="auto"/>
      </w:divBdr>
    </w:div>
    <w:div w:id="1330476647">
      <w:bodyDiv w:val="1"/>
      <w:marLeft w:val="0"/>
      <w:marRight w:val="0"/>
      <w:marTop w:val="0"/>
      <w:marBottom w:val="0"/>
      <w:divBdr>
        <w:top w:val="none" w:sz="0" w:space="0" w:color="auto"/>
        <w:left w:val="none" w:sz="0" w:space="0" w:color="auto"/>
        <w:bottom w:val="none" w:sz="0" w:space="0" w:color="auto"/>
        <w:right w:val="none" w:sz="0" w:space="0" w:color="auto"/>
      </w:divBdr>
    </w:div>
    <w:div w:id="1332757335">
      <w:bodyDiv w:val="1"/>
      <w:marLeft w:val="0"/>
      <w:marRight w:val="0"/>
      <w:marTop w:val="0"/>
      <w:marBottom w:val="0"/>
      <w:divBdr>
        <w:top w:val="none" w:sz="0" w:space="0" w:color="auto"/>
        <w:left w:val="none" w:sz="0" w:space="0" w:color="auto"/>
        <w:bottom w:val="none" w:sz="0" w:space="0" w:color="auto"/>
        <w:right w:val="none" w:sz="0" w:space="0" w:color="auto"/>
      </w:divBdr>
    </w:div>
    <w:div w:id="1332951855">
      <w:bodyDiv w:val="1"/>
      <w:marLeft w:val="0"/>
      <w:marRight w:val="0"/>
      <w:marTop w:val="0"/>
      <w:marBottom w:val="0"/>
      <w:divBdr>
        <w:top w:val="none" w:sz="0" w:space="0" w:color="auto"/>
        <w:left w:val="none" w:sz="0" w:space="0" w:color="auto"/>
        <w:bottom w:val="none" w:sz="0" w:space="0" w:color="auto"/>
        <w:right w:val="none" w:sz="0" w:space="0" w:color="auto"/>
      </w:divBdr>
    </w:div>
    <w:div w:id="1333334643">
      <w:bodyDiv w:val="1"/>
      <w:marLeft w:val="0"/>
      <w:marRight w:val="0"/>
      <w:marTop w:val="0"/>
      <w:marBottom w:val="0"/>
      <w:divBdr>
        <w:top w:val="none" w:sz="0" w:space="0" w:color="auto"/>
        <w:left w:val="none" w:sz="0" w:space="0" w:color="auto"/>
        <w:bottom w:val="none" w:sz="0" w:space="0" w:color="auto"/>
        <w:right w:val="none" w:sz="0" w:space="0" w:color="auto"/>
      </w:divBdr>
    </w:div>
    <w:div w:id="1334911904">
      <w:bodyDiv w:val="1"/>
      <w:marLeft w:val="0"/>
      <w:marRight w:val="0"/>
      <w:marTop w:val="0"/>
      <w:marBottom w:val="0"/>
      <w:divBdr>
        <w:top w:val="none" w:sz="0" w:space="0" w:color="auto"/>
        <w:left w:val="none" w:sz="0" w:space="0" w:color="auto"/>
        <w:bottom w:val="none" w:sz="0" w:space="0" w:color="auto"/>
        <w:right w:val="none" w:sz="0" w:space="0" w:color="auto"/>
      </w:divBdr>
    </w:div>
    <w:div w:id="1335038512">
      <w:bodyDiv w:val="1"/>
      <w:marLeft w:val="0"/>
      <w:marRight w:val="0"/>
      <w:marTop w:val="0"/>
      <w:marBottom w:val="0"/>
      <w:divBdr>
        <w:top w:val="none" w:sz="0" w:space="0" w:color="auto"/>
        <w:left w:val="none" w:sz="0" w:space="0" w:color="auto"/>
        <w:bottom w:val="none" w:sz="0" w:space="0" w:color="auto"/>
        <w:right w:val="none" w:sz="0" w:space="0" w:color="auto"/>
      </w:divBdr>
    </w:div>
    <w:div w:id="1335645043">
      <w:bodyDiv w:val="1"/>
      <w:marLeft w:val="0"/>
      <w:marRight w:val="0"/>
      <w:marTop w:val="0"/>
      <w:marBottom w:val="0"/>
      <w:divBdr>
        <w:top w:val="none" w:sz="0" w:space="0" w:color="auto"/>
        <w:left w:val="none" w:sz="0" w:space="0" w:color="auto"/>
        <w:bottom w:val="none" w:sz="0" w:space="0" w:color="auto"/>
        <w:right w:val="none" w:sz="0" w:space="0" w:color="auto"/>
      </w:divBdr>
    </w:div>
    <w:div w:id="1335717921">
      <w:bodyDiv w:val="1"/>
      <w:marLeft w:val="0"/>
      <w:marRight w:val="0"/>
      <w:marTop w:val="0"/>
      <w:marBottom w:val="0"/>
      <w:divBdr>
        <w:top w:val="none" w:sz="0" w:space="0" w:color="auto"/>
        <w:left w:val="none" w:sz="0" w:space="0" w:color="auto"/>
        <w:bottom w:val="none" w:sz="0" w:space="0" w:color="auto"/>
        <w:right w:val="none" w:sz="0" w:space="0" w:color="auto"/>
      </w:divBdr>
    </w:div>
    <w:div w:id="1336301191">
      <w:bodyDiv w:val="1"/>
      <w:marLeft w:val="0"/>
      <w:marRight w:val="0"/>
      <w:marTop w:val="0"/>
      <w:marBottom w:val="0"/>
      <w:divBdr>
        <w:top w:val="none" w:sz="0" w:space="0" w:color="auto"/>
        <w:left w:val="none" w:sz="0" w:space="0" w:color="auto"/>
        <w:bottom w:val="none" w:sz="0" w:space="0" w:color="auto"/>
        <w:right w:val="none" w:sz="0" w:space="0" w:color="auto"/>
      </w:divBdr>
    </w:div>
    <w:div w:id="1337073395">
      <w:bodyDiv w:val="1"/>
      <w:marLeft w:val="0"/>
      <w:marRight w:val="0"/>
      <w:marTop w:val="0"/>
      <w:marBottom w:val="0"/>
      <w:divBdr>
        <w:top w:val="none" w:sz="0" w:space="0" w:color="auto"/>
        <w:left w:val="none" w:sz="0" w:space="0" w:color="auto"/>
        <w:bottom w:val="none" w:sz="0" w:space="0" w:color="auto"/>
        <w:right w:val="none" w:sz="0" w:space="0" w:color="auto"/>
      </w:divBdr>
    </w:div>
    <w:div w:id="1340963673">
      <w:bodyDiv w:val="1"/>
      <w:marLeft w:val="0"/>
      <w:marRight w:val="0"/>
      <w:marTop w:val="0"/>
      <w:marBottom w:val="0"/>
      <w:divBdr>
        <w:top w:val="none" w:sz="0" w:space="0" w:color="auto"/>
        <w:left w:val="none" w:sz="0" w:space="0" w:color="auto"/>
        <w:bottom w:val="none" w:sz="0" w:space="0" w:color="auto"/>
        <w:right w:val="none" w:sz="0" w:space="0" w:color="auto"/>
      </w:divBdr>
    </w:div>
    <w:div w:id="1344936902">
      <w:bodyDiv w:val="1"/>
      <w:marLeft w:val="0"/>
      <w:marRight w:val="0"/>
      <w:marTop w:val="0"/>
      <w:marBottom w:val="0"/>
      <w:divBdr>
        <w:top w:val="none" w:sz="0" w:space="0" w:color="auto"/>
        <w:left w:val="none" w:sz="0" w:space="0" w:color="auto"/>
        <w:bottom w:val="none" w:sz="0" w:space="0" w:color="auto"/>
        <w:right w:val="none" w:sz="0" w:space="0" w:color="auto"/>
      </w:divBdr>
    </w:div>
    <w:div w:id="1347752405">
      <w:bodyDiv w:val="1"/>
      <w:marLeft w:val="0"/>
      <w:marRight w:val="0"/>
      <w:marTop w:val="0"/>
      <w:marBottom w:val="0"/>
      <w:divBdr>
        <w:top w:val="none" w:sz="0" w:space="0" w:color="auto"/>
        <w:left w:val="none" w:sz="0" w:space="0" w:color="auto"/>
        <w:bottom w:val="none" w:sz="0" w:space="0" w:color="auto"/>
        <w:right w:val="none" w:sz="0" w:space="0" w:color="auto"/>
      </w:divBdr>
    </w:div>
    <w:div w:id="1350375383">
      <w:bodyDiv w:val="1"/>
      <w:marLeft w:val="0"/>
      <w:marRight w:val="0"/>
      <w:marTop w:val="0"/>
      <w:marBottom w:val="0"/>
      <w:divBdr>
        <w:top w:val="none" w:sz="0" w:space="0" w:color="auto"/>
        <w:left w:val="none" w:sz="0" w:space="0" w:color="auto"/>
        <w:bottom w:val="none" w:sz="0" w:space="0" w:color="auto"/>
        <w:right w:val="none" w:sz="0" w:space="0" w:color="auto"/>
      </w:divBdr>
    </w:div>
    <w:div w:id="1352024353">
      <w:bodyDiv w:val="1"/>
      <w:marLeft w:val="0"/>
      <w:marRight w:val="0"/>
      <w:marTop w:val="0"/>
      <w:marBottom w:val="0"/>
      <w:divBdr>
        <w:top w:val="none" w:sz="0" w:space="0" w:color="auto"/>
        <w:left w:val="none" w:sz="0" w:space="0" w:color="auto"/>
        <w:bottom w:val="none" w:sz="0" w:space="0" w:color="auto"/>
        <w:right w:val="none" w:sz="0" w:space="0" w:color="auto"/>
      </w:divBdr>
    </w:div>
    <w:div w:id="1353531052">
      <w:bodyDiv w:val="1"/>
      <w:marLeft w:val="0"/>
      <w:marRight w:val="0"/>
      <w:marTop w:val="0"/>
      <w:marBottom w:val="0"/>
      <w:divBdr>
        <w:top w:val="none" w:sz="0" w:space="0" w:color="auto"/>
        <w:left w:val="none" w:sz="0" w:space="0" w:color="auto"/>
        <w:bottom w:val="none" w:sz="0" w:space="0" w:color="auto"/>
        <w:right w:val="none" w:sz="0" w:space="0" w:color="auto"/>
      </w:divBdr>
    </w:div>
    <w:div w:id="1355498649">
      <w:bodyDiv w:val="1"/>
      <w:marLeft w:val="0"/>
      <w:marRight w:val="0"/>
      <w:marTop w:val="0"/>
      <w:marBottom w:val="0"/>
      <w:divBdr>
        <w:top w:val="none" w:sz="0" w:space="0" w:color="auto"/>
        <w:left w:val="none" w:sz="0" w:space="0" w:color="auto"/>
        <w:bottom w:val="none" w:sz="0" w:space="0" w:color="auto"/>
        <w:right w:val="none" w:sz="0" w:space="0" w:color="auto"/>
      </w:divBdr>
    </w:div>
    <w:div w:id="1356612225">
      <w:bodyDiv w:val="1"/>
      <w:marLeft w:val="0"/>
      <w:marRight w:val="0"/>
      <w:marTop w:val="0"/>
      <w:marBottom w:val="0"/>
      <w:divBdr>
        <w:top w:val="none" w:sz="0" w:space="0" w:color="auto"/>
        <w:left w:val="none" w:sz="0" w:space="0" w:color="auto"/>
        <w:bottom w:val="none" w:sz="0" w:space="0" w:color="auto"/>
        <w:right w:val="none" w:sz="0" w:space="0" w:color="auto"/>
      </w:divBdr>
    </w:div>
    <w:div w:id="1356737141">
      <w:bodyDiv w:val="1"/>
      <w:marLeft w:val="0"/>
      <w:marRight w:val="0"/>
      <w:marTop w:val="0"/>
      <w:marBottom w:val="0"/>
      <w:divBdr>
        <w:top w:val="none" w:sz="0" w:space="0" w:color="auto"/>
        <w:left w:val="none" w:sz="0" w:space="0" w:color="auto"/>
        <w:bottom w:val="none" w:sz="0" w:space="0" w:color="auto"/>
        <w:right w:val="none" w:sz="0" w:space="0" w:color="auto"/>
      </w:divBdr>
    </w:div>
    <w:div w:id="1357275021">
      <w:bodyDiv w:val="1"/>
      <w:marLeft w:val="0"/>
      <w:marRight w:val="0"/>
      <w:marTop w:val="0"/>
      <w:marBottom w:val="0"/>
      <w:divBdr>
        <w:top w:val="none" w:sz="0" w:space="0" w:color="auto"/>
        <w:left w:val="none" w:sz="0" w:space="0" w:color="auto"/>
        <w:bottom w:val="none" w:sz="0" w:space="0" w:color="auto"/>
        <w:right w:val="none" w:sz="0" w:space="0" w:color="auto"/>
      </w:divBdr>
    </w:div>
    <w:div w:id="1358656946">
      <w:bodyDiv w:val="1"/>
      <w:marLeft w:val="0"/>
      <w:marRight w:val="0"/>
      <w:marTop w:val="0"/>
      <w:marBottom w:val="0"/>
      <w:divBdr>
        <w:top w:val="none" w:sz="0" w:space="0" w:color="auto"/>
        <w:left w:val="none" w:sz="0" w:space="0" w:color="auto"/>
        <w:bottom w:val="none" w:sz="0" w:space="0" w:color="auto"/>
        <w:right w:val="none" w:sz="0" w:space="0" w:color="auto"/>
      </w:divBdr>
    </w:div>
    <w:div w:id="1358848974">
      <w:bodyDiv w:val="1"/>
      <w:marLeft w:val="0"/>
      <w:marRight w:val="0"/>
      <w:marTop w:val="0"/>
      <w:marBottom w:val="0"/>
      <w:divBdr>
        <w:top w:val="none" w:sz="0" w:space="0" w:color="auto"/>
        <w:left w:val="none" w:sz="0" w:space="0" w:color="auto"/>
        <w:bottom w:val="none" w:sz="0" w:space="0" w:color="auto"/>
        <w:right w:val="none" w:sz="0" w:space="0" w:color="auto"/>
      </w:divBdr>
    </w:div>
    <w:div w:id="1359313274">
      <w:bodyDiv w:val="1"/>
      <w:marLeft w:val="0"/>
      <w:marRight w:val="0"/>
      <w:marTop w:val="0"/>
      <w:marBottom w:val="0"/>
      <w:divBdr>
        <w:top w:val="none" w:sz="0" w:space="0" w:color="auto"/>
        <w:left w:val="none" w:sz="0" w:space="0" w:color="auto"/>
        <w:bottom w:val="none" w:sz="0" w:space="0" w:color="auto"/>
        <w:right w:val="none" w:sz="0" w:space="0" w:color="auto"/>
      </w:divBdr>
    </w:div>
    <w:div w:id="1359701584">
      <w:bodyDiv w:val="1"/>
      <w:marLeft w:val="0"/>
      <w:marRight w:val="0"/>
      <w:marTop w:val="0"/>
      <w:marBottom w:val="0"/>
      <w:divBdr>
        <w:top w:val="none" w:sz="0" w:space="0" w:color="auto"/>
        <w:left w:val="none" w:sz="0" w:space="0" w:color="auto"/>
        <w:bottom w:val="none" w:sz="0" w:space="0" w:color="auto"/>
        <w:right w:val="none" w:sz="0" w:space="0" w:color="auto"/>
      </w:divBdr>
    </w:div>
    <w:div w:id="1359811774">
      <w:bodyDiv w:val="1"/>
      <w:marLeft w:val="0"/>
      <w:marRight w:val="0"/>
      <w:marTop w:val="0"/>
      <w:marBottom w:val="0"/>
      <w:divBdr>
        <w:top w:val="none" w:sz="0" w:space="0" w:color="auto"/>
        <w:left w:val="none" w:sz="0" w:space="0" w:color="auto"/>
        <w:bottom w:val="none" w:sz="0" w:space="0" w:color="auto"/>
        <w:right w:val="none" w:sz="0" w:space="0" w:color="auto"/>
      </w:divBdr>
    </w:div>
    <w:div w:id="1359893959">
      <w:bodyDiv w:val="1"/>
      <w:marLeft w:val="0"/>
      <w:marRight w:val="0"/>
      <w:marTop w:val="0"/>
      <w:marBottom w:val="0"/>
      <w:divBdr>
        <w:top w:val="none" w:sz="0" w:space="0" w:color="auto"/>
        <w:left w:val="none" w:sz="0" w:space="0" w:color="auto"/>
        <w:bottom w:val="none" w:sz="0" w:space="0" w:color="auto"/>
        <w:right w:val="none" w:sz="0" w:space="0" w:color="auto"/>
      </w:divBdr>
    </w:div>
    <w:div w:id="1364482251">
      <w:bodyDiv w:val="1"/>
      <w:marLeft w:val="0"/>
      <w:marRight w:val="0"/>
      <w:marTop w:val="0"/>
      <w:marBottom w:val="0"/>
      <w:divBdr>
        <w:top w:val="none" w:sz="0" w:space="0" w:color="auto"/>
        <w:left w:val="none" w:sz="0" w:space="0" w:color="auto"/>
        <w:bottom w:val="none" w:sz="0" w:space="0" w:color="auto"/>
        <w:right w:val="none" w:sz="0" w:space="0" w:color="auto"/>
      </w:divBdr>
    </w:div>
    <w:div w:id="1364592281">
      <w:bodyDiv w:val="1"/>
      <w:marLeft w:val="0"/>
      <w:marRight w:val="0"/>
      <w:marTop w:val="0"/>
      <w:marBottom w:val="0"/>
      <w:divBdr>
        <w:top w:val="none" w:sz="0" w:space="0" w:color="auto"/>
        <w:left w:val="none" w:sz="0" w:space="0" w:color="auto"/>
        <w:bottom w:val="none" w:sz="0" w:space="0" w:color="auto"/>
        <w:right w:val="none" w:sz="0" w:space="0" w:color="auto"/>
      </w:divBdr>
    </w:div>
    <w:div w:id="1365983695">
      <w:bodyDiv w:val="1"/>
      <w:marLeft w:val="0"/>
      <w:marRight w:val="0"/>
      <w:marTop w:val="0"/>
      <w:marBottom w:val="0"/>
      <w:divBdr>
        <w:top w:val="none" w:sz="0" w:space="0" w:color="auto"/>
        <w:left w:val="none" w:sz="0" w:space="0" w:color="auto"/>
        <w:bottom w:val="none" w:sz="0" w:space="0" w:color="auto"/>
        <w:right w:val="none" w:sz="0" w:space="0" w:color="auto"/>
      </w:divBdr>
    </w:div>
    <w:div w:id="1368488680">
      <w:bodyDiv w:val="1"/>
      <w:marLeft w:val="0"/>
      <w:marRight w:val="0"/>
      <w:marTop w:val="0"/>
      <w:marBottom w:val="0"/>
      <w:divBdr>
        <w:top w:val="none" w:sz="0" w:space="0" w:color="auto"/>
        <w:left w:val="none" w:sz="0" w:space="0" w:color="auto"/>
        <w:bottom w:val="none" w:sz="0" w:space="0" w:color="auto"/>
        <w:right w:val="none" w:sz="0" w:space="0" w:color="auto"/>
      </w:divBdr>
    </w:div>
    <w:div w:id="1371415351">
      <w:bodyDiv w:val="1"/>
      <w:marLeft w:val="0"/>
      <w:marRight w:val="0"/>
      <w:marTop w:val="0"/>
      <w:marBottom w:val="0"/>
      <w:divBdr>
        <w:top w:val="none" w:sz="0" w:space="0" w:color="auto"/>
        <w:left w:val="none" w:sz="0" w:space="0" w:color="auto"/>
        <w:bottom w:val="none" w:sz="0" w:space="0" w:color="auto"/>
        <w:right w:val="none" w:sz="0" w:space="0" w:color="auto"/>
      </w:divBdr>
    </w:div>
    <w:div w:id="1371884166">
      <w:bodyDiv w:val="1"/>
      <w:marLeft w:val="0"/>
      <w:marRight w:val="0"/>
      <w:marTop w:val="0"/>
      <w:marBottom w:val="0"/>
      <w:divBdr>
        <w:top w:val="none" w:sz="0" w:space="0" w:color="auto"/>
        <w:left w:val="none" w:sz="0" w:space="0" w:color="auto"/>
        <w:bottom w:val="none" w:sz="0" w:space="0" w:color="auto"/>
        <w:right w:val="none" w:sz="0" w:space="0" w:color="auto"/>
      </w:divBdr>
    </w:div>
    <w:div w:id="1372336826">
      <w:bodyDiv w:val="1"/>
      <w:marLeft w:val="0"/>
      <w:marRight w:val="0"/>
      <w:marTop w:val="0"/>
      <w:marBottom w:val="0"/>
      <w:divBdr>
        <w:top w:val="none" w:sz="0" w:space="0" w:color="auto"/>
        <w:left w:val="none" w:sz="0" w:space="0" w:color="auto"/>
        <w:bottom w:val="none" w:sz="0" w:space="0" w:color="auto"/>
        <w:right w:val="none" w:sz="0" w:space="0" w:color="auto"/>
      </w:divBdr>
    </w:div>
    <w:div w:id="1372613181">
      <w:bodyDiv w:val="1"/>
      <w:marLeft w:val="0"/>
      <w:marRight w:val="0"/>
      <w:marTop w:val="0"/>
      <w:marBottom w:val="0"/>
      <w:divBdr>
        <w:top w:val="none" w:sz="0" w:space="0" w:color="auto"/>
        <w:left w:val="none" w:sz="0" w:space="0" w:color="auto"/>
        <w:bottom w:val="none" w:sz="0" w:space="0" w:color="auto"/>
        <w:right w:val="none" w:sz="0" w:space="0" w:color="auto"/>
      </w:divBdr>
    </w:div>
    <w:div w:id="1373261142">
      <w:bodyDiv w:val="1"/>
      <w:marLeft w:val="0"/>
      <w:marRight w:val="0"/>
      <w:marTop w:val="0"/>
      <w:marBottom w:val="0"/>
      <w:divBdr>
        <w:top w:val="none" w:sz="0" w:space="0" w:color="auto"/>
        <w:left w:val="none" w:sz="0" w:space="0" w:color="auto"/>
        <w:bottom w:val="none" w:sz="0" w:space="0" w:color="auto"/>
        <w:right w:val="none" w:sz="0" w:space="0" w:color="auto"/>
      </w:divBdr>
    </w:div>
    <w:div w:id="1373382096">
      <w:bodyDiv w:val="1"/>
      <w:marLeft w:val="0"/>
      <w:marRight w:val="0"/>
      <w:marTop w:val="0"/>
      <w:marBottom w:val="0"/>
      <w:divBdr>
        <w:top w:val="none" w:sz="0" w:space="0" w:color="auto"/>
        <w:left w:val="none" w:sz="0" w:space="0" w:color="auto"/>
        <w:bottom w:val="none" w:sz="0" w:space="0" w:color="auto"/>
        <w:right w:val="none" w:sz="0" w:space="0" w:color="auto"/>
      </w:divBdr>
    </w:div>
    <w:div w:id="1373580435">
      <w:bodyDiv w:val="1"/>
      <w:marLeft w:val="0"/>
      <w:marRight w:val="0"/>
      <w:marTop w:val="0"/>
      <w:marBottom w:val="0"/>
      <w:divBdr>
        <w:top w:val="none" w:sz="0" w:space="0" w:color="auto"/>
        <w:left w:val="none" w:sz="0" w:space="0" w:color="auto"/>
        <w:bottom w:val="none" w:sz="0" w:space="0" w:color="auto"/>
        <w:right w:val="none" w:sz="0" w:space="0" w:color="auto"/>
      </w:divBdr>
    </w:div>
    <w:div w:id="1373844435">
      <w:bodyDiv w:val="1"/>
      <w:marLeft w:val="0"/>
      <w:marRight w:val="0"/>
      <w:marTop w:val="0"/>
      <w:marBottom w:val="0"/>
      <w:divBdr>
        <w:top w:val="none" w:sz="0" w:space="0" w:color="auto"/>
        <w:left w:val="none" w:sz="0" w:space="0" w:color="auto"/>
        <w:bottom w:val="none" w:sz="0" w:space="0" w:color="auto"/>
        <w:right w:val="none" w:sz="0" w:space="0" w:color="auto"/>
      </w:divBdr>
    </w:div>
    <w:div w:id="1374816359">
      <w:bodyDiv w:val="1"/>
      <w:marLeft w:val="0"/>
      <w:marRight w:val="0"/>
      <w:marTop w:val="0"/>
      <w:marBottom w:val="0"/>
      <w:divBdr>
        <w:top w:val="none" w:sz="0" w:space="0" w:color="auto"/>
        <w:left w:val="none" w:sz="0" w:space="0" w:color="auto"/>
        <w:bottom w:val="none" w:sz="0" w:space="0" w:color="auto"/>
        <w:right w:val="none" w:sz="0" w:space="0" w:color="auto"/>
      </w:divBdr>
    </w:div>
    <w:div w:id="1375042807">
      <w:bodyDiv w:val="1"/>
      <w:marLeft w:val="0"/>
      <w:marRight w:val="0"/>
      <w:marTop w:val="0"/>
      <w:marBottom w:val="0"/>
      <w:divBdr>
        <w:top w:val="none" w:sz="0" w:space="0" w:color="auto"/>
        <w:left w:val="none" w:sz="0" w:space="0" w:color="auto"/>
        <w:bottom w:val="none" w:sz="0" w:space="0" w:color="auto"/>
        <w:right w:val="none" w:sz="0" w:space="0" w:color="auto"/>
      </w:divBdr>
    </w:div>
    <w:div w:id="1375083657">
      <w:bodyDiv w:val="1"/>
      <w:marLeft w:val="0"/>
      <w:marRight w:val="0"/>
      <w:marTop w:val="0"/>
      <w:marBottom w:val="0"/>
      <w:divBdr>
        <w:top w:val="none" w:sz="0" w:space="0" w:color="auto"/>
        <w:left w:val="none" w:sz="0" w:space="0" w:color="auto"/>
        <w:bottom w:val="none" w:sz="0" w:space="0" w:color="auto"/>
        <w:right w:val="none" w:sz="0" w:space="0" w:color="auto"/>
      </w:divBdr>
    </w:div>
    <w:div w:id="1375277029">
      <w:bodyDiv w:val="1"/>
      <w:marLeft w:val="0"/>
      <w:marRight w:val="0"/>
      <w:marTop w:val="0"/>
      <w:marBottom w:val="0"/>
      <w:divBdr>
        <w:top w:val="none" w:sz="0" w:space="0" w:color="auto"/>
        <w:left w:val="none" w:sz="0" w:space="0" w:color="auto"/>
        <w:bottom w:val="none" w:sz="0" w:space="0" w:color="auto"/>
        <w:right w:val="none" w:sz="0" w:space="0" w:color="auto"/>
      </w:divBdr>
    </w:div>
    <w:div w:id="1375883456">
      <w:bodyDiv w:val="1"/>
      <w:marLeft w:val="0"/>
      <w:marRight w:val="0"/>
      <w:marTop w:val="0"/>
      <w:marBottom w:val="0"/>
      <w:divBdr>
        <w:top w:val="none" w:sz="0" w:space="0" w:color="auto"/>
        <w:left w:val="none" w:sz="0" w:space="0" w:color="auto"/>
        <w:bottom w:val="none" w:sz="0" w:space="0" w:color="auto"/>
        <w:right w:val="none" w:sz="0" w:space="0" w:color="auto"/>
      </w:divBdr>
    </w:div>
    <w:div w:id="1376081964">
      <w:bodyDiv w:val="1"/>
      <w:marLeft w:val="0"/>
      <w:marRight w:val="0"/>
      <w:marTop w:val="0"/>
      <w:marBottom w:val="0"/>
      <w:divBdr>
        <w:top w:val="none" w:sz="0" w:space="0" w:color="auto"/>
        <w:left w:val="none" w:sz="0" w:space="0" w:color="auto"/>
        <w:bottom w:val="none" w:sz="0" w:space="0" w:color="auto"/>
        <w:right w:val="none" w:sz="0" w:space="0" w:color="auto"/>
      </w:divBdr>
    </w:div>
    <w:div w:id="1378358414">
      <w:bodyDiv w:val="1"/>
      <w:marLeft w:val="0"/>
      <w:marRight w:val="0"/>
      <w:marTop w:val="0"/>
      <w:marBottom w:val="0"/>
      <w:divBdr>
        <w:top w:val="none" w:sz="0" w:space="0" w:color="auto"/>
        <w:left w:val="none" w:sz="0" w:space="0" w:color="auto"/>
        <w:bottom w:val="none" w:sz="0" w:space="0" w:color="auto"/>
        <w:right w:val="none" w:sz="0" w:space="0" w:color="auto"/>
      </w:divBdr>
    </w:div>
    <w:div w:id="1383554181">
      <w:bodyDiv w:val="1"/>
      <w:marLeft w:val="0"/>
      <w:marRight w:val="0"/>
      <w:marTop w:val="0"/>
      <w:marBottom w:val="0"/>
      <w:divBdr>
        <w:top w:val="none" w:sz="0" w:space="0" w:color="auto"/>
        <w:left w:val="none" w:sz="0" w:space="0" w:color="auto"/>
        <w:bottom w:val="none" w:sz="0" w:space="0" w:color="auto"/>
        <w:right w:val="none" w:sz="0" w:space="0" w:color="auto"/>
      </w:divBdr>
    </w:div>
    <w:div w:id="1383746006">
      <w:bodyDiv w:val="1"/>
      <w:marLeft w:val="0"/>
      <w:marRight w:val="0"/>
      <w:marTop w:val="0"/>
      <w:marBottom w:val="0"/>
      <w:divBdr>
        <w:top w:val="none" w:sz="0" w:space="0" w:color="auto"/>
        <w:left w:val="none" w:sz="0" w:space="0" w:color="auto"/>
        <w:bottom w:val="none" w:sz="0" w:space="0" w:color="auto"/>
        <w:right w:val="none" w:sz="0" w:space="0" w:color="auto"/>
      </w:divBdr>
    </w:div>
    <w:div w:id="1384328914">
      <w:bodyDiv w:val="1"/>
      <w:marLeft w:val="0"/>
      <w:marRight w:val="0"/>
      <w:marTop w:val="0"/>
      <w:marBottom w:val="0"/>
      <w:divBdr>
        <w:top w:val="none" w:sz="0" w:space="0" w:color="auto"/>
        <w:left w:val="none" w:sz="0" w:space="0" w:color="auto"/>
        <w:bottom w:val="none" w:sz="0" w:space="0" w:color="auto"/>
        <w:right w:val="none" w:sz="0" w:space="0" w:color="auto"/>
      </w:divBdr>
    </w:div>
    <w:div w:id="1385174980">
      <w:bodyDiv w:val="1"/>
      <w:marLeft w:val="0"/>
      <w:marRight w:val="0"/>
      <w:marTop w:val="0"/>
      <w:marBottom w:val="0"/>
      <w:divBdr>
        <w:top w:val="none" w:sz="0" w:space="0" w:color="auto"/>
        <w:left w:val="none" w:sz="0" w:space="0" w:color="auto"/>
        <w:bottom w:val="none" w:sz="0" w:space="0" w:color="auto"/>
        <w:right w:val="none" w:sz="0" w:space="0" w:color="auto"/>
      </w:divBdr>
    </w:div>
    <w:div w:id="1386635396">
      <w:bodyDiv w:val="1"/>
      <w:marLeft w:val="0"/>
      <w:marRight w:val="0"/>
      <w:marTop w:val="0"/>
      <w:marBottom w:val="0"/>
      <w:divBdr>
        <w:top w:val="none" w:sz="0" w:space="0" w:color="auto"/>
        <w:left w:val="none" w:sz="0" w:space="0" w:color="auto"/>
        <w:bottom w:val="none" w:sz="0" w:space="0" w:color="auto"/>
        <w:right w:val="none" w:sz="0" w:space="0" w:color="auto"/>
      </w:divBdr>
    </w:div>
    <w:div w:id="1387601332">
      <w:bodyDiv w:val="1"/>
      <w:marLeft w:val="0"/>
      <w:marRight w:val="0"/>
      <w:marTop w:val="0"/>
      <w:marBottom w:val="0"/>
      <w:divBdr>
        <w:top w:val="none" w:sz="0" w:space="0" w:color="auto"/>
        <w:left w:val="none" w:sz="0" w:space="0" w:color="auto"/>
        <w:bottom w:val="none" w:sz="0" w:space="0" w:color="auto"/>
        <w:right w:val="none" w:sz="0" w:space="0" w:color="auto"/>
      </w:divBdr>
    </w:div>
    <w:div w:id="1387869999">
      <w:bodyDiv w:val="1"/>
      <w:marLeft w:val="0"/>
      <w:marRight w:val="0"/>
      <w:marTop w:val="0"/>
      <w:marBottom w:val="0"/>
      <w:divBdr>
        <w:top w:val="none" w:sz="0" w:space="0" w:color="auto"/>
        <w:left w:val="none" w:sz="0" w:space="0" w:color="auto"/>
        <w:bottom w:val="none" w:sz="0" w:space="0" w:color="auto"/>
        <w:right w:val="none" w:sz="0" w:space="0" w:color="auto"/>
      </w:divBdr>
    </w:div>
    <w:div w:id="1388917329">
      <w:bodyDiv w:val="1"/>
      <w:marLeft w:val="0"/>
      <w:marRight w:val="0"/>
      <w:marTop w:val="0"/>
      <w:marBottom w:val="0"/>
      <w:divBdr>
        <w:top w:val="none" w:sz="0" w:space="0" w:color="auto"/>
        <w:left w:val="none" w:sz="0" w:space="0" w:color="auto"/>
        <w:bottom w:val="none" w:sz="0" w:space="0" w:color="auto"/>
        <w:right w:val="none" w:sz="0" w:space="0" w:color="auto"/>
      </w:divBdr>
    </w:div>
    <w:div w:id="1392003215">
      <w:bodyDiv w:val="1"/>
      <w:marLeft w:val="0"/>
      <w:marRight w:val="0"/>
      <w:marTop w:val="0"/>
      <w:marBottom w:val="0"/>
      <w:divBdr>
        <w:top w:val="none" w:sz="0" w:space="0" w:color="auto"/>
        <w:left w:val="none" w:sz="0" w:space="0" w:color="auto"/>
        <w:bottom w:val="none" w:sz="0" w:space="0" w:color="auto"/>
        <w:right w:val="none" w:sz="0" w:space="0" w:color="auto"/>
      </w:divBdr>
    </w:div>
    <w:div w:id="1393626283">
      <w:bodyDiv w:val="1"/>
      <w:marLeft w:val="0"/>
      <w:marRight w:val="0"/>
      <w:marTop w:val="0"/>
      <w:marBottom w:val="0"/>
      <w:divBdr>
        <w:top w:val="none" w:sz="0" w:space="0" w:color="auto"/>
        <w:left w:val="none" w:sz="0" w:space="0" w:color="auto"/>
        <w:bottom w:val="none" w:sz="0" w:space="0" w:color="auto"/>
        <w:right w:val="none" w:sz="0" w:space="0" w:color="auto"/>
      </w:divBdr>
    </w:div>
    <w:div w:id="1399400963">
      <w:bodyDiv w:val="1"/>
      <w:marLeft w:val="0"/>
      <w:marRight w:val="0"/>
      <w:marTop w:val="0"/>
      <w:marBottom w:val="0"/>
      <w:divBdr>
        <w:top w:val="none" w:sz="0" w:space="0" w:color="auto"/>
        <w:left w:val="none" w:sz="0" w:space="0" w:color="auto"/>
        <w:bottom w:val="none" w:sz="0" w:space="0" w:color="auto"/>
        <w:right w:val="none" w:sz="0" w:space="0" w:color="auto"/>
      </w:divBdr>
    </w:div>
    <w:div w:id="1400595218">
      <w:bodyDiv w:val="1"/>
      <w:marLeft w:val="0"/>
      <w:marRight w:val="0"/>
      <w:marTop w:val="0"/>
      <w:marBottom w:val="0"/>
      <w:divBdr>
        <w:top w:val="none" w:sz="0" w:space="0" w:color="auto"/>
        <w:left w:val="none" w:sz="0" w:space="0" w:color="auto"/>
        <w:bottom w:val="none" w:sz="0" w:space="0" w:color="auto"/>
        <w:right w:val="none" w:sz="0" w:space="0" w:color="auto"/>
      </w:divBdr>
    </w:div>
    <w:div w:id="1406492867">
      <w:bodyDiv w:val="1"/>
      <w:marLeft w:val="0"/>
      <w:marRight w:val="0"/>
      <w:marTop w:val="0"/>
      <w:marBottom w:val="0"/>
      <w:divBdr>
        <w:top w:val="none" w:sz="0" w:space="0" w:color="auto"/>
        <w:left w:val="none" w:sz="0" w:space="0" w:color="auto"/>
        <w:bottom w:val="none" w:sz="0" w:space="0" w:color="auto"/>
        <w:right w:val="none" w:sz="0" w:space="0" w:color="auto"/>
      </w:divBdr>
    </w:div>
    <w:div w:id="1407146943">
      <w:bodyDiv w:val="1"/>
      <w:marLeft w:val="0"/>
      <w:marRight w:val="0"/>
      <w:marTop w:val="0"/>
      <w:marBottom w:val="0"/>
      <w:divBdr>
        <w:top w:val="none" w:sz="0" w:space="0" w:color="auto"/>
        <w:left w:val="none" w:sz="0" w:space="0" w:color="auto"/>
        <w:bottom w:val="none" w:sz="0" w:space="0" w:color="auto"/>
        <w:right w:val="none" w:sz="0" w:space="0" w:color="auto"/>
      </w:divBdr>
    </w:div>
    <w:div w:id="1407413793">
      <w:bodyDiv w:val="1"/>
      <w:marLeft w:val="0"/>
      <w:marRight w:val="0"/>
      <w:marTop w:val="0"/>
      <w:marBottom w:val="0"/>
      <w:divBdr>
        <w:top w:val="none" w:sz="0" w:space="0" w:color="auto"/>
        <w:left w:val="none" w:sz="0" w:space="0" w:color="auto"/>
        <w:bottom w:val="none" w:sz="0" w:space="0" w:color="auto"/>
        <w:right w:val="none" w:sz="0" w:space="0" w:color="auto"/>
      </w:divBdr>
    </w:div>
    <w:div w:id="1409959207">
      <w:bodyDiv w:val="1"/>
      <w:marLeft w:val="0"/>
      <w:marRight w:val="0"/>
      <w:marTop w:val="0"/>
      <w:marBottom w:val="0"/>
      <w:divBdr>
        <w:top w:val="none" w:sz="0" w:space="0" w:color="auto"/>
        <w:left w:val="none" w:sz="0" w:space="0" w:color="auto"/>
        <w:bottom w:val="none" w:sz="0" w:space="0" w:color="auto"/>
        <w:right w:val="none" w:sz="0" w:space="0" w:color="auto"/>
      </w:divBdr>
    </w:div>
    <w:div w:id="1412040976">
      <w:bodyDiv w:val="1"/>
      <w:marLeft w:val="0"/>
      <w:marRight w:val="0"/>
      <w:marTop w:val="0"/>
      <w:marBottom w:val="0"/>
      <w:divBdr>
        <w:top w:val="none" w:sz="0" w:space="0" w:color="auto"/>
        <w:left w:val="none" w:sz="0" w:space="0" w:color="auto"/>
        <w:bottom w:val="none" w:sz="0" w:space="0" w:color="auto"/>
        <w:right w:val="none" w:sz="0" w:space="0" w:color="auto"/>
      </w:divBdr>
    </w:div>
    <w:div w:id="1412117654">
      <w:bodyDiv w:val="1"/>
      <w:marLeft w:val="0"/>
      <w:marRight w:val="0"/>
      <w:marTop w:val="0"/>
      <w:marBottom w:val="0"/>
      <w:divBdr>
        <w:top w:val="none" w:sz="0" w:space="0" w:color="auto"/>
        <w:left w:val="none" w:sz="0" w:space="0" w:color="auto"/>
        <w:bottom w:val="none" w:sz="0" w:space="0" w:color="auto"/>
        <w:right w:val="none" w:sz="0" w:space="0" w:color="auto"/>
      </w:divBdr>
    </w:div>
    <w:div w:id="1415206124">
      <w:bodyDiv w:val="1"/>
      <w:marLeft w:val="0"/>
      <w:marRight w:val="0"/>
      <w:marTop w:val="0"/>
      <w:marBottom w:val="0"/>
      <w:divBdr>
        <w:top w:val="none" w:sz="0" w:space="0" w:color="auto"/>
        <w:left w:val="none" w:sz="0" w:space="0" w:color="auto"/>
        <w:bottom w:val="none" w:sz="0" w:space="0" w:color="auto"/>
        <w:right w:val="none" w:sz="0" w:space="0" w:color="auto"/>
      </w:divBdr>
    </w:div>
    <w:div w:id="1416828241">
      <w:bodyDiv w:val="1"/>
      <w:marLeft w:val="0"/>
      <w:marRight w:val="0"/>
      <w:marTop w:val="0"/>
      <w:marBottom w:val="0"/>
      <w:divBdr>
        <w:top w:val="none" w:sz="0" w:space="0" w:color="auto"/>
        <w:left w:val="none" w:sz="0" w:space="0" w:color="auto"/>
        <w:bottom w:val="none" w:sz="0" w:space="0" w:color="auto"/>
        <w:right w:val="none" w:sz="0" w:space="0" w:color="auto"/>
      </w:divBdr>
    </w:div>
    <w:div w:id="1417095065">
      <w:bodyDiv w:val="1"/>
      <w:marLeft w:val="0"/>
      <w:marRight w:val="0"/>
      <w:marTop w:val="0"/>
      <w:marBottom w:val="0"/>
      <w:divBdr>
        <w:top w:val="none" w:sz="0" w:space="0" w:color="auto"/>
        <w:left w:val="none" w:sz="0" w:space="0" w:color="auto"/>
        <w:bottom w:val="none" w:sz="0" w:space="0" w:color="auto"/>
        <w:right w:val="none" w:sz="0" w:space="0" w:color="auto"/>
      </w:divBdr>
    </w:div>
    <w:div w:id="1417286831">
      <w:bodyDiv w:val="1"/>
      <w:marLeft w:val="0"/>
      <w:marRight w:val="0"/>
      <w:marTop w:val="0"/>
      <w:marBottom w:val="0"/>
      <w:divBdr>
        <w:top w:val="none" w:sz="0" w:space="0" w:color="auto"/>
        <w:left w:val="none" w:sz="0" w:space="0" w:color="auto"/>
        <w:bottom w:val="none" w:sz="0" w:space="0" w:color="auto"/>
        <w:right w:val="none" w:sz="0" w:space="0" w:color="auto"/>
      </w:divBdr>
    </w:div>
    <w:div w:id="1417902385">
      <w:bodyDiv w:val="1"/>
      <w:marLeft w:val="0"/>
      <w:marRight w:val="0"/>
      <w:marTop w:val="0"/>
      <w:marBottom w:val="0"/>
      <w:divBdr>
        <w:top w:val="none" w:sz="0" w:space="0" w:color="auto"/>
        <w:left w:val="none" w:sz="0" w:space="0" w:color="auto"/>
        <w:bottom w:val="none" w:sz="0" w:space="0" w:color="auto"/>
        <w:right w:val="none" w:sz="0" w:space="0" w:color="auto"/>
      </w:divBdr>
    </w:div>
    <w:div w:id="1417943887">
      <w:bodyDiv w:val="1"/>
      <w:marLeft w:val="0"/>
      <w:marRight w:val="0"/>
      <w:marTop w:val="0"/>
      <w:marBottom w:val="0"/>
      <w:divBdr>
        <w:top w:val="none" w:sz="0" w:space="0" w:color="auto"/>
        <w:left w:val="none" w:sz="0" w:space="0" w:color="auto"/>
        <w:bottom w:val="none" w:sz="0" w:space="0" w:color="auto"/>
        <w:right w:val="none" w:sz="0" w:space="0" w:color="auto"/>
      </w:divBdr>
    </w:div>
    <w:div w:id="1418474323">
      <w:bodyDiv w:val="1"/>
      <w:marLeft w:val="0"/>
      <w:marRight w:val="0"/>
      <w:marTop w:val="0"/>
      <w:marBottom w:val="0"/>
      <w:divBdr>
        <w:top w:val="none" w:sz="0" w:space="0" w:color="auto"/>
        <w:left w:val="none" w:sz="0" w:space="0" w:color="auto"/>
        <w:bottom w:val="none" w:sz="0" w:space="0" w:color="auto"/>
        <w:right w:val="none" w:sz="0" w:space="0" w:color="auto"/>
      </w:divBdr>
    </w:div>
    <w:div w:id="1419213788">
      <w:bodyDiv w:val="1"/>
      <w:marLeft w:val="0"/>
      <w:marRight w:val="0"/>
      <w:marTop w:val="0"/>
      <w:marBottom w:val="0"/>
      <w:divBdr>
        <w:top w:val="none" w:sz="0" w:space="0" w:color="auto"/>
        <w:left w:val="none" w:sz="0" w:space="0" w:color="auto"/>
        <w:bottom w:val="none" w:sz="0" w:space="0" w:color="auto"/>
        <w:right w:val="none" w:sz="0" w:space="0" w:color="auto"/>
      </w:divBdr>
    </w:div>
    <w:div w:id="1419671281">
      <w:bodyDiv w:val="1"/>
      <w:marLeft w:val="0"/>
      <w:marRight w:val="0"/>
      <w:marTop w:val="0"/>
      <w:marBottom w:val="0"/>
      <w:divBdr>
        <w:top w:val="none" w:sz="0" w:space="0" w:color="auto"/>
        <w:left w:val="none" w:sz="0" w:space="0" w:color="auto"/>
        <w:bottom w:val="none" w:sz="0" w:space="0" w:color="auto"/>
        <w:right w:val="none" w:sz="0" w:space="0" w:color="auto"/>
      </w:divBdr>
    </w:div>
    <w:div w:id="1421639287">
      <w:bodyDiv w:val="1"/>
      <w:marLeft w:val="0"/>
      <w:marRight w:val="0"/>
      <w:marTop w:val="0"/>
      <w:marBottom w:val="0"/>
      <w:divBdr>
        <w:top w:val="none" w:sz="0" w:space="0" w:color="auto"/>
        <w:left w:val="none" w:sz="0" w:space="0" w:color="auto"/>
        <w:bottom w:val="none" w:sz="0" w:space="0" w:color="auto"/>
        <w:right w:val="none" w:sz="0" w:space="0" w:color="auto"/>
      </w:divBdr>
    </w:div>
    <w:div w:id="1425607411">
      <w:bodyDiv w:val="1"/>
      <w:marLeft w:val="0"/>
      <w:marRight w:val="0"/>
      <w:marTop w:val="0"/>
      <w:marBottom w:val="0"/>
      <w:divBdr>
        <w:top w:val="none" w:sz="0" w:space="0" w:color="auto"/>
        <w:left w:val="none" w:sz="0" w:space="0" w:color="auto"/>
        <w:bottom w:val="none" w:sz="0" w:space="0" w:color="auto"/>
        <w:right w:val="none" w:sz="0" w:space="0" w:color="auto"/>
      </w:divBdr>
    </w:div>
    <w:div w:id="1427189267">
      <w:bodyDiv w:val="1"/>
      <w:marLeft w:val="0"/>
      <w:marRight w:val="0"/>
      <w:marTop w:val="0"/>
      <w:marBottom w:val="0"/>
      <w:divBdr>
        <w:top w:val="none" w:sz="0" w:space="0" w:color="auto"/>
        <w:left w:val="none" w:sz="0" w:space="0" w:color="auto"/>
        <w:bottom w:val="none" w:sz="0" w:space="0" w:color="auto"/>
        <w:right w:val="none" w:sz="0" w:space="0" w:color="auto"/>
      </w:divBdr>
    </w:div>
    <w:div w:id="1427340060">
      <w:bodyDiv w:val="1"/>
      <w:marLeft w:val="0"/>
      <w:marRight w:val="0"/>
      <w:marTop w:val="0"/>
      <w:marBottom w:val="0"/>
      <w:divBdr>
        <w:top w:val="none" w:sz="0" w:space="0" w:color="auto"/>
        <w:left w:val="none" w:sz="0" w:space="0" w:color="auto"/>
        <w:bottom w:val="none" w:sz="0" w:space="0" w:color="auto"/>
        <w:right w:val="none" w:sz="0" w:space="0" w:color="auto"/>
      </w:divBdr>
    </w:div>
    <w:div w:id="1427771520">
      <w:bodyDiv w:val="1"/>
      <w:marLeft w:val="0"/>
      <w:marRight w:val="0"/>
      <w:marTop w:val="0"/>
      <w:marBottom w:val="0"/>
      <w:divBdr>
        <w:top w:val="none" w:sz="0" w:space="0" w:color="auto"/>
        <w:left w:val="none" w:sz="0" w:space="0" w:color="auto"/>
        <w:bottom w:val="none" w:sz="0" w:space="0" w:color="auto"/>
        <w:right w:val="none" w:sz="0" w:space="0" w:color="auto"/>
      </w:divBdr>
    </w:div>
    <w:div w:id="1428766116">
      <w:bodyDiv w:val="1"/>
      <w:marLeft w:val="0"/>
      <w:marRight w:val="0"/>
      <w:marTop w:val="0"/>
      <w:marBottom w:val="0"/>
      <w:divBdr>
        <w:top w:val="none" w:sz="0" w:space="0" w:color="auto"/>
        <w:left w:val="none" w:sz="0" w:space="0" w:color="auto"/>
        <w:bottom w:val="none" w:sz="0" w:space="0" w:color="auto"/>
        <w:right w:val="none" w:sz="0" w:space="0" w:color="auto"/>
      </w:divBdr>
    </w:div>
    <w:div w:id="1429427739">
      <w:bodyDiv w:val="1"/>
      <w:marLeft w:val="0"/>
      <w:marRight w:val="0"/>
      <w:marTop w:val="0"/>
      <w:marBottom w:val="0"/>
      <w:divBdr>
        <w:top w:val="none" w:sz="0" w:space="0" w:color="auto"/>
        <w:left w:val="none" w:sz="0" w:space="0" w:color="auto"/>
        <w:bottom w:val="none" w:sz="0" w:space="0" w:color="auto"/>
        <w:right w:val="none" w:sz="0" w:space="0" w:color="auto"/>
      </w:divBdr>
    </w:div>
    <w:div w:id="1430002755">
      <w:bodyDiv w:val="1"/>
      <w:marLeft w:val="0"/>
      <w:marRight w:val="0"/>
      <w:marTop w:val="0"/>
      <w:marBottom w:val="0"/>
      <w:divBdr>
        <w:top w:val="none" w:sz="0" w:space="0" w:color="auto"/>
        <w:left w:val="none" w:sz="0" w:space="0" w:color="auto"/>
        <w:bottom w:val="none" w:sz="0" w:space="0" w:color="auto"/>
        <w:right w:val="none" w:sz="0" w:space="0" w:color="auto"/>
      </w:divBdr>
    </w:div>
    <w:div w:id="1430543988">
      <w:bodyDiv w:val="1"/>
      <w:marLeft w:val="0"/>
      <w:marRight w:val="0"/>
      <w:marTop w:val="0"/>
      <w:marBottom w:val="0"/>
      <w:divBdr>
        <w:top w:val="none" w:sz="0" w:space="0" w:color="auto"/>
        <w:left w:val="none" w:sz="0" w:space="0" w:color="auto"/>
        <w:bottom w:val="none" w:sz="0" w:space="0" w:color="auto"/>
        <w:right w:val="none" w:sz="0" w:space="0" w:color="auto"/>
      </w:divBdr>
    </w:div>
    <w:div w:id="1431585141">
      <w:bodyDiv w:val="1"/>
      <w:marLeft w:val="0"/>
      <w:marRight w:val="0"/>
      <w:marTop w:val="0"/>
      <w:marBottom w:val="0"/>
      <w:divBdr>
        <w:top w:val="none" w:sz="0" w:space="0" w:color="auto"/>
        <w:left w:val="none" w:sz="0" w:space="0" w:color="auto"/>
        <w:bottom w:val="none" w:sz="0" w:space="0" w:color="auto"/>
        <w:right w:val="none" w:sz="0" w:space="0" w:color="auto"/>
      </w:divBdr>
    </w:div>
    <w:div w:id="1434280294">
      <w:bodyDiv w:val="1"/>
      <w:marLeft w:val="0"/>
      <w:marRight w:val="0"/>
      <w:marTop w:val="0"/>
      <w:marBottom w:val="0"/>
      <w:divBdr>
        <w:top w:val="none" w:sz="0" w:space="0" w:color="auto"/>
        <w:left w:val="none" w:sz="0" w:space="0" w:color="auto"/>
        <w:bottom w:val="none" w:sz="0" w:space="0" w:color="auto"/>
        <w:right w:val="none" w:sz="0" w:space="0" w:color="auto"/>
      </w:divBdr>
    </w:div>
    <w:div w:id="1435134030">
      <w:bodyDiv w:val="1"/>
      <w:marLeft w:val="0"/>
      <w:marRight w:val="0"/>
      <w:marTop w:val="0"/>
      <w:marBottom w:val="0"/>
      <w:divBdr>
        <w:top w:val="none" w:sz="0" w:space="0" w:color="auto"/>
        <w:left w:val="none" w:sz="0" w:space="0" w:color="auto"/>
        <w:bottom w:val="none" w:sz="0" w:space="0" w:color="auto"/>
        <w:right w:val="none" w:sz="0" w:space="0" w:color="auto"/>
      </w:divBdr>
    </w:div>
    <w:div w:id="1435633684">
      <w:bodyDiv w:val="1"/>
      <w:marLeft w:val="0"/>
      <w:marRight w:val="0"/>
      <w:marTop w:val="0"/>
      <w:marBottom w:val="0"/>
      <w:divBdr>
        <w:top w:val="none" w:sz="0" w:space="0" w:color="auto"/>
        <w:left w:val="none" w:sz="0" w:space="0" w:color="auto"/>
        <w:bottom w:val="none" w:sz="0" w:space="0" w:color="auto"/>
        <w:right w:val="none" w:sz="0" w:space="0" w:color="auto"/>
      </w:divBdr>
    </w:div>
    <w:div w:id="1437169365">
      <w:bodyDiv w:val="1"/>
      <w:marLeft w:val="0"/>
      <w:marRight w:val="0"/>
      <w:marTop w:val="0"/>
      <w:marBottom w:val="0"/>
      <w:divBdr>
        <w:top w:val="none" w:sz="0" w:space="0" w:color="auto"/>
        <w:left w:val="none" w:sz="0" w:space="0" w:color="auto"/>
        <w:bottom w:val="none" w:sz="0" w:space="0" w:color="auto"/>
        <w:right w:val="none" w:sz="0" w:space="0" w:color="auto"/>
      </w:divBdr>
    </w:div>
    <w:div w:id="1438330700">
      <w:bodyDiv w:val="1"/>
      <w:marLeft w:val="0"/>
      <w:marRight w:val="0"/>
      <w:marTop w:val="0"/>
      <w:marBottom w:val="0"/>
      <w:divBdr>
        <w:top w:val="none" w:sz="0" w:space="0" w:color="auto"/>
        <w:left w:val="none" w:sz="0" w:space="0" w:color="auto"/>
        <w:bottom w:val="none" w:sz="0" w:space="0" w:color="auto"/>
        <w:right w:val="none" w:sz="0" w:space="0" w:color="auto"/>
      </w:divBdr>
    </w:div>
    <w:div w:id="1438521452">
      <w:bodyDiv w:val="1"/>
      <w:marLeft w:val="0"/>
      <w:marRight w:val="0"/>
      <w:marTop w:val="0"/>
      <w:marBottom w:val="0"/>
      <w:divBdr>
        <w:top w:val="none" w:sz="0" w:space="0" w:color="auto"/>
        <w:left w:val="none" w:sz="0" w:space="0" w:color="auto"/>
        <w:bottom w:val="none" w:sz="0" w:space="0" w:color="auto"/>
        <w:right w:val="none" w:sz="0" w:space="0" w:color="auto"/>
      </w:divBdr>
    </w:div>
    <w:div w:id="1440029895">
      <w:bodyDiv w:val="1"/>
      <w:marLeft w:val="0"/>
      <w:marRight w:val="0"/>
      <w:marTop w:val="0"/>
      <w:marBottom w:val="0"/>
      <w:divBdr>
        <w:top w:val="none" w:sz="0" w:space="0" w:color="auto"/>
        <w:left w:val="none" w:sz="0" w:space="0" w:color="auto"/>
        <w:bottom w:val="none" w:sz="0" w:space="0" w:color="auto"/>
        <w:right w:val="none" w:sz="0" w:space="0" w:color="auto"/>
      </w:divBdr>
    </w:div>
    <w:div w:id="1440835977">
      <w:bodyDiv w:val="1"/>
      <w:marLeft w:val="0"/>
      <w:marRight w:val="0"/>
      <w:marTop w:val="0"/>
      <w:marBottom w:val="0"/>
      <w:divBdr>
        <w:top w:val="none" w:sz="0" w:space="0" w:color="auto"/>
        <w:left w:val="none" w:sz="0" w:space="0" w:color="auto"/>
        <w:bottom w:val="none" w:sz="0" w:space="0" w:color="auto"/>
        <w:right w:val="none" w:sz="0" w:space="0" w:color="auto"/>
      </w:divBdr>
    </w:div>
    <w:div w:id="1441804740">
      <w:bodyDiv w:val="1"/>
      <w:marLeft w:val="0"/>
      <w:marRight w:val="0"/>
      <w:marTop w:val="0"/>
      <w:marBottom w:val="0"/>
      <w:divBdr>
        <w:top w:val="none" w:sz="0" w:space="0" w:color="auto"/>
        <w:left w:val="none" w:sz="0" w:space="0" w:color="auto"/>
        <w:bottom w:val="none" w:sz="0" w:space="0" w:color="auto"/>
        <w:right w:val="none" w:sz="0" w:space="0" w:color="auto"/>
      </w:divBdr>
    </w:div>
    <w:div w:id="1442258715">
      <w:bodyDiv w:val="1"/>
      <w:marLeft w:val="0"/>
      <w:marRight w:val="0"/>
      <w:marTop w:val="0"/>
      <w:marBottom w:val="0"/>
      <w:divBdr>
        <w:top w:val="none" w:sz="0" w:space="0" w:color="auto"/>
        <w:left w:val="none" w:sz="0" w:space="0" w:color="auto"/>
        <w:bottom w:val="none" w:sz="0" w:space="0" w:color="auto"/>
        <w:right w:val="none" w:sz="0" w:space="0" w:color="auto"/>
      </w:divBdr>
    </w:div>
    <w:div w:id="1445881435">
      <w:bodyDiv w:val="1"/>
      <w:marLeft w:val="0"/>
      <w:marRight w:val="0"/>
      <w:marTop w:val="0"/>
      <w:marBottom w:val="0"/>
      <w:divBdr>
        <w:top w:val="none" w:sz="0" w:space="0" w:color="auto"/>
        <w:left w:val="none" w:sz="0" w:space="0" w:color="auto"/>
        <w:bottom w:val="none" w:sz="0" w:space="0" w:color="auto"/>
        <w:right w:val="none" w:sz="0" w:space="0" w:color="auto"/>
      </w:divBdr>
    </w:div>
    <w:div w:id="1449545705">
      <w:bodyDiv w:val="1"/>
      <w:marLeft w:val="0"/>
      <w:marRight w:val="0"/>
      <w:marTop w:val="0"/>
      <w:marBottom w:val="0"/>
      <w:divBdr>
        <w:top w:val="none" w:sz="0" w:space="0" w:color="auto"/>
        <w:left w:val="none" w:sz="0" w:space="0" w:color="auto"/>
        <w:bottom w:val="none" w:sz="0" w:space="0" w:color="auto"/>
        <w:right w:val="none" w:sz="0" w:space="0" w:color="auto"/>
      </w:divBdr>
    </w:div>
    <w:div w:id="1450323009">
      <w:bodyDiv w:val="1"/>
      <w:marLeft w:val="0"/>
      <w:marRight w:val="0"/>
      <w:marTop w:val="0"/>
      <w:marBottom w:val="0"/>
      <w:divBdr>
        <w:top w:val="none" w:sz="0" w:space="0" w:color="auto"/>
        <w:left w:val="none" w:sz="0" w:space="0" w:color="auto"/>
        <w:bottom w:val="none" w:sz="0" w:space="0" w:color="auto"/>
        <w:right w:val="none" w:sz="0" w:space="0" w:color="auto"/>
      </w:divBdr>
    </w:div>
    <w:div w:id="1451587895">
      <w:bodyDiv w:val="1"/>
      <w:marLeft w:val="0"/>
      <w:marRight w:val="0"/>
      <w:marTop w:val="0"/>
      <w:marBottom w:val="0"/>
      <w:divBdr>
        <w:top w:val="none" w:sz="0" w:space="0" w:color="auto"/>
        <w:left w:val="none" w:sz="0" w:space="0" w:color="auto"/>
        <w:bottom w:val="none" w:sz="0" w:space="0" w:color="auto"/>
        <w:right w:val="none" w:sz="0" w:space="0" w:color="auto"/>
      </w:divBdr>
    </w:div>
    <w:div w:id="1452164442">
      <w:bodyDiv w:val="1"/>
      <w:marLeft w:val="0"/>
      <w:marRight w:val="0"/>
      <w:marTop w:val="0"/>
      <w:marBottom w:val="0"/>
      <w:divBdr>
        <w:top w:val="none" w:sz="0" w:space="0" w:color="auto"/>
        <w:left w:val="none" w:sz="0" w:space="0" w:color="auto"/>
        <w:bottom w:val="none" w:sz="0" w:space="0" w:color="auto"/>
        <w:right w:val="none" w:sz="0" w:space="0" w:color="auto"/>
      </w:divBdr>
    </w:div>
    <w:div w:id="1454908020">
      <w:bodyDiv w:val="1"/>
      <w:marLeft w:val="0"/>
      <w:marRight w:val="0"/>
      <w:marTop w:val="0"/>
      <w:marBottom w:val="0"/>
      <w:divBdr>
        <w:top w:val="none" w:sz="0" w:space="0" w:color="auto"/>
        <w:left w:val="none" w:sz="0" w:space="0" w:color="auto"/>
        <w:bottom w:val="none" w:sz="0" w:space="0" w:color="auto"/>
        <w:right w:val="none" w:sz="0" w:space="0" w:color="auto"/>
      </w:divBdr>
    </w:div>
    <w:div w:id="1455368298">
      <w:bodyDiv w:val="1"/>
      <w:marLeft w:val="0"/>
      <w:marRight w:val="0"/>
      <w:marTop w:val="0"/>
      <w:marBottom w:val="0"/>
      <w:divBdr>
        <w:top w:val="none" w:sz="0" w:space="0" w:color="auto"/>
        <w:left w:val="none" w:sz="0" w:space="0" w:color="auto"/>
        <w:bottom w:val="none" w:sz="0" w:space="0" w:color="auto"/>
        <w:right w:val="none" w:sz="0" w:space="0" w:color="auto"/>
      </w:divBdr>
    </w:div>
    <w:div w:id="1459686166">
      <w:bodyDiv w:val="1"/>
      <w:marLeft w:val="0"/>
      <w:marRight w:val="0"/>
      <w:marTop w:val="0"/>
      <w:marBottom w:val="0"/>
      <w:divBdr>
        <w:top w:val="none" w:sz="0" w:space="0" w:color="auto"/>
        <w:left w:val="none" w:sz="0" w:space="0" w:color="auto"/>
        <w:bottom w:val="none" w:sz="0" w:space="0" w:color="auto"/>
        <w:right w:val="none" w:sz="0" w:space="0" w:color="auto"/>
      </w:divBdr>
    </w:div>
    <w:div w:id="1460763219">
      <w:bodyDiv w:val="1"/>
      <w:marLeft w:val="0"/>
      <w:marRight w:val="0"/>
      <w:marTop w:val="0"/>
      <w:marBottom w:val="0"/>
      <w:divBdr>
        <w:top w:val="none" w:sz="0" w:space="0" w:color="auto"/>
        <w:left w:val="none" w:sz="0" w:space="0" w:color="auto"/>
        <w:bottom w:val="none" w:sz="0" w:space="0" w:color="auto"/>
        <w:right w:val="none" w:sz="0" w:space="0" w:color="auto"/>
      </w:divBdr>
    </w:div>
    <w:div w:id="1462462139">
      <w:bodyDiv w:val="1"/>
      <w:marLeft w:val="0"/>
      <w:marRight w:val="0"/>
      <w:marTop w:val="0"/>
      <w:marBottom w:val="0"/>
      <w:divBdr>
        <w:top w:val="none" w:sz="0" w:space="0" w:color="auto"/>
        <w:left w:val="none" w:sz="0" w:space="0" w:color="auto"/>
        <w:bottom w:val="none" w:sz="0" w:space="0" w:color="auto"/>
        <w:right w:val="none" w:sz="0" w:space="0" w:color="auto"/>
      </w:divBdr>
    </w:div>
    <w:div w:id="1462841384">
      <w:bodyDiv w:val="1"/>
      <w:marLeft w:val="0"/>
      <w:marRight w:val="0"/>
      <w:marTop w:val="0"/>
      <w:marBottom w:val="0"/>
      <w:divBdr>
        <w:top w:val="none" w:sz="0" w:space="0" w:color="auto"/>
        <w:left w:val="none" w:sz="0" w:space="0" w:color="auto"/>
        <w:bottom w:val="none" w:sz="0" w:space="0" w:color="auto"/>
        <w:right w:val="none" w:sz="0" w:space="0" w:color="auto"/>
      </w:divBdr>
    </w:div>
    <w:div w:id="1463888411">
      <w:bodyDiv w:val="1"/>
      <w:marLeft w:val="0"/>
      <w:marRight w:val="0"/>
      <w:marTop w:val="0"/>
      <w:marBottom w:val="0"/>
      <w:divBdr>
        <w:top w:val="none" w:sz="0" w:space="0" w:color="auto"/>
        <w:left w:val="none" w:sz="0" w:space="0" w:color="auto"/>
        <w:bottom w:val="none" w:sz="0" w:space="0" w:color="auto"/>
        <w:right w:val="none" w:sz="0" w:space="0" w:color="auto"/>
      </w:divBdr>
    </w:div>
    <w:div w:id="1465730091">
      <w:bodyDiv w:val="1"/>
      <w:marLeft w:val="0"/>
      <w:marRight w:val="0"/>
      <w:marTop w:val="0"/>
      <w:marBottom w:val="0"/>
      <w:divBdr>
        <w:top w:val="none" w:sz="0" w:space="0" w:color="auto"/>
        <w:left w:val="none" w:sz="0" w:space="0" w:color="auto"/>
        <w:bottom w:val="none" w:sz="0" w:space="0" w:color="auto"/>
        <w:right w:val="none" w:sz="0" w:space="0" w:color="auto"/>
      </w:divBdr>
    </w:div>
    <w:div w:id="1466585441">
      <w:bodyDiv w:val="1"/>
      <w:marLeft w:val="0"/>
      <w:marRight w:val="0"/>
      <w:marTop w:val="0"/>
      <w:marBottom w:val="0"/>
      <w:divBdr>
        <w:top w:val="none" w:sz="0" w:space="0" w:color="auto"/>
        <w:left w:val="none" w:sz="0" w:space="0" w:color="auto"/>
        <w:bottom w:val="none" w:sz="0" w:space="0" w:color="auto"/>
        <w:right w:val="none" w:sz="0" w:space="0" w:color="auto"/>
      </w:divBdr>
    </w:div>
    <w:div w:id="1470199776">
      <w:bodyDiv w:val="1"/>
      <w:marLeft w:val="0"/>
      <w:marRight w:val="0"/>
      <w:marTop w:val="0"/>
      <w:marBottom w:val="0"/>
      <w:divBdr>
        <w:top w:val="none" w:sz="0" w:space="0" w:color="auto"/>
        <w:left w:val="none" w:sz="0" w:space="0" w:color="auto"/>
        <w:bottom w:val="none" w:sz="0" w:space="0" w:color="auto"/>
        <w:right w:val="none" w:sz="0" w:space="0" w:color="auto"/>
      </w:divBdr>
    </w:div>
    <w:div w:id="1470248409">
      <w:bodyDiv w:val="1"/>
      <w:marLeft w:val="0"/>
      <w:marRight w:val="0"/>
      <w:marTop w:val="0"/>
      <w:marBottom w:val="0"/>
      <w:divBdr>
        <w:top w:val="none" w:sz="0" w:space="0" w:color="auto"/>
        <w:left w:val="none" w:sz="0" w:space="0" w:color="auto"/>
        <w:bottom w:val="none" w:sz="0" w:space="0" w:color="auto"/>
        <w:right w:val="none" w:sz="0" w:space="0" w:color="auto"/>
      </w:divBdr>
    </w:div>
    <w:div w:id="1470515804">
      <w:bodyDiv w:val="1"/>
      <w:marLeft w:val="0"/>
      <w:marRight w:val="0"/>
      <w:marTop w:val="0"/>
      <w:marBottom w:val="0"/>
      <w:divBdr>
        <w:top w:val="none" w:sz="0" w:space="0" w:color="auto"/>
        <w:left w:val="none" w:sz="0" w:space="0" w:color="auto"/>
        <w:bottom w:val="none" w:sz="0" w:space="0" w:color="auto"/>
        <w:right w:val="none" w:sz="0" w:space="0" w:color="auto"/>
      </w:divBdr>
    </w:div>
    <w:div w:id="1471753023">
      <w:bodyDiv w:val="1"/>
      <w:marLeft w:val="0"/>
      <w:marRight w:val="0"/>
      <w:marTop w:val="0"/>
      <w:marBottom w:val="0"/>
      <w:divBdr>
        <w:top w:val="none" w:sz="0" w:space="0" w:color="auto"/>
        <w:left w:val="none" w:sz="0" w:space="0" w:color="auto"/>
        <w:bottom w:val="none" w:sz="0" w:space="0" w:color="auto"/>
        <w:right w:val="none" w:sz="0" w:space="0" w:color="auto"/>
      </w:divBdr>
    </w:div>
    <w:div w:id="1474635208">
      <w:bodyDiv w:val="1"/>
      <w:marLeft w:val="0"/>
      <w:marRight w:val="0"/>
      <w:marTop w:val="0"/>
      <w:marBottom w:val="0"/>
      <w:divBdr>
        <w:top w:val="none" w:sz="0" w:space="0" w:color="auto"/>
        <w:left w:val="none" w:sz="0" w:space="0" w:color="auto"/>
        <w:bottom w:val="none" w:sz="0" w:space="0" w:color="auto"/>
        <w:right w:val="none" w:sz="0" w:space="0" w:color="auto"/>
      </w:divBdr>
    </w:div>
    <w:div w:id="1474637921">
      <w:bodyDiv w:val="1"/>
      <w:marLeft w:val="0"/>
      <w:marRight w:val="0"/>
      <w:marTop w:val="0"/>
      <w:marBottom w:val="0"/>
      <w:divBdr>
        <w:top w:val="none" w:sz="0" w:space="0" w:color="auto"/>
        <w:left w:val="none" w:sz="0" w:space="0" w:color="auto"/>
        <w:bottom w:val="none" w:sz="0" w:space="0" w:color="auto"/>
        <w:right w:val="none" w:sz="0" w:space="0" w:color="auto"/>
      </w:divBdr>
    </w:div>
    <w:div w:id="1476795276">
      <w:bodyDiv w:val="1"/>
      <w:marLeft w:val="0"/>
      <w:marRight w:val="0"/>
      <w:marTop w:val="0"/>
      <w:marBottom w:val="0"/>
      <w:divBdr>
        <w:top w:val="none" w:sz="0" w:space="0" w:color="auto"/>
        <w:left w:val="none" w:sz="0" w:space="0" w:color="auto"/>
        <w:bottom w:val="none" w:sz="0" w:space="0" w:color="auto"/>
        <w:right w:val="none" w:sz="0" w:space="0" w:color="auto"/>
      </w:divBdr>
    </w:div>
    <w:div w:id="1477448919">
      <w:bodyDiv w:val="1"/>
      <w:marLeft w:val="0"/>
      <w:marRight w:val="0"/>
      <w:marTop w:val="0"/>
      <w:marBottom w:val="0"/>
      <w:divBdr>
        <w:top w:val="none" w:sz="0" w:space="0" w:color="auto"/>
        <w:left w:val="none" w:sz="0" w:space="0" w:color="auto"/>
        <w:bottom w:val="none" w:sz="0" w:space="0" w:color="auto"/>
        <w:right w:val="none" w:sz="0" w:space="0" w:color="auto"/>
      </w:divBdr>
    </w:div>
    <w:div w:id="1478720217">
      <w:bodyDiv w:val="1"/>
      <w:marLeft w:val="0"/>
      <w:marRight w:val="0"/>
      <w:marTop w:val="0"/>
      <w:marBottom w:val="0"/>
      <w:divBdr>
        <w:top w:val="none" w:sz="0" w:space="0" w:color="auto"/>
        <w:left w:val="none" w:sz="0" w:space="0" w:color="auto"/>
        <w:bottom w:val="none" w:sz="0" w:space="0" w:color="auto"/>
        <w:right w:val="none" w:sz="0" w:space="0" w:color="auto"/>
      </w:divBdr>
    </w:div>
    <w:div w:id="1479374668">
      <w:bodyDiv w:val="1"/>
      <w:marLeft w:val="0"/>
      <w:marRight w:val="0"/>
      <w:marTop w:val="0"/>
      <w:marBottom w:val="0"/>
      <w:divBdr>
        <w:top w:val="none" w:sz="0" w:space="0" w:color="auto"/>
        <w:left w:val="none" w:sz="0" w:space="0" w:color="auto"/>
        <w:bottom w:val="none" w:sz="0" w:space="0" w:color="auto"/>
        <w:right w:val="none" w:sz="0" w:space="0" w:color="auto"/>
      </w:divBdr>
    </w:div>
    <w:div w:id="1479952921">
      <w:bodyDiv w:val="1"/>
      <w:marLeft w:val="0"/>
      <w:marRight w:val="0"/>
      <w:marTop w:val="0"/>
      <w:marBottom w:val="0"/>
      <w:divBdr>
        <w:top w:val="none" w:sz="0" w:space="0" w:color="auto"/>
        <w:left w:val="none" w:sz="0" w:space="0" w:color="auto"/>
        <w:bottom w:val="none" w:sz="0" w:space="0" w:color="auto"/>
        <w:right w:val="none" w:sz="0" w:space="0" w:color="auto"/>
      </w:divBdr>
    </w:div>
    <w:div w:id="1483765647">
      <w:bodyDiv w:val="1"/>
      <w:marLeft w:val="0"/>
      <w:marRight w:val="0"/>
      <w:marTop w:val="0"/>
      <w:marBottom w:val="0"/>
      <w:divBdr>
        <w:top w:val="none" w:sz="0" w:space="0" w:color="auto"/>
        <w:left w:val="none" w:sz="0" w:space="0" w:color="auto"/>
        <w:bottom w:val="none" w:sz="0" w:space="0" w:color="auto"/>
        <w:right w:val="none" w:sz="0" w:space="0" w:color="auto"/>
      </w:divBdr>
    </w:div>
    <w:div w:id="1484156737">
      <w:bodyDiv w:val="1"/>
      <w:marLeft w:val="0"/>
      <w:marRight w:val="0"/>
      <w:marTop w:val="0"/>
      <w:marBottom w:val="0"/>
      <w:divBdr>
        <w:top w:val="none" w:sz="0" w:space="0" w:color="auto"/>
        <w:left w:val="none" w:sz="0" w:space="0" w:color="auto"/>
        <w:bottom w:val="none" w:sz="0" w:space="0" w:color="auto"/>
        <w:right w:val="none" w:sz="0" w:space="0" w:color="auto"/>
      </w:divBdr>
    </w:div>
    <w:div w:id="1485929885">
      <w:bodyDiv w:val="1"/>
      <w:marLeft w:val="0"/>
      <w:marRight w:val="0"/>
      <w:marTop w:val="0"/>
      <w:marBottom w:val="0"/>
      <w:divBdr>
        <w:top w:val="none" w:sz="0" w:space="0" w:color="auto"/>
        <w:left w:val="none" w:sz="0" w:space="0" w:color="auto"/>
        <w:bottom w:val="none" w:sz="0" w:space="0" w:color="auto"/>
        <w:right w:val="none" w:sz="0" w:space="0" w:color="auto"/>
      </w:divBdr>
    </w:div>
    <w:div w:id="1488012244">
      <w:bodyDiv w:val="1"/>
      <w:marLeft w:val="0"/>
      <w:marRight w:val="0"/>
      <w:marTop w:val="0"/>
      <w:marBottom w:val="0"/>
      <w:divBdr>
        <w:top w:val="none" w:sz="0" w:space="0" w:color="auto"/>
        <w:left w:val="none" w:sz="0" w:space="0" w:color="auto"/>
        <w:bottom w:val="none" w:sz="0" w:space="0" w:color="auto"/>
        <w:right w:val="none" w:sz="0" w:space="0" w:color="auto"/>
      </w:divBdr>
    </w:div>
    <w:div w:id="1490168326">
      <w:bodyDiv w:val="1"/>
      <w:marLeft w:val="0"/>
      <w:marRight w:val="0"/>
      <w:marTop w:val="0"/>
      <w:marBottom w:val="0"/>
      <w:divBdr>
        <w:top w:val="none" w:sz="0" w:space="0" w:color="auto"/>
        <w:left w:val="none" w:sz="0" w:space="0" w:color="auto"/>
        <w:bottom w:val="none" w:sz="0" w:space="0" w:color="auto"/>
        <w:right w:val="none" w:sz="0" w:space="0" w:color="auto"/>
      </w:divBdr>
    </w:div>
    <w:div w:id="1490290995">
      <w:bodyDiv w:val="1"/>
      <w:marLeft w:val="0"/>
      <w:marRight w:val="0"/>
      <w:marTop w:val="0"/>
      <w:marBottom w:val="0"/>
      <w:divBdr>
        <w:top w:val="none" w:sz="0" w:space="0" w:color="auto"/>
        <w:left w:val="none" w:sz="0" w:space="0" w:color="auto"/>
        <w:bottom w:val="none" w:sz="0" w:space="0" w:color="auto"/>
        <w:right w:val="none" w:sz="0" w:space="0" w:color="auto"/>
      </w:divBdr>
    </w:div>
    <w:div w:id="1491292544">
      <w:bodyDiv w:val="1"/>
      <w:marLeft w:val="0"/>
      <w:marRight w:val="0"/>
      <w:marTop w:val="0"/>
      <w:marBottom w:val="0"/>
      <w:divBdr>
        <w:top w:val="none" w:sz="0" w:space="0" w:color="auto"/>
        <w:left w:val="none" w:sz="0" w:space="0" w:color="auto"/>
        <w:bottom w:val="none" w:sz="0" w:space="0" w:color="auto"/>
        <w:right w:val="none" w:sz="0" w:space="0" w:color="auto"/>
      </w:divBdr>
    </w:div>
    <w:div w:id="1492982272">
      <w:bodyDiv w:val="1"/>
      <w:marLeft w:val="0"/>
      <w:marRight w:val="0"/>
      <w:marTop w:val="0"/>
      <w:marBottom w:val="0"/>
      <w:divBdr>
        <w:top w:val="none" w:sz="0" w:space="0" w:color="auto"/>
        <w:left w:val="none" w:sz="0" w:space="0" w:color="auto"/>
        <w:bottom w:val="none" w:sz="0" w:space="0" w:color="auto"/>
        <w:right w:val="none" w:sz="0" w:space="0" w:color="auto"/>
      </w:divBdr>
    </w:div>
    <w:div w:id="1492983248">
      <w:bodyDiv w:val="1"/>
      <w:marLeft w:val="0"/>
      <w:marRight w:val="0"/>
      <w:marTop w:val="0"/>
      <w:marBottom w:val="0"/>
      <w:divBdr>
        <w:top w:val="none" w:sz="0" w:space="0" w:color="auto"/>
        <w:left w:val="none" w:sz="0" w:space="0" w:color="auto"/>
        <w:bottom w:val="none" w:sz="0" w:space="0" w:color="auto"/>
        <w:right w:val="none" w:sz="0" w:space="0" w:color="auto"/>
      </w:divBdr>
    </w:div>
    <w:div w:id="1494374829">
      <w:bodyDiv w:val="1"/>
      <w:marLeft w:val="0"/>
      <w:marRight w:val="0"/>
      <w:marTop w:val="0"/>
      <w:marBottom w:val="0"/>
      <w:divBdr>
        <w:top w:val="none" w:sz="0" w:space="0" w:color="auto"/>
        <w:left w:val="none" w:sz="0" w:space="0" w:color="auto"/>
        <w:bottom w:val="none" w:sz="0" w:space="0" w:color="auto"/>
        <w:right w:val="none" w:sz="0" w:space="0" w:color="auto"/>
      </w:divBdr>
    </w:div>
    <w:div w:id="1494954069">
      <w:bodyDiv w:val="1"/>
      <w:marLeft w:val="0"/>
      <w:marRight w:val="0"/>
      <w:marTop w:val="0"/>
      <w:marBottom w:val="0"/>
      <w:divBdr>
        <w:top w:val="none" w:sz="0" w:space="0" w:color="auto"/>
        <w:left w:val="none" w:sz="0" w:space="0" w:color="auto"/>
        <w:bottom w:val="none" w:sz="0" w:space="0" w:color="auto"/>
        <w:right w:val="none" w:sz="0" w:space="0" w:color="auto"/>
      </w:divBdr>
    </w:div>
    <w:div w:id="1495610691">
      <w:bodyDiv w:val="1"/>
      <w:marLeft w:val="0"/>
      <w:marRight w:val="0"/>
      <w:marTop w:val="0"/>
      <w:marBottom w:val="0"/>
      <w:divBdr>
        <w:top w:val="none" w:sz="0" w:space="0" w:color="auto"/>
        <w:left w:val="none" w:sz="0" w:space="0" w:color="auto"/>
        <w:bottom w:val="none" w:sz="0" w:space="0" w:color="auto"/>
        <w:right w:val="none" w:sz="0" w:space="0" w:color="auto"/>
      </w:divBdr>
    </w:div>
    <w:div w:id="1496456456">
      <w:bodyDiv w:val="1"/>
      <w:marLeft w:val="0"/>
      <w:marRight w:val="0"/>
      <w:marTop w:val="0"/>
      <w:marBottom w:val="0"/>
      <w:divBdr>
        <w:top w:val="none" w:sz="0" w:space="0" w:color="auto"/>
        <w:left w:val="none" w:sz="0" w:space="0" w:color="auto"/>
        <w:bottom w:val="none" w:sz="0" w:space="0" w:color="auto"/>
        <w:right w:val="none" w:sz="0" w:space="0" w:color="auto"/>
      </w:divBdr>
    </w:div>
    <w:div w:id="1497961326">
      <w:bodyDiv w:val="1"/>
      <w:marLeft w:val="0"/>
      <w:marRight w:val="0"/>
      <w:marTop w:val="0"/>
      <w:marBottom w:val="0"/>
      <w:divBdr>
        <w:top w:val="none" w:sz="0" w:space="0" w:color="auto"/>
        <w:left w:val="none" w:sz="0" w:space="0" w:color="auto"/>
        <w:bottom w:val="none" w:sz="0" w:space="0" w:color="auto"/>
        <w:right w:val="none" w:sz="0" w:space="0" w:color="auto"/>
      </w:divBdr>
    </w:div>
    <w:div w:id="1498377805">
      <w:bodyDiv w:val="1"/>
      <w:marLeft w:val="0"/>
      <w:marRight w:val="0"/>
      <w:marTop w:val="0"/>
      <w:marBottom w:val="0"/>
      <w:divBdr>
        <w:top w:val="none" w:sz="0" w:space="0" w:color="auto"/>
        <w:left w:val="none" w:sz="0" w:space="0" w:color="auto"/>
        <w:bottom w:val="none" w:sz="0" w:space="0" w:color="auto"/>
        <w:right w:val="none" w:sz="0" w:space="0" w:color="auto"/>
      </w:divBdr>
    </w:div>
    <w:div w:id="1498614445">
      <w:bodyDiv w:val="1"/>
      <w:marLeft w:val="0"/>
      <w:marRight w:val="0"/>
      <w:marTop w:val="0"/>
      <w:marBottom w:val="0"/>
      <w:divBdr>
        <w:top w:val="none" w:sz="0" w:space="0" w:color="auto"/>
        <w:left w:val="none" w:sz="0" w:space="0" w:color="auto"/>
        <w:bottom w:val="none" w:sz="0" w:space="0" w:color="auto"/>
        <w:right w:val="none" w:sz="0" w:space="0" w:color="auto"/>
      </w:divBdr>
    </w:div>
    <w:div w:id="1498693234">
      <w:bodyDiv w:val="1"/>
      <w:marLeft w:val="0"/>
      <w:marRight w:val="0"/>
      <w:marTop w:val="0"/>
      <w:marBottom w:val="0"/>
      <w:divBdr>
        <w:top w:val="none" w:sz="0" w:space="0" w:color="auto"/>
        <w:left w:val="none" w:sz="0" w:space="0" w:color="auto"/>
        <w:bottom w:val="none" w:sz="0" w:space="0" w:color="auto"/>
        <w:right w:val="none" w:sz="0" w:space="0" w:color="auto"/>
      </w:divBdr>
    </w:div>
    <w:div w:id="1499925779">
      <w:bodyDiv w:val="1"/>
      <w:marLeft w:val="0"/>
      <w:marRight w:val="0"/>
      <w:marTop w:val="0"/>
      <w:marBottom w:val="0"/>
      <w:divBdr>
        <w:top w:val="none" w:sz="0" w:space="0" w:color="auto"/>
        <w:left w:val="none" w:sz="0" w:space="0" w:color="auto"/>
        <w:bottom w:val="none" w:sz="0" w:space="0" w:color="auto"/>
        <w:right w:val="none" w:sz="0" w:space="0" w:color="auto"/>
      </w:divBdr>
    </w:div>
    <w:div w:id="1500343974">
      <w:bodyDiv w:val="1"/>
      <w:marLeft w:val="0"/>
      <w:marRight w:val="0"/>
      <w:marTop w:val="0"/>
      <w:marBottom w:val="0"/>
      <w:divBdr>
        <w:top w:val="none" w:sz="0" w:space="0" w:color="auto"/>
        <w:left w:val="none" w:sz="0" w:space="0" w:color="auto"/>
        <w:bottom w:val="none" w:sz="0" w:space="0" w:color="auto"/>
        <w:right w:val="none" w:sz="0" w:space="0" w:color="auto"/>
      </w:divBdr>
    </w:div>
    <w:div w:id="1500580609">
      <w:bodyDiv w:val="1"/>
      <w:marLeft w:val="0"/>
      <w:marRight w:val="0"/>
      <w:marTop w:val="0"/>
      <w:marBottom w:val="0"/>
      <w:divBdr>
        <w:top w:val="none" w:sz="0" w:space="0" w:color="auto"/>
        <w:left w:val="none" w:sz="0" w:space="0" w:color="auto"/>
        <w:bottom w:val="none" w:sz="0" w:space="0" w:color="auto"/>
        <w:right w:val="none" w:sz="0" w:space="0" w:color="auto"/>
      </w:divBdr>
    </w:div>
    <w:div w:id="1502967172">
      <w:bodyDiv w:val="1"/>
      <w:marLeft w:val="0"/>
      <w:marRight w:val="0"/>
      <w:marTop w:val="0"/>
      <w:marBottom w:val="0"/>
      <w:divBdr>
        <w:top w:val="none" w:sz="0" w:space="0" w:color="auto"/>
        <w:left w:val="none" w:sz="0" w:space="0" w:color="auto"/>
        <w:bottom w:val="none" w:sz="0" w:space="0" w:color="auto"/>
        <w:right w:val="none" w:sz="0" w:space="0" w:color="auto"/>
      </w:divBdr>
    </w:div>
    <w:div w:id="1504707381">
      <w:bodyDiv w:val="1"/>
      <w:marLeft w:val="0"/>
      <w:marRight w:val="0"/>
      <w:marTop w:val="0"/>
      <w:marBottom w:val="0"/>
      <w:divBdr>
        <w:top w:val="none" w:sz="0" w:space="0" w:color="auto"/>
        <w:left w:val="none" w:sz="0" w:space="0" w:color="auto"/>
        <w:bottom w:val="none" w:sz="0" w:space="0" w:color="auto"/>
        <w:right w:val="none" w:sz="0" w:space="0" w:color="auto"/>
      </w:divBdr>
    </w:div>
    <w:div w:id="1506746202">
      <w:bodyDiv w:val="1"/>
      <w:marLeft w:val="0"/>
      <w:marRight w:val="0"/>
      <w:marTop w:val="0"/>
      <w:marBottom w:val="0"/>
      <w:divBdr>
        <w:top w:val="none" w:sz="0" w:space="0" w:color="auto"/>
        <w:left w:val="none" w:sz="0" w:space="0" w:color="auto"/>
        <w:bottom w:val="none" w:sz="0" w:space="0" w:color="auto"/>
        <w:right w:val="none" w:sz="0" w:space="0" w:color="auto"/>
      </w:divBdr>
    </w:div>
    <w:div w:id="1507090176">
      <w:bodyDiv w:val="1"/>
      <w:marLeft w:val="0"/>
      <w:marRight w:val="0"/>
      <w:marTop w:val="0"/>
      <w:marBottom w:val="0"/>
      <w:divBdr>
        <w:top w:val="none" w:sz="0" w:space="0" w:color="auto"/>
        <w:left w:val="none" w:sz="0" w:space="0" w:color="auto"/>
        <w:bottom w:val="none" w:sz="0" w:space="0" w:color="auto"/>
        <w:right w:val="none" w:sz="0" w:space="0" w:color="auto"/>
      </w:divBdr>
    </w:div>
    <w:div w:id="1508401834">
      <w:bodyDiv w:val="1"/>
      <w:marLeft w:val="0"/>
      <w:marRight w:val="0"/>
      <w:marTop w:val="0"/>
      <w:marBottom w:val="0"/>
      <w:divBdr>
        <w:top w:val="none" w:sz="0" w:space="0" w:color="auto"/>
        <w:left w:val="none" w:sz="0" w:space="0" w:color="auto"/>
        <w:bottom w:val="none" w:sz="0" w:space="0" w:color="auto"/>
        <w:right w:val="none" w:sz="0" w:space="0" w:color="auto"/>
      </w:divBdr>
    </w:div>
    <w:div w:id="1509365396">
      <w:bodyDiv w:val="1"/>
      <w:marLeft w:val="0"/>
      <w:marRight w:val="0"/>
      <w:marTop w:val="0"/>
      <w:marBottom w:val="0"/>
      <w:divBdr>
        <w:top w:val="none" w:sz="0" w:space="0" w:color="auto"/>
        <w:left w:val="none" w:sz="0" w:space="0" w:color="auto"/>
        <w:bottom w:val="none" w:sz="0" w:space="0" w:color="auto"/>
        <w:right w:val="none" w:sz="0" w:space="0" w:color="auto"/>
      </w:divBdr>
    </w:div>
    <w:div w:id="1509905177">
      <w:bodyDiv w:val="1"/>
      <w:marLeft w:val="0"/>
      <w:marRight w:val="0"/>
      <w:marTop w:val="0"/>
      <w:marBottom w:val="0"/>
      <w:divBdr>
        <w:top w:val="none" w:sz="0" w:space="0" w:color="auto"/>
        <w:left w:val="none" w:sz="0" w:space="0" w:color="auto"/>
        <w:bottom w:val="none" w:sz="0" w:space="0" w:color="auto"/>
        <w:right w:val="none" w:sz="0" w:space="0" w:color="auto"/>
      </w:divBdr>
    </w:div>
    <w:div w:id="1510484338">
      <w:bodyDiv w:val="1"/>
      <w:marLeft w:val="0"/>
      <w:marRight w:val="0"/>
      <w:marTop w:val="0"/>
      <w:marBottom w:val="0"/>
      <w:divBdr>
        <w:top w:val="none" w:sz="0" w:space="0" w:color="auto"/>
        <w:left w:val="none" w:sz="0" w:space="0" w:color="auto"/>
        <w:bottom w:val="none" w:sz="0" w:space="0" w:color="auto"/>
        <w:right w:val="none" w:sz="0" w:space="0" w:color="auto"/>
      </w:divBdr>
    </w:div>
    <w:div w:id="1510485197">
      <w:bodyDiv w:val="1"/>
      <w:marLeft w:val="0"/>
      <w:marRight w:val="0"/>
      <w:marTop w:val="0"/>
      <w:marBottom w:val="0"/>
      <w:divBdr>
        <w:top w:val="none" w:sz="0" w:space="0" w:color="auto"/>
        <w:left w:val="none" w:sz="0" w:space="0" w:color="auto"/>
        <w:bottom w:val="none" w:sz="0" w:space="0" w:color="auto"/>
        <w:right w:val="none" w:sz="0" w:space="0" w:color="auto"/>
      </w:divBdr>
    </w:div>
    <w:div w:id="1510833381">
      <w:bodyDiv w:val="1"/>
      <w:marLeft w:val="0"/>
      <w:marRight w:val="0"/>
      <w:marTop w:val="0"/>
      <w:marBottom w:val="0"/>
      <w:divBdr>
        <w:top w:val="none" w:sz="0" w:space="0" w:color="auto"/>
        <w:left w:val="none" w:sz="0" w:space="0" w:color="auto"/>
        <w:bottom w:val="none" w:sz="0" w:space="0" w:color="auto"/>
        <w:right w:val="none" w:sz="0" w:space="0" w:color="auto"/>
      </w:divBdr>
    </w:div>
    <w:div w:id="1511336456">
      <w:bodyDiv w:val="1"/>
      <w:marLeft w:val="0"/>
      <w:marRight w:val="0"/>
      <w:marTop w:val="0"/>
      <w:marBottom w:val="0"/>
      <w:divBdr>
        <w:top w:val="none" w:sz="0" w:space="0" w:color="auto"/>
        <w:left w:val="none" w:sz="0" w:space="0" w:color="auto"/>
        <w:bottom w:val="none" w:sz="0" w:space="0" w:color="auto"/>
        <w:right w:val="none" w:sz="0" w:space="0" w:color="auto"/>
      </w:divBdr>
    </w:div>
    <w:div w:id="1515145291">
      <w:bodyDiv w:val="1"/>
      <w:marLeft w:val="0"/>
      <w:marRight w:val="0"/>
      <w:marTop w:val="0"/>
      <w:marBottom w:val="0"/>
      <w:divBdr>
        <w:top w:val="none" w:sz="0" w:space="0" w:color="auto"/>
        <w:left w:val="none" w:sz="0" w:space="0" w:color="auto"/>
        <w:bottom w:val="none" w:sz="0" w:space="0" w:color="auto"/>
        <w:right w:val="none" w:sz="0" w:space="0" w:color="auto"/>
      </w:divBdr>
    </w:div>
    <w:div w:id="1515411950">
      <w:bodyDiv w:val="1"/>
      <w:marLeft w:val="0"/>
      <w:marRight w:val="0"/>
      <w:marTop w:val="0"/>
      <w:marBottom w:val="0"/>
      <w:divBdr>
        <w:top w:val="none" w:sz="0" w:space="0" w:color="auto"/>
        <w:left w:val="none" w:sz="0" w:space="0" w:color="auto"/>
        <w:bottom w:val="none" w:sz="0" w:space="0" w:color="auto"/>
        <w:right w:val="none" w:sz="0" w:space="0" w:color="auto"/>
      </w:divBdr>
    </w:div>
    <w:div w:id="1515537578">
      <w:bodyDiv w:val="1"/>
      <w:marLeft w:val="0"/>
      <w:marRight w:val="0"/>
      <w:marTop w:val="0"/>
      <w:marBottom w:val="0"/>
      <w:divBdr>
        <w:top w:val="none" w:sz="0" w:space="0" w:color="auto"/>
        <w:left w:val="none" w:sz="0" w:space="0" w:color="auto"/>
        <w:bottom w:val="none" w:sz="0" w:space="0" w:color="auto"/>
        <w:right w:val="none" w:sz="0" w:space="0" w:color="auto"/>
      </w:divBdr>
    </w:div>
    <w:div w:id="1515873903">
      <w:bodyDiv w:val="1"/>
      <w:marLeft w:val="0"/>
      <w:marRight w:val="0"/>
      <w:marTop w:val="0"/>
      <w:marBottom w:val="0"/>
      <w:divBdr>
        <w:top w:val="none" w:sz="0" w:space="0" w:color="auto"/>
        <w:left w:val="none" w:sz="0" w:space="0" w:color="auto"/>
        <w:bottom w:val="none" w:sz="0" w:space="0" w:color="auto"/>
        <w:right w:val="none" w:sz="0" w:space="0" w:color="auto"/>
      </w:divBdr>
    </w:div>
    <w:div w:id="1518498107">
      <w:bodyDiv w:val="1"/>
      <w:marLeft w:val="0"/>
      <w:marRight w:val="0"/>
      <w:marTop w:val="0"/>
      <w:marBottom w:val="0"/>
      <w:divBdr>
        <w:top w:val="none" w:sz="0" w:space="0" w:color="auto"/>
        <w:left w:val="none" w:sz="0" w:space="0" w:color="auto"/>
        <w:bottom w:val="none" w:sz="0" w:space="0" w:color="auto"/>
        <w:right w:val="none" w:sz="0" w:space="0" w:color="auto"/>
      </w:divBdr>
    </w:div>
    <w:div w:id="1518738143">
      <w:bodyDiv w:val="1"/>
      <w:marLeft w:val="0"/>
      <w:marRight w:val="0"/>
      <w:marTop w:val="0"/>
      <w:marBottom w:val="0"/>
      <w:divBdr>
        <w:top w:val="none" w:sz="0" w:space="0" w:color="auto"/>
        <w:left w:val="none" w:sz="0" w:space="0" w:color="auto"/>
        <w:bottom w:val="none" w:sz="0" w:space="0" w:color="auto"/>
        <w:right w:val="none" w:sz="0" w:space="0" w:color="auto"/>
      </w:divBdr>
    </w:div>
    <w:div w:id="1520241523">
      <w:bodyDiv w:val="1"/>
      <w:marLeft w:val="0"/>
      <w:marRight w:val="0"/>
      <w:marTop w:val="0"/>
      <w:marBottom w:val="0"/>
      <w:divBdr>
        <w:top w:val="none" w:sz="0" w:space="0" w:color="auto"/>
        <w:left w:val="none" w:sz="0" w:space="0" w:color="auto"/>
        <w:bottom w:val="none" w:sz="0" w:space="0" w:color="auto"/>
        <w:right w:val="none" w:sz="0" w:space="0" w:color="auto"/>
      </w:divBdr>
    </w:div>
    <w:div w:id="1521162237">
      <w:bodyDiv w:val="1"/>
      <w:marLeft w:val="0"/>
      <w:marRight w:val="0"/>
      <w:marTop w:val="0"/>
      <w:marBottom w:val="0"/>
      <w:divBdr>
        <w:top w:val="none" w:sz="0" w:space="0" w:color="auto"/>
        <w:left w:val="none" w:sz="0" w:space="0" w:color="auto"/>
        <w:bottom w:val="none" w:sz="0" w:space="0" w:color="auto"/>
        <w:right w:val="none" w:sz="0" w:space="0" w:color="auto"/>
      </w:divBdr>
    </w:div>
    <w:div w:id="1521237766">
      <w:bodyDiv w:val="1"/>
      <w:marLeft w:val="0"/>
      <w:marRight w:val="0"/>
      <w:marTop w:val="0"/>
      <w:marBottom w:val="0"/>
      <w:divBdr>
        <w:top w:val="none" w:sz="0" w:space="0" w:color="auto"/>
        <w:left w:val="none" w:sz="0" w:space="0" w:color="auto"/>
        <w:bottom w:val="none" w:sz="0" w:space="0" w:color="auto"/>
        <w:right w:val="none" w:sz="0" w:space="0" w:color="auto"/>
      </w:divBdr>
    </w:div>
    <w:div w:id="1522469102">
      <w:bodyDiv w:val="1"/>
      <w:marLeft w:val="0"/>
      <w:marRight w:val="0"/>
      <w:marTop w:val="0"/>
      <w:marBottom w:val="0"/>
      <w:divBdr>
        <w:top w:val="none" w:sz="0" w:space="0" w:color="auto"/>
        <w:left w:val="none" w:sz="0" w:space="0" w:color="auto"/>
        <w:bottom w:val="none" w:sz="0" w:space="0" w:color="auto"/>
        <w:right w:val="none" w:sz="0" w:space="0" w:color="auto"/>
      </w:divBdr>
    </w:div>
    <w:div w:id="1525092104">
      <w:bodyDiv w:val="1"/>
      <w:marLeft w:val="0"/>
      <w:marRight w:val="0"/>
      <w:marTop w:val="0"/>
      <w:marBottom w:val="0"/>
      <w:divBdr>
        <w:top w:val="none" w:sz="0" w:space="0" w:color="auto"/>
        <w:left w:val="none" w:sz="0" w:space="0" w:color="auto"/>
        <w:bottom w:val="none" w:sz="0" w:space="0" w:color="auto"/>
        <w:right w:val="none" w:sz="0" w:space="0" w:color="auto"/>
      </w:divBdr>
    </w:div>
    <w:div w:id="1526554419">
      <w:bodyDiv w:val="1"/>
      <w:marLeft w:val="0"/>
      <w:marRight w:val="0"/>
      <w:marTop w:val="0"/>
      <w:marBottom w:val="0"/>
      <w:divBdr>
        <w:top w:val="none" w:sz="0" w:space="0" w:color="auto"/>
        <w:left w:val="none" w:sz="0" w:space="0" w:color="auto"/>
        <w:bottom w:val="none" w:sz="0" w:space="0" w:color="auto"/>
        <w:right w:val="none" w:sz="0" w:space="0" w:color="auto"/>
      </w:divBdr>
    </w:div>
    <w:div w:id="1527407005">
      <w:bodyDiv w:val="1"/>
      <w:marLeft w:val="0"/>
      <w:marRight w:val="0"/>
      <w:marTop w:val="0"/>
      <w:marBottom w:val="0"/>
      <w:divBdr>
        <w:top w:val="none" w:sz="0" w:space="0" w:color="auto"/>
        <w:left w:val="none" w:sz="0" w:space="0" w:color="auto"/>
        <w:bottom w:val="none" w:sz="0" w:space="0" w:color="auto"/>
        <w:right w:val="none" w:sz="0" w:space="0" w:color="auto"/>
      </w:divBdr>
    </w:div>
    <w:div w:id="1530097767">
      <w:bodyDiv w:val="1"/>
      <w:marLeft w:val="0"/>
      <w:marRight w:val="0"/>
      <w:marTop w:val="0"/>
      <w:marBottom w:val="0"/>
      <w:divBdr>
        <w:top w:val="none" w:sz="0" w:space="0" w:color="auto"/>
        <w:left w:val="none" w:sz="0" w:space="0" w:color="auto"/>
        <w:bottom w:val="none" w:sz="0" w:space="0" w:color="auto"/>
        <w:right w:val="none" w:sz="0" w:space="0" w:color="auto"/>
      </w:divBdr>
    </w:div>
    <w:div w:id="1531606897">
      <w:bodyDiv w:val="1"/>
      <w:marLeft w:val="0"/>
      <w:marRight w:val="0"/>
      <w:marTop w:val="0"/>
      <w:marBottom w:val="0"/>
      <w:divBdr>
        <w:top w:val="none" w:sz="0" w:space="0" w:color="auto"/>
        <w:left w:val="none" w:sz="0" w:space="0" w:color="auto"/>
        <w:bottom w:val="none" w:sz="0" w:space="0" w:color="auto"/>
        <w:right w:val="none" w:sz="0" w:space="0" w:color="auto"/>
      </w:divBdr>
    </w:div>
    <w:div w:id="1532692545">
      <w:bodyDiv w:val="1"/>
      <w:marLeft w:val="0"/>
      <w:marRight w:val="0"/>
      <w:marTop w:val="0"/>
      <w:marBottom w:val="0"/>
      <w:divBdr>
        <w:top w:val="none" w:sz="0" w:space="0" w:color="auto"/>
        <w:left w:val="none" w:sz="0" w:space="0" w:color="auto"/>
        <w:bottom w:val="none" w:sz="0" w:space="0" w:color="auto"/>
        <w:right w:val="none" w:sz="0" w:space="0" w:color="auto"/>
      </w:divBdr>
    </w:div>
    <w:div w:id="1532763931">
      <w:bodyDiv w:val="1"/>
      <w:marLeft w:val="0"/>
      <w:marRight w:val="0"/>
      <w:marTop w:val="0"/>
      <w:marBottom w:val="0"/>
      <w:divBdr>
        <w:top w:val="none" w:sz="0" w:space="0" w:color="auto"/>
        <w:left w:val="none" w:sz="0" w:space="0" w:color="auto"/>
        <w:bottom w:val="none" w:sz="0" w:space="0" w:color="auto"/>
        <w:right w:val="none" w:sz="0" w:space="0" w:color="auto"/>
      </w:divBdr>
    </w:div>
    <w:div w:id="1533037270">
      <w:bodyDiv w:val="1"/>
      <w:marLeft w:val="0"/>
      <w:marRight w:val="0"/>
      <w:marTop w:val="0"/>
      <w:marBottom w:val="0"/>
      <w:divBdr>
        <w:top w:val="none" w:sz="0" w:space="0" w:color="auto"/>
        <w:left w:val="none" w:sz="0" w:space="0" w:color="auto"/>
        <w:bottom w:val="none" w:sz="0" w:space="0" w:color="auto"/>
        <w:right w:val="none" w:sz="0" w:space="0" w:color="auto"/>
      </w:divBdr>
    </w:div>
    <w:div w:id="1533299941">
      <w:bodyDiv w:val="1"/>
      <w:marLeft w:val="0"/>
      <w:marRight w:val="0"/>
      <w:marTop w:val="0"/>
      <w:marBottom w:val="0"/>
      <w:divBdr>
        <w:top w:val="none" w:sz="0" w:space="0" w:color="auto"/>
        <w:left w:val="none" w:sz="0" w:space="0" w:color="auto"/>
        <w:bottom w:val="none" w:sz="0" w:space="0" w:color="auto"/>
        <w:right w:val="none" w:sz="0" w:space="0" w:color="auto"/>
      </w:divBdr>
    </w:div>
    <w:div w:id="1533300169">
      <w:bodyDiv w:val="1"/>
      <w:marLeft w:val="0"/>
      <w:marRight w:val="0"/>
      <w:marTop w:val="0"/>
      <w:marBottom w:val="0"/>
      <w:divBdr>
        <w:top w:val="none" w:sz="0" w:space="0" w:color="auto"/>
        <w:left w:val="none" w:sz="0" w:space="0" w:color="auto"/>
        <w:bottom w:val="none" w:sz="0" w:space="0" w:color="auto"/>
        <w:right w:val="none" w:sz="0" w:space="0" w:color="auto"/>
      </w:divBdr>
    </w:div>
    <w:div w:id="1534804628">
      <w:bodyDiv w:val="1"/>
      <w:marLeft w:val="0"/>
      <w:marRight w:val="0"/>
      <w:marTop w:val="0"/>
      <w:marBottom w:val="0"/>
      <w:divBdr>
        <w:top w:val="none" w:sz="0" w:space="0" w:color="auto"/>
        <w:left w:val="none" w:sz="0" w:space="0" w:color="auto"/>
        <w:bottom w:val="none" w:sz="0" w:space="0" w:color="auto"/>
        <w:right w:val="none" w:sz="0" w:space="0" w:color="auto"/>
      </w:divBdr>
    </w:div>
    <w:div w:id="1534808104">
      <w:bodyDiv w:val="1"/>
      <w:marLeft w:val="0"/>
      <w:marRight w:val="0"/>
      <w:marTop w:val="0"/>
      <w:marBottom w:val="0"/>
      <w:divBdr>
        <w:top w:val="none" w:sz="0" w:space="0" w:color="auto"/>
        <w:left w:val="none" w:sz="0" w:space="0" w:color="auto"/>
        <w:bottom w:val="none" w:sz="0" w:space="0" w:color="auto"/>
        <w:right w:val="none" w:sz="0" w:space="0" w:color="auto"/>
      </w:divBdr>
    </w:div>
    <w:div w:id="1535145494">
      <w:bodyDiv w:val="1"/>
      <w:marLeft w:val="0"/>
      <w:marRight w:val="0"/>
      <w:marTop w:val="0"/>
      <w:marBottom w:val="0"/>
      <w:divBdr>
        <w:top w:val="none" w:sz="0" w:space="0" w:color="auto"/>
        <w:left w:val="none" w:sz="0" w:space="0" w:color="auto"/>
        <w:bottom w:val="none" w:sz="0" w:space="0" w:color="auto"/>
        <w:right w:val="none" w:sz="0" w:space="0" w:color="auto"/>
      </w:divBdr>
    </w:div>
    <w:div w:id="1535461553">
      <w:bodyDiv w:val="1"/>
      <w:marLeft w:val="0"/>
      <w:marRight w:val="0"/>
      <w:marTop w:val="0"/>
      <w:marBottom w:val="0"/>
      <w:divBdr>
        <w:top w:val="none" w:sz="0" w:space="0" w:color="auto"/>
        <w:left w:val="none" w:sz="0" w:space="0" w:color="auto"/>
        <w:bottom w:val="none" w:sz="0" w:space="0" w:color="auto"/>
        <w:right w:val="none" w:sz="0" w:space="0" w:color="auto"/>
      </w:divBdr>
    </w:div>
    <w:div w:id="1536498867">
      <w:bodyDiv w:val="1"/>
      <w:marLeft w:val="0"/>
      <w:marRight w:val="0"/>
      <w:marTop w:val="0"/>
      <w:marBottom w:val="0"/>
      <w:divBdr>
        <w:top w:val="none" w:sz="0" w:space="0" w:color="auto"/>
        <w:left w:val="none" w:sz="0" w:space="0" w:color="auto"/>
        <w:bottom w:val="none" w:sz="0" w:space="0" w:color="auto"/>
        <w:right w:val="none" w:sz="0" w:space="0" w:color="auto"/>
      </w:divBdr>
    </w:div>
    <w:div w:id="1536581076">
      <w:bodyDiv w:val="1"/>
      <w:marLeft w:val="0"/>
      <w:marRight w:val="0"/>
      <w:marTop w:val="0"/>
      <w:marBottom w:val="0"/>
      <w:divBdr>
        <w:top w:val="none" w:sz="0" w:space="0" w:color="auto"/>
        <w:left w:val="none" w:sz="0" w:space="0" w:color="auto"/>
        <w:bottom w:val="none" w:sz="0" w:space="0" w:color="auto"/>
        <w:right w:val="none" w:sz="0" w:space="0" w:color="auto"/>
      </w:divBdr>
    </w:div>
    <w:div w:id="1537158573">
      <w:bodyDiv w:val="1"/>
      <w:marLeft w:val="0"/>
      <w:marRight w:val="0"/>
      <w:marTop w:val="0"/>
      <w:marBottom w:val="0"/>
      <w:divBdr>
        <w:top w:val="none" w:sz="0" w:space="0" w:color="auto"/>
        <w:left w:val="none" w:sz="0" w:space="0" w:color="auto"/>
        <w:bottom w:val="none" w:sz="0" w:space="0" w:color="auto"/>
        <w:right w:val="none" w:sz="0" w:space="0" w:color="auto"/>
      </w:divBdr>
    </w:div>
    <w:div w:id="1537736928">
      <w:bodyDiv w:val="1"/>
      <w:marLeft w:val="0"/>
      <w:marRight w:val="0"/>
      <w:marTop w:val="0"/>
      <w:marBottom w:val="0"/>
      <w:divBdr>
        <w:top w:val="none" w:sz="0" w:space="0" w:color="auto"/>
        <w:left w:val="none" w:sz="0" w:space="0" w:color="auto"/>
        <w:bottom w:val="none" w:sz="0" w:space="0" w:color="auto"/>
        <w:right w:val="none" w:sz="0" w:space="0" w:color="auto"/>
      </w:divBdr>
    </w:div>
    <w:div w:id="1537738329">
      <w:bodyDiv w:val="1"/>
      <w:marLeft w:val="0"/>
      <w:marRight w:val="0"/>
      <w:marTop w:val="0"/>
      <w:marBottom w:val="0"/>
      <w:divBdr>
        <w:top w:val="none" w:sz="0" w:space="0" w:color="auto"/>
        <w:left w:val="none" w:sz="0" w:space="0" w:color="auto"/>
        <w:bottom w:val="none" w:sz="0" w:space="0" w:color="auto"/>
        <w:right w:val="none" w:sz="0" w:space="0" w:color="auto"/>
      </w:divBdr>
    </w:div>
    <w:div w:id="1540967552">
      <w:bodyDiv w:val="1"/>
      <w:marLeft w:val="0"/>
      <w:marRight w:val="0"/>
      <w:marTop w:val="0"/>
      <w:marBottom w:val="0"/>
      <w:divBdr>
        <w:top w:val="none" w:sz="0" w:space="0" w:color="auto"/>
        <w:left w:val="none" w:sz="0" w:space="0" w:color="auto"/>
        <w:bottom w:val="none" w:sz="0" w:space="0" w:color="auto"/>
        <w:right w:val="none" w:sz="0" w:space="0" w:color="auto"/>
      </w:divBdr>
    </w:div>
    <w:div w:id="1541435721">
      <w:bodyDiv w:val="1"/>
      <w:marLeft w:val="0"/>
      <w:marRight w:val="0"/>
      <w:marTop w:val="0"/>
      <w:marBottom w:val="0"/>
      <w:divBdr>
        <w:top w:val="none" w:sz="0" w:space="0" w:color="auto"/>
        <w:left w:val="none" w:sz="0" w:space="0" w:color="auto"/>
        <w:bottom w:val="none" w:sz="0" w:space="0" w:color="auto"/>
        <w:right w:val="none" w:sz="0" w:space="0" w:color="auto"/>
      </w:divBdr>
    </w:div>
    <w:div w:id="1542089058">
      <w:bodyDiv w:val="1"/>
      <w:marLeft w:val="0"/>
      <w:marRight w:val="0"/>
      <w:marTop w:val="0"/>
      <w:marBottom w:val="0"/>
      <w:divBdr>
        <w:top w:val="none" w:sz="0" w:space="0" w:color="auto"/>
        <w:left w:val="none" w:sz="0" w:space="0" w:color="auto"/>
        <w:bottom w:val="none" w:sz="0" w:space="0" w:color="auto"/>
        <w:right w:val="none" w:sz="0" w:space="0" w:color="auto"/>
      </w:divBdr>
    </w:div>
    <w:div w:id="1542552862">
      <w:bodyDiv w:val="1"/>
      <w:marLeft w:val="0"/>
      <w:marRight w:val="0"/>
      <w:marTop w:val="0"/>
      <w:marBottom w:val="0"/>
      <w:divBdr>
        <w:top w:val="none" w:sz="0" w:space="0" w:color="auto"/>
        <w:left w:val="none" w:sz="0" w:space="0" w:color="auto"/>
        <w:bottom w:val="none" w:sz="0" w:space="0" w:color="auto"/>
        <w:right w:val="none" w:sz="0" w:space="0" w:color="auto"/>
      </w:divBdr>
    </w:div>
    <w:div w:id="1542665488">
      <w:bodyDiv w:val="1"/>
      <w:marLeft w:val="0"/>
      <w:marRight w:val="0"/>
      <w:marTop w:val="0"/>
      <w:marBottom w:val="0"/>
      <w:divBdr>
        <w:top w:val="none" w:sz="0" w:space="0" w:color="auto"/>
        <w:left w:val="none" w:sz="0" w:space="0" w:color="auto"/>
        <w:bottom w:val="none" w:sz="0" w:space="0" w:color="auto"/>
        <w:right w:val="none" w:sz="0" w:space="0" w:color="auto"/>
      </w:divBdr>
    </w:div>
    <w:div w:id="1542748612">
      <w:bodyDiv w:val="1"/>
      <w:marLeft w:val="0"/>
      <w:marRight w:val="0"/>
      <w:marTop w:val="0"/>
      <w:marBottom w:val="0"/>
      <w:divBdr>
        <w:top w:val="none" w:sz="0" w:space="0" w:color="auto"/>
        <w:left w:val="none" w:sz="0" w:space="0" w:color="auto"/>
        <w:bottom w:val="none" w:sz="0" w:space="0" w:color="auto"/>
        <w:right w:val="none" w:sz="0" w:space="0" w:color="auto"/>
      </w:divBdr>
    </w:div>
    <w:div w:id="1543522010">
      <w:bodyDiv w:val="1"/>
      <w:marLeft w:val="0"/>
      <w:marRight w:val="0"/>
      <w:marTop w:val="0"/>
      <w:marBottom w:val="0"/>
      <w:divBdr>
        <w:top w:val="none" w:sz="0" w:space="0" w:color="auto"/>
        <w:left w:val="none" w:sz="0" w:space="0" w:color="auto"/>
        <w:bottom w:val="none" w:sz="0" w:space="0" w:color="auto"/>
        <w:right w:val="none" w:sz="0" w:space="0" w:color="auto"/>
      </w:divBdr>
    </w:div>
    <w:div w:id="1543597339">
      <w:bodyDiv w:val="1"/>
      <w:marLeft w:val="0"/>
      <w:marRight w:val="0"/>
      <w:marTop w:val="0"/>
      <w:marBottom w:val="0"/>
      <w:divBdr>
        <w:top w:val="none" w:sz="0" w:space="0" w:color="auto"/>
        <w:left w:val="none" w:sz="0" w:space="0" w:color="auto"/>
        <w:bottom w:val="none" w:sz="0" w:space="0" w:color="auto"/>
        <w:right w:val="none" w:sz="0" w:space="0" w:color="auto"/>
      </w:divBdr>
    </w:div>
    <w:div w:id="1544757158">
      <w:bodyDiv w:val="1"/>
      <w:marLeft w:val="0"/>
      <w:marRight w:val="0"/>
      <w:marTop w:val="0"/>
      <w:marBottom w:val="0"/>
      <w:divBdr>
        <w:top w:val="none" w:sz="0" w:space="0" w:color="auto"/>
        <w:left w:val="none" w:sz="0" w:space="0" w:color="auto"/>
        <w:bottom w:val="none" w:sz="0" w:space="0" w:color="auto"/>
        <w:right w:val="none" w:sz="0" w:space="0" w:color="auto"/>
      </w:divBdr>
    </w:div>
    <w:div w:id="1544900024">
      <w:bodyDiv w:val="1"/>
      <w:marLeft w:val="0"/>
      <w:marRight w:val="0"/>
      <w:marTop w:val="0"/>
      <w:marBottom w:val="0"/>
      <w:divBdr>
        <w:top w:val="none" w:sz="0" w:space="0" w:color="auto"/>
        <w:left w:val="none" w:sz="0" w:space="0" w:color="auto"/>
        <w:bottom w:val="none" w:sz="0" w:space="0" w:color="auto"/>
        <w:right w:val="none" w:sz="0" w:space="0" w:color="auto"/>
      </w:divBdr>
    </w:div>
    <w:div w:id="1545024262">
      <w:bodyDiv w:val="1"/>
      <w:marLeft w:val="0"/>
      <w:marRight w:val="0"/>
      <w:marTop w:val="0"/>
      <w:marBottom w:val="0"/>
      <w:divBdr>
        <w:top w:val="none" w:sz="0" w:space="0" w:color="auto"/>
        <w:left w:val="none" w:sz="0" w:space="0" w:color="auto"/>
        <w:bottom w:val="none" w:sz="0" w:space="0" w:color="auto"/>
        <w:right w:val="none" w:sz="0" w:space="0" w:color="auto"/>
      </w:divBdr>
    </w:div>
    <w:div w:id="1546484637">
      <w:bodyDiv w:val="1"/>
      <w:marLeft w:val="0"/>
      <w:marRight w:val="0"/>
      <w:marTop w:val="0"/>
      <w:marBottom w:val="0"/>
      <w:divBdr>
        <w:top w:val="none" w:sz="0" w:space="0" w:color="auto"/>
        <w:left w:val="none" w:sz="0" w:space="0" w:color="auto"/>
        <w:bottom w:val="none" w:sz="0" w:space="0" w:color="auto"/>
        <w:right w:val="none" w:sz="0" w:space="0" w:color="auto"/>
      </w:divBdr>
    </w:div>
    <w:div w:id="1546604493">
      <w:bodyDiv w:val="1"/>
      <w:marLeft w:val="0"/>
      <w:marRight w:val="0"/>
      <w:marTop w:val="0"/>
      <w:marBottom w:val="0"/>
      <w:divBdr>
        <w:top w:val="none" w:sz="0" w:space="0" w:color="auto"/>
        <w:left w:val="none" w:sz="0" w:space="0" w:color="auto"/>
        <w:bottom w:val="none" w:sz="0" w:space="0" w:color="auto"/>
        <w:right w:val="none" w:sz="0" w:space="0" w:color="auto"/>
      </w:divBdr>
    </w:div>
    <w:div w:id="1547597566">
      <w:bodyDiv w:val="1"/>
      <w:marLeft w:val="0"/>
      <w:marRight w:val="0"/>
      <w:marTop w:val="0"/>
      <w:marBottom w:val="0"/>
      <w:divBdr>
        <w:top w:val="none" w:sz="0" w:space="0" w:color="auto"/>
        <w:left w:val="none" w:sz="0" w:space="0" w:color="auto"/>
        <w:bottom w:val="none" w:sz="0" w:space="0" w:color="auto"/>
        <w:right w:val="none" w:sz="0" w:space="0" w:color="auto"/>
      </w:divBdr>
    </w:div>
    <w:div w:id="1547638398">
      <w:bodyDiv w:val="1"/>
      <w:marLeft w:val="0"/>
      <w:marRight w:val="0"/>
      <w:marTop w:val="0"/>
      <w:marBottom w:val="0"/>
      <w:divBdr>
        <w:top w:val="none" w:sz="0" w:space="0" w:color="auto"/>
        <w:left w:val="none" w:sz="0" w:space="0" w:color="auto"/>
        <w:bottom w:val="none" w:sz="0" w:space="0" w:color="auto"/>
        <w:right w:val="none" w:sz="0" w:space="0" w:color="auto"/>
      </w:divBdr>
    </w:div>
    <w:div w:id="1548908064">
      <w:bodyDiv w:val="1"/>
      <w:marLeft w:val="0"/>
      <w:marRight w:val="0"/>
      <w:marTop w:val="0"/>
      <w:marBottom w:val="0"/>
      <w:divBdr>
        <w:top w:val="none" w:sz="0" w:space="0" w:color="auto"/>
        <w:left w:val="none" w:sz="0" w:space="0" w:color="auto"/>
        <w:bottom w:val="none" w:sz="0" w:space="0" w:color="auto"/>
        <w:right w:val="none" w:sz="0" w:space="0" w:color="auto"/>
      </w:divBdr>
    </w:div>
    <w:div w:id="1550417379">
      <w:bodyDiv w:val="1"/>
      <w:marLeft w:val="0"/>
      <w:marRight w:val="0"/>
      <w:marTop w:val="0"/>
      <w:marBottom w:val="0"/>
      <w:divBdr>
        <w:top w:val="none" w:sz="0" w:space="0" w:color="auto"/>
        <w:left w:val="none" w:sz="0" w:space="0" w:color="auto"/>
        <w:bottom w:val="none" w:sz="0" w:space="0" w:color="auto"/>
        <w:right w:val="none" w:sz="0" w:space="0" w:color="auto"/>
      </w:divBdr>
    </w:div>
    <w:div w:id="1550606164">
      <w:bodyDiv w:val="1"/>
      <w:marLeft w:val="0"/>
      <w:marRight w:val="0"/>
      <w:marTop w:val="0"/>
      <w:marBottom w:val="0"/>
      <w:divBdr>
        <w:top w:val="none" w:sz="0" w:space="0" w:color="auto"/>
        <w:left w:val="none" w:sz="0" w:space="0" w:color="auto"/>
        <w:bottom w:val="none" w:sz="0" w:space="0" w:color="auto"/>
        <w:right w:val="none" w:sz="0" w:space="0" w:color="auto"/>
      </w:divBdr>
    </w:div>
    <w:div w:id="1550989595">
      <w:bodyDiv w:val="1"/>
      <w:marLeft w:val="0"/>
      <w:marRight w:val="0"/>
      <w:marTop w:val="0"/>
      <w:marBottom w:val="0"/>
      <w:divBdr>
        <w:top w:val="none" w:sz="0" w:space="0" w:color="auto"/>
        <w:left w:val="none" w:sz="0" w:space="0" w:color="auto"/>
        <w:bottom w:val="none" w:sz="0" w:space="0" w:color="auto"/>
        <w:right w:val="none" w:sz="0" w:space="0" w:color="auto"/>
      </w:divBdr>
    </w:div>
    <w:div w:id="1551719990">
      <w:bodyDiv w:val="1"/>
      <w:marLeft w:val="0"/>
      <w:marRight w:val="0"/>
      <w:marTop w:val="0"/>
      <w:marBottom w:val="0"/>
      <w:divBdr>
        <w:top w:val="none" w:sz="0" w:space="0" w:color="auto"/>
        <w:left w:val="none" w:sz="0" w:space="0" w:color="auto"/>
        <w:bottom w:val="none" w:sz="0" w:space="0" w:color="auto"/>
        <w:right w:val="none" w:sz="0" w:space="0" w:color="auto"/>
      </w:divBdr>
    </w:div>
    <w:div w:id="1552570166">
      <w:bodyDiv w:val="1"/>
      <w:marLeft w:val="0"/>
      <w:marRight w:val="0"/>
      <w:marTop w:val="0"/>
      <w:marBottom w:val="0"/>
      <w:divBdr>
        <w:top w:val="none" w:sz="0" w:space="0" w:color="auto"/>
        <w:left w:val="none" w:sz="0" w:space="0" w:color="auto"/>
        <w:bottom w:val="none" w:sz="0" w:space="0" w:color="auto"/>
        <w:right w:val="none" w:sz="0" w:space="0" w:color="auto"/>
      </w:divBdr>
    </w:div>
    <w:div w:id="1555238716">
      <w:bodyDiv w:val="1"/>
      <w:marLeft w:val="0"/>
      <w:marRight w:val="0"/>
      <w:marTop w:val="0"/>
      <w:marBottom w:val="0"/>
      <w:divBdr>
        <w:top w:val="none" w:sz="0" w:space="0" w:color="auto"/>
        <w:left w:val="none" w:sz="0" w:space="0" w:color="auto"/>
        <w:bottom w:val="none" w:sz="0" w:space="0" w:color="auto"/>
        <w:right w:val="none" w:sz="0" w:space="0" w:color="auto"/>
      </w:divBdr>
    </w:div>
    <w:div w:id="1555771585">
      <w:bodyDiv w:val="1"/>
      <w:marLeft w:val="0"/>
      <w:marRight w:val="0"/>
      <w:marTop w:val="0"/>
      <w:marBottom w:val="0"/>
      <w:divBdr>
        <w:top w:val="none" w:sz="0" w:space="0" w:color="auto"/>
        <w:left w:val="none" w:sz="0" w:space="0" w:color="auto"/>
        <w:bottom w:val="none" w:sz="0" w:space="0" w:color="auto"/>
        <w:right w:val="none" w:sz="0" w:space="0" w:color="auto"/>
      </w:divBdr>
    </w:div>
    <w:div w:id="1555773074">
      <w:bodyDiv w:val="1"/>
      <w:marLeft w:val="0"/>
      <w:marRight w:val="0"/>
      <w:marTop w:val="0"/>
      <w:marBottom w:val="0"/>
      <w:divBdr>
        <w:top w:val="none" w:sz="0" w:space="0" w:color="auto"/>
        <w:left w:val="none" w:sz="0" w:space="0" w:color="auto"/>
        <w:bottom w:val="none" w:sz="0" w:space="0" w:color="auto"/>
        <w:right w:val="none" w:sz="0" w:space="0" w:color="auto"/>
      </w:divBdr>
    </w:div>
    <w:div w:id="1555852377">
      <w:bodyDiv w:val="1"/>
      <w:marLeft w:val="0"/>
      <w:marRight w:val="0"/>
      <w:marTop w:val="0"/>
      <w:marBottom w:val="0"/>
      <w:divBdr>
        <w:top w:val="none" w:sz="0" w:space="0" w:color="auto"/>
        <w:left w:val="none" w:sz="0" w:space="0" w:color="auto"/>
        <w:bottom w:val="none" w:sz="0" w:space="0" w:color="auto"/>
        <w:right w:val="none" w:sz="0" w:space="0" w:color="auto"/>
      </w:divBdr>
    </w:div>
    <w:div w:id="1556696896">
      <w:bodyDiv w:val="1"/>
      <w:marLeft w:val="0"/>
      <w:marRight w:val="0"/>
      <w:marTop w:val="0"/>
      <w:marBottom w:val="0"/>
      <w:divBdr>
        <w:top w:val="none" w:sz="0" w:space="0" w:color="auto"/>
        <w:left w:val="none" w:sz="0" w:space="0" w:color="auto"/>
        <w:bottom w:val="none" w:sz="0" w:space="0" w:color="auto"/>
        <w:right w:val="none" w:sz="0" w:space="0" w:color="auto"/>
      </w:divBdr>
    </w:div>
    <w:div w:id="1557085489">
      <w:bodyDiv w:val="1"/>
      <w:marLeft w:val="0"/>
      <w:marRight w:val="0"/>
      <w:marTop w:val="0"/>
      <w:marBottom w:val="0"/>
      <w:divBdr>
        <w:top w:val="none" w:sz="0" w:space="0" w:color="auto"/>
        <w:left w:val="none" w:sz="0" w:space="0" w:color="auto"/>
        <w:bottom w:val="none" w:sz="0" w:space="0" w:color="auto"/>
        <w:right w:val="none" w:sz="0" w:space="0" w:color="auto"/>
      </w:divBdr>
    </w:div>
    <w:div w:id="1557467282">
      <w:bodyDiv w:val="1"/>
      <w:marLeft w:val="0"/>
      <w:marRight w:val="0"/>
      <w:marTop w:val="0"/>
      <w:marBottom w:val="0"/>
      <w:divBdr>
        <w:top w:val="none" w:sz="0" w:space="0" w:color="auto"/>
        <w:left w:val="none" w:sz="0" w:space="0" w:color="auto"/>
        <w:bottom w:val="none" w:sz="0" w:space="0" w:color="auto"/>
        <w:right w:val="none" w:sz="0" w:space="0" w:color="auto"/>
      </w:divBdr>
    </w:div>
    <w:div w:id="1558396646">
      <w:bodyDiv w:val="1"/>
      <w:marLeft w:val="0"/>
      <w:marRight w:val="0"/>
      <w:marTop w:val="0"/>
      <w:marBottom w:val="0"/>
      <w:divBdr>
        <w:top w:val="none" w:sz="0" w:space="0" w:color="auto"/>
        <w:left w:val="none" w:sz="0" w:space="0" w:color="auto"/>
        <w:bottom w:val="none" w:sz="0" w:space="0" w:color="auto"/>
        <w:right w:val="none" w:sz="0" w:space="0" w:color="auto"/>
      </w:divBdr>
    </w:div>
    <w:div w:id="1559824871">
      <w:bodyDiv w:val="1"/>
      <w:marLeft w:val="0"/>
      <w:marRight w:val="0"/>
      <w:marTop w:val="0"/>
      <w:marBottom w:val="0"/>
      <w:divBdr>
        <w:top w:val="none" w:sz="0" w:space="0" w:color="auto"/>
        <w:left w:val="none" w:sz="0" w:space="0" w:color="auto"/>
        <w:bottom w:val="none" w:sz="0" w:space="0" w:color="auto"/>
        <w:right w:val="none" w:sz="0" w:space="0" w:color="auto"/>
      </w:divBdr>
    </w:div>
    <w:div w:id="1561285564">
      <w:bodyDiv w:val="1"/>
      <w:marLeft w:val="0"/>
      <w:marRight w:val="0"/>
      <w:marTop w:val="0"/>
      <w:marBottom w:val="0"/>
      <w:divBdr>
        <w:top w:val="none" w:sz="0" w:space="0" w:color="auto"/>
        <w:left w:val="none" w:sz="0" w:space="0" w:color="auto"/>
        <w:bottom w:val="none" w:sz="0" w:space="0" w:color="auto"/>
        <w:right w:val="none" w:sz="0" w:space="0" w:color="auto"/>
      </w:divBdr>
    </w:div>
    <w:div w:id="1561869806">
      <w:bodyDiv w:val="1"/>
      <w:marLeft w:val="0"/>
      <w:marRight w:val="0"/>
      <w:marTop w:val="0"/>
      <w:marBottom w:val="0"/>
      <w:divBdr>
        <w:top w:val="none" w:sz="0" w:space="0" w:color="auto"/>
        <w:left w:val="none" w:sz="0" w:space="0" w:color="auto"/>
        <w:bottom w:val="none" w:sz="0" w:space="0" w:color="auto"/>
        <w:right w:val="none" w:sz="0" w:space="0" w:color="auto"/>
      </w:divBdr>
    </w:div>
    <w:div w:id="1566260276">
      <w:bodyDiv w:val="1"/>
      <w:marLeft w:val="0"/>
      <w:marRight w:val="0"/>
      <w:marTop w:val="0"/>
      <w:marBottom w:val="0"/>
      <w:divBdr>
        <w:top w:val="none" w:sz="0" w:space="0" w:color="auto"/>
        <w:left w:val="none" w:sz="0" w:space="0" w:color="auto"/>
        <w:bottom w:val="none" w:sz="0" w:space="0" w:color="auto"/>
        <w:right w:val="none" w:sz="0" w:space="0" w:color="auto"/>
      </w:divBdr>
    </w:div>
    <w:div w:id="1567573855">
      <w:bodyDiv w:val="1"/>
      <w:marLeft w:val="0"/>
      <w:marRight w:val="0"/>
      <w:marTop w:val="0"/>
      <w:marBottom w:val="0"/>
      <w:divBdr>
        <w:top w:val="none" w:sz="0" w:space="0" w:color="auto"/>
        <w:left w:val="none" w:sz="0" w:space="0" w:color="auto"/>
        <w:bottom w:val="none" w:sz="0" w:space="0" w:color="auto"/>
        <w:right w:val="none" w:sz="0" w:space="0" w:color="auto"/>
      </w:divBdr>
    </w:div>
    <w:div w:id="1568103101">
      <w:bodyDiv w:val="1"/>
      <w:marLeft w:val="0"/>
      <w:marRight w:val="0"/>
      <w:marTop w:val="0"/>
      <w:marBottom w:val="0"/>
      <w:divBdr>
        <w:top w:val="none" w:sz="0" w:space="0" w:color="auto"/>
        <w:left w:val="none" w:sz="0" w:space="0" w:color="auto"/>
        <w:bottom w:val="none" w:sz="0" w:space="0" w:color="auto"/>
        <w:right w:val="none" w:sz="0" w:space="0" w:color="auto"/>
      </w:divBdr>
    </w:div>
    <w:div w:id="1568764606">
      <w:bodyDiv w:val="1"/>
      <w:marLeft w:val="0"/>
      <w:marRight w:val="0"/>
      <w:marTop w:val="0"/>
      <w:marBottom w:val="0"/>
      <w:divBdr>
        <w:top w:val="none" w:sz="0" w:space="0" w:color="auto"/>
        <w:left w:val="none" w:sz="0" w:space="0" w:color="auto"/>
        <w:bottom w:val="none" w:sz="0" w:space="0" w:color="auto"/>
        <w:right w:val="none" w:sz="0" w:space="0" w:color="auto"/>
      </w:divBdr>
    </w:div>
    <w:div w:id="1568801607">
      <w:bodyDiv w:val="1"/>
      <w:marLeft w:val="0"/>
      <w:marRight w:val="0"/>
      <w:marTop w:val="0"/>
      <w:marBottom w:val="0"/>
      <w:divBdr>
        <w:top w:val="none" w:sz="0" w:space="0" w:color="auto"/>
        <w:left w:val="none" w:sz="0" w:space="0" w:color="auto"/>
        <w:bottom w:val="none" w:sz="0" w:space="0" w:color="auto"/>
        <w:right w:val="none" w:sz="0" w:space="0" w:color="auto"/>
      </w:divBdr>
    </w:div>
    <w:div w:id="1571960309">
      <w:bodyDiv w:val="1"/>
      <w:marLeft w:val="0"/>
      <w:marRight w:val="0"/>
      <w:marTop w:val="0"/>
      <w:marBottom w:val="0"/>
      <w:divBdr>
        <w:top w:val="none" w:sz="0" w:space="0" w:color="auto"/>
        <w:left w:val="none" w:sz="0" w:space="0" w:color="auto"/>
        <w:bottom w:val="none" w:sz="0" w:space="0" w:color="auto"/>
        <w:right w:val="none" w:sz="0" w:space="0" w:color="auto"/>
      </w:divBdr>
    </w:div>
    <w:div w:id="1572421576">
      <w:bodyDiv w:val="1"/>
      <w:marLeft w:val="0"/>
      <w:marRight w:val="0"/>
      <w:marTop w:val="0"/>
      <w:marBottom w:val="0"/>
      <w:divBdr>
        <w:top w:val="none" w:sz="0" w:space="0" w:color="auto"/>
        <w:left w:val="none" w:sz="0" w:space="0" w:color="auto"/>
        <w:bottom w:val="none" w:sz="0" w:space="0" w:color="auto"/>
        <w:right w:val="none" w:sz="0" w:space="0" w:color="auto"/>
      </w:divBdr>
    </w:div>
    <w:div w:id="1572620659">
      <w:bodyDiv w:val="1"/>
      <w:marLeft w:val="0"/>
      <w:marRight w:val="0"/>
      <w:marTop w:val="0"/>
      <w:marBottom w:val="0"/>
      <w:divBdr>
        <w:top w:val="none" w:sz="0" w:space="0" w:color="auto"/>
        <w:left w:val="none" w:sz="0" w:space="0" w:color="auto"/>
        <w:bottom w:val="none" w:sz="0" w:space="0" w:color="auto"/>
        <w:right w:val="none" w:sz="0" w:space="0" w:color="auto"/>
      </w:divBdr>
    </w:div>
    <w:div w:id="1573737681">
      <w:bodyDiv w:val="1"/>
      <w:marLeft w:val="0"/>
      <w:marRight w:val="0"/>
      <w:marTop w:val="0"/>
      <w:marBottom w:val="0"/>
      <w:divBdr>
        <w:top w:val="none" w:sz="0" w:space="0" w:color="auto"/>
        <w:left w:val="none" w:sz="0" w:space="0" w:color="auto"/>
        <w:bottom w:val="none" w:sz="0" w:space="0" w:color="auto"/>
        <w:right w:val="none" w:sz="0" w:space="0" w:color="auto"/>
      </w:divBdr>
    </w:div>
    <w:div w:id="1573810529">
      <w:bodyDiv w:val="1"/>
      <w:marLeft w:val="0"/>
      <w:marRight w:val="0"/>
      <w:marTop w:val="0"/>
      <w:marBottom w:val="0"/>
      <w:divBdr>
        <w:top w:val="none" w:sz="0" w:space="0" w:color="auto"/>
        <w:left w:val="none" w:sz="0" w:space="0" w:color="auto"/>
        <w:bottom w:val="none" w:sz="0" w:space="0" w:color="auto"/>
        <w:right w:val="none" w:sz="0" w:space="0" w:color="auto"/>
      </w:divBdr>
    </w:div>
    <w:div w:id="1574662023">
      <w:bodyDiv w:val="1"/>
      <w:marLeft w:val="0"/>
      <w:marRight w:val="0"/>
      <w:marTop w:val="0"/>
      <w:marBottom w:val="0"/>
      <w:divBdr>
        <w:top w:val="none" w:sz="0" w:space="0" w:color="auto"/>
        <w:left w:val="none" w:sz="0" w:space="0" w:color="auto"/>
        <w:bottom w:val="none" w:sz="0" w:space="0" w:color="auto"/>
        <w:right w:val="none" w:sz="0" w:space="0" w:color="auto"/>
      </w:divBdr>
    </w:div>
    <w:div w:id="1575579745">
      <w:bodyDiv w:val="1"/>
      <w:marLeft w:val="0"/>
      <w:marRight w:val="0"/>
      <w:marTop w:val="0"/>
      <w:marBottom w:val="0"/>
      <w:divBdr>
        <w:top w:val="none" w:sz="0" w:space="0" w:color="auto"/>
        <w:left w:val="none" w:sz="0" w:space="0" w:color="auto"/>
        <w:bottom w:val="none" w:sz="0" w:space="0" w:color="auto"/>
        <w:right w:val="none" w:sz="0" w:space="0" w:color="auto"/>
      </w:divBdr>
    </w:div>
    <w:div w:id="1577591167">
      <w:bodyDiv w:val="1"/>
      <w:marLeft w:val="0"/>
      <w:marRight w:val="0"/>
      <w:marTop w:val="0"/>
      <w:marBottom w:val="0"/>
      <w:divBdr>
        <w:top w:val="none" w:sz="0" w:space="0" w:color="auto"/>
        <w:left w:val="none" w:sz="0" w:space="0" w:color="auto"/>
        <w:bottom w:val="none" w:sz="0" w:space="0" w:color="auto"/>
        <w:right w:val="none" w:sz="0" w:space="0" w:color="auto"/>
      </w:divBdr>
    </w:div>
    <w:div w:id="1579319224">
      <w:bodyDiv w:val="1"/>
      <w:marLeft w:val="0"/>
      <w:marRight w:val="0"/>
      <w:marTop w:val="0"/>
      <w:marBottom w:val="0"/>
      <w:divBdr>
        <w:top w:val="none" w:sz="0" w:space="0" w:color="auto"/>
        <w:left w:val="none" w:sz="0" w:space="0" w:color="auto"/>
        <w:bottom w:val="none" w:sz="0" w:space="0" w:color="auto"/>
        <w:right w:val="none" w:sz="0" w:space="0" w:color="auto"/>
      </w:divBdr>
    </w:div>
    <w:div w:id="1580290287">
      <w:bodyDiv w:val="1"/>
      <w:marLeft w:val="0"/>
      <w:marRight w:val="0"/>
      <w:marTop w:val="0"/>
      <w:marBottom w:val="0"/>
      <w:divBdr>
        <w:top w:val="none" w:sz="0" w:space="0" w:color="auto"/>
        <w:left w:val="none" w:sz="0" w:space="0" w:color="auto"/>
        <w:bottom w:val="none" w:sz="0" w:space="0" w:color="auto"/>
        <w:right w:val="none" w:sz="0" w:space="0" w:color="auto"/>
      </w:divBdr>
    </w:div>
    <w:div w:id="1580866866">
      <w:bodyDiv w:val="1"/>
      <w:marLeft w:val="0"/>
      <w:marRight w:val="0"/>
      <w:marTop w:val="0"/>
      <w:marBottom w:val="0"/>
      <w:divBdr>
        <w:top w:val="none" w:sz="0" w:space="0" w:color="auto"/>
        <w:left w:val="none" w:sz="0" w:space="0" w:color="auto"/>
        <w:bottom w:val="none" w:sz="0" w:space="0" w:color="auto"/>
        <w:right w:val="none" w:sz="0" w:space="0" w:color="auto"/>
      </w:divBdr>
    </w:div>
    <w:div w:id="1581719285">
      <w:bodyDiv w:val="1"/>
      <w:marLeft w:val="0"/>
      <w:marRight w:val="0"/>
      <w:marTop w:val="0"/>
      <w:marBottom w:val="0"/>
      <w:divBdr>
        <w:top w:val="none" w:sz="0" w:space="0" w:color="auto"/>
        <w:left w:val="none" w:sz="0" w:space="0" w:color="auto"/>
        <w:bottom w:val="none" w:sz="0" w:space="0" w:color="auto"/>
        <w:right w:val="none" w:sz="0" w:space="0" w:color="auto"/>
      </w:divBdr>
    </w:div>
    <w:div w:id="1581788203">
      <w:bodyDiv w:val="1"/>
      <w:marLeft w:val="0"/>
      <w:marRight w:val="0"/>
      <w:marTop w:val="0"/>
      <w:marBottom w:val="0"/>
      <w:divBdr>
        <w:top w:val="none" w:sz="0" w:space="0" w:color="auto"/>
        <w:left w:val="none" w:sz="0" w:space="0" w:color="auto"/>
        <w:bottom w:val="none" w:sz="0" w:space="0" w:color="auto"/>
        <w:right w:val="none" w:sz="0" w:space="0" w:color="auto"/>
      </w:divBdr>
    </w:div>
    <w:div w:id="1582060130">
      <w:bodyDiv w:val="1"/>
      <w:marLeft w:val="0"/>
      <w:marRight w:val="0"/>
      <w:marTop w:val="0"/>
      <w:marBottom w:val="0"/>
      <w:divBdr>
        <w:top w:val="none" w:sz="0" w:space="0" w:color="auto"/>
        <w:left w:val="none" w:sz="0" w:space="0" w:color="auto"/>
        <w:bottom w:val="none" w:sz="0" w:space="0" w:color="auto"/>
        <w:right w:val="none" w:sz="0" w:space="0" w:color="auto"/>
      </w:divBdr>
    </w:div>
    <w:div w:id="1584535691">
      <w:bodyDiv w:val="1"/>
      <w:marLeft w:val="0"/>
      <w:marRight w:val="0"/>
      <w:marTop w:val="0"/>
      <w:marBottom w:val="0"/>
      <w:divBdr>
        <w:top w:val="none" w:sz="0" w:space="0" w:color="auto"/>
        <w:left w:val="none" w:sz="0" w:space="0" w:color="auto"/>
        <w:bottom w:val="none" w:sz="0" w:space="0" w:color="auto"/>
        <w:right w:val="none" w:sz="0" w:space="0" w:color="auto"/>
      </w:divBdr>
    </w:div>
    <w:div w:id="1584685570">
      <w:bodyDiv w:val="1"/>
      <w:marLeft w:val="0"/>
      <w:marRight w:val="0"/>
      <w:marTop w:val="0"/>
      <w:marBottom w:val="0"/>
      <w:divBdr>
        <w:top w:val="none" w:sz="0" w:space="0" w:color="auto"/>
        <w:left w:val="none" w:sz="0" w:space="0" w:color="auto"/>
        <w:bottom w:val="none" w:sz="0" w:space="0" w:color="auto"/>
        <w:right w:val="none" w:sz="0" w:space="0" w:color="auto"/>
      </w:divBdr>
    </w:div>
    <w:div w:id="1585409896">
      <w:bodyDiv w:val="1"/>
      <w:marLeft w:val="0"/>
      <w:marRight w:val="0"/>
      <w:marTop w:val="0"/>
      <w:marBottom w:val="0"/>
      <w:divBdr>
        <w:top w:val="none" w:sz="0" w:space="0" w:color="auto"/>
        <w:left w:val="none" w:sz="0" w:space="0" w:color="auto"/>
        <w:bottom w:val="none" w:sz="0" w:space="0" w:color="auto"/>
        <w:right w:val="none" w:sz="0" w:space="0" w:color="auto"/>
      </w:divBdr>
    </w:div>
    <w:div w:id="1587347495">
      <w:bodyDiv w:val="1"/>
      <w:marLeft w:val="0"/>
      <w:marRight w:val="0"/>
      <w:marTop w:val="0"/>
      <w:marBottom w:val="0"/>
      <w:divBdr>
        <w:top w:val="none" w:sz="0" w:space="0" w:color="auto"/>
        <w:left w:val="none" w:sz="0" w:space="0" w:color="auto"/>
        <w:bottom w:val="none" w:sz="0" w:space="0" w:color="auto"/>
        <w:right w:val="none" w:sz="0" w:space="0" w:color="auto"/>
      </w:divBdr>
    </w:div>
    <w:div w:id="1587957180">
      <w:bodyDiv w:val="1"/>
      <w:marLeft w:val="0"/>
      <w:marRight w:val="0"/>
      <w:marTop w:val="0"/>
      <w:marBottom w:val="0"/>
      <w:divBdr>
        <w:top w:val="none" w:sz="0" w:space="0" w:color="auto"/>
        <w:left w:val="none" w:sz="0" w:space="0" w:color="auto"/>
        <w:bottom w:val="none" w:sz="0" w:space="0" w:color="auto"/>
        <w:right w:val="none" w:sz="0" w:space="0" w:color="auto"/>
      </w:divBdr>
    </w:div>
    <w:div w:id="1590459531">
      <w:bodyDiv w:val="1"/>
      <w:marLeft w:val="0"/>
      <w:marRight w:val="0"/>
      <w:marTop w:val="0"/>
      <w:marBottom w:val="0"/>
      <w:divBdr>
        <w:top w:val="none" w:sz="0" w:space="0" w:color="auto"/>
        <w:left w:val="none" w:sz="0" w:space="0" w:color="auto"/>
        <w:bottom w:val="none" w:sz="0" w:space="0" w:color="auto"/>
        <w:right w:val="none" w:sz="0" w:space="0" w:color="auto"/>
      </w:divBdr>
    </w:div>
    <w:div w:id="1591233404">
      <w:bodyDiv w:val="1"/>
      <w:marLeft w:val="0"/>
      <w:marRight w:val="0"/>
      <w:marTop w:val="0"/>
      <w:marBottom w:val="0"/>
      <w:divBdr>
        <w:top w:val="none" w:sz="0" w:space="0" w:color="auto"/>
        <w:left w:val="none" w:sz="0" w:space="0" w:color="auto"/>
        <w:bottom w:val="none" w:sz="0" w:space="0" w:color="auto"/>
        <w:right w:val="none" w:sz="0" w:space="0" w:color="auto"/>
      </w:divBdr>
    </w:div>
    <w:div w:id="1594315939">
      <w:bodyDiv w:val="1"/>
      <w:marLeft w:val="0"/>
      <w:marRight w:val="0"/>
      <w:marTop w:val="0"/>
      <w:marBottom w:val="0"/>
      <w:divBdr>
        <w:top w:val="none" w:sz="0" w:space="0" w:color="auto"/>
        <w:left w:val="none" w:sz="0" w:space="0" w:color="auto"/>
        <w:bottom w:val="none" w:sz="0" w:space="0" w:color="auto"/>
        <w:right w:val="none" w:sz="0" w:space="0" w:color="auto"/>
      </w:divBdr>
    </w:div>
    <w:div w:id="1595548469">
      <w:bodyDiv w:val="1"/>
      <w:marLeft w:val="0"/>
      <w:marRight w:val="0"/>
      <w:marTop w:val="0"/>
      <w:marBottom w:val="0"/>
      <w:divBdr>
        <w:top w:val="none" w:sz="0" w:space="0" w:color="auto"/>
        <w:left w:val="none" w:sz="0" w:space="0" w:color="auto"/>
        <w:bottom w:val="none" w:sz="0" w:space="0" w:color="auto"/>
        <w:right w:val="none" w:sz="0" w:space="0" w:color="auto"/>
      </w:divBdr>
    </w:div>
    <w:div w:id="1596086629">
      <w:bodyDiv w:val="1"/>
      <w:marLeft w:val="0"/>
      <w:marRight w:val="0"/>
      <w:marTop w:val="0"/>
      <w:marBottom w:val="0"/>
      <w:divBdr>
        <w:top w:val="none" w:sz="0" w:space="0" w:color="auto"/>
        <w:left w:val="none" w:sz="0" w:space="0" w:color="auto"/>
        <w:bottom w:val="none" w:sz="0" w:space="0" w:color="auto"/>
        <w:right w:val="none" w:sz="0" w:space="0" w:color="auto"/>
      </w:divBdr>
    </w:div>
    <w:div w:id="1596205222">
      <w:bodyDiv w:val="1"/>
      <w:marLeft w:val="0"/>
      <w:marRight w:val="0"/>
      <w:marTop w:val="0"/>
      <w:marBottom w:val="0"/>
      <w:divBdr>
        <w:top w:val="none" w:sz="0" w:space="0" w:color="auto"/>
        <w:left w:val="none" w:sz="0" w:space="0" w:color="auto"/>
        <w:bottom w:val="none" w:sz="0" w:space="0" w:color="auto"/>
        <w:right w:val="none" w:sz="0" w:space="0" w:color="auto"/>
      </w:divBdr>
    </w:div>
    <w:div w:id="1597903762">
      <w:bodyDiv w:val="1"/>
      <w:marLeft w:val="0"/>
      <w:marRight w:val="0"/>
      <w:marTop w:val="0"/>
      <w:marBottom w:val="0"/>
      <w:divBdr>
        <w:top w:val="none" w:sz="0" w:space="0" w:color="auto"/>
        <w:left w:val="none" w:sz="0" w:space="0" w:color="auto"/>
        <w:bottom w:val="none" w:sz="0" w:space="0" w:color="auto"/>
        <w:right w:val="none" w:sz="0" w:space="0" w:color="auto"/>
      </w:divBdr>
    </w:div>
    <w:div w:id="1599757230">
      <w:bodyDiv w:val="1"/>
      <w:marLeft w:val="0"/>
      <w:marRight w:val="0"/>
      <w:marTop w:val="0"/>
      <w:marBottom w:val="0"/>
      <w:divBdr>
        <w:top w:val="none" w:sz="0" w:space="0" w:color="auto"/>
        <w:left w:val="none" w:sz="0" w:space="0" w:color="auto"/>
        <w:bottom w:val="none" w:sz="0" w:space="0" w:color="auto"/>
        <w:right w:val="none" w:sz="0" w:space="0" w:color="auto"/>
      </w:divBdr>
    </w:div>
    <w:div w:id="1600523486">
      <w:bodyDiv w:val="1"/>
      <w:marLeft w:val="0"/>
      <w:marRight w:val="0"/>
      <w:marTop w:val="0"/>
      <w:marBottom w:val="0"/>
      <w:divBdr>
        <w:top w:val="none" w:sz="0" w:space="0" w:color="auto"/>
        <w:left w:val="none" w:sz="0" w:space="0" w:color="auto"/>
        <w:bottom w:val="none" w:sz="0" w:space="0" w:color="auto"/>
        <w:right w:val="none" w:sz="0" w:space="0" w:color="auto"/>
      </w:divBdr>
    </w:div>
    <w:div w:id="1602296649">
      <w:bodyDiv w:val="1"/>
      <w:marLeft w:val="0"/>
      <w:marRight w:val="0"/>
      <w:marTop w:val="0"/>
      <w:marBottom w:val="0"/>
      <w:divBdr>
        <w:top w:val="none" w:sz="0" w:space="0" w:color="auto"/>
        <w:left w:val="none" w:sz="0" w:space="0" w:color="auto"/>
        <w:bottom w:val="none" w:sz="0" w:space="0" w:color="auto"/>
        <w:right w:val="none" w:sz="0" w:space="0" w:color="auto"/>
      </w:divBdr>
    </w:div>
    <w:div w:id="1605458205">
      <w:bodyDiv w:val="1"/>
      <w:marLeft w:val="0"/>
      <w:marRight w:val="0"/>
      <w:marTop w:val="0"/>
      <w:marBottom w:val="0"/>
      <w:divBdr>
        <w:top w:val="none" w:sz="0" w:space="0" w:color="auto"/>
        <w:left w:val="none" w:sz="0" w:space="0" w:color="auto"/>
        <w:bottom w:val="none" w:sz="0" w:space="0" w:color="auto"/>
        <w:right w:val="none" w:sz="0" w:space="0" w:color="auto"/>
      </w:divBdr>
    </w:div>
    <w:div w:id="1610351226">
      <w:bodyDiv w:val="1"/>
      <w:marLeft w:val="0"/>
      <w:marRight w:val="0"/>
      <w:marTop w:val="0"/>
      <w:marBottom w:val="0"/>
      <w:divBdr>
        <w:top w:val="none" w:sz="0" w:space="0" w:color="auto"/>
        <w:left w:val="none" w:sz="0" w:space="0" w:color="auto"/>
        <w:bottom w:val="none" w:sz="0" w:space="0" w:color="auto"/>
        <w:right w:val="none" w:sz="0" w:space="0" w:color="auto"/>
      </w:divBdr>
    </w:div>
    <w:div w:id="1610895039">
      <w:bodyDiv w:val="1"/>
      <w:marLeft w:val="0"/>
      <w:marRight w:val="0"/>
      <w:marTop w:val="0"/>
      <w:marBottom w:val="0"/>
      <w:divBdr>
        <w:top w:val="none" w:sz="0" w:space="0" w:color="auto"/>
        <w:left w:val="none" w:sz="0" w:space="0" w:color="auto"/>
        <w:bottom w:val="none" w:sz="0" w:space="0" w:color="auto"/>
        <w:right w:val="none" w:sz="0" w:space="0" w:color="auto"/>
      </w:divBdr>
    </w:div>
    <w:div w:id="1610967243">
      <w:bodyDiv w:val="1"/>
      <w:marLeft w:val="0"/>
      <w:marRight w:val="0"/>
      <w:marTop w:val="0"/>
      <w:marBottom w:val="0"/>
      <w:divBdr>
        <w:top w:val="none" w:sz="0" w:space="0" w:color="auto"/>
        <w:left w:val="none" w:sz="0" w:space="0" w:color="auto"/>
        <w:bottom w:val="none" w:sz="0" w:space="0" w:color="auto"/>
        <w:right w:val="none" w:sz="0" w:space="0" w:color="auto"/>
      </w:divBdr>
    </w:div>
    <w:div w:id="1611620833">
      <w:bodyDiv w:val="1"/>
      <w:marLeft w:val="0"/>
      <w:marRight w:val="0"/>
      <w:marTop w:val="0"/>
      <w:marBottom w:val="0"/>
      <w:divBdr>
        <w:top w:val="none" w:sz="0" w:space="0" w:color="auto"/>
        <w:left w:val="none" w:sz="0" w:space="0" w:color="auto"/>
        <w:bottom w:val="none" w:sz="0" w:space="0" w:color="auto"/>
        <w:right w:val="none" w:sz="0" w:space="0" w:color="auto"/>
      </w:divBdr>
    </w:div>
    <w:div w:id="1611625096">
      <w:bodyDiv w:val="1"/>
      <w:marLeft w:val="0"/>
      <w:marRight w:val="0"/>
      <w:marTop w:val="0"/>
      <w:marBottom w:val="0"/>
      <w:divBdr>
        <w:top w:val="none" w:sz="0" w:space="0" w:color="auto"/>
        <w:left w:val="none" w:sz="0" w:space="0" w:color="auto"/>
        <w:bottom w:val="none" w:sz="0" w:space="0" w:color="auto"/>
        <w:right w:val="none" w:sz="0" w:space="0" w:color="auto"/>
      </w:divBdr>
    </w:div>
    <w:div w:id="1614753363">
      <w:bodyDiv w:val="1"/>
      <w:marLeft w:val="0"/>
      <w:marRight w:val="0"/>
      <w:marTop w:val="0"/>
      <w:marBottom w:val="0"/>
      <w:divBdr>
        <w:top w:val="none" w:sz="0" w:space="0" w:color="auto"/>
        <w:left w:val="none" w:sz="0" w:space="0" w:color="auto"/>
        <w:bottom w:val="none" w:sz="0" w:space="0" w:color="auto"/>
        <w:right w:val="none" w:sz="0" w:space="0" w:color="auto"/>
      </w:divBdr>
    </w:div>
    <w:div w:id="1614940016">
      <w:bodyDiv w:val="1"/>
      <w:marLeft w:val="0"/>
      <w:marRight w:val="0"/>
      <w:marTop w:val="0"/>
      <w:marBottom w:val="0"/>
      <w:divBdr>
        <w:top w:val="none" w:sz="0" w:space="0" w:color="auto"/>
        <w:left w:val="none" w:sz="0" w:space="0" w:color="auto"/>
        <w:bottom w:val="none" w:sz="0" w:space="0" w:color="auto"/>
        <w:right w:val="none" w:sz="0" w:space="0" w:color="auto"/>
      </w:divBdr>
    </w:div>
    <w:div w:id="1615556746">
      <w:bodyDiv w:val="1"/>
      <w:marLeft w:val="0"/>
      <w:marRight w:val="0"/>
      <w:marTop w:val="0"/>
      <w:marBottom w:val="0"/>
      <w:divBdr>
        <w:top w:val="none" w:sz="0" w:space="0" w:color="auto"/>
        <w:left w:val="none" w:sz="0" w:space="0" w:color="auto"/>
        <w:bottom w:val="none" w:sz="0" w:space="0" w:color="auto"/>
        <w:right w:val="none" w:sz="0" w:space="0" w:color="auto"/>
      </w:divBdr>
    </w:div>
    <w:div w:id="1617831305">
      <w:bodyDiv w:val="1"/>
      <w:marLeft w:val="0"/>
      <w:marRight w:val="0"/>
      <w:marTop w:val="0"/>
      <w:marBottom w:val="0"/>
      <w:divBdr>
        <w:top w:val="none" w:sz="0" w:space="0" w:color="auto"/>
        <w:left w:val="none" w:sz="0" w:space="0" w:color="auto"/>
        <w:bottom w:val="none" w:sz="0" w:space="0" w:color="auto"/>
        <w:right w:val="none" w:sz="0" w:space="0" w:color="auto"/>
      </w:divBdr>
    </w:div>
    <w:div w:id="1618100170">
      <w:bodyDiv w:val="1"/>
      <w:marLeft w:val="0"/>
      <w:marRight w:val="0"/>
      <w:marTop w:val="0"/>
      <w:marBottom w:val="0"/>
      <w:divBdr>
        <w:top w:val="none" w:sz="0" w:space="0" w:color="auto"/>
        <w:left w:val="none" w:sz="0" w:space="0" w:color="auto"/>
        <w:bottom w:val="none" w:sz="0" w:space="0" w:color="auto"/>
        <w:right w:val="none" w:sz="0" w:space="0" w:color="auto"/>
      </w:divBdr>
    </w:div>
    <w:div w:id="1620408112">
      <w:bodyDiv w:val="1"/>
      <w:marLeft w:val="0"/>
      <w:marRight w:val="0"/>
      <w:marTop w:val="0"/>
      <w:marBottom w:val="0"/>
      <w:divBdr>
        <w:top w:val="none" w:sz="0" w:space="0" w:color="auto"/>
        <w:left w:val="none" w:sz="0" w:space="0" w:color="auto"/>
        <w:bottom w:val="none" w:sz="0" w:space="0" w:color="auto"/>
        <w:right w:val="none" w:sz="0" w:space="0" w:color="auto"/>
      </w:divBdr>
    </w:div>
    <w:div w:id="1620798005">
      <w:bodyDiv w:val="1"/>
      <w:marLeft w:val="0"/>
      <w:marRight w:val="0"/>
      <w:marTop w:val="0"/>
      <w:marBottom w:val="0"/>
      <w:divBdr>
        <w:top w:val="none" w:sz="0" w:space="0" w:color="auto"/>
        <w:left w:val="none" w:sz="0" w:space="0" w:color="auto"/>
        <w:bottom w:val="none" w:sz="0" w:space="0" w:color="auto"/>
        <w:right w:val="none" w:sz="0" w:space="0" w:color="auto"/>
      </w:divBdr>
    </w:div>
    <w:div w:id="1623683045">
      <w:bodyDiv w:val="1"/>
      <w:marLeft w:val="0"/>
      <w:marRight w:val="0"/>
      <w:marTop w:val="0"/>
      <w:marBottom w:val="0"/>
      <w:divBdr>
        <w:top w:val="none" w:sz="0" w:space="0" w:color="auto"/>
        <w:left w:val="none" w:sz="0" w:space="0" w:color="auto"/>
        <w:bottom w:val="none" w:sz="0" w:space="0" w:color="auto"/>
        <w:right w:val="none" w:sz="0" w:space="0" w:color="auto"/>
      </w:divBdr>
    </w:div>
    <w:div w:id="1624380406">
      <w:bodyDiv w:val="1"/>
      <w:marLeft w:val="0"/>
      <w:marRight w:val="0"/>
      <w:marTop w:val="0"/>
      <w:marBottom w:val="0"/>
      <w:divBdr>
        <w:top w:val="none" w:sz="0" w:space="0" w:color="auto"/>
        <w:left w:val="none" w:sz="0" w:space="0" w:color="auto"/>
        <w:bottom w:val="none" w:sz="0" w:space="0" w:color="auto"/>
        <w:right w:val="none" w:sz="0" w:space="0" w:color="auto"/>
      </w:divBdr>
    </w:div>
    <w:div w:id="1625387040">
      <w:bodyDiv w:val="1"/>
      <w:marLeft w:val="0"/>
      <w:marRight w:val="0"/>
      <w:marTop w:val="0"/>
      <w:marBottom w:val="0"/>
      <w:divBdr>
        <w:top w:val="none" w:sz="0" w:space="0" w:color="auto"/>
        <w:left w:val="none" w:sz="0" w:space="0" w:color="auto"/>
        <w:bottom w:val="none" w:sz="0" w:space="0" w:color="auto"/>
        <w:right w:val="none" w:sz="0" w:space="0" w:color="auto"/>
      </w:divBdr>
    </w:div>
    <w:div w:id="1627002067">
      <w:bodyDiv w:val="1"/>
      <w:marLeft w:val="0"/>
      <w:marRight w:val="0"/>
      <w:marTop w:val="0"/>
      <w:marBottom w:val="0"/>
      <w:divBdr>
        <w:top w:val="none" w:sz="0" w:space="0" w:color="auto"/>
        <w:left w:val="none" w:sz="0" w:space="0" w:color="auto"/>
        <w:bottom w:val="none" w:sz="0" w:space="0" w:color="auto"/>
        <w:right w:val="none" w:sz="0" w:space="0" w:color="auto"/>
      </w:divBdr>
    </w:div>
    <w:div w:id="1627002084">
      <w:bodyDiv w:val="1"/>
      <w:marLeft w:val="0"/>
      <w:marRight w:val="0"/>
      <w:marTop w:val="0"/>
      <w:marBottom w:val="0"/>
      <w:divBdr>
        <w:top w:val="none" w:sz="0" w:space="0" w:color="auto"/>
        <w:left w:val="none" w:sz="0" w:space="0" w:color="auto"/>
        <w:bottom w:val="none" w:sz="0" w:space="0" w:color="auto"/>
        <w:right w:val="none" w:sz="0" w:space="0" w:color="auto"/>
      </w:divBdr>
    </w:div>
    <w:div w:id="1627853185">
      <w:bodyDiv w:val="1"/>
      <w:marLeft w:val="0"/>
      <w:marRight w:val="0"/>
      <w:marTop w:val="0"/>
      <w:marBottom w:val="0"/>
      <w:divBdr>
        <w:top w:val="none" w:sz="0" w:space="0" w:color="auto"/>
        <w:left w:val="none" w:sz="0" w:space="0" w:color="auto"/>
        <w:bottom w:val="none" w:sz="0" w:space="0" w:color="auto"/>
        <w:right w:val="none" w:sz="0" w:space="0" w:color="auto"/>
      </w:divBdr>
    </w:div>
    <w:div w:id="1628583771">
      <w:bodyDiv w:val="1"/>
      <w:marLeft w:val="0"/>
      <w:marRight w:val="0"/>
      <w:marTop w:val="0"/>
      <w:marBottom w:val="0"/>
      <w:divBdr>
        <w:top w:val="none" w:sz="0" w:space="0" w:color="auto"/>
        <w:left w:val="none" w:sz="0" w:space="0" w:color="auto"/>
        <w:bottom w:val="none" w:sz="0" w:space="0" w:color="auto"/>
        <w:right w:val="none" w:sz="0" w:space="0" w:color="auto"/>
      </w:divBdr>
    </w:div>
    <w:div w:id="1628706549">
      <w:bodyDiv w:val="1"/>
      <w:marLeft w:val="0"/>
      <w:marRight w:val="0"/>
      <w:marTop w:val="0"/>
      <w:marBottom w:val="0"/>
      <w:divBdr>
        <w:top w:val="none" w:sz="0" w:space="0" w:color="auto"/>
        <w:left w:val="none" w:sz="0" w:space="0" w:color="auto"/>
        <w:bottom w:val="none" w:sz="0" w:space="0" w:color="auto"/>
        <w:right w:val="none" w:sz="0" w:space="0" w:color="auto"/>
      </w:divBdr>
    </w:div>
    <w:div w:id="1628929028">
      <w:bodyDiv w:val="1"/>
      <w:marLeft w:val="0"/>
      <w:marRight w:val="0"/>
      <w:marTop w:val="0"/>
      <w:marBottom w:val="0"/>
      <w:divBdr>
        <w:top w:val="none" w:sz="0" w:space="0" w:color="auto"/>
        <w:left w:val="none" w:sz="0" w:space="0" w:color="auto"/>
        <w:bottom w:val="none" w:sz="0" w:space="0" w:color="auto"/>
        <w:right w:val="none" w:sz="0" w:space="0" w:color="auto"/>
      </w:divBdr>
    </w:div>
    <w:div w:id="1631132114">
      <w:bodyDiv w:val="1"/>
      <w:marLeft w:val="0"/>
      <w:marRight w:val="0"/>
      <w:marTop w:val="0"/>
      <w:marBottom w:val="0"/>
      <w:divBdr>
        <w:top w:val="none" w:sz="0" w:space="0" w:color="auto"/>
        <w:left w:val="none" w:sz="0" w:space="0" w:color="auto"/>
        <w:bottom w:val="none" w:sz="0" w:space="0" w:color="auto"/>
        <w:right w:val="none" w:sz="0" w:space="0" w:color="auto"/>
      </w:divBdr>
    </w:div>
    <w:div w:id="1631982690">
      <w:bodyDiv w:val="1"/>
      <w:marLeft w:val="0"/>
      <w:marRight w:val="0"/>
      <w:marTop w:val="0"/>
      <w:marBottom w:val="0"/>
      <w:divBdr>
        <w:top w:val="none" w:sz="0" w:space="0" w:color="auto"/>
        <w:left w:val="none" w:sz="0" w:space="0" w:color="auto"/>
        <w:bottom w:val="none" w:sz="0" w:space="0" w:color="auto"/>
        <w:right w:val="none" w:sz="0" w:space="0" w:color="auto"/>
      </w:divBdr>
    </w:div>
    <w:div w:id="1634601586">
      <w:bodyDiv w:val="1"/>
      <w:marLeft w:val="0"/>
      <w:marRight w:val="0"/>
      <w:marTop w:val="0"/>
      <w:marBottom w:val="0"/>
      <w:divBdr>
        <w:top w:val="none" w:sz="0" w:space="0" w:color="auto"/>
        <w:left w:val="none" w:sz="0" w:space="0" w:color="auto"/>
        <w:bottom w:val="none" w:sz="0" w:space="0" w:color="auto"/>
        <w:right w:val="none" w:sz="0" w:space="0" w:color="auto"/>
      </w:divBdr>
    </w:div>
    <w:div w:id="1635063985">
      <w:bodyDiv w:val="1"/>
      <w:marLeft w:val="0"/>
      <w:marRight w:val="0"/>
      <w:marTop w:val="0"/>
      <w:marBottom w:val="0"/>
      <w:divBdr>
        <w:top w:val="none" w:sz="0" w:space="0" w:color="auto"/>
        <w:left w:val="none" w:sz="0" w:space="0" w:color="auto"/>
        <w:bottom w:val="none" w:sz="0" w:space="0" w:color="auto"/>
        <w:right w:val="none" w:sz="0" w:space="0" w:color="auto"/>
      </w:divBdr>
    </w:div>
    <w:div w:id="1635983978">
      <w:bodyDiv w:val="1"/>
      <w:marLeft w:val="0"/>
      <w:marRight w:val="0"/>
      <w:marTop w:val="0"/>
      <w:marBottom w:val="0"/>
      <w:divBdr>
        <w:top w:val="none" w:sz="0" w:space="0" w:color="auto"/>
        <w:left w:val="none" w:sz="0" w:space="0" w:color="auto"/>
        <w:bottom w:val="none" w:sz="0" w:space="0" w:color="auto"/>
        <w:right w:val="none" w:sz="0" w:space="0" w:color="auto"/>
      </w:divBdr>
    </w:div>
    <w:div w:id="1638878664">
      <w:bodyDiv w:val="1"/>
      <w:marLeft w:val="0"/>
      <w:marRight w:val="0"/>
      <w:marTop w:val="0"/>
      <w:marBottom w:val="0"/>
      <w:divBdr>
        <w:top w:val="none" w:sz="0" w:space="0" w:color="auto"/>
        <w:left w:val="none" w:sz="0" w:space="0" w:color="auto"/>
        <w:bottom w:val="none" w:sz="0" w:space="0" w:color="auto"/>
        <w:right w:val="none" w:sz="0" w:space="0" w:color="auto"/>
      </w:divBdr>
    </w:div>
    <w:div w:id="1639266399">
      <w:bodyDiv w:val="1"/>
      <w:marLeft w:val="0"/>
      <w:marRight w:val="0"/>
      <w:marTop w:val="0"/>
      <w:marBottom w:val="0"/>
      <w:divBdr>
        <w:top w:val="none" w:sz="0" w:space="0" w:color="auto"/>
        <w:left w:val="none" w:sz="0" w:space="0" w:color="auto"/>
        <w:bottom w:val="none" w:sz="0" w:space="0" w:color="auto"/>
        <w:right w:val="none" w:sz="0" w:space="0" w:color="auto"/>
      </w:divBdr>
    </w:div>
    <w:div w:id="1641223655">
      <w:bodyDiv w:val="1"/>
      <w:marLeft w:val="0"/>
      <w:marRight w:val="0"/>
      <w:marTop w:val="0"/>
      <w:marBottom w:val="0"/>
      <w:divBdr>
        <w:top w:val="none" w:sz="0" w:space="0" w:color="auto"/>
        <w:left w:val="none" w:sz="0" w:space="0" w:color="auto"/>
        <w:bottom w:val="none" w:sz="0" w:space="0" w:color="auto"/>
        <w:right w:val="none" w:sz="0" w:space="0" w:color="auto"/>
      </w:divBdr>
    </w:div>
    <w:div w:id="1643731695">
      <w:bodyDiv w:val="1"/>
      <w:marLeft w:val="0"/>
      <w:marRight w:val="0"/>
      <w:marTop w:val="0"/>
      <w:marBottom w:val="0"/>
      <w:divBdr>
        <w:top w:val="none" w:sz="0" w:space="0" w:color="auto"/>
        <w:left w:val="none" w:sz="0" w:space="0" w:color="auto"/>
        <w:bottom w:val="none" w:sz="0" w:space="0" w:color="auto"/>
        <w:right w:val="none" w:sz="0" w:space="0" w:color="auto"/>
      </w:divBdr>
    </w:div>
    <w:div w:id="1644774955">
      <w:bodyDiv w:val="1"/>
      <w:marLeft w:val="0"/>
      <w:marRight w:val="0"/>
      <w:marTop w:val="0"/>
      <w:marBottom w:val="0"/>
      <w:divBdr>
        <w:top w:val="none" w:sz="0" w:space="0" w:color="auto"/>
        <w:left w:val="none" w:sz="0" w:space="0" w:color="auto"/>
        <w:bottom w:val="none" w:sz="0" w:space="0" w:color="auto"/>
        <w:right w:val="none" w:sz="0" w:space="0" w:color="auto"/>
      </w:divBdr>
    </w:div>
    <w:div w:id="1645505997">
      <w:bodyDiv w:val="1"/>
      <w:marLeft w:val="0"/>
      <w:marRight w:val="0"/>
      <w:marTop w:val="0"/>
      <w:marBottom w:val="0"/>
      <w:divBdr>
        <w:top w:val="none" w:sz="0" w:space="0" w:color="auto"/>
        <w:left w:val="none" w:sz="0" w:space="0" w:color="auto"/>
        <w:bottom w:val="none" w:sz="0" w:space="0" w:color="auto"/>
        <w:right w:val="none" w:sz="0" w:space="0" w:color="auto"/>
      </w:divBdr>
    </w:div>
    <w:div w:id="1646740108">
      <w:bodyDiv w:val="1"/>
      <w:marLeft w:val="0"/>
      <w:marRight w:val="0"/>
      <w:marTop w:val="0"/>
      <w:marBottom w:val="0"/>
      <w:divBdr>
        <w:top w:val="none" w:sz="0" w:space="0" w:color="auto"/>
        <w:left w:val="none" w:sz="0" w:space="0" w:color="auto"/>
        <w:bottom w:val="none" w:sz="0" w:space="0" w:color="auto"/>
        <w:right w:val="none" w:sz="0" w:space="0" w:color="auto"/>
      </w:divBdr>
    </w:div>
    <w:div w:id="1648242376">
      <w:bodyDiv w:val="1"/>
      <w:marLeft w:val="0"/>
      <w:marRight w:val="0"/>
      <w:marTop w:val="0"/>
      <w:marBottom w:val="0"/>
      <w:divBdr>
        <w:top w:val="none" w:sz="0" w:space="0" w:color="auto"/>
        <w:left w:val="none" w:sz="0" w:space="0" w:color="auto"/>
        <w:bottom w:val="none" w:sz="0" w:space="0" w:color="auto"/>
        <w:right w:val="none" w:sz="0" w:space="0" w:color="auto"/>
      </w:divBdr>
    </w:div>
    <w:div w:id="1650284602">
      <w:bodyDiv w:val="1"/>
      <w:marLeft w:val="0"/>
      <w:marRight w:val="0"/>
      <w:marTop w:val="0"/>
      <w:marBottom w:val="0"/>
      <w:divBdr>
        <w:top w:val="none" w:sz="0" w:space="0" w:color="auto"/>
        <w:left w:val="none" w:sz="0" w:space="0" w:color="auto"/>
        <w:bottom w:val="none" w:sz="0" w:space="0" w:color="auto"/>
        <w:right w:val="none" w:sz="0" w:space="0" w:color="auto"/>
      </w:divBdr>
    </w:div>
    <w:div w:id="1650331160">
      <w:bodyDiv w:val="1"/>
      <w:marLeft w:val="0"/>
      <w:marRight w:val="0"/>
      <w:marTop w:val="0"/>
      <w:marBottom w:val="0"/>
      <w:divBdr>
        <w:top w:val="none" w:sz="0" w:space="0" w:color="auto"/>
        <w:left w:val="none" w:sz="0" w:space="0" w:color="auto"/>
        <w:bottom w:val="none" w:sz="0" w:space="0" w:color="auto"/>
        <w:right w:val="none" w:sz="0" w:space="0" w:color="auto"/>
      </w:divBdr>
    </w:div>
    <w:div w:id="1650404501">
      <w:bodyDiv w:val="1"/>
      <w:marLeft w:val="0"/>
      <w:marRight w:val="0"/>
      <w:marTop w:val="0"/>
      <w:marBottom w:val="0"/>
      <w:divBdr>
        <w:top w:val="none" w:sz="0" w:space="0" w:color="auto"/>
        <w:left w:val="none" w:sz="0" w:space="0" w:color="auto"/>
        <w:bottom w:val="none" w:sz="0" w:space="0" w:color="auto"/>
        <w:right w:val="none" w:sz="0" w:space="0" w:color="auto"/>
      </w:divBdr>
    </w:div>
    <w:div w:id="1651014688">
      <w:bodyDiv w:val="1"/>
      <w:marLeft w:val="0"/>
      <w:marRight w:val="0"/>
      <w:marTop w:val="0"/>
      <w:marBottom w:val="0"/>
      <w:divBdr>
        <w:top w:val="none" w:sz="0" w:space="0" w:color="auto"/>
        <w:left w:val="none" w:sz="0" w:space="0" w:color="auto"/>
        <w:bottom w:val="none" w:sz="0" w:space="0" w:color="auto"/>
        <w:right w:val="none" w:sz="0" w:space="0" w:color="auto"/>
      </w:divBdr>
    </w:div>
    <w:div w:id="1652445980">
      <w:bodyDiv w:val="1"/>
      <w:marLeft w:val="0"/>
      <w:marRight w:val="0"/>
      <w:marTop w:val="0"/>
      <w:marBottom w:val="0"/>
      <w:divBdr>
        <w:top w:val="none" w:sz="0" w:space="0" w:color="auto"/>
        <w:left w:val="none" w:sz="0" w:space="0" w:color="auto"/>
        <w:bottom w:val="none" w:sz="0" w:space="0" w:color="auto"/>
        <w:right w:val="none" w:sz="0" w:space="0" w:color="auto"/>
      </w:divBdr>
    </w:div>
    <w:div w:id="1652559262">
      <w:bodyDiv w:val="1"/>
      <w:marLeft w:val="0"/>
      <w:marRight w:val="0"/>
      <w:marTop w:val="0"/>
      <w:marBottom w:val="0"/>
      <w:divBdr>
        <w:top w:val="none" w:sz="0" w:space="0" w:color="auto"/>
        <w:left w:val="none" w:sz="0" w:space="0" w:color="auto"/>
        <w:bottom w:val="none" w:sz="0" w:space="0" w:color="auto"/>
        <w:right w:val="none" w:sz="0" w:space="0" w:color="auto"/>
      </w:divBdr>
    </w:div>
    <w:div w:id="1652561450">
      <w:bodyDiv w:val="1"/>
      <w:marLeft w:val="0"/>
      <w:marRight w:val="0"/>
      <w:marTop w:val="0"/>
      <w:marBottom w:val="0"/>
      <w:divBdr>
        <w:top w:val="none" w:sz="0" w:space="0" w:color="auto"/>
        <w:left w:val="none" w:sz="0" w:space="0" w:color="auto"/>
        <w:bottom w:val="none" w:sz="0" w:space="0" w:color="auto"/>
        <w:right w:val="none" w:sz="0" w:space="0" w:color="auto"/>
      </w:divBdr>
    </w:div>
    <w:div w:id="1652908927">
      <w:bodyDiv w:val="1"/>
      <w:marLeft w:val="0"/>
      <w:marRight w:val="0"/>
      <w:marTop w:val="0"/>
      <w:marBottom w:val="0"/>
      <w:divBdr>
        <w:top w:val="none" w:sz="0" w:space="0" w:color="auto"/>
        <w:left w:val="none" w:sz="0" w:space="0" w:color="auto"/>
        <w:bottom w:val="none" w:sz="0" w:space="0" w:color="auto"/>
        <w:right w:val="none" w:sz="0" w:space="0" w:color="auto"/>
      </w:divBdr>
    </w:div>
    <w:div w:id="1654019415">
      <w:bodyDiv w:val="1"/>
      <w:marLeft w:val="0"/>
      <w:marRight w:val="0"/>
      <w:marTop w:val="0"/>
      <w:marBottom w:val="0"/>
      <w:divBdr>
        <w:top w:val="none" w:sz="0" w:space="0" w:color="auto"/>
        <w:left w:val="none" w:sz="0" w:space="0" w:color="auto"/>
        <w:bottom w:val="none" w:sz="0" w:space="0" w:color="auto"/>
        <w:right w:val="none" w:sz="0" w:space="0" w:color="auto"/>
      </w:divBdr>
    </w:div>
    <w:div w:id="1654213458">
      <w:bodyDiv w:val="1"/>
      <w:marLeft w:val="0"/>
      <w:marRight w:val="0"/>
      <w:marTop w:val="0"/>
      <w:marBottom w:val="0"/>
      <w:divBdr>
        <w:top w:val="none" w:sz="0" w:space="0" w:color="auto"/>
        <w:left w:val="none" w:sz="0" w:space="0" w:color="auto"/>
        <w:bottom w:val="none" w:sz="0" w:space="0" w:color="auto"/>
        <w:right w:val="none" w:sz="0" w:space="0" w:color="auto"/>
      </w:divBdr>
    </w:div>
    <w:div w:id="1654718665">
      <w:bodyDiv w:val="1"/>
      <w:marLeft w:val="0"/>
      <w:marRight w:val="0"/>
      <w:marTop w:val="0"/>
      <w:marBottom w:val="0"/>
      <w:divBdr>
        <w:top w:val="none" w:sz="0" w:space="0" w:color="auto"/>
        <w:left w:val="none" w:sz="0" w:space="0" w:color="auto"/>
        <w:bottom w:val="none" w:sz="0" w:space="0" w:color="auto"/>
        <w:right w:val="none" w:sz="0" w:space="0" w:color="auto"/>
      </w:divBdr>
    </w:div>
    <w:div w:id="1656303723">
      <w:bodyDiv w:val="1"/>
      <w:marLeft w:val="0"/>
      <w:marRight w:val="0"/>
      <w:marTop w:val="0"/>
      <w:marBottom w:val="0"/>
      <w:divBdr>
        <w:top w:val="none" w:sz="0" w:space="0" w:color="auto"/>
        <w:left w:val="none" w:sz="0" w:space="0" w:color="auto"/>
        <w:bottom w:val="none" w:sz="0" w:space="0" w:color="auto"/>
        <w:right w:val="none" w:sz="0" w:space="0" w:color="auto"/>
      </w:divBdr>
    </w:div>
    <w:div w:id="1657345806">
      <w:bodyDiv w:val="1"/>
      <w:marLeft w:val="0"/>
      <w:marRight w:val="0"/>
      <w:marTop w:val="0"/>
      <w:marBottom w:val="0"/>
      <w:divBdr>
        <w:top w:val="none" w:sz="0" w:space="0" w:color="auto"/>
        <w:left w:val="none" w:sz="0" w:space="0" w:color="auto"/>
        <w:bottom w:val="none" w:sz="0" w:space="0" w:color="auto"/>
        <w:right w:val="none" w:sz="0" w:space="0" w:color="auto"/>
      </w:divBdr>
    </w:div>
    <w:div w:id="1658463136">
      <w:bodyDiv w:val="1"/>
      <w:marLeft w:val="0"/>
      <w:marRight w:val="0"/>
      <w:marTop w:val="0"/>
      <w:marBottom w:val="0"/>
      <w:divBdr>
        <w:top w:val="none" w:sz="0" w:space="0" w:color="auto"/>
        <w:left w:val="none" w:sz="0" w:space="0" w:color="auto"/>
        <w:bottom w:val="none" w:sz="0" w:space="0" w:color="auto"/>
        <w:right w:val="none" w:sz="0" w:space="0" w:color="auto"/>
      </w:divBdr>
    </w:div>
    <w:div w:id="1659118100">
      <w:bodyDiv w:val="1"/>
      <w:marLeft w:val="0"/>
      <w:marRight w:val="0"/>
      <w:marTop w:val="0"/>
      <w:marBottom w:val="0"/>
      <w:divBdr>
        <w:top w:val="none" w:sz="0" w:space="0" w:color="auto"/>
        <w:left w:val="none" w:sz="0" w:space="0" w:color="auto"/>
        <w:bottom w:val="none" w:sz="0" w:space="0" w:color="auto"/>
        <w:right w:val="none" w:sz="0" w:space="0" w:color="auto"/>
      </w:divBdr>
    </w:div>
    <w:div w:id="1660229314">
      <w:bodyDiv w:val="1"/>
      <w:marLeft w:val="0"/>
      <w:marRight w:val="0"/>
      <w:marTop w:val="0"/>
      <w:marBottom w:val="0"/>
      <w:divBdr>
        <w:top w:val="none" w:sz="0" w:space="0" w:color="auto"/>
        <w:left w:val="none" w:sz="0" w:space="0" w:color="auto"/>
        <w:bottom w:val="none" w:sz="0" w:space="0" w:color="auto"/>
        <w:right w:val="none" w:sz="0" w:space="0" w:color="auto"/>
      </w:divBdr>
    </w:div>
    <w:div w:id="1660765357">
      <w:bodyDiv w:val="1"/>
      <w:marLeft w:val="0"/>
      <w:marRight w:val="0"/>
      <w:marTop w:val="0"/>
      <w:marBottom w:val="0"/>
      <w:divBdr>
        <w:top w:val="none" w:sz="0" w:space="0" w:color="auto"/>
        <w:left w:val="none" w:sz="0" w:space="0" w:color="auto"/>
        <w:bottom w:val="none" w:sz="0" w:space="0" w:color="auto"/>
        <w:right w:val="none" w:sz="0" w:space="0" w:color="auto"/>
      </w:divBdr>
    </w:div>
    <w:div w:id="1661541771">
      <w:bodyDiv w:val="1"/>
      <w:marLeft w:val="0"/>
      <w:marRight w:val="0"/>
      <w:marTop w:val="0"/>
      <w:marBottom w:val="0"/>
      <w:divBdr>
        <w:top w:val="none" w:sz="0" w:space="0" w:color="auto"/>
        <w:left w:val="none" w:sz="0" w:space="0" w:color="auto"/>
        <w:bottom w:val="none" w:sz="0" w:space="0" w:color="auto"/>
        <w:right w:val="none" w:sz="0" w:space="0" w:color="auto"/>
      </w:divBdr>
    </w:div>
    <w:div w:id="1661814146">
      <w:bodyDiv w:val="1"/>
      <w:marLeft w:val="0"/>
      <w:marRight w:val="0"/>
      <w:marTop w:val="0"/>
      <w:marBottom w:val="0"/>
      <w:divBdr>
        <w:top w:val="none" w:sz="0" w:space="0" w:color="auto"/>
        <w:left w:val="none" w:sz="0" w:space="0" w:color="auto"/>
        <w:bottom w:val="none" w:sz="0" w:space="0" w:color="auto"/>
        <w:right w:val="none" w:sz="0" w:space="0" w:color="auto"/>
      </w:divBdr>
    </w:div>
    <w:div w:id="1662005736">
      <w:bodyDiv w:val="1"/>
      <w:marLeft w:val="0"/>
      <w:marRight w:val="0"/>
      <w:marTop w:val="0"/>
      <w:marBottom w:val="0"/>
      <w:divBdr>
        <w:top w:val="none" w:sz="0" w:space="0" w:color="auto"/>
        <w:left w:val="none" w:sz="0" w:space="0" w:color="auto"/>
        <w:bottom w:val="none" w:sz="0" w:space="0" w:color="auto"/>
        <w:right w:val="none" w:sz="0" w:space="0" w:color="auto"/>
      </w:divBdr>
    </w:div>
    <w:div w:id="1662199698">
      <w:bodyDiv w:val="1"/>
      <w:marLeft w:val="0"/>
      <w:marRight w:val="0"/>
      <w:marTop w:val="0"/>
      <w:marBottom w:val="0"/>
      <w:divBdr>
        <w:top w:val="none" w:sz="0" w:space="0" w:color="auto"/>
        <w:left w:val="none" w:sz="0" w:space="0" w:color="auto"/>
        <w:bottom w:val="none" w:sz="0" w:space="0" w:color="auto"/>
        <w:right w:val="none" w:sz="0" w:space="0" w:color="auto"/>
      </w:divBdr>
    </w:div>
    <w:div w:id="1662659546">
      <w:bodyDiv w:val="1"/>
      <w:marLeft w:val="0"/>
      <w:marRight w:val="0"/>
      <w:marTop w:val="0"/>
      <w:marBottom w:val="0"/>
      <w:divBdr>
        <w:top w:val="none" w:sz="0" w:space="0" w:color="auto"/>
        <w:left w:val="none" w:sz="0" w:space="0" w:color="auto"/>
        <w:bottom w:val="none" w:sz="0" w:space="0" w:color="auto"/>
        <w:right w:val="none" w:sz="0" w:space="0" w:color="auto"/>
      </w:divBdr>
    </w:div>
    <w:div w:id="1663314436">
      <w:bodyDiv w:val="1"/>
      <w:marLeft w:val="0"/>
      <w:marRight w:val="0"/>
      <w:marTop w:val="0"/>
      <w:marBottom w:val="0"/>
      <w:divBdr>
        <w:top w:val="none" w:sz="0" w:space="0" w:color="auto"/>
        <w:left w:val="none" w:sz="0" w:space="0" w:color="auto"/>
        <w:bottom w:val="none" w:sz="0" w:space="0" w:color="auto"/>
        <w:right w:val="none" w:sz="0" w:space="0" w:color="auto"/>
      </w:divBdr>
    </w:div>
    <w:div w:id="1664501775">
      <w:bodyDiv w:val="1"/>
      <w:marLeft w:val="0"/>
      <w:marRight w:val="0"/>
      <w:marTop w:val="0"/>
      <w:marBottom w:val="0"/>
      <w:divBdr>
        <w:top w:val="none" w:sz="0" w:space="0" w:color="auto"/>
        <w:left w:val="none" w:sz="0" w:space="0" w:color="auto"/>
        <w:bottom w:val="none" w:sz="0" w:space="0" w:color="auto"/>
        <w:right w:val="none" w:sz="0" w:space="0" w:color="auto"/>
      </w:divBdr>
    </w:div>
    <w:div w:id="1664505328">
      <w:bodyDiv w:val="1"/>
      <w:marLeft w:val="0"/>
      <w:marRight w:val="0"/>
      <w:marTop w:val="0"/>
      <w:marBottom w:val="0"/>
      <w:divBdr>
        <w:top w:val="none" w:sz="0" w:space="0" w:color="auto"/>
        <w:left w:val="none" w:sz="0" w:space="0" w:color="auto"/>
        <w:bottom w:val="none" w:sz="0" w:space="0" w:color="auto"/>
        <w:right w:val="none" w:sz="0" w:space="0" w:color="auto"/>
      </w:divBdr>
    </w:div>
    <w:div w:id="1666207946">
      <w:bodyDiv w:val="1"/>
      <w:marLeft w:val="0"/>
      <w:marRight w:val="0"/>
      <w:marTop w:val="0"/>
      <w:marBottom w:val="0"/>
      <w:divBdr>
        <w:top w:val="none" w:sz="0" w:space="0" w:color="auto"/>
        <w:left w:val="none" w:sz="0" w:space="0" w:color="auto"/>
        <w:bottom w:val="none" w:sz="0" w:space="0" w:color="auto"/>
        <w:right w:val="none" w:sz="0" w:space="0" w:color="auto"/>
      </w:divBdr>
    </w:div>
    <w:div w:id="1667591397">
      <w:bodyDiv w:val="1"/>
      <w:marLeft w:val="0"/>
      <w:marRight w:val="0"/>
      <w:marTop w:val="0"/>
      <w:marBottom w:val="0"/>
      <w:divBdr>
        <w:top w:val="none" w:sz="0" w:space="0" w:color="auto"/>
        <w:left w:val="none" w:sz="0" w:space="0" w:color="auto"/>
        <w:bottom w:val="none" w:sz="0" w:space="0" w:color="auto"/>
        <w:right w:val="none" w:sz="0" w:space="0" w:color="auto"/>
      </w:divBdr>
    </w:div>
    <w:div w:id="1667710217">
      <w:bodyDiv w:val="1"/>
      <w:marLeft w:val="0"/>
      <w:marRight w:val="0"/>
      <w:marTop w:val="0"/>
      <w:marBottom w:val="0"/>
      <w:divBdr>
        <w:top w:val="none" w:sz="0" w:space="0" w:color="auto"/>
        <w:left w:val="none" w:sz="0" w:space="0" w:color="auto"/>
        <w:bottom w:val="none" w:sz="0" w:space="0" w:color="auto"/>
        <w:right w:val="none" w:sz="0" w:space="0" w:color="auto"/>
      </w:divBdr>
    </w:div>
    <w:div w:id="1668245633">
      <w:bodyDiv w:val="1"/>
      <w:marLeft w:val="0"/>
      <w:marRight w:val="0"/>
      <w:marTop w:val="0"/>
      <w:marBottom w:val="0"/>
      <w:divBdr>
        <w:top w:val="none" w:sz="0" w:space="0" w:color="auto"/>
        <w:left w:val="none" w:sz="0" w:space="0" w:color="auto"/>
        <w:bottom w:val="none" w:sz="0" w:space="0" w:color="auto"/>
        <w:right w:val="none" w:sz="0" w:space="0" w:color="auto"/>
      </w:divBdr>
    </w:div>
    <w:div w:id="1668904741">
      <w:bodyDiv w:val="1"/>
      <w:marLeft w:val="0"/>
      <w:marRight w:val="0"/>
      <w:marTop w:val="0"/>
      <w:marBottom w:val="0"/>
      <w:divBdr>
        <w:top w:val="none" w:sz="0" w:space="0" w:color="auto"/>
        <w:left w:val="none" w:sz="0" w:space="0" w:color="auto"/>
        <w:bottom w:val="none" w:sz="0" w:space="0" w:color="auto"/>
        <w:right w:val="none" w:sz="0" w:space="0" w:color="auto"/>
      </w:divBdr>
    </w:div>
    <w:div w:id="1671758614">
      <w:bodyDiv w:val="1"/>
      <w:marLeft w:val="0"/>
      <w:marRight w:val="0"/>
      <w:marTop w:val="0"/>
      <w:marBottom w:val="0"/>
      <w:divBdr>
        <w:top w:val="none" w:sz="0" w:space="0" w:color="auto"/>
        <w:left w:val="none" w:sz="0" w:space="0" w:color="auto"/>
        <w:bottom w:val="none" w:sz="0" w:space="0" w:color="auto"/>
        <w:right w:val="none" w:sz="0" w:space="0" w:color="auto"/>
      </w:divBdr>
    </w:div>
    <w:div w:id="1672099327">
      <w:bodyDiv w:val="1"/>
      <w:marLeft w:val="0"/>
      <w:marRight w:val="0"/>
      <w:marTop w:val="0"/>
      <w:marBottom w:val="0"/>
      <w:divBdr>
        <w:top w:val="none" w:sz="0" w:space="0" w:color="auto"/>
        <w:left w:val="none" w:sz="0" w:space="0" w:color="auto"/>
        <w:bottom w:val="none" w:sz="0" w:space="0" w:color="auto"/>
        <w:right w:val="none" w:sz="0" w:space="0" w:color="auto"/>
      </w:divBdr>
    </w:div>
    <w:div w:id="1673557647">
      <w:bodyDiv w:val="1"/>
      <w:marLeft w:val="0"/>
      <w:marRight w:val="0"/>
      <w:marTop w:val="0"/>
      <w:marBottom w:val="0"/>
      <w:divBdr>
        <w:top w:val="none" w:sz="0" w:space="0" w:color="auto"/>
        <w:left w:val="none" w:sz="0" w:space="0" w:color="auto"/>
        <w:bottom w:val="none" w:sz="0" w:space="0" w:color="auto"/>
        <w:right w:val="none" w:sz="0" w:space="0" w:color="auto"/>
      </w:divBdr>
    </w:div>
    <w:div w:id="1675839698">
      <w:bodyDiv w:val="1"/>
      <w:marLeft w:val="0"/>
      <w:marRight w:val="0"/>
      <w:marTop w:val="0"/>
      <w:marBottom w:val="0"/>
      <w:divBdr>
        <w:top w:val="none" w:sz="0" w:space="0" w:color="auto"/>
        <w:left w:val="none" w:sz="0" w:space="0" w:color="auto"/>
        <w:bottom w:val="none" w:sz="0" w:space="0" w:color="auto"/>
        <w:right w:val="none" w:sz="0" w:space="0" w:color="auto"/>
      </w:divBdr>
    </w:div>
    <w:div w:id="1676109797">
      <w:bodyDiv w:val="1"/>
      <w:marLeft w:val="0"/>
      <w:marRight w:val="0"/>
      <w:marTop w:val="0"/>
      <w:marBottom w:val="0"/>
      <w:divBdr>
        <w:top w:val="none" w:sz="0" w:space="0" w:color="auto"/>
        <w:left w:val="none" w:sz="0" w:space="0" w:color="auto"/>
        <w:bottom w:val="none" w:sz="0" w:space="0" w:color="auto"/>
        <w:right w:val="none" w:sz="0" w:space="0" w:color="auto"/>
      </w:divBdr>
    </w:div>
    <w:div w:id="1677028039">
      <w:bodyDiv w:val="1"/>
      <w:marLeft w:val="0"/>
      <w:marRight w:val="0"/>
      <w:marTop w:val="0"/>
      <w:marBottom w:val="0"/>
      <w:divBdr>
        <w:top w:val="none" w:sz="0" w:space="0" w:color="auto"/>
        <w:left w:val="none" w:sz="0" w:space="0" w:color="auto"/>
        <w:bottom w:val="none" w:sz="0" w:space="0" w:color="auto"/>
        <w:right w:val="none" w:sz="0" w:space="0" w:color="auto"/>
      </w:divBdr>
    </w:div>
    <w:div w:id="1677343363">
      <w:bodyDiv w:val="1"/>
      <w:marLeft w:val="0"/>
      <w:marRight w:val="0"/>
      <w:marTop w:val="0"/>
      <w:marBottom w:val="0"/>
      <w:divBdr>
        <w:top w:val="none" w:sz="0" w:space="0" w:color="auto"/>
        <w:left w:val="none" w:sz="0" w:space="0" w:color="auto"/>
        <w:bottom w:val="none" w:sz="0" w:space="0" w:color="auto"/>
        <w:right w:val="none" w:sz="0" w:space="0" w:color="auto"/>
      </w:divBdr>
    </w:div>
    <w:div w:id="1677687190">
      <w:bodyDiv w:val="1"/>
      <w:marLeft w:val="0"/>
      <w:marRight w:val="0"/>
      <w:marTop w:val="0"/>
      <w:marBottom w:val="0"/>
      <w:divBdr>
        <w:top w:val="none" w:sz="0" w:space="0" w:color="auto"/>
        <w:left w:val="none" w:sz="0" w:space="0" w:color="auto"/>
        <w:bottom w:val="none" w:sz="0" w:space="0" w:color="auto"/>
        <w:right w:val="none" w:sz="0" w:space="0" w:color="auto"/>
      </w:divBdr>
    </w:div>
    <w:div w:id="1680308111">
      <w:bodyDiv w:val="1"/>
      <w:marLeft w:val="0"/>
      <w:marRight w:val="0"/>
      <w:marTop w:val="0"/>
      <w:marBottom w:val="0"/>
      <w:divBdr>
        <w:top w:val="none" w:sz="0" w:space="0" w:color="auto"/>
        <w:left w:val="none" w:sz="0" w:space="0" w:color="auto"/>
        <w:bottom w:val="none" w:sz="0" w:space="0" w:color="auto"/>
        <w:right w:val="none" w:sz="0" w:space="0" w:color="auto"/>
      </w:divBdr>
    </w:div>
    <w:div w:id="1682202359">
      <w:bodyDiv w:val="1"/>
      <w:marLeft w:val="0"/>
      <w:marRight w:val="0"/>
      <w:marTop w:val="0"/>
      <w:marBottom w:val="0"/>
      <w:divBdr>
        <w:top w:val="none" w:sz="0" w:space="0" w:color="auto"/>
        <w:left w:val="none" w:sz="0" w:space="0" w:color="auto"/>
        <w:bottom w:val="none" w:sz="0" w:space="0" w:color="auto"/>
        <w:right w:val="none" w:sz="0" w:space="0" w:color="auto"/>
      </w:divBdr>
    </w:div>
    <w:div w:id="1683386976">
      <w:bodyDiv w:val="1"/>
      <w:marLeft w:val="0"/>
      <w:marRight w:val="0"/>
      <w:marTop w:val="0"/>
      <w:marBottom w:val="0"/>
      <w:divBdr>
        <w:top w:val="none" w:sz="0" w:space="0" w:color="auto"/>
        <w:left w:val="none" w:sz="0" w:space="0" w:color="auto"/>
        <w:bottom w:val="none" w:sz="0" w:space="0" w:color="auto"/>
        <w:right w:val="none" w:sz="0" w:space="0" w:color="auto"/>
      </w:divBdr>
    </w:div>
    <w:div w:id="1683966981">
      <w:bodyDiv w:val="1"/>
      <w:marLeft w:val="0"/>
      <w:marRight w:val="0"/>
      <w:marTop w:val="0"/>
      <w:marBottom w:val="0"/>
      <w:divBdr>
        <w:top w:val="none" w:sz="0" w:space="0" w:color="auto"/>
        <w:left w:val="none" w:sz="0" w:space="0" w:color="auto"/>
        <w:bottom w:val="none" w:sz="0" w:space="0" w:color="auto"/>
        <w:right w:val="none" w:sz="0" w:space="0" w:color="auto"/>
      </w:divBdr>
    </w:div>
    <w:div w:id="1684284242">
      <w:bodyDiv w:val="1"/>
      <w:marLeft w:val="0"/>
      <w:marRight w:val="0"/>
      <w:marTop w:val="0"/>
      <w:marBottom w:val="0"/>
      <w:divBdr>
        <w:top w:val="none" w:sz="0" w:space="0" w:color="auto"/>
        <w:left w:val="none" w:sz="0" w:space="0" w:color="auto"/>
        <w:bottom w:val="none" w:sz="0" w:space="0" w:color="auto"/>
        <w:right w:val="none" w:sz="0" w:space="0" w:color="auto"/>
      </w:divBdr>
    </w:div>
    <w:div w:id="1685356269">
      <w:bodyDiv w:val="1"/>
      <w:marLeft w:val="0"/>
      <w:marRight w:val="0"/>
      <w:marTop w:val="0"/>
      <w:marBottom w:val="0"/>
      <w:divBdr>
        <w:top w:val="none" w:sz="0" w:space="0" w:color="auto"/>
        <w:left w:val="none" w:sz="0" w:space="0" w:color="auto"/>
        <w:bottom w:val="none" w:sz="0" w:space="0" w:color="auto"/>
        <w:right w:val="none" w:sz="0" w:space="0" w:color="auto"/>
      </w:divBdr>
    </w:div>
    <w:div w:id="1686129749">
      <w:bodyDiv w:val="1"/>
      <w:marLeft w:val="0"/>
      <w:marRight w:val="0"/>
      <w:marTop w:val="0"/>
      <w:marBottom w:val="0"/>
      <w:divBdr>
        <w:top w:val="none" w:sz="0" w:space="0" w:color="auto"/>
        <w:left w:val="none" w:sz="0" w:space="0" w:color="auto"/>
        <w:bottom w:val="none" w:sz="0" w:space="0" w:color="auto"/>
        <w:right w:val="none" w:sz="0" w:space="0" w:color="auto"/>
      </w:divBdr>
    </w:div>
    <w:div w:id="1686245057">
      <w:bodyDiv w:val="1"/>
      <w:marLeft w:val="0"/>
      <w:marRight w:val="0"/>
      <w:marTop w:val="0"/>
      <w:marBottom w:val="0"/>
      <w:divBdr>
        <w:top w:val="none" w:sz="0" w:space="0" w:color="auto"/>
        <w:left w:val="none" w:sz="0" w:space="0" w:color="auto"/>
        <w:bottom w:val="none" w:sz="0" w:space="0" w:color="auto"/>
        <w:right w:val="none" w:sz="0" w:space="0" w:color="auto"/>
      </w:divBdr>
    </w:div>
    <w:div w:id="1689134512">
      <w:bodyDiv w:val="1"/>
      <w:marLeft w:val="0"/>
      <w:marRight w:val="0"/>
      <w:marTop w:val="0"/>
      <w:marBottom w:val="0"/>
      <w:divBdr>
        <w:top w:val="none" w:sz="0" w:space="0" w:color="auto"/>
        <w:left w:val="none" w:sz="0" w:space="0" w:color="auto"/>
        <w:bottom w:val="none" w:sz="0" w:space="0" w:color="auto"/>
        <w:right w:val="none" w:sz="0" w:space="0" w:color="auto"/>
      </w:divBdr>
    </w:div>
    <w:div w:id="1689135273">
      <w:bodyDiv w:val="1"/>
      <w:marLeft w:val="0"/>
      <w:marRight w:val="0"/>
      <w:marTop w:val="0"/>
      <w:marBottom w:val="0"/>
      <w:divBdr>
        <w:top w:val="none" w:sz="0" w:space="0" w:color="auto"/>
        <w:left w:val="none" w:sz="0" w:space="0" w:color="auto"/>
        <w:bottom w:val="none" w:sz="0" w:space="0" w:color="auto"/>
        <w:right w:val="none" w:sz="0" w:space="0" w:color="auto"/>
      </w:divBdr>
    </w:div>
    <w:div w:id="1689452963">
      <w:bodyDiv w:val="1"/>
      <w:marLeft w:val="0"/>
      <w:marRight w:val="0"/>
      <w:marTop w:val="0"/>
      <w:marBottom w:val="0"/>
      <w:divBdr>
        <w:top w:val="none" w:sz="0" w:space="0" w:color="auto"/>
        <w:left w:val="none" w:sz="0" w:space="0" w:color="auto"/>
        <w:bottom w:val="none" w:sz="0" w:space="0" w:color="auto"/>
        <w:right w:val="none" w:sz="0" w:space="0" w:color="auto"/>
      </w:divBdr>
    </w:div>
    <w:div w:id="1689677238">
      <w:bodyDiv w:val="1"/>
      <w:marLeft w:val="0"/>
      <w:marRight w:val="0"/>
      <w:marTop w:val="0"/>
      <w:marBottom w:val="0"/>
      <w:divBdr>
        <w:top w:val="none" w:sz="0" w:space="0" w:color="auto"/>
        <w:left w:val="none" w:sz="0" w:space="0" w:color="auto"/>
        <w:bottom w:val="none" w:sz="0" w:space="0" w:color="auto"/>
        <w:right w:val="none" w:sz="0" w:space="0" w:color="auto"/>
      </w:divBdr>
    </w:div>
    <w:div w:id="1690058035">
      <w:bodyDiv w:val="1"/>
      <w:marLeft w:val="0"/>
      <w:marRight w:val="0"/>
      <w:marTop w:val="0"/>
      <w:marBottom w:val="0"/>
      <w:divBdr>
        <w:top w:val="none" w:sz="0" w:space="0" w:color="auto"/>
        <w:left w:val="none" w:sz="0" w:space="0" w:color="auto"/>
        <w:bottom w:val="none" w:sz="0" w:space="0" w:color="auto"/>
        <w:right w:val="none" w:sz="0" w:space="0" w:color="auto"/>
      </w:divBdr>
    </w:div>
    <w:div w:id="1691057027">
      <w:bodyDiv w:val="1"/>
      <w:marLeft w:val="0"/>
      <w:marRight w:val="0"/>
      <w:marTop w:val="0"/>
      <w:marBottom w:val="0"/>
      <w:divBdr>
        <w:top w:val="none" w:sz="0" w:space="0" w:color="auto"/>
        <w:left w:val="none" w:sz="0" w:space="0" w:color="auto"/>
        <w:bottom w:val="none" w:sz="0" w:space="0" w:color="auto"/>
        <w:right w:val="none" w:sz="0" w:space="0" w:color="auto"/>
      </w:divBdr>
    </w:div>
    <w:div w:id="1692338876">
      <w:bodyDiv w:val="1"/>
      <w:marLeft w:val="0"/>
      <w:marRight w:val="0"/>
      <w:marTop w:val="0"/>
      <w:marBottom w:val="0"/>
      <w:divBdr>
        <w:top w:val="none" w:sz="0" w:space="0" w:color="auto"/>
        <w:left w:val="none" w:sz="0" w:space="0" w:color="auto"/>
        <w:bottom w:val="none" w:sz="0" w:space="0" w:color="auto"/>
        <w:right w:val="none" w:sz="0" w:space="0" w:color="auto"/>
      </w:divBdr>
    </w:div>
    <w:div w:id="1692953241">
      <w:bodyDiv w:val="1"/>
      <w:marLeft w:val="0"/>
      <w:marRight w:val="0"/>
      <w:marTop w:val="0"/>
      <w:marBottom w:val="0"/>
      <w:divBdr>
        <w:top w:val="none" w:sz="0" w:space="0" w:color="auto"/>
        <w:left w:val="none" w:sz="0" w:space="0" w:color="auto"/>
        <w:bottom w:val="none" w:sz="0" w:space="0" w:color="auto"/>
        <w:right w:val="none" w:sz="0" w:space="0" w:color="auto"/>
      </w:divBdr>
    </w:div>
    <w:div w:id="1693529682">
      <w:bodyDiv w:val="1"/>
      <w:marLeft w:val="0"/>
      <w:marRight w:val="0"/>
      <w:marTop w:val="0"/>
      <w:marBottom w:val="0"/>
      <w:divBdr>
        <w:top w:val="none" w:sz="0" w:space="0" w:color="auto"/>
        <w:left w:val="none" w:sz="0" w:space="0" w:color="auto"/>
        <w:bottom w:val="none" w:sz="0" w:space="0" w:color="auto"/>
        <w:right w:val="none" w:sz="0" w:space="0" w:color="auto"/>
      </w:divBdr>
    </w:div>
    <w:div w:id="1696342158">
      <w:bodyDiv w:val="1"/>
      <w:marLeft w:val="0"/>
      <w:marRight w:val="0"/>
      <w:marTop w:val="0"/>
      <w:marBottom w:val="0"/>
      <w:divBdr>
        <w:top w:val="none" w:sz="0" w:space="0" w:color="auto"/>
        <w:left w:val="none" w:sz="0" w:space="0" w:color="auto"/>
        <w:bottom w:val="none" w:sz="0" w:space="0" w:color="auto"/>
        <w:right w:val="none" w:sz="0" w:space="0" w:color="auto"/>
      </w:divBdr>
    </w:div>
    <w:div w:id="1697190342">
      <w:bodyDiv w:val="1"/>
      <w:marLeft w:val="0"/>
      <w:marRight w:val="0"/>
      <w:marTop w:val="0"/>
      <w:marBottom w:val="0"/>
      <w:divBdr>
        <w:top w:val="none" w:sz="0" w:space="0" w:color="auto"/>
        <w:left w:val="none" w:sz="0" w:space="0" w:color="auto"/>
        <w:bottom w:val="none" w:sz="0" w:space="0" w:color="auto"/>
        <w:right w:val="none" w:sz="0" w:space="0" w:color="auto"/>
      </w:divBdr>
    </w:div>
    <w:div w:id="1701930991">
      <w:bodyDiv w:val="1"/>
      <w:marLeft w:val="0"/>
      <w:marRight w:val="0"/>
      <w:marTop w:val="0"/>
      <w:marBottom w:val="0"/>
      <w:divBdr>
        <w:top w:val="none" w:sz="0" w:space="0" w:color="auto"/>
        <w:left w:val="none" w:sz="0" w:space="0" w:color="auto"/>
        <w:bottom w:val="none" w:sz="0" w:space="0" w:color="auto"/>
        <w:right w:val="none" w:sz="0" w:space="0" w:color="auto"/>
      </w:divBdr>
    </w:div>
    <w:div w:id="1705012439">
      <w:bodyDiv w:val="1"/>
      <w:marLeft w:val="0"/>
      <w:marRight w:val="0"/>
      <w:marTop w:val="0"/>
      <w:marBottom w:val="0"/>
      <w:divBdr>
        <w:top w:val="none" w:sz="0" w:space="0" w:color="auto"/>
        <w:left w:val="none" w:sz="0" w:space="0" w:color="auto"/>
        <w:bottom w:val="none" w:sz="0" w:space="0" w:color="auto"/>
        <w:right w:val="none" w:sz="0" w:space="0" w:color="auto"/>
      </w:divBdr>
    </w:div>
    <w:div w:id="1705405209">
      <w:bodyDiv w:val="1"/>
      <w:marLeft w:val="0"/>
      <w:marRight w:val="0"/>
      <w:marTop w:val="0"/>
      <w:marBottom w:val="0"/>
      <w:divBdr>
        <w:top w:val="none" w:sz="0" w:space="0" w:color="auto"/>
        <w:left w:val="none" w:sz="0" w:space="0" w:color="auto"/>
        <w:bottom w:val="none" w:sz="0" w:space="0" w:color="auto"/>
        <w:right w:val="none" w:sz="0" w:space="0" w:color="auto"/>
      </w:divBdr>
    </w:div>
    <w:div w:id="1705784819">
      <w:bodyDiv w:val="1"/>
      <w:marLeft w:val="0"/>
      <w:marRight w:val="0"/>
      <w:marTop w:val="0"/>
      <w:marBottom w:val="0"/>
      <w:divBdr>
        <w:top w:val="none" w:sz="0" w:space="0" w:color="auto"/>
        <w:left w:val="none" w:sz="0" w:space="0" w:color="auto"/>
        <w:bottom w:val="none" w:sz="0" w:space="0" w:color="auto"/>
        <w:right w:val="none" w:sz="0" w:space="0" w:color="auto"/>
      </w:divBdr>
    </w:div>
    <w:div w:id="1708331652">
      <w:bodyDiv w:val="1"/>
      <w:marLeft w:val="0"/>
      <w:marRight w:val="0"/>
      <w:marTop w:val="0"/>
      <w:marBottom w:val="0"/>
      <w:divBdr>
        <w:top w:val="none" w:sz="0" w:space="0" w:color="auto"/>
        <w:left w:val="none" w:sz="0" w:space="0" w:color="auto"/>
        <w:bottom w:val="none" w:sz="0" w:space="0" w:color="auto"/>
        <w:right w:val="none" w:sz="0" w:space="0" w:color="auto"/>
      </w:divBdr>
    </w:div>
    <w:div w:id="1708603211">
      <w:bodyDiv w:val="1"/>
      <w:marLeft w:val="0"/>
      <w:marRight w:val="0"/>
      <w:marTop w:val="0"/>
      <w:marBottom w:val="0"/>
      <w:divBdr>
        <w:top w:val="none" w:sz="0" w:space="0" w:color="auto"/>
        <w:left w:val="none" w:sz="0" w:space="0" w:color="auto"/>
        <w:bottom w:val="none" w:sz="0" w:space="0" w:color="auto"/>
        <w:right w:val="none" w:sz="0" w:space="0" w:color="auto"/>
      </w:divBdr>
    </w:div>
    <w:div w:id="1708721315">
      <w:bodyDiv w:val="1"/>
      <w:marLeft w:val="0"/>
      <w:marRight w:val="0"/>
      <w:marTop w:val="0"/>
      <w:marBottom w:val="0"/>
      <w:divBdr>
        <w:top w:val="none" w:sz="0" w:space="0" w:color="auto"/>
        <w:left w:val="none" w:sz="0" w:space="0" w:color="auto"/>
        <w:bottom w:val="none" w:sz="0" w:space="0" w:color="auto"/>
        <w:right w:val="none" w:sz="0" w:space="0" w:color="auto"/>
      </w:divBdr>
    </w:div>
    <w:div w:id="1710446869">
      <w:bodyDiv w:val="1"/>
      <w:marLeft w:val="0"/>
      <w:marRight w:val="0"/>
      <w:marTop w:val="0"/>
      <w:marBottom w:val="0"/>
      <w:divBdr>
        <w:top w:val="none" w:sz="0" w:space="0" w:color="auto"/>
        <w:left w:val="none" w:sz="0" w:space="0" w:color="auto"/>
        <w:bottom w:val="none" w:sz="0" w:space="0" w:color="auto"/>
        <w:right w:val="none" w:sz="0" w:space="0" w:color="auto"/>
      </w:divBdr>
    </w:div>
    <w:div w:id="1711416872">
      <w:bodyDiv w:val="1"/>
      <w:marLeft w:val="0"/>
      <w:marRight w:val="0"/>
      <w:marTop w:val="0"/>
      <w:marBottom w:val="0"/>
      <w:divBdr>
        <w:top w:val="none" w:sz="0" w:space="0" w:color="auto"/>
        <w:left w:val="none" w:sz="0" w:space="0" w:color="auto"/>
        <w:bottom w:val="none" w:sz="0" w:space="0" w:color="auto"/>
        <w:right w:val="none" w:sz="0" w:space="0" w:color="auto"/>
      </w:divBdr>
    </w:div>
    <w:div w:id="1711806264">
      <w:bodyDiv w:val="1"/>
      <w:marLeft w:val="0"/>
      <w:marRight w:val="0"/>
      <w:marTop w:val="0"/>
      <w:marBottom w:val="0"/>
      <w:divBdr>
        <w:top w:val="none" w:sz="0" w:space="0" w:color="auto"/>
        <w:left w:val="none" w:sz="0" w:space="0" w:color="auto"/>
        <w:bottom w:val="none" w:sz="0" w:space="0" w:color="auto"/>
        <w:right w:val="none" w:sz="0" w:space="0" w:color="auto"/>
      </w:divBdr>
    </w:div>
    <w:div w:id="1715541687">
      <w:bodyDiv w:val="1"/>
      <w:marLeft w:val="0"/>
      <w:marRight w:val="0"/>
      <w:marTop w:val="0"/>
      <w:marBottom w:val="0"/>
      <w:divBdr>
        <w:top w:val="none" w:sz="0" w:space="0" w:color="auto"/>
        <w:left w:val="none" w:sz="0" w:space="0" w:color="auto"/>
        <w:bottom w:val="none" w:sz="0" w:space="0" w:color="auto"/>
        <w:right w:val="none" w:sz="0" w:space="0" w:color="auto"/>
      </w:divBdr>
    </w:div>
    <w:div w:id="1716616379">
      <w:bodyDiv w:val="1"/>
      <w:marLeft w:val="0"/>
      <w:marRight w:val="0"/>
      <w:marTop w:val="0"/>
      <w:marBottom w:val="0"/>
      <w:divBdr>
        <w:top w:val="none" w:sz="0" w:space="0" w:color="auto"/>
        <w:left w:val="none" w:sz="0" w:space="0" w:color="auto"/>
        <w:bottom w:val="none" w:sz="0" w:space="0" w:color="auto"/>
        <w:right w:val="none" w:sz="0" w:space="0" w:color="auto"/>
      </w:divBdr>
    </w:div>
    <w:div w:id="1716731535">
      <w:bodyDiv w:val="1"/>
      <w:marLeft w:val="0"/>
      <w:marRight w:val="0"/>
      <w:marTop w:val="0"/>
      <w:marBottom w:val="0"/>
      <w:divBdr>
        <w:top w:val="none" w:sz="0" w:space="0" w:color="auto"/>
        <w:left w:val="none" w:sz="0" w:space="0" w:color="auto"/>
        <w:bottom w:val="none" w:sz="0" w:space="0" w:color="auto"/>
        <w:right w:val="none" w:sz="0" w:space="0" w:color="auto"/>
      </w:divBdr>
    </w:div>
    <w:div w:id="1717385999">
      <w:bodyDiv w:val="1"/>
      <w:marLeft w:val="0"/>
      <w:marRight w:val="0"/>
      <w:marTop w:val="0"/>
      <w:marBottom w:val="0"/>
      <w:divBdr>
        <w:top w:val="none" w:sz="0" w:space="0" w:color="auto"/>
        <w:left w:val="none" w:sz="0" w:space="0" w:color="auto"/>
        <w:bottom w:val="none" w:sz="0" w:space="0" w:color="auto"/>
        <w:right w:val="none" w:sz="0" w:space="0" w:color="auto"/>
      </w:divBdr>
    </w:div>
    <w:div w:id="1718048272">
      <w:bodyDiv w:val="1"/>
      <w:marLeft w:val="0"/>
      <w:marRight w:val="0"/>
      <w:marTop w:val="0"/>
      <w:marBottom w:val="0"/>
      <w:divBdr>
        <w:top w:val="none" w:sz="0" w:space="0" w:color="auto"/>
        <w:left w:val="none" w:sz="0" w:space="0" w:color="auto"/>
        <w:bottom w:val="none" w:sz="0" w:space="0" w:color="auto"/>
        <w:right w:val="none" w:sz="0" w:space="0" w:color="auto"/>
      </w:divBdr>
    </w:div>
    <w:div w:id="1719012765">
      <w:bodyDiv w:val="1"/>
      <w:marLeft w:val="0"/>
      <w:marRight w:val="0"/>
      <w:marTop w:val="0"/>
      <w:marBottom w:val="0"/>
      <w:divBdr>
        <w:top w:val="none" w:sz="0" w:space="0" w:color="auto"/>
        <w:left w:val="none" w:sz="0" w:space="0" w:color="auto"/>
        <w:bottom w:val="none" w:sz="0" w:space="0" w:color="auto"/>
        <w:right w:val="none" w:sz="0" w:space="0" w:color="auto"/>
      </w:divBdr>
    </w:div>
    <w:div w:id="1719357121">
      <w:bodyDiv w:val="1"/>
      <w:marLeft w:val="0"/>
      <w:marRight w:val="0"/>
      <w:marTop w:val="0"/>
      <w:marBottom w:val="0"/>
      <w:divBdr>
        <w:top w:val="none" w:sz="0" w:space="0" w:color="auto"/>
        <w:left w:val="none" w:sz="0" w:space="0" w:color="auto"/>
        <w:bottom w:val="none" w:sz="0" w:space="0" w:color="auto"/>
        <w:right w:val="none" w:sz="0" w:space="0" w:color="auto"/>
      </w:divBdr>
    </w:div>
    <w:div w:id="1719469944">
      <w:bodyDiv w:val="1"/>
      <w:marLeft w:val="0"/>
      <w:marRight w:val="0"/>
      <w:marTop w:val="0"/>
      <w:marBottom w:val="0"/>
      <w:divBdr>
        <w:top w:val="none" w:sz="0" w:space="0" w:color="auto"/>
        <w:left w:val="none" w:sz="0" w:space="0" w:color="auto"/>
        <w:bottom w:val="none" w:sz="0" w:space="0" w:color="auto"/>
        <w:right w:val="none" w:sz="0" w:space="0" w:color="auto"/>
      </w:divBdr>
    </w:div>
    <w:div w:id="1722636453">
      <w:bodyDiv w:val="1"/>
      <w:marLeft w:val="0"/>
      <w:marRight w:val="0"/>
      <w:marTop w:val="0"/>
      <w:marBottom w:val="0"/>
      <w:divBdr>
        <w:top w:val="none" w:sz="0" w:space="0" w:color="auto"/>
        <w:left w:val="none" w:sz="0" w:space="0" w:color="auto"/>
        <w:bottom w:val="none" w:sz="0" w:space="0" w:color="auto"/>
        <w:right w:val="none" w:sz="0" w:space="0" w:color="auto"/>
      </w:divBdr>
    </w:div>
    <w:div w:id="1726562104">
      <w:bodyDiv w:val="1"/>
      <w:marLeft w:val="0"/>
      <w:marRight w:val="0"/>
      <w:marTop w:val="0"/>
      <w:marBottom w:val="0"/>
      <w:divBdr>
        <w:top w:val="none" w:sz="0" w:space="0" w:color="auto"/>
        <w:left w:val="none" w:sz="0" w:space="0" w:color="auto"/>
        <w:bottom w:val="none" w:sz="0" w:space="0" w:color="auto"/>
        <w:right w:val="none" w:sz="0" w:space="0" w:color="auto"/>
      </w:divBdr>
    </w:div>
    <w:div w:id="1731034195">
      <w:bodyDiv w:val="1"/>
      <w:marLeft w:val="0"/>
      <w:marRight w:val="0"/>
      <w:marTop w:val="0"/>
      <w:marBottom w:val="0"/>
      <w:divBdr>
        <w:top w:val="none" w:sz="0" w:space="0" w:color="auto"/>
        <w:left w:val="none" w:sz="0" w:space="0" w:color="auto"/>
        <w:bottom w:val="none" w:sz="0" w:space="0" w:color="auto"/>
        <w:right w:val="none" w:sz="0" w:space="0" w:color="auto"/>
      </w:divBdr>
    </w:div>
    <w:div w:id="1731464910">
      <w:bodyDiv w:val="1"/>
      <w:marLeft w:val="0"/>
      <w:marRight w:val="0"/>
      <w:marTop w:val="0"/>
      <w:marBottom w:val="0"/>
      <w:divBdr>
        <w:top w:val="none" w:sz="0" w:space="0" w:color="auto"/>
        <w:left w:val="none" w:sz="0" w:space="0" w:color="auto"/>
        <w:bottom w:val="none" w:sz="0" w:space="0" w:color="auto"/>
        <w:right w:val="none" w:sz="0" w:space="0" w:color="auto"/>
      </w:divBdr>
    </w:div>
    <w:div w:id="1734885224">
      <w:bodyDiv w:val="1"/>
      <w:marLeft w:val="0"/>
      <w:marRight w:val="0"/>
      <w:marTop w:val="0"/>
      <w:marBottom w:val="0"/>
      <w:divBdr>
        <w:top w:val="none" w:sz="0" w:space="0" w:color="auto"/>
        <w:left w:val="none" w:sz="0" w:space="0" w:color="auto"/>
        <w:bottom w:val="none" w:sz="0" w:space="0" w:color="auto"/>
        <w:right w:val="none" w:sz="0" w:space="0" w:color="auto"/>
      </w:divBdr>
    </w:div>
    <w:div w:id="1735421607">
      <w:bodyDiv w:val="1"/>
      <w:marLeft w:val="0"/>
      <w:marRight w:val="0"/>
      <w:marTop w:val="0"/>
      <w:marBottom w:val="0"/>
      <w:divBdr>
        <w:top w:val="none" w:sz="0" w:space="0" w:color="auto"/>
        <w:left w:val="none" w:sz="0" w:space="0" w:color="auto"/>
        <w:bottom w:val="none" w:sz="0" w:space="0" w:color="auto"/>
        <w:right w:val="none" w:sz="0" w:space="0" w:color="auto"/>
      </w:divBdr>
    </w:div>
    <w:div w:id="1740127857">
      <w:bodyDiv w:val="1"/>
      <w:marLeft w:val="0"/>
      <w:marRight w:val="0"/>
      <w:marTop w:val="0"/>
      <w:marBottom w:val="0"/>
      <w:divBdr>
        <w:top w:val="none" w:sz="0" w:space="0" w:color="auto"/>
        <w:left w:val="none" w:sz="0" w:space="0" w:color="auto"/>
        <w:bottom w:val="none" w:sz="0" w:space="0" w:color="auto"/>
        <w:right w:val="none" w:sz="0" w:space="0" w:color="auto"/>
      </w:divBdr>
    </w:div>
    <w:div w:id="1742213301">
      <w:bodyDiv w:val="1"/>
      <w:marLeft w:val="0"/>
      <w:marRight w:val="0"/>
      <w:marTop w:val="0"/>
      <w:marBottom w:val="0"/>
      <w:divBdr>
        <w:top w:val="none" w:sz="0" w:space="0" w:color="auto"/>
        <w:left w:val="none" w:sz="0" w:space="0" w:color="auto"/>
        <w:bottom w:val="none" w:sz="0" w:space="0" w:color="auto"/>
        <w:right w:val="none" w:sz="0" w:space="0" w:color="auto"/>
      </w:divBdr>
    </w:div>
    <w:div w:id="1742288213">
      <w:bodyDiv w:val="1"/>
      <w:marLeft w:val="0"/>
      <w:marRight w:val="0"/>
      <w:marTop w:val="0"/>
      <w:marBottom w:val="0"/>
      <w:divBdr>
        <w:top w:val="none" w:sz="0" w:space="0" w:color="auto"/>
        <w:left w:val="none" w:sz="0" w:space="0" w:color="auto"/>
        <w:bottom w:val="none" w:sz="0" w:space="0" w:color="auto"/>
        <w:right w:val="none" w:sz="0" w:space="0" w:color="auto"/>
      </w:divBdr>
    </w:div>
    <w:div w:id="1743331555">
      <w:bodyDiv w:val="1"/>
      <w:marLeft w:val="0"/>
      <w:marRight w:val="0"/>
      <w:marTop w:val="0"/>
      <w:marBottom w:val="0"/>
      <w:divBdr>
        <w:top w:val="none" w:sz="0" w:space="0" w:color="auto"/>
        <w:left w:val="none" w:sz="0" w:space="0" w:color="auto"/>
        <w:bottom w:val="none" w:sz="0" w:space="0" w:color="auto"/>
        <w:right w:val="none" w:sz="0" w:space="0" w:color="auto"/>
      </w:divBdr>
    </w:div>
    <w:div w:id="1743522462">
      <w:bodyDiv w:val="1"/>
      <w:marLeft w:val="0"/>
      <w:marRight w:val="0"/>
      <w:marTop w:val="0"/>
      <w:marBottom w:val="0"/>
      <w:divBdr>
        <w:top w:val="none" w:sz="0" w:space="0" w:color="auto"/>
        <w:left w:val="none" w:sz="0" w:space="0" w:color="auto"/>
        <w:bottom w:val="none" w:sz="0" w:space="0" w:color="auto"/>
        <w:right w:val="none" w:sz="0" w:space="0" w:color="auto"/>
      </w:divBdr>
    </w:div>
    <w:div w:id="1743985407">
      <w:bodyDiv w:val="1"/>
      <w:marLeft w:val="0"/>
      <w:marRight w:val="0"/>
      <w:marTop w:val="0"/>
      <w:marBottom w:val="0"/>
      <w:divBdr>
        <w:top w:val="none" w:sz="0" w:space="0" w:color="auto"/>
        <w:left w:val="none" w:sz="0" w:space="0" w:color="auto"/>
        <w:bottom w:val="none" w:sz="0" w:space="0" w:color="auto"/>
        <w:right w:val="none" w:sz="0" w:space="0" w:color="auto"/>
      </w:divBdr>
    </w:div>
    <w:div w:id="1745487817">
      <w:bodyDiv w:val="1"/>
      <w:marLeft w:val="0"/>
      <w:marRight w:val="0"/>
      <w:marTop w:val="0"/>
      <w:marBottom w:val="0"/>
      <w:divBdr>
        <w:top w:val="none" w:sz="0" w:space="0" w:color="auto"/>
        <w:left w:val="none" w:sz="0" w:space="0" w:color="auto"/>
        <w:bottom w:val="none" w:sz="0" w:space="0" w:color="auto"/>
        <w:right w:val="none" w:sz="0" w:space="0" w:color="auto"/>
      </w:divBdr>
    </w:div>
    <w:div w:id="1745835898">
      <w:bodyDiv w:val="1"/>
      <w:marLeft w:val="0"/>
      <w:marRight w:val="0"/>
      <w:marTop w:val="0"/>
      <w:marBottom w:val="0"/>
      <w:divBdr>
        <w:top w:val="none" w:sz="0" w:space="0" w:color="auto"/>
        <w:left w:val="none" w:sz="0" w:space="0" w:color="auto"/>
        <w:bottom w:val="none" w:sz="0" w:space="0" w:color="auto"/>
        <w:right w:val="none" w:sz="0" w:space="0" w:color="auto"/>
      </w:divBdr>
    </w:div>
    <w:div w:id="1747915201">
      <w:bodyDiv w:val="1"/>
      <w:marLeft w:val="0"/>
      <w:marRight w:val="0"/>
      <w:marTop w:val="0"/>
      <w:marBottom w:val="0"/>
      <w:divBdr>
        <w:top w:val="none" w:sz="0" w:space="0" w:color="auto"/>
        <w:left w:val="none" w:sz="0" w:space="0" w:color="auto"/>
        <w:bottom w:val="none" w:sz="0" w:space="0" w:color="auto"/>
        <w:right w:val="none" w:sz="0" w:space="0" w:color="auto"/>
      </w:divBdr>
    </w:div>
    <w:div w:id="1751922853">
      <w:bodyDiv w:val="1"/>
      <w:marLeft w:val="0"/>
      <w:marRight w:val="0"/>
      <w:marTop w:val="0"/>
      <w:marBottom w:val="0"/>
      <w:divBdr>
        <w:top w:val="none" w:sz="0" w:space="0" w:color="auto"/>
        <w:left w:val="none" w:sz="0" w:space="0" w:color="auto"/>
        <w:bottom w:val="none" w:sz="0" w:space="0" w:color="auto"/>
        <w:right w:val="none" w:sz="0" w:space="0" w:color="auto"/>
      </w:divBdr>
    </w:div>
    <w:div w:id="1752389997">
      <w:bodyDiv w:val="1"/>
      <w:marLeft w:val="0"/>
      <w:marRight w:val="0"/>
      <w:marTop w:val="0"/>
      <w:marBottom w:val="0"/>
      <w:divBdr>
        <w:top w:val="none" w:sz="0" w:space="0" w:color="auto"/>
        <w:left w:val="none" w:sz="0" w:space="0" w:color="auto"/>
        <w:bottom w:val="none" w:sz="0" w:space="0" w:color="auto"/>
        <w:right w:val="none" w:sz="0" w:space="0" w:color="auto"/>
      </w:divBdr>
    </w:div>
    <w:div w:id="1755009015">
      <w:bodyDiv w:val="1"/>
      <w:marLeft w:val="0"/>
      <w:marRight w:val="0"/>
      <w:marTop w:val="0"/>
      <w:marBottom w:val="0"/>
      <w:divBdr>
        <w:top w:val="none" w:sz="0" w:space="0" w:color="auto"/>
        <w:left w:val="none" w:sz="0" w:space="0" w:color="auto"/>
        <w:bottom w:val="none" w:sz="0" w:space="0" w:color="auto"/>
        <w:right w:val="none" w:sz="0" w:space="0" w:color="auto"/>
      </w:divBdr>
    </w:div>
    <w:div w:id="1755664999">
      <w:bodyDiv w:val="1"/>
      <w:marLeft w:val="0"/>
      <w:marRight w:val="0"/>
      <w:marTop w:val="0"/>
      <w:marBottom w:val="0"/>
      <w:divBdr>
        <w:top w:val="none" w:sz="0" w:space="0" w:color="auto"/>
        <w:left w:val="none" w:sz="0" w:space="0" w:color="auto"/>
        <w:bottom w:val="none" w:sz="0" w:space="0" w:color="auto"/>
        <w:right w:val="none" w:sz="0" w:space="0" w:color="auto"/>
      </w:divBdr>
    </w:div>
    <w:div w:id="1757088303">
      <w:bodyDiv w:val="1"/>
      <w:marLeft w:val="0"/>
      <w:marRight w:val="0"/>
      <w:marTop w:val="0"/>
      <w:marBottom w:val="0"/>
      <w:divBdr>
        <w:top w:val="none" w:sz="0" w:space="0" w:color="auto"/>
        <w:left w:val="none" w:sz="0" w:space="0" w:color="auto"/>
        <w:bottom w:val="none" w:sz="0" w:space="0" w:color="auto"/>
        <w:right w:val="none" w:sz="0" w:space="0" w:color="auto"/>
      </w:divBdr>
    </w:div>
    <w:div w:id="1759861001">
      <w:bodyDiv w:val="1"/>
      <w:marLeft w:val="0"/>
      <w:marRight w:val="0"/>
      <w:marTop w:val="0"/>
      <w:marBottom w:val="0"/>
      <w:divBdr>
        <w:top w:val="none" w:sz="0" w:space="0" w:color="auto"/>
        <w:left w:val="none" w:sz="0" w:space="0" w:color="auto"/>
        <w:bottom w:val="none" w:sz="0" w:space="0" w:color="auto"/>
        <w:right w:val="none" w:sz="0" w:space="0" w:color="auto"/>
      </w:divBdr>
    </w:div>
    <w:div w:id="1760055864">
      <w:bodyDiv w:val="1"/>
      <w:marLeft w:val="0"/>
      <w:marRight w:val="0"/>
      <w:marTop w:val="0"/>
      <w:marBottom w:val="0"/>
      <w:divBdr>
        <w:top w:val="none" w:sz="0" w:space="0" w:color="auto"/>
        <w:left w:val="none" w:sz="0" w:space="0" w:color="auto"/>
        <w:bottom w:val="none" w:sz="0" w:space="0" w:color="auto"/>
        <w:right w:val="none" w:sz="0" w:space="0" w:color="auto"/>
      </w:divBdr>
    </w:div>
    <w:div w:id="1760251917">
      <w:bodyDiv w:val="1"/>
      <w:marLeft w:val="0"/>
      <w:marRight w:val="0"/>
      <w:marTop w:val="0"/>
      <w:marBottom w:val="0"/>
      <w:divBdr>
        <w:top w:val="none" w:sz="0" w:space="0" w:color="auto"/>
        <w:left w:val="none" w:sz="0" w:space="0" w:color="auto"/>
        <w:bottom w:val="none" w:sz="0" w:space="0" w:color="auto"/>
        <w:right w:val="none" w:sz="0" w:space="0" w:color="auto"/>
      </w:divBdr>
    </w:div>
    <w:div w:id="1762023638">
      <w:bodyDiv w:val="1"/>
      <w:marLeft w:val="0"/>
      <w:marRight w:val="0"/>
      <w:marTop w:val="0"/>
      <w:marBottom w:val="0"/>
      <w:divBdr>
        <w:top w:val="none" w:sz="0" w:space="0" w:color="auto"/>
        <w:left w:val="none" w:sz="0" w:space="0" w:color="auto"/>
        <w:bottom w:val="none" w:sz="0" w:space="0" w:color="auto"/>
        <w:right w:val="none" w:sz="0" w:space="0" w:color="auto"/>
      </w:divBdr>
    </w:div>
    <w:div w:id="1762095142">
      <w:bodyDiv w:val="1"/>
      <w:marLeft w:val="0"/>
      <w:marRight w:val="0"/>
      <w:marTop w:val="0"/>
      <w:marBottom w:val="0"/>
      <w:divBdr>
        <w:top w:val="none" w:sz="0" w:space="0" w:color="auto"/>
        <w:left w:val="none" w:sz="0" w:space="0" w:color="auto"/>
        <w:bottom w:val="none" w:sz="0" w:space="0" w:color="auto"/>
        <w:right w:val="none" w:sz="0" w:space="0" w:color="auto"/>
      </w:divBdr>
    </w:div>
    <w:div w:id="1762293949">
      <w:bodyDiv w:val="1"/>
      <w:marLeft w:val="0"/>
      <w:marRight w:val="0"/>
      <w:marTop w:val="0"/>
      <w:marBottom w:val="0"/>
      <w:divBdr>
        <w:top w:val="none" w:sz="0" w:space="0" w:color="auto"/>
        <w:left w:val="none" w:sz="0" w:space="0" w:color="auto"/>
        <w:bottom w:val="none" w:sz="0" w:space="0" w:color="auto"/>
        <w:right w:val="none" w:sz="0" w:space="0" w:color="auto"/>
      </w:divBdr>
    </w:div>
    <w:div w:id="1763186554">
      <w:bodyDiv w:val="1"/>
      <w:marLeft w:val="0"/>
      <w:marRight w:val="0"/>
      <w:marTop w:val="0"/>
      <w:marBottom w:val="0"/>
      <w:divBdr>
        <w:top w:val="none" w:sz="0" w:space="0" w:color="auto"/>
        <w:left w:val="none" w:sz="0" w:space="0" w:color="auto"/>
        <w:bottom w:val="none" w:sz="0" w:space="0" w:color="auto"/>
        <w:right w:val="none" w:sz="0" w:space="0" w:color="auto"/>
      </w:divBdr>
    </w:div>
    <w:div w:id="1763263152">
      <w:bodyDiv w:val="1"/>
      <w:marLeft w:val="0"/>
      <w:marRight w:val="0"/>
      <w:marTop w:val="0"/>
      <w:marBottom w:val="0"/>
      <w:divBdr>
        <w:top w:val="none" w:sz="0" w:space="0" w:color="auto"/>
        <w:left w:val="none" w:sz="0" w:space="0" w:color="auto"/>
        <w:bottom w:val="none" w:sz="0" w:space="0" w:color="auto"/>
        <w:right w:val="none" w:sz="0" w:space="0" w:color="auto"/>
      </w:divBdr>
    </w:div>
    <w:div w:id="1763407426">
      <w:bodyDiv w:val="1"/>
      <w:marLeft w:val="0"/>
      <w:marRight w:val="0"/>
      <w:marTop w:val="0"/>
      <w:marBottom w:val="0"/>
      <w:divBdr>
        <w:top w:val="none" w:sz="0" w:space="0" w:color="auto"/>
        <w:left w:val="none" w:sz="0" w:space="0" w:color="auto"/>
        <w:bottom w:val="none" w:sz="0" w:space="0" w:color="auto"/>
        <w:right w:val="none" w:sz="0" w:space="0" w:color="auto"/>
      </w:divBdr>
    </w:div>
    <w:div w:id="1765761993">
      <w:bodyDiv w:val="1"/>
      <w:marLeft w:val="0"/>
      <w:marRight w:val="0"/>
      <w:marTop w:val="0"/>
      <w:marBottom w:val="0"/>
      <w:divBdr>
        <w:top w:val="none" w:sz="0" w:space="0" w:color="auto"/>
        <w:left w:val="none" w:sz="0" w:space="0" w:color="auto"/>
        <w:bottom w:val="none" w:sz="0" w:space="0" w:color="auto"/>
        <w:right w:val="none" w:sz="0" w:space="0" w:color="auto"/>
      </w:divBdr>
    </w:div>
    <w:div w:id="1769350788">
      <w:bodyDiv w:val="1"/>
      <w:marLeft w:val="0"/>
      <w:marRight w:val="0"/>
      <w:marTop w:val="0"/>
      <w:marBottom w:val="0"/>
      <w:divBdr>
        <w:top w:val="none" w:sz="0" w:space="0" w:color="auto"/>
        <w:left w:val="none" w:sz="0" w:space="0" w:color="auto"/>
        <w:bottom w:val="none" w:sz="0" w:space="0" w:color="auto"/>
        <w:right w:val="none" w:sz="0" w:space="0" w:color="auto"/>
      </w:divBdr>
    </w:div>
    <w:div w:id="1770002333">
      <w:bodyDiv w:val="1"/>
      <w:marLeft w:val="0"/>
      <w:marRight w:val="0"/>
      <w:marTop w:val="0"/>
      <w:marBottom w:val="0"/>
      <w:divBdr>
        <w:top w:val="none" w:sz="0" w:space="0" w:color="auto"/>
        <w:left w:val="none" w:sz="0" w:space="0" w:color="auto"/>
        <w:bottom w:val="none" w:sz="0" w:space="0" w:color="auto"/>
        <w:right w:val="none" w:sz="0" w:space="0" w:color="auto"/>
      </w:divBdr>
    </w:div>
    <w:div w:id="1770732694">
      <w:bodyDiv w:val="1"/>
      <w:marLeft w:val="0"/>
      <w:marRight w:val="0"/>
      <w:marTop w:val="0"/>
      <w:marBottom w:val="0"/>
      <w:divBdr>
        <w:top w:val="none" w:sz="0" w:space="0" w:color="auto"/>
        <w:left w:val="none" w:sz="0" w:space="0" w:color="auto"/>
        <w:bottom w:val="none" w:sz="0" w:space="0" w:color="auto"/>
        <w:right w:val="none" w:sz="0" w:space="0" w:color="auto"/>
      </w:divBdr>
    </w:div>
    <w:div w:id="1775515328">
      <w:bodyDiv w:val="1"/>
      <w:marLeft w:val="0"/>
      <w:marRight w:val="0"/>
      <w:marTop w:val="0"/>
      <w:marBottom w:val="0"/>
      <w:divBdr>
        <w:top w:val="none" w:sz="0" w:space="0" w:color="auto"/>
        <w:left w:val="none" w:sz="0" w:space="0" w:color="auto"/>
        <w:bottom w:val="none" w:sz="0" w:space="0" w:color="auto"/>
        <w:right w:val="none" w:sz="0" w:space="0" w:color="auto"/>
      </w:divBdr>
    </w:div>
    <w:div w:id="1779716833">
      <w:bodyDiv w:val="1"/>
      <w:marLeft w:val="0"/>
      <w:marRight w:val="0"/>
      <w:marTop w:val="0"/>
      <w:marBottom w:val="0"/>
      <w:divBdr>
        <w:top w:val="none" w:sz="0" w:space="0" w:color="auto"/>
        <w:left w:val="none" w:sz="0" w:space="0" w:color="auto"/>
        <w:bottom w:val="none" w:sz="0" w:space="0" w:color="auto"/>
        <w:right w:val="none" w:sz="0" w:space="0" w:color="auto"/>
      </w:divBdr>
    </w:div>
    <w:div w:id="1780030320">
      <w:bodyDiv w:val="1"/>
      <w:marLeft w:val="0"/>
      <w:marRight w:val="0"/>
      <w:marTop w:val="0"/>
      <w:marBottom w:val="0"/>
      <w:divBdr>
        <w:top w:val="none" w:sz="0" w:space="0" w:color="auto"/>
        <w:left w:val="none" w:sz="0" w:space="0" w:color="auto"/>
        <w:bottom w:val="none" w:sz="0" w:space="0" w:color="auto"/>
        <w:right w:val="none" w:sz="0" w:space="0" w:color="auto"/>
      </w:divBdr>
    </w:div>
    <w:div w:id="1781027688">
      <w:bodyDiv w:val="1"/>
      <w:marLeft w:val="0"/>
      <w:marRight w:val="0"/>
      <w:marTop w:val="0"/>
      <w:marBottom w:val="0"/>
      <w:divBdr>
        <w:top w:val="none" w:sz="0" w:space="0" w:color="auto"/>
        <w:left w:val="none" w:sz="0" w:space="0" w:color="auto"/>
        <w:bottom w:val="none" w:sz="0" w:space="0" w:color="auto"/>
        <w:right w:val="none" w:sz="0" w:space="0" w:color="auto"/>
      </w:divBdr>
    </w:div>
    <w:div w:id="1782723336">
      <w:bodyDiv w:val="1"/>
      <w:marLeft w:val="0"/>
      <w:marRight w:val="0"/>
      <w:marTop w:val="0"/>
      <w:marBottom w:val="0"/>
      <w:divBdr>
        <w:top w:val="none" w:sz="0" w:space="0" w:color="auto"/>
        <w:left w:val="none" w:sz="0" w:space="0" w:color="auto"/>
        <w:bottom w:val="none" w:sz="0" w:space="0" w:color="auto"/>
        <w:right w:val="none" w:sz="0" w:space="0" w:color="auto"/>
      </w:divBdr>
    </w:div>
    <w:div w:id="1782728411">
      <w:bodyDiv w:val="1"/>
      <w:marLeft w:val="0"/>
      <w:marRight w:val="0"/>
      <w:marTop w:val="0"/>
      <w:marBottom w:val="0"/>
      <w:divBdr>
        <w:top w:val="none" w:sz="0" w:space="0" w:color="auto"/>
        <w:left w:val="none" w:sz="0" w:space="0" w:color="auto"/>
        <w:bottom w:val="none" w:sz="0" w:space="0" w:color="auto"/>
        <w:right w:val="none" w:sz="0" w:space="0" w:color="auto"/>
      </w:divBdr>
    </w:div>
    <w:div w:id="1783302012">
      <w:bodyDiv w:val="1"/>
      <w:marLeft w:val="0"/>
      <w:marRight w:val="0"/>
      <w:marTop w:val="0"/>
      <w:marBottom w:val="0"/>
      <w:divBdr>
        <w:top w:val="none" w:sz="0" w:space="0" w:color="auto"/>
        <w:left w:val="none" w:sz="0" w:space="0" w:color="auto"/>
        <w:bottom w:val="none" w:sz="0" w:space="0" w:color="auto"/>
        <w:right w:val="none" w:sz="0" w:space="0" w:color="auto"/>
      </w:divBdr>
    </w:div>
    <w:div w:id="1786728763">
      <w:bodyDiv w:val="1"/>
      <w:marLeft w:val="0"/>
      <w:marRight w:val="0"/>
      <w:marTop w:val="0"/>
      <w:marBottom w:val="0"/>
      <w:divBdr>
        <w:top w:val="none" w:sz="0" w:space="0" w:color="auto"/>
        <w:left w:val="none" w:sz="0" w:space="0" w:color="auto"/>
        <w:bottom w:val="none" w:sz="0" w:space="0" w:color="auto"/>
        <w:right w:val="none" w:sz="0" w:space="0" w:color="auto"/>
      </w:divBdr>
    </w:div>
    <w:div w:id="1787771396">
      <w:bodyDiv w:val="1"/>
      <w:marLeft w:val="0"/>
      <w:marRight w:val="0"/>
      <w:marTop w:val="0"/>
      <w:marBottom w:val="0"/>
      <w:divBdr>
        <w:top w:val="none" w:sz="0" w:space="0" w:color="auto"/>
        <w:left w:val="none" w:sz="0" w:space="0" w:color="auto"/>
        <w:bottom w:val="none" w:sz="0" w:space="0" w:color="auto"/>
        <w:right w:val="none" w:sz="0" w:space="0" w:color="auto"/>
      </w:divBdr>
    </w:div>
    <w:div w:id="1789928022">
      <w:bodyDiv w:val="1"/>
      <w:marLeft w:val="0"/>
      <w:marRight w:val="0"/>
      <w:marTop w:val="0"/>
      <w:marBottom w:val="0"/>
      <w:divBdr>
        <w:top w:val="none" w:sz="0" w:space="0" w:color="auto"/>
        <w:left w:val="none" w:sz="0" w:space="0" w:color="auto"/>
        <w:bottom w:val="none" w:sz="0" w:space="0" w:color="auto"/>
        <w:right w:val="none" w:sz="0" w:space="0" w:color="auto"/>
      </w:divBdr>
    </w:div>
    <w:div w:id="1790396735">
      <w:bodyDiv w:val="1"/>
      <w:marLeft w:val="0"/>
      <w:marRight w:val="0"/>
      <w:marTop w:val="0"/>
      <w:marBottom w:val="0"/>
      <w:divBdr>
        <w:top w:val="none" w:sz="0" w:space="0" w:color="auto"/>
        <w:left w:val="none" w:sz="0" w:space="0" w:color="auto"/>
        <w:bottom w:val="none" w:sz="0" w:space="0" w:color="auto"/>
        <w:right w:val="none" w:sz="0" w:space="0" w:color="auto"/>
      </w:divBdr>
    </w:div>
    <w:div w:id="1790972606">
      <w:bodyDiv w:val="1"/>
      <w:marLeft w:val="0"/>
      <w:marRight w:val="0"/>
      <w:marTop w:val="0"/>
      <w:marBottom w:val="0"/>
      <w:divBdr>
        <w:top w:val="none" w:sz="0" w:space="0" w:color="auto"/>
        <w:left w:val="none" w:sz="0" w:space="0" w:color="auto"/>
        <w:bottom w:val="none" w:sz="0" w:space="0" w:color="auto"/>
        <w:right w:val="none" w:sz="0" w:space="0" w:color="auto"/>
      </w:divBdr>
    </w:div>
    <w:div w:id="1791776740">
      <w:bodyDiv w:val="1"/>
      <w:marLeft w:val="0"/>
      <w:marRight w:val="0"/>
      <w:marTop w:val="0"/>
      <w:marBottom w:val="0"/>
      <w:divBdr>
        <w:top w:val="none" w:sz="0" w:space="0" w:color="auto"/>
        <w:left w:val="none" w:sz="0" w:space="0" w:color="auto"/>
        <w:bottom w:val="none" w:sz="0" w:space="0" w:color="auto"/>
        <w:right w:val="none" w:sz="0" w:space="0" w:color="auto"/>
      </w:divBdr>
    </w:div>
    <w:div w:id="1791893307">
      <w:bodyDiv w:val="1"/>
      <w:marLeft w:val="0"/>
      <w:marRight w:val="0"/>
      <w:marTop w:val="0"/>
      <w:marBottom w:val="0"/>
      <w:divBdr>
        <w:top w:val="none" w:sz="0" w:space="0" w:color="auto"/>
        <w:left w:val="none" w:sz="0" w:space="0" w:color="auto"/>
        <w:bottom w:val="none" w:sz="0" w:space="0" w:color="auto"/>
        <w:right w:val="none" w:sz="0" w:space="0" w:color="auto"/>
      </w:divBdr>
    </w:div>
    <w:div w:id="1792748985">
      <w:bodyDiv w:val="1"/>
      <w:marLeft w:val="0"/>
      <w:marRight w:val="0"/>
      <w:marTop w:val="0"/>
      <w:marBottom w:val="0"/>
      <w:divBdr>
        <w:top w:val="none" w:sz="0" w:space="0" w:color="auto"/>
        <w:left w:val="none" w:sz="0" w:space="0" w:color="auto"/>
        <w:bottom w:val="none" w:sz="0" w:space="0" w:color="auto"/>
        <w:right w:val="none" w:sz="0" w:space="0" w:color="auto"/>
      </w:divBdr>
    </w:div>
    <w:div w:id="1794977078">
      <w:bodyDiv w:val="1"/>
      <w:marLeft w:val="0"/>
      <w:marRight w:val="0"/>
      <w:marTop w:val="0"/>
      <w:marBottom w:val="0"/>
      <w:divBdr>
        <w:top w:val="none" w:sz="0" w:space="0" w:color="auto"/>
        <w:left w:val="none" w:sz="0" w:space="0" w:color="auto"/>
        <w:bottom w:val="none" w:sz="0" w:space="0" w:color="auto"/>
        <w:right w:val="none" w:sz="0" w:space="0" w:color="auto"/>
      </w:divBdr>
    </w:div>
    <w:div w:id="1795053822">
      <w:bodyDiv w:val="1"/>
      <w:marLeft w:val="0"/>
      <w:marRight w:val="0"/>
      <w:marTop w:val="0"/>
      <w:marBottom w:val="0"/>
      <w:divBdr>
        <w:top w:val="none" w:sz="0" w:space="0" w:color="auto"/>
        <w:left w:val="none" w:sz="0" w:space="0" w:color="auto"/>
        <w:bottom w:val="none" w:sz="0" w:space="0" w:color="auto"/>
        <w:right w:val="none" w:sz="0" w:space="0" w:color="auto"/>
      </w:divBdr>
    </w:div>
    <w:div w:id="1795905502">
      <w:bodyDiv w:val="1"/>
      <w:marLeft w:val="0"/>
      <w:marRight w:val="0"/>
      <w:marTop w:val="0"/>
      <w:marBottom w:val="0"/>
      <w:divBdr>
        <w:top w:val="none" w:sz="0" w:space="0" w:color="auto"/>
        <w:left w:val="none" w:sz="0" w:space="0" w:color="auto"/>
        <w:bottom w:val="none" w:sz="0" w:space="0" w:color="auto"/>
        <w:right w:val="none" w:sz="0" w:space="0" w:color="auto"/>
      </w:divBdr>
    </w:div>
    <w:div w:id="1796218240">
      <w:bodyDiv w:val="1"/>
      <w:marLeft w:val="0"/>
      <w:marRight w:val="0"/>
      <w:marTop w:val="0"/>
      <w:marBottom w:val="0"/>
      <w:divBdr>
        <w:top w:val="none" w:sz="0" w:space="0" w:color="auto"/>
        <w:left w:val="none" w:sz="0" w:space="0" w:color="auto"/>
        <w:bottom w:val="none" w:sz="0" w:space="0" w:color="auto"/>
        <w:right w:val="none" w:sz="0" w:space="0" w:color="auto"/>
      </w:divBdr>
    </w:div>
    <w:div w:id="1796409038">
      <w:bodyDiv w:val="1"/>
      <w:marLeft w:val="0"/>
      <w:marRight w:val="0"/>
      <w:marTop w:val="0"/>
      <w:marBottom w:val="0"/>
      <w:divBdr>
        <w:top w:val="none" w:sz="0" w:space="0" w:color="auto"/>
        <w:left w:val="none" w:sz="0" w:space="0" w:color="auto"/>
        <w:bottom w:val="none" w:sz="0" w:space="0" w:color="auto"/>
        <w:right w:val="none" w:sz="0" w:space="0" w:color="auto"/>
      </w:divBdr>
    </w:div>
    <w:div w:id="1796410913">
      <w:bodyDiv w:val="1"/>
      <w:marLeft w:val="0"/>
      <w:marRight w:val="0"/>
      <w:marTop w:val="0"/>
      <w:marBottom w:val="0"/>
      <w:divBdr>
        <w:top w:val="none" w:sz="0" w:space="0" w:color="auto"/>
        <w:left w:val="none" w:sz="0" w:space="0" w:color="auto"/>
        <w:bottom w:val="none" w:sz="0" w:space="0" w:color="auto"/>
        <w:right w:val="none" w:sz="0" w:space="0" w:color="auto"/>
      </w:divBdr>
    </w:div>
    <w:div w:id="1796748526">
      <w:bodyDiv w:val="1"/>
      <w:marLeft w:val="0"/>
      <w:marRight w:val="0"/>
      <w:marTop w:val="0"/>
      <w:marBottom w:val="0"/>
      <w:divBdr>
        <w:top w:val="none" w:sz="0" w:space="0" w:color="auto"/>
        <w:left w:val="none" w:sz="0" w:space="0" w:color="auto"/>
        <w:bottom w:val="none" w:sz="0" w:space="0" w:color="auto"/>
        <w:right w:val="none" w:sz="0" w:space="0" w:color="auto"/>
      </w:divBdr>
    </w:div>
    <w:div w:id="1797217508">
      <w:bodyDiv w:val="1"/>
      <w:marLeft w:val="0"/>
      <w:marRight w:val="0"/>
      <w:marTop w:val="0"/>
      <w:marBottom w:val="0"/>
      <w:divBdr>
        <w:top w:val="none" w:sz="0" w:space="0" w:color="auto"/>
        <w:left w:val="none" w:sz="0" w:space="0" w:color="auto"/>
        <w:bottom w:val="none" w:sz="0" w:space="0" w:color="auto"/>
        <w:right w:val="none" w:sz="0" w:space="0" w:color="auto"/>
      </w:divBdr>
    </w:div>
    <w:div w:id="1797261600">
      <w:bodyDiv w:val="1"/>
      <w:marLeft w:val="0"/>
      <w:marRight w:val="0"/>
      <w:marTop w:val="0"/>
      <w:marBottom w:val="0"/>
      <w:divBdr>
        <w:top w:val="none" w:sz="0" w:space="0" w:color="auto"/>
        <w:left w:val="none" w:sz="0" w:space="0" w:color="auto"/>
        <w:bottom w:val="none" w:sz="0" w:space="0" w:color="auto"/>
        <w:right w:val="none" w:sz="0" w:space="0" w:color="auto"/>
      </w:divBdr>
    </w:div>
    <w:div w:id="1797681104">
      <w:bodyDiv w:val="1"/>
      <w:marLeft w:val="0"/>
      <w:marRight w:val="0"/>
      <w:marTop w:val="0"/>
      <w:marBottom w:val="0"/>
      <w:divBdr>
        <w:top w:val="none" w:sz="0" w:space="0" w:color="auto"/>
        <w:left w:val="none" w:sz="0" w:space="0" w:color="auto"/>
        <w:bottom w:val="none" w:sz="0" w:space="0" w:color="auto"/>
        <w:right w:val="none" w:sz="0" w:space="0" w:color="auto"/>
      </w:divBdr>
    </w:div>
    <w:div w:id="1798253240">
      <w:bodyDiv w:val="1"/>
      <w:marLeft w:val="0"/>
      <w:marRight w:val="0"/>
      <w:marTop w:val="0"/>
      <w:marBottom w:val="0"/>
      <w:divBdr>
        <w:top w:val="none" w:sz="0" w:space="0" w:color="auto"/>
        <w:left w:val="none" w:sz="0" w:space="0" w:color="auto"/>
        <w:bottom w:val="none" w:sz="0" w:space="0" w:color="auto"/>
        <w:right w:val="none" w:sz="0" w:space="0" w:color="auto"/>
      </w:divBdr>
    </w:div>
    <w:div w:id="1798404432">
      <w:bodyDiv w:val="1"/>
      <w:marLeft w:val="0"/>
      <w:marRight w:val="0"/>
      <w:marTop w:val="0"/>
      <w:marBottom w:val="0"/>
      <w:divBdr>
        <w:top w:val="none" w:sz="0" w:space="0" w:color="auto"/>
        <w:left w:val="none" w:sz="0" w:space="0" w:color="auto"/>
        <w:bottom w:val="none" w:sz="0" w:space="0" w:color="auto"/>
        <w:right w:val="none" w:sz="0" w:space="0" w:color="auto"/>
      </w:divBdr>
    </w:div>
    <w:div w:id="1798792012">
      <w:bodyDiv w:val="1"/>
      <w:marLeft w:val="0"/>
      <w:marRight w:val="0"/>
      <w:marTop w:val="0"/>
      <w:marBottom w:val="0"/>
      <w:divBdr>
        <w:top w:val="none" w:sz="0" w:space="0" w:color="auto"/>
        <w:left w:val="none" w:sz="0" w:space="0" w:color="auto"/>
        <w:bottom w:val="none" w:sz="0" w:space="0" w:color="auto"/>
        <w:right w:val="none" w:sz="0" w:space="0" w:color="auto"/>
      </w:divBdr>
    </w:div>
    <w:div w:id="1798836897">
      <w:bodyDiv w:val="1"/>
      <w:marLeft w:val="0"/>
      <w:marRight w:val="0"/>
      <w:marTop w:val="0"/>
      <w:marBottom w:val="0"/>
      <w:divBdr>
        <w:top w:val="none" w:sz="0" w:space="0" w:color="auto"/>
        <w:left w:val="none" w:sz="0" w:space="0" w:color="auto"/>
        <w:bottom w:val="none" w:sz="0" w:space="0" w:color="auto"/>
        <w:right w:val="none" w:sz="0" w:space="0" w:color="auto"/>
      </w:divBdr>
    </w:div>
    <w:div w:id="1800802378">
      <w:bodyDiv w:val="1"/>
      <w:marLeft w:val="0"/>
      <w:marRight w:val="0"/>
      <w:marTop w:val="0"/>
      <w:marBottom w:val="0"/>
      <w:divBdr>
        <w:top w:val="none" w:sz="0" w:space="0" w:color="auto"/>
        <w:left w:val="none" w:sz="0" w:space="0" w:color="auto"/>
        <w:bottom w:val="none" w:sz="0" w:space="0" w:color="auto"/>
        <w:right w:val="none" w:sz="0" w:space="0" w:color="auto"/>
      </w:divBdr>
    </w:div>
    <w:div w:id="1803501911">
      <w:bodyDiv w:val="1"/>
      <w:marLeft w:val="0"/>
      <w:marRight w:val="0"/>
      <w:marTop w:val="0"/>
      <w:marBottom w:val="0"/>
      <w:divBdr>
        <w:top w:val="none" w:sz="0" w:space="0" w:color="auto"/>
        <w:left w:val="none" w:sz="0" w:space="0" w:color="auto"/>
        <w:bottom w:val="none" w:sz="0" w:space="0" w:color="auto"/>
        <w:right w:val="none" w:sz="0" w:space="0" w:color="auto"/>
      </w:divBdr>
    </w:div>
    <w:div w:id="1805273735">
      <w:bodyDiv w:val="1"/>
      <w:marLeft w:val="0"/>
      <w:marRight w:val="0"/>
      <w:marTop w:val="0"/>
      <w:marBottom w:val="0"/>
      <w:divBdr>
        <w:top w:val="none" w:sz="0" w:space="0" w:color="auto"/>
        <w:left w:val="none" w:sz="0" w:space="0" w:color="auto"/>
        <w:bottom w:val="none" w:sz="0" w:space="0" w:color="auto"/>
        <w:right w:val="none" w:sz="0" w:space="0" w:color="auto"/>
      </w:divBdr>
    </w:div>
    <w:div w:id="1810585302">
      <w:bodyDiv w:val="1"/>
      <w:marLeft w:val="0"/>
      <w:marRight w:val="0"/>
      <w:marTop w:val="0"/>
      <w:marBottom w:val="0"/>
      <w:divBdr>
        <w:top w:val="none" w:sz="0" w:space="0" w:color="auto"/>
        <w:left w:val="none" w:sz="0" w:space="0" w:color="auto"/>
        <w:bottom w:val="none" w:sz="0" w:space="0" w:color="auto"/>
        <w:right w:val="none" w:sz="0" w:space="0" w:color="auto"/>
      </w:divBdr>
    </w:div>
    <w:div w:id="1811704264">
      <w:bodyDiv w:val="1"/>
      <w:marLeft w:val="0"/>
      <w:marRight w:val="0"/>
      <w:marTop w:val="0"/>
      <w:marBottom w:val="0"/>
      <w:divBdr>
        <w:top w:val="none" w:sz="0" w:space="0" w:color="auto"/>
        <w:left w:val="none" w:sz="0" w:space="0" w:color="auto"/>
        <w:bottom w:val="none" w:sz="0" w:space="0" w:color="auto"/>
        <w:right w:val="none" w:sz="0" w:space="0" w:color="auto"/>
      </w:divBdr>
    </w:div>
    <w:div w:id="1813788496">
      <w:bodyDiv w:val="1"/>
      <w:marLeft w:val="0"/>
      <w:marRight w:val="0"/>
      <w:marTop w:val="0"/>
      <w:marBottom w:val="0"/>
      <w:divBdr>
        <w:top w:val="none" w:sz="0" w:space="0" w:color="auto"/>
        <w:left w:val="none" w:sz="0" w:space="0" w:color="auto"/>
        <w:bottom w:val="none" w:sz="0" w:space="0" w:color="auto"/>
        <w:right w:val="none" w:sz="0" w:space="0" w:color="auto"/>
      </w:divBdr>
    </w:div>
    <w:div w:id="1815561290">
      <w:bodyDiv w:val="1"/>
      <w:marLeft w:val="0"/>
      <w:marRight w:val="0"/>
      <w:marTop w:val="0"/>
      <w:marBottom w:val="0"/>
      <w:divBdr>
        <w:top w:val="none" w:sz="0" w:space="0" w:color="auto"/>
        <w:left w:val="none" w:sz="0" w:space="0" w:color="auto"/>
        <w:bottom w:val="none" w:sz="0" w:space="0" w:color="auto"/>
        <w:right w:val="none" w:sz="0" w:space="0" w:color="auto"/>
      </w:divBdr>
    </w:div>
    <w:div w:id="1816407495">
      <w:bodyDiv w:val="1"/>
      <w:marLeft w:val="0"/>
      <w:marRight w:val="0"/>
      <w:marTop w:val="0"/>
      <w:marBottom w:val="0"/>
      <w:divBdr>
        <w:top w:val="none" w:sz="0" w:space="0" w:color="auto"/>
        <w:left w:val="none" w:sz="0" w:space="0" w:color="auto"/>
        <w:bottom w:val="none" w:sz="0" w:space="0" w:color="auto"/>
        <w:right w:val="none" w:sz="0" w:space="0" w:color="auto"/>
      </w:divBdr>
    </w:div>
    <w:div w:id="1820077400">
      <w:bodyDiv w:val="1"/>
      <w:marLeft w:val="0"/>
      <w:marRight w:val="0"/>
      <w:marTop w:val="0"/>
      <w:marBottom w:val="0"/>
      <w:divBdr>
        <w:top w:val="none" w:sz="0" w:space="0" w:color="auto"/>
        <w:left w:val="none" w:sz="0" w:space="0" w:color="auto"/>
        <w:bottom w:val="none" w:sz="0" w:space="0" w:color="auto"/>
        <w:right w:val="none" w:sz="0" w:space="0" w:color="auto"/>
      </w:divBdr>
    </w:div>
    <w:div w:id="1821073803">
      <w:bodyDiv w:val="1"/>
      <w:marLeft w:val="0"/>
      <w:marRight w:val="0"/>
      <w:marTop w:val="0"/>
      <w:marBottom w:val="0"/>
      <w:divBdr>
        <w:top w:val="none" w:sz="0" w:space="0" w:color="auto"/>
        <w:left w:val="none" w:sz="0" w:space="0" w:color="auto"/>
        <w:bottom w:val="none" w:sz="0" w:space="0" w:color="auto"/>
        <w:right w:val="none" w:sz="0" w:space="0" w:color="auto"/>
      </w:divBdr>
    </w:div>
    <w:div w:id="1822110193">
      <w:bodyDiv w:val="1"/>
      <w:marLeft w:val="0"/>
      <w:marRight w:val="0"/>
      <w:marTop w:val="0"/>
      <w:marBottom w:val="0"/>
      <w:divBdr>
        <w:top w:val="none" w:sz="0" w:space="0" w:color="auto"/>
        <w:left w:val="none" w:sz="0" w:space="0" w:color="auto"/>
        <w:bottom w:val="none" w:sz="0" w:space="0" w:color="auto"/>
        <w:right w:val="none" w:sz="0" w:space="0" w:color="auto"/>
      </w:divBdr>
    </w:div>
    <w:div w:id="1822113122">
      <w:bodyDiv w:val="1"/>
      <w:marLeft w:val="0"/>
      <w:marRight w:val="0"/>
      <w:marTop w:val="0"/>
      <w:marBottom w:val="0"/>
      <w:divBdr>
        <w:top w:val="none" w:sz="0" w:space="0" w:color="auto"/>
        <w:left w:val="none" w:sz="0" w:space="0" w:color="auto"/>
        <w:bottom w:val="none" w:sz="0" w:space="0" w:color="auto"/>
        <w:right w:val="none" w:sz="0" w:space="0" w:color="auto"/>
      </w:divBdr>
    </w:div>
    <w:div w:id="1822428434">
      <w:bodyDiv w:val="1"/>
      <w:marLeft w:val="0"/>
      <w:marRight w:val="0"/>
      <w:marTop w:val="0"/>
      <w:marBottom w:val="0"/>
      <w:divBdr>
        <w:top w:val="none" w:sz="0" w:space="0" w:color="auto"/>
        <w:left w:val="none" w:sz="0" w:space="0" w:color="auto"/>
        <w:bottom w:val="none" w:sz="0" w:space="0" w:color="auto"/>
        <w:right w:val="none" w:sz="0" w:space="0" w:color="auto"/>
      </w:divBdr>
    </w:div>
    <w:div w:id="1827431526">
      <w:bodyDiv w:val="1"/>
      <w:marLeft w:val="0"/>
      <w:marRight w:val="0"/>
      <w:marTop w:val="0"/>
      <w:marBottom w:val="0"/>
      <w:divBdr>
        <w:top w:val="none" w:sz="0" w:space="0" w:color="auto"/>
        <w:left w:val="none" w:sz="0" w:space="0" w:color="auto"/>
        <w:bottom w:val="none" w:sz="0" w:space="0" w:color="auto"/>
        <w:right w:val="none" w:sz="0" w:space="0" w:color="auto"/>
      </w:divBdr>
    </w:div>
    <w:div w:id="1827669333">
      <w:bodyDiv w:val="1"/>
      <w:marLeft w:val="0"/>
      <w:marRight w:val="0"/>
      <w:marTop w:val="0"/>
      <w:marBottom w:val="0"/>
      <w:divBdr>
        <w:top w:val="none" w:sz="0" w:space="0" w:color="auto"/>
        <w:left w:val="none" w:sz="0" w:space="0" w:color="auto"/>
        <w:bottom w:val="none" w:sz="0" w:space="0" w:color="auto"/>
        <w:right w:val="none" w:sz="0" w:space="0" w:color="auto"/>
      </w:divBdr>
    </w:div>
    <w:div w:id="1830755594">
      <w:bodyDiv w:val="1"/>
      <w:marLeft w:val="0"/>
      <w:marRight w:val="0"/>
      <w:marTop w:val="0"/>
      <w:marBottom w:val="0"/>
      <w:divBdr>
        <w:top w:val="none" w:sz="0" w:space="0" w:color="auto"/>
        <w:left w:val="none" w:sz="0" w:space="0" w:color="auto"/>
        <w:bottom w:val="none" w:sz="0" w:space="0" w:color="auto"/>
        <w:right w:val="none" w:sz="0" w:space="0" w:color="auto"/>
      </w:divBdr>
    </w:div>
    <w:div w:id="1830977384">
      <w:bodyDiv w:val="1"/>
      <w:marLeft w:val="0"/>
      <w:marRight w:val="0"/>
      <w:marTop w:val="0"/>
      <w:marBottom w:val="0"/>
      <w:divBdr>
        <w:top w:val="none" w:sz="0" w:space="0" w:color="auto"/>
        <w:left w:val="none" w:sz="0" w:space="0" w:color="auto"/>
        <w:bottom w:val="none" w:sz="0" w:space="0" w:color="auto"/>
        <w:right w:val="none" w:sz="0" w:space="0" w:color="auto"/>
      </w:divBdr>
    </w:div>
    <w:div w:id="1831603909">
      <w:bodyDiv w:val="1"/>
      <w:marLeft w:val="0"/>
      <w:marRight w:val="0"/>
      <w:marTop w:val="0"/>
      <w:marBottom w:val="0"/>
      <w:divBdr>
        <w:top w:val="none" w:sz="0" w:space="0" w:color="auto"/>
        <w:left w:val="none" w:sz="0" w:space="0" w:color="auto"/>
        <w:bottom w:val="none" w:sz="0" w:space="0" w:color="auto"/>
        <w:right w:val="none" w:sz="0" w:space="0" w:color="auto"/>
      </w:divBdr>
    </w:div>
    <w:div w:id="1831868899">
      <w:bodyDiv w:val="1"/>
      <w:marLeft w:val="0"/>
      <w:marRight w:val="0"/>
      <w:marTop w:val="0"/>
      <w:marBottom w:val="0"/>
      <w:divBdr>
        <w:top w:val="none" w:sz="0" w:space="0" w:color="auto"/>
        <w:left w:val="none" w:sz="0" w:space="0" w:color="auto"/>
        <w:bottom w:val="none" w:sz="0" w:space="0" w:color="auto"/>
        <w:right w:val="none" w:sz="0" w:space="0" w:color="auto"/>
      </w:divBdr>
    </w:div>
    <w:div w:id="1832715633">
      <w:bodyDiv w:val="1"/>
      <w:marLeft w:val="0"/>
      <w:marRight w:val="0"/>
      <w:marTop w:val="0"/>
      <w:marBottom w:val="0"/>
      <w:divBdr>
        <w:top w:val="none" w:sz="0" w:space="0" w:color="auto"/>
        <w:left w:val="none" w:sz="0" w:space="0" w:color="auto"/>
        <w:bottom w:val="none" w:sz="0" w:space="0" w:color="auto"/>
        <w:right w:val="none" w:sz="0" w:space="0" w:color="auto"/>
      </w:divBdr>
    </w:div>
    <w:div w:id="1832942629">
      <w:bodyDiv w:val="1"/>
      <w:marLeft w:val="0"/>
      <w:marRight w:val="0"/>
      <w:marTop w:val="0"/>
      <w:marBottom w:val="0"/>
      <w:divBdr>
        <w:top w:val="none" w:sz="0" w:space="0" w:color="auto"/>
        <w:left w:val="none" w:sz="0" w:space="0" w:color="auto"/>
        <w:bottom w:val="none" w:sz="0" w:space="0" w:color="auto"/>
        <w:right w:val="none" w:sz="0" w:space="0" w:color="auto"/>
      </w:divBdr>
    </w:div>
    <w:div w:id="1833594133">
      <w:bodyDiv w:val="1"/>
      <w:marLeft w:val="0"/>
      <w:marRight w:val="0"/>
      <w:marTop w:val="0"/>
      <w:marBottom w:val="0"/>
      <w:divBdr>
        <w:top w:val="none" w:sz="0" w:space="0" w:color="auto"/>
        <w:left w:val="none" w:sz="0" w:space="0" w:color="auto"/>
        <w:bottom w:val="none" w:sz="0" w:space="0" w:color="auto"/>
        <w:right w:val="none" w:sz="0" w:space="0" w:color="auto"/>
      </w:divBdr>
    </w:div>
    <w:div w:id="1833641318">
      <w:bodyDiv w:val="1"/>
      <w:marLeft w:val="0"/>
      <w:marRight w:val="0"/>
      <w:marTop w:val="0"/>
      <w:marBottom w:val="0"/>
      <w:divBdr>
        <w:top w:val="none" w:sz="0" w:space="0" w:color="auto"/>
        <w:left w:val="none" w:sz="0" w:space="0" w:color="auto"/>
        <w:bottom w:val="none" w:sz="0" w:space="0" w:color="auto"/>
        <w:right w:val="none" w:sz="0" w:space="0" w:color="auto"/>
      </w:divBdr>
    </w:div>
    <w:div w:id="1833982288">
      <w:bodyDiv w:val="1"/>
      <w:marLeft w:val="0"/>
      <w:marRight w:val="0"/>
      <w:marTop w:val="0"/>
      <w:marBottom w:val="0"/>
      <w:divBdr>
        <w:top w:val="none" w:sz="0" w:space="0" w:color="auto"/>
        <w:left w:val="none" w:sz="0" w:space="0" w:color="auto"/>
        <w:bottom w:val="none" w:sz="0" w:space="0" w:color="auto"/>
        <w:right w:val="none" w:sz="0" w:space="0" w:color="auto"/>
      </w:divBdr>
    </w:div>
    <w:div w:id="1834449603">
      <w:bodyDiv w:val="1"/>
      <w:marLeft w:val="0"/>
      <w:marRight w:val="0"/>
      <w:marTop w:val="0"/>
      <w:marBottom w:val="0"/>
      <w:divBdr>
        <w:top w:val="none" w:sz="0" w:space="0" w:color="auto"/>
        <w:left w:val="none" w:sz="0" w:space="0" w:color="auto"/>
        <w:bottom w:val="none" w:sz="0" w:space="0" w:color="auto"/>
        <w:right w:val="none" w:sz="0" w:space="0" w:color="auto"/>
      </w:divBdr>
    </w:div>
    <w:div w:id="1835292729">
      <w:bodyDiv w:val="1"/>
      <w:marLeft w:val="0"/>
      <w:marRight w:val="0"/>
      <w:marTop w:val="0"/>
      <w:marBottom w:val="0"/>
      <w:divBdr>
        <w:top w:val="none" w:sz="0" w:space="0" w:color="auto"/>
        <w:left w:val="none" w:sz="0" w:space="0" w:color="auto"/>
        <w:bottom w:val="none" w:sz="0" w:space="0" w:color="auto"/>
        <w:right w:val="none" w:sz="0" w:space="0" w:color="auto"/>
      </w:divBdr>
    </w:div>
    <w:div w:id="1835685348">
      <w:bodyDiv w:val="1"/>
      <w:marLeft w:val="0"/>
      <w:marRight w:val="0"/>
      <w:marTop w:val="0"/>
      <w:marBottom w:val="0"/>
      <w:divBdr>
        <w:top w:val="none" w:sz="0" w:space="0" w:color="auto"/>
        <w:left w:val="none" w:sz="0" w:space="0" w:color="auto"/>
        <w:bottom w:val="none" w:sz="0" w:space="0" w:color="auto"/>
        <w:right w:val="none" w:sz="0" w:space="0" w:color="auto"/>
      </w:divBdr>
    </w:div>
    <w:div w:id="1836989219">
      <w:bodyDiv w:val="1"/>
      <w:marLeft w:val="0"/>
      <w:marRight w:val="0"/>
      <w:marTop w:val="0"/>
      <w:marBottom w:val="0"/>
      <w:divBdr>
        <w:top w:val="none" w:sz="0" w:space="0" w:color="auto"/>
        <w:left w:val="none" w:sz="0" w:space="0" w:color="auto"/>
        <w:bottom w:val="none" w:sz="0" w:space="0" w:color="auto"/>
        <w:right w:val="none" w:sz="0" w:space="0" w:color="auto"/>
      </w:divBdr>
    </w:div>
    <w:div w:id="1837257996">
      <w:bodyDiv w:val="1"/>
      <w:marLeft w:val="0"/>
      <w:marRight w:val="0"/>
      <w:marTop w:val="0"/>
      <w:marBottom w:val="0"/>
      <w:divBdr>
        <w:top w:val="none" w:sz="0" w:space="0" w:color="auto"/>
        <w:left w:val="none" w:sz="0" w:space="0" w:color="auto"/>
        <w:bottom w:val="none" w:sz="0" w:space="0" w:color="auto"/>
        <w:right w:val="none" w:sz="0" w:space="0" w:color="auto"/>
      </w:divBdr>
    </w:div>
    <w:div w:id="1838155109">
      <w:bodyDiv w:val="1"/>
      <w:marLeft w:val="0"/>
      <w:marRight w:val="0"/>
      <w:marTop w:val="0"/>
      <w:marBottom w:val="0"/>
      <w:divBdr>
        <w:top w:val="none" w:sz="0" w:space="0" w:color="auto"/>
        <w:left w:val="none" w:sz="0" w:space="0" w:color="auto"/>
        <w:bottom w:val="none" w:sz="0" w:space="0" w:color="auto"/>
        <w:right w:val="none" w:sz="0" w:space="0" w:color="auto"/>
      </w:divBdr>
    </w:div>
    <w:div w:id="1838879539">
      <w:bodyDiv w:val="1"/>
      <w:marLeft w:val="0"/>
      <w:marRight w:val="0"/>
      <w:marTop w:val="0"/>
      <w:marBottom w:val="0"/>
      <w:divBdr>
        <w:top w:val="none" w:sz="0" w:space="0" w:color="auto"/>
        <w:left w:val="none" w:sz="0" w:space="0" w:color="auto"/>
        <w:bottom w:val="none" w:sz="0" w:space="0" w:color="auto"/>
        <w:right w:val="none" w:sz="0" w:space="0" w:color="auto"/>
      </w:divBdr>
    </w:div>
    <w:div w:id="1840149681">
      <w:bodyDiv w:val="1"/>
      <w:marLeft w:val="0"/>
      <w:marRight w:val="0"/>
      <w:marTop w:val="0"/>
      <w:marBottom w:val="0"/>
      <w:divBdr>
        <w:top w:val="none" w:sz="0" w:space="0" w:color="auto"/>
        <w:left w:val="none" w:sz="0" w:space="0" w:color="auto"/>
        <w:bottom w:val="none" w:sz="0" w:space="0" w:color="auto"/>
        <w:right w:val="none" w:sz="0" w:space="0" w:color="auto"/>
      </w:divBdr>
    </w:div>
    <w:div w:id="1840728240">
      <w:bodyDiv w:val="1"/>
      <w:marLeft w:val="0"/>
      <w:marRight w:val="0"/>
      <w:marTop w:val="0"/>
      <w:marBottom w:val="0"/>
      <w:divBdr>
        <w:top w:val="none" w:sz="0" w:space="0" w:color="auto"/>
        <w:left w:val="none" w:sz="0" w:space="0" w:color="auto"/>
        <w:bottom w:val="none" w:sz="0" w:space="0" w:color="auto"/>
        <w:right w:val="none" w:sz="0" w:space="0" w:color="auto"/>
      </w:divBdr>
    </w:div>
    <w:div w:id="1844543194">
      <w:bodyDiv w:val="1"/>
      <w:marLeft w:val="0"/>
      <w:marRight w:val="0"/>
      <w:marTop w:val="0"/>
      <w:marBottom w:val="0"/>
      <w:divBdr>
        <w:top w:val="none" w:sz="0" w:space="0" w:color="auto"/>
        <w:left w:val="none" w:sz="0" w:space="0" w:color="auto"/>
        <w:bottom w:val="none" w:sz="0" w:space="0" w:color="auto"/>
        <w:right w:val="none" w:sz="0" w:space="0" w:color="auto"/>
      </w:divBdr>
    </w:div>
    <w:div w:id="1845127398">
      <w:bodyDiv w:val="1"/>
      <w:marLeft w:val="0"/>
      <w:marRight w:val="0"/>
      <w:marTop w:val="0"/>
      <w:marBottom w:val="0"/>
      <w:divBdr>
        <w:top w:val="none" w:sz="0" w:space="0" w:color="auto"/>
        <w:left w:val="none" w:sz="0" w:space="0" w:color="auto"/>
        <w:bottom w:val="none" w:sz="0" w:space="0" w:color="auto"/>
        <w:right w:val="none" w:sz="0" w:space="0" w:color="auto"/>
      </w:divBdr>
    </w:div>
    <w:div w:id="1845975717">
      <w:bodyDiv w:val="1"/>
      <w:marLeft w:val="0"/>
      <w:marRight w:val="0"/>
      <w:marTop w:val="0"/>
      <w:marBottom w:val="0"/>
      <w:divBdr>
        <w:top w:val="none" w:sz="0" w:space="0" w:color="auto"/>
        <w:left w:val="none" w:sz="0" w:space="0" w:color="auto"/>
        <w:bottom w:val="none" w:sz="0" w:space="0" w:color="auto"/>
        <w:right w:val="none" w:sz="0" w:space="0" w:color="auto"/>
      </w:divBdr>
    </w:div>
    <w:div w:id="1847479533">
      <w:bodyDiv w:val="1"/>
      <w:marLeft w:val="0"/>
      <w:marRight w:val="0"/>
      <w:marTop w:val="0"/>
      <w:marBottom w:val="0"/>
      <w:divBdr>
        <w:top w:val="none" w:sz="0" w:space="0" w:color="auto"/>
        <w:left w:val="none" w:sz="0" w:space="0" w:color="auto"/>
        <w:bottom w:val="none" w:sz="0" w:space="0" w:color="auto"/>
        <w:right w:val="none" w:sz="0" w:space="0" w:color="auto"/>
      </w:divBdr>
    </w:div>
    <w:div w:id="1848519190">
      <w:bodyDiv w:val="1"/>
      <w:marLeft w:val="0"/>
      <w:marRight w:val="0"/>
      <w:marTop w:val="0"/>
      <w:marBottom w:val="0"/>
      <w:divBdr>
        <w:top w:val="none" w:sz="0" w:space="0" w:color="auto"/>
        <w:left w:val="none" w:sz="0" w:space="0" w:color="auto"/>
        <w:bottom w:val="none" w:sz="0" w:space="0" w:color="auto"/>
        <w:right w:val="none" w:sz="0" w:space="0" w:color="auto"/>
      </w:divBdr>
    </w:div>
    <w:div w:id="1850018178">
      <w:bodyDiv w:val="1"/>
      <w:marLeft w:val="0"/>
      <w:marRight w:val="0"/>
      <w:marTop w:val="0"/>
      <w:marBottom w:val="0"/>
      <w:divBdr>
        <w:top w:val="none" w:sz="0" w:space="0" w:color="auto"/>
        <w:left w:val="none" w:sz="0" w:space="0" w:color="auto"/>
        <w:bottom w:val="none" w:sz="0" w:space="0" w:color="auto"/>
        <w:right w:val="none" w:sz="0" w:space="0" w:color="auto"/>
      </w:divBdr>
    </w:div>
    <w:div w:id="1853452451">
      <w:bodyDiv w:val="1"/>
      <w:marLeft w:val="0"/>
      <w:marRight w:val="0"/>
      <w:marTop w:val="0"/>
      <w:marBottom w:val="0"/>
      <w:divBdr>
        <w:top w:val="none" w:sz="0" w:space="0" w:color="auto"/>
        <w:left w:val="none" w:sz="0" w:space="0" w:color="auto"/>
        <w:bottom w:val="none" w:sz="0" w:space="0" w:color="auto"/>
        <w:right w:val="none" w:sz="0" w:space="0" w:color="auto"/>
      </w:divBdr>
    </w:div>
    <w:div w:id="1856385259">
      <w:bodyDiv w:val="1"/>
      <w:marLeft w:val="0"/>
      <w:marRight w:val="0"/>
      <w:marTop w:val="0"/>
      <w:marBottom w:val="0"/>
      <w:divBdr>
        <w:top w:val="none" w:sz="0" w:space="0" w:color="auto"/>
        <w:left w:val="none" w:sz="0" w:space="0" w:color="auto"/>
        <w:bottom w:val="none" w:sz="0" w:space="0" w:color="auto"/>
        <w:right w:val="none" w:sz="0" w:space="0" w:color="auto"/>
      </w:divBdr>
    </w:div>
    <w:div w:id="1857496790">
      <w:bodyDiv w:val="1"/>
      <w:marLeft w:val="0"/>
      <w:marRight w:val="0"/>
      <w:marTop w:val="0"/>
      <w:marBottom w:val="0"/>
      <w:divBdr>
        <w:top w:val="none" w:sz="0" w:space="0" w:color="auto"/>
        <w:left w:val="none" w:sz="0" w:space="0" w:color="auto"/>
        <w:bottom w:val="none" w:sz="0" w:space="0" w:color="auto"/>
        <w:right w:val="none" w:sz="0" w:space="0" w:color="auto"/>
      </w:divBdr>
    </w:div>
    <w:div w:id="1858303040">
      <w:bodyDiv w:val="1"/>
      <w:marLeft w:val="0"/>
      <w:marRight w:val="0"/>
      <w:marTop w:val="0"/>
      <w:marBottom w:val="0"/>
      <w:divBdr>
        <w:top w:val="none" w:sz="0" w:space="0" w:color="auto"/>
        <w:left w:val="none" w:sz="0" w:space="0" w:color="auto"/>
        <w:bottom w:val="none" w:sz="0" w:space="0" w:color="auto"/>
        <w:right w:val="none" w:sz="0" w:space="0" w:color="auto"/>
      </w:divBdr>
    </w:div>
    <w:div w:id="1859462472">
      <w:bodyDiv w:val="1"/>
      <w:marLeft w:val="0"/>
      <w:marRight w:val="0"/>
      <w:marTop w:val="0"/>
      <w:marBottom w:val="0"/>
      <w:divBdr>
        <w:top w:val="none" w:sz="0" w:space="0" w:color="auto"/>
        <w:left w:val="none" w:sz="0" w:space="0" w:color="auto"/>
        <w:bottom w:val="none" w:sz="0" w:space="0" w:color="auto"/>
        <w:right w:val="none" w:sz="0" w:space="0" w:color="auto"/>
      </w:divBdr>
    </w:div>
    <w:div w:id="1859927942">
      <w:bodyDiv w:val="1"/>
      <w:marLeft w:val="0"/>
      <w:marRight w:val="0"/>
      <w:marTop w:val="0"/>
      <w:marBottom w:val="0"/>
      <w:divBdr>
        <w:top w:val="none" w:sz="0" w:space="0" w:color="auto"/>
        <w:left w:val="none" w:sz="0" w:space="0" w:color="auto"/>
        <w:bottom w:val="none" w:sz="0" w:space="0" w:color="auto"/>
        <w:right w:val="none" w:sz="0" w:space="0" w:color="auto"/>
      </w:divBdr>
    </w:div>
    <w:div w:id="1861435654">
      <w:bodyDiv w:val="1"/>
      <w:marLeft w:val="0"/>
      <w:marRight w:val="0"/>
      <w:marTop w:val="0"/>
      <w:marBottom w:val="0"/>
      <w:divBdr>
        <w:top w:val="none" w:sz="0" w:space="0" w:color="auto"/>
        <w:left w:val="none" w:sz="0" w:space="0" w:color="auto"/>
        <w:bottom w:val="none" w:sz="0" w:space="0" w:color="auto"/>
        <w:right w:val="none" w:sz="0" w:space="0" w:color="auto"/>
      </w:divBdr>
    </w:div>
    <w:div w:id="1863088349">
      <w:bodyDiv w:val="1"/>
      <w:marLeft w:val="0"/>
      <w:marRight w:val="0"/>
      <w:marTop w:val="0"/>
      <w:marBottom w:val="0"/>
      <w:divBdr>
        <w:top w:val="none" w:sz="0" w:space="0" w:color="auto"/>
        <w:left w:val="none" w:sz="0" w:space="0" w:color="auto"/>
        <w:bottom w:val="none" w:sz="0" w:space="0" w:color="auto"/>
        <w:right w:val="none" w:sz="0" w:space="0" w:color="auto"/>
      </w:divBdr>
    </w:div>
    <w:div w:id="1863929879">
      <w:bodyDiv w:val="1"/>
      <w:marLeft w:val="0"/>
      <w:marRight w:val="0"/>
      <w:marTop w:val="0"/>
      <w:marBottom w:val="0"/>
      <w:divBdr>
        <w:top w:val="none" w:sz="0" w:space="0" w:color="auto"/>
        <w:left w:val="none" w:sz="0" w:space="0" w:color="auto"/>
        <w:bottom w:val="none" w:sz="0" w:space="0" w:color="auto"/>
        <w:right w:val="none" w:sz="0" w:space="0" w:color="auto"/>
      </w:divBdr>
    </w:div>
    <w:div w:id="1865290000">
      <w:bodyDiv w:val="1"/>
      <w:marLeft w:val="0"/>
      <w:marRight w:val="0"/>
      <w:marTop w:val="0"/>
      <w:marBottom w:val="0"/>
      <w:divBdr>
        <w:top w:val="none" w:sz="0" w:space="0" w:color="auto"/>
        <w:left w:val="none" w:sz="0" w:space="0" w:color="auto"/>
        <w:bottom w:val="none" w:sz="0" w:space="0" w:color="auto"/>
        <w:right w:val="none" w:sz="0" w:space="0" w:color="auto"/>
      </w:divBdr>
    </w:div>
    <w:div w:id="1865945823">
      <w:bodyDiv w:val="1"/>
      <w:marLeft w:val="0"/>
      <w:marRight w:val="0"/>
      <w:marTop w:val="0"/>
      <w:marBottom w:val="0"/>
      <w:divBdr>
        <w:top w:val="none" w:sz="0" w:space="0" w:color="auto"/>
        <w:left w:val="none" w:sz="0" w:space="0" w:color="auto"/>
        <w:bottom w:val="none" w:sz="0" w:space="0" w:color="auto"/>
        <w:right w:val="none" w:sz="0" w:space="0" w:color="auto"/>
      </w:divBdr>
    </w:div>
    <w:div w:id="1866016144">
      <w:bodyDiv w:val="1"/>
      <w:marLeft w:val="0"/>
      <w:marRight w:val="0"/>
      <w:marTop w:val="0"/>
      <w:marBottom w:val="0"/>
      <w:divBdr>
        <w:top w:val="none" w:sz="0" w:space="0" w:color="auto"/>
        <w:left w:val="none" w:sz="0" w:space="0" w:color="auto"/>
        <w:bottom w:val="none" w:sz="0" w:space="0" w:color="auto"/>
        <w:right w:val="none" w:sz="0" w:space="0" w:color="auto"/>
      </w:divBdr>
    </w:div>
    <w:div w:id="1866210112">
      <w:bodyDiv w:val="1"/>
      <w:marLeft w:val="0"/>
      <w:marRight w:val="0"/>
      <w:marTop w:val="0"/>
      <w:marBottom w:val="0"/>
      <w:divBdr>
        <w:top w:val="none" w:sz="0" w:space="0" w:color="auto"/>
        <w:left w:val="none" w:sz="0" w:space="0" w:color="auto"/>
        <w:bottom w:val="none" w:sz="0" w:space="0" w:color="auto"/>
        <w:right w:val="none" w:sz="0" w:space="0" w:color="auto"/>
      </w:divBdr>
    </w:div>
    <w:div w:id="1866366168">
      <w:bodyDiv w:val="1"/>
      <w:marLeft w:val="0"/>
      <w:marRight w:val="0"/>
      <w:marTop w:val="0"/>
      <w:marBottom w:val="0"/>
      <w:divBdr>
        <w:top w:val="none" w:sz="0" w:space="0" w:color="auto"/>
        <w:left w:val="none" w:sz="0" w:space="0" w:color="auto"/>
        <w:bottom w:val="none" w:sz="0" w:space="0" w:color="auto"/>
        <w:right w:val="none" w:sz="0" w:space="0" w:color="auto"/>
      </w:divBdr>
    </w:div>
    <w:div w:id="1866867333">
      <w:bodyDiv w:val="1"/>
      <w:marLeft w:val="0"/>
      <w:marRight w:val="0"/>
      <w:marTop w:val="0"/>
      <w:marBottom w:val="0"/>
      <w:divBdr>
        <w:top w:val="none" w:sz="0" w:space="0" w:color="auto"/>
        <w:left w:val="none" w:sz="0" w:space="0" w:color="auto"/>
        <w:bottom w:val="none" w:sz="0" w:space="0" w:color="auto"/>
        <w:right w:val="none" w:sz="0" w:space="0" w:color="auto"/>
      </w:divBdr>
    </w:div>
    <w:div w:id="1869178407">
      <w:bodyDiv w:val="1"/>
      <w:marLeft w:val="0"/>
      <w:marRight w:val="0"/>
      <w:marTop w:val="0"/>
      <w:marBottom w:val="0"/>
      <w:divBdr>
        <w:top w:val="none" w:sz="0" w:space="0" w:color="auto"/>
        <w:left w:val="none" w:sz="0" w:space="0" w:color="auto"/>
        <w:bottom w:val="none" w:sz="0" w:space="0" w:color="auto"/>
        <w:right w:val="none" w:sz="0" w:space="0" w:color="auto"/>
      </w:divBdr>
    </w:div>
    <w:div w:id="1870873676">
      <w:bodyDiv w:val="1"/>
      <w:marLeft w:val="0"/>
      <w:marRight w:val="0"/>
      <w:marTop w:val="0"/>
      <w:marBottom w:val="0"/>
      <w:divBdr>
        <w:top w:val="none" w:sz="0" w:space="0" w:color="auto"/>
        <w:left w:val="none" w:sz="0" w:space="0" w:color="auto"/>
        <w:bottom w:val="none" w:sz="0" w:space="0" w:color="auto"/>
        <w:right w:val="none" w:sz="0" w:space="0" w:color="auto"/>
      </w:divBdr>
    </w:div>
    <w:div w:id="1871453817">
      <w:bodyDiv w:val="1"/>
      <w:marLeft w:val="0"/>
      <w:marRight w:val="0"/>
      <w:marTop w:val="0"/>
      <w:marBottom w:val="0"/>
      <w:divBdr>
        <w:top w:val="none" w:sz="0" w:space="0" w:color="auto"/>
        <w:left w:val="none" w:sz="0" w:space="0" w:color="auto"/>
        <w:bottom w:val="none" w:sz="0" w:space="0" w:color="auto"/>
        <w:right w:val="none" w:sz="0" w:space="0" w:color="auto"/>
      </w:divBdr>
    </w:div>
    <w:div w:id="1872260742">
      <w:bodyDiv w:val="1"/>
      <w:marLeft w:val="0"/>
      <w:marRight w:val="0"/>
      <w:marTop w:val="0"/>
      <w:marBottom w:val="0"/>
      <w:divBdr>
        <w:top w:val="none" w:sz="0" w:space="0" w:color="auto"/>
        <w:left w:val="none" w:sz="0" w:space="0" w:color="auto"/>
        <w:bottom w:val="none" w:sz="0" w:space="0" w:color="auto"/>
        <w:right w:val="none" w:sz="0" w:space="0" w:color="auto"/>
      </w:divBdr>
    </w:div>
    <w:div w:id="1874464215">
      <w:bodyDiv w:val="1"/>
      <w:marLeft w:val="0"/>
      <w:marRight w:val="0"/>
      <w:marTop w:val="0"/>
      <w:marBottom w:val="0"/>
      <w:divBdr>
        <w:top w:val="none" w:sz="0" w:space="0" w:color="auto"/>
        <w:left w:val="none" w:sz="0" w:space="0" w:color="auto"/>
        <w:bottom w:val="none" w:sz="0" w:space="0" w:color="auto"/>
        <w:right w:val="none" w:sz="0" w:space="0" w:color="auto"/>
      </w:divBdr>
    </w:div>
    <w:div w:id="1875533974">
      <w:bodyDiv w:val="1"/>
      <w:marLeft w:val="0"/>
      <w:marRight w:val="0"/>
      <w:marTop w:val="0"/>
      <w:marBottom w:val="0"/>
      <w:divBdr>
        <w:top w:val="none" w:sz="0" w:space="0" w:color="auto"/>
        <w:left w:val="none" w:sz="0" w:space="0" w:color="auto"/>
        <w:bottom w:val="none" w:sz="0" w:space="0" w:color="auto"/>
        <w:right w:val="none" w:sz="0" w:space="0" w:color="auto"/>
      </w:divBdr>
    </w:div>
    <w:div w:id="1875926322">
      <w:bodyDiv w:val="1"/>
      <w:marLeft w:val="0"/>
      <w:marRight w:val="0"/>
      <w:marTop w:val="0"/>
      <w:marBottom w:val="0"/>
      <w:divBdr>
        <w:top w:val="none" w:sz="0" w:space="0" w:color="auto"/>
        <w:left w:val="none" w:sz="0" w:space="0" w:color="auto"/>
        <w:bottom w:val="none" w:sz="0" w:space="0" w:color="auto"/>
        <w:right w:val="none" w:sz="0" w:space="0" w:color="auto"/>
      </w:divBdr>
    </w:div>
    <w:div w:id="1881893164">
      <w:bodyDiv w:val="1"/>
      <w:marLeft w:val="0"/>
      <w:marRight w:val="0"/>
      <w:marTop w:val="0"/>
      <w:marBottom w:val="0"/>
      <w:divBdr>
        <w:top w:val="none" w:sz="0" w:space="0" w:color="auto"/>
        <w:left w:val="none" w:sz="0" w:space="0" w:color="auto"/>
        <w:bottom w:val="none" w:sz="0" w:space="0" w:color="auto"/>
        <w:right w:val="none" w:sz="0" w:space="0" w:color="auto"/>
      </w:divBdr>
    </w:div>
    <w:div w:id="1881894541">
      <w:bodyDiv w:val="1"/>
      <w:marLeft w:val="0"/>
      <w:marRight w:val="0"/>
      <w:marTop w:val="0"/>
      <w:marBottom w:val="0"/>
      <w:divBdr>
        <w:top w:val="none" w:sz="0" w:space="0" w:color="auto"/>
        <w:left w:val="none" w:sz="0" w:space="0" w:color="auto"/>
        <w:bottom w:val="none" w:sz="0" w:space="0" w:color="auto"/>
        <w:right w:val="none" w:sz="0" w:space="0" w:color="auto"/>
      </w:divBdr>
    </w:div>
    <w:div w:id="1884903905">
      <w:bodyDiv w:val="1"/>
      <w:marLeft w:val="0"/>
      <w:marRight w:val="0"/>
      <w:marTop w:val="0"/>
      <w:marBottom w:val="0"/>
      <w:divBdr>
        <w:top w:val="none" w:sz="0" w:space="0" w:color="auto"/>
        <w:left w:val="none" w:sz="0" w:space="0" w:color="auto"/>
        <w:bottom w:val="none" w:sz="0" w:space="0" w:color="auto"/>
        <w:right w:val="none" w:sz="0" w:space="0" w:color="auto"/>
      </w:divBdr>
    </w:div>
    <w:div w:id="1885217838">
      <w:bodyDiv w:val="1"/>
      <w:marLeft w:val="0"/>
      <w:marRight w:val="0"/>
      <w:marTop w:val="0"/>
      <w:marBottom w:val="0"/>
      <w:divBdr>
        <w:top w:val="none" w:sz="0" w:space="0" w:color="auto"/>
        <w:left w:val="none" w:sz="0" w:space="0" w:color="auto"/>
        <w:bottom w:val="none" w:sz="0" w:space="0" w:color="auto"/>
        <w:right w:val="none" w:sz="0" w:space="0" w:color="auto"/>
      </w:divBdr>
    </w:div>
    <w:div w:id="1885364339">
      <w:bodyDiv w:val="1"/>
      <w:marLeft w:val="0"/>
      <w:marRight w:val="0"/>
      <w:marTop w:val="0"/>
      <w:marBottom w:val="0"/>
      <w:divBdr>
        <w:top w:val="none" w:sz="0" w:space="0" w:color="auto"/>
        <w:left w:val="none" w:sz="0" w:space="0" w:color="auto"/>
        <w:bottom w:val="none" w:sz="0" w:space="0" w:color="auto"/>
        <w:right w:val="none" w:sz="0" w:space="0" w:color="auto"/>
      </w:divBdr>
    </w:div>
    <w:div w:id="1888489520">
      <w:bodyDiv w:val="1"/>
      <w:marLeft w:val="0"/>
      <w:marRight w:val="0"/>
      <w:marTop w:val="0"/>
      <w:marBottom w:val="0"/>
      <w:divBdr>
        <w:top w:val="none" w:sz="0" w:space="0" w:color="auto"/>
        <w:left w:val="none" w:sz="0" w:space="0" w:color="auto"/>
        <w:bottom w:val="none" w:sz="0" w:space="0" w:color="auto"/>
        <w:right w:val="none" w:sz="0" w:space="0" w:color="auto"/>
      </w:divBdr>
    </w:div>
    <w:div w:id="1888493382">
      <w:bodyDiv w:val="1"/>
      <w:marLeft w:val="0"/>
      <w:marRight w:val="0"/>
      <w:marTop w:val="0"/>
      <w:marBottom w:val="0"/>
      <w:divBdr>
        <w:top w:val="none" w:sz="0" w:space="0" w:color="auto"/>
        <w:left w:val="none" w:sz="0" w:space="0" w:color="auto"/>
        <w:bottom w:val="none" w:sz="0" w:space="0" w:color="auto"/>
        <w:right w:val="none" w:sz="0" w:space="0" w:color="auto"/>
      </w:divBdr>
    </w:div>
    <w:div w:id="1893954233">
      <w:bodyDiv w:val="1"/>
      <w:marLeft w:val="0"/>
      <w:marRight w:val="0"/>
      <w:marTop w:val="0"/>
      <w:marBottom w:val="0"/>
      <w:divBdr>
        <w:top w:val="none" w:sz="0" w:space="0" w:color="auto"/>
        <w:left w:val="none" w:sz="0" w:space="0" w:color="auto"/>
        <w:bottom w:val="none" w:sz="0" w:space="0" w:color="auto"/>
        <w:right w:val="none" w:sz="0" w:space="0" w:color="auto"/>
      </w:divBdr>
    </w:div>
    <w:div w:id="1894002357">
      <w:bodyDiv w:val="1"/>
      <w:marLeft w:val="0"/>
      <w:marRight w:val="0"/>
      <w:marTop w:val="0"/>
      <w:marBottom w:val="0"/>
      <w:divBdr>
        <w:top w:val="none" w:sz="0" w:space="0" w:color="auto"/>
        <w:left w:val="none" w:sz="0" w:space="0" w:color="auto"/>
        <w:bottom w:val="none" w:sz="0" w:space="0" w:color="auto"/>
        <w:right w:val="none" w:sz="0" w:space="0" w:color="auto"/>
      </w:divBdr>
    </w:div>
    <w:div w:id="1894269522">
      <w:bodyDiv w:val="1"/>
      <w:marLeft w:val="0"/>
      <w:marRight w:val="0"/>
      <w:marTop w:val="0"/>
      <w:marBottom w:val="0"/>
      <w:divBdr>
        <w:top w:val="none" w:sz="0" w:space="0" w:color="auto"/>
        <w:left w:val="none" w:sz="0" w:space="0" w:color="auto"/>
        <w:bottom w:val="none" w:sz="0" w:space="0" w:color="auto"/>
        <w:right w:val="none" w:sz="0" w:space="0" w:color="auto"/>
      </w:divBdr>
    </w:div>
    <w:div w:id="1895307060">
      <w:bodyDiv w:val="1"/>
      <w:marLeft w:val="0"/>
      <w:marRight w:val="0"/>
      <w:marTop w:val="0"/>
      <w:marBottom w:val="0"/>
      <w:divBdr>
        <w:top w:val="none" w:sz="0" w:space="0" w:color="auto"/>
        <w:left w:val="none" w:sz="0" w:space="0" w:color="auto"/>
        <w:bottom w:val="none" w:sz="0" w:space="0" w:color="auto"/>
        <w:right w:val="none" w:sz="0" w:space="0" w:color="auto"/>
      </w:divBdr>
    </w:div>
    <w:div w:id="1895694997">
      <w:bodyDiv w:val="1"/>
      <w:marLeft w:val="0"/>
      <w:marRight w:val="0"/>
      <w:marTop w:val="0"/>
      <w:marBottom w:val="0"/>
      <w:divBdr>
        <w:top w:val="none" w:sz="0" w:space="0" w:color="auto"/>
        <w:left w:val="none" w:sz="0" w:space="0" w:color="auto"/>
        <w:bottom w:val="none" w:sz="0" w:space="0" w:color="auto"/>
        <w:right w:val="none" w:sz="0" w:space="0" w:color="auto"/>
      </w:divBdr>
    </w:div>
    <w:div w:id="1895851369">
      <w:bodyDiv w:val="1"/>
      <w:marLeft w:val="0"/>
      <w:marRight w:val="0"/>
      <w:marTop w:val="0"/>
      <w:marBottom w:val="0"/>
      <w:divBdr>
        <w:top w:val="none" w:sz="0" w:space="0" w:color="auto"/>
        <w:left w:val="none" w:sz="0" w:space="0" w:color="auto"/>
        <w:bottom w:val="none" w:sz="0" w:space="0" w:color="auto"/>
        <w:right w:val="none" w:sz="0" w:space="0" w:color="auto"/>
      </w:divBdr>
    </w:div>
    <w:div w:id="1896113515">
      <w:bodyDiv w:val="1"/>
      <w:marLeft w:val="0"/>
      <w:marRight w:val="0"/>
      <w:marTop w:val="0"/>
      <w:marBottom w:val="0"/>
      <w:divBdr>
        <w:top w:val="none" w:sz="0" w:space="0" w:color="auto"/>
        <w:left w:val="none" w:sz="0" w:space="0" w:color="auto"/>
        <w:bottom w:val="none" w:sz="0" w:space="0" w:color="auto"/>
        <w:right w:val="none" w:sz="0" w:space="0" w:color="auto"/>
      </w:divBdr>
    </w:div>
    <w:div w:id="1898124562">
      <w:bodyDiv w:val="1"/>
      <w:marLeft w:val="0"/>
      <w:marRight w:val="0"/>
      <w:marTop w:val="0"/>
      <w:marBottom w:val="0"/>
      <w:divBdr>
        <w:top w:val="none" w:sz="0" w:space="0" w:color="auto"/>
        <w:left w:val="none" w:sz="0" w:space="0" w:color="auto"/>
        <w:bottom w:val="none" w:sz="0" w:space="0" w:color="auto"/>
        <w:right w:val="none" w:sz="0" w:space="0" w:color="auto"/>
      </w:divBdr>
    </w:div>
    <w:div w:id="1899053253">
      <w:bodyDiv w:val="1"/>
      <w:marLeft w:val="0"/>
      <w:marRight w:val="0"/>
      <w:marTop w:val="0"/>
      <w:marBottom w:val="0"/>
      <w:divBdr>
        <w:top w:val="none" w:sz="0" w:space="0" w:color="auto"/>
        <w:left w:val="none" w:sz="0" w:space="0" w:color="auto"/>
        <w:bottom w:val="none" w:sz="0" w:space="0" w:color="auto"/>
        <w:right w:val="none" w:sz="0" w:space="0" w:color="auto"/>
      </w:divBdr>
    </w:div>
    <w:div w:id="1899245115">
      <w:bodyDiv w:val="1"/>
      <w:marLeft w:val="0"/>
      <w:marRight w:val="0"/>
      <w:marTop w:val="0"/>
      <w:marBottom w:val="0"/>
      <w:divBdr>
        <w:top w:val="none" w:sz="0" w:space="0" w:color="auto"/>
        <w:left w:val="none" w:sz="0" w:space="0" w:color="auto"/>
        <w:bottom w:val="none" w:sz="0" w:space="0" w:color="auto"/>
        <w:right w:val="none" w:sz="0" w:space="0" w:color="auto"/>
      </w:divBdr>
    </w:div>
    <w:div w:id="1901742535">
      <w:bodyDiv w:val="1"/>
      <w:marLeft w:val="0"/>
      <w:marRight w:val="0"/>
      <w:marTop w:val="0"/>
      <w:marBottom w:val="0"/>
      <w:divBdr>
        <w:top w:val="none" w:sz="0" w:space="0" w:color="auto"/>
        <w:left w:val="none" w:sz="0" w:space="0" w:color="auto"/>
        <w:bottom w:val="none" w:sz="0" w:space="0" w:color="auto"/>
        <w:right w:val="none" w:sz="0" w:space="0" w:color="auto"/>
      </w:divBdr>
    </w:div>
    <w:div w:id="1905682471">
      <w:bodyDiv w:val="1"/>
      <w:marLeft w:val="0"/>
      <w:marRight w:val="0"/>
      <w:marTop w:val="0"/>
      <w:marBottom w:val="0"/>
      <w:divBdr>
        <w:top w:val="none" w:sz="0" w:space="0" w:color="auto"/>
        <w:left w:val="none" w:sz="0" w:space="0" w:color="auto"/>
        <w:bottom w:val="none" w:sz="0" w:space="0" w:color="auto"/>
        <w:right w:val="none" w:sz="0" w:space="0" w:color="auto"/>
      </w:divBdr>
    </w:div>
    <w:div w:id="1905793685">
      <w:bodyDiv w:val="1"/>
      <w:marLeft w:val="0"/>
      <w:marRight w:val="0"/>
      <w:marTop w:val="0"/>
      <w:marBottom w:val="0"/>
      <w:divBdr>
        <w:top w:val="none" w:sz="0" w:space="0" w:color="auto"/>
        <w:left w:val="none" w:sz="0" w:space="0" w:color="auto"/>
        <w:bottom w:val="none" w:sz="0" w:space="0" w:color="auto"/>
        <w:right w:val="none" w:sz="0" w:space="0" w:color="auto"/>
      </w:divBdr>
    </w:div>
    <w:div w:id="1906063121">
      <w:bodyDiv w:val="1"/>
      <w:marLeft w:val="0"/>
      <w:marRight w:val="0"/>
      <w:marTop w:val="0"/>
      <w:marBottom w:val="0"/>
      <w:divBdr>
        <w:top w:val="none" w:sz="0" w:space="0" w:color="auto"/>
        <w:left w:val="none" w:sz="0" w:space="0" w:color="auto"/>
        <w:bottom w:val="none" w:sz="0" w:space="0" w:color="auto"/>
        <w:right w:val="none" w:sz="0" w:space="0" w:color="auto"/>
      </w:divBdr>
    </w:div>
    <w:div w:id="1910071129">
      <w:bodyDiv w:val="1"/>
      <w:marLeft w:val="0"/>
      <w:marRight w:val="0"/>
      <w:marTop w:val="0"/>
      <w:marBottom w:val="0"/>
      <w:divBdr>
        <w:top w:val="none" w:sz="0" w:space="0" w:color="auto"/>
        <w:left w:val="none" w:sz="0" w:space="0" w:color="auto"/>
        <w:bottom w:val="none" w:sz="0" w:space="0" w:color="auto"/>
        <w:right w:val="none" w:sz="0" w:space="0" w:color="auto"/>
      </w:divBdr>
    </w:div>
    <w:div w:id="1910187754">
      <w:bodyDiv w:val="1"/>
      <w:marLeft w:val="0"/>
      <w:marRight w:val="0"/>
      <w:marTop w:val="0"/>
      <w:marBottom w:val="0"/>
      <w:divBdr>
        <w:top w:val="none" w:sz="0" w:space="0" w:color="auto"/>
        <w:left w:val="none" w:sz="0" w:space="0" w:color="auto"/>
        <w:bottom w:val="none" w:sz="0" w:space="0" w:color="auto"/>
        <w:right w:val="none" w:sz="0" w:space="0" w:color="auto"/>
      </w:divBdr>
    </w:div>
    <w:div w:id="1910655285">
      <w:bodyDiv w:val="1"/>
      <w:marLeft w:val="0"/>
      <w:marRight w:val="0"/>
      <w:marTop w:val="0"/>
      <w:marBottom w:val="0"/>
      <w:divBdr>
        <w:top w:val="none" w:sz="0" w:space="0" w:color="auto"/>
        <w:left w:val="none" w:sz="0" w:space="0" w:color="auto"/>
        <w:bottom w:val="none" w:sz="0" w:space="0" w:color="auto"/>
        <w:right w:val="none" w:sz="0" w:space="0" w:color="auto"/>
      </w:divBdr>
    </w:div>
    <w:div w:id="1910918163">
      <w:bodyDiv w:val="1"/>
      <w:marLeft w:val="0"/>
      <w:marRight w:val="0"/>
      <w:marTop w:val="0"/>
      <w:marBottom w:val="0"/>
      <w:divBdr>
        <w:top w:val="none" w:sz="0" w:space="0" w:color="auto"/>
        <w:left w:val="none" w:sz="0" w:space="0" w:color="auto"/>
        <w:bottom w:val="none" w:sz="0" w:space="0" w:color="auto"/>
        <w:right w:val="none" w:sz="0" w:space="0" w:color="auto"/>
      </w:divBdr>
    </w:div>
    <w:div w:id="1912543887">
      <w:bodyDiv w:val="1"/>
      <w:marLeft w:val="0"/>
      <w:marRight w:val="0"/>
      <w:marTop w:val="0"/>
      <w:marBottom w:val="0"/>
      <w:divBdr>
        <w:top w:val="none" w:sz="0" w:space="0" w:color="auto"/>
        <w:left w:val="none" w:sz="0" w:space="0" w:color="auto"/>
        <w:bottom w:val="none" w:sz="0" w:space="0" w:color="auto"/>
        <w:right w:val="none" w:sz="0" w:space="0" w:color="auto"/>
      </w:divBdr>
    </w:div>
    <w:div w:id="1912960819">
      <w:bodyDiv w:val="1"/>
      <w:marLeft w:val="0"/>
      <w:marRight w:val="0"/>
      <w:marTop w:val="0"/>
      <w:marBottom w:val="0"/>
      <w:divBdr>
        <w:top w:val="none" w:sz="0" w:space="0" w:color="auto"/>
        <w:left w:val="none" w:sz="0" w:space="0" w:color="auto"/>
        <w:bottom w:val="none" w:sz="0" w:space="0" w:color="auto"/>
        <w:right w:val="none" w:sz="0" w:space="0" w:color="auto"/>
      </w:divBdr>
    </w:div>
    <w:div w:id="1913655226">
      <w:bodyDiv w:val="1"/>
      <w:marLeft w:val="0"/>
      <w:marRight w:val="0"/>
      <w:marTop w:val="0"/>
      <w:marBottom w:val="0"/>
      <w:divBdr>
        <w:top w:val="none" w:sz="0" w:space="0" w:color="auto"/>
        <w:left w:val="none" w:sz="0" w:space="0" w:color="auto"/>
        <w:bottom w:val="none" w:sz="0" w:space="0" w:color="auto"/>
        <w:right w:val="none" w:sz="0" w:space="0" w:color="auto"/>
      </w:divBdr>
    </w:div>
    <w:div w:id="1913928676">
      <w:bodyDiv w:val="1"/>
      <w:marLeft w:val="0"/>
      <w:marRight w:val="0"/>
      <w:marTop w:val="0"/>
      <w:marBottom w:val="0"/>
      <w:divBdr>
        <w:top w:val="none" w:sz="0" w:space="0" w:color="auto"/>
        <w:left w:val="none" w:sz="0" w:space="0" w:color="auto"/>
        <w:bottom w:val="none" w:sz="0" w:space="0" w:color="auto"/>
        <w:right w:val="none" w:sz="0" w:space="0" w:color="auto"/>
      </w:divBdr>
    </w:div>
    <w:div w:id="1915965189">
      <w:bodyDiv w:val="1"/>
      <w:marLeft w:val="0"/>
      <w:marRight w:val="0"/>
      <w:marTop w:val="0"/>
      <w:marBottom w:val="0"/>
      <w:divBdr>
        <w:top w:val="none" w:sz="0" w:space="0" w:color="auto"/>
        <w:left w:val="none" w:sz="0" w:space="0" w:color="auto"/>
        <w:bottom w:val="none" w:sz="0" w:space="0" w:color="auto"/>
        <w:right w:val="none" w:sz="0" w:space="0" w:color="auto"/>
      </w:divBdr>
    </w:div>
    <w:div w:id="1918435454">
      <w:bodyDiv w:val="1"/>
      <w:marLeft w:val="0"/>
      <w:marRight w:val="0"/>
      <w:marTop w:val="0"/>
      <w:marBottom w:val="0"/>
      <w:divBdr>
        <w:top w:val="none" w:sz="0" w:space="0" w:color="auto"/>
        <w:left w:val="none" w:sz="0" w:space="0" w:color="auto"/>
        <w:bottom w:val="none" w:sz="0" w:space="0" w:color="auto"/>
        <w:right w:val="none" w:sz="0" w:space="0" w:color="auto"/>
      </w:divBdr>
    </w:div>
    <w:div w:id="1919051061">
      <w:bodyDiv w:val="1"/>
      <w:marLeft w:val="0"/>
      <w:marRight w:val="0"/>
      <w:marTop w:val="0"/>
      <w:marBottom w:val="0"/>
      <w:divBdr>
        <w:top w:val="none" w:sz="0" w:space="0" w:color="auto"/>
        <w:left w:val="none" w:sz="0" w:space="0" w:color="auto"/>
        <w:bottom w:val="none" w:sz="0" w:space="0" w:color="auto"/>
        <w:right w:val="none" w:sz="0" w:space="0" w:color="auto"/>
      </w:divBdr>
    </w:div>
    <w:div w:id="1920021655">
      <w:bodyDiv w:val="1"/>
      <w:marLeft w:val="0"/>
      <w:marRight w:val="0"/>
      <w:marTop w:val="0"/>
      <w:marBottom w:val="0"/>
      <w:divBdr>
        <w:top w:val="none" w:sz="0" w:space="0" w:color="auto"/>
        <w:left w:val="none" w:sz="0" w:space="0" w:color="auto"/>
        <w:bottom w:val="none" w:sz="0" w:space="0" w:color="auto"/>
        <w:right w:val="none" w:sz="0" w:space="0" w:color="auto"/>
      </w:divBdr>
    </w:div>
    <w:div w:id="1922249105">
      <w:bodyDiv w:val="1"/>
      <w:marLeft w:val="0"/>
      <w:marRight w:val="0"/>
      <w:marTop w:val="0"/>
      <w:marBottom w:val="0"/>
      <w:divBdr>
        <w:top w:val="none" w:sz="0" w:space="0" w:color="auto"/>
        <w:left w:val="none" w:sz="0" w:space="0" w:color="auto"/>
        <w:bottom w:val="none" w:sz="0" w:space="0" w:color="auto"/>
        <w:right w:val="none" w:sz="0" w:space="0" w:color="auto"/>
      </w:divBdr>
    </w:div>
    <w:div w:id="1923054608">
      <w:bodyDiv w:val="1"/>
      <w:marLeft w:val="0"/>
      <w:marRight w:val="0"/>
      <w:marTop w:val="0"/>
      <w:marBottom w:val="0"/>
      <w:divBdr>
        <w:top w:val="none" w:sz="0" w:space="0" w:color="auto"/>
        <w:left w:val="none" w:sz="0" w:space="0" w:color="auto"/>
        <w:bottom w:val="none" w:sz="0" w:space="0" w:color="auto"/>
        <w:right w:val="none" w:sz="0" w:space="0" w:color="auto"/>
      </w:divBdr>
    </w:div>
    <w:div w:id="1927037108">
      <w:bodyDiv w:val="1"/>
      <w:marLeft w:val="0"/>
      <w:marRight w:val="0"/>
      <w:marTop w:val="0"/>
      <w:marBottom w:val="0"/>
      <w:divBdr>
        <w:top w:val="none" w:sz="0" w:space="0" w:color="auto"/>
        <w:left w:val="none" w:sz="0" w:space="0" w:color="auto"/>
        <w:bottom w:val="none" w:sz="0" w:space="0" w:color="auto"/>
        <w:right w:val="none" w:sz="0" w:space="0" w:color="auto"/>
      </w:divBdr>
    </w:div>
    <w:div w:id="1927570760">
      <w:bodyDiv w:val="1"/>
      <w:marLeft w:val="0"/>
      <w:marRight w:val="0"/>
      <w:marTop w:val="0"/>
      <w:marBottom w:val="0"/>
      <w:divBdr>
        <w:top w:val="none" w:sz="0" w:space="0" w:color="auto"/>
        <w:left w:val="none" w:sz="0" w:space="0" w:color="auto"/>
        <w:bottom w:val="none" w:sz="0" w:space="0" w:color="auto"/>
        <w:right w:val="none" w:sz="0" w:space="0" w:color="auto"/>
      </w:divBdr>
    </w:div>
    <w:div w:id="1928414640">
      <w:bodyDiv w:val="1"/>
      <w:marLeft w:val="0"/>
      <w:marRight w:val="0"/>
      <w:marTop w:val="0"/>
      <w:marBottom w:val="0"/>
      <w:divBdr>
        <w:top w:val="none" w:sz="0" w:space="0" w:color="auto"/>
        <w:left w:val="none" w:sz="0" w:space="0" w:color="auto"/>
        <w:bottom w:val="none" w:sz="0" w:space="0" w:color="auto"/>
        <w:right w:val="none" w:sz="0" w:space="0" w:color="auto"/>
      </w:divBdr>
    </w:div>
    <w:div w:id="1928422724">
      <w:bodyDiv w:val="1"/>
      <w:marLeft w:val="0"/>
      <w:marRight w:val="0"/>
      <w:marTop w:val="0"/>
      <w:marBottom w:val="0"/>
      <w:divBdr>
        <w:top w:val="none" w:sz="0" w:space="0" w:color="auto"/>
        <w:left w:val="none" w:sz="0" w:space="0" w:color="auto"/>
        <w:bottom w:val="none" w:sz="0" w:space="0" w:color="auto"/>
        <w:right w:val="none" w:sz="0" w:space="0" w:color="auto"/>
      </w:divBdr>
    </w:div>
    <w:div w:id="1931885506">
      <w:bodyDiv w:val="1"/>
      <w:marLeft w:val="0"/>
      <w:marRight w:val="0"/>
      <w:marTop w:val="0"/>
      <w:marBottom w:val="0"/>
      <w:divBdr>
        <w:top w:val="none" w:sz="0" w:space="0" w:color="auto"/>
        <w:left w:val="none" w:sz="0" w:space="0" w:color="auto"/>
        <w:bottom w:val="none" w:sz="0" w:space="0" w:color="auto"/>
        <w:right w:val="none" w:sz="0" w:space="0" w:color="auto"/>
      </w:divBdr>
    </w:div>
    <w:div w:id="1933050906">
      <w:bodyDiv w:val="1"/>
      <w:marLeft w:val="0"/>
      <w:marRight w:val="0"/>
      <w:marTop w:val="0"/>
      <w:marBottom w:val="0"/>
      <w:divBdr>
        <w:top w:val="none" w:sz="0" w:space="0" w:color="auto"/>
        <w:left w:val="none" w:sz="0" w:space="0" w:color="auto"/>
        <w:bottom w:val="none" w:sz="0" w:space="0" w:color="auto"/>
        <w:right w:val="none" w:sz="0" w:space="0" w:color="auto"/>
      </w:divBdr>
    </w:div>
    <w:div w:id="1935287492">
      <w:bodyDiv w:val="1"/>
      <w:marLeft w:val="0"/>
      <w:marRight w:val="0"/>
      <w:marTop w:val="0"/>
      <w:marBottom w:val="0"/>
      <w:divBdr>
        <w:top w:val="none" w:sz="0" w:space="0" w:color="auto"/>
        <w:left w:val="none" w:sz="0" w:space="0" w:color="auto"/>
        <w:bottom w:val="none" w:sz="0" w:space="0" w:color="auto"/>
        <w:right w:val="none" w:sz="0" w:space="0" w:color="auto"/>
      </w:divBdr>
    </w:div>
    <w:div w:id="1937010830">
      <w:bodyDiv w:val="1"/>
      <w:marLeft w:val="0"/>
      <w:marRight w:val="0"/>
      <w:marTop w:val="0"/>
      <w:marBottom w:val="0"/>
      <w:divBdr>
        <w:top w:val="none" w:sz="0" w:space="0" w:color="auto"/>
        <w:left w:val="none" w:sz="0" w:space="0" w:color="auto"/>
        <w:bottom w:val="none" w:sz="0" w:space="0" w:color="auto"/>
        <w:right w:val="none" w:sz="0" w:space="0" w:color="auto"/>
      </w:divBdr>
    </w:div>
    <w:div w:id="1937789762">
      <w:bodyDiv w:val="1"/>
      <w:marLeft w:val="0"/>
      <w:marRight w:val="0"/>
      <w:marTop w:val="0"/>
      <w:marBottom w:val="0"/>
      <w:divBdr>
        <w:top w:val="none" w:sz="0" w:space="0" w:color="auto"/>
        <w:left w:val="none" w:sz="0" w:space="0" w:color="auto"/>
        <w:bottom w:val="none" w:sz="0" w:space="0" w:color="auto"/>
        <w:right w:val="none" w:sz="0" w:space="0" w:color="auto"/>
      </w:divBdr>
    </w:div>
    <w:div w:id="1937979560">
      <w:bodyDiv w:val="1"/>
      <w:marLeft w:val="0"/>
      <w:marRight w:val="0"/>
      <w:marTop w:val="0"/>
      <w:marBottom w:val="0"/>
      <w:divBdr>
        <w:top w:val="none" w:sz="0" w:space="0" w:color="auto"/>
        <w:left w:val="none" w:sz="0" w:space="0" w:color="auto"/>
        <w:bottom w:val="none" w:sz="0" w:space="0" w:color="auto"/>
        <w:right w:val="none" w:sz="0" w:space="0" w:color="auto"/>
      </w:divBdr>
    </w:div>
    <w:div w:id="1938630538">
      <w:bodyDiv w:val="1"/>
      <w:marLeft w:val="0"/>
      <w:marRight w:val="0"/>
      <w:marTop w:val="0"/>
      <w:marBottom w:val="0"/>
      <w:divBdr>
        <w:top w:val="none" w:sz="0" w:space="0" w:color="auto"/>
        <w:left w:val="none" w:sz="0" w:space="0" w:color="auto"/>
        <w:bottom w:val="none" w:sz="0" w:space="0" w:color="auto"/>
        <w:right w:val="none" w:sz="0" w:space="0" w:color="auto"/>
      </w:divBdr>
    </w:div>
    <w:div w:id="1939285880">
      <w:bodyDiv w:val="1"/>
      <w:marLeft w:val="0"/>
      <w:marRight w:val="0"/>
      <w:marTop w:val="0"/>
      <w:marBottom w:val="0"/>
      <w:divBdr>
        <w:top w:val="none" w:sz="0" w:space="0" w:color="auto"/>
        <w:left w:val="none" w:sz="0" w:space="0" w:color="auto"/>
        <w:bottom w:val="none" w:sz="0" w:space="0" w:color="auto"/>
        <w:right w:val="none" w:sz="0" w:space="0" w:color="auto"/>
      </w:divBdr>
    </w:div>
    <w:div w:id="1939676889">
      <w:bodyDiv w:val="1"/>
      <w:marLeft w:val="0"/>
      <w:marRight w:val="0"/>
      <w:marTop w:val="0"/>
      <w:marBottom w:val="0"/>
      <w:divBdr>
        <w:top w:val="none" w:sz="0" w:space="0" w:color="auto"/>
        <w:left w:val="none" w:sz="0" w:space="0" w:color="auto"/>
        <w:bottom w:val="none" w:sz="0" w:space="0" w:color="auto"/>
        <w:right w:val="none" w:sz="0" w:space="0" w:color="auto"/>
      </w:divBdr>
    </w:div>
    <w:div w:id="1942447689">
      <w:bodyDiv w:val="1"/>
      <w:marLeft w:val="0"/>
      <w:marRight w:val="0"/>
      <w:marTop w:val="0"/>
      <w:marBottom w:val="0"/>
      <w:divBdr>
        <w:top w:val="none" w:sz="0" w:space="0" w:color="auto"/>
        <w:left w:val="none" w:sz="0" w:space="0" w:color="auto"/>
        <w:bottom w:val="none" w:sz="0" w:space="0" w:color="auto"/>
        <w:right w:val="none" w:sz="0" w:space="0" w:color="auto"/>
      </w:divBdr>
    </w:div>
    <w:div w:id="1942562281">
      <w:bodyDiv w:val="1"/>
      <w:marLeft w:val="0"/>
      <w:marRight w:val="0"/>
      <w:marTop w:val="0"/>
      <w:marBottom w:val="0"/>
      <w:divBdr>
        <w:top w:val="none" w:sz="0" w:space="0" w:color="auto"/>
        <w:left w:val="none" w:sz="0" w:space="0" w:color="auto"/>
        <w:bottom w:val="none" w:sz="0" w:space="0" w:color="auto"/>
        <w:right w:val="none" w:sz="0" w:space="0" w:color="auto"/>
      </w:divBdr>
    </w:div>
    <w:div w:id="1943294380">
      <w:bodyDiv w:val="1"/>
      <w:marLeft w:val="0"/>
      <w:marRight w:val="0"/>
      <w:marTop w:val="0"/>
      <w:marBottom w:val="0"/>
      <w:divBdr>
        <w:top w:val="none" w:sz="0" w:space="0" w:color="auto"/>
        <w:left w:val="none" w:sz="0" w:space="0" w:color="auto"/>
        <w:bottom w:val="none" w:sz="0" w:space="0" w:color="auto"/>
        <w:right w:val="none" w:sz="0" w:space="0" w:color="auto"/>
      </w:divBdr>
    </w:div>
    <w:div w:id="1944610162">
      <w:bodyDiv w:val="1"/>
      <w:marLeft w:val="0"/>
      <w:marRight w:val="0"/>
      <w:marTop w:val="0"/>
      <w:marBottom w:val="0"/>
      <w:divBdr>
        <w:top w:val="none" w:sz="0" w:space="0" w:color="auto"/>
        <w:left w:val="none" w:sz="0" w:space="0" w:color="auto"/>
        <w:bottom w:val="none" w:sz="0" w:space="0" w:color="auto"/>
        <w:right w:val="none" w:sz="0" w:space="0" w:color="auto"/>
      </w:divBdr>
    </w:div>
    <w:div w:id="1944916164">
      <w:bodyDiv w:val="1"/>
      <w:marLeft w:val="0"/>
      <w:marRight w:val="0"/>
      <w:marTop w:val="0"/>
      <w:marBottom w:val="0"/>
      <w:divBdr>
        <w:top w:val="none" w:sz="0" w:space="0" w:color="auto"/>
        <w:left w:val="none" w:sz="0" w:space="0" w:color="auto"/>
        <w:bottom w:val="none" w:sz="0" w:space="0" w:color="auto"/>
        <w:right w:val="none" w:sz="0" w:space="0" w:color="auto"/>
      </w:divBdr>
    </w:div>
    <w:div w:id="1945453815">
      <w:bodyDiv w:val="1"/>
      <w:marLeft w:val="0"/>
      <w:marRight w:val="0"/>
      <w:marTop w:val="0"/>
      <w:marBottom w:val="0"/>
      <w:divBdr>
        <w:top w:val="none" w:sz="0" w:space="0" w:color="auto"/>
        <w:left w:val="none" w:sz="0" w:space="0" w:color="auto"/>
        <w:bottom w:val="none" w:sz="0" w:space="0" w:color="auto"/>
        <w:right w:val="none" w:sz="0" w:space="0" w:color="auto"/>
      </w:divBdr>
    </w:div>
    <w:div w:id="1946770385">
      <w:bodyDiv w:val="1"/>
      <w:marLeft w:val="0"/>
      <w:marRight w:val="0"/>
      <w:marTop w:val="0"/>
      <w:marBottom w:val="0"/>
      <w:divBdr>
        <w:top w:val="none" w:sz="0" w:space="0" w:color="auto"/>
        <w:left w:val="none" w:sz="0" w:space="0" w:color="auto"/>
        <w:bottom w:val="none" w:sz="0" w:space="0" w:color="auto"/>
        <w:right w:val="none" w:sz="0" w:space="0" w:color="auto"/>
      </w:divBdr>
    </w:div>
    <w:div w:id="1950038469">
      <w:bodyDiv w:val="1"/>
      <w:marLeft w:val="0"/>
      <w:marRight w:val="0"/>
      <w:marTop w:val="0"/>
      <w:marBottom w:val="0"/>
      <w:divBdr>
        <w:top w:val="none" w:sz="0" w:space="0" w:color="auto"/>
        <w:left w:val="none" w:sz="0" w:space="0" w:color="auto"/>
        <w:bottom w:val="none" w:sz="0" w:space="0" w:color="auto"/>
        <w:right w:val="none" w:sz="0" w:space="0" w:color="auto"/>
      </w:divBdr>
    </w:div>
    <w:div w:id="1952125389">
      <w:bodyDiv w:val="1"/>
      <w:marLeft w:val="0"/>
      <w:marRight w:val="0"/>
      <w:marTop w:val="0"/>
      <w:marBottom w:val="0"/>
      <w:divBdr>
        <w:top w:val="none" w:sz="0" w:space="0" w:color="auto"/>
        <w:left w:val="none" w:sz="0" w:space="0" w:color="auto"/>
        <w:bottom w:val="none" w:sz="0" w:space="0" w:color="auto"/>
        <w:right w:val="none" w:sz="0" w:space="0" w:color="auto"/>
      </w:divBdr>
    </w:div>
    <w:div w:id="1952127321">
      <w:bodyDiv w:val="1"/>
      <w:marLeft w:val="0"/>
      <w:marRight w:val="0"/>
      <w:marTop w:val="0"/>
      <w:marBottom w:val="0"/>
      <w:divBdr>
        <w:top w:val="none" w:sz="0" w:space="0" w:color="auto"/>
        <w:left w:val="none" w:sz="0" w:space="0" w:color="auto"/>
        <w:bottom w:val="none" w:sz="0" w:space="0" w:color="auto"/>
        <w:right w:val="none" w:sz="0" w:space="0" w:color="auto"/>
      </w:divBdr>
    </w:div>
    <w:div w:id="1953634345">
      <w:bodyDiv w:val="1"/>
      <w:marLeft w:val="0"/>
      <w:marRight w:val="0"/>
      <w:marTop w:val="0"/>
      <w:marBottom w:val="0"/>
      <w:divBdr>
        <w:top w:val="none" w:sz="0" w:space="0" w:color="auto"/>
        <w:left w:val="none" w:sz="0" w:space="0" w:color="auto"/>
        <w:bottom w:val="none" w:sz="0" w:space="0" w:color="auto"/>
        <w:right w:val="none" w:sz="0" w:space="0" w:color="auto"/>
      </w:divBdr>
    </w:div>
    <w:div w:id="1953977581">
      <w:bodyDiv w:val="1"/>
      <w:marLeft w:val="0"/>
      <w:marRight w:val="0"/>
      <w:marTop w:val="0"/>
      <w:marBottom w:val="0"/>
      <w:divBdr>
        <w:top w:val="none" w:sz="0" w:space="0" w:color="auto"/>
        <w:left w:val="none" w:sz="0" w:space="0" w:color="auto"/>
        <w:bottom w:val="none" w:sz="0" w:space="0" w:color="auto"/>
        <w:right w:val="none" w:sz="0" w:space="0" w:color="auto"/>
      </w:divBdr>
    </w:div>
    <w:div w:id="1954093809">
      <w:bodyDiv w:val="1"/>
      <w:marLeft w:val="0"/>
      <w:marRight w:val="0"/>
      <w:marTop w:val="0"/>
      <w:marBottom w:val="0"/>
      <w:divBdr>
        <w:top w:val="none" w:sz="0" w:space="0" w:color="auto"/>
        <w:left w:val="none" w:sz="0" w:space="0" w:color="auto"/>
        <w:bottom w:val="none" w:sz="0" w:space="0" w:color="auto"/>
        <w:right w:val="none" w:sz="0" w:space="0" w:color="auto"/>
      </w:divBdr>
    </w:div>
    <w:div w:id="1954708699">
      <w:bodyDiv w:val="1"/>
      <w:marLeft w:val="0"/>
      <w:marRight w:val="0"/>
      <w:marTop w:val="0"/>
      <w:marBottom w:val="0"/>
      <w:divBdr>
        <w:top w:val="none" w:sz="0" w:space="0" w:color="auto"/>
        <w:left w:val="none" w:sz="0" w:space="0" w:color="auto"/>
        <w:bottom w:val="none" w:sz="0" w:space="0" w:color="auto"/>
        <w:right w:val="none" w:sz="0" w:space="0" w:color="auto"/>
      </w:divBdr>
    </w:div>
    <w:div w:id="1955549181">
      <w:bodyDiv w:val="1"/>
      <w:marLeft w:val="0"/>
      <w:marRight w:val="0"/>
      <w:marTop w:val="0"/>
      <w:marBottom w:val="0"/>
      <w:divBdr>
        <w:top w:val="none" w:sz="0" w:space="0" w:color="auto"/>
        <w:left w:val="none" w:sz="0" w:space="0" w:color="auto"/>
        <w:bottom w:val="none" w:sz="0" w:space="0" w:color="auto"/>
        <w:right w:val="none" w:sz="0" w:space="0" w:color="auto"/>
      </w:divBdr>
    </w:div>
    <w:div w:id="1956205296">
      <w:bodyDiv w:val="1"/>
      <w:marLeft w:val="0"/>
      <w:marRight w:val="0"/>
      <w:marTop w:val="0"/>
      <w:marBottom w:val="0"/>
      <w:divBdr>
        <w:top w:val="none" w:sz="0" w:space="0" w:color="auto"/>
        <w:left w:val="none" w:sz="0" w:space="0" w:color="auto"/>
        <w:bottom w:val="none" w:sz="0" w:space="0" w:color="auto"/>
        <w:right w:val="none" w:sz="0" w:space="0" w:color="auto"/>
      </w:divBdr>
    </w:div>
    <w:div w:id="1957133558">
      <w:bodyDiv w:val="1"/>
      <w:marLeft w:val="0"/>
      <w:marRight w:val="0"/>
      <w:marTop w:val="0"/>
      <w:marBottom w:val="0"/>
      <w:divBdr>
        <w:top w:val="none" w:sz="0" w:space="0" w:color="auto"/>
        <w:left w:val="none" w:sz="0" w:space="0" w:color="auto"/>
        <w:bottom w:val="none" w:sz="0" w:space="0" w:color="auto"/>
        <w:right w:val="none" w:sz="0" w:space="0" w:color="auto"/>
      </w:divBdr>
    </w:div>
    <w:div w:id="1957367338">
      <w:bodyDiv w:val="1"/>
      <w:marLeft w:val="0"/>
      <w:marRight w:val="0"/>
      <w:marTop w:val="0"/>
      <w:marBottom w:val="0"/>
      <w:divBdr>
        <w:top w:val="none" w:sz="0" w:space="0" w:color="auto"/>
        <w:left w:val="none" w:sz="0" w:space="0" w:color="auto"/>
        <w:bottom w:val="none" w:sz="0" w:space="0" w:color="auto"/>
        <w:right w:val="none" w:sz="0" w:space="0" w:color="auto"/>
      </w:divBdr>
    </w:div>
    <w:div w:id="1957712780">
      <w:bodyDiv w:val="1"/>
      <w:marLeft w:val="0"/>
      <w:marRight w:val="0"/>
      <w:marTop w:val="0"/>
      <w:marBottom w:val="0"/>
      <w:divBdr>
        <w:top w:val="none" w:sz="0" w:space="0" w:color="auto"/>
        <w:left w:val="none" w:sz="0" w:space="0" w:color="auto"/>
        <w:bottom w:val="none" w:sz="0" w:space="0" w:color="auto"/>
        <w:right w:val="none" w:sz="0" w:space="0" w:color="auto"/>
      </w:divBdr>
    </w:div>
    <w:div w:id="1963413264">
      <w:bodyDiv w:val="1"/>
      <w:marLeft w:val="0"/>
      <w:marRight w:val="0"/>
      <w:marTop w:val="0"/>
      <w:marBottom w:val="0"/>
      <w:divBdr>
        <w:top w:val="none" w:sz="0" w:space="0" w:color="auto"/>
        <w:left w:val="none" w:sz="0" w:space="0" w:color="auto"/>
        <w:bottom w:val="none" w:sz="0" w:space="0" w:color="auto"/>
        <w:right w:val="none" w:sz="0" w:space="0" w:color="auto"/>
      </w:divBdr>
    </w:div>
    <w:div w:id="1963802750">
      <w:bodyDiv w:val="1"/>
      <w:marLeft w:val="0"/>
      <w:marRight w:val="0"/>
      <w:marTop w:val="0"/>
      <w:marBottom w:val="0"/>
      <w:divBdr>
        <w:top w:val="none" w:sz="0" w:space="0" w:color="auto"/>
        <w:left w:val="none" w:sz="0" w:space="0" w:color="auto"/>
        <w:bottom w:val="none" w:sz="0" w:space="0" w:color="auto"/>
        <w:right w:val="none" w:sz="0" w:space="0" w:color="auto"/>
      </w:divBdr>
    </w:div>
    <w:div w:id="1964072252">
      <w:bodyDiv w:val="1"/>
      <w:marLeft w:val="0"/>
      <w:marRight w:val="0"/>
      <w:marTop w:val="0"/>
      <w:marBottom w:val="0"/>
      <w:divBdr>
        <w:top w:val="none" w:sz="0" w:space="0" w:color="auto"/>
        <w:left w:val="none" w:sz="0" w:space="0" w:color="auto"/>
        <w:bottom w:val="none" w:sz="0" w:space="0" w:color="auto"/>
        <w:right w:val="none" w:sz="0" w:space="0" w:color="auto"/>
      </w:divBdr>
    </w:div>
    <w:div w:id="1965581273">
      <w:bodyDiv w:val="1"/>
      <w:marLeft w:val="0"/>
      <w:marRight w:val="0"/>
      <w:marTop w:val="0"/>
      <w:marBottom w:val="0"/>
      <w:divBdr>
        <w:top w:val="none" w:sz="0" w:space="0" w:color="auto"/>
        <w:left w:val="none" w:sz="0" w:space="0" w:color="auto"/>
        <w:bottom w:val="none" w:sz="0" w:space="0" w:color="auto"/>
        <w:right w:val="none" w:sz="0" w:space="0" w:color="auto"/>
      </w:divBdr>
    </w:div>
    <w:div w:id="1965698729">
      <w:bodyDiv w:val="1"/>
      <w:marLeft w:val="0"/>
      <w:marRight w:val="0"/>
      <w:marTop w:val="0"/>
      <w:marBottom w:val="0"/>
      <w:divBdr>
        <w:top w:val="none" w:sz="0" w:space="0" w:color="auto"/>
        <w:left w:val="none" w:sz="0" w:space="0" w:color="auto"/>
        <w:bottom w:val="none" w:sz="0" w:space="0" w:color="auto"/>
        <w:right w:val="none" w:sz="0" w:space="0" w:color="auto"/>
      </w:divBdr>
    </w:div>
    <w:div w:id="1965843640">
      <w:bodyDiv w:val="1"/>
      <w:marLeft w:val="0"/>
      <w:marRight w:val="0"/>
      <w:marTop w:val="0"/>
      <w:marBottom w:val="0"/>
      <w:divBdr>
        <w:top w:val="none" w:sz="0" w:space="0" w:color="auto"/>
        <w:left w:val="none" w:sz="0" w:space="0" w:color="auto"/>
        <w:bottom w:val="none" w:sz="0" w:space="0" w:color="auto"/>
        <w:right w:val="none" w:sz="0" w:space="0" w:color="auto"/>
      </w:divBdr>
    </w:div>
    <w:div w:id="1966109024">
      <w:bodyDiv w:val="1"/>
      <w:marLeft w:val="0"/>
      <w:marRight w:val="0"/>
      <w:marTop w:val="0"/>
      <w:marBottom w:val="0"/>
      <w:divBdr>
        <w:top w:val="none" w:sz="0" w:space="0" w:color="auto"/>
        <w:left w:val="none" w:sz="0" w:space="0" w:color="auto"/>
        <w:bottom w:val="none" w:sz="0" w:space="0" w:color="auto"/>
        <w:right w:val="none" w:sz="0" w:space="0" w:color="auto"/>
      </w:divBdr>
    </w:div>
    <w:div w:id="1966347803">
      <w:bodyDiv w:val="1"/>
      <w:marLeft w:val="0"/>
      <w:marRight w:val="0"/>
      <w:marTop w:val="0"/>
      <w:marBottom w:val="0"/>
      <w:divBdr>
        <w:top w:val="none" w:sz="0" w:space="0" w:color="auto"/>
        <w:left w:val="none" w:sz="0" w:space="0" w:color="auto"/>
        <w:bottom w:val="none" w:sz="0" w:space="0" w:color="auto"/>
        <w:right w:val="none" w:sz="0" w:space="0" w:color="auto"/>
      </w:divBdr>
    </w:div>
    <w:div w:id="1967467668">
      <w:bodyDiv w:val="1"/>
      <w:marLeft w:val="0"/>
      <w:marRight w:val="0"/>
      <w:marTop w:val="0"/>
      <w:marBottom w:val="0"/>
      <w:divBdr>
        <w:top w:val="none" w:sz="0" w:space="0" w:color="auto"/>
        <w:left w:val="none" w:sz="0" w:space="0" w:color="auto"/>
        <w:bottom w:val="none" w:sz="0" w:space="0" w:color="auto"/>
        <w:right w:val="none" w:sz="0" w:space="0" w:color="auto"/>
      </w:divBdr>
    </w:div>
    <w:div w:id="1967659647">
      <w:bodyDiv w:val="1"/>
      <w:marLeft w:val="0"/>
      <w:marRight w:val="0"/>
      <w:marTop w:val="0"/>
      <w:marBottom w:val="0"/>
      <w:divBdr>
        <w:top w:val="none" w:sz="0" w:space="0" w:color="auto"/>
        <w:left w:val="none" w:sz="0" w:space="0" w:color="auto"/>
        <w:bottom w:val="none" w:sz="0" w:space="0" w:color="auto"/>
        <w:right w:val="none" w:sz="0" w:space="0" w:color="auto"/>
      </w:divBdr>
    </w:div>
    <w:div w:id="1968393505">
      <w:bodyDiv w:val="1"/>
      <w:marLeft w:val="0"/>
      <w:marRight w:val="0"/>
      <w:marTop w:val="0"/>
      <w:marBottom w:val="0"/>
      <w:divBdr>
        <w:top w:val="none" w:sz="0" w:space="0" w:color="auto"/>
        <w:left w:val="none" w:sz="0" w:space="0" w:color="auto"/>
        <w:bottom w:val="none" w:sz="0" w:space="0" w:color="auto"/>
        <w:right w:val="none" w:sz="0" w:space="0" w:color="auto"/>
      </w:divBdr>
    </w:div>
    <w:div w:id="1970821828">
      <w:bodyDiv w:val="1"/>
      <w:marLeft w:val="0"/>
      <w:marRight w:val="0"/>
      <w:marTop w:val="0"/>
      <w:marBottom w:val="0"/>
      <w:divBdr>
        <w:top w:val="none" w:sz="0" w:space="0" w:color="auto"/>
        <w:left w:val="none" w:sz="0" w:space="0" w:color="auto"/>
        <w:bottom w:val="none" w:sz="0" w:space="0" w:color="auto"/>
        <w:right w:val="none" w:sz="0" w:space="0" w:color="auto"/>
      </w:divBdr>
    </w:div>
    <w:div w:id="1974481989">
      <w:bodyDiv w:val="1"/>
      <w:marLeft w:val="0"/>
      <w:marRight w:val="0"/>
      <w:marTop w:val="0"/>
      <w:marBottom w:val="0"/>
      <w:divBdr>
        <w:top w:val="none" w:sz="0" w:space="0" w:color="auto"/>
        <w:left w:val="none" w:sz="0" w:space="0" w:color="auto"/>
        <w:bottom w:val="none" w:sz="0" w:space="0" w:color="auto"/>
        <w:right w:val="none" w:sz="0" w:space="0" w:color="auto"/>
      </w:divBdr>
    </w:div>
    <w:div w:id="1975210006">
      <w:bodyDiv w:val="1"/>
      <w:marLeft w:val="0"/>
      <w:marRight w:val="0"/>
      <w:marTop w:val="0"/>
      <w:marBottom w:val="0"/>
      <w:divBdr>
        <w:top w:val="none" w:sz="0" w:space="0" w:color="auto"/>
        <w:left w:val="none" w:sz="0" w:space="0" w:color="auto"/>
        <w:bottom w:val="none" w:sz="0" w:space="0" w:color="auto"/>
        <w:right w:val="none" w:sz="0" w:space="0" w:color="auto"/>
      </w:divBdr>
    </w:div>
    <w:div w:id="1975333748">
      <w:bodyDiv w:val="1"/>
      <w:marLeft w:val="0"/>
      <w:marRight w:val="0"/>
      <w:marTop w:val="0"/>
      <w:marBottom w:val="0"/>
      <w:divBdr>
        <w:top w:val="none" w:sz="0" w:space="0" w:color="auto"/>
        <w:left w:val="none" w:sz="0" w:space="0" w:color="auto"/>
        <w:bottom w:val="none" w:sz="0" w:space="0" w:color="auto"/>
        <w:right w:val="none" w:sz="0" w:space="0" w:color="auto"/>
      </w:divBdr>
    </w:div>
    <w:div w:id="1979146493">
      <w:bodyDiv w:val="1"/>
      <w:marLeft w:val="0"/>
      <w:marRight w:val="0"/>
      <w:marTop w:val="0"/>
      <w:marBottom w:val="0"/>
      <w:divBdr>
        <w:top w:val="none" w:sz="0" w:space="0" w:color="auto"/>
        <w:left w:val="none" w:sz="0" w:space="0" w:color="auto"/>
        <w:bottom w:val="none" w:sz="0" w:space="0" w:color="auto"/>
        <w:right w:val="none" w:sz="0" w:space="0" w:color="auto"/>
      </w:divBdr>
    </w:div>
    <w:div w:id="1979869681">
      <w:bodyDiv w:val="1"/>
      <w:marLeft w:val="0"/>
      <w:marRight w:val="0"/>
      <w:marTop w:val="0"/>
      <w:marBottom w:val="0"/>
      <w:divBdr>
        <w:top w:val="none" w:sz="0" w:space="0" w:color="auto"/>
        <w:left w:val="none" w:sz="0" w:space="0" w:color="auto"/>
        <w:bottom w:val="none" w:sz="0" w:space="0" w:color="auto"/>
        <w:right w:val="none" w:sz="0" w:space="0" w:color="auto"/>
      </w:divBdr>
    </w:div>
    <w:div w:id="1982075280">
      <w:bodyDiv w:val="1"/>
      <w:marLeft w:val="0"/>
      <w:marRight w:val="0"/>
      <w:marTop w:val="0"/>
      <w:marBottom w:val="0"/>
      <w:divBdr>
        <w:top w:val="none" w:sz="0" w:space="0" w:color="auto"/>
        <w:left w:val="none" w:sz="0" w:space="0" w:color="auto"/>
        <w:bottom w:val="none" w:sz="0" w:space="0" w:color="auto"/>
        <w:right w:val="none" w:sz="0" w:space="0" w:color="auto"/>
      </w:divBdr>
    </w:div>
    <w:div w:id="1983003666">
      <w:bodyDiv w:val="1"/>
      <w:marLeft w:val="0"/>
      <w:marRight w:val="0"/>
      <w:marTop w:val="0"/>
      <w:marBottom w:val="0"/>
      <w:divBdr>
        <w:top w:val="none" w:sz="0" w:space="0" w:color="auto"/>
        <w:left w:val="none" w:sz="0" w:space="0" w:color="auto"/>
        <w:bottom w:val="none" w:sz="0" w:space="0" w:color="auto"/>
        <w:right w:val="none" w:sz="0" w:space="0" w:color="auto"/>
      </w:divBdr>
    </w:div>
    <w:div w:id="1984190020">
      <w:bodyDiv w:val="1"/>
      <w:marLeft w:val="0"/>
      <w:marRight w:val="0"/>
      <w:marTop w:val="0"/>
      <w:marBottom w:val="0"/>
      <w:divBdr>
        <w:top w:val="none" w:sz="0" w:space="0" w:color="auto"/>
        <w:left w:val="none" w:sz="0" w:space="0" w:color="auto"/>
        <w:bottom w:val="none" w:sz="0" w:space="0" w:color="auto"/>
        <w:right w:val="none" w:sz="0" w:space="0" w:color="auto"/>
      </w:divBdr>
    </w:div>
    <w:div w:id="1985504788">
      <w:bodyDiv w:val="1"/>
      <w:marLeft w:val="0"/>
      <w:marRight w:val="0"/>
      <w:marTop w:val="0"/>
      <w:marBottom w:val="0"/>
      <w:divBdr>
        <w:top w:val="none" w:sz="0" w:space="0" w:color="auto"/>
        <w:left w:val="none" w:sz="0" w:space="0" w:color="auto"/>
        <w:bottom w:val="none" w:sz="0" w:space="0" w:color="auto"/>
        <w:right w:val="none" w:sz="0" w:space="0" w:color="auto"/>
      </w:divBdr>
    </w:div>
    <w:div w:id="1985618468">
      <w:bodyDiv w:val="1"/>
      <w:marLeft w:val="0"/>
      <w:marRight w:val="0"/>
      <w:marTop w:val="0"/>
      <w:marBottom w:val="0"/>
      <w:divBdr>
        <w:top w:val="none" w:sz="0" w:space="0" w:color="auto"/>
        <w:left w:val="none" w:sz="0" w:space="0" w:color="auto"/>
        <w:bottom w:val="none" w:sz="0" w:space="0" w:color="auto"/>
        <w:right w:val="none" w:sz="0" w:space="0" w:color="auto"/>
      </w:divBdr>
    </w:div>
    <w:div w:id="1986935954">
      <w:bodyDiv w:val="1"/>
      <w:marLeft w:val="0"/>
      <w:marRight w:val="0"/>
      <w:marTop w:val="0"/>
      <w:marBottom w:val="0"/>
      <w:divBdr>
        <w:top w:val="none" w:sz="0" w:space="0" w:color="auto"/>
        <w:left w:val="none" w:sz="0" w:space="0" w:color="auto"/>
        <w:bottom w:val="none" w:sz="0" w:space="0" w:color="auto"/>
        <w:right w:val="none" w:sz="0" w:space="0" w:color="auto"/>
      </w:divBdr>
    </w:div>
    <w:div w:id="1987081311">
      <w:bodyDiv w:val="1"/>
      <w:marLeft w:val="0"/>
      <w:marRight w:val="0"/>
      <w:marTop w:val="0"/>
      <w:marBottom w:val="0"/>
      <w:divBdr>
        <w:top w:val="none" w:sz="0" w:space="0" w:color="auto"/>
        <w:left w:val="none" w:sz="0" w:space="0" w:color="auto"/>
        <w:bottom w:val="none" w:sz="0" w:space="0" w:color="auto"/>
        <w:right w:val="none" w:sz="0" w:space="0" w:color="auto"/>
      </w:divBdr>
    </w:div>
    <w:div w:id="1987124152">
      <w:bodyDiv w:val="1"/>
      <w:marLeft w:val="0"/>
      <w:marRight w:val="0"/>
      <w:marTop w:val="0"/>
      <w:marBottom w:val="0"/>
      <w:divBdr>
        <w:top w:val="none" w:sz="0" w:space="0" w:color="auto"/>
        <w:left w:val="none" w:sz="0" w:space="0" w:color="auto"/>
        <w:bottom w:val="none" w:sz="0" w:space="0" w:color="auto"/>
        <w:right w:val="none" w:sz="0" w:space="0" w:color="auto"/>
      </w:divBdr>
    </w:div>
    <w:div w:id="1987394761">
      <w:bodyDiv w:val="1"/>
      <w:marLeft w:val="0"/>
      <w:marRight w:val="0"/>
      <w:marTop w:val="0"/>
      <w:marBottom w:val="0"/>
      <w:divBdr>
        <w:top w:val="none" w:sz="0" w:space="0" w:color="auto"/>
        <w:left w:val="none" w:sz="0" w:space="0" w:color="auto"/>
        <w:bottom w:val="none" w:sz="0" w:space="0" w:color="auto"/>
        <w:right w:val="none" w:sz="0" w:space="0" w:color="auto"/>
      </w:divBdr>
    </w:div>
    <w:div w:id="1987465469">
      <w:bodyDiv w:val="1"/>
      <w:marLeft w:val="0"/>
      <w:marRight w:val="0"/>
      <w:marTop w:val="0"/>
      <w:marBottom w:val="0"/>
      <w:divBdr>
        <w:top w:val="none" w:sz="0" w:space="0" w:color="auto"/>
        <w:left w:val="none" w:sz="0" w:space="0" w:color="auto"/>
        <w:bottom w:val="none" w:sz="0" w:space="0" w:color="auto"/>
        <w:right w:val="none" w:sz="0" w:space="0" w:color="auto"/>
      </w:divBdr>
    </w:div>
    <w:div w:id="1987468850">
      <w:bodyDiv w:val="1"/>
      <w:marLeft w:val="0"/>
      <w:marRight w:val="0"/>
      <w:marTop w:val="0"/>
      <w:marBottom w:val="0"/>
      <w:divBdr>
        <w:top w:val="none" w:sz="0" w:space="0" w:color="auto"/>
        <w:left w:val="none" w:sz="0" w:space="0" w:color="auto"/>
        <w:bottom w:val="none" w:sz="0" w:space="0" w:color="auto"/>
        <w:right w:val="none" w:sz="0" w:space="0" w:color="auto"/>
      </w:divBdr>
    </w:div>
    <w:div w:id="1987974987">
      <w:bodyDiv w:val="1"/>
      <w:marLeft w:val="0"/>
      <w:marRight w:val="0"/>
      <w:marTop w:val="0"/>
      <w:marBottom w:val="0"/>
      <w:divBdr>
        <w:top w:val="none" w:sz="0" w:space="0" w:color="auto"/>
        <w:left w:val="none" w:sz="0" w:space="0" w:color="auto"/>
        <w:bottom w:val="none" w:sz="0" w:space="0" w:color="auto"/>
        <w:right w:val="none" w:sz="0" w:space="0" w:color="auto"/>
      </w:divBdr>
    </w:div>
    <w:div w:id="1988700548">
      <w:bodyDiv w:val="1"/>
      <w:marLeft w:val="0"/>
      <w:marRight w:val="0"/>
      <w:marTop w:val="0"/>
      <w:marBottom w:val="0"/>
      <w:divBdr>
        <w:top w:val="none" w:sz="0" w:space="0" w:color="auto"/>
        <w:left w:val="none" w:sz="0" w:space="0" w:color="auto"/>
        <w:bottom w:val="none" w:sz="0" w:space="0" w:color="auto"/>
        <w:right w:val="none" w:sz="0" w:space="0" w:color="auto"/>
      </w:divBdr>
    </w:div>
    <w:div w:id="1988894603">
      <w:bodyDiv w:val="1"/>
      <w:marLeft w:val="0"/>
      <w:marRight w:val="0"/>
      <w:marTop w:val="0"/>
      <w:marBottom w:val="0"/>
      <w:divBdr>
        <w:top w:val="none" w:sz="0" w:space="0" w:color="auto"/>
        <w:left w:val="none" w:sz="0" w:space="0" w:color="auto"/>
        <w:bottom w:val="none" w:sz="0" w:space="0" w:color="auto"/>
        <w:right w:val="none" w:sz="0" w:space="0" w:color="auto"/>
      </w:divBdr>
    </w:div>
    <w:div w:id="1990985399">
      <w:bodyDiv w:val="1"/>
      <w:marLeft w:val="0"/>
      <w:marRight w:val="0"/>
      <w:marTop w:val="0"/>
      <w:marBottom w:val="0"/>
      <w:divBdr>
        <w:top w:val="none" w:sz="0" w:space="0" w:color="auto"/>
        <w:left w:val="none" w:sz="0" w:space="0" w:color="auto"/>
        <w:bottom w:val="none" w:sz="0" w:space="0" w:color="auto"/>
        <w:right w:val="none" w:sz="0" w:space="0" w:color="auto"/>
      </w:divBdr>
    </w:div>
    <w:div w:id="1992978694">
      <w:bodyDiv w:val="1"/>
      <w:marLeft w:val="0"/>
      <w:marRight w:val="0"/>
      <w:marTop w:val="0"/>
      <w:marBottom w:val="0"/>
      <w:divBdr>
        <w:top w:val="none" w:sz="0" w:space="0" w:color="auto"/>
        <w:left w:val="none" w:sz="0" w:space="0" w:color="auto"/>
        <w:bottom w:val="none" w:sz="0" w:space="0" w:color="auto"/>
        <w:right w:val="none" w:sz="0" w:space="0" w:color="auto"/>
      </w:divBdr>
    </w:div>
    <w:div w:id="1993174045">
      <w:bodyDiv w:val="1"/>
      <w:marLeft w:val="0"/>
      <w:marRight w:val="0"/>
      <w:marTop w:val="0"/>
      <w:marBottom w:val="0"/>
      <w:divBdr>
        <w:top w:val="none" w:sz="0" w:space="0" w:color="auto"/>
        <w:left w:val="none" w:sz="0" w:space="0" w:color="auto"/>
        <w:bottom w:val="none" w:sz="0" w:space="0" w:color="auto"/>
        <w:right w:val="none" w:sz="0" w:space="0" w:color="auto"/>
      </w:divBdr>
    </w:div>
    <w:div w:id="1993412146">
      <w:bodyDiv w:val="1"/>
      <w:marLeft w:val="0"/>
      <w:marRight w:val="0"/>
      <w:marTop w:val="0"/>
      <w:marBottom w:val="0"/>
      <w:divBdr>
        <w:top w:val="none" w:sz="0" w:space="0" w:color="auto"/>
        <w:left w:val="none" w:sz="0" w:space="0" w:color="auto"/>
        <w:bottom w:val="none" w:sz="0" w:space="0" w:color="auto"/>
        <w:right w:val="none" w:sz="0" w:space="0" w:color="auto"/>
      </w:divBdr>
    </w:div>
    <w:div w:id="1995328334">
      <w:bodyDiv w:val="1"/>
      <w:marLeft w:val="0"/>
      <w:marRight w:val="0"/>
      <w:marTop w:val="0"/>
      <w:marBottom w:val="0"/>
      <w:divBdr>
        <w:top w:val="none" w:sz="0" w:space="0" w:color="auto"/>
        <w:left w:val="none" w:sz="0" w:space="0" w:color="auto"/>
        <w:bottom w:val="none" w:sz="0" w:space="0" w:color="auto"/>
        <w:right w:val="none" w:sz="0" w:space="0" w:color="auto"/>
      </w:divBdr>
    </w:div>
    <w:div w:id="1996031178">
      <w:bodyDiv w:val="1"/>
      <w:marLeft w:val="0"/>
      <w:marRight w:val="0"/>
      <w:marTop w:val="0"/>
      <w:marBottom w:val="0"/>
      <w:divBdr>
        <w:top w:val="none" w:sz="0" w:space="0" w:color="auto"/>
        <w:left w:val="none" w:sz="0" w:space="0" w:color="auto"/>
        <w:bottom w:val="none" w:sz="0" w:space="0" w:color="auto"/>
        <w:right w:val="none" w:sz="0" w:space="0" w:color="auto"/>
      </w:divBdr>
    </w:div>
    <w:div w:id="1996102635">
      <w:bodyDiv w:val="1"/>
      <w:marLeft w:val="0"/>
      <w:marRight w:val="0"/>
      <w:marTop w:val="0"/>
      <w:marBottom w:val="0"/>
      <w:divBdr>
        <w:top w:val="none" w:sz="0" w:space="0" w:color="auto"/>
        <w:left w:val="none" w:sz="0" w:space="0" w:color="auto"/>
        <w:bottom w:val="none" w:sz="0" w:space="0" w:color="auto"/>
        <w:right w:val="none" w:sz="0" w:space="0" w:color="auto"/>
      </w:divBdr>
    </w:div>
    <w:div w:id="1997567807">
      <w:bodyDiv w:val="1"/>
      <w:marLeft w:val="0"/>
      <w:marRight w:val="0"/>
      <w:marTop w:val="0"/>
      <w:marBottom w:val="0"/>
      <w:divBdr>
        <w:top w:val="none" w:sz="0" w:space="0" w:color="auto"/>
        <w:left w:val="none" w:sz="0" w:space="0" w:color="auto"/>
        <w:bottom w:val="none" w:sz="0" w:space="0" w:color="auto"/>
        <w:right w:val="none" w:sz="0" w:space="0" w:color="auto"/>
      </w:divBdr>
    </w:div>
    <w:div w:id="1999723482">
      <w:bodyDiv w:val="1"/>
      <w:marLeft w:val="0"/>
      <w:marRight w:val="0"/>
      <w:marTop w:val="0"/>
      <w:marBottom w:val="0"/>
      <w:divBdr>
        <w:top w:val="none" w:sz="0" w:space="0" w:color="auto"/>
        <w:left w:val="none" w:sz="0" w:space="0" w:color="auto"/>
        <w:bottom w:val="none" w:sz="0" w:space="0" w:color="auto"/>
        <w:right w:val="none" w:sz="0" w:space="0" w:color="auto"/>
      </w:divBdr>
    </w:div>
    <w:div w:id="2000189334">
      <w:bodyDiv w:val="1"/>
      <w:marLeft w:val="0"/>
      <w:marRight w:val="0"/>
      <w:marTop w:val="0"/>
      <w:marBottom w:val="0"/>
      <w:divBdr>
        <w:top w:val="none" w:sz="0" w:space="0" w:color="auto"/>
        <w:left w:val="none" w:sz="0" w:space="0" w:color="auto"/>
        <w:bottom w:val="none" w:sz="0" w:space="0" w:color="auto"/>
        <w:right w:val="none" w:sz="0" w:space="0" w:color="auto"/>
      </w:divBdr>
    </w:div>
    <w:div w:id="2001276178">
      <w:bodyDiv w:val="1"/>
      <w:marLeft w:val="0"/>
      <w:marRight w:val="0"/>
      <w:marTop w:val="0"/>
      <w:marBottom w:val="0"/>
      <w:divBdr>
        <w:top w:val="none" w:sz="0" w:space="0" w:color="auto"/>
        <w:left w:val="none" w:sz="0" w:space="0" w:color="auto"/>
        <w:bottom w:val="none" w:sz="0" w:space="0" w:color="auto"/>
        <w:right w:val="none" w:sz="0" w:space="0" w:color="auto"/>
      </w:divBdr>
    </w:div>
    <w:div w:id="2003504215">
      <w:bodyDiv w:val="1"/>
      <w:marLeft w:val="0"/>
      <w:marRight w:val="0"/>
      <w:marTop w:val="0"/>
      <w:marBottom w:val="0"/>
      <w:divBdr>
        <w:top w:val="none" w:sz="0" w:space="0" w:color="auto"/>
        <w:left w:val="none" w:sz="0" w:space="0" w:color="auto"/>
        <w:bottom w:val="none" w:sz="0" w:space="0" w:color="auto"/>
        <w:right w:val="none" w:sz="0" w:space="0" w:color="auto"/>
      </w:divBdr>
    </w:div>
    <w:div w:id="2003850510">
      <w:bodyDiv w:val="1"/>
      <w:marLeft w:val="0"/>
      <w:marRight w:val="0"/>
      <w:marTop w:val="0"/>
      <w:marBottom w:val="0"/>
      <w:divBdr>
        <w:top w:val="none" w:sz="0" w:space="0" w:color="auto"/>
        <w:left w:val="none" w:sz="0" w:space="0" w:color="auto"/>
        <w:bottom w:val="none" w:sz="0" w:space="0" w:color="auto"/>
        <w:right w:val="none" w:sz="0" w:space="0" w:color="auto"/>
      </w:divBdr>
    </w:div>
    <w:div w:id="2005665058">
      <w:bodyDiv w:val="1"/>
      <w:marLeft w:val="0"/>
      <w:marRight w:val="0"/>
      <w:marTop w:val="0"/>
      <w:marBottom w:val="0"/>
      <w:divBdr>
        <w:top w:val="none" w:sz="0" w:space="0" w:color="auto"/>
        <w:left w:val="none" w:sz="0" w:space="0" w:color="auto"/>
        <w:bottom w:val="none" w:sz="0" w:space="0" w:color="auto"/>
        <w:right w:val="none" w:sz="0" w:space="0" w:color="auto"/>
      </w:divBdr>
    </w:div>
    <w:div w:id="2006282749">
      <w:bodyDiv w:val="1"/>
      <w:marLeft w:val="0"/>
      <w:marRight w:val="0"/>
      <w:marTop w:val="0"/>
      <w:marBottom w:val="0"/>
      <w:divBdr>
        <w:top w:val="none" w:sz="0" w:space="0" w:color="auto"/>
        <w:left w:val="none" w:sz="0" w:space="0" w:color="auto"/>
        <w:bottom w:val="none" w:sz="0" w:space="0" w:color="auto"/>
        <w:right w:val="none" w:sz="0" w:space="0" w:color="auto"/>
      </w:divBdr>
    </w:div>
    <w:div w:id="2008483633">
      <w:bodyDiv w:val="1"/>
      <w:marLeft w:val="0"/>
      <w:marRight w:val="0"/>
      <w:marTop w:val="0"/>
      <w:marBottom w:val="0"/>
      <w:divBdr>
        <w:top w:val="none" w:sz="0" w:space="0" w:color="auto"/>
        <w:left w:val="none" w:sz="0" w:space="0" w:color="auto"/>
        <w:bottom w:val="none" w:sz="0" w:space="0" w:color="auto"/>
        <w:right w:val="none" w:sz="0" w:space="0" w:color="auto"/>
      </w:divBdr>
    </w:div>
    <w:div w:id="2009017772">
      <w:bodyDiv w:val="1"/>
      <w:marLeft w:val="0"/>
      <w:marRight w:val="0"/>
      <w:marTop w:val="0"/>
      <w:marBottom w:val="0"/>
      <w:divBdr>
        <w:top w:val="none" w:sz="0" w:space="0" w:color="auto"/>
        <w:left w:val="none" w:sz="0" w:space="0" w:color="auto"/>
        <w:bottom w:val="none" w:sz="0" w:space="0" w:color="auto"/>
        <w:right w:val="none" w:sz="0" w:space="0" w:color="auto"/>
      </w:divBdr>
    </w:div>
    <w:div w:id="2009359921">
      <w:bodyDiv w:val="1"/>
      <w:marLeft w:val="0"/>
      <w:marRight w:val="0"/>
      <w:marTop w:val="0"/>
      <w:marBottom w:val="0"/>
      <w:divBdr>
        <w:top w:val="none" w:sz="0" w:space="0" w:color="auto"/>
        <w:left w:val="none" w:sz="0" w:space="0" w:color="auto"/>
        <w:bottom w:val="none" w:sz="0" w:space="0" w:color="auto"/>
        <w:right w:val="none" w:sz="0" w:space="0" w:color="auto"/>
      </w:divBdr>
    </w:div>
    <w:div w:id="2012368366">
      <w:bodyDiv w:val="1"/>
      <w:marLeft w:val="0"/>
      <w:marRight w:val="0"/>
      <w:marTop w:val="0"/>
      <w:marBottom w:val="0"/>
      <w:divBdr>
        <w:top w:val="none" w:sz="0" w:space="0" w:color="auto"/>
        <w:left w:val="none" w:sz="0" w:space="0" w:color="auto"/>
        <w:bottom w:val="none" w:sz="0" w:space="0" w:color="auto"/>
        <w:right w:val="none" w:sz="0" w:space="0" w:color="auto"/>
      </w:divBdr>
    </w:div>
    <w:div w:id="2012901992">
      <w:bodyDiv w:val="1"/>
      <w:marLeft w:val="0"/>
      <w:marRight w:val="0"/>
      <w:marTop w:val="0"/>
      <w:marBottom w:val="0"/>
      <w:divBdr>
        <w:top w:val="none" w:sz="0" w:space="0" w:color="auto"/>
        <w:left w:val="none" w:sz="0" w:space="0" w:color="auto"/>
        <w:bottom w:val="none" w:sz="0" w:space="0" w:color="auto"/>
        <w:right w:val="none" w:sz="0" w:space="0" w:color="auto"/>
      </w:divBdr>
    </w:div>
    <w:div w:id="2013222596">
      <w:bodyDiv w:val="1"/>
      <w:marLeft w:val="0"/>
      <w:marRight w:val="0"/>
      <w:marTop w:val="0"/>
      <w:marBottom w:val="0"/>
      <w:divBdr>
        <w:top w:val="none" w:sz="0" w:space="0" w:color="auto"/>
        <w:left w:val="none" w:sz="0" w:space="0" w:color="auto"/>
        <w:bottom w:val="none" w:sz="0" w:space="0" w:color="auto"/>
        <w:right w:val="none" w:sz="0" w:space="0" w:color="auto"/>
      </w:divBdr>
    </w:div>
    <w:div w:id="2014412038">
      <w:bodyDiv w:val="1"/>
      <w:marLeft w:val="0"/>
      <w:marRight w:val="0"/>
      <w:marTop w:val="0"/>
      <w:marBottom w:val="0"/>
      <w:divBdr>
        <w:top w:val="none" w:sz="0" w:space="0" w:color="auto"/>
        <w:left w:val="none" w:sz="0" w:space="0" w:color="auto"/>
        <w:bottom w:val="none" w:sz="0" w:space="0" w:color="auto"/>
        <w:right w:val="none" w:sz="0" w:space="0" w:color="auto"/>
      </w:divBdr>
    </w:div>
    <w:div w:id="2014603671">
      <w:bodyDiv w:val="1"/>
      <w:marLeft w:val="0"/>
      <w:marRight w:val="0"/>
      <w:marTop w:val="0"/>
      <w:marBottom w:val="0"/>
      <w:divBdr>
        <w:top w:val="none" w:sz="0" w:space="0" w:color="auto"/>
        <w:left w:val="none" w:sz="0" w:space="0" w:color="auto"/>
        <w:bottom w:val="none" w:sz="0" w:space="0" w:color="auto"/>
        <w:right w:val="none" w:sz="0" w:space="0" w:color="auto"/>
      </w:divBdr>
    </w:div>
    <w:div w:id="2014796600">
      <w:bodyDiv w:val="1"/>
      <w:marLeft w:val="0"/>
      <w:marRight w:val="0"/>
      <w:marTop w:val="0"/>
      <w:marBottom w:val="0"/>
      <w:divBdr>
        <w:top w:val="none" w:sz="0" w:space="0" w:color="auto"/>
        <w:left w:val="none" w:sz="0" w:space="0" w:color="auto"/>
        <w:bottom w:val="none" w:sz="0" w:space="0" w:color="auto"/>
        <w:right w:val="none" w:sz="0" w:space="0" w:color="auto"/>
      </w:divBdr>
    </w:div>
    <w:div w:id="2016220895">
      <w:bodyDiv w:val="1"/>
      <w:marLeft w:val="0"/>
      <w:marRight w:val="0"/>
      <w:marTop w:val="0"/>
      <w:marBottom w:val="0"/>
      <w:divBdr>
        <w:top w:val="none" w:sz="0" w:space="0" w:color="auto"/>
        <w:left w:val="none" w:sz="0" w:space="0" w:color="auto"/>
        <w:bottom w:val="none" w:sz="0" w:space="0" w:color="auto"/>
        <w:right w:val="none" w:sz="0" w:space="0" w:color="auto"/>
      </w:divBdr>
    </w:div>
    <w:div w:id="2016566789">
      <w:bodyDiv w:val="1"/>
      <w:marLeft w:val="0"/>
      <w:marRight w:val="0"/>
      <w:marTop w:val="0"/>
      <w:marBottom w:val="0"/>
      <w:divBdr>
        <w:top w:val="none" w:sz="0" w:space="0" w:color="auto"/>
        <w:left w:val="none" w:sz="0" w:space="0" w:color="auto"/>
        <w:bottom w:val="none" w:sz="0" w:space="0" w:color="auto"/>
        <w:right w:val="none" w:sz="0" w:space="0" w:color="auto"/>
      </w:divBdr>
    </w:div>
    <w:div w:id="2016571923">
      <w:bodyDiv w:val="1"/>
      <w:marLeft w:val="0"/>
      <w:marRight w:val="0"/>
      <w:marTop w:val="0"/>
      <w:marBottom w:val="0"/>
      <w:divBdr>
        <w:top w:val="none" w:sz="0" w:space="0" w:color="auto"/>
        <w:left w:val="none" w:sz="0" w:space="0" w:color="auto"/>
        <w:bottom w:val="none" w:sz="0" w:space="0" w:color="auto"/>
        <w:right w:val="none" w:sz="0" w:space="0" w:color="auto"/>
      </w:divBdr>
    </w:div>
    <w:div w:id="2016876488">
      <w:bodyDiv w:val="1"/>
      <w:marLeft w:val="0"/>
      <w:marRight w:val="0"/>
      <w:marTop w:val="0"/>
      <w:marBottom w:val="0"/>
      <w:divBdr>
        <w:top w:val="none" w:sz="0" w:space="0" w:color="auto"/>
        <w:left w:val="none" w:sz="0" w:space="0" w:color="auto"/>
        <w:bottom w:val="none" w:sz="0" w:space="0" w:color="auto"/>
        <w:right w:val="none" w:sz="0" w:space="0" w:color="auto"/>
      </w:divBdr>
    </w:div>
    <w:div w:id="2017536016">
      <w:bodyDiv w:val="1"/>
      <w:marLeft w:val="0"/>
      <w:marRight w:val="0"/>
      <w:marTop w:val="0"/>
      <w:marBottom w:val="0"/>
      <w:divBdr>
        <w:top w:val="none" w:sz="0" w:space="0" w:color="auto"/>
        <w:left w:val="none" w:sz="0" w:space="0" w:color="auto"/>
        <w:bottom w:val="none" w:sz="0" w:space="0" w:color="auto"/>
        <w:right w:val="none" w:sz="0" w:space="0" w:color="auto"/>
      </w:divBdr>
    </w:div>
    <w:div w:id="2017882647">
      <w:bodyDiv w:val="1"/>
      <w:marLeft w:val="0"/>
      <w:marRight w:val="0"/>
      <w:marTop w:val="0"/>
      <w:marBottom w:val="0"/>
      <w:divBdr>
        <w:top w:val="none" w:sz="0" w:space="0" w:color="auto"/>
        <w:left w:val="none" w:sz="0" w:space="0" w:color="auto"/>
        <w:bottom w:val="none" w:sz="0" w:space="0" w:color="auto"/>
        <w:right w:val="none" w:sz="0" w:space="0" w:color="auto"/>
      </w:divBdr>
    </w:div>
    <w:div w:id="2023781423">
      <w:bodyDiv w:val="1"/>
      <w:marLeft w:val="0"/>
      <w:marRight w:val="0"/>
      <w:marTop w:val="0"/>
      <w:marBottom w:val="0"/>
      <w:divBdr>
        <w:top w:val="none" w:sz="0" w:space="0" w:color="auto"/>
        <w:left w:val="none" w:sz="0" w:space="0" w:color="auto"/>
        <w:bottom w:val="none" w:sz="0" w:space="0" w:color="auto"/>
        <w:right w:val="none" w:sz="0" w:space="0" w:color="auto"/>
      </w:divBdr>
    </w:div>
    <w:div w:id="2023822841">
      <w:bodyDiv w:val="1"/>
      <w:marLeft w:val="0"/>
      <w:marRight w:val="0"/>
      <w:marTop w:val="0"/>
      <w:marBottom w:val="0"/>
      <w:divBdr>
        <w:top w:val="none" w:sz="0" w:space="0" w:color="auto"/>
        <w:left w:val="none" w:sz="0" w:space="0" w:color="auto"/>
        <w:bottom w:val="none" w:sz="0" w:space="0" w:color="auto"/>
        <w:right w:val="none" w:sz="0" w:space="0" w:color="auto"/>
      </w:divBdr>
    </w:div>
    <w:div w:id="2024278930">
      <w:bodyDiv w:val="1"/>
      <w:marLeft w:val="0"/>
      <w:marRight w:val="0"/>
      <w:marTop w:val="0"/>
      <w:marBottom w:val="0"/>
      <w:divBdr>
        <w:top w:val="none" w:sz="0" w:space="0" w:color="auto"/>
        <w:left w:val="none" w:sz="0" w:space="0" w:color="auto"/>
        <w:bottom w:val="none" w:sz="0" w:space="0" w:color="auto"/>
        <w:right w:val="none" w:sz="0" w:space="0" w:color="auto"/>
      </w:divBdr>
    </w:div>
    <w:div w:id="2024280532">
      <w:bodyDiv w:val="1"/>
      <w:marLeft w:val="0"/>
      <w:marRight w:val="0"/>
      <w:marTop w:val="0"/>
      <w:marBottom w:val="0"/>
      <w:divBdr>
        <w:top w:val="none" w:sz="0" w:space="0" w:color="auto"/>
        <w:left w:val="none" w:sz="0" w:space="0" w:color="auto"/>
        <w:bottom w:val="none" w:sz="0" w:space="0" w:color="auto"/>
        <w:right w:val="none" w:sz="0" w:space="0" w:color="auto"/>
      </w:divBdr>
    </w:div>
    <w:div w:id="2025545707">
      <w:bodyDiv w:val="1"/>
      <w:marLeft w:val="0"/>
      <w:marRight w:val="0"/>
      <w:marTop w:val="0"/>
      <w:marBottom w:val="0"/>
      <w:divBdr>
        <w:top w:val="none" w:sz="0" w:space="0" w:color="auto"/>
        <w:left w:val="none" w:sz="0" w:space="0" w:color="auto"/>
        <w:bottom w:val="none" w:sz="0" w:space="0" w:color="auto"/>
        <w:right w:val="none" w:sz="0" w:space="0" w:color="auto"/>
      </w:divBdr>
    </w:div>
    <w:div w:id="2029522002">
      <w:bodyDiv w:val="1"/>
      <w:marLeft w:val="0"/>
      <w:marRight w:val="0"/>
      <w:marTop w:val="0"/>
      <w:marBottom w:val="0"/>
      <w:divBdr>
        <w:top w:val="none" w:sz="0" w:space="0" w:color="auto"/>
        <w:left w:val="none" w:sz="0" w:space="0" w:color="auto"/>
        <w:bottom w:val="none" w:sz="0" w:space="0" w:color="auto"/>
        <w:right w:val="none" w:sz="0" w:space="0" w:color="auto"/>
      </w:divBdr>
    </w:div>
    <w:div w:id="2029671475">
      <w:bodyDiv w:val="1"/>
      <w:marLeft w:val="0"/>
      <w:marRight w:val="0"/>
      <w:marTop w:val="0"/>
      <w:marBottom w:val="0"/>
      <w:divBdr>
        <w:top w:val="none" w:sz="0" w:space="0" w:color="auto"/>
        <w:left w:val="none" w:sz="0" w:space="0" w:color="auto"/>
        <w:bottom w:val="none" w:sz="0" w:space="0" w:color="auto"/>
        <w:right w:val="none" w:sz="0" w:space="0" w:color="auto"/>
      </w:divBdr>
    </w:div>
    <w:div w:id="2032606935">
      <w:bodyDiv w:val="1"/>
      <w:marLeft w:val="0"/>
      <w:marRight w:val="0"/>
      <w:marTop w:val="0"/>
      <w:marBottom w:val="0"/>
      <w:divBdr>
        <w:top w:val="none" w:sz="0" w:space="0" w:color="auto"/>
        <w:left w:val="none" w:sz="0" w:space="0" w:color="auto"/>
        <w:bottom w:val="none" w:sz="0" w:space="0" w:color="auto"/>
        <w:right w:val="none" w:sz="0" w:space="0" w:color="auto"/>
      </w:divBdr>
    </w:div>
    <w:div w:id="2032998406">
      <w:bodyDiv w:val="1"/>
      <w:marLeft w:val="0"/>
      <w:marRight w:val="0"/>
      <w:marTop w:val="0"/>
      <w:marBottom w:val="0"/>
      <w:divBdr>
        <w:top w:val="none" w:sz="0" w:space="0" w:color="auto"/>
        <w:left w:val="none" w:sz="0" w:space="0" w:color="auto"/>
        <w:bottom w:val="none" w:sz="0" w:space="0" w:color="auto"/>
        <w:right w:val="none" w:sz="0" w:space="0" w:color="auto"/>
      </w:divBdr>
    </w:div>
    <w:div w:id="2033647836">
      <w:bodyDiv w:val="1"/>
      <w:marLeft w:val="0"/>
      <w:marRight w:val="0"/>
      <w:marTop w:val="0"/>
      <w:marBottom w:val="0"/>
      <w:divBdr>
        <w:top w:val="none" w:sz="0" w:space="0" w:color="auto"/>
        <w:left w:val="none" w:sz="0" w:space="0" w:color="auto"/>
        <w:bottom w:val="none" w:sz="0" w:space="0" w:color="auto"/>
        <w:right w:val="none" w:sz="0" w:space="0" w:color="auto"/>
      </w:divBdr>
    </w:div>
    <w:div w:id="2035839677">
      <w:bodyDiv w:val="1"/>
      <w:marLeft w:val="0"/>
      <w:marRight w:val="0"/>
      <w:marTop w:val="0"/>
      <w:marBottom w:val="0"/>
      <w:divBdr>
        <w:top w:val="none" w:sz="0" w:space="0" w:color="auto"/>
        <w:left w:val="none" w:sz="0" w:space="0" w:color="auto"/>
        <w:bottom w:val="none" w:sz="0" w:space="0" w:color="auto"/>
        <w:right w:val="none" w:sz="0" w:space="0" w:color="auto"/>
      </w:divBdr>
    </w:div>
    <w:div w:id="2036416691">
      <w:bodyDiv w:val="1"/>
      <w:marLeft w:val="0"/>
      <w:marRight w:val="0"/>
      <w:marTop w:val="0"/>
      <w:marBottom w:val="0"/>
      <w:divBdr>
        <w:top w:val="none" w:sz="0" w:space="0" w:color="auto"/>
        <w:left w:val="none" w:sz="0" w:space="0" w:color="auto"/>
        <w:bottom w:val="none" w:sz="0" w:space="0" w:color="auto"/>
        <w:right w:val="none" w:sz="0" w:space="0" w:color="auto"/>
      </w:divBdr>
    </w:div>
    <w:div w:id="2036735880">
      <w:bodyDiv w:val="1"/>
      <w:marLeft w:val="0"/>
      <w:marRight w:val="0"/>
      <w:marTop w:val="0"/>
      <w:marBottom w:val="0"/>
      <w:divBdr>
        <w:top w:val="none" w:sz="0" w:space="0" w:color="auto"/>
        <w:left w:val="none" w:sz="0" w:space="0" w:color="auto"/>
        <w:bottom w:val="none" w:sz="0" w:space="0" w:color="auto"/>
        <w:right w:val="none" w:sz="0" w:space="0" w:color="auto"/>
      </w:divBdr>
    </w:div>
    <w:div w:id="2038004188">
      <w:bodyDiv w:val="1"/>
      <w:marLeft w:val="0"/>
      <w:marRight w:val="0"/>
      <w:marTop w:val="0"/>
      <w:marBottom w:val="0"/>
      <w:divBdr>
        <w:top w:val="none" w:sz="0" w:space="0" w:color="auto"/>
        <w:left w:val="none" w:sz="0" w:space="0" w:color="auto"/>
        <w:bottom w:val="none" w:sz="0" w:space="0" w:color="auto"/>
        <w:right w:val="none" w:sz="0" w:space="0" w:color="auto"/>
      </w:divBdr>
    </w:div>
    <w:div w:id="2040617719">
      <w:bodyDiv w:val="1"/>
      <w:marLeft w:val="0"/>
      <w:marRight w:val="0"/>
      <w:marTop w:val="0"/>
      <w:marBottom w:val="0"/>
      <w:divBdr>
        <w:top w:val="none" w:sz="0" w:space="0" w:color="auto"/>
        <w:left w:val="none" w:sz="0" w:space="0" w:color="auto"/>
        <w:bottom w:val="none" w:sz="0" w:space="0" w:color="auto"/>
        <w:right w:val="none" w:sz="0" w:space="0" w:color="auto"/>
      </w:divBdr>
    </w:div>
    <w:div w:id="2045129161">
      <w:bodyDiv w:val="1"/>
      <w:marLeft w:val="0"/>
      <w:marRight w:val="0"/>
      <w:marTop w:val="0"/>
      <w:marBottom w:val="0"/>
      <w:divBdr>
        <w:top w:val="none" w:sz="0" w:space="0" w:color="auto"/>
        <w:left w:val="none" w:sz="0" w:space="0" w:color="auto"/>
        <w:bottom w:val="none" w:sz="0" w:space="0" w:color="auto"/>
        <w:right w:val="none" w:sz="0" w:space="0" w:color="auto"/>
      </w:divBdr>
    </w:div>
    <w:div w:id="2045591796">
      <w:bodyDiv w:val="1"/>
      <w:marLeft w:val="0"/>
      <w:marRight w:val="0"/>
      <w:marTop w:val="0"/>
      <w:marBottom w:val="0"/>
      <w:divBdr>
        <w:top w:val="none" w:sz="0" w:space="0" w:color="auto"/>
        <w:left w:val="none" w:sz="0" w:space="0" w:color="auto"/>
        <w:bottom w:val="none" w:sz="0" w:space="0" w:color="auto"/>
        <w:right w:val="none" w:sz="0" w:space="0" w:color="auto"/>
      </w:divBdr>
    </w:div>
    <w:div w:id="2046902364">
      <w:bodyDiv w:val="1"/>
      <w:marLeft w:val="0"/>
      <w:marRight w:val="0"/>
      <w:marTop w:val="0"/>
      <w:marBottom w:val="0"/>
      <w:divBdr>
        <w:top w:val="none" w:sz="0" w:space="0" w:color="auto"/>
        <w:left w:val="none" w:sz="0" w:space="0" w:color="auto"/>
        <w:bottom w:val="none" w:sz="0" w:space="0" w:color="auto"/>
        <w:right w:val="none" w:sz="0" w:space="0" w:color="auto"/>
      </w:divBdr>
    </w:div>
    <w:div w:id="2051146620">
      <w:bodyDiv w:val="1"/>
      <w:marLeft w:val="0"/>
      <w:marRight w:val="0"/>
      <w:marTop w:val="0"/>
      <w:marBottom w:val="0"/>
      <w:divBdr>
        <w:top w:val="none" w:sz="0" w:space="0" w:color="auto"/>
        <w:left w:val="none" w:sz="0" w:space="0" w:color="auto"/>
        <w:bottom w:val="none" w:sz="0" w:space="0" w:color="auto"/>
        <w:right w:val="none" w:sz="0" w:space="0" w:color="auto"/>
      </w:divBdr>
    </w:div>
    <w:div w:id="2051758820">
      <w:bodyDiv w:val="1"/>
      <w:marLeft w:val="0"/>
      <w:marRight w:val="0"/>
      <w:marTop w:val="0"/>
      <w:marBottom w:val="0"/>
      <w:divBdr>
        <w:top w:val="none" w:sz="0" w:space="0" w:color="auto"/>
        <w:left w:val="none" w:sz="0" w:space="0" w:color="auto"/>
        <w:bottom w:val="none" w:sz="0" w:space="0" w:color="auto"/>
        <w:right w:val="none" w:sz="0" w:space="0" w:color="auto"/>
      </w:divBdr>
    </w:div>
    <w:div w:id="2052142883">
      <w:bodyDiv w:val="1"/>
      <w:marLeft w:val="0"/>
      <w:marRight w:val="0"/>
      <w:marTop w:val="0"/>
      <w:marBottom w:val="0"/>
      <w:divBdr>
        <w:top w:val="none" w:sz="0" w:space="0" w:color="auto"/>
        <w:left w:val="none" w:sz="0" w:space="0" w:color="auto"/>
        <w:bottom w:val="none" w:sz="0" w:space="0" w:color="auto"/>
        <w:right w:val="none" w:sz="0" w:space="0" w:color="auto"/>
      </w:divBdr>
    </w:div>
    <w:div w:id="2052144429">
      <w:bodyDiv w:val="1"/>
      <w:marLeft w:val="0"/>
      <w:marRight w:val="0"/>
      <w:marTop w:val="0"/>
      <w:marBottom w:val="0"/>
      <w:divBdr>
        <w:top w:val="none" w:sz="0" w:space="0" w:color="auto"/>
        <w:left w:val="none" w:sz="0" w:space="0" w:color="auto"/>
        <w:bottom w:val="none" w:sz="0" w:space="0" w:color="auto"/>
        <w:right w:val="none" w:sz="0" w:space="0" w:color="auto"/>
      </w:divBdr>
    </w:div>
    <w:div w:id="2052224566">
      <w:bodyDiv w:val="1"/>
      <w:marLeft w:val="0"/>
      <w:marRight w:val="0"/>
      <w:marTop w:val="0"/>
      <w:marBottom w:val="0"/>
      <w:divBdr>
        <w:top w:val="none" w:sz="0" w:space="0" w:color="auto"/>
        <w:left w:val="none" w:sz="0" w:space="0" w:color="auto"/>
        <w:bottom w:val="none" w:sz="0" w:space="0" w:color="auto"/>
        <w:right w:val="none" w:sz="0" w:space="0" w:color="auto"/>
      </w:divBdr>
    </w:div>
    <w:div w:id="2053378489">
      <w:bodyDiv w:val="1"/>
      <w:marLeft w:val="0"/>
      <w:marRight w:val="0"/>
      <w:marTop w:val="0"/>
      <w:marBottom w:val="0"/>
      <w:divBdr>
        <w:top w:val="none" w:sz="0" w:space="0" w:color="auto"/>
        <w:left w:val="none" w:sz="0" w:space="0" w:color="auto"/>
        <w:bottom w:val="none" w:sz="0" w:space="0" w:color="auto"/>
        <w:right w:val="none" w:sz="0" w:space="0" w:color="auto"/>
      </w:divBdr>
    </w:div>
    <w:div w:id="2054495348">
      <w:bodyDiv w:val="1"/>
      <w:marLeft w:val="0"/>
      <w:marRight w:val="0"/>
      <w:marTop w:val="0"/>
      <w:marBottom w:val="0"/>
      <w:divBdr>
        <w:top w:val="none" w:sz="0" w:space="0" w:color="auto"/>
        <w:left w:val="none" w:sz="0" w:space="0" w:color="auto"/>
        <w:bottom w:val="none" w:sz="0" w:space="0" w:color="auto"/>
        <w:right w:val="none" w:sz="0" w:space="0" w:color="auto"/>
      </w:divBdr>
    </w:div>
    <w:div w:id="2054579104">
      <w:bodyDiv w:val="1"/>
      <w:marLeft w:val="0"/>
      <w:marRight w:val="0"/>
      <w:marTop w:val="0"/>
      <w:marBottom w:val="0"/>
      <w:divBdr>
        <w:top w:val="none" w:sz="0" w:space="0" w:color="auto"/>
        <w:left w:val="none" w:sz="0" w:space="0" w:color="auto"/>
        <w:bottom w:val="none" w:sz="0" w:space="0" w:color="auto"/>
        <w:right w:val="none" w:sz="0" w:space="0" w:color="auto"/>
      </w:divBdr>
    </w:div>
    <w:div w:id="2054766126">
      <w:bodyDiv w:val="1"/>
      <w:marLeft w:val="0"/>
      <w:marRight w:val="0"/>
      <w:marTop w:val="0"/>
      <w:marBottom w:val="0"/>
      <w:divBdr>
        <w:top w:val="none" w:sz="0" w:space="0" w:color="auto"/>
        <w:left w:val="none" w:sz="0" w:space="0" w:color="auto"/>
        <w:bottom w:val="none" w:sz="0" w:space="0" w:color="auto"/>
        <w:right w:val="none" w:sz="0" w:space="0" w:color="auto"/>
      </w:divBdr>
    </w:div>
    <w:div w:id="2055345976">
      <w:bodyDiv w:val="1"/>
      <w:marLeft w:val="0"/>
      <w:marRight w:val="0"/>
      <w:marTop w:val="0"/>
      <w:marBottom w:val="0"/>
      <w:divBdr>
        <w:top w:val="none" w:sz="0" w:space="0" w:color="auto"/>
        <w:left w:val="none" w:sz="0" w:space="0" w:color="auto"/>
        <w:bottom w:val="none" w:sz="0" w:space="0" w:color="auto"/>
        <w:right w:val="none" w:sz="0" w:space="0" w:color="auto"/>
      </w:divBdr>
    </w:div>
    <w:div w:id="2055692696">
      <w:bodyDiv w:val="1"/>
      <w:marLeft w:val="0"/>
      <w:marRight w:val="0"/>
      <w:marTop w:val="0"/>
      <w:marBottom w:val="0"/>
      <w:divBdr>
        <w:top w:val="none" w:sz="0" w:space="0" w:color="auto"/>
        <w:left w:val="none" w:sz="0" w:space="0" w:color="auto"/>
        <w:bottom w:val="none" w:sz="0" w:space="0" w:color="auto"/>
        <w:right w:val="none" w:sz="0" w:space="0" w:color="auto"/>
      </w:divBdr>
    </w:div>
    <w:div w:id="2055887121">
      <w:bodyDiv w:val="1"/>
      <w:marLeft w:val="0"/>
      <w:marRight w:val="0"/>
      <w:marTop w:val="0"/>
      <w:marBottom w:val="0"/>
      <w:divBdr>
        <w:top w:val="none" w:sz="0" w:space="0" w:color="auto"/>
        <w:left w:val="none" w:sz="0" w:space="0" w:color="auto"/>
        <w:bottom w:val="none" w:sz="0" w:space="0" w:color="auto"/>
        <w:right w:val="none" w:sz="0" w:space="0" w:color="auto"/>
      </w:divBdr>
    </w:div>
    <w:div w:id="2058771720">
      <w:bodyDiv w:val="1"/>
      <w:marLeft w:val="0"/>
      <w:marRight w:val="0"/>
      <w:marTop w:val="0"/>
      <w:marBottom w:val="0"/>
      <w:divBdr>
        <w:top w:val="none" w:sz="0" w:space="0" w:color="auto"/>
        <w:left w:val="none" w:sz="0" w:space="0" w:color="auto"/>
        <w:bottom w:val="none" w:sz="0" w:space="0" w:color="auto"/>
        <w:right w:val="none" w:sz="0" w:space="0" w:color="auto"/>
      </w:divBdr>
    </w:div>
    <w:div w:id="2061709307">
      <w:bodyDiv w:val="1"/>
      <w:marLeft w:val="0"/>
      <w:marRight w:val="0"/>
      <w:marTop w:val="0"/>
      <w:marBottom w:val="0"/>
      <w:divBdr>
        <w:top w:val="none" w:sz="0" w:space="0" w:color="auto"/>
        <w:left w:val="none" w:sz="0" w:space="0" w:color="auto"/>
        <w:bottom w:val="none" w:sz="0" w:space="0" w:color="auto"/>
        <w:right w:val="none" w:sz="0" w:space="0" w:color="auto"/>
      </w:divBdr>
    </w:div>
    <w:div w:id="2061972995">
      <w:bodyDiv w:val="1"/>
      <w:marLeft w:val="0"/>
      <w:marRight w:val="0"/>
      <w:marTop w:val="0"/>
      <w:marBottom w:val="0"/>
      <w:divBdr>
        <w:top w:val="none" w:sz="0" w:space="0" w:color="auto"/>
        <w:left w:val="none" w:sz="0" w:space="0" w:color="auto"/>
        <w:bottom w:val="none" w:sz="0" w:space="0" w:color="auto"/>
        <w:right w:val="none" w:sz="0" w:space="0" w:color="auto"/>
      </w:divBdr>
    </w:div>
    <w:div w:id="2062442096">
      <w:bodyDiv w:val="1"/>
      <w:marLeft w:val="0"/>
      <w:marRight w:val="0"/>
      <w:marTop w:val="0"/>
      <w:marBottom w:val="0"/>
      <w:divBdr>
        <w:top w:val="none" w:sz="0" w:space="0" w:color="auto"/>
        <w:left w:val="none" w:sz="0" w:space="0" w:color="auto"/>
        <w:bottom w:val="none" w:sz="0" w:space="0" w:color="auto"/>
        <w:right w:val="none" w:sz="0" w:space="0" w:color="auto"/>
      </w:divBdr>
    </w:div>
    <w:div w:id="2062902565">
      <w:bodyDiv w:val="1"/>
      <w:marLeft w:val="0"/>
      <w:marRight w:val="0"/>
      <w:marTop w:val="0"/>
      <w:marBottom w:val="0"/>
      <w:divBdr>
        <w:top w:val="none" w:sz="0" w:space="0" w:color="auto"/>
        <w:left w:val="none" w:sz="0" w:space="0" w:color="auto"/>
        <w:bottom w:val="none" w:sz="0" w:space="0" w:color="auto"/>
        <w:right w:val="none" w:sz="0" w:space="0" w:color="auto"/>
      </w:divBdr>
    </w:div>
    <w:div w:id="2062903656">
      <w:bodyDiv w:val="1"/>
      <w:marLeft w:val="0"/>
      <w:marRight w:val="0"/>
      <w:marTop w:val="0"/>
      <w:marBottom w:val="0"/>
      <w:divBdr>
        <w:top w:val="none" w:sz="0" w:space="0" w:color="auto"/>
        <w:left w:val="none" w:sz="0" w:space="0" w:color="auto"/>
        <w:bottom w:val="none" w:sz="0" w:space="0" w:color="auto"/>
        <w:right w:val="none" w:sz="0" w:space="0" w:color="auto"/>
      </w:divBdr>
    </w:div>
    <w:div w:id="2063212241">
      <w:bodyDiv w:val="1"/>
      <w:marLeft w:val="0"/>
      <w:marRight w:val="0"/>
      <w:marTop w:val="0"/>
      <w:marBottom w:val="0"/>
      <w:divBdr>
        <w:top w:val="none" w:sz="0" w:space="0" w:color="auto"/>
        <w:left w:val="none" w:sz="0" w:space="0" w:color="auto"/>
        <w:bottom w:val="none" w:sz="0" w:space="0" w:color="auto"/>
        <w:right w:val="none" w:sz="0" w:space="0" w:color="auto"/>
      </w:divBdr>
    </w:div>
    <w:div w:id="2064059419">
      <w:bodyDiv w:val="1"/>
      <w:marLeft w:val="0"/>
      <w:marRight w:val="0"/>
      <w:marTop w:val="0"/>
      <w:marBottom w:val="0"/>
      <w:divBdr>
        <w:top w:val="none" w:sz="0" w:space="0" w:color="auto"/>
        <w:left w:val="none" w:sz="0" w:space="0" w:color="auto"/>
        <w:bottom w:val="none" w:sz="0" w:space="0" w:color="auto"/>
        <w:right w:val="none" w:sz="0" w:space="0" w:color="auto"/>
      </w:divBdr>
    </w:div>
    <w:div w:id="2064981981">
      <w:bodyDiv w:val="1"/>
      <w:marLeft w:val="0"/>
      <w:marRight w:val="0"/>
      <w:marTop w:val="0"/>
      <w:marBottom w:val="0"/>
      <w:divBdr>
        <w:top w:val="none" w:sz="0" w:space="0" w:color="auto"/>
        <w:left w:val="none" w:sz="0" w:space="0" w:color="auto"/>
        <w:bottom w:val="none" w:sz="0" w:space="0" w:color="auto"/>
        <w:right w:val="none" w:sz="0" w:space="0" w:color="auto"/>
      </w:divBdr>
    </w:div>
    <w:div w:id="2067753110">
      <w:bodyDiv w:val="1"/>
      <w:marLeft w:val="0"/>
      <w:marRight w:val="0"/>
      <w:marTop w:val="0"/>
      <w:marBottom w:val="0"/>
      <w:divBdr>
        <w:top w:val="none" w:sz="0" w:space="0" w:color="auto"/>
        <w:left w:val="none" w:sz="0" w:space="0" w:color="auto"/>
        <w:bottom w:val="none" w:sz="0" w:space="0" w:color="auto"/>
        <w:right w:val="none" w:sz="0" w:space="0" w:color="auto"/>
      </w:divBdr>
    </w:div>
    <w:div w:id="2068529859">
      <w:bodyDiv w:val="1"/>
      <w:marLeft w:val="0"/>
      <w:marRight w:val="0"/>
      <w:marTop w:val="0"/>
      <w:marBottom w:val="0"/>
      <w:divBdr>
        <w:top w:val="none" w:sz="0" w:space="0" w:color="auto"/>
        <w:left w:val="none" w:sz="0" w:space="0" w:color="auto"/>
        <w:bottom w:val="none" w:sz="0" w:space="0" w:color="auto"/>
        <w:right w:val="none" w:sz="0" w:space="0" w:color="auto"/>
      </w:divBdr>
    </w:div>
    <w:div w:id="2069717358">
      <w:bodyDiv w:val="1"/>
      <w:marLeft w:val="0"/>
      <w:marRight w:val="0"/>
      <w:marTop w:val="0"/>
      <w:marBottom w:val="0"/>
      <w:divBdr>
        <w:top w:val="none" w:sz="0" w:space="0" w:color="auto"/>
        <w:left w:val="none" w:sz="0" w:space="0" w:color="auto"/>
        <w:bottom w:val="none" w:sz="0" w:space="0" w:color="auto"/>
        <w:right w:val="none" w:sz="0" w:space="0" w:color="auto"/>
      </w:divBdr>
    </w:div>
    <w:div w:id="2069840483">
      <w:bodyDiv w:val="1"/>
      <w:marLeft w:val="0"/>
      <w:marRight w:val="0"/>
      <w:marTop w:val="0"/>
      <w:marBottom w:val="0"/>
      <w:divBdr>
        <w:top w:val="none" w:sz="0" w:space="0" w:color="auto"/>
        <w:left w:val="none" w:sz="0" w:space="0" w:color="auto"/>
        <w:bottom w:val="none" w:sz="0" w:space="0" w:color="auto"/>
        <w:right w:val="none" w:sz="0" w:space="0" w:color="auto"/>
      </w:divBdr>
    </w:div>
    <w:div w:id="2070108518">
      <w:bodyDiv w:val="1"/>
      <w:marLeft w:val="0"/>
      <w:marRight w:val="0"/>
      <w:marTop w:val="0"/>
      <w:marBottom w:val="0"/>
      <w:divBdr>
        <w:top w:val="none" w:sz="0" w:space="0" w:color="auto"/>
        <w:left w:val="none" w:sz="0" w:space="0" w:color="auto"/>
        <w:bottom w:val="none" w:sz="0" w:space="0" w:color="auto"/>
        <w:right w:val="none" w:sz="0" w:space="0" w:color="auto"/>
      </w:divBdr>
    </w:div>
    <w:div w:id="2070376008">
      <w:bodyDiv w:val="1"/>
      <w:marLeft w:val="0"/>
      <w:marRight w:val="0"/>
      <w:marTop w:val="0"/>
      <w:marBottom w:val="0"/>
      <w:divBdr>
        <w:top w:val="none" w:sz="0" w:space="0" w:color="auto"/>
        <w:left w:val="none" w:sz="0" w:space="0" w:color="auto"/>
        <w:bottom w:val="none" w:sz="0" w:space="0" w:color="auto"/>
        <w:right w:val="none" w:sz="0" w:space="0" w:color="auto"/>
      </w:divBdr>
    </w:div>
    <w:div w:id="2070569495">
      <w:bodyDiv w:val="1"/>
      <w:marLeft w:val="0"/>
      <w:marRight w:val="0"/>
      <w:marTop w:val="0"/>
      <w:marBottom w:val="0"/>
      <w:divBdr>
        <w:top w:val="none" w:sz="0" w:space="0" w:color="auto"/>
        <w:left w:val="none" w:sz="0" w:space="0" w:color="auto"/>
        <w:bottom w:val="none" w:sz="0" w:space="0" w:color="auto"/>
        <w:right w:val="none" w:sz="0" w:space="0" w:color="auto"/>
      </w:divBdr>
    </w:div>
    <w:div w:id="2071608036">
      <w:bodyDiv w:val="1"/>
      <w:marLeft w:val="0"/>
      <w:marRight w:val="0"/>
      <w:marTop w:val="0"/>
      <w:marBottom w:val="0"/>
      <w:divBdr>
        <w:top w:val="none" w:sz="0" w:space="0" w:color="auto"/>
        <w:left w:val="none" w:sz="0" w:space="0" w:color="auto"/>
        <w:bottom w:val="none" w:sz="0" w:space="0" w:color="auto"/>
        <w:right w:val="none" w:sz="0" w:space="0" w:color="auto"/>
      </w:divBdr>
    </w:div>
    <w:div w:id="2072340728">
      <w:bodyDiv w:val="1"/>
      <w:marLeft w:val="0"/>
      <w:marRight w:val="0"/>
      <w:marTop w:val="0"/>
      <w:marBottom w:val="0"/>
      <w:divBdr>
        <w:top w:val="none" w:sz="0" w:space="0" w:color="auto"/>
        <w:left w:val="none" w:sz="0" w:space="0" w:color="auto"/>
        <w:bottom w:val="none" w:sz="0" w:space="0" w:color="auto"/>
        <w:right w:val="none" w:sz="0" w:space="0" w:color="auto"/>
      </w:divBdr>
    </w:div>
    <w:div w:id="2072538212">
      <w:bodyDiv w:val="1"/>
      <w:marLeft w:val="0"/>
      <w:marRight w:val="0"/>
      <w:marTop w:val="0"/>
      <w:marBottom w:val="0"/>
      <w:divBdr>
        <w:top w:val="none" w:sz="0" w:space="0" w:color="auto"/>
        <w:left w:val="none" w:sz="0" w:space="0" w:color="auto"/>
        <w:bottom w:val="none" w:sz="0" w:space="0" w:color="auto"/>
        <w:right w:val="none" w:sz="0" w:space="0" w:color="auto"/>
      </w:divBdr>
    </w:div>
    <w:div w:id="2074967617">
      <w:bodyDiv w:val="1"/>
      <w:marLeft w:val="0"/>
      <w:marRight w:val="0"/>
      <w:marTop w:val="0"/>
      <w:marBottom w:val="0"/>
      <w:divBdr>
        <w:top w:val="none" w:sz="0" w:space="0" w:color="auto"/>
        <w:left w:val="none" w:sz="0" w:space="0" w:color="auto"/>
        <w:bottom w:val="none" w:sz="0" w:space="0" w:color="auto"/>
        <w:right w:val="none" w:sz="0" w:space="0" w:color="auto"/>
      </w:divBdr>
    </w:div>
    <w:div w:id="2076052091">
      <w:bodyDiv w:val="1"/>
      <w:marLeft w:val="0"/>
      <w:marRight w:val="0"/>
      <w:marTop w:val="0"/>
      <w:marBottom w:val="0"/>
      <w:divBdr>
        <w:top w:val="none" w:sz="0" w:space="0" w:color="auto"/>
        <w:left w:val="none" w:sz="0" w:space="0" w:color="auto"/>
        <w:bottom w:val="none" w:sz="0" w:space="0" w:color="auto"/>
        <w:right w:val="none" w:sz="0" w:space="0" w:color="auto"/>
      </w:divBdr>
    </w:div>
    <w:div w:id="2076119892">
      <w:bodyDiv w:val="1"/>
      <w:marLeft w:val="0"/>
      <w:marRight w:val="0"/>
      <w:marTop w:val="0"/>
      <w:marBottom w:val="0"/>
      <w:divBdr>
        <w:top w:val="none" w:sz="0" w:space="0" w:color="auto"/>
        <w:left w:val="none" w:sz="0" w:space="0" w:color="auto"/>
        <w:bottom w:val="none" w:sz="0" w:space="0" w:color="auto"/>
        <w:right w:val="none" w:sz="0" w:space="0" w:color="auto"/>
      </w:divBdr>
    </w:div>
    <w:div w:id="2077312737">
      <w:bodyDiv w:val="1"/>
      <w:marLeft w:val="0"/>
      <w:marRight w:val="0"/>
      <w:marTop w:val="0"/>
      <w:marBottom w:val="0"/>
      <w:divBdr>
        <w:top w:val="none" w:sz="0" w:space="0" w:color="auto"/>
        <w:left w:val="none" w:sz="0" w:space="0" w:color="auto"/>
        <w:bottom w:val="none" w:sz="0" w:space="0" w:color="auto"/>
        <w:right w:val="none" w:sz="0" w:space="0" w:color="auto"/>
      </w:divBdr>
    </w:div>
    <w:div w:id="2077967389">
      <w:bodyDiv w:val="1"/>
      <w:marLeft w:val="0"/>
      <w:marRight w:val="0"/>
      <w:marTop w:val="0"/>
      <w:marBottom w:val="0"/>
      <w:divBdr>
        <w:top w:val="none" w:sz="0" w:space="0" w:color="auto"/>
        <w:left w:val="none" w:sz="0" w:space="0" w:color="auto"/>
        <w:bottom w:val="none" w:sz="0" w:space="0" w:color="auto"/>
        <w:right w:val="none" w:sz="0" w:space="0" w:color="auto"/>
      </w:divBdr>
    </w:div>
    <w:div w:id="2078353296">
      <w:bodyDiv w:val="1"/>
      <w:marLeft w:val="0"/>
      <w:marRight w:val="0"/>
      <w:marTop w:val="0"/>
      <w:marBottom w:val="0"/>
      <w:divBdr>
        <w:top w:val="none" w:sz="0" w:space="0" w:color="auto"/>
        <w:left w:val="none" w:sz="0" w:space="0" w:color="auto"/>
        <w:bottom w:val="none" w:sz="0" w:space="0" w:color="auto"/>
        <w:right w:val="none" w:sz="0" w:space="0" w:color="auto"/>
      </w:divBdr>
    </w:div>
    <w:div w:id="2081245883">
      <w:bodyDiv w:val="1"/>
      <w:marLeft w:val="0"/>
      <w:marRight w:val="0"/>
      <w:marTop w:val="0"/>
      <w:marBottom w:val="0"/>
      <w:divBdr>
        <w:top w:val="none" w:sz="0" w:space="0" w:color="auto"/>
        <w:left w:val="none" w:sz="0" w:space="0" w:color="auto"/>
        <w:bottom w:val="none" w:sz="0" w:space="0" w:color="auto"/>
        <w:right w:val="none" w:sz="0" w:space="0" w:color="auto"/>
      </w:divBdr>
    </w:div>
    <w:div w:id="2083019051">
      <w:bodyDiv w:val="1"/>
      <w:marLeft w:val="0"/>
      <w:marRight w:val="0"/>
      <w:marTop w:val="0"/>
      <w:marBottom w:val="0"/>
      <w:divBdr>
        <w:top w:val="none" w:sz="0" w:space="0" w:color="auto"/>
        <w:left w:val="none" w:sz="0" w:space="0" w:color="auto"/>
        <w:bottom w:val="none" w:sz="0" w:space="0" w:color="auto"/>
        <w:right w:val="none" w:sz="0" w:space="0" w:color="auto"/>
      </w:divBdr>
    </w:div>
    <w:div w:id="2084059547">
      <w:bodyDiv w:val="1"/>
      <w:marLeft w:val="0"/>
      <w:marRight w:val="0"/>
      <w:marTop w:val="0"/>
      <w:marBottom w:val="0"/>
      <w:divBdr>
        <w:top w:val="none" w:sz="0" w:space="0" w:color="auto"/>
        <w:left w:val="none" w:sz="0" w:space="0" w:color="auto"/>
        <w:bottom w:val="none" w:sz="0" w:space="0" w:color="auto"/>
        <w:right w:val="none" w:sz="0" w:space="0" w:color="auto"/>
      </w:divBdr>
    </w:div>
    <w:div w:id="2084596538">
      <w:bodyDiv w:val="1"/>
      <w:marLeft w:val="0"/>
      <w:marRight w:val="0"/>
      <w:marTop w:val="0"/>
      <w:marBottom w:val="0"/>
      <w:divBdr>
        <w:top w:val="none" w:sz="0" w:space="0" w:color="auto"/>
        <w:left w:val="none" w:sz="0" w:space="0" w:color="auto"/>
        <w:bottom w:val="none" w:sz="0" w:space="0" w:color="auto"/>
        <w:right w:val="none" w:sz="0" w:space="0" w:color="auto"/>
      </w:divBdr>
    </w:div>
    <w:div w:id="2085030354">
      <w:bodyDiv w:val="1"/>
      <w:marLeft w:val="0"/>
      <w:marRight w:val="0"/>
      <w:marTop w:val="0"/>
      <w:marBottom w:val="0"/>
      <w:divBdr>
        <w:top w:val="none" w:sz="0" w:space="0" w:color="auto"/>
        <w:left w:val="none" w:sz="0" w:space="0" w:color="auto"/>
        <w:bottom w:val="none" w:sz="0" w:space="0" w:color="auto"/>
        <w:right w:val="none" w:sz="0" w:space="0" w:color="auto"/>
      </w:divBdr>
    </w:div>
    <w:div w:id="2086413295">
      <w:bodyDiv w:val="1"/>
      <w:marLeft w:val="0"/>
      <w:marRight w:val="0"/>
      <w:marTop w:val="0"/>
      <w:marBottom w:val="0"/>
      <w:divBdr>
        <w:top w:val="none" w:sz="0" w:space="0" w:color="auto"/>
        <w:left w:val="none" w:sz="0" w:space="0" w:color="auto"/>
        <w:bottom w:val="none" w:sz="0" w:space="0" w:color="auto"/>
        <w:right w:val="none" w:sz="0" w:space="0" w:color="auto"/>
      </w:divBdr>
    </w:div>
    <w:div w:id="2088260780">
      <w:bodyDiv w:val="1"/>
      <w:marLeft w:val="0"/>
      <w:marRight w:val="0"/>
      <w:marTop w:val="0"/>
      <w:marBottom w:val="0"/>
      <w:divBdr>
        <w:top w:val="none" w:sz="0" w:space="0" w:color="auto"/>
        <w:left w:val="none" w:sz="0" w:space="0" w:color="auto"/>
        <w:bottom w:val="none" w:sz="0" w:space="0" w:color="auto"/>
        <w:right w:val="none" w:sz="0" w:space="0" w:color="auto"/>
      </w:divBdr>
    </w:div>
    <w:div w:id="2090154375">
      <w:bodyDiv w:val="1"/>
      <w:marLeft w:val="0"/>
      <w:marRight w:val="0"/>
      <w:marTop w:val="0"/>
      <w:marBottom w:val="0"/>
      <w:divBdr>
        <w:top w:val="none" w:sz="0" w:space="0" w:color="auto"/>
        <w:left w:val="none" w:sz="0" w:space="0" w:color="auto"/>
        <w:bottom w:val="none" w:sz="0" w:space="0" w:color="auto"/>
        <w:right w:val="none" w:sz="0" w:space="0" w:color="auto"/>
      </w:divBdr>
    </w:div>
    <w:div w:id="2090761120">
      <w:bodyDiv w:val="1"/>
      <w:marLeft w:val="0"/>
      <w:marRight w:val="0"/>
      <w:marTop w:val="0"/>
      <w:marBottom w:val="0"/>
      <w:divBdr>
        <w:top w:val="none" w:sz="0" w:space="0" w:color="auto"/>
        <w:left w:val="none" w:sz="0" w:space="0" w:color="auto"/>
        <w:bottom w:val="none" w:sz="0" w:space="0" w:color="auto"/>
        <w:right w:val="none" w:sz="0" w:space="0" w:color="auto"/>
      </w:divBdr>
    </w:div>
    <w:div w:id="2092383720">
      <w:bodyDiv w:val="1"/>
      <w:marLeft w:val="0"/>
      <w:marRight w:val="0"/>
      <w:marTop w:val="0"/>
      <w:marBottom w:val="0"/>
      <w:divBdr>
        <w:top w:val="none" w:sz="0" w:space="0" w:color="auto"/>
        <w:left w:val="none" w:sz="0" w:space="0" w:color="auto"/>
        <w:bottom w:val="none" w:sz="0" w:space="0" w:color="auto"/>
        <w:right w:val="none" w:sz="0" w:space="0" w:color="auto"/>
      </w:divBdr>
    </w:div>
    <w:div w:id="2093312918">
      <w:bodyDiv w:val="1"/>
      <w:marLeft w:val="0"/>
      <w:marRight w:val="0"/>
      <w:marTop w:val="0"/>
      <w:marBottom w:val="0"/>
      <w:divBdr>
        <w:top w:val="none" w:sz="0" w:space="0" w:color="auto"/>
        <w:left w:val="none" w:sz="0" w:space="0" w:color="auto"/>
        <w:bottom w:val="none" w:sz="0" w:space="0" w:color="auto"/>
        <w:right w:val="none" w:sz="0" w:space="0" w:color="auto"/>
      </w:divBdr>
    </w:div>
    <w:div w:id="2095280578">
      <w:bodyDiv w:val="1"/>
      <w:marLeft w:val="0"/>
      <w:marRight w:val="0"/>
      <w:marTop w:val="0"/>
      <w:marBottom w:val="0"/>
      <w:divBdr>
        <w:top w:val="none" w:sz="0" w:space="0" w:color="auto"/>
        <w:left w:val="none" w:sz="0" w:space="0" w:color="auto"/>
        <w:bottom w:val="none" w:sz="0" w:space="0" w:color="auto"/>
        <w:right w:val="none" w:sz="0" w:space="0" w:color="auto"/>
      </w:divBdr>
    </w:div>
    <w:div w:id="2095782461">
      <w:bodyDiv w:val="1"/>
      <w:marLeft w:val="0"/>
      <w:marRight w:val="0"/>
      <w:marTop w:val="0"/>
      <w:marBottom w:val="0"/>
      <w:divBdr>
        <w:top w:val="none" w:sz="0" w:space="0" w:color="auto"/>
        <w:left w:val="none" w:sz="0" w:space="0" w:color="auto"/>
        <w:bottom w:val="none" w:sz="0" w:space="0" w:color="auto"/>
        <w:right w:val="none" w:sz="0" w:space="0" w:color="auto"/>
      </w:divBdr>
    </w:div>
    <w:div w:id="2095976092">
      <w:bodyDiv w:val="1"/>
      <w:marLeft w:val="0"/>
      <w:marRight w:val="0"/>
      <w:marTop w:val="0"/>
      <w:marBottom w:val="0"/>
      <w:divBdr>
        <w:top w:val="none" w:sz="0" w:space="0" w:color="auto"/>
        <w:left w:val="none" w:sz="0" w:space="0" w:color="auto"/>
        <w:bottom w:val="none" w:sz="0" w:space="0" w:color="auto"/>
        <w:right w:val="none" w:sz="0" w:space="0" w:color="auto"/>
      </w:divBdr>
    </w:div>
    <w:div w:id="2096396379">
      <w:bodyDiv w:val="1"/>
      <w:marLeft w:val="0"/>
      <w:marRight w:val="0"/>
      <w:marTop w:val="0"/>
      <w:marBottom w:val="0"/>
      <w:divBdr>
        <w:top w:val="none" w:sz="0" w:space="0" w:color="auto"/>
        <w:left w:val="none" w:sz="0" w:space="0" w:color="auto"/>
        <w:bottom w:val="none" w:sz="0" w:space="0" w:color="auto"/>
        <w:right w:val="none" w:sz="0" w:space="0" w:color="auto"/>
      </w:divBdr>
    </w:div>
    <w:div w:id="2097091907">
      <w:bodyDiv w:val="1"/>
      <w:marLeft w:val="0"/>
      <w:marRight w:val="0"/>
      <w:marTop w:val="0"/>
      <w:marBottom w:val="0"/>
      <w:divBdr>
        <w:top w:val="none" w:sz="0" w:space="0" w:color="auto"/>
        <w:left w:val="none" w:sz="0" w:space="0" w:color="auto"/>
        <w:bottom w:val="none" w:sz="0" w:space="0" w:color="auto"/>
        <w:right w:val="none" w:sz="0" w:space="0" w:color="auto"/>
      </w:divBdr>
    </w:div>
    <w:div w:id="2097634303">
      <w:bodyDiv w:val="1"/>
      <w:marLeft w:val="0"/>
      <w:marRight w:val="0"/>
      <w:marTop w:val="0"/>
      <w:marBottom w:val="0"/>
      <w:divBdr>
        <w:top w:val="none" w:sz="0" w:space="0" w:color="auto"/>
        <w:left w:val="none" w:sz="0" w:space="0" w:color="auto"/>
        <w:bottom w:val="none" w:sz="0" w:space="0" w:color="auto"/>
        <w:right w:val="none" w:sz="0" w:space="0" w:color="auto"/>
      </w:divBdr>
    </w:div>
    <w:div w:id="2098013889">
      <w:bodyDiv w:val="1"/>
      <w:marLeft w:val="0"/>
      <w:marRight w:val="0"/>
      <w:marTop w:val="0"/>
      <w:marBottom w:val="0"/>
      <w:divBdr>
        <w:top w:val="none" w:sz="0" w:space="0" w:color="auto"/>
        <w:left w:val="none" w:sz="0" w:space="0" w:color="auto"/>
        <w:bottom w:val="none" w:sz="0" w:space="0" w:color="auto"/>
        <w:right w:val="none" w:sz="0" w:space="0" w:color="auto"/>
      </w:divBdr>
    </w:div>
    <w:div w:id="2098401600">
      <w:bodyDiv w:val="1"/>
      <w:marLeft w:val="0"/>
      <w:marRight w:val="0"/>
      <w:marTop w:val="0"/>
      <w:marBottom w:val="0"/>
      <w:divBdr>
        <w:top w:val="none" w:sz="0" w:space="0" w:color="auto"/>
        <w:left w:val="none" w:sz="0" w:space="0" w:color="auto"/>
        <w:bottom w:val="none" w:sz="0" w:space="0" w:color="auto"/>
        <w:right w:val="none" w:sz="0" w:space="0" w:color="auto"/>
      </w:divBdr>
    </w:div>
    <w:div w:id="2099591439">
      <w:bodyDiv w:val="1"/>
      <w:marLeft w:val="0"/>
      <w:marRight w:val="0"/>
      <w:marTop w:val="0"/>
      <w:marBottom w:val="0"/>
      <w:divBdr>
        <w:top w:val="none" w:sz="0" w:space="0" w:color="auto"/>
        <w:left w:val="none" w:sz="0" w:space="0" w:color="auto"/>
        <w:bottom w:val="none" w:sz="0" w:space="0" w:color="auto"/>
        <w:right w:val="none" w:sz="0" w:space="0" w:color="auto"/>
      </w:divBdr>
    </w:div>
    <w:div w:id="2102489403">
      <w:bodyDiv w:val="1"/>
      <w:marLeft w:val="0"/>
      <w:marRight w:val="0"/>
      <w:marTop w:val="0"/>
      <w:marBottom w:val="0"/>
      <w:divBdr>
        <w:top w:val="none" w:sz="0" w:space="0" w:color="auto"/>
        <w:left w:val="none" w:sz="0" w:space="0" w:color="auto"/>
        <w:bottom w:val="none" w:sz="0" w:space="0" w:color="auto"/>
        <w:right w:val="none" w:sz="0" w:space="0" w:color="auto"/>
      </w:divBdr>
    </w:div>
    <w:div w:id="2102675417">
      <w:bodyDiv w:val="1"/>
      <w:marLeft w:val="0"/>
      <w:marRight w:val="0"/>
      <w:marTop w:val="0"/>
      <w:marBottom w:val="0"/>
      <w:divBdr>
        <w:top w:val="none" w:sz="0" w:space="0" w:color="auto"/>
        <w:left w:val="none" w:sz="0" w:space="0" w:color="auto"/>
        <w:bottom w:val="none" w:sz="0" w:space="0" w:color="auto"/>
        <w:right w:val="none" w:sz="0" w:space="0" w:color="auto"/>
      </w:divBdr>
    </w:div>
    <w:div w:id="2103991151">
      <w:bodyDiv w:val="1"/>
      <w:marLeft w:val="0"/>
      <w:marRight w:val="0"/>
      <w:marTop w:val="0"/>
      <w:marBottom w:val="0"/>
      <w:divBdr>
        <w:top w:val="none" w:sz="0" w:space="0" w:color="auto"/>
        <w:left w:val="none" w:sz="0" w:space="0" w:color="auto"/>
        <w:bottom w:val="none" w:sz="0" w:space="0" w:color="auto"/>
        <w:right w:val="none" w:sz="0" w:space="0" w:color="auto"/>
      </w:divBdr>
    </w:div>
    <w:div w:id="2107267744">
      <w:bodyDiv w:val="1"/>
      <w:marLeft w:val="0"/>
      <w:marRight w:val="0"/>
      <w:marTop w:val="0"/>
      <w:marBottom w:val="0"/>
      <w:divBdr>
        <w:top w:val="none" w:sz="0" w:space="0" w:color="auto"/>
        <w:left w:val="none" w:sz="0" w:space="0" w:color="auto"/>
        <w:bottom w:val="none" w:sz="0" w:space="0" w:color="auto"/>
        <w:right w:val="none" w:sz="0" w:space="0" w:color="auto"/>
      </w:divBdr>
    </w:div>
    <w:div w:id="2108891524">
      <w:bodyDiv w:val="1"/>
      <w:marLeft w:val="0"/>
      <w:marRight w:val="0"/>
      <w:marTop w:val="0"/>
      <w:marBottom w:val="0"/>
      <w:divBdr>
        <w:top w:val="none" w:sz="0" w:space="0" w:color="auto"/>
        <w:left w:val="none" w:sz="0" w:space="0" w:color="auto"/>
        <w:bottom w:val="none" w:sz="0" w:space="0" w:color="auto"/>
        <w:right w:val="none" w:sz="0" w:space="0" w:color="auto"/>
      </w:divBdr>
    </w:div>
    <w:div w:id="2108967260">
      <w:bodyDiv w:val="1"/>
      <w:marLeft w:val="0"/>
      <w:marRight w:val="0"/>
      <w:marTop w:val="0"/>
      <w:marBottom w:val="0"/>
      <w:divBdr>
        <w:top w:val="none" w:sz="0" w:space="0" w:color="auto"/>
        <w:left w:val="none" w:sz="0" w:space="0" w:color="auto"/>
        <w:bottom w:val="none" w:sz="0" w:space="0" w:color="auto"/>
        <w:right w:val="none" w:sz="0" w:space="0" w:color="auto"/>
      </w:divBdr>
    </w:div>
    <w:div w:id="2111512028">
      <w:bodyDiv w:val="1"/>
      <w:marLeft w:val="0"/>
      <w:marRight w:val="0"/>
      <w:marTop w:val="0"/>
      <w:marBottom w:val="0"/>
      <w:divBdr>
        <w:top w:val="none" w:sz="0" w:space="0" w:color="auto"/>
        <w:left w:val="none" w:sz="0" w:space="0" w:color="auto"/>
        <w:bottom w:val="none" w:sz="0" w:space="0" w:color="auto"/>
        <w:right w:val="none" w:sz="0" w:space="0" w:color="auto"/>
      </w:divBdr>
    </w:div>
    <w:div w:id="2112815278">
      <w:bodyDiv w:val="1"/>
      <w:marLeft w:val="0"/>
      <w:marRight w:val="0"/>
      <w:marTop w:val="0"/>
      <w:marBottom w:val="0"/>
      <w:divBdr>
        <w:top w:val="none" w:sz="0" w:space="0" w:color="auto"/>
        <w:left w:val="none" w:sz="0" w:space="0" w:color="auto"/>
        <w:bottom w:val="none" w:sz="0" w:space="0" w:color="auto"/>
        <w:right w:val="none" w:sz="0" w:space="0" w:color="auto"/>
      </w:divBdr>
    </w:div>
    <w:div w:id="2118061874">
      <w:bodyDiv w:val="1"/>
      <w:marLeft w:val="0"/>
      <w:marRight w:val="0"/>
      <w:marTop w:val="0"/>
      <w:marBottom w:val="0"/>
      <w:divBdr>
        <w:top w:val="none" w:sz="0" w:space="0" w:color="auto"/>
        <w:left w:val="none" w:sz="0" w:space="0" w:color="auto"/>
        <w:bottom w:val="none" w:sz="0" w:space="0" w:color="auto"/>
        <w:right w:val="none" w:sz="0" w:space="0" w:color="auto"/>
      </w:divBdr>
    </w:div>
    <w:div w:id="2120484273">
      <w:bodyDiv w:val="1"/>
      <w:marLeft w:val="0"/>
      <w:marRight w:val="0"/>
      <w:marTop w:val="0"/>
      <w:marBottom w:val="0"/>
      <w:divBdr>
        <w:top w:val="none" w:sz="0" w:space="0" w:color="auto"/>
        <w:left w:val="none" w:sz="0" w:space="0" w:color="auto"/>
        <w:bottom w:val="none" w:sz="0" w:space="0" w:color="auto"/>
        <w:right w:val="none" w:sz="0" w:space="0" w:color="auto"/>
      </w:divBdr>
    </w:div>
    <w:div w:id="2121295883">
      <w:bodyDiv w:val="1"/>
      <w:marLeft w:val="0"/>
      <w:marRight w:val="0"/>
      <w:marTop w:val="0"/>
      <w:marBottom w:val="0"/>
      <w:divBdr>
        <w:top w:val="none" w:sz="0" w:space="0" w:color="auto"/>
        <w:left w:val="none" w:sz="0" w:space="0" w:color="auto"/>
        <w:bottom w:val="none" w:sz="0" w:space="0" w:color="auto"/>
        <w:right w:val="none" w:sz="0" w:space="0" w:color="auto"/>
      </w:divBdr>
    </w:div>
    <w:div w:id="2121796607">
      <w:bodyDiv w:val="1"/>
      <w:marLeft w:val="0"/>
      <w:marRight w:val="0"/>
      <w:marTop w:val="0"/>
      <w:marBottom w:val="0"/>
      <w:divBdr>
        <w:top w:val="none" w:sz="0" w:space="0" w:color="auto"/>
        <w:left w:val="none" w:sz="0" w:space="0" w:color="auto"/>
        <w:bottom w:val="none" w:sz="0" w:space="0" w:color="auto"/>
        <w:right w:val="none" w:sz="0" w:space="0" w:color="auto"/>
      </w:divBdr>
    </w:div>
    <w:div w:id="2123332042">
      <w:bodyDiv w:val="1"/>
      <w:marLeft w:val="0"/>
      <w:marRight w:val="0"/>
      <w:marTop w:val="0"/>
      <w:marBottom w:val="0"/>
      <w:divBdr>
        <w:top w:val="none" w:sz="0" w:space="0" w:color="auto"/>
        <w:left w:val="none" w:sz="0" w:space="0" w:color="auto"/>
        <w:bottom w:val="none" w:sz="0" w:space="0" w:color="auto"/>
        <w:right w:val="none" w:sz="0" w:space="0" w:color="auto"/>
      </w:divBdr>
    </w:div>
    <w:div w:id="2124566349">
      <w:bodyDiv w:val="1"/>
      <w:marLeft w:val="0"/>
      <w:marRight w:val="0"/>
      <w:marTop w:val="0"/>
      <w:marBottom w:val="0"/>
      <w:divBdr>
        <w:top w:val="none" w:sz="0" w:space="0" w:color="auto"/>
        <w:left w:val="none" w:sz="0" w:space="0" w:color="auto"/>
        <w:bottom w:val="none" w:sz="0" w:space="0" w:color="auto"/>
        <w:right w:val="none" w:sz="0" w:space="0" w:color="auto"/>
      </w:divBdr>
    </w:div>
    <w:div w:id="2124572000">
      <w:bodyDiv w:val="1"/>
      <w:marLeft w:val="0"/>
      <w:marRight w:val="0"/>
      <w:marTop w:val="0"/>
      <w:marBottom w:val="0"/>
      <w:divBdr>
        <w:top w:val="none" w:sz="0" w:space="0" w:color="auto"/>
        <w:left w:val="none" w:sz="0" w:space="0" w:color="auto"/>
        <w:bottom w:val="none" w:sz="0" w:space="0" w:color="auto"/>
        <w:right w:val="none" w:sz="0" w:space="0" w:color="auto"/>
      </w:divBdr>
    </w:div>
    <w:div w:id="2125995884">
      <w:bodyDiv w:val="1"/>
      <w:marLeft w:val="0"/>
      <w:marRight w:val="0"/>
      <w:marTop w:val="0"/>
      <w:marBottom w:val="0"/>
      <w:divBdr>
        <w:top w:val="none" w:sz="0" w:space="0" w:color="auto"/>
        <w:left w:val="none" w:sz="0" w:space="0" w:color="auto"/>
        <w:bottom w:val="none" w:sz="0" w:space="0" w:color="auto"/>
        <w:right w:val="none" w:sz="0" w:space="0" w:color="auto"/>
      </w:divBdr>
    </w:div>
    <w:div w:id="2128238624">
      <w:bodyDiv w:val="1"/>
      <w:marLeft w:val="0"/>
      <w:marRight w:val="0"/>
      <w:marTop w:val="0"/>
      <w:marBottom w:val="0"/>
      <w:divBdr>
        <w:top w:val="none" w:sz="0" w:space="0" w:color="auto"/>
        <w:left w:val="none" w:sz="0" w:space="0" w:color="auto"/>
        <w:bottom w:val="none" w:sz="0" w:space="0" w:color="auto"/>
        <w:right w:val="none" w:sz="0" w:space="0" w:color="auto"/>
      </w:divBdr>
    </w:div>
    <w:div w:id="2129666826">
      <w:bodyDiv w:val="1"/>
      <w:marLeft w:val="0"/>
      <w:marRight w:val="0"/>
      <w:marTop w:val="0"/>
      <w:marBottom w:val="0"/>
      <w:divBdr>
        <w:top w:val="none" w:sz="0" w:space="0" w:color="auto"/>
        <w:left w:val="none" w:sz="0" w:space="0" w:color="auto"/>
        <w:bottom w:val="none" w:sz="0" w:space="0" w:color="auto"/>
        <w:right w:val="none" w:sz="0" w:space="0" w:color="auto"/>
      </w:divBdr>
    </w:div>
    <w:div w:id="2130277884">
      <w:bodyDiv w:val="1"/>
      <w:marLeft w:val="0"/>
      <w:marRight w:val="0"/>
      <w:marTop w:val="0"/>
      <w:marBottom w:val="0"/>
      <w:divBdr>
        <w:top w:val="none" w:sz="0" w:space="0" w:color="auto"/>
        <w:left w:val="none" w:sz="0" w:space="0" w:color="auto"/>
        <w:bottom w:val="none" w:sz="0" w:space="0" w:color="auto"/>
        <w:right w:val="none" w:sz="0" w:space="0" w:color="auto"/>
      </w:divBdr>
    </w:div>
    <w:div w:id="2130540220">
      <w:bodyDiv w:val="1"/>
      <w:marLeft w:val="0"/>
      <w:marRight w:val="0"/>
      <w:marTop w:val="0"/>
      <w:marBottom w:val="0"/>
      <w:divBdr>
        <w:top w:val="none" w:sz="0" w:space="0" w:color="auto"/>
        <w:left w:val="none" w:sz="0" w:space="0" w:color="auto"/>
        <w:bottom w:val="none" w:sz="0" w:space="0" w:color="auto"/>
        <w:right w:val="none" w:sz="0" w:space="0" w:color="auto"/>
      </w:divBdr>
    </w:div>
    <w:div w:id="2130733896">
      <w:bodyDiv w:val="1"/>
      <w:marLeft w:val="0"/>
      <w:marRight w:val="0"/>
      <w:marTop w:val="0"/>
      <w:marBottom w:val="0"/>
      <w:divBdr>
        <w:top w:val="none" w:sz="0" w:space="0" w:color="auto"/>
        <w:left w:val="none" w:sz="0" w:space="0" w:color="auto"/>
        <w:bottom w:val="none" w:sz="0" w:space="0" w:color="auto"/>
        <w:right w:val="none" w:sz="0" w:space="0" w:color="auto"/>
      </w:divBdr>
    </w:div>
    <w:div w:id="2130852535">
      <w:bodyDiv w:val="1"/>
      <w:marLeft w:val="0"/>
      <w:marRight w:val="0"/>
      <w:marTop w:val="0"/>
      <w:marBottom w:val="0"/>
      <w:divBdr>
        <w:top w:val="none" w:sz="0" w:space="0" w:color="auto"/>
        <w:left w:val="none" w:sz="0" w:space="0" w:color="auto"/>
        <w:bottom w:val="none" w:sz="0" w:space="0" w:color="auto"/>
        <w:right w:val="none" w:sz="0" w:space="0" w:color="auto"/>
      </w:divBdr>
    </w:div>
    <w:div w:id="2132749909">
      <w:bodyDiv w:val="1"/>
      <w:marLeft w:val="0"/>
      <w:marRight w:val="0"/>
      <w:marTop w:val="0"/>
      <w:marBottom w:val="0"/>
      <w:divBdr>
        <w:top w:val="none" w:sz="0" w:space="0" w:color="auto"/>
        <w:left w:val="none" w:sz="0" w:space="0" w:color="auto"/>
        <w:bottom w:val="none" w:sz="0" w:space="0" w:color="auto"/>
        <w:right w:val="none" w:sz="0" w:space="0" w:color="auto"/>
      </w:divBdr>
    </w:div>
    <w:div w:id="2134277230">
      <w:bodyDiv w:val="1"/>
      <w:marLeft w:val="0"/>
      <w:marRight w:val="0"/>
      <w:marTop w:val="0"/>
      <w:marBottom w:val="0"/>
      <w:divBdr>
        <w:top w:val="none" w:sz="0" w:space="0" w:color="auto"/>
        <w:left w:val="none" w:sz="0" w:space="0" w:color="auto"/>
        <w:bottom w:val="none" w:sz="0" w:space="0" w:color="auto"/>
        <w:right w:val="none" w:sz="0" w:space="0" w:color="auto"/>
      </w:divBdr>
    </w:div>
    <w:div w:id="2134278044">
      <w:bodyDiv w:val="1"/>
      <w:marLeft w:val="0"/>
      <w:marRight w:val="0"/>
      <w:marTop w:val="0"/>
      <w:marBottom w:val="0"/>
      <w:divBdr>
        <w:top w:val="none" w:sz="0" w:space="0" w:color="auto"/>
        <w:left w:val="none" w:sz="0" w:space="0" w:color="auto"/>
        <w:bottom w:val="none" w:sz="0" w:space="0" w:color="auto"/>
        <w:right w:val="none" w:sz="0" w:space="0" w:color="auto"/>
      </w:divBdr>
    </w:div>
    <w:div w:id="2134639567">
      <w:bodyDiv w:val="1"/>
      <w:marLeft w:val="0"/>
      <w:marRight w:val="0"/>
      <w:marTop w:val="0"/>
      <w:marBottom w:val="0"/>
      <w:divBdr>
        <w:top w:val="none" w:sz="0" w:space="0" w:color="auto"/>
        <w:left w:val="none" w:sz="0" w:space="0" w:color="auto"/>
        <w:bottom w:val="none" w:sz="0" w:space="0" w:color="auto"/>
        <w:right w:val="none" w:sz="0" w:space="0" w:color="auto"/>
      </w:divBdr>
    </w:div>
    <w:div w:id="2134710557">
      <w:bodyDiv w:val="1"/>
      <w:marLeft w:val="0"/>
      <w:marRight w:val="0"/>
      <w:marTop w:val="0"/>
      <w:marBottom w:val="0"/>
      <w:divBdr>
        <w:top w:val="none" w:sz="0" w:space="0" w:color="auto"/>
        <w:left w:val="none" w:sz="0" w:space="0" w:color="auto"/>
        <w:bottom w:val="none" w:sz="0" w:space="0" w:color="auto"/>
        <w:right w:val="none" w:sz="0" w:space="0" w:color="auto"/>
      </w:divBdr>
    </w:div>
    <w:div w:id="2138908769">
      <w:bodyDiv w:val="1"/>
      <w:marLeft w:val="0"/>
      <w:marRight w:val="0"/>
      <w:marTop w:val="0"/>
      <w:marBottom w:val="0"/>
      <w:divBdr>
        <w:top w:val="none" w:sz="0" w:space="0" w:color="auto"/>
        <w:left w:val="none" w:sz="0" w:space="0" w:color="auto"/>
        <w:bottom w:val="none" w:sz="0" w:space="0" w:color="auto"/>
        <w:right w:val="none" w:sz="0" w:space="0" w:color="auto"/>
      </w:divBdr>
    </w:div>
    <w:div w:id="2138915939">
      <w:bodyDiv w:val="1"/>
      <w:marLeft w:val="0"/>
      <w:marRight w:val="0"/>
      <w:marTop w:val="0"/>
      <w:marBottom w:val="0"/>
      <w:divBdr>
        <w:top w:val="none" w:sz="0" w:space="0" w:color="auto"/>
        <w:left w:val="none" w:sz="0" w:space="0" w:color="auto"/>
        <w:bottom w:val="none" w:sz="0" w:space="0" w:color="auto"/>
        <w:right w:val="none" w:sz="0" w:space="0" w:color="auto"/>
      </w:divBdr>
    </w:div>
    <w:div w:id="2140144217">
      <w:bodyDiv w:val="1"/>
      <w:marLeft w:val="0"/>
      <w:marRight w:val="0"/>
      <w:marTop w:val="0"/>
      <w:marBottom w:val="0"/>
      <w:divBdr>
        <w:top w:val="none" w:sz="0" w:space="0" w:color="auto"/>
        <w:left w:val="none" w:sz="0" w:space="0" w:color="auto"/>
        <w:bottom w:val="none" w:sz="0" w:space="0" w:color="auto"/>
        <w:right w:val="none" w:sz="0" w:space="0" w:color="auto"/>
      </w:divBdr>
    </w:div>
    <w:div w:id="2140489167">
      <w:bodyDiv w:val="1"/>
      <w:marLeft w:val="0"/>
      <w:marRight w:val="0"/>
      <w:marTop w:val="0"/>
      <w:marBottom w:val="0"/>
      <w:divBdr>
        <w:top w:val="none" w:sz="0" w:space="0" w:color="auto"/>
        <w:left w:val="none" w:sz="0" w:space="0" w:color="auto"/>
        <w:bottom w:val="none" w:sz="0" w:space="0" w:color="auto"/>
        <w:right w:val="none" w:sz="0" w:space="0" w:color="auto"/>
      </w:divBdr>
    </w:div>
    <w:div w:id="2142307354">
      <w:bodyDiv w:val="1"/>
      <w:marLeft w:val="0"/>
      <w:marRight w:val="0"/>
      <w:marTop w:val="0"/>
      <w:marBottom w:val="0"/>
      <w:divBdr>
        <w:top w:val="none" w:sz="0" w:space="0" w:color="auto"/>
        <w:left w:val="none" w:sz="0" w:space="0" w:color="auto"/>
        <w:bottom w:val="none" w:sz="0" w:space="0" w:color="auto"/>
        <w:right w:val="none" w:sz="0" w:space="0" w:color="auto"/>
      </w:divBdr>
    </w:div>
    <w:div w:id="2142797106">
      <w:bodyDiv w:val="1"/>
      <w:marLeft w:val="0"/>
      <w:marRight w:val="0"/>
      <w:marTop w:val="0"/>
      <w:marBottom w:val="0"/>
      <w:divBdr>
        <w:top w:val="none" w:sz="0" w:space="0" w:color="auto"/>
        <w:left w:val="none" w:sz="0" w:space="0" w:color="auto"/>
        <w:bottom w:val="none" w:sz="0" w:space="0" w:color="auto"/>
        <w:right w:val="none" w:sz="0" w:space="0" w:color="auto"/>
      </w:divBdr>
    </w:div>
    <w:div w:id="2144690848">
      <w:bodyDiv w:val="1"/>
      <w:marLeft w:val="0"/>
      <w:marRight w:val="0"/>
      <w:marTop w:val="0"/>
      <w:marBottom w:val="0"/>
      <w:divBdr>
        <w:top w:val="none" w:sz="0" w:space="0" w:color="auto"/>
        <w:left w:val="none" w:sz="0" w:space="0" w:color="auto"/>
        <w:bottom w:val="none" w:sz="0" w:space="0" w:color="auto"/>
        <w:right w:val="none" w:sz="0" w:space="0" w:color="auto"/>
      </w:divBdr>
    </w:div>
    <w:div w:id="2144762130">
      <w:bodyDiv w:val="1"/>
      <w:marLeft w:val="0"/>
      <w:marRight w:val="0"/>
      <w:marTop w:val="0"/>
      <w:marBottom w:val="0"/>
      <w:divBdr>
        <w:top w:val="none" w:sz="0" w:space="0" w:color="auto"/>
        <w:left w:val="none" w:sz="0" w:space="0" w:color="auto"/>
        <w:bottom w:val="none" w:sz="0" w:space="0" w:color="auto"/>
        <w:right w:val="none" w:sz="0" w:space="0" w:color="auto"/>
      </w:divBdr>
    </w:div>
    <w:div w:id="2146118149">
      <w:bodyDiv w:val="1"/>
      <w:marLeft w:val="0"/>
      <w:marRight w:val="0"/>
      <w:marTop w:val="0"/>
      <w:marBottom w:val="0"/>
      <w:divBdr>
        <w:top w:val="none" w:sz="0" w:space="0" w:color="auto"/>
        <w:left w:val="none" w:sz="0" w:space="0" w:color="auto"/>
        <w:bottom w:val="none" w:sz="0" w:space="0" w:color="auto"/>
        <w:right w:val="none" w:sz="0" w:space="0" w:color="auto"/>
      </w:divBdr>
    </w:div>
    <w:div w:id="21464622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rjstacey\Application%20Data\Microsoft\Templates\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802.11">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Version="2006">
  <b:Source>
    <b:Tag>15_0867r1</b:Tag>
    <b:SourceType>ConferenceProceedings</b:SourceType>
    <b:Guid>{F99AED5F-0A47-4386-A932-6CA1A4CCEBE1}</b:Guid>
    <b:Author>
      <b:Author>
        <b:Corporate>Po-Kai Huang (Intel)</b:Corporate>
      </b:Author>
    </b:Author>
    <b:Title>15/0867r1 MU-RTS/CTS for DL MU</b:Title>
    <b:RefOrder>74</b:RefOrder>
  </b:Source>
  <b:Source>
    <b:Tag>Chi</b:Tag>
    <b:SourceType>ConferenceProceedings</b:SourceType>
    <b:Guid>{D1320672-4F7C-4908-AFBA-D9695A334290}</b:Guid>
    <b:Author>
      <b:Author>
        <b:Corporate>Chittabrata Ghosh (Intel)</b:Corporate>
      </b:Author>
    </b:Author>
    <b:Title>15/0875r1 Random Access with Trigger Frames using OFDMA</b:Title>
    <b:RefOrder>76</b:RefOrder>
  </b:Source>
  <b:Source>
    <b:Tag>15_0818r</b:Tag>
    <b:SourceType>ConferenceProceedings</b:SourceType>
    <b:Guid>{FF4DA058-1348-4FAD-BAB2-827DE4C73351}</b:Guid>
    <b:Author>
      <b:Author>
        <b:Corporate>Kome Oteri (InterDigital)</b:Corporate>
      </b:Author>
    </b:Author>
    <b:Title>15/0818r1 Further Analysis of Feedback and Frequency Selective Scheduling (FSS) for TGax OFDMA</b:Title>
    <b:RefOrder>82</b:RefOrder>
  </b:Source>
  <b:Source>
    <b:Tag>15_0829r3</b:Tag>
    <b:SourceType>ConferenceProceedings</b:SourceType>
    <b:Guid>{DCEE951D-1833-4C43-AE7B-EBC62C901D18}</b:Guid>
    <b:Author>
      <b:Author>
        <b:Corporate>Reza Hedayat (Newracom)</b:Corporate>
      </b:Author>
    </b:Author>
    <b:Title>15/0829r3 Uplink ACK and BA Multiplexing</b:Title>
    <b:RefOrder>54</b:RefOrder>
  </b:Source>
  <b:Source>
    <b:Tag>Liw</b:Tag>
    <b:SourceType>ConferenceProceedings</b:SourceType>
    <b:Guid>{769FBB33-C8C0-4104-AFFD-2DF9729E2997}</b:Guid>
    <b:Author>
      <b:Author>
        <b:Corporate>Liwen Chu (Marvell)</b:Corporate>
      </b:Author>
    </b:Author>
    <b:Title>15/0615r3 UL OFDMA Bandwidth</b:Title>
    <b:RefOrder>65</b:RefOrder>
  </b:Source>
  <b:Source>
    <b:Tag>15_0841r0</b:Tag>
    <b:SourceType>ConferenceProceedings</b:SourceType>
    <b:Guid>{01D3AC1A-1F69-4090-B0FD-4E6457435A38}</b:Guid>
    <b:Author>
      <b:Author>
        <b:Corporate>David Xun Yang (Huawei)</b:Corporate>
      </b:Author>
    </b:Author>
    <b:Title>15/0841r0 Cascading Structure</b:Title>
    <b:RefOrder>47</b:RefOrder>
  </b:Source>
  <b:Source>
    <b:Tag>Sim</b:Tag>
    <b:SourceType>ConferenceProceedings</b:SourceType>
    <b:Guid>{0CD7ADB7-4D19-4D21-8BE9-0051C5DB00D0}</b:Guid>
    <b:Author>
      <b:Author>
        <b:Corporate>Simone Merlin (Qualcomm)</b:Corporate>
      </b:Author>
    </b:Author>
    <b:Title>15/0877r0 Trigger Frame Format</b:Title>
    <b:RefOrder>104</b:RefOrder>
  </b:Source>
  <b:Source>
    <b:Tag>15_0831r2</b:Tag>
    <b:SourceType>ConferenceProceedings</b:SourceType>
    <b:Guid>{75FB6EF0-36AA-48DD-9C75-416BDA546087}</b:Guid>
    <b:Author>
      <b:Author>
        <b:Corporate>Liwen Chu (Marvell)</b:Corporate>
      </b:Author>
    </b:Author>
    <b:Title>15/0831r2 Broadcast and Unicast in DL MU</b:Title>
    <b:RefOrder>55</b:RefOrder>
  </b:Source>
  <b:Source>
    <b:Tag>Gui</b:Tag>
    <b:SourceType>ConferenceProceedings</b:SourceType>
    <b:Guid>{794C1E3B-D4EC-4105-B4EC-A20B5C6190CF}</b:Guid>
    <b:Author>
      <b:Author>
        <b:Corporate>Guido R. Hiertz (Ericsson)</b:Corporate>
      </b:Author>
    </b:Author>
    <b:Title>15/0874r0 Minimal data rates management frame transmissions in 2.4 GHz</b:Title>
    <b:RefOrder>94</b:RefOrder>
  </b:Source>
  <b:Source>
    <b:Tag>15_0876r1</b:Tag>
    <b:SourceType>ConferenceProceedings</b:SourceType>
    <b:Guid>{E81C58C2-A871-4245-A85D-92CA79F702BC}</b:Guid>
    <b:Author>
      <b:Author>
        <b:Corporate>Simone Merlin (Qualcomm)</b:Corporate>
      </b:Author>
    </b:Author>
    <b:Title>15/0876r1 Duration and MAC Padding for MU PPDUs</b:Title>
    <b:RefOrder>48</b:RefOrder>
  </b:Source>
  <b:Source>
    <b:Tag>15_0880r2</b:Tag>
    <b:SourceType>ConferenceProceedings</b:SourceType>
    <b:Guid>{65320606-7FB0-4627-9E2B-83BC90D164A5}</b:Guid>
    <b:Author>
      <b:Author>
        <b:Corporate>Alfred Asterjadhi (Qualcomm Inc.)</b:Corporate>
      </b:Author>
    </b:Author>
    <b:Title>15/0880r2 Scheduled Trigger frames</b:Title>
    <b:RefOrder>98</b:RefOrder>
  </b:Source>
  <b:Source>
    <b:Tag>14_1453r2</b:Tag>
    <b:SourceType>ConferenceProceedings</b:SourceType>
    <b:Guid>{6E51624D-C3EE-44CD-B543-2DCB5D466CDB}</b:Guid>
    <b:Title>14/1453r2 Spec Framework Proposal</b:Title>
    <b:Author>
      <b:Author>
        <b:Corporate>Robert Stacey (Intel)</b:Corporate>
      </b:Author>
    </b:Author>
    <b:RefOrder>1</b:RefOrder>
  </b:Source>
  <b:Source>
    <b:Tag>15_0059r1</b:Tag>
    <b:SourceType>ConferenceProceedings</b:SourceType>
    <b:Guid>{35EBCCA5-4FB4-449F-AF9E-2E568A068B1F}</b:Guid>
    <b:Title>15/0059r1 Uplink RTS/CTS Control</b:Title>
    <b:Author>
      <b:Author>
        <b:Corporate>Sigurd Schelstraete (Quantenna)</b:Corporate>
      </b:Author>
    </b:Author>
    <b:RefOrder>93</b:RefOrder>
  </b:Source>
  <b:Source>
    <b:Tag>15_0064r1</b:Tag>
    <b:SourceType>ConferenceProceedings</b:SourceType>
    <b:Guid>{1DCAFFB9-EE29-4571-A7A7-54E3153CCCDB}</b:Guid>
    <b:Title>15/0064r1 Consideration on UL-MU overheads</b:Title>
    <b:Author>
      <b:Author>
        <b:Corporate>Tomoko Adachi (Toshiba)</b:Corporate>
      </b:Author>
    </b:Author>
    <b:RefOrder>66</b:RefOrder>
  </b:Source>
  <b:Source>
    <b:Tag>15_0099r4</b:Tag>
    <b:SourceType>ConferenceProceedings</b:SourceType>
    <b:Guid>{FDE6EF87-1D78-454F-A2CB-BD4B2D42A8B8}</b:Guid>
    <b:Title>15/0099r4 Payload Symbol Size for 11ax</b:Title>
    <b:Author>
      <b:Author>
        <b:Corporate>Sriram Venkateswaran (Broadcom)</b:Corporate>
      </b:Author>
    </b:Author>
    <b:RefOrder>38</b:RefOrder>
  </b:Source>
  <b:Source>
    <b:Tag>15_0101r1</b:Tag>
    <b:SourceType>ConferenceProceedings</b:SourceType>
    <b:Guid>{D8F2EF9C-25CF-4BF6-867A-814B1E070E13}</b:Guid>
    <b:Title>15/0101r1 Preamble structure for 11ax system</b:Title>
    <b:Author>
      <b:Author>
        <b:Corporate>Jiayin Zhang (Huawei)</b:Corporate>
      </b:Author>
    </b:Author>
    <b:RefOrder>2</b:RefOrder>
  </b:Source>
  <b:Source>
    <b:Tag>15_0330r5</b:Tag>
    <b:SourceType>ConferenceProceedings</b:SourceType>
    <b:Guid>{BF99C0D3-79E3-4F60-9403-E4505ED8E2AC}</b:Guid>
    <b:Title>15/0330r5 OFDMA Numerology and Structure</b:Title>
    <b:Author>
      <b:Author>
        <b:Corporate>Shahrnaz Azizi (Intel)</b:Corporate>
      </b:Author>
    </b:Author>
    <b:RefOrder>40</b:RefOrder>
  </b:Source>
  <b:Source>
    <b:Tag>15_0366r2</b:Tag>
    <b:SourceType>ConferenceProceedings</b:SourceType>
    <b:Guid>{1047A485-2B40-4D67-B5EB-ACDDCA0EE8FF}</b:Guid>
    <b:Title>15/0366r2 Multi-STA BA</b:Title>
    <b:Author>
      <b:Author>
        <b:Corporate>Simone Merlin (Qualcomm)</b:Corporate>
      </b:Author>
    </b:Author>
    <b:RefOrder>108</b:RefOrder>
  </b:Source>
  <b:Source>
    <b:Tag>15_0344r2</b:Tag>
    <b:SourceType>ConferenceProceedings</b:SourceType>
    <b:Guid>{515F7AFC-D269-44DE-BE42-EA99E80F18A9}</b:Guid>
    <b:Title>15/0344r2 SIG Field Design Principle for 11ax</b:Title>
    <b:Author>
      <b:Author>
        <b:Corporate>Young Hoon Kwon (Newracom)</b:Corporate>
      </b:Author>
    </b:Author>
    <b:RefOrder>22</b:RefOrder>
  </b:Source>
  <b:Source>
    <b:Tag>15_0349r2</b:Tag>
    <b:SourceType>ConferenceProceedings</b:SourceType>
    <b:Guid>{3F336F28-38A1-4D42-BC8A-0D03A6389B7F}</b:Guid>
    <b:Title>15/0349r2 HE-LTF Proposal</b:Title>
    <b:Author>
      <b:Author>
        <b:Corporate>Hongyuan Zhang (Marvell)</b:Corporate>
      </b:Author>
    </b:Author>
    <b:RefOrder>34</b:RefOrder>
  </b:Source>
  <b:Source>
    <b:Tag>15_0379r1</b:Tag>
    <b:SourceType>ConferenceProceedings</b:SourceType>
    <b:Guid>{4E2F305C-DB82-4CE1-A66B-AA8DDC2A7CC4}</b:Guid>
    <b:Title>15/0379r1 DL OFDMA Performance and ACK Multiplexing</b:Title>
    <b:Author>
      <b:Author>
        <b:Corporate>Reza Hedayat (Newracom)</b:Corporate>
      </b:Author>
    </b:Author>
    <b:RefOrder>53</b:RefOrder>
  </b:Source>
  <b:Source>
    <b:Tag>15_0381r1</b:Tag>
    <b:SourceType>ConferenceProceedings</b:SourceType>
    <b:Guid>{BC506AF0-11A2-42B3-9C77-15FC5590CBDE}</b:Guid>
    <b:Title>15/0381r1 HE-STF Proposal</b:Title>
    <b:Author>
      <b:Author>
        <b:Corporate>Yakun Sun (Marvell)</b:Corporate>
      </b:Author>
    </b:Author>
    <b:RefOrder>32</b:RefOrder>
  </b:Source>
  <b:Source>
    <b:Tag>15021</b:Tag>
    <b:SourceType>ConferenceProceedings</b:SourceType>
    <b:Guid>{D6AB01D9-E2DB-473D-8A99-EF3C33417224}</b:Guid>
    <b:Title>15/0580r1 11ax coding discussion</b:Title>
    <b:Author>
      <b:Author>
        <b:Corporate>Hongyuan Zhang (Marvell)</b:Corporate>
      </b:Author>
    </b:Author>
    <b:RefOrder>42</b:RefOrder>
  </b:Source>
  <b:Source>
    <b:Tag>15011</b:Tag>
    <b:SourceType>ConferenceProceedings</b:SourceType>
    <b:Guid>{FC1D793B-D645-4F2F-8AE9-44C6DB50CA18}</b:Guid>
    <b:Title>15/0615r2 UL OFDMA Bandwidth</b:Title>
    <b:Author>
      <b:Author>
        <b:Corporate>Liwen Chu (Marvell)</b:Corporate>
      </b:Author>
    </b:Author>
    <b:RefOrder>67</b:RefOrder>
  </b:Source>
  <b:Source>
    <b:Tag>15_0626r1</b:Tag>
    <b:SourceType>ConferenceProceedings</b:SourceType>
    <b:Guid>{9641CD19-A435-4693-B710-229A5D2E3081}</b:Guid>
    <b:Title>15/0626r1 Further consideration on Multi-STA Block ACK</b:Title>
    <b:Author>
      <b:Author>
        <b:Corporate>Jeongki Kim (LG Electronics)</b:Corporate>
      </b:Author>
    </b:Author>
    <b:RefOrder>109</b:RefOrder>
  </b:Source>
  <b:Source>
    <b:Tag>15_0812r1</b:Tag>
    <b:SourceType>ConferenceProceedings</b:SourceType>
    <b:Guid>{6218F639-0120-49E5-B2A4-7DEA39998BB3}</b:Guid>
    <b:Title>15/0812r1 Pilot Design for Data Section</b:Title>
    <b:Author>
      <b:Author>
        <b:Corporate>Sameer Vermani (Qualcomm)</b:Corporate>
      </b:Author>
    </b:Author>
    <b:RefOrder>39</b:RefOrder>
  </b:Source>
  <b:Source>
    <b:Tag>15_0817r0</b:Tag>
    <b:SourceType>ConferenceProceedings</b:SourceType>
    <b:Guid>{82E5E8A8-7669-4013-83ED-54B1B5801F4C}</b:Guid>
    <b:Title>15/0817r0 P Matrix for HE-LTF</b:Title>
    <b:Author>
      <b:Author>
        <b:Corporate>Yakun Sun (Marvell)</b:Corporate>
      </b:Author>
    </b:Author>
    <b:RefOrder>35</b:RefOrder>
  </b:Source>
  <b:Source>
    <b:Tag>15_0821r2</b:Tag>
    <b:SourceType>ConferenceProceedings</b:SourceType>
    <b:Guid>{B07DED17-5D03-4B33-969B-12F7FEA4A958}</b:Guid>
    <b:Title>15/0821r2 HE SIG-B Structure</b:Title>
    <b:Author>
      <b:Author>
        <b:Corporate>Joonsuk Kim (Apple)</b:Corporate>
      </b:Author>
    </b:Author>
    <b:RefOrder>24</b:RefOrder>
  </b:Source>
  <b:Source>
    <b:Tag>15_0819r1</b:Tag>
    <b:SourceType>ConferenceProceedings</b:SourceType>
    <b:Guid>{F1ABD5EA-4118-4017-962D-C4F93E1F558E}</b:Guid>
    <b:Title>15/0819r1 11ax OFDMA Tone Plan Leftover Tones and Pilot Structure</b:Title>
    <b:Author>
      <b:Author>
        <b:Corporate>Bin Tian (Qualcomm)</b:Corporate>
      </b:Author>
    </b:Author>
    <b:RefOrder>36</b:RefOrder>
  </b:Source>
  <b:Source>
    <b:Tag>15_0822r2</b:Tag>
    <b:SourceType>ConferenceProceedings</b:SourceType>
    <b:Guid>{08630542-E5BA-41A3-8797-E732A88F9967}</b:Guid>
    <b:Title>15/0822r2 SIG-A Structure in 11ax Preamble</b:Title>
    <b:Author>
      <b:Author>
        <b:Corporate>Jianhan Liu (Mediatek Inc.)</b:Corporate>
      </b:Author>
    </b:Author>
    <b:RefOrder>13</b:RefOrder>
  </b:Source>
  <b:Source>
    <b:Tag>15_0827r2</b:Tag>
    <b:SourceType>ConferenceProceedings</b:SourceType>
    <b:Guid>{A67E964F-2732-4478-AB8D-3420C125A961}</b:Guid>
    <b:Title>15/0827r2 Considerations on HE-SIG-A and B</b:Title>
    <b:Author>
      <b:Author>
        <b:Corporate>Katsuo Yunoki (KDDI R&amp;D Laboratories)</b:Corporate>
      </b:Author>
    </b:Author>
    <b:RefOrder>25</b:RefOrder>
  </b:Source>
  <b:Source>
    <b:Tag>15_0832r1</b:Tag>
    <b:SourceType>ConferenceProceedings</b:SourceType>
    <b:Guid>{0E8396EC-A4A0-483A-9D60-B3F3259FC0B0}</b:Guid>
    <b:Title>15/0832r1 Performance evaluation of SU/MU MIMO in OFDMA</b:Title>
    <b:Author>
      <b:Author>
        <b:Corporate>Jiayin Zhang (Huawei)</b:Corporate>
      </b:Author>
    </b:Author>
    <b:RefOrder>4</b:RefOrder>
  </b:Source>
  <b:Source>
    <b:Tag>15_0873r0</b:Tag>
    <b:SourceType>ConferenceProceedings</b:SourceType>
    <b:Guid>{6435A5F8-1116-458B-B193-E7B67A9C3F5A}</b:Guid>
    <b:Title>15/0873r0 SIG-B Encoding Structure</b:Title>
    <b:Author>
      <b:Author>
        <b:Corporate>Ron Porat</b:Corporate>
      </b:Author>
    </b:Author>
    <b:RefOrder>23</b:RefOrder>
  </b:Source>
  <b:Source>
    <b:Tag>15_0813r0</b:Tag>
    <b:SourceType>ConferenceProceedings</b:SourceType>
    <b:Guid>{489553CD-5731-4568-9312-CD3662EA6730}</b:Guid>
    <b:Title>15/0813r0 CP Indication for UL MU Transmission</b:Title>
    <b:Author>
      <b:Author>
        <b:Corporate>Zhigang Rong (Huawei)</b:Corporate>
      </b:Author>
    </b:Author>
    <b:RefOrder>63</b:RefOrder>
  </b:Source>
  <b:Source>
    <b:Tag>Eun</b:Tag>
    <b:SourceType>ConferenceProceedings</b:SourceType>
    <b:Guid>{0B752D18-64D9-443C-9214-A59FE3A01F05}</b:Guid>
    <b:Author>
      <b:Author>
        <b:Corporate>Eunsung Park (LG Electronics)</b:Corporate>
      </b:Author>
    </b:Author>
    <b:Title>15/1070r3 1024 QAM Proposal</b:Title>
    <b:RefOrder>44</b:RefOrder>
  </b:Source>
  <b:Source>
    <b:Tag>Kau</b:Tag>
    <b:SourceType>ConferenceProceedings</b:SourceType>
    <b:Guid>{EED45D52-7AD3-428E-B26D-92B2409D41B1}</b:Guid>
    <b:Author>
      <b:Author>
        <b:Corporate>Kaushik Josiam (Samsung)</b:Corporate>
      </b:Author>
    </b:Author>
    <b:Title>15/1066r0 HE-SIG-B Contents</b:Title>
    <b:RefOrder>28</b:RefOrder>
  </b:Source>
  <b:Source>
    <b:Tag>You</b:Tag>
    <b:SourceType>ConferenceProceedings</b:SourceType>
    <b:Guid>{8B4335AF-567A-4E8D-8E1D-65B78917A272}</b:Guid>
    <b:Author>
      <b:Author>
        <b:Corporate>Young Hoon Kwon (Newracom)</b:Corporate>
      </b:Author>
    </b:Author>
    <b:Title>15/1051r1 HE NDP frame for sounding</b:Title>
    <b:RefOrder>7</b:RefOrder>
  </b:Source>
  <b:Source>
    <b:Tag>Hon</b:Tag>
    <b:SourceType>ConferenceProceedings</b:SourceType>
    <b:Guid>{44CB79AE-5B10-4B44-B95C-E7F6B71F5711}</b:Guid>
    <b:Author>
      <b:Author>
        <b:Corporate>Hongyuan Zhang (Marvell)</b:Corporate>
      </b:Author>
    </b:Author>
    <b:Title>15/0580r2 11ax coding discussion</b:Title>
    <b:RefOrder>43</b:RefOrder>
  </b:Source>
  <b:Source>
    <b:Tag>Ron</b:Tag>
    <b:SourceType>ConferenceProceedings</b:SourceType>
    <b:Guid>{7D1F9A1A-AE0A-4490-9283-7A90B7FF5F2D}</b:Guid>
    <b:Author>
      <b:Author>
        <b:Corporate>Ron Porat (Broadcom)</b:Corporate>
      </b:Author>
    </b:Author>
    <b:Title>15/1059r1 SIG-B Encoding Structure Part II</b:Title>
    <b:RefOrder>26</b:RefOrder>
  </b:Source>
  <b:Source>
    <b:Tag>Sam</b:Tag>
    <b:SourceType>ConferenceProceedings</b:SourceType>
    <b:Guid>{B85B41BF-0421-463D-9C18-49A2D844FC79}</b:Guid>
    <b:Author>
      <b:Author>
        <b:Corporate>Sameer Vermani (Qualcomm)</b:Corporate>
      </b:Author>
    </b:Author>
    <b:Title>15/1071r2 Tone Grouping Factors and NDP format for 802.11ax</b:Title>
    <b:RefOrder>111</b:RefOrder>
  </b:Source>
  <b:Source>
    <b:Tag>Jia</b:Tag>
    <b:SourceType>ConferenceProceedings</b:SourceType>
    <b:Guid>{9F28695B-5E41-431A-A215-285EF02E165F}</b:Guid>
    <b:Author>
      <b:Author>
        <b:Corporate>Jiayin Zhang (Huawei)</b:Corporate>
      </b:Author>
    </b:Author>
    <b:Title>15/1077r0 HE-SIG-A Content</b:Title>
    <b:RefOrder>14</b:RefOrder>
  </b:Source>
  <b:Source>
    <b:Tag>Alf</b:Tag>
    <b:SourceType>ConferenceProceedings</b:SourceType>
    <b:Guid>{43D60353-68E0-4D1C-AC1A-1D1B4DDA0004}</b:Guid>
    <b:Author>
      <b:Author>
        <b:Corporate>Alfred Asterjadhi (Qualcomm Inc.)</b:Corporate>
      </b:Author>
    </b:Author>
    <b:Title>15/1122r0 Identifiers in HE PPDUs for power saving</b:Title>
    <b:RefOrder>16</b:RefOrder>
  </b:Source>
  <b:Source>
    <b:Tag>15_0579r3</b:Tag>
    <b:SourceType>ConferenceProceedings</b:SourceType>
    <b:Guid>{02676D8C-3434-423D-95BE-7E88E42759EE}</b:Guid>
    <b:Title>15/0579r3 Preamble Design and Autodetection</b:Title>
    <b:Author>
      <b:Author>
        <b:Corporate>Hongyuan Zhang (Marvell)</b:Corporate>
      </b:Author>
    </b:Author>
    <b:RefOrder>3</b:RefOrder>
  </b:Source>
  <b:Source>
    <b:Tag>Hon1</b:Tag>
    <b:SourceType>ConferenceProceedings</b:SourceType>
    <b:Guid>{DEB56535-0C1F-4E4B-9A73-AF5847628AD0}</b:Guid>
    <b:Author>
      <b:Author>
        <b:Corporate>Hongyuan Zhang (Marvell)</b:Corporate>
      </b:Author>
    </b:Author>
    <b:Title>15/0579r4 Preamble Design and Autodetection</b:Title>
    <b:RefOrder>12</b:RefOrder>
  </b:Source>
  <b:Source>
    <b:Tag>Jia1</b:Tag>
    <b:SourceType>ConferenceProceedings</b:SourceType>
    <b:Guid>{B910EC17-3892-4BAB-8D37-95414CCF0490}</b:Guid>
    <b:Author>
      <b:Author>
        <b:Corporate>Jianhan Liu (Mediatek)</b:Corporate>
      </b:Author>
    </b:Author>
    <b:Title>15/1068r1 Reliable Transmission Schemes for HE-SIG-B and Data</b:Title>
    <b:RefOrder>17</b:RefOrder>
  </b:Source>
  <b:Source>
    <b:Tag>Jia2</b:Tag>
    <b:SourceType>ConferenceProceedings</b:SourceType>
    <b:Guid>{8CBA838F-FF0A-45B0-8C45-BEB9C3264F20}</b:Guid>
    <b:Author>
      <b:Author>
        <b:Corporate>Jiayin Zhang (Huawei)</b:Corporate>
      </b:Author>
    </b:Author>
    <b:Title>15/0826r3 HE-SIG-A transmission for range extension</b:Title>
    <b:RefOrder>21</b:RefOrder>
  </b:Source>
  <b:Source>
    <b:Tag>Xia</b:Tag>
    <b:SourceType>ConferenceProceedings</b:SourceType>
    <b:Guid>{784FF5CB-EBC4-4F11-9C28-F9A003847C4D}</b:Guid>
    <b:Author>
      <b:Author>
        <b:Corporate>Xiaogang Chen (Intel)</b:Corporate>
      </b:Author>
    </b:Author>
    <b:Title>15/0602r6 HE-LTF squence for UL MU-MIMO</b:Title>
    <b:RefOrder>37</b:RefOrder>
  </b:Source>
  <b:Source>
    <b:Tag>Hon2</b:Tag>
    <b:SourceType>ConferenceProceedings</b:SourceType>
    <b:Guid>{B71CB828-0379-4287-948F-EB046EEFCED9}</b:Guid>
    <b:Author>
      <b:Author>
        <b:Corporate>Hongyuan Zhang (Marvell)</b:Corporate>
      </b:Author>
    </b:Author>
    <b:Title>15/0810r1 HE PHY Padding and Packet Extension</b:Title>
    <b:RefOrder>45</b:RefOrder>
  </b:Source>
  <b:Source>
    <b:Tag>Gui1</b:Tag>
    <b:SourceType>ConferenceProceedings</b:SourceType>
    <b:Guid>{C8BB61F3-9F80-429D-9FF0-EB90B809EC4C}</b:Guid>
    <b:Author>
      <b:Author>
        <b:Corporate>Guido R. Hiertz (Ericsson)</b:Corporate>
      </b:Author>
    </b:Author>
    <b:Title>15/1014r0 Multiple BSSID element</b:Title>
    <b:RefOrder>95</b:RefOrder>
  </b:Source>
  <b:Source>
    <b:Tag>Yon</b:Tag>
    <b:SourceType>ConferenceProceedings</b:SourceType>
    <b:Guid>{41E10658-DC09-425A-B7CD-C3FA6CEA25F0}</b:Guid>
    <b:Author>
      <b:Author>
        <b:Corporate>Yongho Seok (NEWRACOM)</b:Corporate>
      </b:Author>
    </b:Author>
    <b:Title>15/1034r0 Notification of Operating Mode Changes</b:Title>
    <b:RefOrder>99</b:RefOrder>
  </b:Source>
  <b:Source>
    <b:Tag>Eri</b:Tag>
    <b:SourceType>ConferenceProceedings</b:SourceType>
    <b:Guid>{F16D1620-6863-4829-8BFC-CBD93EC4A358}</b:Guid>
    <b:Author>
      <b:Author>
        <b:Corporate>Eric Wong (Apple)</b:Corporate>
      </b:Author>
    </b:Author>
    <b:Title>15/1060r0 Receive Operating Mode Indication for Power Save</b:Title>
    <b:RefOrder>100</b:RefOrder>
  </b:Source>
  <b:Source>
    <b:Tag>Jeo</b:Tag>
    <b:SourceType>ConferenceProceedings</b:SourceType>
    <b:Guid>{28546987-984F-4190-AE0A-209EB4B9CA9C}</b:Guid>
    <b:Author>
      <b:Author>
        <b:Corporate>Jeongki Kim (LG Electronics)</b:Corporate>
      </b:Author>
    </b:Author>
    <b:Title>15/1067r0 MU TXOP truncation</b:Title>
    <b:RefOrder>96</b:RefOrder>
  </b:Source>
  <b:Source>
    <b:Tag>Cha</b:Tag>
    <b:SourceType>ConferenceProceedings</b:SourceType>
    <b:Guid>{26375FF8-E903-4C95-A21D-13458663ECAF}</b:Guid>
    <b:Author>
      <b:Author>
        <b:Corporate>Chao-Chun Wang (MediaTek)</b:Corporate>
      </b:Author>
    </b:Author>
    <b:Title>15/1063r1 11ax Channel access procedure</b:Title>
    <b:RefOrder>87</b:RefOrder>
  </b:Source>
  <b:Source>
    <b:Tag>Jin</b:Tag>
    <b:SourceType>ConferenceProceedings</b:SourceType>
    <b:Guid>{12F152DA-C531-49CD-B029-28200AFE7328}</b:Guid>
    <b:Author>
      <b:Author>
        <b:Corporate>Jinsoo Ahn (Yonsei Univ.)</b:Corporate>
      </b:Author>
    </b:Author>
    <b:Title>15/1116r1 Trigger Frame Channel Access</b:Title>
    <b:RefOrder>49</b:RefOrder>
  </b:Source>
  <b:Source>
    <b:Tag>Alf1</b:Tag>
    <b:SourceType>ConferenceProceedings</b:SourceType>
    <b:Guid>{08818763-EA0D-47F5-AE89-A65DE06FCA4E}</b:Guid>
    <b:Author>
      <b:Author>
        <b:Corporate>Alfred Asterjadhi (Qualcomm Inc.)</b:Corporate>
      </b:Author>
    </b:Author>
    <b:Title>15/1120r0 Buffer Status Report</b:Title>
    <b:RefOrder>69</b:RefOrder>
  </b:Source>
  <b:Source>
    <b:Tag>Alf2</b:Tag>
    <b:SourceType>ConferenceProceedings</b:SourceType>
    <b:Guid>{BB68EC4A-94EB-468B-9829-6EDABC750D0F}</b:Guid>
    <b:Author>
      <b:Author>
        <b:Corporate>Alfred Asterjadhi (Qualcomm Inc.)</b:Corporate>
      </b:Author>
    </b:Author>
    <b:Title>15/1121r0 HE A-Control field</b:Title>
    <b:RefOrder>102</b:RefOrder>
  </b:Source>
  <b:Source>
    <b:Tag>You1</b:Tag>
    <b:SourceType>ConferenceProceedings</b:SourceType>
    <b:Guid>{34C5F6E5-53FD-41FC-BF07-E8C6BC9D2359}</b:Guid>
    <b:Author>
      <b:Author>
        <b:Corporate>Young Hoon Kwon (Newracom)</b:Corporate>
      </b:Author>
    </b:Author>
    <b:Title>15/1052r0 Bandwidth for UL MU transmission</b:Title>
    <b:RefOrder>68</b:RefOrder>
  </b:Source>
  <b:Source>
    <b:Tag>Rus</b:Tag>
    <b:SourceType>ConferenceProceedings</b:SourceType>
    <b:Guid>{DCC1C9C9-4C32-49E8-9B02-C7AC99610490}</b:Guid>
    <b:Author>
      <b:Author>
        <b:Corporate>Russell Huang (MediaTek)</b:Corporate>
      </b:Author>
    </b:Author>
    <b:Title>15/1137r1 Triggered OFDMA Random Access Observations</b:Title>
    <b:RefOrder>77</b:RefOrder>
  </b:Source>
  <b:Source>
    <b:Tag>Kaz</b:Tag>
    <b:SourceType>ConferenceProceedings</b:SourceType>
    <b:Guid>{4BF507CB-42FC-45BB-8392-34B2DDBD6AAE}</b:Guid>
    <b:Author>
      <b:Author>
        <b:Corporate>Kazuyuki Sakoda (Sony Electronics)</b:Corporate>
      </b:Author>
    </b:Author>
    <b:Title>15/1043r1 Overall Protocol of UL MU BA for Multicast Transmission</b:Title>
    <b:RefOrder>86</b:RefOrder>
  </b:Source>
  <b:Source>
    <b:Tag>Guo</b:Tag>
    <b:SourceType>ConferenceProceedings</b:SourceType>
    <b:Guid>{2C8FF7EC-76F4-47BC-B012-B5F61702E5C0}</b:Guid>
    <b:Author>
      <b:Author>
        <b:Corporate>Guoqing Li (Apple)</b:Corporate>
      </b:Author>
    </b:Author>
    <b:Title>15/1053r1 Multiuser Block ACK Request (MU-BAR)</b:Title>
    <b:RefOrder>110</b:RefOrder>
  </b:Source>
  <b:Source>
    <b:Tag>Kis</b:Tag>
    <b:SourceType>ConferenceProceedings</b:SourceType>
    <b:Guid>{EA637F7A-FF6E-42D6-BE16-2CB325E073AD}</b:Guid>
    <b:Author>
      <b:Author>
        <b:Corporate>Kiseon Ryu (LG Electronics)</b:Corporate>
      </b:Author>
    </b:Author>
    <b:Title>15/1058r0 CCA consideration for UL MU transmission</b:Title>
    <b:RefOrder>50</b:RefOrder>
  </b:Source>
  <b:Source>
    <b:Tag>PoK</b:Tag>
    <b:SourceType>ConferenceProceedings</b:SourceType>
    <b:Guid>{9A8D0E31-B2A3-4934-AAA0-40C0975E2F7C}</b:Guid>
    <b:Author>
      <b:Author>
        <b:Corporate>Po-Kai Huang (Intel)</b:Corporate>
      </b:Author>
    </b:Author>
    <b:Title>15/1062r1 NAV Consideration for UL MU Response to Trigger frame</b:Title>
    <b:RefOrder>70</b:RefOrder>
  </b:Source>
  <b:Source>
    <b:Tag>Cha1</b:Tag>
    <b:SourceType>ConferenceProceedings</b:SourceType>
    <b:Guid>{64CDAF8F-7AD3-49E8-9E83-44894D7FB9B3}</b:Guid>
    <b:Author>
      <b:Author>
        <b:Corporate>Chao-Chun Wang (Mediatek)</b:Corporate>
      </b:Author>
    </b:Author>
    <b:Title>15/1065r1 11ax uplink Multi-TID aggregation</b:Title>
    <b:RefOrder>51</b:RefOrder>
  </b:Source>
  <b:Source>
    <b:Tag>Nar</b:Tag>
    <b:SourceType>ConferenceProceedings</b:SourceType>
    <b:Guid>{104D8C2D-7141-4418-A477-5947BED308A5}</b:Guid>
    <b:Author>
      <b:Author>
        <b:Corporate>Narendar Madhavan (Toshiba)</b:Corporate>
      </b:Author>
    </b:Author>
    <b:Title>15/1097r1 Reducing Channel Sounding Protocol Overhead for 11ax</b:Title>
    <b:RefOrder>83</b:RefOrder>
  </b:Source>
  <b:Source>
    <b:Tag>Chi1</b:Tag>
    <b:SourceType>ConferenceProceedings</b:SourceType>
    <b:Guid>{30E5E441-586F-41CF-95D9-D8FE7EF0215D}</b:Guid>
    <b:Author>
      <b:Author>
        <b:Corporate>Chittabrata Ghosh (Intel)</b:Corporate>
      </b:Author>
    </b:Author>
    <b:Title>15/1102r0 Fragmentation with MU Operation</b:Title>
    <b:RefOrder>52</b:RefOrder>
  </b:Source>
  <b:Source>
    <b:Tag>Chi2</b:Tag>
    <b:SourceType>ConferenceProceedings</b:SourceType>
    <b:Guid>{05E2F97F-A6C0-45AC-9393-C40BE4944AFB}</b:Guid>
    <b:Author>
      <b:Author>
        <b:Corporate>Chittabrata Ghosh (Intel)</b:Corporate>
      </b:Author>
    </b:Author>
    <b:Title>15/1103r0 DL Sounding Sequence with UL MU Feedback</b:Title>
    <b:RefOrder>84</b:RefOrder>
  </b:Source>
  <b:Source>
    <b:Tag>Chi3</b:Tag>
    <b:SourceType>ConferenceProceedings</b:SourceType>
    <b:Guid>{E181C73C-2E88-4536-BBD2-72B18D41ADE7}</b:Guid>
    <b:Author>
      <b:Author>
        <b:Corporate>Chittabrata Ghosh (Intel)</b:Corporate>
      </b:Author>
    </b:Author>
    <b:Title>15/1105r0 UL OFDMA-based Random Access Procedure</b:Title>
    <b:RefOrder>78</b:RefOrder>
  </b:Source>
  <b:Source>
    <b:Tag>Chi4</b:Tag>
    <b:SourceType>ConferenceProceedings</b:SourceType>
    <b:Guid>{35D7F1FE-90A0-44D8-B1C3-479C493B901F}</b:Guid>
    <b:Author>
      <b:Author>
        <b:Corporate>Chittabrata Ghosh (Intel)</b:Corporate>
      </b:Author>
    </b:Author>
    <b:Title>15/1107r0 Power Save with Random Access</b:Title>
    <b:RefOrder>79</b:RefOrder>
  </b:Source>
  <b:Source>
    <b:Tag>Liw1</b:Tag>
    <b:SourceType>ConferenceProceedings</b:SourceType>
    <b:Guid>{10214746-7D00-4050-8756-AF659C66888C}</b:Guid>
    <b:Author>
      <b:Author>
        <b:Corporate>Liwen Chu (Marvell)</b:Corporate>
      </b:Author>
    </b:Author>
    <b:Title>15/1123r1 acknowledgement to DL MU</b:Title>
    <b:RefOrder>56</b:RefOrder>
  </b:Source>
  <b:Source>
    <b:Tag>Fil</b:Tag>
    <b:SourceType>ConferenceProceedings</b:SourceType>
    <b:Guid>{047FA866-EA5A-4903-82F3-0BCAFB62F229}</b:Guid>
    <b:Author>
      <b:Author>
        <b:Corporate>Filippo Tosato (Toshiba)</b:Corporate>
      </b:Author>
    </b:Author>
    <b:Title>15/1129r1 Feedback overhead in DL-MU-MIMO</b:Title>
    <b:RefOrder>85</b:RefOrder>
  </b:Source>
  <b:Source>
    <b:Tag>Ros</b:Tag>
    <b:SourceType>ConferenceProceedings</b:SourceType>
    <b:Guid>{46D9C60D-B01C-468F-A649-1B608B60CF14}</b:Guid>
    <b:Author>
      <b:Author>
        <b:Corporate>Rossi Jun Luo(Huawei)</b:Corporate>
      </b:Author>
    </b:Author>
    <b:Title>15/1109r1 OBSS NAV and PD Threshold Rule for Spatial Reuse</b:Title>
    <b:RefOrder>88</b:RefOrder>
  </b:Source>
  <b:Source>
    <b:Tag>Fil1</b:Tag>
    <b:SourceType>ConferenceProceedings</b:SourceType>
    <b:Guid>{8AEF65F2-F07B-4DC6-A968-3D735646A54D}</b:Guid>
    <b:Author>
      <b:Author>
        <b:Corporate>Filip Mestanov (Ericsson)</b:Corporate>
      </b:Author>
    </b:Author>
    <b:Title>15/1138r1 To DSC or not to DSC</b:Title>
    <b:RefOrder>89</b:RefOrder>
  </b:Source>
  <b:Source>
    <b:Tag>Rez</b:Tag>
    <b:SourceType>ConferenceProceedings</b:SourceType>
    <b:Guid>{E1C26CF5-B84F-49B9-97FE-5702D7E47B45}</b:Guid>
    <b:Author>
      <b:Author>
        <b:Corporate>Reza Hedayat (Newracom)</b:Corporate>
      </b:Author>
    </b:Author>
    <b:Title>15/1104r3 TXOP Considerations for Spatial Reuse</b:Title>
    <b:RefOrder>90</b:RefOrder>
  </b:Source>
  <b:Source>
    <b:Tag>Jam</b:Tag>
    <b:SourceType>ConferenceProceedings</b:SourceType>
    <b:Guid>{ED8FA102-1206-43EC-887E-5B59F2B8D6F1}</b:Guid>
    <b:Author>
      <b:Author>
        <b:Corporate>James Wang (Mediatek)</b:Corporate>
      </b:Author>
    </b:Author>
    <b:Title>15/1069r3 Adaptive CCA and TPC</b:Title>
    <b:RefOrder>91</b:RefOrder>
  </b:Source>
  <b:Source>
    <b:Tag>Sam1</b:Tag>
    <b:SourceType>ConferenceProceedings</b:SourceType>
    <b:Guid>{7191642B-F091-4449-A051-C04A1DCDEA3D}</b:Guid>
    <b:Author>
      <b:Author>
        <b:Corporate>Sameer Vermani (Qualcomm)</b:Corporate>
      </b:Author>
    </b:Author>
    <b:Title>15/1309r1 Extended Range Support for 11ax</b:Title>
    <b:RefOrder>11</b:RefOrder>
  </b:Source>
  <b:Source>
    <b:Tag>Ron1</b:Tag>
    <b:SourceType>ConferenceProceedings</b:SourceType>
    <b:Guid>{7FC2A86D-121B-485D-871E-641A9ACA7D87}</b:Guid>
    <b:Author>
      <b:Author>
        <b:Corporate>Ron Porat (Broadcom)</b:Corporate>
      </b:Author>
    </b:Author>
    <b:Title>15/1353r1 Preamble Formats</b:Title>
    <b:RefOrder>6</b:RefOrder>
  </b:Source>
  <b:Source>
    <b:Tag>Xia1</b:Tag>
    <b:SourceType>ConferenceProceedings</b:SourceType>
    <b:Guid>{BFC59E4C-9E66-4F57-B3F8-D61B65C0797F}</b:Guid>
    <b:Author>
      <b:Author>
        <b:Corporate>Xiaogang Chen (Intel)</b:Corporate>
      </b:Author>
    </b:Author>
    <b:Title>15/1357r1 Extra tones in the preamble</b:Title>
    <b:RefOrder>9</b:RefOrder>
  </b:Source>
  <b:Source>
    <b:Tag>Bin</b:Tag>
    <b:SourceType>ConferenceProceedings</b:SourceType>
    <b:Guid>{F53EABE8-BF6F-49E6-9756-60D2AF5E7D8F}</b:Guid>
    <b:Author>
      <b:Author>
        <b:Corporate>Bin Tian (Qualcomm)</b:Corporate>
      </b:Author>
    </b:Author>
    <b:Title>15/1310r0 11ax LDPC Tone Mapper for 160MHz</b:Title>
    <b:RefOrder>41</b:RefOrder>
  </b:Source>
  <b:Source>
    <b:Tag>Hon3</b:Tag>
    <b:SourceType>ConferenceProceedings</b:SourceType>
    <b:Guid>{E7E0DF50-4B14-4E15-8917-7314B17922DC}</b:Guid>
    <b:Author>
      <b:Author>
        <b:Corporate>Hongyuan Zhang (Marvell)</b:Corporate>
      </b:Author>
    </b:Author>
    <b:Title>15/1305 STBC and Padding Discussions</b:Title>
    <b:RefOrder>10</b:RefOrder>
  </b:Source>
  <b:Source>
    <b:Tag>Bin1</b:Tag>
    <b:SourceType>ConferenceProceedings</b:SourceType>
    <b:Guid>{291C09A4-1F07-4B5F-9735-554C3738AB0C}</b:Guid>
    <b:Author>
      <b:Author>
        <b:Corporate>Bin Tian (Qualcomm)</b:Corporate>
      </b:Author>
    </b:Author>
    <b:Title>15/1311r0 11ax Sppectral Masks</b:Title>
    <b:RefOrder>46</b:RefOrder>
  </b:Source>
  <b:Source>
    <b:Tag>Yuj</b:Tag>
    <b:SourceType>ConferenceProceedings</b:SourceType>
    <b:Guid>{0C6BF56A-C30F-4824-A7B9-A20E03EDBC9F}</b:Guid>
    <b:Author>
      <b:Author>
        <b:Corporate>Yujin Noh (Newracom)</b:Corporate>
      </b:Author>
    </b:Author>
    <b:Title>15/1329r1 Link Adaptation for HE WLAN</b:Title>
    <b:RefOrder>103</b:RefOrder>
  </b:Source>
  <b:Source>
    <b:Tag>Eun1</b:Tag>
    <b:SourceType>ConferenceProceedings</b:SourceType>
    <b:Guid>{34C08293-9253-438A-92DC-8C2437A20FA7}</b:Guid>
    <b:Author>
      <b:Author>
        <b:Corporate>Eunsung Park (LG Electronics)</b:Corporate>
      </b:Author>
    </b:Author>
    <b:Title>15/1323r1 HE-STF Sequences</b:Title>
    <b:RefOrder>33</b:RefOrder>
  </b:Source>
  <b:Source>
    <b:Tag>LeL</b:Tag>
    <b:SourceType>ConferenceProceedings</b:SourceType>
    <b:Guid>{390B80B1-A326-4C18-A58F-69C8F00F58E6}</b:Guid>
    <b:Author>
      <b:Author>
        <b:Corporate>Le Liu (Huawei)</b:Corporate>
      </b:Author>
    </b:Author>
    <b:Title>15/1334r1 HE-LTF Sequence Design</b:Title>
    <b:RefOrder>31</b:RefOrder>
  </b:Source>
  <b:Source>
    <b:Tag>Jia3</b:Tag>
    <b:SourceType>ConferenceProceedings</b:SourceType>
    <b:Guid>{C0730491-A1B7-48BF-958D-8BC7450EA2F0}</b:Guid>
    <b:Author>
      <b:Author>
        <b:Corporate>Jianhan Liu (Mediatek Inc.), Yakun Sun (Marvell)</b:Corporate>
      </b:Author>
    </b:Author>
    <b:Title>15/1322r0 Channel Estimation Enhancement and Transmission Efficiency Improvement Using Beam-Change Indication and 1x HE-LTF</b:Title>
    <b:RefOrder>8</b:RefOrder>
  </b:Source>
  <b:Source>
    <b:Tag>Kau1</b:Tag>
    <b:SourceType>ConferenceProceedings</b:SourceType>
    <b:Guid>{921CB9BD-099A-42B7-95CB-DCAE03046DF8}</b:Guid>
    <b:Author>
      <b:Author>
        <b:Corporate>Kaushik Josiam (Samsung)</b:Corporate>
      </b:Author>
    </b:Author>
    <b:Title>15/1315r1 HE-SIG-B Mapping and Compression</b:Title>
    <b:RefOrder>20</b:RefOrder>
  </b:Source>
  <b:Source>
    <b:Tag>Don</b:Tag>
    <b:SourceType>ConferenceProceedings</b:SourceType>
    <b:Guid>{017C6655-A0F9-455B-A823-9F2C660BF9A8}</b:Guid>
    <b:Author>
      <b:Author>
        <b:Corporate>Dongguk Lim (LG)</b:Corporate>
      </b:Author>
    </b:Author>
    <b:Title>15/1324r0 MCS for HE-SIG-B</b:Title>
    <b:RefOrder>15</b:RefOrder>
  </b:Source>
  <b:Source>
    <b:Tag>LeL1</b:Tag>
    <b:SourceType>ConferenceProceedings</b:SourceType>
    <b:Guid>{FA969233-4276-43CC-A3BE-18FF8F0E8908}</b:Guid>
    <b:Author>
      <b:Author>
        <b:Corporate>Le Liu (Huawei)</b:Corporate>
      </b:Author>
    </b:Author>
    <b:Title>15/1335r2 HE-SIG-B Contents</b:Title>
    <b:RefOrder>29</b:RefOrder>
  </b:Source>
  <b:Source>
    <b:Tag>Yak</b:Tag>
    <b:SourceType>ConferenceProceedings</b:SourceType>
    <b:Guid>{FF1EAAC5-737A-4C63-9264-D36BCC0AB491}</b:Guid>
    <b:Author>
      <b:Author>
        <b:Corporate>Yakun Sun (Marvell)</b:Corporate>
      </b:Author>
    </b:Author>
    <b:Title>15/1350r1 Spatial Configuration And Signaling </b:Title>
    <b:RefOrder>5</b:RefOrder>
  </b:Source>
  <b:Source>
    <b:Tag>Ron2</b:Tag>
    <b:SourceType>ConferenceProceedings</b:SourceType>
    <b:Guid>{A6EE59D4-24C4-4990-8BA8-058CB573C5FC}</b:Guid>
    <b:Author>
      <b:Author>
        <b:Corporate>Ron Porat (Broadcom)</b:Corporate>
      </b:Author>
    </b:Author>
    <b:Title>15/1059r2 SIG-B Encoding Structure Part II</b:Title>
    <b:RefOrder>27</b:RefOrder>
  </b:Source>
  <b:Source>
    <b:Tag>Ron3</b:Tag>
    <b:SourceType>ConferenceProceedings</b:SourceType>
    <b:Guid>{87FEB1A5-BA0A-4778-85DC-030D7EEA76FB}</b:Guid>
    <b:Author>
      <b:Author>
        <b:Corporate>Ron Porat (Broadcom)</b:Corporate>
      </b:Author>
    </b:Author>
    <b:Title>15/1354r1 SIGA fields and Bitwidths</b:Title>
    <b:RefOrder>19</b:RefOrder>
  </b:Source>
  <b:Source>
    <b:Tag>Yon1</b:Tag>
    <b:SourceType>ConferenceProceedings</b:SourceType>
    <b:Guid>{E27BA0E9-B81B-4C4C-B918-C23A07757395}</b:Guid>
    <b:Author>
      <b:Author>
        <b:Corporate>Yongho Seok (NEWRACOM)</b:Corporate>
      </b:Author>
    </b:Author>
    <b:Title>15/1278r1 HE MU Acknowledgment Procedure</b:Title>
    <b:RefOrder>60</b:RefOrder>
  </b:Source>
  <b:Source>
    <b:Tag>Kis2</b:Tag>
    <b:SourceType>ConferenceProceedings</b:SourceType>
    <b:Guid>{FADA770B-97D3-4685-92C9-0606A1A38E80}</b:Guid>
    <b:Author>
      <b:Author>
        <b:Corporate>Kiseon Ryu (LG Electronics)</b:Corporate>
      </b:Author>
    </b:Author>
    <b:Title>15/1346r2 Ack Policy for UL MU Ack transmission</b:Title>
    <b:RefOrder>61</b:RefOrder>
  </b:Source>
  <b:Source>
    <b:Tag>Jeo1</b:Tag>
    <b:SourceType>ConferenceProceedings</b:SourceType>
    <b:Guid>{871743BD-EDE3-4AD6-A073-D6C6D0E8868F}</b:Guid>
    <b:Author>
      <b:Author>
        <b:Corporate>Jeongki Kim (LG Electronics)</b:Corporate>
      </b:Author>
    </b:Author>
    <b:Title>15/1330r0 A method of transmitting Multi-STA Block frame</b:Title>
    <b:RefOrder>72</b:RefOrder>
  </b:Source>
  <b:Source>
    <b:Tag>Liw2</b:Tag>
    <b:SourceType>ConferenceProceedings</b:SourceType>
    <b:Guid>{EF2F8C20-FB0F-44BA-BB75-B9F2D8C8E93C}</b:Guid>
    <b:Author>
      <b:Author>
        <b:Corporate>Liwen Chu (Marvell)</b:Corporate>
      </b:Author>
    </b:Author>
    <b:Title>15/1351r0 Rate MCS Selection Rules for M-BA and DL OFDMA BA</b:Title>
    <b:RefOrder>73</b:RefOrder>
  </b:Source>
  <b:Source>
    <b:Tag>You2</b:Tag>
    <b:SourceType>ConferenceProceedings</b:SourceType>
    <b:Guid>{B4641F14-CECA-4774-A90A-13030C98248E}</b:Guid>
    <b:Author>
      <b:Author>
        <b:Corporate>Young Hoon Kwon (Newracom)</b:Corporate>
      </b:Author>
    </b:Author>
    <b:Title>15/1300r0 DL MU transmission sequence</b:Title>
    <b:RefOrder>62</b:RefOrder>
  </b:Source>
  <b:Source>
    <b:Tag>Alf3</b:Tag>
    <b:SourceType>ConferenceProceedings</b:SourceType>
    <b:Guid>{BB0DD14E-A539-469E-85FF-7F4FA0771989}</b:Guid>
    <b:Author>
      <b:Author>
        <b:Corporate>Alfred Asterjadhi (Qualcomm Inc.)</b:Corporate>
      </b:Author>
    </b:Author>
    <b:Title>15/1318r0 Fragmentation for MU frames-Follow up</b:Title>
    <b:RefOrder>101</b:RefOrder>
  </b:Source>
  <b:Source>
    <b:Tag>Alf4</b:Tag>
    <b:SourceType>ConferenceProceedings</b:SourceType>
    <b:Guid>{E980182F-A894-460B-ACFC-CDDD57EA5174}</b:Guid>
    <b:Author>
      <b:Author>
        <b:Corporate>Alfred Asterjadhi (Qualcomm Inc.)</b:Corporate>
      </b:Author>
    </b:Author>
    <b:Title>15/1319r0 Scheduled Trigger frames-Follow up</b:Title>
    <b:RefOrder>80</b:RefOrder>
  </b:Source>
  <b:Source>
    <b:Tag>Sim1</b:Tag>
    <b:SourceType>ConferenceProceedings</b:SourceType>
    <b:Guid>{41AD53B0-05AC-406F-9319-4BFD854943ED}</b:Guid>
    <b:Author>
      <b:Author>
        <b:Corporate>Simone Merlin (Qualcomm)</b:Corporate>
      </b:Author>
    </b:Author>
    <b:Title>15/1344r1 Trigger Frame Content</b:Title>
    <b:RefOrder>105</b:RefOrder>
  </b:Source>
  <b:Source>
    <b:Tag>Kis3</b:Tag>
    <b:SourceType>ConferenceProceedings</b:SourceType>
    <b:Guid>{CA1267F6-1AE1-49F2-80D6-5059E54C2061}</b:Guid>
    <b:Author>
      <b:Author>
        <b:Corporate>Kiseon Ryu (LG Electronics)</b:Corporate>
      </b:Author>
    </b:Author>
    <b:Title>15/1345r1 Trigger type specific information</b:Title>
    <b:RefOrder>106</b:RefOrder>
  </b:Source>
  <b:Source>
    <b:Tag>Kai</b:Tag>
    <b:SourceType>ConferenceProceedings</b:SourceType>
    <b:Guid>{230AD2D7-6472-4325-8367-DBD0EC6750E8}</b:Guid>
    <b:Author>
      <b:Author>
        <b:Corporate>Kaiying Lv (ZTE Corp.)</b:Corporate>
      </b:Author>
    </b:Author>
    <b:Title>15/1389r0 TA Address Field in Trigger Frame</b:Title>
    <b:RefOrder>64</b:RefOrder>
  </b:Source>
  <b:Source>
    <b:Tag>Liw3</b:Tag>
    <b:SourceType>ConferenceProceedings</b:SourceType>
    <b:Guid>{59CEED6B-49D4-4280-9259-441D7E283308}</b:Guid>
    <b:Author>
      <b:Author>
        <b:Corporate>Liwen Chu (Marvell)</b:Corporate>
      </b:Author>
    </b:Author>
    <b:Title>15/1352r0 broadcast STAID in HE SIG B</b:Title>
    <b:RefOrder>30</b:RefOrder>
  </b:Source>
  <b:Source>
    <b:Tag>Yin</b:Tag>
    <b:SourceType>ConferenceProceedings</b:SourceType>
    <b:Guid>{F80B9756-DB02-4EF8-AF0D-5060393F23E9}</b:Guid>
    <b:Author>
      <b:Author>
        <b:Corporate>Yingpei Lin (Huawei)</b:Corporate>
      </b:Author>
    </b:Author>
    <b:Title>15/1355r0 Considerations for TDLS transmission in 11ax</b:Title>
    <b:RefOrder>18</b:RefOrder>
  </b:Source>
  <b:Source>
    <b:Tag>Yin1</b:Tag>
    <b:SourceType>ConferenceProceedings</b:SourceType>
    <b:Guid>{91C0B695-87C2-4482-9879-6EEFFC42D9E4}</b:Guid>
    <b:Author>
      <b:Author>
        <b:Corporate>Yingpei Lin (Huawei)</b:Corporate>
      </b:Author>
    </b:Author>
    <b:Title>15/1301r1 NAV Rule for UL MU Response</b:Title>
    <b:RefOrder>71</b:RefOrder>
  </b:Source>
  <b:Source>
    <b:Tag>Yuj1</b:Tag>
    <b:SourceType>ConferenceProceedings</b:SourceType>
    <b:Guid>{964D60B9-E8E7-4BFB-B76A-EAD361475CCD}</b:Guid>
    <b:Author>
      <b:Author>
        <b:Corporate>Yujin Noh (Newracom)</b:Corporate>
      </b:Author>
    </b:Author>
    <b:Title>15/1328r1 Scheduling information for UL OFDMA Acknowledgement</b:Title>
    <b:RefOrder>58</b:RefOrder>
  </b:Source>
  <b:Source>
    <b:Tag>Rez1</b:Tag>
    <b:SourceType>ConferenceProceedings</b:SourceType>
    <b:Guid>{166AE7B1-FE29-4858-A0E7-F2FC4FDC49EF}</b:Guid>
    <b:Author>
      <b:Author>
        <b:Corporate>Reza Hedayat (Newracom)</b:Corporate>
      </b:Author>
    </b:Author>
    <b:Title>15/1312r2 MU BAR Frame Format</b:Title>
    <b:RefOrder>107</b:RefOrder>
  </b:Source>
  <b:Source>
    <b:Tag>PoK1</b:Tag>
    <b:SourceType>ConferenceProceedings</b:SourceType>
    <b:Guid>{22D8AC18-75F2-4D47-800F-49E9F9488BD7}</b:Guid>
    <b:Author>
      <b:Author>
        <b:Corporate>Po-Kai Huang (Intel)</b:Corporate>
      </b:Author>
    </b:Author>
    <b:Title>15/1325r0 MU-RTS/CTS Follow Up</b:Title>
    <b:RefOrder>75</b:RefOrder>
  </b:Source>
  <b:Source>
    <b:Tag>PoK2</b:Tag>
    <b:SourceType>ConferenceProceedings</b:SourceType>
    <b:Guid>{14D4D37F-2102-4A48-9FA0-2A64E84B6163}</b:Guid>
    <b:Author>
      <b:Author>
        <b:Corporate>Po-Kai Huang (Intel)</b:Corporate>
      </b:Author>
    </b:Author>
    <b:Title>15/1326r2 NAV Consideration for UL MU Response Follow Up</b:Title>
    <b:RefOrder>97</b:RefOrder>
  </b:Source>
  <b:Source>
    <b:Tag>Nar1</b:Tag>
    <b:SourceType>ConferenceProceedings</b:SourceType>
    <b:Guid>{93512A3A-7F28-4F1E-AB3F-AAF01A6D91E5}</b:Guid>
    <b:Author>
      <b:Author>
        <b:Corporate>Narendar Madhavan (Toshiba)</b:Corporate>
      </b:Author>
    </b:Author>
    <b:Title>15/1340r2 NDP Announcement for HE Sequence</b:Title>
    <b:RefOrder>112</b:RefOrder>
  </b:Source>
  <b:Source>
    <b:Tag>Chi5</b:Tag>
    <b:SourceType>ConferenceProceedings</b:SourceType>
    <b:Guid>{FCAE062C-A21B-4B58-84C7-91D13EDA908A}</b:Guid>
    <b:Author>
      <b:Author>
        <b:Corporate>Chittabrata Ghosh (Intel)</b:Corporate>
      </b:Author>
    </b:Author>
    <b:Title>15/1364r0 Signaling Trigger Information for STAs in 11ax</b:Title>
    <b:RefOrder>59</b:RefOrder>
  </b:Source>
  <b:Source>
    <b:Tag>Woo</b:Tag>
    <b:SourceType>ConferenceProceedings</b:SourceType>
    <b:Guid>{695CADAA-C70C-496D-97CE-DA30AE017120}</b:Guid>
    <b:Author>
      <b:Author>
        <b:Corporate>Woojin Ahn (Yonsei Univ.)</b:Corporate>
      </b:Author>
    </b:Author>
    <b:Title>15/1369r1 Random access based buffer status report</b:Title>
    <b:RefOrder>81</b:RefOrder>
  </b:Source>
  <b:Source>
    <b:Tag>Sig</b:Tag>
    <b:SourceType>ConferenceProceedings</b:SourceType>
    <b:Guid>{933896EA-9CA0-45B2-A87C-68DE850AC16F}</b:Guid>
    <b:Author>
      <b:Author>
        <b:Corporate>Sigurd Schelstraete (Quantenna)</b:Corporate>
      </b:Author>
    </b:Author>
    <b:Title>15/1348r0 Multiple NAVs for Spatial Reuse</b:Title>
    <b:RefOrder>92</b:RefOrder>
  </b:Source>
  <b:Source>
    <b:Tag>Yon2</b:Tag>
    <b:SourceType>ConferenceProceedings</b:SourceType>
    <b:Guid>{EDCE92EB-6C04-4E7F-B89A-7A0EF9773504}</b:Guid>
    <b:Author>
      <b:Author>
        <b:Corporate>Yongho Seok (NEWRACOM)</b:Corporate>
      </b:Author>
    </b:Author>
    <b:Title>15/1033r0 Data field in HE PPDU</b:Title>
    <b:RefOrder>57</b:RefOrder>
  </b:Source>
</b:Sources>
</file>

<file path=customXml/itemProps1.xml><?xml version="1.0" encoding="utf-8"?>
<ds:datastoreItem xmlns:ds="http://schemas.openxmlformats.org/officeDocument/2006/customXml" ds:itemID="{D150EECB-E28A-4F5E-A848-127C031A8C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3417</TotalTime>
  <Pages>1</Pages>
  <Words>1710</Words>
  <Characters>9752</Characters>
  <Application>Microsoft Office Word</Application>
  <DocSecurity>0</DocSecurity>
  <Lines>81</Lines>
  <Paragraphs>22</Paragraphs>
  <ScaleCrop>false</ScaleCrop>
  <HeadingPairs>
    <vt:vector size="4" baseType="variant">
      <vt:variant>
        <vt:lpstr>제목</vt:lpstr>
      </vt:variant>
      <vt:variant>
        <vt:i4>1</vt:i4>
      </vt:variant>
      <vt:variant>
        <vt:lpstr>Title</vt:lpstr>
      </vt:variant>
      <vt:variant>
        <vt:i4>1</vt:i4>
      </vt:variant>
    </vt:vector>
  </HeadingPairs>
  <TitlesOfParts>
    <vt:vector size="2" baseType="lpstr">
      <vt:lpstr>doc.: IEEE 802.11-16/0024r1</vt:lpstr>
      <vt:lpstr>doc.: IEEE 802.11-16/0024r1</vt:lpstr>
    </vt:vector>
  </TitlesOfParts>
  <Company>Intel</Company>
  <LinksUpToDate>false</LinksUpToDate>
  <CharactersWithSpaces>11440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802.11-16/0024r1</dc:title>
  <dc:subject>TGac Spec Framework</dc:subject>
  <dc:creator>Robert Stacey</dc:creator>
  <cp:keywords>CTPClassification=CTP_PUBLIC:VisualMarkings=</cp:keywords>
  <dc:description/>
  <cp:lastModifiedBy>Namyeong Kim</cp:lastModifiedBy>
  <cp:revision>466</cp:revision>
  <cp:lastPrinted>2016-01-08T21:12:00Z</cp:lastPrinted>
  <dcterms:created xsi:type="dcterms:W3CDTF">2021-02-15T04:59:00Z</dcterms:created>
  <dcterms:modified xsi:type="dcterms:W3CDTF">2021-08-04T01:24:00Z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d09abd69-5dfd-416c-abad-df9fda8b61e5</vt:lpwstr>
  </property>
  <property fmtid="{D5CDD505-2E9C-101B-9397-08002B2CF9AE}" pid="3" name="CTP_TimeStamp">
    <vt:lpwstr>2016-03-03 04:53:43Z</vt:lpwstr>
  </property>
  <property fmtid="{D5CDD505-2E9C-101B-9397-08002B2CF9AE}" pid="4" name="CTP_BU">
    <vt:lpwstr>NA</vt:lpwstr>
  </property>
  <property fmtid="{D5CDD505-2E9C-101B-9397-08002B2CF9AE}" pid="5" name="CTP_IDSID">
    <vt:lpwstr>NA</vt:lpwstr>
  </property>
  <property fmtid="{D5CDD505-2E9C-101B-9397-08002B2CF9AE}" pid="6" name="CTP_WWID">
    <vt:lpwstr>NA</vt:lpwstr>
  </property>
  <property fmtid="{D5CDD505-2E9C-101B-9397-08002B2CF9AE}" pid="7" name="MTWinEqns">
    <vt:bool>true</vt:bool>
  </property>
  <property fmtid="{D5CDD505-2E9C-101B-9397-08002B2CF9AE}" pid="8" name="CTPClassification">
    <vt:lpwstr>CTP_PUBLIC</vt:lpwstr>
  </property>
  <property fmtid="{D5CDD505-2E9C-101B-9397-08002B2CF9AE}" pid="9" name="_NewReviewCycle">
    <vt:lpwstr/>
  </property>
</Properties>
</file>