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FAAEEF"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1"/>
        <w:gridCol w:w="1472"/>
        <w:gridCol w:w="2842"/>
        <w:gridCol w:w="1170"/>
        <w:gridCol w:w="2828"/>
      </w:tblGrid>
      <w:tr w:rsidR="00CA09B2" w:rsidRPr="00FA777D" w14:paraId="75362CFB" w14:textId="77777777" w:rsidTr="00794260">
        <w:trPr>
          <w:trHeight w:val="485"/>
          <w:jc w:val="center"/>
        </w:trPr>
        <w:tc>
          <w:tcPr>
            <w:tcW w:w="10023" w:type="dxa"/>
            <w:gridSpan w:val="5"/>
            <w:vAlign w:val="center"/>
          </w:tcPr>
          <w:p w14:paraId="2F15DFC4" w14:textId="0DD40D64" w:rsidR="00CA09B2" w:rsidRPr="00FA777D" w:rsidRDefault="00264B58" w:rsidP="001C351B">
            <w:pPr>
              <w:pStyle w:val="T2"/>
            </w:pPr>
            <w:r>
              <w:t>D</w:t>
            </w:r>
            <w:r w:rsidR="00545609">
              <w:t>1</w:t>
            </w:r>
            <w:r w:rsidR="00435BB2">
              <w:t>.</w:t>
            </w:r>
            <w:r w:rsidR="00545609">
              <w:t>0</w:t>
            </w:r>
            <w:r>
              <w:t xml:space="preserve"> </w:t>
            </w:r>
            <w:r w:rsidR="00ED0142">
              <w:t xml:space="preserve">CR for </w:t>
            </w:r>
            <w:r w:rsidR="00A7237B">
              <w:t xml:space="preserve">Section </w:t>
            </w:r>
            <w:r w:rsidR="003A32B2">
              <w:t>36.</w:t>
            </w:r>
            <w:r w:rsidR="00A2152E">
              <w:t>3.</w:t>
            </w:r>
            <w:r w:rsidR="001C351B">
              <w:t>1</w:t>
            </w:r>
            <w:r w:rsidR="00545609">
              <w:t>9</w:t>
            </w:r>
            <w:r w:rsidR="00A2152E">
              <w:t>.</w:t>
            </w:r>
            <w:r w:rsidR="001C351B">
              <w:t>4</w:t>
            </w:r>
          </w:p>
        </w:tc>
      </w:tr>
      <w:tr w:rsidR="00CA09B2" w:rsidRPr="00D61EDD" w14:paraId="55A9AC90" w14:textId="77777777" w:rsidTr="00794260">
        <w:trPr>
          <w:trHeight w:val="359"/>
          <w:jc w:val="center"/>
        </w:trPr>
        <w:tc>
          <w:tcPr>
            <w:tcW w:w="10023" w:type="dxa"/>
            <w:gridSpan w:val="5"/>
            <w:vAlign w:val="center"/>
          </w:tcPr>
          <w:p w14:paraId="3A687DAA" w14:textId="3AD435BC" w:rsidR="00CA09B2" w:rsidRPr="00D61EDD" w:rsidRDefault="00CA09B2" w:rsidP="00BA1C96">
            <w:pPr>
              <w:pStyle w:val="T2"/>
              <w:ind w:left="0"/>
              <w:rPr>
                <w:sz w:val="24"/>
              </w:rPr>
            </w:pPr>
            <w:r w:rsidRPr="00D61EDD">
              <w:rPr>
                <w:sz w:val="24"/>
              </w:rPr>
              <w:t>Date:</w:t>
            </w:r>
            <w:r w:rsidR="00B847FE" w:rsidRPr="00D61EDD">
              <w:rPr>
                <w:b w:val="0"/>
                <w:sz w:val="24"/>
              </w:rPr>
              <w:t xml:space="preserve">  20</w:t>
            </w:r>
            <w:r w:rsidR="00435BB2">
              <w:rPr>
                <w:b w:val="0"/>
                <w:sz w:val="24"/>
              </w:rPr>
              <w:t>21</w:t>
            </w:r>
            <w:r w:rsidR="009635A1" w:rsidRPr="00D61EDD">
              <w:rPr>
                <w:b w:val="0"/>
                <w:sz w:val="24"/>
              </w:rPr>
              <w:t>-</w:t>
            </w:r>
            <w:r w:rsidR="00BA1C96">
              <w:rPr>
                <w:b w:val="0"/>
                <w:sz w:val="24"/>
              </w:rPr>
              <w:t>7</w:t>
            </w:r>
            <w:r w:rsidR="00421500" w:rsidRPr="00D61EDD">
              <w:rPr>
                <w:b w:val="0"/>
                <w:sz w:val="24"/>
              </w:rPr>
              <w:t>-</w:t>
            </w:r>
            <w:r w:rsidR="00BA1C96">
              <w:rPr>
                <w:b w:val="0"/>
                <w:sz w:val="24"/>
              </w:rPr>
              <w:t>20</w:t>
            </w:r>
          </w:p>
        </w:tc>
      </w:tr>
      <w:tr w:rsidR="00CA09B2" w:rsidRPr="00D61EDD" w14:paraId="6CA11166" w14:textId="77777777" w:rsidTr="00794260">
        <w:trPr>
          <w:cantSplit/>
          <w:jc w:val="center"/>
        </w:trPr>
        <w:tc>
          <w:tcPr>
            <w:tcW w:w="10023" w:type="dxa"/>
            <w:gridSpan w:val="5"/>
            <w:vAlign w:val="center"/>
          </w:tcPr>
          <w:p w14:paraId="694DE6ED" w14:textId="77777777" w:rsidR="00CA09B2" w:rsidRPr="00D61EDD" w:rsidRDefault="00CA09B2">
            <w:pPr>
              <w:pStyle w:val="T2"/>
              <w:spacing w:after="0"/>
              <w:ind w:left="0" w:right="0"/>
              <w:jc w:val="left"/>
              <w:rPr>
                <w:sz w:val="24"/>
              </w:rPr>
            </w:pPr>
            <w:r w:rsidRPr="00D61EDD">
              <w:rPr>
                <w:sz w:val="24"/>
              </w:rPr>
              <w:t>Author(s):</w:t>
            </w:r>
          </w:p>
        </w:tc>
      </w:tr>
      <w:tr w:rsidR="00CA09B2" w:rsidRPr="00D61EDD" w14:paraId="50025EDA" w14:textId="77777777" w:rsidTr="00FC390A">
        <w:trPr>
          <w:jc w:val="center"/>
        </w:trPr>
        <w:tc>
          <w:tcPr>
            <w:tcW w:w="1711" w:type="dxa"/>
            <w:vAlign w:val="center"/>
          </w:tcPr>
          <w:p w14:paraId="7A256731" w14:textId="77777777" w:rsidR="00CA09B2" w:rsidRPr="00D61EDD" w:rsidRDefault="00CA09B2">
            <w:pPr>
              <w:pStyle w:val="T2"/>
              <w:spacing w:after="0"/>
              <w:ind w:left="0" w:right="0"/>
              <w:jc w:val="left"/>
              <w:rPr>
                <w:sz w:val="24"/>
              </w:rPr>
            </w:pPr>
            <w:r w:rsidRPr="00D61EDD">
              <w:rPr>
                <w:sz w:val="24"/>
              </w:rPr>
              <w:t>Name</w:t>
            </w:r>
          </w:p>
        </w:tc>
        <w:tc>
          <w:tcPr>
            <w:tcW w:w="1472" w:type="dxa"/>
            <w:vAlign w:val="center"/>
          </w:tcPr>
          <w:p w14:paraId="07F4CDCC" w14:textId="77777777" w:rsidR="00CA09B2" w:rsidRPr="00D61EDD" w:rsidRDefault="0062440B">
            <w:pPr>
              <w:pStyle w:val="T2"/>
              <w:spacing w:after="0"/>
              <w:ind w:left="0" w:right="0"/>
              <w:jc w:val="left"/>
              <w:rPr>
                <w:sz w:val="24"/>
              </w:rPr>
            </w:pPr>
            <w:r w:rsidRPr="00D61EDD">
              <w:rPr>
                <w:sz w:val="24"/>
              </w:rPr>
              <w:t>Affiliation</w:t>
            </w:r>
          </w:p>
        </w:tc>
        <w:tc>
          <w:tcPr>
            <w:tcW w:w="2842" w:type="dxa"/>
            <w:vAlign w:val="center"/>
          </w:tcPr>
          <w:p w14:paraId="5587BC7C" w14:textId="77777777" w:rsidR="00CA09B2" w:rsidRPr="00D61EDD" w:rsidRDefault="00CA09B2">
            <w:pPr>
              <w:pStyle w:val="T2"/>
              <w:spacing w:after="0"/>
              <w:ind w:left="0" w:right="0"/>
              <w:jc w:val="left"/>
              <w:rPr>
                <w:sz w:val="24"/>
              </w:rPr>
            </w:pPr>
            <w:r w:rsidRPr="00D61EDD">
              <w:rPr>
                <w:sz w:val="24"/>
              </w:rPr>
              <w:t>Address</w:t>
            </w:r>
          </w:p>
        </w:tc>
        <w:tc>
          <w:tcPr>
            <w:tcW w:w="1170" w:type="dxa"/>
            <w:vAlign w:val="center"/>
          </w:tcPr>
          <w:p w14:paraId="5356D5C9" w14:textId="77777777" w:rsidR="00CA09B2" w:rsidRPr="00D61EDD" w:rsidRDefault="00CA09B2">
            <w:pPr>
              <w:pStyle w:val="T2"/>
              <w:spacing w:after="0"/>
              <w:ind w:left="0" w:right="0"/>
              <w:jc w:val="left"/>
              <w:rPr>
                <w:sz w:val="24"/>
              </w:rPr>
            </w:pPr>
            <w:r w:rsidRPr="00D61EDD">
              <w:rPr>
                <w:sz w:val="24"/>
              </w:rPr>
              <w:t>Phone</w:t>
            </w:r>
          </w:p>
        </w:tc>
        <w:tc>
          <w:tcPr>
            <w:tcW w:w="2828" w:type="dxa"/>
            <w:vAlign w:val="center"/>
          </w:tcPr>
          <w:p w14:paraId="455459B5" w14:textId="77777777" w:rsidR="00CA09B2" w:rsidRPr="00D61EDD" w:rsidRDefault="00925EDB">
            <w:pPr>
              <w:pStyle w:val="T2"/>
              <w:spacing w:after="0"/>
              <w:ind w:left="0" w:right="0"/>
              <w:jc w:val="left"/>
              <w:rPr>
                <w:sz w:val="24"/>
              </w:rPr>
            </w:pPr>
            <w:r w:rsidRPr="00D61EDD">
              <w:rPr>
                <w:sz w:val="24"/>
              </w:rPr>
              <w:t>E</w:t>
            </w:r>
            <w:r w:rsidR="00CA09B2" w:rsidRPr="00D61EDD">
              <w:rPr>
                <w:sz w:val="24"/>
              </w:rPr>
              <w:t>mail</w:t>
            </w:r>
          </w:p>
        </w:tc>
      </w:tr>
      <w:tr w:rsidR="009B0EF0" w:rsidRPr="00D61EDD" w14:paraId="13BD8080" w14:textId="77777777" w:rsidTr="00FC390A">
        <w:trPr>
          <w:jc w:val="center"/>
        </w:trPr>
        <w:tc>
          <w:tcPr>
            <w:tcW w:w="1711" w:type="dxa"/>
            <w:vAlign w:val="center"/>
          </w:tcPr>
          <w:p w14:paraId="05FDB2D5" w14:textId="77777777" w:rsidR="009B0EF0" w:rsidRPr="00730D24" w:rsidRDefault="00C76B29" w:rsidP="009B0EF0">
            <w:pPr>
              <w:pStyle w:val="T2"/>
              <w:spacing w:after="0"/>
              <w:ind w:left="0" w:right="0"/>
              <w:rPr>
                <w:b w:val="0"/>
                <w:sz w:val="18"/>
                <w:szCs w:val="18"/>
              </w:rPr>
            </w:pPr>
            <w:r w:rsidRPr="00730D24">
              <w:rPr>
                <w:b w:val="0"/>
                <w:sz w:val="18"/>
                <w:szCs w:val="18"/>
              </w:rPr>
              <w:t>Wook Bong Lee</w:t>
            </w:r>
          </w:p>
        </w:tc>
        <w:tc>
          <w:tcPr>
            <w:tcW w:w="1472" w:type="dxa"/>
            <w:vAlign w:val="center"/>
          </w:tcPr>
          <w:p w14:paraId="70C23C7D" w14:textId="77777777" w:rsidR="009B0EF0" w:rsidRPr="00730D24" w:rsidRDefault="008C202A" w:rsidP="009B0EF0">
            <w:pPr>
              <w:pStyle w:val="T2"/>
              <w:spacing w:after="0"/>
              <w:ind w:left="0" w:right="0"/>
              <w:rPr>
                <w:b w:val="0"/>
                <w:sz w:val="18"/>
                <w:szCs w:val="18"/>
              </w:rPr>
            </w:pPr>
            <w:r w:rsidRPr="00730D24">
              <w:rPr>
                <w:b w:val="0"/>
                <w:sz w:val="18"/>
                <w:szCs w:val="18"/>
              </w:rPr>
              <w:t>Samsung</w:t>
            </w:r>
          </w:p>
        </w:tc>
        <w:tc>
          <w:tcPr>
            <w:tcW w:w="2842" w:type="dxa"/>
            <w:vAlign w:val="center"/>
          </w:tcPr>
          <w:p w14:paraId="66978091" w14:textId="77777777" w:rsidR="009B0EF0" w:rsidRPr="00730D24" w:rsidRDefault="009B0EF0" w:rsidP="009B0EF0">
            <w:pPr>
              <w:pStyle w:val="T2"/>
              <w:spacing w:after="0"/>
              <w:ind w:left="0" w:right="0"/>
              <w:rPr>
                <w:b w:val="0"/>
                <w:sz w:val="18"/>
                <w:szCs w:val="18"/>
              </w:rPr>
            </w:pPr>
          </w:p>
        </w:tc>
        <w:tc>
          <w:tcPr>
            <w:tcW w:w="1170" w:type="dxa"/>
            <w:vAlign w:val="center"/>
          </w:tcPr>
          <w:p w14:paraId="5D2C2FF0" w14:textId="77777777" w:rsidR="009B0EF0" w:rsidRPr="00730D24" w:rsidRDefault="009B0EF0" w:rsidP="009B0EF0">
            <w:pPr>
              <w:pStyle w:val="T2"/>
              <w:spacing w:after="0"/>
              <w:ind w:left="0" w:right="0"/>
              <w:rPr>
                <w:b w:val="0"/>
                <w:sz w:val="18"/>
                <w:szCs w:val="18"/>
              </w:rPr>
            </w:pPr>
          </w:p>
        </w:tc>
        <w:tc>
          <w:tcPr>
            <w:tcW w:w="2828" w:type="dxa"/>
            <w:vAlign w:val="center"/>
          </w:tcPr>
          <w:p w14:paraId="0337EE4C" w14:textId="77777777" w:rsidR="009B0EF0" w:rsidRPr="00730D24" w:rsidRDefault="00C76B29" w:rsidP="008C202A">
            <w:pPr>
              <w:pStyle w:val="T2"/>
              <w:spacing w:after="0"/>
              <w:ind w:left="0" w:right="0"/>
              <w:rPr>
                <w:b w:val="0"/>
                <w:sz w:val="18"/>
                <w:szCs w:val="18"/>
              </w:rPr>
            </w:pPr>
            <w:r w:rsidRPr="00730D24">
              <w:rPr>
                <w:b w:val="0"/>
                <w:sz w:val="18"/>
                <w:szCs w:val="18"/>
              </w:rPr>
              <w:t>wookbong.lee</w:t>
            </w:r>
            <w:r w:rsidR="008C202A" w:rsidRPr="00730D24">
              <w:rPr>
                <w:b w:val="0"/>
                <w:sz w:val="18"/>
                <w:szCs w:val="18"/>
              </w:rPr>
              <w:t>@samusng.com</w:t>
            </w:r>
          </w:p>
        </w:tc>
      </w:tr>
      <w:tr w:rsidR="00DF0D8D" w:rsidRPr="00D61EDD" w14:paraId="5F0D3512" w14:textId="77777777" w:rsidTr="00FC390A">
        <w:trPr>
          <w:jc w:val="center"/>
        </w:trPr>
        <w:tc>
          <w:tcPr>
            <w:tcW w:w="1711" w:type="dxa"/>
            <w:vAlign w:val="center"/>
          </w:tcPr>
          <w:p w14:paraId="2733C4D1" w14:textId="515750E4" w:rsidR="00DF0D8D" w:rsidRPr="00730D24" w:rsidRDefault="00DF0D8D" w:rsidP="009B0EF0">
            <w:pPr>
              <w:pStyle w:val="T2"/>
              <w:spacing w:after="0"/>
              <w:ind w:left="0" w:right="0"/>
              <w:rPr>
                <w:b w:val="0"/>
                <w:color w:val="BFBFBF" w:themeColor="background1" w:themeShade="BF"/>
                <w:sz w:val="18"/>
                <w:szCs w:val="18"/>
              </w:rPr>
            </w:pPr>
          </w:p>
        </w:tc>
        <w:tc>
          <w:tcPr>
            <w:tcW w:w="1472" w:type="dxa"/>
            <w:vAlign w:val="center"/>
          </w:tcPr>
          <w:p w14:paraId="08125E6B" w14:textId="73EFCB4D" w:rsidR="00DF0D8D" w:rsidRPr="00730D24" w:rsidRDefault="00DF0D8D" w:rsidP="009B0EF0">
            <w:pPr>
              <w:pStyle w:val="T2"/>
              <w:spacing w:after="0"/>
              <w:ind w:left="0" w:right="0"/>
              <w:rPr>
                <w:b w:val="0"/>
                <w:color w:val="BFBFBF" w:themeColor="background1" w:themeShade="BF"/>
                <w:sz w:val="18"/>
                <w:szCs w:val="18"/>
              </w:rPr>
            </w:pPr>
          </w:p>
        </w:tc>
        <w:tc>
          <w:tcPr>
            <w:tcW w:w="2842" w:type="dxa"/>
            <w:vAlign w:val="center"/>
          </w:tcPr>
          <w:p w14:paraId="43BCF634" w14:textId="77777777" w:rsidR="00DF0D8D" w:rsidRPr="00730D24" w:rsidRDefault="00DF0D8D" w:rsidP="009B0EF0">
            <w:pPr>
              <w:pStyle w:val="T2"/>
              <w:spacing w:after="0"/>
              <w:ind w:left="0" w:right="0"/>
              <w:rPr>
                <w:b w:val="0"/>
                <w:color w:val="BFBFBF" w:themeColor="background1" w:themeShade="BF"/>
                <w:sz w:val="18"/>
                <w:szCs w:val="18"/>
              </w:rPr>
            </w:pPr>
          </w:p>
        </w:tc>
        <w:tc>
          <w:tcPr>
            <w:tcW w:w="1170" w:type="dxa"/>
            <w:vAlign w:val="center"/>
          </w:tcPr>
          <w:p w14:paraId="433DFFBC" w14:textId="77777777" w:rsidR="00DF0D8D" w:rsidRPr="00730D24" w:rsidRDefault="00DF0D8D" w:rsidP="009B0EF0">
            <w:pPr>
              <w:pStyle w:val="T2"/>
              <w:spacing w:after="0"/>
              <w:ind w:left="0" w:right="0"/>
              <w:rPr>
                <w:b w:val="0"/>
                <w:color w:val="BFBFBF" w:themeColor="background1" w:themeShade="BF"/>
                <w:sz w:val="18"/>
                <w:szCs w:val="18"/>
              </w:rPr>
            </w:pPr>
          </w:p>
        </w:tc>
        <w:tc>
          <w:tcPr>
            <w:tcW w:w="2828" w:type="dxa"/>
            <w:vAlign w:val="center"/>
          </w:tcPr>
          <w:p w14:paraId="3C8896C7" w14:textId="68F757CA" w:rsidR="00DF0D8D" w:rsidRPr="00730D24" w:rsidRDefault="00DF0D8D" w:rsidP="008C202A">
            <w:pPr>
              <w:pStyle w:val="T2"/>
              <w:spacing w:after="0"/>
              <w:ind w:left="0" w:right="0"/>
              <w:rPr>
                <w:b w:val="0"/>
                <w:color w:val="BFBFBF" w:themeColor="background1" w:themeShade="BF"/>
                <w:sz w:val="18"/>
                <w:szCs w:val="18"/>
              </w:rPr>
            </w:pPr>
          </w:p>
        </w:tc>
      </w:tr>
    </w:tbl>
    <w:p w14:paraId="18B9D925" w14:textId="77777777" w:rsidR="00EA4F6A" w:rsidRPr="00D61EDD" w:rsidRDefault="00EA4F6A" w:rsidP="004066BE">
      <w:pPr>
        <w:pStyle w:val="Heading5"/>
        <w:rPr>
          <w:sz w:val="24"/>
          <w:szCs w:val="24"/>
        </w:rPr>
      </w:pPr>
    </w:p>
    <w:p w14:paraId="2CCC1F9C" w14:textId="77777777" w:rsidR="00CE2745" w:rsidRDefault="00CE2745" w:rsidP="00CE2745">
      <w:pPr>
        <w:pStyle w:val="T1"/>
        <w:spacing w:after="120"/>
      </w:pPr>
    </w:p>
    <w:p w14:paraId="2DE55BDF" w14:textId="77777777" w:rsidR="00CE2745" w:rsidRDefault="00CE2745" w:rsidP="00CE2745">
      <w:pPr>
        <w:pStyle w:val="T1"/>
        <w:spacing w:after="120"/>
      </w:pPr>
      <w:r>
        <w:t>Abstract</w:t>
      </w:r>
    </w:p>
    <w:p w14:paraId="53023654" w14:textId="1C6E40D8" w:rsidR="00CE2745" w:rsidRDefault="00CE2745" w:rsidP="00CE274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the following comments on</w:t>
      </w:r>
      <w:r w:rsidR="00435BB2">
        <w:rPr>
          <w:lang w:eastAsia="ko-KR"/>
        </w:rPr>
        <w:t xml:space="preserve"> </w:t>
      </w:r>
      <w:r w:rsidR="00A7237B">
        <w:rPr>
          <w:lang w:eastAsia="ko-KR"/>
        </w:rPr>
        <w:t xml:space="preserve">section </w:t>
      </w:r>
      <w:r w:rsidR="003A32B2">
        <w:rPr>
          <w:lang w:eastAsia="ko-KR"/>
        </w:rPr>
        <w:t>36.</w:t>
      </w:r>
      <w:r w:rsidR="00224A4D">
        <w:rPr>
          <w:lang w:eastAsia="ko-KR"/>
        </w:rPr>
        <w:t>3.</w:t>
      </w:r>
      <w:r w:rsidR="001C351B">
        <w:rPr>
          <w:lang w:eastAsia="ko-KR"/>
        </w:rPr>
        <w:t>1</w:t>
      </w:r>
      <w:r w:rsidR="00BA1C96">
        <w:rPr>
          <w:lang w:eastAsia="ko-KR"/>
        </w:rPr>
        <w:t>9.</w:t>
      </w:r>
      <w:r w:rsidR="001C351B">
        <w:rPr>
          <w:lang w:eastAsia="ko-KR"/>
        </w:rPr>
        <w:t>4</w:t>
      </w:r>
      <w:r w:rsidR="00BA1C96">
        <w:rPr>
          <w:lang w:eastAsia="ko-KR"/>
        </w:rPr>
        <w:t xml:space="preserve"> </w:t>
      </w:r>
      <w:r>
        <w:rPr>
          <w:lang w:eastAsia="ko-KR"/>
        </w:rPr>
        <w:t xml:space="preserve">of </w:t>
      </w:r>
      <w:proofErr w:type="spellStart"/>
      <w:r>
        <w:rPr>
          <w:lang w:eastAsia="ko-KR"/>
        </w:rPr>
        <w:t>TG</w:t>
      </w:r>
      <w:r w:rsidR="00435BB2">
        <w:rPr>
          <w:lang w:eastAsia="ko-KR"/>
        </w:rPr>
        <w:t>be</w:t>
      </w:r>
      <w:proofErr w:type="spellEnd"/>
      <w:r>
        <w:rPr>
          <w:lang w:eastAsia="ko-KR"/>
        </w:rPr>
        <w:t xml:space="preserve"> D</w:t>
      </w:r>
      <w:r w:rsidR="00BA1C96">
        <w:rPr>
          <w:lang w:eastAsia="ko-KR"/>
        </w:rPr>
        <w:t>1</w:t>
      </w:r>
      <w:r w:rsidR="00435BB2">
        <w:rPr>
          <w:lang w:eastAsia="ko-KR"/>
        </w:rPr>
        <w:t>.</w:t>
      </w:r>
      <w:r w:rsidR="00BA1C96">
        <w:rPr>
          <w:lang w:eastAsia="ko-KR"/>
        </w:rPr>
        <w:t>0</w:t>
      </w:r>
      <w:r>
        <w:rPr>
          <w:lang w:eastAsia="ko-KR"/>
        </w:rPr>
        <w:t>:</w:t>
      </w:r>
    </w:p>
    <w:p w14:paraId="41170D27" w14:textId="49C906A9" w:rsidR="00BA1C96" w:rsidRDefault="002E5651" w:rsidP="00BA1C96">
      <w:pPr>
        <w:pStyle w:val="ListParagraph"/>
        <w:numPr>
          <w:ilvl w:val="0"/>
          <w:numId w:val="213"/>
        </w:numPr>
        <w:jc w:val="both"/>
        <w:rPr>
          <w:lang w:eastAsia="ko-KR"/>
        </w:rPr>
      </w:pPr>
      <w:r>
        <w:rPr>
          <w:rFonts w:ascii="Arial" w:hAnsi="Arial" w:cs="Arial"/>
          <w:sz w:val="20"/>
          <w:szCs w:val="20"/>
        </w:rPr>
        <w:t>4555, 4556, 4616, 6445, 7263, 7264, 7265, 7266, 7267, 7268, 7661</w:t>
      </w:r>
    </w:p>
    <w:p w14:paraId="64C52646" w14:textId="77777777" w:rsidR="00EF262A" w:rsidRDefault="00EF262A" w:rsidP="00EF262A"/>
    <w:p w14:paraId="293C0D54" w14:textId="4CE29213" w:rsidR="00EF262A" w:rsidRDefault="00EF262A" w:rsidP="00EF262A">
      <w:r>
        <w:t xml:space="preserve">Baseline documents: </w:t>
      </w:r>
      <w:proofErr w:type="spellStart"/>
      <w:r>
        <w:t>TGbe</w:t>
      </w:r>
      <w:proofErr w:type="spellEnd"/>
      <w:r>
        <w:t xml:space="preserve"> D</w:t>
      </w:r>
      <w:r w:rsidR="00BA1C96">
        <w:t>1.</w:t>
      </w:r>
      <w:r>
        <w:t>0</w:t>
      </w:r>
      <w:r w:rsidR="00BA1C96">
        <w:t>1</w:t>
      </w:r>
      <w:r>
        <w:t>.</w:t>
      </w:r>
      <w:r w:rsidR="00224A4D">
        <w:t xml:space="preserve"> </w:t>
      </w:r>
    </w:p>
    <w:p w14:paraId="07F5BEF9" w14:textId="77777777" w:rsidR="001A3230" w:rsidRDefault="001A3230" w:rsidP="001A3230">
      <w:pPr>
        <w:pStyle w:val="ListParagraph"/>
        <w:ind w:left="360"/>
      </w:pPr>
    </w:p>
    <w:p w14:paraId="79AC0249" w14:textId="77777777" w:rsidR="00CE2745" w:rsidRDefault="00CE2745" w:rsidP="00CE2745">
      <w:pPr>
        <w:jc w:val="both"/>
      </w:pPr>
      <w:r>
        <w:t>Revisions:</w:t>
      </w:r>
    </w:p>
    <w:p w14:paraId="56E0B4B0" w14:textId="397E65E0" w:rsidR="00CE2745" w:rsidRDefault="00CE2745" w:rsidP="00E87DF1">
      <w:pPr>
        <w:pStyle w:val="ListParagraph"/>
        <w:numPr>
          <w:ilvl w:val="0"/>
          <w:numId w:val="1"/>
        </w:numPr>
        <w:contextualSpacing w:val="0"/>
        <w:jc w:val="both"/>
        <w:rPr>
          <w:sz w:val="22"/>
          <w:szCs w:val="20"/>
          <w:lang w:val="en-GB"/>
        </w:rPr>
      </w:pPr>
      <w:r w:rsidRPr="00856B2A">
        <w:rPr>
          <w:sz w:val="22"/>
          <w:szCs w:val="20"/>
          <w:lang w:val="en-GB"/>
        </w:rPr>
        <w:t xml:space="preserve">Rev 0: Initial version of the document. </w:t>
      </w:r>
      <w:r w:rsidR="0019062F">
        <w:rPr>
          <w:sz w:val="22"/>
          <w:szCs w:val="20"/>
          <w:lang w:val="en-GB"/>
        </w:rPr>
        <w:t>Use D</w:t>
      </w:r>
      <w:r w:rsidR="00BA1C96">
        <w:rPr>
          <w:sz w:val="22"/>
          <w:szCs w:val="20"/>
          <w:lang w:val="en-GB"/>
        </w:rPr>
        <w:t>1.01</w:t>
      </w:r>
      <w:r w:rsidR="0019062F">
        <w:rPr>
          <w:sz w:val="22"/>
          <w:szCs w:val="20"/>
          <w:lang w:val="en-GB"/>
        </w:rPr>
        <w:t xml:space="preserve"> as baseline spec text. </w:t>
      </w:r>
    </w:p>
    <w:p w14:paraId="31E13096" w14:textId="77777777" w:rsidR="00D61EDD" w:rsidRPr="00435BB2" w:rsidRDefault="00D61EDD" w:rsidP="00CF7849">
      <w:pPr>
        <w:rPr>
          <w:lang w:val="en-GB"/>
        </w:rPr>
      </w:pPr>
    </w:p>
    <w:p w14:paraId="2711C42F" w14:textId="77777777" w:rsidR="00D61EDD" w:rsidRDefault="00D61EDD" w:rsidP="00CF7849"/>
    <w:p w14:paraId="6FA002CF" w14:textId="77777777" w:rsidR="00D61EDD" w:rsidRDefault="00D61EDD" w:rsidP="00CF7849"/>
    <w:p w14:paraId="6898A0D4" w14:textId="77777777" w:rsidR="00D61EDD" w:rsidRDefault="00D61EDD" w:rsidP="00CF7849"/>
    <w:p w14:paraId="425ED8EE" w14:textId="77777777" w:rsidR="00D61EDD" w:rsidRDefault="00D61EDD" w:rsidP="00CF7849"/>
    <w:p w14:paraId="4BB4FC3A" w14:textId="77777777" w:rsidR="00D61EDD" w:rsidRDefault="00D61EDD" w:rsidP="00CF7849"/>
    <w:p w14:paraId="793D07C5" w14:textId="77777777" w:rsidR="00D61EDD" w:rsidRDefault="00D61EDD" w:rsidP="00CF7849"/>
    <w:p w14:paraId="35601471" w14:textId="77777777" w:rsidR="00D61EDD" w:rsidRDefault="00D61EDD" w:rsidP="00CF7849"/>
    <w:p w14:paraId="41FD00E7" w14:textId="77777777" w:rsidR="00D61EDD" w:rsidRDefault="00D61EDD" w:rsidP="00CF7849"/>
    <w:p w14:paraId="22186D32" w14:textId="77777777" w:rsidR="00D61EDD" w:rsidRDefault="00D61EDD" w:rsidP="00CF7849"/>
    <w:p w14:paraId="1E21D163" w14:textId="77777777" w:rsidR="00D61EDD" w:rsidRDefault="00D61EDD" w:rsidP="00CF7849"/>
    <w:p w14:paraId="126A7B9D" w14:textId="77777777" w:rsidR="00D61EDD" w:rsidRDefault="00D61EDD" w:rsidP="00CF7849"/>
    <w:p w14:paraId="1A14F5CD" w14:textId="77777777" w:rsidR="00D61EDD" w:rsidRDefault="00D61EDD" w:rsidP="00CF7849"/>
    <w:p w14:paraId="3126830E" w14:textId="77777777" w:rsidR="00D61EDD" w:rsidRDefault="00D61EDD" w:rsidP="00CF7849"/>
    <w:p w14:paraId="2D7E71CD" w14:textId="77777777" w:rsidR="00D61EDD" w:rsidRDefault="00D61EDD" w:rsidP="00CF7849"/>
    <w:p w14:paraId="66E08469" w14:textId="77777777" w:rsidR="003A3E90" w:rsidRDefault="003A3E90" w:rsidP="00CF7849"/>
    <w:p w14:paraId="4E44A029" w14:textId="77777777" w:rsidR="003A3E90" w:rsidRDefault="003A3E90" w:rsidP="00CF7849"/>
    <w:p w14:paraId="39C133F0" w14:textId="77777777" w:rsidR="00B33C98" w:rsidRPr="0087613D" w:rsidRDefault="00B33C98" w:rsidP="00B33C98">
      <w:pPr>
        <w:rPr>
          <w:sz w:val="18"/>
          <w:szCs w:val="18"/>
        </w:rPr>
      </w:pPr>
      <w:r w:rsidRPr="0087613D">
        <w:rPr>
          <w:sz w:val="18"/>
          <w:szCs w:val="18"/>
        </w:rPr>
        <w:t>Interpretation of a Motion to Adopt</w:t>
      </w:r>
    </w:p>
    <w:p w14:paraId="43F25F5F" w14:textId="77777777" w:rsidR="00B33C98" w:rsidRPr="0087613D" w:rsidRDefault="00B33C98" w:rsidP="00B33C98">
      <w:pPr>
        <w:rPr>
          <w:sz w:val="18"/>
          <w:szCs w:val="18"/>
          <w:lang w:eastAsia="ko-KR"/>
        </w:rPr>
      </w:pPr>
    </w:p>
    <w:p w14:paraId="4441898A" w14:textId="4DE29203" w:rsidR="00B33C98" w:rsidRPr="0087613D" w:rsidRDefault="00B33C98" w:rsidP="00B33C98">
      <w:pPr>
        <w:rPr>
          <w:sz w:val="18"/>
          <w:szCs w:val="18"/>
          <w:lang w:eastAsia="ko-KR"/>
        </w:rPr>
      </w:pPr>
      <w:r w:rsidRPr="0087613D">
        <w:rPr>
          <w:sz w:val="18"/>
          <w:szCs w:val="18"/>
          <w:lang w:eastAsia="ko-KR"/>
        </w:rPr>
        <w:t xml:space="preserve">A motion to approve this submission means that the editing instructions and any changed or added material are actioned in the </w:t>
      </w:r>
      <w:proofErr w:type="spellStart"/>
      <w:r w:rsidRPr="0087613D">
        <w:rPr>
          <w:sz w:val="18"/>
          <w:szCs w:val="18"/>
          <w:lang w:eastAsia="ko-KR"/>
        </w:rPr>
        <w:t>TG</w:t>
      </w:r>
      <w:r w:rsidR="00435BB2">
        <w:rPr>
          <w:sz w:val="18"/>
          <w:szCs w:val="18"/>
          <w:lang w:eastAsia="ko-KR"/>
        </w:rPr>
        <w:t>be</w:t>
      </w:r>
      <w:proofErr w:type="spellEnd"/>
      <w:r w:rsidRPr="0087613D">
        <w:rPr>
          <w:sz w:val="18"/>
          <w:szCs w:val="18"/>
          <w:lang w:eastAsia="ko-KR"/>
        </w:rPr>
        <w:t xml:space="preserve"> Draft.  This introduction is not part of the adopted material.</w:t>
      </w:r>
    </w:p>
    <w:p w14:paraId="21465EA8" w14:textId="77777777" w:rsidR="00B33C98" w:rsidRPr="0087613D" w:rsidRDefault="00B33C98" w:rsidP="00B33C98">
      <w:pPr>
        <w:rPr>
          <w:sz w:val="18"/>
          <w:szCs w:val="18"/>
          <w:lang w:eastAsia="ko-KR"/>
        </w:rPr>
      </w:pPr>
    </w:p>
    <w:p w14:paraId="23AA1F9C" w14:textId="4B12ADA9" w:rsidR="00B33C98" w:rsidRPr="0087613D" w:rsidRDefault="00B33C98" w:rsidP="00B33C98">
      <w:pPr>
        <w:rPr>
          <w:b/>
          <w:bCs/>
          <w:i/>
          <w:iCs/>
          <w:sz w:val="18"/>
          <w:szCs w:val="18"/>
          <w:lang w:eastAsia="ko-KR"/>
        </w:rPr>
      </w:pPr>
      <w:r w:rsidRPr="0087613D">
        <w:rPr>
          <w:b/>
          <w:bCs/>
          <w:i/>
          <w:iCs/>
          <w:sz w:val="18"/>
          <w:szCs w:val="18"/>
          <w:lang w:eastAsia="ko-KR"/>
        </w:rPr>
        <w:t xml:space="preserve">Editing instructions formatted like this are intended to be copied into the </w:t>
      </w:r>
      <w:proofErr w:type="spellStart"/>
      <w:r w:rsidRPr="0087613D">
        <w:rPr>
          <w:b/>
          <w:bCs/>
          <w:i/>
          <w:iCs/>
          <w:sz w:val="18"/>
          <w:szCs w:val="18"/>
          <w:lang w:eastAsia="ko-KR"/>
        </w:rPr>
        <w:t>TG</w:t>
      </w:r>
      <w:r w:rsidR="00435BB2">
        <w:rPr>
          <w:b/>
          <w:bCs/>
          <w:i/>
          <w:iCs/>
          <w:sz w:val="18"/>
          <w:szCs w:val="18"/>
          <w:lang w:eastAsia="ko-KR"/>
        </w:rPr>
        <w:t>be</w:t>
      </w:r>
      <w:proofErr w:type="spellEnd"/>
      <w:r w:rsidRPr="0087613D">
        <w:rPr>
          <w:b/>
          <w:bCs/>
          <w:i/>
          <w:iCs/>
          <w:sz w:val="18"/>
          <w:szCs w:val="18"/>
          <w:lang w:eastAsia="ko-KR"/>
        </w:rPr>
        <w:t xml:space="preserve"> Draft (i.e. they are instructions to the 802.11 editor on how to merge the text with the baseline documents).</w:t>
      </w:r>
    </w:p>
    <w:p w14:paraId="508B6F93" w14:textId="77777777" w:rsidR="00B33C98" w:rsidRPr="0087613D" w:rsidRDefault="00B33C98" w:rsidP="00B33C98">
      <w:pPr>
        <w:rPr>
          <w:sz w:val="18"/>
          <w:szCs w:val="18"/>
          <w:lang w:eastAsia="ko-KR"/>
        </w:rPr>
      </w:pPr>
    </w:p>
    <w:p w14:paraId="10443452" w14:textId="0B94E715" w:rsidR="00B33C98" w:rsidRPr="0087613D" w:rsidRDefault="00B33C98" w:rsidP="00B33C98">
      <w:pPr>
        <w:rPr>
          <w:b/>
          <w:bCs/>
          <w:i/>
          <w:iCs/>
          <w:sz w:val="18"/>
          <w:szCs w:val="18"/>
          <w:lang w:eastAsia="ko-KR"/>
        </w:rPr>
      </w:pPr>
      <w:proofErr w:type="spellStart"/>
      <w:r w:rsidRPr="0087613D">
        <w:rPr>
          <w:b/>
          <w:bCs/>
          <w:i/>
          <w:iCs/>
          <w:sz w:val="18"/>
          <w:szCs w:val="18"/>
          <w:lang w:eastAsia="ko-KR"/>
        </w:rPr>
        <w:lastRenderedPageBreak/>
        <w:t>TG</w:t>
      </w:r>
      <w:r w:rsidR="00435BB2">
        <w:rPr>
          <w:b/>
          <w:bCs/>
          <w:i/>
          <w:iCs/>
          <w:sz w:val="18"/>
          <w:szCs w:val="18"/>
          <w:lang w:eastAsia="ko-KR"/>
        </w:rPr>
        <w:t>be</w:t>
      </w:r>
      <w:proofErr w:type="spellEnd"/>
      <w:r w:rsidRPr="0087613D">
        <w:rPr>
          <w:b/>
          <w:bCs/>
          <w:i/>
          <w:iCs/>
          <w:sz w:val="18"/>
          <w:szCs w:val="18"/>
          <w:lang w:eastAsia="ko-KR"/>
        </w:rPr>
        <w:t xml:space="preserve"> Editor: Editing instructions preceded by “</w:t>
      </w:r>
      <w:proofErr w:type="spellStart"/>
      <w:r w:rsidRPr="0087613D">
        <w:rPr>
          <w:b/>
          <w:bCs/>
          <w:i/>
          <w:iCs/>
          <w:sz w:val="18"/>
          <w:szCs w:val="18"/>
          <w:lang w:eastAsia="ko-KR"/>
        </w:rPr>
        <w:t>TG</w:t>
      </w:r>
      <w:r w:rsidR="00435BB2">
        <w:rPr>
          <w:b/>
          <w:bCs/>
          <w:i/>
          <w:iCs/>
          <w:sz w:val="18"/>
          <w:szCs w:val="18"/>
          <w:lang w:eastAsia="ko-KR"/>
        </w:rPr>
        <w:t>be</w:t>
      </w:r>
      <w:proofErr w:type="spellEnd"/>
      <w:r w:rsidRPr="0087613D">
        <w:rPr>
          <w:b/>
          <w:bCs/>
          <w:i/>
          <w:iCs/>
          <w:sz w:val="18"/>
          <w:szCs w:val="18"/>
          <w:lang w:eastAsia="ko-KR"/>
        </w:rPr>
        <w:t xml:space="preserve"> Editor” are instructions to the </w:t>
      </w:r>
      <w:proofErr w:type="spellStart"/>
      <w:r w:rsidRPr="0087613D">
        <w:rPr>
          <w:b/>
          <w:bCs/>
          <w:i/>
          <w:iCs/>
          <w:sz w:val="18"/>
          <w:szCs w:val="18"/>
          <w:lang w:eastAsia="ko-KR"/>
        </w:rPr>
        <w:t>TG</w:t>
      </w:r>
      <w:r w:rsidR="00435BB2">
        <w:rPr>
          <w:b/>
          <w:bCs/>
          <w:i/>
          <w:iCs/>
          <w:sz w:val="18"/>
          <w:szCs w:val="18"/>
          <w:lang w:eastAsia="ko-KR"/>
        </w:rPr>
        <w:t>be</w:t>
      </w:r>
      <w:proofErr w:type="spellEnd"/>
      <w:r w:rsidRPr="0087613D">
        <w:rPr>
          <w:b/>
          <w:bCs/>
          <w:i/>
          <w:iCs/>
          <w:sz w:val="18"/>
          <w:szCs w:val="18"/>
          <w:lang w:eastAsia="ko-KR"/>
        </w:rPr>
        <w:t xml:space="preserve"> editor to modify existing material in the </w:t>
      </w:r>
      <w:proofErr w:type="spellStart"/>
      <w:r w:rsidRPr="0087613D">
        <w:rPr>
          <w:b/>
          <w:bCs/>
          <w:i/>
          <w:iCs/>
          <w:sz w:val="18"/>
          <w:szCs w:val="18"/>
          <w:lang w:eastAsia="ko-KR"/>
        </w:rPr>
        <w:t>TG</w:t>
      </w:r>
      <w:r w:rsidR="00435BB2">
        <w:rPr>
          <w:b/>
          <w:bCs/>
          <w:i/>
          <w:iCs/>
          <w:sz w:val="18"/>
          <w:szCs w:val="18"/>
          <w:lang w:eastAsia="ko-KR"/>
        </w:rPr>
        <w:t>be</w:t>
      </w:r>
      <w:proofErr w:type="spellEnd"/>
      <w:r w:rsidRPr="0087613D">
        <w:rPr>
          <w:b/>
          <w:bCs/>
          <w:i/>
          <w:iCs/>
          <w:sz w:val="18"/>
          <w:szCs w:val="18"/>
          <w:lang w:eastAsia="ko-KR"/>
        </w:rPr>
        <w:t xml:space="preserve"> draft.  As a result of adopting the changes, the </w:t>
      </w:r>
      <w:proofErr w:type="spellStart"/>
      <w:r w:rsidRPr="0087613D">
        <w:rPr>
          <w:b/>
          <w:bCs/>
          <w:i/>
          <w:iCs/>
          <w:sz w:val="18"/>
          <w:szCs w:val="18"/>
          <w:lang w:eastAsia="ko-KR"/>
        </w:rPr>
        <w:t>TG</w:t>
      </w:r>
      <w:r w:rsidR="00435BB2">
        <w:rPr>
          <w:b/>
          <w:bCs/>
          <w:i/>
          <w:iCs/>
          <w:sz w:val="18"/>
          <w:szCs w:val="18"/>
          <w:lang w:eastAsia="ko-KR"/>
        </w:rPr>
        <w:t>be</w:t>
      </w:r>
      <w:proofErr w:type="spellEnd"/>
      <w:r w:rsidRPr="0087613D">
        <w:rPr>
          <w:b/>
          <w:bCs/>
          <w:i/>
          <w:iCs/>
          <w:sz w:val="18"/>
          <w:szCs w:val="18"/>
          <w:lang w:eastAsia="ko-KR"/>
        </w:rPr>
        <w:t xml:space="preserve"> editor will execute the instructions rather than copy them to the </w:t>
      </w:r>
      <w:proofErr w:type="spellStart"/>
      <w:r w:rsidRPr="0087613D">
        <w:rPr>
          <w:b/>
          <w:bCs/>
          <w:i/>
          <w:iCs/>
          <w:sz w:val="18"/>
          <w:szCs w:val="18"/>
          <w:lang w:eastAsia="ko-KR"/>
        </w:rPr>
        <w:t>TG</w:t>
      </w:r>
      <w:r w:rsidR="00435BB2">
        <w:rPr>
          <w:b/>
          <w:bCs/>
          <w:i/>
          <w:iCs/>
          <w:sz w:val="18"/>
          <w:szCs w:val="18"/>
          <w:lang w:eastAsia="ko-KR"/>
        </w:rPr>
        <w:t>be</w:t>
      </w:r>
      <w:proofErr w:type="spellEnd"/>
      <w:r w:rsidRPr="0087613D">
        <w:rPr>
          <w:b/>
          <w:bCs/>
          <w:i/>
          <w:iCs/>
          <w:sz w:val="18"/>
          <w:szCs w:val="18"/>
          <w:lang w:eastAsia="ko-KR"/>
        </w:rPr>
        <w:t xml:space="preserve"> Draft.</w:t>
      </w:r>
    </w:p>
    <w:p w14:paraId="2397E011" w14:textId="77777777" w:rsidR="00FF0768" w:rsidRDefault="00FF0768" w:rsidP="00CF7849"/>
    <w:p w14:paraId="5E43FC94" w14:textId="77777777" w:rsidR="00443D50" w:rsidRDefault="00443D50" w:rsidP="00443D50"/>
    <w:tbl>
      <w:tblPr>
        <w:tblW w:w="10142" w:type="dxa"/>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8"/>
        <w:gridCol w:w="1134"/>
        <w:gridCol w:w="845"/>
        <w:gridCol w:w="2071"/>
        <w:gridCol w:w="2924"/>
        <w:gridCol w:w="2430"/>
      </w:tblGrid>
      <w:tr w:rsidR="00443D50" w:rsidRPr="00FA777D" w14:paraId="58FEEB57" w14:textId="77777777" w:rsidTr="007926F3">
        <w:tc>
          <w:tcPr>
            <w:tcW w:w="738" w:type="dxa"/>
          </w:tcPr>
          <w:p w14:paraId="713D97F3" w14:textId="77777777" w:rsidR="00443D50" w:rsidRPr="00CC59BC" w:rsidRDefault="00443D50" w:rsidP="008A23C8">
            <w:pPr>
              <w:rPr>
                <w:b/>
              </w:rPr>
            </w:pPr>
            <w:r w:rsidRPr="00CC59BC">
              <w:rPr>
                <w:b/>
              </w:rPr>
              <w:t>CID</w:t>
            </w:r>
          </w:p>
        </w:tc>
        <w:tc>
          <w:tcPr>
            <w:tcW w:w="1134" w:type="dxa"/>
          </w:tcPr>
          <w:p w14:paraId="62FB2B7A" w14:textId="77777777" w:rsidR="00443D50" w:rsidRPr="00CC59BC" w:rsidRDefault="00443D50" w:rsidP="008A23C8">
            <w:pPr>
              <w:rPr>
                <w:rFonts w:ascii="Arial" w:hAnsi="Arial" w:cs="Arial"/>
                <w:b/>
                <w:sz w:val="20"/>
              </w:rPr>
            </w:pPr>
            <w:r w:rsidRPr="00CC59BC">
              <w:rPr>
                <w:rFonts w:ascii="Arial" w:hAnsi="Arial" w:cs="Arial"/>
                <w:b/>
                <w:sz w:val="20"/>
              </w:rPr>
              <w:t>Clause Number</w:t>
            </w:r>
          </w:p>
        </w:tc>
        <w:tc>
          <w:tcPr>
            <w:tcW w:w="845" w:type="dxa"/>
          </w:tcPr>
          <w:p w14:paraId="58BFDE3B" w14:textId="77777777" w:rsidR="00443D50" w:rsidRPr="00CC59BC" w:rsidRDefault="00443D50" w:rsidP="008A23C8">
            <w:pPr>
              <w:rPr>
                <w:b/>
              </w:rPr>
            </w:pPr>
            <w:r w:rsidRPr="00CC59BC">
              <w:rPr>
                <w:b/>
              </w:rPr>
              <w:t>Page</w:t>
            </w:r>
          </w:p>
        </w:tc>
        <w:tc>
          <w:tcPr>
            <w:tcW w:w="2071" w:type="dxa"/>
          </w:tcPr>
          <w:p w14:paraId="53BD6163" w14:textId="77777777" w:rsidR="00443D50" w:rsidRPr="00CC59BC" w:rsidRDefault="00443D50" w:rsidP="008A23C8">
            <w:pPr>
              <w:rPr>
                <w:rFonts w:ascii="Arial" w:hAnsi="Arial" w:cs="Arial"/>
                <w:b/>
                <w:sz w:val="20"/>
              </w:rPr>
            </w:pPr>
            <w:r w:rsidRPr="00CC59BC">
              <w:rPr>
                <w:rFonts w:ascii="Arial" w:hAnsi="Arial" w:cs="Arial"/>
                <w:b/>
                <w:sz w:val="20"/>
              </w:rPr>
              <w:t>Comment</w:t>
            </w:r>
          </w:p>
        </w:tc>
        <w:tc>
          <w:tcPr>
            <w:tcW w:w="2924" w:type="dxa"/>
          </w:tcPr>
          <w:p w14:paraId="234DF8A5" w14:textId="77777777" w:rsidR="00443D50" w:rsidRPr="00CC59BC" w:rsidRDefault="00443D50" w:rsidP="008A23C8">
            <w:pPr>
              <w:rPr>
                <w:rFonts w:ascii="Arial" w:hAnsi="Arial" w:cs="Arial"/>
                <w:b/>
                <w:sz w:val="20"/>
              </w:rPr>
            </w:pPr>
            <w:r w:rsidRPr="00CC59BC">
              <w:rPr>
                <w:rFonts w:ascii="Arial" w:hAnsi="Arial" w:cs="Arial"/>
                <w:b/>
                <w:sz w:val="20"/>
              </w:rPr>
              <w:t>Proposed Change</w:t>
            </w:r>
          </w:p>
        </w:tc>
        <w:tc>
          <w:tcPr>
            <w:tcW w:w="2430" w:type="dxa"/>
          </w:tcPr>
          <w:p w14:paraId="01489814" w14:textId="77777777" w:rsidR="00443D50" w:rsidRPr="00CC59BC" w:rsidRDefault="00443D50" w:rsidP="008A23C8">
            <w:pPr>
              <w:rPr>
                <w:b/>
              </w:rPr>
            </w:pPr>
            <w:r w:rsidRPr="00CC59BC">
              <w:rPr>
                <w:b/>
              </w:rPr>
              <w:t>Resolution</w:t>
            </w:r>
          </w:p>
        </w:tc>
      </w:tr>
      <w:tr w:rsidR="00DB048F" w:rsidRPr="00FA777D" w14:paraId="21CE1EF5" w14:textId="77777777" w:rsidTr="007926F3">
        <w:trPr>
          <w:trHeight w:val="159"/>
        </w:trPr>
        <w:tc>
          <w:tcPr>
            <w:tcW w:w="738" w:type="dxa"/>
          </w:tcPr>
          <w:p w14:paraId="3DB4A592" w14:textId="02D7BC41" w:rsidR="00DB048F" w:rsidRDefault="00DB048F" w:rsidP="00DB048F">
            <w:pPr>
              <w:tabs>
                <w:tab w:val="right" w:pos="522"/>
              </w:tabs>
              <w:rPr>
                <w:rFonts w:ascii="Arial" w:hAnsi="Arial" w:cs="Arial"/>
                <w:sz w:val="20"/>
                <w:szCs w:val="20"/>
              </w:rPr>
            </w:pPr>
            <w:r>
              <w:rPr>
                <w:rFonts w:ascii="Arial" w:hAnsi="Arial" w:cs="Arial"/>
                <w:sz w:val="20"/>
                <w:szCs w:val="20"/>
              </w:rPr>
              <w:t>4555</w:t>
            </w:r>
          </w:p>
        </w:tc>
        <w:tc>
          <w:tcPr>
            <w:tcW w:w="1134" w:type="dxa"/>
          </w:tcPr>
          <w:p w14:paraId="5640A8F4" w14:textId="3103DCED" w:rsidR="00DB048F" w:rsidRDefault="00DB048F" w:rsidP="00DB048F">
            <w:pPr>
              <w:rPr>
                <w:rFonts w:ascii="Arial" w:hAnsi="Arial" w:cs="Arial"/>
                <w:sz w:val="20"/>
                <w:szCs w:val="20"/>
              </w:rPr>
            </w:pPr>
            <w:r>
              <w:rPr>
                <w:rFonts w:ascii="Arial" w:hAnsi="Arial" w:cs="Arial"/>
                <w:sz w:val="20"/>
                <w:szCs w:val="20"/>
              </w:rPr>
              <w:t>36.3.19.4</w:t>
            </w:r>
          </w:p>
          <w:p w14:paraId="7C3F406B" w14:textId="77777777" w:rsidR="00DB048F" w:rsidRPr="00DB048F" w:rsidRDefault="00DB048F" w:rsidP="00DB048F">
            <w:pPr>
              <w:rPr>
                <w:rFonts w:ascii="Arial" w:hAnsi="Arial" w:cs="Arial"/>
                <w:sz w:val="20"/>
                <w:szCs w:val="20"/>
              </w:rPr>
            </w:pPr>
          </w:p>
        </w:tc>
        <w:tc>
          <w:tcPr>
            <w:tcW w:w="845" w:type="dxa"/>
          </w:tcPr>
          <w:p w14:paraId="099E8D75" w14:textId="0D346123" w:rsidR="00DB048F" w:rsidRDefault="00DB048F" w:rsidP="00DB048F">
            <w:pPr>
              <w:rPr>
                <w:rFonts w:ascii="Arial" w:hAnsi="Arial" w:cs="Arial"/>
                <w:sz w:val="20"/>
                <w:szCs w:val="20"/>
              </w:rPr>
            </w:pPr>
            <w:r>
              <w:rPr>
                <w:rFonts w:ascii="Arial" w:hAnsi="Arial" w:cs="Arial"/>
                <w:sz w:val="20"/>
                <w:szCs w:val="20"/>
              </w:rPr>
              <w:t>531</w:t>
            </w:r>
          </w:p>
        </w:tc>
        <w:tc>
          <w:tcPr>
            <w:tcW w:w="2071" w:type="dxa"/>
          </w:tcPr>
          <w:p w14:paraId="22A57BCD" w14:textId="6B876827" w:rsidR="00DB048F" w:rsidRDefault="00DB048F" w:rsidP="00DB048F">
            <w:pPr>
              <w:rPr>
                <w:rFonts w:ascii="Arial" w:hAnsi="Arial" w:cs="Arial"/>
                <w:sz w:val="20"/>
                <w:szCs w:val="20"/>
              </w:rPr>
            </w:pPr>
            <w:r>
              <w:rPr>
                <w:rFonts w:ascii="Arial" w:hAnsi="Arial" w:cs="Arial"/>
                <w:sz w:val="20"/>
                <w:szCs w:val="20"/>
              </w:rPr>
              <w:t>"In this case, transmit modulation accuracy of each segment shall meet the required value in Table 36-64 (Allowed relative constellation error versus constellation size and coding rate) using only the occupied data subcarriers within the corresponding segment.</w:t>
            </w:r>
            <w:proofErr w:type="gramStart"/>
            <w:r>
              <w:rPr>
                <w:rFonts w:ascii="Arial" w:hAnsi="Arial" w:cs="Arial"/>
                <w:sz w:val="20"/>
                <w:szCs w:val="20"/>
              </w:rPr>
              <w:t>".</w:t>
            </w:r>
            <w:proofErr w:type="gramEnd"/>
            <w:r>
              <w:rPr>
                <w:rFonts w:ascii="Arial" w:hAnsi="Arial" w:cs="Arial"/>
                <w:sz w:val="20"/>
                <w:szCs w:val="20"/>
              </w:rPr>
              <w:t xml:space="preserve"> Since 11be only has one frequency segment, need to rephrase this sentence to remove the reference to the segment</w:t>
            </w:r>
          </w:p>
        </w:tc>
        <w:tc>
          <w:tcPr>
            <w:tcW w:w="2924" w:type="dxa"/>
          </w:tcPr>
          <w:p w14:paraId="418B2716" w14:textId="44B3A338" w:rsidR="00DB048F" w:rsidRDefault="00DB048F" w:rsidP="00DB048F">
            <w:pPr>
              <w:rPr>
                <w:rFonts w:ascii="Arial" w:hAnsi="Arial" w:cs="Arial"/>
                <w:sz w:val="20"/>
                <w:szCs w:val="20"/>
              </w:rPr>
            </w:pPr>
            <w:proofErr w:type="gramStart"/>
            <w:r>
              <w:rPr>
                <w:rFonts w:ascii="Arial" w:hAnsi="Arial" w:cs="Arial"/>
                <w:sz w:val="20"/>
                <w:szCs w:val="20"/>
              </w:rPr>
              <w:t>as</w:t>
            </w:r>
            <w:proofErr w:type="gramEnd"/>
            <w:r>
              <w:rPr>
                <w:rFonts w:ascii="Arial" w:hAnsi="Arial" w:cs="Arial"/>
                <w:sz w:val="20"/>
                <w:szCs w:val="20"/>
              </w:rPr>
              <w:t xml:space="preserve"> in the comment.</w:t>
            </w:r>
          </w:p>
        </w:tc>
        <w:tc>
          <w:tcPr>
            <w:tcW w:w="2430" w:type="dxa"/>
          </w:tcPr>
          <w:p w14:paraId="2C2B6107" w14:textId="77777777" w:rsidR="00DB048F" w:rsidRDefault="004E1EED" w:rsidP="00DB048F">
            <w:pPr>
              <w:rPr>
                <w:sz w:val="20"/>
                <w:szCs w:val="20"/>
              </w:rPr>
            </w:pPr>
            <w:r w:rsidRPr="004E1EED">
              <w:rPr>
                <w:b/>
                <w:sz w:val="20"/>
                <w:szCs w:val="20"/>
                <w:u w:val="single"/>
              </w:rPr>
              <w:t>Revised</w:t>
            </w:r>
            <w:r>
              <w:rPr>
                <w:sz w:val="20"/>
                <w:szCs w:val="20"/>
              </w:rPr>
              <w:t>:</w:t>
            </w:r>
          </w:p>
          <w:p w14:paraId="12EF98AA" w14:textId="77777777" w:rsidR="004E1EED" w:rsidRDefault="004E1EED" w:rsidP="00DB048F">
            <w:pPr>
              <w:rPr>
                <w:sz w:val="20"/>
                <w:szCs w:val="20"/>
              </w:rPr>
            </w:pPr>
          </w:p>
          <w:p w14:paraId="1DB5460D" w14:textId="77777777" w:rsidR="004E1EED" w:rsidRPr="000002AB" w:rsidRDefault="004E1EED" w:rsidP="004E1EED">
            <w:pPr>
              <w:rPr>
                <w:i/>
                <w:sz w:val="20"/>
                <w:szCs w:val="20"/>
              </w:rPr>
            </w:pPr>
            <w:r w:rsidRPr="000002AB">
              <w:rPr>
                <w:i/>
                <w:sz w:val="20"/>
                <w:szCs w:val="20"/>
              </w:rPr>
              <w:t>Modify P553L42-L44 of D1.01 as follows.</w:t>
            </w:r>
          </w:p>
          <w:p w14:paraId="12675900" w14:textId="4F194BA9" w:rsidR="004E1EED" w:rsidRPr="004E1EED" w:rsidRDefault="004E1EED" w:rsidP="004E1EED">
            <w:pPr>
              <w:rPr>
                <w:sz w:val="20"/>
                <w:szCs w:val="20"/>
              </w:rPr>
            </w:pPr>
            <w:r w:rsidRPr="004E1EED">
              <w:rPr>
                <w:sz w:val="20"/>
                <w:szCs w:val="20"/>
              </w:rPr>
              <w:t xml:space="preserve">“In this case, transmit modulation accuracy </w:t>
            </w:r>
            <w:r w:rsidRPr="004E1EED">
              <w:rPr>
                <w:strike/>
                <w:color w:val="FF0000"/>
                <w:sz w:val="20"/>
                <w:szCs w:val="20"/>
              </w:rPr>
              <w:t>of each segment</w:t>
            </w:r>
            <w:r w:rsidRPr="004E1EED">
              <w:rPr>
                <w:sz w:val="20"/>
                <w:szCs w:val="20"/>
              </w:rPr>
              <w:t xml:space="preserve"> shall meet the required value in </w:t>
            </w:r>
            <w:hyperlink w:anchor="bookmark303" w:history="1">
              <w:r w:rsidRPr="004E1EED">
                <w:rPr>
                  <w:sz w:val="20"/>
                  <w:szCs w:val="20"/>
                </w:rPr>
                <w:t>Table 36-64</w:t>
              </w:r>
            </w:hyperlink>
            <w:r w:rsidRPr="004E1EED">
              <w:rPr>
                <w:spacing w:val="1"/>
                <w:sz w:val="20"/>
                <w:szCs w:val="20"/>
              </w:rPr>
              <w:t xml:space="preserve"> </w:t>
            </w:r>
            <w:hyperlink w:anchor="bookmark303" w:history="1">
              <w:r w:rsidRPr="004E1EED">
                <w:rPr>
                  <w:sz w:val="20"/>
                  <w:szCs w:val="20"/>
                </w:rPr>
                <w:t xml:space="preserve">(Allowed relative constellation error versus constellation size and coding rate) </w:t>
              </w:r>
            </w:hyperlink>
            <w:r w:rsidRPr="004E1EED">
              <w:rPr>
                <w:sz w:val="20"/>
                <w:szCs w:val="20"/>
              </w:rPr>
              <w:t>using only the occupied data</w:t>
            </w:r>
            <w:r w:rsidRPr="004E1EED">
              <w:rPr>
                <w:spacing w:val="-47"/>
                <w:sz w:val="20"/>
                <w:szCs w:val="20"/>
              </w:rPr>
              <w:t xml:space="preserve"> </w:t>
            </w:r>
            <w:r w:rsidRPr="004E1EED">
              <w:rPr>
                <w:sz w:val="20"/>
                <w:szCs w:val="20"/>
              </w:rPr>
              <w:t>subcarriers</w:t>
            </w:r>
            <w:r w:rsidRPr="004E1EED">
              <w:rPr>
                <w:spacing w:val="1"/>
                <w:sz w:val="20"/>
                <w:szCs w:val="20"/>
              </w:rPr>
              <w:t xml:space="preserve"> </w:t>
            </w:r>
            <w:r w:rsidRPr="004E1EED">
              <w:rPr>
                <w:strike/>
                <w:color w:val="FF0000"/>
                <w:sz w:val="20"/>
                <w:szCs w:val="20"/>
              </w:rPr>
              <w:t>within</w:t>
            </w:r>
            <w:r w:rsidRPr="004E1EED">
              <w:rPr>
                <w:strike/>
                <w:color w:val="FF0000"/>
                <w:spacing w:val="1"/>
                <w:sz w:val="20"/>
                <w:szCs w:val="20"/>
              </w:rPr>
              <w:t xml:space="preserve"> </w:t>
            </w:r>
            <w:r w:rsidRPr="004E1EED">
              <w:rPr>
                <w:strike/>
                <w:color w:val="FF0000"/>
                <w:sz w:val="20"/>
                <w:szCs w:val="20"/>
              </w:rPr>
              <w:t>the</w:t>
            </w:r>
            <w:r w:rsidRPr="004E1EED">
              <w:rPr>
                <w:strike/>
                <w:color w:val="FF0000"/>
                <w:spacing w:val="1"/>
                <w:sz w:val="20"/>
                <w:szCs w:val="20"/>
              </w:rPr>
              <w:t xml:space="preserve"> </w:t>
            </w:r>
            <w:r w:rsidRPr="004E1EED">
              <w:rPr>
                <w:strike/>
                <w:color w:val="FF0000"/>
                <w:sz w:val="20"/>
                <w:szCs w:val="20"/>
              </w:rPr>
              <w:t>corresponding</w:t>
            </w:r>
            <w:r w:rsidRPr="004E1EED">
              <w:rPr>
                <w:strike/>
                <w:color w:val="FF0000"/>
                <w:spacing w:val="1"/>
                <w:sz w:val="20"/>
                <w:szCs w:val="20"/>
              </w:rPr>
              <w:t xml:space="preserve"> </w:t>
            </w:r>
            <w:r w:rsidRPr="004E1EED">
              <w:rPr>
                <w:strike/>
                <w:color w:val="FF0000"/>
                <w:sz w:val="20"/>
                <w:szCs w:val="20"/>
              </w:rPr>
              <w:t>segment</w:t>
            </w:r>
            <w:r w:rsidRPr="004E1EED">
              <w:rPr>
                <w:sz w:val="20"/>
                <w:szCs w:val="20"/>
              </w:rPr>
              <w:t>.”</w:t>
            </w:r>
          </w:p>
        </w:tc>
      </w:tr>
      <w:tr w:rsidR="00DB048F" w:rsidRPr="00FA777D" w14:paraId="4F16E5F4" w14:textId="77777777" w:rsidTr="007926F3">
        <w:trPr>
          <w:trHeight w:val="159"/>
        </w:trPr>
        <w:tc>
          <w:tcPr>
            <w:tcW w:w="738" w:type="dxa"/>
          </w:tcPr>
          <w:p w14:paraId="1838E664" w14:textId="4E4D12C6" w:rsidR="00DB048F" w:rsidRDefault="00DB048F" w:rsidP="00DB048F">
            <w:pPr>
              <w:tabs>
                <w:tab w:val="right" w:pos="522"/>
              </w:tabs>
              <w:rPr>
                <w:rFonts w:ascii="Arial" w:hAnsi="Arial" w:cs="Arial"/>
                <w:sz w:val="20"/>
                <w:szCs w:val="20"/>
              </w:rPr>
            </w:pPr>
            <w:r>
              <w:rPr>
                <w:rFonts w:ascii="Arial" w:hAnsi="Arial" w:cs="Arial"/>
                <w:sz w:val="20"/>
                <w:szCs w:val="20"/>
              </w:rPr>
              <w:t>4616</w:t>
            </w:r>
          </w:p>
        </w:tc>
        <w:tc>
          <w:tcPr>
            <w:tcW w:w="1134" w:type="dxa"/>
          </w:tcPr>
          <w:p w14:paraId="7F412B68" w14:textId="77777777" w:rsidR="00DB048F" w:rsidRDefault="00DB048F" w:rsidP="00DB048F">
            <w:pPr>
              <w:rPr>
                <w:rFonts w:ascii="Arial" w:hAnsi="Arial" w:cs="Arial"/>
                <w:sz w:val="20"/>
                <w:szCs w:val="20"/>
              </w:rPr>
            </w:pPr>
            <w:r>
              <w:rPr>
                <w:rFonts w:ascii="Arial" w:hAnsi="Arial" w:cs="Arial"/>
                <w:sz w:val="20"/>
                <w:szCs w:val="20"/>
              </w:rPr>
              <w:t>36.3.19.4</w:t>
            </w:r>
          </w:p>
          <w:p w14:paraId="59EB5110" w14:textId="17BFC43D" w:rsidR="00DB048F" w:rsidRDefault="00DB048F" w:rsidP="00DB048F">
            <w:pPr>
              <w:rPr>
                <w:rFonts w:ascii="Arial" w:hAnsi="Arial" w:cs="Arial"/>
                <w:sz w:val="20"/>
                <w:szCs w:val="20"/>
              </w:rPr>
            </w:pPr>
          </w:p>
        </w:tc>
        <w:tc>
          <w:tcPr>
            <w:tcW w:w="845" w:type="dxa"/>
          </w:tcPr>
          <w:p w14:paraId="3391AF46" w14:textId="022B2C4C" w:rsidR="00DB048F" w:rsidRDefault="00DB048F" w:rsidP="00DB048F">
            <w:pPr>
              <w:rPr>
                <w:rFonts w:ascii="Arial" w:hAnsi="Arial" w:cs="Arial"/>
                <w:sz w:val="20"/>
                <w:szCs w:val="20"/>
              </w:rPr>
            </w:pPr>
            <w:r>
              <w:rPr>
                <w:rFonts w:ascii="Arial" w:hAnsi="Arial" w:cs="Arial"/>
                <w:sz w:val="20"/>
                <w:szCs w:val="20"/>
              </w:rPr>
              <w:t>531</w:t>
            </w:r>
          </w:p>
        </w:tc>
        <w:tc>
          <w:tcPr>
            <w:tcW w:w="2071" w:type="dxa"/>
          </w:tcPr>
          <w:p w14:paraId="76FDEFCF" w14:textId="52E273C9" w:rsidR="00DB048F" w:rsidRDefault="00DB048F" w:rsidP="00DB048F">
            <w:pPr>
              <w:rPr>
                <w:rFonts w:ascii="Arial" w:hAnsi="Arial" w:cs="Arial"/>
                <w:sz w:val="20"/>
                <w:szCs w:val="20"/>
              </w:rPr>
            </w:pPr>
            <w:r>
              <w:rPr>
                <w:rFonts w:ascii="Arial" w:hAnsi="Arial" w:cs="Arial"/>
                <w:sz w:val="20"/>
                <w:szCs w:val="20"/>
              </w:rPr>
              <w:t xml:space="preserve">For the narrow subcarriers of EHT, with a frequency offset between transmitter and receiver, especially for wider bandwidth PPDUs, ICI is a problem. It is often mitigated by resampling the signal before the FFT; yet it is challenging to perform such resampling without an oversampling ratio well above unity (e.g. 1.25-2x oversampled). However the 20+ year old EVM language (dating back to 20 MHz and 312.5 kHz subcarriers) still says "The transmit </w:t>
            </w:r>
            <w:r>
              <w:rPr>
                <w:rFonts w:ascii="Arial" w:hAnsi="Arial" w:cs="Arial"/>
                <w:sz w:val="20"/>
                <w:szCs w:val="20"/>
              </w:rPr>
              <w:lastRenderedPageBreak/>
              <w:t>modulation accuracy test shall be performed by instrumentation capable of converting the transmitted signals into a stream of complex samples at sampling rate greater than or equal to the bandwidth of the signal being transmitted."</w:t>
            </w:r>
          </w:p>
        </w:tc>
        <w:tc>
          <w:tcPr>
            <w:tcW w:w="2924" w:type="dxa"/>
          </w:tcPr>
          <w:p w14:paraId="06E5E12C" w14:textId="5480B67E" w:rsidR="00DB048F" w:rsidRDefault="00DB048F" w:rsidP="00DB048F">
            <w:pPr>
              <w:rPr>
                <w:rFonts w:ascii="Arial" w:hAnsi="Arial" w:cs="Arial"/>
                <w:sz w:val="20"/>
                <w:szCs w:val="20"/>
              </w:rPr>
            </w:pPr>
            <w:r>
              <w:rPr>
                <w:rFonts w:ascii="Arial" w:hAnsi="Arial" w:cs="Arial"/>
                <w:sz w:val="20"/>
                <w:szCs w:val="20"/>
              </w:rPr>
              <w:lastRenderedPageBreak/>
              <w:t>Preferred: change "sampling rate greater than or equal to" to "a sampling rate at least twice". Fallback: delete "or equal"</w:t>
            </w:r>
          </w:p>
        </w:tc>
        <w:tc>
          <w:tcPr>
            <w:tcW w:w="2430" w:type="dxa"/>
          </w:tcPr>
          <w:p w14:paraId="1878620C" w14:textId="4629F8E0" w:rsidR="00DB048F" w:rsidRDefault="004E1EED" w:rsidP="00DB048F">
            <w:pPr>
              <w:rPr>
                <w:sz w:val="20"/>
                <w:szCs w:val="20"/>
              </w:rPr>
            </w:pPr>
            <w:r>
              <w:rPr>
                <w:b/>
                <w:sz w:val="20"/>
                <w:szCs w:val="20"/>
                <w:u w:val="single"/>
              </w:rPr>
              <w:t>Re</w:t>
            </w:r>
            <w:r w:rsidRPr="004E1EED">
              <w:rPr>
                <w:b/>
                <w:sz w:val="20"/>
                <w:szCs w:val="20"/>
                <w:u w:val="single"/>
              </w:rPr>
              <w:t>jected</w:t>
            </w:r>
            <w:r>
              <w:rPr>
                <w:sz w:val="20"/>
                <w:szCs w:val="20"/>
              </w:rPr>
              <w:t>:</w:t>
            </w:r>
          </w:p>
          <w:p w14:paraId="4BA592DA" w14:textId="77777777" w:rsidR="004E1EED" w:rsidRDefault="004E1EED" w:rsidP="00DB048F">
            <w:pPr>
              <w:rPr>
                <w:sz w:val="20"/>
                <w:szCs w:val="20"/>
              </w:rPr>
            </w:pPr>
          </w:p>
          <w:p w14:paraId="3BFC09F6" w14:textId="29EDE39E" w:rsidR="004E1EED" w:rsidRPr="00224A4D" w:rsidRDefault="004E1EED" w:rsidP="00DB048F">
            <w:pPr>
              <w:rPr>
                <w:sz w:val="20"/>
                <w:szCs w:val="20"/>
              </w:rPr>
            </w:pPr>
            <w:r>
              <w:rPr>
                <w:sz w:val="20"/>
                <w:szCs w:val="20"/>
              </w:rPr>
              <w:t xml:space="preserve">Subcarrier spacing for EHT is same as HE. If current sentence is problematic, then it would be better to fix it in </w:t>
            </w:r>
            <w:proofErr w:type="spellStart"/>
            <w:r>
              <w:rPr>
                <w:sz w:val="20"/>
                <w:szCs w:val="20"/>
              </w:rPr>
              <w:t>TGme</w:t>
            </w:r>
            <w:proofErr w:type="spellEnd"/>
            <w:r>
              <w:rPr>
                <w:sz w:val="20"/>
                <w:szCs w:val="20"/>
              </w:rPr>
              <w:t xml:space="preserve">. </w:t>
            </w:r>
          </w:p>
        </w:tc>
      </w:tr>
      <w:tr w:rsidR="00DB048F" w:rsidRPr="00FA777D" w14:paraId="57A2A0C1" w14:textId="77777777" w:rsidTr="007926F3">
        <w:trPr>
          <w:trHeight w:val="159"/>
        </w:trPr>
        <w:tc>
          <w:tcPr>
            <w:tcW w:w="738" w:type="dxa"/>
          </w:tcPr>
          <w:p w14:paraId="33AB3516" w14:textId="5D561D0E" w:rsidR="00DB048F" w:rsidRDefault="00DB048F" w:rsidP="00DB048F">
            <w:pPr>
              <w:tabs>
                <w:tab w:val="right" w:pos="522"/>
              </w:tabs>
              <w:rPr>
                <w:rFonts w:ascii="Arial" w:hAnsi="Arial" w:cs="Arial"/>
                <w:sz w:val="20"/>
                <w:szCs w:val="20"/>
              </w:rPr>
            </w:pPr>
            <w:r>
              <w:rPr>
                <w:rFonts w:ascii="Arial" w:hAnsi="Arial" w:cs="Arial"/>
                <w:sz w:val="20"/>
                <w:szCs w:val="20"/>
              </w:rPr>
              <w:t>7263</w:t>
            </w:r>
          </w:p>
        </w:tc>
        <w:tc>
          <w:tcPr>
            <w:tcW w:w="1134" w:type="dxa"/>
          </w:tcPr>
          <w:p w14:paraId="67343351" w14:textId="77777777" w:rsidR="00DB048F" w:rsidRDefault="00DB048F" w:rsidP="00DB048F">
            <w:pPr>
              <w:rPr>
                <w:rFonts w:ascii="Arial" w:hAnsi="Arial" w:cs="Arial"/>
                <w:sz w:val="20"/>
                <w:szCs w:val="20"/>
                <w:lang w:eastAsia="ko-KR"/>
              </w:rPr>
            </w:pPr>
            <w:r>
              <w:rPr>
                <w:rFonts w:ascii="Arial" w:hAnsi="Arial" w:cs="Arial"/>
                <w:sz w:val="20"/>
                <w:szCs w:val="20"/>
              </w:rPr>
              <w:t>36.3.19.4.4</w:t>
            </w:r>
          </w:p>
          <w:p w14:paraId="4A204CC2" w14:textId="63B46EE8" w:rsidR="00DB048F" w:rsidRDefault="00DB048F" w:rsidP="00DB048F">
            <w:pPr>
              <w:rPr>
                <w:rFonts w:ascii="Arial" w:hAnsi="Arial" w:cs="Arial"/>
                <w:sz w:val="20"/>
                <w:szCs w:val="20"/>
              </w:rPr>
            </w:pPr>
          </w:p>
        </w:tc>
        <w:tc>
          <w:tcPr>
            <w:tcW w:w="845" w:type="dxa"/>
          </w:tcPr>
          <w:p w14:paraId="542D780E" w14:textId="58A1A049" w:rsidR="00DB048F" w:rsidRDefault="00DB048F" w:rsidP="00DB048F">
            <w:pPr>
              <w:rPr>
                <w:rFonts w:ascii="Arial" w:hAnsi="Arial" w:cs="Arial"/>
                <w:sz w:val="20"/>
                <w:szCs w:val="20"/>
              </w:rPr>
            </w:pPr>
            <w:r>
              <w:rPr>
                <w:rFonts w:ascii="Arial" w:hAnsi="Arial" w:cs="Arial"/>
                <w:sz w:val="20"/>
                <w:szCs w:val="20"/>
              </w:rPr>
              <w:t>533</w:t>
            </w:r>
          </w:p>
        </w:tc>
        <w:tc>
          <w:tcPr>
            <w:tcW w:w="2071" w:type="dxa"/>
          </w:tcPr>
          <w:p w14:paraId="6F639929" w14:textId="7695E0F2" w:rsidR="00DB048F" w:rsidRDefault="00DB048F" w:rsidP="00DB048F">
            <w:pPr>
              <w:rPr>
                <w:rFonts w:ascii="Arial" w:hAnsi="Arial" w:cs="Arial"/>
                <w:sz w:val="20"/>
                <w:szCs w:val="20"/>
              </w:rPr>
            </w:pPr>
            <w:r>
              <w:rPr>
                <w:rFonts w:ascii="Arial" w:hAnsi="Arial" w:cs="Arial"/>
                <w:sz w:val="20"/>
                <w:szCs w:val="20"/>
              </w:rPr>
              <w:t>Change "average across PPDUs of the RMS" to "average the RMS across PPDUs"</w:t>
            </w:r>
          </w:p>
        </w:tc>
        <w:tc>
          <w:tcPr>
            <w:tcW w:w="2924" w:type="dxa"/>
          </w:tcPr>
          <w:p w14:paraId="5AF79F32" w14:textId="6EE3ABD5" w:rsidR="00DB048F" w:rsidRDefault="00DB048F" w:rsidP="00DB048F">
            <w:pPr>
              <w:rPr>
                <w:rFonts w:ascii="Arial" w:hAnsi="Arial" w:cs="Arial"/>
                <w:sz w:val="20"/>
                <w:szCs w:val="20"/>
              </w:rPr>
            </w:pPr>
            <w:r>
              <w:rPr>
                <w:rFonts w:ascii="Arial" w:hAnsi="Arial" w:cs="Arial"/>
                <w:sz w:val="20"/>
                <w:szCs w:val="20"/>
              </w:rPr>
              <w:t>See comment</w:t>
            </w:r>
          </w:p>
        </w:tc>
        <w:tc>
          <w:tcPr>
            <w:tcW w:w="2430" w:type="dxa"/>
          </w:tcPr>
          <w:p w14:paraId="68A3312E" w14:textId="0AEBD945" w:rsidR="00DB048F" w:rsidRPr="00247987" w:rsidRDefault="00247987" w:rsidP="00DB048F">
            <w:pPr>
              <w:rPr>
                <w:b/>
                <w:sz w:val="20"/>
                <w:szCs w:val="20"/>
                <w:u w:val="single"/>
              </w:rPr>
            </w:pPr>
            <w:r w:rsidRPr="00247987">
              <w:rPr>
                <w:b/>
                <w:sz w:val="20"/>
                <w:szCs w:val="20"/>
                <w:u w:val="single"/>
              </w:rPr>
              <w:t>Accepted</w:t>
            </w:r>
          </w:p>
        </w:tc>
      </w:tr>
      <w:tr w:rsidR="000002AB" w:rsidRPr="00FA777D" w14:paraId="1392F19B" w14:textId="77777777" w:rsidTr="007926F3">
        <w:trPr>
          <w:trHeight w:val="159"/>
        </w:trPr>
        <w:tc>
          <w:tcPr>
            <w:tcW w:w="738" w:type="dxa"/>
          </w:tcPr>
          <w:p w14:paraId="510F655B" w14:textId="42FA0E63" w:rsidR="000002AB" w:rsidRDefault="000002AB" w:rsidP="000002AB">
            <w:pPr>
              <w:tabs>
                <w:tab w:val="right" w:pos="522"/>
              </w:tabs>
              <w:rPr>
                <w:rFonts w:ascii="Arial" w:hAnsi="Arial" w:cs="Arial"/>
                <w:sz w:val="20"/>
                <w:szCs w:val="20"/>
              </w:rPr>
            </w:pPr>
            <w:r>
              <w:rPr>
                <w:rFonts w:ascii="Arial" w:hAnsi="Arial" w:cs="Arial"/>
                <w:sz w:val="20"/>
                <w:szCs w:val="20"/>
              </w:rPr>
              <w:t>6445</w:t>
            </w:r>
          </w:p>
        </w:tc>
        <w:tc>
          <w:tcPr>
            <w:tcW w:w="1134" w:type="dxa"/>
          </w:tcPr>
          <w:p w14:paraId="56B03EFB" w14:textId="0E06C67B" w:rsidR="000002AB" w:rsidRDefault="000002AB" w:rsidP="000002AB">
            <w:pPr>
              <w:rPr>
                <w:rFonts w:ascii="Arial" w:hAnsi="Arial" w:cs="Arial"/>
                <w:sz w:val="20"/>
                <w:szCs w:val="20"/>
              </w:rPr>
            </w:pPr>
            <w:r>
              <w:rPr>
                <w:rFonts w:ascii="Arial" w:hAnsi="Arial" w:cs="Arial"/>
                <w:sz w:val="20"/>
                <w:szCs w:val="20"/>
              </w:rPr>
              <w:t>36.3.19</w:t>
            </w:r>
          </w:p>
        </w:tc>
        <w:tc>
          <w:tcPr>
            <w:tcW w:w="845" w:type="dxa"/>
          </w:tcPr>
          <w:p w14:paraId="426D04BE" w14:textId="34F92058" w:rsidR="000002AB" w:rsidRDefault="000002AB" w:rsidP="000002AB">
            <w:pPr>
              <w:rPr>
                <w:rFonts w:ascii="Arial" w:hAnsi="Arial" w:cs="Arial"/>
                <w:sz w:val="20"/>
                <w:szCs w:val="20"/>
              </w:rPr>
            </w:pPr>
            <w:r>
              <w:rPr>
                <w:rFonts w:ascii="Arial" w:hAnsi="Arial" w:cs="Arial"/>
                <w:sz w:val="20"/>
                <w:szCs w:val="20"/>
              </w:rPr>
              <w:t>534</w:t>
            </w:r>
          </w:p>
        </w:tc>
        <w:tc>
          <w:tcPr>
            <w:tcW w:w="2071" w:type="dxa"/>
          </w:tcPr>
          <w:p w14:paraId="6B5BB387" w14:textId="545AAAA2" w:rsidR="000002AB" w:rsidRDefault="000002AB" w:rsidP="000002AB">
            <w:pPr>
              <w:rPr>
                <w:rFonts w:ascii="Arial" w:hAnsi="Arial" w:cs="Arial"/>
                <w:sz w:val="20"/>
                <w:szCs w:val="20"/>
              </w:rPr>
            </w:pPr>
            <w:r>
              <w:rPr>
                <w:rFonts w:ascii="Arial" w:hAnsi="Arial" w:cs="Arial"/>
                <w:sz w:val="20"/>
                <w:szCs w:val="20"/>
              </w:rPr>
              <w:t>When defining an occupied RU bandwidth of r in units of a 26-tone RU, 26-tone RUs not defined such as 26-tone RU19 in 80MHz could be included since this is related to a range in units of a 26-tone RU.</w:t>
            </w:r>
          </w:p>
        </w:tc>
        <w:tc>
          <w:tcPr>
            <w:tcW w:w="2924" w:type="dxa"/>
          </w:tcPr>
          <w:p w14:paraId="38033F53" w14:textId="3550DA73" w:rsidR="000002AB" w:rsidRDefault="000002AB" w:rsidP="000002AB">
            <w:pPr>
              <w:rPr>
                <w:rFonts w:ascii="Arial" w:hAnsi="Arial" w:cs="Arial"/>
                <w:sz w:val="20"/>
                <w:szCs w:val="20"/>
              </w:rPr>
            </w:pPr>
            <w:r>
              <w:rPr>
                <w:rFonts w:ascii="Arial" w:hAnsi="Arial" w:cs="Arial"/>
                <w:sz w:val="20"/>
                <w:szCs w:val="20"/>
              </w:rPr>
              <w:t>Modify the numbers for r as follows.</w:t>
            </w:r>
            <w:r>
              <w:rPr>
                <w:rFonts w:ascii="Arial" w:hAnsi="Arial" w:cs="Arial"/>
                <w:sz w:val="20"/>
                <w:szCs w:val="20"/>
              </w:rPr>
              <w:br/>
              <w:t>- Change 27 to 28 if 484+242-tone MRU</w:t>
            </w:r>
            <w:r>
              <w:rPr>
                <w:rFonts w:ascii="Arial" w:hAnsi="Arial" w:cs="Arial"/>
                <w:sz w:val="20"/>
                <w:szCs w:val="20"/>
              </w:rPr>
              <w:br/>
              <w:t>- Change 36 to 37 if 996-tone RU</w:t>
            </w:r>
            <w:r>
              <w:rPr>
                <w:rFonts w:ascii="Arial" w:hAnsi="Arial" w:cs="Arial"/>
                <w:sz w:val="20"/>
                <w:szCs w:val="20"/>
              </w:rPr>
              <w:br/>
              <w:t>- Change 54 to 55 if 996+484-tone MRU</w:t>
            </w:r>
            <w:r>
              <w:rPr>
                <w:rFonts w:ascii="Arial" w:hAnsi="Arial" w:cs="Arial"/>
                <w:sz w:val="20"/>
                <w:szCs w:val="20"/>
              </w:rPr>
              <w:br/>
              <w:t>- Change 72 to 74 if 2x996-tone RU´,</w:t>
            </w:r>
            <w:r>
              <w:rPr>
                <w:rFonts w:ascii="Arial" w:hAnsi="Arial" w:cs="Arial"/>
                <w:sz w:val="20"/>
                <w:szCs w:val="20"/>
              </w:rPr>
              <w:br/>
              <w:t>- Change 90 to 92 if 2x996+484-tone MRU</w:t>
            </w:r>
            <w:r>
              <w:rPr>
                <w:rFonts w:ascii="Arial" w:hAnsi="Arial" w:cs="Arial"/>
                <w:sz w:val="20"/>
                <w:szCs w:val="20"/>
              </w:rPr>
              <w:br/>
              <w:t>- Change 108 to 111 if 3x996-tone MRU´,</w:t>
            </w:r>
            <w:r>
              <w:rPr>
                <w:rFonts w:ascii="Arial" w:hAnsi="Arial" w:cs="Arial"/>
                <w:sz w:val="20"/>
                <w:szCs w:val="20"/>
              </w:rPr>
              <w:br/>
              <w:t>- Change 126 to 129 if 3x996+484-tone MRU</w:t>
            </w:r>
          </w:p>
        </w:tc>
        <w:tc>
          <w:tcPr>
            <w:tcW w:w="2430" w:type="dxa"/>
          </w:tcPr>
          <w:p w14:paraId="79D94032" w14:textId="77777777" w:rsidR="000002AB" w:rsidRPr="005904CA" w:rsidRDefault="000002AB" w:rsidP="000002AB">
            <w:pPr>
              <w:rPr>
                <w:b/>
                <w:sz w:val="20"/>
                <w:szCs w:val="20"/>
                <w:u w:val="single"/>
              </w:rPr>
            </w:pPr>
            <w:r w:rsidRPr="005904CA">
              <w:rPr>
                <w:b/>
                <w:sz w:val="20"/>
                <w:szCs w:val="20"/>
                <w:u w:val="single"/>
              </w:rPr>
              <w:t>Revised:</w:t>
            </w:r>
          </w:p>
          <w:p w14:paraId="1E80B6E0" w14:textId="77777777" w:rsidR="000002AB" w:rsidRDefault="000002AB" w:rsidP="000002AB">
            <w:pPr>
              <w:rPr>
                <w:sz w:val="20"/>
                <w:szCs w:val="20"/>
              </w:rPr>
            </w:pPr>
          </w:p>
          <w:p w14:paraId="7B3400F5" w14:textId="77777777" w:rsidR="000002AB" w:rsidRDefault="000002AB" w:rsidP="000002AB">
            <w:pPr>
              <w:rPr>
                <w:sz w:val="20"/>
                <w:szCs w:val="20"/>
              </w:rPr>
            </w:pPr>
            <w:r>
              <w:rPr>
                <w:sz w:val="20"/>
                <w:szCs w:val="20"/>
              </w:rPr>
              <w:t>Agreed.</w:t>
            </w:r>
          </w:p>
          <w:p w14:paraId="4AF47AD4" w14:textId="1515B6AF" w:rsidR="000002AB" w:rsidRDefault="000002AB" w:rsidP="000002AB">
            <w:pPr>
              <w:rPr>
                <w:sz w:val="20"/>
                <w:szCs w:val="20"/>
              </w:rPr>
            </w:pPr>
            <w:r>
              <w:rPr>
                <w:sz w:val="20"/>
                <w:szCs w:val="20"/>
              </w:rPr>
              <w:t xml:space="preserve"> </w:t>
            </w:r>
          </w:p>
          <w:p w14:paraId="6FA1219A" w14:textId="443332E3" w:rsidR="000002AB" w:rsidRPr="00247987" w:rsidRDefault="000002AB" w:rsidP="000002AB">
            <w:pPr>
              <w:rPr>
                <w:b/>
                <w:sz w:val="20"/>
                <w:szCs w:val="20"/>
                <w:u w:val="single"/>
              </w:rPr>
            </w:pPr>
            <w:r>
              <w:rPr>
                <w:i/>
                <w:sz w:val="20"/>
                <w:szCs w:val="20"/>
              </w:rPr>
              <w:t>A</w:t>
            </w:r>
            <w:r w:rsidRPr="00E52828">
              <w:rPr>
                <w:i/>
                <w:sz w:val="20"/>
                <w:szCs w:val="20"/>
              </w:rPr>
              <w:t>dopt change #1 in 11-21/1213r0</w:t>
            </w:r>
          </w:p>
        </w:tc>
      </w:tr>
      <w:tr w:rsidR="00DB048F" w:rsidRPr="00FA777D" w14:paraId="1633664D" w14:textId="77777777" w:rsidTr="007926F3">
        <w:trPr>
          <w:trHeight w:val="159"/>
        </w:trPr>
        <w:tc>
          <w:tcPr>
            <w:tcW w:w="738" w:type="dxa"/>
          </w:tcPr>
          <w:p w14:paraId="01203C2A" w14:textId="4CE85663" w:rsidR="00DB048F" w:rsidRDefault="00DB048F" w:rsidP="00DB048F">
            <w:pPr>
              <w:tabs>
                <w:tab w:val="right" w:pos="522"/>
              </w:tabs>
              <w:rPr>
                <w:rFonts w:ascii="Arial" w:hAnsi="Arial" w:cs="Arial"/>
                <w:sz w:val="20"/>
                <w:szCs w:val="20"/>
              </w:rPr>
            </w:pPr>
            <w:r>
              <w:rPr>
                <w:rFonts w:ascii="Arial" w:hAnsi="Arial" w:cs="Arial"/>
                <w:sz w:val="20"/>
                <w:szCs w:val="20"/>
              </w:rPr>
              <w:t>4556</w:t>
            </w:r>
          </w:p>
        </w:tc>
        <w:tc>
          <w:tcPr>
            <w:tcW w:w="1134" w:type="dxa"/>
          </w:tcPr>
          <w:p w14:paraId="4CB0DA78" w14:textId="1AABB9E0" w:rsidR="00DB048F" w:rsidRDefault="00DB048F" w:rsidP="00DB048F">
            <w:pPr>
              <w:rPr>
                <w:rFonts w:ascii="Arial" w:hAnsi="Arial" w:cs="Arial"/>
                <w:sz w:val="20"/>
                <w:szCs w:val="20"/>
              </w:rPr>
            </w:pPr>
            <w:r>
              <w:rPr>
                <w:rFonts w:ascii="Arial" w:hAnsi="Arial" w:cs="Arial"/>
                <w:sz w:val="20"/>
                <w:szCs w:val="20"/>
              </w:rPr>
              <w:t>36.3.19.4</w:t>
            </w:r>
          </w:p>
        </w:tc>
        <w:tc>
          <w:tcPr>
            <w:tcW w:w="845" w:type="dxa"/>
          </w:tcPr>
          <w:p w14:paraId="37BA04D0" w14:textId="490698A5" w:rsidR="00DB048F" w:rsidRDefault="00DB048F" w:rsidP="00DB048F">
            <w:pPr>
              <w:rPr>
                <w:rFonts w:ascii="Arial" w:hAnsi="Arial" w:cs="Arial"/>
                <w:sz w:val="20"/>
                <w:szCs w:val="20"/>
              </w:rPr>
            </w:pPr>
            <w:r>
              <w:rPr>
                <w:rFonts w:ascii="Arial" w:hAnsi="Arial" w:cs="Arial"/>
                <w:sz w:val="20"/>
                <w:szCs w:val="20"/>
              </w:rPr>
              <w:t>534</w:t>
            </w:r>
          </w:p>
        </w:tc>
        <w:tc>
          <w:tcPr>
            <w:tcW w:w="2071" w:type="dxa"/>
          </w:tcPr>
          <w:p w14:paraId="76576EFC" w14:textId="6A60F1DE" w:rsidR="00DB048F" w:rsidRDefault="00DB048F" w:rsidP="00DB048F">
            <w:pPr>
              <w:rPr>
                <w:rFonts w:ascii="Arial" w:hAnsi="Arial" w:cs="Arial"/>
                <w:sz w:val="20"/>
                <w:szCs w:val="20"/>
              </w:rPr>
            </w:pPr>
            <w:r>
              <w:rPr>
                <w:rFonts w:ascii="Arial" w:hAnsi="Arial" w:cs="Arial"/>
                <w:sz w:val="20"/>
                <w:szCs w:val="20"/>
              </w:rPr>
              <w:t>r=36 for 996-tone RU. While I understand there are only 36 RU26 in 996-tone RU in the new EHT tone plan, however, the unoccupied EVM decay is more related to the occupied BW of 996-tone RU instead of the number of RU26 within its tone plan. So I suggest to use r</w:t>
            </w:r>
            <w:proofErr w:type="gramStart"/>
            <w:r>
              <w:rPr>
                <w:rFonts w:ascii="Arial" w:hAnsi="Arial" w:cs="Arial"/>
                <w:sz w:val="20"/>
                <w:szCs w:val="20"/>
              </w:rPr>
              <w:t>=[</w:t>
            </w:r>
            <w:proofErr w:type="gramEnd"/>
            <w:r>
              <w:rPr>
                <w:rFonts w:ascii="Arial" w:hAnsi="Arial" w:cs="Arial"/>
                <w:sz w:val="20"/>
                <w:szCs w:val="20"/>
              </w:rPr>
              <w:t xml:space="preserve">RU occupied BW/2MHz) or set r=37 for RU996 to be aligned with the </w:t>
            </w:r>
            <w:r>
              <w:rPr>
                <w:rFonts w:ascii="Arial" w:hAnsi="Arial" w:cs="Arial"/>
                <w:sz w:val="20"/>
                <w:szCs w:val="20"/>
              </w:rPr>
              <w:lastRenderedPageBreak/>
              <w:t xml:space="preserve">HE requirement. Also need to make the same adjustments for RU size&gt;996. Note, if the r value is indeed </w:t>
            </w:r>
            <w:proofErr w:type="spellStart"/>
            <w:r>
              <w:rPr>
                <w:rFonts w:ascii="Arial" w:hAnsi="Arial" w:cs="Arial"/>
                <w:sz w:val="20"/>
                <w:szCs w:val="20"/>
              </w:rPr>
              <w:t>changeed</w:t>
            </w:r>
            <w:proofErr w:type="spellEnd"/>
            <w:r>
              <w:rPr>
                <w:rFonts w:ascii="Arial" w:hAnsi="Arial" w:cs="Arial"/>
                <w:sz w:val="20"/>
                <w:szCs w:val="20"/>
              </w:rPr>
              <w:t xml:space="preserve"> based on this comment, we also need to update the i_RU26,end definition in L24P537</w:t>
            </w:r>
          </w:p>
        </w:tc>
        <w:tc>
          <w:tcPr>
            <w:tcW w:w="2924" w:type="dxa"/>
          </w:tcPr>
          <w:p w14:paraId="1349A812" w14:textId="242BBCF3" w:rsidR="00DB048F" w:rsidRDefault="00DB048F" w:rsidP="00DB048F">
            <w:pPr>
              <w:rPr>
                <w:rFonts w:ascii="Arial" w:hAnsi="Arial" w:cs="Arial"/>
                <w:sz w:val="20"/>
                <w:szCs w:val="20"/>
              </w:rPr>
            </w:pPr>
            <w:proofErr w:type="gramStart"/>
            <w:r>
              <w:rPr>
                <w:rFonts w:ascii="Arial" w:hAnsi="Arial" w:cs="Arial"/>
                <w:sz w:val="20"/>
                <w:szCs w:val="20"/>
              </w:rPr>
              <w:lastRenderedPageBreak/>
              <w:t>as</w:t>
            </w:r>
            <w:proofErr w:type="gramEnd"/>
            <w:r>
              <w:rPr>
                <w:rFonts w:ascii="Arial" w:hAnsi="Arial" w:cs="Arial"/>
                <w:sz w:val="20"/>
                <w:szCs w:val="20"/>
              </w:rPr>
              <w:t xml:space="preserve"> in the comment.</w:t>
            </w:r>
          </w:p>
        </w:tc>
        <w:tc>
          <w:tcPr>
            <w:tcW w:w="2430" w:type="dxa"/>
          </w:tcPr>
          <w:p w14:paraId="14FADC66" w14:textId="77777777" w:rsidR="00DB048F" w:rsidRPr="00247987" w:rsidRDefault="00247987" w:rsidP="00DB048F">
            <w:pPr>
              <w:rPr>
                <w:b/>
                <w:sz w:val="20"/>
                <w:szCs w:val="20"/>
                <w:u w:val="single"/>
              </w:rPr>
            </w:pPr>
            <w:r w:rsidRPr="00247987">
              <w:rPr>
                <w:b/>
                <w:sz w:val="20"/>
                <w:szCs w:val="20"/>
                <w:u w:val="single"/>
              </w:rPr>
              <w:t>Revised:</w:t>
            </w:r>
          </w:p>
          <w:p w14:paraId="6DFF509A" w14:textId="77777777" w:rsidR="00247987" w:rsidRDefault="00247987" w:rsidP="00DB048F">
            <w:pPr>
              <w:rPr>
                <w:sz w:val="20"/>
                <w:szCs w:val="20"/>
              </w:rPr>
            </w:pPr>
          </w:p>
          <w:p w14:paraId="6EA15ACD" w14:textId="77777777" w:rsidR="005904CA" w:rsidRDefault="00247987" w:rsidP="00DB048F">
            <w:pPr>
              <w:rPr>
                <w:sz w:val="20"/>
                <w:szCs w:val="20"/>
              </w:rPr>
            </w:pPr>
            <w:r>
              <w:rPr>
                <w:sz w:val="20"/>
                <w:szCs w:val="20"/>
              </w:rPr>
              <w:t xml:space="preserve">Agree to use </w:t>
            </w:r>
            <w:r w:rsidR="005904CA">
              <w:rPr>
                <w:sz w:val="20"/>
                <w:szCs w:val="20"/>
              </w:rPr>
              <w:t>r</w:t>
            </w:r>
            <w:r>
              <w:rPr>
                <w:sz w:val="20"/>
                <w:szCs w:val="20"/>
              </w:rPr>
              <w:t xml:space="preserve">=37 </w:t>
            </w:r>
            <w:r w:rsidR="005904CA">
              <w:rPr>
                <w:sz w:val="20"/>
                <w:szCs w:val="20"/>
              </w:rPr>
              <w:t>for 996-tone RU. N</w:t>
            </w:r>
            <w:r>
              <w:rPr>
                <w:sz w:val="20"/>
                <w:szCs w:val="20"/>
              </w:rPr>
              <w:t>ow RU19 is empty and total number of 26-tone RU</w:t>
            </w:r>
            <w:r w:rsidR="005904CA">
              <w:rPr>
                <w:sz w:val="20"/>
                <w:szCs w:val="20"/>
              </w:rPr>
              <w:t>s</w:t>
            </w:r>
            <w:r>
              <w:rPr>
                <w:sz w:val="20"/>
                <w:szCs w:val="20"/>
              </w:rPr>
              <w:t xml:space="preserve"> in 996-tone RU is 37.</w:t>
            </w:r>
            <w:r w:rsidR="005904CA">
              <w:rPr>
                <w:sz w:val="20"/>
                <w:szCs w:val="20"/>
              </w:rPr>
              <w:t xml:space="preserve"> </w:t>
            </w:r>
          </w:p>
          <w:p w14:paraId="599546A0" w14:textId="3F255BB1" w:rsidR="00247987" w:rsidRDefault="005904CA" w:rsidP="00DB048F">
            <w:pPr>
              <w:rPr>
                <w:sz w:val="20"/>
                <w:szCs w:val="20"/>
              </w:rPr>
            </w:pPr>
            <w:r>
              <w:rPr>
                <w:sz w:val="20"/>
                <w:szCs w:val="20"/>
              </w:rPr>
              <w:t xml:space="preserve">However, we don’t need to update </w:t>
            </w:r>
            <w:r w:rsidRPr="005904CA">
              <w:rPr>
                <w:sz w:val="20"/>
                <w:szCs w:val="20"/>
              </w:rPr>
              <w:t>i_RU26</w:t>
            </w:r>
            <w:proofErr w:type="gramStart"/>
            <w:r w:rsidRPr="005904CA">
              <w:rPr>
                <w:sz w:val="20"/>
                <w:szCs w:val="20"/>
              </w:rPr>
              <w:t>,end</w:t>
            </w:r>
            <w:proofErr w:type="gramEnd"/>
            <w:r w:rsidRPr="005904CA">
              <w:rPr>
                <w:sz w:val="20"/>
                <w:szCs w:val="20"/>
              </w:rPr>
              <w:t xml:space="preserve"> definition</w:t>
            </w:r>
            <w:r>
              <w:rPr>
                <w:sz w:val="20"/>
                <w:szCs w:val="20"/>
              </w:rPr>
              <w:t>.</w:t>
            </w:r>
          </w:p>
          <w:p w14:paraId="3558E04C" w14:textId="77777777" w:rsidR="00247987" w:rsidRDefault="00247987" w:rsidP="00DB048F">
            <w:pPr>
              <w:rPr>
                <w:sz w:val="20"/>
                <w:szCs w:val="20"/>
              </w:rPr>
            </w:pPr>
          </w:p>
          <w:p w14:paraId="735D5BBE" w14:textId="5F958407" w:rsidR="000002AB" w:rsidRDefault="000002AB" w:rsidP="00DB048F">
            <w:pPr>
              <w:rPr>
                <w:i/>
                <w:sz w:val="20"/>
                <w:szCs w:val="20"/>
              </w:rPr>
            </w:pPr>
            <w:r>
              <w:rPr>
                <w:i/>
                <w:sz w:val="20"/>
                <w:szCs w:val="20"/>
              </w:rPr>
              <w:t>A</w:t>
            </w:r>
            <w:r w:rsidRPr="00E52828">
              <w:rPr>
                <w:i/>
                <w:sz w:val="20"/>
                <w:szCs w:val="20"/>
              </w:rPr>
              <w:t>dopt change #1 in 11-21/1213r0</w:t>
            </w:r>
          </w:p>
          <w:p w14:paraId="05F6F210" w14:textId="77777777" w:rsidR="000002AB" w:rsidRDefault="000002AB" w:rsidP="00DB048F">
            <w:pPr>
              <w:rPr>
                <w:sz w:val="20"/>
                <w:szCs w:val="20"/>
              </w:rPr>
            </w:pPr>
          </w:p>
          <w:p w14:paraId="0BC16B05" w14:textId="1C54065E" w:rsidR="00247987" w:rsidRPr="00E52828" w:rsidRDefault="00247987" w:rsidP="000002AB">
            <w:pPr>
              <w:rPr>
                <w:i/>
                <w:sz w:val="20"/>
                <w:szCs w:val="20"/>
              </w:rPr>
            </w:pPr>
            <w:r w:rsidRPr="00E52828">
              <w:rPr>
                <w:i/>
                <w:sz w:val="20"/>
                <w:szCs w:val="20"/>
              </w:rPr>
              <w:t xml:space="preserve">Note to editor: </w:t>
            </w:r>
            <w:r w:rsidR="000002AB">
              <w:rPr>
                <w:i/>
                <w:sz w:val="20"/>
                <w:szCs w:val="20"/>
              </w:rPr>
              <w:t>Same resolution as in #6445</w:t>
            </w:r>
          </w:p>
        </w:tc>
      </w:tr>
      <w:tr w:rsidR="00DB048F" w:rsidRPr="00FA777D" w14:paraId="7428CF99" w14:textId="77777777" w:rsidTr="007926F3">
        <w:trPr>
          <w:trHeight w:val="159"/>
        </w:trPr>
        <w:tc>
          <w:tcPr>
            <w:tcW w:w="738" w:type="dxa"/>
          </w:tcPr>
          <w:p w14:paraId="3F2AF4E4" w14:textId="27E174FE" w:rsidR="00DB048F" w:rsidRDefault="00DB048F" w:rsidP="00DB048F">
            <w:pPr>
              <w:tabs>
                <w:tab w:val="right" w:pos="522"/>
              </w:tabs>
              <w:rPr>
                <w:rFonts w:ascii="Arial" w:hAnsi="Arial" w:cs="Arial"/>
                <w:sz w:val="20"/>
                <w:szCs w:val="20"/>
              </w:rPr>
            </w:pPr>
            <w:r>
              <w:rPr>
                <w:rFonts w:ascii="Arial" w:hAnsi="Arial" w:cs="Arial"/>
                <w:sz w:val="20"/>
                <w:szCs w:val="20"/>
              </w:rPr>
              <w:t>7265</w:t>
            </w:r>
          </w:p>
        </w:tc>
        <w:tc>
          <w:tcPr>
            <w:tcW w:w="1134" w:type="dxa"/>
          </w:tcPr>
          <w:p w14:paraId="6E01ABF6" w14:textId="2AE70C40" w:rsidR="00DB048F" w:rsidRDefault="00DB048F" w:rsidP="00DB048F">
            <w:pPr>
              <w:rPr>
                <w:rFonts w:ascii="Arial" w:hAnsi="Arial" w:cs="Arial"/>
                <w:sz w:val="20"/>
                <w:szCs w:val="20"/>
              </w:rPr>
            </w:pPr>
            <w:r>
              <w:rPr>
                <w:rFonts w:ascii="Arial" w:hAnsi="Arial" w:cs="Arial"/>
                <w:sz w:val="20"/>
                <w:szCs w:val="20"/>
              </w:rPr>
              <w:t>36.3.19.4.4</w:t>
            </w:r>
          </w:p>
        </w:tc>
        <w:tc>
          <w:tcPr>
            <w:tcW w:w="845" w:type="dxa"/>
          </w:tcPr>
          <w:p w14:paraId="512EF41A" w14:textId="7CCDB58F" w:rsidR="00DB048F" w:rsidRDefault="00DB048F" w:rsidP="00DB048F">
            <w:pPr>
              <w:rPr>
                <w:rFonts w:ascii="Arial" w:hAnsi="Arial" w:cs="Arial"/>
                <w:sz w:val="20"/>
                <w:szCs w:val="20"/>
              </w:rPr>
            </w:pPr>
            <w:r>
              <w:rPr>
                <w:rFonts w:ascii="Arial" w:hAnsi="Arial" w:cs="Arial"/>
                <w:sz w:val="20"/>
                <w:szCs w:val="20"/>
              </w:rPr>
              <w:t>535</w:t>
            </w:r>
          </w:p>
        </w:tc>
        <w:tc>
          <w:tcPr>
            <w:tcW w:w="2071" w:type="dxa"/>
          </w:tcPr>
          <w:p w14:paraId="11576D7A" w14:textId="592AC735" w:rsidR="00DB048F" w:rsidRDefault="00DB048F" w:rsidP="00DB048F">
            <w:pPr>
              <w:rPr>
                <w:rFonts w:ascii="Arial" w:hAnsi="Arial" w:cs="Arial"/>
                <w:sz w:val="20"/>
                <w:szCs w:val="20"/>
              </w:rPr>
            </w:pPr>
            <w:r>
              <w:rPr>
                <w:rFonts w:ascii="Arial" w:hAnsi="Arial" w:cs="Arial"/>
                <w:sz w:val="20"/>
                <w:szCs w:val="20"/>
              </w:rPr>
              <w:t xml:space="preserve">Check column 2x996+484 tone MRU in Table 36-65. There are only 12 </w:t>
            </w:r>
            <w:proofErr w:type="spellStart"/>
            <w:r>
              <w:rPr>
                <w:rFonts w:ascii="Arial" w:hAnsi="Arial" w:cs="Arial"/>
                <w:sz w:val="20"/>
                <w:szCs w:val="20"/>
              </w:rPr>
              <w:t>i_RU</w:t>
            </w:r>
            <w:proofErr w:type="spellEnd"/>
            <w:r>
              <w:rPr>
                <w:rFonts w:ascii="Arial" w:hAnsi="Arial" w:cs="Arial"/>
                <w:sz w:val="20"/>
                <w:szCs w:val="20"/>
              </w:rPr>
              <w:t xml:space="preserve"> values defined for this MRU in 320 MHz (see Table 36-15), yet in Table 36-65, </w:t>
            </w:r>
            <w:proofErr w:type="spellStart"/>
            <w:r>
              <w:rPr>
                <w:rFonts w:ascii="Arial" w:hAnsi="Arial" w:cs="Arial"/>
                <w:sz w:val="20"/>
                <w:szCs w:val="20"/>
              </w:rPr>
              <w:t>i_RU</w:t>
            </w:r>
            <w:proofErr w:type="spellEnd"/>
            <w:r>
              <w:rPr>
                <w:rFonts w:ascii="Arial" w:hAnsi="Arial" w:cs="Arial"/>
                <w:sz w:val="20"/>
                <w:szCs w:val="20"/>
              </w:rPr>
              <w:t xml:space="preserve"> runs from 1 to 18.</w:t>
            </w:r>
          </w:p>
        </w:tc>
        <w:tc>
          <w:tcPr>
            <w:tcW w:w="2924" w:type="dxa"/>
          </w:tcPr>
          <w:p w14:paraId="620FA79A" w14:textId="592916B1" w:rsidR="00DB048F" w:rsidRDefault="00DB048F" w:rsidP="00DB048F">
            <w:pPr>
              <w:rPr>
                <w:rFonts w:ascii="Arial" w:hAnsi="Arial" w:cs="Arial"/>
                <w:sz w:val="20"/>
                <w:szCs w:val="20"/>
              </w:rPr>
            </w:pPr>
            <w:r>
              <w:rPr>
                <w:rFonts w:ascii="Arial" w:hAnsi="Arial" w:cs="Arial"/>
                <w:sz w:val="20"/>
                <w:szCs w:val="20"/>
              </w:rPr>
              <w:t>Correct values may be (</w:t>
            </w:r>
            <w:proofErr w:type="spellStart"/>
            <w:r>
              <w:rPr>
                <w:rFonts w:ascii="Arial" w:hAnsi="Arial" w:cs="Arial"/>
                <w:sz w:val="20"/>
                <w:szCs w:val="20"/>
              </w:rPr>
              <w:t>i_RU</w:t>
            </w:r>
            <w:proofErr w:type="spellEnd"/>
            <w:r>
              <w:rPr>
                <w:rFonts w:ascii="Arial" w:hAnsi="Arial" w:cs="Arial"/>
                <w:sz w:val="20"/>
                <w:szCs w:val="20"/>
              </w:rPr>
              <w:t>, i_RU26</w:t>
            </w:r>
            <w:proofErr w:type="gramStart"/>
            <w:r>
              <w:rPr>
                <w:rFonts w:ascii="Arial" w:hAnsi="Arial" w:cs="Arial"/>
                <w:sz w:val="20"/>
                <w:szCs w:val="20"/>
              </w:rPr>
              <w:t>,start</w:t>
            </w:r>
            <w:proofErr w:type="gramEnd"/>
            <w:r>
              <w:rPr>
                <w:rFonts w:ascii="Arial" w:hAnsi="Arial" w:cs="Arial"/>
                <w:sz w:val="20"/>
                <w:szCs w:val="20"/>
              </w:rPr>
              <w:t>) = (1, 20), (6,1), (7, 57), (12,38). Other values N/A</w:t>
            </w:r>
          </w:p>
        </w:tc>
        <w:tc>
          <w:tcPr>
            <w:tcW w:w="2430" w:type="dxa"/>
          </w:tcPr>
          <w:p w14:paraId="59E88E0C" w14:textId="58248EEE" w:rsidR="00DB048F" w:rsidRPr="005904CA" w:rsidRDefault="005904CA" w:rsidP="00DB048F">
            <w:pPr>
              <w:rPr>
                <w:b/>
                <w:sz w:val="20"/>
                <w:szCs w:val="20"/>
                <w:u w:val="single"/>
              </w:rPr>
            </w:pPr>
            <w:r w:rsidRPr="005904CA">
              <w:rPr>
                <w:b/>
                <w:sz w:val="20"/>
                <w:szCs w:val="20"/>
                <w:u w:val="single"/>
              </w:rPr>
              <w:t xml:space="preserve">Revised: </w:t>
            </w:r>
          </w:p>
          <w:p w14:paraId="0D8C19A1" w14:textId="77777777" w:rsidR="005904CA" w:rsidRDefault="005904CA" w:rsidP="00DB048F">
            <w:pPr>
              <w:rPr>
                <w:sz w:val="20"/>
                <w:szCs w:val="20"/>
              </w:rPr>
            </w:pPr>
          </w:p>
          <w:p w14:paraId="0BDEDA6D" w14:textId="77777777" w:rsidR="005904CA" w:rsidRDefault="005904CA" w:rsidP="00DB048F">
            <w:pPr>
              <w:rPr>
                <w:sz w:val="20"/>
                <w:szCs w:val="20"/>
              </w:rPr>
            </w:pPr>
            <w:r>
              <w:rPr>
                <w:sz w:val="20"/>
                <w:szCs w:val="20"/>
              </w:rPr>
              <w:t>Agreed.</w:t>
            </w:r>
          </w:p>
          <w:p w14:paraId="42EE58CC" w14:textId="77777777" w:rsidR="005904CA" w:rsidRDefault="005904CA" w:rsidP="00DB048F">
            <w:pPr>
              <w:rPr>
                <w:sz w:val="20"/>
                <w:szCs w:val="20"/>
              </w:rPr>
            </w:pPr>
          </w:p>
          <w:p w14:paraId="77950FA9" w14:textId="77777777" w:rsidR="005904CA" w:rsidRDefault="000002AB" w:rsidP="00DB048F">
            <w:pPr>
              <w:rPr>
                <w:i/>
                <w:sz w:val="20"/>
                <w:szCs w:val="20"/>
              </w:rPr>
            </w:pPr>
            <w:r>
              <w:rPr>
                <w:i/>
                <w:sz w:val="20"/>
                <w:szCs w:val="20"/>
              </w:rPr>
              <w:t>A</w:t>
            </w:r>
            <w:r w:rsidR="005904CA" w:rsidRPr="00E52828">
              <w:rPr>
                <w:i/>
                <w:sz w:val="20"/>
                <w:szCs w:val="20"/>
              </w:rPr>
              <w:t>dopt change</w:t>
            </w:r>
            <w:r w:rsidR="005904CA">
              <w:rPr>
                <w:i/>
                <w:sz w:val="20"/>
                <w:szCs w:val="20"/>
              </w:rPr>
              <w:t xml:space="preserve"> #2</w:t>
            </w:r>
            <w:r w:rsidR="005904CA" w:rsidRPr="00E52828">
              <w:rPr>
                <w:i/>
                <w:sz w:val="20"/>
                <w:szCs w:val="20"/>
              </w:rPr>
              <w:t xml:space="preserve"> in 11-21/1213r0.</w:t>
            </w:r>
          </w:p>
          <w:p w14:paraId="0D9DA753" w14:textId="3BE91345" w:rsidR="000002AB" w:rsidRPr="00224A4D" w:rsidRDefault="000002AB" w:rsidP="00DB048F">
            <w:pPr>
              <w:rPr>
                <w:sz w:val="20"/>
                <w:szCs w:val="20"/>
              </w:rPr>
            </w:pPr>
          </w:p>
        </w:tc>
      </w:tr>
      <w:tr w:rsidR="00DB048F" w:rsidRPr="00FA777D" w14:paraId="001C2090" w14:textId="77777777" w:rsidTr="007926F3">
        <w:trPr>
          <w:trHeight w:val="159"/>
        </w:trPr>
        <w:tc>
          <w:tcPr>
            <w:tcW w:w="738" w:type="dxa"/>
          </w:tcPr>
          <w:p w14:paraId="149DCCD6" w14:textId="7F6E3B85" w:rsidR="00DB048F" w:rsidRDefault="00DB048F" w:rsidP="00DB048F">
            <w:pPr>
              <w:tabs>
                <w:tab w:val="right" w:pos="522"/>
              </w:tabs>
              <w:rPr>
                <w:rFonts w:ascii="Arial" w:hAnsi="Arial" w:cs="Arial"/>
                <w:sz w:val="20"/>
                <w:szCs w:val="20"/>
              </w:rPr>
            </w:pPr>
            <w:r>
              <w:rPr>
                <w:rFonts w:ascii="Arial" w:hAnsi="Arial" w:cs="Arial"/>
                <w:sz w:val="20"/>
                <w:szCs w:val="20"/>
              </w:rPr>
              <w:t>7264</w:t>
            </w:r>
          </w:p>
        </w:tc>
        <w:tc>
          <w:tcPr>
            <w:tcW w:w="1134" w:type="dxa"/>
          </w:tcPr>
          <w:p w14:paraId="04C7F7C6" w14:textId="625CAD61" w:rsidR="00DB048F" w:rsidRDefault="00DB048F" w:rsidP="00DB048F">
            <w:pPr>
              <w:rPr>
                <w:rFonts w:ascii="Arial" w:hAnsi="Arial" w:cs="Arial"/>
                <w:sz w:val="20"/>
                <w:szCs w:val="20"/>
              </w:rPr>
            </w:pPr>
            <w:r>
              <w:rPr>
                <w:rFonts w:ascii="Arial" w:hAnsi="Arial" w:cs="Arial"/>
                <w:sz w:val="20"/>
                <w:szCs w:val="20"/>
              </w:rPr>
              <w:t>36.3.19.4.4</w:t>
            </w:r>
          </w:p>
        </w:tc>
        <w:tc>
          <w:tcPr>
            <w:tcW w:w="845" w:type="dxa"/>
          </w:tcPr>
          <w:p w14:paraId="06792C18" w14:textId="18745F72" w:rsidR="00DB048F" w:rsidRDefault="00DB048F" w:rsidP="00DB048F">
            <w:pPr>
              <w:rPr>
                <w:rFonts w:ascii="Arial" w:hAnsi="Arial" w:cs="Arial"/>
                <w:sz w:val="20"/>
                <w:szCs w:val="20"/>
              </w:rPr>
            </w:pPr>
            <w:r>
              <w:rPr>
                <w:rFonts w:ascii="Arial" w:hAnsi="Arial" w:cs="Arial"/>
                <w:sz w:val="20"/>
                <w:szCs w:val="20"/>
              </w:rPr>
              <w:t>537</w:t>
            </w:r>
          </w:p>
        </w:tc>
        <w:tc>
          <w:tcPr>
            <w:tcW w:w="2071" w:type="dxa"/>
          </w:tcPr>
          <w:p w14:paraId="719D3AEE" w14:textId="7D09AA54" w:rsidR="00DB048F" w:rsidRDefault="00DB048F" w:rsidP="00DB048F">
            <w:pPr>
              <w:rPr>
                <w:rFonts w:ascii="Arial" w:hAnsi="Arial" w:cs="Arial"/>
                <w:sz w:val="20"/>
                <w:szCs w:val="20"/>
              </w:rPr>
            </w:pPr>
            <w:r>
              <w:rPr>
                <w:rFonts w:ascii="Arial" w:hAnsi="Arial" w:cs="Arial"/>
                <w:sz w:val="20"/>
                <w:szCs w:val="20"/>
              </w:rPr>
              <w:t xml:space="preserve">The valid range shown on line 35 </w:t>
            </w:r>
            <w:proofErr w:type="spellStart"/>
            <w:r>
              <w:rPr>
                <w:rFonts w:ascii="Arial" w:hAnsi="Arial" w:cs="Arial"/>
                <w:sz w:val="20"/>
                <w:szCs w:val="20"/>
              </w:rPr>
              <w:t>can not</w:t>
            </w:r>
            <w:proofErr w:type="spellEnd"/>
            <w:r>
              <w:rPr>
                <w:rFonts w:ascii="Arial" w:hAnsi="Arial" w:cs="Arial"/>
                <w:sz w:val="20"/>
                <w:szCs w:val="20"/>
              </w:rPr>
              <w:t xml:space="preserve"> be correct for i_RU26</w:t>
            </w:r>
            <w:proofErr w:type="gramStart"/>
            <w:r>
              <w:rPr>
                <w:rFonts w:ascii="Arial" w:hAnsi="Arial" w:cs="Arial"/>
                <w:sz w:val="20"/>
                <w:szCs w:val="20"/>
              </w:rPr>
              <w:t>,start</w:t>
            </w:r>
            <w:proofErr w:type="gramEnd"/>
            <w:r>
              <w:rPr>
                <w:rFonts w:ascii="Arial" w:hAnsi="Arial" w:cs="Arial"/>
                <w:sz w:val="20"/>
                <w:szCs w:val="20"/>
              </w:rPr>
              <w:t xml:space="preserve"> = 1. This gives 0&lt;= m &lt;=-1. Add that formula only applies for i_RU26</w:t>
            </w:r>
            <w:proofErr w:type="gramStart"/>
            <w:r>
              <w:rPr>
                <w:rFonts w:ascii="Arial" w:hAnsi="Arial" w:cs="Arial"/>
                <w:sz w:val="20"/>
                <w:szCs w:val="20"/>
              </w:rPr>
              <w:t>,start</w:t>
            </w:r>
            <w:proofErr w:type="gramEnd"/>
            <w:r>
              <w:rPr>
                <w:rFonts w:ascii="Arial" w:hAnsi="Arial" w:cs="Arial"/>
                <w:sz w:val="20"/>
                <w:szCs w:val="20"/>
              </w:rPr>
              <w:t xml:space="preserve"> &gt; 1.</w:t>
            </w:r>
          </w:p>
        </w:tc>
        <w:tc>
          <w:tcPr>
            <w:tcW w:w="2924" w:type="dxa"/>
          </w:tcPr>
          <w:p w14:paraId="37EAAEBA" w14:textId="76D84BD4" w:rsidR="00DB048F" w:rsidRDefault="00DB048F" w:rsidP="00DB048F">
            <w:pPr>
              <w:rPr>
                <w:rFonts w:ascii="Arial" w:hAnsi="Arial" w:cs="Arial"/>
                <w:sz w:val="20"/>
                <w:szCs w:val="20"/>
              </w:rPr>
            </w:pPr>
            <w:r>
              <w:rPr>
                <w:rFonts w:ascii="Arial" w:hAnsi="Arial" w:cs="Arial"/>
                <w:sz w:val="20"/>
                <w:szCs w:val="20"/>
              </w:rPr>
              <w:t>See comment</w:t>
            </w:r>
          </w:p>
        </w:tc>
        <w:tc>
          <w:tcPr>
            <w:tcW w:w="2430" w:type="dxa"/>
          </w:tcPr>
          <w:p w14:paraId="570184A5" w14:textId="77777777" w:rsidR="00DB048F" w:rsidRPr="00355BBC" w:rsidRDefault="00355BBC" w:rsidP="00DB048F">
            <w:pPr>
              <w:rPr>
                <w:b/>
                <w:sz w:val="20"/>
                <w:szCs w:val="20"/>
                <w:u w:val="single"/>
              </w:rPr>
            </w:pPr>
            <w:r w:rsidRPr="00355BBC">
              <w:rPr>
                <w:b/>
                <w:sz w:val="20"/>
                <w:szCs w:val="20"/>
                <w:u w:val="single"/>
              </w:rPr>
              <w:t>Revised:</w:t>
            </w:r>
          </w:p>
          <w:p w14:paraId="77EFD249" w14:textId="77777777" w:rsidR="00355BBC" w:rsidRDefault="00355BBC" w:rsidP="00DB048F">
            <w:pPr>
              <w:rPr>
                <w:sz w:val="20"/>
                <w:szCs w:val="20"/>
              </w:rPr>
            </w:pPr>
          </w:p>
          <w:p w14:paraId="4884EB70" w14:textId="6A6D34B5" w:rsidR="00355BBC" w:rsidRDefault="00355BBC" w:rsidP="00DB048F">
            <w:pPr>
              <w:rPr>
                <w:sz w:val="20"/>
                <w:szCs w:val="20"/>
              </w:rPr>
            </w:pPr>
            <w:r>
              <w:rPr>
                <w:sz w:val="20"/>
                <w:szCs w:val="20"/>
              </w:rPr>
              <w:t>Agreed that equation (36-106) is only valid for i_RU26</w:t>
            </w:r>
            <w:proofErr w:type="gramStart"/>
            <w:r>
              <w:rPr>
                <w:sz w:val="20"/>
                <w:szCs w:val="20"/>
              </w:rPr>
              <w:t>,start</w:t>
            </w:r>
            <w:proofErr w:type="gramEnd"/>
            <w:r>
              <w:rPr>
                <w:sz w:val="20"/>
                <w:szCs w:val="20"/>
              </w:rPr>
              <w:t xml:space="preserve"> &gt; 1.</w:t>
            </w:r>
          </w:p>
          <w:p w14:paraId="18B77B66" w14:textId="77777777" w:rsidR="00355BBC" w:rsidRDefault="00355BBC" w:rsidP="00DB048F">
            <w:pPr>
              <w:rPr>
                <w:sz w:val="20"/>
                <w:szCs w:val="20"/>
              </w:rPr>
            </w:pPr>
            <w:r>
              <w:rPr>
                <w:sz w:val="20"/>
                <w:szCs w:val="20"/>
              </w:rPr>
              <w:t>Also, likewise equation (36-107) is only valid for i_RU26</w:t>
            </w:r>
            <w:proofErr w:type="gramStart"/>
            <w:r>
              <w:rPr>
                <w:sz w:val="20"/>
                <w:szCs w:val="20"/>
              </w:rPr>
              <w:t>,end</w:t>
            </w:r>
            <w:proofErr w:type="gramEnd"/>
            <w:r>
              <w:rPr>
                <w:sz w:val="20"/>
                <w:szCs w:val="20"/>
              </w:rPr>
              <w:t xml:space="preserve"> &lt; N_RU26.</w:t>
            </w:r>
          </w:p>
          <w:p w14:paraId="4F5714B0" w14:textId="77777777" w:rsidR="00355BBC" w:rsidRDefault="00355BBC" w:rsidP="00DB048F">
            <w:pPr>
              <w:rPr>
                <w:sz w:val="20"/>
                <w:szCs w:val="20"/>
              </w:rPr>
            </w:pPr>
          </w:p>
          <w:p w14:paraId="50317CD4" w14:textId="77777777" w:rsidR="00355BBC" w:rsidRDefault="000002AB" w:rsidP="00355BBC">
            <w:pPr>
              <w:rPr>
                <w:i/>
                <w:sz w:val="20"/>
                <w:szCs w:val="20"/>
              </w:rPr>
            </w:pPr>
            <w:r>
              <w:rPr>
                <w:i/>
                <w:sz w:val="20"/>
                <w:szCs w:val="20"/>
              </w:rPr>
              <w:t>A</w:t>
            </w:r>
            <w:r w:rsidR="00355BBC" w:rsidRPr="00E52828">
              <w:rPr>
                <w:i/>
                <w:sz w:val="20"/>
                <w:szCs w:val="20"/>
              </w:rPr>
              <w:t>dopt change</w:t>
            </w:r>
            <w:r w:rsidR="00355BBC">
              <w:rPr>
                <w:i/>
                <w:sz w:val="20"/>
                <w:szCs w:val="20"/>
              </w:rPr>
              <w:t xml:space="preserve"> #3</w:t>
            </w:r>
            <w:r w:rsidR="00355BBC" w:rsidRPr="00E52828">
              <w:rPr>
                <w:i/>
                <w:sz w:val="20"/>
                <w:szCs w:val="20"/>
              </w:rPr>
              <w:t xml:space="preserve"> in 11-21/1213r0.</w:t>
            </w:r>
            <w:bookmarkStart w:id="0" w:name="_GoBack"/>
            <w:bookmarkEnd w:id="0"/>
          </w:p>
          <w:p w14:paraId="413DEF8F" w14:textId="48611A0F" w:rsidR="000002AB" w:rsidRPr="00224A4D" w:rsidRDefault="000002AB" w:rsidP="00355BBC">
            <w:pPr>
              <w:rPr>
                <w:sz w:val="20"/>
                <w:szCs w:val="20"/>
              </w:rPr>
            </w:pPr>
          </w:p>
        </w:tc>
      </w:tr>
      <w:tr w:rsidR="00DB048F" w:rsidRPr="00FA777D" w14:paraId="186B43C8" w14:textId="77777777" w:rsidTr="007926F3">
        <w:trPr>
          <w:trHeight w:val="159"/>
        </w:trPr>
        <w:tc>
          <w:tcPr>
            <w:tcW w:w="738" w:type="dxa"/>
          </w:tcPr>
          <w:p w14:paraId="060310CA" w14:textId="5205ACE1" w:rsidR="00DB048F" w:rsidRDefault="00DB048F" w:rsidP="00DB048F">
            <w:pPr>
              <w:tabs>
                <w:tab w:val="right" w:pos="522"/>
              </w:tabs>
              <w:rPr>
                <w:rFonts w:ascii="Arial" w:hAnsi="Arial" w:cs="Arial"/>
                <w:sz w:val="20"/>
                <w:szCs w:val="20"/>
              </w:rPr>
            </w:pPr>
            <w:r>
              <w:rPr>
                <w:rFonts w:ascii="Arial" w:hAnsi="Arial" w:cs="Arial"/>
                <w:sz w:val="20"/>
                <w:szCs w:val="20"/>
              </w:rPr>
              <w:t>7266</w:t>
            </w:r>
          </w:p>
        </w:tc>
        <w:tc>
          <w:tcPr>
            <w:tcW w:w="1134" w:type="dxa"/>
          </w:tcPr>
          <w:p w14:paraId="3EA7D7FF" w14:textId="5291B994" w:rsidR="00DB048F" w:rsidRDefault="00DB048F" w:rsidP="00DB048F">
            <w:pPr>
              <w:rPr>
                <w:rFonts w:ascii="Arial" w:hAnsi="Arial" w:cs="Arial"/>
                <w:sz w:val="20"/>
                <w:szCs w:val="20"/>
              </w:rPr>
            </w:pPr>
            <w:r>
              <w:rPr>
                <w:rFonts w:ascii="Arial" w:hAnsi="Arial" w:cs="Arial"/>
                <w:sz w:val="20"/>
                <w:szCs w:val="20"/>
              </w:rPr>
              <w:t>36.3.19.4.4</w:t>
            </w:r>
          </w:p>
        </w:tc>
        <w:tc>
          <w:tcPr>
            <w:tcW w:w="845" w:type="dxa"/>
          </w:tcPr>
          <w:p w14:paraId="48161778" w14:textId="3B894AB1" w:rsidR="00DB048F" w:rsidRDefault="00DB048F" w:rsidP="00DB048F">
            <w:pPr>
              <w:rPr>
                <w:rFonts w:ascii="Arial" w:hAnsi="Arial" w:cs="Arial"/>
                <w:sz w:val="20"/>
                <w:szCs w:val="20"/>
              </w:rPr>
            </w:pPr>
            <w:r>
              <w:rPr>
                <w:rFonts w:ascii="Arial" w:hAnsi="Arial" w:cs="Arial"/>
                <w:sz w:val="20"/>
                <w:szCs w:val="20"/>
              </w:rPr>
              <w:t>537</w:t>
            </w:r>
          </w:p>
        </w:tc>
        <w:tc>
          <w:tcPr>
            <w:tcW w:w="2071" w:type="dxa"/>
          </w:tcPr>
          <w:p w14:paraId="128F3B86" w14:textId="7227B96D" w:rsidR="00DB048F" w:rsidRDefault="00DB048F" w:rsidP="00DB048F">
            <w:pPr>
              <w:rPr>
                <w:rFonts w:ascii="Arial" w:hAnsi="Arial" w:cs="Arial"/>
                <w:sz w:val="20"/>
                <w:szCs w:val="20"/>
              </w:rPr>
            </w:pPr>
            <w:r>
              <w:rPr>
                <w:rFonts w:ascii="Arial" w:hAnsi="Arial" w:cs="Arial"/>
                <w:sz w:val="20"/>
                <w:szCs w:val="20"/>
              </w:rPr>
              <w:t>"N_RU26 is the maximum number of 26-tone RUs for the given bandwidth of the EHT TB PPDU". Better to have an explicit table with values here.</w:t>
            </w:r>
          </w:p>
        </w:tc>
        <w:tc>
          <w:tcPr>
            <w:tcW w:w="2924" w:type="dxa"/>
          </w:tcPr>
          <w:p w14:paraId="1BEB50DC" w14:textId="790187BA" w:rsidR="00DB048F" w:rsidRDefault="00DB048F" w:rsidP="00DB048F">
            <w:pPr>
              <w:rPr>
                <w:rFonts w:ascii="Arial" w:hAnsi="Arial" w:cs="Arial"/>
                <w:sz w:val="20"/>
                <w:szCs w:val="20"/>
              </w:rPr>
            </w:pPr>
            <w:r>
              <w:rPr>
                <w:rFonts w:ascii="Arial" w:hAnsi="Arial" w:cs="Arial"/>
                <w:sz w:val="20"/>
                <w:szCs w:val="20"/>
              </w:rPr>
              <w:t>Add Table</w:t>
            </w:r>
          </w:p>
        </w:tc>
        <w:tc>
          <w:tcPr>
            <w:tcW w:w="2430" w:type="dxa"/>
          </w:tcPr>
          <w:p w14:paraId="26BAD821" w14:textId="77777777" w:rsidR="00DB048F" w:rsidRPr="002C1120" w:rsidRDefault="002C1120" w:rsidP="00DB048F">
            <w:pPr>
              <w:rPr>
                <w:b/>
                <w:sz w:val="20"/>
                <w:szCs w:val="20"/>
                <w:u w:val="single"/>
              </w:rPr>
            </w:pPr>
            <w:r w:rsidRPr="002C1120">
              <w:rPr>
                <w:b/>
                <w:sz w:val="20"/>
                <w:szCs w:val="20"/>
                <w:u w:val="single"/>
              </w:rPr>
              <w:t>Revised:</w:t>
            </w:r>
          </w:p>
          <w:p w14:paraId="139B341A" w14:textId="77777777" w:rsidR="002C1120" w:rsidRDefault="002C1120" w:rsidP="00DB048F">
            <w:pPr>
              <w:rPr>
                <w:sz w:val="20"/>
                <w:szCs w:val="20"/>
              </w:rPr>
            </w:pPr>
          </w:p>
          <w:p w14:paraId="56D7FBB1" w14:textId="1BB0B714" w:rsidR="002C1120" w:rsidRPr="00826152" w:rsidRDefault="000002AB" w:rsidP="002C1120">
            <w:pPr>
              <w:rPr>
                <w:i/>
                <w:sz w:val="20"/>
                <w:szCs w:val="20"/>
              </w:rPr>
            </w:pPr>
            <w:r>
              <w:rPr>
                <w:i/>
                <w:sz w:val="20"/>
                <w:szCs w:val="20"/>
              </w:rPr>
              <w:t>A</w:t>
            </w:r>
            <w:r w:rsidR="002C1120" w:rsidRPr="00826152">
              <w:rPr>
                <w:i/>
                <w:sz w:val="20"/>
                <w:szCs w:val="20"/>
              </w:rPr>
              <w:t>dd following sentence at the end of P559L28 of D1.01</w:t>
            </w:r>
            <w:r w:rsidR="00826152" w:rsidRPr="00826152">
              <w:rPr>
                <w:i/>
                <w:sz w:val="20"/>
                <w:szCs w:val="20"/>
              </w:rPr>
              <w:t>.</w:t>
            </w:r>
          </w:p>
          <w:p w14:paraId="656C4CE9" w14:textId="77777777" w:rsidR="002C1120" w:rsidRDefault="00826152" w:rsidP="002C1120">
            <w:pPr>
              <w:rPr>
                <w:sz w:val="20"/>
                <w:szCs w:val="20"/>
              </w:rPr>
            </w:pPr>
            <w:r>
              <w:rPr>
                <w:sz w:val="20"/>
                <w:szCs w:val="20"/>
              </w:rPr>
              <w:t>“</w:t>
            </w:r>
            <w:r w:rsidRPr="00826152">
              <w:rPr>
                <w:i/>
                <w:sz w:val="20"/>
                <w:szCs w:val="20"/>
              </w:rPr>
              <w:t>N</w:t>
            </w:r>
            <w:r w:rsidRPr="00826152">
              <w:rPr>
                <w:i/>
                <w:sz w:val="20"/>
                <w:szCs w:val="20"/>
                <w:vertAlign w:val="subscript"/>
              </w:rPr>
              <w:t>RU26</w:t>
            </w:r>
            <w:r>
              <w:rPr>
                <w:sz w:val="20"/>
                <w:szCs w:val="20"/>
              </w:rPr>
              <w:t xml:space="preserve"> is 9, 18, 37, 74 and 148 for a 20 MHz, 40 MHz, 80 MHz, 160 MHz and 320 MHz PPDU, respectively.”</w:t>
            </w:r>
          </w:p>
          <w:p w14:paraId="2D89BED9" w14:textId="7D198468" w:rsidR="000002AB" w:rsidRPr="00224A4D" w:rsidRDefault="000002AB" w:rsidP="002C1120">
            <w:pPr>
              <w:rPr>
                <w:sz w:val="20"/>
                <w:szCs w:val="20"/>
              </w:rPr>
            </w:pPr>
          </w:p>
        </w:tc>
      </w:tr>
      <w:tr w:rsidR="00DB048F" w:rsidRPr="00FA777D" w14:paraId="5220DE9F" w14:textId="77777777" w:rsidTr="007926F3">
        <w:trPr>
          <w:trHeight w:val="159"/>
        </w:trPr>
        <w:tc>
          <w:tcPr>
            <w:tcW w:w="738" w:type="dxa"/>
          </w:tcPr>
          <w:p w14:paraId="3572E497" w14:textId="69022D92" w:rsidR="00DB048F" w:rsidRDefault="00DB048F" w:rsidP="00DB048F">
            <w:pPr>
              <w:tabs>
                <w:tab w:val="right" w:pos="522"/>
              </w:tabs>
              <w:rPr>
                <w:rFonts w:ascii="Arial" w:hAnsi="Arial" w:cs="Arial"/>
                <w:sz w:val="20"/>
                <w:szCs w:val="20"/>
              </w:rPr>
            </w:pPr>
            <w:r>
              <w:rPr>
                <w:rFonts w:ascii="Arial" w:hAnsi="Arial" w:cs="Arial"/>
                <w:sz w:val="20"/>
                <w:szCs w:val="20"/>
              </w:rPr>
              <w:t>7267</w:t>
            </w:r>
          </w:p>
        </w:tc>
        <w:tc>
          <w:tcPr>
            <w:tcW w:w="1134" w:type="dxa"/>
          </w:tcPr>
          <w:p w14:paraId="13B853A5" w14:textId="0B909727" w:rsidR="00DB048F" w:rsidRDefault="00DB048F" w:rsidP="00DB048F">
            <w:pPr>
              <w:rPr>
                <w:rFonts w:ascii="Arial" w:hAnsi="Arial" w:cs="Arial"/>
                <w:sz w:val="20"/>
                <w:szCs w:val="20"/>
              </w:rPr>
            </w:pPr>
            <w:r>
              <w:rPr>
                <w:rFonts w:ascii="Arial" w:hAnsi="Arial" w:cs="Arial"/>
                <w:sz w:val="20"/>
                <w:szCs w:val="20"/>
              </w:rPr>
              <w:t>36.3.19.4.4</w:t>
            </w:r>
          </w:p>
        </w:tc>
        <w:tc>
          <w:tcPr>
            <w:tcW w:w="845" w:type="dxa"/>
          </w:tcPr>
          <w:p w14:paraId="216D8BCD" w14:textId="45037913" w:rsidR="00DB048F" w:rsidRDefault="00DB048F" w:rsidP="00DB048F">
            <w:pPr>
              <w:rPr>
                <w:rFonts w:ascii="Arial" w:hAnsi="Arial" w:cs="Arial"/>
                <w:sz w:val="20"/>
                <w:szCs w:val="20"/>
              </w:rPr>
            </w:pPr>
            <w:r>
              <w:rPr>
                <w:rFonts w:ascii="Arial" w:hAnsi="Arial" w:cs="Arial"/>
                <w:sz w:val="20"/>
                <w:szCs w:val="20"/>
              </w:rPr>
              <w:t>537</w:t>
            </w:r>
          </w:p>
        </w:tc>
        <w:tc>
          <w:tcPr>
            <w:tcW w:w="2071" w:type="dxa"/>
          </w:tcPr>
          <w:p w14:paraId="02990D6B" w14:textId="06508D65" w:rsidR="00DB048F" w:rsidRDefault="00DB048F" w:rsidP="00DB048F">
            <w:pPr>
              <w:rPr>
                <w:rFonts w:ascii="Arial" w:hAnsi="Arial" w:cs="Arial"/>
                <w:sz w:val="20"/>
                <w:szCs w:val="20"/>
              </w:rPr>
            </w:pPr>
            <w:r>
              <w:rPr>
                <w:rFonts w:ascii="Arial" w:hAnsi="Arial" w:cs="Arial"/>
                <w:sz w:val="20"/>
                <w:szCs w:val="20"/>
              </w:rPr>
              <w:t xml:space="preserve">Clarify "treat noncontiguous MRU as a large RU/MRU that does not have an unmodulated portion in between multiple RUs". For instance: I suppose it's implied that this should be the large </w:t>
            </w:r>
            <w:r>
              <w:rPr>
                <w:rFonts w:ascii="Arial" w:hAnsi="Arial" w:cs="Arial"/>
                <w:sz w:val="20"/>
                <w:szCs w:val="20"/>
              </w:rPr>
              <w:lastRenderedPageBreak/>
              <w:t>RU/MRU that is closest in size and location to the noncontiguous MRU.</w:t>
            </w:r>
          </w:p>
        </w:tc>
        <w:tc>
          <w:tcPr>
            <w:tcW w:w="2924" w:type="dxa"/>
          </w:tcPr>
          <w:p w14:paraId="44A48276" w14:textId="5B4D043A" w:rsidR="00DB048F" w:rsidRDefault="00DB048F" w:rsidP="00DB048F">
            <w:pPr>
              <w:rPr>
                <w:rFonts w:ascii="Arial" w:hAnsi="Arial" w:cs="Arial"/>
                <w:sz w:val="20"/>
                <w:szCs w:val="20"/>
              </w:rPr>
            </w:pPr>
            <w:r>
              <w:rPr>
                <w:rFonts w:ascii="Arial" w:hAnsi="Arial" w:cs="Arial"/>
                <w:sz w:val="20"/>
                <w:szCs w:val="20"/>
              </w:rPr>
              <w:lastRenderedPageBreak/>
              <w:t>See comment</w:t>
            </w:r>
          </w:p>
        </w:tc>
        <w:tc>
          <w:tcPr>
            <w:tcW w:w="2430" w:type="dxa"/>
          </w:tcPr>
          <w:p w14:paraId="4397440E" w14:textId="77777777" w:rsidR="00DB048F" w:rsidRPr="00831145" w:rsidRDefault="00831145" w:rsidP="00DB048F">
            <w:pPr>
              <w:rPr>
                <w:b/>
                <w:sz w:val="20"/>
                <w:szCs w:val="20"/>
                <w:u w:val="single"/>
              </w:rPr>
            </w:pPr>
            <w:r w:rsidRPr="00831145">
              <w:rPr>
                <w:b/>
                <w:sz w:val="20"/>
                <w:szCs w:val="20"/>
                <w:u w:val="single"/>
              </w:rPr>
              <w:t>Rejected:</w:t>
            </w:r>
          </w:p>
          <w:p w14:paraId="22D8DFE4" w14:textId="77777777" w:rsidR="00831145" w:rsidRDefault="00831145" w:rsidP="00DB048F">
            <w:pPr>
              <w:rPr>
                <w:sz w:val="20"/>
                <w:szCs w:val="20"/>
              </w:rPr>
            </w:pPr>
          </w:p>
          <w:p w14:paraId="762DB25F" w14:textId="4A03EE27" w:rsidR="00831145" w:rsidRPr="00224A4D" w:rsidRDefault="00831145" w:rsidP="00831145">
            <w:pPr>
              <w:rPr>
                <w:sz w:val="20"/>
                <w:szCs w:val="20"/>
              </w:rPr>
            </w:pPr>
            <w:r>
              <w:rPr>
                <w:sz w:val="20"/>
                <w:szCs w:val="20"/>
              </w:rPr>
              <w:t xml:space="preserve">I think the sentence is clear. The large RU is noncontiguous MRU which does not have unmodulated portion in between RUs which does imply exact size and location of the large RU. </w:t>
            </w:r>
          </w:p>
        </w:tc>
      </w:tr>
      <w:tr w:rsidR="00DB048F" w:rsidRPr="00FA777D" w14:paraId="059833FE" w14:textId="77777777" w:rsidTr="007926F3">
        <w:trPr>
          <w:trHeight w:val="159"/>
        </w:trPr>
        <w:tc>
          <w:tcPr>
            <w:tcW w:w="738" w:type="dxa"/>
          </w:tcPr>
          <w:p w14:paraId="36C67C0D" w14:textId="1D1AA92D" w:rsidR="00DB048F" w:rsidRDefault="00DB048F" w:rsidP="00DB048F">
            <w:pPr>
              <w:tabs>
                <w:tab w:val="right" w:pos="522"/>
              </w:tabs>
              <w:rPr>
                <w:rFonts w:ascii="Arial" w:hAnsi="Arial" w:cs="Arial"/>
                <w:sz w:val="20"/>
                <w:szCs w:val="20"/>
              </w:rPr>
            </w:pPr>
            <w:r>
              <w:rPr>
                <w:rFonts w:ascii="Arial" w:hAnsi="Arial" w:cs="Arial"/>
                <w:sz w:val="20"/>
                <w:szCs w:val="20"/>
              </w:rPr>
              <w:t>7268</w:t>
            </w:r>
          </w:p>
        </w:tc>
        <w:tc>
          <w:tcPr>
            <w:tcW w:w="1134" w:type="dxa"/>
          </w:tcPr>
          <w:p w14:paraId="7791D82F" w14:textId="490D357B" w:rsidR="00DB048F" w:rsidRDefault="00DB048F" w:rsidP="00DB048F">
            <w:pPr>
              <w:rPr>
                <w:rFonts w:ascii="Arial" w:hAnsi="Arial" w:cs="Arial"/>
                <w:sz w:val="20"/>
                <w:szCs w:val="20"/>
              </w:rPr>
            </w:pPr>
            <w:r>
              <w:rPr>
                <w:rFonts w:ascii="Arial" w:hAnsi="Arial" w:cs="Arial"/>
                <w:sz w:val="20"/>
                <w:szCs w:val="20"/>
              </w:rPr>
              <w:t>36.3.19.4.4</w:t>
            </w:r>
          </w:p>
        </w:tc>
        <w:tc>
          <w:tcPr>
            <w:tcW w:w="845" w:type="dxa"/>
          </w:tcPr>
          <w:p w14:paraId="311F7EA2" w14:textId="1AC98421" w:rsidR="00DB048F" w:rsidRDefault="00DB048F" w:rsidP="00DB048F">
            <w:pPr>
              <w:rPr>
                <w:rFonts w:ascii="Arial" w:hAnsi="Arial" w:cs="Arial"/>
                <w:sz w:val="20"/>
                <w:szCs w:val="20"/>
              </w:rPr>
            </w:pPr>
            <w:r>
              <w:rPr>
                <w:rFonts w:ascii="Arial" w:hAnsi="Arial" w:cs="Arial"/>
                <w:sz w:val="20"/>
                <w:szCs w:val="20"/>
              </w:rPr>
              <w:t>537</w:t>
            </w:r>
          </w:p>
        </w:tc>
        <w:tc>
          <w:tcPr>
            <w:tcW w:w="2071" w:type="dxa"/>
          </w:tcPr>
          <w:p w14:paraId="2049D48F" w14:textId="35CEB1F1" w:rsidR="00DB048F" w:rsidRDefault="00DB048F" w:rsidP="00DB048F">
            <w:pPr>
              <w:rPr>
                <w:rFonts w:ascii="Arial" w:hAnsi="Arial" w:cs="Arial"/>
                <w:sz w:val="20"/>
                <w:szCs w:val="20"/>
              </w:rPr>
            </w:pPr>
            <w:r>
              <w:rPr>
                <w:rFonts w:ascii="Arial" w:hAnsi="Arial" w:cs="Arial"/>
                <w:sz w:val="20"/>
                <w:szCs w:val="20"/>
              </w:rPr>
              <w:t>Change "For example, 2x996+484-tone MRU is treated as 3x996-tone MRU" to "For example, a non-contiguous 2x996+484-tone MRU is treated as a 3x996-tone MRU"</w:t>
            </w:r>
          </w:p>
        </w:tc>
        <w:tc>
          <w:tcPr>
            <w:tcW w:w="2924" w:type="dxa"/>
          </w:tcPr>
          <w:p w14:paraId="4B6C4545" w14:textId="288B163C" w:rsidR="00DB048F" w:rsidRDefault="00DB048F" w:rsidP="00DB048F">
            <w:pPr>
              <w:rPr>
                <w:rFonts w:ascii="Arial" w:hAnsi="Arial" w:cs="Arial"/>
                <w:sz w:val="20"/>
                <w:szCs w:val="20"/>
              </w:rPr>
            </w:pPr>
            <w:r>
              <w:rPr>
                <w:rFonts w:ascii="Arial" w:hAnsi="Arial" w:cs="Arial"/>
                <w:sz w:val="20"/>
                <w:szCs w:val="20"/>
              </w:rPr>
              <w:t>See comment</w:t>
            </w:r>
          </w:p>
        </w:tc>
        <w:tc>
          <w:tcPr>
            <w:tcW w:w="2430" w:type="dxa"/>
          </w:tcPr>
          <w:p w14:paraId="13D4211E" w14:textId="77777777" w:rsidR="00DB048F" w:rsidRPr="00831145" w:rsidRDefault="00831145" w:rsidP="00DB048F">
            <w:pPr>
              <w:rPr>
                <w:b/>
                <w:sz w:val="20"/>
                <w:szCs w:val="20"/>
                <w:u w:val="single"/>
              </w:rPr>
            </w:pPr>
            <w:r w:rsidRPr="00831145">
              <w:rPr>
                <w:b/>
                <w:sz w:val="20"/>
                <w:szCs w:val="20"/>
                <w:u w:val="single"/>
              </w:rPr>
              <w:t>Revised:</w:t>
            </w:r>
          </w:p>
          <w:p w14:paraId="4B216281" w14:textId="77777777" w:rsidR="00831145" w:rsidRDefault="00831145" w:rsidP="00DB048F">
            <w:pPr>
              <w:rPr>
                <w:sz w:val="20"/>
                <w:szCs w:val="20"/>
              </w:rPr>
            </w:pPr>
          </w:p>
          <w:p w14:paraId="7C146061" w14:textId="5EB7CF91" w:rsidR="00831145" w:rsidRPr="00826152" w:rsidRDefault="000002AB" w:rsidP="00831145">
            <w:pPr>
              <w:rPr>
                <w:i/>
                <w:sz w:val="20"/>
                <w:szCs w:val="20"/>
              </w:rPr>
            </w:pPr>
            <w:r>
              <w:rPr>
                <w:i/>
                <w:sz w:val="20"/>
                <w:szCs w:val="20"/>
              </w:rPr>
              <w:t>M</w:t>
            </w:r>
            <w:r w:rsidR="00831145">
              <w:rPr>
                <w:i/>
                <w:sz w:val="20"/>
                <w:szCs w:val="20"/>
              </w:rPr>
              <w:t xml:space="preserve">odify </w:t>
            </w:r>
            <w:r w:rsidR="00831145" w:rsidRPr="00826152">
              <w:rPr>
                <w:i/>
                <w:sz w:val="20"/>
                <w:szCs w:val="20"/>
              </w:rPr>
              <w:t xml:space="preserve">following sentence </w:t>
            </w:r>
            <w:r w:rsidR="00831145">
              <w:rPr>
                <w:i/>
                <w:sz w:val="20"/>
                <w:szCs w:val="20"/>
              </w:rPr>
              <w:t xml:space="preserve">(P559L52-54 </w:t>
            </w:r>
            <w:r w:rsidR="00831145" w:rsidRPr="00826152">
              <w:rPr>
                <w:i/>
                <w:sz w:val="20"/>
                <w:szCs w:val="20"/>
              </w:rPr>
              <w:t>of D1.01</w:t>
            </w:r>
            <w:r w:rsidR="00831145">
              <w:rPr>
                <w:i/>
                <w:sz w:val="20"/>
                <w:szCs w:val="20"/>
              </w:rPr>
              <w:t>)</w:t>
            </w:r>
            <w:r w:rsidR="00831145" w:rsidRPr="00826152">
              <w:rPr>
                <w:i/>
                <w:sz w:val="20"/>
                <w:szCs w:val="20"/>
              </w:rPr>
              <w:t>.</w:t>
            </w:r>
          </w:p>
          <w:p w14:paraId="13AA414F" w14:textId="347A5104" w:rsidR="00831145" w:rsidRPr="00224A4D" w:rsidRDefault="00831145" w:rsidP="00831145">
            <w:pPr>
              <w:pStyle w:val="SP17139658"/>
              <w:spacing w:before="480" w:after="240"/>
              <w:rPr>
                <w:sz w:val="20"/>
                <w:szCs w:val="20"/>
              </w:rPr>
            </w:pPr>
            <w:r>
              <w:rPr>
                <w:sz w:val="20"/>
                <w:szCs w:val="20"/>
              </w:rPr>
              <w:t>“</w:t>
            </w:r>
            <w:r>
              <w:rPr>
                <w:rStyle w:val="SC17323600"/>
              </w:rPr>
              <w:t xml:space="preserve">For example, </w:t>
            </w:r>
            <w:ins w:id="1" w:author="Wook Bong Lee" w:date="2021-07-20T12:50:00Z">
              <w:r>
                <w:rPr>
                  <w:rStyle w:val="SC17323600"/>
                </w:rPr>
                <w:t xml:space="preserve">a noncontiguous </w:t>
              </w:r>
            </w:ins>
            <w:r>
              <w:rPr>
                <w:rStyle w:val="SC17323600"/>
              </w:rPr>
              <w:t>2</w:t>
            </w:r>
            <w:r w:rsidRPr="00831145">
              <w:rPr>
                <w:rStyle w:val="SC17323600"/>
                <w:rFonts w:ascii="Arial" w:hAnsi="Arial" w:cs="Arial"/>
              </w:rPr>
              <w:t>x</w:t>
            </w:r>
            <w:r>
              <w:rPr>
                <w:rStyle w:val="SC17323600"/>
              </w:rPr>
              <w:t xml:space="preserve">996+484-tone MRU is treated as </w:t>
            </w:r>
            <w:ins w:id="2" w:author="Wook Bong Lee" w:date="2021-07-20T12:50:00Z">
              <w:r>
                <w:rPr>
                  <w:rStyle w:val="SC17323600"/>
                </w:rPr>
                <w:t xml:space="preserve">a </w:t>
              </w:r>
            </w:ins>
            <w:r>
              <w:rPr>
                <w:rStyle w:val="SC17323600"/>
              </w:rPr>
              <w:t>3</w:t>
            </w:r>
            <w:r w:rsidRPr="00831145">
              <w:rPr>
                <w:rStyle w:val="SC17323600"/>
                <w:rFonts w:ascii="Arial" w:hAnsi="Arial" w:cs="Arial"/>
              </w:rPr>
              <w:t>x</w:t>
            </w:r>
            <w:r>
              <w:rPr>
                <w:rStyle w:val="SC17323600"/>
              </w:rPr>
              <w:t>996-tone MRU, and find the average unused subcarrier error vector magnitude for each unoccupied 26-tone RU based on the large RU/MRU.</w:t>
            </w:r>
            <w:r>
              <w:rPr>
                <w:sz w:val="20"/>
                <w:szCs w:val="20"/>
              </w:rPr>
              <w:t>”</w:t>
            </w:r>
          </w:p>
        </w:tc>
      </w:tr>
      <w:tr w:rsidR="00DB048F" w:rsidRPr="00FA777D" w14:paraId="236CB3DF" w14:textId="77777777" w:rsidTr="007926F3">
        <w:trPr>
          <w:trHeight w:val="159"/>
        </w:trPr>
        <w:tc>
          <w:tcPr>
            <w:tcW w:w="738" w:type="dxa"/>
          </w:tcPr>
          <w:p w14:paraId="2F88A851" w14:textId="1A772726" w:rsidR="00DB048F" w:rsidRDefault="00DB048F" w:rsidP="00DB048F">
            <w:pPr>
              <w:tabs>
                <w:tab w:val="right" w:pos="522"/>
              </w:tabs>
              <w:rPr>
                <w:rFonts w:ascii="Arial" w:hAnsi="Arial" w:cs="Arial"/>
                <w:sz w:val="20"/>
                <w:szCs w:val="20"/>
              </w:rPr>
            </w:pPr>
            <w:r>
              <w:rPr>
                <w:rFonts w:ascii="Arial" w:hAnsi="Arial" w:cs="Arial"/>
                <w:sz w:val="20"/>
                <w:szCs w:val="20"/>
              </w:rPr>
              <w:t>7661</w:t>
            </w:r>
          </w:p>
        </w:tc>
        <w:tc>
          <w:tcPr>
            <w:tcW w:w="1134" w:type="dxa"/>
          </w:tcPr>
          <w:p w14:paraId="28ADFAED" w14:textId="2CE57F64" w:rsidR="00DB048F" w:rsidRDefault="00DB048F" w:rsidP="00DB048F">
            <w:pPr>
              <w:rPr>
                <w:rFonts w:ascii="Arial" w:hAnsi="Arial" w:cs="Arial"/>
                <w:sz w:val="20"/>
                <w:szCs w:val="20"/>
              </w:rPr>
            </w:pPr>
            <w:r>
              <w:rPr>
                <w:rFonts w:ascii="Arial" w:hAnsi="Arial" w:cs="Arial"/>
                <w:sz w:val="20"/>
                <w:szCs w:val="20"/>
              </w:rPr>
              <w:t>36.3.19.4.4</w:t>
            </w:r>
          </w:p>
        </w:tc>
        <w:tc>
          <w:tcPr>
            <w:tcW w:w="845" w:type="dxa"/>
          </w:tcPr>
          <w:p w14:paraId="35802539" w14:textId="7B54E5C2" w:rsidR="00DB048F" w:rsidRDefault="00DB048F" w:rsidP="00DB048F">
            <w:pPr>
              <w:rPr>
                <w:rFonts w:ascii="Arial" w:hAnsi="Arial" w:cs="Arial"/>
                <w:sz w:val="20"/>
                <w:szCs w:val="20"/>
              </w:rPr>
            </w:pPr>
            <w:r>
              <w:rPr>
                <w:rFonts w:ascii="Arial" w:hAnsi="Arial" w:cs="Arial"/>
                <w:sz w:val="20"/>
                <w:szCs w:val="20"/>
              </w:rPr>
              <w:t>537</w:t>
            </w:r>
          </w:p>
        </w:tc>
        <w:tc>
          <w:tcPr>
            <w:tcW w:w="2071" w:type="dxa"/>
          </w:tcPr>
          <w:p w14:paraId="1020CE5B" w14:textId="4155FDE6" w:rsidR="00DB048F" w:rsidRDefault="00DB048F" w:rsidP="00DB048F">
            <w:pPr>
              <w:rPr>
                <w:rFonts w:ascii="Arial" w:hAnsi="Arial" w:cs="Arial"/>
                <w:sz w:val="20"/>
                <w:szCs w:val="20"/>
              </w:rPr>
            </w:pPr>
            <w:r>
              <w:rPr>
                <w:rFonts w:ascii="Arial" w:hAnsi="Arial" w:cs="Arial"/>
                <w:sz w:val="20"/>
                <w:szCs w:val="20"/>
              </w:rPr>
              <w:t>Testing unused tone EVM beyond a device's operating bandwidth will be too much. Waveform of a certain RU transmission in different PPDU bandwidth is same while it has different requirement.</w:t>
            </w:r>
          </w:p>
        </w:tc>
        <w:tc>
          <w:tcPr>
            <w:tcW w:w="2924" w:type="dxa"/>
          </w:tcPr>
          <w:p w14:paraId="559939F2" w14:textId="1AFA33BA" w:rsidR="00DB048F" w:rsidRDefault="00DB048F" w:rsidP="00DB048F">
            <w:pPr>
              <w:rPr>
                <w:rFonts w:ascii="Arial" w:hAnsi="Arial" w:cs="Arial"/>
                <w:sz w:val="20"/>
                <w:szCs w:val="20"/>
              </w:rPr>
            </w:pPr>
            <w:r>
              <w:rPr>
                <w:rFonts w:ascii="Arial" w:hAnsi="Arial" w:cs="Arial"/>
                <w:sz w:val="20"/>
                <w:szCs w:val="20"/>
              </w:rPr>
              <w:t>Adopt a proposal in 11-21/763r0 or its latest version.</w:t>
            </w:r>
          </w:p>
        </w:tc>
        <w:tc>
          <w:tcPr>
            <w:tcW w:w="2430" w:type="dxa"/>
          </w:tcPr>
          <w:p w14:paraId="7F96A60B" w14:textId="77777777" w:rsidR="00DB048F" w:rsidRPr="0078403C" w:rsidRDefault="0078403C" w:rsidP="00DB048F">
            <w:pPr>
              <w:rPr>
                <w:b/>
                <w:sz w:val="20"/>
                <w:szCs w:val="20"/>
                <w:u w:val="single"/>
              </w:rPr>
            </w:pPr>
            <w:r w:rsidRPr="0078403C">
              <w:rPr>
                <w:b/>
                <w:sz w:val="20"/>
                <w:szCs w:val="20"/>
                <w:u w:val="single"/>
              </w:rPr>
              <w:t>Need discussion</w:t>
            </w:r>
          </w:p>
          <w:p w14:paraId="5AB067FB" w14:textId="77777777" w:rsidR="0078403C" w:rsidRDefault="0078403C" w:rsidP="00DB048F">
            <w:pPr>
              <w:rPr>
                <w:sz w:val="20"/>
                <w:szCs w:val="20"/>
              </w:rPr>
            </w:pPr>
          </w:p>
          <w:p w14:paraId="7250DE4A" w14:textId="46FCBC0F" w:rsidR="0078403C" w:rsidRPr="00224A4D" w:rsidRDefault="0078403C" w:rsidP="0078403C">
            <w:pPr>
              <w:rPr>
                <w:sz w:val="20"/>
                <w:szCs w:val="20"/>
              </w:rPr>
            </w:pPr>
            <w:r>
              <w:rPr>
                <w:sz w:val="20"/>
                <w:szCs w:val="20"/>
              </w:rPr>
              <w:t xml:space="preserve">For each RU size and position, the modulated waveform will be same for different TB PPDU bandwidth (except the contents in U-SIG). However, the requirement for unused tone EVM test is different. Moreover, 11be mandates participating larger bandwidth which increases number of test. So, either testing only for 320 MHz PPDU or limiting it to the operating bandwidth.  </w:t>
            </w:r>
          </w:p>
        </w:tc>
      </w:tr>
    </w:tbl>
    <w:p w14:paraId="0C7FDF88" w14:textId="516CEC41" w:rsidR="00443D50" w:rsidRDefault="00443D50" w:rsidP="00443D50">
      <w:pPr>
        <w:autoSpaceDE w:val="0"/>
        <w:autoSpaceDN w:val="0"/>
        <w:adjustRightInd w:val="0"/>
        <w:rPr>
          <w:sz w:val="20"/>
          <w:szCs w:val="20"/>
        </w:rPr>
      </w:pPr>
    </w:p>
    <w:p w14:paraId="1E5424E7" w14:textId="77777777" w:rsidR="00BA1C96" w:rsidRDefault="00BA1C96" w:rsidP="00443D50">
      <w:pPr>
        <w:autoSpaceDE w:val="0"/>
        <w:autoSpaceDN w:val="0"/>
        <w:adjustRightInd w:val="0"/>
        <w:rPr>
          <w:b/>
          <w:szCs w:val="20"/>
          <w:u w:val="single"/>
        </w:rPr>
      </w:pPr>
    </w:p>
    <w:p w14:paraId="1D186A57" w14:textId="21550CC7" w:rsidR="00BA1C96" w:rsidRDefault="00DB048F" w:rsidP="00443D50">
      <w:pPr>
        <w:autoSpaceDE w:val="0"/>
        <w:autoSpaceDN w:val="0"/>
        <w:adjustRightInd w:val="0"/>
        <w:rPr>
          <w:b/>
          <w:szCs w:val="20"/>
          <w:u w:val="single"/>
        </w:rPr>
      </w:pPr>
      <w:r>
        <w:rPr>
          <w:b/>
          <w:szCs w:val="20"/>
          <w:u w:val="single"/>
        </w:rPr>
        <w:t>Proposed Change</w:t>
      </w:r>
      <w:r w:rsidR="002C1120">
        <w:rPr>
          <w:b/>
          <w:szCs w:val="20"/>
          <w:u w:val="single"/>
        </w:rPr>
        <w:t>s</w:t>
      </w:r>
    </w:p>
    <w:p w14:paraId="0B9F31E0" w14:textId="77777777" w:rsidR="00DB048F" w:rsidRDefault="00DB048F" w:rsidP="00443D50">
      <w:pPr>
        <w:autoSpaceDE w:val="0"/>
        <w:autoSpaceDN w:val="0"/>
        <w:adjustRightInd w:val="0"/>
        <w:rPr>
          <w:b/>
          <w:szCs w:val="20"/>
          <w:u w:val="single"/>
        </w:rPr>
      </w:pPr>
    </w:p>
    <w:p w14:paraId="26990B02" w14:textId="5848250A" w:rsidR="00E52828" w:rsidRDefault="00E52828" w:rsidP="00443D50">
      <w:pPr>
        <w:autoSpaceDE w:val="0"/>
        <w:autoSpaceDN w:val="0"/>
        <w:adjustRightInd w:val="0"/>
        <w:rPr>
          <w:b/>
          <w:szCs w:val="20"/>
          <w:u w:val="single"/>
        </w:rPr>
      </w:pPr>
      <w:r>
        <w:rPr>
          <w:b/>
          <w:szCs w:val="20"/>
          <w:u w:val="single"/>
        </w:rPr>
        <w:t>Change #1</w:t>
      </w:r>
    </w:p>
    <w:p w14:paraId="3E1E2C5F" w14:textId="150DE74F" w:rsidR="00E52828" w:rsidRPr="00E52828" w:rsidRDefault="00E52828" w:rsidP="00443D50">
      <w:pPr>
        <w:autoSpaceDE w:val="0"/>
        <w:autoSpaceDN w:val="0"/>
        <w:adjustRightInd w:val="0"/>
        <w:rPr>
          <w:i/>
          <w:sz w:val="20"/>
          <w:szCs w:val="20"/>
        </w:rPr>
      </w:pPr>
      <w:r w:rsidRPr="00E52828">
        <w:rPr>
          <w:i/>
          <w:sz w:val="20"/>
          <w:szCs w:val="20"/>
        </w:rPr>
        <w:t>Modify equation (36-105) as follows</w:t>
      </w:r>
    </w:p>
    <w:p w14:paraId="2A4FE747" w14:textId="7390A50D" w:rsidR="005904CA" w:rsidRDefault="005904CA" w:rsidP="00443D50">
      <w:pPr>
        <w:autoSpaceDE w:val="0"/>
        <w:autoSpaceDN w:val="0"/>
        <w:adjustRightInd w:val="0"/>
        <w:rPr>
          <w:sz w:val="20"/>
          <w:szCs w:val="20"/>
        </w:rPr>
      </w:pPr>
      <w:del w:id="3" w:author="Wook Bong Lee" w:date="2021-07-20T12:05:00Z">
        <w:r w:rsidDel="005904CA">
          <w:rPr>
            <w:sz w:val="20"/>
            <w:szCs w:val="20"/>
          </w:rPr>
          <w:delText>27</w:delText>
        </w:r>
      </w:del>
      <w:ins w:id="4" w:author="Wook Bong Lee" w:date="2021-07-20T12:05:00Z">
        <w:r>
          <w:rPr>
            <w:sz w:val="20"/>
            <w:szCs w:val="20"/>
          </w:rPr>
          <w:t>28</w:t>
        </w:r>
      </w:ins>
      <w:r>
        <w:rPr>
          <w:sz w:val="20"/>
          <w:szCs w:val="20"/>
        </w:rPr>
        <w:t>, if 484+242-tone RU</w:t>
      </w:r>
    </w:p>
    <w:p w14:paraId="3905229E" w14:textId="58C9774D" w:rsidR="00E52828" w:rsidRDefault="00E52828" w:rsidP="00443D50">
      <w:pPr>
        <w:autoSpaceDE w:val="0"/>
        <w:autoSpaceDN w:val="0"/>
        <w:adjustRightInd w:val="0"/>
        <w:rPr>
          <w:sz w:val="20"/>
          <w:szCs w:val="20"/>
        </w:rPr>
      </w:pPr>
      <w:del w:id="5" w:author="Wook Bong Lee" w:date="2021-07-20T11:58:00Z">
        <w:r w:rsidDel="00E52828">
          <w:rPr>
            <w:sz w:val="20"/>
            <w:szCs w:val="20"/>
          </w:rPr>
          <w:delText>36</w:delText>
        </w:r>
      </w:del>
      <w:ins w:id="6" w:author="Wook Bong Lee" w:date="2021-07-20T11:58:00Z">
        <w:r>
          <w:rPr>
            <w:sz w:val="20"/>
            <w:szCs w:val="20"/>
          </w:rPr>
          <w:t>37</w:t>
        </w:r>
      </w:ins>
      <w:r>
        <w:rPr>
          <w:sz w:val="20"/>
          <w:szCs w:val="20"/>
        </w:rPr>
        <w:t>, if 996-tone RU</w:t>
      </w:r>
    </w:p>
    <w:p w14:paraId="560977A8" w14:textId="277853EB" w:rsidR="00E52828" w:rsidRDefault="00E52828" w:rsidP="00443D50">
      <w:pPr>
        <w:autoSpaceDE w:val="0"/>
        <w:autoSpaceDN w:val="0"/>
        <w:adjustRightInd w:val="0"/>
        <w:rPr>
          <w:sz w:val="20"/>
          <w:szCs w:val="20"/>
        </w:rPr>
      </w:pPr>
      <w:del w:id="7" w:author="Wook Bong Lee" w:date="2021-07-20T11:58:00Z">
        <w:r w:rsidDel="00E52828">
          <w:rPr>
            <w:sz w:val="20"/>
            <w:szCs w:val="20"/>
          </w:rPr>
          <w:delText>54</w:delText>
        </w:r>
      </w:del>
      <w:ins w:id="8" w:author="Wook Bong Lee" w:date="2021-07-20T11:58:00Z">
        <w:r>
          <w:rPr>
            <w:sz w:val="20"/>
            <w:szCs w:val="20"/>
          </w:rPr>
          <w:t>55</w:t>
        </w:r>
      </w:ins>
      <w:r>
        <w:rPr>
          <w:sz w:val="20"/>
          <w:szCs w:val="20"/>
        </w:rPr>
        <w:t>, if 996+484-tone RU</w:t>
      </w:r>
    </w:p>
    <w:p w14:paraId="1D4D8CF3" w14:textId="3978F7D7" w:rsidR="00E52828" w:rsidRDefault="00E52828" w:rsidP="00443D50">
      <w:pPr>
        <w:autoSpaceDE w:val="0"/>
        <w:autoSpaceDN w:val="0"/>
        <w:adjustRightInd w:val="0"/>
        <w:rPr>
          <w:sz w:val="20"/>
          <w:szCs w:val="20"/>
        </w:rPr>
      </w:pPr>
      <w:del w:id="9" w:author="Wook Bong Lee" w:date="2021-07-20T11:58:00Z">
        <w:r w:rsidDel="00E52828">
          <w:rPr>
            <w:sz w:val="20"/>
            <w:szCs w:val="20"/>
          </w:rPr>
          <w:delText>72</w:delText>
        </w:r>
      </w:del>
      <w:ins w:id="10" w:author="Wook Bong Lee" w:date="2021-07-20T11:58:00Z">
        <w:r>
          <w:rPr>
            <w:sz w:val="20"/>
            <w:szCs w:val="20"/>
          </w:rPr>
          <w:t>74</w:t>
        </w:r>
      </w:ins>
      <w:r>
        <w:rPr>
          <w:sz w:val="20"/>
          <w:szCs w:val="20"/>
        </w:rPr>
        <w:t>, if 2x996-tone RU</w:t>
      </w:r>
    </w:p>
    <w:p w14:paraId="5E43E207" w14:textId="1ECAFB42" w:rsidR="00E52828" w:rsidRDefault="00E52828" w:rsidP="00443D50">
      <w:pPr>
        <w:autoSpaceDE w:val="0"/>
        <w:autoSpaceDN w:val="0"/>
        <w:adjustRightInd w:val="0"/>
        <w:rPr>
          <w:sz w:val="20"/>
          <w:szCs w:val="20"/>
        </w:rPr>
      </w:pPr>
      <w:del w:id="11" w:author="Wook Bong Lee" w:date="2021-07-20T11:59:00Z">
        <w:r w:rsidDel="00E52828">
          <w:rPr>
            <w:sz w:val="20"/>
            <w:szCs w:val="20"/>
          </w:rPr>
          <w:delText>90</w:delText>
        </w:r>
      </w:del>
      <w:ins w:id="12" w:author="Wook Bong Lee" w:date="2021-07-20T11:59:00Z">
        <w:r>
          <w:rPr>
            <w:sz w:val="20"/>
            <w:szCs w:val="20"/>
          </w:rPr>
          <w:t>92</w:t>
        </w:r>
      </w:ins>
      <w:r>
        <w:rPr>
          <w:sz w:val="20"/>
          <w:szCs w:val="20"/>
        </w:rPr>
        <w:t>, if 2x996+484-tone RU</w:t>
      </w:r>
    </w:p>
    <w:p w14:paraId="42EA8DCD" w14:textId="3E3779B6" w:rsidR="00E52828" w:rsidRDefault="00E52828" w:rsidP="00443D50">
      <w:pPr>
        <w:autoSpaceDE w:val="0"/>
        <w:autoSpaceDN w:val="0"/>
        <w:adjustRightInd w:val="0"/>
        <w:rPr>
          <w:sz w:val="20"/>
          <w:szCs w:val="20"/>
        </w:rPr>
      </w:pPr>
      <w:del w:id="13" w:author="Wook Bong Lee" w:date="2021-07-20T11:59:00Z">
        <w:r w:rsidDel="00E52828">
          <w:rPr>
            <w:sz w:val="20"/>
            <w:szCs w:val="20"/>
          </w:rPr>
          <w:delText>108</w:delText>
        </w:r>
      </w:del>
      <w:ins w:id="14" w:author="Wook Bong Lee" w:date="2021-07-20T11:59:00Z">
        <w:r>
          <w:rPr>
            <w:sz w:val="20"/>
            <w:szCs w:val="20"/>
          </w:rPr>
          <w:t>111</w:t>
        </w:r>
      </w:ins>
      <w:r>
        <w:rPr>
          <w:sz w:val="20"/>
          <w:szCs w:val="20"/>
        </w:rPr>
        <w:t>, if 3x996-tone RU</w:t>
      </w:r>
    </w:p>
    <w:p w14:paraId="5A337E37" w14:textId="140F1C25" w:rsidR="00E52828" w:rsidRDefault="00E52828" w:rsidP="00443D50">
      <w:pPr>
        <w:autoSpaceDE w:val="0"/>
        <w:autoSpaceDN w:val="0"/>
        <w:adjustRightInd w:val="0"/>
        <w:rPr>
          <w:sz w:val="20"/>
          <w:szCs w:val="20"/>
        </w:rPr>
      </w:pPr>
      <w:del w:id="15" w:author="Wook Bong Lee" w:date="2021-07-20T11:59:00Z">
        <w:r w:rsidDel="00E52828">
          <w:rPr>
            <w:sz w:val="20"/>
            <w:szCs w:val="20"/>
          </w:rPr>
          <w:delText>126</w:delText>
        </w:r>
      </w:del>
      <w:ins w:id="16" w:author="Wook Bong Lee" w:date="2021-07-20T11:59:00Z">
        <w:r>
          <w:rPr>
            <w:sz w:val="20"/>
            <w:szCs w:val="20"/>
          </w:rPr>
          <w:t>129</w:t>
        </w:r>
      </w:ins>
      <w:r>
        <w:rPr>
          <w:sz w:val="20"/>
          <w:szCs w:val="20"/>
        </w:rPr>
        <w:t>, if 3x996+484-tone RU</w:t>
      </w:r>
    </w:p>
    <w:p w14:paraId="6C434C7E" w14:textId="77777777" w:rsidR="00E52828" w:rsidRDefault="00E52828" w:rsidP="00443D50">
      <w:pPr>
        <w:autoSpaceDE w:val="0"/>
        <w:autoSpaceDN w:val="0"/>
        <w:adjustRightInd w:val="0"/>
        <w:rPr>
          <w:sz w:val="20"/>
          <w:szCs w:val="20"/>
        </w:rPr>
      </w:pPr>
    </w:p>
    <w:p w14:paraId="544E06D1" w14:textId="77777777" w:rsidR="00E52828" w:rsidRDefault="00E52828" w:rsidP="00443D50">
      <w:pPr>
        <w:autoSpaceDE w:val="0"/>
        <w:autoSpaceDN w:val="0"/>
        <w:adjustRightInd w:val="0"/>
        <w:rPr>
          <w:sz w:val="20"/>
          <w:szCs w:val="20"/>
        </w:rPr>
      </w:pPr>
    </w:p>
    <w:p w14:paraId="06266874" w14:textId="3BC60433" w:rsidR="005904CA" w:rsidRDefault="005904CA" w:rsidP="005904CA">
      <w:pPr>
        <w:autoSpaceDE w:val="0"/>
        <w:autoSpaceDN w:val="0"/>
        <w:adjustRightInd w:val="0"/>
        <w:rPr>
          <w:b/>
          <w:szCs w:val="20"/>
          <w:u w:val="single"/>
        </w:rPr>
      </w:pPr>
      <w:r>
        <w:rPr>
          <w:b/>
          <w:szCs w:val="20"/>
          <w:u w:val="single"/>
        </w:rPr>
        <w:lastRenderedPageBreak/>
        <w:t>Change #2</w:t>
      </w:r>
    </w:p>
    <w:p w14:paraId="0A81E44A" w14:textId="10D197AE" w:rsidR="005904CA" w:rsidRPr="00E52828" w:rsidRDefault="005904CA" w:rsidP="005904CA">
      <w:pPr>
        <w:autoSpaceDE w:val="0"/>
        <w:autoSpaceDN w:val="0"/>
        <w:adjustRightInd w:val="0"/>
        <w:rPr>
          <w:i/>
          <w:sz w:val="20"/>
          <w:szCs w:val="20"/>
        </w:rPr>
      </w:pPr>
      <w:r w:rsidRPr="00E52828">
        <w:rPr>
          <w:i/>
          <w:sz w:val="20"/>
          <w:szCs w:val="20"/>
        </w:rPr>
        <w:t xml:space="preserve">Modify </w:t>
      </w:r>
      <w:r>
        <w:rPr>
          <w:i/>
          <w:sz w:val="20"/>
          <w:szCs w:val="20"/>
        </w:rPr>
        <w:t>table</w:t>
      </w:r>
      <w:r w:rsidRPr="00E52828">
        <w:rPr>
          <w:i/>
          <w:sz w:val="20"/>
          <w:szCs w:val="20"/>
        </w:rPr>
        <w:t xml:space="preserve"> (36-</w:t>
      </w:r>
      <w:r>
        <w:rPr>
          <w:i/>
          <w:sz w:val="20"/>
          <w:szCs w:val="20"/>
        </w:rPr>
        <w:t>65</w:t>
      </w:r>
      <w:r w:rsidRPr="00E52828">
        <w:rPr>
          <w:i/>
          <w:sz w:val="20"/>
          <w:szCs w:val="20"/>
        </w:rPr>
        <w:t>) as follows</w:t>
      </w:r>
    </w:p>
    <w:tbl>
      <w:tblPr>
        <w:tblW w:w="0" w:type="auto"/>
        <w:tblInd w:w="148" w:type="dxa"/>
        <w:tblLayout w:type="fixed"/>
        <w:tblCellMar>
          <w:left w:w="0" w:type="dxa"/>
          <w:right w:w="0" w:type="dxa"/>
        </w:tblCellMar>
        <w:tblLook w:val="0000" w:firstRow="0" w:lastRow="0" w:firstColumn="0" w:lastColumn="0" w:noHBand="0" w:noVBand="0"/>
      </w:tblPr>
      <w:tblGrid>
        <w:gridCol w:w="500"/>
        <w:gridCol w:w="600"/>
        <w:gridCol w:w="700"/>
        <w:gridCol w:w="600"/>
        <w:gridCol w:w="701"/>
        <w:gridCol w:w="600"/>
        <w:gridCol w:w="600"/>
        <w:gridCol w:w="700"/>
        <w:gridCol w:w="600"/>
        <w:gridCol w:w="700"/>
        <w:gridCol w:w="701"/>
        <w:gridCol w:w="700"/>
        <w:gridCol w:w="700"/>
        <w:gridCol w:w="702"/>
      </w:tblGrid>
      <w:tr w:rsidR="005904CA" w14:paraId="7E72708F" w14:textId="77777777" w:rsidTr="007E0190">
        <w:trPr>
          <w:trHeight w:val="1010"/>
        </w:trPr>
        <w:tc>
          <w:tcPr>
            <w:tcW w:w="500" w:type="dxa"/>
            <w:tcBorders>
              <w:top w:val="single" w:sz="12" w:space="0" w:color="000000"/>
              <w:left w:val="single" w:sz="12" w:space="0" w:color="000000"/>
              <w:bottom w:val="single" w:sz="12" w:space="0" w:color="000000"/>
              <w:right w:val="single" w:sz="2" w:space="0" w:color="000000"/>
            </w:tcBorders>
          </w:tcPr>
          <w:p w14:paraId="53B4A283" w14:textId="77777777" w:rsidR="005904CA" w:rsidRDefault="005904CA" w:rsidP="007E0190">
            <w:pPr>
              <w:pStyle w:val="TableParagraph"/>
              <w:kinsoku w:val="0"/>
              <w:overflowPunct w:val="0"/>
              <w:spacing w:before="10"/>
              <w:rPr>
                <w:rFonts w:ascii="Arial" w:hAnsi="Arial" w:cs="Arial"/>
                <w:b/>
                <w:bCs/>
                <w:sz w:val="34"/>
                <w:szCs w:val="34"/>
              </w:rPr>
            </w:pPr>
          </w:p>
          <w:p w14:paraId="53CB4D30" w14:textId="77777777" w:rsidR="005904CA" w:rsidRDefault="005904CA" w:rsidP="007E0190">
            <w:pPr>
              <w:pStyle w:val="TableParagraph"/>
              <w:kinsoku w:val="0"/>
              <w:overflowPunct w:val="0"/>
              <w:ind w:left="105" w:right="93"/>
              <w:jc w:val="center"/>
              <w:rPr>
                <w:b/>
                <w:bCs/>
                <w:i/>
                <w:iCs/>
                <w:sz w:val="14"/>
                <w:szCs w:val="14"/>
              </w:rPr>
            </w:pPr>
            <w:proofErr w:type="spellStart"/>
            <w:r>
              <w:rPr>
                <w:b/>
                <w:bCs/>
                <w:i/>
                <w:iCs/>
                <w:position w:val="4"/>
                <w:sz w:val="18"/>
                <w:szCs w:val="18"/>
              </w:rPr>
              <w:t>i</w:t>
            </w:r>
            <w:proofErr w:type="spellEnd"/>
            <w:r>
              <w:rPr>
                <w:b/>
                <w:bCs/>
                <w:i/>
                <w:iCs/>
                <w:sz w:val="14"/>
                <w:szCs w:val="14"/>
              </w:rPr>
              <w:t>RU</w:t>
            </w:r>
          </w:p>
        </w:tc>
        <w:tc>
          <w:tcPr>
            <w:tcW w:w="600" w:type="dxa"/>
            <w:tcBorders>
              <w:top w:val="single" w:sz="12" w:space="0" w:color="000000"/>
              <w:left w:val="single" w:sz="2" w:space="0" w:color="000000"/>
              <w:bottom w:val="single" w:sz="12" w:space="0" w:color="000000"/>
              <w:right w:val="single" w:sz="2" w:space="0" w:color="000000"/>
            </w:tcBorders>
          </w:tcPr>
          <w:p w14:paraId="395CFCDC" w14:textId="77777777" w:rsidR="005904CA" w:rsidRDefault="005904CA" w:rsidP="007E0190">
            <w:pPr>
              <w:pStyle w:val="TableParagraph"/>
              <w:kinsoku w:val="0"/>
              <w:overflowPunct w:val="0"/>
              <w:spacing w:before="1"/>
              <w:rPr>
                <w:rFonts w:ascii="Arial" w:hAnsi="Arial" w:cs="Arial"/>
                <w:b/>
                <w:bCs/>
                <w:sz w:val="17"/>
                <w:szCs w:val="17"/>
              </w:rPr>
            </w:pPr>
          </w:p>
          <w:p w14:paraId="3F5D5645" w14:textId="77777777" w:rsidR="005904CA" w:rsidRDefault="005904CA" w:rsidP="007E0190">
            <w:pPr>
              <w:pStyle w:val="TableParagraph"/>
              <w:kinsoku w:val="0"/>
              <w:overflowPunct w:val="0"/>
              <w:spacing w:line="204" w:lineRule="exact"/>
              <w:ind w:left="189"/>
              <w:rPr>
                <w:b/>
                <w:bCs/>
                <w:sz w:val="18"/>
                <w:szCs w:val="18"/>
              </w:rPr>
            </w:pPr>
            <w:r>
              <w:rPr>
                <w:b/>
                <w:bCs/>
                <w:sz w:val="18"/>
                <w:szCs w:val="18"/>
              </w:rPr>
              <w:t>52-</w:t>
            </w:r>
          </w:p>
          <w:p w14:paraId="7AC36071" w14:textId="77777777" w:rsidR="005904CA" w:rsidRDefault="005904CA" w:rsidP="007E0190">
            <w:pPr>
              <w:pStyle w:val="TableParagraph"/>
              <w:kinsoku w:val="0"/>
              <w:overflowPunct w:val="0"/>
              <w:spacing w:before="2" w:line="232" w:lineRule="auto"/>
              <w:ind w:left="180" w:right="100" w:hanging="35"/>
              <w:rPr>
                <w:b/>
                <w:bCs/>
                <w:sz w:val="18"/>
                <w:szCs w:val="18"/>
              </w:rPr>
            </w:pPr>
            <w:r>
              <w:rPr>
                <w:b/>
                <w:bCs/>
                <w:sz w:val="18"/>
                <w:szCs w:val="18"/>
              </w:rPr>
              <w:t>tone</w:t>
            </w:r>
            <w:r>
              <w:rPr>
                <w:b/>
                <w:bCs/>
                <w:spacing w:val="-43"/>
                <w:sz w:val="18"/>
                <w:szCs w:val="18"/>
              </w:rPr>
              <w:t xml:space="preserve"> </w:t>
            </w:r>
            <w:r>
              <w:rPr>
                <w:b/>
                <w:bCs/>
                <w:sz w:val="18"/>
                <w:szCs w:val="18"/>
              </w:rPr>
              <w:t>RU</w:t>
            </w:r>
          </w:p>
        </w:tc>
        <w:tc>
          <w:tcPr>
            <w:tcW w:w="700" w:type="dxa"/>
            <w:tcBorders>
              <w:top w:val="single" w:sz="12" w:space="0" w:color="000000"/>
              <w:left w:val="single" w:sz="2" w:space="0" w:color="000000"/>
              <w:bottom w:val="single" w:sz="12" w:space="0" w:color="000000"/>
              <w:right w:val="single" w:sz="2" w:space="0" w:color="000000"/>
            </w:tcBorders>
          </w:tcPr>
          <w:p w14:paraId="3457C4EA" w14:textId="77777777" w:rsidR="005904CA" w:rsidRDefault="005904CA" w:rsidP="007E0190">
            <w:pPr>
              <w:pStyle w:val="TableParagraph"/>
              <w:kinsoku w:val="0"/>
              <w:overflowPunct w:val="0"/>
              <w:spacing w:before="97" w:line="204" w:lineRule="exact"/>
              <w:ind w:left="218"/>
              <w:rPr>
                <w:b/>
                <w:bCs/>
                <w:sz w:val="18"/>
                <w:szCs w:val="18"/>
              </w:rPr>
            </w:pPr>
            <w:r>
              <w:rPr>
                <w:b/>
                <w:bCs/>
                <w:sz w:val="18"/>
                <w:szCs w:val="18"/>
              </w:rPr>
              <w:t>52+</w:t>
            </w:r>
          </w:p>
          <w:p w14:paraId="262A1435" w14:textId="77777777" w:rsidR="005904CA" w:rsidRDefault="005904CA" w:rsidP="007E0190">
            <w:pPr>
              <w:pStyle w:val="TableParagraph"/>
              <w:kinsoku w:val="0"/>
              <w:overflowPunct w:val="0"/>
              <w:spacing w:line="200" w:lineRule="exact"/>
              <w:ind w:left="240"/>
              <w:rPr>
                <w:b/>
                <w:bCs/>
                <w:sz w:val="18"/>
                <w:szCs w:val="18"/>
              </w:rPr>
            </w:pPr>
            <w:r>
              <w:rPr>
                <w:b/>
                <w:bCs/>
                <w:sz w:val="18"/>
                <w:szCs w:val="18"/>
              </w:rPr>
              <w:t>26-</w:t>
            </w:r>
          </w:p>
          <w:p w14:paraId="37560EDE" w14:textId="77777777" w:rsidR="005904CA" w:rsidRDefault="005904CA" w:rsidP="007E0190">
            <w:pPr>
              <w:pStyle w:val="TableParagraph"/>
              <w:kinsoku w:val="0"/>
              <w:overflowPunct w:val="0"/>
              <w:spacing w:before="1" w:line="232" w:lineRule="auto"/>
              <w:ind w:left="145" w:right="103" w:firstLine="49"/>
              <w:rPr>
                <w:b/>
                <w:bCs/>
                <w:spacing w:val="-1"/>
                <w:sz w:val="18"/>
                <w:szCs w:val="18"/>
              </w:rPr>
            </w:pPr>
            <w:r>
              <w:rPr>
                <w:b/>
                <w:bCs/>
                <w:sz w:val="18"/>
                <w:szCs w:val="18"/>
              </w:rPr>
              <w:t>tone</w:t>
            </w:r>
            <w:r>
              <w:rPr>
                <w:b/>
                <w:bCs/>
                <w:spacing w:val="1"/>
                <w:sz w:val="18"/>
                <w:szCs w:val="18"/>
              </w:rPr>
              <w:t xml:space="preserve"> </w:t>
            </w:r>
            <w:r>
              <w:rPr>
                <w:b/>
                <w:bCs/>
                <w:spacing w:val="-1"/>
                <w:sz w:val="18"/>
                <w:szCs w:val="18"/>
              </w:rPr>
              <w:t>MRU</w:t>
            </w:r>
          </w:p>
        </w:tc>
        <w:tc>
          <w:tcPr>
            <w:tcW w:w="600" w:type="dxa"/>
            <w:tcBorders>
              <w:top w:val="single" w:sz="12" w:space="0" w:color="000000"/>
              <w:left w:val="single" w:sz="2" w:space="0" w:color="000000"/>
              <w:bottom w:val="single" w:sz="12" w:space="0" w:color="000000"/>
              <w:right w:val="single" w:sz="2" w:space="0" w:color="000000"/>
            </w:tcBorders>
          </w:tcPr>
          <w:p w14:paraId="7B853DC6" w14:textId="77777777" w:rsidR="005904CA" w:rsidRDefault="005904CA" w:rsidP="007E0190">
            <w:pPr>
              <w:pStyle w:val="TableParagraph"/>
              <w:kinsoku w:val="0"/>
              <w:overflowPunct w:val="0"/>
              <w:spacing w:before="1"/>
              <w:rPr>
                <w:rFonts w:ascii="Arial" w:hAnsi="Arial" w:cs="Arial"/>
                <w:b/>
                <w:bCs/>
                <w:sz w:val="17"/>
                <w:szCs w:val="17"/>
              </w:rPr>
            </w:pPr>
          </w:p>
          <w:p w14:paraId="419FE10C" w14:textId="77777777" w:rsidR="005904CA" w:rsidRDefault="005904CA" w:rsidP="007E0190">
            <w:pPr>
              <w:pStyle w:val="TableParagraph"/>
              <w:kinsoku w:val="0"/>
              <w:overflowPunct w:val="0"/>
              <w:spacing w:line="204" w:lineRule="exact"/>
              <w:ind w:left="145"/>
              <w:rPr>
                <w:b/>
                <w:bCs/>
                <w:sz w:val="18"/>
                <w:szCs w:val="18"/>
              </w:rPr>
            </w:pPr>
            <w:r>
              <w:rPr>
                <w:b/>
                <w:bCs/>
                <w:sz w:val="18"/>
                <w:szCs w:val="18"/>
              </w:rPr>
              <w:t>106-</w:t>
            </w:r>
          </w:p>
          <w:p w14:paraId="2D89569D" w14:textId="77777777" w:rsidR="005904CA" w:rsidRDefault="005904CA" w:rsidP="007E0190">
            <w:pPr>
              <w:pStyle w:val="TableParagraph"/>
              <w:kinsoku w:val="0"/>
              <w:overflowPunct w:val="0"/>
              <w:spacing w:before="2" w:line="232" w:lineRule="auto"/>
              <w:ind w:left="179" w:right="101" w:hanging="35"/>
              <w:rPr>
                <w:b/>
                <w:bCs/>
                <w:sz w:val="18"/>
                <w:szCs w:val="18"/>
              </w:rPr>
            </w:pPr>
            <w:r>
              <w:rPr>
                <w:b/>
                <w:bCs/>
                <w:sz w:val="18"/>
                <w:szCs w:val="18"/>
              </w:rPr>
              <w:t>tone</w:t>
            </w:r>
            <w:r>
              <w:rPr>
                <w:b/>
                <w:bCs/>
                <w:spacing w:val="-43"/>
                <w:sz w:val="18"/>
                <w:szCs w:val="18"/>
              </w:rPr>
              <w:t xml:space="preserve"> </w:t>
            </w:r>
            <w:r>
              <w:rPr>
                <w:b/>
                <w:bCs/>
                <w:sz w:val="18"/>
                <w:szCs w:val="18"/>
              </w:rPr>
              <w:t>RU</w:t>
            </w:r>
          </w:p>
        </w:tc>
        <w:tc>
          <w:tcPr>
            <w:tcW w:w="701" w:type="dxa"/>
            <w:tcBorders>
              <w:top w:val="single" w:sz="12" w:space="0" w:color="000000"/>
              <w:left w:val="single" w:sz="2" w:space="0" w:color="000000"/>
              <w:bottom w:val="single" w:sz="12" w:space="0" w:color="000000"/>
              <w:right w:val="single" w:sz="2" w:space="0" w:color="000000"/>
            </w:tcBorders>
          </w:tcPr>
          <w:p w14:paraId="08CC82EE" w14:textId="77777777" w:rsidR="005904CA" w:rsidRDefault="005904CA" w:rsidP="007E0190">
            <w:pPr>
              <w:pStyle w:val="TableParagraph"/>
              <w:kinsoku w:val="0"/>
              <w:overflowPunct w:val="0"/>
              <w:spacing w:before="97" w:line="204" w:lineRule="exact"/>
              <w:ind w:left="173"/>
              <w:rPr>
                <w:b/>
                <w:bCs/>
                <w:sz w:val="18"/>
                <w:szCs w:val="18"/>
              </w:rPr>
            </w:pPr>
            <w:r>
              <w:rPr>
                <w:b/>
                <w:bCs/>
                <w:sz w:val="18"/>
                <w:szCs w:val="18"/>
              </w:rPr>
              <w:t>106+</w:t>
            </w:r>
          </w:p>
          <w:p w14:paraId="28C7994A" w14:textId="77777777" w:rsidR="005904CA" w:rsidRDefault="005904CA" w:rsidP="007E0190">
            <w:pPr>
              <w:pStyle w:val="TableParagraph"/>
              <w:kinsoku w:val="0"/>
              <w:overflowPunct w:val="0"/>
              <w:spacing w:line="200" w:lineRule="exact"/>
              <w:ind w:left="239"/>
              <w:rPr>
                <w:b/>
                <w:bCs/>
                <w:sz w:val="18"/>
                <w:szCs w:val="18"/>
              </w:rPr>
            </w:pPr>
            <w:r>
              <w:rPr>
                <w:b/>
                <w:bCs/>
                <w:sz w:val="18"/>
                <w:szCs w:val="18"/>
              </w:rPr>
              <w:t>26-</w:t>
            </w:r>
          </w:p>
          <w:p w14:paraId="0C506189" w14:textId="77777777" w:rsidR="005904CA" w:rsidRDefault="005904CA" w:rsidP="007E0190">
            <w:pPr>
              <w:pStyle w:val="TableParagraph"/>
              <w:kinsoku w:val="0"/>
              <w:overflowPunct w:val="0"/>
              <w:spacing w:before="1" w:line="232" w:lineRule="auto"/>
              <w:ind w:left="145" w:right="101" w:firstLine="50"/>
              <w:rPr>
                <w:b/>
                <w:bCs/>
                <w:sz w:val="18"/>
                <w:szCs w:val="18"/>
              </w:rPr>
            </w:pPr>
            <w:r>
              <w:rPr>
                <w:b/>
                <w:bCs/>
                <w:sz w:val="18"/>
                <w:szCs w:val="18"/>
              </w:rPr>
              <w:t>tone</w:t>
            </w:r>
            <w:r>
              <w:rPr>
                <w:b/>
                <w:bCs/>
                <w:spacing w:val="1"/>
                <w:sz w:val="18"/>
                <w:szCs w:val="18"/>
              </w:rPr>
              <w:t xml:space="preserve"> </w:t>
            </w:r>
            <w:r>
              <w:rPr>
                <w:b/>
                <w:bCs/>
                <w:sz w:val="18"/>
                <w:szCs w:val="18"/>
              </w:rPr>
              <w:t>MRU</w:t>
            </w:r>
          </w:p>
        </w:tc>
        <w:tc>
          <w:tcPr>
            <w:tcW w:w="600" w:type="dxa"/>
            <w:tcBorders>
              <w:top w:val="single" w:sz="12" w:space="0" w:color="000000"/>
              <w:left w:val="single" w:sz="2" w:space="0" w:color="000000"/>
              <w:bottom w:val="single" w:sz="12" w:space="0" w:color="000000"/>
              <w:right w:val="single" w:sz="2" w:space="0" w:color="000000"/>
            </w:tcBorders>
          </w:tcPr>
          <w:p w14:paraId="02BA7A59" w14:textId="77777777" w:rsidR="005904CA" w:rsidRDefault="005904CA" w:rsidP="007E0190">
            <w:pPr>
              <w:pStyle w:val="TableParagraph"/>
              <w:kinsoku w:val="0"/>
              <w:overflowPunct w:val="0"/>
              <w:spacing w:before="1"/>
              <w:rPr>
                <w:rFonts w:ascii="Arial" w:hAnsi="Arial" w:cs="Arial"/>
                <w:b/>
                <w:bCs/>
                <w:sz w:val="17"/>
                <w:szCs w:val="17"/>
              </w:rPr>
            </w:pPr>
          </w:p>
          <w:p w14:paraId="46F456F0" w14:textId="77777777" w:rsidR="005904CA" w:rsidRDefault="005904CA" w:rsidP="007E0190">
            <w:pPr>
              <w:pStyle w:val="TableParagraph"/>
              <w:kinsoku w:val="0"/>
              <w:overflowPunct w:val="0"/>
              <w:spacing w:line="204" w:lineRule="exact"/>
              <w:ind w:left="143"/>
              <w:rPr>
                <w:b/>
                <w:bCs/>
                <w:sz w:val="18"/>
                <w:szCs w:val="18"/>
              </w:rPr>
            </w:pPr>
            <w:r>
              <w:rPr>
                <w:b/>
                <w:bCs/>
                <w:sz w:val="18"/>
                <w:szCs w:val="18"/>
              </w:rPr>
              <w:t>242-</w:t>
            </w:r>
          </w:p>
          <w:p w14:paraId="26B80E48" w14:textId="77777777" w:rsidR="005904CA" w:rsidRDefault="005904CA" w:rsidP="007E0190">
            <w:pPr>
              <w:pStyle w:val="TableParagraph"/>
              <w:kinsoku w:val="0"/>
              <w:overflowPunct w:val="0"/>
              <w:spacing w:before="2" w:line="232" w:lineRule="auto"/>
              <w:ind w:left="178" w:right="102" w:hanging="35"/>
              <w:rPr>
                <w:b/>
                <w:bCs/>
                <w:sz w:val="18"/>
                <w:szCs w:val="18"/>
              </w:rPr>
            </w:pPr>
            <w:r>
              <w:rPr>
                <w:b/>
                <w:bCs/>
                <w:sz w:val="18"/>
                <w:szCs w:val="18"/>
              </w:rPr>
              <w:t>tone</w:t>
            </w:r>
            <w:r>
              <w:rPr>
                <w:b/>
                <w:bCs/>
                <w:spacing w:val="-42"/>
                <w:sz w:val="18"/>
                <w:szCs w:val="18"/>
              </w:rPr>
              <w:t xml:space="preserve"> </w:t>
            </w:r>
            <w:r>
              <w:rPr>
                <w:b/>
                <w:bCs/>
                <w:sz w:val="18"/>
                <w:szCs w:val="18"/>
              </w:rPr>
              <w:t>RU</w:t>
            </w:r>
          </w:p>
        </w:tc>
        <w:tc>
          <w:tcPr>
            <w:tcW w:w="600" w:type="dxa"/>
            <w:tcBorders>
              <w:top w:val="single" w:sz="12" w:space="0" w:color="000000"/>
              <w:left w:val="single" w:sz="2" w:space="0" w:color="000000"/>
              <w:bottom w:val="single" w:sz="12" w:space="0" w:color="000000"/>
              <w:right w:val="single" w:sz="2" w:space="0" w:color="000000"/>
            </w:tcBorders>
          </w:tcPr>
          <w:p w14:paraId="7E08A982" w14:textId="77777777" w:rsidR="005904CA" w:rsidRDefault="005904CA" w:rsidP="007E0190">
            <w:pPr>
              <w:pStyle w:val="TableParagraph"/>
              <w:kinsoku w:val="0"/>
              <w:overflowPunct w:val="0"/>
              <w:spacing w:before="1"/>
              <w:rPr>
                <w:rFonts w:ascii="Arial" w:hAnsi="Arial" w:cs="Arial"/>
                <w:b/>
                <w:bCs/>
                <w:sz w:val="17"/>
                <w:szCs w:val="17"/>
              </w:rPr>
            </w:pPr>
          </w:p>
          <w:p w14:paraId="2D5BD9C3" w14:textId="77777777" w:rsidR="005904CA" w:rsidRDefault="005904CA" w:rsidP="007E0190">
            <w:pPr>
              <w:pStyle w:val="TableParagraph"/>
              <w:kinsoku w:val="0"/>
              <w:overflowPunct w:val="0"/>
              <w:spacing w:line="204" w:lineRule="exact"/>
              <w:ind w:left="143"/>
              <w:rPr>
                <w:b/>
                <w:bCs/>
                <w:sz w:val="18"/>
                <w:szCs w:val="18"/>
              </w:rPr>
            </w:pPr>
            <w:r>
              <w:rPr>
                <w:b/>
                <w:bCs/>
                <w:sz w:val="18"/>
                <w:szCs w:val="18"/>
              </w:rPr>
              <w:t>484-</w:t>
            </w:r>
          </w:p>
          <w:p w14:paraId="37BDD94B" w14:textId="77777777" w:rsidR="005904CA" w:rsidRDefault="005904CA" w:rsidP="007E0190">
            <w:pPr>
              <w:pStyle w:val="TableParagraph"/>
              <w:kinsoku w:val="0"/>
              <w:overflowPunct w:val="0"/>
              <w:spacing w:before="2" w:line="232" w:lineRule="auto"/>
              <w:ind w:left="178" w:right="102" w:hanging="35"/>
              <w:rPr>
                <w:b/>
                <w:bCs/>
                <w:sz w:val="18"/>
                <w:szCs w:val="18"/>
              </w:rPr>
            </w:pPr>
            <w:r>
              <w:rPr>
                <w:b/>
                <w:bCs/>
                <w:sz w:val="18"/>
                <w:szCs w:val="18"/>
              </w:rPr>
              <w:t>tone</w:t>
            </w:r>
            <w:r>
              <w:rPr>
                <w:b/>
                <w:bCs/>
                <w:spacing w:val="-42"/>
                <w:sz w:val="18"/>
                <w:szCs w:val="18"/>
              </w:rPr>
              <w:t xml:space="preserve"> </w:t>
            </w:r>
            <w:r>
              <w:rPr>
                <w:b/>
                <w:bCs/>
                <w:sz w:val="18"/>
                <w:szCs w:val="18"/>
              </w:rPr>
              <w:t>RU</w:t>
            </w:r>
          </w:p>
        </w:tc>
        <w:tc>
          <w:tcPr>
            <w:tcW w:w="700" w:type="dxa"/>
            <w:tcBorders>
              <w:top w:val="single" w:sz="12" w:space="0" w:color="000000"/>
              <w:left w:val="single" w:sz="2" w:space="0" w:color="000000"/>
              <w:bottom w:val="single" w:sz="12" w:space="0" w:color="000000"/>
              <w:right w:val="single" w:sz="2" w:space="0" w:color="000000"/>
            </w:tcBorders>
          </w:tcPr>
          <w:p w14:paraId="0945E8B8" w14:textId="77777777" w:rsidR="005904CA" w:rsidRDefault="005904CA" w:rsidP="007E0190">
            <w:pPr>
              <w:pStyle w:val="TableParagraph"/>
              <w:kinsoku w:val="0"/>
              <w:overflowPunct w:val="0"/>
              <w:spacing w:before="97" w:line="204" w:lineRule="exact"/>
              <w:ind w:left="172"/>
              <w:rPr>
                <w:b/>
                <w:bCs/>
                <w:sz w:val="18"/>
                <w:szCs w:val="18"/>
              </w:rPr>
            </w:pPr>
            <w:r>
              <w:rPr>
                <w:b/>
                <w:bCs/>
                <w:sz w:val="18"/>
                <w:szCs w:val="18"/>
              </w:rPr>
              <w:t>484+</w:t>
            </w:r>
          </w:p>
          <w:p w14:paraId="59FD7F7C" w14:textId="77777777" w:rsidR="005904CA" w:rsidRDefault="005904CA" w:rsidP="007E0190">
            <w:pPr>
              <w:pStyle w:val="TableParagraph"/>
              <w:kinsoku w:val="0"/>
              <w:overflowPunct w:val="0"/>
              <w:spacing w:line="200" w:lineRule="exact"/>
              <w:ind w:left="194"/>
              <w:rPr>
                <w:b/>
                <w:bCs/>
                <w:sz w:val="18"/>
                <w:szCs w:val="18"/>
              </w:rPr>
            </w:pPr>
            <w:r>
              <w:rPr>
                <w:b/>
                <w:bCs/>
                <w:sz w:val="18"/>
                <w:szCs w:val="18"/>
              </w:rPr>
              <w:t>242-</w:t>
            </w:r>
          </w:p>
          <w:p w14:paraId="6D108B11" w14:textId="77777777" w:rsidR="005904CA" w:rsidRDefault="005904CA" w:rsidP="007E0190">
            <w:pPr>
              <w:pStyle w:val="TableParagraph"/>
              <w:kinsoku w:val="0"/>
              <w:overflowPunct w:val="0"/>
              <w:spacing w:before="1" w:line="232" w:lineRule="auto"/>
              <w:ind w:left="143" w:right="102" w:firstLine="50"/>
              <w:rPr>
                <w:b/>
                <w:bCs/>
                <w:sz w:val="18"/>
                <w:szCs w:val="18"/>
              </w:rPr>
            </w:pPr>
            <w:r>
              <w:rPr>
                <w:b/>
                <w:bCs/>
                <w:sz w:val="18"/>
                <w:szCs w:val="18"/>
              </w:rPr>
              <w:t>tone</w:t>
            </w:r>
            <w:r>
              <w:rPr>
                <w:b/>
                <w:bCs/>
                <w:spacing w:val="1"/>
                <w:sz w:val="18"/>
                <w:szCs w:val="18"/>
              </w:rPr>
              <w:t xml:space="preserve"> </w:t>
            </w:r>
            <w:r>
              <w:rPr>
                <w:b/>
                <w:bCs/>
                <w:sz w:val="18"/>
                <w:szCs w:val="18"/>
              </w:rPr>
              <w:t>MRU</w:t>
            </w:r>
          </w:p>
        </w:tc>
        <w:tc>
          <w:tcPr>
            <w:tcW w:w="600" w:type="dxa"/>
            <w:tcBorders>
              <w:top w:val="single" w:sz="12" w:space="0" w:color="000000"/>
              <w:left w:val="single" w:sz="2" w:space="0" w:color="000000"/>
              <w:bottom w:val="single" w:sz="12" w:space="0" w:color="000000"/>
              <w:right w:val="single" w:sz="2" w:space="0" w:color="000000"/>
            </w:tcBorders>
          </w:tcPr>
          <w:p w14:paraId="2EB3EEE8" w14:textId="77777777" w:rsidR="005904CA" w:rsidRDefault="005904CA" w:rsidP="007E0190">
            <w:pPr>
              <w:pStyle w:val="TableParagraph"/>
              <w:kinsoku w:val="0"/>
              <w:overflowPunct w:val="0"/>
              <w:spacing w:before="1"/>
              <w:rPr>
                <w:rFonts w:ascii="Arial" w:hAnsi="Arial" w:cs="Arial"/>
                <w:b/>
                <w:bCs/>
                <w:sz w:val="17"/>
                <w:szCs w:val="17"/>
              </w:rPr>
            </w:pPr>
          </w:p>
          <w:p w14:paraId="47E10B21" w14:textId="77777777" w:rsidR="005904CA" w:rsidRDefault="005904CA" w:rsidP="007E0190">
            <w:pPr>
              <w:pStyle w:val="TableParagraph"/>
              <w:kinsoku w:val="0"/>
              <w:overflowPunct w:val="0"/>
              <w:spacing w:line="204" w:lineRule="exact"/>
              <w:ind w:left="144"/>
              <w:rPr>
                <w:b/>
                <w:bCs/>
                <w:sz w:val="18"/>
                <w:szCs w:val="18"/>
              </w:rPr>
            </w:pPr>
            <w:r>
              <w:rPr>
                <w:b/>
                <w:bCs/>
                <w:sz w:val="18"/>
                <w:szCs w:val="18"/>
              </w:rPr>
              <w:t>996-</w:t>
            </w:r>
          </w:p>
          <w:p w14:paraId="1F74CA74" w14:textId="77777777" w:rsidR="005904CA" w:rsidRDefault="005904CA" w:rsidP="007E0190">
            <w:pPr>
              <w:pStyle w:val="TableParagraph"/>
              <w:kinsoku w:val="0"/>
              <w:overflowPunct w:val="0"/>
              <w:spacing w:before="2" w:line="232" w:lineRule="auto"/>
              <w:ind w:left="179" w:right="101" w:hanging="35"/>
              <w:rPr>
                <w:b/>
                <w:bCs/>
                <w:sz w:val="18"/>
                <w:szCs w:val="18"/>
              </w:rPr>
            </w:pPr>
            <w:r>
              <w:rPr>
                <w:b/>
                <w:bCs/>
                <w:sz w:val="18"/>
                <w:szCs w:val="18"/>
              </w:rPr>
              <w:t>tone</w:t>
            </w:r>
            <w:r>
              <w:rPr>
                <w:b/>
                <w:bCs/>
                <w:spacing w:val="-43"/>
                <w:sz w:val="18"/>
                <w:szCs w:val="18"/>
              </w:rPr>
              <w:t xml:space="preserve"> </w:t>
            </w:r>
            <w:r>
              <w:rPr>
                <w:b/>
                <w:bCs/>
                <w:sz w:val="18"/>
                <w:szCs w:val="18"/>
              </w:rPr>
              <w:t>RU</w:t>
            </w:r>
          </w:p>
        </w:tc>
        <w:tc>
          <w:tcPr>
            <w:tcW w:w="700" w:type="dxa"/>
            <w:tcBorders>
              <w:top w:val="single" w:sz="12" w:space="0" w:color="000000"/>
              <w:left w:val="single" w:sz="2" w:space="0" w:color="000000"/>
              <w:bottom w:val="single" w:sz="12" w:space="0" w:color="000000"/>
              <w:right w:val="single" w:sz="2" w:space="0" w:color="000000"/>
            </w:tcBorders>
          </w:tcPr>
          <w:p w14:paraId="5E879955" w14:textId="77777777" w:rsidR="005904CA" w:rsidRDefault="005904CA" w:rsidP="007E0190">
            <w:pPr>
              <w:pStyle w:val="TableParagraph"/>
              <w:kinsoku w:val="0"/>
              <w:overflowPunct w:val="0"/>
              <w:spacing w:before="97" w:line="204" w:lineRule="exact"/>
              <w:ind w:left="173"/>
              <w:rPr>
                <w:b/>
                <w:bCs/>
                <w:sz w:val="18"/>
                <w:szCs w:val="18"/>
              </w:rPr>
            </w:pPr>
            <w:r>
              <w:rPr>
                <w:b/>
                <w:bCs/>
                <w:sz w:val="18"/>
                <w:szCs w:val="18"/>
              </w:rPr>
              <w:t>996+</w:t>
            </w:r>
          </w:p>
          <w:p w14:paraId="13123FE0" w14:textId="77777777" w:rsidR="005904CA" w:rsidRDefault="005904CA" w:rsidP="007E0190">
            <w:pPr>
              <w:pStyle w:val="TableParagraph"/>
              <w:kinsoku w:val="0"/>
              <w:overflowPunct w:val="0"/>
              <w:spacing w:line="200" w:lineRule="exact"/>
              <w:ind w:left="193"/>
              <w:rPr>
                <w:b/>
                <w:bCs/>
                <w:sz w:val="18"/>
                <w:szCs w:val="18"/>
              </w:rPr>
            </w:pPr>
            <w:r>
              <w:rPr>
                <w:b/>
                <w:bCs/>
                <w:sz w:val="18"/>
                <w:szCs w:val="18"/>
              </w:rPr>
              <w:t>484-</w:t>
            </w:r>
          </w:p>
          <w:p w14:paraId="3E2940BA" w14:textId="77777777" w:rsidR="005904CA" w:rsidRDefault="005904CA" w:rsidP="007E0190">
            <w:pPr>
              <w:pStyle w:val="TableParagraph"/>
              <w:kinsoku w:val="0"/>
              <w:overflowPunct w:val="0"/>
              <w:spacing w:before="1" w:line="232" w:lineRule="auto"/>
              <w:ind w:left="144" w:right="104" w:firstLine="49"/>
              <w:rPr>
                <w:b/>
                <w:bCs/>
                <w:spacing w:val="-1"/>
                <w:sz w:val="18"/>
                <w:szCs w:val="18"/>
              </w:rPr>
            </w:pPr>
            <w:r>
              <w:rPr>
                <w:b/>
                <w:bCs/>
                <w:sz w:val="18"/>
                <w:szCs w:val="18"/>
              </w:rPr>
              <w:t>tone</w:t>
            </w:r>
            <w:r>
              <w:rPr>
                <w:b/>
                <w:bCs/>
                <w:spacing w:val="1"/>
                <w:sz w:val="18"/>
                <w:szCs w:val="18"/>
              </w:rPr>
              <w:t xml:space="preserve"> </w:t>
            </w:r>
            <w:r>
              <w:rPr>
                <w:b/>
                <w:bCs/>
                <w:spacing w:val="-1"/>
                <w:sz w:val="18"/>
                <w:szCs w:val="18"/>
              </w:rPr>
              <w:t>MRU</w:t>
            </w:r>
          </w:p>
        </w:tc>
        <w:tc>
          <w:tcPr>
            <w:tcW w:w="701" w:type="dxa"/>
            <w:tcBorders>
              <w:top w:val="single" w:sz="12" w:space="0" w:color="000000"/>
              <w:left w:val="single" w:sz="2" w:space="0" w:color="000000"/>
              <w:bottom w:val="single" w:sz="12" w:space="0" w:color="000000"/>
              <w:right w:val="single" w:sz="2" w:space="0" w:color="000000"/>
            </w:tcBorders>
          </w:tcPr>
          <w:p w14:paraId="4FA4FCEE" w14:textId="77777777" w:rsidR="005904CA" w:rsidRDefault="005904CA" w:rsidP="007E0190">
            <w:pPr>
              <w:pStyle w:val="TableParagraph"/>
              <w:kinsoku w:val="0"/>
              <w:overflowPunct w:val="0"/>
              <w:spacing w:before="184" w:line="217" w:lineRule="exact"/>
              <w:ind w:left="129"/>
              <w:rPr>
                <w:b/>
                <w:bCs/>
                <w:sz w:val="18"/>
                <w:szCs w:val="18"/>
              </w:rPr>
            </w:pPr>
            <w:r>
              <w:rPr>
                <w:b/>
                <w:bCs/>
                <w:sz w:val="18"/>
                <w:szCs w:val="18"/>
              </w:rPr>
              <w:t>2</w:t>
            </w:r>
            <w:r>
              <w:rPr>
                <w:rFonts w:ascii="Symbol" w:hAnsi="Symbol" w:cs="Symbol"/>
                <w:sz w:val="18"/>
                <w:szCs w:val="18"/>
              </w:rPr>
              <w:t></w:t>
            </w:r>
            <w:r>
              <w:rPr>
                <w:b/>
                <w:bCs/>
                <w:sz w:val="18"/>
                <w:szCs w:val="18"/>
              </w:rPr>
              <w:t>996</w:t>
            </w:r>
          </w:p>
          <w:p w14:paraId="07881CBE" w14:textId="77777777" w:rsidR="005904CA" w:rsidRDefault="005904CA" w:rsidP="007E0190">
            <w:pPr>
              <w:pStyle w:val="TableParagraph"/>
              <w:kinsoku w:val="0"/>
              <w:overflowPunct w:val="0"/>
              <w:spacing w:before="1" w:line="232" w:lineRule="auto"/>
              <w:ind w:left="229" w:right="122" w:hanging="65"/>
              <w:rPr>
                <w:b/>
                <w:bCs/>
                <w:sz w:val="18"/>
                <w:szCs w:val="18"/>
              </w:rPr>
            </w:pPr>
            <w:r>
              <w:rPr>
                <w:b/>
                <w:bCs/>
                <w:sz w:val="18"/>
                <w:szCs w:val="18"/>
              </w:rPr>
              <w:t>-tone</w:t>
            </w:r>
            <w:r>
              <w:rPr>
                <w:b/>
                <w:bCs/>
                <w:spacing w:val="-43"/>
                <w:sz w:val="18"/>
                <w:szCs w:val="18"/>
              </w:rPr>
              <w:t xml:space="preserve"> </w:t>
            </w:r>
            <w:r>
              <w:rPr>
                <w:b/>
                <w:bCs/>
                <w:sz w:val="18"/>
                <w:szCs w:val="18"/>
              </w:rPr>
              <w:t>RU</w:t>
            </w:r>
          </w:p>
        </w:tc>
        <w:tc>
          <w:tcPr>
            <w:tcW w:w="700" w:type="dxa"/>
            <w:tcBorders>
              <w:top w:val="single" w:sz="12" w:space="0" w:color="000000"/>
              <w:left w:val="single" w:sz="2" w:space="0" w:color="000000"/>
              <w:bottom w:val="single" w:sz="12" w:space="0" w:color="000000"/>
              <w:right w:val="single" w:sz="2" w:space="0" w:color="000000"/>
            </w:tcBorders>
          </w:tcPr>
          <w:p w14:paraId="0BC3562E" w14:textId="77777777" w:rsidR="005904CA" w:rsidRDefault="005904CA" w:rsidP="007E0190">
            <w:pPr>
              <w:pStyle w:val="TableParagraph"/>
              <w:kinsoku w:val="0"/>
              <w:overflowPunct w:val="0"/>
              <w:spacing w:before="84" w:line="217" w:lineRule="exact"/>
              <w:ind w:left="129"/>
              <w:rPr>
                <w:b/>
                <w:bCs/>
                <w:sz w:val="18"/>
                <w:szCs w:val="18"/>
              </w:rPr>
            </w:pPr>
            <w:r>
              <w:rPr>
                <w:b/>
                <w:bCs/>
                <w:sz w:val="18"/>
                <w:szCs w:val="18"/>
              </w:rPr>
              <w:t>2</w:t>
            </w:r>
            <w:r>
              <w:rPr>
                <w:rFonts w:ascii="Symbol" w:hAnsi="Symbol" w:cs="Symbol"/>
                <w:sz w:val="18"/>
                <w:szCs w:val="18"/>
              </w:rPr>
              <w:t></w:t>
            </w:r>
            <w:r>
              <w:rPr>
                <w:b/>
                <w:bCs/>
                <w:sz w:val="18"/>
                <w:szCs w:val="18"/>
              </w:rPr>
              <w:t>996</w:t>
            </w:r>
          </w:p>
          <w:p w14:paraId="5FCDDC2E" w14:textId="77777777" w:rsidR="005904CA" w:rsidRDefault="005904CA" w:rsidP="007E0190">
            <w:pPr>
              <w:pStyle w:val="TableParagraph"/>
              <w:kinsoku w:val="0"/>
              <w:overflowPunct w:val="0"/>
              <w:spacing w:line="199" w:lineRule="exact"/>
              <w:ind w:left="141"/>
              <w:rPr>
                <w:b/>
                <w:bCs/>
                <w:sz w:val="18"/>
                <w:szCs w:val="18"/>
              </w:rPr>
            </w:pPr>
            <w:r>
              <w:rPr>
                <w:b/>
                <w:bCs/>
                <w:sz w:val="18"/>
                <w:szCs w:val="18"/>
              </w:rPr>
              <w:t>+484-</w:t>
            </w:r>
          </w:p>
          <w:p w14:paraId="7784B6C3" w14:textId="77777777" w:rsidR="005904CA" w:rsidRDefault="005904CA" w:rsidP="007E0190">
            <w:pPr>
              <w:pStyle w:val="TableParagraph"/>
              <w:kinsoku w:val="0"/>
              <w:overflowPunct w:val="0"/>
              <w:spacing w:before="1" w:line="232" w:lineRule="auto"/>
              <w:ind w:left="143" w:right="102" w:firstLine="49"/>
              <w:rPr>
                <w:b/>
                <w:bCs/>
                <w:sz w:val="18"/>
                <w:szCs w:val="18"/>
              </w:rPr>
            </w:pPr>
            <w:r>
              <w:rPr>
                <w:b/>
                <w:bCs/>
                <w:sz w:val="18"/>
                <w:szCs w:val="18"/>
              </w:rPr>
              <w:t>tone</w:t>
            </w:r>
            <w:r>
              <w:rPr>
                <w:b/>
                <w:bCs/>
                <w:spacing w:val="1"/>
                <w:sz w:val="18"/>
                <w:szCs w:val="18"/>
              </w:rPr>
              <w:t xml:space="preserve"> </w:t>
            </w:r>
            <w:r>
              <w:rPr>
                <w:b/>
                <w:bCs/>
                <w:sz w:val="18"/>
                <w:szCs w:val="18"/>
              </w:rPr>
              <w:t>MRU</w:t>
            </w:r>
          </w:p>
        </w:tc>
        <w:tc>
          <w:tcPr>
            <w:tcW w:w="700" w:type="dxa"/>
            <w:tcBorders>
              <w:top w:val="single" w:sz="12" w:space="0" w:color="000000"/>
              <w:left w:val="single" w:sz="2" w:space="0" w:color="000000"/>
              <w:bottom w:val="single" w:sz="12" w:space="0" w:color="000000"/>
              <w:right w:val="single" w:sz="2" w:space="0" w:color="000000"/>
            </w:tcBorders>
          </w:tcPr>
          <w:p w14:paraId="39643FD1" w14:textId="77777777" w:rsidR="005904CA" w:rsidRDefault="005904CA" w:rsidP="007E0190">
            <w:pPr>
              <w:pStyle w:val="TableParagraph"/>
              <w:kinsoku w:val="0"/>
              <w:overflowPunct w:val="0"/>
              <w:spacing w:before="184" w:line="217" w:lineRule="exact"/>
              <w:ind w:left="129"/>
              <w:rPr>
                <w:b/>
                <w:bCs/>
                <w:sz w:val="18"/>
                <w:szCs w:val="18"/>
              </w:rPr>
            </w:pPr>
            <w:r>
              <w:rPr>
                <w:b/>
                <w:bCs/>
                <w:sz w:val="18"/>
                <w:szCs w:val="18"/>
              </w:rPr>
              <w:t>3</w:t>
            </w:r>
            <w:r>
              <w:rPr>
                <w:rFonts w:ascii="Symbol" w:hAnsi="Symbol" w:cs="Symbol"/>
                <w:sz w:val="18"/>
                <w:szCs w:val="18"/>
              </w:rPr>
              <w:t></w:t>
            </w:r>
            <w:r>
              <w:rPr>
                <w:b/>
                <w:bCs/>
                <w:sz w:val="18"/>
                <w:szCs w:val="18"/>
              </w:rPr>
              <w:t>996</w:t>
            </w:r>
          </w:p>
          <w:p w14:paraId="55F0FAD5" w14:textId="77777777" w:rsidR="005904CA" w:rsidRDefault="005904CA" w:rsidP="007E0190">
            <w:pPr>
              <w:pStyle w:val="TableParagraph"/>
              <w:kinsoku w:val="0"/>
              <w:overflowPunct w:val="0"/>
              <w:spacing w:before="1" w:line="232" w:lineRule="auto"/>
              <w:ind w:left="143" w:right="105" w:firstLine="20"/>
              <w:rPr>
                <w:b/>
                <w:bCs/>
                <w:spacing w:val="-1"/>
                <w:sz w:val="18"/>
                <w:szCs w:val="18"/>
              </w:rPr>
            </w:pPr>
            <w:r>
              <w:rPr>
                <w:b/>
                <w:bCs/>
                <w:sz w:val="18"/>
                <w:szCs w:val="18"/>
              </w:rPr>
              <w:t>-tone</w:t>
            </w:r>
            <w:r>
              <w:rPr>
                <w:b/>
                <w:bCs/>
                <w:spacing w:val="-42"/>
                <w:sz w:val="18"/>
                <w:szCs w:val="18"/>
              </w:rPr>
              <w:t xml:space="preserve"> </w:t>
            </w:r>
            <w:r>
              <w:rPr>
                <w:b/>
                <w:bCs/>
                <w:spacing w:val="-1"/>
                <w:sz w:val="18"/>
                <w:szCs w:val="18"/>
              </w:rPr>
              <w:t>MRU</w:t>
            </w:r>
          </w:p>
        </w:tc>
        <w:tc>
          <w:tcPr>
            <w:tcW w:w="702" w:type="dxa"/>
            <w:tcBorders>
              <w:top w:val="single" w:sz="12" w:space="0" w:color="000000"/>
              <w:left w:val="single" w:sz="2" w:space="0" w:color="000000"/>
              <w:bottom w:val="single" w:sz="12" w:space="0" w:color="000000"/>
              <w:right w:val="single" w:sz="12" w:space="0" w:color="000000"/>
            </w:tcBorders>
          </w:tcPr>
          <w:p w14:paraId="18D3A947" w14:textId="77777777" w:rsidR="005904CA" w:rsidRDefault="005904CA" w:rsidP="007E0190">
            <w:pPr>
              <w:pStyle w:val="TableParagraph"/>
              <w:kinsoku w:val="0"/>
              <w:overflowPunct w:val="0"/>
              <w:spacing w:before="84" w:line="217" w:lineRule="exact"/>
              <w:ind w:left="128"/>
              <w:rPr>
                <w:b/>
                <w:bCs/>
                <w:sz w:val="18"/>
                <w:szCs w:val="18"/>
              </w:rPr>
            </w:pPr>
            <w:r>
              <w:rPr>
                <w:b/>
                <w:bCs/>
                <w:sz w:val="18"/>
                <w:szCs w:val="18"/>
              </w:rPr>
              <w:t>3</w:t>
            </w:r>
            <w:r>
              <w:rPr>
                <w:rFonts w:ascii="Symbol" w:hAnsi="Symbol" w:cs="Symbol"/>
                <w:sz w:val="18"/>
                <w:szCs w:val="18"/>
              </w:rPr>
              <w:t></w:t>
            </w:r>
            <w:r>
              <w:rPr>
                <w:b/>
                <w:bCs/>
                <w:sz w:val="18"/>
                <w:szCs w:val="18"/>
              </w:rPr>
              <w:t>996</w:t>
            </w:r>
          </w:p>
          <w:p w14:paraId="0B11D1DA" w14:textId="77777777" w:rsidR="005904CA" w:rsidRDefault="005904CA" w:rsidP="007E0190">
            <w:pPr>
              <w:pStyle w:val="TableParagraph"/>
              <w:kinsoku w:val="0"/>
              <w:overflowPunct w:val="0"/>
              <w:spacing w:line="199" w:lineRule="exact"/>
              <w:ind w:left="141"/>
              <w:rPr>
                <w:b/>
                <w:bCs/>
                <w:sz w:val="18"/>
                <w:szCs w:val="18"/>
              </w:rPr>
            </w:pPr>
            <w:r>
              <w:rPr>
                <w:b/>
                <w:bCs/>
                <w:sz w:val="18"/>
                <w:szCs w:val="18"/>
              </w:rPr>
              <w:t>+484-</w:t>
            </w:r>
          </w:p>
          <w:p w14:paraId="45AC4F7E" w14:textId="77777777" w:rsidR="005904CA" w:rsidRDefault="005904CA" w:rsidP="007E0190">
            <w:pPr>
              <w:pStyle w:val="TableParagraph"/>
              <w:kinsoku w:val="0"/>
              <w:overflowPunct w:val="0"/>
              <w:spacing w:before="1" w:line="232" w:lineRule="auto"/>
              <w:ind w:left="143" w:right="91" w:firstLine="50"/>
              <w:rPr>
                <w:b/>
                <w:bCs/>
                <w:sz w:val="18"/>
                <w:szCs w:val="18"/>
              </w:rPr>
            </w:pPr>
            <w:r>
              <w:rPr>
                <w:b/>
                <w:bCs/>
                <w:sz w:val="18"/>
                <w:szCs w:val="18"/>
              </w:rPr>
              <w:t>tone</w:t>
            </w:r>
            <w:r>
              <w:rPr>
                <w:b/>
                <w:bCs/>
                <w:spacing w:val="1"/>
                <w:sz w:val="18"/>
                <w:szCs w:val="18"/>
              </w:rPr>
              <w:t xml:space="preserve"> </w:t>
            </w:r>
            <w:r>
              <w:rPr>
                <w:b/>
                <w:bCs/>
                <w:sz w:val="18"/>
                <w:szCs w:val="18"/>
              </w:rPr>
              <w:t>MRU</w:t>
            </w:r>
          </w:p>
        </w:tc>
      </w:tr>
      <w:tr w:rsidR="005904CA" w14:paraId="403C8FA1" w14:textId="77777777" w:rsidTr="007E0190">
        <w:trPr>
          <w:trHeight w:val="361"/>
        </w:trPr>
        <w:tc>
          <w:tcPr>
            <w:tcW w:w="500" w:type="dxa"/>
            <w:tcBorders>
              <w:top w:val="single" w:sz="12" w:space="0" w:color="000000"/>
              <w:left w:val="single" w:sz="12" w:space="0" w:color="000000"/>
              <w:bottom w:val="single" w:sz="2" w:space="0" w:color="000000"/>
              <w:right w:val="single" w:sz="2" w:space="0" w:color="000000"/>
            </w:tcBorders>
          </w:tcPr>
          <w:p w14:paraId="07550B59" w14:textId="77777777" w:rsidR="005904CA" w:rsidRDefault="005904CA" w:rsidP="007E0190">
            <w:pPr>
              <w:pStyle w:val="TableParagraph"/>
              <w:kinsoku w:val="0"/>
              <w:overflowPunct w:val="0"/>
              <w:spacing w:before="97"/>
              <w:ind w:left="11"/>
              <w:jc w:val="center"/>
              <w:rPr>
                <w:sz w:val="18"/>
                <w:szCs w:val="18"/>
              </w:rPr>
            </w:pPr>
            <w:r>
              <w:rPr>
                <w:sz w:val="18"/>
                <w:szCs w:val="18"/>
              </w:rPr>
              <w:t>1</w:t>
            </w:r>
          </w:p>
        </w:tc>
        <w:tc>
          <w:tcPr>
            <w:tcW w:w="600" w:type="dxa"/>
            <w:tcBorders>
              <w:top w:val="single" w:sz="12" w:space="0" w:color="000000"/>
              <w:left w:val="single" w:sz="2" w:space="0" w:color="000000"/>
              <w:bottom w:val="single" w:sz="2" w:space="0" w:color="000000"/>
              <w:right w:val="single" w:sz="2" w:space="0" w:color="000000"/>
            </w:tcBorders>
          </w:tcPr>
          <w:p w14:paraId="64A1104C" w14:textId="77777777" w:rsidR="005904CA" w:rsidRDefault="005904CA" w:rsidP="007E0190">
            <w:pPr>
              <w:pStyle w:val="TableParagraph"/>
              <w:kinsoku w:val="0"/>
              <w:overflowPunct w:val="0"/>
              <w:spacing w:before="97"/>
              <w:ind w:left="23"/>
              <w:jc w:val="center"/>
              <w:rPr>
                <w:sz w:val="18"/>
                <w:szCs w:val="18"/>
              </w:rPr>
            </w:pPr>
            <w:r>
              <w:rPr>
                <w:sz w:val="18"/>
                <w:szCs w:val="18"/>
              </w:rPr>
              <w:t>1</w:t>
            </w:r>
          </w:p>
        </w:tc>
        <w:tc>
          <w:tcPr>
            <w:tcW w:w="700" w:type="dxa"/>
            <w:tcBorders>
              <w:top w:val="single" w:sz="12" w:space="0" w:color="000000"/>
              <w:left w:val="single" w:sz="2" w:space="0" w:color="000000"/>
              <w:bottom w:val="single" w:sz="2" w:space="0" w:color="000000"/>
              <w:right w:val="single" w:sz="2" w:space="0" w:color="000000"/>
            </w:tcBorders>
          </w:tcPr>
          <w:p w14:paraId="11FB31F1" w14:textId="77777777" w:rsidR="005904CA" w:rsidRDefault="005904CA" w:rsidP="007E0190">
            <w:pPr>
              <w:pStyle w:val="TableParagraph"/>
              <w:kinsoku w:val="0"/>
              <w:overflowPunct w:val="0"/>
              <w:spacing w:before="97"/>
              <w:ind w:left="24"/>
              <w:jc w:val="center"/>
              <w:rPr>
                <w:sz w:val="18"/>
                <w:szCs w:val="18"/>
              </w:rPr>
            </w:pPr>
            <w:r>
              <w:rPr>
                <w:sz w:val="18"/>
                <w:szCs w:val="18"/>
              </w:rPr>
              <w:t>2</w:t>
            </w:r>
          </w:p>
        </w:tc>
        <w:tc>
          <w:tcPr>
            <w:tcW w:w="600" w:type="dxa"/>
            <w:tcBorders>
              <w:top w:val="single" w:sz="12" w:space="0" w:color="000000"/>
              <w:left w:val="single" w:sz="2" w:space="0" w:color="000000"/>
              <w:bottom w:val="single" w:sz="2" w:space="0" w:color="000000"/>
              <w:right w:val="single" w:sz="2" w:space="0" w:color="000000"/>
            </w:tcBorders>
          </w:tcPr>
          <w:p w14:paraId="6CB7A777" w14:textId="77777777" w:rsidR="005904CA" w:rsidRDefault="005904CA" w:rsidP="007E0190">
            <w:pPr>
              <w:pStyle w:val="TableParagraph"/>
              <w:kinsoku w:val="0"/>
              <w:overflowPunct w:val="0"/>
              <w:spacing w:before="97"/>
              <w:ind w:left="25"/>
              <w:jc w:val="center"/>
              <w:rPr>
                <w:sz w:val="18"/>
                <w:szCs w:val="18"/>
              </w:rPr>
            </w:pPr>
            <w:r>
              <w:rPr>
                <w:sz w:val="18"/>
                <w:szCs w:val="18"/>
              </w:rPr>
              <w:t>1</w:t>
            </w:r>
          </w:p>
        </w:tc>
        <w:tc>
          <w:tcPr>
            <w:tcW w:w="701" w:type="dxa"/>
            <w:tcBorders>
              <w:top w:val="single" w:sz="12" w:space="0" w:color="000000"/>
              <w:left w:val="single" w:sz="2" w:space="0" w:color="000000"/>
              <w:bottom w:val="single" w:sz="2" w:space="0" w:color="000000"/>
              <w:right w:val="single" w:sz="2" w:space="0" w:color="000000"/>
            </w:tcBorders>
          </w:tcPr>
          <w:p w14:paraId="5CA073EB" w14:textId="77777777" w:rsidR="005904CA" w:rsidRDefault="005904CA" w:rsidP="007E0190">
            <w:pPr>
              <w:pStyle w:val="TableParagraph"/>
              <w:kinsoku w:val="0"/>
              <w:overflowPunct w:val="0"/>
              <w:spacing w:before="97"/>
              <w:ind w:right="289"/>
              <w:jc w:val="right"/>
              <w:rPr>
                <w:sz w:val="18"/>
                <w:szCs w:val="18"/>
              </w:rPr>
            </w:pPr>
            <w:r>
              <w:rPr>
                <w:sz w:val="18"/>
                <w:szCs w:val="18"/>
              </w:rPr>
              <w:t>1</w:t>
            </w:r>
          </w:p>
        </w:tc>
        <w:tc>
          <w:tcPr>
            <w:tcW w:w="600" w:type="dxa"/>
            <w:tcBorders>
              <w:top w:val="single" w:sz="12" w:space="0" w:color="000000"/>
              <w:left w:val="single" w:sz="2" w:space="0" w:color="000000"/>
              <w:bottom w:val="single" w:sz="2" w:space="0" w:color="000000"/>
              <w:right w:val="single" w:sz="2" w:space="0" w:color="000000"/>
            </w:tcBorders>
          </w:tcPr>
          <w:p w14:paraId="128BE999" w14:textId="77777777" w:rsidR="005904CA" w:rsidRDefault="005904CA" w:rsidP="007E0190">
            <w:pPr>
              <w:pStyle w:val="TableParagraph"/>
              <w:kinsoku w:val="0"/>
              <w:overflowPunct w:val="0"/>
              <w:spacing w:before="97"/>
              <w:ind w:right="239"/>
              <w:jc w:val="right"/>
              <w:rPr>
                <w:sz w:val="18"/>
                <w:szCs w:val="18"/>
              </w:rPr>
            </w:pPr>
            <w:r>
              <w:rPr>
                <w:sz w:val="18"/>
                <w:szCs w:val="18"/>
              </w:rPr>
              <w:t>1</w:t>
            </w:r>
          </w:p>
        </w:tc>
        <w:tc>
          <w:tcPr>
            <w:tcW w:w="600" w:type="dxa"/>
            <w:tcBorders>
              <w:top w:val="single" w:sz="12" w:space="0" w:color="000000"/>
              <w:left w:val="single" w:sz="2" w:space="0" w:color="000000"/>
              <w:bottom w:val="single" w:sz="2" w:space="0" w:color="000000"/>
              <w:right w:val="single" w:sz="2" w:space="0" w:color="000000"/>
            </w:tcBorders>
          </w:tcPr>
          <w:p w14:paraId="1C8D434A" w14:textId="77777777" w:rsidR="005904CA" w:rsidRDefault="005904CA" w:rsidP="007E0190">
            <w:pPr>
              <w:pStyle w:val="TableParagraph"/>
              <w:kinsoku w:val="0"/>
              <w:overflowPunct w:val="0"/>
              <w:spacing w:before="97"/>
              <w:ind w:left="22"/>
              <w:jc w:val="center"/>
              <w:rPr>
                <w:sz w:val="18"/>
                <w:szCs w:val="18"/>
              </w:rPr>
            </w:pPr>
            <w:r>
              <w:rPr>
                <w:sz w:val="18"/>
                <w:szCs w:val="18"/>
              </w:rPr>
              <w:t>1</w:t>
            </w:r>
          </w:p>
        </w:tc>
        <w:tc>
          <w:tcPr>
            <w:tcW w:w="700" w:type="dxa"/>
            <w:tcBorders>
              <w:top w:val="single" w:sz="12" w:space="0" w:color="000000"/>
              <w:left w:val="single" w:sz="2" w:space="0" w:color="000000"/>
              <w:bottom w:val="single" w:sz="2" w:space="0" w:color="000000"/>
              <w:right w:val="single" w:sz="2" w:space="0" w:color="000000"/>
            </w:tcBorders>
          </w:tcPr>
          <w:p w14:paraId="725B23E7" w14:textId="77777777" w:rsidR="005904CA" w:rsidRDefault="005904CA" w:rsidP="007E0190">
            <w:pPr>
              <w:pStyle w:val="TableParagraph"/>
              <w:kinsoku w:val="0"/>
              <w:overflowPunct w:val="0"/>
              <w:spacing w:before="97"/>
              <w:ind w:left="108" w:right="86"/>
              <w:jc w:val="center"/>
              <w:rPr>
                <w:sz w:val="18"/>
                <w:szCs w:val="18"/>
              </w:rPr>
            </w:pPr>
            <w:r>
              <w:rPr>
                <w:sz w:val="18"/>
                <w:szCs w:val="18"/>
              </w:rPr>
              <w:t>10</w:t>
            </w:r>
          </w:p>
        </w:tc>
        <w:tc>
          <w:tcPr>
            <w:tcW w:w="600" w:type="dxa"/>
            <w:tcBorders>
              <w:top w:val="single" w:sz="12" w:space="0" w:color="000000"/>
              <w:left w:val="single" w:sz="2" w:space="0" w:color="000000"/>
              <w:bottom w:val="single" w:sz="2" w:space="0" w:color="000000"/>
              <w:right w:val="single" w:sz="2" w:space="0" w:color="000000"/>
            </w:tcBorders>
          </w:tcPr>
          <w:p w14:paraId="2D7D53B3" w14:textId="77777777" w:rsidR="005904CA" w:rsidRDefault="005904CA" w:rsidP="007E0190">
            <w:pPr>
              <w:pStyle w:val="TableParagraph"/>
              <w:kinsoku w:val="0"/>
              <w:overflowPunct w:val="0"/>
              <w:spacing w:before="97"/>
              <w:ind w:left="24"/>
              <w:jc w:val="center"/>
              <w:rPr>
                <w:sz w:val="18"/>
                <w:szCs w:val="18"/>
              </w:rPr>
            </w:pPr>
            <w:r>
              <w:rPr>
                <w:sz w:val="18"/>
                <w:szCs w:val="18"/>
              </w:rPr>
              <w:t>1</w:t>
            </w:r>
          </w:p>
        </w:tc>
        <w:tc>
          <w:tcPr>
            <w:tcW w:w="700" w:type="dxa"/>
            <w:tcBorders>
              <w:top w:val="single" w:sz="12" w:space="0" w:color="000000"/>
              <w:left w:val="single" w:sz="2" w:space="0" w:color="000000"/>
              <w:bottom w:val="single" w:sz="2" w:space="0" w:color="000000"/>
              <w:right w:val="single" w:sz="2" w:space="0" w:color="000000"/>
            </w:tcBorders>
          </w:tcPr>
          <w:p w14:paraId="3C00BA64" w14:textId="77777777" w:rsidR="005904CA" w:rsidRDefault="005904CA" w:rsidP="007E0190">
            <w:pPr>
              <w:pStyle w:val="TableParagraph"/>
              <w:kinsoku w:val="0"/>
              <w:overflowPunct w:val="0"/>
              <w:spacing w:before="97"/>
              <w:ind w:right="243"/>
              <w:jc w:val="right"/>
              <w:rPr>
                <w:sz w:val="18"/>
                <w:szCs w:val="18"/>
              </w:rPr>
            </w:pPr>
            <w:r>
              <w:rPr>
                <w:sz w:val="18"/>
                <w:szCs w:val="18"/>
              </w:rPr>
              <w:t>20</w:t>
            </w:r>
          </w:p>
        </w:tc>
        <w:tc>
          <w:tcPr>
            <w:tcW w:w="701" w:type="dxa"/>
            <w:tcBorders>
              <w:top w:val="single" w:sz="12" w:space="0" w:color="000000"/>
              <w:left w:val="single" w:sz="2" w:space="0" w:color="000000"/>
              <w:bottom w:val="single" w:sz="2" w:space="0" w:color="000000"/>
              <w:right w:val="single" w:sz="2" w:space="0" w:color="000000"/>
            </w:tcBorders>
          </w:tcPr>
          <w:p w14:paraId="02FB694C" w14:textId="77777777" w:rsidR="005904CA" w:rsidRDefault="005904CA" w:rsidP="007E0190">
            <w:pPr>
              <w:pStyle w:val="TableParagraph"/>
              <w:kinsoku w:val="0"/>
              <w:overflowPunct w:val="0"/>
              <w:spacing w:before="97"/>
              <w:ind w:left="23"/>
              <w:jc w:val="center"/>
              <w:rPr>
                <w:sz w:val="18"/>
                <w:szCs w:val="18"/>
              </w:rPr>
            </w:pPr>
            <w:r>
              <w:rPr>
                <w:sz w:val="18"/>
                <w:szCs w:val="18"/>
              </w:rPr>
              <w:t>1</w:t>
            </w:r>
          </w:p>
        </w:tc>
        <w:tc>
          <w:tcPr>
            <w:tcW w:w="700" w:type="dxa"/>
            <w:tcBorders>
              <w:top w:val="single" w:sz="12" w:space="0" w:color="000000"/>
              <w:left w:val="single" w:sz="2" w:space="0" w:color="000000"/>
              <w:bottom w:val="single" w:sz="2" w:space="0" w:color="000000"/>
              <w:right w:val="single" w:sz="2" w:space="0" w:color="000000"/>
            </w:tcBorders>
          </w:tcPr>
          <w:p w14:paraId="0203295B" w14:textId="77777777" w:rsidR="005904CA" w:rsidRDefault="005904CA" w:rsidP="007E0190">
            <w:pPr>
              <w:pStyle w:val="TableParagraph"/>
              <w:kinsoku w:val="0"/>
              <w:overflowPunct w:val="0"/>
              <w:spacing w:before="97"/>
              <w:ind w:left="108" w:right="86"/>
              <w:jc w:val="center"/>
              <w:rPr>
                <w:sz w:val="18"/>
                <w:szCs w:val="18"/>
              </w:rPr>
            </w:pPr>
            <w:r>
              <w:rPr>
                <w:sz w:val="18"/>
                <w:szCs w:val="18"/>
              </w:rPr>
              <w:t>20</w:t>
            </w:r>
          </w:p>
        </w:tc>
        <w:tc>
          <w:tcPr>
            <w:tcW w:w="700" w:type="dxa"/>
            <w:tcBorders>
              <w:top w:val="single" w:sz="12" w:space="0" w:color="000000"/>
              <w:left w:val="single" w:sz="2" w:space="0" w:color="000000"/>
              <w:bottom w:val="single" w:sz="2" w:space="0" w:color="000000"/>
              <w:right w:val="single" w:sz="2" w:space="0" w:color="000000"/>
            </w:tcBorders>
          </w:tcPr>
          <w:p w14:paraId="4E5649FF" w14:textId="77777777" w:rsidR="005904CA" w:rsidRDefault="005904CA" w:rsidP="007E0190">
            <w:pPr>
              <w:pStyle w:val="TableParagraph"/>
              <w:kinsoku w:val="0"/>
              <w:overflowPunct w:val="0"/>
              <w:spacing w:before="97"/>
              <w:ind w:left="108" w:right="87"/>
              <w:jc w:val="center"/>
              <w:rPr>
                <w:sz w:val="18"/>
                <w:szCs w:val="18"/>
              </w:rPr>
            </w:pPr>
            <w:r>
              <w:rPr>
                <w:sz w:val="18"/>
                <w:szCs w:val="18"/>
              </w:rPr>
              <w:t>38</w:t>
            </w:r>
          </w:p>
        </w:tc>
        <w:tc>
          <w:tcPr>
            <w:tcW w:w="702" w:type="dxa"/>
            <w:tcBorders>
              <w:top w:val="single" w:sz="12" w:space="0" w:color="000000"/>
              <w:left w:val="single" w:sz="2" w:space="0" w:color="000000"/>
              <w:bottom w:val="single" w:sz="2" w:space="0" w:color="000000"/>
              <w:right w:val="single" w:sz="12" w:space="0" w:color="000000"/>
            </w:tcBorders>
          </w:tcPr>
          <w:p w14:paraId="5F61A67A" w14:textId="77777777" w:rsidR="005904CA" w:rsidRDefault="005904CA" w:rsidP="007E0190">
            <w:pPr>
              <w:pStyle w:val="TableParagraph"/>
              <w:kinsoku w:val="0"/>
              <w:overflowPunct w:val="0"/>
              <w:spacing w:before="97"/>
              <w:ind w:right="234"/>
              <w:jc w:val="right"/>
              <w:rPr>
                <w:sz w:val="18"/>
                <w:szCs w:val="18"/>
              </w:rPr>
            </w:pPr>
            <w:r>
              <w:rPr>
                <w:sz w:val="18"/>
                <w:szCs w:val="18"/>
              </w:rPr>
              <w:t>20</w:t>
            </w:r>
          </w:p>
        </w:tc>
      </w:tr>
      <w:tr w:rsidR="005904CA" w14:paraId="00AB6780"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6E5EF03F" w14:textId="77777777" w:rsidR="005904CA" w:rsidRDefault="005904CA" w:rsidP="007E0190">
            <w:pPr>
              <w:pStyle w:val="TableParagraph"/>
              <w:kinsoku w:val="0"/>
              <w:overflowPunct w:val="0"/>
              <w:spacing w:before="110"/>
              <w:ind w:left="11"/>
              <w:jc w:val="center"/>
              <w:rPr>
                <w:sz w:val="18"/>
                <w:szCs w:val="18"/>
              </w:rPr>
            </w:pPr>
            <w:r>
              <w:rPr>
                <w:sz w:val="18"/>
                <w:szCs w:val="18"/>
              </w:rPr>
              <w:t>2</w:t>
            </w:r>
          </w:p>
        </w:tc>
        <w:tc>
          <w:tcPr>
            <w:tcW w:w="600" w:type="dxa"/>
            <w:tcBorders>
              <w:top w:val="single" w:sz="2" w:space="0" w:color="000000"/>
              <w:left w:val="single" w:sz="2" w:space="0" w:color="000000"/>
              <w:bottom w:val="single" w:sz="2" w:space="0" w:color="000000"/>
              <w:right w:val="single" w:sz="2" w:space="0" w:color="000000"/>
            </w:tcBorders>
          </w:tcPr>
          <w:p w14:paraId="4B339C25" w14:textId="77777777" w:rsidR="005904CA" w:rsidRDefault="005904CA" w:rsidP="007E0190">
            <w:pPr>
              <w:pStyle w:val="TableParagraph"/>
              <w:kinsoku w:val="0"/>
              <w:overflowPunct w:val="0"/>
              <w:spacing w:before="110"/>
              <w:ind w:left="23"/>
              <w:jc w:val="center"/>
              <w:rPr>
                <w:sz w:val="18"/>
                <w:szCs w:val="18"/>
              </w:rPr>
            </w:pPr>
            <w:r>
              <w:rPr>
                <w:sz w:val="18"/>
                <w:szCs w:val="18"/>
              </w:rPr>
              <w:t>3</w:t>
            </w:r>
          </w:p>
        </w:tc>
        <w:tc>
          <w:tcPr>
            <w:tcW w:w="700" w:type="dxa"/>
            <w:tcBorders>
              <w:top w:val="single" w:sz="2" w:space="0" w:color="000000"/>
              <w:left w:val="single" w:sz="2" w:space="0" w:color="000000"/>
              <w:bottom w:val="single" w:sz="2" w:space="0" w:color="000000"/>
              <w:right w:val="single" w:sz="2" w:space="0" w:color="000000"/>
            </w:tcBorders>
          </w:tcPr>
          <w:p w14:paraId="15FA09A4" w14:textId="77777777" w:rsidR="005904CA" w:rsidRDefault="005904CA" w:rsidP="007E0190">
            <w:pPr>
              <w:pStyle w:val="TableParagraph"/>
              <w:kinsoku w:val="0"/>
              <w:overflowPunct w:val="0"/>
              <w:spacing w:before="110"/>
              <w:ind w:left="24"/>
              <w:jc w:val="center"/>
              <w:rPr>
                <w:sz w:val="18"/>
                <w:szCs w:val="18"/>
              </w:rPr>
            </w:pPr>
            <w:r>
              <w:rPr>
                <w:sz w:val="18"/>
                <w:szCs w:val="18"/>
              </w:rPr>
              <w:t>3</w:t>
            </w:r>
          </w:p>
        </w:tc>
        <w:tc>
          <w:tcPr>
            <w:tcW w:w="600" w:type="dxa"/>
            <w:tcBorders>
              <w:top w:val="single" w:sz="2" w:space="0" w:color="000000"/>
              <w:left w:val="single" w:sz="2" w:space="0" w:color="000000"/>
              <w:bottom w:val="single" w:sz="2" w:space="0" w:color="000000"/>
              <w:right w:val="single" w:sz="2" w:space="0" w:color="000000"/>
            </w:tcBorders>
          </w:tcPr>
          <w:p w14:paraId="34509605" w14:textId="77777777" w:rsidR="005904CA" w:rsidRDefault="005904CA" w:rsidP="007E0190">
            <w:pPr>
              <w:pStyle w:val="TableParagraph"/>
              <w:kinsoku w:val="0"/>
              <w:overflowPunct w:val="0"/>
              <w:spacing w:before="110"/>
              <w:ind w:left="25"/>
              <w:jc w:val="center"/>
              <w:rPr>
                <w:sz w:val="18"/>
                <w:szCs w:val="18"/>
              </w:rPr>
            </w:pPr>
            <w:r>
              <w:rPr>
                <w:sz w:val="18"/>
                <w:szCs w:val="18"/>
              </w:rPr>
              <w:t>6</w:t>
            </w:r>
          </w:p>
        </w:tc>
        <w:tc>
          <w:tcPr>
            <w:tcW w:w="701" w:type="dxa"/>
            <w:tcBorders>
              <w:top w:val="single" w:sz="2" w:space="0" w:color="000000"/>
              <w:left w:val="single" w:sz="2" w:space="0" w:color="000000"/>
              <w:bottom w:val="single" w:sz="2" w:space="0" w:color="000000"/>
              <w:right w:val="single" w:sz="2" w:space="0" w:color="000000"/>
            </w:tcBorders>
          </w:tcPr>
          <w:p w14:paraId="1298158F" w14:textId="77777777" w:rsidR="005904CA" w:rsidRDefault="005904CA" w:rsidP="007E0190">
            <w:pPr>
              <w:pStyle w:val="TableParagraph"/>
              <w:kinsoku w:val="0"/>
              <w:overflowPunct w:val="0"/>
              <w:spacing w:before="110"/>
              <w:ind w:right="289"/>
              <w:jc w:val="right"/>
              <w:rPr>
                <w:sz w:val="18"/>
                <w:szCs w:val="18"/>
              </w:rPr>
            </w:pPr>
            <w:r>
              <w:rPr>
                <w:sz w:val="18"/>
                <w:szCs w:val="18"/>
              </w:rPr>
              <w:t>5</w:t>
            </w:r>
          </w:p>
        </w:tc>
        <w:tc>
          <w:tcPr>
            <w:tcW w:w="600" w:type="dxa"/>
            <w:tcBorders>
              <w:top w:val="single" w:sz="2" w:space="0" w:color="000000"/>
              <w:left w:val="single" w:sz="2" w:space="0" w:color="000000"/>
              <w:bottom w:val="single" w:sz="2" w:space="0" w:color="000000"/>
              <w:right w:val="single" w:sz="2" w:space="0" w:color="000000"/>
            </w:tcBorders>
          </w:tcPr>
          <w:p w14:paraId="6F7FDD52" w14:textId="77777777" w:rsidR="005904CA" w:rsidRDefault="005904CA" w:rsidP="007E0190">
            <w:pPr>
              <w:pStyle w:val="TableParagraph"/>
              <w:kinsoku w:val="0"/>
              <w:overflowPunct w:val="0"/>
              <w:spacing w:before="110"/>
              <w:ind w:right="193"/>
              <w:jc w:val="right"/>
              <w:rPr>
                <w:sz w:val="18"/>
                <w:szCs w:val="18"/>
              </w:rPr>
            </w:pPr>
            <w:r>
              <w:rPr>
                <w:sz w:val="18"/>
                <w:szCs w:val="18"/>
              </w:rPr>
              <w:t>10</w:t>
            </w:r>
          </w:p>
        </w:tc>
        <w:tc>
          <w:tcPr>
            <w:tcW w:w="600" w:type="dxa"/>
            <w:tcBorders>
              <w:top w:val="single" w:sz="2" w:space="0" w:color="000000"/>
              <w:left w:val="single" w:sz="2" w:space="0" w:color="000000"/>
              <w:bottom w:val="single" w:sz="2" w:space="0" w:color="000000"/>
              <w:right w:val="single" w:sz="2" w:space="0" w:color="000000"/>
            </w:tcBorders>
          </w:tcPr>
          <w:p w14:paraId="175A92D8" w14:textId="77777777" w:rsidR="005904CA" w:rsidRDefault="005904CA" w:rsidP="007E0190">
            <w:pPr>
              <w:pStyle w:val="TableParagraph"/>
              <w:kinsoku w:val="0"/>
              <w:overflowPunct w:val="0"/>
              <w:spacing w:before="110"/>
              <w:ind w:left="141" w:right="118"/>
              <w:jc w:val="center"/>
              <w:rPr>
                <w:sz w:val="18"/>
                <w:szCs w:val="18"/>
              </w:rPr>
            </w:pPr>
            <w:r>
              <w:rPr>
                <w:sz w:val="18"/>
                <w:szCs w:val="18"/>
              </w:rPr>
              <w:t>20</w:t>
            </w:r>
          </w:p>
        </w:tc>
        <w:tc>
          <w:tcPr>
            <w:tcW w:w="700" w:type="dxa"/>
            <w:tcBorders>
              <w:top w:val="single" w:sz="2" w:space="0" w:color="000000"/>
              <w:left w:val="single" w:sz="2" w:space="0" w:color="000000"/>
              <w:bottom w:val="single" w:sz="2" w:space="0" w:color="000000"/>
              <w:right w:val="single" w:sz="2" w:space="0" w:color="000000"/>
            </w:tcBorders>
          </w:tcPr>
          <w:p w14:paraId="08C02C48" w14:textId="77777777" w:rsidR="005904CA" w:rsidRDefault="005904CA" w:rsidP="007E0190">
            <w:pPr>
              <w:pStyle w:val="TableParagraph"/>
              <w:kinsoku w:val="0"/>
              <w:overflowPunct w:val="0"/>
              <w:spacing w:before="110"/>
              <w:ind w:left="108" w:right="86"/>
              <w:jc w:val="center"/>
              <w:rPr>
                <w:sz w:val="18"/>
                <w:szCs w:val="18"/>
              </w:rPr>
            </w:pPr>
            <w:r>
              <w:rPr>
                <w:sz w:val="18"/>
                <w:szCs w:val="18"/>
              </w:rPr>
              <w:t>N/A</w:t>
            </w:r>
          </w:p>
        </w:tc>
        <w:tc>
          <w:tcPr>
            <w:tcW w:w="600" w:type="dxa"/>
            <w:tcBorders>
              <w:top w:val="single" w:sz="2" w:space="0" w:color="000000"/>
              <w:left w:val="single" w:sz="2" w:space="0" w:color="000000"/>
              <w:bottom w:val="single" w:sz="2" w:space="0" w:color="000000"/>
              <w:right w:val="single" w:sz="2" w:space="0" w:color="000000"/>
            </w:tcBorders>
          </w:tcPr>
          <w:p w14:paraId="4F6F8864" w14:textId="77777777" w:rsidR="005904CA" w:rsidRDefault="005904CA" w:rsidP="007E0190">
            <w:pPr>
              <w:pStyle w:val="TableParagraph"/>
              <w:kinsoku w:val="0"/>
              <w:overflowPunct w:val="0"/>
              <w:spacing w:before="110"/>
              <w:ind w:right="194"/>
              <w:jc w:val="right"/>
              <w:rPr>
                <w:sz w:val="18"/>
                <w:szCs w:val="18"/>
              </w:rPr>
            </w:pPr>
            <w:r>
              <w:rPr>
                <w:sz w:val="18"/>
                <w:szCs w:val="18"/>
              </w:rPr>
              <w:t>38</w:t>
            </w:r>
          </w:p>
        </w:tc>
        <w:tc>
          <w:tcPr>
            <w:tcW w:w="700" w:type="dxa"/>
            <w:tcBorders>
              <w:top w:val="single" w:sz="2" w:space="0" w:color="000000"/>
              <w:left w:val="single" w:sz="2" w:space="0" w:color="000000"/>
              <w:bottom w:val="single" w:sz="2" w:space="0" w:color="000000"/>
              <w:right w:val="single" w:sz="2" w:space="0" w:color="000000"/>
            </w:tcBorders>
          </w:tcPr>
          <w:p w14:paraId="04D0540D" w14:textId="77777777" w:rsidR="005904CA" w:rsidRDefault="005904CA" w:rsidP="007E0190">
            <w:pPr>
              <w:pStyle w:val="TableParagraph"/>
              <w:kinsoku w:val="0"/>
              <w:overflowPunct w:val="0"/>
              <w:spacing w:before="110"/>
              <w:ind w:right="180"/>
              <w:jc w:val="right"/>
              <w:rPr>
                <w:sz w:val="18"/>
                <w:szCs w:val="18"/>
              </w:rPr>
            </w:pPr>
            <w:r>
              <w:rPr>
                <w:sz w:val="18"/>
                <w:szCs w:val="18"/>
              </w:rPr>
              <w:t>N/A</w:t>
            </w:r>
          </w:p>
        </w:tc>
        <w:tc>
          <w:tcPr>
            <w:tcW w:w="701" w:type="dxa"/>
            <w:tcBorders>
              <w:top w:val="single" w:sz="2" w:space="0" w:color="000000"/>
              <w:left w:val="single" w:sz="2" w:space="0" w:color="000000"/>
              <w:bottom w:val="single" w:sz="2" w:space="0" w:color="000000"/>
              <w:right w:val="single" w:sz="2" w:space="0" w:color="000000"/>
            </w:tcBorders>
          </w:tcPr>
          <w:p w14:paraId="47352388" w14:textId="77777777" w:rsidR="005904CA" w:rsidRDefault="005904CA" w:rsidP="007E0190">
            <w:pPr>
              <w:pStyle w:val="TableParagraph"/>
              <w:kinsoku w:val="0"/>
              <w:overflowPunct w:val="0"/>
              <w:spacing w:before="110"/>
              <w:ind w:left="202" w:right="181"/>
              <w:jc w:val="center"/>
              <w:rPr>
                <w:sz w:val="18"/>
                <w:szCs w:val="18"/>
              </w:rPr>
            </w:pPr>
            <w:r>
              <w:rPr>
                <w:sz w:val="18"/>
                <w:szCs w:val="18"/>
              </w:rPr>
              <w:t>75</w:t>
            </w:r>
          </w:p>
        </w:tc>
        <w:tc>
          <w:tcPr>
            <w:tcW w:w="700" w:type="dxa"/>
            <w:tcBorders>
              <w:top w:val="single" w:sz="2" w:space="0" w:color="000000"/>
              <w:left w:val="single" w:sz="2" w:space="0" w:color="000000"/>
              <w:bottom w:val="single" w:sz="2" w:space="0" w:color="000000"/>
              <w:right w:val="single" w:sz="2" w:space="0" w:color="000000"/>
            </w:tcBorders>
          </w:tcPr>
          <w:p w14:paraId="5CA0E3B5" w14:textId="77777777" w:rsidR="005904CA" w:rsidRDefault="005904CA" w:rsidP="007E0190">
            <w:pPr>
              <w:pStyle w:val="TableParagraph"/>
              <w:kinsoku w:val="0"/>
              <w:overflowPunct w:val="0"/>
              <w:spacing w:before="110"/>
              <w:ind w:left="107" w:right="87"/>
              <w:jc w:val="center"/>
              <w:rPr>
                <w:sz w:val="18"/>
                <w:szCs w:val="18"/>
              </w:rPr>
            </w:pPr>
            <w:r>
              <w:rPr>
                <w:sz w:val="18"/>
                <w:szCs w:val="18"/>
              </w:rPr>
              <w:t>N/A</w:t>
            </w:r>
          </w:p>
        </w:tc>
        <w:tc>
          <w:tcPr>
            <w:tcW w:w="700" w:type="dxa"/>
            <w:tcBorders>
              <w:top w:val="single" w:sz="2" w:space="0" w:color="000000"/>
              <w:left w:val="single" w:sz="2" w:space="0" w:color="000000"/>
              <w:bottom w:val="single" w:sz="2" w:space="0" w:color="000000"/>
              <w:right w:val="single" w:sz="2" w:space="0" w:color="000000"/>
            </w:tcBorders>
          </w:tcPr>
          <w:p w14:paraId="234C85A6" w14:textId="77777777" w:rsidR="005904CA" w:rsidRDefault="005904CA" w:rsidP="007E0190">
            <w:pPr>
              <w:pStyle w:val="TableParagraph"/>
              <w:kinsoku w:val="0"/>
              <w:overflowPunct w:val="0"/>
              <w:spacing w:before="110"/>
              <w:ind w:left="108" w:right="87"/>
              <w:jc w:val="center"/>
              <w:rPr>
                <w:sz w:val="18"/>
                <w:szCs w:val="18"/>
              </w:rPr>
            </w:pPr>
            <w:r>
              <w:rPr>
                <w:sz w:val="18"/>
                <w:szCs w:val="18"/>
              </w:rPr>
              <w:t>N/A</w:t>
            </w:r>
          </w:p>
        </w:tc>
        <w:tc>
          <w:tcPr>
            <w:tcW w:w="702" w:type="dxa"/>
            <w:tcBorders>
              <w:top w:val="single" w:sz="2" w:space="0" w:color="000000"/>
              <w:left w:val="single" w:sz="2" w:space="0" w:color="000000"/>
              <w:bottom w:val="single" w:sz="2" w:space="0" w:color="000000"/>
              <w:right w:val="single" w:sz="12" w:space="0" w:color="000000"/>
            </w:tcBorders>
          </w:tcPr>
          <w:p w14:paraId="49B0048D" w14:textId="77777777" w:rsidR="005904CA" w:rsidRDefault="005904CA" w:rsidP="007E0190">
            <w:pPr>
              <w:pStyle w:val="TableParagraph"/>
              <w:kinsoku w:val="0"/>
              <w:overflowPunct w:val="0"/>
              <w:spacing w:before="110"/>
              <w:ind w:right="169"/>
              <w:jc w:val="right"/>
              <w:rPr>
                <w:sz w:val="18"/>
                <w:szCs w:val="18"/>
              </w:rPr>
            </w:pPr>
            <w:r>
              <w:rPr>
                <w:sz w:val="18"/>
                <w:szCs w:val="18"/>
              </w:rPr>
              <w:t>N/A</w:t>
            </w:r>
          </w:p>
        </w:tc>
      </w:tr>
      <w:tr w:rsidR="005904CA" w14:paraId="29FDCE7B"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4AAE378C" w14:textId="77777777" w:rsidR="005904CA" w:rsidRDefault="005904CA" w:rsidP="007E0190">
            <w:pPr>
              <w:pStyle w:val="TableParagraph"/>
              <w:kinsoku w:val="0"/>
              <w:overflowPunct w:val="0"/>
              <w:spacing w:before="109"/>
              <w:ind w:left="11"/>
              <w:jc w:val="center"/>
              <w:rPr>
                <w:sz w:val="18"/>
                <w:szCs w:val="18"/>
              </w:rPr>
            </w:pPr>
            <w:r>
              <w:rPr>
                <w:sz w:val="18"/>
                <w:szCs w:val="18"/>
              </w:rPr>
              <w:t>3</w:t>
            </w:r>
          </w:p>
        </w:tc>
        <w:tc>
          <w:tcPr>
            <w:tcW w:w="600" w:type="dxa"/>
            <w:tcBorders>
              <w:top w:val="single" w:sz="2" w:space="0" w:color="000000"/>
              <w:left w:val="single" w:sz="2" w:space="0" w:color="000000"/>
              <w:bottom w:val="single" w:sz="2" w:space="0" w:color="000000"/>
              <w:right w:val="single" w:sz="2" w:space="0" w:color="000000"/>
            </w:tcBorders>
          </w:tcPr>
          <w:p w14:paraId="1895C97C" w14:textId="77777777" w:rsidR="005904CA" w:rsidRDefault="005904CA" w:rsidP="007E0190">
            <w:pPr>
              <w:pStyle w:val="TableParagraph"/>
              <w:kinsoku w:val="0"/>
              <w:overflowPunct w:val="0"/>
              <w:spacing w:before="109"/>
              <w:ind w:left="23"/>
              <w:jc w:val="center"/>
              <w:rPr>
                <w:sz w:val="18"/>
                <w:szCs w:val="18"/>
              </w:rPr>
            </w:pPr>
            <w:r>
              <w:rPr>
                <w:sz w:val="18"/>
                <w:szCs w:val="18"/>
              </w:rPr>
              <w:t>6</w:t>
            </w:r>
          </w:p>
        </w:tc>
        <w:tc>
          <w:tcPr>
            <w:tcW w:w="700" w:type="dxa"/>
            <w:tcBorders>
              <w:top w:val="single" w:sz="2" w:space="0" w:color="000000"/>
              <w:left w:val="single" w:sz="2" w:space="0" w:color="000000"/>
              <w:bottom w:val="single" w:sz="2" w:space="0" w:color="000000"/>
              <w:right w:val="single" w:sz="2" w:space="0" w:color="000000"/>
            </w:tcBorders>
          </w:tcPr>
          <w:p w14:paraId="455F4DE6" w14:textId="77777777" w:rsidR="005904CA" w:rsidRDefault="005904CA" w:rsidP="007E0190">
            <w:pPr>
              <w:pStyle w:val="TableParagraph"/>
              <w:kinsoku w:val="0"/>
              <w:overflowPunct w:val="0"/>
              <w:spacing w:before="109"/>
              <w:ind w:left="24"/>
              <w:jc w:val="center"/>
              <w:rPr>
                <w:sz w:val="18"/>
                <w:szCs w:val="18"/>
              </w:rPr>
            </w:pPr>
            <w:r>
              <w:rPr>
                <w:sz w:val="18"/>
                <w:szCs w:val="18"/>
              </w:rPr>
              <w:t>6</w:t>
            </w:r>
          </w:p>
        </w:tc>
        <w:tc>
          <w:tcPr>
            <w:tcW w:w="600" w:type="dxa"/>
            <w:tcBorders>
              <w:top w:val="single" w:sz="2" w:space="0" w:color="000000"/>
              <w:left w:val="single" w:sz="2" w:space="0" w:color="000000"/>
              <w:bottom w:val="single" w:sz="2" w:space="0" w:color="000000"/>
              <w:right w:val="single" w:sz="2" w:space="0" w:color="000000"/>
            </w:tcBorders>
          </w:tcPr>
          <w:p w14:paraId="743C3EB4" w14:textId="77777777" w:rsidR="005904CA" w:rsidRDefault="005904CA" w:rsidP="007E0190">
            <w:pPr>
              <w:pStyle w:val="TableParagraph"/>
              <w:kinsoku w:val="0"/>
              <w:overflowPunct w:val="0"/>
              <w:spacing w:before="109"/>
              <w:ind w:left="142" w:right="118"/>
              <w:jc w:val="center"/>
              <w:rPr>
                <w:sz w:val="18"/>
                <w:szCs w:val="18"/>
              </w:rPr>
            </w:pPr>
            <w:r>
              <w:rPr>
                <w:sz w:val="18"/>
                <w:szCs w:val="18"/>
              </w:rPr>
              <w:t>10</w:t>
            </w:r>
          </w:p>
        </w:tc>
        <w:tc>
          <w:tcPr>
            <w:tcW w:w="701" w:type="dxa"/>
            <w:tcBorders>
              <w:top w:val="single" w:sz="2" w:space="0" w:color="000000"/>
              <w:left w:val="single" w:sz="2" w:space="0" w:color="000000"/>
              <w:bottom w:val="single" w:sz="2" w:space="0" w:color="000000"/>
              <w:right w:val="single" w:sz="2" w:space="0" w:color="000000"/>
            </w:tcBorders>
          </w:tcPr>
          <w:p w14:paraId="463E6A8A" w14:textId="77777777" w:rsidR="005904CA" w:rsidRDefault="005904CA" w:rsidP="007E0190">
            <w:pPr>
              <w:pStyle w:val="TableParagraph"/>
              <w:kinsoku w:val="0"/>
              <w:overflowPunct w:val="0"/>
              <w:spacing w:before="109"/>
              <w:ind w:right="244"/>
              <w:jc w:val="right"/>
              <w:rPr>
                <w:sz w:val="18"/>
                <w:szCs w:val="18"/>
              </w:rPr>
            </w:pPr>
            <w:r>
              <w:rPr>
                <w:sz w:val="18"/>
                <w:szCs w:val="18"/>
              </w:rPr>
              <w:t>10</w:t>
            </w:r>
          </w:p>
        </w:tc>
        <w:tc>
          <w:tcPr>
            <w:tcW w:w="600" w:type="dxa"/>
            <w:tcBorders>
              <w:top w:val="single" w:sz="2" w:space="0" w:color="000000"/>
              <w:left w:val="single" w:sz="2" w:space="0" w:color="000000"/>
              <w:bottom w:val="single" w:sz="2" w:space="0" w:color="000000"/>
              <w:right w:val="single" w:sz="2" w:space="0" w:color="000000"/>
            </w:tcBorders>
          </w:tcPr>
          <w:p w14:paraId="638A0061" w14:textId="77777777" w:rsidR="005904CA" w:rsidRDefault="005904CA" w:rsidP="007E0190">
            <w:pPr>
              <w:pStyle w:val="TableParagraph"/>
              <w:kinsoku w:val="0"/>
              <w:overflowPunct w:val="0"/>
              <w:spacing w:before="109"/>
              <w:ind w:right="193"/>
              <w:jc w:val="right"/>
              <w:rPr>
                <w:sz w:val="18"/>
                <w:szCs w:val="18"/>
              </w:rPr>
            </w:pPr>
            <w:r>
              <w:rPr>
                <w:sz w:val="18"/>
                <w:szCs w:val="18"/>
              </w:rPr>
              <w:t>20</w:t>
            </w:r>
          </w:p>
        </w:tc>
        <w:tc>
          <w:tcPr>
            <w:tcW w:w="600" w:type="dxa"/>
            <w:tcBorders>
              <w:top w:val="single" w:sz="2" w:space="0" w:color="000000"/>
              <w:left w:val="single" w:sz="2" w:space="0" w:color="000000"/>
              <w:bottom w:val="single" w:sz="2" w:space="0" w:color="000000"/>
              <w:right w:val="single" w:sz="2" w:space="0" w:color="000000"/>
            </w:tcBorders>
          </w:tcPr>
          <w:p w14:paraId="403D77AF" w14:textId="77777777" w:rsidR="005904CA" w:rsidRDefault="005904CA" w:rsidP="007E0190">
            <w:pPr>
              <w:pStyle w:val="TableParagraph"/>
              <w:kinsoku w:val="0"/>
              <w:overflowPunct w:val="0"/>
              <w:spacing w:before="109"/>
              <w:ind w:left="141" w:right="118"/>
              <w:jc w:val="center"/>
              <w:rPr>
                <w:sz w:val="18"/>
                <w:szCs w:val="18"/>
              </w:rPr>
            </w:pPr>
            <w:r>
              <w:rPr>
                <w:sz w:val="18"/>
                <w:szCs w:val="18"/>
              </w:rPr>
              <w:t>38</w:t>
            </w:r>
          </w:p>
        </w:tc>
        <w:tc>
          <w:tcPr>
            <w:tcW w:w="700" w:type="dxa"/>
            <w:tcBorders>
              <w:top w:val="single" w:sz="2" w:space="0" w:color="000000"/>
              <w:left w:val="single" w:sz="2" w:space="0" w:color="000000"/>
              <w:bottom w:val="single" w:sz="2" w:space="0" w:color="000000"/>
              <w:right w:val="single" w:sz="2" w:space="0" w:color="000000"/>
            </w:tcBorders>
          </w:tcPr>
          <w:p w14:paraId="11254460" w14:textId="77777777" w:rsidR="005904CA" w:rsidRDefault="005904CA" w:rsidP="007E0190">
            <w:pPr>
              <w:pStyle w:val="TableParagraph"/>
              <w:kinsoku w:val="0"/>
              <w:overflowPunct w:val="0"/>
              <w:spacing w:before="109"/>
              <w:ind w:left="108" w:right="86"/>
              <w:jc w:val="center"/>
              <w:rPr>
                <w:sz w:val="18"/>
                <w:szCs w:val="18"/>
              </w:rPr>
            </w:pPr>
            <w:r>
              <w:rPr>
                <w:sz w:val="18"/>
                <w:szCs w:val="18"/>
              </w:rPr>
              <w:t>N/A</w:t>
            </w:r>
          </w:p>
        </w:tc>
        <w:tc>
          <w:tcPr>
            <w:tcW w:w="600" w:type="dxa"/>
            <w:tcBorders>
              <w:top w:val="single" w:sz="2" w:space="0" w:color="000000"/>
              <w:left w:val="single" w:sz="2" w:space="0" w:color="000000"/>
              <w:bottom w:val="single" w:sz="2" w:space="0" w:color="000000"/>
              <w:right w:val="single" w:sz="2" w:space="0" w:color="000000"/>
            </w:tcBorders>
          </w:tcPr>
          <w:p w14:paraId="5DBCDB82" w14:textId="77777777" w:rsidR="005904CA" w:rsidRDefault="005904CA" w:rsidP="007E0190">
            <w:pPr>
              <w:pStyle w:val="TableParagraph"/>
              <w:kinsoku w:val="0"/>
              <w:overflowPunct w:val="0"/>
              <w:spacing w:before="109"/>
              <w:ind w:right="194"/>
              <w:jc w:val="right"/>
              <w:rPr>
                <w:sz w:val="18"/>
                <w:szCs w:val="18"/>
              </w:rPr>
            </w:pPr>
            <w:r>
              <w:rPr>
                <w:sz w:val="18"/>
                <w:szCs w:val="18"/>
              </w:rPr>
              <w:t>75</w:t>
            </w:r>
          </w:p>
        </w:tc>
        <w:tc>
          <w:tcPr>
            <w:tcW w:w="700" w:type="dxa"/>
            <w:tcBorders>
              <w:top w:val="single" w:sz="2" w:space="0" w:color="000000"/>
              <w:left w:val="single" w:sz="2" w:space="0" w:color="000000"/>
              <w:bottom w:val="single" w:sz="2" w:space="0" w:color="000000"/>
              <w:right w:val="single" w:sz="2" w:space="0" w:color="000000"/>
            </w:tcBorders>
          </w:tcPr>
          <w:p w14:paraId="313DF2C1" w14:textId="77777777" w:rsidR="005904CA" w:rsidRDefault="005904CA" w:rsidP="007E0190">
            <w:pPr>
              <w:pStyle w:val="TableParagraph"/>
              <w:kinsoku w:val="0"/>
              <w:overflowPunct w:val="0"/>
              <w:spacing w:before="109"/>
              <w:ind w:right="180"/>
              <w:jc w:val="right"/>
              <w:rPr>
                <w:sz w:val="18"/>
                <w:szCs w:val="18"/>
              </w:rPr>
            </w:pPr>
            <w:r>
              <w:rPr>
                <w:sz w:val="18"/>
                <w:szCs w:val="18"/>
              </w:rPr>
              <w:t>N/A</w:t>
            </w:r>
          </w:p>
        </w:tc>
        <w:tc>
          <w:tcPr>
            <w:tcW w:w="701" w:type="dxa"/>
            <w:tcBorders>
              <w:top w:val="single" w:sz="2" w:space="0" w:color="000000"/>
              <w:left w:val="single" w:sz="2" w:space="0" w:color="000000"/>
              <w:bottom w:val="single" w:sz="2" w:space="0" w:color="000000"/>
              <w:right w:val="single" w:sz="2" w:space="0" w:color="000000"/>
            </w:tcBorders>
          </w:tcPr>
          <w:p w14:paraId="30969880"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1C653DCB" w14:textId="77777777" w:rsidR="005904CA" w:rsidRDefault="005904CA" w:rsidP="007E0190">
            <w:pPr>
              <w:pStyle w:val="TableParagraph"/>
              <w:kinsoku w:val="0"/>
              <w:overflowPunct w:val="0"/>
              <w:spacing w:before="109"/>
              <w:ind w:left="107" w:right="87"/>
              <w:jc w:val="center"/>
              <w:rPr>
                <w:sz w:val="18"/>
                <w:szCs w:val="18"/>
              </w:rPr>
            </w:pPr>
            <w:r>
              <w:rPr>
                <w:sz w:val="18"/>
                <w:szCs w:val="18"/>
              </w:rPr>
              <w:t>N/A</w:t>
            </w:r>
          </w:p>
        </w:tc>
        <w:tc>
          <w:tcPr>
            <w:tcW w:w="700" w:type="dxa"/>
            <w:tcBorders>
              <w:top w:val="single" w:sz="2" w:space="0" w:color="000000"/>
              <w:left w:val="single" w:sz="2" w:space="0" w:color="000000"/>
              <w:bottom w:val="single" w:sz="2" w:space="0" w:color="000000"/>
              <w:right w:val="single" w:sz="2" w:space="0" w:color="000000"/>
            </w:tcBorders>
          </w:tcPr>
          <w:p w14:paraId="73005FAC" w14:textId="77777777" w:rsidR="005904CA" w:rsidRDefault="005904CA" w:rsidP="007E0190">
            <w:pPr>
              <w:pStyle w:val="TableParagraph"/>
              <w:kinsoku w:val="0"/>
              <w:overflowPunct w:val="0"/>
              <w:spacing w:before="109"/>
              <w:ind w:left="108" w:right="87"/>
              <w:jc w:val="center"/>
              <w:rPr>
                <w:sz w:val="18"/>
                <w:szCs w:val="18"/>
              </w:rPr>
            </w:pPr>
            <w:r>
              <w:rPr>
                <w:sz w:val="18"/>
                <w:szCs w:val="18"/>
              </w:rPr>
              <w:t>N/A</w:t>
            </w:r>
          </w:p>
        </w:tc>
        <w:tc>
          <w:tcPr>
            <w:tcW w:w="702" w:type="dxa"/>
            <w:tcBorders>
              <w:top w:val="single" w:sz="2" w:space="0" w:color="000000"/>
              <w:left w:val="single" w:sz="2" w:space="0" w:color="000000"/>
              <w:bottom w:val="single" w:sz="2" w:space="0" w:color="000000"/>
              <w:right w:val="single" w:sz="12" w:space="0" w:color="000000"/>
            </w:tcBorders>
          </w:tcPr>
          <w:p w14:paraId="70633BE6" w14:textId="77777777" w:rsidR="005904CA" w:rsidRDefault="005904CA" w:rsidP="007E0190">
            <w:pPr>
              <w:pStyle w:val="TableParagraph"/>
              <w:kinsoku w:val="0"/>
              <w:overflowPunct w:val="0"/>
              <w:spacing w:before="109"/>
              <w:ind w:right="169"/>
              <w:jc w:val="right"/>
              <w:rPr>
                <w:sz w:val="18"/>
                <w:szCs w:val="18"/>
              </w:rPr>
            </w:pPr>
            <w:r>
              <w:rPr>
                <w:sz w:val="18"/>
                <w:szCs w:val="18"/>
              </w:rPr>
              <w:t>N/A</w:t>
            </w:r>
          </w:p>
        </w:tc>
      </w:tr>
      <w:tr w:rsidR="005904CA" w14:paraId="70207890"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08E71C21" w14:textId="77777777" w:rsidR="005904CA" w:rsidRDefault="005904CA" w:rsidP="007E0190">
            <w:pPr>
              <w:pStyle w:val="TableParagraph"/>
              <w:kinsoku w:val="0"/>
              <w:overflowPunct w:val="0"/>
              <w:spacing w:before="109"/>
              <w:ind w:left="11"/>
              <w:jc w:val="center"/>
              <w:rPr>
                <w:sz w:val="18"/>
                <w:szCs w:val="18"/>
              </w:rPr>
            </w:pPr>
            <w:r>
              <w:rPr>
                <w:sz w:val="18"/>
                <w:szCs w:val="18"/>
              </w:rPr>
              <w:t>4</w:t>
            </w:r>
          </w:p>
        </w:tc>
        <w:tc>
          <w:tcPr>
            <w:tcW w:w="600" w:type="dxa"/>
            <w:tcBorders>
              <w:top w:val="single" w:sz="2" w:space="0" w:color="000000"/>
              <w:left w:val="single" w:sz="2" w:space="0" w:color="000000"/>
              <w:bottom w:val="single" w:sz="2" w:space="0" w:color="000000"/>
              <w:right w:val="single" w:sz="2" w:space="0" w:color="000000"/>
            </w:tcBorders>
          </w:tcPr>
          <w:p w14:paraId="252ED07E" w14:textId="77777777" w:rsidR="005904CA" w:rsidRDefault="005904CA" w:rsidP="007E0190">
            <w:pPr>
              <w:pStyle w:val="TableParagraph"/>
              <w:kinsoku w:val="0"/>
              <w:overflowPunct w:val="0"/>
              <w:spacing w:before="109"/>
              <w:ind w:left="23"/>
              <w:jc w:val="center"/>
              <w:rPr>
                <w:sz w:val="18"/>
                <w:szCs w:val="18"/>
              </w:rPr>
            </w:pPr>
            <w:r>
              <w:rPr>
                <w:sz w:val="18"/>
                <w:szCs w:val="18"/>
              </w:rPr>
              <w:t>8</w:t>
            </w:r>
          </w:p>
        </w:tc>
        <w:tc>
          <w:tcPr>
            <w:tcW w:w="700" w:type="dxa"/>
            <w:tcBorders>
              <w:top w:val="single" w:sz="2" w:space="0" w:color="000000"/>
              <w:left w:val="single" w:sz="2" w:space="0" w:color="000000"/>
              <w:bottom w:val="single" w:sz="2" w:space="0" w:color="000000"/>
              <w:right w:val="single" w:sz="2" w:space="0" w:color="000000"/>
            </w:tcBorders>
          </w:tcPr>
          <w:p w14:paraId="10013596" w14:textId="77777777" w:rsidR="005904CA" w:rsidRDefault="005904CA" w:rsidP="007E0190">
            <w:pPr>
              <w:pStyle w:val="TableParagraph"/>
              <w:kinsoku w:val="0"/>
              <w:overflowPunct w:val="0"/>
              <w:spacing w:before="109"/>
              <w:ind w:left="105" w:right="87"/>
              <w:jc w:val="center"/>
              <w:rPr>
                <w:sz w:val="18"/>
                <w:szCs w:val="18"/>
              </w:rPr>
            </w:pPr>
            <w:r>
              <w:rPr>
                <w:sz w:val="18"/>
                <w:szCs w:val="18"/>
              </w:rPr>
              <w:t>11</w:t>
            </w:r>
          </w:p>
        </w:tc>
        <w:tc>
          <w:tcPr>
            <w:tcW w:w="600" w:type="dxa"/>
            <w:tcBorders>
              <w:top w:val="single" w:sz="2" w:space="0" w:color="000000"/>
              <w:left w:val="single" w:sz="2" w:space="0" w:color="000000"/>
              <w:bottom w:val="single" w:sz="2" w:space="0" w:color="000000"/>
              <w:right w:val="single" w:sz="2" w:space="0" w:color="000000"/>
            </w:tcBorders>
          </w:tcPr>
          <w:p w14:paraId="19717DBB" w14:textId="77777777" w:rsidR="005904CA" w:rsidRDefault="005904CA" w:rsidP="007E0190">
            <w:pPr>
              <w:pStyle w:val="TableParagraph"/>
              <w:kinsoku w:val="0"/>
              <w:overflowPunct w:val="0"/>
              <w:spacing w:before="109"/>
              <w:ind w:left="142" w:right="118"/>
              <w:jc w:val="center"/>
              <w:rPr>
                <w:sz w:val="18"/>
                <w:szCs w:val="18"/>
              </w:rPr>
            </w:pPr>
            <w:r>
              <w:rPr>
                <w:sz w:val="18"/>
                <w:szCs w:val="18"/>
              </w:rPr>
              <w:t>15</w:t>
            </w:r>
          </w:p>
        </w:tc>
        <w:tc>
          <w:tcPr>
            <w:tcW w:w="701" w:type="dxa"/>
            <w:tcBorders>
              <w:top w:val="single" w:sz="2" w:space="0" w:color="000000"/>
              <w:left w:val="single" w:sz="2" w:space="0" w:color="000000"/>
              <w:bottom w:val="single" w:sz="2" w:space="0" w:color="000000"/>
              <w:right w:val="single" w:sz="2" w:space="0" w:color="000000"/>
            </w:tcBorders>
          </w:tcPr>
          <w:p w14:paraId="31F1384A" w14:textId="77777777" w:rsidR="005904CA" w:rsidRDefault="005904CA" w:rsidP="007E0190">
            <w:pPr>
              <w:pStyle w:val="TableParagraph"/>
              <w:kinsoku w:val="0"/>
              <w:overflowPunct w:val="0"/>
              <w:spacing w:before="109"/>
              <w:ind w:right="244"/>
              <w:jc w:val="right"/>
              <w:rPr>
                <w:sz w:val="18"/>
                <w:szCs w:val="18"/>
              </w:rPr>
            </w:pPr>
            <w:r>
              <w:rPr>
                <w:sz w:val="18"/>
                <w:szCs w:val="18"/>
              </w:rPr>
              <w:t>14</w:t>
            </w:r>
          </w:p>
        </w:tc>
        <w:tc>
          <w:tcPr>
            <w:tcW w:w="600" w:type="dxa"/>
            <w:tcBorders>
              <w:top w:val="single" w:sz="2" w:space="0" w:color="000000"/>
              <w:left w:val="single" w:sz="2" w:space="0" w:color="000000"/>
              <w:bottom w:val="single" w:sz="2" w:space="0" w:color="000000"/>
              <w:right w:val="single" w:sz="2" w:space="0" w:color="000000"/>
            </w:tcBorders>
          </w:tcPr>
          <w:p w14:paraId="0E09420E" w14:textId="77777777" w:rsidR="005904CA" w:rsidRDefault="005904CA" w:rsidP="007E0190">
            <w:pPr>
              <w:pStyle w:val="TableParagraph"/>
              <w:kinsoku w:val="0"/>
              <w:overflowPunct w:val="0"/>
              <w:spacing w:before="109"/>
              <w:ind w:right="193"/>
              <w:jc w:val="right"/>
              <w:rPr>
                <w:sz w:val="18"/>
                <w:szCs w:val="18"/>
              </w:rPr>
            </w:pPr>
            <w:r>
              <w:rPr>
                <w:sz w:val="18"/>
                <w:szCs w:val="18"/>
              </w:rPr>
              <w:t>29</w:t>
            </w:r>
          </w:p>
        </w:tc>
        <w:tc>
          <w:tcPr>
            <w:tcW w:w="600" w:type="dxa"/>
            <w:tcBorders>
              <w:top w:val="single" w:sz="2" w:space="0" w:color="000000"/>
              <w:left w:val="single" w:sz="2" w:space="0" w:color="000000"/>
              <w:bottom w:val="single" w:sz="2" w:space="0" w:color="000000"/>
              <w:right w:val="single" w:sz="2" w:space="0" w:color="000000"/>
            </w:tcBorders>
          </w:tcPr>
          <w:p w14:paraId="1437DE64" w14:textId="77777777" w:rsidR="005904CA" w:rsidRDefault="005904CA" w:rsidP="007E0190">
            <w:pPr>
              <w:pStyle w:val="TableParagraph"/>
              <w:kinsoku w:val="0"/>
              <w:overflowPunct w:val="0"/>
              <w:spacing w:before="109"/>
              <w:ind w:left="141" w:right="118"/>
              <w:jc w:val="center"/>
              <w:rPr>
                <w:sz w:val="18"/>
                <w:szCs w:val="18"/>
              </w:rPr>
            </w:pPr>
            <w:r>
              <w:rPr>
                <w:sz w:val="18"/>
                <w:szCs w:val="18"/>
              </w:rPr>
              <w:t>57</w:t>
            </w:r>
          </w:p>
        </w:tc>
        <w:tc>
          <w:tcPr>
            <w:tcW w:w="700" w:type="dxa"/>
            <w:tcBorders>
              <w:top w:val="single" w:sz="2" w:space="0" w:color="000000"/>
              <w:left w:val="single" w:sz="2" w:space="0" w:color="000000"/>
              <w:bottom w:val="single" w:sz="2" w:space="0" w:color="000000"/>
              <w:right w:val="single" w:sz="2" w:space="0" w:color="000000"/>
            </w:tcBorders>
          </w:tcPr>
          <w:p w14:paraId="3E5B6ADC" w14:textId="77777777" w:rsidR="005904CA" w:rsidRDefault="005904CA" w:rsidP="007E0190">
            <w:pPr>
              <w:pStyle w:val="TableParagraph"/>
              <w:kinsoku w:val="0"/>
              <w:overflowPunct w:val="0"/>
              <w:spacing w:before="109"/>
              <w:ind w:left="23"/>
              <w:jc w:val="center"/>
              <w:rPr>
                <w:sz w:val="18"/>
                <w:szCs w:val="18"/>
              </w:rPr>
            </w:pPr>
            <w:r>
              <w:rPr>
                <w:sz w:val="18"/>
                <w:szCs w:val="18"/>
              </w:rPr>
              <w:t>1</w:t>
            </w:r>
          </w:p>
        </w:tc>
        <w:tc>
          <w:tcPr>
            <w:tcW w:w="600" w:type="dxa"/>
            <w:tcBorders>
              <w:top w:val="single" w:sz="2" w:space="0" w:color="000000"/>
              <w:left w:val="single" w:sz="2" w:space="0" w:color="000000"/>
              <w:bottom w:val="single" w:sz="2" w:space="0" w:color="000000"/>
              <w:right w:val="single" w:sz="2" w:space="0" w:color="000000"/>
            </w:tcBorders>
          </w:tcPr>
          <w:p w14:paraId="541F4D2B" w14:textId="77777777" w:rsidR="005904CA" w:rsidRDefault="005904CA" w:rsidP="007E0190">
            <w:pPr>
              <w:pStyle w:val="TableParagraph"/>
              <w:kinsoku w:val="0"/>
              <w:overflowPunct w:val="0"/>
              <w:spacing w:before="109"/>
              <w:ind w:right="152"/>
              <w:jc w:val="right"/>
              <w:rPr>
                <w:sz w:val="18"/>
                <w:szCs w:val="18"/>
              </w:rPr>
            </w:pPr>
            <w:r>
              <w:rPr>
                <w:sz w:val="18"/>
                <w:szCs w:val="18"/>
              </w:rPr>
              <w:t>112</w:t>
            </w:r>
          </w:p>
        </w:tc>
        <w:tc>
          <w:tcPr>
            <w:tcW w:w="700" w:type="dxa"/>
            <w:tcBorders>
              <w:top w:val="single" w:sz="2" w:space="0" w:color="000000"/>
              <w:left w:val="single" w:sz="2" w:space="0" w:color="000000"/>
              <w:bottom w:val="single" w:sz="2" w:space="0" w:color="000000"/>
              <w:right w:val="single" w:sz="2" w:space="0" w:color="000000"/>
            </w:tcBorders>
          </w:tcPr>
          <w:p w14:paraId="4FE03CE4" w14:textId="77777777" w:rsidR="005904CA" w:rsidRDefault="005904CA" w:rsidP="007E0190">
            <w:pPr>
              <w:pStyle w:val="TableParagraph"/>
              <w:kinsoku w:val="0"/>
              <w:overflowPunct w:val="0"/>
              <w:spacing w:before="109"/>
              <w:ind w:right="289"/>
              <w:jc w:val="right"/>
              <w:rPr>
                <w:sz w:val="18"/>
                <w:szCs w:val="18"/>
              </w:rPr>
            </w:pPr>
            <w:r>
              <w:rPr>
                <w:sz w:val="18"/>
                <w:szCs w:val="18"/>
              </w:rPr>
              <w:t>1</w:t>
            </w:r>
          </w:p>
        </w:tc>
        <w:tc>
          <w:tcPr>
            <w:tcW w:w="701" w:type="dxa"/>
            <w:tcBorders>
              <w:top w:val="single" w:sz="2" w:space="0" w:color="000000"/>
              <w:left w:val="single" w:sz="2" w:space="0" w:color="000000"/>
              <w:bottom w:val="single" w:sz="2" w:space="0" w:color="000000"/>
              <w:right w:val="single" w:sz="2" w:space="0" w:color="000000"/>
            </w:tcBorders>
          </w:tcPr>
          <w:p w14:paraId="688CE199"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7FB7A490" w14:textId="77777777" w:rsidR="005904CA" w:rsidRDefault="005904CA" w:rsidP="007E0190">
            <w:pPr>
              <w:pStyle w:val="TableParagraph"/>
              <w:kinsoku w:val="0"/>
              <w:overflowPunct w:val="0"/>
              <w:spacing w:before="109"/>
              <w:ind w:left="107" w:right="87"/>
              <w:jc w:val="center"/>
              <w:rPr>
                <w:sz w:val="18"/>
                <w:szCs w:val="18"/>
              </w:rPr>
            </w:pPr>
            <w:r>
              <w:rPr>
                <w:sz w:val="18"/>
                <w:szCs w:val="18"/>
              </w:rPr>
              <w:t>N/A</w:t>
            </w:r>
          </w:p>
        </w:tc>
        <w:tc>
          <w:tcPr>
            <w:tcW w:w="700" w:type="dxa"/>
            <w:tcBorders>
              <w:top w:val="single" w:sz="2" w:space="0" w:color="000000"/>
              <w:left w:val="single" w:sz="2" w:space="0" w:color="000000"/>
              <w:bottom w:val="single" w:sz="2" w:space="0" w:color="000000"/>
              <w:right w:val="single" w:sz="2" w:space="0" w:color="000000"/>
            </w:tcBorders>
          </w:tcPr>
          <w:p w14:paraId="43311D6D" w14:textId="77777777" w:rsidR="005904CA" w:rsidRDefault="005904CA" w:rsidP="007E0190">
            <w:pPr>
              <w:pStyle w:val="TableParagraph"/>
              <w:kinsoku w:val="0"/>
              <w:overflowPunct w:val="0"/>
              <w:spacing w:before="109"/>
              <w:ind w:left="20"/>
              <w:jc w:val="center"/>
              <w:rPr>
                <w:sz w:val="18"/>
                <w:szCs w:val="18"/>
              </w:rPr>
            </w:pPr>
            <w:r>
              <w:rPr>
                <w:sz w:val="18"/>
                <w:szCs w:val="18"/>
              </w:rPr>
              <w:t>1</w:t>
            </w:r>
          </w:p>
        </w:tc>
        <w:tc>
          <w:tcPr>
            <w:tcW w:w="702" w:type="dxa"/>
            <w:tcBorders>
              <w:top w:val="single" w:sz="2" w:space="0" w:color="000000"/>
              <w:left w:val="single" w:sz="2" w:space="0" w:color="000000"/>
              <w:bottom w:val="single" w:sz="2" w:space="0" w:color="000000"/>
              <w:right w:val="single" w:sz="12" w:space="0" w:color="000000"/>
            </w:tcBorders>
          </w:tcPr>
          <w:p w14:paraId="4E42B4D7" w14:textId="77777777" w:rsidR="005904CA" w:rsidRDefault="005904CA" w:rsidP="007E0190">
            <w:pPr>
              <w:pStyle w:val="TableParagraph"/>
              <w:kinsoku w:val="0"/>
              <w:overflowPunct w:val="0"/>
              <w:spacing w:before="109"/>
              <w:ind w:right="169"/>
              <w:jc w:val="right"/>
              <w:rPr>
                <w:sz w:val="18"/>
                <w:szCs w:val="18"/>
              </w:rPr>
            </w:pPr>
            <w:r>
              <w:rPr>
                <w:sz w:val="18"/>
                <w:szCs w:val="18"/>
              </w:rPr>
              <w:t>N/A</w:t>
            </w:r>
          </w:p>
        </w:tc>
      </w:tr>
      <w:tr w:rsidR="005904CA" w14:paraId="3E4D0AFB" w14:textId="77777777" w:rsidTr="007E0190">
        <w:trPr>
          <w:trHeight w:val="372"/>
        </w:trPr>
        <w:tc>
          <w:tcPr>
            <w:tcW w:w="500" w:type="dxa"/>
            <w:tcBorders>
              <w:top w:val="single" w:sz="2" w:space="0" w:color="000000"/>
              <w:left w:val="single" w:sz="12" w:space="0" w:color="000000"/>
              <w:bottom w:val="single" w:sz="2" w:space="0" w:color="000000"/>
              <w:right w:val="single" w:sz="2" w:space="0" w:color="000000"/>
            </w:tcBorders>
          </w:tcPr>
          <w:p w14:paraId="28BE3210" w14:textId="77777777" w:rsidR="005904CA" w:rsidRDefault="005904CA" w:rsidP="007E0190">
            <w:pPr>
              <w:pStyle w:val="TableParagraph"/>
              <w:kinsoku w:val="0"/>
              <w:overflowPunct w:val="0"/>
              <w:spacing w:before="109"/>
              <w:ind w:left="11"/>
              <w:jc w:val="center"/>
              <w:rPr>
                <w:sz w:val="18"/>
                <w:szCs w:val="18"/>
              </w:rPr>
            </w:pPr>
            <w:r>
              <w:rPr>
                <w:sz w:val="18"/>
                <w:szCs w:val="18"/>
              </w:rPr>
              <w:t>5</w:t>
            </w:r>
          </w:p>
        </w:tc>
        <w:tc>
          <w:tcPr>
            <w:tcW w:w="600" w:type="dxa"/>
            <w:tcBorders>
              <w:top w:val="single" w:sz="2" w:space="0" w:color="000000"/>
              <w:left w:val="single" w:sz="2" w:space="0" w:color="000000"/>
              <w:bottom w:val="single" w:sz="2" w:space="0" w:color="000000"/>
              <w:right w:val="single" w:sz="2" w:space="0" w:color="000000"/>
            </w:tcBorders>
          </w:tcPr>
          <w:p w14:paraId="23934C22" w14:textId="77777777" w:rsidR="005904CA" w:rsidRDefault="005904CA" w:rsidP="007E0190">
            <w:pPr>
              <w:pStyle w:val="TableParagraph"/>
              <w:kinsoku w:val="0"/>
              <w:overflowPunct w:val="0"/>
              <w:spacing w:before="109"/>
              <w:ind w:left="142" w:right="118"/>
              <w:jc w:val="center"/>
              <w:rPr>
                <w:sz w:val="18"/>
                <w:szCs w:val="18"/>
              </w:rPr>
            </w:pPr>
            <w:r>
              <w:rPr>
                <w:sz w:val="18"/>
                <w:szCs w:val="18"/>
              </w:rPr>
              <w:t>10</w:t>
            </w:r>
          </w:p>
        </w:tc>
        <w:tc>
          <w:tcPr>
            <w:tcW w:w="700" w:type="dxa"/>
            <w:tcBorders>
              <w:top w:val="single" w:sz="2" w:space="0" w:color="000000"/>
              <w:left w:val="single" w:sz="2" w:space="0" w:color="000000"/>
              <w:bottom w:val="single" w:sz="2" w:space="0" w:color="000000"/>
              <w:right w:val="single" w:sz="2" w:space="0" w:color="000000"/>
            </w:tcBorders>
          </w:tcPr>
          <w:p w14:paraId="64DC704B" w14:textId="77777777" w:rsidR="005904CA" w:rsidRDefault="005904CA" w:rsidP="007E0190">
            <w:pPr>
              <w:pStyle w:val="TableParagraph"/>
              <w:kinsoku w:val="0"/>
              <w:overflowPunct w:val="0"/>
              <w:spacing w:before="109"/>
              <w:ind w:left="108" w:right="83"/>
              <w:jc w:val="center"/>
              <w:rPr>
                <w:sz w:val="18"/>
                <w:szCs w:val="18"/>
              </w:rPr>
            </w:pPr>
            <w:r>
              <w:rPr>
                <w:sz w:val="18"/>
                <w:szCs w:val="18"/>
              </w:rPr>
              <w:t>12</w:t>
            </w:r>
          </w:p>
        </w:tc>
        <w:tc>
          <w:tcPr>
            <w:tcW w:w="600" w:type="dxa"/>
            <w:tcBorders>
              <w:top w:val="single" w:sz="2" w:space="0" w:color="000000"/>
              <w:left w:val="single" w:sz="2" w:space="0" w:color="000000"/>
              <w:bottom w:val="single" w:sz="2" w:space="0" w:color="000000"/>
              <w:right w:val="single" w:sz="2" w:space="0" w:color="000000"/>
            </w:tcBorders>
          </w:tcPr>
          <w:p w14:paraId="77CCD312" w14:textId="77777777" w:rsidR="005904CA" w:rsidRDefault="005904CA" w:rsidP="007E0190">
            <w:pPr>
              <w:pStyle w:val="TableParagraph"/>
              <w:kinsoku w:val="0"/>
              <w:overflowPunct w:val="0"/>
              <w:spacing w:before="109"/>
              <w:ind w:left="142" w:right="118"/>
              <w:jc w:val="center"/>
              <w:rPr>
                <w:sz w:val="18"/>
                <w:szCs w:val="18"/>
              </w:rPr>
            </w:pPr>
            <w:r>
              <w:rPr>
                <w:sz w:val="18"/>
                <w:szCs w:val="18"/>
              </w:rPr>
              <w:t>20</w:t>
            </w:r>
          </w:p>
        </w:tc>
        <w:tc>
          <w:tcPr>
            <w:tcW w:w="701" w:type="dxa"/>
            <w:tcBorders>
              <w:top w:val="single" w:sz="2" w:space="0" w:color="000000"/>
              <w:left w:val="single" w:sz="2" w:space="0" w:color="000000"/>
              <w:bottom w:val="single" w:sz="2" w:space="0" w:color="000000"/>
              <w:right w:val="single" w:sz="2" w:space="0" w:color="000000"/>
            </w:tcBorders>
          </w:tcPr>
          <w:p w14:paraId="07CA53FA" w14:textId="77777777" w:rsidR="005904CA" w:rsidRDefault="005904CA" w:rsidP="007E0190">
            <w:pPr>
              <w:pStyle w:val="TableParagraph"/>
              <w:kinsoku w:val="0"/>
              <w:overflowPunct w:val="0"/>
              <w:spacing w:before="109"/>
              <w:ind w:right="244"/>
              <w:jc w:val="right"/>
              <w:rPr>
                <w:sz w:val="18"/>
                <w:szCs w:val="18"/>
              </w:rPr>
            </w:pPr>
            <w:r>
              <w:rPr>
                <w:sz w:val="18"/>
                <w:szCs w:val="18"/>
              </w:rPr>
              <w:t>20</w:t>
            </w:r>
          </w:p>
        </w:tc>
        <w:tc>
          <w:tcPr>
            <w:tcW w:w="600" w:type="dxa"/>
            <w:tcBorders>
              <w:top w:val="single" w:sz="2" w:space="0" w:color="000000"/>
              <w:left w:val="single" w:sz="2" w:space="0" w:color="000000"/>
              <w:bottom w:val="single" w:sz="2" w:space="0" w:color="000000"/>
              <w:right w:val="single" w:sz="2" w:space="0" w:color="000000"/>
            </w:tcBorders>
          </w:tcPr>
          <w:p w14:paraId="780449CD" w14:textId="77777777" w:rsidR="005904CA" w:rsidRDefault="005904CA" w:rsidP="007E0190">
            <w:pPr>
              <w:pStyle w:val="TableParagraph"/>
              <w:kinsoku w:val="0"/>
              <w:overflowPunct w:val="0"/>
              <w:spacing w:before="109"/>
              <w:ind w:right="193"/>
              <w:jc w:val="right"/>
              <w:rPr>
                <w:sz w:val="18"/>
                <w:szCs w:val="18"/>
              </w:rPr>
            </w:pPr>
            <w:r>
              <w:rPr>
                <w:sz w:val="18"/>
                <w:szCs w:val="18"/>
              </w:rPr>
              <w:t>38</w:t>
            </w:r>
          </w:p>
        </w:tc>
        <w:tc>
          <w:tcPr>
            <w:tcW w:w="600" w:type="dxa"/>
            <w:tcBorders>
              <w:top w:val="single" w:sz="2" w:space="0" w:color="000000"/>
              <w:left w:val="single" w:sz="2" w:space="0" w:color="000000"/>
              <w:bottom w:val="single" w:sz="2" w:space="0" w:color="000000"/>
              <w:right w:val="single" w:sz="2" w:space="0" w:color="000000"/>
            </w:tcBorders>
          </w:tcPr>
          <w:p w14:paraId="57902F36" w14:textId="77777777" w:rsidR="005904CA" w:rsidRDefault="005904CA" w:rsidP="007E0190">
            <w:pPr>
              <w:pStyle w:val="TableParagraph"/>
              <w:kinsoku w:val="0"/>
              <w:overflowPunct w:val="0"/>
              <w:spacing w:before="109"/>
              <w:ind w:left="141" w:right="118"/>
              <w:jc w:val="center"/>
              <w:rPr>
                <w:sz w:val="18"/>
                <w:szCs w:val="18"/>
              </w:rPr>
            </w:pPr>
            <w:r>
              <w:rPr>
                <w:sz w:val="18"/>
                <w:szCs w:val="18"/>
              </w:rPr>
              <w:t>75</w:t>
            </w:r>
          </w:p>
        </w:tc>
        <w:tc>
          <w:tcPr>
            <w:tcW w:w="700" w:type="dxa"/>
            <w:tcBorders>
              <w:top w:val="single" w:sz="2" w:space="0" w:color="000000"/>
              <w:left w:val="single" w:sz="2" w:space="0" w:color="000000"/>
              <w:bottom w:val="single" w:sz="2" w:space="0" w:color="000000"/>
              <w:right w:val="single" w:sz="2" w:space="0" w:color="000000"/>
            </w:tcBorders>
          </w:tcPr>
          <w:p w14:paraId="517020A1" w14:textId="77777777" w:rsidR="005904CA" w:rsidRDefault="005904CA" w:rsidP="007E0190">
            <w:pPr>
              <w:pStyle w:val="TableParagraph"/>
              <w:kinsoku w:val="0"/>
              <w:overflowPunct w:val="0"/>
              <w:spacing w:before="109"/>
              <w:ind w:left="108" w:right="86"/>
              <w:jc w:val="center"/>
              <w:rPr>
                <w:sz w:val="18"/>
                <w:szCs w:val="18"/>
              </w:rPr>
            </w:pPr>
            <w:r>
              <w:rPr>
                <w:sz w:val="18"/>
                <w:szCs w:val="18"/>
              </w:rPr>
              <w:t>47</w:t>
            </w:r>
          </w:p>
        </w:tc>
        <w:tc>
          <w:tcPr>
            <w:tcW w:w="600" w:type="dxa"/>
            <w:tcBorders>
              <w:top w:val="single" w:sz="2" w:space="0" w:color="000000"/>
              <w:left w:val="single" w:sz="2" w:space="0" w:color="000000"/>
              <w:bottom w:val="single" w:sz="2" w:space="0" w:color="000000"/>
              <w:right w:val="single" w:sz="2" w:space="0" w:color="000000"/>
            </w:tcBorders>
          </w:tcPr>
          <w:p w14:paraId="55A09D8C"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0DC8F4A1" w14:textId="77777777" w:rsidR="005904CA" w:rsidRDefault="005904CA" w:rsidP="007E0190">
            <w:pPr>
              <w:pStyle w:val="TableParagraph"/>
              <w:kinsoku w:val="0"/>
              <w:overflowPunct w:val="0"/>
              <w:spacing w:before="109"/>
              <w:ind w:right="243"/>
              <w:jc w:val="right"/>
              <w:rPr>
                <w:sz w:val="18"/>
                <w:szCs w:val="18"/>
              </w:rPr>
            </w:pPr>
            <w:r>
              <w:rPr>
                <w:sz w:val="18"/>
                <w:szCs w:val="18"/>
              </w:rPr>
              <w:t>94</w:t>
            </w:r>
          </w:p>
        </w:tc>
        <w:tc>
          <w:tcPr>
            <w:tcW w:w="701" w:type="dxa"/>
            <w:tcBorders>
              <w:top w:val="single" w:sz="2" w:space="0" w:color="000000"/>
              <w:left w:val="single" w:sz="2" w:space="0" w:color="000000"/>
              <w:bottom w:val="single" w:sz="2" w:space="0" w:color="000000"/>
              <w:right w:val="single" w:sz="2" w:space="0" w:color="000000"/>
            </w:tcBorders>
          </w:tcPr>
          <w:p w14:paraId="715D861F"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2BEF57F6" w14:textId="77777777" w:rsidR="005904CA" w:rsidRDefault="005904CA" w:rsidP="007E0190">
            <w:pPr>
              <w:pStyle w:val="TableParagraph"/>
              <w:kinsoku w:val="0"/>
              <w:overflowPunct w:val="0"/>
              <w:spacing w:before="109"/>
              <w:ind w:left="107" w:right="87"/>
              <w:jc w:val="center"/>
              <w:rPr>
                <w:sz w:val="18"/>
                <w:szCs w:val="18"/>
              </w:rPr>
            </w:pPr>
            <w:r>
              <w:rPr>
                <w:sz w:val="18"/>
                <w:szCs w:val="18"/>
              </w:rPr>
              <w:t>N/A</w:t>
            </w:r>
          </w:p>
        </w:tc>
        <w:tc>
          <w:tcPr>
            <w:tcW w:w="700" w:type="dxa"/>
            <w:tcBorders>
              <w:top w:val="single" w:sz="2" w:space="0" w:color="000000"/>
              <w:left w:val="single" w:sz="2" w:space="0" w:color="000000"/>
              <w:bottom w:val="single" w:sz="2" w:space="0" w:color="000000"/>
              <w:right w:val="single" w:sz="2" w:space="0" w:color="000000"/>
            </w:tcBorders>
          </w:tcPr>
          <w:p w14:paraId="180E4638"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76A8A19D" w14:textId="77777777" w:rsidR="005904CA" w:rsidRDefault="005904CA" w:rsidP="007E0190">
            <w:pPr>
              <w:pStyle w:val="TableParagraph"/>
              <w:kinsoku w:val="0"/>
              <w:overflowPunct w:val="0"/>
              <w:spacing w:before="109"/>
              <w:ind w:right="169"/>
              <w:jc w:val="right"/>
              <w:rPr>
                <w:sz w:val="18"/>
                <w:szCs w:val="18"/>
              </w:rPr>
            </w:pPr>
            <w:r>
              <w:rPr>
                <w:sz w:val="18"/>
                <w:szCs w:val="18"/>
              </w:rPr>
              <w:t>N/A</w:t>
            </w:r>
          </w:p>
        </w:tc>
      </w:tr>
      <w:tr w:rsidR="005904CA" w14:paraId="429E0D65"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2CAB1E45" w14:textId="77777777" w:rsidR="005904CA" w:rsidRDefault="005904CA" w:rsidP="007E0190">
            <w:pPr>
              <w:pStyle w:val="TableParagraph"/>
              <w:kinsoku w:val="0"/>
              <w:overflowPunct w:val="0"/>
              <w:spacing w:before="110"/>
              <w:ind w:left="11"/>
              <w:jc w:val="center"/>
              <w:rPr>
                <w:sz w:val="18"/>
                <w:szCs w:val="18"/>
              </w:rPr>
            </w:pPr>
            <w:r>
              <w:rPr>
                <w:sz w:val="18"/>
                <w:szCs w:val="18"/>
              </w:rPr>
              <w:t>6</w:t>
            </w:r>
          </w:p>
        </w:tc>
        <w:tc>
          <w:tcPr>
            <w:tcW w:w="600" w:type="dxa"/>
            <w:tcBorders>
              <w:top w:val="single" w:sz="2" w:space="0" w:color="000000"/>
              <w:left w:val="single" w:sz="2" w:space="0" w:color="000000"/>
              <w:bottom w:val="single" w:sz="2" w:space="0" w:color="000000"/>
              <w:right w:val="single" w:sz="2" w:space="0" w:color="000000"/>
            </w:tcBorders>
          </w:tcPr>
          <w:p w14:paraId="3BB503CD" w14:textId="77777777" w:rsidR="005904CA" w:rsidRDefault="005904CA" w:rsidP="007E0190">
            <w:pPr>
              <w:pStyle w:val="TableParagraph"/>
              <w:kinsoku w:val="0"/>
              <w:overflowPunct w:val="0"/>
              <w:spacing w:before="110"/>
              <w:ind w:left="142" w:right="118"/>
              <w:jc w:val="center"/>
              <w:rPr>
                <w:sz w:val="18"/>
                <w:szCs w:val="18"/>
              </w:rPr>
            </w:pPr>
            <w:r>
              <w:rPr>
                <w:sz w:val="18"/>
                <w:szCs w:val="18"/>
              </w:rPr>
              <w:t>12</w:t>
            </w:r>
          </w:p>
        </w:tc>
        <w:tc>
          <w:tcPr>
            <w:tcW w:w="700" w:type="dxa"/>
            <w:tcBorders>
              <w:top w:val="single" w:sz="2" w:space="0" w:color="000000"/>
              <w:left w:val="single" w:sz="2" w:space="0" w:color="000000"/>
              <w:bottom w:val="single" w:sz="2" w:space="0" w:color="000000"/>
              <w:right w:val="single" w:sz="2" w:space="0" w:color="000000"/>
            </w:tcBorders>
          </w:tcPr>
          <w:p w14:paraId="2A5F94EF" w14:textId="77777777" w:rsidR="005904CA" w:rsidRDefault="005904CA" w:rsidP="007E0190">
            <w:pPr>
              <w:pStyle w:val="TableParagraph"/>
              <w:kinsoku w:val="0"/>
              <w:overflowPunct w:val="0"/>
              <w:spacing w:before="110"/>
              <w:ind w:left="108" w:right="83"/>
              <w:jc w:val="center"/>
              <w:rPr>
                <w:sz w:val="18"/>
                <w:szCs w:val="18"/>
              </w:rPr>
            </w:pPr>
            <w:r>
              <w:rPr>
                <w:sz w:val="18"/>
                <w:szCs w:val="18"/>
              </w:rPr>
              <w:t>15</w:t>
            </w:r>
          </w:p>
        </w:tc>
        <w:tc>
          <w:tcPr>
            <w:tcW w:w="600" w:type="dxa"/>
            <w:tcBorders>
              <w:top w:val="single" w:sz="2" w:space="0" w:color="000000"/>
              <w:left w:val="single" w:sz="2" w:space="0" w:color="000000"/>
              <w:bottom w:val="single" w:sz="2" w:space="0" w:color="000000"/>
              <w:right w:val="single" w:sz="2" w:space="0" w:color="000000"/>
            </w:tcBorders>
          </w:tcPr>
          <w:p w14:paraId="2FE156EA" w14:textId="77777777" w:rsidR="005904CA" w:rsidRDefault="005904CA" w:rsidP="007E0190">
            <w:pPr>
              <w:pStyle w:val="TableParagraph"/>
              <w:kinsoku w:val="0"/>
              <w:overflowPunct w:val="0"/>
              <w:spacing w:before="110"/>
              <w:ind w:left="142" w:right="118"/>
              <w:jc w:val="center"/>
              <w:rPr>
                <w:sz w:val="18"/>
                <w:szCs w:val="18"/>
              </w:rPr>
            </w:pPr>
            <w:r>
              <w:rPr>
                <w:sz w:val="18"/>
                <w:szCs w:val="18"/>
              </w:rPr>
              <w:t>25</w:t>
            </w:r>
          </w:p>
        </w:tc>
        <w:tc>
          <w:tcPr>
            <w:tcW w:w="701" w:type="dxa"/>
            <w:tcBorders>
              <w:top w:val="single" w:sz="2" w:space="0" w:color="000000"/>
              <w:left w:val="single" w:sz="2" w:space="0" w:color="000000"/>
              <w:bottom w:val="single" w:sz="2" w:space="0" w:color="000000"/>
              <w:right w:val="single" w:sz="2" w:space="0" w:color="000000"/>
            </w:tcBorders>
          </w:tcPr>
          <w:p w14:paraId="72D00A6C" w14:textId="77777777" w:rsidR="005904CA" w:rsidRDefault="005904CA" w:rsidP="007E0190">
            <w:pPr>
              <w:pStyle w:val="TableParagraph"/>
              <w:kinsoku w:val="0"/>
              <w:overflowPunct w:val="0"/>
              <w:spacing w:before="110"/>
              <w:ind w:right="244"/>
              <w:jc w:val="right"/>
              <w:rPr>
                <w:sz w:val="18"/>
                <w:szCs w:val="18"/>
              </w:rPr>
            </w:pPr>
            <w:r>
              <w:rPr>
                <w:sz w:val="18"/>
                <w:szCs w:val="18"/>
              </w:rPr>
              <w:t>24</w:t>
            </w:r>
          </w:p>
        </w:tc>
        <w:tc>
          <w:tcPr>
            <w:tcW w:w="600" w:type="dxa"/>
            <w:tcBorders>
              <w:top w:val="single" w:sz="2" w:space="0" w:color="000000"/>
              <w:left w:val="single" w:sz="2" w:space="0" w:color="000000"/>
              <w:bottom w:val="single" w:sz="2" w:space="0" w:color="000000"/>
              <w:right w:val="single" w:sz="2" w:space="0" w:color="000000"/>
            </w:tcBorders>
          </w:tcPr>
          <w:p w14:paraId="322CD303" w14:textId="77777777" w:rsidR="005904CA" w:rsidRDefault="005904CA" w:rsidP="007E0190">
            <w:pPr>
              <w:pStyle w:val="TableParagraph"/>
              <w:kinsoku w:val="0"/>
              <w:overflowPunct w:val="0"/>
              <w:spacing w:before="110"/>
              <w:ind w:right="193"/>
              <w:jc w:val="right"/>
              <w:rPr>
                <w:sz w:val="18"/>
                <w:szCs w:val="18"/>
              </w:rPr>
            </w:pPr>
            <w:r>
              <w:rPr>
                <w:sz w:val="18"/>
                <w:szCs w:val="18"/>
              </w:rPr>
              <w:t>47</w:t>
            </w:r>
          </w:p>
        </w:tc>
        <w:tc>
          <w:tcPr>
            <w:tcW w:w="600" w:type="dxa"/>
            <w:tcBorders>
              <w:top w:val="single" w:sz="2" w:space="0" w:color="000000"/>
              <w:left w:val="single" w:sz="2" w:space="0" w:color="000000"/>
              <w:bottom w:val="single" w:sz="2" w:space="0" w:color="000000"/>
              <w:right w:val="single" w:sz="2" w:space="0" w:color="000000"/>
            </w:tcBorders>
          </w:tcPr>
          <w:p w14:paraId="7CA7E4A4" w14:textId="77777777" w:rsidR="005904CA" w:rsidRDefault="005904CA" w:rsidP="007E0190">
            <w:pPr>
              <w:pStyle w:val="TableParagraph"/>
              <w:kinsoku w:val="0"/>
              <w:overflowPunct w:val="0"/>
              <w:spacing w:before="110"/>
              <w:ind w:left="141" w:right="118"/>
              <w:jc w:val="center"/>
              <w:rPr>
                <w:sz w:val="18"/>
                <w:szCs w:val="18"/>
              </w:rPr>
            </w:pPr>
            <w:r>
              <w:rPr>
                <w:sz w:val="18"/>
                <w:szCs w:val="18"/>
              </w:rPr>
              <w:t>94</w:t>
            </w:r>
          </w:p>
        </w:tc>
        <w:tc>
          <w:tcPr>
            <w:tcW w:w="700" w:type="dxa"/>
            <w:tcBorders>
              <w:top w:val="single" w:sz="2" w:space="0" w:color="000000"/>
              <w:left w:val="single" w:sz="2" w:space="0" w:color="000000"/>
              <w:bottom w:val="single" w:sz="2" w:space="0" w:color="000000"/>
              <w:right w:val="single" w:sz="2" w:space="0" w:color="000000"/>
            </w:tcBorders>
          </w:tcPr>
          <w:p w14:paraId="4FFB5D84" w14:textId="77777777" w:rsidR="005904CA" w:rsidRDefault="005904CA" w:rsidP="007E0190">
            <w:pPr>
              <w:pStyle w:val="TableParagraph"/>
              <w:kinsoku w:val="0"/>
              <w:overflowPunct w:val="0"/>
              <w:spacing w:before="110"/>
              <w:ind w:left="108" w:right="86"/>
              <w:jc w:val="center"/>
              <w:rPr>
                <w:sz w:val="18"/>
                <w:szCs w:val="18"/>
              </w:rPr>
            </w:pPr>
            <w:r>
              <w:rPr>
                <w:sz w:val="18"/>
                <w:szCs w:val="18"/>
              </w:rPr>
              <w:t>N/A</w:t>
            </w:r>
          </w:p>
        </w:tc>
        <w:tc>
          <w:tcPr>
            <w:tcW w:w="600" w:type="dxa"/>
            <w:tcBorders>
              <w:top w:val="single" w:sz="2" w:space="0" w:color="000000"/>
              <w:left w:val="single" w:sz="2" w:space="0" w:color="000000"/>
              <w:bottom w:val="single" w:sz="2" w:space="0" w:color="000000"/>
              <w:right w:val="single" w:sz="2" w:space="0" w:color="000000"/>
            </w:tcBorders>
          </w:tcPr>
          <w:p w14:paraId="793F6731"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1066C5A1" w14:textId="77777777" w:rsidR="005904CA" w:rsidRDefault="005904CA" w:rsidP="007E0190">
            <w:pPr>
              <w:pStyle w:val="TableParagraph"/>
              <w:kinsoku w:val="0"/>
              <w:overflowPunct w:val="0"/>
              <w:spacing w:before="110"/>
              <w:ind w:right="180"/>
              <w:jc w:val="right"/>
              <w:rPr>
                <w:sz w:val="18"/>
                <w:szCs w:val="18"/>
              </w:rPr>
            </w:pPr>
            <w:r>
              <w:rPr>
                <w:sz w:val="18"/>
                <w:szCs w:val="18"/>
              </w:rPr>
              <w:t>N/A</w:t>
            </w:r>
          </w:p>
        </w:tc>
        <w:tc>
          <w:tcPr>
            <w:tcW w:w="701" w:type="dxa"/>
            <w:tcBorders>
              <w:top w:val="single" w:sz="2" w:space="0" w:color="000000"/>
              <w:left w:val="single" w:sz="2" w:space="0" w:color="000000"/>
              <w:bottom w:val="single" w:sz="2" w:space="0" w:color="000000"/>
              <w:right w:val="single" w:sz="2" w:space="0" w:color="000000"/>
            </w:tcBorders>
          </w:tcPr>
          <w:p w14:paraId="51B86AA8"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2AE09F93" w14:textId="77777777" w:rsidR="005904CA" w:rsidRDefault="005904CA" w:rsidP="007E0190">
            <w:pPr>
              <w:pStyle w:val="TableParagraph"/>
              <w:kinsoku w:val="0"/>
              <w:overflowPunct w:val="0"/>
              <w:spacing w:before="110"/>
              <w:ind w:left="21"/>
              <w:jc w:val="center"/>
              <w:rPr>
                <w:sz w:val="18"/>
                <w:szCs w:val="18"/>
              </w:rPr>
            </w:pPr>
            <w:r>
              <w:rPr>
                <w:sz w:val="18"/>
                <w:szCs w:val="18"/>
              </w:rPr>
              <w:t>1</w:t>
            </w:r>
          </w:p>
        </w:tc>
        <w:tc>
          <w:tcPr>
            <w:tcW w:w="700" w:type="dxa"/>
            <w:tcBorders>
              <w:top w:val="single" w:sz="2" w:space="0" w:color="000000"/>
              <w:left w:val="single" w:sz="2" w:space="0" w:color="000000"/>
              <w:bottom w:val="single" w:sz="2" w:space="0" w:color="000000"/>
              <w:right w:val="single" w:sz="2" w:space="0" w:color="000000"/>
            </w:tcBorders>
          </w:tcPr>
          <w:p w14:paraId="06569D80"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43E4FBD6" w14:textId="77777777" w:rsidR="005904CA" w:rsidRDefault="005904CA" w:rsidP="007E0190">
            <w:pPr>
              <w:pStyle w:val="TableParagraph"/>
              <w:kinsoku w:val="0"/>
              <w:overflowPunct w:val="0"/>
              <w:spacing w:before="110"/>
              <w:ind w:right="169"/>
              <w:jc w:val="right"/>
              <w:rPr>
                <w:sz w:val="18"/>
                <w:szCs w:val="18"/>
              </w:rPr>
            </w:pPr>
            <w:r>
              <w:rPr>
                <w:sz w:val="18"/>
                <w:szCs w:val="18"/>
              </w:rPr>
              <w:t>N/A</w:t>
            </w:r>
          </w:p>
        </w:tc>
      </w:tr>
      <w:tr w:rsidR="005904CA" w14:paraId="6BA7770E"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4474AE90" w14:textId="77777777" w:rsidR="005904CA" w:rsidRDefault="005904CA" w:rsidP="007E0190">
            <w:pPr>
              <w:pStyle w:val="TableParagraph"/>
              <w:kinsoku w:val="0"/>
              <w:overflowPunct w:val="0"/>
              <w:spacing w:before="110"/>
              <w:ind w:left="11"/>
              <w:jc w:val="center"/>
              <w:rPr>
                <w:sz w:val="18"/>
                <w:szCs w:val="18"/>
              </w:rPr>
            </w:pPr>
            <w:r>
              <w:rPr>
                <w:sz w:val="18"/>
                <w:szCs w:val="18"/>
              </w:rPr>
              <w:t>7</w:t>
            </w:r>
          </w:p>
        </w:tc>
        <w:tc>
          <w:tcPr>
            <w:tcW w:w="600" w:type="dxa"/>
            <w:tcBorders>
              <w:top w:val="single" w:sz="2" w:space="0" w:color="000000"/>
              <w:left w:val="single" w:sz="2" w:space="0" w:color="000000"/>
              <w:bottom w:val="single" w:sz="2" w:space="0" w:color="000000"/>
              <w:right w:val="single" w:sz="2" w:space="0" w:color="000000"/>
            </w:tcBorders>
          </w:tcPr>
          <w:p w14:paraId="4B59A01B" w14:textId="77777777" w:rsidR="005904CA" w:rsidRDefault="005904CA" w:rsidP="007E0190">
            <w:pPr>
              <w:pStyle w:val="TableParagraph"/>
              <w:kinsoku w:val="0"/>
              <w:overflowPunct w:val="0"/>
              <w:spacing w:before="110"/>
              <w:ind w:left="142" w:right="118"/>
              <w:jc w:val="center"/>
              <w:rPr>
                <w:sz w:val="18"/>
                <w:szCs w:val="18"/>
              </w:rPr>
            </w:pPr>
            <w:r>
              <w:rPr>
                <w:sz w:val="18"/>
                <w:szCs w:val="18"/>
              </w:rPr>
              <w:t>15</w:t>
            </w:r>
          </w:p>
        </w:tc>
        <w:tc>
          <w:tcPr>
            <w:tcW w:w="700" w:type="dxa"/>
            <w:tcBorders>
              <w:top w:val="single" w:sz="2" w:space="0" w:color="000000"/>
              <w:left w:val="single" w:sz="2" w:space="0" w:color="000000"/>
              <w:bottom w:val="single" w:sz="2" w:space="0" w:color="000000"/>
              <w:right w:val="single" w:sz="2" w:space="0" w:color="000000"/>
            </w:tcBorders>
          </w:tcPr>
          <w:p w14:paraId="486004D3" w14:textId="77777777" w:rsidR="005904CA" w:rsidRDefault="005904CA" w:rsidP="007E0190">
            <w:pPr>
              <w:pStyle w:val="TableParagraph"/>
              <w:kinsoku w:val="0"/>
              <w:overflowPunct w:val="0"/>
              <w:spacing w:before="110"/>
              <w:ind w:left="108" w:right="83"/>
              <w:jc w:val="center"/>
              <w:rPr>
                <w:sz w:val="18"/>
                <w:szCs w:val="18"/>
              </w:rPr>
            </w:pPr>
            <w:r>
              <w:rPr>
                <w:sz w:val="18"/>
                <w:szCs w:val="18"/>
              </w:rPr>
              <w:t>21</w:t>
            </w:r>
          </w:p>
        </w:tc>
        <w:tc>
          <w:tcPr>
            <w:tcW w:w="600" w:type="dxa"/>
            <w:tcBorders>
              <w:top w:val="single" w:sz="2" w:space="0" w:color="000000"/>
              <w:left w:val="single" w:sz="2" w:space="0" w:color="000000"/>
              <w:bottom w:val="single" w:sz="2" w:space="0" w:color="000000"/>
              <w:right w:val="single" w:sz="2" w:space="0" w:color="000000"/>
            </w:tcBorders>
          </w:tcPr>
          <w:p w14:paraId="26A5E467" w14:textId="77777777" w:rsidR="005904CA" w:rsidRDefault="005904CA" w:rsidP="007E0190">
            <w:pPr>
              <w:pStyle w:val="TableParagraph"/>
              <w:kinsoku w:val="0"/>
              <w:overflowPunct w:val="0"/>
              <w:spacing w:before="110"/>
              <w:ind w:left="142" w:right="118"/>
              <w:jc w:val="center"/>
              <w:rPr>
                <w:sz w:val="18"/>
                <w:szCs w:val="18"/>
              </w:rPr>
            </w:pPr>
            <w:r>
              <w:rPr>
                <w:sz w:val="18"/>
                <w:szCs w:val="18"/>
              </w:rPr>
              <w:t>29</w:t>
            </w:r>
          </w:p>
        </w:tc>
        <w:tc>
          <w:tcPr>
            <w:tcW w:w="701" w:type="dxa"/>
            <w:tcBorders>
              <w:top w:val="single" w:sz="2" w:space="0" w:color="000000"/>
              <w:left w:val="single" w:sz="2" w:space="0" w:color="000000"/>
              <w:bottom w:val="single" w:sz="2" w:space="0" w:color="000000"/>
              <w:right w:val="single" w:sz="2" w:space="0" w:color="000000"/>
            </w:tcBorders>
          </w:tcPr>
          <w:p w14:paraId="4537FD6A" w14:textId="77777777" w:rsidR="005904CA" w:rsidRDefault="005904CA" w:rsidP="007E0190">
            <w:pPr>
              <w:pStyle w:val="TableParagraph"/>
              <w:kinsoku w:val="0"/>
              <w:overflowPunct w:val="0"/>
              <w:spacing w:before="110"/>
              <w:ind w:right="244"/>
              <w:jc w:val="right"/>
              <w:rPr>
                <w:sz w:val="18"/>
                <w:szCs w:val="18"/>
              </w:rPr>
            </w:pPr>
            <w:r>
              <w:rPr>
                <w:sz w:val="18"/>
                <w:szCs w:val="18"/>
              </w:rPr>
              <w:t>29</w:t>
            </w:r>
          </w:p>
        </w:tc>
        <w:tc>
          <w:tcPr>
            <w:tcW w:w="600" w:type="dxa"/>
            <w:tcBorders>
              <w:top w:val="single" w:sz="2" w:space="0" w:color="000000"/>
              <w:left w:val="single" w:sz="2" w:space="0" w:color="000000"/>
              <w:bottom w:val="single" w:sz="2" w:space="0" w:color="000000"/>
              <w:right w:val="single" w:sz="2" w:space="0" w:color="000000"/>
            </w:tcBorders>
          </w:tcPr>
          <w:p w14:paraId="1001959D" w14:textId="77777777" w:rsidR="005904CA" w:rsidRDefault="005904CA" w:rsidP="007E0190">
            <w:pPr>
              <w:pStyle w:val="TableParagraph"/>
              <w:kinsoku w:val="0"/>
              <w:overflowPunct w:val="0"/>
              <w:spacing w:before="110"/>
              <w:ind w:right="193"/>
              <w:jc w:val="right"/>
              <w:rPr>
                <w:sz w:val="18"/>
                <w:szCs w:val="18"/>
              </w:rPr>
            </w:pPr>
            <w:r>
              <w:rPr>
                <w:sz w:val="18"/>
                <w:szCs w:val="18"/>
              </w:rPr>
              <w:t>57</w:t>
            </w:r>
          </w:p>
        </w:tc>
        <w:tc>
          <w:tcPr>
            <w:tcW w:w="600" w:type="dxa"/>
            <w:tcBorders>
              <w:top w:val="single" w:sz="2" w:space="0" w:color="000000"/>
              <w:left w:val="single" w:sz="2" w:space="0" w:color="000000"/>
              <w:bottom w:val="single" w:sz="2" w:space="0" w:color="000000"/>
              <w:right w:val="single" w:sz="2" w:space="0" w:color="000000"/>
            </w:tcBorders>
          </w:tcPr>
          <w:p w14:paraId="27D5742A" w14:textId="77777777" w:rsidR="005904CA" w:rsidRDefault="005904CA" w:rsidP="007E0190">
            <w:pPr>
              <w:pStyle w:val="TableParagraph"/>
              <w:kinsoku w:val="0"/>
              <w:overflowPunct w:val="0"/>
              <w:spacing w:before="110"/>
              <w:ind w:left="140" w:right="118"/>
              <w:jc w:val="center"/>
              <w:rPr>
                <w:sz w:val="18"/>
                <w:szCs w:val="18"/>
              </w:rPr>
            </w:pPr>
            <w:r>
              <w:rPr>
                <w:sz w:val="18"/>
                <w:szCs w:val="18"/>
              </w:rPr>
              <w:t>112</w:t>
            </w:r>
          </w:p>
        </w:tc>
        <w:tc>
          <w:tcPr>
            <w:tcW w:w="700" w:type="dxa"/>
            <w:tcBorders>
              <w:top w:val="single" w:sz="2" w:space="0" w:color="000000"/>
              <w:left w:val="single" w:sz="2" w:space="0" w:color="000000"/>
              <w:bottom w:val="single" w:sz="2" w:space="0" w:color="000000"/>
              <w:right w:val="single" w:sz="2" w:space="0" w:color="000000"/>
            </w:tcBorders>
          </w:tcPr>
          <w:p w14:paraId="42D637B7" w14:textId="77777777" w:rsidR="005904CA" w:rsidRDefault="005904CA" w:rsidP="007E0190">
            <w:pPr>
              <w:pStyle w:val="TableParagraph"/>
              <w:kinsoku w:val="0"/>
              <w:overflowPunct w:val="0"/>
              <w:spacing w:before="110"/>
              <w:ind w:left="108" w:right="86"/>
              <w:jc w:val="center"/>
              <w:rPr>
                <w:sz w:val="18"/>
                <w:szCs w:val="18"/>
              </w:rPr>
            </w:pPr>
            <w:r>
              <w:rPr>
                <w:sz w:val="18"/>
                <w:szCs w:val="18"/>
              </w:rPr>
              <w:t>N/A</w:t>
            </w:r>
          </w:p>
        </w:tc>
        <w:tc>
          <w:tcPr>
            <w:tcW w:w="600" w:type="dxa"/>
            <w:tcBorders>
              <w:top w:val="single" w:sz="2" w:space="0" w:color="000000"/>
              <w:left w:val="single" w:sz="2" w:space="0" w:color="000000"/>
              <w:bottom w:val="single" w:sz="2" w:space="0" w:color="000000"/>
              <w:right w:val="single" w:sz="2" w:space="0" w:color="000000"/>
            </w:tcBorders>
          </w:tcPr>
          <w:p w14:paraId="2F2433C2"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1AE26FDF" w14:textId="77777777" w:rsidR="005904CA" w:rsidRDefault="005904CA" w:rsidP="007E0190">
            <w:pPr>
              <w:pStyle w:val="TableParagraph"/>
              <w:kinsoku w:val="0"/>
              <w:overflowPunct w:val="0"/>
              <w:spacing w:before="110"/>
              <w:ind w:right="180"/>
              <w:jc w:val="right"/>
              <w:rPr>
                <w:sz w:val="18"/>
                <w:szCs w:val="18"/>
              </w:rPr>
            </w:pPr>
            <w:r>
              <w:rPr>
                <w:sz w:val="18"/>
                <w:szCs w:val="18"/>
              </w:rPr>
              <w:t>N/A</w:t>
            </w:r>
          </w:p>
        </w:tc>
        <w:tc>
          <w:tcPr>
            <w:tcW w:w="701" w:type="dxa"/>
            <w:tcBorders>
              <w:top w:val="single" w:sz="2" w:space="0" w:color="000000"/>
              <w:left w:val="single" w:sz="2" w:space="0" w:color="000000"/>
              <w:bottom w:val="single" w:sz="2" w:space="0" w:color="000000"/>
              <w:right w:val="single" w:sz="2" w:space="0" w:color="000000"/>
            </w:tcBorders>
          </w:tcPr>
          <w:p w14:paraId="7BEA820B"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6E8BDD80" w14:textId="34E9B104" w:rsidR="005904CA" w:rsidRDefault="005904CA" w:rsidP="007E0190">
            <w:pPr>
              <w:pStyle w:val="TableParagraph"/>
              <w:kinsoku w:val="0"/>
              <w:overflowPunct w:val="0"/>
              <w:spacing w:before="110"/>
              <w:ind w:left="107" w:right="87"/>
              <w:jc w:val="center"/>
              <w:rPr>
                <w:sz w:val="18"/>
                <w:szCs w:val="18"/>
              </w:rPr>
            </w:pPr>
            <w:del w:id="17" w:author="Wook Bong Lee" w:date="2021-07-20T12:12:00Z">
              <w:r w:rsidDel="00355BBC">
                <w:rPr>
                  <w:sz w:val="18"/>
                  <w:szCs w:val="18"/>
                </w:rPr>
                <w:delText>N/A</w:delText>
              </w:r>
            </w:del>
            <w:ins w:id="18" w:author="Wook Bong Lee" w:date="2021-07-20T12:12:00Z">
              <w:r w:rsidR="00355BBC">
                <w:rPr>
                  <w:sz w:val="18"/>
                  <w:szCs w:val="18"/>
                </w:rPr>
                <w:t>57</w:t>
              </w:r>
            </w:ins>
          </w:p>
        </w:tc>
        <w:tc>
          <w:tcPr>
            <w:tcW w:w="700" w:type="dxa"/>
            <w:tcBorders>
              <w:top w:val="single" w:sz="2" w:space="0" w:color="000000"/>
              <w:left w:val="single" w:sz="2" w:space="0" w:color="000000"/>
              <w:bottom w:val="single" w:sz="2" w:space="0" w:color="000000"/>
              <w:right w:val="single" w:sz="2" w:space="0" w:color="000000"/>
            </w:tcBorders>
          </w:tcPr>
          <w:p w14:paraId="06BD5AEF"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295637CD" w14:textId="77777777" w:rsidR="005904CA" w:rsidRDefault="005904CA" w:rsidP="007E0190">
            <w:pPr>
              <w:pStyle w:val="TableParagraph"/>
              <w:kinsoku w:val="0"/>
              <w:overflowPunct w:val="0"/>
              <w:spacing w:before="110"/>
              <w:ind w:right="169"/>
              <w:jc w:val="right"/>
              <w:rPr>
                <w:sz w:val="18"/>
                <w:szCs w:val="18"/>
              </w:rPr>
            </w:pPr>
            <w:r>
              <w:rPr>
                <w:sz w:val="18"/>
                <w:szCs w:val="18"/>
              </w:rPr>
              <w:t>N/A</w:t>
            </w:r>
          </w:p>
        </w:tc>
      </w:tr>
      <w:tr w:rsidR="005904CA" w14:paraId="6419C1B8"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128F4E26" w14:textId="77777777" w:rsidR="005904CA" w:rsidRDefault="005904CA" w:rsidP="007E0190">
            <w:pPr>
              <w:pStyle w:val="TableParagraph"/>
              <w:kinsoku w:val="0"/>
              <w:overflowPunct w:val="0"/>
              <w:spacing w:before="109"/>
              <w:ind w:left="11"/>
              <w:jc w:val="center"/>
              <w:rPr>
                <w:sz w:val="18"/>
                <w:szCs w:val="18"/>
              </w:rPr>
            </w:pPr>
            <w:r>
              <w:rPr>
                <w:sz w:val="18"/>
                <w:szCs w:val="18"/>
              </w:rPr>
              <w:t>8</w:t>
            </w:r>
          </w:p>
        </w:tc>
        <w:tc>
          <w:tcPr>
            <w:tcW w:w="600" w:type="dxa"/>
            <w:tcBorders>
              <w:top w:val="single" w:sz="2" w:space="0" w:color="000000"/>
              <w:left w:val="single" w:sz="2" w:space="0" w:color="000000"/>
              <w:bottom w:val="single" w:sz="2" w:space="0" w:color="000000"/>
              <w:right w:val="single" w:sz="2" w:space="0" w:color="000000"/>
            </w:tcBorders>
          </w:tcPr>
          <w:p w14:paraId="1EB5B73D" w14:textId="77777777" w:rsidR="005904CA" w:rsidRDefault="005904CA" w:rsidP="007E0190">
            <w:pPr>
              <w:pStyle w:val="TableParagraph"/>
              <w:kinsoku w:val="0"/>
              <w:overflowPunct w:val="0"/>
              <w:spacing w:before="109"/>
              <w:ind w:left="142" w:right="118"/>
              <w:jc w:val="center"/>
              <w:rPr>
                <w:sz w:val="18"/>
                <w:szCs w:val="18"/>
              </w:rPr>
            </w:pPr>
            <w:r>
              <w:rPr>
                <w:sz w:val="18"/>
                <w:szCs w:val="18"/>
              </w:rPr>
              <w:t>17</w:t>
            </w:r>
          </w:p>
        </w:tc>
        <w:tc>
          <w:tcPr>
            <w:tcW w:w="700" w:type="dxa"/>
            <w:tcBorders>
              <w:top w:val="single" w:sz="2" w:space="0" w:color="000000"/>
              <w:left w:val="single" w:sz="2" w:space="0" w:color="000000"/>
              <w:bottom w:val="single" w:sz="2" w:space="0" w:color="000000"/>
              <w:right w:val="single" w:sz="2" w:space="0" w:color="000000"/>
            </w:tcBorders>
          </w:tcPr>
          <w:p w14:paraId="3C4351D0" w14:textId="77777777" w:rsidR="005904CA" w:rsidRDefault="005904CA" w:rsidP="007E0190">
            <w:pPr>
              <w:pStyle w:val="TableParagraph"/>
              <w:kinsoku w:val="0"/>
              <w:overflowPunct w:val="0"/>
              <w:spacing w:before="109"/>
              <w:ind w:left="108" w:right="83"/>
              <w:jc w:val="center"/>
              <w:rPr>
                <w:sz w:val="18"/>
                <w:szCs w:val="18"/>
              </w:rPr>
            </w:pPr>
            <w:r>
              <w:rPr>
                <w:sz w:val="18"/>
                <w:szCs w:val="18"/>
              </w:rPr>
              <w:t>22</w:t>
            </w:r>
          </w:p>
        </w:tc>
        <w:tc>
          <w:tcPr>
            <w:tcW w:w="600" w:type="dxa"/>
            <w:tcBorders>
              <w:top w:val="single" w:sz="2" w:space="0" w:color="000000"/>
              <w:left w:val="single" w:sz="2" w:space="0" w:color="000000"/>
              <w:bottom w:val="single" w:sz="2" w:space="0" w:color="000000"/>
              <w:right w:val="single" w:sz="2" w:space="0" w:color="000000"/>
            </w:tcBorders>
          </w:tcPr>
          <w:p w14:paraId="7DA66A4E" w14:textId="77777777" w:rsidR="005904CA" w:rsidRDefault="005904CA" w:rsidP="007E0190">
            <w:pPr>
              <w:pStyle w:val="TableParagraph"/>
              <w:kinsoku w:val="0"/>
              <w:overflowPunct w:val="0"/>
              <w:spacing w:before="109"/>
              <w:ind w:left="142" w:right="118"/>
              <w:jc w:val="center"/>
              <w:rPr>
                <w:sz w:val="18"/>
                <w:szCs w:val="18"/>
              </w:rPr>
            </w:pPr>
            <w:r>
              <w:rPr>
                <w:sz w:val="18"/>
                <w:szCs w:val="18"/>
              </w:rPr>
              <w:t>34</w:t>
            </w:r>
          </w:p>
        </w:tc>
        <w:tc>
          <w:tcPr>
            <w:tcW w:w="701" w:type="dxa"/>
            <w:tcBorders>
              <w:top w:val="single" w:sz="2" w:space="0" w:color="000000"/>
              <w:left w:val="single" w:sz="2" w:space="0" w:color="000000"/>
              <w:bottom w:val="single" w:sz="2" w:space="0" w:color="000000"/>
              <w:right w:val="single" w:sz="2" w:space="0" w:color="000000"/>
            </w:tcBorders>
          </w:tcPr>
          <w:p w14:paraId="7449390E" w14:textId="77777777" w:rsidR="005904CA" w:rsidRDefault="005904CA" w:rsidP="007E0190">
            <w:pPr>
              <w:pStyle w:val="TableParagraph"/>
              <w:kinsoku w:val="0"/>
              <w:overflowPunct w:val="0"/>
              <w:spacing w:before="109"/>
              <w:ind w:right="244"/>
              <w:jc w:val="right"/>
              <w:rPr>
                <w:sz w:val="18"/>
                <w:szCs w:val="18"/>
              </w:rPr>
            </w:pPr>
            <w:r>
              <w:rPr>
                <w:sz w:val="18"/>
                <w:szCs w:val="18"/>
              </w:rPr>
              <w:t>33</w:t>
            </w:r>
          </w:p>
        </w:tc>
        <w:tc>
          <w:tcPr>
            <w:tcW w:w="600" w:type="dxa"/>
            <w:tcBorders>
              <w:top w:val="single" w:sz="2" w:space="0" w:color="000000"/>
              <w:left w:val="single" w:sz="2" w:space="0" w:color="000000"/>
              <w:bottom w:val="single" w:sz="2" w:space="0" w:color="000000"/>
              <w:right w:val="single" w:sz="2" w:space="0" w:color="000000"/>
            </w:tcBorders>
          </w:tcPr>
          <w:p w14:paraId="381EBEB4" w14:textId="77777777" w:rsidR="005904CA" w:rsidRDefault="005904CA" w:rsidP="007E0190">
            <w:pPr>
              <w:pStyle w:val="TableParagraph"/>
              <w:kinsoku w:val="0"/>
              <w:overflowPunct w:val="0"/>
              <w:spacing w:before="109"/>
              <w:ind w:right="193"/>
              <w:jc w:val="right"/>
              <w:rPr>
                <w:sz w:val="18"/>
                <w:szCs w:val="18"/>
              </w:rPr>
            </w:pPr>
            <w:r>
              <w:rPr>
                <w:sz w:val="18"/>
                <w:szCs w:val="18"/>
              </w:rPr>
              <w:t>66</w:t>
            </w:r>
          </w:p>
        </w:tc>
        <w:tc>
          <w:tcPr>
            <w:tcW w:w="600" w:type="dxa"/>
            <w:tcBorders>
              <w:top w:val="single" w:sz="2" w:space="0" w:color="000000"/>
              <w:left w:val="single" w:sz="2" w:space="0" w:color="000000"/>
              <w:bottom w:val="single" w:sz="2" w:space="0" w:color="000000"/>
              <w:right w:val="single" w:sz="2" w:space="0" w:color="000000"/>
            </w:tcBorders>
          </w:tcPr>
          <w:p w14:paraId="0E86D988" w14:textId="77777777" w:rsidR="005904CA" w:rsidRDefault="005904CA" w:rsidP="007E0190">
            <w:pPr>
              <w:pStyle w:val="TableParagraph"/>
              <w:kinsoku w:val="0"/>
              <w:overflowPunct w:val="0"/>
              <w:spacing w:before="109"/>
              <w:ind w:left="140" w:right="118"/>
              <w:jc w:val="center"/>
              <w:rPr>
                <w:sz w:val="18"/>
                <w:szCs w:val="18"/>
              </w:rPr>
            </w:pPr>
            <w:r>
              <w:rPr>
                <w:sz w:val="18"/>
                <w:szCs w:val="18"/>
              </w:rPr>
              <w:t>131</w:t>
            </w:r>
          </w:p>
        </w:tc>
        <w:tc>
          <w:tcPr>
            <w:tcW w:w="700" w:type="dxa"/>
            <w:tcBorders>
              <w:top w:val="single" w:sz="2" w:space="0" w:color="000000"/>
              <w:left w:val="single" w:sz="2" w:space="0" w:color="000000"/>
              <w:bottom w:val="single" w:sz="2" w:space="0" w:color="000000"/>
              <w:right w:val="single" w:sz="2" w:space="0" w:color="000000"/>
            </w:tcBorders>
          </w:tcPr>
          <w:p w14:paraId="6653FD96" w14:textId="77777777" w:rsidR="005904CA" w:rsidRDefault="005904CA" w:rsidP="007E0190">
            <w:pPr>
              <w:pStyle w:val="TableParagraph"/>
              <w:kinsoku w:val="0"/>
              <w:overflowPunct w:val="0"/>
              <w:spacing w:before="109"/>
              <w:ind w:left="108" w:right="86"/>
              <w:jc w:val="center"/>
              <w:rPr>
                <w:sz w:val="18"/>
                <w:szCs w:val="18"/>
              </w:rPr>
            </w:pPr>
            <w:r>
              <w:rPr>
                <w:sz w:val="18"/>
                <w:szCs w:val="18"/>
              </w:rPr>
              <w:t>38</w:t>
            </w:r>
          </w:p>
        </w:tc>
        <w:tc>
          <w:tcPr>
            <w:tcW w:w="600" w:type="dxa"/>
            <w:tcBorders>
              <w:top w:val="single" w:sz="2" w:space="0" w:color="000000"/>
              <w:left w:val="single" w:sz="2" w:space="0" w:color="000000"/>
              <w:bottom w:val="single" w:sz="2" w:space="0" w:color="000000"/>
              <w:right w:val="single" w:sz="2" w:space="0" w:color="000000"/>
            </w:tcBorders>
          </w:tcPr>
          <w:p w14:paraId="3F3452C3"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5557D290" w14:textId="77777777" w:rsidR="005904CA" w:rsidRDefault="005904CA" w:rsidP="007E0190">
            <w:pPr>
              <w:pStyle w:val="TableParagraph"/>
              <w:kinsoku w:val="0"/>
              <w:overflowPunct w:val="0"/>
              <w:spacing w:before="109"/>
              <w:ind w:right="243"/>
              <w:jc w:val="right"/>
              <w:rPr>
                <w:sz w:val="18"/>
                <w:szCs w:val="18"/>
              </w:rPr>
            </w:pPr>
            <w:r>
              <w:rPr>
                <w:sz w:val="18"/>
                <w:szCs w:val="18"/>
              </w:rPr>
              <w:t>75</w:t>
            </w:r>
          </w:p>
        </w:tc>
        <w:tc>
          <w:tcPr>
            <w:tcW w:w="701" w:type="dxa"/>
            <w:tcBorders>
              <w:top w:val="single" w:sz="2" w:space="0" w:color="000000"/>
              <w:left w:val="single" w:sz="2" w:space="0" w:color="000000"/>
              <w:bottom w:val="single" w:sz="2" w:space="0" w:color="000000"/>
              <w:right w:val="single" w:sz="2" w:space="0" w:color="000000"/>
            </w:tcBorders>
          </w:tcPr>
          <w:p w14:paraId="2535C258"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1A6D7041" w14:textId="77777777" w:rsidR="005904CA" w:rsidRDefault="005904CA" w:rsidP="007E0190">
            <w:pPr>
              <w:pStyle w:val="TableParagraph"/>
              <w:kinsoku w:val="0"/>
              <w:overflowPunct w:val="0"/>
              <w:spacing w:before="109"/>
              <w:ind w:left="107" w:right="87"/>
              <w:jc w:val="center"/>
              <w:rPr>
                <w:sz w:val="18"/>
                <w:szCs w:val="18"/>
              </w:rPr>
            </w:pPr>
            <w:r>
              <w:rPr>
                <w:sz w:val="18"/>
                <w:szCs w:val="18"/>
              </w:rPr>
              <w:t>N/A</w:t>
            </w:r>
          </w:p>
        </w:tc>
        <w:tc>
          <w:tcPr>
            <w:tcW w:w="700" w:type="dxa"/>
            <w:tcBorders>
              <w:top w:val="single" w:sz="2" w:space="0" w:color="000000"/>
              <w:left w:val="single" w:sz="2" w:space="0" w:color="000000"/>
              <w:bottom w:val="single" w:sz="2" w:space="0" w:color="000000"/>
              <w:right w:val="single" w:sz="2" w:space="0" w:color="000000"/>
            </w:tcBorders>
          </w:tcPr>
          <w:p w14:paraId="73782F9F"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64C7E7F0" w14:textId="77777777" w:rsidR="005904CA" w:rsidRDefault="005904CA" w:rsidP="007E0190">
            <w:pPr>
              <w:pStyle w:val="TableParagraph"/>
              <w:kinsoku w:val="0"/>
              <w:overflowPunct w:val="0"/>
              <w:spacing w:before="109"/>
              <w:ind w:right="280"/>
              <w:jc w:val="right"/>
              <w:rPr>
                <w:sz w:val="18"/>
                <w:szCs w:val="18"/>
              </w:rPr>
            </w:pPr>
            <w:r>
              <w:rPr>
                <w:sz w:val="18"/>
                <w:szCs w:val="18"/>
              </w:rPr>
              <w:t>1</w:t>
            </w:r>
          </w:p>
        </w:tc>
      </w:tr>
      <w:tr w:rsidR="005904CA" w14:paraId="438CF828"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4B29A063" w14:textId="77777777" w:rsidR="005904CA" w:rsidRDefault="005904CA" w:rsidP="007E0190">
            <w:pPr>
              <w:pStyle w:val="TableParagraph"/>
              <w:kinsoku w:val="0"/>
              <w:overflowPunct w:val="0"/>
              <w:spacing w:before="109"/>
              <w:ind w:left="11"/>
              <w:jc w:val="center"/>
              <w:rPr>
                <w:sz w:val="18"/>
                <w:szCs w:val="18"/>
              </w:rPr>
            </w:pPr>
            <w:r>
              <w:rPr>
                <w:sz w:val="18"/>
                <w:szCs w:val="18"/>
              </w:rPr>
              <w:t>9</w:t>
            </w:r>
          </w:p>
        </w:tc>
        <w:tc>
          <w:tcPr>
            <w:tcW w:w="600" w:type="dxa"/>
            <w:tcBorders>
              <w:top w:val="single" w:sz="2" w:space="0" w:color="000000"/>
              <w:left w:val="single" w:sz="2" w:space="0" w:color="000000"/>
              <w:bottom w:val="single" w:sz="2" w:space="0" w:color="000000"/>
              <w:right w:val="single" w:sz="2" w:space="0" w:color="000000"/>
            </w:tcBorders>
          </w:tcPr>
          <w:p w14:paraId="16FAC910" w14:textId="77777777" w:rsidR="005904CA" w:rsidRDefault="005904CA" w:rsidP="007E0190">
            <w:pPr>
              <w:pStyle w:val="TableParagraph"/>
              <w:kinsoku w:val="0"/>
              <w:overflowPunct w:val="0"/>
              <w:spacing w:before="109"/>
              <w:ind w:left="142" w:right="118"/>
              <w:jc w:val="center"/>
              <w:rPr>
                <w:sz w:val="18"/>
                <w:szCs w:val="18"/>
              </w:rPr>
            </w:pPr>
            <w:r>
              <w:rPr>
                <w:sz w:val="18"/>
                <w:szCs w:val="18"/>
              </w:rPr>
              <w:t>20</w:t>
            </w:r>
          </w:p>
        </w:tc>
        <w:tc>
          <w:tcPr>
            <w:tcW w:w="700" w:type="dxa"/>
            <w:tcBorders>
              <w:top w:val="single" w:sz="2" w:space="0" w:color="000000"/>
              <w:left w:val="single" w:sz="2" w:space="0" w:color="000000"/>
              <w:bottom w:val="single" w:sz="2" w:space="0" w:color="000000"/>
              <w:right w:val="single" w:sz="2" w:space="0" w:color="000000"/>
            </w:tcBorders>
          </w:tcPr>
          <w:p w14:paraId="2E002F26" w14:textId="77777777" w:rsidR="005904CA" w:rsidRDefault="005904CA" w:rsidP="007E0190">
            <w:pPr>
              <w:pStyle w:val="TableParagraph"/>
              <w:kinsoku w:val="0"/>
              <w:overflowPunct w:val="0"/>
              <w:spacing w:before="109"/>
              <w:ind w:left="108" w:right="83"/>
              <w:jc w:val="center"/>
              <w:rPr>
                <w:sz w:val="18"/>
                <w:szCs w:val="18"/>
              </w:rPr>
            </w:pPr>
            <w:r>
              <w:rPr>
                <w:sz w:val="18"/>
                <w:szCs w:val="18"/>
              </w:rPr>
              <w:t>25</w:t>
            </w:r>
          </w:p>
        </w:tc>
        <w:tc>
          <w:tcPr>
            <w:tcW w:w="600" w:type="dxa"/>
            <w:tcBorders>
              <w:top w:val="single" w:sz="2" w:space="0" w:color="000000"/>
              <w:left w:val="single" w:sz="2" w:space="0" w:color="000000"/>
              <w:bottom w:val="single" w:sz="2" w:space="0" w:color="000000"/>
              <w:right w:val="single" w:sz="2" w:space="0" w:color="000000"/>
            </w:tcBorders>
          </w:tcPr>
          <w:p w14:paraId="581D9175" w14:textId="77777777" w:rsidR="005904CA" w:rsidRDefault="005904CA" w:rsidP="007E0190">
            <w:pPr>
              <w:pStyle w:val="TableParagraph"/>
              <w:kinsoku w:val="0"/>
              <w:overflowPunct w:val="0"/>
              <w:spacing w:before="109"/>
              <w:ind w:left="142" w:right="118"/>
              <w:jc w:val="center"/>
              <w:rPr>
                <w:sz w:val="18"/>
                <w:szCs w:val="18"/>
              </w:rPr>
            </w:pPr>
            <w:r>
              <w:rPr>
                <w:sz w:val="18"/>
                <w:szCs w:val="18"/>
              </w:rPr>
              <w:t>38</w:t>
            </w:r>
          </w:p>
        </w:tc>
        <w:tc>
          <w:tcPr>
            <w:tcW w:w="701" w:type="dxa"/>
            <w:tcBorders>
              <w:top w:val="single" w:sz="2" w:space="0" w:color="000000"/>
              <w:left w:val="single" w:sz="2" w:space="0" w:color="000000"/>
              <w:bottom w:val="single" w:sz="2" w:space="0" w:color="000000"/>
              <w:right w:val="single" w:sz="2" w:space="0" w:color="000000"/>
            </w:tcBorders>
          </w:tcPr>
          <w:p w14:paraId="01620861" w14:textId="77777777" w:rsidR="005904CA" w:rsidRDefault="005904CA" w:rsidP="007E0190">
            <w:pPr>
              <w:pStyle w:val="TableParagraph"/>
              <w:kinsoku w:val="0"/>
              <w:overflowPunct w:val="0"/>
              <w:spacing w:before="109"/>
              <w:ind w:right="244"/>
              <w:jc w:val="right"/>
              <w:rPr>
                <w:sz w:val="18"/>
                <w:szCs w:val="18"/>
              </w:rPr>
            </w:pPr>
            <w:r>
              <w:rPr>
                <w:sz w:val="18"/>
                <w:szCs w:val="18"/>
              </w:rPr>
              <w:t>38</w:t>
            </w:r>
          </w:p>
        </w:tc>
        <w:tc>
          <w:tcPr>
            <w:tcW w:w="600" w:type="dxa"/>
            <w:tcBorders>
              <w:top w:val="single" w:sz="2" w:space="0" w:color="000000"/>
              <w:left w:val="single" w:sz="2" w:space="0" w:color="000000"/>
              <w:bottom w:val="single" w:sz="2" w:space="0" w:color="000000"/>
              <w:right w:val="single" w:sz="2" w:space="0" w:color="000000"/>
            </w:tcBorders>
          </w:tcPr>
          <w:p w14:paraId="28E820AB" w14:textId="77777777" w:rsidR="005904CA" w:rsidRDefault="005904CA" w:rsidP="007E0190">
            <w:pPr>
              <w:pStyle w:val="TableParagraph"/>
              <w:kinsoku w:val="0"/>
              <w:overflowPunct w:val="0"/>
              <w:spacing w:before="109"/>
              <w:ind w:right="193"/>
              <w:jc w:val="right"/>
              <w:rPr>
                <w:sz w:val="18"/>
                <w:szCs w:val="18"/>
              </w:rPr>
            </w:pPr>
            <w:r>
              <w:rPr>
                <w:sz w:val="18"/>
                <w:szCs w:val="18"/>
              </w:rPr>
              <w:t>75</w:t>
            </w:r>
          </w:p>
        </w:tc>
        <w:tc>
          <w:tcPr>
            <w:tcW w:w="600" w:type="dxa"/>
            <w:tcBorders>
              <w:top w:val="single" w:sz="2" w:space="0" w:color="000000"/>
              <w:left w:val="single" w:sz="2" w:space="0" w:color="000000"/>
              <w:bottom w:val="single" w:sz="2" w:space="0" w:color="000000"/>
              <w:right w:val="single" w:sz="2" w:space="0" w:color="000000"/>
            </w:tcBorders>
          </w:tcPr>
          <w:p w14:paraId="6C3A1922"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0BE330F7" w14:textId="77777777" w:rsidR="005904CA" w:rsidRDefault="005904CA" w:rsidP="007E0190">
            <w:pPr>
              <w:pStyle w:val="TableParagraph"/>
              <w:kinsoku w:val="0"/>
              <w:overflowPunct w:val="0"/>
              <w:spacing w:before="109"/>
              <w:ind w:left="108" w:right="86"/>
              <w:jc w:val="center"/>
              <w:rPr>
                <w:sz w:val="18"/>
                <w:szCs w:val="18"/>
              </w:rPr>
            </w:pPr>
            <w:r>
              <w:rPr>
                <w:sz w:val="18"/>
                <w:szCs w:val="18"/>
              </w:rPr>
              <w:t>84</w:t>
            </w:r>
          </w:p>
        </w:tc>
        <w:tc>
          <w:tcPr>
            <w:tcW w:w="600" w:type="dxa"/>
            <w:tcBorders>
              <w:top w:val="single" w:sz="2" w:space="0" w:color="000000"/>
              <w:left w:val="single" w:sz="2" w:space="0" w:color="000000"/>
              <w:bottom w:val="single" w:sz="2" w:space="0" w:color="000000"/>
              <w:right w:val="single" w:sz="2" w:space="0" w:color="000000"/>
            </w:tcBorders>
          </w:tcPr>
          <w:p w14:paraId="25DA3C7D"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404F4933" w14:textId="77777777" w:rsidR="005904CA" w:rsidRDefault="005904CA" w:rsidP="007E0190">
            <w:pPr>
              <w:pStyle w:val="TableParagraph"/>
              <w:kinsoku w:val="0"/>
              <w:overflowPunct w:val="0"/>
              <w:rPr>
                <w:sz w:val="18"/>
                <w:szCs w:val="18"/>
              </w:rPr>
            </w:pPr>
          </w:p>
        </w:tc>
        <w:tc>
          <w:tcPr>
            <w:tcW w:w="701" w:type="dxa"/>
            <w:tcBorders>
              <w:top w:val="single" w:sz="2" w:space="0" w:color="000000"/>
              <w:left w:val="single" w:sz="2" w:space="0" w:color="000000"/>
              <w:bottom w:val="single" w:sz="2" w:space="0" w:color="000000"/>
              <w:right w:val="single" w:sz="2" w:space="0" w:color="000000"/>
            </w:tcBorders>
          </w:tcPr>
          <w:p w14:paraId="3CB7EF70"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77696138" w14:textId="77777777" w:rsidR="005904CA" w:rsidRDefault="005904CA" w:rsidP="007E0190">
            <w:pPr>
              <w:pStyle w:val="TableParagraph"/>
              <w:kinsoku w:val="0"/>
              <w:overflowPunct w:val="0"/>
              <w:spacing w:before="109"/>
              <w:ind w:left="107" w:right="87"/>
              <w:jc w:val="center"/>
              <w:rPr>
                <w:sz w:val="18"/>
                <w:szCs w:val="18"/>
              </w:rPr>
            </w:pPr>
            <w:r>
              <w:rPr>
                <w:sz w:val="18"/>
                <w:szCs w:val="18"/>
              </w:rPr>
              <w:t>N/A</w:t>
            </w:r>
          </w:p>
        </w:tc>
        <w:tc>
          <w:tcPr>
            <w:tcW w:w="700" w:type="dxa"/>
            <w:tcBorders>
              <w:top w:val="single" w:sz="2" w:space="0" w:color="000000"/>
              <w:left w:val="single" w:sz="2" w:space="0" w:color="000000"/>
              <w:bottom w:val="single" w:sz="2" w:space="0" w:color="000000"/>
              <w:right w:val="single" w:sz="2" w:space="0" w:color="000000"/>
            </w:tcBorders>
          </w:tcPr>
          <w:p w14:paraId="20C390C4"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09956694" w14:textId="77777777" w:rsidR="005904CA" w:rsidRDefault="005904CA" w:rsidP="007E0190">
            <w:pPr>
              <w:pStyle w:val="TableParagraph"/>
              <w:kinsoku w:val="0"/>
              <w:overflowPunct w:val="0"/>
              <w:rPr>
                <w:sz w:val="18"/>
                <w:szCs w:val="18"/>
              </w:rPr>
            </w:pPr>
          </w:p>
        </w:tc>
      </w:tr>
      <w:tr w:rsidR="005904CA" w14:paraId="2890ABBC"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1218FFCF" w14:textId="77777777" w:rsidR="005904CA" w:rsidRDefault="005904CA" w:rsidP="007E0190">
            <w:pPr>
              <w:pStyle w:val="TableParagraph"/>
              <w:kinsoku w:val="0"/>
              <w:overflowPunct w:val="0"/>
              <w:spacing w:before="109"/>
              <w:ind w:left="103" w:right="93"/>
              <w:jc w:val="center"/>
              <w:rPr>
                <w:sz w:val="18"/>
                <w:szCs w:val="18"/>
              </w:rPr>
            </w:pPr>
            <w:r>
              <w:rPr>
                <w:sz w:val="18"/>
                <w:szCs w:val="18"/>
              </w:rPr>
              <w:t>10</w:t>
            </w:r>
          </w:p>
        </w:tc>
        <w:tc>
          <w:tcPr>
            <w:tcW w:w="600" w:type="dxa"/>
            <w:tcBorders>
              <w:top w:val="single" w:sz="2" w:space="0" w:color="000000"/>
              <w:left w:val="single" w:sz="2" w:space="0" w:color="000000"/>
              <w:bottom w:val="single" w:sz="2" w:space="0" w:color="000000"/>
              <w:right w:val="single" w:sz="2" w:space="0" w:color="000000"/>
            </w:tcBorders>
          </w:tcPr>
          <w:p w14:paraId="641A638A" w14:textId="77777777" w:rsidR="005904CA" w:rsidRDefault="005904CA" w:rsidP="007E0190">
            <w:pPr>
              <w:pStyle w:val="TableParagraph"/>
              <w:kinsoku w:val="0"/>
              <w:overflowPunct w:val="0"/>
              <w:spacing w:before="109"/>
              <w:ind w:left="142" w:right="118"/>
              <w:jc w:val="center"/>
              <w:rPr>
                <w:sz w:val="18"/>
                <w:szCs w:val="18"/>
              </w:rPr>
            </w:pPr>
            <w:r>
              <w:rPr>
                <w:sz w:val="18"/>
                <w:szCs w:val="18"/>
              </w:rPr>
              <w:t>22</w:t>
            </w:r>
          </w:p>
        </w:tc>
        <w:tc>
          <w:tcPr>
            <w:tcW w:w="700" w:type="dxa"/>
            <w:tcBorders>
              <w:top w:val="single" w:sz="2" w:space="0" w:color="000000"/>
              <w:left w:val="single" w:sz="2" w:space="0" w:color="000000"/>
              <w:bottom w:val="single" w:sz="2" w:space="0" w:color="000000"/>
              <w:right w:val="single" w:sz="2" w:space="0" w:color="000000"/>
            </w:tcBorders>
          </w:tcPr>
          <w:p w14:paraId="63699FF0" w14:textId="77777777" w:rsidR="005904CA" w:rsidRDefault="005904CA" w:rsidP="007E0190">
            <w:pPr>
              <w:pStyle w:val="TableParagraph"/>
              <w:kinsoku w:val="0"/>
              <w:overflowPunct w:val="0"/>
              <w:spacing w:before="109"/>
              <w:ind w:left="108" w:right="83"/>
              <w:jc w:val="center"/>
              <w:rPr>
                <w:sz w:val="18"/>
                <w:szCs w:val="18"/>
              </w:rPr>
            </w:pPr>
            <w:r>
              <w:rPr>
                <w:sz w:val="18"/>
                <w:szCs w:val="18"/>
              </w:rPr>
              <w:t>30</w:t>
            </w:r>
          </w:p>
        </w:tc>
        <w:tc>
          <w:tcPr>
            <w:tcW w:w="600" w:type="dxa"/>
            <w:tcBorders>
              <w:top w:val="single" w:sz="2" w:space="0" w:color="000000"/>
              <w:left w:val="single" w:sz="2" w:space="0" w:color="000000"/>
              <w:bottom w:val="single" w:sz="2" w:space="0" w:color="000000"/>
              <w:right w:val="single" w:sz="2" w:space="0" w:color="000000"/>
            </w:tcBorders>
          </w:tcPr>
          <w:p w14:paraId="6629AF39" w14:textId="77777777" w:rsidR="005904CA" w:rsidRDefault="005904CA" w:rsidP="007E0190">
            <w:pPr>
              <w:pStyle w:val="TableParagraph"/>
              <w:kinsoku w:val="0"/>
              <w:overflowPunct w:val="0"/>
              <w:spacing w:before="109"/>
              <w:ind w:left="142" w:right="118"/>
              <w:jc w:val="center"/>
              <w:rPr>
                <w:sz w:val="18"/>
                <w:szCs w:val="18"/>
              </w:rPr>
            </w:pPr>
            <w:r>
              <w:rPr>
                <w:sz w:val="18"/>
                <w:szCs w:val="18"/>
              </w:rPr>
              <w:t>43</w:t>
            </w:r>
          </w:p>
        </w:tc>
        <w:tc>
          <w:tcPr>
            <w:tcW w:w="701" w:type="dxa"/>
            <w:tcBorders>
              <w:top w:val="single" w:sz="2" w:space="0" w:color="000000"/>
              <w:left w:val="single" w:sz="2" w:space="0" w:color="000000"/>
              <w:bottom w:val="single" w:sz="2" w:space="0" w:color="000000"/>
              <w:right w:val="single" w:sz="2" w:space="0" w:color="000000"/>
            </w:tcBorders>
          </w:tcPr>
          <w:p w14:paraId="68341344" w14:textId="77777777" w:rsidR="005904CA" w:rsidRDefault="005904CA" w:rsidP="007E0190">
            <w:pPr>
              <w:pStyle w:val="TableParagraph"/>
              <w:kinsoku w:val="0"/>
              <w:overflowPunct w:val="0"/>
              <w:spacing w:before="109"/>
              <w:ind w:right="244"/>
              <w:jc w:val="right"/>
              <w:rPr>
                <w:sz w:val="18"/>
                <w:szCs w:val="18"/>
              </w:rPr>
            </w:pPr>
            <w:r>
              <w:rPr>
                <w:sz w:val="18"/>
                <w:szCs w:val="18"/>
              </w:rPr>
              <w:t>42</w:t>
            </w:r>
          </w:p>
        </w:tc>
        <w:tc>
          <w:tcPr>
            <w:tcW w:w="600" w:type="dxa"/>
            <w:tcBorders>
              <w:top w:val="single" w:sz="2" w:space="0" w:color="000000"/>
              <w:left w:val="single" w:sz="2" w:space="0" w:color="000000"/>
              <w:bottom w:val="single" w:sz="2" w:space="0" w:color="000000"/>
              <w:right w:val="single" w:sz="2" w:space="0" w:color="000000"/>
            </w:tcBorders>
          </w:tcPr>
          <w:p w14:paraId="30D417AF" w14:textId="77777777" w:rsidR="005904CA" w:rsidRDefault="005904CA" w:rsidP="007E0190">
            <w:pPr>
              <w:pStyle w:val="TableParagraph"/>
              <w:kinsoku w:val="0"/>
              <w:overflowPunct w:val="0"/>
              <w:spacing w:before="109"/>
              <w:ind w:right="193"/>
              <w:jc w:val="right"/>
              <w:rPr>
                <w:sz w:val="18"/>
                <w:szCs w:val="18"/>
              </w:rPr>
            </w:pPr>
            <w:r>
              <w:rPr>
                <w:sz w:val="18"/>
                <w:szCs w:val="18"/>
              </w:rPr>
              <w:t>84</w:t>
            </w:r>
          </w:p>
        </w:tc>
        <w:tc>
          <w:tcPr>
            <w:tcW w:w="600" w:type="dxa"/>
            <w:tcBorders>
              <w:top w:val="single" w:sz="2" w:space="0" w:color="000000"/>
              <w:left w:val="single" w:sz="2" w:space="0" w:color="000000"/>
              <w:bottom w:val="single" w:sz="2" w:space="0" w:color="000000"/>
              <w:right w:val="single" w:sz="2" w:space="0" w:color="000000"/>
            </w:tcBorders>
          </w:tcPr>
          <w:p w14:paraId="539D5157"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55465C5B" w14:textId="77777777" w:rsidR="005904CA" w:rsidRDefault="005904CA" w:rsidP="007E0190">
            <w:pPr>
              <w:pStyle w:val="TableParagraph"/>
              <w:kinsoku w:val="0"/>
              <w:overflowPunct w:val="0"/>
              <w:spacing w:before="109"/>
              <w:ind w:left="108" w:right="86"/>
              <w:jc w:val="center"/>
              <w:rPr>
                <w:sz w:val="18"/>
                <w:szCs w:val="18"/>
              </w:rPr>
            </w:pPr>
            <w:r>
              <w:rPr>
                <w:sz w:val="18"/>
                <w:szCs w:val="18"/>
              </w:rPr>
              <w:t>N/A</w:t>
            </w:r>
          </w:p>
        </w:tc>
        <w:tc>
          <w:tcPr>
            <w:tcW w:w="600" w:type="dxa"/>
            <w:tcBorders>
              <w:top w:val="single" w:sz="2" w:space="0" w:color="000000"/>
              <w:left w:val="single" w:sz="2" w:space="0" w:color="000000"/>
              <w:bottom w:val="single" w:sz="2" w:space="0" w:color="000000"/>
              <w:right w:val="single" w:sz="2" w:space="0" w:color="000000"/>
            </w:tcBorders>
          </w:tcPr>
          <w:p w14:paraId="07520287"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7037A4FF" w14:textId="77777777" w:rsidR="005904CA" w:rsidRDefault="005904CA" w:rsidP="007E0190">
            <w:pPr>
              <w:pStyle w:val="TableParagraph"/>
              <w:kinsoku w:val="0"/>
              <w:overflowPunct w:val="0"/>
              <w:rPr>
                <w:sz w:val="18"/>
                <w:szCs w:val="18"/>
              </w:rPr>
            </w:pPr>
          </w:p>
        </w:tc>
        <w:tc>
          <w:tcPr>
            <w:tcW w:w="701" w:type="dxa"/>
            <w:tcBorders>
              <w:top w:val="single" w:sz="2" w:space="0" w:color="000000"/>
              <w:left w:val="single" w:sz="2" w:space="0" w:color="000000"/>
              <w:bottom w:val="single" w:sz="2" w:space="0" w:color="000000"/>
              <w:right w:val="single" w:sz="2" w:space="0" w:color="000000"/>
            </w:tcBorders>
          </w:tcPr>
          <w:p w14:paraId="21C1AE12"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1E3F9D84" w14:textId="77777777" w:rsidR="005904CA" w:rsidRDefault="005904CA" w:rsidP="007E0190">
            <w:pPr>
              <w:pStyle w:val="TableParagraph"/>
              <w:kinsoku w:val="0"/>
              <w:overflowPunct w:val="0"/>
              <w:spacing w:before="109"/>
              <w:ind w:left="107" w:right="87"/>
              <w:jc w:val="center"/>
              <w:rPr>
                <w:sz w:val="18"/>
                <w:szCs w:val="18"/>
              </w:rPr>
            </w:pPr>
            <w:r>
              <w:rPr>
                <w:sz w:val="18"/>
                <w:szCs w:val="18"/>
              </w:rPr>
              <w:t>N/A</w:t>
            </w:r>
          </w:p>
        </w:tc>
        <w:tc>
          <w:tcPr>
            <w:tcW w:w="700" w:type="dxa"/>
            <w:tcBorders>
              <w:top w:val="single" w:sz="2" w:space="0" w:color="000000"/>
              <w:left w:val="single" w:sz="2" w:space="0" w:color="000000"/>
              <w:bottom w:val="single" w:sz="2" w:space="0" w:color="000000"/>
              <w:right w:val="single" w:sz="2" w:space="0" w:color="000000"/>
            </w:tcBorders>
          </w:tcPr>
          <w:p w14:paraId="098A948B"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247145D4" w14:textId="77777777" w:rsidR="005904CA" w:rsidRDefault="005904CA" w:rsidP="007E0190">
            <w:pPr>
              <w:pStyle w:val="TableParagraph"/>
              <w:kinsoku w:val="0"/>
              <w:overflowPunct w:val="0"/>
              <w:rPr>
                <w:sz w:val="18"/>
                <w:szCs w:val="18"/>
              </w:rPr>
            </w:pPr>
          </w:p>
        </w:tc>
      </w:tr>
      <w:tr w:rsidR="005904CA" w14:paraId="7C53212D" w14:textId="77777777" w:rsidTr="007E0190">
        <w:trPr>
          <w:trHeight w:val="372"/>
        </w:trPr>
        <w:tc>
          <w:tcPr>
            <w:tcW w:w="500" w:type="dxa"/>
            <w:tcBorders>
              <w:top w:val="single" w:sz="2" w:space="0" w:color="000000"/>
              <w:left w:val="single" w:sz="12" w:space="0" w:color="000000"/>
              <w:bottom w:val="single" w:sz="2" w:space="0" w:color="000000"/>
              <w:right w:val="single" w:sz="2" w:space="0" w:color="000000"/>
            </w:tcBorders>
          </w:tcPr>
          <w:p w14:paraId="51191D58" w14:textId="77777777" w:rsidR="005904CA" w:rsidRDefault="005904CA" w:rsidP="007E0190">
            <w:pPr>
              <w:pStyle w:val="TableParagraph"/>
              <w:kinsoku w:val="0"/>
              <w:overflowPunct w:val="0"/>
              <w:spacing w:before="109"/>
              <w:ind w:left="103" w:right="93"/>
              <w:jc w:val="center"/>
              <w:rPr>
                <w:sz w:val="18"/>
                <w:szCs w:val="18"/>
              </w:rPr>
            </w:pPr>
            <w:r>
              <w:rPr>
                <w:sz w:val="18"/>
                <w:szCs w:val="18"/>
              </w:rPr>
              <w:t>11</w:t>
            </w:r>
          </w:p>
        </w:tc>
        <w:tc>
          <w:tcPr>
            <w:tcW w:w="600" w:type="dxa"/>
            <w:tcBorders>
              <w:top w:val="single" w:sz="2" w:space="0" w:color="000000"/>
              <w:left w:val="single" w:sz="2" w:space="0" w:color="000000"/>
              <w:bottom w:val="single" w:sz="2" w:space="0" w:color="000000"/>
              <w:right w:val="single" w:sz="2" w:space="0" w:color="000000"/>
            </w:tcBorders>
          </w:tcPr>
          <w:p w14:paraId="4B878ED6" w14:textId="77777777" w:rsidR="005904CA" w:rsidRDefault="005904CA" w:rsidP="007E0190">
            <w:pPr>
              <w:pStyle w:val="TableParagraph"/>
              <w:kinsoku w:val="0"/>
              <w:overflowPunct w:val="0"/>
              <w:spacing w:before="109"/>
              <w:ind w:left="142" w:right="118"/>
              <w:jc w:val="center"/>
              <w:rPr>
                <w:sz w:val="18"/>
                <w:szCs w:val="18"/>
              </w:rPr>
            </w:pPr>
            <w:r>
              <w:rPr>
                <w:sz w:val="18"/>
                <w:szCs w:val="18"/>
              </w:rPr>
              <w:t>25</w:t>
            </w:r>
          </w:p>
        </w:tc>
        <w:tc>
          <w:tcPr>
            <w:tcW w:w="700" w:type="dxa"/>
            <w:tcBorders>
              <w:top w:val="single" w:sz="2" w:space="0" w:color="000000"/>
              <w:left w:val="single" w:sz="2" w:space="0" w:color="000000"/>
              <w:bottom w:val="single" w:sz="2" w:space="0" w:color="000000"/>
              <w:right w:val="single" w:sz="2" w:space="0" w:color="000000"/>
            </w:tcBorders>
          </w:tcPr>
          <w:p w14:paraId="2A7F87BA" w14:textId="77777777" w:rsidR="005904CA" w:rsidRDefault="005904CA" w:rsidP="007E0190">
            <w:pPr>
              <w:pStyle w:val="TableParagraph"/>
              <w:kinsoku w:val="0"/>
              <w:overflowPunct w:val="0"/>
              <w:spacing w:before="109"/>
              <w:ind w:left="108" w:right="83"/>
              <w:jc w:val="center"/>
              <w:rPr>
                <w:sz w:val="18"/>
                <w:szCs w:val="18"/>
              </w:rPr>
            </w:pPr>
            <w:r>
              <w:rPr>
                <w:sz w:val="18"/>
                <w:szCs w:val="18"/>
              </w:rPr>
              <w:t>31</w:t>
            </w:r>
          </w:p>
        </w:tc>
        <w:tc>
          <w:tcPr>
            <w:tcW w:w="600" w:type="dxa"/>
            <w:tcBorders>
              <w:top w:val="single" w:sz="2" w:space="0" w:color="000000"/>
              <w:left w:val="single" w:sz="2" w:space="0" w:color="000000"/>
              <w:bottom w:val="single" w:sz="2" w:space="0" w:color="000000"/>
              <w:right w:val="single" w:sz="2" w:space="0" w:color="000000"/>
            </w:tcBorders>
          </w:tcPr>
          <w:p w14:paraId="7986B831" w14:textId="77777777" w:rsidR="005904CA" w:rsidRDefault="005904CA" w:rsidP="007E0190">
            <w:pPr>
              <w:pStyle w:val="TableParagraph"/>
              <w:kinsoku w:val="0"/>
              <w:overflowPunct w:val="0"/>
              <w:spacing w:before="109"/>
              <w:ind w:left="142" w:right="118"/>
              <w:jc w:val="center"/>
              <w:rPr>
                <w:sz w:val="18"/>
                <w:szCs w:val="18"/>
              </w:rPr>
            </w:pPr>
            <w:r>
              <w:rPr>
                <w:sz w:val="18"/>
                <w:szCs w:val="18"/>
              </w:rPr>
              <w:t>47</w:t>
            </w:r>
          </w:p>
        </w:tc>
        <w:tc>
          <w:tcPr>
            <w:tcW w:w="701" w:type="dxa"/>
            <w:tcBorders>
              <w:top w:val="single" w:sz="2" w:space="0" w:color="000000"/>
              <w:left w:val="single" w:sz="2" w:space="0" w:color="000000"/>
              <w:bottom w:val="single" w:sz="2" w:space="0" w:color="000000"/>
              <w:right w:val="single" w:sz="2" w:space="0" w:color="000000"/>
            </w:tcBorders>
          </w:tcPr>
          <w:p w14:paraId="405536E6" w14:textId="77777777" w:rsidR="005904CA" w:rsidRDefault="005904CA" w:rsidP="007E0190">
            <w:pPr>
              <w:pStyle w:val="TableParagraph"/>
              <w:kinsoku w:val="0"/>
              <w:overflowPunct w:val="0"/>
              <w:spacing w:before="109"/>
              <w:ind w:right="244"/>
              <w:jc w:val="right"/>
              <w:rPr>
                <w:sz w:val="18"/>
                <w:szCs w:val="18"/>
              </w:rPr>
            </w:pPr>
            <w:r>
              <w:rPr>
                <w:sz w:val="18"/>
                <w:szCs w:val="18"/>
              </w:rPr>
              <w:t>47</w:t>
            </w:r>
          </w:p>
        </w:tc>
        <w:tc>
          <w:tcPr>
            <w:tcW w:w="600" w:type="dxa"/>
            <w:tcBorders>
              <w:top w:val="single" w:sz="2" w:space="0" w:color="000000"/>
              <w:left w:val="single" w:sz="2" w:space="0" w:color="000000"/>
              <w:bottom w:val="single" w:sz="2" w:space="0" w:color="000000"/>
              <w:right w:val="single" w:sz="2" w:space="0" w:color="000000"/>
            </w:tcBorders>
          </w:tcPr>
          <w:p w14:paraId="2027DC37" w14:textId="77777777" w:rsidR="005904CA" w:rsidRDefault="005904CA" w:rsidP="007E0190">
            <w:pPr>
              <w:pStyle w:val="TableParagraph"/>
              <w:kinsoku w:val="0"/>
              <w:overflowPunct w:val="0"/>
              <w:spacing w:before="109"/>
              <w:ind w:right="193"/>
              <w:jc w:val="right"/>
              <w:rPr>
                <w:sz w:val="18"/>
                <w:szCs w:val="18"/>
              </w:rPr>
            </w:pPr>
            <w:r>
              <w:rPr>
                <w:sz w:val="18"/>
                <w:szCs w:val="18"/>
              </w:rPr>
              <w:t>94</w:t>
            </w:r>
          </w:p>
        </w:tc>
        <w:tc>
          <w:tcPr>
            <w:tcW w:w="600" w:type="dxa"/>
            <w:tcBorders>
              <w:top w:val="single" w:sz="2" w:space="0" w:color="000000"/>
              <w:left w:val="single" w:sz="2" w:space="0" w:color="000000"/>
              <w:bottom w:val="single" w:sz="2" w:space="0" w:color="000000"/>
              <w:right w:val="single" w:sz="2" w:space="0" w:color="000000"/>
            </w:tcBorders>
          </w:tcPr>
          <w:p w14:paraId="3437E879"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5FDE302A" w14:textId="77777777" w:rsidR="005904CA" w:rsidRDefault="005904CA" w:rsidP="007E0190">
            <w:pPr>
              <w:pStyle w:val="TableParagraph"/>
              <w:kinsoku w:val="0"/>
              <w:overflowPunct w:val="0"/>
              <w:spacing w:before="109"/>
              <w:ind w:left="108" w:right="86"/>
              <w:jc w:val="center"/>
              <w:rPr>
                <w:sz w:val="18"/>
                <w:szCs w:val="18"/>
              </w:rPr>
            </w:pPr>
            <w:r>
              <w:rPr>
                <w:sz w:val="18"/>
                <w:szCs w:val="18"/>
              </w:rPr>
              <w:t>N/A</w:t>
            </w:r>
          </w:p>
        </w:tc>
        <w:tc>
          <w:tcPr>
            <w:tcW w:w="600" w:type="dxa"/>
            <w:tcBorders>
              <w:top w:val="single" w:sz="2" w:space="0" w:color="000000"/>
              <w:left w:val="single" w:sz="2" w:space="0" w:color="000000"/>
              <w:bottom w:val="single" w:sz="2" w:space="0" w:color="000000"/>
              <w:right w:val="single" w:sz="2" w:space="0" w:color="000000"/>
            </w:tcBorders>
          </w:tcPr>
          <w:p w14:paraId="69EA9CAA"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688904B1" w14:textId="77777777" w:rsidR="005904CA" w:rsidRDefault="005904CA" w:rsidP="007E0190">
            <w:pPr>
              <w:pStyle w:val="TableParagraph"/>
              <w:kinsoku w:val="0"/>
              <w:overflowPunct w:val="0"/>
              <w:rPr>
                <w:sz w:val="18"/>
                <w:szCs w:val="18"/>
              </w:rPr>
            </w:pPr>
          </w:p>
        </w:tc>
        <w:tc>
          <w:tcPr>
            <w:tcW w:w="701" w:type="dxa"/>
            <w:tcBorders>
              <w:top w:val="single" w:sz="2" w:space="0" w:color="000000"/>
              <w:left w:val="single" w:sz="2" w:space="0" w:color="000000"/>
              <w:bottom w:val="single" w:sz="2" w:space="0" w:color="000000"/>
              <w:right w:val="single" w:sz="2" w:space="0" w:color="000000"/>
            </w:tcBorders>
          </w:tcPr>
          <w:p w14:paraId="6B85D975"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08F45192" w14:textId="77777777" w:rsidR="005904CA" w:rsidRDefault="005904CA" w:rsidP="007E0190">
            <w:pPr>
              <w:pStyle w:val="TableParagraph"/>
              <w:kinsoku w:val="0"/>
              <w:overflowPunct w:val="0"/>
              <w:spacing w:before="109"/>
              <w:ind w:left="107" w:right="87"/>
              <w:jc w:val="center"/>
              <w:rPr>
                <w:sz w:val="18"/>
                <w:szCs w:val="18"/>
              </w:rPr>
            </w:pPr>
            <w:r>
              <w:rPr>
                <w:sz w:val="18"/>
                <w:szCs w:val="18"/>
              </w:rPr>
              <w:t>N/A</w:t>
            </w:r>
          </w:p>
        </w:tc>
        <w:tc>
          <w:tcPr>
            <w:tcW w:w="700" w:type="dxa"/>
            <w:tcBorders>
              <w:top w:val="single" w:sz="2" w:space="0" w:color="000000"/>
              <w:left w:val="single" w:sz="2" w:space="0" w:color="000000"/>
              <w:bottom w:val="single" w:sz="2" w:space="0" w:color="000000"/>
              <w:right w:val="single" w:sz="2" w:space="0" w:color="000000"/>
            </w:tcBorders>
          </w:tcPr>
          <w:p w14:paraId="1FEA0F74"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715F9E91" w14:textId="77777777" w:rsidR="005904CA" w:rsidRDefault="005904CA" w:rsidP="007E0190">
            <w:pPr>
              <w:pStyle w:val="TableParagraph"/>
              <w:kinsoku w:val="0"/>
              <w:overflowPunct w:val="0"/>
              <w:rPr>
                <w:sz w:val="18"/>
                <w:szCs w:val="18"/>
              </w:rPr>
            </w:pPr>
          </w:p>
        </w:tc>
      </w:tr>
      <w:tr w:rsidR="005904CA" w14:paraId="219B03EC"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1C2CA8F8" w14:textId="77777777" w:rsidR="005904CA" w:rsidRDefault="005904CA" w:rsidP="007E0190">
            <w:pPr>
              <w:pStyle w:val="TableParagraph"/>
              <w:kinsoku w:val="0"/>
              <w:overflowPunct w:val="0"/>
              <w:spacing w:before="110"/>
              <w:ind w:left="103" w:right="93"/>
              <w:jc w:val="center"/>
              <w:rPr>
                <w:sz w:val="18"/>
                <w:szCs w:val="18"/>
              </w:rPr>
            </w:pPr>
            <w:r>
              <w:rPr>
                <w:sz w:val="18"/>
                <w:szCs w:val="18"/>
              </w:rPr>
              <w:t>12</w:t>
            </w:r>
          </w:p>
        </w:tc>
        <w:tc>
          <w:tcPr>
            <w:tcW w:w="600" w:type="dxa"/>
            <w:tcBorders>
              <w:top w:val="single" w:sz="2" w:space="0" w:color="000000"/>
              <w:left w:val="single" w:sz="2" w:space="0" w:color="000000"/>
              <w:bottom w:val="single" w:sz="2" w:space="0" w:color="000000"/>
              <w:right w:val="single" w:sz="2" w:space="0" w:color="000000"/>
            </w:tcBorders>
          </w:tcPr>
          <w:p w14:paraId="785B020A" w14:textId="77777777" w:rsidR="005904CA" w:rsidRDefault="005904CA" w:rsidP="007E0190">
            <w:pPr>
              <w:pStyle w:val="TableParagraph"/>
              <w:kinsoku w:val="0"/>
              <w:overflowPunct w:val="0"/>
              <w:spacing w:before="110"/>
              <w:ind w:left="142" w:right="118"/>
              <w:jc w:val="center"/>
              <w:rPr>
                <w:sz w:val="18"/>
                <w:szCs w:val="18"/>
              </w:rPr>
            </w:pPr>
            <w:r>
              <w:rPr>
                <w:sz w:val="18"/>
                <w:szCs w:val="18"/>
              </w:rPr>
              <w:t>27</w:t>
            </w:r>
          </w:p>
        </w:tc>
        <w:tc>
          <w:tcPr>
            <w:tcW w:w="700" w:type="dxa"/>
            <w:tcBorders>
              <w:top w:val="single" w:sz="2" w:space="0" w:color="000000"/>
              <w:left w:val="single" w:sz="2" w:space="0" w:color="000000"/>
              <w:bottom w:val="single" w:sz="2" w:space="0" w:color="000000"/>
              <w:right w:val="single" w:sz="2" w:space="0" w:color="000000"/>
            </w:tcBorders>
          </w:tcPr>
          <w:p w14:paraId="566A3291" w14:textId="77777777" w:rsidR="005904CA" w:rsidRDefault="005904CA" w:rsidP="007E0190">
            <w:pPr>
              <w:pStyle w:val="TableParagraph"/>
              <w:kinsoku w:val="0"/>
              <w:overflowPunct w:val="0"/>
              <w:spacing w:before="110"/>
              <w:ind w:left="108" w:right="83"/>
              <w:jc w:val="center"/>
              <w:rPr>
                <w:sz w:val="18"/>
                <w:szCs w:val="18"/>
              </w:rPr>
            </w:pPr>
            <w:r>
              <w:rPr>
                <w:sz w:val="18"/>
                <w:szCs w:val="18"/>
              </w:rPr>
              <w:t>34</w:t>
            </w:r>
          </w:p>
        </w:tc>
        <w:tc>
          <w:tcPr>
            <w:tcW w:w="600" w:type="dxa"/>
            <w:tcBorders>
              <w:top w:val="single" w:sz="2" w:space="0" w:color="000000"/>
              <w:left w:val="single" w:sz="2" w:space="0" w:color="000000"/>
              <w:bottom w:val="single" w:sz="2" w:space="0" w:color="000000"/>
              <w:right w:val="single" w:sz="2" w:space="0" w:color="000000"/>
            </w:tcBorders>
          </w:tcPr>
          <w:p w14:paraId="4322C51C" w14:textId="77777777" w:rsidR="005904CA" w:rsidRDefault="005904CA" w:rsidP="007E0190">
            <w:pPr>
              <w:pStyle w:val="TableParagraph"/>
              <w:kinsoku w:val="0"/>
              <w:overflowPunct w:val="0"/>
              <w:spacing w:before="110"/>
              <w:ind w:left="142" w:right="118"/>
              <w:jc w:val="center"/>
              <w:rPr>
                <w:sz w:val="18"/>
                <w:szCs w:val="18"/>
              </w:rPr>
            </w:pPr>
            <w:r>
              <w:rPr>
                <w:sz w:val="18"/>
                <w:szCs w:val="18"/>
              </w:rPr>
              <w:t>52</w:t>
            </w:r>
          </w:p>
        </w:tc>
        <w:tc>
          <w:tcPr>
            <w:tcW w:w="701" w:type="dxa"/>
            <w:tcBorders>
              <w:top w:val="single" w:sz="2" w:space="0" w:color="000000"/>
              <w:left w:val="single" w:sz="2" w:space="0" w:color="000000"/>
              <w:bottom w:val="single" w:sz="2" w:space="0" w:color="000000"/>
              <w:right w:val="single" w:sz="2" w:space="0" w:color="000000"/>
            </w:tcBorders>
          </w:tcPr>
          <w:p w14:paraId="27F0943F" w14:textId="77777777" w:rsidR="005904CA" w:rsidRDefault="005904CA" w:rsidP="007E0190">
            <w:pPr>
              <w:pStyle w:val="TableParagraph"/>
              <w:kinsoku w:val="0"/>
              <w:overflowPunct w:val="0"/>
              <w:spacing w:before="110"/>
              <w:ind w:right="244"/>
              <w:jc w:val="right"/>
              <w:rPr>
                <w:sz w:val="18"/>
                <w:szCs w:val="18"/>
              </w:rPr>
            </w:pPr>
            <w:r>
              <w:rPr>
                <w:sz w:val="18"/>
                <w:szCs w:val="18"/>
              </w:rPr>
              <w:t>51</w:t>
            </w:r>
          </w:p>
        </w:tc>
        <w:tc>
          <w:tcPr>
            <w:tcW w:w="600" w:type="dxa"/>
            <w:tcBorders>
              <w:top w:val="single" w:sz="2" w:space="0" w:color="000000"/>
              <w:left w:val="single" w:sz="2" w:space="0" w:color="000000"/>
              <w:bottom w:val="single" w:sz="2" w:space="0" w:color="000000"/>
              <w:right w:val="single" w:sz="2" w:space="0" w:color="000000"/>
            </w:tcBorders>
          </w:tcPr>
          <w:p w14:paraId="5373FCE4" w14:textId="77777777" w:rsidR="005904CA" w:rsidRDefault="005904CA" w:rsidP="007E0190">
            <w:pPr>
              <w:pStyle w:val="TableParagraph"/>
              <w:kinsoku w:val="0"/>
              <w:overflowPunct w:val="0"/>
              <w:spacing w:before="110"/>
              <w:ind w:right="149"/>
              <w:jc w:val="right"/>
              <w:rPr>
                <w:sz w:val="18"/>
                <w:szCs w:val="18"/>
              </w:rPr>
            </w:pPr>
            <w:r>
              <w:rPr>
                <w:sz w:val="18"/>
                <w:szCs w:val="18"/>
              </w:rPr>
              <w:t>103</w:t>
            </w:r>
          </w:p>
        </w:tc>
        <w:tc>
          <w:tcPr>
            <w:tcW w:w="600" w:type="dxa"/>
            <w:tcBorders>
              <w:top w:val="single" w:sz="2" w:space="0" w:color="000000"/>
              <w:left w:val="single" w:sz="2" w:space="0" w:color="000000"/>
              <w:bottom w:val="single" w:sz="2" w:space="0" w:color="000000"/>
              <w:right w:val="single" w:sz="2" w:space="0" w:color="000000"/>
            </w:tcBorders>
          </w:tcPr>
          <w:p w14:paraId="23B9A606"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2422FCF0" w14:textId="77777777" w:rsidR="005904CA" w:rsidRDefault="005904CA" w:rsidP="007E0190">
            <w:pPr>
              <w:pStyle w:val="TableParagraph"/>
              <w:kinsoku w:val="0"/>
              <w:overflowPunct w:val="0"/>
              <w:spacing w:before="110"/>
              <w:ind w:left="108" w:right="86"/>
              <w:jc w:val="center"/>
              <w:rPr>
                <w:sz w:val="18"/>
                <w:szCs w:val="18"/>
              </w:rPr>
            </w:pPr>
            <w:r>
              <w:rPr>
                <w:sz w:val="18"/>
                <w:szCs w:val="18"/>
              </w:rPr>
              <w:t>75</w:t>
            </w:r>
          </w:p>
        </w:tc>
        <w:tc>
          <w:tcPr>
            <w:tcW w:w="600" w:type="dxa"/>
            <w:tcBorders>
              <w:top w:val="single" w:sz="2" w:space="0" w:color="000000"/>
              <w:left w:val="single" w:sz="2" w:space="0" w:color="000000"/>
              <w:bottom w:val="single" w:sz="2" w:space="0" w:color="000000"/>
              <w:right w:val="single" w:sz="2" w:space="0" w:color="000000"/>
            </w:tcBorders>
          </w:tcPr>
          <w:p w14:paraId="6D4E44F9"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6EB8F0BA" w14:textId="77777777" w:rsidR="005904CA" w:rsidRDefault="005904CA" w:rsidP="007E0190">
            <w:pPr>
              <w:pStyle w:val="TableParagraph"/>
              <w:kinsoku w:val="0"/>
              <w:overflowPunct w:val="0"/>
              <w:rPr>
                <w:sz w:val="18"/>
                <w:szCs w:val="18"/>
              </w:rPr>
            </w:pPr>
          </w:p>
        </w:tc>
        <w:tc>
          <w:tcPr>
            <w:tcW w:w="701" w:type="dxa"/>
            <w:tcBorders>
              <w:top w:val="single" w:sz="2" w:space="0" w:color="000000"/>
              <w:left w:val="single" w:sz="2" w:space="0" w:color="000000"/>
              <w:bottom w:val="single" w:sz="2" w:space="0" w:color="000000"/>
              <w:right w:val="single" w:sz="2" w:space="0" w:color="000000"/>
            </w:tcBorders>
          </w:tcPr>
          <w:p w14:paraId="47F7FB8B"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0F79D399" w14:textId="512E89B9" w:rsidR="005904CA" w:rsidRDefault="005904CA" w:rsidP="007E0190">
            <w:pPr>
              <w:pStyle w:val="TableParagraph"/>
              <w:kinsoku w:val="0"/>
              <w:overflowPunct w:val="0"/>
              <w:spacing w:before="110"/>
              <w:ind w:left="108" w:right="86"/>
              <w:jc w:val="center"/>
              <w:rPr>
                <w:sz w:val="18"/>
                <w:szCs w:val="18"/>
              </w:rPr>
            </w:pPr>
            <w:del w:id="19" w:author="Wook Bong Lee" w:date="2021-07-20T12:12:00Z">
              <w:r w:rsidDel="00355BBC">
                <w:rPr>
                  <w:sz w:val="18"/>
                  <w:szCs w:val="18"/>
                </w:rPr>
                <w:delText>57</w:delText>
              </w:r>
            </w:del>
            <w:ins w:id="20" w:author="Wook Bong Lee" w:date="2021-07-20T12:12:00Z">
              <w:r w:rsidR="00355BBC">
                <w:rPr>
                  <w:sz w:val="18"/>
                  <w:szCs w:val="18"/>
                </w:rPr>
                <w:t>38</w:t>
              </w:r>
            </w:ins>
          </w:p>
        </w:tc>
        <w:tc>
          <w:tcPr>
            <w:tcW w:w="700" w:type="dxa"/>
            <w:tcBorders>
              <w:top w:val="single" w:sz="2" w:space="0" w:color="000000"/>
              <w:left w:val="single" w:sz="2" w:space="0" w:color="000000"/>
              <w:bottom w:val="single" w:sz="2" w:space="0" w:color="000000"/>
              <w:right w:val="single" w:sz="2" w:space="0" w:color="000000"/>
            </w:tcBorders>
          </w:tcPr>
          <w:p w14:paraId="4FB74EBA"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46540D9C" w14:textId="77777777" w:rsidR="005904CA" w:rsidRDefault="005904CA" w:rsidP="007E0190">
            <w:pPr>
              <w:pStyle w:val="TableParagraph"/>
              <w:kinsoku w:val="0"/>
              <w:overflowPunct w:val="0"/>
              <w:rPr>
                <w:sz w:val="18"/>
                <w:szCs w:val="18"/>
              </w:rPr>
            </w:pPr>
          </w:p>
        </w:tc>
      </w:tr>
      <w:tr w:rsidR="005904CA" w14:paraId="3CAB79E9"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52F23DF0" w14:textId="77777777" w:rsidR="005904CA" w:rsidRDefault="005904CA" w:rsidP="007E0190">
            <w:pPr>
              <w:pStyle w:val="TableParagraph"/>
              <w:kinsoku w:val="0"/>
              <w:overflowPunct w:val="0"/>
              <w:spacing w:before="110"/>
              <w:ind w:left="103" w:right="93"/>
              <w:jc w:val="center"/>
              <w:rPr>
                <w:sz w:val="18"/>
                <w:szCs w:val="18"/>
              </w:rPr>
            </w:pPr>
            <w:r>
              <w:rPr>
                <w:sz w:val="18"/>
                <w:szCs w:val="18"/>
              </w:rPr>
              <w:t>13</w:t>
            </w:r>
          </w:p>
        </w:tc>
        <w:tc>
          <w:tcPr>
            <w:tcW w:w="600" w:type="dxa"/>
            <w:tcBorders>
              <w:top w:val="single" w:sz="2" w:space="0" w:color="000000"/>
              <w:left w:val="single" w:sz="2" w:space="0" w:color="000000"/>
              <w:bottom w:val="single" w:sz="2" w:space="0" w:color="000000"/>
              <w:right w:val="single" w:sz="2" w:space="0" w:color="000000"/>
            </w:tcBorders>
          </w:tcPr>
          <w:p w14:paraId="323F0BC9" w14:textId="77777777" w:rsidR="005904CA" w:rsidRDefault="005904CA" w:rsidP="007E0190">
            <w:pPr>
              <w:pStyle w:val="TableParagraph"/>
              <w:kinsoku w:val="0"/>
              <w:overflowPunct w:val="0"/>
              <w:spacing w:before="110"/>
              <w:ind w:left="142" w:right="118"/>
              <w:jc w:val="center"/>
              <w:rPr>
                <w:sz w:val="18"/>
                <w:szCs w:val="18"/>
              </w:rPr>
            </w:pPr>
            <w:r>
              <w:rPr>
                <w:sz w:val="18"/>
                <w:szCs w:val="18"/>
              </w:rPr>
              <w:t>29</w:t>
            </w:r>
          </w:p>
        </w:tc>
        <w:tc>
          <w:tcPr>
            <w:tcW w:w="700" w:type="dxa"/>
            <w:tcBorders>
              <w:top w:val="single" w:sz="2" w:space="0" w:color="000000"/>
              <w:left w:val="single" w:sz="2" w:space="0" w:color="000000"/>
              <w:bottom w:val="single" w:sz="2" w:space="0" w:color="000000"/>
              <w:right w:val="single" w:sz="2" w:space="0" w:color="000000"/>
            </w:tcBorders>
          </w:tcPr>
          <w:p w14:paraId="37B3F191" w14:textId="77777777" w:rsidR="005904CA" w:rsidRDefault="005904CA" w:rsidP="007E0190">
            <w:pPr>
              <w:pStyle w:val="TableParagraph"/>
              <w:kinsoku w:val="0"/>
              <w:overflowPunct w:val="0"/>
              <w:spacing w:before="110"/>
              <w:ind w:left="108" w:right="83"/>
              <w:jc w:val="center"/>
              <w:rPr>
                <w:sz w:val="18"/>
                <w:szCs w:val="18"/>
              </w:rPr>
            </w:pPr>
            <w:r>
              <w:rPr>
                <w:sz w:val="18"/>
                <w:szCs w:val="18"/>
              </w:rPr>
              <w:t>39</w:t>
            </w:r>
          </w:p>
        </w:tc>
        <w:tc>
          <w:tcPr>
            <w:tcW w:w="600" w:type="dxa"/>
            <w:tcBorders>
              <w:top w:val="single" w:sz="2" w:space="0" w:color="000000"/>
              <w:left w:val="single" w:sz="2" w:space="0" w:color="000000"/>
              <w:bottom w:val="single" w:sz="2" w:space="0" w:color="000000"/>
              <w:right w:val="single" w:sz="2" w:space="0" w:color="000000"/>
            </w:tcBorders>
          </w:tcPr>
          <w:p w14:paraId="0D470F76" w14:textId="77777777" w:rsidR="005904CA" w:rsidRDefault="005904CA" w:rsidP="007E0190">
            <w:pPr>
              <w:pStyle w:val="TableParagraph"/>
              <w:kinsoku w:val="0"/>
              <w:overflowPunct w:val="0"/>
              <w:spacing w:before="110"/>
              <w:ind w:left="142" w:right="118"/>
              <w:jc w:val="center"/>
              <w:rPr>
                <w:sz w:val="18"/>
                <w:szCs w:val="18"/>
              </w:rPr>
            </w:pPr>
            <w:r>
              <w:rPr>
                <w:sz w:val="18"/>
                <w:szCs w:val="18"/>
              </w:rPr>
              <w:t>57</w:t>
            </w:r>
          </w:p>
        </w:tc>
        <w:tc>
          <w:tcPr>
            <w:tcW w:w="701" w:type="dxa"/>
            <w:tcBorders>
              <w:top w:val="single" w:sz="2" w:space="0" w:color="000000"/>
              <w:left w:val="single" w:sz="2" w:space="0" w:color="000000"/>
              <w:bottom w:val="single" w:sz="2" w:space="0" w:color="000000"/>
              <w:right w:val="single" w:sz="2" w:space="0" w:color="000000"/>
            </w:tcBorders>
          </w:tcPr>
          <w:p w14:paraId="7A28D5CA" w14:textId="77777777" w:rsidR="005904CA" w:rsidRDefault="005904CA" w:rsidP="007E0190">
            <w:pPr>
              <w:pStyle w:val="TableParagraph"/>
              <w:kinsoku w:val="0"/>
              <w:overflowPunct w:val="0"/>
              <w:spacing w:before="110"/>
              <w:ind w:right="244"/>
              <w:jc w:val="right"/>
              <w:rPr>
                <w:sz w:val="18"/>
                <w:szCs w:val="18"/>
              </w:rPr>
            </w:pPr>
            <w:r>
              <w:rPr>
                <w:sz w:val="18"/>
                <w:szCs w:val="18"/>
              </w:rPr>
              <w:t>57</w:t>
            </w:r>
          </w:p>
        </w:tc>
        <w:tc>
          <w:tcPr>
            <w:tcW w:w="600" w:type="dxa"/>
            <w:tcBorders>
              <w:top w:val="single" w:sz="2" w:space="0" w:color="000000"/>
              <w:left w:val="single" w:sz="2" w:space="0" w:color="000000"/>
              <w:bottom w:val="single" w:sz="2" w:space="0" w:color="000000"/>
              <w:right w:val="single" w:sz="2" w:space="0" w:color="000000"/>
            </w:tcBorders>
          </w:tcPr>
          <w:p w14:paraId="0B9EA1DE" w14:textId="77777777" w:rsidR="005904CA" w:rsidRDefault="005904CA" w:rsidP="007E0190">
            <w:pPr>
              <w:pStyle w:val="TableParagraph"/>
              <w:kinsoku w:val="0"/>
              <w:overflowPunct w:val="0"/>
              <w:spacing w:before="110"/>
              <w:ind w:right="152"/>
              <w:jc w:val="right"/>
              <w:rPr>
                <w:sz w:val="18"/>
                <w:szCs w:val="18"/>
              </w:rPr>
            </w:pPr>
            <w:r>
              <w:rPr>
                <w:sz w:val="18"/>
                <w:szCs w:val="18"/>
              </w:rPr>
              <w:t>112</w:t>
            </w:r>
          </w:p>
        </w:tc>
        <w:tc>
          <w:tcPr>
            <w:tcW w:w="600" w:type="dxa"/>
            <w:tcBorders>
              <w:top w:val="single" w:sz="2" w:space="0" w:color="000000"/>
              <w:left w:val="single" w:sz="2" w:space="0" w:color="000000"/>
              <w:bottom w:val="single" w:sz="2" w:space="0" w:color="000000"/>
              <w:right w:val="single" w:sz="2" w:space="0" w:color="000000"/>
            </w:tcBorders>
          </w:tcPr>
          <w:p w14:paraId="5FB4824F"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2AF80789" w14:textId="77777777" w:rsidR="005904CA" w:rsidRDefault="005904CA" w:rsidP="007E0190">
            <w:pPr>
              <w:pStyle w:val="TableParagraph"/>
              <w:kinsoku w:val="0"/>
              <w:overflowPunct w:val="0"/>
              <w:spacing w:before="110"/>
              <w:ind w:left="108" w:right="85"/>
              <w:jc w:val="center"/>
              <w:rPr>
                <w:sz w:val="18"/>
                <w:szCs w:val="18"/>
              </w:rPr>
            </w:pPr>
            <w:r>
              <w:rPr>
                <w:sz w:val="18"/>
                <w:szCs w:val="18"/>
              </w:rPr>
              <w:t>121</w:t>
            </w:r>
          </w:p>
        </w:tc>
        <w:tc>
          <w:tcPr>
            <w:tcW w:w="600" w:type="dxa"/>
            <w:tcBorders>
              <w:top w:val="single" w:sz="2" w:space="0" w:color="000000"/>
              <w:left w:val="single" w:sz="2" w:space="0" w:color="000000"/>
              <w:bottom w:val="single" w:sz="2" w:space="0" w:color="000000"/>
              <w:right w:val="single" w:sz="2" w:space="0" w:color="000000"/>
            </w:tcBorders>
          </w:tcPr>
          <w:p w14:paraId="0845EFC2"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7E0BA8E9" w14:textId="77777777" w:rsidR="005904CA" w:rsidRDefault="005904CA" w:rsidP="007E0190">
            <w:pPr>
              <w:pStyle w:val="TableParagraph"/>
              <w:kinsoku w:val="0"/>
              <w:overflowPunct w:val="0"/>
              <w:rPr>
                <w:sz w:val="18"/>
                <w:szCs w:val="18"/>
              </w:rPr>
            </w:pPr>
          </w:p>
        </w:tc>
        <w:tc>
          <w:tcPr>
            <w:tcW w:w="701" w:type="dxa"/>
            <w:tcBorders>
              <w:top w:val="single" w:sz="2" w:space="0" w:color="000000"/>
              <w:left w:val="single" w:sz="2" w:space="0" w:color="000000"/>
              <w:bottom w:val="single" w:sz="2" w:space="0" w:color="000000"/>
              <w:right w:val="single" w:sz="2" w:space="0" w:color="000000"/>
            </w:tcBorders>
          </w:tcPr>
          <w:p w14:paraId="205BDEC5"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7F7DE33C" w14:textId="01665ABF" w:rsidR="005904CA" w:rsidRDefault="005904CA" w:rsidP="007E0190">
            <w:pPr>
              <w:pStyle w:val="TableParagraph"/>
              <w:kinsoku w:val="0"/>
              <w:overflowPunct w:val="0"/>
              <w:spacing w:before="110"/>
              <w:ind w:left="107" w:right="87"/>
              <w:jc w:val="center"/>
              <w:rPr>
                <w:sz w:val="18"/>
                <w:szCs w:val="18"/>
              </w:rPr>
            </w:pPr>
            <w:del w:id="21" w:author="Wook Bong Lee" w:date="2021-07-20T12:12:00Z">
              <w:r w:rsidDel="00355BBC">
                <w:rPr>
                  <w:sz w:val="18"/>
                  <w:szCs w:val="18"/>
                </w:rPr>
                <w:delText>N/A</w:delText>
              </w:r>
            </w:del>
          </w:p>
        </w:tc>
        <w:tc>
          <w:tcPr>
            <w:tcW w:w="700" w:type="dxa"/>
            <w:tcBorders>
              <w:top w:val="single" w:sz="2" w:space="0" w:color="000000"/>
              <w:left w:val="single" w:sz="2" w:space="0" w:color="000000"/>
              <w:bottom w:val="single" w:sz="2" w:space="0" w:color="000000"/>
              <w:right w:val="single" w:sz="2" w:space="0" w:color="000000"/>
            </w:tcBorders>
          </w:tcPr>
          <w:p w14:paraId="1B83736E"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1CEFF58A" w14:textId="77777777" w:rsidR="005904CA" w:rsidRDefault="005904CA" w:rsidP="007E0190">
            <w:pPr>
              <w:pStyle w:val="TableParagraph"/>
              <w:kinsoku w:val="0"/>
              <w:overflowPunct w:val="0"/>
              <w:rPr>
                <w:sz w:val="18"/>
                <w:szCs w:val="18"/>
              </w:rPr>
            </w:pPr>
          </w:p>
        </w:tc>
      </w:tr>
      <w:tr w:rsidR="005904CA" w14:paraId="5F54B9B6"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1970C420" w14:textId="77777777" w:rsidR="005904CA" w:rsidRDefault="005904CA" w:rsidP="007E0190">
            <w:pPr>
              <w:pStyle w:val="TableParagraph"/>
              <w:kinsoku w:val="0"/>
              <w:overflowPunct w:val="0"/>
              <w:spacing w:before="109"/>
              <w:ind w:left="103" w:right="93"/>
              <w:jc w:val="center"/>
              <w:rPr>
                <w:sz w:val="18"/>
                <w:szCs w:val="18"/>
              </w:rPr>
            </w:pPr>
            <w:r>
              <w:rPr>
                <w:sz w:val="18"/>
                <w:szCs w:val="18"/>
              </w:rPr>
              <w:t>14</w:t>
            </w:r>
          </w:p>
        </w:tc>
        <w:tc>
          <w:tcPr>
            <w:tcW w:w="600" w:type="dxa"/>
            <w:tcBorders>
              <w:top w:val="single" w:sz="2" w:space="0" w:color="000000"/>
              <w:left w:val="single" w:sz="2" w:space="0" w:color="000000"/>
              <w:bottom w:val="single" w:sz="2" w:space="0" w:color="000000"/>
              <w:right w:val="single" w:sz="2" w:space="0" w:color="000000"/>
            </w:tcBorders>
          </w:tcPr>
          <w:p w14:paraId="1620C95B" w14:textId="77777777" w:rsidR="005904CA" w:rsidRDefault="005904CA" w:rsidP="007E0190">
            <w:pPr>
              <w:pStyle w:val="TableParagraph"/>
              <w:kinsoku w:val="0"/>
              <w:overflowPunct w:val="0"/>
              <w:spacing w:before="109"/>
              <w:ind w:left="142" w:right="118"/>
              <w:jc w:val="center"/>
              <w:rPr>
                <w:sz w:val="18"/>
                <w:szCs w:val="18"/>
              </w:rPr>
            </w:pPr>
            <w:r>
              <w:rPr>
                <w:sz w:val="18"/>
                <w:szCs w:val="18"/>
              </w:rPr>
              <w:t>31</w:t>
            </w:r>
          </w:p>
        </w:tc>
        <w:tc>
          <w:tcPr>
            <w:tcW w:w="700" w:type="dxa"/>
            <w:tcBorders>
              <w:top w:val="single" w:sz="2" w:space="0" w:color="000000"/>
              <w:left w:val="single" w:sz="2" w:space="0" w:color="000000"/>
              <w:bottom w:val="single" w:sz="2" w:space="0" w:color="000000"/>
              <w:right w:val="single" w:sz="2" w:space="0" w:color="000000"/>
            </w:tcBorders>
          </w:tcPr>
          <w:p w14:paraId="02D977B6" w14:textId="77777777" w:rsidR="005904CA" w:rsidRDefault="005904CA" w:rsidP="007E0190">
            <w:pPr>
              <w:pStyle w:val="TableParagraph"/>
              <w:kinsoku w:val="0"/>
              <w:overflowPunct w:val="0"/>
              <w:spacing w:before="109"/>
              <w:ind w:left="108" w:right="83"/>
              <w:jc w:val="center"/>
              <w:rPr>
                <w:sz w:val="18"/>
                <w:szCs w:val="18"/>
              </w:rPr>
            </w:pPr>
            <w:r>
              <w:rPr>
                <w:sz w:val="18"/>
                <w:szCs w:val="18"/>
              </w:rPr>
              <w:t>40</w:t>
            </w:r>
          </w:p>
        </w:tc>
        <w:tc>
          <w:tcPr>
            <w:tcW w:w="600" w:type="dxa"/>
            <w:tcBorders>
              <w:top w:val="single" w:sz="2" w:space="0" w:color="000000"/>
              <w:left w:val="single" w:sz="2" w:space="0" w:color="000000"/>
              <w:bottom w:val="single" w:sz="2" w:space="0" w:color="000000"/>
              <w:right w:val="single" w:sz="2" w:space="0" w:color="000000"/>
            </w:tcBorders>
          </w:tcPr>
          <w:p w14:paraId="6BD237D0" w14:textId="77777777" w:rsidR="005904CA" w:rsidRDefault="005904CA" w:rsidP="007E0190">
            <w:pPr>
              <w:pStyle w:val="TableParagraph"/>
              <w:kinsoku w:val="0"/>
              <w:overflowPunct w:val="0"/>
              <w:spacing w:before="109"/>
              <w:ind w:left="142" w:right="118"/>
              <w:jc w:val="center"/>
              <w:rPr>
                <w:sz w:val="18"/>
                <w:szCs w:val="18"/>
              </w:rPr>
            </w:pPr>
            <w:r>
              <w:rPr>
                <w:sz w:val="18"/>
                <w:szCs w:val="18"/>
              </w:rPr>
              <w:t>62</w:t>
            </w:r>
          </w:p>
        </w:tc>
        <w:tc>
          <w:tcPr>
            <w:tcW w:w="701" w:type="dxa"/>
            <w:tcBorders>
              <w:top w:val="single" w:sz="2" w:space="0" w:color="000000"/>
              <w:left w:val="single" w:sz="2" w:space="0" w:color="000000"/>
              <w:bottom w:val="single" w:sz="2" w:space="0" w:color="000000"/>
              <w:right w:val="single" w:sz="2" w:space="0" w:color="000000"/>
            </w:tcBorders>
          </w:tcPr>
          <w:p w14:paraId="7AB41754" w14:textId="77777777" w:rsidR="005904CA" w:rsidRDefault="005904CA" w:rsidP="007E0190">
            <w:pPr>
              <w:pStyle w:val="TableParagraph"/>
              <w:kinsoku w:val="0"/>
              <w:overflowPunct w:val="0"/>
              <w:spacing w:before="109"/>
              <w:ind w:right="244"/>
              <w:jc w:val="right"/>
              <w:rPr>
                <w:sz w:val="18"/>
                <w:szCs w:val="18"/>
              </w:rPr>
            </w:pPr>
            <w:r>
              <w:rPr>
                <w:sz w:val="18"/>
                <w:szCs w:val="18"/>
              </w:rPr>
              <w:t>61</w:t>
            </w:r>
          </w:p>
        </w:tc>
        <w:tc>
          <w:tcPr>
            <w:tcW w:w="600" w:type="dxa"/>
            <w:tcBorders>
              <w:top w:val="single" w:sz="2" w:space="0" w:color="000000"/>
              <w:left w:val="single" w:sz="2" w:space="0" w:color="000000"/>
              <w:bottom w:val="single" w:sz="2" w:space="0" w:color="000000"/>
              <w:right w:val="single" w:sz="2" w:space="0" w:color="000000"/>
            </w:tcBorders>
          </w:tcPr>
          <w:p w14:paraId="69EFF084" w14:textId="77777777" w:rsidR="005904CA" w:rsidRDefault="005904CA" w:rsidP="007E0190">
            <w:pPr>
              <w:pStyle w:val="TableParagraph"/>
              <w:kinsoku w:val="0"/>
              <w:overflowPunct w:val="0"/>
              <w:spacing w:before="109"/>
              <w:ind w:right="149"/>
              <w:jc w:val="right"/>
              <w:rPr>
                <w:sz w:val="18"/>
                <w:szCs w:val="18"/>
              </w:rPr>
            </w:pPr>
            <w:r>
              <w:rPr>
                <w:sz w:val="18"/>
                <w:szCs w:val="18"/>
              </w:rPr>
              <w:t>121</w:t>
            </w:r>
          </w:p>
        </w:tc>
        <w:tc>
          <w:tcPr>
            <w:tcW w:w="600" w:type="dxa"/>
            <w:tcBorders>
              <w:top w:val="single" w:sz="2" w:space="0" w:color="000000"/>
              <w:left w:val="single" w:sz="2" w:space="0" w:color="000000"/>
              <w:bottom w:val="single" w:sz="2" w:space="0" w:color="000000"/>
              <w:right w:val="single" w:sz="2" w:space="0" w:color="000000"/>
            </w:tcBorders>
          </w:tcPr>
          <w:p w14:paraId="34EAF3A9"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34926FF7" w14:textId="77777777" w:rsidR="005904CA" w:rsidRDefault="005904CA" w:rsidP="007E0190">
            <w:pPr>
              <w:pStyle w:val="TableParagraph"/>
              <w:kinsoku w:val="0"/>
              <w:overflowPunct w:val="0"/>
              <w:spacing w:before="109"/>
              <w:ind w:left="108" w:right="86"/>
              <w:jc w:val="center"/>
              <w:rPr>
                <w:sz w:val="18"/>
                <w:szCs w:val="18"/>
              </w:rPr>
            </w:pPr>
            <w:r>
              <w:rPr>
                <w:sz w:val="18"/>
                <w:szCs w:val="18"/>
              </w:rPr>
              <w:t>N/A</w:t>
            </w:r>
          </w:p>
        </w:tc>
        <w:tc>
          <w:tcPr>
            <w:tcW w:w="600" w:type="dxa"/>
            <w:tcBorders>
              <w:top w:val="single" w:sz="2" w:space="0" w:color="000000"/>
              <w:left w:val="single" w:sz="2" w:space="0" w:color="000000"/>
              <w:bottom w:val="single" w:sz="2" w:space="0" w:color="000000"/>
              <w:right w:val="single" w:sz="2" w:space="0" w:color="000000"/>
            </w:tcBorders>
          </w:tcPr>
          <w:p w14:paraId="70DE1AD6"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13B88838" w14:textId="77777777" w:rsidR="005904CA" w:rsidRDefault="005904CA" w:rsidP="007E0190">
            <w:pPr>
              <w:pStyle w:val="TableParagraph"/>
              <w:kinsoku w:val="0"/>
              <w:overflowPunct w:val="0"/>
              <w:rPr>
                <w:sz w:val="18"/>
                <w:szCs w:val="18"/>
              </w:rPr>
            </w:pPr>
          </w:p>
        </w:tc>
        <w:tc>
          <w:tcPr>
            <w:tcW w:w="701" w:type="dxa"/>
            <w:tcBorders>
              <w:top w:val="single" w:sz="2" w:space="0" w:color="000000"/>
              <w:left w:val="single" w:sz="2" w:space="0" w:color="000000"/>
              <w:bottom w:val="single" w:sz="2" w:space="0" w:color="000000"/>
              <w:right w:val="single" w:sz="2" w:space="0" w:color="000000"/>
            </w:tcBorders>
          </w:tcPr>
          <w:p w14:paraId="294E8537"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445963A6" w14:textId="4EB41160" w:rsidR="005904CA" w:rsidRDefault="005904CA" w:rsidP="007E0190">
            <w:pPr>
              <w:pStyle w:val="TableParagraph"/>
              <w:kinsoku w:val="0"/>
              <w:overflowPunct w:val="0"/>
              <w:spacing w:before="109"/>
              <w:ind w:left="107" w:right="87"/>
              <w:jc w:val="center"/>
              <w:rPr>
                <w:sz w:val="18"/>
                <w:szCs w:val="18"/>
              </w:rPr>
            </w:pPr>
            <w:del w:id="22" w:author="Wook Bong Lee" w:date="2021-07-20T12:12:00Z">
              <w:r w:rsidDel="00355BBC">
                <w:rPr>
                  <w:sz w:val="18"/>
                  <w:szCs w:val="18"/>
                </w:rPr>
                <w:delText>N/A</w:delText>
              </w:r>
            </w:del>
          </w:p>
        </w:tc>
        <w:tc>
          <w:tcPr>
            <w:tcW w:w="700" w:type="dxa"/>
            <w:tcBorders>
              <w:top w:val="single" w:sz="2" w:space="0" w:color="000000"/>
              <w:left w:val="single" w:sz="2" w:space="0" w:color="000000"/>
              <w:bottom w:val="single" w:sz="2" w:space="0" w:color="000000"/>
              <w:right w:val="single" w:sz="2" w:space="0" w:color="000000"/>
            </w:tcBorders>
          </w:tcPr>
          <w:p w14:paraId="3450BAE3"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181E594E" w14:textId="77777777" w:rsidR="005904CA" w:rsidRDefault="005904CA" w:rsidP="007E0190">
            <w:pPr>
              <w:pStyle w:val="TableParagraph"/>
              <w:kinsoku w:val="0"/>
              <w:overflowPunct w:val="0"/>
              <w:rPr>
                <w:sz w:val="18"/>
                <w:szCs w:val="18"/>
              </w:rPr>
            </w:pPr>
          </w:p>
        </w:tc>
      </w:tr>
      <w:tr w:rsidR="005904CA" w14:paraId="18A8DF06"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506553AF" w14:textId="77777777" w:rsidR="005904CA" w:rsidRDefault="005904CA" w:rsidP="007E0190">
            <w:pPr>
              <w:pStyle w:val="TableParagraph"/>
              <w:kinsoku w:val="0"/>
              <w:overflowPunct w:val="0"/>
              <w:spacing w:before="109"/>
              <w:ind w:left="103" w:right="93"/>
              <w:jc w:val="center"/>
              <w:rPr>
                <w:sz w:val="18"/>
                <w:szCs w:val="18"/>
              </w:rPr>
            </w:pPr>
            <w:r>
              <w:rPr>
                <w:sz w:val="18"/>
                <w:szCs w:val="18"/>
              </w:rPr>
              <w:t>15</w:t>
            </w:r>
          </w:p>
        </w:tc>
        <w:tc>
          <w:tcPr>
            <w:tcW w:w="600" w:type="dxa"/>
            <w:tcBorders>
              <w:top w:val="single" w:sz="2" w:space="0" w:color="000000"/>
              <w:left w:val="single" w:sz="2" w:space="0" w:color="000000"/>
              <w:bottom w:val="single" w:sz="2" w:space="0" w:color="000000"/>
              <w:right w:val="single" w:sz="2" w:space="0" w:color="000000"/>
            </w:tcBorders>
          </w:tcPr>
          <w:p w14:paraId="5A482EDF" w14:textId="77777777" w:rsidR="005904CA" w:rsidRDefault="005904CA" w:rsidP="007E0190">
            <w:pPr>
              <w:pStyle w:val="TableParagraph"/>
              <w:kinsoku w:val="0"/>
              <w:overflowPunct w:val="0"/>
              <w:spacing w:before="109"/>
              <w:ind w:left="142" w:right="118"/>
              <w:jc w:val="center"/>
              <w:rPr>
                <w:sz w:val="18"/>
                <w:szCs w:val="18"/>
              </w:rPr>
            </w:pPr>
            <w:r>
              <w:rPr>
                <w:sz w:val="18"/>
                <w:szCs w:val="18"/>
              </w:rPr>
              <w:t>34</w:t>
            </w:r>
          </w:p>
        </w:tc>
        <w:tc>
          <w:tcPr>
            <w:tcW w:w="700" w:type="dxa"/>
            <w:tcBorders>
              <w:top w:val="single" w:sz="2" w:space="0" w:color="000000"/>
              <w:left w:val="single" w:sz="2" w:space="0" w:color="000000"/>
              <w:bottom w:val="single" w:sz="2" w:space="0" w:color="000000"/>
              <w:right w:val="single" w:sz="2" w:space="0" w:color="000000"/>
            </w:tcBorders>
          </w:tcPr>
          <w:p w14:paraId="1E3B1A19" w14:textId="77777777" w:rsidR="005904CA" w:rsidRDefault="005904CA" w:rsidP="007E0190">
            <w:pPr>
              <w:pStyle w:val="TableParagraph"/>
              <w:kinsoku w:val="0"/>
              <w:overflowPunct w:val="0"/>
              <w:spacing w:before="109"/>
              <w:ind w:left="108" w:right="83"/>
              <w:jc w:val="center"/>
              <w:rPr>
                <w:sz w:val="18"/>
                <w:szCs w:val="18"/>
              </w:rPr>
            </w:pPr>
            <w:r>
              <w:rPr>
                <w:sz w:val="18"/>
                <w:szCs w:val="18"/>
              </w:rPr>
              <w:t>43</w:t>
            </w:r>
          </w:p>
        </w:tc>
        <w:tc>
          <w:tcPr>
            <w:tcW w:w="600" w:type="dxa"/>
            <w:tcBorders>
              <w:top w:val="single" w:sz="2" w:space="0" w:color="000000"/>
              <w:left w:val="single" w:sz="2" w:space="0" w:color="000000"/>
              <w:bottom w:val="single" w:sz="2" w:space="0" w:color="000000"/>
              <w:right w:val="single" w:sz="2" w:space="0" w:color="000000"/>
            </w:tcBorders>
          </w:tcPr>
          <w:p w14:paraId="5C64F8F0" w14:textId="77777777" w:rsidR="005904CA" w:rsidRDefault="005904CA" w:rsidP="007E0190">
            <w:pPr>
              <w:pStyle w:val="TableParagraph"/>
              <w:kinsoku w:val="0"/>
              <w:overflowPunct w:val="0"/>
              <w:spacing w:before="109"/>
              <w:ind w:left="142" w:right="118"/>
              <w:jc w:val="center"/>
              <w:rPr>
                <w:sz w:val="18"/>
                <w:szCs w:val="18"/>
              </w:rPr>
            </w:pPr>
            <w:r>
              <w:rPr>
                <w:sz w:val="18"/>
                <w:szCs w:val="18"/>
              </w:rPr>
              <w:t>66</w:t>
            </w:r>
          </w:p>
        </w:tc>
        <w:tc>
          <w:tcPr>
            <w:tcW w:w="701" w:type="dxa"/>
            <w:tcBorders>
              <w:top w:val="single" w:sz="2" w:space="0" w:color="000000"/>
              <w:left w:val="single" w:sz="2" w:space="0" w:color="000000"/>
              <w:bottom w:val="single" w:sz="2" w:space="0" w:color="000000"/>
              <w:right w:val="single" w:sz="2" w:space="0" w:color="000000"/>
            </w:tcBorders>
          </w:tcPr>
          <w:p w14:paraId="28AEF072" w14:textId="77777777" w:rsidR="005904CA" w:rsidRDefault="005904CA" w:rsidP="007E0190">
            <w:pPr>
              <w:pStyle w:val="TableParagraph"/>
              <w:kinsoku w:val="0"/>
              <w:overflowPunct w:val="0"/>
              <w:spacing w:before="109"/>
              <w:ind w:right="244"/>
              <w:jc w:val="right"/>
              <w:rPr>
                <w:sz w:val="18"/>
                <w:szCs w:val="18"/>
              </w:rPr>
            </w:pPr>
            <w:r>
              <w:rPr>
                <w:sz w:val="18"/>
                <w:szCs w:val="18"/>
              </w:rPr>
              <w:t>66</w:t>
            </w:r>
          </w:p>
        </w:tc>
        <w:tc>
          <w:tcPr>
            <w:tcW w:w="600" w:type="dxa"/>
            <w:tcBorders>
              <w:top w:val="single" w:sz="2" w:space="0" w:color="000000"/>
              <w:left w:val="single" w:sz="2" w:space="0" w:color="000000"/>
              <w:bottom w:val="single" w:sz="2" w:space="0" w:color="000000"/>
              <w:right w:val="single" w:sz="2" w:space="0" w:color="000000"/>
            </w:tcBorders>
          </w:tcPr>
          <w:p w14:paraId="5A4B1669" w14:textId="77777777" w:rsidR="005904CA" w:rsidRDefault="005904CA" w:rsidP="007E0190">
            <w:pPr>
              <w:pStyle w:val="TableParagraph"/>
              <w:kinsoku w:val="0"/>
              <w:overflowPunct w:val="0"/>
              <w:spacing w:before="109"/>
              <w:ind w:right="149"/>
              <w:jc w:val="right"/>
              <w:rPr>
                <w:sz w:val="18"/>
                <w:szCs w:val="18"/>
              </w:rPr>
            </w:pPr>
            <w:r>
              <w:rPr>
                <w:sz w:val="18"/>
                <w:szCs w:val="18"/>
              </w:rPr>
              <w:t>131</w:t>
            </w:r>
          </w:p>
        </w:tc>
        <w:tc>
          <w:tcPr>
            <w:tcW w:w="600" w:type="dxa"/>
            <w:tcBorders>
              <w:top w:val="single" w:sz="2" w:space="0" w:color="000000"/>
              <w:left w:val="single" w:sz="2" w:space="0" w:color="000000"/>
              <w:bottom w:val="single" w:sz="2" w:space="0" w:color="000000"/>
              <w:right w:val="single" w:sz="2" w:space="0" w:color="000000"/>
            </w:tcBorders>
          </w:tcPr>
          <w:p w14:paraId="0DA7A18D"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72ED44CF" w14:textId="77777777" w:rsidR="005904CA" w:rsidRDefault="005904CA" w:rsidP="007E0190">
            <w:pPr>
              <w:pStyle w:val="TableParagraph"/>
              <w:kinsoku w:val="0"/>
              <w:overflowPunct w:val="0"/>
              <w:spacing w:before="109"/>
              <w:ind w:left="108" w:right="86"/>
              <w:jc w:val="center"/>
              <w:rPr>
                <w:sz w:val="18"/>
                <w:szCs w:val="18"/>
              </w:rPr>
            </w:pPr>
            <w:r>
              <w:rPr>
                <w:sz w:val="18"/>
                <w:szCs w:val="18"/>
              </w:rPr>
              <w:t>N/A</w:t>
            </w:r>
          </w:p>
        </w:tc>
        <w:tc>
          <w:tcPr>
            <w:tcW w:w="600" w:type="dxa"/>
            <w:tcBorders>
              <w:top w:val="single" w:sz="2" w:space="0" w:color="000000"/>
              <w:left w:val="single" w:sz="2" w:space="0" w:color="000000"/>
              <w:bottom w:val="single" w:sz="2" w:space="0" w:color="000000"/>
              <w:right w:val="single" w:sz="2" w:space="0" w:color="000000"/>
            </w:tcBorders>
          </w:tcPr>
          <w:p w14:paraId="1375A7F2"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23B8B460" w14:textId="77777777" w:rsidR="005904CA" w:rsidRDefault="005904CA" w:rsidP="007E0190">
            <w:pPr>
              <w:pStyle w:val="TableParagraph"/>
              <w:kinsoku w:val="0"/>
              <w:overflowPunct w:val="0"/>
              <w:rPr>
                <w:sz w:val="18"/>
                <w:szCs w:val="18"/>
              </w:rPr>
            </w:pPr>
          </w:p>
        </w:tc>
        <w:tc>
          <w:tcPr>
            <w:tcW w:w="701" w:type="dxa"/>
            <w:tcBorders>
              <w:top w:val="single" w:sz="2" w:space="0" w:color="000000"/>
              <w:left w:val="single" w:sz="2" w:space="0" w:color="000000"/>
              <w:bottom w:val="single" w:sz="2" w:space="0" w:color="000000"/>
              <w:right w:val="single" w:sz="2" w:space="0" w:color="000000"/>
            </w:tcBorders>
          </w:tcPr>
          <w:p w14:paraId="7FEC88F5"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304F2726" w14:textId="6D0B6E5C" w:rsidR="005904CA" w:rsidRDefault="005904CA" w:rsidP="007E0190">
            <w:pPr>
              <w:pStyle w:val="TableParagraph"/>
              <w:kinsoku w:val="0"/>
              <w:overflowPunct w:val="0"/>
              <w:spacing w:before="109"/>
              <w:ind w:left="107" w:right="87"/>
              <w:jc w:val="center"/>
              <w:rPr>
                <w:sz w:val="18"/>
                <w:szCs w:val="18"/>
              </w:rPr>
            </w:pPr>
            <w:del w:id="23" w:author="Wook Bong Lee" w:date="2021-07-20T12:12:00Z">
              <w:r w:rsidDel="00355BBC">
                <w:rPr>
                  <w:sz w:val="18"/>
                  <w:szCs w:val="18"/>
                </w:rPr>
                <w:delText>N/A</w:delText>
              </w:r>
            </w:del>
          </w:p>
        </w:tc>
        <w:tc>
          <w:tcPr>
            <w:tcW w:w="700" w:type="dxa"/>
            <w:tcBorders>
              <w:top w:val="single" w:sz="2" w:space="0" w:color="000000"/>
              <w:left w:val="single" w:sz="2" w:space="0" w:color="000000"/>
              <w:bottom w:val="single" w:sz="2" w:space="0" w:color="000000"/>
              <w:right w:val="single" w:sz="2" w:space="0" w:color="000000"/>
            </w:tcBorders>
          </w:tcPr>
          <w:p w14:paraId="679DB84A"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28B3E6C5" w14:textId="77777777" w:rsidR="005904CA" w:rsidRDefault="005904CA" w:rsidP="007E0190">
            <w:pPr>
              <w:pStyle w:val="TableParagraph"/>
              <w:kinsoku w:val="0"/>
              <w:overflowPunct w:val="0"/>
              <w:rPr>
                <w:sz w:val="18"/>
                <w:szCs w:val="18"/>
              </w:rPr>
            </w:pPr>
          </w:p>
        </w:tc>
      </w:tr>
      <w:tr w:rsidR="005904CA" w14:paraId="21215E51" w14:textId="77777777" w:rsidTr="007E0190">
        <w:trPr>
          <w:trHeight w:val="372"/>
        </w:trPr>
        <w:tc>
          <w:tcPr>
            <w:tcW w:w="500" w:type="dxa"/>
            <w:tcBorders>
              <w:top w:val="single" w:sz="2" w:space="0" w:color="000000"/>
              <w:left w:val="single" w:sz="12" w:space="0" w:color="000000"/>
              <w:bottom w:val="single" w:sz="2" w:space="0" w:color="000000"/>
              <w:right w:val="single" w:sz="2" w:space="0" w:color="000000"/>
            </w:tcBorders>
          </w:tcPr>
          <w:p w14:paraId="21809949" w14:textId="77777777" w:rsidR="005904CA" w:rsidRDefault="005904CA" w:rsidP="007E0190">
            <w:pPr>
              <w:pStyle w:val="TableParagraph"/>
              <w:kinsoku w:val="0"/>
              <w:overflowPunct w:val="0"/>
              <w:spacing w:before="109"/>
              <w:ind w:left="103" w:right="93"/>
              <w:jc w:val="center"/>
              <w:rPr>
                <w:sz w:val="18"/>
                <w:szCs w:val="18"/>
              </w:rPr>
            </w:pPr>
            <w:r>
              <w:rPr>
                <w:sz w:val="18"/>
                <w:szCs w:val="18"/>
              </w:rPr>
              <w:t>16</w:t>
            </w:r>
          </w:p>
        </w:tc>
        <w:tc>
          <w:tcPr>
            <w:tcW w:w="600" w:type="dxa"/>
            <w:tcBorders>
              <w:top w:val="single" w:sz="2" w:space="0" w:color="000000"/>
              <w:left w:val="single" w:sz="2" w:space="0" w:color="000000"/>
              <w:bottom w:val="single" w:sz="2" w:space="0" w:color="000000"/>
              <w:right w:val="single" w:sz="2" w:space="0" w:color="000000"/>
            </w:tcBorders>
          </w:tcPr>
          <w:p w14:paraId="5D855085" w14:textId="77777777" w:rsidR="005904CA" w:rsidRDefault="005904CA" w:rsidP="007E0190">
            <w:pPr>
              <w:pStyle w:val="TableParagraph"/>
              <w:kinsoku w:val="0"/>
              <w:overflowPunct w:val="0"/>
              <w:spacing w:before="109"/>
              <w:ind w:left="142" w:right="118"/>
              <w:jc w:val="center"/>
              <w:rPr>
                <w:sz w:val="18"/>
                <w:szCs w:val="18"/>
              </w:rPr>
            </w:pPr>
            <w:r>
              <w:rPr>
                <w:sz w:val="18"/>
                <w:szCs w:val="18"/>
              </w:rPr>
              <w:t>36</w:t>
            </w:r>
          </w:p>
        </w:tc>
        <w:tc>
          <w:tcPr>
            <w:tcW w:w="700" w:type="dxa"/>
            <w:tcBorders>
              <w:top w:val="single" w:sz="2" w:space="0" w:color="000000"/>
              <w:left w:val="single" w:sz="2" w:space="0" w:color="000000"/>
              <w:bottom w:val="single" w:sz="2" w:space="0" w:color="000000"/>
              <w:right w:val="single" w:sz="2" w:space="0" w:color="000000"/>
            </w:tcBorders>
          </w:tcPr>
          <w:p w14:paraId="5E6EF7B3" w14:textId="77777777" w:rsidR="005904CA" w:rsidRDefault="005904CA" w:rsidP="007E0190">
            <w:pPr>
              <w:pStyle w:val="TableParagraph"/>
              <w:kinsoku w:val="0"/>
              <w:overflowPunct w:val="0"/>
              <w:spacing w:before="109"/>
              <w:ind w:left="108" w:right="83"/>
              <w:jc w:val="center"/>
              <w:rPr>
                <w:sz w:val="18"/>
                <w:szCs w:val="18"/>
              </w:rPr>
            </w:pPr>
            <w:r>
              <w:rPr>
                <w:sz w:val="18"/>
                <w:szCs w:val="18"/>
              </w:rPr>
              <w:t>48</w:t>
            </w:r>
          </w:p>
        </w:tc>
        <w:tc>
          <w:tcPr>
            <w:tcW w:w="600" w:type="dxa"/>
            <w:tcBorders>
              <w:top w:val="single" w:sz="2" w:space="0" w:color="000000"/>
              <w:left w:val="single" w:sz="2" w:space="0" w:color="000000"/>
              <w:bottom w:val="single" w:sz="2" w:space="0" w:color="000000"/>
              <w:right w:val="single" w:sz="2" w:space="0" w:color="000000"/>
            </w:tcBorders>
          </w:tcPr>
          <w:p w14:paraId="622171C1" w14:textId="77777777" w:rsidR="005904CA" w:rsidRDefault="005904CA" w:rsidP="007E0190">
            <w:pPr>
              <w:pStyle w:val="TableParagraph"/>
              <w:kinsoku w:val="0"/>
              <w:overflowPunct w:val="0"/>
              <w:spacing w:before="109"/>
              <w:ind w:left="142" w:right="118"/>
              <w:jc w:val="center"/>
              <w:rPr>
                <w:sz w:val="18"/>
                <w:szCs w:val="18"/>
              </w:rPr>
            </w:pPr>
            <w:r>
              <w:rPr>
                <w:sz w:val="18"/>
                <w:szCs w:val="18"/>
              </w:rPr>
              <w:t>71</w:t>
            </w:r>
          </w:p>
        </w:tc>
        <w:tc>
          <w:tcPr>
            <w:tcW w:w="701" w:type="dxa"/>
            <w:tcBorders>
              <w:top w:val="single" w:sz="2" w:space="0" w:color="000000"/>
              <w:left w:val="single" w:sz="2" w:space="0" w:color="000000"/>
              <w:bottom w:val="single" w:sz="2" w:space="0" w:color="000000"/>
              <w:right w:val="single" w:sz="2" w:space="0" w:color="000000"/>
            </w:tcBorders>
          </w:tcPr>
          <w:p w14:paraId="3815F040" w14:textId="77777777" w:rsidR="005904CA" w:rsidRDefault="005904CA" w:rsidP="007E0190">
            <w:pPr>
              <w:pStyle w:val="TableParagraph"/>
              <w:kinsoku w:val="0"/>
              <w:overflowPunct w:val="0"/>
              <w:spacing w:before="109"/>
              <w:ind w:right="244"/>
              <w:jc w:val="right"/>
              <w:rPr>
                <w:sz w:val="18"/>
                <w:szCs w:val="18"/>
              </w:rPr>
            </w:pPr>
            <w:r>
              <w:rPr>
                <w:sz w:val="18"/>
                <w:szCs w:val="18"/>
              </w:rPr>
              <w:t>70</w:t>
            </w:r>
          </w:p>
        </w:tc>
        <w:tc>
          <w:tcPr>
            <w:tcW w:w="600" w:type="dxa"/>
            <w:tcBorders>
              <w:top w:val="single" w:sz="2" w:space="0" w:color="000000"/>
              <w:left w:val="single" w:sz="2" w:space="0" w:color="000000"/>
              <w:bottom w:val="single" w:sz="2" w:space="0" w:color="000000"/>
              <w:right w:val="single" w:sz="2" w:space="0" w:color="000000"/>
            </w:tcBorders>
          </w:tcPr>
          <w:p w14:paraId="3CAE99BF" w14:textId="77777777" w:rsidR="005904CA" w:rsidRDefault="005904CA" w:rsidP="007E0190">
            <w:pPr>
              <w:pStyle w:val="TableParagraph"/>
              <w:kinsoku w:val="0"/>
              <w:overflowPunct w:val="0"/>
              <w:spacing w:before="109"/>
              <w:ind w:right="149"/>
              <w:jc w:val="right"/>
              <w:rPr>
                <w:sz w:val="18"/>
                <w:szCs w:val="18"/>
              </w:rPr>
            </w:pPr>
            <w:r>
              <w:rPr>
                <w:sz w:val="18"/>
                <w:szCs w:val="18"/>
              </w:rPr>
              <w:t>140</w:t>
            </w:r>
          </w:p>
        </w:tc>
        <w:tc>
          <w:tcPr>
            <w:tcW w:w="600" w:type="dxa"/>
            <w:tcBorders>
              <w:top w:val="single" w:sz="2" w:space="0" w:color="000000"/>
              <w:left w:val="single" w:sz="2" w:space="0" w:color="000000"/>
              <w:bottom w:val="single" w:sz="2" w:space="0" w:color="000000"/>
              <w:right w:val="single" w:sz="2" w:space="0" w:color="000000"/>
            </w:tcBorders>
          </w:tcPr>
          <w:p w14:paraId="114D0DB4"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541379A6" w14:textId="77777777" w:rsidR="005904CA" w:rsidRDefault="005904CA" w:rsidP="007E0190">
            <w:pPr>
              <w:pStyle w:val="TableParagraph"/>
              <w:kinsoku w:val="0"/>
              <w:overflowPunct w:val="0"/>
              <w:spacing w:before="109"/>
              <w:ind w:left="108" w:right="85"/>
              <w:jc w:val="center"/>
              <w:rPr>
                <w:sz w:val="18"/>
                <w:szCs w:val="18"/>
              </w:rPr>
            </w:pPr>
            <w:r>
              <w:rPr>
                <w:sz w:val="18"/>
                <w:szCs w:val="18"/>
              </w:rPr>
              <w:t>112</w:t>
            </w:r>
          </w:p>
        </w:tc>
        <w:tc>
          <w:tcPr>
            <w:tcW w:w="600" w:type="dxa"/>
            <w:tcBorders>
              <w:top w:val="single" w:sz="2" w:space="0" w:color="000000"/>
              <w:left w:val="single" w:sz="2" w:space="0" w:color="000000"/>
              <w:bottom w:val="single" w:sz="2" w:space="0" w:color="000000"/>
              <w:right w:val="single" w:sz="2" w:space="0" w:color="000000"/>
            </w:tcBorders>
          </w:tcPr>
          <w:p w14:paraId="0A2EA52F"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3A83A150" w14:textId="77777777" w:rsidR="005904CA" w:rsidRDefault="005904CA" w:rsidP="007E0190">
            <w:pPr>
              <w:pStyle w:val="TableParagraph"/>
              <w:kinsoku w:val="0"/>
              <w:overflowPunct w:val="0"/>
              <w:rPr>
                <w:sz w:val="18"/>
                <w:szCs w:val="18"/>
              </w:rPr>
            </w:pPr>
          </w:p>
        </w:tc>
        <w:tc>
          <w:tcPr>
            <w:tcW w:w="701" w:type="dxa"/>
            <w:tcBorders>
              <w:top w:val="single" w:sz="2" w:space="0" w:color="000000"/>
              <w:left w:val="single" w:sz="2" w:space="0" w:color="000000"/>
              <w:bottom w:val="single" w:sz="2" w:space="0" w:color="000000"/>
              <w:right w:val="single" w:sz="2" w:space="0" w:color="000000"/>
            </w:tcBorders>
          </w:tcPr>
          <w:p w14:paraId="66D05E77"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62C4E45A" w14:textId="6A95A699" w:rsidR="005904CA" w:rsidRDefault="005904CA" w:rsidP="007E0190">
            <w:pPr>
              <w:pStyle w:val="TableParagraph"/>
              <w:kinsoku w:val="0"/>
              <w:overflowPunct w:val="0"/>
              <w:spacing w:before="109"/>
              <w:ind w:left="107" w:right="87"/>
              <w:jc w:val="center"/>
              <w:rPr>
                <w:sz w:val="18"/>
                <w:szCs w:val="18"/>
              </w:rPr>
            </w:pPr>
            <w:del w:id="24" w:author="Wook Bong Lee" w:date="2021-07-20T12:12:00Z">
              <w:r w:rsidDel="00355BBC">
                <w:rPr>
                  <w:sz w:val="18"/>
                  <w:szCs w:val="18"/>
                </w:rPr>
                <w:delText>N/A</w:delText>
              </w:r>
            </w:del>
          </w:p>
        </w:tc>
        <w:tc>
          <w:tcPr>
            <w:tcW w:w="700" w:type="dxa"/>
            <w:tcBorders>
              <w:top w:val="single" w:sz="2" w:space="0" w:color="000000"/>
              <w:left w:val="single" w:sz="2" w:space="0" w:color="000000"/>
              <w:bottom w:val="single" w:sz="2" w:space="0" w:color="000000"/>
              <w:right w:val="single" w:sz="2" w:space="0" w:color="000000"/>
            </w:tcBorders>
          </w:tcPr>
          <w:p w14:paraId="36794AD4"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663883B3" w14:textId="77777777" w:rsidR="005904CA" w:rsidRDefault="005904CA" w:rsidP="007E0190">
            <w:pPr>
              <w:pStyle w:val="TableParagraph"/>
              <w:kinsoku w:val="0"/>
              <w:overflowPunct w:val="0"/>
              <w:rPr>
                <w:sz w:val="18"/>
                <w:szCs w:val="18"/>
              </w:rPr>
            </w:pPr>
          </w:p>
        </w:tc>
      </w:tr>
      <w:tr w:rsidR="005904CA" w14:paraId="592725B0"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182C1FAC" w14:textId="77777777" w:rsidR="005904CA" w:rsidRDefault="005904CA" w:rsidP="007E0190">
            <w:pPr>
              <w:pStyle w:val="TableParagraph"/>
              <w:kinsoku w:val="0"/>
              <w:overflowPunct w:val="0"/>
              <w:spacing w:before="110"/>
              <w:ind w:left="103" w:right="93"/>
              <w:jc w:val="center"/>
              <w:rPr>
                <w:sz w:val="18"/>
                <w:szCs w:val="18"/>
              </w:rPr>
            </w:pPr>
            <w:r>
              <w:rPr>
                <w:sz w:val="18"/>
                <w:szCs w:val="18"/>
              </w:rPr>
              <w:t>17</w:t>
            </w:r>
          </w:p>
        </w:tc>
        <w:tc>
          <w:tcPr>
            <w:tcW w:w="600" w:type="dxa"/>
            <w:tcBorders>
              <w:top w:val="single" w:sz="2" w:space="0" w:color="000000"/>
              <w:left w:val="single" w:sz="2" w:space="0" w:color="000000"/>
              <w:bottom w:val="single" w:sz="2" w:space="0" w:color="000000"/>
              <w:right w:val="single" w:sz="2" w:space="0" w:color="000000"/>
            </w:tcBorders>
          </w:tcPr>
          <w:p w14:paraId="6FC7BF94" w14:textId="77777777" w:rsidR="005904CA" w:rsidRDefault="005904CA" w:rsidP="007E0190">
            <w:pPr>
              <w:pStyle w:val="TableParagraph"/>
              <w:kinsoku w:val="0"/>
              <w:overflowPunct w:val="0"/>
              <w:spacing w:before="110"/>
              <w:ind w:left="142" w:right="118"/>
              <w:jc w:val="center"/>
              <w:rPr>
                <w:sz w:val="18"/>
                <w:szCs w:val="18"/>
              </w:rPr>
            </w:pPr>
            <w:r>
              <w:rPr>
                <w:sz w:val="18"/>
                <w:szCs w:val="18"/>
              </w:rPr>
              <w:t>38</w:t>
            </w:r>
          </w:p>
        </w:tc>
        <w:tc>
          <w:tcPr>
            <w:tcW w:w="700" w:type="dxa"/>
            <w:tcBorders>
              <w:top w:val="single" w:sz="2" w:space="0" w:color="000000"/>
              <w:left w:val="single" w:sz="2" w:space="0" w:color="000000"/>
              <w:bottom w:val="single" w:sz="2" w:space="0" w:color="000000"/>
              <w:right w:val="single" w:sz="2" w:space="0" w:color="000000"/>
            </w:tcBorders>
          </w:tcPr>
          <w:p w14:paraId="5D0D9683" w14:textId="77777777" w:rsidR="005904CA" w:rsidRDefault="005904CA" w:rsidP="007E0190">
            <w:pPr>
              <w:pStyle w:val="TableParagraph"/>
              <w:kinsoku w:val="0"/>
              <w:overflowPunct w:val="0"/>
              <w:spacing w:before="110"/>
              <w:ind w:left="108" w:right="83"/>
              <w:jc w:val="center"/>
              <w:rPr>
                <w:sz w:val="18"/>
                <w:szCs w:val="18"/>
              </w:rPr>
            </w:pPr>
            <w:r>
              <w:rPr>
                <w:sz w:val="18"/>
                <w:szCs w:val="18"/>
              </w:rPr>
              <w:t>49</w:t>
            </w:r>
          </w:p>
        </w:tc>
        <w:tc>
          <w:tcPr>
            <w:tcW w:w="600" w:type="dxa"/>
            <w:tcBorders>
              <w:top w:val="single" w:sz="2" w:space="0" w:color="000000"/>
              <w:left w:val="single" w:sz="2" w:space="0" w:color="000000"/>
              <w:bottom w:val="single" w:sz="2" w:space="0" w:color="000000"/>
              <w:right w:val="single" w:sz="2" w:space="0" w:color="000000"/>
            </w:tcBorders>
          </w:tcPr>
          <w:p w14:paraId="6D540245" w14:textId="77777777" w:rsidR="005904CA" w:rsidRDefault="005904CA" w:rsidP="007E0190">
            <w:pPr>
              <w:pStyle w:val="TableParagraph"/>
              <w:kinsoku w:val="0"/>
              <w:overflowPunct w:val="0"/>
              <w:spacing w:before="110"/>
              <w:ind w:left="142" w:right="118"/>
              <w:jc w:val="center"/>
              <w:rPr>
                <w:sz w:val="18"/>
                <w:szCs w:val="18"/>
              </w:rPr>
            </w:pPr>
            <w:r>
              <w:rPr>
                <w:sz w:val="18"/>
                <w:szCs w:val="18"/>
              </w:rPr>
              <w:t>75</w:t>
            </w:r>
          </w:p>
        </w:tc>
        <w:tc>
          <w:tcPr>
            <w:tcW w:w="701" w:type="dxa"/>
            <w:tcBorders>
              <w:top w:val="single" w:sz="2" w:space="0" w:color="000000"/>
              <w:left w:val="single" w:sz="2" w:space="0" w:color="000000"/>
              <w:bottom w:val="single" w:sz="2" w:space="0" w:color="000000"/>
              <w:right w:val="single" w:sz="2" w:space="0" w:color="000000"/>
            </w:tcBorders>
          </w:tcPr>
          <w:p w14:paraId="4AE7F35F" w14:textId="77777777" w:rsidR="005904CA" w:rsidRDefault="005904CA" w:rsidP="007E0190">
            <w:pPr>
              <w:pStyle w:val="TableParagraph"/>
              <w:kinsoku w:val="0"/>
              <w:overflowPunct w:val="0"/>
              <w:spacing w:before="110"/>
              <w:ind w:right="244"/>
              <w:jc w:val="right"/>
              <w:rPr>
                <w:sz w:val="18"/>
                <w:szCs w:val="18"/>
              </w:rPr>
            </w:pPr>
            <w:r>
              <w:rPr>
                <w:sz w:val="18"/>
                <w:szCs w:val="18"/>
              </w:rPr>
              <w:t>75</w:t>
            </w:r>
          </w:p>
        </w:tc>
        <w:tc>
          <w:tcPr>
            <w:tcW w:w="600" w:type="dxa"/>
            <w:tcBorders>
              <w:top w:val="single" w:sz="2" w:space="0" w:color="000000"/>
              <w:left w:val="single" w:sz="2" w:space="0" w:color="000000"/>
              <w:bottom w:val="single" w:sz="2" w:space="0" w:color="000000"/>
              <w:right w:val="single" w:sz="2" w:space="0" w:color="000000"/>
            </w:tcBorders>
          </w:tcPr>
          <w:p w14:paraId="3F706957"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568602AD"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6E21790B"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152D7ECE"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0D665638" w14:textId="77777777" w:rsidR="005904CA" w:rsidRDefault="005904CA" w:rsidP="007E0190">
            <w:pPr>
              <w:pStyle w:val="TableParagraph"/>
              <w:kinsoku w:val="0"/>
              <w:overflowPunct w:val="0"/>
              <w:rPr>
                <w:sz w:val="18"/>
                <w:szCs w:val="18"/>
              </w:rPr>
            </w:pPr>
          </w:p>
        </w:tc>
        <w:tc>
          <w:tcPr>
            <w:tcW w:w="701" w:type="dxa"/>
            <w:tcBorders>
              <w:top w:val="single" w:sz="2" w:space="0" w:color="000000"/>
              <w:left w:val="single" w:sz="2" w:space="0" w:color="000000"/>
              <w:bottom w:val="single" w:sz="2" w:space="0" w:color="000000"/>
              <w:right w:val="single" w:sz="2" w:space="0" w:color="000000"/>
            </w:tcBorders>
          </w:tcPr>
          <w:p w14:paraId="2A064A5B"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4E5F5EBF" w14:textId="0A251A12" w:rsidR="005904CA" w:rsidRDefault="005904CA" w:rsidP="007E0190">
            <w:pPr>
              <w:pStyle w:val="TableParagraph"/>
              <w:kinsoku w:val="0"/>
              <w:overflowPunct w:val="0"/>
              <w:spacing w:before="110"/>
              <w:ind w:left="107" w:right="87"/>
              <w:jc w:val="center"/>
              <w:rPr>
                <w:sz w:val="18"/>
                <w:szCs w:val="18"/>
              </w:rPr>
            </w:pPr>
            <w:del w:id="25" w:author="Wook Bong Lee" w:date="2021-07-20T12:12:00Z">
              <w:r w:rsidDel="00355BBC">
                <w:rPr>
                  <w:sz w:val="18"/>
                  <w:szCs w:val="18"/>
                </w:rPr>
                <w:delText>N/A</w:delText>
              </w:r>
            </w:del>
          </w:p>
        </w:tc>
        <w:tc>
          <w:tcPr>
            <w:tcW w:w="700" w:type="dxa"/>
            <w:tcBorders>
              <w:top w:val="single" w:sz="2" w:space="0" w:color="000000"/>
              <w:left w:val="single" w:sz="2" w:space="0" w:color="000000"/>
              <w:bottom w:val="single" w:sz="2" w:space="0" w:color="000000"/>
              <w:right w:val="single" w:sz="2" w:space="0" w:color="000000"/>
            </w:tcBorders>
          </w:tcPr>
          <w:p w14:paraId="3BC2AF7C"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36D309AE" w14:textId="77777777" w:rsidR="005904CA" w:rsidRDefault="005904CA" w:rsidP="007E0190">
            <w:pPr>
              <w:pStyle w:val="TableParagraph"/>
              <w:kinsoku w:val="0"/>
              <w:overflowPunct w:val="0"/>
              <w:rPr>
                <w:sz w:val="18"/>
                <w:szCs w:val="18"/>
              </w:rPr>
            </w:pPr>
          </w:p>
        </w:tc>
      </w:tr>
      <w:tr w:rsidR="005904CA" w14:paraId="5C289EBF"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4DDDA3BC" w14:textId="77777777" w:rsidR="005904CA" w:rsidRDefault="005904CA" w:rsidP="007E0190">
            <w:pPr>
              <w:pStyle w:val="TableParagraph"/>
              <w:kinsoku w:val="0"/>
              <w:overflowPunct w:val="0"/>
              <w:spacing w:before="110"/>
              <w:ind w:left="103" w:right="93"/>
              <w:jc w:val="center"/>
              <w:rPr>
                <w:sz w:val="18"/>
                <w:szCs w:val="18"/>
              </w:rPr>
            </w:pPr>
            <w:r>
              <w:rPr>
                <w:sz w:val="18"/>
                <w:szCs w:val="18"/>
              </w:rPr>
              <w:t>18</w:t>
            </w:r>
          </w:p>
        </w:tc>
        <w:tc>
          <w:tcPr>
            <w:tcW w:w="600" w:type="dxa"/>
            <w:tcBorders>
              <w:top w:val="single" w:sz="2" w:space="0" w:color="000000"/>
              <w:left w:val="single" w:sz="2" w:space="0" w:color="000000"/>
              <w:bottom w:val="single" w:sz="2" w:space="0" w:color="000000"/>
              <w:right w:val="single" w:sz="2" w:space="0" w:color="000000"/>
            </w:tcBorders>
          </w:tcPr>
          <w:p w14:paraId="4ADF321F" w14:textId="77777777" w:rsidR="005904CA" w:rsidRDefault="005904CA" w:rsidP="007E0190">
            <w:pPr>
              <w:pStyle w:val="TableParagraph"/>
              <w:kinsoku w:val="0"/>
              <w:overflowPunct w:val="0"/>
              <w:spacing w:before="110"/>
              <w:ind w:left="142" w:right="118"/>
              <w:jc w:val="center"/>
              <w:rPr>
                <w:sz w:val="18"/>
                <w:szCs w:val="18"/>
              </w:rPr>
            </w:pPr>
            <w:r>
              <w:rPr>
                <w:sz w:val="18"/>
                <w:szCs w:val="18"/>
              </w:rPr>
              <w:t>40</w:t>
            </w:r>
          </w:p>
        </w:tc>
        <w:tc>
          <w:tcPr>
            <w:tcW w:w="700" w:type="dxa"/>
            <w:tcBorders>
              <w:top w:val="single" w:sz="2" w:space="0" w:color="000000"/>
              <w:left w:val="single" w:sz="2" w:space="0" w:color="000000"/>
              <w:bottom w:val="single" w:sz="2" w:space="0" w:color="000000"/>
              <w:right w:val="single" w:sz="2" w:space="0" w:color="000000"/>
            </w:tcBorders>
          </w:tcPr>
          <w:p w14:paraId="6F92AC65" w14:textId="77777777" w:rsidR="005904CA" w:rsidRDefault="005904CA" w:rsidP="007E0190">
            <w:pPr>
              <w:pStyle w:val="TableParagraph"/>
              <w:kinsoku w:val="0"/>
              <w:overflowPunct w:val="0"/>
              <w:spacing w:before="110"/>
              <w:ind w:left="108" w:right="83"/>
              <w:jc w:val="center"/>
              <w:rPr>
                <w:sz w:val="18"/>
                <w:szCs w:val="18"/>
              </w:rPr>
            </w:pPr>
            <w:r>
              <w:rPr>
                <w:sz w:val="18"/>
                <w:szCs w:val="18"/>
              </w:rPr>
              <w:t>52</w:t>
            </w:r>
          </w:p>
        </w:tc>
        <w:tc>
          <w:tcPr>
            <w:tcW w:w="600" w:type="dxa"/>
            <w:tcBorders>
              <w:top w:val="single" w:sz="2" w:space="0" w:color="000000"/>
              <w:left w:val="single" w:sz="2" w:space="0" w:color="000000"/>
              <w:bottom w:val="single" w:sz="2" w:space="0" w:color="000000"/>
              <w:right w:val="single" w:sz="2" w:space="0" w:color="000000"/>
            </w:tcBorders>
          </w:tcPr>
          <w:p w14:paraId="68EC966D" w14:textId="77777777" w:rsidR="005904CA" w:rsidRDefault="005904CA" w:rsidP="007E0190">
            <w:pPr>
              <w:pStyle w:val="TableParagraph"/>
              <w:kinsoku w:val="0"/>
              <w:overflowPunct w:val="0"/>
              <w:spacing w:before="110"/>
              <w:ind w:left="142" w:right="118"/>
              <w:jc w:val="center"/>
              <w:rPr>
                <w:sz w:val="18"/>
                <w:szCs w:val="18"/>
              </w:rPr>
            </w:pPr>
            <w:r>
              <w:rPr>
                <w:sz w:val="18"/>
                <w:szCs w:val="18"/>
              </w:rPr>
              <w:t>80</w:t>
            </w:r>
          </w:p>
        </w:tc>
        <w:tc>
          <w:tcPr>
            <w:tcW w:w="701" w:type="dxa"/>
            <w:tcBorders>
              <w:top w:val="single" w:sz="2" w:space="0" w:color="000000"/>
              <w:left w:val="single" w:sz="2" w:space="0" w:color="000000"/>
              <w:bottom w:val="single" w:sz="2" w:space="0" w:color="000000"/>
              <w:right w:val="single" w:sz="2" w:space="0" w:color="000000"/>
            </w:tcBorders>
          </w:tcPr>
          <w:p w14:paraId="5753B7A0" w14:textId="77777777" w:rsidR="005904CA" w:rsidRDefault="005904CA" w:rsidP="007E0190">
            <w:pPr>
              <w:pStyle w:val="TableParagraph"/>
              <w:kinsoku w:val="0"/>
              <w:overflowPunct w:val="0"/>
              <w:spacing w:before="110"/>
              <w:ind w:right="244"/>
              <w:jc w:val="right"/>
              <w:rPr>
                <w:sz w:val="18"/>
                <w:szCs w:val="18"/>
              </w:rPr>
            </w:pPr>
            <w:r>
              <w:rPr>
                <w:sz w:val="18"/>
                <w:szCs w:val="18"/>
              </w:rPr>
              <w:t>79</w:t>
            </w:r>
          </w:p>
        </w:tc>
        <w:tc>
          <w:tcPr>
            <w:tcW w:w="600" w:type="dxa"/>
            <w:tcBorders>
              <w:top w:val="single" w:sz="2" w:space="0" w:color="000000"/>
              <w:left w:val="single" w:sz="2" w:space="0" w:color="000000"/>
              <w:bottom w:val="single" w:sz="2" w:space="0" w:color="000000"/>
              <w:right w:val="single" w:sz="2" w:space="0" w:color="000000"/>
            </w:tcBorders>
          </w:tcPr>
          <w:p w14:paraId="41B861C5"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598BAAF1"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5E29BA5D"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01DF6153"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71A550F7" w14:textId="77777777" w:rsidR="005904CA" w:rsidRDefault="005904CA" w:rsidP="007E0190">
            <w:pPr>
              <w:pStyle w:val="TableParagraph"/>
              <w:kinsoku w:val="0"/>
              <w:overflowPunct w:val="0"/>
              <w:rPr>
                <w:sz w:val="18"/>
                <w:szCs w:val="18"/>
              </w:rPr>
            </w:pPr>
          </w:p>
        </w:tc>
        <w:tc>
          <w:tcPr>
            <w:tcW w:w="701" w:type="dxa"/>
            <w:tcBorders>
              <w:top w:val="single" w:sz="2" w:space="0" w:color="000000"/>
              <w:left w:val="single" w:sz="2" w:space="0" w:color="000000"/>
              <w:bottom w:val="single" w:sz="2" w:space="0" w:color="000000"/>
              <w:right w:val="single" w:sz="2" w:space="0" w:color="000000"/>
            </w:tcBorders>
          </w:tcPr>
          <w:p w14:paraId="6E200D30"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5EA6EC23" w14:textId="4C65D9E3" w:rsidR="005904CA" w:rsidRDefault="005904CA" w:rsidP="007E0190">
            <w:pPr>
              <w:pStyle w:val="TableParagraph"/>
              <w:kinsoku w:val="0"/>
              <w:overflowPunct w:val="0"/>
              <w:spacing w:before="110"/>
              <w:ind w:left="108" w:right="86"/>
              <w:jc w:val="center"/>
              <w:rPr>
                <w:sz w:val="18"/>
                <w:szCs w:val="18"/>
              </w:rPr>
            </w:pPr>
            <w:del w:id="26" w:author="Wook Bong Lee" w:date="2021-07-20T12:12:00Z">
              <w:r w:rsidDel="00355BBC">
                <w:rPr>
                  <w:sz w:val="18"/>
                  <w:szCs w:val="18"/>
                </w:rPr>
                <w:delText>38</w:delText>
              </w:r>
            </w:del>
          </w:p>
        </w:tc>
        <w:tc>
          <w:tcPr>
            <w:tcW w:w="700" w:type="dxa"/>
            <w:tcBorders>
              <w:top w:val="single" w:sz="2" w:space="0" w:color="000000"/>
              <w:left w:val="single" w:sz="2" w:space="0" w:color="000000"/>
              <w:bottom w:val="single" w:sz="2" w:space="0" w:color="000000"/>
              <w:right w:val="single" w:sz="2" w:space="0" w:color="000000"/>
            </w:tcBorders>
          </w:tcPr>
          <w:p w14:paraId="44BDE4BD"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43FD0153" w14:textId="77777777" w:rsidR="005904CA" w:rsidRDefault="005904CA" w:rsidP="007E0190">
            <w:pPr>
              <w:pStyle w:val="TableParagraph"/>
              <w:kinsoku w:val="0"/>
              <w:overflowPunct w:val="0"/>
              <w:rPr>
                <w:sz w:val="18"/>
                <w:szCs w:val="18"/>
              </w:rPr>
            </w:pPr>
          </w:p>
        </w:tc>
      </w:tr>
      <w:tr w:rsidR="005904CA" w14:paraId="608EEA7E"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1D5EFE2C" w14:textId="77777777" w:rsidR="005904CA" w:rsidRDefault="005904CA" w:rsidP="007E0190">
            <w:pPr>
              <w:pStyle w:val="TableParagraph"/>
              <w:kinsoku w:val="0"/>
              <w:overflowPunct w:val="0"/>
              <w:spacing w:before="110"/>
              <w:ind w:left="103" w:right="93"/>
              <w:jc w:val="center"/>
              <w:rPr>
                <w:sz w:val="18"/>
                <w:szCs w:val="18"/>
              </w:rPr>
            </w:pPr>
            <w:r>
              <w:rPr>
                <w:sz w:val="18"/>
                <w:szCs w:val="18"/>
              </w:rPr>
              <w:t>19</w:t>
            </w:r>
          </w:p>
        </w:tc>
        <w:tc>
          <w:tcPr>
            <w:tcW w:w="600" w:type="dxa"/>
            <w:tcBorders>
              <w:top w:val="single" w:sz="2" w:space="0" w:color="000000"/>
              <w:left w:val="single" w:sz="2" w:space="0" w:color="000000"/>
              <w:bottom w:val="single" w:sz="2" w:space="0" w:color="000000"/>
              <w:right w:val="single" w:sz="2" w:space="0" w:color="000000"/>
            </w:tcBorders>
          </w:tcPr>
          <w:p w14:paraId="6049B054" w14:textId="77777777" w:rsidR="005904CA" w:rsidRDefault="005904CA" w:rsidP="007E0190">
            <w:pPr>
              <w:pStyle w:val="TableParagraph"/>
              <w:kinsoku w:val="0"/>
              <w:overflowPunct w:val="0"/>
              <w:spacing w:before="110"/>
              <w:ind w:left="142" w:right="118"/>
              <w:jc w:val="center"/>
              <w:rPr>
                <w:sz w:val="18"/>
                <w:szCs w:val="18"/>
              </w:rPr>
            </w:pPr>
            <w:r>
              <w:rPr>
                <w:sz w:val="18"/>
                <w:szCs w:val="18"/>
              </w:rPr>
              <w:t>43</w:t>
            </w:r>
          </w:p>
        </w:tc>
        <w:tc>
          <w:tcPr>
            <w:tcW w:w="700" w:type="dxa"/>
            <w:tcBorders>
              <w:top w:val="single" w:sz="2" w:space="0" w:color="000000"/>
              <w:left w:val="single" w:sz="2" w:space="0" w:color="000000"/>
              <w:bottom w:val="single" w:sz="2" w:space="0" w:color="000000"/>
              <w:right w:val="single" w:sz="2" w:space="0" w:color="000000"/>
            </w:tcBorders>
          </w:tcPr>
          <w:p w14:paraId="05FE7843" w14:textId="77777777" w:rsidR="005904CA" w:rsidRDefault="005904CA" w:rsidP="007E0190">
            <w:pPr>
              <w:pStyle w:val="TableParagraph"/>
              <w:kinsoku w:val="0"/>
              <w:overflowPunct w:val="0"/>
              <w:spacing w:before="110"/>
              <w:ind w:left="108" w:right="83"/>
              <w:jc w:val="center"/>
              <w:rPr>
                <w:sz w:val="18"/>
                <w:szCs w:val="18"/>
              </w:rPr>
            </w:pPr>
            <w:r>
              <w:rPr>
                <w:sz w:val="18"/>
                <w:szCs w:val="18"/>
              </w:rPr>
              <w:t>58</w:t>
            </w:r>
          </w:p>
        </w:tc>
        <w:tc>
          <w:tcPr>
            <w:tcW w:w="600" w:type="dxa"/>
            <w:tcBorders>
              <w:top w:val="single" w:sz="2" w:space="0" w:color="000000"/>
              <w:left w:val="single" w:sz="2" w:space="0" w:color="000000"/>
              <w:bottom w:val="single" w:sz="2" w:space="0" w:color="000000"/>
              <w:right w:val="single" w:sz="2" w:space="0" w:color="000000"/>
            </w:tcBorders>
          </w:tcPr>
          <w:p w14:paraId="0E584B7B" w14:textId="77777777" w:rsidR="005904CA" w:rsidRDefault="005904CA" w:rsidP="007E0190">
            <w:pPr>
              <w:pStyle w:val="TableParagraph"/>
              <w:kinsoku w:val="0"/>
              <w:overflowPunct w:val="0"/>
              <w:spacing w:before="110"/>
              <w:ind w:left="142" w:right="118"/>
              <w:jc w:val="center"/>
              <w:rPr>
                <w:sz w:val="18"/>
                <w:szCs w:val="18"/>
              </w:rPr>
            </w:pPr>
            <w:r>
              <w:rPr>
                <w:sz w:val="18"/>
                <w:szCs w:val="18"/>
              </w:rPr>
              <w:t>84</w:t>
            </w:r>
          </w:p>
        </w:tc>
        <w:tc>
          <w:tcPr>
            <w:tcW w:w="701" w:type="dxa"/>
            <w:tcBorders>
              <w:top w:val="single" w:sz="2" w:space="0" w:color="000000"/>
              <w:left w:val="single" w:sz="2" w:space="0" w:color="000000"/>
              <w:bottom w:val="single" w:sz="2" w:space="0" w:color="000000"/>
              <w:right w:val="single" w:sz="2" w:space="0" w:color="000000"/>
            </w:tcBorders>
          </w:tcPr>
          <w:p w14:paraId="6C545671" w14:textId="77777777" w:rsidR="005904CA" w:rsidRDefault="005904CA" w:rsidP="007E0190">
            <w:pPr>
              <w:pStyle w:val="TableParagraph"/>
              <w:kinsoku w:val="0"/>
              <w:overflowPunct w:val="0"/>
              <w:spacing w:before="110"/>
              <w:ind w:right="244"/>
              <w:jc w:val="right"/>
              <w:rPr>
                <w:sz w:val="18"/>
                <w:szCs w:val="18"/>
              </w:rPr>
            </w:pPr>
            <w:r>
              <w:rPr>
                <w:sz w:val="18"/>
                <w:szCs w:val="18"/>
              </w:rPr>
              <w:t>84</w:t>
            </w:r>
          </w:p>
        </w:tc>
        <w:tc>
          <w:tcPr>
            <w:tcW w:w="600" w:type="dxa"/>
            <w:tcBorders>
              <w:top w:val="single" w:sz="2" w:space="0" w:color="000000"/>
              <w:left w:val="single" w:sz="2" w:space="0" w:color="000000"/>
              <w:bottom w:val="single" w:sz="2" w:space="0" w:color="000000"/>
              <w:right w:val="single" w:sz="2" w:space="0" w:color="000000"/>
            </w:tcBorders>
          </w:tcPr>
          <w:p w14:paraId="7A85260F"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6111F4C6"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08E83C5B"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50601C2A"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12255E70" w14:textId="77777777" w:rsidR="005904CA" w:rsidRDefault="005904CA" w:rsidP="007E0190">
            <w:pPr>
              <w:pStyle w:val="TableParagraph"/>
              <w:kinsoku w:val="0"/>
              <w:overflowPunct w:val="0"/>
              <w:rPr>
                <w:sz w:val="18"/>
                <w:szCs w:val="18"/>
              </w:rPr>
            </w:pPr>
          </w:p>
        </w:tc>
        <w:tc>
          <w:tcPr>
            <w:tcW w:w="701" w:type="dxa"/>
            <w:tcBorders>
              <w:top w:val="single" w:sz="2" w:space="0" w:color="000000"/>
              <w:left w:val="single" w:sz="2" w:space="0" w:color="000000"/>
              <w:bottom w:val="single" w:sz="2" w:space="0" w:color="000000"/>
              <w:right w:val="single" w:sz="2" w:space="0" w:color="000000"/>
            </w:tcBorders>
          </w:tcPr>
          <w:p w14:paraId="3EA4A6BC"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4D9D4F0A"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26EE1D2F"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17E252CB" w14:textId="77777777" w:rsidR="005904CA" w:rsidRDefault="005904CA" w:rsidP="007E0190">
            <w:pPr>
              <w:pStyle w:val="TableParagraph"/>
              <w:kinsoku w:val="0"/>
              <w:overflowPunct w:val="0"/>
              <w:rPr>
                <w:sz w:val="18"/>
                <w:szCs w:val="18"/>
              </w:rPr>
            </w:pPr>
          </w:p>
        </w:tc>
      </w:tr>
      <w:tr w:rsidR="005904CA" w14:paraId="09173923"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65C6DF2E" w14:textId="77777777" w:rsidR="005904CA" w:rsidRDefault="005904CA" w:rsidP="007E0190">
            <w:pPr>
              <w:pStyle w:val="TableParagraph"/>
              <w:kinsoku w:val="0"/>
              <w:overflowPunct w:val="0"/>
              <w:spacing w:before="109"/>
              <w:ind w:left="103" w:right="93"/>
              <w:jc w:val="center"/>
              <w:rPr>
                <w:sz w:val="18"/>
                <w:szCs w:val="18"/>
              </w:rPr>
            </w:pPr>
            <w:r>
              <w:rPr>
                <w:sz w:val="18"/>
                <w:szCs w:val="18"/>
              </w:rPr>
              <w:t>20</w:t>
            </w:r>
          </w:p>
        </w:tc>
        <w:tc>
          <w:tcPr>
            <w:tcW w:w="600" w:type="dxa"/>
            <w:tcBorders>
              <w:top w:val="single" w:sz="2" w:space="0" w:color="000000"/>
              <w:left w:val="single" w:sz="2" w:space="0" w:color="000000"/>
              <w:bottom w:val="single" w:sz="2" w:space="0" w:color="000000"/>
              <w:right w:val="single" w:sz="2" w:space="0" w:color="000000"/>
            </w:tcBorders>
          </w:tcPr>
          <w:p w14:paraId="196CC7C6" w14:textId="77777777" w:rsidR="005904CA" w:rsidRDefault="005904CA" w:rsidP="007E0190">
            <w:pPr>
              <w:pStyle w:val="TableParagraph"/>
              <w:kinsoku w:val="0"/>
              <w:overflowPunct w:val="0"/>
              <w:spacing w:before="109"/>
              <w:ind w:left="142" w:right="118"/>
              <w:jc w:val="center"/>
              <w:rPr>
                <w:sz w:val="18"/>
                <w:szCs w:val="18"/>
              </w:rPr>
            </w:pPr>
            <w:r>
              <w:rPr>
                <w:sz w:val="18"/>
                <w:szCs w:val="18"/>
              </w:rPr>
              <w:t>45</w:t>
            </w:r>
          </w:p>
        </w:tc>
        <w:tc>
          <w:tcPr>
            <w:tcW w:w="700" w:type="dxa"/>
            <w:tcBorders>
              <w:top w:val="single" w:sz="2" w:space="0" w:color="000000"/>
              <w:left w:val="single" w:sz="2" w:space="0" w:color="000000"/>
              <w:bottom w:val="single" w:sz="2" w:space="0" w:color="000000"/>
              <w:right w:val="single" w:sz="2" w:space="0" w:color="000000"/>
            </w:tcBorders>
          </w:tcPr>
          <w:p w14:paraId="7D38A528" w14:textId="77777777" w:rsidR="005904CA" w:rsidRDefault="005904CA" w:rsidP="007E0190">
            <w:pPr>
              <w:pStyle w:val="TableParagraph"/>
              <w:kinsoku w:val="0"/>
              <w:overflowPunct w:val="0"/>
              <w:spacing w:before="109"/>
              <w:ind w:left="108" w:right="83"/>
              <w:jc w:val="center"/>
              <w:rPr>
                <w:sz w:val="18"/>
                <w:szCs w:val="18"/>
              </w:rPr>
            </w:pPr>
            <w:r>
              <w:rPr>
                <w:sz w:val="18"/>
                <w:szCs w:val="18"/>
              </w:rPr>
              <w:t>59</w:t>
            </w:r>
          </w:p>
        </w:tc>
        <w:tc>
          <w:tcPr>
            <w:tcW w:w="600" w:type="dxa"/>
            <w:tcBorders>
              <w:top w:val="single" w:sz="2" w:space="0" w:color="000000"/>
              <w:left w:val="single" w:sz="2" w:space="0" w:color="000000"/>
              <w:bottom w:val="single" w:sz="2" w:space="0" w:color="000000"/>
              <w:right w:val="single" w:sz="2" w:space="0" w:color="000000"/>
            </w:tcBorders>
          </w:tcPr>
          <w:p w14:paraId="0124F283" w14:textId="77777777" w:rsidR="005904CA" w:rsidRDefault="005904CA" w:rsidP="007E0190">
            <w:pPr>
              <w:pStyle w:val="TableParagraph"/>
              <w:kinsoku w:val="0"/>
              <w:overflowPunct w:val="0"/>
              <w:spacing w:before="109"/>
              <w:ind w:left="142" w:right="118"/>
              <w:jc w:val="center"/>
              <w:rPr>
                <w:sz w:val="18"/>
                <w:szCs w:val="18"/>
              </w:rPr>
            </w:pPr>
            <w:r>
              <w:rPr>
                <w:sz w:val="18"/>
                <w:szCs w:val="18"/>
              </w:rPr>
              <w:t>89</w:t>
            </w:r>
          </w:p>
        </w:tc>
        <w:tc>
          <w:tcPr>
            <w:tcW w:w="701" w:type="dxa"/>
            <w:tcBorders>
              <w:top w:val="single" w:sz="2" w:space="0" w:color="000000"/>
              <w:left w:val="single" w:sz="2" w:space="0" w:color="000000"/>
              <w:bottom w:val="single" w:sz="2" w:space="0" w:color="000000"/>
              <w:right w:val="single" w:sz="2" w:space="0" w:color="000000"/>
            </w:tcBorders>
          </w:tcPr>
          <w:p w14:paraId="01782C30" w14:textId="77777777" w:rsidR="005904CA" w:rsidRDefault="005904CA" w:rsidP="007E0190">
            <w:pPr>
              <w:pStyle w:val="TableParagraph"/>
              <w:kinsoku w:val="0"/>
              <w:overflowPunct w:val="0"/>
              <w:spacing w:before="109"/>
              <w:ind w:right="244"/>
              <w:jc w:val="right"/>
              <w:rPr>
                <w:sz w:val="18"/>
                <w:szCs w:val="18"/>
              </w:rPr>
            </w:pPr>
            <w:r>
              <w:rPr>
                <w:sz w:val="18"/>
                <w:szCs w:val="18"/>
              </w:rPr>
              <w:t>88</w:t>
            </w:r>
          </w:p>
        </w:tc>
        <w:tc>
          <w:tcPr>
            <w:tcW w:w="600" w:type="dxa"/>
            <w:tcBorders>
              <w:top w:val="single" w:sz="2" w:space="0" w:color="000000"/>
              <w:left w:val="single" w:sz="2" w:space="0" w:color="000000"/>
              <w:bottom w:val="single" w:sz="2" w:space="0" w:color="000000"/>
              <w:right w:val="single" w:sz="2" w:space="0" w:color="000000"/>
            </w:tcBorders>
          </w:tcPr>
          <w:p w14:paraId="7A43E170"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192C6D47"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5868F104"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4CF31772"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24D746F5" w14:textId="77777777" w:rsidR="005904CA" w:rsidRDefault="005904CA" w:rsidP="007E0190">
            <w:pPr>
              <w:pStyle w:val="TableParagraph"/>
              <w:kinsoku w:val="0"/>
              <w:overflowPunct w:val="0"/>
              <w:rPr>
                <w:sz w:val="18"/>
                <w:szCs w:val="18"/>
              </w:rPr>
            </w:pPr>
          </w:p>
        </w:tc>
        <w:tc>
          <w:tcPr>
            <w:tcW w:w="701" w:type="dxa"/>
            <w:tcBorders>
              <w:top w:val="single" w:sz="2" w:space="0" w:color="000000"/>
              <w:left w:val="single" w:sz="2" w:space="0" w:color="000000"/>
              <w:bottom w:val="single" w:sz="2" w:space="0" w:color="000000"/>
              <w:right w:val="single" w:sz="2" w:space="0" w:color="000000"/>
            </w:tcBorders>
          </w:tcPr>
          <w:p w14:paraId="71C9F6F9"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6C14A3B8"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6ED9AE05"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2FF5F07A" w14:textId="77777777" w:rsidR="005904CA" w:rsidRDefault="005904CA" w:rsidP="007E0190">
            <w:pPr>
              <w:pStyle w:val="TableParagraph"/>
              <w:kinsoku w:val="0"/>
              <w:overflowPunct w:val="0"/>
              <w:rPr>
                <w:sz w:val="18"/>
                <w:szCs w:val="18"/>
              </w:rPr>
            </w:pPr>
          </w:p>
        </w:tc>
      </w:tr>
      <w:tr w:rsidR="005904CA" w14:paraId="589A4564"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5AF7ABC3" w14:textId="77777777" w:rsidR="005904CA" w:rsidRDefault="005904CA" w:rsidP="007E0190">
            <w:pPr>
              <w:pStyle w:val="TableParagraph"/>
              <w:kinsoku w:val="0"/>
              <w:overflowPunct w:val="0"/>
              <w:spacing w:before="109"/>
              <w:ind w:left="103" w:right="93"/>
              <w:jc w:val="center"/>
              <w:rPr>
                <w:sz w:val="18"/>
                <w:szCs w:val="18"/>
              </w:rPr>
            </w:pPr>
            <w:r>
              <w:rPr>
                <w:sz w:val="18"/>
                <w:szCs w:val="18"/>
              </w:rPr>
              <w:t>21</w:t>
            </w:r>
          </w:p>
        </w:tc>
        <w:tc>
          <w:tcPr>
            <w:tcW w:w="600" w:type="dxa"/>
            <w:tcBorders>
              <w:top w:val="single" w:sz="2" w:space="0" w:color="000000"/>
              <w:left w:val="single" w:sz="2" w:space="0" w:color="000000"/>
              <w:bottom w:val="single" w:sz="2" w:space="0" w:color="000000"/>
              <w:right w:val="single" w:sz="2" w:space="0" w:color="000000"/>
            </w:tcBorders>
          </w:tcPr>
          <w:p w14:paraId="6A852C95" w14:textId="77777777" w:rsidR="005904CA" w:rsidRDefault="005904CA" w:rsidP="007E0190">
            <w:pPr>
              <w:pStyle w:val="TableParagraph"/>
              <w:kinsoku w:val="0"/>
              <w:overflowPunct w:val="0"/>
              <w:spacing w:before="109"/>
              <w:ind w:left="142" w:right="118"/>
              <w:jc w:val="center"/>
              <w:rPr>
                <w:sz w:val="18"/>
                <w:szCs w:val="18"/>
              </w:rPr>
            </w:pPr>
            <w:r>
              <w:rPr>
                <w:sz w:val="18"/>
                <w:szCs w:val="18"/>
              </w:rPr>
              <w:t>47</w:t>
            </w:r>
          </w:p>
        </w:tc>
        <w:tc>
          <w:tcPr>
            <w:tcW w:w="700" w:type="dxa"/>
            <w:tcBorders>
              <w:top w:val="single" w:sz="2" w:space="0" w:color="000000"/>
              <w:left w:val="single" w:sz="2" w:space="0" w:color="000000"/>
              <w:bottom w:val="single" w:sz="2" w:space="0" w:color="000000"/>
              <w:right w:val="single" w:sz="2" w:space="0" w:color="000000"/>
            </w:tcBorders>
          </w:tcPr>
          <w:p w14:paraId="120C3AAE" w14:textId="77777777" w:rsidR="005904CA" w:rsidRDefault="005904CA" w:rsidP="007E0190">
            <w:pPr>
              <w:pStyle w:val="TableParagraph"/>
              <w:kinsoku w:val="0"/>
              <w:overflowPunct w:val="0"/>
              <w:spacing w:before="109"/>
              <w:ind w:left="108" w:right="83"/>
              <w:jc w:val="center"/>
              <w:rPr>
                <w:sz w:val="18"/>
                <w:szCs w:val="18"/>
              </w:rPr>
            </w:pPr>
            <w:r>
              <w:rPr>
                <w:sz w:val="18"/>
                <w:szCs w:val="18"/>
              </w:rPr>
              <w:t>62</w:t>
            </w:r>
          </w:p>
        </w:tc>
        <w:tc>
          <w:tcPr>
            <w:tcW w:w="600" w:type="dxa"/>
            <w:tcBorders>
              <w:top w:val="single" w:sz="2" w:space="0" w:color="000000"/>
              <w:left w:val="single" w:sz="2" w:space="0" w:color="000000"/>
              <w:bottom w:val="single" w:sz="2" w:space="0" w:color="000000"/>
              <w:right w:val="single" w:sz="2" w:space="0" w:color="000000"/>
            </w:tcBorders>
          </w:tcPr>
          <w:p w14:paraId="7A33E3EC" w14:textId="77777777" w:rsidR="005904CA" w:rsidRDefault="005904CA" w:rsidP="007E0190">
            <w:pPr>
              <w:pStyle w:val="TableParagraph"/>
              <w:kinsoku w:val="0"/>
              <w:overflowPunct w:val="0"/>
              <w:spacing w:before="109"/>
              <w:ind w:left="142" w:right="118"/>
              <w:jc w:val="center"/>
              <w:rPr>
                <w:sz w:val="18"/>
                <w:szCs w:val="18"/>
              </w:rPr>
            </w:pPr>
            <w:r>
              <w:rPr>
                <w:sz w:val="18"/>
                <w:szCs w:val="18"/>
              </w:rPr>
              <w:t>94</w:t>
            </w:r>
          </w:p>
        </w:tc>
        <w:tc>
          <w:tcPr>
            <w:tcW w:w="701" w:type="dxa"/>
            <w:tcBorders>
              <w:top w:val="single" w:sz="2" w:space="0" w:color="000000"/>
              <w:left w:val="single" w:sz="2" w:space="0" w:color="000000"/>
              <w:bottom w:val="single" w:sz="2" w:space="0" w:color="000000"/>
              <w:right w:val="single" w:sz="2" w:space="0" w:color="000000"/>
            </w:tcBorders>
          </w:tcPr>
          <w:p w14:paraId="33BBD636" w14:textId="77777777" w:rsidR="005904CA" w:rsidRDefault="005904CA" w:rsidP="007E0190">
            <w:pPr>
              <w:pStyle w:val="TableParagraph"/>
              <w:kinsoku w:val="0"/>
              <w:overflowPunct w:val="0"/>
              <w:spacing w:before="109"/>
              <w:ind w:right="244"/>
              <w:jc w:val="right"/>
              <w:rPr>
                <w:sz w:val="18"/>
                <w:szCs w:val="18"/>
              </w:rPr>
            </w:pPr>
            <w:r>
              <w:rPr>
                <w:sz w:val="18"/>
                <w:szCs w:val="18"/>
              </w:rPr>
              <w:t>94</w:t>
            </w:r>
          </w:p>
        </w:tc>
        <w:tc>
          <w:tcPr>
            <w:tcW w:w="600" w:type="dxa"/>
            <w:tcBorders>
              <w:top w:val="single" w:sz="2" w:space="0" w:color="000000"/>
              <w:left w:val="single" w:sz="2" w:space="0" w:color="000000"/>
              <w:bottom w:val="single" w:sz="2" w:space="0" w:color="000000"/>
              <w:right w:val="single" w:sz="2" w:space="0" w:color="000000"/>
            </w:tcBorders>
          </w:tcPr>
          <w:p w14:paraId="4815AAA9"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0240F575"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111537BD"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760803E8"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2C8ADF9B" w14:textId="77777777" w:rsidR="005904CA" w:rsidRDefault="005904CA" w:rsidP="007E0190">
            <w:pPr>
              <w:pStyle w:val="TableParagraph"/>
              <w:kinsoku w:val="0"/>
              <w:overflowPunct w:val="0"/>
              <w:rPr>
                <w:sz w:val="18"/>
                <w:szCs w:val="18"/>
              </w:rPr>
            </w:pPr>
          </w:p>
        </w:tc>
        <w:tc>
          <w:tcPr>
            <w:tcW w:w="701" w:type="dxa"/>
            <w:tcBorders>
              <w:top w:val="single" w:sz="2" w:space="0" w:color="000000"/>
              <w:left w:val="single" w:sz="2" w:space="0" w:color="000000"/>
              <w:bottom w:val="single" w:sz="2" w:space="0" w:color="000000"/>
              <w:right w:val="single" w:sz="2" w:space="0" w:color="000000"/>
            </w:tcBorders>
          </w:tcPr>
          <w:p w14:paraId="66B10EC1"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318FECF6"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798273F4"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1CA748A3" w14:textId="77777777" w:rsidR="005904CA" w:rsidRDefault="005904CA" w:rsidP="007E0190">
            <w:pPr>
              <w:pStyle w:val="TableParagraph"/>
              <w:kinsoku w:val="0"/>
              <w:overflowPunct w:val="0"/>
              <w:rPr>
                <w:sz w:val="18"/>
                <w:szCs w:val="18"/>
              </w:rPr>
            </w:pPr>
          </w:p>
        </w:tc>
      </w:tr>
      <w:tr w:rsidR="005904CA" w14:paraId="79EBE2E4" w14:textId="77777777" w:rsidTr="007E0190">
        <w:trPr>
          <w:trHeight w:val="372"/>
        </w:trPr>
        <w:tc>
          <w:tcPr>
            <w:tcW w:w="500" w:type="dxa"/>
            <w:tcBorders>
              <w:top w:val="single" w:sz="2" w:space="0" w:color="000000"/>
              <w:left w:val="single" w:sz="12" w:space="0" w:color="000000"/>
              <w:bottom w:val="single" w:sz="2" w:space="0" w:color="000000"/>
              <w:right w:val="single" w:sz="2" w:space="0" w:color="000000"/>
            </w:tcBorders>
          </w:tcPr>
          <w:p w14:paraId="316505AA" w14:textId="77777777" w:rsidR="005904CA" w:rsidRDefault="005904CA" w:rsidP="007E0190">
            <w:pPr>
              <w:pStyle w:val="TableParagraph"/>
              <w:kinsoku w:val="0"/>
              <w:overflowPunct w:val="0"/>
              <w:spacing w:before="109"/>
              <w:ind w:left="103" w:right="93"/>
              <w:jc w:val="center"/>
              <w:rPr>
                <w:sz w:val="18"/>
                <w:szCs w:val="18"/>
              </w:rPr>
            </w:pPr>
            <w:r>
              <w:rPr>
                <w:sz w:val="18"/>
                <w:szCs w:val="18"/>
              </w:rPr>
              <w:t>22</w:t>
            </w:r>
          </w:p>
        </w:tc>
        <w:tc>
          <w:tcPr>
            <w:tcW w:w="600" w:type="dxa"/>
            <w:tcBorders>
              <w:top w:val="single" w:sz="2" w:space="0" w:color="000000"/>
              <w:left w:val="single" w:sz="2" w:space="0" w:color="000000"/>
              <w:bottom w:val="single" w:sz="2" w:space="0" w:color="000000"/>
              <w:right w:val="single" w:sz="2" w:space="0" w:color="000000"/>
            </w:tcBorders>
          </w:tcPr>
          <w:p w14:paraId="0B9719A9" w14:textId="77777777" w:rsidR="005904CA" w:rsidRDefault="005904CA" w:rsidP="007E0190">
            <w:pPr>
              <w:pStyle w:val="TableParagraph"/>
              <w:kinsoku w:val="0"/>
              <w:overflowPunct w:val="0"/>
              <w:spacing w:before="109"/>
              <w:ind w:left="142" w:right="118"/>
              <w:jc w:val="center"/>
              <w:rPr>
                <w:sz w:val="18"/>
                <w:szCs w:val="18"/>
              </w:rPr>
            </w:pPr>
            <w:r>
              <w:rPr>
                <w:sz w:val="18"/>
                <w:szCs w:val="18"/>
              </w:rPr>
              <w:t>49</w:t>
            </w:r>
          </w:p>
        </w:tc>
        <w:tc>
          <w:tcPr>
            <w:tcW w:w="700" w:type="dxa"/>
            <w:tcBorders>
              <w:top w:val="single" w:sz="2" w:space="0" w:color="000000"/>
              <w:left w:val="single" w:sz="2" w:space="0" w:color="000000"/>
              <w:bottom w:val="single" w:sz="2" w:space="0" w:color="000000"/>
              <w:right w:val="single" w:sz="2" w:space="0" w:color="000000"/>
            </w:tcBorders>
          </w:tcPr>
          <w:p w14:paraId="3EC02623" w14:textId="77777777" w:rsidR="005904CA" w:rsidRDefault="005904CA" w:rsidP="007E0190">
            <w:pPr>
              <w:pStyle w:val="TableParagraph"/>
              <w:kinsoku w:val="0"/>
              <w:overflowPunct w:val="0"/>
              <w:spacing w:before="109"/>
              <w:ind w:left="108" w:right="83"/>
              <w:jc w:val="center"/>
              <w:rPr>
                <w:sz w:val="18"/>
                <w:szCs w:val="18"/>
              </w:rPr>
            </w:pPr>
            <w:r>
              <w:rPr>
                <w:sz w:val="18"/>
                <w:szCs w:val="18"/>
              </w:rPr>
              <w:t>67</w:t>
            </w:r>
          </w:p>
        </w:tc>
        <w:tc>
          <w:tcPr>
            <w:tcW w:w="600" w:type="dxa"/>
            <w:tcBorders>
              <w:top w:val="single" w:sz="2" w:space="0" w:color="000000"/>
              <w:left w:val="single" w:sz="2" w:space="0" w:color="000000"/>
              <w:bottom w:val="single" w:sz="2" w:space="0" w:color="000000"/>
              <w:right w:val="single" w:sz="2" w:space="0" w:color="000000"/>
            </w:tcBorders>
          </w:tcPr>
          <w:p w14:paraId="6C83D9F7" w14:textId="77777777" w:rsidR="005904CA" w:rsidRDefault="005904CA" w:rsidP="007E0190">
            <w:pPr>
              <w:pStyle w:val="TableParagraph"/>
              <w:kinsoku w:val="0"/>
              <w:overflowPunct w:val="0"/>
              <w:spacing w:before="109"/>
              <w:ind w:left="142" w:right="118"/>
              <w:jc w:val="center"/>
              <w:rPr>
                <w:sz w:val="18"/>
                <w:szCs w:val="18"/>
              </w:rPr>
            </w:pPr>
            <w:r>
              <w:rPr>
                <w:sz w:val="18"/>
                <w:szCs w:val="18"/>
              </w:rPr>
              <w:t>99</w:t>
            </w:r>
          </w:p>
        </w:tc>
        <w:tc>
          <w:tcPr>
            <w:tcW w:w="701" w:type="dxa"/>
            <w:tcBorders>
              <w:top w:val="single" w:sz="2" w:space="0" w:color="000000"/>
              <w:left w:val="single" w:sz="2" w:space="0" w:color="000000"/>
              <w:bottom w:val="single" w:sz="2" w:space="0" w:color="000000"/>
              <w:right w:val="single" w:sz="2" w:space="0" w:color="000000"/>
            </w:tcBorders>
          </w:tcPr>
          <w:p w14:paraId="194DBCFD" w14:textId="77777777" w:rsidR="005904CA" w:rsidRDefault="005904CA" w:rsidP="007E0190">
            <w:pPr>
              <w:pStyle w:val="TableParagraph"/>
              <w:kinsoku w:val="0"/>
              <w:overflowPunct w:val="0"/>
              <w:spacing w:before="109"/>
              <w:ind w:right="244"/>
              <w:jc w:val="right"/>
              <w:rPr>
                <w:sz w:val="18"/>
                <w:szCs w:val="18"/>
              </w:rPr>
            </w:pPr>
            <w:r>
              <w:rPr>
                <w:sz w:val="18"/>
                <w:szCs w:val="18"/>
              </w:rPr>
              <w:t>98</w:t>
            </w:r>
          </w:p>
        </w:tc>
        <w:tc>
          <w:tcPr>
            <w:tcW w:w="600" w:type="dxa"/>
            <w:tcBorders>
              <w:top w:val="single" w:sz="2" w:space="0" w:color="000000"/>
              <w:left w:val="single" w:sz="2" w:space="0" w:color="000000"/>
              <w:bottom w:val="single" w:sz="2" w:space="0" w:color="000000"/>
              <w:right w:val="single" w:sz="2" w:space="0" w:color="000000"/>
            </w:tcBorders>
          </w:tcPr>
          <w:p w14:paraId="5657EAE2"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05DACA0E"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3586286B"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76C96696"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277180E7" w14:textId="77777777" w:rsidR="005904CA" w:rsidRDefault="005904CA" w:rsidP="007E0190">
            <w:pPr>
              <w:pStyle w:val="TableParagraph"/>
              <w:kinsoku w:val="0"/>
              <w:overflowPunct w:val="0"/>
              <w:rPr>
                <w:sz w:val="18"/>
                <w:szCs w:val="18"/>
              </w:rPr>
            </w:pPr>
          </w:p>
        </w:tc>
        <w:tc>
          <w:tcPr>
            <w:tcW w:w="701" w:type="dxa"/>
            <w:tcBorders>
              <w:top w:val="single" w:sz="2" w:space="0" w:color="000000"/>
              <w:left w:val="single" w:sz="2" w:space="0" w:color="000000"/>
              <w:bottom w:val="single" w:sz="2" w:space="0" w:color="000000"/>
              <w:right w:val="single" w:sz="2" w:space="0" w:color="000000"/>
            </w:tcBorders>
          </w:tcPr>
          <w:p w14:paraId="486AF3DC"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4A1A25E0"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682BCBE1"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733957D8" w14:textId="77777777" w:rsidR="005904CA" w:rsidRDefault="005904CA" w:rsidP="007E0190">
            <w:pPr>
              <w:pStyle w:val="TableParagraph"/>
              <w:kinsoku w:val="0"/>
              <w:overflowPunct w:val="0"/>
              <w:rPr>
                <w:sz w:val="18"/>
                <w:szCs w:val="18"/>
              </w:rPr>
            </w:pPr>
          </w:p>
        </w:tc>
      </w:tr>
      <w:tr w:rsidR="005904CA" w14:paraId="488B1AA0"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696C348B" w14:textId="77777777" w:rsidR="005904CA" w:rsidRDefault="005904CA" w:rsidP="007E0190">
            <w:pPr>
              <w:pStyle w:val="TableParagraph"/>
              <w:kinsoku w:val="0"/>
              <w:overflowPunct w:val="0"/>
              <w:spacing w:before="110"/>
              <w:ind w:left="103" w:right="93"/>
              <w:jc w:val="center"/>
              <w:rPr>
                <w:sz w:val="18"/>
                <w:szCs w:val="18"/>
              </w:rPr>
            </w:pPr>
            <w:r>
              <w:rPr>
                <w:sz w:val="18"/>
                <w:szCs w:val="18"/>
              </w:rPr>
              <w:t>23</w:t>
            </w:r>
          </w:p>
        </w:tc>
        <w:tc>
          <w:tcPr>
            <w:tcW w:w="600" w:type="dxa"/>
            <w:tcBorders>
              <w:top w:val="single" w:sz="2" w:space="0" w:color="000000"/>
              <w:left w:val="single" w:sz="2" w:space="0" w:color="000000"/>
              <w:bottom w:val="single" w:sz="2" w:space="0" w:color="000000"/>
              <w:right w:val="single" w:sz="2" w:space="0" w:color="000000"/>
            </w:tcBorders>
          </w:tcPr>
          <w:p w14:paraId="7728B21A" w14:textId="77777777" w:rsidR="005904CA" w:rsidRDefault="005904CA" w:rsidP="007E0190">
            <w:pPr>
              <w:pStyle w:val="TableParagraph"/>
              <w:kinsoku w:val="0"/>
              <w:overflowPunct w:val="0"/>
              <w:spacing w:before="110"/>
              <w:ind w:left="142" w:right="118"/>
              <w:jc w:val="center"/>
              <w:rPr>
                <w:sz w:val="18"/>
                <w:szCs w:val="18"/>
              </w:rPr>
            </w:pPr>
            <w:r>
              <w:rPr>
                <w:sz w:val="18"/>
                <w:szCs w:val="18"/>
              </w:rPr>
              <w:t>52</w:t>
            </w:r>
          </w:p>
        </w:tc>
        <w:tc>
          <w:tcPr>
            <w:tcW w:w="700" w:type="dxa"/>
            <w:tcBorders>
              <w:top w:val="single" w:sz="2" w:space="0" w:color="000000"/>
              <w:left w:val="single" w:sz="2" w:space="0" w:color="000000"/>
              <w:bottom w:val="single" w:sz="2" w:space="0" w:color="000000"/>
              <w:right w:val="single" w:sz="2" w:space="0" w:color="000000"/>
            </w:tcBorders>
          </w:tcPr>
          <w:p w14:paraId="6F458814" w14:textId="77777777" w:rsidR="005904CA" w:rsidRDefault="005904CA" w:rsidP="007E0190">
            <w:pPr>
              <w:pStyle w:val="TableParagraph"/>
              <w:kinsoku w:val="0"/>
              <w:overflowPunct w:val="0"/>
              <w:spacing w:before="110"/>
              <w:ind w:left="108" w:right="83"/>
              <w:jc w:val="center"/>
              <w:rPr>
                <w:sz w:val="18"/>
                <w:szCs w:val="18"/>
              </w:rPr>
            </w:pPr>
            <w:r>
              <w:rPr>
                <w:sz w:val="18"/>
                <w:szCs w:val="18"/>
              </w:rPr>
              <w:t>68</w:t>
            </w:r>
          </w:p>
        </w:tc>
        <w:tc>
          <w:tcPr>
            <w:tcW w:w="600" w:type="dxa"/>
            <w:tcBorders>
              <w:top w:val="single" w:sz="2" w:space="0" w:color="000000"/>
              <w:left w:val="single" w:sz="2" w:space="0" w:color="000000"/>
              <w:bottom w:val="single" w:sz="2" w:space="0" w:color="000000"/>
              <w:right w:val="single" w:sz="2" w:space="0" w:color="000000"/>
            </w:tcBorders>
          </w:tcPr>
          <w:p w14:paraId="59825230" w14:textId="77777777" w:rsidR="005904CA" w:rsidRDefault="005904CA" w:rsidP="007E0190">
            <w:pPr>
              <w:pStyle w:val="TableParagraph"/>
              <w:kinsoku w:val="0"/>
              <w:overflowPunct w:val="0"/>
              <w:spacing w:before="110"/>
              <w:ind w:left="143" w:right="118"/>
              <w:jc w:val="center"/>
              <w:rPr>
                <w:sz w:val="18"/>
                <w:szCs w:val="18"/>
              </w:rPr>
            </w:pPr>
            <w:r>
              <w:rPr>
                <w:sz w:val="18"/>
                <w:szCs w:val="18"/>
              </w:rPr>
              <w:t>103</w:t>
            </w:r>
          </w:p>
        </w:tc>
        <w:tc>
          <w:tcPr>
            <w:tcW w:w="701" w:type="dxa"/>
            <w:tcBorders>
              <w:top w:val="single" w:sz="2" w:space="0" w:color="000000"/>
              <w:left w:val="single" w:sz="2" w:space="0" w:color="000000"/>
              <w:bottom w:val="single" w:sz="2" w:space="0" w:color="000000"/>
              <w:right w:val="single" w:sz="2" w:space="0" w:color="000000"/>
            </w:tcBorders>
          </w:tcPr>
          <w:p w14:paraId="7797DD11" w14:textId="77777777" w:rsidR="005904CA" w:rsidRDefault="005904CA" w:rsidP="007E0190">
            <w:pPr>
              <w:pStyle w:val="TableParagraph"/>
              <w:kinsoku w:val="0"/>
              <w:overflowPunct w:val="0"/>
              <w:spacing w:before="110"/>
              <w:ind w:right="199"/>
              <w:jc w:val="right"/>
              <w:rPr>
                <w:sz w:val="18"/>
                <w:szCs w:val="18"/>
              </w:rPr>
            </w:pPr>
            <w:r>
              <w:rPr>
                <w:sz w:val="18"/>
                <w:szCs w:val="18"/>
              </w:rPr>
              <w:t>103</w:t>
            </w:r>
          </w:p>
        </w:tc>
        <w:tc>
          <w:tcPr>
            <w:tcW w:w="600" w:type="dxa"/>
            <w:tcBorders>
              <w:top w:val="single" w:sz="2" w:space="0" w:color="000000"/>
              <w:left w:val="single" w:sz="2" w:space="0" w:color="000000"/>
              <w:bottom w:val="single" w:sz="2" w:space="0" w:color="000000"/>
              <w:right w:val="single" w:sz="2" w:space="0" w:color="000000"/>
            </w:tcBorders>
          </w:tcPr>
          <w:p w14:paraId="1808C905"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24147167"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3F4F32D1"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5C5D50D1"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02F25A6A" w14:textId="77777777" w:rsidR="005904CA" w:rsidRDefault="005904CA" w:rsidP="007E0190">
            <w:pPr>
              <w:pStyle w:val="TableParagraph"/>
              <w:kinsoku w:val="0"/>
              <w:overflowPunct w:val="0"/>
              <w:rPr>
                <w:sz w:val="18"/>
                <w:szCs w:val="18"/>
              </w:rPr>
            </w:pPr>
          </w:p>
        </w:tc>
        <w:tc>
          <w:tcPr>
            <w:tcW w:w="701" w:type="dxa"/>
            <w:tcBorders>
              <w:top w:val="single" w:sz="2" w:space="0" w:color="000000"/>
              <w:left w:val="single" w:sz="2" w:space="0" w:color="000000"/>
              <w:bottom w:val="single" w:sz="2" w:space="0" w:color="000000"/>
              <w:right w:val="single" w:sz="2" w:space="0" w:color="000000"/>
            </w:tcBorders>
          </w:tcPr>
          <w:p w14:paraId="26834AFC"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15E05B0D"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5B11C05D"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530D83EE" w14:textId="77777777" w:rsidR="005904CA" w:rsidRDefault="005904CA" w:rsidP="007E0190">
            <w:pPr>
              <w:pStyle w:val="TableParagraph"/>
              <w:kinsoku w:val="0"/>
              <w:overflowPunct w:val="0"/>
              <w:rPr>
                <w:sz w:val="18"/>
                <w:szCs w:val="18"/>
              </w:rPr>
            </w:pPr>
          </w:p>
        </w:tc>
      </w:tr>
      <w:tr w:rsidR="005904CA" w14:paraId="69725891"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1B894BD0" w14:textId="77777777" w:rsidR="005904CA" w:rsidRDefault="005904CA" w:rsidP="007E0190">
            <w:pPr>
              <w:pStyle w:val="TableParagraph"/>
              <w:kinsoku w:val="0"/>
              <w:overflowPunct w:val="0"/>
              <w:spacing w:before="110"/>
              <w:ind w:left="103" w:right="93"/>
              <w:jc w:val="center"/>
              <w:rPr>
                <w:sz w:val="18"/>
                <w:szCs w:val="18"/>
              </w:rPr>
            </w:pPr>
            <w:r>
              <w:rPr>
                <w:sz w:val="18"/>
                <w:szCs w:val="18"/>
              </w:rPr>
              <w:t>24</w:t>
            </w:r>
          </w:p>
        </w:tc>
        <w:tc>
          <w:tcPr>
            <w:tcW w:w="600" w:type="dxa"/>
            <w:tcBorders>
              <w:top w:val="single" w:sz="2" w:space="0" w:color="000000"/>
              <w:left w:val="single" w:sz="2" w:space="0" w:color="000000"/>
              <w:bottom w:val="single" w:sz="2" w:space="0" w:color="000000"/>
              <w:right w:val="single" w:sz="2" w:space="0" w:color="000000"/>
            </w:tcBorders>
          </w:tcPr>
          <w:p w14:paraId="7D2E1C50" w14:textId="77777777" w:rsidR="005904CA" w:rsidRDefault="005904CA" w:rsidP="007E0190">
            <w:pPr>
              <w:pStyle w:val="TableParagraph"/>
              <w:kinsoku w:val="0"/>
              <w:overflowPunct w:val="0"/>
              <w:spacing w:before="110"/>
              <w:ind w:left="142" w:right="118"/>
              <w:jc w:val="center"/>
              <w:rPr>
                <w:sz w:val="18"/>
                <w:szCs w:val="18"/>
              </w:rPr>
            </w:pPr>
            <w:r>
              <w:rPr>
                <w:sz w:val="18"/>
                <w:szCs w:val="18"/>
              </w:rPr>
              <w:t>54</w:t>
            </w:r>
          </w:p>
        </w:tc>
        <w:tc>
          <w:tcPr>
            <w:tcW w:w="700" w:type="dxa"/>
            <w:tcBorders>
              <w:top w:val="single" w:sz="2" w:space="0" w:color="000000"/>
              <w:left w:val="single" w:sz="2" w:space="0" w:color="000000"/>
              <w:bottom w:val="single" w:sz="2" w:space="0" w:color="000000"/>
              <w:right w:val="single" w:sz="2" w:space="0" w:color="000000"/>
            </w:tcBorders>
          </w:tcPr>
          <w:p w14:paraId="6D011A47" w14:textId="77777777" w:rsidR="005904CA" w:rsidRDefault="005904CA" w:rsidP="007E0190">
            <w:pPr>
              <w:pStyle w:val="TableParagraph"/>
              <w:kinsoku w:val="0"/>
              <w:overflowPunct w:val="0"/>
              <w:spacing w:before="110"/>
              <w:ind w:left="108" w:right="83"/>
              <w:jc w:val="center"/>
              <w:rPr>
                <w:sz w:val="18"/>
                <w:szCs w:val="18"/>
              </w:rPr>
            </w:pPr>
            <w:r>
              <w:rPr>
                <w:sz w:val="18"/>
                <w:szCs w:val="18"/>
              </w:rPr>
              <w:t>71</w:t>
            </w:r>
          </w:p>
        </w:tc>
        <w:tc>
          <w:tcPr>
            <w:tcW w:w="600" w:type="dxa"/>
            <w:tcBorders>
              <w:top w:val="single" w:sz="2" w:space="0" w:color="000000"/>
              <w:left w:val="single" w:sz="2" w:space="0" w:color="000000"/>
              <w:bottom w:val="single" w:sz="2" w:space="0" w:color="000000"/>
              <w:right w:val="single" w:sz="2" w:space="0" w:color="000000"/>
            </w:tcBorders>
          </w:tcPr>
          <w:p w14:paraId="5E5A0150" w14:textId="77777777" w:rsidR="005904CA" w:rsidRDefault="005904CA" w:rsidP="007E0190">
            <w:pPr>
              <w:pStyle w:val="TableParagraph"/>
              <w:kinsoku w:val="0"/>
              <w:overflowPunct w:val="0"/>
              <w:spacing w:before="110"/>
              <w:ind w:left="143" w:right="118"/>
              <w:jc w:val="center"/>
              <w:rPr>
                <w:sz w:val="18"/>
                <w:szCs w:val="18"/>
              </w:rPr>
            </w:pPr>
            <w:r>
              <w:rPr>
                <w:sz w:val="18"/>
                <w:szCs w:val="18"/>
              </w:rPr>
              <w:t>108</w:t>
            </w:r>
          </w:p>
        </w:tc>
        <w:tc>
          <w:tcPr>
            <w:tcW w:w="701" w:type="dxa"/>
            <w:tcBorders>
              <w:top w:val="single" w:sz="2" w:space="0" w:color="000000"/>
              <w:left w:val="single" w:sz="2" w:space="0" w:color="000000"/>
              <w:bottom w:val="single" w:sz="2" w:space="0" w:color="000000"/>
              <w:right w:val="single" w:sz="2" w:space="0" w:color="000000"/>
            </w:tcBorders>
          </w:tcPr>
          <w:p w14:paraId="3DF14D14" w14:textId="77777777" w:rsidR="005904CA" w:rsidRDefault="005904CA" w:rsidP="007E0190">
            <w:pPr>
              <w:pStyle w:val="TableParagraph"/>
              <w:kinsoku w:val="0"/>
              <w:overflowPunct w:val="0"/>
              <w:spacing w:before="110"/>
              <w:ind w:right="199"/>
              <w:jc w:val="right"/>
              <w:rPr>
                <w:sz w:val="18"/>
                <w:szCs w:val="18"/>
              </w:rPr>
            </w:pPr>
            <w:r>
              <w:rPr>
                <w:sz w:val="18"/>
                <w:szCs w:val="18"/>
              </w:rPr>
              <w:t>107</w:t>
            </w:r>
          </w:p>
        </w:tc>
        <w:tc>
          <w:tcPr>
            <w:tcW w:w="600" w:type="dxa"/>
            <w:tcBorders>
              <w:top w:val="single" w:sz="2" w:space="0" w:color="000000"/>
              <w:left w:val="single" w:sz="2" w:space="0" w:color="000000"/>
              <w:bottom w:val="single" w:sz="2" w:space="0" w:color="000000"/>
              <w:right w:val="single" w:sz="2" w:space="0" w:color="000000"/>
            </w:tcBorders>
          </w:tcPr>
          <w:p w14:paraId="6D26CB22"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044BD383"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6BFDFB50"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099F2B25"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3A46E051" w14:textId="77777777" w:rsidR="005904CA" w:rsidRDefault="005904CA" w:rsidP="007E0190">
            <w:pPr>
              <w:pStyle w:val="TableParagraph"/>
              <w:kinsoku w:val="0"/>
              <w:overflowPunct w:val="0"/>
              <w:rPr>
                <w:sz w:val="18"/>
                <w:szCs w:val="18"/>
              </w:rPr>
            </w:pPr>
          </w:p>
        </w:tc>
        <w:tc>
          <w:tcPr>
            <w:tcW w:w="701" w:type="dxa"/>
            <w:tcBorders>
              <w:top w:val="single" w:sz="2" w:space="0" w:color="000000"/>
              <w:left w:val="single" w:sz="2" w:space="0" w:color="000000"/>
              <w:bottom w:val="single" w:sz="2" w:space="0" w:color="000000"/>
              <w:right w:val="single" w:sz="2" w:space="0" w:color="000000"/>
            </w:tcBorders>
          </w:tcPr>
          <w:p w14:paraId="4C184DE7"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5B7185E3"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2D2A2FAE"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4673F45C" w14:textId="77777777" w:rsidR="005904CA" w:rsidRDefault="005904CA" w:rsidP="007E0190">
            <w:pPr>
              <w:pStyle w:val="TableParagraph"/>
              <w:kinsoku w:val="0"/>
              <w:overflowPunct w:val="0"/>
              <w:rPr>
                <w:sz w:val="18"/>
                <w:szCs w:val="18"/>
              </w:rPr>
            </w:pPr>
          </w:p>
        </w:tc>
      </w:tr>
      <w:tr w:rsidR="005904CA" w14:paraId="33BBE160"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62BCA923" w14:textId="77777777" w:rsidR="005904CA" w:rsidRDefault="005904CA" w:rsidP="007E0190">
            <w:pPr>
              <w:pStyle w:val="TableParagraph"/>
              <w:kinsoku w:val="0"/>
              <w:overflowPunct w:val="0"/>
              <w:spacing w:before="110"/>
              <w:ind w:left="103" w:right="93"/>
              <w:jc w:val="center"/>
              <w:rPr>
                <w:sz w:val="18"/>
                <w:szCs w:val="18"/>
              </w:rPr>
            </w:pPr>
            <w:r>
              <w:rPr>
                <w:sz w:val="18"/>
                <w:szCs w:val="18"/>
              </w:rPr>
              <w:t>25</w:t>
            </w:r>
          </w:p>
        </w:tc>
        <w:tc>
          <w:tcPr>
            <w:tcW w:w="600" w:type="dxa"/>
            <w:tcBorders>
              <w:top w:val="single" w:sz="2" w:space="0" w:color="000000"/>
              <w:left w:val="single" w:sz="2" w:space="0" w:color="000000"/>
              <w:bottom w:val="single" w:sz="2" w:space="0" w:color="000000"/>
              <w:right w:val="single" w:sz="2" w:space="0" w:color="000000"/>
            </w:tcBorders>
          </w:tcPr>
          <w:p w14:paraId="7AB18438" w14:textId="77777777" w:rsidR="005904CA" w:rsidRDefault="005904CA" w:rsidP="007E0190">
            <w:pPr>
              <w:pStyle w:val="TableParagraph"/>
              <w:kinsoku w:val="0"/>
              <w:overflowPunct w:val="0"/>
              <w:spacing w:before="110"/>
              <w:ind w:left="142" w:right="118"/>
              <w:jc w:val="center"/>
              <w:rPr>
                <w:sz w:val="18"/>
                <w:szCs w:val="18"/>
              </w:rPr>
            </w:pPr>
            <w:r>
              <w:rPr>
                <w:sz w:val="18"/>
                <w:szCs w:val="18"/>
              </w:rPr>
              <w:t>57</w:t>
            </w:r>
          </w:p>
        </w:tc>
        <w:tc>
          <w:tcPr>
            <w:tcW w:w="700" w:type="dxa"/>
            <w:tcBorders>
              <w:top w:val="single" w:sz="2" w:space="0" w:color="000000"/>
              <w:left w:val="single" w:sz="2" w:space="0" w:color="000000"/>
              <w:bottom w:val="single" w:sz="2" w:space="0" w:color="000000"/>
              <w:right w:val="single" w:sz="2" w:space="0" w:color="000000"/>
            </w:tcBorders>
          </w:tcPr>
          <w:p w14:paraId="072A56C0" w14:textId="77777777" w:rsidR="005904CA" w:rsidRDefault="005904CA" w:rsidP="007E0190">
            <w:pPr>
              <w:pStyle w:val="TableParagraph"/>
              <w:kinsoku w:val="0"/>
              <w:overflowPunct w:val="0"/>
              <w:spacing w:before="110"/>
              <w:ind w:left="108" w:right="83"/>
              <w:jc w:val="center"/>
              <w:rPr>
                <w:sz w:val="18"/>
                <w:szCs w:val="18"/>
              </w:rPr>
            </w:pPr>
            <w:r>
              <w:rPr>
                <w:sz w:val="18"/>
                <w:szCs w:val="18"/>
              </w:rPr>
              <w:t>76</w:t>
            </w:r>
          </w:p>
        </w:tc>
        <w:tc>
          <w:tcPr>
            <w:tcW w:w="600" w:type="dxa"/>
            <w:tcBorders>
              <w:top w:val="single" w:sz="2" w:space="0" w:color="000000"/>
              <w:left w:val="single" w:sz="2" w:space="0" w:color="000000"/>
              <w:bottom w:val="single" w:sz="2" w:space="0" w:color="000000"/>
              <w:right w:val="single" w:sz="2" w:space="0" w:color="000000"/>
            </w:tcBorders>
          </w:tcPr>
          <w:p w14:paraId="7E4EC7B5" w14:textId="77777777" w:rsidR="005904CA" w:rsidRDefault="005904CA" w:rsidP="007E0190">
            <w:pPr>
              <w:pStyle w:val="TableParagraph"/>
              <w:kinsoku w:val="0"/>
              <w:overflowPunct w:val="0"/>
              <w:spacing w:before="110"/>
              <w:ind w:left="143" w:right="118"/>
              <w:jc w:val="center"/>
              <w:rPr>
                <w:sz w:val="18"/>
                <w:szCs w:val="18"/>
              </w:rPr>
            </w:pPr>
            <w:r>
              <w:rPr>
                <w:sz w:val="18"/>
                <w:szCs w:val="18"/>
              </w:rPr>
              <w:t>112</w:t>
            </w:r>
          </w:p>
        </w:tc>
        <w:tc>
          <w:tcPr>
            <w:tcW w:w="701" w:type="dxa"/>
            <w:tcBorders>
              <w:top w:val="single" w:sz="2" w:space="0" w:color="000000"/>
              <w:left w:val="single" w:sz="2" w:space="0" w:color="000000"/>
              <w:bottom w:val="single" w:sz="2" w:space="0" w:color="000000"/>
              <w:right w:val="single" w:sz="2" w:space="0" w:color="000000"/>
            </w:tcBorders>
          </w:tcPr>
          <w:p w14:paraId="2F50614B" w14:textId="77777777" w:rsidR="005904CA" w:rsidRDefault="005904CA" w:rsidP="007E0190">
            <w:pPr>
              <w:pStyle w:val="TableParagraph"/>
              <w:kinsoku w:val="0"/>
              <w:overflowPunct w:val="0"/>
              <w:spacing w:before="110"/>
              <w:ind w:right="202"/>
              <w:jc w:val="right"/>
              <w:rPr>
                <w:sz w:val="18"/>
                <w:szCs w:val="18"/>
              </w:rPr>
            </w:pPr>
            <w:r>
              <w:rPr>
                <w:sz w:val="18"/>
                <w:szCs w:val="18"/>
              </w:rPr>
              <w:t>112</w:t>
            </w:r>
          </w:p>
        </w:tc>
        <w:tc>
          <w:tcPr>
            <w:tcW w:w="600" w:type="dxa"/>
            <w:tcBorders>
              <w:top w:val="single" w:sz="2" w:space="0" w:color="000000"/>
              <w:left w:val="single" w:sz="2" w:space="0" w:color="000000"/>
              <w:bottom w:val="single" w:sz="2" w:space="0" w:color="000000"/>
              <w:right w:val="single" w:sz="2" w:space="0" w:color="000000"/>
            </w:tcBorders>
          </w:tcPr>
          <w:p w14:paraId="39B13B82"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5F44CC15"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6D562402"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1CB04D86"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329ADDA1" w14:textId="77777777" w:rsidR="005904CA" w:rsidRDefault="005904CA" w:rsidP="007E0190">
            <w:pPr>
              <w:pStyle w:val="TableParagraph"/>
              <w:kinsoku w:val="0"/>
              <w:overflowPunct w:val="0"/>
              <w:rPr>
                <w:sz w:val="18"/>
                <w:szCs w:val="18"/>
              </w:rPr>
            </w:pPr>
          </w:p>
        </w:tc>
        <w:tc>
          <w:tcPr>
            <w:tcW w:w="701" w:type="dxa"/>
            <w:tcBorders>
              <w:top w:val="single" w:sz="2" w:space="0" w:color="000000"/>
              <w:left w:val="single" w:sz="2" w:space="0" w:color="000000"/>
              <w:bottom w:val="single" w:sz="2" w:space="0" w:color="000000"/>
              <w:right w:val="single" w:sz="2" w:space="0" w:color="000000"/>
            </w:tcBorders>
          </w:tcPr>
          <w:p w14:paraId="7A353C0E"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674DEBBB"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33594E82"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0425A872" w14:textId="77777777" w:rsidR="005904CA" w:rsidRDefault="005904CA" w:rsidP="007E0190">
            <w:pPr>
              <w:pStyle w:val="TableParagraph"/>
              <w:kinsoku w:val="0"/>
              <w:overflowPunct w:val="0"/>
              <w:rPr>
                <w:sz w:val="18"/>
                <w:szCs w:val="18"/>
              </w:rPr>
            </w:pPr>
          </w:p>
        </w:tc>
      </w:tr>
      <w:tr w:rsidR="005904CA" w14:paraId="16D9D418"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49C1F00C" w14:textId="77777777" w:rsidR="005904CA" w:rsidRDefault="005904CA" w:rsidP="007E0190">
            <w:pPr>
              <w:pStyle w:val="TableParagraph"/>
              <w:kinsoku w:val="0"/>
              <w:overflowPunct w:val="0"/>
              <w:spacing w:before="109"/>
              <w:ind w:left="103" w:right="93"/>
              <w:jc w:val="center"/>
              <w:rPr>
                <w:sz w:val="18"/>
                <w:szCs w:val="18"/>
              </w:rPr>
            </w:pPr>
            <w:r>
              <w:rPr>
                <w:sz w:val="18"/>
                <w:szCs w:val="18"/>
              </w:rPr>
              <w:t>26</w:t>
            </w:r>
          </w:p>
        </w:tc>
        <w:tc>
          <w:tcPr>
            <w:tcW w:w="600" w:type="dxa"/>
            <w:tcBorders>
              <w:top w:val="single" w:sz="2" w:space="0" w:color="000000"/>
              <w:left w:val="single" w:sz="2" w:space="0" w:color="000000"/>
              <w:bottom w:val="single" w:sz="2" w:space="0" w:color="000000"/>
              <w:right w:val="single" w:sz="2" w:space="0" w:color="000000"/>
            </w:tcBorders>
          </w:tcPr>
          <w:p w14:paraId="3022E3D6" w14:textId="77777777" w:rsidR="005904CA" w:rsidRDefault="005904CA" w:rsidP="007E0190">
            <w:pPr>
              <w:pStyle w:val="TableParagraph"/>
              <w:kinsoku w:val="0"/>
              <w:overflowPunct w:val="0"/>
              <w:spacing w:before="109"/>
              <w:ind w:left="142" w:right="118"/>
              <w:jc w:val="center"/>
              <w:rPr>
                <w:sz w:val="18"/>
                <w:szCs w:val="18"/>
              </w:rPr>
            </w:pPr>
            <w:r>
              <w:rPr>
                <w:sz w:val="18"/>
                <w:szCs w:val="18"/>
              </w:rPr>
              <w:t>59</w:t>
            </w:r>
          </w:p>
        </w:tc>
        <w:tc>
          <w:tcPr>
            <w:tcW w:w="700" w:type="dxa"/>
            <w:tcBorders>
              <w:top w:val="single" w:sz="2" w:space="0" w:color="000000"/>
              <w:left w:val="single" w:sz="2" w:space="0" w:color="000000"/>
              <w:bottom w:val="single" w:sz="2" w:space="0" w:color="000000"/>
              <w:right w:val="single" w:sz="2" w:space="0" w:color="000000"/>
            </w:tcBorders>
          </w:tcPr>
          <w:p w14:paraId="458B5CA9" w14:textId="77777777" w:rsidR="005904CA" w:rsidRDefault="005904CA" w:rsidP="007E0190">
            <w:pPr>
              <w:pStyle w:val="TableParagraph"/>
              <w:kinsoku w:val="0"/>
              <w:overflowPunct w:val="0"/>
              <w:spacing w:before="109"/>
              <w:ind w:left="108" w:right="83"/>
              <w:jc w:val="center"/>
              <w:rPr>
                <w:sz w:val="18"/>
                <w:szCs w:val="18"/>
              </w:rPr>
            </w:pPr>
            <w:r>
              <w:rPr>
                <w:sz w:val="18"/>
                <w:szCs w:val="18"/>
              </w:rPr>
              <w:t>77</w:t>
            </w:r>
          </w:p>
        </w:tc>
        <w:tc>
          <w:tcPr>
            <w:tcW w:w="600" w:type="dxa"/>
            <w:tcBorders>
              <w:top w:val="single" w:sz="2" w:space="0" w:color="000000"/>
              <w:left w:val="single" w:sz="2" w:space="0" w:color="000000"/>
              <w:bottom w:val="single" w:sz="2" w:space="0" w:color="000000"/>
              <w:right w:val="single" w:sz="2" w:space="0" w:color="000000"/>
            </w:tcBorders>
          </w:tcPr>
          <w:p w14:paraId="0E6EAA05" w14:textId="77777777" w:rsidR="005904CA" w:rsidRDefault="005904CA" w:rsidP="007E0190">
            <w:pPr>
              <w:pStyle w:val="TableParagraph"/>
              <w:kinsoku w:val="0"/>
              <w:overflowPunct w:val="0"/>
              <w:spacing w:before="109"/>
              <w:ind w:left="143" w:right="118"/>
              <w:jc w:val="center"/>
              <w:rPr>
                <w:sz w:val="18"/>
                <w:szCs w:val="18"/>
              </w:rPr>
            </w:pPr>
            <w:r>
              <w:rPr>
                <w:sz w:val="18"/>
                <w:szCs w:val="18"/>
              </w:rPr>
              <w:t>117</w:t>
            </w:r>
          </w:p>
        </w:tc>
        <w:tc>
          <w:tcPr>
            <w:tcW w:w="701" w:type="dxa"/>
            <w:tcBorders>
              <w:top w:val="single" w:sz="2" w:space="0" w:color="000000"/>
              <w:left w:val="single" w:sz="2" w:space="0" w:color="000000"/>
              <w:bottom w:val="single" w:sz="2" w:space="0" w:color="000000"/>
              <w:right w:val="single" w:sz="2" w:space="0" w:color="000000"/>
            </w:tcBorders>
          </w:tcPr>
          <w:p w14:paraId="467D4780" w14:textId="77777777" w:rsidR="005904CA" w:rsidRDefault="005904CA" w:rsidP="007E0190">
            <w:pPr>
              <w:pStyle w:val="TableParagraph"/>
              <w:kinsoku w:val="0"/>
              <w:overflowPunct w:val="0"/>
              <w:spacing w:before="109"/>
              <w:ind w:right="202"/>
              <w:jc w:val="right"/>
              <w:rPr>
                <w:sz w:val="18"/>
                <w:szCs w:val="18"/>
              </w:rPr>
            </w:pPr>
            <w:r>
              <w:rPr>
                <w:sz w:val="18"/>
                <w:szCs w:val="18"/>
              </w:rPr>
              <w:t>116</w:t>
            </w:r>
          </w:p>
        </w:tc>
        <w:tc>
          <w:tcPr>
            <w:tcW w:w="600" w:type="dxa"/>
            <w:tcBorders>
              <w:top w:val="single" w:sz="2" w:space="0" w:color="000000"/>
              <w:left w:val="single" w:sz="2" w:space="0" w:color="000000"/>
              <w:bottom w:val="single" w:sz="2" w:space="0" w:color="000000"/>
              <w:right w:val="single" w:sz="2" w:space="0" w:color="000000"/>
            </w:tcBorders>
          </w:tcPr>
          <w:p w14:paraId="4F2CD07E"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05474732"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1A82FF57"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2E8A6C98"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0F74E1B5" w14:textId="77777777" w:rsidR="005904CA" w:rsidRDefault="005904CA" w:rsidP="007E0190">
            <w:pPr>
              <w:pStyle w:val="TableParagraph"/>
              <w:kinsoku w:val="0"/>
              <w:overflowPunct w:val="0"/>
              <w:rPr>
                <w:sz w:val="18"/>
                <w:szCs w:val="18"/>
              </w:rPr>
            </w:pPr>
          </w:p>
        </w:tc>
        <w:tc>
          <w:tcPr>
            <w:tcW w:w="701" w:type="dxa"/>
            <w:tcBorders>
              <w:top w:val="single" w:sz="2" w:space="0" w:color="000000"/>
              <w:left w:val="single" w:sz="2" w:space="0" w:color="000000"/>
              <w:bottom w:val="single" w:sz="2" w:space="0" w:color="000000"/>
              <w:right w:val="single" w:sz="2" w:space="0" w:color="000000"/>
            </w:tcBorders>
          </w:tcPr>
          <w:p w14:paraId="1203921B"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2E08D5E0"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2401B177"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7001F9D2" w14:textId="77777777" w:rsidR="005904CA" w:rsidRDefault="005904CA" w:rsidP="007E0190">
            <w:pPr>
              <w:pStyle w:val="TableParagraph"/>
              <w:kinsoku w:val="0"/>
              <w:overflowPunct w:val="0"/>
              <w:rPr>
                <w:sz w:val="18"/>
                <w:szCs w:val="18"/>
              </w:rPr>
            </w:pPr>
          </w:p>
        </w:tc>
      </w:tr>
      <w:tr w:rsidR="005904CA" w14:paraId="4F64707E" w14:textId="77777777" w:rsidTr="007E0190">
        <w:trPr>
          <w:trHeight w:val="374"/>
        </w:trPr>
        <w:tc>
          <w:tcPr>
            <w:tcW w:w="500" w:type="dxa"/>
            <w:tcBorders>
              <w:top w:val="single" w:sz="2" w:space="0" w:color="000000"/>
              <w:left w:val="single" w:sz="12" w:space="0" w:color="000000"/>
              <w:bottom w:val="single" w:sz="2" w:space="0" w:color="000000"/>
              <w:right w:val="single" w:sz="2" w:space="0" w:color="000000"/>
            </w:tcBorders>
          </w:tcPr>
          <w:p w14:paraId="3DAA584A" w14:textId="77777777" w:rsidR="005904CA" w:rsidRDefault="005904CA" w:rsidP="007E0190">
            <w:pPr>
              <w:pStyle w:val="TableParagraph"/>
              <w:kinsoku w:val="0"/>
              <w:overflowPunct w:val="0"/>
              <w:spacing w:before="109"/>
              <w:ind w:left="103" w:right="93"/>
              <w:jc w:val="center"/>
              <w:rPr>
                <w:sz w:val="18"/>
                <w:szCs w:val="18"/>
              </w:rPr>
            </w:pPr>
            <w:r>
              <w:rPr>
                <w:sz w:val="18"/>
                <w:szCs w:val="18"/>
              </w:rPr>
              <w:t>27</w:t>
            </w:r>
          </w:p>
        </w:tc>
        <w:tc>
          <w:tcPr>
            <w:tcW w:w="600" w:type="dxa"/>
            <w:tcBorders>
              <w:top w:val="single" w:sz="2" w:space="0" w:color="000000"/>
              <w:left w:val="single" w:sz="2" w:space="0" w:color="000000"/>
              <w:bottom w:val="single" w:sz="2" w:space="0" w:color="000000"/>
              <w:right w:val="single" w:sz="2" w:space="0" w:color="000000"/>
            </w:tcBorders>
          </w:tcPr>
          <w:p w14:paraId="4B09D1DE" w14:textId="77777777" w:rsidR="005904CA" w:rsidRDefault="005904CA" w:rsidP="007E0190">
            <w:pPr>
              <w:pStyle w:val="TableParagraph"/>
              <w:kinsoku w:val="0"/>
              <w:overflowPunct w:val="0"/>
              <w:spacing w:before="109"/>
              <w:ind w:left="142" w:right="118"/>
              <w:jc w:val="center"/>
              <w:rPr>
                <w:sz w:val="18"/>
                <w:szCs w:val="18"/>
              </w:rPr>
            </w:pPr>
            <w:r>
              <w:rPr>
                <w:sz w:val="18"/>
                <w:szCs w:val="18"/>
              </w:rPr>
              <w:t>62</w:t>
            </w:r>
          </w:p>
        </w:tc>
        <w:tc>
          <w:tcPr>
            <w:tcW w:w="700" w:type="dxa"/>
            <w:tcBorders>
              <w:top w:val="single" w:sz="2" w:space="0" w:color="000000"/>
              <w:left w:val="single" w:sz="2" w:space="0" w:color="000000"/>
              <w:bottom w:val="single" w:sz="2" w:space="0" w:color="000000"/>
              <w:right w:val="single" w:sz="2" w:space="0" w:color="000000"/>
            </w:tcBorders>
          </w:tcPr>
          <w:p w14:paraId="52C51A53" w14:textId="77777777" w:rsidR="005904CA" w:rsidRDefault="005904CA" w:rsidP="007E0190">
            <w:pPr>
              <w:pStyle w:val="TableParagraph"/>
              <w:kinsoku w:val="0"/>
              <w:overflowPunct w:val="0"/>
              <w:spacing w:before="109"/>
              <w:ind w:left="108" w:right="83"/>
              <w:jc w:val="center"/>
              <w:rPr>
                <w:sz w:val="18"/>
                <w:szCs w:val="18"/>
              </w:rPr>
            </w:pPr>
            <w:r>
              <w:rPr>
                <w:sz w:val="18"/>
                <w:szCs w:val="18"/>
              </w:rPr>
              <w:t>80</w:t>
            </w:r>
          </w:p>
        </w:tc>
        <w:tc>
          <w:tcPr>
            <w:tcW w:w="600" w:type="dxa"/>
            <w:tcBorders>
              <w:top w:val="single" w:sz="2" w:space="0" w:color="000000"/>
              <w:left w:val="single" w:sz="2" w:space="0" w:color="000000"/>
              <w:bottom w:val="single" w:sz="2" w:space="0" w:color="000000"/>
              <w:right w:val="single" w:sz="2" w:space="0" w:color="000000"/>
            </w:tcBorders>
          </w:tcPr>
          <w:p w14:paraId="6E8FB279" w14:textId="77777777" w:rsidR="005904CA" w:rsidRDefault="005904CA" w:rsidP="007E0190">
            <w:pPr>
              <w:pStyle w:val="TableParagraph"/>
              <w:kinsoku w:val="0"/>
              <w:overflowPunct w:val="0"/>
              <w:spacing w:before="109"/>
              <w:ind w:left="143" w:right="118"/>
              <w:jc w:val="center"/>
              <w:rPr>
                <w:sz w:val="18"/>
                <w:szCs w:val="18"/>
              </w:rPr>
            </w:pPr>
            <w:r>
              <w:rPr>
                <w:sz w:val="18"/>
                <w:szCs w:val="18"/>
              </w:rPr>
              <w:t>121</w:t>
            </w:r>
          </w:p>
        </w:tc>
        <w:tc>
          <w:tcPr>
            <w:tcW w:w="701" w:type="dxa"/>
            <w:tcBorders>
              <w:top w:val="single" w:sz="2" w:space="0" w:color="000000"/>
              <w:left w:val="single" w:sz="2" w:space="0" w:color="000000"/>
              <w:bottom w:val="single" w:sz="2" w:space="0" w:color="000000"/>
              <w:right w:val="single" w:sz="2" w:space="0" w:color="000000"/>
            </w:tcBorders>
          </w:tcPr>
          <w:p w14:paraId="19BEC15F" w14:textId="77777777" w:rsidR="005904CA" w:rsidRDefault="005904CA" w:rsidP="007E0190">
            <w:pPr>
              <w:pStyle w:val="TableParagraph"/>
              <w:kinsoku w:val="0"/>
              <w:overflowPunct w:val="0"/>
              <w:spacing w:before="109"/>
              <w:ind w:right="199"/>
              <w:jc w:val="right"/>
              <w:rPr>
                <w:sz w:val="18"/>
                <w:szCs w:val="18"/>
              </w:rPr>
            </w:pPr>
            <w:r>
              <w:rPr>
                <w:sz w:val="18"/>
                <w:szCs w:val="18"/>
              </w:rPr>
              <w:t>121</w:t>
            </w:r>
          </w:p>
        </w:tc>
        <w:tc>
          <w:tcPr>
            <w:tcW w:w="600" w:type="dxa"/>
            <w:tcBorders>
              <w:top w:val="single" w:sz="2" w:space="0" w:color="000000"/>
              <w:left w:val="single" w:sz="2" w:space="0" w:color="000000"/>
              <w:bottom w:val="single" w:sz="2" w:space="0" w:color="000000"/>
              <w:right w:val="single" w:sz="2" w:space="0" w:color="000000"/>
            </w:tcBorders>
          </w:tcPr>
          <w:p w14:paraId="460D2544"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015B6DAF"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2B8B8D18" w14:textId="77777777" w:rsidR="005904CA" w:rsidRDefault="005904CA" w:rsidP="007E0190">
            <w:pPr>
              <w:pStyle w:val="TableParagraph"/>
              <w:kinsoku w:val="0"/>
              <w:overflowPunct w:val="0"/>
              <w:rPr>
                <w:sz w:val="18"/>
                <w:szCs w:val="18"/>
              </w:rPr>
            </w:pPr>
          </w:p>
        </w:tc>
        <w:tc>
          <w:tcPr>
            <w:tcW w:w="600" w:type="dxa"/>
            <w:tcBorders>
              <w:top w:val="single" w:sz="2" w:space="0" w:color="000000"/>
              <w:left w:val="single" w:sz="2" w:space="0" w:color="000000"/>
              <w:bottom w:val="single" w:sz="2" w:space="0" w:color="000000"/>
              <w:right w:val="single" w:sz="2" w:space="0" w:color="000000"/>
            </w:tcBorders>
          </w:tcPr>
          <w:p w14:paraId="23B0A63E"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4AE6534E" w14:textId="77777777" w:rsidR="005904CA" w:rsidRDefault="005904CA" w:rsidP="007E0190">
            <w:pPr>
              <w:pStyle w:val="TableParagraph"/>
              <w:kinsoku w:val="0"/>
              <w:overflowPunct w:val="0"/>
              <w:rPr>
                <w:sz w:val="18"/>
                <w:szCs w:val="18"/>
              </w:rPr>
            </w:pPr>
          </w:p>
        </w:tc>
        <w:tc>
          <w:tcPr>
            <w:tcW w:w="701" w:type="dxa"/>
            <w:tcBorders>
              <w:top w:val="single" w:sz="2" w:space="0" w:color="000000"/>
              <w:left w:val="single" w:sz="2" w:space="0" w:color="000000"/>
              <w:bottom w:val="single" w:sz="2" w:space="0" w:color="000000"/>
              <w:right w:val="single" w:sz="2" w:space="0" w:color="000000"/>
            </w:tcBorders>
          </w:tcPr>
          <w:p w14:paraId="0116B111"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5E938D2D" w14:textId="77777777" w:rsidR="005904CA" w:rsidRDefault="005904CA" w:rsidP="007E0190">
            <w:pPr>
              <w:pStyle w:val="TableParagraph"/>
              <w:kinsoku w:val="0"/>
              <w:overflowPunct w:val="0"/>
              <w:rPr>
                <w:sz w:val="18"/>
                <w:szCs w:val="18"/>
              </w:rPr>
            </w:pPr>
          </w:p>
        </w:tc>
        <w:tc>
          <w:tcPr>
            <w:tcW w:w="700" w:type="dxa"/>
            <w:tcBorders>
              <w:top w:val="single" w:sz="2" w:space="0" w:color="000000"/>
              <w:left w:val="single" w:sz="2" w:space="0" w:color="000000"/>
              <w:bottom w:val="single" w:sz="2" w:space="0" w:color="000000"/>
              <w:right w:val="single" w:sz="2" w:space="0" w:color="000000"/>
            </w:tcBorders>
          </w:tcPr>
          <w:p w14:paraId="5D9BD36F" w14:textId="77777777" w:rsidR="005904CA" w:rsidRDefault="005904CA" w:rsidP="007E0190">
            <w:pPr>
              <w:pStyle w:val="TableParagraph"/>
              <w:kinsoku w:val="0"/>
              <w:overflowPunct w:val="0"/>
              <w:rPr>
                <w:sz w:val="18"/>
                <w:szCs w:val="18"/>
              </w:rPr>
            </w:pPr>
          </w:p>
        </w:tc>
        <w:tc>
          <w:tcPr>
            <w:tcW w:w="702" w:type="dxa"/>
            <w:tcBorders>
              <w:top w:val="single" w:sz="2" w:space="0" w:color="000000"/>
              <w:left w:val="single" w:sz="2" w:space="0" w:color="000000"/>
              <w:bottom w:val="single" w:sz="2" w:space="0" w:color="000000"/>
              <w:right w:val="single" w:sz="12" w:space="0" w:color="000000"/>
            </w:tcBorders>
          </w:tcPr>
          <w:p w14:paraId="3E0B37B2" w14:textId="77777777" w:rsidR="005904CA" w:rsidRDefault="005904CA" w:rsidP="007E0190">
            <w:pPr>
              <w:pStyle w:val="TableParagraph"/>
              <w:kinsoku w:val="0"/>
              <w:overflowPunct w:val="0"/>
              <w:rPr>
                <w:sz w:val="18"/>
                <w:szCs w:val="18"/>
              </w:rPr>
            </w:pPr>
          </w:p>
        </w:tc>
      </w:tr>
    </w:tbl>
    <w:p w14:paraId="52BFEECF" w14:textId="77777777" w:rsidR="005904CA" w:rsidRDefault="005904CA" w:rsidP="00443D50">
      <w:pPr>
        <w:autoSpaceDE w:val="0"/>
        <w:autoSpaceDN w:val="0"/>
        <w:adjustRightInd w:val="0"/>
        <w:rPr>
          <w:sz w:val="20"/>
          <w:szCs w:val="20"/>
        </w:rPr>
      </w:pPr>
    </w:p>
    <w:p w14:paraId="7CAE6DF2" w14:textId="4BE9E340" w:rsidR="00355BBC" w:rsidRDefault="00355BBC" w:rsidP="00355BBC">
      <w:pPr>
        <w:autoSpaceDE w:val="0"/>
        <w:autoSpaceDN w:val="0"/>
        <w:adjustRightInd w:val="0"/>
        <w:rPr>
          <w:b/>
          <w:szCs w:val="20"/>
          <w:u w:val="single"/>
        </w:rPr>
      </w:pPr>
      <w:r>
        <w:rPr>
          <w:b/>
          <w:szCs w:val="20"/>
          <w:u w:val="single"/>
        </w:rPr>
        <w:t>Change #3</w:t>
      </w:r>
    </w:p>
    <w:p w14:paraId="4ABCD0E7" w14:textId="7481598B" w:rsidR="00355BBC" w:rsidRPr="00E52828" w:rsidRDefault="00355BBC" w:rsidP="00355BBC">
      <w:pPr>
        <w:autoSpaceDE w:val="0"/>
        <w:autoSpaceDN w:val="0"/>
        <w:adjustRightInd w:val="0"/>
        <w:rPr>
          <w:i/>
          <w:sz w:val="20"/>
          <w:szCs w:val="20"/>
        </w:rPr>
      </w:pPr>
      <w:r w:rsidRPr="00E52828">
        <w:rPr>
          <w:i/>
          <w:sz w:val="20"/>
          <w:szCs w:val="20"/>
        </w:rPr>
        <w:t xml:space="preserve">Modify </w:t>
      </w:r>
      <w:r w:rsidR="00854596">
        <w:rPr>
          <w:i/>
          <w:sz w:val="20"/>
          <w:szCs w:val="20"/>
        </w:rPr>
        <w:t xml:space="preserve">P559L34-L40 </w:t>
      </w:r>
      <w:r w:rsidR="002C1120">
        <w:rPr>
          <w:i/>
          <w:sz w:val="20"/>
          <w:szCs w:val="20"/>
        </w:rPr>
        <w:t>of</w:t>
      </w:r>
      <w:r w:rsidR="00854596">
        <w:rPr>
          <w:i/>
          <w:sz w:val="20"/>
          <w:szCs w:val="20"/>
        </w:rPr>
        <w:t xml:space="preserve"> D1.01 as follows:</w:t>
      </w:r>
    </w:p>
    <w:p w14:paraId="35F13D23" w14:textId="77777777" w:rsidR="00355BBC" w:rsidRDefault="00355BBC" w:rsidP="00355BBC">
      <w:pPr>
        <w:pStyle w:val="BodyText0"/>
        <w:kinsoku w:val="0"/>
        <w:overflowPunct w:val="0"/>
        <w:spacing w:before="91"/>
        <w:ind w:left="360"/>
      </w:pPr>
      <w:r>
        <w:t>The</w:t>
      </w:r>
      <w:r>
        <w:rPr>
          <w:spacing w:val="-4"/>
        </w:rPr>
        <w:t xml:space="preserve"> </w:t>
      </w:r>
      <w:r>
        <w:t>valid</w:t>
      </w:r>
      <w:r>
        <w:rPr>
          <w:spacing w:val="-2"/>
        </w:rPr>
        <w:t xml:space="preserve"> </w:t>
      </w:r>
      <w:r>
        <w:t>range</w:t>
      </w:r>
      <w:r>
        <w:rPr>
          <w:spacing w:val="-2"/>
        </w:rPr>
        <w:t xml:space="preserve"> </w:t>
      </w:r>
      <w:proofErr w:type="spellStart"/>
      <w:r>
        <w:t>for</w:t>
      </w:r>
      <w:r>
        <w:rPr>
          <w:spacing w:val="-2"/>
        </w:rPr>
        <w:t xml:space="preserve"> </w:t>
      </w:r>
      <w:r>
        <w:rPr>
          <w:i/>
          <w:iCs/>
        </w:rPr>
        <w:t>m</w:t>
      </w:r>
      <w:proofErr w:type="spellEnd"/>
      <w:r>
        <w:rPr>
          <w:i/>
          <w:iCs/>
          <w:spacing w:val="-2"/>
        </w:rPr>
        <w:t xml:space="preserve"> </w:t>
      </w:r>
      <w:r>
        <w:t>for</w:t>
      </w:r>
      <w:r>
        <w:rPr>
          <w:spacing w:val="-3"/>
        </w:rPr>
        <w:t xml:space="preserve"> </w:t>
      </w:r>
      <w:hyperlink w:anchor="bookmark309" w:history="1">
        <w:r>
          <w:t>Equation</w:t>
        </w:r>
        <w:r>
          <w:rPr>
            <w:spacing w:val="-2"/>
          </w:rPr>
          <w:t xml:space="preserve"> </w:t>
        </w:r>
        <w:r>
          <w:t>(36-106)</w:t>
        </w:r>
        <w:r>
          <w:rPr>
            <w:spacing w:val="-2"/>
          </w:rPr>
          <w:t xml:space="preserve"> </w:t>
        </w:r>
      </w:hyperlink>
      <w:r>
        <w:t>is</w:t>
      </w:r>
      <w:r>
        <w:rPr>
          <w:spacing w:val="-3"/>
        </w:rPr>
        <w:t xml:space="preserve"> </w:t>
      </w:r>
      <w:r>
        <w:t>as</w:t>
      </w:r>
      <w:r>
        <w:rPr>
          <w:spacing w:val="-2"/>
        </w:rPr>
        <w:t xml:space="preserve"> </w:t>
      </w:r>
      <w:r>
        <w:t>follows:</w:t>
      </w:r>
    </w:p>
    <w:p w14:paraId="02C33B0A" w14:textId="1699C720" w:rsidR="00355BBC" w:rsidRPr="00355BBC" w:rsidRDefault="00355BBC" w:rsidP="00355BBC">
      <w:pPr>
        <w:pStyle w:val="ListParagraph"/>
        <w:widowControl w:val="0"/>
        <w:numPr>
          <w:ilvl w:val="0"/>
          <w:numId w:val="219"/>
        </w:numPr>
        <w:tabs>
          <w:tab w:val="left" w:pos="981"/>
        </w:tabs>
        <w:kinsoku w:val="0"/>
        <w:overflowPunct w:val="0"/>
        <w:autoSpaceDE w:val="0"/>
        <w:autoSpaceDN w:val="0"/>
        <w:adjustRightInd w:val="0"/>
        <w:spacing w:before="55"/>
        <w:rPr>
          <w:w w:val="95"/>
          <w:sz w:val="20"/>
          <w:szCs w:val="20"/>
        </w:rPr>
      </w:pPr>
      <w:r w:rsidRPr="00355BBC">
        <w:rPr>
          <w:i/>
          <w:iCs/>
          <w:w w:val="95"/>
          <w:sz w:val="20"/>
          <w:szCs w:val="20"/>
        </w:rPr>
        <w:lastRenderedPageBreak/>
        <w:t>i</w:t>
      </w:r>
      <w:r w:rsidRPr="00355BBC">
        <w:rPr>
          <w:i/>
          <w:iCs/>
          <w:w w:val="95"/>
          <w:sz w:val="20"/>
          <w:szCs w:val="20"/>
          <w:vertAlign w:val="subscript"/>
        </w:rPr>
        <w:t>RU</w:t>
      </w:r>
      <w:r w:rsidRPr="00355BBC">
        <w:rPr>
          <w:w w:val="95"/>
          <w:sz w:val="20"/>
          <w:szCs w:val="20"/>
          <w:vertAlign w:val="subscript"/>
        </w:rPr>
        <w:t>26</w:t>
      </w:r>
      <w:r w:rsidRPr="00355BBC">
        <w:rPr>
          <w:rFonts w:ascii="Symbol" w:hAnsi="Symbol" w:cs="Symbol"/>
          <w:w w:val="95"/>
          <w:sz w:val="20"/>
          <w:szCs w:val="20"/>
          <w:vertAlign w:val="subscript"/>
        </w:rPr>
        <w:t></w:t>
      </w:r>
      <w:r w:rsidRPr="00355BBC">
        <w:rPr>
          <w:spacing w:val="-10"/>
          <w:w w:val="95"/>
          <w:sz w:val="20"/>
          <w:szCs w:val="20"/>
        </w:rPr>
        <w:t xml:space="preserve"> </w:t>
      </w:r>
      <w:r w:rsidRPr="00355BBC">
        <w:rPr>
          <w:i/>
          <w:iCs/>
          <w:w w:val="95"/>
          <w:sz w:val="20"/>
          <w:szCs w:val="20"/>
          <w:vertAlign w:val="subscript"/>
        </w:rPr>
        <w:t>start</w:t>
      </w:r>
      <w:r w:rsidRPr="00355BBC">
        <w:rPr>
          <w:i/>
          <w:iCs/>
          <w:spacing w:val="14"/>
          <w:w w:val="95"/>
          <w:sz w:val="20"/>
          <w:szCs w:val="20"/>
        </w:rPr>
        <w:t xml:space="preserve"> </w:t>
      </w:r>
      <w:r w:rsidRPr="00355BBC">
        <w:rPr>
          <w:w w:val="95"/>
          <w:sz w:val="20"/>
          <w:szCs w:val="20"/>
        </w:rPr>
        <w:t>+</w:t>
      </w:r>
      <w:r w:rsidRPr="00355BBC">
        <w:rPr>
          <w:spacing w:val="15"/>
          <w:w w:val="95"/>
          <w:sz w:val="20"/>
          <w:szCs w:val="20"/>
        </w:rPr>
        <w:t xml:space="preserve"> </w:t>
      </w:r>
      <w:r w:rsidRPr="00355BBC">
        <w:rPr>
          <w:w w:val="95"/>
          <w:sz w:val="20"/>
          <w:szCs w:val="20"/>
        </w:rPr>
        <w:t>1</w:t>
      </w:r>
      <w:r w:rsidRPr="00355BBC">
        <w:rPr>
          <w:spacing w:val="15"/>
          <w:w w:val="95"/>
          <w:sz w:val="20"/>
          <w:szCs w:val="20"/>
        </w:rPr>
        <w:t xml:space="preserve"> </w:t>
      </w:r>
      <w:r w:rsidRPr="00355BBC">
        <w:rPr>
          <w:rFonts w:ascii="Symbol" w:hAnsi="Symbol" w:cs="Symbol"/>
          <w:w w:val="95"/>
          <w:sz w:val="20"/>
          <w:szCs w:val="20"/>
        </w:rPr>
        <w:t></w:t>
      </w:r>
      <w:r w:rsidRPr="00355BBC">
        <w:rPr>
          <w:spacing w:val="15"/>
          <w:w w:val="95"/>
          <w:sz w:val="20"/>
          <w:szCs w:val="20"/>
        </w:rPr>
        <w:t xml:space="preserve"> </w:t>
      </w:r>
      <w:r w:rsidRPr="00355BBC">
        <w:rPr>
          <w:i/>
          <w:iCs/>
          <w:w w:val="95"/>
          <w:sz w:val="20"/>
          <w:szCs w:val="20"/>
        </w:rPr>
        <w:t>m</w:t>
      </w:r>
      <w:r w:rsidRPr="00355BBC">
        <w:rPr>
          <w:i/>
          <w:iCs/>
          <w:spacing w:val="15"/>
          <w:w w:val="95"/>
          <w:sz w:val="20"/>
          <w:szCs w:val="20"/>
        </w:rPr>
        <w:t xml:space="preserve"> </w:t>
      </w:r>
      <w:r w:rsidRPr="00355BBC">
        <w:rPr>
          <w:rFonts w:ascii="Symbol" w:hAnsi="Symbol" w:cs="Symbol"/>
          <w:w w:val="95"/>
          <w:sz w:val="20"/>
          <w:szCs w:val="20"/>
        </w:rPr>
        <w:t></w:t>
      </w:r>
      <w:r w:rsidRPr="00355BBC">
        <w:rPr>
          <w:spacing w:val="15"/>
          <w:w w:val="95"/>
          <w:sz w:val="20"/>
          <w:szCs w:val="20"/>
        </w:rPr>
        <w:t xml:space="preserve"> </w:t>
      </w:r>
      <w:r w:rsidRPr="00355BBC">
        <w:rPr>
          <w:w w:val="95"/>
          <w:sz w:val="20"/>
          <w:szCs w:val="20"/>
        </w:rPr>
        <w:t>–1</w:t>
      </w:r>
      <w:r w:rsidRPr="00355BBC">
        <w:rPr>
          <w:spacing w:val="20"/>
          <w:w w:val="95"/>
          <w:sz w:val="20"/>
          <w:szCs w:val="20"/>
        </w:rPr>
        <w:t xml:space="preserve"> </w:t>
      </w:r>
      <w:r w:rsidRPr="00355BBC">
        <w:rPr>
          <w:w w:val="95"/>
          <w:sz w:val="20"/>
          <w:szCs w:val="20"/>
        </w:rPr>
        <w:t>for</w:t>
      </w:r>
      <w:r w:rsidRPr="00355BBC">
        <w:rPr>
          <w:spacing w:val="17"/>
          <w:w w:val="95"/>
          <w:sz w:val="20"/>
          <w:szCs w:val="20"/>
        </w:rPr>
        <w:t xml:space="preserve"> </w:t>
      </w:r>
      <w:r w:rsidRPr="00355BBC">
        <w:rPr>
          <w:w w:val="95"/>
          <w:sz w:val="20"/>
          <w:szCs w:val="20"/>
        </w:rPr>
        <w:t>a</w:t>
      </w:r>
      <w:r w:rsidRPr="00355BBC">
        <w:rPr>
          <w:spacing w:val="15"/>
          <w:w w:val="95"/>
          <w:sz w:val="20"/>
          <w:szCs w:val="20"/>
        </w:rPr>
        <w:t xml:space="preserve"> </w:t>
      </w:r>
      <w:r w:rsidRPr="00355BBC">
        <w:rPr>
          <w:w w:val="95"/>
          <w:sz w:val="20"/>
          <w:szCs w:val="20"/>
        </w:rPr>
        <w:t>20</w:t>
      </w:r>
      <w:r w:rsidRPr="00355BBC">
        <w:rPr>
          <w:spacing w:val="15"/>
          <w:w w:val="95"/>
          <w:sz w:val="20"/>
          <w:szCs w:val="20"/>
        </w:rPr>
        <w:t xml:space="preserve"> </w:t>
      </w:r>
      <w:r w:rsidRPr="00355BBC">
        <w:rPr>
          <w:w w:val="95"/>
          <w:sz w:val="20"/>
          <w:szCs w:val="20"/>
        </w:rPr>
        <w:t>MHz,</w:t>
      </w:r>
      <w:r w:rsidRPr="00355BBC">
        <w:rPr>
          <w:spacing w:val="14"/>
          <w:w w:val="95"/>
          <w:sz w:val="20"/>
          <w:szCs w:val="20"/>
        </w:rPr>
        <w:t xml:space="preserve"> </w:t>
      </w:r>
      <w:r w:rsidRPr="00355BBC">
        <w:rPr>
          <w:w w:val="95"/>
          <w:sz w:val="20"/>
          <w:szCs w:val="20"/>
        </w:rPr>
        <w:t>40</w:t>
      </w:r>
      <w:r w:rsidRPr="00355BBC">
        <w:rPr>
          <w:spacing w:val="15"/>
          <w:w w:val="95"/>
          <w:sz w:val="20"/>
          <w:szCs w:val="20"/>
        </w:rPr>
        <w:t xml:space="preserve"> </w:t>
      </w:r>
      <w:r w:rsidRPr="00355BBC">
        <w:rPr>
          <w:w w:val="95"/>
          <w:sz w:val="20"/>
          <w:szCs w:val="20"/>
        </w:rPr>
        <w:t>MHz,</w:t>
      </w:r>
      <w:r w:rsidRPr="00355BBC">
        <w:rPr>
          <w:spacing w:val="14"/>
          <w:w w:val="95"/>
          <w:sz w:val="20"/>
          <w:szCs w:val="20"/>
        </w:rPr>
        <w:t xml:space="preserve"> </w:t>
      </w:r>
      <w:r w:rsidRPr="00355BBC">
        <w:rPr>
          <w:w w:val="95"/>
          <w:sz w:val="20"/>
          <w:szCs w:val="20"/>
        </w:rPr>
        <w:t>80</w:t>
      </w:r>
      <w:r w:rsidRPr="00355BBC">
        <w:rPr>
          <w:spacing w:val="15"/>
          <w:w w:val="95"/>
          <w:sz w:val="20"/>
          <w:szCs w:val="20"/>
        </w:rPr>
        <w:t xml:space="preserve"> </w:t>
      </w:r>
      <w:r w:rsidRPr="00355BBC">
        <w:rPr>
          <w:w w:val="95"/>
          <w:sz w:val="20"/>
          <w:szCs w:val="20"/>
        </w:rPr>
        <w:t>MHz,</w:t>
      </w:r>
      <w:r w:rsidRPr="00355BBC">
        <w:rPr>
          <w:spacing w:val="15"/>
          <w:w w:val="95"/>
          <w:sz w:val="20"/>
          <w:szCs w:val="20"/>
        </w:rPr>
        <w:t xml:space="preserve"> </w:t>
      </w:r>
      <w:r w:rsidRPr="00355BBC">
        <w:rPr>
          <w:w w:val="95"/>
          <w:sz w:val="20"/>
          <w:szCs w:val="20"/>
        </w:rPr>
        <w:t>160</w:t>
      </w:r>
      <w:r w:rsidRPr="00355BBC">
        <w:rPr>
          <w:spacing w:val="15"/>
          <w:w w:val="95"/>
          <w:sz w:val="20"/>
          <w:szCs w:val="20"/>
        </w:rPr>
        <w:t xml:space="preserve"> </w:t>
      </w:r>
      <w:r w:rsidRPr="00355BBC">
        <w:rPr>
          <w:w w:val="95"/>
          <w:sz w:val="20"/>
          <w:szCs w:val="20"/>
        </w:rPr>
        <w:t>MHz,</w:t>
      </w:r>
      <w:r w:rsidRPr="00355BBC">
        <w:rPr>
          <w:spacing w:val="15"/>
          <w:w w:val="95"/>
          <w:sz w:val="20"/>
          <w:szCs w:val="20"/>
        </w:rPr>
        <w:t xml:space="preserve"> </w:t>
      </w:r>
      <w:r w:rsidRPr="00355BBC">
        <w:rPr>
          <w:w w:val="95"/>
          <w:sz w:val="20"/>
          <w:szCs w:val="20"/>
        </w:rPr>
        <w:t>or</w:t>
      </w:r>
      <w:r w:rsidRPr="00355BBC">
        <w:rPr>
          <w:spacing w:val="14"/>
          <w:w w:val="95"/>
          <w:sz w:val="20"/>
          <w:szCs w:val="20"/>
        </w:rPr>
        <w:t xml:space="preserve"> </w:t>
      </w:r>
      <w:r w:rsidRPr="00355BBC">
        <w:rPr>
          <w:w w:val="95"/>
          <w:sz w:val="20"/>
          <w:szCs w:val="20"/>
        </w:rPr>
        <w:t>320</w:t>
      </w:r>
      <w:r w:rsidRPr="00355BBC">
        <w:rPr>
          <w:spacing w:val="15"/>
          <w:w w:val="95"/>
          <w:sz w:val="20"/>
          <w:szCs w:val="20"/>
        </w:rPr>
        <w:t xml:space="preserve"> </w:t>
      </w:r>
      <w:r w:rsidRPr="00355BBC">
        <w:rPr>
          <w:w w:val="95"/>
          <w:sz w:val="20"/>
          <w:szCs w:val="20"/>
        </w:rPr>
        <w:t>MHz</w:t>
      </w:r>
      <w:r w:rsidRPr="00355BBC">
        <w:rPr>
          <w:spacing w:val="15"/>
          <w:w w:val="95"/>
          <w:sz w:val="20"/>
          <w:szCs w:val="20"/>
        </w:rPr>
        <w:t xml:space="preserve"> </w:t>
      </w:r>
      <w:r w:rsidRPr="00355BBC">
        <w:rPr>
          <w:w w:val="95"/>
          <w:sz w:val="20"/>
          <w:szCs w:val="20"/>
        </w:rPr>
        <w:t>PPDU</w:t>
      </w:r>
      <w:ins w:id="27" w:author="Wook Bong Lee" w:date="2021-07-20T12:23:00Z">
        <w:r w:rsidR="00854596">
          <w:rPr>
            <w:w w:val="95"/>
            <w:sz w:val="20"/>
            <w:szCs w:val="20"/>
          </w:rPr>
          <w:t xml:space="preserve"> when </w:t>
        </w:r>
        <w:r w:rsidR="00854596" w:rsidRPr="00355BBC">
          <w:rPr>
            <w:i/>
            <w:iCs/>
            <w:w w:val="95"/>
            <w:sz w:val="20"/>
            <w:szCs w:val="20"/>
          </w:rPr>
          <w:t>i</w:t>
        </w:r>
        <w:r w:rsidR="00854596" w:rsidRPr="00355BBC">
          <w:rPr>
            <w:i/>
            <w:iCs/>
            <w:w w:val="95"/>
            <w:sz w:val="20"/>
            <w:szCs w:val="20"/>
            <w:vertAlign w:val="subscript"/>
          </w:rPr>
          <w:t>RU</w:t>
        </w:r>
        <w:r w:rsidR="00854596" w:rsidRPr="00355BBC">
          <w:rPr>
            <w:w w:val="95"/>
            <w:sz w:val="20"/>
            <w:szCs w:val="20"/>
            <w:vertAlign w:val="subscript"/>
          </w:rPr>
          <w:t>26</w:t>
        </w:r>
        <w:r w:rsidR="00854596" w:rsidRPr="00355BBC">
          <w:rPr>
            <w:rFonts w:ascii="Symbol" w:hAnsi="Symbol" w:cs="Symbol"/>
            <w:w w:val="95"/>
            <w:sz w:val="20"/>
            <w:szCs w:val="20"/>
            <w:vertAlign w:val="subscript"/>
          </w:rPr>
          <w:t></w:t>
        </w:r>
        <w:r w:rsidR="00854596" w:rsidRPr="00355BBC">
          <w:rPr>
            <w:spacing w:val="-10"/>
            <w:w w:val="95"/>
            <w:sz w:val="20"/>
            <w:szCs w:val="20"/>
          </w:rPr>
          <w:t xml:space="preserve"> </w:t>
        </w:r>
        <w:r w:rsidR="00854596" w:rsidRPr="00355BBC">
          <w:rPr>
            <w:i/>
            <w:iCs/>
            <w:w w:val="95"/>
            <w:sz w:val="20"/>
            <w:szCs w:val="20"/>
            <w:vertAlign w:val="subscript"/>
          </w:rPr>
          <w:t>start</w:t>
        </w:r>
        <w:r w:rsidR="00854596">
          <w:rPr>
            <w:w w:val="95"/>
            <w:sz w:val="20"/>
            <w:szCs w:val="20"/>
          </w:rPr>
          <w:t xml:space="preserve"> &gt; 1, otherwise there is no valid </w:t>
        </w:r>
        <w:r w:rsidR="00854596" w:rsidRPr="00854596">
          <w:rPr>
            <w:i/>
            <w:w w:val="95"/>
            <w:sz w:val="20"/>
            <w:szCs w:val="20"/>
          </w:rPr>
          <w:t>m</w:t>
        </w:r>
        <w:r w:rsidR="00854596">
          <w:rPr>
            <w:w w:val="95"/>
            <w:sz w:val="20"/>
            <w:szCs w:val="20"/>
          </w:rPr>
          <w:t>.</w:t>
        </w:r>
      </w:ins>
    </w:p>
    <w:p w14:paraId="16BCA183" w14:textId="77777777" w:rsidR="00355BBC" w:rsidRDefault="00355BBC" w:rsidP="00355BBC">
      <w:pPr>
        <w:pStyle w:val="BodyText0"/>
        <w:kinsoku w:val="0"/>
        <w:overflowPunct w:val="0"/>
        <w:spacing w:before="9"/>
        <w:rPr>
          <w:sz w:val="13"/>
          <w:szCs w:val="13"/>
        </w:rPr>
      </w:pPr>
    </w:p>
    <w:p w14:paraId="5D8CDEE1" w14:textId="77777777" w:rsidR="00355BBC" w:rsidRDefault="00355BBC" w:rsidP="00355BBC">
      <w:pPr>
        <w:pStyle w:val="BodyText0"/>
        <w:kinsoku w:val="0"/>
        <w:overflowPunct w:val="0"/>
        <w:spacing w:before="91"/>
        <w:ind w:left="360"/>
      </w:pPr>
      <w:r>
        <w:t>The</w:t>
      </w:r>
      <w:r>
        <w:rPr>
          <w:spacing w:val="-4"/>
        </w:rPr>
        <w:t xml:space="preserve"> </w:t>
      </w:r>
      <w:r>
        <w:t>valid</w:t>
      </w:r>
      <w:r>
        <w:rPr>
          <w:spacing w:val="-2"/>
        </w:rPr>
        <w:t xml:space="preserve"> </w:t>
      </w:r>
      <w:r>
        <w:t>range</w:t>
      </w:r>
      <w:r>
        <w:rPr>
          <w:spacing w:val="-2"/>
        </w:rPr>
        <w:t xml:space="preserve"> </w:t>
      </w:r>
      <w:proofErr w:type="spellStart"/>
      <w:r>
        <w:t>for</w:t>
      </w:r>
      <w:r>
        <w:rPr>
          <w:spacing w:val="-2"/>
        </w:rPr>
        <w:t xml:space="preserve"> </w:t>
      </w:r>
      <w:r>
        <w:rPr>
          <w:i/>
          <w:iCs/>
        </w:rPr>
        <w:t>m</w:t>
      </w:r>
      <w:proofErr w:type="spellEnd"/>
      <w:r>
        <w:rPr>
          <w:i/>
          <w:iCs/>
          <w:spacing w:val="-2"/>
        </w:rPr>
        <w:t xml:space="preserve"> </w:t>
      </w:r>
      <w:r>
        <w:t>for</w:t>
      </w:r>
      <w:r>
        <w:rPr>
          <w:spacing w:val="-3"/>
        </w:rPr>
        <w:t xml:space="preserve"> </w:t>
      </w:r>
      <w:hyperlink w:anchor="bookmark310" w:history="1">
        <w:r>
          <w:t>Equation</w:t>
        </w:r>
        <w:r>
          <w:rPr>
            <w:spacing w:val="-2"/>
          </w:rPr>
          <w:t xml:space="preserve"> </w:t>
        </w:r>
        <w:r>
          <w:t>(36-107)</w:t>
        </w:r>
        <w:r>
          <w:rPr>
            <w:spacing w:val="-2"/>
          </w:rPr>
          <w:t xml:space="preserve"> </w:t>
        </w:r>
      </w:hyperlink>
      <w:r>
        <w:t>is</w:t>
      </w:r>
      <w:r>
        <w:rPr>
          <w:spacing w:val="-3"/>
        </w:rPr>
        <w:t xml:space="preserve"> </w:t>
      </w:r>
      <w:r>
        <w:t>as</w:t>
      </w:r>
      <w:r>
        <w:rPr>
          <w:spacing w:val="-2"/>
        </w:rPr>
        <w:t xml:space="preserve"> </w:t>
      </w:r>
      <w:r>
        <w:t>follows:</w:t>
      </w:r>
    </w:p>
    <w:p w14:paraId="004F48BD" w14:textId="1906C92F" w:rsidR="00355BBC" w:rsidRPr="00355BBC" w:rsidRDefault="00355BBC" w:rsidP="00355BBC">
      <w:pPr>
        <w:pStyle w:val="ListParagraph"/>
        <w:widowControl w:val="0"/>
        <w:numPr>
          <w:ilvl w:val="0"/>
          <w:numId w:val="219"/>
        </w:numPr>
        <w:tabs>
          <w:tab w:val="left" w:pos="981"/>
        </w:tabs>
        <w:kinsoku w:val="0"/>
        <w:overflowPunct w:val="0"/>
        <w:autoSpaceDE w:val="0"/>
        <w:autoSpaceDN w:val="0"/>
        <w:adjustRightInd w:val="0"/>
        <w:spacing w:before="56"/>
        <w:rPr>
          <w:w w:val="95"/>
          <w:sz w:val="20"/>
          <w:szCs w:val="20"/>
        </w:rPr>
      </w:pPr>
      <w:r w:rsidRPr="00355BBC">
        <w:rPr>
          <w:w w:val="95"/>
          <w:sz w:val="20"/>
          <w:szCs w:val="20"/>
        </w:rPr>
        <w:t>1</w:t>
      </w:r>
      <w:r w:rsidRPr="00355BBC">
        <w:rPr>
          <w:spacing w:val="13"/>
          <w:w w:val="95"/>
          <w:sz w:val="20"/>
          <w:szCs w:val="20"/>
        </w:rPr>
        <w:t xml:space="preserve"> </w:t>
      </w:r>
      <w:r w:rsidRPr="00355BBC">
        <w:rPr>
          <w:rFonts w:ascii="Symbol" w:hAnsi="Symbol" w:cs="Symbol"/>
          <w:w w:val="95"/>
          <w:sz w:val="20"/>
          <w:szCs w:val="20"/>
        </w:rPr>
        <w:t></w:t>
      </w:r>
      <w:r w:rsidRPr="00355BBC">
        <w:rPr>
          <w:spacing w:val="16"/>
          <w:w w:val="95"/>
          <w:sz w:val="20"/>
          <w:szCs w:val="20"/>
        </w:rPr>
        <w:t xml:space="preserve"> </w:t>
      </w:r>
      <w:r w:rsidRPr="00355BBC">
        <w:rPr>
          <w:i/>
          <w:iCs/>
          <w:w w:val="95"/>
          <w:sz w:val="20"/>
          <w:szCs w:val="20"/>
        </w:rPr>
        <w:t>m</w:t>
      </w:r>
      <w:r w:rsidRPr="00355BBC">
        <w:rPr>
          <w:i/>
          <w:iCs/>
          <w:spacing w:val="14"/>
          <w:w w:val="95"/>
          <w:sz w:val="20"/>
          <w:szCs w:val="20"/>
        </w:rPr>
        <w:t xml:space="preserve"> </w:t>
      </w:r>
      <w:r w:rsidRPr="00355BBC">
        <w:rPr>
          <w:rFonts w:ascii="Symbol" w:hAnsi="Symbol" w:cs="Symbol"/>
          <w:w w:val="95"/>
          <w:sz w:val="20"/>
          <w:szCs w:val="20"/>
        </w:rPr>
        <w:t></w:t>
      </w:r>
      <w:r w:rsidRPr="00355BBC">
        <w:rPr>
          <w:spacing w:val="16"/>
          <w:w w:val="95"/>
          <w:sz w:val="20"/>
          <w:szCs w:val="20"/>
        </w:rPr>
        <w:t xml:space="preserve"> </w:t>
      </w:r>
      <w:r w:rsidRPr="00355BBC">
        <w:rPr>
          <w:i/>
          <w:iCs/>
          <w:w w:val="95"/>
          <w:sz w:val="20"/>
          <w:szCs w:val="20"/>
        </w:rPr>
        <w:t>N</w:t>
      </w:r>
      <w:r w:rsidRPr="00355BBC">
        <w:rPr>
          <w:i/>
          <w:iCs/>
          <w:w w:val="95"/>
          <w:sz w:val="20"/>
          <w:szCs w:val="20"/>
          <w:vertAlign w:val="subscript"/>
        </w:rPr>
        <w:t>RU</w:t>
      </w:r>
      <w:r w:rsidRPr="00355BBC">
        <w:rPr>
          <w:w w:val="95"/>
          <w:sz w:val="20"/>
          <w:szCs w:val="20"/>
          <w:vertAlign w:val="subscript"/>
        </w:rPr>
        <w:t>26</w:t>
      </w:r>
      <w:r w:rsidRPr="00355BBC">
        <w:rPr>
          <w:spacing w:val="15"/>
          <w:w w:val="95"/>
          <w:sz w:val="20"/>
          <w:szCs w:val="20"/>
        </w:rPr>
        <w:t xml:space="preserve"> </w:t>
      </w:r>
      <w:r w:rsidRPr="00355BBC">
        <w:rPr>
          <w:w w:val="95"/>
          <w:sz w:val="20"/>
          <w:szCs w:val="20"/>
        </w:rPr>
        <w:t>–</w:t>
      </w:r>
      <w:r w:rsidRPr="00355BBC">
        <w:rPr>
          <w:spacing w:val="15"/>
          <w:w w:val="95"/>
          <w:sz w:val="20"/>
          <w:szCs w:val="20"/>
        </w:rPr>
        <w:t xml:space="preserve"> </w:t>
      </w:r>
      <w:r w:rsidRPr="00355BBC">
        <w:rPr>
          <w:i/>
          <w:iCs/>
          <w:w w:val="95"/>
          <w:sz w:val="20"/>
          <w:szCs w:val="20"/>
        </w:rPr>
        <w:t>i</w:t>
      </w:r>
      <w:r w:rsidRPr="00355BBC">
        <w:rPr>
          <w:i/>
          <w:iCs/>
          <w:w w:val="95"/>
          <w:sz w:val="20"/>
          <w:szCs w:val="20"/>
          <w:vertAlign w:val="subscript"/>
        </w:rPr>
        <w:t>RU</w:t>
      </w:r>
      <w:r w:rsidRPr="00355BBC">
        <w:rPr>
          <w:w w:val="95"/>
          <w:sz w:val="20"/>
          <w:szCs w:val="20"/>
          <w:vertAlign w:val="subscript"/>
        </w:rPr>
        <w:t>26</w:t>
      </w:r>
      <w:r w:rsidRPr="00355BBC">
        <w:rPr>
          <w:rFonts w:ascii="Symbol" w:hAnsi="Symbol" w:cs="Symbol"/>
          <w:w w:val="95"/>
          <w:sz w:val="20"/>
          <w:szCs w:val="20"/>
          <w:vertAlign w:val="subscript"/>
        </w:rPr>
        <w:t></w:t>
      </w:r>
      <w:r w:rsidRPr="00355BBC">
        <w:rPr>
          <w:spacing w:val="-10"/>
          <w:w w:val="95"/>
          <w:sz w:val="20"/>
          <w:szCs w:val="20"/>
        </w:rPr>
        <w:t xml:space="preserve"> </w:t>
      </w:r>
      <w:r w:rsidRPr="00355BBC">
        <w:rPr>
          <w:i/>
          <w:iCs/>
          <w:w w:val="95"/>
          <w:sz w:val="20"/>
          <w:szCs w:val="20"/>
          <w:vertAlign w:val="subscript"/>
        </w:rPr>
        <w:t>end</w:t>
      </w:r>
      <w:r w:rsidRPr="00355BBC">
        <w:rPr>
          <w:i/>
          <w:iCs/>
          <w:spacing w:val="19"/>
          <w:w w:val="95"/>
          <w:sz w:val="20"/>
          <w:szCs w:val="20"/>
        </w:rPr>
        <w:t xml:space="preserve"> </w:t>
      </w:r>
      <w:r w:rsidRPr="00355BBC">
        <w:rPr>
          <w:w w:val="95"/>
          <w:sz w:val="20"/>
          <w:szCs w:val="20"/>
        </w:rPr>
        <w:t>for</w:t>
      </w:r>
      <w:r w:rsidRPr="00355BBC">
        <w:rPr>
          <w:spacing w:val="15"/>
          <w:w w:val="95"/>
          <w:sz w:val="20"/>
          <w:szCs w:val="20"/>
        </w:rPr>
        <w:t xml:space="preserve"> </w:t>
      </w:r>
      <w:r w:rsidRPr="00355BBC">
        <w:rPr>
          <w:w w:val="95"/>
          <w:sz w:val="20"/>
          <w:szCs w:val="20"/>
        </w:rPr>
        <w:t>a</w:t>
      </w:r>
      <w:r w:rsidRPr="00355BBC">
        <w:rPr>
          <w:spacing w:val="15"/>
          <w:w w:val="95"/>
          <w:sz w:val="20"/>
          <w:szCs w:val="20"/>
        </w:rPr>
        <w:t xml:space="preserve"> </w:t>
      </w:r>
      <w:r w:rsidRPr="00355BBC">
        <w:rPr>
          <w:w w:val="95"/>
          <w:sz w:val="20"/>
          <w:szCs w:val="20"/>
        </w:rPr>
        <w:t>20</w:t>
      </w:r>
      <w:r w:rsidRPr="00355BBC">
        <w:rPr>
          <w:spacing w:val="13"/>
          <w:w w:val="95"/>
          <w:sz w:val="20"/>
          <w:szCs w:val="20"/>
        </w:rPr>
        <w:t xml:space="preserve"> </w:t>
      </w:r>
      <w:r w:rsidRPr="00355BBC">
        <w:rPr>
          <w:w w:val="95"/>
          <w:sz w:val="20"/>
          <w:szCs w:val="20"/>
        </w:rPr>
        <w:t>MHz,</w:t>
      </w:r>
      <w:r w:rsidRPr="00355BBC">
        <w:rPr>
          <w:spacing w:val="14"/>
          <w:w w:val="95"/>
          <w:sz w:val="20"/>
          <w:szCs w:val="20"/>
        </w:rPr>
        <w:t xml:space="preserve"> </w:t>
      </w:r>
      <w:r w:rsidRPr="00355BBC">
        <w:rPr>
          <w:w w:val="95"/>
          <w:sz w:val="20"/>
          <w:szCs w:val="20"/>
        </w:rPr>
        <w:t>40</w:t>
      </w:r>
      <w:r w:rsidRPr="00355BBC">
        <w:rPr>
          <w:spacing w:val="15"/>
          <w:w w:val="95"/>
          <w:sz w:val="20"/>
          <w:szCs w:val="20"/>
        </w:rPr>
        <w:t xml:space="preserve"> </w:t>
      </w:r>
      <w:r w:rsidRPr="00355BBC">
        <w:rPr>
          <w:w w:val="95"/>
          <w:sz w:val="20"/>
          <w:szCs w:val="20"/>
        </w:rPr>
        <w:t>MHz,</w:t>
      </w:r>
      <w:r w:rsidRPr="00355BBC">
        <w:rPr>
          <w:spacing w:val="15"/>
          <w:w w:val="95"/>
          <w:sz w:val="20"/>
          <w:szCs w:val="20"/>
        </w:rPr>
        <w:t xml:space="preserve"> </w:t>
      </w:r>
      <w:r w:rsidRPr="00355BBC">
        <w:rPr>
          <w:w w:val="95"/>
          <w:sz w:val="20"/>
          <w:szCs w:val="20"/>
        </w:rPr>
        <w:t>80</w:t>
      </w:r>
      <w:r w:rsidRPr="00355BBC">
        <w:rPr>
          <w:spacing w:val="14"/>
          <w:w w:val="95"/>
          <w:sz w:val="20"/>
          <w:szCs w:val="20"/>
        </w:rPr>
        <w:t xml:space="preserve"> </w:t>
      </w:r>
      <w:r w:rsidRPr="00355BBC">
        <w:rPr>
          <w:w w:val="95"/>
          <w:sz w:val="20"/>
          <w:szCs w:val="20"/>
        </w:rPr>
        <w:t>MHz,</w:t>
      </w:r>
      <w:r w:rsidRPr="00355BBC">
        <w:rPr>
          <w:spacing w:val="15"/>
          <w:w w:val="95"/>
          <w:sz w:val="20"/>
          <w:szCs w:val="20"/>
        </w:rPr>
        <w:t xml:space="preserve"> </w:t>
      </w:r>
      <w:r w:rsidRPr="00355BBC">
        <w:rPr>
          <w:w w:val="95"/>
          <w:sz w:val="20"/>
          <w:szCs w:val="20"/>
        </w:rPr>
        <w:t>160</w:t>
      </w:r>
      <w:r w:rsidRPr="00355BBC">
        <w:rPr>
          <w:spacing w:val="15"/>
          <w:w w:val="95"/>
          <w:sz w:val="20"/>
          <w:szCs w:val="20"/>
        </w:rPr>
        <w:t xml:space="preserve"> </w:t>
      </w:r>
      <w:r w:rsidRPr="00355BBC">
        <w:rPr>
          <w:w w:val="95"/>
          <w:sz w:val="20"/>
          <w:szCs w:val="20"/>
        </w:rPr>
        <w:t>MHz,</w:t>
      </w:r>
      <w:r w:rsidRPr="00355BBC">
        <w:rPr>
          <w:spacing w:val="15"/>
          <w:w w:val="95"/>
          <w:sz w:val="20"/>
          <w:szCs w:val="20"/>
        </w:rPr>
        <w:t xml:space="preserve"> </w:t>
      </w:r>
      <w:r w:rsidRPr="00355BBC">
        <w:rPr>
          <w:w w:val="95"/>
          <w:sz w:val="20"/>
          <w:szCs w:val="20"/>
        </w:rPr>
        <w:t>or</w:t>
      </w:r>
      <w:r w:rsidRPr="00355BBC">
        <w:rPr>
          <w:spacing w:val="15"/>
          <w:w w:val="95"/>
          <w:sz w:val="20"/>
          <w:szCs w:val="20"/>
        </w:rPr>
        <w:t xml:space="preserve"> </w:t>
      </w:r>
      <w:r w:rsidRPr="00355BBC">
        <w:rPr>
          <w:w w:val="95"/>
          <w:sz w:val="20"/>
          <w:szCs w:val="20"/>
        </w:rPr>
        <w:t>320</w:t>
      </w:r>
      <w:r w:rsidRPr="00355BBC">
        <w:rPr>
          <w:spacing w:val="15"/>
          <w:w w:val="95"/>
          <w:sz w:val="20"/>
          <w:szCs w:val="20"/>
        </w:rPr>
        <w:t xml:space="preserve"> </w:t>
      </w:r>
      <w:r w:rsidRPr="00355BBC">
        <w:rPr>
          <w:w w:val="95"/>
          <w:sz w:val="20"/>
          <w:szCs w:val="20"/>
        </w:rPr>
        <w:t>MHz</w:t>
      </w:r>
      <w:r w:rsidRPr="00355BBC">
        <w:rPr>
          <w:spacing w:val="15"/>
          <w:w w:val="95"/>
          <w:sz w:val="20"/>
          <w:szCs w:val="20"/>
        </w:rPr>
        <w:t xml:space="preserve"> </w:t>
      </w:r>
      <w:r w:rsidRPr="00355BBC">
        <w:rPr>
          <w:w w:val="95"/>
          <w:sz w:val="20"/>
          <w:szCs w:val="20"/>
        </w:rPr>
        <w:t>PPDU</w:t>
      </w:r>
      <w:ins w:id="28" w:author="Wook Bong Lee" w:date="2021-07-20T12:24:00Z">
        <w:r w:rsidR="00854596">
          <w:rPr>
            <w:w w:val="95"/>
            <w:sz w:val="20"/>
            <w:szCs w:val="20"/>
          </w:rPr>
          <w:t xml:space="preserve"> when </w:t>
        </w:r>
      </w:ins>
      <w:ins w:id="29" w:author="Wook Bong Lee" w:date="2021-07-20T12:25:00Z">
        <w:r w:rsidR="00854596" w:rsidRPr="00355BBC">
          <w:rPr>
            <w:i/>
            <w:iCs/>
            <w:w w:val="95"/>
            <w:sz w:val="20"/>
            <w:szCs w:val="20"/>
          </w:rPr>
          <w:t>i</w:t>
        </w:r>
        <w:r w:rsidR="00854596" w:rsidRPr="00355BBC">
          <w:rPr>
            <w:i/>
            <w:iCs/>
            <w:w w:val="95"/>
            <w:sz w:val="20"/>
            <w:szCs w:val="20"/>
            <w:vertAlign w:val="subscript"/>
          </w:rPr>
          <w:t>RU</w:t>
        </w:r>
        <w:r w:rsidR="00854596" w:rsidRPr="00355BBC">
          <w:rPr>
            <w:w w:val="95"/>
            <w:sz w:val="20"/>
            <w:szCs w:val="20"/>
            <w:vertAlign w:val="subscript"/>
          </w:rPr>
          <w:t>26</w:t>
        </w:r>
        <w:r w:rsidR="00854596" w:rsidRPr="00355BBC">
          <w:rPr>
            <w:rFonts w:ascii="Symbol" w:hAnsi="Symbol" w:cs="Symbol"/>
            <w:w w:val="95"/>
            <w:sz w:val="20"/>
            <w:szCs w:val="20"/>
            <w:vertAlign w:val="subscript"/>
          </w:rPr>
          <w:t></w:t>
        </w:r>
        <w:r w:rsidR="00854596" w:rsidRPr="00355BBC">
          <w:rPr>
            <w:spacing w:val="-10"/>
            <w:w w:val="95"/>
            <w:sz w:val="20"/>
            <w:szCs w:val="20"/>
          </w:rPr>
          <w:t xml:space="preserve"> </w:t>
        </w:r>
        <w:r w:rsidR="00854596" w:rsidRPr="00355BBC">
          <w:rPr>
            <w:i/>
            <w:iCs/>
            <w:w w:val="95"/>
            <w:sz w:val="20"/>
            <w:szCs w:val="20"/>
            <w:vertAlign w:val="subscript"/>
          </w:rPr>
          <w:t>end</w:t>
        </w:r>
        <w:r w:rsidR="00854596">
          <w:rPr>
            <w:w w:val="95"/>
            <w:sz w:val="20"/>
            <w:szCs w:val="20"/>
          </w:rPr>
          <w:t xml:space="preserve"> </w:t>
        </w:r>
      </w:ins>
      <w:ins w:id="30" w:author="Wook Bong Lee" w:date="2021-07-20T12:24:00Z">
        <w:r w:rsidR="00854596">
          <w:rPr>
            <w:w w:val="95"/>
            <w:sz w:val="20"/>
            <w:szCs w:val="20"/>
          </w:rPr>
          <w:t xml:space="preserve">&lt; </w:t>
        </w:r>
      </w:ins>
      <w:ins w:id="31" w:author="Wook Bong Lee" w:date="2021-07-20T12:25:00Z">
        <w:r w:rsidR="00854596" w:rsidRPr="00355BBC">
          <w:rPr>
            <w:i/>
            <w:iCs/>
            <w:w w:val="95"/>
            <w:sz w:val="20"/>
            <w:szCs w:val="20"/>
          </w:rPr>
          <w:t>N</w:t>
        </w:r>
        <w:r w:rsidR="00854596" w:rsidRPr="00355BBC">
          <w:rPr>
            <w:i/>
            <w:iCs/>
            <w:w w:val="95"/>
            <w:sz w:val="20"/>
            <w:szCs w:val="20"/>
            <w:vertAlign w:val="subscript"/>
          </w:rPr>
          <w:t>RU</w:t>
        </w:r>
        <w:r w:rsidR="00854596" w:rsidRPr="00355BBC">
          <w:rPr>
            <w:w w:val="95"/>
            <w:sz w:val="20"/>
            <w:szCs w:val="20"/>
            <w:vertAlign w:val="subscript"/>
          </w:rPr>
          <w:t>26</w:t>
        </w:r>
      </w:ins>
      <w:ins w:id="32" w:author="Wook Bong Lee" w:date="2021-07-20T12:24:00Z">
        <w:r w:rsidR="00854596">
          <w:rPr>
            <w:w w:val="95"/>
            <w:sz w:val="20"/>
            <w:szCs w:val="20"/>
          </w:rPr>
          <w:t xml:space="preserve">, otherwise there is no valid </w:t>
        </w:r>
        <w:r w:rsidR="00854596" w:rsidRPr="00854596">
          <w:rPr>
            <w:i/>
            <w:w w:val="95"/>
            <w:sz w:val="20"/>
            <w:szCs w:val="20"/>
          </w:rPr>
          <w:t>m</w:t>
        </w:r>
        <w:r w:rsidR="00854596">
          <w:rPr>
            <w:w w:val="95"/>
            <w:sz w:val="20"/>
            <w:szCs w:val="20"/>
          </w:rPr>
          <w:t>.</w:t>
        </w:r>
      </w:ins>
    </w:p>
    <w:p w14:paraId="42421863" w14:textId="77777777" w:rsidR="00355BBC" w:rsidRDefault="00355BBC" w:rsidP="00443D50">
      <w:pPr>
        <w:autoSpaceDE w:val="0"/>
        <w:autoSpaceDN w:val="0"/>
        <w:adjustRightInd w:val="0"/>
        <w:rPr>
          <w:sz w:val="20"/>
          <w:szCs w:val="20"/>
        </w:rPr>
      </w:pPr>
    </w:p>
    <w:p w14:paraId="3460D2B0" w14:textId="77777777" w:rsidR="00854596" w:rsidRDefault="00854596" w:rsidP="00443D50">
      <w:pPr>
        <w:autoSpaceDE w:val="0"/>
        <w:autoSpaceDN w:val="0"/>
        <w:adjustRightInd w:val="0"/>
        <w:rPr>
          <w:sz w:val="20"/>
          <w:szCs w:val="20"/>
        </w:rPr>
      </w:pPr>
    </w:p>
    <w:sectPr w:rsidR="00854596" w:rsidSect="00D630ED">
      <w:headerReference w:type="default" r:id="rId8"/>
      <w:footerReference w:type="default" r:id="rId9"/>
      <w:pgSz w:w="12240" w:h="15840" w:code="1"/>
      <w:pgMar w:top="1080" w:right="1080" w:bottom="1080" w:left="1080" w:header="432" w:footer="432"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4EB29A" w16cid:durableId="1FE313E0"/>
  <w16cid:commentId w16cid:paraId="70EC2251" w16cid:durableId="1FE313E1"/>
  <w16cid:commentId w16cid:paraId="5C59FFC1" w16cid:durableId="1FE313E2"/>
  <w16cid:commentId w16cid:paraId="24507810" w16cid:durableId="1FE3152E"/>
  <w16cid:commentId w16cid:paraId="02599CC7" w16cid:durableId="1FE3167C"/>
  <w16cid:commentId w16cid:paraId="0EDF4CDE" w16cid:durableId="1FE316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C84BC6" w14:textId="77777777" w:rsidR="00657DAE" w:rsidRDefault="00657DAE">
      <w:r>
        <w:separator/>
      </w:r>
    </w:p>
  </w:endnote>
  <w:endnote w:type="continuationSeparator" w:id="0">
    <w:p w14:paraId="308FA72D" w14:textId="77777777" w:rsidR="00657DAE" w:rsidRDefault="00657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CC0B4" w14:textId="57F87E3B" w:rsidR="00880E41" w:rsidRPr="00EF1A28" w:rsidRDefault="00880E41">
    <w:pPr>
      <w:pStyle w:val="Footer"/>
      <w:tabs>
        <w:tab w:val="clear" w:pos="6480"/>
        <w:tab w:val="center" w:pos="4680"/>
        <w:tab w:val="right" w:pos="9360"/>
      </w:tabs>
      <w:rPr>
        <w:lang w:val="fr-FR"/>
      </w:rPr>
    </w:pPr>
    <w:r>
      <w:rPr>
        <w:lang w:val="fr-FR"/>
      </w:rPr>
      <w:fldChar w:fldCharType="begin"/>
    </w:r>
    <w:r>
      <w:rPr>
        <w:lang w:val="fr-FR"/>
      </w:rPr>
      <w:instrText xml:space="preserve"> SUBJECT  \* MERGEFORMAT </w:instrText>
    </w:r>
    <w:r>
      <w:rPr>
        <w:lang w:val="fr-FR"/>
      </w:rPr>
      <w:fldChar w:fldCharType="separate"/>
    </w:r>
    <w:proofErr w:type="spellStart"/>
    <w:r w:rsidRPr="00CB32B9">
      <w:rPr>
        <w:lang w:val="fr-FR"/>
      </w:rPr>
      <w:t>Submission</w:t>
    </w:r>
    <w:proofErr w:type="spellEnd"/>
    <w:r>
      <w:rPr>
        <w:lang w:val="fr-FR"/>
      </w:rPr>
      <w:fldChar w:fldCharType="end"/>
    </w:r>
    <w:r w:rsidRPr="00EF1A28">
      <w:rPr>
        <w:lang w:val="fr-FR"/>
      </w:rPr>
      <w:tab/>
      <w:t xml:space="preserve">page </w:t>
    </w:r>
    <w:r>
      <w:fldChar w:fldCharType="begin"/>
    </w:r>
    <w:r w:rsidRPr="00EF1A28">
      <w:rPr>
        <w:lang w:val="fr-FR"/>
      </w:rPr>
      <w:instrText xml:space="preserve">page </w:instrText>
    </w:r>
    <w:r>
      <w:fldChar w:fldCharType="separate"/>
    </w:r>
    <w:r w:rsidR="000002AB">
      <w:rPr>
        <w:noProof/>
        <w:lang w:val="fr-FR"/>
      </w:rPr>
      <w:t>7</w:t>
    </w:r>
    <w:r>
      <w:fldChar w:fldCharType="end"/>
    </w:r>
    <w:r>
      <w:rPr>
        <w:lang w:val="fr-FR"/>
      </w:rPr>
      <w:tab/>
      <w:t xml:space="preserve">  </w:t>
    </w:r>
    <w:proofErr w:type="spellStart"/>
    <w:r>
      <w:rPr>
        <w:lang w:val="fr-FR"/>
      </w:rPr>
      <w:t>Wookbong</w:t>
    </w:r>
    <w:proofErr w:type="spellEnd"/>
    <w:r>
      <w:rPr>
        <w:lang w:val="fr-FR"/>
      </w:rPr>
      <w:t xml:space="preserve"> Lee(Samsung)</w:t>
    </w:r>
  </w:p>
  <w:p w14:paraId="72996FF0" w14:textId="77777777" w:rsidR="00880E41" w:rsidRPr="00EF1A28" w:rsidRDefault="00880E41">
    <w:pPr>
      <w:rPr>
        <w:lang w:val="fr-FR"/>
      </w:rPr>
    </w:pPr>
  </w:p>
  <w:p w14:paraId="6B3DA9AE" w14:textId="77777777" w:rsidR="00880E41" w:rsidRDefault="00880E41"/>
  <w:p w14:paraId="6E931617" w14:textId="77777777" w:rsidR="009F0C66" w:rsidRDefault="009F0C66"/>
  <w:p w14:paraId="135BA17E" w14:textId="77777777" w:rsidR="009F0C66" w:rsidRDefault="009F0C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EFC038" w14:textId="77777777" w:rsidR="00657DAE" w:rsidRDefault="00657DAE">
      <w:r>
        <w:separator/>
      </w:r>
    </w:p>
  </w:footnote>
  <w:footnote w:type="continuationSeparator" w:id="0">
    <w:p w14:paraId="56D48D89" w14:textId="77777777" w:rsidR="00657DAE" w:rsidRDefault="00657D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D5141" w14:textId="30D7FD0F" w:rsidR="00880E41" w:rsidRDefault="00545609">
    <w:pPr>
      <w:pStyle w:val="Header"/>
      <w:tabs>
        <w:tab w:val="clear" w:pos="6480"/>
        <w:tab w:val="center" w:pos="4680"/>
        <w:tab w:val="right" w:pos="9360"/>
      </w:tabs>
    </w:pPr>
    <w:r>
      <w:t>July</w:t>
    </w:r>
    <w:r w:rsidR="00880E41">
      <w:t xml:space="preserve"> 2021</w:t>
    </w:r>
    <w:r w:rsidR="00880E41">
      <w:tab/>
    </w:r>
    <w:r w:rsidR="00880E41">
      <w:tab/>
    </w:r>
    <w:fldSimple w:instr=" TITLE  \* MERGEFORMAT ">
      <w:r w:rsidR="00880E41">
        <w:t>doc.: IEEE 802.11-21/</w:t>
      </w:r>
    </w:fldSimple>
    <w:r w:rsidR="001C351B">
      <w:t>1213</w:t>
    </w:r>
    <w:r w:rsidR="00DD73D8">
      <w:t>r</w:t>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3ACBB22"/>
    <w:lvl w:ilvl="0">
      <w:numFmt w:val="bullet"/>
      <w:lvlText w:val="*"/>
      <w:lvlJc w:val="left"/>
    </w:lvl>
  </w:abstractNum>
  <w:abstractNum w:abstractNumId="1" w15:restartNumberingAfterBreak="0">
    <w:nsid w:val="00000402"/>
    <w:multiLevelType w:val="multilevel"/>
    <w:tmpl w:val="00000885"/>
    <w:lvl w:ilvl="0">
      <w:start w:val="9"/>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 w15:restartNumberingAfterBreak="0">
    <w:nsid w:val="00000403"/>
    <w:multiLevelType w:val="multilevel"/>
    <w:tmpl w:val="00000886"/>
    <w:lvl w:ilvl="0">
      <w:start w:val="15"/>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 w15:restartNumberingAfterBreak="0">
    <w:nsid w:val="00000404"/>
    <w:multiLevelType w:val="multilevel"/>
    <w:tmpl w:val="00000887"/>
    <w:lvl w:ilvl="0">
      <w:start w:val="21"/>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05"/>
    <w:multiLevelType w:val="multilevel"/>
    <w:tmpl w:val="00000888"/>
    <w:lvl w:ilvl="0">
      <w:start w:val="25"/>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06"/>
    <w:multiLevelType w:val="multilevel"/>
    <w:tmpl w:val="00000889"/>
    <w:lvl w:ilvl="0">
      <w:start w:val="41"/>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 w15:restartNumberingAfterBreak="0">
    <w:nsid w:val="00000407"/>
    <w:multiLevelType w:val="multilevel"/>
    <w:tmpl w:val="0000088A"/>
    <w:lvl w:ilvl="0">
      <w:start w:val="47"/>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 w15:restartNumberingAfterBreak="0">
    <w:nsid w:val="00000408"/>
    <w:multiLevelType w:val="multilevel"/>
    <w:tmpl w:val="0000088B"/>
    <w:lvl w:ilvl="0">
      <w:start w:val="60"/>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 w15:restartNumberingAfterBreak="0">
    <w:nsid w:val="00000409"/>
    <w:multiLevelType w:val="multilevel"/>
    <w:tmpl w:val="0000088C"/>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9" w15:restartNumberingAfterBreak="0">
    <w:nsid w:val="0000040A"/>
    <w:multiLevelType w:val="multilevel"/>
    <w:tmpl w:val="0000088D"/>
    <w:lvl w:ilvl="0">
      <w:start w:val="8"/>
      <w:numFmt w:val="decimal"/>
      <w:lvlText w:val="%1"/>
      <w:lvlJc w:val="left"/>
      <w:pPr>
        <w:ind w:left="660" w:hanging="464"/>
      </w:pPr>
      <w:rPr>
        <w:rFonts w:ascii="Times New Roman" w:hAnsi="Times New Roman" w:cs="Times New Roman"/>
        <w:b w:val="0"/>
        <w:bCs w:val="0"/>
        <w:w w:val="100"/>
        <w:position w:val="6"/>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 w15:restartNumberingAfterBreak="0">
    <w:nsid w:val="0000040B"/>
    <w:multiLevelType w:val="multilevel"/>
    <w:tmpl w:val="0000088E"/>
    <w:lvl w:ilvl="0">
      <w:start w:val="11"/>
      <w:numFmt w:val="decimal"/>
      <w:lvlText w:val="%1"/>
      <w:lvlJc w:val="left"/>
      <w:pPr>
        <w:ind w:left="660" w:hanging="546"/>
      </w:pPr>
      <w:rPr>
        <w:rFonts w:ascii="Times New Roman" w:hAnsi="Times New Roman" w:cs="Times New Roman"/>
        <w:b w:val="0"/>
        <w:bCs w:val="0"/>
        <w:spacing w:val="-8"/>
        <w:w w:val="100"/>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11" w15:restartNumberingAfterBreak="0">
    <w:nsid w:val="0000040C"/>
    <w:multiLevelType w:val="multilevel"/>
    <w:tmpl w:val="0000088F"/>
    <w:lvl w:ilvl="0">
      <w:start w:val="16"/>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 w15:restartNumberingAfterBreak="0">
    <w:nsid w:val="0000040D"/>
    <w:multiLevelType w:val="multilevel"/>
    <w:tmpl w:val="00000890"/>
    <w:lvl w:ilvl="0">
      <w:start w:val="29"/>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 w15:restartNumberingAfterBreak="0">
    <w:nsid w:val="0000040E"/>
    <w:multiLevelType w:val="multilevel"/>
    <w:tmpl w:val="00000891"/>
    <w:lvl w:ilvl="0">
      <w:start w:val="3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4" w15:restartNumberingAfterBreak="0">
    <w:nsid w:val="0000040F"/>
    <w:multiLevelType w:val="multilevel"/>
    <w:tmpl w:val="00000892"/>
    <w:lvl w:ilvl="0">
      <w:start w:val="54"/>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5" w15:restartNumberingAfterBreak="0">
    <w:nsid w:val="00000410"/>
    <w:multiLevelType w:val="multilevel"/>
    <w:tmpl w:val="00000893"/>
    <w:lvl w:ilvl="0">
      <w:start w:val="60"/>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6" w15:restartNumberingAfterBreak="0">
    <w:nsid w:val="00000411"/>
    <w:multiLevelType w:val="multilevel"/>
    <w:tmpl w:val="00000894"/>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7" w15:restartNumberingAfterBreak="0">
    <w:nsid w:val="00000412"/>
    <w:multiLevelType w:val="multilevel"/>
    <w:tmpl w:val="00000895"/>
    <w:lvl w:ilvl="0">
      <w:start w:val="38"/>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8" w15:restartNumberingAfterBreak="0">
    <w:nsid w:val="00000413"/>
    <w:multiLevelType w:val="multilevel"/>
    <w:tmpl w:val="00000896"/>
    <w:lvl w:ilvl="0">
      <w:start w:val="47"/>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9" w15:restartNumberingAfterBreak="0">
    <w:nsid w:val="00000414"/>
    <w:multiLevelType w:val="multilevel"/>
    <w:tmpl w:val="00000897"/>
    <w:lvl w:ilvl="0">
      <w:start w:val="62"/>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0" w15:restartNumberingAfterBreak="0">
    <w:nsid w:val="00000415"/>
    <w:multiLevelType w:val="multilevel"/>
    <w:tmpl w:val="00000898"/>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1" w15:restartNumberingAfterBreak="0">
    <w:nsid w:val="00000416"/>
    <w:multiLevelType w:val="multilevel"/>
    <w:tmpl w:val="0000089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2" w15:restartNumberingAfterBreak="0">
    <w:nsid w:val="00000417"/>
    <w:multiLevelType w:val="multilevel"/>
    <w:tmpl w:val="0000089A"/>
    <w:lvl w:ilvl="0">
      <w:start w:val="1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3" w15:restartNumberingAfterBreak="0">
    <w:nsid w:val="00000418"/>
    <w:multiLevelType w:val="multilevel"/>
    <w:tmpl w:val="0000089B"/>
    <w:lvl w:ilvl="0">
      <w:start w:val="18"/>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4" w15:restartNumberingAfterBreak="0">
    <w:nsid w:val="00000419"/>
    <w:multiLevelType w:val="multilevel"/>
    <w:tmpl w:val="0000089C"/>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5" w15:restartNumberingAfterBreak="0">
    <w:nsid w:val="0000041A"/>
    <w:multiLevelType w:val="multilevel"/>
    <w:tmpl w:val="0000089D"/>
    <w:lvl w:ilvl="0">
      <w:start w:val="7"/>
      <w:numFmt w:val="decimal"/>
      <w:lvlText w:val="%1"/>
      <w:lvlJc w:val="left"/>
      <w:pPr>
        <w:ind w:left="660" w:hanging="464"/>
      </w:pPr>
      <w:rPr>
        <w:rFonts w:ascii="Times New Roman" w:hAnsi="Times New Roman" w:cs="Times New Roman"/>
        <w:b w:val="0"/>
        <w:bCs w:val="0"/>
        <w:w w:val="100"/>
        <w:position w:val="6"/>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26" w15:restartNumberingAfterBreak="0">
    <w:nsid w:val="0000041B"/>
    <w:multiLevelType w:val="multilevel"/>
    <w:tmpl w:val="0000089E"/>
    <w:lvl w:ilvl="0">
      <w:start w:val="11"/>
      <w:numFmt w:val="decimal"/>
      <w:lvlText w:val="%1"/>
      <w:lvlJc w:val="left"/>
      <w:pPr>
        <w:ind w:left="660" w:hanging="546"/>
      </w:pPr>
      <w:rPr>
        <w:rFonts w:ascii="Times New Roman" w:hAnsi="Times New Roman" w:cs="Times New Roman"/>
        <w:b w:val="0"/>
        <w:bCs w:val="0"/>
        <w:spacing w:val="-8"/>
        <w:w w:val="100"/>
        <w:position w:val="-2"/>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27" w15:restartNumberingAfterBreak="0">
    <w:nsid w:val="0000041C"/>
    <w:multiLevelType w:val="multilevel"/>
    <w:tmpl w:val="0000089F"/>
    <w:lvl w:ilvl="0">
      <w:start w:val="14"/>
      <w:numFmt w:val="decimal"/>
      <w:lvlText w:val="%1"/>
      <w:lvlJc w:val="left"/>
      <w:pPr>
        <w:ind w:left="660"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8" w15:restartNumberingAfterBreak="0">
    <w:nsid w:val="0000041D"/>
    <w:multiLevelType w:val="multilevel"/>
    <w:tmpl w:val="0AB64FA2"/>
    <w:lvl w:ilvl="0">
      <w:start w:val="17"/>
      <w:numFmt w:val="decimal"/>
      <w:lvlText w:val="%1"/>
      <w:lvlJc w:val="left"/>
      <w:pPr>
        <w:ind w:left="659" w:hanging="554"/>
      </w:pPr>
      <w:rPr>
        <w:rFonts w:ascii="Times New Roman" w:hAnsi="Times New Roman" w:cs="Times New Roman"/>
        <w:b w:val="0"/>
        <w:bCs w:val="0"/>
        <w:color w:val="auto"/>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9" w15:restartNumberingAfterBreak="0">
    <w:nsid w:val="0000041E"/>
    <w:multiLevelType w:val="multilevel"/>
    <w:tmpl w:val="000008A1"/>
    <w:lvl w:ilvl="0">
      <w:start w:val="23"/>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0" w15:restartNumberingAfterBreak="0">
    <w:nsid w:val="0000041F"/>
    <w:multiLevelType w:val="multilevel"/>
    <w:tmpl w:val="000008A2"/>
    <w:lvl w:ilvl="0">
      <w:start w:val="29"/>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1" w15:restartNumberingAfterBreak="0">
    <w:nsid w:val="00000420"/>
    <w:multiLevelType w:val="multilevel"/>
    <w:tmpl w:val="000008A3"/>
    <w:lvl w:ilvl="0">
      <w:start w:val="37"/>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2" w15:restartNumberingAfterBreak="0">
    <w:nsid w:val="00000421"/>
    <w:multiLevelType w:val="multilevel"/>
    <w:tmpl w:val="000008A4"/>
    <w:lvl w:ilvl="0">
      <w:start w:val="43"/>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3" w15:restartNumberingAfterBreak="0">
    <w:nsid w:val="00000422"/>
    <w:multiLevelType w:val="multilevel"/>
    <w:tmpl w:val="000008A5"/>
    <w:lvl w:ilvl="0">
      <w:start w:val="47"/>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4" w15:restartNumberingAfterBreak="0">
    <w:nsid w:val="00000423"/>
    <w:multiLevelType w:val="multilevel"/>
    <w:tmpl w:val="000008A6"/>
    <w:lvl w:ilvl="0">
      <w:start w:val="52"/>
      <w:numFmt w:val="decimal"/>
      <w:lvlText w:val="%1"/>
      <w:lvlJc w:val="left"/>
      <w:pPr>
        <w:ind w:left="659" w:hanging="553"/>
      </w:pPr>
      <w:rPr>
        <w:rFonts w:ascii="Times New Roman" w:hAnsi="Times New Roman" w:cs="Times New Roman"/>
        <w:b w:val="0"/>
        <w:bCs w:val="0"/>
        <w:w w:val="100"/>
        <w:position w:val="-5"/>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35" w15:restartNumberingAfterBreak="0">
    <w:nsid w:val="00000424"/>
    <w:multiLevelType w:val="multilevel"/>
    <w:tmpl w:val="F5A20C90"/>
    <w:lvl w:ilvl="0">
      <w:start w:val="4"/>
      <w:numFmt w:val="decimal"/>
      <w:lvlText w:val="%1"/>
      <w:lvlJc w:val="left"/>
      <w:pPr>
        <w:ind w:left="660" w:hanging="464"/>
      </w:pPr>
      <w:rPr>
        <w:rFonts w:ascii="Times New Roman" w:hAnsi="Times New Roman" w:cs="Times New Roman"/>
        <w:b w:val="0"/>
        <w:bCs w:val="0"/>
        <w:color w:val="auto"/>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36" w15:restartNumberingAfterBreak="0">
    <w:nsid w:val="00000425"/>
    <w:multiLevelType w:val="multilevel"/>
    <w:tmpl w:val="6A3AA42C"/>
    <w:lvl w:ilvl="0">
      <w:start w:val="13"/>
      <w:numFmt w:val="decimal"/>
      <w:lvlText w:val="%1"/>
      <w:lvlJc w:val="left"/>
      <w:pPr>
        <w:ind w:left="660" w:hanging="554"/>
      </w:pPr>
      <w:rPr>
        <w:rFonts w:ascii="Times New Roman" w:hAnsi="Times New Roman" w:cs="Times New Roman"/>
        <w:b w:val="0"/>
        <w:bCs w:val="0"/>
        <w:color w:val="auto"/>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7" w15:restartNumberingAfterBreak="0">
    <w:nsid w:val="00000426"/>
    <w:multiLevelType w:val="multilevel"/>
    <w:tmpl w:val="000008A9"/>
    <w:lvl w:ilvl="0">
      <w:start w:val="29"/>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8" w15:restartNumberingAfterBreak="0">
    <w:nsid w:val="00000427"/>
    <w:multiLevelType w:val="multilevel"/>
    <w:tmpl w:val="000008AA"/>
    <w:lvl w:ilvl="0">
      <w:start w:val="33"/>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9" w15:restartNumberingAfterBreak="0">
    <w:nsid w:val="00000428"/>
    <w:multiLevelType w:val="multilevel"/>
    <w:tmpl w:val="392003C8"/>
    <w:lvl w:ilvl="0">
      <w:start w:val="1"/>
      <w:numFmt w:val="lowerLetter"/>
      <w:lvlText w:val="%1)"/>
      <w:lvlJc w:val="left"/>
      <w:pPr>
        <w:ind w:left="659" w:hanging="554"/>
      </w:pPr>
      <w:rPr>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0" w15:restartNumberingAfterBreak="0">
    <w:nsid w:val="00000429"/>
    <w:multiLevelType w:val="multilevel"/>
    <w:tmpl w:val="000008AC"/>
    <w:lvl w:ilvl="0">
      <w:start w:val="44"/>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1" w15:restartNumberingAfterBreak="0">
    <w:nsid w:val="0000042A"/>
    <w:multiLevelType w:val="multilevel"/>
    <w:tmpl w:val="000008AD"/>
    <w:lvl w:ilvl="0">
      <w:start w:val="50"/>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2" w15:restartNumberingAfterBreak="0">
    <w:nsid w:val="0000042B"/>
    <w:multiLevelType w:val="multilevel"/>
    <w:tmpl w:val="000008AE"/>
    <w:lvl w:ilvl="0">
      <w:start w:val="53"/>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3" w15:restartNumberingAfterBreak="0">
    <w:nsid w:val="0000042C"/>
    <w:multiLevelType w:val="multilevel"/>
    <w:tmpl w:val="000008AF"/>
    <w:lvl w:ilvl="0">
      <w:start w:val="57"/>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4" w15:restartNumberingAfterBreak="0">
    <w:nsid w:val="0000042D"/>
    <w:multiLevelType w:val="multilevel"/>
    <w:tmpl w:val="000008B0"/>
    <w:lvl w:ilvl="0">
      <w:start w:val="61"/>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5" w15:restartNumberingAfterBreak="0">
    <w:nsid w:val="0000042E"/>
    <w:multiLevelType w:val="multilevel"/>
    <w:tmpl w:val="5F080FA4"/>
    <w:lvl w:ilvl="0">
      <w:start w:val="1"/>
      <w:numFmt w:val="decimal"/>
      <w:lvlText w:val="%1"/>
      <w:lvlJc w:val="left"/>
      <w:pPr>
        <w:ind w:left="660" w:hanging="464"/>
      </w:pPr>
      <w:rPr>
        <w:rFonts w:ascii="Times New Roman" w:hAnsi="Times New Roman" w:cs="Times New Roman"/>
        <w:b w:val="0"/>
        <w:bCs w:val="0"/>
        <w:color w:val="auto"/>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6" w15:restartNumberingAfterBreak="0">
    <w:nsid w:val="0000042F"/>
    <w:multiLevelType w:val="multilevel"/>
    <w:tmpl w:val="000008B2"/>
    <w:lvl w:ilvl="0">
      <w:start w:val="2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7" w15:restartNumberingAfterBreak="0">
    <w:nsid w:val="00000430"/>
    <w:multiLevelType w:val="multilevel"/>
    <w:tmpl w:val="000008B3"/>
    <w:lvl w:ilvl="0">
      <w:start w:val="29"/>
      <w:numFmt w:val="decimal"/>
      <w:lvlText w:val="%1"/>
      <w:lvlJc w:val="left"/>
      <w:pPr>
        <w:ind w:left="1299" w:hanging="1193"/>
      </w:pPr>
      <w:rPr>
        <w:rFonts w:ascii="Times New Roman" w:hAnsi="Times New Roman" w:cs="Times New Roman"/>
        <w:b w:val="0"/>
        <w:bCs w:val="0"/>
        <w:w w:val="100"/>
        <w:position w:val="-2"/>
        <w:sz w:val="18"/>
        <w:szCs w:val="18"/>
      </w:rPr>
    </w:lvl>
    <w:lvl w:ilvl="1">
      <w:numFmt w:val="bullet"/>
      <w:lvlText w:val="•"/>
      <w:lvlJc w:val="left"/>
      <w:pPr>
        <w:ind w:left="2114" w:hanging="1193"/>
      </w:pPr>
    </w:lvl>
    <w:lvl w:ilvl="2">
      <w:numFmt w:val="bullet"/>
      <w:lvlText w:val="•"/>
      <w:lvlJc w:val="left"/>
      <w:pPr>
        <w:ind w:left="2928" w:hanging="1193"/>
      </w:pPr>
    </w:lvl>
    <w:lvl w:ilvl="3">
      <w:numFmt w:val="bullet"/>
      <w:lvlText w:val="•"/>
      <w:lvlJc w:val="left"/>
      <w:pPr>
        <w:ind w:left="3742" w:hanging="1193"/>
      </w:pPr>
    </w:lvl>
    <w:lvl w:ilvl="4">
      <w:numFmt w:val="bullet"/>
      <w:lvlText w:val="•"/>
      <w:lvlJc w:val="left"/>
      <w:pPr>
        <w:ind w:left="4556" w:hanging="1193"/>
      </w:pPr>
    </w:lvl>
    <w:lvl w:ilvl="5">
      <w:numFmt w:val="bullet"/>
      <w:lvlText w:val="•"/>
      <w:lvlJc w:val="left"/>
      <w:pPr>
        <w:ind w:left="5370" w:hanging="1193"/>
      </w:pPr>
    </w:lvl>
    <w:lvl w:ilvl="6">
      <w:numFmt w:val="bullet"/>
      <w:lvlText w:val="•"/>
      <w:lvlJc w:val="left"/>
      <w:pPr>
        <w:ind w:left="6184" w:hanging="1193"/>
      </w:pPr>
    </w:lvl>
    <w:lvl w:ilvl="7">
      <w:numFmt w:val="bullet"/>
      <w:lvlText w:val="•"/>
      <w:lvlJc w:val="left"/>
      <w:pPr>
        <w:ind w:left="6998" w:hanging="1193"/>
      </w:pPr>
    </w:lvl>
    <w:lvl w:ilvl="8">
      <w:numFmt w:val="bullet"/>
      <w:lvlText w:val="•"/>
      <w:lvlJc w:val="left"/>
      <w:pPr>
        <w:ind w:left="7812" w:hanging="1193"/>
      </w:pPr>
    </w:lvl>
  </w:abstractNum>
  <w:abstractNum w:abstractNumId="48" w15:restartNumberingAfterBreak="0">
    <w:nsid w:val="00000431"/>
    <w:multiLevelType w:val="multilevel"/>
    <w:tmpl w:val="000008B4"/>
    <w:lvl w:ilvl="0">
      <w:start w:val="5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9" w15:restartNumberingAfterBreak="0">
    <w:nsid w:val="00000432"/>
    <w:multiLevelType w:val="multilevel"/>
    <w:tmpl w:val="000008B5"/>
    <w:lvl w:ilvl="0">
      <w:start w:val="59"/>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0" w15:restartNumberingAfterBreak="0">
    <w:nsid w:val="00000433"/>
    <w:multiLevelType w:val="multilevel"/>
    <w:tmpl w:val="000008B6"/>
    <w:lvl w:ilvl="0">
      <w:start w:val="6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1" w15:restartNumberingAfterBreak="0">
    <w:nsid w:val="00000434"/>
    <w:multiLevelType w:val="multilevel"/>
    <w:tmpl w:val="000008B7"/>
    <w:lvl w:ilvl="0">
      <w:start w:val="8"/>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2" w15:restartNumberingAfterBreak="0">
    <w:nsid w:val="00000435"/>
    <w:multiLevelType w:val="multilevel"/>
    <w:tmpl w:val="000008B8"/>
    <w:lvl w:ilvl="0">
      <w:start w:val="19"/>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3" w15:restartNumberingAfterBreak="0">
    <w:nsid w:val="00000436"/>
    <w:multiLevelType w:val="multilevel"/>
    <w:tmpl w:val="2884DE96"/>
    <w:lvl w:ilvl="0">
      <w:start w:val="28"/>
      <w:numFmt w:val="decimal"/>
      <w:lvlText w:val="%1"/>
      <w:lvlJc w:val="left"/>
      <w:pPr>
        <w:ind w:left="660" w:hanging="554"/>
      </w:pPr>
      <w:rPr>
        <w:rFonts w:ascii="Times New Roman" w:hAnsi="Times New Roman" w:cs="Times New Roman"/>
        <w:b w:val="0"/>
        <w:bCs w:val="0"/>
        <w:color w:val="auto"/>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4" w15:restartNumberingAfterBreak="0">
    <w:nsid w:val="00000437"/>
    <w:multiLevelType w:val="multilevel"/>
    <w:tmpl w:val="000008BA"/>
    <w:lvl w:ilvl="0">
      <w:start w:val="33"/>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5" w15:restartNumberingAfterBreak="0">
    <w:nsid w:val="00000438"/>
    <w:multiLevelType w:val="multilevel"/>
    <w:tmpl w:val="000008B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56" w15:restartNumberingAfterBreak="0">
    <w:nsid w:val="00000439"/>
    <w:multiLevelType w:val="multilevel"/>
    <w:tmpl w:val="000008BC"/>
    <w:lvl w:ilvl="0">
      <w:start w:val="11"/>
      <w:numFmt w:val="decimal"/>
      <w:lvlText w:val="%1"/>
      <w:lvlJc w:val="left"/>
      <w:pPr>
        <w:ind w:left="660" w:hanging="546"/>
      </w:pPr>
      <w:rPr>
        <w:rFonts w:ascii="Times New Roman" w:hAnsi="Times New Roman" w:cs="Times New Roman"/>
        <w:b w:val="0"/>
        <w:bCs w:val="0"/>
        <w:spacing w:val="-8"/>
        <w:w w:val="100"/>
        <w:position w:val="5"/>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57" w15:restartNumberingAfterBreak="0">
    <w:nsid w:val="0000043A"/>
    <w:multiLevelType w:val="multilevel"/>
    <w:tmpl w:val="000008BD"/>
    <w:lvl w:ilvl="0">
      <w:start w:val="20"/>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8" w15:restartNumberingAfterBreak="0">
    <w:nsid w:val="0000043B"/>
    <w:multiLevelType w:val="multilevel"/>
    <w:tmpl w:val="000008BE"/>
    <w:lvl w:ilvl="0">
      <w:start w:val="2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9" w15:restartNumberingAfterBreak="0">
    <w:nsid w:val="0000043C"/>
    <w:multiLevelType w:val="multilevel"/>
    <w:tmpl w:val="000008BF"/>
    <w:lvl w:ilvl="0">
      <w:start w:val="29"/>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0" w15:restartNumberingAfterBreak="0">
    <w:nsid w:val="0000043D"/>
    <w:multiLevelType w:val="multilevel"/>
    <w:tmpl w:val="000008C0"/>
    <w:lvl w:ilvl="0">
      <w:start w:val="3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1" w15:restartNumberingAfterBreak="0">
    <w:nsid w:val="0000043E"/>
    <w:multiLevelType w:val="multilevel"/>
    <w:tmpl w:val="000008C1"/>
    <w:lvl w:ilvl="0">
      <w:start w:val="40"/>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2" w15:restartNumberingAfterBreak="0">
    <w:nsid w:val="0000043F"/>
    <w:multiLevelType w:val="multilevel"/>
    <w:tmpl w:val="000008C2"/>
    <w:lvl w:ilvl="0">
      <w:start w:val="47"/>
      <w:numFmt w:val="decimal"/>
      <w:lvlText w:val="%1"/>
      <w:lvlJc w:val="left"/>
      <w:pPr>
        <w:ind w:left="659"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3" w15:restartNumberingAfterBreak="0">
    <w:nsid w:val="00000440"/>
    <w:multiLevelType w:val="multilevel"/>
    <w:tmpl w:val="000008C3"/>
    <w:lvl w:ilvl="0">
      <w:start w:val="54"/>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64" w15:restartNumberingAfterBreak="0">
    <w:nsid w:val="00000441"/>
    <w:multiLevelType w:val="multilevel"/>
    <w:tmpl w:val="000008C4"/>
    <w:lvl w:ilvl="0">
      <w:start w:val="5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5" w15:restartNumberingAfterBreak="0">
    <w:nsid w:val="00000442"/>
    <w:multiLevelType w:val="multilevel"/>
    <w:tmpl w:val="D438FACA"/>
    <w:lvl w:ilvl="0">
      <w:start w:val="1"/>
      <w:numFmt w:val="decimal"/>
      <w:lvlText w:val="%1"/>
      <w:lvlJc w:val="left"/>
      <w:pPr>
        <w:ind w:left="660" w:hanging="464"/>
      </w:pPr>
      <w:rPr>
        <w:rFonts w:ascii="Times New Roman" w:hAnsi="Times New Roman" w:cs="Times New Roman"/>
        <w:b w:val="0"/>
        <w:bCs w:val="0"/>
        <w:color w:val="auto"/>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6" w15:restartNumberingAfterBreak="0">
    <w:nsid w:val="00000443"/>
    <w:multiLevelType w:val="multilevel"/>
    <w:tmpl w:val="000008C6"/>
    <w:lvl w:ilvl="0">
      <w:start w:val="20"/>
      <w:numFmt w:val="decimal"/>
      <w:lvlText w:val="%1"/>
      <w:lvlJc w:val="left"/>
      <w:pPr>
        <w:ind w:left="777" w:hanging="671"/>
      </w:pPr>
      <w:rPr>
        <w:rFonts w:ascii="Times New Roman" w:hAnsi="Times New Roman" w:cs="Times New Roman"/>
        <w:b w:val="0"/>
        <w:bCs w:val="0"/>
        <w:w w:val="100"/>
        <w:position w:val="10"/>
        <w:sz w:val="18"/>
        <w:szCs w:val="18"/>
      </w:rPr>
    </w:lvl>
    <w:lvl w:ilvl="1">
      <w:numFmt w:val="bullet"/>
      <w:lvlText w:val="•"/>
      <w:lvlJc w:val="left"/>
      <w:pPr>
        <w:ind w:left="1646" w:hanging="671"/>
      </w:pPr>
    </w:lvl>
    <w:lvl w:ilvl="2">
      <w:numFmt w:val="bullet"/>
      <w:lvlText w:val="•"/>
      <w:lvlJc w:val="left"/>
      <w:pPr>
        <w:ind w:left="2512" w:hanging="671"/>
      </w:pPr>
    </w:lvl>
    <w:lvl w:ilvl="3">
      <w:numFmt w:val="bullet"/>
      <w:lvlText w:val="•"/>
      <w:lvlJc w:val="left"/>
      <w:pPr>
        <w:ind w:left="3378" w:hanging="671"/>
      </w:pPr>
    </w:lvl>
    <w:lvl w:ilvl="4">
      <w:numFmt w:val="bullet"/>
      <w:lvlText w:val="•"/>
      <w:lvlJc w:val="left"/>
      <w:pPr>
        <w:ind w:left="4244" w:hanging="671"/>
      </w:pPr>
    </w:lvl>
    <w:lvl w:ilvl="5">
      <w:numFmt w:val="bullet"/>
      <w:lvlText w:val="•"/>
      <w:lvlJc w:val="left"/>
      <w:pPr>
        <w:ind w:left="5110" w:hanging="671"/>
      </w:pPr>
    </w:lvl>
    <w:lvl w:ilvl="6">
      <w:numFmt w:val="bullet"/>
      <w:lvlText w:val="•"/>
      <w:lvlJc w:val="left"/>
      <w:pPr>
        <w:ind w:left="5976" w:hanging="671"/>
      </w:pPr>
    </w:lvl>
    <w:lvl w:ilvl="7">
      <w:numFmt w:val="bullet"/>
      <w:lvlText w:val="•"/>
      <w:lvlJc w:val="left"/>
      <w:pPr>
        <w:ind w:left="6842" w:hanging="671"/>
      </w:pPr>
    </w:lvl>
    <w:lvl w:ilvl="8">
      <w:numFmt w:val="bullet"/>
      <w:lvlText w:val="•"/>
      <w:lvlJc w:val="left"/>
      <w:pPr>
        <w:ind w:left="7708" w:hanging="671"/>
      </w:pPr>
    </w:lvl>
  </w:abstractNum>
  <w:abstractNum w:abstractNumId="67" w15:restartNumberingAfterBreak="0">
    <w:nsid w:val="00000444"/>
    <w:multiLevelType w:val="multilevel"/>
    <w:tmpl w:val="44164DF2"/>
    <w:lvl w:ilvl="0">
      <w:start w:val="52"/>
      <w:numFmt w:val="decimal"/>
      <w:lvlText w:val="%1"/>
      <w:lvlJc w:val="left"/>
      <w:pPr>
        <w:ind w:left="660" w:hanging="554"/>
      </w:pPr>
      <w:rPr>
        <w:rFonts w:ascii="Times New Roman" w:hAnsi="Times New Roman" w:cs="Times New Roman"/>
        <w:b w:val="0"/>
        <w:bCs w:val="0"/>
        <w:color w:val="auto"/>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8" w15:restartNumberingAfterBreak="0">
    <w:nsid w:val="00000445"/>
    <w:multiLevelType w:val="multilevel"/>
    <w:tmpl w:val="C304047E"/>
    <w:lvl w:ilvl="0">
      <w:start w:val="57"/>
      <w:numFmt w:val="decimal"/>
      <w:lvlText w:val="%1"/>
      <w:lvlJc w:val="left"/>
      <w:pPr>
        <w:ind w:left="680" w:hanging="574"/>
      </w:pPr>
      <w:rPr>
        <w:rFonts w:ascii="Times New Roman" w:hAnsi="Times New Roman" w:cs="Times New Roman"/>
        <w:b w:val="0"/>
        <w:bCs w:val="0"/>
        <w:color w:val="auto"/>
        <w:w w:val="100"/>
        <w:position w:val="-4"/>
        <w:sz w:val="18"/>
        <w:szCs w:val="18"/>
      </w:rPr>
    </w:lvl>
    <w:lvl w:ilvl="1">
      <w:numFmt w:val="bullet"/>
      <w:lvlText w:val="•"/>
      <w:lvlJc w:val="left"/>
      <w:pPr>
        <w:ind w:left="1556" w:hanging="574"/>
      </w:pPr>
    </w:lvl>
    <w:lvl w:ilvl="2">
      <w:numFmt w:val="bullet"/>
      <w:lvlText w:val="•"/>
      <w:lvlJc w:val="left"/>
      <w:pPr>
        <w:ind w:left="2432" w:hanging="574"/>
      </w:pPr>
    </w:lvl>
    <w:lvl w:ilvl="3">
      <w:numFmt w:val="bullet"/>
      <w:lvlText w:val="•"/>
      <w:lvlJc w:val="left"/>
      <w:pPr>
        <w:ind w:left="3308" w:hanging="574"/>
      </w:pPr>
    </w:lvl>
    <w:lvl w:ilvl="4">
      <w:numFmt w:val="bullet"/>
      <w:lvlText w:val="•"/>
      <w:lvlJc w:val="left"/>
      <w:pPr>
        <w:ind w:left="4184" w:hanging="574"/>
      </w:pPr>
    </w:lvl>
    <w:lvl w:ilvl="5">
      <w:numFmt w:val="bullet"/>
      <w:lvlText w:val="•"/>
      <w:lvlJc w:val="left"/>
      <w:pPr>
        <w:ind w:left="5060" w:hanging="574"/>
      </w:pPr>
    </w:lvl>
    <w:lvl w:ilvl="6">
      <w:numFmt w:val="bullet"/>
      <w:lvlText w:val="•"/>
      <w:lvlJc w:val="left"/>
      <w:pPr>
        <w:ind w:left="5936" w:hanging="574"/>
      </w:pPr>
    </w:lvl>
    <w:lvl w:ilvl="7">
      <w:numFmt w:val="bullet"/>
      <w:lvlText w:val="•"/>
      <w:lvlJc w:val="left"/>
      <w:pPr>
        <w:ind w:left="6812" w:hanging="574"/>
      </w:pPr>
    </w:lvl>
    <w:lvl w:ilvl="8">
      <w:numFmt w:val="bullet"/>
      <w:lvlText w:val="•"/>
      <w:lvlJc w:val="left"/>
      <w:pPr>
        <w:ind w:left="7688" w:hanging="574"/>
      </w:pPr>
    </w:lvl>
  </w:abstractNum>
  <w:abstractNum w:abstractNumId="69" w15:restartNumberingAfterBreak="0">
    <w:nsid w:val="00000446"/>
    <w:multiLevelType w:val="multilevel"/>
    <w:tmpl w:val="000008C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70" w15:restartNumberingAfterBreak="0">
    <w:nsid w:val="00000447"/>
    <w:multiLevelType w:val="multilevel"/>
    <w:tmpl w:val="000008CA"/>
    <w:lvl w:ilvl="0">
      <w:start w:val="6"/>
      <w:numFmt w:val="decimal"/>
      <w:lvlText w:val="%1"/>
      <w:lvlJc w:val="left"/>
      <w:pPr>
        <w:ind w:left="660" w:hanging="464"/>
      </w:pPr>
      <w:rPr>
        <w:rFonts w:ascii="Times New Roman" w:hAnsi="Times New Roman" w:cs="Times New Roman"/>
        <w:b w:val="0"/>
        <w:bCs w:val="0"/>
        <w:w w:val="100"/>
        <w:position w:val="-2"/>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71" w15:restartNumberingAfterBreak="0">
    <w:nsid w:val="00000448"/>
    <w:multiLevelType w:val="multilevel"/>
    <w:tmpl w:val="000008CB"/>
    <w:lvl w:ilvl="0">
      <w:start w:val="12"/>
      <w:numFmt w:val="decimal"/>
      <w:lvlText w:val="%1"/>
      <w:lvlJc w:val="left"/>
      <w:pPr>
        <w:ind w:left="659"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2" w15:restartNumberingAfterBreak="0">
    <w:nsid w:val="00000449"/>
    <w:multiLevelType w:val="multilevel"/>
    <w:tmpl w:val="000008CC"/>
    <w:lvl w:ilvl="0">
      <w:start w:val="18"/>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3" w15:restartNumberingAfterBreak="0">
    <w:nsid w:val="0000044A"/>
    <w:multiLevelType w:val="multilevel"/>
    <w:tmpl w:val="000008CD"/>
    <w:lvl w:ilvl="0">
      <w:start w:val="25"/>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4" w15:restartNumberingAfterBreak="0">
    <w:nsid w:val="0000044B"/>
    <w:multiLevelType w:val="multilevel"/>
    <w:tmpl w:val="000008CE"/>
    <w:lvl w:ilvl="0">
      <w:start w:val="31"/>
      <w:numFmt w:val="decimal"/>
      <w:lvlText w:val="%1"/>
      <w:lvlJc w:val="left"/>
      <w:pPr>
        <w:ind w:left="659"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5" w15:restartNumberingAfterBreak="0">
    <w:nsid w:val="0000044C"/>
    <w:multiLevelType w:val="multilevel"/>
    <w:tmpl w:val="000008CF"/>
    <w:lvl w:ilvl="0">
      <w:start w:val="35"/>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6" w15:restartNumberingAfterBreak="0">
    <w:nsid w:val="0000044D"/>
    <w:multiLevelType w:val="multilevel"/>
    <w:tmpl w:val="000008D0"/>
    <w:lvl w:ilvl="0">
      <w:start w:val="41"/>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77" w15:restartNumberingAfterBreak="0">
    <w:nsid w:val="0000044E"/>
    <w:multiLevelType w:val="multilevel"/>
    <w:tmpl w:val="000008D1"/>
    <w:lvl w:ilvl="0">
      <w:start w:val="47"/>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8" w15:restartNumberingAfterBreak="0">
    <w:nsid w:val="0000044F"/>
    <w:multiLevelType w:val="multilevel"/>
    <w:tmpl w:val="000008D2"/>
    <w:lvl w:ilvl="0">
      <w:start w:val="53"/>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9" w15:restartNumberingAfterBreak="0">
    <w:nsid w:val="00000450"/>
    <w:multiLevelType w:val="multilevel"/>
    <w:tmpl w:val="000008D3"/>
    <w:lvl w:ilvl="0">
      <w:start w:val="5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0" w15:restartNumberingAfterBreak="0">
    <w:nsid w:val="00000451"/>
    <w:multiLevelType w:val="multilevel"/>
    <w:tmpl w:val="000008D4"/>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81" w15:restartNumberingAfterBreak="0">
    <w:nsid w:val="00000452"/>
    <w:multiLevelType w:val="multilevel"/>
    <w:tmpl w:val="000008D5"/>
    <w:lvl w:ilvl="0">
      <w:start w:val="7"/>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82" w15:restartNumberingAfterBreak="0">
    <w:nsid w:val="00000453"/>
    <w:multiLevelType w:val="multilevel"/>
    <w:tmpl w:val="38BA81AC"/>
    <w:lvl w:ilvl="0">
      <w:start w:val="12"/>
      <w:numFmt w:val="decimal"/>
      <w:lvlText w:val="%1"/>
      <w:lvlJc w:val="left"/>
      <w:pPr>
        <w:ind w:left="660" w:hanging="554"/>
      </w:pPr>
      <w:rPr>
        <w:rFonts w:ascii="Times New Roman" w:hAnsi="Times New Roman" w:cs="Times New Roman"/>
        <w:b w:val="0"/>
        <w:bCs w:val="0"/>
        <w:i w:val="0"/>
        <w:color w:val="auto"/>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3" w15:restartNumberingAfterBreak="0">
    <w:nsid w:val="00000454"/>
    <w:multiLevelType w:val="multilevel"/>
    <w:tmpl w:val="000008D7"/>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4" w15:restartNumberingAfterBreak="0">
    <w:nsid w:val="00000455"/>
    <w:multiLevelType w:val="multilevel"/>
    <w:tmpl w:val="20FEF65E"/>
    <w:lvl w:ilvl="0">
      <w:start w:val="24"/>
      <w:numFmt w:val="decimal"/>
      <w:lvlText w:val="%1"/>
      <w:lvlJc w:val="left"/>
      <w:pPr>
        <w:ind w:left="680" w:hanging="574"/>
      </w:pPr>
      <w:rPr>
        <w:rFonts w:ascii="Times New Roman" w:hAnsi="Times New Roman" w:cs="Times New Roman"/>
        <w:b w:val="0"/>
        <w:bCs w:val="0"/>
        <w:color w:val="auto"/>
        <w:w w:val="100"/>
        <w:position w:val="9"/>
        <w:sz w:val="18"/>
        <w:szCs w:val="18"/>
      </w:rPr>
    </w:lvl>
    <w:lvl w:ilvl="1">
      <w:numFmt w:val="bullet"/>
      <w:lvlText w:val="•"/>
      <w:lvlJc w:val="left"/>
      <w:pPr>
        <w:ind w:left="1556" w:hanging="574"/>
      </w:pPr>
    </w:lvl>
    <w:lvl w:ilvl="2">
      <w:numFmt w:val="bullet"/>
      <w:lvlText w:val="•"/>
      <w:lvlJc w:val="left"/>
      <w:pPr>
        <w:ind w:left="2432" w:hanging="574"/>
      </w:pPr>
    </w:lvl>
    <w:lvl w:ilvl="3">
      <w:numFmt w:val="bullet"/>
      <w:lvlText w:val="•"/>
      <w:lvlJc w:val="left"/>
      <w:pPr>
        <w:ind w:left="3308" w:hanging="574"/>
      </w:pPr>
    </w:lvl>
    <w:lvl w:ilvl="4">
      <w:numFmt w:val="bullet"/>
      <w:lvlText w:val="•"/>
      <w:lvlJc w:val="left"/>
      <w:pPr>
        <w:ind w:left="4184" w:hanging="574"/>
      </w:pPr>
    </w:lvl>
    <w:lvl w:ilvl="5">
      <w:numFmt w:val="bullet"/>
      <w:lvlText w:val="•"/>
      <w:lvlJc w:val="left"/>
      <w:pPr>
        <w:ind w:left="5060" w:hanging="574"/>
      </w:pPr>
    </w:lvl>
    <w:lvl w:ilvl="6">
      <w:numFmt w:val="bullet"/>
      <w:lvlText w:val="•"/>
      <w:lvlJc w:val="left"/>
      <w:pPr>
        <w:ind w:left="5936" w:hanging="574"/>
      </w:pPr>
    </w:lvl>
    <w:lvl w:ilvl="7">
      <w:numFmt w:val="bullet"/>
      <w:lvlText w:val="•"/>
      <w:lvlJc w:val="left"/>
      <w:pPr>
        <w:ind w:left="6812" w:hanging="574"/>
      </w:pPr>
    </w:lvl>
    <w:lvl w:ilvl="8">
      <w:numFmt w:val="bullet"/>
      <w:lvlText w:val="•"/>
      <w:lvlJc w:val="left"/>
      <w:pPr>
        <w:ind w:left="7688" w:hanging="574"/>
      </w:pPr>
    </w:lvl>
  </w:abstractNum>
  <w:abstractNum w:abstractNumId="85" w15:restartNumberingAfterBreak="0">
    <w:nsid w:val="00000456"/>
    <w:multiLevelType w:val="multilevel"/>
    <w:tmpl w:val="000008D9"/>
    <w:lvl w:ilvl="0">
      <w:start w:val="27"/>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6" w15:restartNumberingAfterBreak="0">
    <w:nsid w:val="00000457"/>
    <w:multiLevelType w:val="multilevel"/>
    <w:tmpl w:val="000008DA"/>
    <w:lvl w:ilvl="0">
      <w:start w:val="35"/>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7" w15:restartNumberingAfterBreak="0">
    <w:nsid w:val="00000458"/>
    <w:multiLevelType w:val="multilevel"/>
    <w:tmpl w:val="000008DB"/>
    <w:lvl w:ilvl="0">
      <w:start w:val="40"/>
      <w:numFmt w:val="decimal"/>
      <w:lvlText w:val="%1"/>
      <w:lvlJc w:val="left"/>
      <w:pPr>
        <w:ind w:left="659" w:hanging="554"/>
      </w:pPr>
      <w:rPr>
        <w:rFonts w:ascii="Times New Roman" w:hAnsi="Times New Roman" w:cs="Times New Roman"/>
        <w:b w:val="0"/>
        <w:bCs w:val="0"/>
        <w:w w:val="100"/>
        <w:position w:val="4"/>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8" w15:restartNumberingAfterBreak="0">
    <w:nsid w:val="00000459"/>
    <w:multiLevelType w:val="multilevel"/>
    <w:tmpl w:val="000008DC"/>
    <w:lvl w:ilvl="0">
      <w:start w:val="46"/>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89" w15:restartNumberingAfterBreak="0">
    <w:nsid w:val="0000045A"/>
    <w:multiLevelType w:val="multilevel"/>
    <w:tmpl w:val="000008DD"/>
    <w:lvl w:ilvl="0">
      <w:start w:val="11"/>
      <w:numFmt w:val="decimal"/>
      <w:lvlText w:val="%1"/>
      <w:lvlJc w:val="left"/>
      <w:pPr>
        <w:ind w:left="660" w:hanging="546"/>
      </w:pPr>
      <w:rPr>
        <w:rFonts w:ascii="Times New Roman" w:hAnsi="Times New Roman" w:cs="Times New Roman"/>
        <w:b w:val="0"/>
        <w:bCs w:val="0"/>
        <w:spacing w:val="-8"/>
        <w:w w:val="100"/>
        <w:position w:val="7"/>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90" w15:restartNumberingAfterBreak="0">
    <w:nsid w:val="0000045B"/>
    <w:multiLevelType w:val="multilevel"/>
    <w:tmpl w:val="000008DE"/>
    <w:lvl w:ilvl="0">
      <w:start w:val="15"/>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1" w15:restartNumberingAfterBreak="0">
    <w:nsid w:val="0000045C"/>
    <w:multiLevelType w:val="multilevel"/>
    <w:tmpl w:val="000008DF"/>
    <w:lvl w:ilvl="0">
      <w:start w:val="21"/>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2" w15:restartNumberingAfterBreak="0">
    <w:nsid w:val="0000045D"/>
    <w:multiLevelType w:val="multilevel"/>
    <w:tmpl w:val="000008E0"/>
    <w:lvl w:ilvl="0">
      <w:start w:val="26"/>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3" w15:restartNumberingAfterBreak="0">
    <w:nsid w:val="0000045E"/>
    <w:multiLevelType w:val="multilevel"/>
    <w:tmpl w:val="000008E1"/>
    <w:lvl w:ilvl="0">
      <w:start w:val="30"/>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4" w15:restartNumberingAfterBreak="0">
    <w:nsid w:val="0000045F"/>
    <w:multiLevelType w:val="multilevel"/>
    <w:tmpl w:val="000008E2"/>
    <w:lvl w:ilvl="0">
      <w:start w:val="34"/>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5" w15:restartNumberingAfterBreak="0">
    <w:nsid w:val="00000460"/>
    <w:multiLevelType w:val="multilevel"/>
    <w:tmpl w:val="000008E3"/>
    <w:lvl w:ilvl="0">
      <w:start w:val="38"/>
      <w:numFmt w:val="decimal"/>
      <w:lvlText w:val="%1"/>
      <w:lvlJc w:val="left"/>
      <w:pPr>
        <w:ind w:left="1260" w:hanging="1154"/>
      </w:pPr>
      <w:rPr>
        <w:rFonts w:ascii="Times New Roman" w:hAnsi="Times New Roman" w:cs="Times New Roman"/>
        <w:b w:val="0"/>
        <w:bCs w:val="0"/>
        <w:w w:val="100"/>
        <w:position w:val="-4"/>
        <w:sz w:val="18"/>
        <w:szCs w:val="18"/>
      </w:rPr>
    </w:lvl>
    <w:lvl w:ilvl="1">
      <w:numFmt w:val="bullet"/>
      <w:lvlText w:val="•"/>
      <w:lvlJc w:val="left"/>
      <w:pPr>
        <w:ind w:left="2078" w:hanging="1154"/>
      </w:pPr>
    </w:lvl>
    <w:lvl w:ilvl="2">
      <w:numFmt w:val="bullet"/>
      <w:lvlText w:val="•"/>
      <w:lvlJc w:val="left"/>
      <w:pPr>
        <w:ind w:left="2896" w:hanging="1154"/>
      </w:pPr>
    </w:lvl>
    <w:lvl w:ilvl="3">
      <w:numFmt w:val="bullet"/>
      <w:lvlText w:val="•"/>
      <w:lvlJc w:val="left"/>
      <w:pPr>
        <w:ind w:left="3714" w:hanging="1154"/>
      </w:pPr>
    </w:lvl>
    <w:lvl w:ilvl="4">
      <w:numFmt w:val="bullet"/>
      <w:lvlText w:val="•"/>
      <w:lvlJc w:val="left"/>
      <w:pPr>
        <w:ind w:left="4532" w:hanging="1154"/>
      </w:pPr>
    </w:lvl>
    <w:lvl w:ilvl="5">
      <w:numFmt w:val="bullet"/>
      <w:lvlText w:val="•"/>
      <w:lvlJc w:val="left"/>
      <w:pPr>
        <w:ind w:left="5350" w:hanging="1154"/>
      </w:pPr>
    </w:lvl>
    <w:lvl w:ilvl="6">
      <w:numFmt w:val="bullet"/>
      <w:lvlText w:val="•"/>
      <w:lvlJc w:val="left"/>
      <w:pPr>
        <w:ind w:left="6168" w:hanging="1154"/>
      </w:pPr>
    </w:lvl>
    <w:lvl w:ilvl="7">
      <w:numFmt w:val="bullet"/>
      <w:lvlText w:val="•"/>
      <w:lvlJc w:val="left"/>
      <w:pPr>
        <w:ind w:left="6986" w:hanging="1154"/>
      </w:pPr>
    </w:lvl>
    <w:lvl w:ilvl="8">
      <w:numFmt w:val="bullet"/>
      <w:lvlText w:val="•"/>
      <w:lvlJc w:val="left"/>
      <w:pPr>
        <w:ind w:left="7804" w:hanging="1154"/>
      </w:pPr>
    </w:lvl>
  </w:abstractNum>
  <w:abstractNum w:abstractNumId="96" w15:restartNumberingAfterBreak="0">
    <w:nsid w:val="00000461"/>
    <w:multiLevelType w:val="multilevel"/>
    <w:tmpl w:val="000008E4"/>
    <w:lvl w:ilvl="0">
      <w:start w:val="58"/>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7" w15:restartNumberingAfterBreak="0">
    <w:nsid w:val="00000462"/>
    <w:multiLevelType w:val="multilevel"/>
    <w:tmpl w:val="000008E5"/>
    <w:lvl w:ilvl="0">
      <w:start w:val="19"/>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8" w15:restartNumberingAfterBreak="0">
    <w:nsid w:val="00000463"/>
    <w:multiLevelType w:val="multilevel"/>
    <w:tmpl w:val="000008E6"/>
    <w:lvl w:ilvl="0">
      <w:start w:val="3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99" w15:restartNumberingAfterBreak="0">
    <w:nsid w:val="00000464"/>
    <w:multiLevelType w:val="multilevel"/>
    <w:tmpl w:val="000008E7"/>
    <w:lvl w:ilvl="0">
      <w:start w:val="38"/>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00" w15:restartNumberingAfterBreak="0">
    <w:nsid w:val="00000465"/>
    <w:multiLevelType w:val="multilevel"/>
    <w:tmpl w:val="000008E8"/>
    <w:lvl w:ilvl="0">
      <w:start w:val="61"/>
      <w:numFmt w:val="decimal"/>
      <w:lvlText w:val="%1"/>
      <w:lvlJc w:val="left"/>
      <w:pPr>
        <w:ind w:left="659" w:hanging="553"/>
      </w:pPr>
      <w:rPr>
        <w:rFonts w:ascii="Times New Roman" w:hAnsi="Times New Roman" w:cs="Times New Roman"/>
        <w:b w:val="0"/>
        <w:bCs w:val="0"/>
        <w:w w:val="100"/>
        <w:position w:val="6"/>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01" w15:restartNumberingAfterBreak="0">
    <w:nsid w:val="00000466"/>
    <w:multiLevelType w:val="multilevel"/>
    <w:tmpl w:val="000008E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2" w15:restartNumberingAfterBreak="0">
    <w:nsid w:val="00000467"/>
    <w:multiLevelType w:val="multilevel"/>
    <w:tmpl w:val="000008EA"/>
    <w:lvl w:ilvl="0">
      <w:start w:val="6"/>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03" w15:restartNumberingAfterBreak="0">
    <w:nsid w:val="00000468"/>
    <w:multiLevelType w:val="multilevel"/>
    <w:tmpl w:val="000008EB"/>
    <w:lvl w:ilvl="0">
      <w:start w:val="10"/>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4" w15:restartNumberingAfterBreak="0">
    <w:nsid w:val="00000469"/>
    <w:multiLevelType w:val="multilevel"/>
    <w:tmpl w:val="000008EC"/>
    <w:lvl w:ilvl="0">
      <w:start w:val="16"/>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5" w15:restartNumberingAfterBreak="0">
    <w:nsid w:val="0000046A"/>
    <w:multiLevelType w:val="multilevel"/>
    <w:tmpl w:val="000008ED"/>
    <w:lvl w:ilvl="0">
      <w:start w:val="1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6" w15:restartNumberingAfterBreak="0">
    <w:nsid w:val="0000046B"/>
    <w:multiLevelType w:val="multilevel"/>
    <w:tmpl w:val="000008EE"/>
    <w:lvl w:ilvl="0">
      <w:start w:val="28"/>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7" w15:restartNumberingAfterBreak="0">
    <w:nsid w:val="0000046C"/>
    <w:multiLevelType w:val="multilevel"/>
    <w:tmpl w:val="000008EF"/>
    <w:lvl w:ilvl="0">
      <w:start w:val="36"/>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8"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09"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110"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11" w15:restartNumberingAfterBreak="0">
    <w:nsid w:val="00000470"/>
    <w:multiLevelType w:val="multilevel"/>
    <w:tmpl w:val="000008F3"/>
    <w:lvl w:ilvl="0">
      <w:start w:val="34"/>
      <w:numFmt w:val="decimal"/>
      <w:lvlText w:val="%1"/>
      <w:lvlJc w:val="left"/>
      <w:pPr>
        <w:ind w:left="660" w:hanging="554"/>
      </w:pPr>
      <w:rPr>
        <w:rFonts w:ascii="Times New Roman" w:hAnsi="Times New Roman" w:cs="Times New Roman"/>
        <w:b w:val="0"/>
        <w:bCs w:val="0"/>
        <w:w w:val="100"/>
        <w:position w:val="8"/>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2" w15:restartNumberingAfterBreak="0">
    <w:nsid w:val="00000471"/>
    <w:multiLevelType w:val="multilevel"/>
    <w:tmpl w:val="000008F4"/>
    <w:lvl w:ilvl="0">
      <w:start w:val="58"/>
      <w:numFmt w:val="decimal"/>
      <w:lvlText w:val="%1"/>
      <w:lvlJc w:val="left"/>
      <w:pPr>
        <w:ind w:left="2775" w:hanging="2669"/>
      </w:pPr>
      <w:rPr>
        <w:rFonts w:ascii="Times New Roman" w:hAnsi="Times New Roman" w:cs="Times New Roman"/>
        <w:b w:val="0"/>
        <w:bCs w:val="0"/>
        <w:w w:val="100"/>
        <w:position w:val="-7"/>
        <w:sz w:val="18"/>
        <w:szCs w:val="18"/>
      </w:rPr>
    </w:lvl>
    <w:lvl w:ilvl="1">
      <w:start w:val="1"/>
      <w:numFmt w:val="decimal"/>
      <w:lvlText w:val="%2"/>
      <w:lvlJc w:val="left"/>
      <w:pPr>
        <w:ind w:left="660" w:hanging="464"/>
      </w:pPr>
      <w:rPr>
        <w:rFonts w:ascii="Times New Roman" w:hAnsi="Times New Roman" w:cs="Times New Roman"/>
        <w:b w:val="0"/>
        <w:bCs w:val="0"/>
        <w:w w:val="100"/>
        <w:position w:val="1"/>
        <w:sz w:val="18"/>
        <w:szCs w:val="18"/>
      </w:rPr>
    </w:lvl>
    <w:lvl w:ilvl="2">
      <w:numFmt w:val="bullet"/>
      <w:lvlText w:val="•"/>
      <w:lvlJc w:val="left"/>
      <w:pPr>
        <w:ind w:left="3520" w:hanging="464"/>
      </w:pPr>
    </w:lvl>
    <w:lvl w:ilvl="3">
      <w:numFmt w:val="bullet"/>
      <w:lvlText w:val="•"/>
      <w:lvlJc w:val="left"/>
      <w:pPr>
        <w:ind w:left="4260" w:hanging="464"/>
      </w:pPr>
    </w:lvl>
    <w:lvl w:ilvl="4">
      <w:numFmt w:val="bullet"/>
      <w:lvlText w:val="•"/>
      <w:lvlJc w:val="left"/>
      <w:pPr>
        <w:ind w:left="5000" w:hanging="464"/>
      </w:pPr>
    </w:lvl>
    <w:lvl w:ilvl="5">
      <w:numFmt w:val="bullet"/>
      <w:lvlText w:val="•"/>
      <w:lvlJc w:val="left"/>
      <w:pPr>
        <w:ind w:left="5740" w:hanging="464"/>
      </w:pPr>
    </w:lvl>
    <w:lvl w:ilvl="6">
      <w:numFmt w:val="bullet"/>
      <w:lvlText w:val="•"/>
      <w:lvlJc w:val="left"/>
      <w:pPr>
        <w:ind w:left="6480" w:hanging="464"/>
      </w:pPr>
    </w:lvl>
    <w:lvl w:ilvl="7">
      <w:numFmt w:val="bullet"/>
      <w:lvlText w:val="•"/>
      <w:lvlJc w:val="left"/>
      <w:pPr>
        <w:ind w:left="7220" w:hanging="464"/>
      </w:pPr>
    </w:lvl>
    <w:lvl w:ilvl="8">
      <w:numFmt w:val="bullet"/>
      <w:lvlText w:val="•"/>
      <w:lvlJc w:val="left"/>
      <w:pPr>
        <w:ind w:left="7960" w:hanging="464"/>
      </w:pPr>
    </w:lvl>
  </w:abstractNum>
  <w:abstractNum w:abstractNumId="113" w15:restartNumberingAfterBreak="0">
    <w:nsid w:val="00000472"/>
    <w:multiLevelType w:val="multilevel"/>
    <w:tmpl w:val="000008F5"/>
    <w:lvl w:ilvl="0">
      <w:start w:val="19"/>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4" w15:restartNumberingAfterBreak="0">
    <w:nsid w:val="00000473"/>
    <w:multiLevelType w:val="multilevel"/>
    <w:tmpl w:val="000008F6"/>
    <w:lvl w:ilvl="0">
      <w:start w:val="23"/>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5" w15:restartNumberingAfterBreak="0">
    <w:nsid w:val="00000474"/>
    <w:multiLevelType w:val="multilevel"/>
    <w:tmpl w:val="000008F7"/>
    <w:lvl w:ilvl="0">
      <w:start w:val="28"/>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6" w15:restartNumberingAfterBreak="0">
    <w:nsid w:val="00000475"/>
    <w:multiLevelType w:val="multilevel"/>
    <w:tmpl w:val="000008F8"/>
    <w:lvl w:ilvl="0">
      <w:start w:val="3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7"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8" w15:restartNumberingAfterBreak="0">
    <w:nsid w:val="00000477"/>
    <w:multiLevelType w:val="multilevel"/>
    <w:tmpl w:val="000008FA"/>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9" w15:restartNumberingAfterBreak="0">
    <w:nsid w:val="00000478"/>
    <w:multiLevelType w:val="multilevel"/>
    <w:tmpl w:val="000008FB"/>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20" w15:restartNumberingAfterBreak="0">
    <w:nsid w:val="00000479"/>
    <w:multiLevelType w:val="multilevel"/>
    <w:tmpl w:val="000008FC"/>
    <w:lvl w:ilvl="0">
      <w:start w:val="1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1" w15:restartNumberingAfterBreak="0">
    <w:nsid w:val="0000047A"/>
    <w:multiLevelType w:val="multilevel"/>
    <w:tmpl w:val="000008FD"/>
    <w:lvl w:ilvl="0">
      <w:start w:val="17"/>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2" w15:restartNumberingAfterBreak="0">
    <w:nsid w:val="0000047B"/>
    <w:multiLevelType w:val="multilevel"/>
    <w:tmpl w:val="000008FE"/>
    <w:lvl w:ilvl="0">
      <w:start w:val="35"/>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3" w15:restartNumberingAfterBreak="0">
    <w:nsid w:val="0000047C"/>
    <w:multiLevelType w:val="multilevel"/>
    <w:tmpl w:val="000008FF"/>
    <w:lvl w:ilvl="0">
      <w:start w:val="52"/>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4" w15:restartNumberingAfterBreak="0">
    <w:nsid w:val="0000047D"/>
    <w:multiLevelType w:val="multilevel"/>
    <w:tmpl w:val="00000900"/>
    <w:lvl w:ilvl="0">
      <w:start w:val="5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5" w15:restartNumberingAfterBreak="0">
    <w:nsid w:val="0000047E"/>
    <w:multiLevelType w:val="multilevel"/>
    <w:tmpl w:val="00000901"/>
    <w:lvl w:ilvl="0">
      <w:start w:val="62"/>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6" w15:restartNumberingAfterBreak="0">
    <w:nsid w:val="0000047F"/>
    <w:multiLevelType w:val="multilevel"/>
    <w:tmpl w:val="00000902"/>
    <w:lvl w:ilvl="0">
      <w:start w:val="5"/>
      <w:numFmt w:val="decimal"/>
      <w:lvlText w:val="%1"/>
      <w:lvlJc w:val="left"/>
      <w:pPr>
        <w:ind w:left="660" w:hanging="464"/>
      </w:pPr>
      <w:rPr>
        <w:rFonts w:ascii="Times New Roman" w:hAnsi="Times New Roman" w:cs="Times New Roman"/>
        <w:b w:val="0"/>
        <w:bCs w:val="0"/>
        <w:w w:val="100"/>
        <w:position w:val="-4"/>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27" w15:restartNumberingAfterBreak="0">
    <w:nsid w:val="00000480"/>
    <w:multiLevelType w:val="multilevel"/>
    <w:tmpl w:val="00000903"/>
    <w:lvl w:ilvl="0">
      <w:start w:val="12"/>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8" w15:restartNumberingAfterBreak="0">
    <w:nsid w:val="00000481"/>
    <w:multiLevelType w:val="multilevel"/>
    <w:tmpl w:val="00000904"/>
    <w:lvl w:ilvl="0">
      <w:start w:val="16"/>
      <w:numFmt w:val="decimal"/>
      <w:lvlText w:val="%1"/>
      <w:lvlJc w:val="left"/>
      <w:pPr>
        <w:ind w:left="659" w:hanging="553"/>
      </w:pPr>
      <w:rPr>
        <w:rFonts w:ascii="Times New Roman" w:hAnsi="Times New Roman" w:cs="Times New Roman"/>
        <w:b w:val="0"/>
        <w:bCs w:val="0"/>
        <w:w w:val="100"/>
        <w:position w:val="1"/>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29" w15:restartNumberingAfterBreak="0">
    <w:nsid w:val="00000482"/>
    <w:multiLevelType w:val="multilevel"/>
    <w:tmpl w:val="00000905"/>
    <w:lvl w:ilvl="0">
      <w:start w:val="28"/>
      <w:numFmt w:val="decimal"/>
      <w:lvlText w:val="%1"/>
      <w:lvlJc w:val="left"/>
      <w:pPr>
        <w:ind w:left="660" w:hanging="554"/>
      </w:pPr>
      <w:rPr>
        <w:rFonts w:ascii="Times New Roman" w:hAnsi="Times New Roman" w:cs="Times New Roman"/>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0" w15:restartNumberingAfterBreak="0">
    <w:nsid w:val="00000483"/>
    <w:multiLevelType w:val="multilevel"/>
    <w:tmpl w:val="00000906"/>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1" w15:restartNumberingAfterBreak="0">
    <w:nsid w:val="00000484"/>
    <w:multiLevelType w:val="multilevel"/>
    <w:tmpl w:val="00000907"/>
    <w:lvl w:ilvl="0">
      <w:start w:val="11"/>
      <w:numFmt w:val="decimal"/>
      <w:lvlText w:val="%1"/>
      <w:lvlJc w:val="left"/>
      <w:pPr>
        <w:ind w:left="660" w:hanging="546"/>
      </w:pPr>
      <w:rPr>
        <w:rFonts w:ascii="Times New Roman" w:hAnsi="Times New Roman" w:cs="Times New Roman"/>
        <w:b w:val="0"/>
        <w:bCs w:val="0"/>
        <w:spacing w:val="-8"/>
        <w:w w:val="100"/>
        <w:position w:val="10"/>
        <w:sz w:val="18"/>
        <w:szCs w:val="18"/>
      </w:rPr>
    </w:lvl>
    <w:lvl w:ilvl="1">
      <w:numFmt w:val="bullet"/>
      <w:lvlText w:val="•"/>
      <w:lvlJc w:val="left"/>
      <w:pPr>
        <w:ind w:left="1538" w:hanging="546"/>
      </w:pPr>
    </w:lvl>
    <w:lvl w:ilvl="2">
      <w:numFmt w:val="bullet"/>
      <w:lvlText w:val="•"/>
      <w:lvlJc w:val="left"/>
      <w:pPr>
        <w:ind w:left="2416" w:hanging="546"/>
      </w:pPr>
    </w:lvl>
    <w:lvl w:ilvl="3">
      <w:numFmt w:val="bullet"/>
      <w:lvlText w:val="•"/>
      <w:lvlJc w:val="left"/>
      <w:pPr>
        <w:ind w:left="3294" w:hanging="546"/>
      </w:pPr>
    </w:lvl>
    <w:lvl w:ilvl="4">
      <w:numFmt w:val="bullet"/>
      <w:lvlText w:val="•"/>
      <w:lvlJc w:val="left"/>
      <w:pPr>
        <w:ind w:left="4172" w:hanging="546"/>
      </w:pPr>
    </w:lvl>
    <w:lvl w:ilvl="5">
      <w:numFmt w:val="bullet"/>
      <w:lvlText w:val="•"/>
      <w:lvlJc w:val="left"/>
      <w:pPr>
        <w:ind w:left="5050" w:hanging="546"/>
      </w:pPr>
    </w:lvl>
    <w:lvl w:ilvl="6">
      <w:numFmt w:val="bullet"/>
      <w:lvlText w:val="•"/>
      <w:lvlJc w:val="left"/>
      <w:pPr>
        <w:ind w:left="5928" w:hanging="546"/>
      </w:pPr>
    </w:lvl>
    <w:lvl w:ilvl="7">
      <w:numFmt w:val="bullet"/>
      <w:lvlText w:val="•"/>
      <w:lvlJc w:val="left"/>
      <w:pPr>
        <w:ind w:left="6806" w:hanging="546"/>
      </w:pPr>
    </w:lvl>
    <w:lvl w:ilvl="8">
      <w:numFmt w:val="bullet"/>
      <w:lvlText w:val="•"/>
      <w:lvlJc w:val="left"/>
      <w:pPr>
        <w:ind w:left="7684" w:hanging="546"/>
      </w:pPr>
    </w:lvl>
  </w:abstractNum>
  <w:abstractNum w:abstractNumId="132" w15:restartNumberingAfterBreak="0">
    <w:nsid w:val="00000485"/>
    <w:multiLevelType w:val="multilevel"/>
    <w:tmpl w:val="00000908"/>
    <w:lvl w:ilvl="0">
      <w:start w:val="38"/>
      <w:numFmt w:val="decimal"/>
      <w:lvlText w:val="%1"/>
      <w:lvlJc w:val="left"/>
      <w:pPr>
        <w:ind w:left="659" w:hanging="554"/>
      </w:pPr>
      <w:rPr>
        <w:rFonts w:ascii="Times New Roman" w:hAnsi="Times New Roman" w:cs="Times New Roman"/>
        <w:b w:val="0"/>
        <w:bCs w:val="0"/>
        <w:w w:val="100"/>
        <w:position w:val="1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3" w15:restartNumberingAfterBreak="0">
    <w:nsid w:val="00000486"/>
    <w:multiLevelType w:val="multilevel"/>
    <w:tmpl w:val="00000909"/>
    <w:lvl w:ilvl="0">
      <w:start w:val="4"/>
      <w:numFmt w:val="decimal"/>
      <w:lvlText w:val="%1"/>
      <w:lvlJc w:val="left"/>
      <w:pPr>
        <w:ind w:left="660" w:hanging="464"/>
      </w:pPr>
      <w:rPr>
        <w:rFonts w:ascii="Times New Roman" w:hAnsi="Times New Roman" w:cs="Times New Roman"/>
        <w:b w:val="0"/>
        <w:bCs w:val="0"/>
        <w:w w:val="10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34" w15:restartNumberingAfterBreak="0">
    <w:nsid w:val="00000487"/>
    <w:multiLevelType w:val="multilevel"/>
    <w:tmpl w:val="0000090A"/>
    <w:lvl w:ilvl="0">
      <w:start w:val="44"/>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5" w15:restartNumberingAfterBreak="0">
    <w:nsid w:val="00000488"/>
    <w:multiLevelType w:val="multilevel"/>
    <w:tmpl w:val="0000090B"/>
    <w:lvl w:ilvl="0">
      <w:start w:val="3"/>
      <w:numFmt w:val="decimal"/>
      <w:lvlText w:val="%1"/>
      <w:lvlJc w:val="left"/>
      <w:pPr>
        <w:ind w:left="660" w:hanging="464"/>
      </w:pPr>
      <w:rPr>
        <w:rFonts w:ascii="Times New Roman" w:hAnsi="Times New Roman" w:cs="Times New Roman"/>
        <w:b w:val="0"/>
        <w:bCs w:val="0"/>
        <w:w w:val="100"/>
        <w:position w:val="9"/>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136" w15:restartNumberingAfterBreak="0">
    <w:nsid w:val="00000489"/>
    <w:multiLevelType w:val="multilevel"/>
    <w:tmpl w:val="0000090C"/>
    <w:lvl w:ilvl="0">
      <w:start w:val="33"/>
      <w:numFmt w:val="decimal"/>
      <w:lvlText w:val="%1"/>
      <w:lvlJc w:val="left"/>
      <w:pPr>
        <w:ind w:left="659" w:hanging="553"/>
      </w:pPr>
      <w:rPr>
        <w:rFonts w:ascii="Times New Roman" w:hAnsi="Times New Roman" w:cs="Times New Roman"/>
        <w:b w:val="0"/>
        <w:bCs w:val="0"/>
        <w:w w:val="100"/>
        <w:position w:val="-4"/>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137"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138" w15:restartNumberingAfterBreak="0">
    <w:nsid w:val="0CD90176"/>
    <w:multiLevelType w:val="hybridMultilevel"/>
    <w:tmpl w:val="58E26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0DC8754C"/>
    <w:multiLevelType w:val="hybridMultilevel"/>
    <w:tmpl w:val="6226A8E0"/>
    <w:lvl w:ilvl="0" w:tplc="38D4894A">
      <w:start w:val="9"/>
      <w:numFmt w:val="bullet"/>
      <w:lvlText w:val=""/>
      <w:lvlJc w:val="left"/>
      <w:pPr>
        <w:ind w:left="720" w:hanging="360"/>
      </w:pPr>
      <w:rPr>
        <w:rFonts w:ascii="Wingdings" w:eastAsiaTheme="minorEastAsia" w:hAnsi="Wingdings" w:cstheme="minorBid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13705417"/>
    <w:multiLevelType w:val="hybridMultilevel"/>
    <w:tmpl w:val="4182915E"/>
    <w:lvl w:ilvl="0" w:tplc="CB8E7B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1A5E4EB2"/>
    <w:multiLevelType w:val="hybridMultilevel"/>
    <w:tmpl w:val="0346F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1ACB2239"/>
    <w:multiLevelType w:val="hybridMultilevel"/>
    <w:tmpl w:val="6CE2BCD6"/>
    <w:lvl w:ilvl="0" w:tplc="A7C84B3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1CEA6CF9"/>
    <w:multiLevelType w:val="multilevel"/>
    <w:tmpl w:val="D8BE93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5" w15:restartNumberingAfterBreak="0">
    <w:nsid w:val="1D0B53D9"/>
    <w:multiLevelType w:val="hybridMultilevel"/>
    <w:tmpl w:val="FAB46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23482B58"/>
    <w:multiLevelType w:val="multilevel"/>
    <w:tmpl w:val="043018BE"/>
    <w:lvl w:ilvl="0">
      <w:start w:val="1"/>
      <w:numFmt w:val="lowerLetter"/>
      <w:lvlText w:val="%1)"/>
      <w:lvlJc w:val="left"/>
      <w:pPr>
        <w:ind w:left="660" w:hanging="554"/>
      </w:pPr>
      <w:rPr>
        <w:b w:val="0"/>
        <w:bCs w:val="0"/>
        <w:w w:val="100"/>
        <w:position w:val="2"/>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47" w15:restartNumberingAfterBreak="0">
    <w:nsid w:val="237629E5"/>
    <w:multiLevelType w:val="multilevel"/>
    <w:tmpl w:val="C6BE052C"/>
    <w:lvl w:ilvl="0">
      <w:start w:val="1"/>
      <w:numFmt w:val="lowerLetter"/>
      <w:lvlText w:val="%1)"/>
      <w:lvlJc w:val="left"/>
      <w:pPr>
        <w:ind w:left="659" w:hanging="554"/>
      </w:pPr>
      <w:rPr>
        <w:b w:val="0"/>
        <w:bCs w:val="0"/>
        <w:w w:val="100"/>
        <w:position w:val="1"/>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48" w15:restartNumberingAfterBreak="0">
    <w:nsid w:val="246B4485"/>
    <w:multiLevelType w:val="hybridMultilevel"/>
    <w:tmpl w:val="A21698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295A17AC"/>
    <w:multiLevelType w:val="hybridMultilevel"/>
    <w:tmpl w:val="913A0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2AF40C77"/>
    <w:multiLevelType w:val="hybridMultilevel"/>
    <w:tmpl w:val="7C0A1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353564EE"/>
    <w:multiLevelType w:val="multilevel"/>
    <w:tmpl w:val="7BCC9FF2"/>
    <w:lvl w:ilvl="0">
      <w:start w:val="36"/>
      <w:numFmt w:val="decimal"/>
      <w:lvlText w:val="%1"/>
      <w:lvlJc w:val="left"/>
      <w:pPr>
        <w:ind w:left="975" w:hanging="975"/>
      </w:pPr>
      <w:rPr>
        <w:rFonts w:hint="default"/>
      </w:rPr>
    </w:lvl>
    <w:lvl w:ilvl="1">
      <w:start w:val="3"/>
      <w:numFmt w:val="decimal"/>
      <w:lvlText w:val="%1.%2"/>
      <w:lvlJc w:val="left"/>
      <w:pPr>
        <w:ind w:left="975" w:hanging="975"/>
      </w:pPr>
      <w:rPr>
        <w:rFonts w:hint="default"/>
      </w:rPr>
    </w:lvl>
    <w:lvl w:ilvl="2">
      <w:start w:val="19"/>
      <w:numFmt w:val="decimal"/>
      <w:lvlText w:val="%1.%2.%3"/>
      <w:lvlJc w:val="left"/>
      <w:pPr>
        <w:ind w:left="975" w:hanging="975"/>
      </w:pPr>
      <w:rPr>
        <w:rFonts w:hint="default"/>
      </w:rPr>
    </w:lvl>
    <w:lvl w:ilvl="3">
      <w:start w:val="4"/>
      <w:numFmt w:val="decimal"/>
      <w:lvlText w:val="%1.%2.%3.%4"/>
      <w:lvlJc w:val="left"/>
      <w:pPr>
        <w:ind w:left="975" w:hanging="975"/>
      </w:pPr>
      <w:rPr>
        <w:rFonts w:hint="default"/>
      </w:rPr>
    </w:lvl>
    <w:lvl w:ilvl="4">
      <w:start w:val="4"/>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2" w15:restartNumberingAfterBreak="0">
    <w:nsid w:val="39604B7C"/>
    <w:multiLevelType w:val="hybridMultilevel"/>
    <w:tmpl w:val="24FC1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3D052CE8"/>
    <w:multiLevelType w:val="multilevel"/>
    <w:tmpl w:val="CD6A0F5A"/>
    <w:lvl w:ilvl="0">
      <w:start w:val="7"/>
      <w:numFmt w:val="lowerLetter"/>
      <w:lvlText w:val="%1)"/>
      <w:lvlJc w:val="left"/>
      <w:pPr>
        <w:ind w:left="659" w:hanging="554"/>
      </w:pPr>
      <w:rPr>
        <w:rFonts w:hint="default"/>
        <w:b w:val="0"/>
        <w:bCs w:val="0"/>
        <w:w w:val="100"/>
        <w:position w:val="1"/>
        <w:sz w:val="18"/>
        <w:szCs w:val="18"/>
      </w:rPr>
    </w:lvl>
    <w:lvl w:ilvl="1">
      <w:numFmt w:val="bullet"/>
      <w:lvlText w:val="•"/>
      <w:lvlJc w:val="left"/>
      <w:pPr>
        <w:ind w:left="1538" w:hanging="554"/>
      </w:pPr>
      <w:rPr>
        <w:rFonts w:hint="default"/>
      </w:rPr>
    </w:lvl>
    <w:lvl w:ilvl="2">
      <w:numFmt w:val="bullet"/>
      <w:lvlText w:val="•"/>
      <w:lvlJc w:val="left"/>
      <w:pPr>
        <w:ind w:left="2416" w:hanging="554"/>
      </w:pPr>
      <w:rPr>
        <w:rFonts w:hint="default"/>
      </w:rPr>
    </w:lvl>
    <w:lvl w:ilvl="3">
      <w:numFmt w:val="bullet"/>
      <w:lvlText w:val="•"/>
      <w:lvlJc w:val="left"/>
      <w:pPr>
        <w:ind w:left="3294" w:hanging="554"/>
      </w:pPr>
      <w:rPr>
        <w:rFonts w:hint="default"/>
      </w:rPr>
    </w:lvl>
    <w:lvl w:ilvl="4">
      <w:numFmt w:val="bullet"/>
      <w:lvlText w:val="•"/>
      <w:lvlJc w:val="left"/>
      <w:pPr>
        <w:ind w:left="4172" w:hanging="554"/>
      </w:pPr>
      <w:rPr>
        <w:rFonts w:hint="default"/>
      </w:rPr>
    </w:lvl>
    <w:lvl w:ilvl="5">
      <w:numFmt w:val="bullet"/>
      <w:lvlText w:val="•"/>
      <w:lvlJc w:val="left"/>
      <w:pPr>
        <w:ind w:left="5050" w:hanging="554"/>
      </w:pPr>
      <w:rPr>
        <w:rFonts w:hint="default"/>
      </w:rPr>
    </w:lvl>
    <w:lvl w:ilvl="6">
      <w:numFmt w:val="bullet"/>
      <w:lvlText w:val="•"/>
      <w:lvlJc w:val="left"/>
      <w:pPr>
        <w:ind w:left="5928" w:hanging="554"/>
      </w:pPr>
      <w:rPr>
        <w:rFonts w:hint="default"/>
      </w:rPr>
    </w:lvl>
    <w:lvl w:ilvl="7">
      <w:numFmt w:val="bullet"/>
      <w:lvlText w:val="•"/>
      <w:lvlJc w:val="left"/>
      <w:pPr>
        <w:ind w:left="6806" w:hanging="554"/>
      </w:pPr>
      <w:rPr>
        <w:rFonts w:hint="default"/>
      </w:rPr>
    </w:lvl>
    <w:lvl w:ilvl="8">
      <w:numFmt w:val="bullet"/>
      <w:lvlText w:val="•"/>
      <w:lvlJc w:val="left"/>
      <w:pPr>
        <w:ind w:left="7684" w:hanging="554"/>
      </w:pPr>
      <w:rPr>
        <w:rFonts w:hint="default"/>
      </w:rPr>
    </w:lvl>
  </w:abstractNum>
  <w:abstractNum w:abstractNumId="154" w15:restartNumberingAfterBreak="0">
    <w:nsid w:val="3D650376"/>
    <w:multiLevelType w:val="hybridMultilevel"/>
    <w:tmpl w:val="FC3C2236"/>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55" w15:restartNumberingAfterBreak="0">
    <w:nsid w:val="3F0F6EA0"/>
    <w:multiLevelType w:val="hybridMultilevel"/>
    <w:tmpl w:val="78CA59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6" w15:restartNumberingAfterBreak="0">
    <w:nsid w:val="428B1B0E"/>
    <w:multiLevelType w:val="hybridMultilevel"/>
    <w:tmpl w:val="A5A2DA52"/>
    <w:lvl w:ilvl="0" w:tplc="B27E2B6E">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7" w15:restartNumberingAfterBreak="0">
    <w:nsid w:val="46EE625D"/>
    <w:multiLevelType w:val="hybridMultilevel"/>
    <w:tmpl w:val="06DA20A4"/>
    <w:lvl w:ilvl="0" w:tplc="0FB0245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4D06164C"/>
    <w:multiLevelType w:val="hybridMultilevel"/>
    <w:tmpl w:val="2A08B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53DE295A"/>
    <w:multiLevelType w:val="hybridMultilevel"/>
    <w:tmpl w:val="F50C8F8A"/>
    <w:lvl w:ilvl="0" w:tplc="521EC18E">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0" w15:restartNumberingAfterBreak="0">
    <w:nsid w:val="57B32724"/>
    <w:multiLevelType w:val="hybridMultilevel"/>
    <w:tmpl w:val="8A9029E2"/>
    <w:lvl w:ilvl="0" w:tplc="1B10BEEA">
      <w:start w:val="1"/>
      <w:numFmt w:val="bullet"/>
      <w:lvlText w:val="•"/>
      <w:lvlJc w:val="left"/>
      <w:pPr>
        <w:tabs>
          <w:tab w:val="num" w:pos="720"/>
        </w:tabs>
        <w:ind w:left="720" w:hanging="360"/>
      </w:pPr>
      <w:rPr>
        <w:rFonts w:ascii="Times New Roman" w:hAnsi="Times New Roman" w:hint="default"/>
      </w:rPr>
    </w:lvl>
    <w:lvl w:ilvl="1" w:tplc="875ECC48">
      <w:numFmt w:val="bullet"/>
      <w:lvlText w:val="–"/>
      <w:lvlJc w:val="left"/>
      <w:pPr>
        <w:tabs>
          <w:tab w:val="num" w:pos="1440"/>
        </w:tabs>
        <w:ind w:left="1440" w:hanging="360"/>
      </w:pPr>
      <w:rPr>
        <w:rFonts w:ascii="Times New Roman" w:hAnsi="Times New Roman" w:hint="default"/>
      </w:rPr>
    </w:lvl>
    <w:lvl w:ilvl="2" w:tplc="8E0626CA" w:tentative="1">
      <w:start w:val="1"/>
      <w:numFmt w:val="bullet"/>
      <w:lvlText w:val="•"/>
      <w:lvlJc w:val="left"/>
      <w:pPr>
        <w:tabs>
          <w:tab w:val="num" w:pos="2160"/>
        </w:tabs>
        <w:ind w:left="2160" w:hanging="360"/>
      </w:pPr>
      <w:rPr>
        <w:rFonts w:ascii="Times New Roman" w:hAnsi="Times New Roman" w:hint="default"/>
      </w:rPr>
    </w:lvl>
    <w:lvl w:ilvl="3" w:tplc="99E428A2" w:tentative="1">
      <w:start w:val="1"/>
      <w:numFmt w:val="bullet"/>
      <w:lvlText w:val="•"/>
      <w:lvlJc w:val="left"/>
      <w:pPr>
        <w:tabs>
          <w:tab w:val="num" w:pos="2880"/>
        </w:tabs>
        <w:ind w:left="2880" w:hanging="360"/>
      </w:pPr>
      <w:rPr>
        <w:rFonts w:ascii="Times New Roman" w:hAnsi="Times New Roman" w:hint="default"/>
      </w:rPr>
    </w:lvl>
    <w:lvl w:ilvl="4" w:tplc="1A50E25A" w:tentative="1">
      <w:start w:val="1"/>
      <w:numFmt w:val="bullet"/>
      <w:lvlText w:val="•"/>
      <w:lvlJc w:val="left"/>
      <w:pPr>
        <w:tabs>
          <w:tab w:val="num" w:pos="3600"/>
        </w:tabs>
        <w:ind w:left="3600" w:hanging="360"/>
      </w:pPr>
      <w:rPr>
        <w:rFonts w:ascii="Times New Roman" w:hAnsi="Times New Roman" w:hint="default"/>
      </w:rPr>
    </w:lvl>
    <w:lvl w:ilvl="5" w:tplc="5BE24B62" w:tentative="1">
      <w:start w:val="1"/>
      <w:numFmt w:val="bullet"/>
      <w:lvlText w:val="•"/>
      <w:lvlJc w:val="left"/>
      <w:pPr>
        <w:tabs>
          <w:tab w:val="num" w:pos="4320"/>
        </w:tabs>
        <w:ind w:left="4320" w:hanging="360"/>
      </w:pPr>
      <w:rPr>
        <w:rFonts w:ascii="Times New Roman" w:hAnsi="Times New Roman" w:hint="default"/>
      </w:rPr>
    </w:lvl>
    <w:lvl w:ilvl="6" w:tplc="3FF059A6" w:tentative="1">
      <w:start w:val="1"/>
      <w:numFmt w:val="bullet"/>
      <w:lvlText w:val="•"/>
      <w:lvlJc w:val="left"/>
      <w:pPr>
        <w:tabs>
          <w:tab w:val="num" w:pos="5040"/>
        </w:tabs>
        <w:ind w:left="5040" w:hanging="360"/>
      </w:pPr>
      <w:rPr>
        <w:rFonts w:ascii="Times New Roman" w:hAnsi="Times New Roman" w:hint="default"/>
      </w:rPr>
    </w:lvl>
    <w:lvl w:ilvl="7" w:tplc="93220B9E" w:tentative="1">
      <w:start w:val="1"/>
      <w:numFmt w:val="bullet"/>
      <w:lvlText w:val="•"/>
      <w:lvlJc w:val="left"/>
      <w:pPr>
        <w:tabs>
          <w:tab w:val="num" w:pos="5760"/>
        </w:tabs>
        <w:ind w:left="5760" w:hanging="360"/>
      </w:pPr>
      <w:rPr>
        <w:rFonts w:ascii="Times New Roman" w:hAnsi="Times New Roman" w:hint="default"/>
      </w:rPr>
    </w:lvl>
    <w:lvl w:ilvl="8" w:tplc="EB304646" w:tentative="1">
      <w:start w:val="1"/>
      <w:numFmt w:val="bullet"/>
      <w:lvlText w:val="•"/>
      <w:lvlJc w:val="left"/>
      <w:pPr>
        <w:tabs>
          <w:tab w:val="num" w:pos="6480"/>
        </w:tabs>
        <w:ind w:left="6480" w:hanging="360"/>
      </w:pPr>
      <w:rPr>
        <w:rFonts w:ascii="Times New Roman" w:hAnsi="Times New Roman" w:hint="default"/>
      </w:rPr>
    </w:lvl>
  </w:abstractNum>
  <w:abstractNum w:abstractNumId="161"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5B5E7D1F"/>
    <w:multiLevelType w:val="hybridMultilevel"/>
    <w:tmpl w:val="D90E9E38"/>
    <w:lvl w:ilvl="0" w:tplc="83ACBB22">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5E215F90"/>
    <w:multiLevelType w:val="hybridMultilevel"/>
    <w:tmpl w:val="D8CA6592"/>
    <w:lvl w:ilvl="0" w:tplc="F20431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81426A3"/>
    <w:multiLevelType w:val="hybridMultilevel"/>
    <w:tmpl w:val="4C609278"/>
    <w:lvl w:ilvl="0" w:tplc="9B7669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90A0426"/>
    <w:multiLevelType w:val="hybridMultilevel"/>
    <w:tmpl w:val="2B2A5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92328D0"/>
    <w:multiLevelType w:val="hybridMultilevel"/>
    <w:tmpl w:val="DDAE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0C053BF"/>
    <w:multiLevelType w:val="hybridMultilevel"/>
    <w:tmpl w:val="F54C2A40"/>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68" w15:restartNumberingAfterBreak="0">
    <w:nsid w:val="77C45C0C"/>
    <w:multiLevelType w:val="multilevel"/>
    <w:tmpl w:val="17462952"/>
    <w:lvl w:ilvl="0">
      <w:start w:val="36"/>
      <w:numFmt w:val="decimal"/>
      <w:lvlText w:val="%1"/>
      <w:lvlJc w:val="left"/>
      <w:pPr>
        <w:ind w:left="1215" w:hanging="1215"/>
      </w:pPr>
      <w:rPr>
        <w:rFonts w:hint="default"/>
      </w:rPr>
    </w:lvl>
    <w:lvl w:ilvl="1">
      <w:start w:val="3"/>
      <w:numFmt w:val="decimal"/>
      <w:lvlText w:val="%1.%2"/>
      <w:lvlJc w:val="left"/>
      <w:pPr>
        <w:ind w:left="1215" w:hanging="1215"/>
      </w:pPr>
      <w:rPr>
        <w:rFonts w:hint="default"/>
      </w:rPr>
    </w:lvl>
    <w:lvl w:ilvl="2">
      <w:start w:val="19"/>
      <w:numFmt w:val="decimal"/>
      <w:lvlText w:val="%1.%2.%3"/>
      <w:lvlJc w:val="left"/>
      <w:pPr>
        <w:ind w:left="1215" w:hanging="1215"/>
      </w:pPr>
      <w:rPr>
        <w:rFonts w:hint="default"/>
      </w:rPr>
    </w:lvl>
    <w:lvl w:ilvl="3">
      <w:start w:val="4"/>
      <w:numFmt w:val="decimal"/>
      <w:lvlText w:val="%1.%2.%3.%4"/>
      <w:lvlJc w:val="left"/>
      <w:pPr>
        <w:ind w:left="1215" w:hanging="1215"/>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9" w15:restartNumberingAfterBreak="0">
    <w:nsid w:val="77DF7E0C"/>
    <w:multiLevelType w:val="hybridMultilevel"/>
    <w:tmpl w:val="731A10B8"/>
    <w:lvl w:ilvl="0" w:tplc="A796BB14">
      <w:start w:val="9"/>
      <w:numFmt w:val="bullet"/>
      <w:lvlText w:val=""/>
      <w:lvlJc w:val="left"/>
      <w:pPr>
        <w:ind w:left="720" w:hanging="360"/>
      </w:pPr>
      <w:rPr>
        <w:rFonts w:ascii="Wingdings" w:eastAsiaTheme="minorEastAsia" w:hAnsi="Wingdings" w:cstheme="minorBid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ADC2FA0"/>
    <w:multiLevelType w:val="hybridMultilevel"/>
    <w:tmpl w:val="7324A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1"/>
  </w:num>
  <w:num w:numId="2">
    <w:abstractNumId w:val="156"/>
  </w:num>
  <w:num w:numId="3">
    <w:abstractNumId w:val="159"/>
  </w:num>
  <w:num w:numId="4">
    <w:abstractNumId w:val="0"/>
    <w:lvlOverride w:ilvl="0">
      <w:lvl w:ilvl="0">
        <w:start w:val="1"/>
        <w:numFmt w:val="bullet"/>
        <w:lvlText w:val="Figure 9-768i—"/>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160"/>
  </w:num>
  <w:num w:numId="6">
    <w:abstractNumId w:val="144"/>
  </w:num>
  <w:num w:numId="7">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7"/>
  </w:num>
  <w:num w:numId="12">
    <w:abstractNumId w:val="0"/>
    <w:lvlOverride w:ilvl="0">
      <w:lvl w:ilvl="0">
        <w:start w:val="1"/>
        <w:numFmt w:val="decimal"/>
        <w:lvlText w:val="%1."/>
        <w:lvlJc w:val="left"/>
        <w:pPr>
          <w:ind w:left="450" w:hanging="360"/>
        </w:pPr>
      </w:lvl>
    </w:lvlOverride>
  </w:num>
  <w:num w:numId="13">
    <w:abstractNumId w:val="141"/>
  </w:num>
  <w:num w:numId="1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lvlText w:val="9.3.1.19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Figure 9-59—"/>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143"/>
  </w:num>
  <w:num w:numId="18">
    <w:abstractNumId w:val="150"/>
  </w:num>
  <w:num w:numId="19">
    <w:abstractNumId w:val="142"/>
  </w:num>
  <w:num w:numId="20">
    <w:abstractNumId w:val="149"/>
  </w:num>
  <w:num w:numId="21">
    <w:abstractNumId w:val="165"/>
  </w:num>
  <w:num w:numId="22">
    <w:abstractNumId w:val="138"/>
  </w:num>
  <w:num w:numId="23">
    <w:abstractNumId w:val="158"/>
  </w:num>
  <w:num w:numId="24">
    <w:abstractNumId w:val="166"/>
  </w:num>
  <w:num w:numId="25">
    <w:abstractNumId w:val="0"/>
    <w:lvlOverride w:ilvl="0">
      <w:lvl w:ilvl="0">
        <w:start w:val="1"/>
        <w:numFmt w:val="bullet"/>
        <w:lvlText w:val="9.3.3.13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45—"/>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0"/>
    <w:lvlOverride w:ilvl="0">
      <w:lvl w:ilvl="0">
        <w:start w:val="1"/>
        <w:numFmt w:val="bullet"/>
        <w:lvlText w:val="9.4.1.11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0"/>
    <w:lvlOverride w:ilvl="0">
      <w:lvl w:ilvl="0">
        <w:start w:val="1"/>
        <w:numFmt w:val="bullet"/>
        <w:lvlText w:val="Table 9-53—"/>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0"/>
    <w:lvlOverride w:ilvl="0">
      <w:lvl w:ilvl="0">
        <w:start w:val="1"/>
        <w:numFmt w:val="bullet"/>
        <w:lvlText w:val="10.6.6.6 "/>
        <w:legacy w:legacy="1" w:legacySpace="0" w:legacyIndent="0"/>
        <w:lvlJc w:val="left"/>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32">
    <w:abstractNumId w:val="0"/>
    <w:lvlOverride w:ilvl="0">
      <w:lvl w:ilvl="0">
        <w:start w:val="1"/>
        <w:numFmt w:val="bullet"/>
        <w:lvlText w:val="10.23.2.8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35">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7">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8">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3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40">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1">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2">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3">
    <w:abstractNumId w:val="0"/>
    <w:lvlOverride w:ilvl="0">
      <w:lvl w:ilvl="0">
        <w:start w:val="1"/>
        <w:numFmt w:val="bullet"/>
        <w:lvlText w:val="10.23.2.9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5">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6">
    <w:abstractNumId w:val="0"/>
    <w:lvlOverride w:ilvl="0">
      <w:lvl w:ilvl="0">
        <w:start w:val="1"/>
        <w:numFmt w:val="bullet"/>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7">
    <w:abstractNumId w:val="0"/>
    <w:lvlOverride w:ilvl="0">
      <w:lvl w:ilvl="0">
        <w:start w:val="1"/>
        <w:numFmt w:val="bullet"/>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48">
    <w:abstractNumId w:val="0"/>
    <w:lvlOverride w:ilvl="0">
      <w:lvl w:ilvl="0">
        <w:start w:val="1"/>
        <w:numFmt w:val="bullet"/>
        <w:lvlText w:val="5)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49">
    <w:abstractNumId w:val="0"/>
    <w:lvlOverride w:ilvl="0">
      <w:lvl w:ilvl="0">
        <w:start w:val="1"/>
        <w:numFmt w:val="bullet"/>
        <w:lvlText w:val="6)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50">
    <w:abstractNumId w:val="155"/>
  </w:num>
  <w:num w:numId="51">
    <w:abstractNumId w:val="154"/>
  </w:num>
  <w:num w:numId="52">
    <w:abstractNumId w:val="167"/>
  </w:num>
  <w:num w:numId="53">
    <w:abstractNumId w:val="145"/>
  </w:num>
  <w:num w:numId="54">
    <w:abstractNumId w:val="170"/>
  </w:num>
  <w:num w:numId="55">
    <w:abstractNumId w:val="45"/>
  </w:num>
  <w:num w:numId="56">
    <w:abstractNumId w:val="44"/>
  </w:num>
  <w:num w:numId="57">
    <w:abstractNumId w:val="43"/>
  </w:num>
  <w:num w:numId="58">
    <w:abstractNumId w:val="42"/>
  </w:num>
  <w:num w:numId="59">
    <w:abstractNumId w:val="41"/>
  </w:num>
  <w:num w:numId="60">
    <w:abstractNumId w:val="40"/>
  </w:num>
  <w:num w:numId="61">
    <w:abstractNumId w:val="39"/>
  </w:num>
  <w:num w:numId="62">
    <w:abstractNumId w:val="38"/>
  </w:num>
  <w:num w:numId="63">
    <w:abstractNumId w:val="37"/>
  </w:num>
  <w:num w:numId="64">
    <w:abstractNumId w:val="36"/>
  </w:num>
  <w:num w:numId="65">
    <w:abstractNumId w:val="35"/>
  </w:num>
  <w:num w:numId="66">
    <w:abstractNumId w:val="34"/>
  </w:num>
  <w:num w:numId="67">
    <w:abstractNumId w:val="33"/>
  </w:num>
  <w:num w:numId="68">
    <w:abstractNumId w:val="32"/>
  </w:num>
  <w:num w:numId="69">
    <w:abstractNumId w:val="31"/>
  </w:num>
  <w:num w:numId="70">
    <w:abstractNumId w:val="30"/>
  </w:num>
  <w:num w:numId="71">
    <w:abstractNumId w:val="29"/>
  </w:num>
  <w:num w:numId="72">
    <w:abstractNumId w:val="28"/>
  </w:num>
  <w:num w:numId="73">
    <w:abstractNumId w:val="27"/>
  </w:num>
  <w:num w:numId="74">
    <w:abstractNumId w:val="26"/>
  </w:num>
  <w:num w:numId="75">
    <w:abstractNumId w:val="25"/>
  </w:num>
  <w:num w:numId="76">
    <w:abstractNumId w:val="24"/>
  </w:num>
  <w:num w:numId="77">
    <w:abstractNumId w:val="137"/>
  </w:num>
  <w:num w:numId="78">
    <w:abstractNumId w:val="136"/>
  </w:num>
  <w:num w:numId="79">
    <w:abstractNumId w:val="135"/>
  </w:num>
  <w:num w:numId="80">
    <w:abstractNumId w:val="134"/>
  </w:num>
  <w:num w:numId="81">
    <w:abstractNumId w:val="133"/>
  </w:num>
  <w:num w:numId="82">
    <w:abstractNumId w:val="132"/>
  </w:num>
  <w:num w:numId="83">
    <w:abstractNumId w:val="131"/>
  </w:num>
  <w:num w:numId="84">
    <w:abstractNumId w:val="130"/>
  </w:num>
  <w:num w:numId="85">
    <w:abstractNumId w:val="129"/>
  </w:num>
  <w:num w:numId="86">
    <w:abstractNumId w:val="128"/>
  </w:num>
  <w:num w:numId="87">
    <w:abstractNumId w:val="127"/>
  </w:num>
  <w:num w:numId="88">
    <w:abstractNumId w:val="126"/>
  </w:num>
  <w:num w:numId="89">
    <w:abstractNumId w:val="125"/>
  </w:num>
  <w:num w:numId="90">
    <w:abstractNumId w:val="124"/>
  </w:num>
  <w:num w:numId="91">
    <w:abstractNumId w:val="123"/>
  </w:num>
  <w:num w:numId="92">
    <w:abstractNumId w:val="122"/>
  </w:num>
  <w:num w:numId="93">
    <w:abstractNumId w:val="121"/>
  </w:num>
  <w:num w:numId="94">
    <w:abstractNumId w:val="120"/>
  </w:num>
  <w:num w:numId="95">
    <w:abstractNumId w:val="119"/>
  </w:num>
  <w:num w:numId="96">
    <w:abstractNumId w:val="118"/>
  </w:num>
  <w:num w:numId="97">
    <w:abstractNumId w:val="117"/>
  </w:num>
  <w:num w:numId="98">
    <w:abstractNumId w:val="116"/>
  </w:num>
  <w:num w:numId="99">
    <w:abstractNumId w:val="115"/>
  </w:num>
  <w:num w:numId="100">
    <w:abstractNumId w:val="114"/>
  </w:num>
  <w:num w:numId="101">
    <w:abstractNumId w:val="113"/>
  </w:num>
  <w:num w:numId="102">
    <w:abstractNumId w:val="112"/>
  </w:num>
  <w:num w:numId="103">
    <w:abstractNumId w:val="111"/>
  </w:num>
  <w:num w:numId="104">
    <w:abstractNumId w:val="110"/>
  </w:num>
  <w:num w:numId="105">
    <w:abstractNumId w:val="109"/>
  </w:num>
  <w:num w:numId="106">
    <w:abstractNumId w:val="108"/>
  </w:num>
  <w:num w:numId="107">
    <w:abstractNumId w:val="107"/>
  </w:num>
  <w:num w:numId="108">
    <w:abstractNumId w:val="106"/>
  </w:num>
  <w:num w:numId="109">
    <w:abstractNumId w:val="105"/>
  </w:num>
  <w:num w:numId="110">
    <w:abstractNumId w:val="104"/>
  </w:num>
  <w:num w:numId="111">
    <w:abstractNumId w:val="103"/>
  </w:num>
  <w:num w:numId="112">
    <w:abstractNumId w:val="102"/>
  </w:num>
  <w:num w:numId="113">
    <w:abstractNumId w:val="101"/>
  </w:num>
  <w:num w:numId="114">
    <w:abstractNumId w:val="100"/>
  </w:num>
  <w:num w:numId="115">
    <w:abstractNumId w:val="99"/>
  </w:num>
  <w:num w:numId="116">
    <w:abstractNumId w:val="98"/>
  </w:num>
  <w:num w:numId="117">
    <w:abstractNumId w:val="97"/>
  </w:num>
  <w:num w:numId="118">
    <w:abstractNumId w:val="96"/>
  </w:num>
  <w:num w:numId="119">
    <w:abstractNumId w:val="95"/>
  </w:num>
  <w:num w:numId="120">
    <w:abstractNumId w:val="94"/>
  </w:num>
  <w:num w:numId="121">
    <w:abstractNumId w:val="93"/>
  </w:num>
  <w:num w:numId="122">
    <w:abstractNumId w:val="92"/>
  </w:num>
  <w:num w:numId="123">
    <w:abstractNumId w:val="91"/>
  </w:num>
  <w:num w:numId="124">
    <w:abstractNumId w:val="90"/>
  </w:num>
  <w:num w:numId="125">
    <w:abstractNumId w:val="89"/>
  </w:num>
  <w:num w:numId="126">
    <w:abstractNumId w:val="88"/>
  </w:num>
  <w:num w:numId="127">
    <w:abstractNumId w:val="87"/>
  </w:num>
  <w:num w:numId="128">
    <w:abstractNumId w:val="86"/>
  </w:num>
  <w:num w:numId="129">
    <w:abstractNumId w:val="85"/>
  </w:num>
  <w:num w:numId="130">
    <w:abstractNumId w:val="84"/>
  </w:num>
  <w:num w:numId="131">
    <w:abstractNumId w:val="83"/>
  </w:num>
  <w:num w:numId="132">
    <w:abstractNumId w:val="82"/>
  </w:num>
  <w:num w:numId="133">
    <w:abstractNumId w:val="81"/>
  </w:num>
  <w:num w:numId="134">
    <w:abstractNumId w:val="80"/>
  </w:num>
  <w:num w:numId="135">
    <w:abstractNumId w:val="79"/>
  </w:num>
  <w:num w:numId="136">
    <w:abstractNumId w:val="78"/>
  </w:num>
  <w:num w:numId="137">
    <w:abstractNumId w:val="77"/>
  </w:num>
  <w:num w:numId="138">
    <w:abstractNumId w:val="76"/>
  </w:num>
  <w:num w:numId="139">
    <w:abstractNumId w:val="75"/>
  </w:num>
  <w:num w:numId="140">
    <w:abstractNumId w:val="74"/>
  </w:num>
  <w:num w:numId="141">
    <w:abstractNumId w:val="73"/>
  </w:num>
  <w:num w:numId="142">
    <w:abstractNumId w:val="72"/>
  </w:num>
  <w:num w:numId="143">
    <w:abstractNumId w:val="71"/>
  </w:num>
  <w:num w:numId="144">
    <w:abstractNumId w:val="70"/>
  </w:num>
  <w:num w:numId="145">
    <w:abstractNumId w:val="69"/>
  </w:num>
  <w:num w:numId="146">
    <w:abstractNumId w:val="68"/>
  </w:num>
  <w:num w:numId="147">
    <w:abstractNumId w:val="67"/>
  </w:num>
  <w:num w:numId="148">
    <w:abstractNumId w:val="66"/>
  </w:num>
  <w:num w:numId="149">
    <w:abstractNumId w:val="65"/>
  </w:num>
  <w:num w:numId="150">
    <w:abstractNumId w:val="64"/>
  </w:num>
  <w:num w:numId="151">
    <w:abstractNumId w:val="63"/>
  </w:num>
  <w:num w:numId="152">
    <w:abstractNumId w:val="62"/>
  </w:num>
  <w:num w:numId="153">
    <w:abstractNumId w:val="61"/>
  </w:num>
  <w:num w:numId="154">
    <w:abstractNumId w:val="60"/>
  </w:num>
  <w:num w:numId="155">
    <w:abstractNumId w:val="59"/>
  </w:num>
  <w:num w:numId="156">
    <w:abstractNumId w:val="58"/>
  </w:num>
  <w:num w:numId="157">
    <w:abstractNumId w:val="57"/>
  </w:num>
  <w:num w:numId="158">
    <w:abstractNumId w:val="56"/>
  </w:num>
  <w:num w:numId="159">
    <w:abstractNumId w:val="55"/>
  </w:num>
  <w:num w:numId="160">
    <w:abstractNumId w:val="54"/>
  </w:num>
  <w:num w:numId="161">
    <w:abstractNumId w:val="53"/>
  </w:num>
  <w:num w:numId="162">
    <w:abstractNumId w:val="52"/>
  </w:num>
  <w:num w:numId="163">
    <w:abstractNumId w:val="51"/>
  </w:num>
  <w:num w:numId="164">
    <w:abstractNumId w:val="50"/>
  </w:num>
  <w:num w:numId="165">
    <w:abstractNumId w:val="49"/>
  </w:num>
  <w:num w:numId="166">
    <w:abstractNumId w:val="48"/>
  </w:num>
  <w:num w:numId="167">
    <w:abstractNumId w:val="47"/>
  </w:num>
  <w:num w:numId="168">
    <w:abstractNumId w:val="46"/>
  </w:num>
  <w:num w:numId="169">
    <w:abstractNumId w:val="23"/>
  </w:num>
  <w:num w:numId="170">
    <w:abstractNumId w:val="22"/>
  </w:num>
  <w:num w:numId="171">
    <w:abstractNumId w:val="21"/>
  </w:num>
  <w:num w:numId="172">
    <w:abstractNumId w:val="20"/>
  </w:num>
  <w:num w:numId="173">
    <w:abstractNumId w:val="19"/>
  </w:num>
  <w:num w:numId="174">
    <w:abstractNumId w:val="18"/>
  </w:num>
  <w:num w:numId="175">
    <w:abstractNumId w:val="17"/>
  </w:num>
  <w:num w:numId="176">
    <w:abstractNumId w:val="16"/>
  </w:num>
  <w:num w:numId="177">
    <w:abstractNumId w:val="15"/>
  </w:num>
  <w:num w:numId="178">
    <w:abstractNumId w:val="14"/>
  </w:num>
  <w:num w:numId="179">
    <w:abstractNumId w:val="13"/>
  </w:num>
  <w:num w:numId="180">
    <w:abstractNumId w:val="12"/>
  </w:num>
  <w:num w:numId="181">
    <w:abstractNumId w:val="11"/>
  </w:num>
  <w:num w:numId="182">
    <w:abstractNumId w:val="10"/>
  </w:num>
  <w:num w:numId="183">
    <w:abstractNumId w:val="9"/>
  </w:num>
  <w:num w:numId="184">
    <w:abstractNumId w:val="8"/>
  </w:num>
  <w:num w:numId="185">
    <w:abstractNumId w:val="7"/>
  </w:num>
  <w:num w:numId="186">
    <w:abstractNumId w:val="6"/>
  </w:num>
  <w:num w:numId="187">
    <w:abstractNumId w:val="5"/>
  </w:num>
  <w:num w:numId="188">
    <w:abstractNumId w:val="4"/>
  </w:num>
  <w:num w:numId="189">
    <w:abstractNumId w:val="3"/>
  </w:num>
  <w:num w:numId="190">
    <w:abstractNumId w:val="2"/>
  </w:num>
  <w:num w:numId="191">
    <w:abstractNumId w:val="1"/>
  </w:num>
  <w:num w:numId="192">
    <w:abstractNumId w:val="139"/>
  </w:num>
  <w:num w:numId="193">
    <w:abstractNumId w:val="169"/>
  </w:num>
  <w:num w:numId="194">
    <w:abstractNumId w:val="148"/>
  </w:num>
  <w:num w:numId="195">
    <w:abstractNumId w:val="162"/>
  </w:num>
  <w:num w:numId="196">
    <w:abstractNumId w:val="152"/>
  </w:num>
  <w:num w:numId="197">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8">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199">
    <w:abstractNumId w:val="0"/>
    <w:lvlOverride w:ilvl="0">
      <w:lvl w:ilvl="0">
        <w:start w:val="1"/>
        <w:numFmt w:val="bullet"/>
        <w:lvlText w:val="10.6 "/>
        <w:legacy w:legacy="1" w:legacySpace="0" w:legacyIndent="0"/>
        <w:lvlJc w:val="left"/>
        <w:pPr>
          <w:ind w:left="0" w:firstLine="0"/>
        </w:pPr>
        <w:rPr>
          <w:rFonts w:ascii="Arial" w:hAnsi="Arial" w:cs="Arial" w:hint="default"/>
          <w:b/>
          <w:i w:val="0"/>
          <w:strike w:val="0"/>
          <w:color w:val="000000"/>
          <w:sz w:val="22"/>
          <w:u w:val="none"/>
        </w:rPr>
      </w:lvl>
    </w:lvlOverride>
  </w:num>
  <w:num w:numId="200">
    <w:abstractNumId w:val="0"/>
    <w:lvlOverride w:ilvl="0">
      <w:lvl w:ilvl="0">
        <w:start w:val="1"/>
        <w:numFmt w:val="bullet"/>
        <w:lvlText w:val="10.6.1 "/>
        <w:legacy w:legacy="1" w:legacySpace="0" w:legacyIndent="0"/>
        <w:lvlJc w:val="left"/>
        <w:pPr>
          <w:ind w:left="0" w:firstLine="0"/>
        </w:pPr>
        <w:rPr>
          <w:rFonts w:ascii="Arial" w:hAnsi="Arial" w:cs="Arial" w:hint="default"/>
          <w:b/>
          <w:i w:val="0"/>
          <w:strike w:val="0"/>
          <w:color w:val="000000"/>
          <w:sz w:val="20"/>
          <w:u w:val="none"/>
        </w:rPr>
      </w:lvl>
    </w:lvlOverride>
  </w:num>
  <w:num w:numId="201">
    <w:abstractNumId w:val="0"/>
    <w:lvlOverride w:ilvl="0">
      <w:lvl w:ilvl="0">
        <w:start w:val="1"/>
        <w:numFmt w:val="bullet"/>
        <w:lvlText w:val="10.6.5 "/>
        <w:legacy w:legacy="1" w:legacySpace="0" w:legacyIndent="0"/>
        <w:lvlJc w:val="left"/>
        <w:pPr>
          <w:ind w:left="0" w:firstLine="0"/>
        </w:pPr>
        <w:rPr>
          <w:rFonts w:ascii="Arial" w:hAnsi="Arial" w:cs="Arial" w:hint="default"/>
          <w:b/>
          <w:i w:val="0"/>
          <w:strike w:val="0"/>
          <w:color w:val="000000"/>
          <w:sz w:val="20"/>
          <w:u w:val="none"/>
        </w:rPr>
      </w:lvl>
    </w:lvlOverride>
  </w:num>
  <w:num w:numId="202">
    <w:abstractNumId w:val="0"/>
    <w:lvlOverride w:ilvl="0">
      <w:lvl w:ilvl="0">
        <w:start w:val="1"/>
        <w:numFmt w:val="bullet"/>
        <w:lvlText w:val="10.6.5.1 "/>
        <w:legacy w:legacy="1" w:legacySpace="0" w:legacyIndent="0"/>
        <w:lvlJc w:val="left"/>
        <w:pPr>
          <w:ind w:left="0" w:firstLine="0"/>
        </w:pPr>
        <w:rPr>
          <w:rFonts w:ascii="Arial" w:hAnsi="Arial" w:cs="Arial" w:hint="default"/>
          <w:b/>
          <w:i w:val="0"/>
          <w:strike w:val="0"/>
          <w:color w:val="000000"/>
          <w:sz w:val="20"/>
          <w:u w:val="none"/>
        </w:rPr>
      </w:lvl>
    </w:lvlOverride>
  </w:num>
  <w:num w:numId="203">
    <w:abstractNumId w:val="0"/>
    <w:lvlOverride w:ilvl="0">
      <w:lvl w:ilvl="0">
        <w:start w:val="1"/>
        <w:numFmt w:val="bullet"/>
        <w:lvlText w:val="10.6.5.3 "/>
        <w:legacy w:legacy="1" w:legacySpace="0" w:legacyIndent="0"/>
        <w:lvlJc w:val="left"/>
        <w:pPr>
          <w:ind w:left="0" w:firstLine="0"/>
        </w:pPr>
        <w:rPr>
          <w:rFonts w:ascii="Arial" w:hAnsi="Arial" w:cs="Arial" w:hint="default"/>
          <w:b/>
          <w:i w:val="0"/>
          <w:strike w:val="0"/>
          <w:color w:val="000000"/>
          <w:sz w:val="20"/>
          <w:u w:val="none"/>
        </w:rPr>
      </w:lvl>
    </w:lvlOverride>
  </w:num>
  <w:num w:numId="204">
    <w:abstractNumId w:val="0"/>
    <w:lvlOverride w:ilvl="0">
      <w:lvl w:ilvl="0">
        <w:start w:val="1"/>
        <w:numFmt w:val="bullet"/>
        <w:lvlText w:val="10.6.10 "/>
        <w:legacy w:legacy="1" w:legacySpace="0" w:legacyIndent="0"/>
        <w:lvlJc w:val="left"/>
        <w:pPr>
          <w:ind w:left="0" w:firstLine="0"/>
        </w:pPr>
        <w:rPr>
          <w:rFonts w:ascii="Arial" w:hAnsi="Arial" w:cs="Arial" w:hint="default"/>
          <w:b/>
          <w:i w:val="0"/>
          <w:strike w:val="0"/>
          <w:color w:val="000000"/>
          <w:sz w:val="20"/>
          <w:u w:val="none"/>
        </w:rPr>
      </w:lvl>
    </w:lvlOverride>
  </w:num>
  <w:num w:numId="205">
    <w:abstractNumId w:val="0"/>
    <w:lvlOverride w:ilvl="0">
      <w:lvl w:ilvl="0">
        <w:start w:val="1"/>
        <w:numFmt w:val="bullet"/>
        <w:lvlText w:val="Table 10-9—"/>
        <w:legacy w:legacy="1" w:legacySpace="0" w:legacyIndent="0"/>
        <w:lvlJc w:val="center"/>
        <w:pPr>
          <w:ind w:left="0" w:firstLine="0"/>
        </w:pPr>
        <w:rPr>
          <w:rFonts w:ascii="Arial" w:hAnsi="Arial" w:cs="Arial" w:hint="default"/>
          <w:b/>
          <w:i w:val="0"/>
          <w:strike w:val="0"/>
          <w:color w:val="000000"/>
          <w:sz w:val="20"/>
          <w:u w:val="none"/>
        </w:rPr>
      </w:lvl>
    </w:lvlOverride>
  </w:num>
  <w:num w:numId="206">
    <w:abstractNumId w:val="0"/>
    <w:lvlOverride w:ilvl="0">
      <w:lvl w:ilvl="0">
        <w:start w:val="1"/>
        <w:numFmt w:val="bullet"/>
        <w:lvlText w:val="10.6.11 "/>
        <w:legacy w:legacy="1" w:legacySpace="0" w:legacyIndent="0"/>
        <w:lvlJc w:val="left"/>
        <w:pPr>
          <w:ind w:left="0" w:firstLine="0"/>
        </w:pPr>
        <w:rPr>
          <w:rFonts w:ascii="Arial" w:hAnsi="Arial" w:cs="Arial" w:hint="default"/>
          <w:b/>
          <w:i w:val="0"/>
          <w:strike w:val="0"/>
          <w:color w:val="000000"/>
          <w:sz w:val="20"/>
          <w:u w:val="none"/>
        </w:rPr>
      </w:lvl>
    </w:lvlOverride>
  </w:num>
  <w:num w:numId="207">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08">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09">
    <w:abstractNumId w:val="0"/>
    <w:lvlOverride w:ilvl="0">
      <w:lvl w:ilvl="0">
        <w:start w:val="1"/>
        <w:numFmt w:val="bullet"/>
        <w:lvlText w:val="Table 10-10—"/>
        <w:legacy w:legacy="1" w:legacySpace="0" w:legacyIndent="0"/>
        <w:lvlJc w:val="center"/>
        <w:pPr>
          <w:ind w:left="0" w:firstLine="0"/>
        </w:pPr>
        <w:rPr>
          <w:rFonts w:ascii="Arial" w:hAnsi="Arial" w:cs="Arial" w:hint="default"/>
          <w:b/>
          <w:i w:val="0"/>
          <w:strike w:val="0"/>
          <w:color w:val="000000"/>
          <w:sz w:val="20"/>
          <w:u w:val="none"/>
        </w:rPr>
      </w:lvl>
    </w:lvlOverride>
  </w:num>
  <w:num w:numId="210">
    <w:abstractNumId w:val="0"/>
    <w:lvlOverride w:ilvl="0">
      <w:lvl w:ilvl="0">
        <w:start w:val="1"/>
        <w:numFmt w:val="bullet"/>
        <w:lvlText w:val="10.6.12 "/>
        <w:legacy w:legacy="1" w:legacySpace="0" w:legacyIndent="0"/>
        <w:lvlJc w:val="left"/>
        <w:pPr>
          <w:ind w:left="0" w:firstLine="0"/>
        </w:pPr>
        <w:rPr>
          <w:rFonts w:ascii="Arial" w:hAnsi="Arial" w:cs="Arial" w:hint="default"/>
          <w:b/>
          <w:i w:val="0"/>
          <w:strike w:val="0"/>
          <w:color w:val="000000"/>
          <w:sz w:val="20"/>
          <w:u w:val="none"/>
        </w:rPr>
      </w:lvl>
    </w:lvlOverride>
  </w:num>
  <w:num w:numId="211">
    <w:abstractNumId w:val="0"/>
    <w:lvlOverride w:ilvl="0">
      <w:lvl w:ilvl="0">
        <w:start w:val="1"/>
        <w:numFmt w:val="bullet"/>
        <w:lvlText w:val="10.6.13 "/>
        <w:legacy w:legacy="1" w:legacySpace="0" w:legacyIndent="0"/>
        <w:lvlJc w:val="left"/>
        <w:pPr>
          <w:ind w:left="0" w:firstLine="0"/>
        </w:pPr>
        <w:rPr>
          <w:rFonts w:ascii="Arial" w:hAnsi="Arial" w:cs="Arial" w:hint="default"/>
          <w:b/>
          <w:i w:val="0"/>
          <w:strike w:val="0"/>
          <w:color w:val="000000"/>
          <w:sz w:val="20"/>
          <w:u w:val="none"/>
        </w:rPr>
      </w:lvl>
    </w:lvlOverride>
  </w:num>
  <w:num w:numId="212">
    <w:abstractNumId w:val="0"/>
    <w:lvlOverride w:ilvl="0">
      <w:lvl w:ilvl="0">
        <w:start w:val="1"/>
        <w:numFmt w:val="bullet"/>
        <w:lvlText w:val="10.6.13.3 "/>
        <w:legacy w:legacy="1" w:legacySpace="0" w:legacyIndent="0"/>
        <w:lvlJc w:val="left"/>
        <w:pPr>
          <w:ind w:left="0" w:firstLine="0"/>
        </w:pPr>
        <w:rPr>
          <w:rFonts w:ascii="Arial" w:hAnsi="Arial" w:cs="Arial" w:hint="default"/>
          <w:b/>
          <w:i w:val="0"/>
          <w:strike w:val="0"/>
          <w:color w:val="000000"/>
          <w:sz w:val="20"/>
          <w:u w:val="none"/>
        </w:rPr>
      </w:lvl>
    </w:lvlOverride>
  </w:num>
  <w:num w:numId="213">
    <w:abstractNumId w:val="164"/>
  </w:num>
  <w:num w:numId="214">
    <w:abstractNumId w:val="168"/>
  </w:num>
  <w:num w:numId="215">
    <w:abstractNumId w:val="151"/>
  </w:num>
  <w:num w:numId="216">
    <w:abstractNumId w:val="146"/>
  </w:num>
  <w:num w:numId="217">
    <w:abstractNumId w:val="147"/>
  </w:num>
  <w:num w:numId="218">
    <w:abstractNumId w:val="153"/>
  </w:num>
  <w:num w:numId="219">
    <w:abstractNumId w:val="140"/>
  </w:num>
  <w:num w:numId="220">
    <w:abstractNumId w:val="163"/>
  </w:num>
  <w:numIdMacAtCleanup w:val="2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ok Bong Lee">
    <w15:presenceInfo w15:providerId="AD" w15:userId="S-1-5-21-191130273-305881739-1540833222-638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2AB"/>
    <w:rsid w:val="0000035E"/>
    <w:rsid w:val="00000398"/>
    <w:rsid w:val="000004E7"/>
    <w:rsid w:val="000009C6"/>
    <w:rsid w:val="00000B3B"/>
    <w:rsid w:val="00000FF5"/>
    <w:rsid w:val="00001615"/>
    <w:rsid w:val="000023B7"/>
    <w:rsid w:val="00002C85"/>
    <w:rsid w:val="00002CBF"/>
    <w:rsid w:val="000037DE"/>
    <w:rsid w:val="00003A11"/>
    <w:rsid w:val="000043AC"/>
    <w:rsid w:val="00004661"/>
    <w:rsid w:val="00005029"/>
    <w:rsid w:val="00005CEE"/>
    <w:rsid w:val="000063DB"/>
    <w:rsid w:val="00006837"/>
    <w:rsid w:val="00010B1F"/>
    <w:rsid w:val="0001176B"/>
    <w:rsid w:val="0001194F"/>
    <w:rsid w:val="00011F7A"/>
    <w:rsid w:val="00013824"/>
    <w:rsid w:val="00013966"/>
    <w:rsid w:val="00013A24"/>
    <w:rsid w:val="00013CA2"/>
    <w:rsid w:val="0001410C"/>
    <w:rsid w:val="000141B9"/>
    <w:rsid w:val="0001457C"/>
    <w:rsid w:val="0001483D"/>
    <w:rsid w:val="00014AA7"/>
    <w:rsid w:val="00015B27"/>
    <w:rsid w:val="000166EB"/>
    <w:rsid w:val="0001670C"/>
    <w:rsid w:val="000168FC"/>
    <w:rsid w:val="00016930"/>
    <w:rsid w:val="00016A23"/>
    <w:rsid w:val="00016B1A"/>
    <w:rsid w:val="00016E62"/>
    <w:rsid w:val="0001737E"/>
    <w:rsid w:val="000173AD"/>
    <w:rsid w:val="00017659"/>
    <w:rsid w:val="00020396"/>
    <w:rsid w:val="0002065E"/>
    <w:rsid w:val="00020742"/>
    <w:rsid w:val="00021867"/>
    <w:rsid w:val="00021DE9"/>
    <w:rsid w:val="00021ECB"/>
    <w:rsid w:val="000227C8"/>
    <w:rsid w:val="00022C02"/>
    <w:rsid w:val="0002331F"/>
    <w:rsid w:val="00023D4A"/>
    <w:rsid w:val="000240C0"/>
    <w:rsid w:val="00024117"/>
    <w:rsid w:val="000244B0"/>
    <w:rsid w:val="000251A0"/>
    <w:rsid w:val="0002595B"/>
    <w:rsid w:val="00025D37"/>
    <w:rsid w:val="00025F2A"/>
    <w:rsid w:val="00026180"/>
    <w:rsid w:val="000261D3"/>
    <w:rsid w:val="0002647E"/>
    <w:rsid w:val="00026651"/>
    <w:rsid w:val="00026965"/>
    <w:rsid w:val="000271A3"/>
    <w:rsid w:val="0002791A"/>
    <w:rsid w:val="00030C01"/>
    <w:rsid w:val="00030EE7"/>
    <w:rsid w:val="0003105E"/>
    <w:rsid w:val="000314CE"/>
    <w:rsid w:val="0003164A"/>
    <w:rsid w:val="00031AE3"/>
    <w:rsid w:val="00032144"/>
    <w:rsid w:val="0003258C"/>
    <w:rsid w:val="00032E42"/>
    <w:rsid w:val="00032F51"/>
    <w:rsid w:val="000330E6"/>
    <w:rsid w:val="00034B07"/>
    <w:rsid w:val="00034E78"/>
    <w:rsid w:val="00035C1D"/>
    <w:rsid w:val="00036C1B"/>
    <w:rsid w:val="00036D02"/>
    <w:rsid w:val="00037A06"/>
    <w:rsid w:val="00037DA1"/>
    <w:rsid w:val="00037EB9"/>
    <w:rsid w:val="00040826"/>
    <w:rsid w:val="00042149"/>
    <w:rsid w:val="00042C66"/>
    <w:rsid w:val="00042DDD"/>
    <w:rsid w:val="0004312D"/>
    <w:rsid w:val="00043979"/>
    <w:rsid w:val="00044502"/>
    <w:rsid w:val="00044710"/>
    <w:rsid w:val="000448BD"/>
    <w:rsid w:val="00044E54"/>
    <w:rsid w:val="00044F09"/>
    <w:rsid w:val="00044F11"/>
    <w:rsid w:val="0004513C"/>
    <w:rsid w:val="00045247"/>
    <w:rsid w:val="00045B3A"/>
    <w:rsid w:val="00045B9F"/>
    <w:rsid w:val="00045BB6"/>
    <w:rsid w:val="00046082"/>
    <w:rsid w:val="000466A7"/>
    <w:rsid w:val="000469F3"/>
    <w:rsid w:val="00046BC5"/>
    <w:rsid w:val="0004757A"/>
    <w:rsid w:val="000502A8"/>
    <w:rsid w:val="0005071B"/>
    <w:rsid w:val="00050965"/>
    <w:rsid w:val="00050FE7"/>
    <w:rsid w:val="00051257"/>
    <w:rsid w:val="00051747"/>
    <w:rsid w:val="0005177E"/>
    <w:rsid w:val="00051BC7"/>
    <w:rsid w:val="00051C70"/>
    <w:rsid w:val="000521F9"/>
    <w:rsid w:val="00052212"/>
    <w:rsid w:val="0005301D"/>
    <w:rsid w:val="000537E1"/>
    <w:rsid w:val="000538E0"/>
    <w:rsid w:val="00054085"/>
    <w:rsid w:val="0005457D"/>
    <w:rsid w:val="000545E3"/>
    <w:rsid w:val="00054780"/>
    <w:rsid w:val="00054C7B"/>
    <w:rsid w:val="00054FAB"/>
    <w:rsid w:val="00055038"/>
    <w:rsid w:val="00055490"/>
    <w:rsid w:val="000557D8"/>
    <w:rsid w:val="00057017"/>
    <w:rsid w:val="0005748E"/>
    <w:rsid w:val="00057784"/>
    <w:rsid w:val="000603ED"/>
    <w:rsid w:val="0006095A"/>
    <w:rsid w:val="000610C2"/>
    <w:rsid w:val="00061731"/>
    <w:rsid w:val="00061BBA"/>
    <w:rsid w:val="00061D4F"/>
    <w:rsid w:val="000626F6"/>
    <w:rsid w:val="0006282F"/>
    <w:rsid w:val="00062AC0"/>
    <w:rsid w:val="00062BF6"/>
    <w:rsid w:val="00063811"/>
    <w:rsid w:val="000638A4"/>
    <w:rsid w:val="00063929"/>
    <w:rsid w:val="00063B27"/>
    <w:rsid w:val="0006466A"/>
    <w:rsid w:val="00064682"/>
    <w:rsid w:val="000650C6"/>
    <w:rsid w:val="0006515B"/>
    <w:rsid w:val="00066598"/>
    <w:rsid w:val="000667DF"/>
    <w:rsid w:val="00067341"/>
    <w:rsid w:val="0006771A"/>
    <w:rsid w:val="000679C8"/>
    <w:rsid w:val="00067AC7"/>
    <w:rsid w:val="00067E33"/>
    <w:rsid w:val="000703A2"/>
    <w:rsid w:val="000707F9"/>
    <w:rsid w:val="00070E85"/>
    <w:rsid w:val="000713ED"/>
    <w:rsid w:val="000730D1"/>
    <w:rsid w:val="000730E5"/>
    <w:rsid w:val="00073B86"/>
    <w:rsid w:val="00073E3C"/>
    <w:rsid w:val="00074624"/>
    <w:rsid w:val="0007492D"/>
    <w:rsid w:val="00074F80"/>
    <w:rsid w:val="00075291"/>
    <w:rsid w:val="000755B3"/>
    <w:rsid w:val="00075764"/>
    <w:rsid w:val="00075DF1"/>
    <w:rsid w:val="00076E9E"/>
    <w:rsid w:val="00077390"/>
    <w:rsid w:val="0007770C"/>
    <w:rsid w:val="0007794A"/>
    <w:rsid w:val="00080027"/>
    <w:rsid w:val="00080061"/>
    <w:rsid w:val="000805EE"/>
    <w:rsid w:val="000805FC"/>
    <w:rsid w:val="00080EC7"/>
    <w:rsid w:val="00081495"/>
    <w:rsid w:val="00081B5A"/>
    <w:rsid w:val="00082EE7"/>
    <w:rsid w:val="00083244"/>
    <w:rsid w:val="00083C10"/>
    <w:rsid w:val="000847ED"/>
    <w:rsid w:val="00084AD8"/>
    <w:rsid w:val="00084B9F"/>
    <w:rsid w:val="00084D4C"/>
    <w:rsid w:val="00084F00"/>
    <w:rsid w:val="0008516D"/>
    <w:rsid w:val="00085FCC"/>
    <w:rsid w:val="00086664"/>
    <w:rsid w:val="000874A1"/>
    <w:rsid w:val="00087BAE"/>
    <w:rsid w:val="00091025"/>
    <w:rsid w:val="00091A5E"/>
    <w:rsid w:val="00091BF2"/>
    <w:rsid w:val="0009331E"/>
    <w:rsid w:val="00093F6C"/>
    <w:rsid w:val="0009431B"/>
    <w:rsid w:val="0009457F"/>
    <w:rsid w:val="0009501A"/>
    <w:rsid w:val="00095C29"/>
    <w:rsid w:val="00096255"/>
    <w:rsid w:val="0009642C"/>
    <w:rsid w:val="00096B4E"/>
    <w:rsid w:val="00096F4D"/>
    <w:rsid w:val="0009734E"/>
    <w:rsid w:val="0009755E"/>
    <w:rsid w:val="000976A1"/>
    <w:rsid w:val="000A066C"/>
    <w:rsid w:val="000A095A"/>
    <w:rsid w:val="000A0BAA"/>
    <w:rsid w:val="000A0DA9"/>
    <w:rsid w:val="000A1F51"/>
    <w:rsid w:val="000A1F7E"/>
    <w:rsid w:val="000A316A"/>
    <w:rsid w:val="000A345B"/>
    <w:rsid w:val="000A36D4"/>
    <w:rsid w:val="000A3DCC"/>
    <w:rsid w:val="000A42A2"/>
    <w:rsid w:val="000A43F7"/>
    <w:rsid w:val="000A4572"/>
    <w:rsid w:val="000A49B5"/>
    <w:rsid w:val="000A533C"/>
    <w:rsid w:val="000A626D"/>
    <w:rsid w:val="000A67CD"/>
    <w:rsid w:val="000A6AAA"/>
    <w:rsid w:val="000A6AB3"/>
    <w:rsid w:val="000A6DEC"/>
    <w:rsid w:val="000B0960"/>
    <w:rsid w:val="000B0D1B"/>
    <w:rsid w:val="000B10C5"/>
    <w:rsid w:val="000B10E4"/>
    <w:rsid w:val="000B1A73"/>
    <w:rsid w:val="000B1A8F"/>
    <w:rsid w:val="000B1B3A"/>
    <w:rsid w:val="000B1FB9"/>
    <w:rsid w:val="000B20D7"/>
    <w:rsid w:val="000B220E"/>
    <w:rsid w:val="000B2272"/>
    <w:rsid w:val="000B2962"/>
    <w:rsid w:val="000B2DD6"/>
    <w:rsid w:val="000B2F1B"/>
    <w:rsid w:val="000B3A54"/>
    <w:rsid w:val="000B3BC7"/>
    <w:rsid w:val="000B473A"/>
    <w:rsid w:val="000B60F5"/>
    <w:rsid w:val="000B624C"/>
    <w:rsid w:val="000B6D2D"/>
    <w:rsid w:val="000B6DEA"/>
    <w:rsid w:val="000B7E13"/>
    <w:rsid w:val="000C06FB"/>
    <w:rsid w:val="000C0CFA"/>
    <w:rsid w:val="000C0F52"/>
    <w:rsid w:val="000C13EC"/>
    <w:rsid w:val="000C1C0D"/>
    <w:rsid w:val="000C1C3E"/>
    <w:rsid w:val="000C281C"/>
    <w:rsid w:val="000C2A01"/>
    <w:rsid w:val="000C3676"/>
    <w:rsid w:val="000C39F0"/>
    <w:rsid w:val="000C4400"/>
    <w:rsid w:val="000C49BC"/>
    <w:rsid w:val="000C4B52"/>
    <w:rsid w:val="000C53B1"/>
    <w:rsid w:val="000C5701"/>
    <w:rsid w:val="000C5AFE"/>
    <w:rsid w:val="000C6743"/>
    <w:rsid w:val="000C6E48"/>
    <w:rsid w:val="000C6FAC"/>
    <w:rsid w:val="000C767D"/>
    <w:rsid w:val="000C77A7"/>
    <w:rsid w:val="000C7CA4"/>
    <w:rsid w:val="000D0134"/>
    <w:rsid w:val="000D02A7"/>
    <w:rsid w:val="000D04E4"/>
    <w:rsid w:val="000D11E9"/>
    <w:rsid w:val="000D1FB4"/>
    <w:rsid w:val="000D30C3"/>
    <w:rsid w:val="000D3C98"/>
    <w:rsid w:val="000D472D"/>
    <w:rsid w:val="000D5298"/>
    <w:rsid w:val="000D600C"/>
    <w:rsid w:val="000D6088"/>
    <w:rsid w:val="000D6387"/>
    <w:rsid w:val="000D6419"/>
    <w:rsid w:val="000D6468"/>
    <w:rsid w:val="000D6FFA"/>
    <w:rsid w:val="000D7186"/>
    <w:rsid w:val="000D7285"/>
    <w:rsid w:val="000D788F"/>
    <w:rsid w:val="000D7CA7"/>
    <w:rsid w:val="000E0049"/>
    <w:rsid w:val="000E0208"/>
    <w:rsid w:val="000E024C"/>
    <w:rsid w:val="000E0353"/>
    <w:rsid w:val="000E0690"/>
    <w:rsid w:val="000E133F"/>
    <w:rsid w:val="000E151D"/>
    <w:rsid w:val="000E222A"/>
    <w:rsid w:val="000E2D26"/>
    <w:rsid w:val="000E333F"/>
    <w:rsid w:val="000E3488"/>
    <w:rsid w:val="000E3714"/>
    <w:rsid w:val="000E4ADE"/>
    <w:rsid w:val="000E576C"/>
    <w:rsid w:val="000E5E9C"/>
    <w:rsid w:val="000E70D9"/>
    <w:rsid w:val="000E76CC"/>
    <w:rsid w:val="000F0143"/>
    <w:rsid w:val="000F03D1"/>
    <w:rsid w:val="000F0756"/>
    <w:rsid w:val="000F098D"/>
    <w:rsid w:val="000F199A"/>
    <w:rsid w:val="000F1A2A"/>
    <w:rsid w:val="000F2099"/>
    <w:rsid w:val="000F2563"/>
    <w:rsid w:val="000F27E3"/>
    <w:rsid w:val="000F28D9"/>
    <w:rsid w:val="000F2F2F"/>
    <w:rsid w:val="000F2FAD"/>
    <w:rsid w:val="000F31E1"/>
    <w:rsid w:val="000F36DB"/>
    <w:rsid w:val="000F3842"/>
    <w:rsid w:val="000F3F9A"/>
    <w:rsid w:val="000F43DC"/>
    <w:rsid w:val="000F452F"/>
    <w:rsid w:val="000F565C"/>
    <w:rsid w:val="000F7210"/>
    <w:rsid w:val="000F7549"/>
    <w:rsid w:val="000F798A"/>
    <w:rsid w:val="000F79B0"/>
    <w:rsid w:val="000F7AE5"/>
    <w:rsid w:val="000F7C75"/>
    <w:rsid w:val="000F7E0F"/>
    <w:rsid w:val="000F7E24"/>
    <w:rsid w:val="001006D8"/>
    <w:rsid w:val="001008EA"/>
    <w:rsid w:val="00100C23"/>
    <w:rsid w:val="00102153"/>
    <w:rsid w:val="00102907"/>
    <w:rsid w:val="00103B57"/>
    <w:rsid w:val="001047FD"/>
    <w:rsid w:val="00104914"/>
    <w:rsid w:val="00104A6F"/>
    <w:rsid w:val="00104B9F"/>
    <w:rsid w:val="00104FEB"/>
    <w:rsid w:val="0010550A"/>
    <w:rsid w:val="00105C92"/>
    <w:rsid w:val="00105CA0"/>
    <w:rsid w:val="00106115"/>
    <w:rsid w:val="001064DC"/>
    <w:rsid w:val="001068DD"/>
    <w:rsid w:val="00106C0D"/>
    <w:rsid w:val="00106DB5"/>
    <w:rsid w:val="00106EBC"/>
    <w:rsid w:val="00107055"/>
    <w:rsid w:val="0010774E"/>
    <w:rsid w:val="00107FC5"/>
    <w:rsid w:val="001106A5"/>
    <w:rsid w:val="00110BC2"/>
    <w:rsid w:val="00110C33"/>
    <w:rsid w:val="001110A4"/>
    <w:rsid w:val="001113D7"/>
    <w:rsid w:val="00113139"/>
    <w:rsid w:val="00113906"/>
    <w:rsid w:val="00113BDF"/>
    <w:rsid w:val="001140CC"/>
    <w:rsid w:val="001147BE"/>
    <w:rsid w:val="00114B46"/>
    <w:rsid w:val="00114C6D"/>
    <w:rsid w:val="00114CE5"/>
    <w:rsid w:val="00115342"/>
    <w:rsid w:val="00115D90"/>
    <w:rsid w:val="001167E5"/>
    <w:rsid w:val="00117331"/>
    <w:rsid w:val="00117489"/>
    <w:rsid w:val="00117CD6"/>
    <w:rsid w:val="00120262"/>
    <w:rsid w:val="001209C9"/>
    <w:rsid w:val="00120A46"/>
    <w:rsid w:val="00120C93"/>
    <w:rsid w:val="0012192E"/>
    <w:rsid w:val="00121AD8"/>
    <w:rsid w:val="00121B69"/>
    <w:rsid w:val="00121F43"/>
    <w:rsid w:val="001226B7"/>
    <w:rsid w:val="001226F7"/>
    <w:rsid w:val="00122764"/>
    <w:rsid w:val="00122ACB"/>
    <w:rsid w:val="00122C15"/>
    <w:rsid w:val="00122C2E"/>
    <w:rsid w:val="001231D7"/>
    <w:rsid w:val="001235B2"/>
    <w:rsid w:val="00123970"/>
    <w:rsid w:val="00123978"/>
    <w:rsid w:val="001247AD"/>
    <w:rsid w:val="00124860"/>
    <w:rsid w:val="00124E95"/>
    <w:rsid w:val="001263B1"/>
    <w:rsid w:val="0012661D"/>
    <w:rsid w:val="00126FD9"/>
    <w:rsid w:val="00127151"/>
    <w:rsid w:val="00130330"/>
    <w:rsid w:val="00130756"/>
    <w:rsid w:val="00130AA1"/>
    <w:rsid w:val="00130AB7"/>
    <w:rsid w:val="0013115C"/>
    <w:rsid w:val="001313E7"/>
    <w:rsid w:val="001323C2"/>
    <w:rsid w:val="001328AA"/>
    <w:rsid w:val="00132A6D"/>
    <w:rsid w:val="00132E51"/>
    <w:rsid w:val="00133401"/>
    <w:rsid w:val="001338FA"/>
    <w:rsid w:val="00133905"/>
    <w:rsid w:val="001346AC"/>
    <w:rsid w:val="001346E3"/>
    <w:rsid w:val="001348B1"/>
    <w:rsid w:val="00134A04"/>
    <w:rsid w:val="00134B74"/>
    <w:rsid w:val="00134BDF"/>
    <w:rsid w:val="001351AF"/>
    <w:rsid w:val="00135452"/>
    <w:rsid w:val="00135810"/>
    <w:rsid w:val="00136A39"/>
    <w:rsid w:val="00136BC9"/>
    <w:rsid w:val="00137314"/>
    <w:rsid w:val="00137DF5"/>
    <w:rsid w:val="001402E0"/>
    <w:rsid w:val="0014120E"/>
    <w:rsid w:val="00141DB7"/>
    <w:rsid w:val="001429DA"/>
    <w:rsid w:val="00142CD0"/>
    <w:rsid w:val="0014349D"/>
    <w:rsid w:val="00143AC3"/>
    <w:rsid w:val="001441E0"/>
    <w:rsid w:val="001442B2"/>
    <w:rsid w:val="00144D97"/>
    <w:rsid w:val="001451C7"/>
    <w:rsid w:val="00145317"/>
    <w:rsid w:val="00145B54"/>
    <w:rsid w:val="0014669B"/>
    <w:rsid w:val="00146C74"/>
    <w:rsid w:val="00146D88"/>
    <w:rsid w:val="00146F44"/>
    <w:rsid w:val="00146FFF"/>
    <w:rsid w:val="00147178"/>
    <w:rsid w:val="001475CE"/>
    <w:rsid w:val="00147728"/>
    <w:rsid w:val="00147B60"/>
    <w:rsid w:val="00147BE1"/>
    <w:rsid w:val="00150419"/>
    <w:rsid w:val="00150477"/>
    <w:rsid w:val="0015048B"/>
    <w:rsid w:val="001505B7"/>
    <w:rsid w:val="0015095F"/>
    <w:rsid w:val="00150A8A"/>
    <w:rsid w:val="001511C5"/>
    <w:rsid w:val="0015137E"/>
    <w:rsid w:val="00151381"/>
    <w:rsid w:val="00151979"/>
    <w:rsid w:val="00152770"/>
    <w:rsid w:val="00152AF8"/>
    <w:rsid w:val="0015329F"/>
    <w:rsid w:val="0015428D"/>
    <w:rsid w:val="00154492"/>
    <w:rsid w:val="001544B0"/>
    <w:rsid w:val="00154A52"/>
    <w:rsid w:val="00154CC3"/>
    <w:rsid w:val="00154EEA"/>
    <w:rsid w:val="0015538B"/>
    <w:rsid w:val="00155878"/>
    <w:rsid w:val="00155F8C"/>
    <w:rsid w:val="0015642C"/>
    <w:rsid w:val="0015674F"/>
    <w:rsid w:val="00156BAA"/>
    <w:rsid w:val="001572F7"/>
    <w:rsid w:val="001576D0"/>
    <w:rsid w:val="001606F2"/>
    <w:rsid w:val="00160AF5"/>
    <w:rsid w:val="00161A57"/>
    <w:rsid w:val="00162566"/>
    <w:rsid w:val="00162E4F"/>
    <w:rsid w:val="00162EA7"/>
    <w:rsid w:val="00162F6C"/>
    <w:rsid w:val="001631E7"/>
    <w:rsid w:val="001634F5"/>
    <w:rsid w:val="00163ABC"/>
    <w:rsid w:val="00163DFB"/>
    <w:rsid w:val="001644D9"/>
    <w:rsid w:val="001646CD"/>
    <w:rsid w:val="001649A6"/>
    <w:rsid w:val="00164A25"/>
    <w:rsid w:val="00164B43"/>
    <w:rsid w:val="00165412"/>
    <w:rsid w:val="00166361"/>
    <w:rsid w:val="001667D9"/>
    <w:rsid w:val="00167594"/>
    <w:rsid w:val="001678E1"/>
    <w:rsid w:val="00167EDF"/>
    <w:rsid w:val="00170221"/>
    <w:rsid w:val="00170604"/>
    <w:rsid w:val="00170C4C"/>
    <w:rsid w:val="00170DDF"/>
    <w:rsid w:val="001710FC"/>
    <w:rsid w:val="0017117A"/>
    <w:rsid w:val="001711B9"/>
    <w:rsid w:val="001717E1"/>
    <w:rsid w:val="00171AB6"/>
    <w:rsid w:val="00171B5E"/>
    <w:rsid w:val="00171FA4"/>
    <w:rsid w:val="00172DB8"/>
    <w:rsid w:val="001734BB"/>
    <w:rsid w:val="00173E54"/>
    <w:rsid w:val="0017506E"/>
    <w:rsid w:val="00175249"/>
    <w:rsid w:val="001754B3"/>
    <w:rsid w:val="00175E35"/>
    <w:rsid w:val="00175F8A"/>
    <w:rsid w:val="001770DC"/>
    <w:rsid w:val="0017724D"/>
    <w:rsid w:val="00177326"/>
    <w:rsid w:val="00177A45"/>
    <w:rsid w:val="00177E8A"/>
    <w:rsid w:val="0018052F"/>
    <w:rsid w:val="001808A0"/>
    <w:rsid w:val="00180ECE"/>
    <w:rsid w:val="00180FB3"/>
    <w:rsid w:val="001818E1"/>
    <w:rsid w:val="001818E9"/>
    <w:rsid w:val="00181CDD"/>
    <w:rsid w:val="001821D9"/>
    <w:rsid w:val="0018245A"/>
    <w:rsid w:val="00182F79"/>
    <w:rsid w:val="00182FF1"/>
    <w:rsid w:val="00183ABF"/>
    <w:rsid w:val="00183D61"/>
    <w:rsid w:val="001853C3"/>
    <w:rsid w:val="001864A4"/>
    <w:rsid w:val="00187424"/>
    <w:rsid w:val="0018780C"/>
    <w:rsid w:val="001903D9"/>
    <w:rsid w:val="001905BE"/>
    <w:rsid w:val="0019062F"/>
    <w:rsid w:val="00190D49"/>
    <w:rsid w:val="00190E09"/>
    <w:rsid w:val="00191082"/>
    <w:rsid w:val="0019117B"/>
    <w:rsid w:val="00191B53"/>
    <w:rsid w:val="00192709"/>
    <w:rsid w:val="001932E2"/>
    <w:rsid w:val="00193DAB"/>
    <w:rsid w:val="001944F8"/>
    <w:rsid w:val="00194C1B"/>
    <w:rsid w:val="00194D27"/>
    <w:rsid w:val="00194DBE"/>
    <w:rsid w:val="00195281"/>
    <w:rsid w:val="00195AD5"/>
    <w:rsid w:val="00195EA1"/>
    <w:rsid w:val="0019608A"/>
    <w:rsid w:val="00196541"/>
    <w:rsid w:val="0019663D"/>
    <w:rsid w:val="00196996"/>
    <w:rsid w:val="00196ACA"/>
    <w:rsid w:val="00196D98"/>
    <w:rsid w:val="001973ED"/>
    <w:rsid w:val="00197508"/>
    <w:rsid w:val="001975F6"/>
    <w:rsid w:val="00197E2F"/>
    <w:rsid w:val="001A0028"/>
    <w:rsid w:val="001A028A"/>
    <w:rsid w:val="001A05C3"/>
    <w:rsid w:val="001A0624"/>
    <w:rsid w:val="001A157B"/>
    <w:rsid w:val="001A1D83"/>
    <w:rsid w:val="001A21AA"/>
    <w:rsid w:val="001A226A"/>
    <w:rsid w:val="001A2404"/>
    <w:rsid w:val="001A2438"/>
    <w:rsid w:val="001A2681"/>
    <w:rsid w:val="001A2931"/>
    <w:rsid w:val="001A3230"/>
    <w:rsid w:val="001A32CC"/>
    <w:rsid w:val="001A3576"/>
    <w:rsid w:val="001A40E7"/>
    <w:rsid w:val="001A52CE"/>
    <w:rsid w:val="001A57D0"/>
    <w:rsid w:val="001A6677"/>
    <w:rsid w:val="001A7983"/>
    <w:rsid w:val="001A7FC2"/>
    <w:rsid w:val="001B0052"/>
    <w:rsid w:val="001B09CC"/>
    <w:rsid w:val="001B0B4E"/>
    <w:rsid w:val="001B0CD1"/>
    <w:rsid w:val="001B1EAB"/>
    <w:rsid w:val="001B2C4B"/>
    <w:rsid w:val="001B3F88"/>
    <w:rsid w:val="001B425E"/>
    <w:rsid w:val="001B45B8"/>
    <w:rsid w:val="001B45F6"/>
    <w:rsid w:val="001B4779"/>
    <w:rsid w:val="001B4DAE"/>
    <w:rsid w:val="001B4F65"/>
    <w:rsid w:val="001B53CE"/>
    <w:rsid w:val="001B554C"/>
    <w:rsid w:val="001B57A4"/>
    <w:rsid w:val="001B5995"/>
    <w:rsid w:val="001B5B10"/>
    <w:rsid w:val="001B60A1"/>
    <w:rsid w:val="001B66BF"/>
    <w:rsid w:val="001B6B12"/>
    <w:rsid w:val="001B6CFD"/>
    <w:rsid w:val="001B710A"/>
    <w:rsid w:val="001B7142"/>
    <w:rsid w:val="001B7375"/>
    <w:rsid w:val="001B740B"/>
    <w:rsid w:val="001B7E3D"/>
    <w:rsid w:val="001C0DC0"/>
    <w:rsid w:val="001C1347"/>
    <w:rsid w:val="001C1769"/>
    <w:rsid w:val="001C1E25"/>
    <w:rsid w:val="001C27CE"/>
    <w:rsid w:val="001C2916"/>
    <w:rsid w:val="001C309E"/>
    <w:rsid w:val="001C31F9"/>
    <w:rsid w:val="001C351B"/>
    <w:rsid w:val="001C3AA0"/>
    <w:rsid w:val="001C3F2F"/>
    <w:rsid w:val="001C44FC"/>
    <w:rsid w:val="001C4982"/>
    <w:rsid w:val="001C4AFE"/>
    <w:rsid w:val="001C5F57"/>
    <w:rsid w:val="001C61D7"/>
    <w:rsid w:val="001C691D"/>
    <w:rsid w:val="001C7798"/>
    <w:rsid w:val="001C7A76"/>
    <w:rsid w:val="001C7D73"/>
    <w:rsid w:val="001C7E11"/>
    <w:rsid w:val="001C7F0C"/>
    <w:rsid w:val="001C7F97"/>
    <w:rsid w:val="001D0120"/>
    <w:rsid w:val="001D0193"/>
    <w:rsid w:val="001D0390"/>
    <w:rsid w:val="001D10D7"/>
    <w:rsid w:val="001D23D7"/>
    <w:rsid w:val="001D2AF7"/>
    <w:rsid w:val="001D2C44"/>
    <w:rsid w:val="001D2D5C"/>
    <w:rsid w:val="001D2E10"/>
    <w:rsid w:val="001D35A0"/>
    <w:rsid w:val="001D3631"/>
    <w:rsid w:val="001D376A"/>
    <w:rsid w:val="001D3D0C"/>
    <w:rsid w:val="001D3D8D"/>
    <w:rsid w:val="001D3DC9"/>
    <w:rsid w:val="001D3FE6"/>
    <w:rsid w:val="001D42FE"/>
    <w:rsid w:val="001D4AAC"/>
    <w:rsid w:val="001D4FB0"/>
    <w:rsid w:val="001D5048"/>
    <w:rsid w:val="001D63C7"/>
    <w:rsid w:val="001D64BF"/>
    <w:rsid w:val="001D6552"/>
    <w:rsid w:val="001D6C0F"/>
    <w:rsid w:val="001D6E27"/>
    <w:rsid w:val="001D714C"/>
    <w:rsid w:val="001D723B"/>
    <w:rsid w:val="001D72B4"/>
    <w:rsid w:val="001D790D"/>
    <w:rsid w:val="001D7CBA"/>
    <w:rsid w:val="001E0411"/>
    <w:rsid w:val="001E0504"/>
    <w:rsid w:val="001E0844"/>
    <w:rsid w:val="001E0D4A"/>
    <w:rsid w:val="001E0E29"/>
    <w:rsid w:val="001E10A8"/>
    <w:rsid w:val="001E18F8"/>
    <w:rsid w:val="001E1B0E"/>
    <w:rsid w:val="001E1E69"/>
    <w:rsid w:val="001E329E"/>
    <w:rsid w:val="001E3580"/>
    <w:rsid w:val="001E35ED"/>
    <w:rsid w:val="001E3C86"/>
    <w:rsid w:val="001E42D5"/>
    <w:rsid w:val="001E4824"/>
    <w:rsid w:val="001E4A42"/>
    <w:rsid w:val="001E4B2B"/>
    <w:rsid w:val="001E55B8"/>
    <w:rsid w:val="001E6288"/>
    <w:rsid w:val="001E6627"/>
    <w:rsid w:val="001E7477"/>
    <w:rsid w:val="001E7739"/>
    <w:rsid w:val="001F02F8"/>
    <w:rsid w:val="001F041F"/>
    <w:rsid w:val="001F0B2F"/>
    <w:rsid w:val="001F1887"/>
    <w:rsid w:val="001F222A"/>
    <w:rsid w:val="001F263E"/>
    <w:rsid w:val="001F286D"/>
    <w:rsid w:val="001F29B6"/>
    <w:rsid w:val="001F2C2B"/>
    <w:rsid w:val="001F2C96"/>
    <w:rsid w:val="001F3370"/>
    <w:rsid w:val="001F352D"/>
    <w:rsid w:val="001F504F"/>
    <w:rsid w:val="001F510A"/>
    <w:rsid w:val="001F6AA7"/>
    <w:rsid w:val="001F705A"/>
    <w:rsid w:val="00200327"/>
    <w:rsid w:val="002006C3"/>
    <w:rsid w:val="00200994"/>
    <w:rsid w:val="00200CC8"/>
    <w:rsid w:val="00201928"/>
    <w:rsid w:val="00201C12"/>
    <w:rsid w:val="00201E6B"/>
    <w:rsid w:val="00201F2E"/>
    <w:rsid w:val="0020204C"/>
    <w:rsid w:val="0020213C"/>
    <w:rsid w:val="00202A7F"/>
    <w:rsid w:val="00202BCB"/>
    <w:rsid w:val="00202BDB"/>
    <w:rsid w:val="002032C4"/>
    <w:rsid w:val="00203522"/>
    <w:rsid w:val="002037A9"/>
    <w:rsid w:val="00203859"/>
    <w:rsid w:val="00203BF3"/>
    <w:rsid w:val="00205239"/>
    <w:rsid w:val="00205825"/>
    <w:rsid w:val="00205D96"/>
    <w:rsid w:val="002064A2"/>
    <w:rsid w:val="00206C18"/>
    <w:rsid w:val="00206FE9"/>
    <w:rsid w:val="00207453"/>
    <w:rsid w:val="00207786"/>
    <w:rsid w:val="00207937"/>
    <w:rsid w:val="002079B3"/>
    <w:rsid w:val="00207CC0"/>
    <w:rsid w:val="00207D5A"/>
    <w:rsid w:val="00207DDB"/>
    <w:rsid w:val="00207E9B"/>
    <w:rsid w:val="00210203"/>
    <w:rsid w:val="00210BBC"/>
    <w:rsid w:val="00210BE8"/>
    <w:rsid w:val="00210CA6"/>
    <w:rsid w:val="00210EEE"/>
    <w:rsid w:val="002116DE"/>
    <w:rsid w:val="00211916"/>
    <w:rsid w:val="00211D7B"/>
    <w:rsid w:val="00211F1D"/>
    <w:rsid w:val="00212B47"/>
    <w:rsid w:val="00212BF5"/>
    <w:rsid w:val="00213123"/>
    <w:rsid w:val="00215D2B"/>
    <w:rsid w:val="00216AD0"/>
    <w:rsid w:val="00216FC5"/>
    <w:rsid w:val="0021773E"/>
    <w:rsid w:val="00217D1E"/>
    <w:rsid w:val="00217E41"/>
    <w:rsid w:val="00217E49"/>
    <w:rsid w:val="00220A4F"/>
    <w:rsid w:val="00220C61"/>
    <w:rsid w:val="00220F43"/>
    <w:rsid w:val="002210D4"/>
    <w:rsid w:val="00221531"/>
    <w:rsid w:val="00221D9D"/>
    <w:rsid w:val="0022226B"/>
    <w:rsid w:val="0022260B"/>
    <w:rsid w:val="0022274B"/>
    <w:rsid w:val="002227C6"/>
    <w:rsid w:val="00222A1E"/>
    <w:rsid w:val="00222E97"/>
    <w:rsid w:val="00223161"/>
    <w:rsid w:val="00223CA0"/>
    <w:rsid w:val="00223E1F"/>
    <w:rsid w:val="00223E34"/>
    <w:rsid w:val="0022405D"/>
    <w:rsid w:val="00224320"/>
    <w:rsid w:val="002243FC"/>
    <w:rsid w:val="00224A4D"/>
    <w:rsid w:val="00224A55"/>
    <w:rsid w:val="00224BB2"/>
    <w:rsid w:val="00224FCE"/>
    <w:rsid w:val="00225812"/>
    <w:rsid w:val="002258C2"/>
    <w:rsid w:val="00225E58"/>
    <w:rsid w:val="002262D9"/>
    <w:rsid w:val="00226A4D"/>
    <w:rsid w:val="00226A93"/>
    <w:rsid w:val="0022714A"/>
    <w:rsid w:val="002273AF"/>
    <w:rsid w:val="00227F77"/>
    <w:rsid w:val="00230CAB"/>
    <w:rsid w:val="00232537"/>
    <w:rsid w:val="002327FD"/>
    <w:rsid w:val="00233784"/>
    <w:rsid w:val="002338D2"/>
    <w:rsid w:val="002338DC"/>
    <w:rsid w:val="00233943"/>
    <w:rsid w:val="00233A1D"/>
    <w:rsid w:val="00233D86"/>
    <w:rsid w:val="00233DD5"/>
    <w:rsid w:val="00234D13"/>
    <w:rsid w:val="00234D45"/>
    <w:rsid w:val="0023534D"/>
    <w:rsid w:val="00235C7D"/>
    <w:rsid w:val="00236355"/>
    <w:rsid w:val="00236C2C"/>
    <w:rsid w:val="002372B1"/>
    <w:rsid w:val="002373C4"/>
    <w:rsid w:val="0023765C"/>
    <w:rsid w:val="00237948"/>
    <w:rsid w:val="00237ADA"/>
    <w:rsid w:val="00240245"/>
    <w:rsid w:val="002403F4"/>
    <w:rsid w:val="00240CAB"/>
    <w:rsid w:val="002410DA"/>
    <w:rsid w:val="002418BF"/>
    <w:rsid w:val="00241F30"/>
    <w:rsid w:val="002426D2"/>
    <w:rsid w:val="00242AF5"/>
    <w:rsid w:val="00243D52"/>
    <w:rsid w:val="002446AA"/>
    <w:rsid w:val="0024480F"/>
    <w:rsid w:val="002448B3"/>
    <w:rsid w:val="00244B95"/>
    <w:rsid w:val="00244DC0"/>
    <w:rsid w:val="0024576B"/>
    <w:rsid w:val="00246134"/>
    <w:rsid w:val="00246A3F"/>
    <w:rsid w:val="00247987"/>
    <w:rsid w:val="00250191"/>
    <w:rsid w:val="002501EF"/>
    <w:rsid w:val="00250C08"/>
    <w:rsid w:val="0025123E"/>
    <w:rsid w:val="00251431"/>
    <w:rsid w:val="00251610"/>
    <w:rsid w:val="00251806"/>
    <w:rsid w:val="0025182D"/>
    <w:rsid w:val="002519CE"/>
    <w:rsid w:val="00251AC7"/>
    <w:rsid w:val="00251DA1"/>
    <w:rsid w:val="00252F78"/>
    <w:rsid w:val="00253413"/>
    <w:rsid w:val="00254EB7"/>
    <w:rsid w:val="002556A4"/>
    <w:rsid w:val="0025592B"/>
    <w:rsid w:val="00256582"/>
    <w:rsid w:val="0025673A"/>
    <w:rsid w:val="00256E5D"/>
    <w:rsid w:val="00257038"/>
    <w:rsid w:val="00257A54"/>
    <w:rsid w:val="00257DB9"/>
    <w:rsid w:val="00260214"/>
    <w:rsid w:val="002602CE"/>
    <w:rsid w:val="00260FB5"/>
    <w:rsid w:val="002614CB"/>
    <w:rsid w:val="00261743"/>
    <w:rsid w:val="0026199E"/>
    <w:rsid w:val="00261BFB"/>
    <w:rsid w:val="00261DEA"/>
    <w:rsid w:val="002620CD"/>
    <w:rsid w:val="0026242C"/>
    <w:rsid w:val="0026271A"/>
    <w:rsid w:val="0026291C"/>
    <w:rsid w:val="002629F4"/>
    <w:rsid w:val="00263034"/>
    <w:rsid w:val="00263064"/>
    <w:rsid w:val="00263216"/>
    <w:rsid w:val="00263251"/>
    <w:rsid w:val="00263340"/>
    <w:rsid w:val="00263788"/>
    <w:rsid w:val="00263B8F"/>
    <w:rsid w:val="0026401E"/>
    <w:rsid w:val="00264347"/>
    <w:rsid w:val="00264B58"/>
    <w:rsid w:val="00264DA5"/>
    <w:rsid w:val="002654CB"/>
    <w:rsid w:val="0026569F"/>
    <w:rsid w:val="002665F7"/>
    <w:rsid w:val="002669B7"/>
    <w:rsid w:val="00266CFE"/>
    <w:rsid w:val="00267C51"/>
    <w:rsid w:val="00267E6D"/>
    <w:rsid w:val="00267E6F"/>
    <w:rsid w:val="002709F7"/>
    <w:rsid w:val="00271A88"/>
    <w:rsid w:val="00271A96"/>
    <w:rsid w:val="002724F7"/>
    <w:rsid w:val="00272530"/>
    <w:rsid w:val="00272861"/>
    <w:rsid w:val="00273789"/>
    <w:rsid w:val="00274384"/>
    <w:rsid w:val="002743D7"/>
    <w:rsid w:val="00274827"/>
    <w:rsid w:val="0027539B"/>
    <w:rsid w:val="002761C9"/>
    <w:rsid w:val="002761CB"/>
    <w:rsid w:val="002766A3"/>
    <w:rsid w:val="002768E6"/>
    <w:rsid w:val="00276F6B"/>
    <w:rsid w:val="002813C5"/>
    <w:rsid w:val="00283EDF"/>
    <w:rsid w:val="002845B4"/>
    <w:rsid w:val="00284649"/>
    <w:rsid w:val="00284ADC"/>
    <w:rsid w:val="00284B27"/>
    <w:rsid w:val="002868EE"/>
    <w:rsid w:val="0028692C"/>
    <w:rsid w:val="00286DCA"/>
    <w:rsid w:val="00287942"/>
    <w:rsid w:val="00287B1E"/>
    <w:rsid w:val="0029020B"/>
    <w:rsid w:val="00291266"/>
    <w:rsid w:val="0029134C"/>
    <w:rsid w:val="00291428"/>
    <w:rsid w:val="00291FBB"/>
    <w:rsid w:val="002922B3"/>
    <w:rsid w:val="0029273E"/>
    <w:rsid w:val="00292B73"/>
    <w:rsid w:val="00292B75"/>
    <w:rsid w:val="002931B4"/>
    <w:rsid w:val="0029332A"/>
    <w:rsid w:val="00293AE3"/>
    <w:rsid w:val="0029400E"/>
    <w:rsid w:val="002943D3"/>
    <w:rsid w:val="002944F3"/>
    <w:rsid w:val="00294C7B"/>
    <w:rsid w:val="002952A8"/>
    <w:rsid w:val="0029543E"/>
    <w:rsid w:val="00295B6D"/>
    <w:rsid w:val="00295FFA"/>
    <w:rsid w:val="0029617A"/>
    <w:rsid w:val="00296246"/>
    <w:rsid w:val="0029638F"/>
    <w:rsid w:val="002963FA"/>
    <w:rsid w:val="002968E8"/>
    <w:rsid w:val="00297ECE"/>
    <w:rsid w:val="002A0D5F"/>
    <w:rsid w:val="002A0E33"/>
    <w:rsid w:val="002A1201"/>
    <w:rsid w:val="002A1689"/>
    <w:rsid w:val="002A1DA1"/>
    <w:rsid w:val="002A27B1"/>
    <w:rsid w:val="002A2994"/>
    <w:rsid w:val="002A33F4"/>
    <w:rsid w:val="002A34FF"/>
    <w:rsid w:val="002A4000"/>
    <w:rsid w:val="002A4BF5"/>
    <w:rsid w:val="002A4CA5"/>
    <w:rsid w:val="002A5714"/>
    <w:rsid w:val="002A59C3"/>
    <w:rsid w:val="002A64E2"/>
    <w:rsid w:val="002A6914"/>
    <w:rsid w:val="002A7115"/>
    <w:rsid w:val="002A756C"/>
    <w:rsid w:val="002A778E"/>
    <w:rsid w:val="002A7B75"/>
    <w:rsid w:val="002B024D"/>
    <w:rsid w:val="002B0825"/>
    <w:rsid w:val="002B0D01"/>
    <w:rsid w:val="002B1326"/>
    <w:rsid w:val="002B14D3"/>
    <w:rsid w:val="002B1CFD"/>
    <w:rsid w:val="002B1DC8"/>
    <w:rsid w:val="002B2288"/>
    <w:rsid w:val="002B229E"/>
    <w:rsid w:val="002B22B7"/>
    <w:rsid w:val="002B2823"/>
    <w:rsid w:val="002B28C1"/>
    <w:rsid w:val="002B29A5"/>
    <w:rsid w:val="002B2D45"/>
    <w:rsid w:val="002B2D90"/>
    <w:rsid w:val="002B2E91"/>
    <w:rsid w:val="002B30A0"/>
    <w:rsid w:val="002B3587"/>
    <w:rsid w:val="002B3715"/>
    <w:rsid w:val="002B3F0C"/>
    <w:rsid w:val="002B4233"/>
    <w:rsid w:val="002B42C4"/>
    <w:rsid w:val="002B54DD"/>
    <w:rsid w:val="002B55E6"/>
    <w:rsid w:val="002B5679"/>
    <w:rsid w:val="002B58E9"/>
    <w:rsid w:val="002B5BFC"/>
    <w:rsid w:val="002B5FAC"/>
    <w:rsid w:val="002B6840"/>
    <w:rsid w:val="002B7798"/>
    <w:rsid w:val="002B7C7D"/>
    <w:rsid w:val="002B7CA4"/>
    <w:rsid w:val="002C024D"/>
    <w:rsid w:val="002C0A8C"/>
    <w:rsid w:val="002C101F"/>
    <w:rsid w:val="002C1038"/>
    <w:rsid w:val="002C1120"/>
    <w:rsid w:val="002C18A1"/>
    <w:rsid w:val="002C190E"/>
    <w:rsid w:val="002C2835"/>
    <w:rsid w:val="002C2B38"/>
    <w:rsid w:val="002C2BB5"/>
    <w:rsid w:val="002C2C1C"/>
    <w:rsid w:val="002C2DB8"/>
    <w:rsid w:val="002C318D"/>
    <w:rsid w:val="002C3B1D"/>
    <w:rsid w:val="002C5B14"/>
    <w:rsid w:val="002C61E7"/>
    <w:rsid w:val="002C65B0"/>
    <w:rsid w:val="002C7537"/>
    <w:rsid w:val="002D0395"/>
    <w:rsid w:val="002D0C67"/>
    <w:rsid w:val="002D10AB"/>
    <w:rsid w:val="002D1B35"/>
    <w:rsid w:val="002D1B46"/>
    <w:rsid w:val="002D2888"/>
    <w:rsid w:val="002D36C8"/>
    <w:rsid w:val="002D39A0"/>
    <w:rsid w:val="002D3A6A"/>
    <w:rsid w:val="002D44BE"/>
    <w:rsid w:val="002D4B7C"/>
    <w:rsid w:val="002D4D25"/>
    <w:rsid w:val="002D568A"/>
    <w:rsid w:val="002D58C0"/>
    <w:rsid w:val="002D5DB3"/>
    <w:rsid w:val="002D6063"/>
    <w:rsid w:val="002D6076"/>
    <w:rsid w:val="002D6343"/>
    <w:rsid w:val="002D6CA8"/>
    <w:rsid w:val="002D709A"/>
    <w:rsid w:val="002D72F5"/>
    <w:rsid w:val="002D7EE7"/>
    <w:rsid w:val="002E02A6"/>
    <w:rsid w:val="002E098C"/>
    <w:rsid w:val="002E0C59"/>
    <w:rsid w:val="002E1004"/>
    <w:rsid w:val="002E18A4"/>
    <w:rsid w:val="002E1D12"/>
    <w:rsid w:val="002E1E55"/>
    <w:rsid w:val="002E230E"/>
    <w:rsid w:val="002E2DF7"/>
    <w:rsid w:val="002E2FBB"/>
    <w:rsid w:val="002E38D1"/>
    <w:rsid w:val="002E3B0B"/>
    <w:rsid w:val="002E4046"/>
    <w:rsid w:val="002E4A24"/>
    <w:rsid w:val="002E4E25"/>
    <w:rsid w:val="002E4EF9"/>
    <w:rsid w:val="002E55F9"/>
    <w:rsid w:val="002E5651"/>
    <w:rsid w:val="002E570A"/>
    <w:rsid w:val="002E5A73"/>
    <w:rsid w:val="002E63B2"/>
    <w:rsid w:val="002E6C0C"/>
    <w:rsid w:val="002E6DD5"/>
    <w:rsid w:val="002E6F17"/>
    <w:rsid w:val="002F0B54"/>
    <w:rsid w:val="002F0E2B"/>
    <w:rsid w:val="002F185B"/>
    <w:rsid w:val="002F1B55"/>
    <w:rsid w:val="002F1C0D"/>
    <w:rsid w:val="002F2092"/>
    <w:rsid w:val="002F2B74"/>
    <w:rsid w:val="002F2BBD"/>
    <w:rsid w:val="002F2D4D"/>
    <w:rsid w:val="002F2D78"/>
    <w:rsid w:val="002F2DA6"/>
    <w:rsid w:val="002F3254"/>
    <w:rsid w:val="002F3955"/>
    <w:rsid w:val="002F3F88"/>
    <w:rsid w:val="002F4952"/>
    <w:rsid w:val="002F4DDE"/>
    <w:rsid w:val="002F5D4F"/>
    <w:rsid w:val="002F622D"/>
    <w:rsid w:val="002F7170"/>
    <w:rsid w:val="002F720A"/>
    <w:rsid w:val="002F72DC"/>
    <w:rsid w:val="002F7A25"/>
    <w:rsid w:val="002F7A56"/>
    <w:rsid w:val="00300178"/>
    <w:rsid w:val="0030041E"/>
    <w:rsid w:val="00300FB4"/>
    <w:rsid w:val="00301CA5"/>
    <w:rsid w:val="00301FB1"/>
    <w:rsid w:val="00302719"/>
    <w:rsid w:val="003029D4"/>
    <w:rsid w:val="00302F52"/>
    <w:rsid w:val="003030A7"/>
    <w:rsid w:val="00303261"/>
    <w:rsid w:val="003033BE"/>
    <w:rsid w:val="003039D3"/>
    <w:rsid w:val="00304B9F"/>
    <w:rsid w:val="003051C9"/>
    <w:rsid w:val="0030548A"/>
    <w:rsid w:val="00305792"/>
    <w:rsid w:val="003057E7"/>
    <w:rsid w:val="003066E1"/>
    <w:rsid w:val="003071A4"/>
    <w:rsid w:val="0030733C"/>
    <w:rsid w:val="00307B6F"/>
    <w:rsid w:val="0031026E"/>
    <w:rsid w:val="003104C9"/>
    <w:rsid w:val="003105CB"/>
    <w:rsid w:val="00311333"/>
    <w:rsid w:val="00311544"/>
    <w:rsid w:val="0031173C"/>
    <w:rsid w:val="00311A38"/>
    <w:rsid w:val="00311ABA"/>
    <w:rsid w:val="00311D25"/>
    <w:rsid w:val="003125EB"/>
    <w:rsid w:val="00312873"/>
    <w:rsid w:val="00312A49"/>
    <w:rsid w:val="00312B8D"/>
    <w:rsid w:val="003135A2"/>
    <w:rsid w:val="00313607"/>
    <w:rsid w:val="0031368B"/>
    <w:rsid w:val="0031425A"/>
    <w:rsid w:val="0031466A"/>
    <w:rsid w:val="00314939"/>
    <w:rsid w:val="0031617B"/>
    <w:rsid w:val="00316995"/>
    <w:rsid w:val="00316A88"/>
    <w:rsid w:val="00316B18"/>
    <w:rsid w:val="00316CED"/>
    <w:rsid w:val="003170F2"/>
    <w:rsid w:val="003172FA"/>
    <w:rsid w:val="00317B08"/>
    <w:rsid w:val="003200F4"/>
    <w:rsid w:val="00320808"/>
    <w:rsid w:val="0032082C"/>
    <w:rsid w:val="00320A08"/>
    <w:rsid w:val="00320A6E"/>
    <w:rsid w:val="0032152F"/>
    <w:rsid w:val="003217F6"/>
    <w:rsid w:val="00321C48"/>
    <w:rsid w:val="00322765"/>
    <w:rsid w:val="00322BC2"/>
    <w:rsid w:val="00322EC8"/>
    <w:rsid w:val="0032346B"/>
    <w:rsid w:val="003236D1"/>
    <w:rsid w:val="00323EEA"/>
    <w:rsid w:val="003247F7"/>
    <w:rsid w:val="0032537E"/>
    <w:rsid w:val="00325502"/>
    <w:rsid w:val="003257C0"/>
    <w:rsid w:val="00325853"/>
    <w:rsid w:val="00325D3E"/>
    <w:rsid w:val="0032687E"/>
    <w:rsid w:val="003269D0"/>
    <w:rsid w:val="00326BCB"/>
    <w:rsid w:val="0032768C"/>
    <w:rsid w:val="003276C4"/>
    <w:rsid w:val="0032792D"/>
    <w:rsid w:val="003279DE"/>
    <w:rsid w:val="00327FB8"/>
    <w:rsid w:val="00327FD8"/>
    <w:rsid w:val="00330A31"/>
    <w:rsid w:val="0033103B"/>
    <w:rsid w:val="0033121C"/>
    <w:rsid w:val="00332135"/>
    <w:rsid w:val="003325D1"/>
    <w:rsid w:val="00332AB2"/>
    <w:rsid w:val="003334DC"/>
    <w:rsid w:val="00333668"/>
    <w:rsid w:val="00333B84"/>
    <w:rsid w:val="003342AB"/>
    <w:rsid w:val="0033502A"/>
    <w:rsid w:val="00335543"/>
    <w:rsid w:val="0033597C"/>
    <w:rsid w:val="00336796"/>
    <w:rsid w:val="00336B4E"/>
    <w:rsid w:val="0033726E"/>
    <w:rsid w:val="00337831"/>
    <w:rsid w:val="00337FE0"/>
    <w:rsid w:val="00340CFA"/>
    <w:rsid w:val="00341594"/>
    <w:rsid w:val="00341F38"/>
    <w:rsid w:val="00342395"/>
    <w:rsid w:val="003428D6"/>
    <w:rsid w:val="00342CE8"/>
    <w:rsid w:val="003431FB"/>
    <w:rsid w:val="003433CC"/>
    <w:rsid w:val="00343EF2"/>
    <w:rsid w:val="003443D9"/>
    <w:rsid w:val="003450DD"/>
    <w:rsid w:val="003456E3"/>
    <w:rsid w:val="003464AA"/>
    <w:rsid w:val="00346C50"/>
    <w:rsid w:val="00346CCA"/>
    <w:rsid w:val="0034722F"/>
    <w:rsid w:val="00350084"/>
    <w:rsid w:val="003501D8"/>
    <w:rsid w:val="0035028C"/>
    <w:rsid w:val="0035046E"/>
    <w:rsid w:val="00350AD9"/>
    <w:rsid w:val="00352591"/>
    <w:rsid w:val="00352BB7"/>
    <w:rsid w:val="00353229"/>
    <w:rsid w:val="0035330E"/>
    <w:rsid w:val="003539B4"/>
    <w:rsid w:val="003547DE"/>
    <w:rsid w:val="00354C70"/>
    <w:rsid w:val="00354D0D"/>
    <w:rsid w:val="0035513F"/>
    <w:rsid w:val="003558A5"/>
    <w:rsid w:val="00355BBC"/>
    <w:rsid w:val="003572AA"/>
    <w:rsid w:val="0035780A"/>
    <w:rsid w:val="00360063"/>
    <w:rsid w:val="003600EE"/>
    <w:rsid w:val="0036024A"/>
    <w:rsid w:val="0036047D"/>
    <w:rsid w:val="00360CE1"/>
    <w:rsid w:val="00361291"/>
    <w:rsid w:val="00362511"/>
    <w:rsid w:val="0036364C"/>
    <w:rsid w:val="003636BD"/>
    <w:rsid w:val="00364722"/>
    <w:rsid w:val="003649BD"/>
    <w:rsid w:val="00364A35"/>
    <w:rsid w:val="00365024"/>
    <w:rsid w:val="003653B9"/>
    <w:rsid w:val="00365895"/>
    <w:rsid w:val="00365924"/>
    <w:rsid w:val="00365A3B"/>
    <w:rsid w:val="00365D08"/>
    <w:rsid w:val="00366B72"/>
    <w:rsid w:val="00367027"/>
    <w:rsid w:val="0036726A"/>
    <w:rsid w:val="00370E0C"/>
    <w:rsid w:val="003732EA"/>
    <w:rsid w:val="00373378"/>
    <w:rsid w:val="00373482"/>
    <w:rsid w:val="00373952"/>
    <w:rsid w:val="003747C9"/>
    <w:rsid w:val="00374A39"/>
    <w:rsid w:val="00375C39"/>
    <w:rsid w:val="00375C50"/>
    <w:rsid w:val="0037677B"/>
    <w:rsid w:val="003767C1"/>
    <w:rsid w:val="00376891"/>
    <w:rsid w:val="00376940"/>
    <w:rsid w:val="00376AC5"/>
    <w:rsid w:val="00376B1D"/>
    <w:rsid w:val="00376EE3"/>
    <w:rsid w:val="00376FAD"/>
    <w:rsid w:val="0037706D"/>
    <w:rsid w:val="003778A0"/>
    <w:rsid w:val="00377B46"/>
    <w:rsid w:val="00380414"/>
    <w:rsid w:val="003804B0"/>
    <w:rsid w:val="00380811"/>
    <w:rsid w:val="00383EE7"/>
    <w:rsid w:val="00384E93"/>
    <w:rsid w:val="0038564C"/>
    <w:rsid w:val="0038567F"/>
    <w:rsid w:val="00385AF4"/>
    <w:rsid w:val="0038651C"/>
    <w:rsid w:val="00386D2D"/>
    <w:rsid w:val="00386DA0"/>
    <w:rsid w:val="00387A9B"/>
    <w:rsid w:val="00387D67"/>
    <w:rsid w:val="00387E87"/>
    <w:rsid w:val="0039058A"/>
    <w:rsid w:val="00391405"/>
    <w:rsid w:val="00391497"/>
    <w:rsid w:val="0039172E"/>
    <w:rsid w:val="003918A4"/>
    <w:rsid w:val="00391A3B"/>
    <w:rsid w:val="00391BB2"/>
    <w:rsid w:val="00391E5D"/>
    <w:rsid w:val="00393135"/>
    <w:rsid w:val="00393455"/>
    <w:rsid w:val="00393541"/>
    <w:rsid w:val="0039360E"/>
    <w:rsid w:val="003945A2"/>
    <w:rsid w:val="00394992"/>
    <w:rsid w:val="00395E04"/>
    <w:rsid w:val="003961F5"/>
    <w:rsid w:val="00396634"/>
    <w:rsid w:val="0039669D"/>
    <w:rsid w:val="00396B1F"/>
    <w:rsid w:val="00396C98"/>
    <w:rsid w:val="00396FB6"/>
    <w:rsid w:val="003A02FD"/>
    <w:rsid w:val="003A0A19"/>
    <w:rsid w:val="003A0B38"/>
    <w:rsid w:val="003A1046"/>
    <w:rsid w:val="003A20B2"/>
    <w:rsid w:val="003A2233"/>
    <w:rsid w:val="003A28E2"/>
    <w:rsid w:val="003A29FF"/>
    <w:rsid w:val="003A32B2"/>
    <w:rsid w:val="003A36F3"/>
    <w:rsid w:val="003A399F"/>
    <w:rsid w:val="003A3D26"/>
    <w:rsid w:val="003A3E90"/>
    <w:rsid w:val="003A4357"/>
    <w:rsid w:val="003A43B1"/>
    <w:rsid w:val="003A441C"/>
    <w:rsid w:val="003A4F7F"/>
    <w:rsid w:val="003A58CB"/>
    <w:rsid w:val="003A5B11"/>
    <w:rsid w:val="003A6C75"/>
    <w:rsid w:val="003A706E"/>
    <w:rsid w:val="003A7FBA"/>
    <w:rsid w:val="003B04F3"/>
    <w:rsid w:val="003B0C1B"/>
    <w:rsid w:val="003B0D58"/>
    <w:rsid w:val="003B13FF"/>
    <w:rsid w:val="003B1E7F"/>
    <w:rsid w:val="003B233E"/>
    <w:rsid w:val="003B2563"/>
    <w:rsid w:val="003B25A0"/>
    <w:rsid w:val="003B2ADD"/>
    <w:rsid w:val="003B376C"/>
    <w:rsid w:val="003B39BA"/>
    <w:rsid w:val="003B3E75"/>
    <w:rsid w:val="003B4A90"/>
    <w:rsid w:val="003B4E94"/>
    <w:rsid w:val="003B51F5"/>
    <w:rsid w:val="003B52F4"/>
    <w:rsid w:val="003B588B"/>
    <w:rsid w:val="003B5D5B"/>
    <w:rsid w:val="003B61DB"/>
    <w:rsid w:val="003B64F0"/>
    <w:rsid w:val="003B6A9F"/>
    <w:rsid w:val="003B6CE1"/>
    <w:rsid w:val="003B6DC6"/>
    <w:rsid w:val="003C00FF"/>
    <w:rsid w:val="003C044F"/>
    <w:rsid w:val="003C13DF"/>
    <w:rsid w:val="003C13F4"/>
    <w:rsid w:val="003C153D"/>
    <w:rsid w:val="003C1570"/>
    <w:rsid w:val="003C1827"/>
    <w:rsid w:val="003C2127"/>
    <w:rsid w:val="003C2494"/>
    <w:rsid w:val="003C257C"/>
    <w:rsid w:val="003C4047"/>
    <w:rsid w:val="003C4180"/>
    <w:rsid w:val="003C6686"/>
    <w:rsid w:val="003C6BF0"/>
    <w:rsid w:val="003C6D8D"/>
    <w:rsid w:val="003C7601"/>
    <w:rsid w:val="003D0C68"/>
    <w:rsid w:val="003D0CC9"/>
    <w:rsid w:val="003D0D47"/>
    <w:rsid w:val="003D1E1C"/>
    <w:rsid w:val="003D3385"/>
    <w:rsid w:val="003D3573"/>
    <w:rsid w:val="003D3D83"/>
    <w:rsid w:val="003D41CF"/>
    <w:rsid w:val="003D43B5"/>
    <w:rsid w:val="003D4E4B"/>
    <w:rsid w:val="003D4E8B"/>
    <w:rsid w:val="003D5208"/>
    <w:rsid w:val="003D543E"/>
    <w:rsid w:val="003D57D6"/>
    <w:rsid w:val="003D6A9F"/>
    <w:rsid w:val="003D6E8A"/>
    <w:rsid w:val="003D722E"/>
    <w:rsid w:val="003D7363"/>
    <w:rsid w:val="003D7A4C"/>
    <w:rsid w:val="003D7E9F"/>
    <w:rsid w:val="003E0899"/>
    <w:rsid w:val="003E1053"/>
    <w:rsid w:val="003E12C2"/>
    <w:rsid w:val="003E1B51"/>
    <w:rsid w:val="003E1F88"/>
    <w:rsid w:val="003E2624"/>
    <w:rsid w:val="003E3ACB"/>
    <w:rsid w:val="003E427C"/>
    <w:rsid w:val="003E4B8C"/>
    <w:rsid w:val="003E5467"/>
    <w:rsid w:val="003E65B0"/>
    <w:rsid w:val="003E6BF3"/>
    <w:rsid w:val="003E6C13"/>
    <w:rsid w:val="003F0CB1"/>
    <w:rsid w:val="003F0FBE"/>
    <w:rsid w:val="003F1809"/>
    <w:rsid w:val="003F1B2E"/>
    <w:rsid w:val="003F1F19"/>
    <w:rsid w:val="003F286F"/>
    <w:rsid w:val="003F2F97"/>
    <w:rsid w:val="003F3196"/>
    <w:rsid w:val="003F3556"/>
    <w:rsid w:val="003F3DC0"/>
    <w:rsid w:val="003F602E"/>
    <w:rsid w:val="003F6F9E"/>
    <w:rsid w:val="003F7FD8"/>
    <w:rsid w:val="004001BD"/>
    <w:rsid w:val="0040030A"/>
    <w:rsid w:val="0040044E"/>
    <w:rsid w:val="00400DF3"/>
    <w:rsid w:val="00401AD6"/>
    <w:rsid w:val="00401C4C"/>
    <w:rsid w:val="0040226F"/>
    <w:rsid w:val="00403177"/>
    <w:rsid w:val="00403498"/>
    <w:rsid w:val="00403738"/>
    <w:rsid w:val="00403B93"/>
    <w:rsid w:val="00403F18"/>
    <w:rsid w:val="004053EB"/>
    <w:rsid w:val="004056FF"/>
    <w:rsid w:val="00405F25"/>
    <w:rsid w:val="00406286"/>
    <w:rsid w:val="004066BE"/>
    <w:rsid w:val="004070F5"/>
    <w:rsid w:val="004076C0"/>
    <w:rsid w:val="00407FBD"/>
    <w:rsid w:val="004101BB"/>
    <w:rsid w:val="004106C2"/>
    <w:rsid w:val="00410DE3"/>
    <w:rsid w:val="00410E49"/>
    <w:rsid w:val="00410E6A"/>
    <w:rsid w:val="004115E5"/>
    <w:rsid w:val="00411C6E"/>
    <w:rsid w:val="0041207D"/>
    <w:rsid w:val="004121AA"/>
    <w:rsid w:val="00413C7C"/>
    <w:rsid w:val="00413FC0"/>
    <w:rsid w:val="0041471F"/>
    <w:rsid w:val="00415FDB"/>
    <w:rsid w:val="0041641F"/>
    <w:rsid w:val="004167B2"/>
    <w:rsid w:val="0041687A"/>
    <w:rsid w:val="00417BB6"/>
    <w:rsid w:val="00417C41"/>
    <w:rsid w:val="00417C49"/>
    <w:rsid w:val="00417D2F"/>
    <w:rsid w:val="00417ED0"/>
    <w:rsid w:val="0042053E"/>
    <w:rsid w:val="00420A22"/>
    <w:rsid w:val="00420F76"/>
    <w:rsid w:val="00421500"/>
    <w:rsid w:val="0042179C"/>
    <w:rsid w:val="004224D5"/>
    <w:rsid w:val="004228B2"/>
    <w:rsid w:val="00423085"/>
    <w:rsid w:val="00423376"/>
    <w:rsid w:val="00423492"/>
    <w:rsid w:val="0042357D"/>
    <w:rsid w:val="004236CC"/>
    <w:rsid w:val="00423B47"/>
    <w:rsid w:val="00424600"/>
    <w:rsid w:val="004248FD"/>
    <w:rsid w:val="00424E49"/>
    <w:rsid w:val="004256CC"/>
    <w:rsid w:val="00425D94"/>
    <w:rsid w:val="0042615E"/>
    <w:rsid w:val="0042652A"/>
    <w:rsid w:val="00426537"/>
    <w:rsid w:val="004265C5"/>
    <w:rsid w:val="00426663"/>
    <w:rsid w:val="00426DF5"/>
    <w:rsid w:val="00426E3A"/>
    <w:rsid w:val="004271CD"/>
    <w:rsid w:val="00427325"/>
    <w:rsid w:val="004275E2"/>
    <w:rsid w:val="004279B6"/>
    <w:rsid w:val="0043071F"/>
    <w:rsid w:val="004319E4"/>
    <w:rsid w:val="00431D61"/>
    <w:rsid w:val="00431DFD"/>
    <w:rsid w:val="004320E2"/>
    <w:rsid w:val="00432B92"/>
    <w:rsid w:val="00432BCD"/>
    <w:rsid w:val="00433012"/>
    <w:rsid w:val="004338E6"/>
    <w:rsid w:val="00433F7D"/>
    <w:rsid w:val="00434072"/>
    <w:rsid w:val="00434403"/>
    <w:rsid w:val="004348FE"/>
    <w:rsid w:val="0043491A"/>
    <w:rsid w:val="00434C20"/>
    <w:rsid w:val="00434EBF"/>
    <w:rsid w:val="00435071"/>
    <w:rsid w:val="00435252"/>
    <w:rsid w:val="0043541F"/>
    <w:rsid w:val="00435BB2"/>
    <w:rsid w:val="00435C51"/>
    <w:rsid w:val="004370BF"/>
    <w:rsid w:val="004403A7"/>
    <w:rsid w:val="0044043A"/>
    <w:rsid w:val="00440917"/>
    <w:rsid w:val="004412BB"/>
    <w:rsid w:val="0044196C"/>
    <w:rsid w:val="00441AE9"/>
    <w:rsid w:val="00442037"/>
    <w:rsid w:val="00442084"/>
    <w:rsid w:val="00442473"/>
    <w:rsid w:val="004430D8"/>
    <w:rsid w:val="0044358F"/>
    <w:rsid w:val="004437DB"/>
    <w:rsid w:val="00443D50"/>
    <w:rsid w:val="00443DE7"/>
    <w:rsid w:val="004442E3"/>
    <w:rsid w:val="004446AB"/>
    <w:rsid w:val="00444793"/>
    <w:rsid w:val="00444DEF"/>
    <w:rsid w:val="0044552A"/>
    <w:rsid w:val="004457CA"/>
    <w:rsid w:val="004459B9"/>
    <w:rsid w:val="0044654D"/>
    <w:rsid w:val="0044680C"/>
    <w:rsid w:val="00446D9C"/>
    <w:rsid w:val="00447264"/>
    <w:rsid w:val="00447284"/>
    <w:rsid w:val="0044789A"/>
    <w:rsid w:val="00450B89"/>
    <w:rsid w:val="00451174"/>
    <w:rsid w:val="00452498"/>
    <w:rsid w:val="00452739"/>
    <w:rsid w:val="0045313E"/>
    <w:rsid w:val="00454556"/>
    <w:rsid w:val="004549F7"/>
    <w:rsid w:val="004550A4"/>
    <w:rsid w:val="00455A19"/>
    <w:rsid w:val="00455B63"/>
    <w:rsid w:val="00455DDA"/>
    <w:rsid w:val="0045660B"/>
    <w:rsid w:val="00456797"/>
    <w:rsid w:val="004579B2"/>
    <w:rsid w:val="00457C35"/>
    <w:rsid w:val="00457D3E"/>
    <w:rsid w:val="00457DAB"/>
    <w:rsid w:val="00457FE3"/>
    <w:rsid w:val="004603D2"/>
    <w:rsid w:val="004607D2"/>
    <w:rsid w:val="00460CB6"/>
    <w:rsid w:val="00461779"/>
    <w:rsid w:val="0046184E"/>
    <w:rsid w:val="00462231"/>
    <w:rsid w:val="00462A03"/>
    <w:rsid w:val="00463EFE"/>
    <w:rsid w:val="00464BEE"/>
    <w:rsid w:val="00465CDD"/>
    <w:rsid w:val="00465F30"/>
    <w:rsid w:val="004660B1"/>
    <w:rsid w:val="004662E6"/>
    <w:rsid w:val="0046644B"/>
    <w:rsid w:val="00466D2F"/>
    <w:rsid w:val="0046747E"/>
    <w:rsid w:val="0047042E"/>
    <w:rsid w:val="0047067C"/>
    <w:rsid w:val="00471380"/>
    <w:rsid w:val="0047225D"/>
    <w:rsid w:val="0047228A"/>
    <w:rsid w:val="004725A2"/>
    <w:rsid w:val="00472A54"/>
    <w:rsid w:val="0047371E"/>
    <w:rsid w:val="004737C7"/>
    <w:rsid w:val="00474713"/>
    <w:rsid w:val="004748D3"/>
    <w:rsid w:val="004749C2"/>
    <w:rsid w:val="00474B47"/>
    <w:rsid w:val="004755BD"/>
    <w:rsid w:val="004756FF"/>
    <w:rsid w:val="00475B41"/>
    <w:rsid w:val="004765CA"/>
    <w:rsid w:val="004765FC"/>
    <w:rsid w:val="00476675"/>
    <w:rsid w:val="004808D1"/>
    <w:rsid w:val="00480A8B"/>
    <w:rsid w:val="0048117F"/>
    <w:rsid w:val="0048189F"/>
    <w:rsid w:val="004819D2"/>
    <w:rsid w:val="00482C1E"/>
    <w:rsid w:val="004832ED"/>
    <w:rsid w:val="00483501"/>
    <w:rsid w:val="00483A0C"/>
    <w:rsid w:val="004844C4"/>
    <w:rsid w:val="0048468E"/>
    <w:rsid w:val="004851C6"/>
    <w:rsid w:val="004857FD"/>
    <w:rsid w:val="00485B5E"/>
    <w:rsid w:val="00486676"/>
    <w:rsid w:val="00486AAE"/>
    <w:rsid w:val="004870C8"/>
    <w:rsid w:val="0048758F"/>
    <w:rsid w:val="00487B1C"/>
    <w:rsid w:val="0049053F"/>
    <w:rsid w:val="00490C9D"/>
    <w:rsid w:val="00490E78"/>
    <w:rsid w:val="0049107F"/>
    <w:rsid w:val="004910E2"/>
    <w:rsid w:val="00491A8F"/>
    <w:rsid w:val="004920CD"/>
    <w:rsid w:val="00492195"/>
    <w:rsid w:val="00492923"/>
    <w:rsid w:val="00493129"/>
    <w:rsid w:val="00493720"/>
    <w:rsid w:val="00493961"/>
    <w:rsid w:val="00493BE6"/>
    <w:rsid w:val="00493E63"/>
    <w:rsid w:val="00494037"/>
    <w:rsid w:val="00494327"/>
    <w:rsid w:val="004943F3"/>
    <w:rsid w:val="00494658"/>
    <w:rsid w:val="0049495D"/>
    <w:rsid w:val="00495217"/>
    <w:rsid w:val="0049539C"/>
    <w:rsid w:val="0049601B"/>
    <w:rsid w:val="0049616C"/>
    <w:rsid w:val="0049691B"/>
    <w:rsid w:val="00496FF1"/>
    <w:rsid w:val="004972B2"/>
    <w:rsid w:val="004974E4"/>
    <w:rsid w:val="00497A07"/>
    <w:rsid w:val="004A0062"/>
    <w:rsid w:val="004A03C1"/>
    <w:rsid w:val="004A050D"/>
    <w:rsid w:val="004A0821"/>
    <w:rsid w:val="004A1ABF"/>
    <w:rsid w:val="004A1BD0"/>
    <w:rsid w:val="004A1FE4"/>
    <w:rsid w:val="004A26F9"/>
    <w:rsid w:val="004A2E0A"/>
    <w:rsid w:val="004A36EA"/>
    <w:rsid w:val="004A37E1"/>
    <w:rsid w:val="004A392B"/>
    <w:rsid w:val="004A4AC7"/>
    <w:rsid w:val="004A579E"/>
    <w:rsid w:val="004A5F28"/>
    <w:rsid w:val="004A6F16"/>
    <w:rsid w:val="004B0089"/>
    <w:rsid w:val="004B0B7C"/>
    <w:rsid w:val="004B1065"/>
    <w:rsid w:val="004B13F5"/>
    <w:rsid w:val="004B1480"/>
    <w:rsid w:val="004B18D5"/>
    <w:rsid w:val="004B2F07"/>
    <w:rsid w:val="004B379B"/>
    <w:rsid w:val="004B37F6"/>
    <w:rsid w:val="004B3CE0"/>
    <w:rsid w:val="004B4E21"/>
    <w:rsid w:val="004B5247"/>
    <w:rsid w:val="004B5297"/>
    <w:rsid w:val="004B541E"/>
    <w:rsid w:val="004B5503"/>
    <w:rsid w:val="004B5FEC"/>
    <w:rsid w:val="004B6357"/>
    <w:rsid w:val="004B666F"/>
    <w:rsid w:val="004B69BE"/>
    <w:rsid w:val="004B69EE"/>
    <w:rsid w:val="004B6C67"/>
    <w:rsid w:val="004B6F2E"/>
    <w:rsid w:val="004B72C1"/>
    <w:rsid w:val="004B744D"/>
    <w:rsid w:val="004B7870"/>
    <w:rsid w:val="004B7BC9"/>
    <w:rsid w:val="004B7BD0"/>
    <w:rsid w:val="004B7DAF"/>
    <w:rsid w:val="004C00EA"/>
    <w:rsid w:val="004C048D"/>
    <w:rsid w:val="004C04C6"/>
    <w:rsid w:val="004C0EA3"/>
    <w:rsid w:val="004C1E88"/>
    <w:rsid w:val="004C20F4"/>
    <w:rsid w:val="004C23EF"/>
    <w:rsid w:val="004C25D8"/>
    <w:rsid w:val="004C3186"/>
    <w:rsid w:val="004C345E"/>
    <w:rsid w:val="004C4629"/>
    <w:rsid w:val="004C47C2"/>
    <w:rsid w:val="004C4974"/>
    <w:rsid w:val="004C5059"/>
    <w:rsid w:val="004C5179"/>
    <w:rsid w:val="004C518B"/>
    <w:rsid w:val="004C53FC"/>
    <w:rsid w:val="004C5580"/>
    <w:rsid w:val="004C573E"/>
    <w:rsid w:val="004C5A52"/>
    <w:rsid w:val="004C5D8B"/>
    <w:rsid w:val="004C6600"/>
    <w:rsid w:val="004C6627"/>
    <w:rsid w:val="004C6B10"/>
    <w:rsid w:val="004C7D22"/>
    <w:rsid w:val="004D0AA2"/>
    <w:rsid w:val="004D0B12"/>
    <w:rsid w:val="004D0FDD"/>
    <w:rsid w:val="004D1F33"/>
    <w:rsid w:val="004D2E98"/>
    <w:rsid w:val="004D32F6"/>
    <w:rsid w:val="004D34F1"/>
    <w:rsid w:val="004D3A23"/>
    <w:rsid w:val="004D4301"/>
    <w:rsid w:val="004D4352"/>
    <w:rsid w:val="004D444C"/>
    <w:rsid w:val="004D4AD3"/>
    <w:rsid w:val="004D4D01"/>
    <w:rsid w:val="004D517B"/>
    <w:rsid w:val="004D5D2E"/>
    <w:rsid w:val="004D6CB6"/>
    <w:rsid w:val="004D7D89"/>
    <w:rsid w:val="004D7F23"/>
    <w:rsid w:val="004E0188"/>
    <w:rsid w:val="004E04C4"/>
    <w:rsid w:val="004E1AEF"/>
    <w:rsid w:val="004E1EED"/>
    <w:rsid w:val="004E2030"/>
    <w:rsid w:val="004E21F3"/>
    <w:rsid w:val="004E23F9"/>
    <w:rsid w:val="004E2AD4"/>
    <w:rsid w:val="004E3601"/>
    <w:rsid w:val="004E3608"/>
    <w:rsid w:val="004E39E4"/>
    <w:rsid w:val="004E42B3"/>
    <w:rsid w:val="004E4A27"/>
    <w:rsid w:val="004E4C29"/>
    <w:rsid w:val="004E4C58"/>
    <w:rsid w:val="004E5000"/>
    <w:rsid w:val="004E5093"/>
    <w:rsid w:val="004E6579"/>
    <w:rsid w:val="004E68D3"/>
    <w:rsid w:val="004E6E72"/>
    <w:rsid w:val="004E70B8"/>
    <w:rsid w:val="004E7C1F"/>
    <w:rsid w:val="004F00BA"/>
    <w:rsid w:val="004F042C"/>
    <w:rsid w:val="004F0639"/>
    <w:rsid w:val="004F0CC8"/>
    <w:rsid w:val="004F178C"/>
    <w:rsid w:val="004F21D3"/>
    <w:rsid w:val="004F281E"/>
    <w:rsid w:val="004F2C3A"/>
    <w:rsid w:val="004F33D0"/>
    <w:rsid w:val="004F39F5"/>
    <w:rsid w:val="004F3AC0"/>
    <w:rsid w:val="004F3BB7"/>
    <w:rsid w:val="004F3DBB"/>
    <w:rsid w:val="004F4169"/>
    <w:rsid w:val="004F4AA5"/>
    <w:rsid w:val="004F4ED9"/>
    <w:rsid w:val="004F5023"/>
    <w:rsid w:val="004F6C5E"/>
    <w:rsid w:val="004F6D6E"/>
    <w:rsid w:val="004F7248"/>
    <w:rsid w:val="004F7985"/>
    <w:rsid w:val="004F7A58"/>
    <w:rsid w:val="00500B69"/>
    <w:rsid w:val="00500E0D"/>
    <w:rsid w:val="0050155B"/>
    <w:rsid w:val="00502386"/>
    <w:rsid w:val="00502958"/>
    <w:rsid w:val="00502F7D"/>
    <w:rsid w:val="00503401"/>
    <w:rsid w:val="00503E21"/>
    <w:rsid w:val="005041B6"/>
    <w:rsid w:val="0050495E"/>
    <w:rsid w:val="00504BCE"/>
    <w:rsid w:val="00504DB7"/>
    <w:rsid w:val="00504F1D"/>
    <w:rsid w:val="005050C2"/>
    <w:rsid w:val="00505342"/>
    <w:rsid w:val="00507268"/>
    <w:rsid w:val="00507A83"/>
    <w:rsid w:val="00507B85"/>
    <w:rsid w:val="00507B90"/>
    <w:rsid w:val="00507C3F"/>
    <w:rsid w:val="00507E00"/>
    <w:rsid w:val="00510076"/>
    <w:rsid w:val="005104FA"/>
    <w:rsid w:val="00510C23"/>
    <w:rsid w:val="005113C1"/>
    <w:rsid w:val="0051159B"/>
    <w:rsid w:val="00511774"/>
    <w:rsid w:val="00511F07"/>
    <w:rsid w:val="005124FC"/>
    <w:rsid w:val="00512774"/>
    <w:rsid w:val="005127A4"/>
    <w:rsid w:val="00512A84"/>
    <w:rsid w:val="005132DC"/>
    <w:rsid w:val="00513EA4"/>
    <w:rsid w:val="0051469F"/>
    <w:rsid w:val="00514A6E"/>
    <w:rsid w:val="00514C60"/>
    <w:rsid w:val="00515666"/>
    <w:rsid w:val="005162AF"/>
    <w:rsid w:val="00516648"/>
    <w:rsid w:val="00516F49"/>
    <w:rsid w:val="00517CD1"/>
    <w:rsid w:val="00517D9A"/>
    <w:rsid w:val="00517EA9"/>
    <w:rsid w:val="005206ED"/>
    <w:rsid w:val="00520B2B"/>
    <w:rsid w:val="00520D31"/>
    <w:rsid w:val="0052147D"/>
    <w:rsid w:val="00522009"/>
    <w:rsid w:val="005223E8"/>
    <w:rsid w:val="005225C7"/>
    <w:rsid w:val="0052273B"/>
    <w:rsid w:val="00522847"/>
    <w:rsid w:val="00522A2A"/>
    <w:rsid w:val="00522A73"/>
    <w:rsid w:val="00522C4E"/>
    <w:rsid w:val="0052306D"/>
    <w:rsid w:val="00523280"/>
    <w:rsid w:val="00523A14"/>
    <w:rsid w:val="00523F27"/>
    <w:rsid w:val="005242B9"/>
    <w:rsid w:val="005245E0"/>
    <w:rsid w:val="00524614"/>
    <w:rsid w:val="0052461F"/>
    <w:rsid w:val="00524A7D"/>
    <w:rsid w:val="00524D08"/>
    <w:rsid w:val="00524E69"/>
    <w:rsid w:val="00524F3A"/>
    <w:rsid w:val="0052556E"/>
    <w:rsid w:val="00525B76"/>
    <w:rsid w:val="00525D0C"/>
    <w:rsid w:val="005264C2"/>
    <w:rsid w:val="00526AA8"/>
    <w:rsid w:val="00527101"/>
    <w:rsid w:val="005272B4"/>
    <w:rsid w:val="00527628"/>
    <w:rsid w:val="00527A38"/>
    <w:rsid w:val="005306EA"/>
    <w:rsid w:val="0053173A"/>
    <w:rsid w:val="0053186C"/>
    <w:rsid w:val="00532130"/>
    <w:rsid w:val="00532A69"/>
    <w:rsid w:val="0053360C"/>
    <w:rsid w:val="00533864"/>
    <w:rsid w:val="005347B0"/>
    <w:rsid w:val="005349FD"/>
    <w:rsid w:val="00534CB6"/>
    <w:rsid w:val="00535059"/>
    <w:rsid w:val="00535511"/>
    <w:rsid w:val="00535C0C"/>
    <w:rsid w:val="00536787"/>
    <w:rsid w:val="005367D9"/>
    <w:rsid w:val="00537505"/>
    <w:rsid w:val="00537DFF"/>
    <w:rsid w:val="005406A6"/>
    <w:rsid w:val="00540D5E"/>
    <w:rsid w:val="00540E2D"/>
    <w:rsid w:val="005417A2"/>
    <w:rsid w:val="005417DE"/>
    <w:rsid w:val="00541823"/>
    <w:rsid w:val="005433BD"/>
    <w:rsid w:val="005454BA"/>
    <w:rsid w:val="00545609"/>
    <w:rsid w:val="00545BED"/>
    <w:rsid w:val="00545FA6"/>
    <w:rsid w:val="0054636F"/>
    <w:rsid w:val="005463C6"/>
    <w:rsid w:val="005463E1"/>
    <w:rsid w:val="005466AB"/>
    <w:rsid w:val="00546A0F"/>
    <w:rsid w:val="00546DE2"/>
    <w:rsid w:val="00547698"/>
    <w:rsid w:val="00550099"/>
    <w:rsid w:val="005500AC"/>
    <w:rsid w:val="0055039D"/>
    <w:rsid w:val="005510E1"/>
    <w:rsid w:val="0055134A"/>
    <w:rsid w:val="0055139F"/>
    <w:rsid w:val="00551896"/>
    <w:rsid w:val="00551D7F"/>
    <w:rsid w:val="00552014"/>
    <w:rsid w:val="0055255F"/>
    <w:rsid w:val="0055285D"/>
    <w:rsid w:val="005528AB"/>
    <w:rsid w:val="00552F2B"/>
    <w:rsid w:val="005530CC"/>
    <w:rsid w:val="00553A19"/>
    <w:rsid w:val="00553AE8"/>
    <w:rsid w:val="00553C26"/>
    <w:rsid w:val="00554047"/>
    <w:rsid w:val="00554285"/>
    <w:rsid w:val="005553BB"/>
    <w:rsid w:val="00555C9E"/>
    <w:rsid w:val="00556388"/>
    <w:rsid w:val="00557AB5"/>
    <w:rsid w:val="00557F10"/>
    <w:rsid w:val="0056013F"/>
    <w:rsid w:val="005602E5"/>
    <w:rsid w:val="0056054F"/>
    <w:rsid w:val="0056090A"/>
    <w:rsid w:val="00560D1C"/>
    <w:rsid w:val="00560D9B"/>
    <w:rsid w:val="00561B05"/>
    <w:rsid w:val="00561DFA"/>
    <w:rsid w:val="005621D4"/>
    <w:rsid w:val="005623EE"/>
    <w:rsid w:val="00562CEA"/>
    <w:rsid w:val="00562D8E"/>
    <w:rsid w:val="005630CE"/>
    <w:rsid w:val="00564AFE"/>
    <w:rsid w:val="00564C37"/>
    <w:rsid w:val="00565A8D"/>
    <w:rsid w:val="00567DF3"/>
    <w:rsid w:val="00567E8B"/>
    <w:rsid w:val="005708B4"/>
    <w:rsid w:val="00570A0A"/>
    <w:rsid w:val="00571A3F"/>
    <w:rsid w:val="00571DF3"/>
    <w:rsid w:val="00572555"/>
    <w:rsid w:val="00572718"/>
    <w:rsid w:val="0057302F"/>
    <w:rsid w:val="005730D6"/>
    <w:rsid w:val="0057364A"/>
    <w:rsid w:val="0057388B"/>
    <w:rsid w:val="005739DB"/>
    <w:rsid w:val="00574000"/>
    <w:rsid w:val="00574629"/>
    <w:rsid w:val="00574A5A"/>
    <w:rsid w:val="00574C1C"/>
    <w:rsid w:val="00574D48"/>
    <w:rsid w:val="00574D9D"/>
    <w:rsid w:val="00575511"/>
    <w:rsid w:val="00575912"/>
    <w:rsid w:val="00575CD4"/>
    <w:rsid w:val="00575FC8"/>
    <w:rsid w:val="00576C74"/>
    <w:rsid w:val="00576CEE"/>
    <w:rsid w:val="00576DF1"/>
    <w:rsid w:val="00577361"/>
    <w:rsid w:val="00577744"/>
    <w:rsid w:val="005800A6"/>
    <w:rsid w:val="00580A0E"/>
    <w:rsid w:val="00580B0E"/>
    <w:rsid w:val="00580F03"/>
    <w:rsid w:val="00581AD4"/>
    <w:rsid w:val="00581AD8"/>
    <w:rsid w:val="00581D4B"/>
    <w:rsid w:val="005823FE"/>
    <w:rsid w:val="00583264"/>
    <w:rsid w:val="00583B9B"/>
    <w:rsid w:val="00583F2D"/>
    <w:rsid w:val="0058403E"/>
    <w:rsid w:val="00584466"/>
    <w:rsid w:val="005845FF"/>
    <w:rsid w:val="005849DE"/>
    <w:rsid w:val="005852A9"/>
    <w:rsid w:val="00585577"/>
    <w:rsid w:val="00586B15"/>
    <w:rsid w:val="005871B9"/>
    <w:rsid w:val="00587622"/>
    <w:rsid w:val="00587BF1"/>
    <w:rsid w:val="00587FC0"/>
    <w:rsid w:val="005904CA"/>
    <w:rsid w:val="00590D53"/>
    <w:rsid w:val="0059199A"/>
    <w:rsid w:val="00591B2D"/>
    <w:rsid w:val="00591CE2"/>
    <w:rsid w:val="00592BD9"/>
    <w:rsid w:val="00592F7A"/>
    <w:rsid w:val="00592FF2"/>
    <w:rsid w:val="0059321D"/>
    <w:rsid w:val="0059362E"/>
    <w:rsid w:val="005944B2"/>
    <w:rsid w:val="00594880"/>
    <w:rsid w:val="00594F6E"/>
    <w:rsid w:val="00595391"/>
    <w:rsid w:val="00595775"/>
    <w:rsid w:val="00595A5F"/>
    <w:rsid w:val="00595C45"/>
    <w:rsid w:val="00595CF9"/>
    <w:rsid w:val="00595D98"/>
    <w:rsid w:val="005962D7"/>
    <w:rsid w:val="00596D9D"/>
    <w:rsid w:val="00597221"/>
    <w:rsid w:val="005972C3"/>
    <w:rsid w:val="00597587"/>
    <w:rsid w:val="00597805"/>
    <w:rsid w:val="00597966"/>
    <w:rsid w:val="00597C3B"/>
    <w:rsid w:val="00597F46"/>
    <w:rsid w:val="005A015E"/>
    <w:rsid w:val="005A23E2"/>
    <w:rsid w:val="005A2A88"/>
    <w:rsid w:val="005A35BC"/>
    <w:rsid w:val="005A497F"/>
    <w:rsid w:val="005A5297"/>
    <w:rsid w:val="005A5B37"/>
    <w:rsid w:val="005A6950"/>
    <w:rsid w:val="005A6D49"/>
    <w:rsid w:val="005A7AFE"/>
    <w:rsid w:val="005A7C7C"/>
    <w:rsid w:val="005B00FD"/>
    <w:rsid w:val="005B0DC7"/>
    <w:rsid w:val="005B2A62"/>
    <w:rsid w:val="005B2C1A"/>
    <w:rsid w:val="005B2DBC"/>
    <w:rsid w:val="005B2F64"/>
    <w:rsid w:val="005B3311"/>
    <w:rsid w:val="005B3590"/>
    <w:rsid w:val="005B3662"/>
    <w:rsid w:val="005B3E8D"/>
    <w:rsid w:val="005B3F4B"/>
    <w:rsid w:val="005B5027"/>
    <w:rsid w:val="005B5BDD"/>
    <w:rsid w:val="005B62FB"/>
    <w:rsid w:val="005B65AE"/>
    <w:rsid w:val="005B6DD5"/>
    <w:rsid w:val="005B6FD9"/>
    <w:rsid w:val="005B7831"/>
    <w:rsid w:val="005B7851"/>
    <w:rsid w:val="005B7909"/>
    <w:rsid w:val="005B7C10"/>
    <w:rsid w:val="005C07D6"/>
    <w:rsid w:val="005C0EFF"/>
    <w:rsid w:val="005C1616"/>
    <w:rsid w:val="005C2226"/>
    <w:rsid w:val="005C26AA"/>
    <w:rsid w:val="005C2CA8"/>
    <w:rsid w:val="005C2DBD"/>
    <w:rsid w:val="005C37F7"/>
    <w:rsid w:val="005C3EF5"/>
    <w:rsid w:val="005C3F17"/>
    <w:rsid w:val="005C4028"/>
    <w:rsid w:val="005C423F"/>
    <w:rsid w:val="005C432E"/>
    <w:rsid w:val="005C4380"/>
    <w:rsid w:val="005C4CDE"/>
    <w:rsid w:val="005C56E6"/>
    <w:rsid w:val="005C5BB8"/>
    <w:rsid w:val="005C60AA"/>
    <w:rsid w:val="005C6178"/>
    <w:rsid w:val="005C6257"/>
    <w:rsid w:val="005C67F0"/>
    <w:rsid w:val="005C76F3"/>
    <w:rsid w:val="005C7AD7"/>
    <w:rsid w:val="005C7C45"/>
    <w:rsid w:val="005C7F17"/>
    <w:rsid w:val="005D0635"/>
    <w:rsid w:val="005D0C32"/>
    <w:rsid w:val="005D1337"/>
    <w:rsid w:val="005D158E"/>
    <w:rsid w:val="005D181D"/>
    <w:rsid w:val="005D1853"/>
    <w:rsid w:val="005D1AAE"/>
    <w:rsid w:val="005D1B1D"/>
    <w:rsid w:val="005D1CAF"/>
    <w:rsid w:val="005D2157"/>
    <w:rsid w:val="005D35C0"/>
    <w:rsid w:val="005D37C8"/>
    <w:rsid w:val="005D42B0"/>
    <w:rsid w:val="005D450E"/>
    <w:rsid w:val="005D4562"/>
    <w:rsid w:val="005D46C0"/>
    <w:rsid w:val="005D47ED"/>
    <w:rsid w:val="005D49D8"/>
    <w:rsid w:val="005D51EB"/>
    <w:rsid w:val="005D5712"/>
    <w:rsid w:val="005D5CCA"/>
    <w:rsid w:val="005D623D"/>
    <w:rsid w:val="005D65B5"/>
    <w:rsid w:val="005D7433"/>
    <w:rsid w:val="005E0653"/>
    <w:rsid w:val="005E0935"/>
    <w:rsid w:val="005E0969"/>
    <w:rsid w:val="005E0DF7"/>
    <w:rsid w:val="005E0FF2"/>
    <w:rsid w:val="005E12AF"/>
    <w:rsid w:val="005E25C0"/>
    <w:rsid w:val="005E277C"/>
    <w:rsid w:val="005E2A52"/>
    <w:rsid w:val="005E2C9A"/>
    <w:rsid w:val="005E3246"/>
    <w:rsid w:val="005E3292"/>
    <w:rsid w:val="005E3FEB"/>
    <w:rsid w:val="005E41AA"/>
    <w:rsid w:val="005E4830"/>
    <w:rsid w:val="005E4D2C"/>
    <w:rsid w:val="005E5496"/>
    <w:rsid w:val="005E59AD"/>
    <w:rsid w:val="005E5DBC"/>
    <w:rsid w:val="005E6124"/>
    <w:rsid w:val="005E615E"/>
    <w:rsid w:val="005E6217"/>
    <w:rsid w:val="005E626C"/>
    <w:rsid w:val="005E7985"/>
    <w:rsid w:val="005E7AAA"/>
    <w:rsid w:val="005F07F1"/>
    <w:rsid w:val="005F08EA"/>
    <w:rsid w:val="005F0B08"/>
    <w:rsid w:val="005F0B64"/>
    <w:rsid w:val="005F136B"/>
    <w:rsid w:val="005F1A31"/>
    <w:rsid w:val="005F21B1"/>
    <w:rsid w:val="005F2395"/>
    <w:rsid w:val="005F2787"/>
    <w:rsid w:val="005F28E7"/>
    <w:rsid w:val="005F2A7B"/>
    <w:rsid w:val="005F345B"/>
    <w:rsid w:val="005F3FCD"/>
    <w:rsid w:val="005F41E2"/>
    <w:rsid w:val="005F4539"/>
    <w:rsid w:val="005F499A"/>
    <w:rsid w:val="005F4DCE"/>
    <w:rsid w:val="005F50DA"/>
    <w:rsid w:val="005F5100"/>
    <w:rsid w:val="005F5AC6"/>
    <w:rsid w:val="005F5BD5"/>
    <w:rsid w:val="005F5C13"/>
    <w:rsid w:val="005F614B"/>
    <w:rsid w:val="005F62AF"/>
    <w:rsid w:val="005F682C"/>
    <w:rsid w:val="005F6A70"/>
    <w:rsid w:val="005F6BD2"/>
    <w:rsid w:val="005F7597"/>
    <w:rsid w:val="005F7C72"/>
    <w:rsid w:val="006007FE"/>
    <w:rsid w:val="0060087F"/>
    <w:rsid w:val="00600C5A"/>
    <w:rsid w:val="00601143"/>
    <w:rsid w:val="00601306"/>
    <w:rsid w:val="00601395"/>
    <w:rsid w:val="00601C99"/>
    <w:rsid w:val="006029E3"/>
    <w:rsid w:val="006030C5"/>
    <w:rsid w:val="006031D9"/>
    <w:rsid w:val="00603BE3"/>
    <w:rsid w:val="00603D41"/>
    <w:rsid w:val="00603DED"/>
    <w:rsid w:val="00603E4D"/>
    <w:rsid w:val="006044B5"/>
    <w:rsid w:val="006056FB"/>
    <w:rsid w:val="006067AD"/>
    <w:rsid w:val="006071AA"/>
    <w:rsid w:val="0060725A"/>
    <w:rsid w:val="0060785E"/>
    <w:rsid w:val="00610FE2"/>
    <w:rsid w:val="00611032"/>
    <w:rsid w:val="00611376"/>
    <w:rsid w:val="00611863"/>
    <w:rsid w:val="00611AB6"/>
    <w:rsid w:val="0061216A"/>
    <w:rsid w:val="006122CD"/>
    <w:rsid w:val="0061253C"/>
    <w:rsid w:val="006125B7"/>
    <w:rsid w:val="00612F0B"/>
    <w:rsid w:val="006132A2"/>
    <w:rsid w:val="006132C0"/>
    <w:rsid w:val="006132D7"/>
    <w:rsid w:val="00613346"/>
    <w:rsid w:val="00613CF7"/>
    <w:rsid w:val="006144D2"/>
    <w:rsid w:val="00614654"/>
    <w:rsid w:val="006148F9"/>
    <w:rsid w:val="00615354"/>
    <w:rsid w:val="0061556C"/>
    <w:rsid w:val="006155E7"/>
    <w:rsid w:val="006157B2"/>
    <w:rsid w:val="0061669B"/>
    <w:rsid w:val="00616FD6"/>
    <w:rsid w:val="0061736A"/>
    <w:rsid w:val="00617C9C"/>
    <w:rsid w:val="0062063D"/>
    <w:rsid w:val="00620781"/>
    <w:rsid w:val="00620BC3"/>
    <w:rsid w:val="006216F8"/>
    <w:rsid w:val="00621818"/>
    <w:rsid w:val="006220C9"/>
    <w:rsid w:val="0062215D"/>
    <w:rsid w:val="0062262D"/>
    <w:rsid w:val="00622B4D"/>
    <w:rsid w:val="00622B57"/>
    <w:rsid w:val="00622CA6"/>
    <w:rsid w:val="00623146"/>
    <w:rsid w:val="006237A8"/>
    <w:rsid w:val="0062440B"/>
    <w:rsid w:val="00624B69"/>
    <w:rsid w:val="00624BA2"/>
    <w:rsid w:val="0062648B"/>
    <w:rsid w:val="006264E3"/>
    <w:rsid w:val="006275E1"/>
    <w:rsid w:val="00627902"/>
    <w:rsid w:val="00627BFC"/>
    <w:rsid w:val="00627CEC"/>
    <w:rsid w:val="00627D4B"/>
    <w:rsid w:val="00627FFA"/>
    <w:rsid w:val="0063015D"/>
    <w:rsid w:val="006303C7"/>
    <w:rsid w:val="00631979"/>
    <w:rsid w:val="00631D5A"/>
    <w:rsid w:val="00632406"/>
    <w:rsid w:val="00632B7A"/>
    <w:rsid w:val="006331AB"/>
    <w:rsid w:val="0063324F"/>
    <w:rsid w:val="0063349B"/>
    <w:rsid w:val="006335B4"/>
    <w:rsid w:val="00634318"/>
    <w:rsid w:val="0063490A"/>
    <w:rsid w:val="00635664"/>
    <w:rsid w:val="006359DB"/>
    <w:rsid w:val="006365FB"/>
    <w:rsid w:val="00636B31"/>
    <w:rsid w:val="00637981"/>
    <w:rsid w:val="00637E11"/>
    <w:rsid w:val="00640254"/>
    <w:rsid w:val="006406C0"/>
    <w:rsid w:val="006407BE"/>
    <w:rsid w:val="006415D7"/>
    <w:rsid w:val="00641D0E"/>
    <w:rsid w:val="00641D2E"/>
    <w:rsid w:val="00642104"/>
    <w:rsid w:val="006421EA"/>
    <w:rsid w:val="00642443"/>
    <w:rsid w:val="006424AD"/>
    <w:rsid w:val="0064262C"/>
    <w:rsid w:val="00642821"/>
    <w:rsid w:val="00642ADD"/>
    <w:rsid w:val="00643235"/>
    <w:rsid w:val="0064333C"/>
    <w:rsid w:val="00643414"/>
    <w:rsid w:val="00643724"/>
    <w:rsid w:val="0064387A"/>
    <w:rsid w:val="006439BC"/>
    <w:rsid w:val="00643C98"/>
    <w:rsid w:val="006441A1"/>
    <w:rsid w:val="00645233"/>
    <w:rsid w:val="0064554D"/>
    <w:rsid w:val="00645958"/>
    <w:rsid w:val="00645CBA"/>
    <w:rsid w:val="00645ED1"/>
    <w:rsid w:val="006461F9"/>
    <w:rsid w:val="0064696F"/>
    <w:rsid w:val="00646E3C"/>
    <w:rsid w:val="006474A1"/>
    <w:rsid w:val="00647592"/>
    <w:rsid w:val="006476A3"/>
    <w:rsid w:val="00647747"/>
    <w:rsid w:val="006479EB"/>
    <w:rsid w:val="00650746"/>
    <w:rsid w:val="00650B17"/>
    <w:rsid w:val="00650C0D"/>
    <w:rsid w:val="00650F99"/>
    <w:rsid w:val="00651FAA"/>
    <w:rsid w:val="00652A17"/>
    <w:rsid w:val="00652E29"/>
    <w:rsid w:val="00652E64"/>
    <w:rsid w:val="006530B6"/>
    <w:rsid w:val="0065351A"/>
    <w:rsid w:val="0065358A"/>
    <w:rsid w:val="00655240"/>
    <w:rsid w:val="006553C1"/>
    <w:rsid w:val="00655B6F"/>
    <w:rsid w:val="00656166"/>
    <w:rsid w:val="006561AC"/>
    <w:rsid w:val="00656FBE"/>
    <w:rsid w:val="006573C0"/>
    <w:rsid w:val="006575B1"/>
    <w:rsid w:val="0065784F"/>
    <w:rsid w:val="00657A53"/>
    <w:rsid w:val="00657DAE"/>
    <w:rsid w:val="0066002C"/>
    <w:rsid w:val="00660056"/>
    <w:rsid w:val="00660926"/>
    <w:rsid w:val="00660CF4"/>
    <w:rsid w:val="00660E86"/>
    <w:rsid w:val="00661074"/>
    <w:rsid w:val="0066145C"/>
    <w:rsid w:val="00661F3C"/>
    <w:rsid w:val="0066227B"/>
    <w:rsid w:val="0066299C"/>
    <w:rsid w:val="0066326D"/>
    <w:rsid w:val="00663284"/>
    <w:rsid w:val="0066331E"/>
    <w:rsid w:val="00664357"/>
    <w:rsid w:val="006647F1"/>
    <w:rsid w:val="00664A03"/>
    <w:rsid w:val="00664DB9"/>
    <w:rsid w:val="00664EDE"/>
    <w:rsid w:val="0066571B"/>
    <w:rsid w:val="00665770"/>
    <w:rsid w:val="0066594F"/>
    <w:rsid w:val="00666609"/>
    <w:rsid w:val="00670061"/>
    <w:rsid w:val="00670C28"/>
    <w:rsid w:val="00671018"/>
    <w:rsid w:val="00671E51"/>
    <w:rsid w:val="0067300A"/>
    <w:rsid w:val="00673DDB"/>
    <w:rsid w:val="0067407D"/>
    <w:rsid w:val="00674104"/>
    <w:rsid w:val="00674415"/>
    <w:rsid w:val="00674661"/>
    <w:rsid w:val="00674E4D"/>
    <w:rsid w:val="0067502E"/>
    <w:rsid w:val="0067535A"/>
    <w:rsid w:val="00677061"/>
    <w:rsid w:val="0067719E"/>
    <w:rsid w:val="0067748D"/>
    <w:rsid w:val="00680BCD"/>
    <w:rsid w:val="00680BD3"/>
    <w:rsid w:val="006812BE"/>
    <w:rsid w:val="00681A85"/>
    <w:rsid w:val="00681C1A"/>
    <w:rsid w:val="0068298F"/>
    <w:rsid w:val="006829D2"/>
    <w:rsid w:val="0068394D"/>
    <w:rsid w:val="00683BD6"/>
    <w:rsid w:val="00683BF6"/>
    <w:rsid w:val="00683C95"/>
    <w:rsid w:val="006843DA"/>
    <w:rsid w:val="006844A7"/>
    <w:rsid w:val="006853F5"/>
    <w:rsid w:val="00685695"/>
    <w:rsid w:val="00685739"/>
    <w:rsid w:val="0068573D"/>
    <w:rsid w:val="00686372"/>
    <w:rsid w:val="00686E5E"/>
    <w:rsid w:val="00687C94"/>
    <w:rsid w:val="0069022F"/>
    <w:rsid w:val="006905B9"/>
    <w:rsid w:val="00691154"/>
    <w:rsid w:val="0069166E"/>
    <w:rsid w:val="00691BF2"/>
    <w:rsid w:val="0069210F"/>
    <w:rsid w:val="0069242F"/>
    <w:rsid w:val="00692815"/>
    <w:rsid w:val="00692927"/>
    <w:rsid w:val="00692BF8"/>
    <w:rsid w:val="00692ECA"/>
    <w:rsid w:val="00692F54"/>
    <w:rsid w:val="00693001"/>
    <w:rsid w:val="006933CA"/>
    <w:rsid w:val="006938E4"/>
    <w:rsid w:val="00693D0A"/>
    <w:rsid w:val="00693FD3"/>
    <w:rsid w:val="00694A88"/>
    <w:rsid w:val="00695A77"/>
    <w:rsid w:val="00695D0E"/>
    <w:rsid w:val="00696140"/>
    <w:rsid w:val="0069634A"/>
    <w:rsid w:val="006964C2"/>
    <w:rsid w:val="00696A33"/>
    <w:rsid w:val="006975A2"/>
    <w:rsid w:val="00697975"/>
    <w:rsid w:val="006A07F1"/>
    <w:rsid w:val="006A09D7"/>
    <w:rsid w:val="006A0B43"/>
    <w:rsid w:val="006A0E82"/>
    <w:rsid w:val="006A0F20"/>
    <w:rsid w:val="006A12F8"/>
    <w:rsid w:val="006A14A4"/>
    <w:rsid w:val="006A16D6"/>
    <w:rsid w:val="006A22A6"/>
    <w:rsid w:val="006A31A1"/>
    <w:rsid w:val="006A32BB"/>
    <w:rsid w:val="006A35AF"/>
    <w:rsid w:val="006A3B99"/>
    <w:rsid w:val="006A3BEC"/>
    <w:rsid w:val="006A3F65"/>
    <w:rsid w:val="006A4266"/>
    <w:rsid w:val="006A5275"/>
    <w:rsid w:val="006A5277"/>
    <w:rsid w:val="006A5713"/>
    <w:rsid w:val="006A63C7"/>
    <w:rsid w:val="006A6520"/>
    <w:rsid w:val="006A6569"/>
    <w:rsid w:val="006A77B4"/>
    <w:rsid w:val="006A7879"/>
    <w:rsid w:val="006A789D"/>
    <w:rsid w:val="006B10C1"/>
    <w:rsid w:val="006B2079"/>
    <w:rsid w:val="006B270D"/>
    <w:rsid w:val="006B2FB0"/>
    <w:rsid w:val="006B3406"/>
    <w:rsid w:val="006B3590"/>
    <w:rsid w:val="006B3C0B"/>
    <w:rsid w:val="006B5ADD"/>
    <w:rsid w:val="006B687E"/>
    <w:rsid w:val="006B69D8"/>
    <w:rsid w:val="006B6BCE"/>
    <w:rsid w:val="006B7161"/>
    <w:rsid w:val="006B7D79"/>
    <w:rsid w:val="006C0385"/>
    <w:rsid w:val="006C04CC"/>
    <w:rsid w:val="006C04E6"/>
    <w:rsid w:val="006C067D"/>
    <w:rsid w:val="006C0727"/>
    <w:rsid w:val="006C08FF"/>
    <w:rsid w:val="006C0A5F"/>
    <w:rsid w:val="006C11BE"/>
    <w:rsid w:val="006C1255"/>
    <w:rsid w:val="006C1AC8"/>
    <w:rsid w:val="006C1B89"/>
    <w:rsid w:val="006C1F1F"/>
    <w:rsid w:val="006C20A3"/>
    <w:rsid w:val="006C2719"/>
    <w:rsid w:val="006C388D"/>
    <w:rsid w:val="006C3964"/>
    <w:rsid w:val="006C3B55"/>
    <w:rsid w:val="006C3D27"/>
    <w:rsid w:val="006C3DBD"/>
    <w:rsid w:val="006C50B1"/>
    <w:rsid w:val="006C58A7"/>
    <w:rsid w:val="006C5B5D"/>
    <w:rsid w:val="006C5F1F"/>
    <w:rsid w:val="006C607A"/>
    <w:rsid w:val="006C64B1"/>
    <w:rsid w:val="006C6EB8"/>
    <w:rsid w:val="006C73C3"/>
    <w:rsid w:val="006C7D42"/>
    <w:rsid w:val="006C7DBA"/>
    <w:rsid w:val="006D0147"/>
    <w:rsid w:val="006D014E"/>
    <w:rsid w:val="006D060F"/>
    <w:rsid w:val="006D10D1"/>
    <w:rsid w:val="006D2234"/>
    <w:rsid w:val="006D2B45"/>
    <w:rsid w:val="006D33B5"/>
    <w:rsid w:val="006D3AB7"/>
    <w:rsid w:val="006D3EA5"/>
    <w:rsid w:val="006D4282"/>
    <w:rsid w:val="006D4FE7"/>
    <w:rsid w:val="006D5783"/>
    <w:rsid w:val="006D5893"/>
    <w:rsid w:val="006D5F4A"/>
    <w:rsid w:val="006D666C"/>
    <w:rsid w:val="006D6F59"/>
    <w:rsid w:val="006D7077"/>
    <w:rsid w:val="006E000A"/>
    <w:rsid w:val="006E0DC3"/>
    <w:rsid w:val="006E145F"/>
    <w:rsid w:val="006E1A7D"/>
    <w:rsid w:val="006E2A80"/>
    <w:rsid w:val="006E3B9E"/>
    <w:rsid w:val="006E3F25"/>
    <w:rsid w:val="006E49EB"/>
    <w:rsid w:val="006E4DD0"/>
    <w:rsid w:val="006E52BE"/>
    <w:rsid w:val="006E579B"/>
    <w:rsid w:val="006E59A4"/>
    <w:rsid w:val="006E5FA2"/>
    <w:rsid w:val="006E6758"/>
    <w:rsid w:val="006E79CB"/>
    <w:rsid w:val="006F0A53"/>
    <w:rsid w:val="006F0BD4"/>
    <w:rsid w:val="006F1AD6"/>
    <w:rsid w:val="006F1D1F"/>
    <w:rsid w:val="006F2899"/>
    <w:rsid w:val="006F2F0D"/>
    <w:rsid w:val="006F315D"/>
    <w:rsid w:val="006F3E94"/>
    <w:rsid w:val="006F3F75"/>
    <w:rsid w:val="006F430D"/>
    <w:rsid w:val="006F4B4D"/>
    <w:rsid w:val="006F4E3F"/>
    <w:rsid w:val="006F56DA"/>
    <w:rsid w:val="006F5C47"/>
    <w:rsid w:val="006F5CC1"/>
    <w:rsid w:val="006F5D7E"/>
    <w:rsid w:val="006F5EA5"/>
    <w:rsid w:val="006F6003"/>
    <w:rsid w:val="006F6B90"/>
    <w:rsid w:val="006F759E"/>
    <w:rsid w:val="006F784B"/>
    <w:rsid w:val="006F787D"/>
    <w:rsid w:val="006F7B02"/>
    <w:rsid w:val="0070022C"/>
    <w:rsid w:val="007005A0"/>
    <w:rsid w:val="00700A2A"/>
    <w:rsid w:val="00700B29"/>
    <w:rsid w:val="00700F22"/>
    <w:rsid w:val="007011ED"/>
    <w:rsid w:val="007014B2"/>
    <w:rsid w:val="00701D37"/>
    <w:rsid w:val="007022BE"/>
    <w:rsid w:val="00702681"/>
    <w:rsid w:val="00702726"/>
    <w:rsid w:val="00702DE4"/>
    <w:rsid w:val="0070385F"/>
    <w:rsid w:val="0070406F"/>
    <w:rsid w:val="0070416A"/>
    <w:rsid w:val="0070484D"/>
    <w:rsid w:val="0070493A"/>
    <w:rsid w:val="007049C1"/>
    <w:rsid w:val="0070594E"/>
    <w:rsid w:val="00705C15"/>
    <w:rsid w:val="00705D60"/>
    <w:rsid w:val="0070674F"/>
    <w:rsid w:val="0070728A"/>
    <w:rsid w:val="007072CB"/>
    <w:rsid w:val="007074B5"/>
    <w:rsid w:val="0071000F"/>
    <w:rsid w:val="00710131"/>
    <w:rsid w:val="00710246"/>
    <w:rsid w:val="00710994"/>
    <w:rsid w:val="00710BAA"/>
    <w:rsid w:val="00710CCC"/>
    <w:rsid w:val="00710E78"/>
    <w:rsid w:val="007116AD"/>
    <w:rsid w:val="007124FB"/>
    <w:rsid w:val="00712697"/>
    <w:rsid w:val="0071269F"/>
    <w:rsid w:val="00712987"/>
    <w:rsid w:val="00712DAE"/>
    <w:rsid w:val="00712DCC"/>
    <w:rsid w:val="007132AF"/>
    <w:rsid w:val="007132E8"/>
    <w:rsid w:val="0071372B"/>
    <w:rsid w:val="00713757"/>
    <w:rsid w:val="00713983"/>
    <w:rsid w:val="007141ED"/>
    <w:rsid w:val="007141F6"/>
    <w:rsid w:val="007144E8"/>
    <w:rsid w:val="00714602"/>
    <w:rsid w:val="00714B9C"/>
    <w:rsid w:val="0071504E"/>
    <w:rsid w:val="0071514E"/>
    <w:rsid w:val="0071533E"/>
    <w:rsid w:val="007158BD"/>
    <w:rsid w:val="00715F85"/>
    <w:rsid w:val="007160AB"/>
    <w:rsid w:val="00716605"/>
    <w:rsid w:val="00716912"/>
    <w:rsid w:val="00717858"/>
    <w:rsid w:val="00717872"/>
    <w:rsid w:val="00717A02"/>
    <w:rsid w:val="00717B93"/>
    <w:rsid w:val="00720368"/>
    <w:rsid w:val="007205C5"/>
    <w:rsid w:val="00720967"/>
    <w:rsid w:val="007211B6"/>
    <w:rsid w:val="00721B38"/>
    <w:rsid w:val="00721B9A"/>
    <w:rsid w:val="0072301B"/>
    <w:rsid w:val="00723157"/>
    <w:rsid w:val="00723D35"/>
    <w:rsid w:val="00723DEF"/>
    <w:rsid w:val="00723F0F"/>
    <w:rsid w:val="0072420E"/>
    <w:rsid w:val="007242B0"/>
    <w:rsid w:val="007248F3"/>
    <w:rsid w:val="00724950"/>
    <w:rsid w:val="00725532"/>
    <w:rsid w:val="00725B4B"/>
    <w:rsid w:val="00726A2D"/>
    <w:rsid w:val="007274E1"/>
    <w:rsid w:val="00727B6D"/>
    <w:rsid w:val="00730027"/>
    <w:rsid w:val="007305B7"/>
    <w:rsid w:val="00730695"/>
    <w:rsid w:val="00730950"/>
    <w:rsid w:val="00730B15"/>
    <w:rsid w:val="00730D24"/>
    <w:rsid w:val="00731BC0"/>
    <w:rsid w:val="00732A70"/>
    <w:rsid w:val="00733596"/>
    <w:rsid w:val="00733DAA"/>
    <w:rsid w:val="007345FF"/>
    <w:rsid w:val="00734997"/>
    <w:rsid w:val="00735514"/>
    <w:rsid w:val="0073558A"/>
    <w:rsid w:val="00735623"/>
    <w:rsid w:val="007358BC"/>
    <w:rsid w:val="00735D75"/>
    <w:rsid w:val="00735EB0"/>
    <w:rsid w:val="007360AF"/>
    <w:rsid w:val="007361A9"/>
    <w:rsid w:val="007376C3"/>
    <w:rsid w:val="0073774D"/>
    <w:rsid w:val="00737777"/>
    <w:rsid w:val="00737A81"/>
    <w:rsid w:val="00737D0D"/>
    <w:rsid w:val="00737F06"/>
    <w:rsid w:val="00740117"/>
    <w:rsid w:val="00740DFB"/>
    <w:rsid w:val="007411C5"/>
    <w:rsid w:val="00741CA4"/>
    <w:rsid w:val="00742E88"/>
    <w:rsid w:val="007433D8"/>
    <w:rsid w:val="007434C6"/>
    <w:rsid w:val="007438FF"/>
    <w:rsid w:val="00743F23"/>
    <w:rsid w:val="00743F55"/>
    <w:rsid w:val="00744ADD"/>
    <w:rsid w:val="00744C01"/>
    <w:rsid w:val="00745789"/>
    <w:rsid w:val="0074599A"/>
    <w:rsid w:val="00745EBA"/>
    <w:rsid w:val="0074627D"/>
    <w:rsid w:val="007463F8"/>
    <w:rsid w:val="007466B4"/>
    <w:rsid w:val="00746A9B"/>
    <w:rsid w:val="00746AC9"/>
    <w:rsid w:val="00746BEC"/>
    <w:rsid w:val="00746CFC"/>
    <w:rsid w:val="0074783F"/>
    <w:rsid w:val="00747EF0"/>
    <w:rsid w:val="00747F27"/>
    <w:rsid w:val="007505C0"/>
    <w:rsid w:val="007507C3"/>
    <w:rsid w:val="00750824"/>
    <w:rsid w:val="00750E17"/>
    <w:rsid w:val="00750F78"/>
    <w:rsid w:val="00751054"/>
    <w:rsid w:val="0075110E"/>
    <w:rsid w:val="0075125F"/>
    <w:rsid w:val="00751998"/>
    <w:rsid w:val="007522DA"/>
    <w:rsid w:val="0075271B"/>
    <w:rsid w:val="00752C21"/>
    <w:rsid w:val="0075393C"/>
    <w:rsid w:val="00753CE5"/>
    <w:rsid w:val="00755206"/>
    <w:rsid w:val="00755336"/>
    <w:rsid w:val="0075599C"/>
    <w:rsid w:val="00755CF0"/>
    <w:rsid w:val="00755D41"/>
    <w:rsid w:val="00756029"/>
    <w:rsid w:val="00756A99"/>
    <w:rsid w:val="00756CC7"/>
    <w:rsid w:val="00757069"/>
    <w:rsid w:val="00757596"/>
    <w:rsid w:val="00757C93"/>
    <w:rsid w:val="0076093F"/>
    <w:rsid w:val="00761553"/>
    <w:rsid w:val="00761EA5"/>
    <w:rsid w:val="00761F5C"/>
    <w:rsid w:val="00762128"/>
    <w:rsid w:val="00762C25"/>
    <w:rsid w:val="00762E4E"/>
    <w:rsid w:val="007631EE"/>
    <w:rsid w:val="00763375"/>
    <w:rsid w:val="00763469"/>
    <w:rsid w:val="0076489B"/>
    <w:rsid w:val="00764DA4"/>
    <w:rsid w:val="00764FD9"/>
    <w:rsid w:val="00765AB7"/>
    <w:rsid w:val="00765E02"/>
    <w:rsid w:val="00765F84"/>
    <w:rsid w:val="00765FD2"/>
    <w:rsid w:val="0076647B"/>
    <w:rsid w:val="00766C58"/>
    <w:rsid w:val="007674DA"/>
    <w:rsid w:val="00767576"/>
    <w:rsid w:val="00767E0D"/>
    <w:rsid w:val="00767E31"/>
    <w:rsid w:val="00767F67"/>
    <w:rsid w:val="007703A0"/>
    <w:rsid w:val="007704BB"/>
    <w:rsid w:val="00770572"/>
    <w:rsid w:val="00770CD6"/>
    <w:rsid w:val="00771400"/>
    <w:rsid w:val="00771C90"/>
    <w:rsid w:val="00771E92"/>
    <w:rsid w:val="007720C1"/>
    <w:rsid w:val="007725C6"/>
    <w:rsid w:val="00772D4E"/>
    <w:rsid w:val="00772E4E"/>
    <w:rsid w:val="00773681"/>
    <w:rsid w:val="00773761"/>
    <w:rsid w:val="00774445"/>
    <w:rsid w:val="00774736"/>
    <w:rsid w:val="00775B06"/>
    <w:rsid w:val="007766BB"/>
    <w:rsid w:val="00777064"/>
    <w:rsid w:val="00777276"/>
    <w:rsid w:val="007772DB"/>
    <w:rsid w:val="00777ABE"/>
    <w:rsid w:val="0078058B"/>
    <w:rsid w:val="007809D5"/>
    <w:rsid w:val="00780BE0"/>
    <w:rsid w:val="00780EBF"/>
    <w:rsid w:val="00780F63"/>
    <w:rsid w:val="00781946"/>
    <w:rsid w:val="00781BF7"/>
    <w:rsid w:val="00782936"/>
    <w:rsid w:val="007829CF"/>
    <w:rsid w:val="007836B3"/>
    <w:rsid w:val="00783C17"/>
    <w:rsid w:val="0078403C"/>
    <w:rsid w:val="007847CE"/>
    <w:rsid w:val="00785469"/>
    <w:rsid w:val="007861DA"/>
    <w:rsid w:val="007865ED"/>
    <w:rsid w:val="00786896"/>
    <w:rsid w:val="0078747A"/>
    <w:rsid w:val="007903E7"/>
    <w:rsid w:val="00790706"/>
    <w:rsid w:val="00790F74"/>
    <w:rsid w:val="00791161"/>
    <w:rsid w:val="00791995"/>
    <w:rsid w:val="00791FDA"/>
    <w:rsid w:val="00791FE4"/>
    <w:rsid w:val="007926F3"/>
    <w:rsid w:val="00792B61"/>
    <w:rsid w:val="0079308A"/>
    <w:rsid w:val="00793403"/>
    <w:rsid w:val="00793534"/>
    <w:rsid w:val="00794260"/>
    <w:rsid w:val="007950DE"/>
    <w:rsid w:val="00795E6B"/>
    <w:rsid w:val="0079696D"/>
    <w:rsid w:val="00797135"/>
    <w:rsid w:val="007973DC"/>
    <w:rsid w:val="00797FDC"/>
    <w:rsid w:val="007A09B0"/>
    <w:rsid w:val="007A1569"/>
    <w:rsid w:val="007A1CF7"/>
    <w:rsid w:val="007A24FF"/>
    <w:rsid w:val="007A2A65"/>
    <w:rsid w:val="007A2ED6"/>
    <w:rsid w:val="007A360C"/>
    <w:rsid w:val="007A39D6"/>
    <w:rsid w:val="007A3CA9"/>
    <w:rsid w:val="007A414F"/>
    <w:rsid w:val="007A461D"/>
    <w:rsid w:val="007A4782"/>
    <w:rsid w:val="007A4853"/>
    <w:rsid w:val="007A50D8"/>
    <w:rsid w:val="007A5F5F"/>
    <w:rsid w:val="007A6D88"/>
    <w:rsid w:val="007A75D1"/>
    <w:rsid w:val="007A7696"/>
    <w:rsid w:val="007B0678"/>
    <w:rsid w:val="007B0BC1"/>
    <w:rsid w:val="007B0DEF"/>
    <w:rsid w:val="007B13ED"/>
    <w:rsid w:val="007B18AE"/>
    <w:rsid w:val="007B1E1A"/>
    <w:rsid w:val="007B25BD"/>
    <w:rsid w:val="007B261E"/>
    <w:rsid w:val="007B32E5"/>
    <w:rsid w:val="007B3E47"/>
    <w:rsid w:val="007B528B"/>
    <w:rsid w:val="007B52AC"/>
    <w:rsid w:val="007B57AC"/>
    <w:rsid w:val="007B7338"/>
    <w:rsid w:val="007B7630"/>
    <w:rsid w:val="007B7C0C"/>
    <w:rsid w:val="007C0AF6"/>
    <w:rsid w:val="007C1081"/>
    <w:rsid w:val="007C13C7"/>
    <w:rsid w:val="007C1425"/>
    <w:rsid w:val="007C1CBD"/>
    <w:rsid w:val="007C22F3"/>
    <w:rsid w:val="007C23C9"/>
    <w:rsid w:val="007C27E5"/>
    <w:rsid w:val="007C2BEE"/>
    <w:rsid w:val="007C2E1D"/>
    <w:rsid w:val="007C31F5"/>
    <w:rsid w:val="007C3395"/>
    <w:rsid w:val="007C391F"/>
    <w:rsid w:val="007C3C2A"/>
    <w:rsid w:val="007C41B7"/>
    <w:rsid w:val="007C44C9"/>
    <w:rsid w:val="007C467E"/>
    <w:rsid w:val="007C4E37"/>
    <w:rsid w:val="007C510F"/>
    <w:rsid w:val="007C6D23"/>
    <w:rsid w:val="007C729C"/>
    <w:rsid w:val="007C7995"/>
    <w:rsid w:val="007D1B76"/>
    <w:rsid w:val="007D2825"/>
    <w:rsid w:val="007D2C97"/>
    <w:rsid w:val="007D2FCC"/>
    <w:rsid w:val="007D316A"/>
    <w:rsid w:val="007D3B35"/>
    <w:rsid w:val="007D3C88"/>
    <w:rsid w:val="007D4274"/>
    <w:rsid w:val="007D5722"/>
    <w:rsid w:val="007D5A52"/>
    <w:rsid w:val="007D5EB4"/>
    <w:rsid w:val="007D61CC"/>
    <w:rsid w:val="007D64C5"/>
    <w:rsid w:val="007D65B5"/>
    <w:rsid w:val="007D7156"/>
    <w:rsid w:val="007D7779"/>
    <w:rsid w:val="007D7F45"/>
    <w:rsid w:val="007E09D4"/>
    <w:rsid w:val="007E0ACF"/>
    <w:rsid w:val="007E2017"/>
    <w:rsid w:val="007E2495"/>
    <w:rsid w:val="007E293C"/>
    <w:rsid w:val="007E3186"/>
    <w:rsid w:val="007E42DD"/>
    <w:rsid w:val="007E4446"/>
    <w:rsid w:val="007E49E3"/>
    <w:rsid w:val="007E49F5"/>
    <w:rsid w:val="007E4EFA"/>
    <w:rsid w:val="007E5BFC"/>
    <w:rsid w:val="007E6656"/>
    <w:rsid w:val="007E744B"/>
    <w:rsid w:val="007E79C1"/>
    <w:rsid w:val="007F00C8"/>
    <w:rsid w:val="007F0252"/>
    <w:rsid w:val="007F0DC4"/>
    <w:rsid w:val="007F11D0"/>
    <w:rsid w:val="007F1BCA"/>
    <w:rsid w:val="007F1CFB"/>
    <w:rsid w:val="007F2AF6"/>
    <w:rsid w:val="007F2B41"/>
    <w:rsid w:val="007F318C"/>
    <w:rsid w:val="007F34BA"/>
    <w:rsid w:val="007F37E3"/>
    <w:rsid w:val="007F41F4"/>
    <w:rsid w:val="007F4CBA"/>
    <w:rsid w:val="007F4D8A"/>
    <w:rsid w:val="007F5748"/>
    <w:rsid w:val="007F58D7"/>
    <w:rsid w:val="007F5C71"/>
    <w:rsid w:val="007F6397"/>
    <w:rsid w:val="007F6405"/>
    <w:rsid w:val="007F7C37"/>
    <w:rsid w:val="007F7EEE"/>
    <w:rsid w:val="008000C3"/>
    <w:rsid w:val="00800454"/>
    <w:rsid w:val="008004E3"/>
    <w:rsid w:val="00800EBA"/>
    <w:rsid w:val="00801A90"/>
    <w:rsid w:val="00801F4D"/>
    <w:rsid w:val="008020C5"/>
    <w:rsid w:val="00802F30"/>
    <w:rsid w:val="00802F76"/>
    <w:rsid w:val="008033D7"/>
    <w:rsid w:val="0080344B"/>
    <w:rsid w:val="00803AC7"/>
    <w:rsid w:val="008042E2"/>
    <w:rsid w:val="0080469D"/>
    <w:rsid w:val="008047FB"/>
    <w:rsid w:val="00804E48"/>
    <w:rsid w:val="00804EA1"/>
    <w:rsid w:val="00804FB6"/>
    <w:rsid w:val="00805193"/>
    <w:rsid w:val="00805A08"/>
    <w:rsid w:val="00805BF0"/>
    <w:rsid w:val="008062CB"/>
    <w:rsid w:val="00806D22"/>
    <w:rsid w:val="008073B3"/>
    <w:rsid w:val="00807A34"/>
    <w:rsid w:val="00807BBA"/>
    <w:rsid w:val="00807E05"/>
    <w:rsid w:val="00810064"/>
    <w:rsid w:val="008101FB"/>
    <w:rsid w:val="00810F87"/>
    <w:rsid w:val="00811759"/>
    <w:rsid w:val="008121EC"/>
    <w:rsid w:val="008122BB"/>
    <w:rsid w:val="0081232B"/>
    <w:rsid w:val="00812753"/>
    <w:rsid w:val="00812870"/>
    <w:rsid w:val="008130EC"/>
    <w:rsid w:val="00813468"/>
    <w:rsid w:val="00813F3F"/>
    <w:rsid w:val="00814C7E"/>
    <w:rsid w:val="00814EA1"/>
    <w:rsid w:val="0081507F"/>
    <w:rsid w:val="00815A86"/>
    <w:rsid w:val="00815C9E"/>
    <w:rsid w:val="00815F65"/>
    <w:rsid w:val="00816428"/>
    <w:rsid w:val="0081658E"/>
    <w:rsid w:val="00816A16"/>
    <w:rsid w:val="00816CC4"/>
    <w:rsid w:val="0081728C"/>
    <w:rsid w:val="00817548"/>
    <w:rsid w:val="00817AC1"/>
    <w:rsid w:val="00817D25"/>
    <w:rsid w:val="0082085A"/>
    <w:rsid w:val="00820DD5"/>
    <w:rsid w:val="00820F8F"/>
    <w:rsid w:val="00821034"/>
    <w:rsid w:val="00822D20"/>
    <w:rsid w:val="008239E9"/>
    <w:rsid w:val="00824079"/>
    <w:rsid w:val="0082419F"/>
    <w:rsid w:val="00824694"/>
    <w:rsid w:val="00826152"/>
    <w:rsid w:val="008261DE"/>
    <w:rsid w:val="00826C91"/>
    <w:rsid w:val="00827110"/>
    <w:rsid w:val="0082747A"/>
    <w:rsid w:val="0082779E"/>
    <w:rsid w:val="00827923"/>
    <w:rsid w:val="0082794D"/>
    <w:rsid w:val="00830523"/>
    <w:rsid w:val="008306B7"/>
    <w:rsid w:val="0083089E"/>
    <w:rsid w:val="00831145"/>
    <w:rsid w:val="008312A9"/>
    <w:rsid w:val="00831981"/>
    <w:rsid w:val="008322B2"/>
    <w:rsid w:val="00832F93"/>
    <w:rsid w:val="008336BA"/>
    <w:rsid w:val="00833B6F"/>
    <w:rsid w:val="00833E75"/>
    <w:rsid w:val="008345E9"/>
    <w:rsid w:val="008346E0"/>
    <w:rsid w:val="0083492D"/>
    <w:rsid w:val="0083541E"/>
    <w:rsid w:val="00835C8E"/>
    <w:rsid w:val="00835CB4"/>
    <w:rsid w:val="00835E81"/>
    <w:rsid w:val="00836621"/>
    <w:rsid w:val="00836C57"/>
    <w:rsid w:val="008371D2"/>
    <w:rsid w:val="008374B4"/>
    <w:rsid w:val="00837636"/>
    <w:rsid w:val="00837C72"/>
    <w:rsid w:val="00840515"/>
    <w:rsid w:val="008405A9"/>
    <w:rsid w:val="00840C93"/>
    <w:rsid w:val="00840E44"/>
    <w:rsid w:val="008411BF"/>
    <w:rsid w:val="008411EC"/>
    <w:rsid w:val="008413FB"/>
    <w:rsid w:val="008414F6"/>
    <w:rsid w:val="00841B64"/>
    <w:rsid w:val="00841FF2"/>
    <w:rsid w:val="008422E2"/>
    <w:rsid w:val="00842329"/>
    <w:rsid w:val="00843B05"/>
    <w:rsid w:val="00843EA2"/>
    <w:rsid w:val="008445EF"/>
    <w:rsid w:val="00845B22"/>
    <w:rsid w:val="0084604F"/>
    <w:rsid w:val="00846315"/>
    <w:rsid w:val="00846800"/>
    <w:rsid w:val="00846A7E"/>
    <w:rsid w:val="00846AFD"/>
    <w:rsid w:val="00846D26"/>
    <w:rsid w:val="0084702F"/>
    <w:rsid w:val="00847156"/>
    <w:rsid w:val="00847970"/>
    <w:rsid w:val="00847AE7"/>
    <w:rsid w:val="00847AFA"/>
    <w:rsid w:val="00847B01"/>
    <w:rsid w:val="00850558"/>
    <w:rsid w:val="008507BA"/>
    <w:rsid w:val="008508C9"/>
    <w:rsid w:val="00850F2A"/>
    <w:rsid w:val="008510BE"/>
    <w:rsid w:val="00851139"/>
    <w:rsid w:val="00851263"/>
    <w:rsid w:val="0085141F"/>
    <w:rsid w:val="00851428"/>
    <w:rsid w:val="00852A48"/>
    <w:rsid w:val="00854596"/>
    <w:rsid w:val="0085554E"/>
    <w:rsid w:val="00855B73"/>
    <w:rsid w:val="00855FF5"/>
    <w:rsid w:val="00856084"/>
    <w:rsid w:val="0085680C"/>
    <w:rsid w:val="008574DE"/>
    <w:rsid w:val="00857925"/>
    <w:rsid w:val="00857FFD"/>
    <w:rsid w:val="00860DA5"/>
    <w:rsid w:val="00861211"/>
    <w:rsid w:val="0086238C"/>
    <w:rsid w:val="00862D95"/>
    <w:rsid w:val="00863005"/>
    <w:rsid w:val="008630E7"/>
    <w:rsid w:val="00863CE8"/>
    <w:rsid w:val="00864609"/>
    <w:rsid w:val="008649E7"/>
    <w:rsid w:val="00864EA7"/>
    <w:rsid w:val="00865743"/>
    <w:rsid w:val="0086589C"/>
    <w:rsid w:val="00865ED3"/>
    <w:rsid w:val="00866241"/>
    <w:rsid w:val="008662DF"/>
    <w:rsid w:val="00866590"/>
    <w:rsid w:val="00866A91"/>
    <w:rsid w:val="00866F9B"/>
    <w:rsid w:val="00867361"/>
    <w:rsid w:val="00867DCE"/>
    <w:rsid w:val="00870421"/>
    <w:rsid w:val="008726A6"/>
    <w:rsid w:val="00872C03"/>
    <w:rsid w:val="00872D61"/>
    <w:rsid w:val="0087327A"/>
    <w:rsid w:val="0087374F"/>
    <w:rsid w:val="00873C97"/>
    <w:rsid w:val="00874050"/>
    <w:rsid w:val="00874073"/>
    <w:rsid w:val="00874468"/>
    <w:rsid w:val="0087600F"/>
    <w:rsid w:val="008760DE"/>
    <w:rsid w:val="00876372"/>
    <w:rsid w:val="00876443"/>
    <w:rsid w:val="00876444"/>
    <w:rsid w:val="008764BC"/>
    <w:rsid w:val="00880006"/>
    <w:rsid w:val="008800D6"/>
    <w:rsid w:val="00880C04"/>
    <w:rsid w:val="00880E41"/>
    <w:rsid w:val="00880E50"/>
    <w:rsid w:val="00880FCD"/>
    <w:rsid w:val="008811D5"/>
    <w:rsid w:val="00881262"/>
    <w:rsid w:val="008815C6"/>
    <w:rsid w:val="008815D9"/>
    <w:rsid w:val="00881A4B"/>
    <w:rsid w:val="00882666"/>
    <w:rsid w:val="00883414"/>
    <w:rsid w:val="00883E3F"/>
    <w:rsid w:val="008845EC"/>
    <w:rsid w:val="00885182"/>
    <w:rsid w:val="00885256"/>
    <w:rsid w:val="00885638"/>
    <w:rsid w:val="00887124"/>
    <w:rsid w:val="00887149"/>
    <w:rsid w:val="00887283"/>
    <w:rsid w:val="0088774B"/>
    <w:rsid w:val="00890555"/>
    <w:rsid w:val="0089080E"/>
    <w:rsid w:val="00890A54"/>
    <w:rsid w:val="00890EE6"/>
    <w:rsid w:val="00891733"/>
    <w:rsid w:val="008918D1"/>
    <w:rsid w:val="0089195C"/>
    <w:rsid w:val="00891D46"/>
    <w:rsid w:val="00892614"/>
    <w:rsid w:val="0089263A"/>
    <w:rsid w:val="008927AF"/>
    <w:rsid w:val="008928D3"/>
    <w:rsid w:val="00892AA6"/>
    <w:rsid w:val="00892E14"/>
    <w:rsid w:val="0089318D"/>
    <w:rsid w:val="008943D1"/>
    <w:rsid w:val="00894466"/>
    <w:rsid w:val="00894543"/>
    <w:rsid w:val="00894A82"/>
    <w:rsid w:val="00895F9C"/>
    <w:rsid w:val="00896FF7"/>
    <w:rsid w:val="00897066"/>
    <w:rsid w:val="008A0ABD"/>
    <w:rsid w:val="008A0AF1"/>
    <w:rsid w:val="008A0FE3"/>
    <w:rsid w:val="008A10D0"/>
    <w:rsid w:val="008A15C3"/>
    <w:rsid w:val="008A16E1"/>
    <w:rsid w:val="008A1B24"/>
    <w:rsid w:val="008A1F2E"/>
    <w:rsid w:val="008A1FBB"/>
    <w:rsid w:val="008A2116"/>
    <w:rsid w:val="008A23C8"/>
    <w:rsid w:val="008A2DC0"/>
    <w:rsid w:val="008A2F6F"/>
    <w:rsid w:val="008A37C8"/>
    <w:rsid w:val="008A4365"/>
    <w:rsid w:val="008A4939"/>
    <w:rsid w:val="008A4D7C"/>
    <w:rsid w:val="008A59A9"/>
    <w:rsid w:val="008A5D64"/>
    <w:rsid w:val="008A6124"/>
    <w:rsid w:val="008A6167"/>
    <w:rsid w:val="008A648E"/>
    <w:rsid w:val="008A7A55"/>
    <w:rsid w:val="008A7C5D"/>
    <w:rsid w:val="008B01B1"/>
    <w:rsid w:val="008B05EA"/>
    <w:rsid w:val="008B118F"/>
    <w:rsid w:val="008B1D39"/>
    <w:rsid w:val="008B2B76"/>
    <w:rsid w:val="008B2FAC"/>
    <w:rsid w:val="008B3292"/>
    <w:rsid w:val="008B3331"/>
    <w:rsid w:val="008B387B"/>
    <w:rsid w:val="008B5588"/>
    <w:rsid w:val="008B5C56"/>
    <w:rsid w:val="008B6098"/>
    <w:rsid w:val="008B62C9"/>
    <w:rsid w:val="008B6493"/>
    <w:rsid w:val="008B6BDD"/>
    <w:rsid w:val="008B6E01"/>
    <w:rsid w:val="008B706D"/>
    <w:rsid w:val="008B716F"/>
    <w:rsid w:val="008B735D"/>
    <w:rsid w:val="008B7BFF"/>
    <w:rsid w:val="008B7C84"/>
    <w:rsid w:val="008B7E92"/>
    <w:rsid w:val="008C08CE"/>
    <w:rsid w:val="008C0B11"/>
    <w:rsid w:val="008C0FBF"/>
    <w:rsid w:val="008C1663"/>
    <w:rsid w:val="008C1A89"/>
    <w:rsid w:val="008C202A"/>
    <w:rsid w:val="008C3327"/>
    <w:rsid w:val="008C36F3"/>
    <w:rsid w:val="008C3AD9"/>
    <w:rsid w:val="008C3F20"/>
    <w:rsid w:val="008C4978"/>
    <w:rsid w:val="008C53FF"/>
    <w:rsid w:val="008C5459"/>
    <w:rsid w:val="008C54BE"/>
    <w:rsid w:val="008C55F5"/>
    <w:rsid w:val="008C5A59"/>
    <w:rsid w:val="008C5AB3"/>
    <w:rsid w:val="008C5D00"/>
    <w:rsid w:val="008C5F02"/>
    <w:rsid w:val="008C6268"/>
    <w:rsid w:val="008C6558"/>
    <w:rsid w:val="008C6947"/>
    <w:rsid w:val="008C6CD5"/>
    <w:rsid w:val="008C6D70"/>
    <w:rsid w:val="008C6F9B"/>
    <w:rsid w:val="008C72B6"/>
    <w:rsid w:val="008C7FCA"/>
    <w:rsid w:val="008D0B6B"/>
    <w:rsid w:val="008D1B22"/>
    <w:rsid w:val="008D1BF8"/>
    <w:rsid w:val="008D2384"/>
    <w:rsid w:val="008D2DF2"/>
    <w:rsid w:val="008D3047"/>
    <w:rsid w:val="008D3873"/>
    <w:rsid w:val="008D46E3"/>
    <w:rsid w:val="008D4B70"/>
    <w:rsid w:val="008D4D8F"/>
    <w:rsid w:val="008D5649"/>
    <w:rsid w:val="008D592D"/>
    <w:rsid w:val="008D7260"/>
    <w:rsid w:val="008D72A8"/>
    <w:rsid w:val="008D7783"/>
    <w:rsid w:val="008E016F"/>
    <w:rsid w:val="008E0C2D"/>
    <w:rsid w:val="008E0F8C"/>
    <w:rsid w:val="008E104C"/>
    <w:rsid w:val="008E10E0"/>
    <w:rsid w:val="008E14F1"/>
    <w:rsid w:val="008E17A5"/>
    <w:rsid w:val="008E1C4F"/>
    <w:rsid w:val="008E2467"/>
    <w:rsid w:val="008E2686"/>
    <w:rsid w:val="008E3083"/>
    <w:rsid w:val="008E360A"/>
    <w:rsid w:val="008E3C83"/>
    <w:rsid w:val="008E4ACA"/>
    <w:rsid w:val="008E4FCB"/>
    <w:rsid w:val="008E5213"/>
    <w:rsid w:val="008E5496"/>
    <w:rsid w:val="008E63C6"/>
    <w:rsid w:val="008E6861"/>
    <w:rsid w:val="008E6BFA"/>
    <w:rsid w:val="008E72B7"/>
    <w:rsid w:val="008E76D1"/>
    <w:rsid w:val="008E76DA"/>
    <w:rsid w:val="008E7AC0"/>
    <w:rsid w:val="008F0170"/>
    <w:rsid w:val="008F02B4"/>
    <w:rsid w:val="008F041C"/>
    <w:rsid w:val="008F188A"/>
    <w:rsid w:val="008F2DA7"/>
    <w:rsid w:val="008F302B"/>
    <w:rsid w:val="008F3506"/>
    <w:rsid w:val="008F36DF"/>
    <w:rsid w:val="008F3AB8"/>
    <w:rsid w:val="008F4067"/>
    <w:rsid w:val="008F4248"/>
    <w:rsid w:val="008F4346"/>
    <w:rsid w:val="008F4AE5"/>
    <w:rsid w:val="008F51CB"/>
    <w:rsid w:val="008F59C8"/>
    <w:rsid w:val="008F5B4D"/>
    <w:rsid w:val="008F6808"/>
    <w:rsid w:val="008F70F8"/>
    <w:rsid w:val="008F75B6"/>
    <w:rsid w:val="008F7881"/>
    <w:rsid w:val="00900BD9"/>
    <w:rsid w:val="00900C4B"/>
    <w:rsid w:val="00901468"/>
    <w:rsid w:val="0090255E"/>
    <w:rsid w:val="00903645"/>
    <w:rsid w:val="0090451B"/>
    <w:rsid w:val="00904808"/>
    <w:rsid w:val="00904CA7"/>
    <w:rsid w:val="00904ED7"/>
    <w:rsid w:val="009050C6"/>
    <w:rsid w:val="0090557F"/>
    <w:rsid w:val="0090560D"/>
    <w:rsid w:val="009066F6"/>
    <w:rsid w:val="00906AAC"/>
    <w:rsid w:val="009073DF"/>
    <w:rsid w:val="00907ACC"/>
    <w:rsid w:val="00907D13"/>
    <w:rsid w:val="00907ED1"/>
    <w:rsid w:val="00910B07"/>
    <w:rsid w:val="00911562"/>
    <w:rsid w:val="00911B04"/>
    <w:rsid w:val="00911EC9"/>
    <w:rsid w:val="009121A5"/>
    <w:rsid w:val="009129D1"/>
    <w:rsid w:val="00912DC5"/>
    <w:rsid w:val="00913508"/>
    <w:rsid w:val="00913516"/>
    <w:rsid w:val="009138EA"/>
    <w:rsid w:val="00913C12"/>
    <w:rsid w:val="00913FA8"/>
    <w:rsid w:val="00914E42"/>
    <w:rsid w:val="00914EE6"/>
    <w:rsid w:val="00914FFD"/>
    <w:rsid w:val="009154A0"/>
    <w:rsid w:val="009157D8"/>
    <w:rsid w:val="00915B71"/>
    <w:rsid w:val="009161C8"/>
    <w:rsid w:val="00916219"/>
    <w:rsid w:val="0091655A"/>
    <w:rsid w:val="009169C9"/>
    <w:rsid w:val="009170B8"/>
    <w:rsid w:val="0091745E"/>
    <w:rsid w:val="009209AF"/>
    <w:rsid w:val="00920A31"/>
    <w:rsid w:val="00920B8A"/>
    <w:rsid w:val="00921216"/>
    <w:rsid w:val="00921994"/>
    <w:rsid w:val="00921F88"/>
    <w:rsid w:val="0092316A"/>
    <w:rsid w:val="00923311"/>
    <w:rsid w:val="00923450"/>
    <w:rsid w:val="009238BA"/>
    <w:rsid w:val="00923941"/>
    <w:rsid w:val="009243A7"/>
    <w:rsid w:val="0092448C"/>
    <w:rsid w:val="00924A98"/>
    <w:rsid w:val="009253F3"/>
    <w:rsid w:val="00925546"/>
    <w:rsid w:val="00925643"/>
    <w:rsid w:val="00925D14"/>
    <w:rsid w:val="00925EDB"/>
    <w:rsid w:val="00926002"/>
    <w:rsid w:val="0092607C"/>
    <w:rsid w:val="009260D3"/>
    <w:rsid w:val="00926B2E"/>
    <w:rsid w:val="00926B4F"/>
    <w:rsid w:val="00926BA2"/>
    <w:rsid w:val="00926FEA"/>
    <w:rsid w:val="009301D5"/>
    <w:rsid w:val="009302E0"/>
    <w:rsid w:val="009306A6"/>
    <w:rsid w:val="00931986"/>
    <w:rsid w:val="0093256C"/>
    <w:rsid w:val="00932E93"/>
    <w:rsid w:val="009330DF"/>
    <w:rsid w:val="00933331"/>
    <w:rsid w:val="00933433"/>
    <w:rsid w:val="009334DA"/>
    <w:rsid w:val="009336FD"/>
    <w:rsid w:val="009338EB"/>
    <w:rsid w:val="00933B96"/>
    <w:rsid w:val="00933FF3"/>
    <w:rsid w:val="00934571"/>
    <w:rsid w:val="009345C8"/>
    <w:rsid w:val="00934BE0"/>
    <w:rsid w:val="00934E22"/>
    <w:rsid w:val="009357CA"/>
    <w:rsid w:val="00935A38"/>
    <w:rsid w:val="00935EA9"/>
    <w:rsid w:val="00935F6C"/>
    <w:rsid w:val="00935F74"/>
    <w:rsid w:val="00936649"/>
    <w:rsid w:val="00937B8A"/>
    <w:rsid w:val="00937C7F"/>
    <w:rsid w:val="00940374"/>
    <w:rsid w:val="00940556"/>
    <w:rsid w:val="00940721"/>
    <w:rsid w:val="00940788"/>
    <w:rsid w:val="0094090C"/>
    <w:rsid w:val="00940AF5"/>
    <w:rsid w:val="009411F6"/>
    <w:rsid w:val="009417BB"/>
    <w:rsid w:val="00941BA7"/>
    <w:rsid w:val="00942F15"/>
    <w:rsid w:val="00943027"/>
    <w:rsid w:val="0094361F"/>
    <w:rsid w:val="00944E49"/>
    <w:rsid w:val="009454B4"/>
    <w:rsid w:val="00945ACC"/>
    <w:rsid w:val="00945F38"/>
    <w:rsid w:val="00946002"/>
    <w:rsid w:val="0094714D"/>
    <w:rsid w:val="00947446"/>
    <w:rsid w:val="00947834"/>
    <w:rsid w:val="00947CFF"/>
    <w:rsid w:val="00947EC6"/>
    <w:rsid w:val="009509FE"/>
    <w:rsid w:val="009518E4"/>
    <w:rsid w:val="009520C5"/>
    <w:rsid w:val="00952286"/>
    <w:rsid w:val="00952832"/>
    <w:rsid w:val="00952D1B"/>
    <w:rsid w:val="00952F78"/>
    <w:rsid w:val="009536BA"/>
    <w:rsid w:val="009539C8"/>
    <w:rsid w:val="0095446F"/>
    <w:rsid w:val="0095544D"/>
    <w:rsid w:val="009556CF"/>
    <w:rsid w:val="00956524"/>
    <w:rsid w:val="00956A94"/>
    <w:rsid w:val="009609D0"/>
    <w:rsid w:val="00960CBD"/>
    <w:rsid w:val="00960DB7"/>
    <w:rsid w:val="00961149"/>
    <w:rsid w:val="009612AD"/>
    <w:rsid w:val="00961442"/>
    <w:rsid w:val="009614C9"/>
    <w:rsid w:val="00961971"/>
    <w:rsid w:val="00961E83"/>
    <w:rsid w:val="00962C95"/>
    <w:rsid w:val="00963086"/>
    <w:rsid w:val="009635A1"/>
    <w:rsid w:val="0096376B"/>
    <w:rsid w:val="00963A4E"/>
    <w:rsid w:val="009640ED"/>
    <w:rsid w:val="009641E0"/>
    <w:rsid w:val="0096453B"/>
    <w:rsid w:val="009647FA"/>
    <w:rsid w:val="00964AC7"/>
    <w:rsid w:val="00964E1B"/>
    <w:rsid w:val="0096566E"/>
    <w:rsid w:val="00965999"/>
    <w:rsid w:val="00966C8C"/>
    <w:rsid w:val="00966F23"/>
    <w:rsid w:val="00967741"/>
    <w:rsid w:val="009706C7"/>
    <w:rsid w:val="00970CFC"/>
    <w:rsid w:val="00971135"/>
    <w:rsid w:val="00971300"/>
    <w:rsid w:val="009715D6"/>
    <w:rsid w:val="00971817"/>
    <w:rsid w:val="00971FD6"/>
    <w:rsid w:val="009723E9"/>
    <w:rsid w:val="00972AB1"/>
    <w:rsid w:val="00972AB6"/>
    <w:rsid w:val="009749BC"/>
    <w:rsid w:val="009750A4"/>
    <w:rsid w:val="009750B2"/>
    <w:rsid w:val="009752F1"/>
    <w:rsid w:val="00975A7E"/>
    <w:rsid w:val="00976466"/>
    <w:rsid w:val="0097651B"/>
    <w:rsid w:val="009765D6"/>
    <w:rsid w:val="0097673A"/>
    <w:rsid w:val="0097699D"/>
    <w:rsid w:val="00976AE3"/>
    <w:rsid w:val="00976B79"/>
    <w:rsid w:val="00976C2D"/>
    <w:rsid w:val="00976D21"/>
    <w:rsid w:val="0097713F"/>
    <w:rsid w:val="009779F7"/>
    <w:rsid w:val="00977A50"/>
    <w:rsid w:val="00977B3D"/>
    <w:rsid w:val="00980D48"/>
    <w:rsid w:val="009811D7"/>
    <w:rsid w:val="00982295"/>
    <w:rsid w:val="00982ABF"/>
    <w:rsid w:val="00983453"/>
    <w:rsid w:val="0098383D"/>
    <w:rsid w:val="0098400E"/>
    <w:rsid w:val="0098410A"/>
    <w:rsid w:val="00984247"/>
    <w:rsid w:val="00984EAE"/>
    <w:rsid w:val="00985288"/>
    <w:rsid w:val="00985623"/>
    <w:rsid w:val="00985732"/>
    <w:rsid w:val="0098576E"/>
    <w:rsid w:val="009859FA"/>
    <w:rsid w:val="00985A9F"/>
    <w:rsid w:val="00985F7E"/>
    <w:rsid w:val="009873FD"/>
    <w:rsid w:val="00987981"/>
    <w:rsid w:val="00987E41"/>
    <w:rsid w:val="00987E8C"/>
    <w:rsid w:val="00987EBE"/>
    <w:rsid w:val="009917FB"/>
    <w:rsid w:val="009925E7"/>
    <w:rsid w:val="009927D7"/>
    <w:rsid w:val="00992C6D"/>
    <w:rsid w:val="00993FE1"/>
    <w:rsid w:val="0099415B"/>
    <w:rsid w:val="009943AF"/>
    <w:rsid w:val="00994B33"/>
    <w:rsid w:val="00994D35"/>
    <w:rsid w:val="00994EEF"/>
    <w:rsid w:val="00995781"/>
    <w:rsid w:val="009958A1"/>
    <w:rsid w:val="00995CD7"/>
    <w:rsid w:val="00996D24"/>
    <w:rsid w:val="00996F80"/>
    <w:rsid w:val="00996FA9"/>
    <w:rsid w:val="00997297"/>
    <w:rsid w:val="00997D90"/>
    <w:rsid w:val="009A0459"/>
    <w:rsid w:val="009A0475"/>
    <w:rsid w:val="009A14DD"/>
    <w:rsid w:val="009A1A47"/>
    <w:rsid w:val="009A2519"/>
    <w:rsid w:val="009A29A2"/>
    <w:rsid w:val="009A2C66"/>
    <w:rsid w:val="009A3109"/>
    <w:rsid w:val="009A4613"/>
    <w:rsid w:val="009A4B65"/>
    <w:rsid w:val="009A4CBC"/>
    <w:rsid w:val="009A567C"/>
    <w:rsid w:val="009A57DF"/>
    <w:rsid w:val="009A6406"/>
    <w:rsid w:val="009A6504"/>
    <w:rsid w:val="009A6D98"/>
    <w:rsid w:val="009B0080"/>
    <w:rsid w:val="009B01DD"/>
    <w:rsid w:val="009B0E0B"/>
    <w:rsid w:val="009B0EF0"/>
    <w:rsid w:val="009B22B2"/>
    <w:rsid w:val="009B2389"/>
    <w:rsid w:val="009B3613"/>
    <w:rsid w:val="009B448E"/>
    <w:rsid w:val="009B45D1"/>
    <w:rsid w:val="009B4CBF"/>
    <w:rsid w:val="009B4D42"/>
    <w:rsid w:val="009B515C"/>
    <w:rsid w:val="009B586D"/>
    <w:rsid w:val="009B5990"/>
    <w:rsid w:val="009B5FD3"/>
    <w:rsid w:val="009B7362"/>
    <w:rsid w:val="009B76E9"/>
    <w:rsid w:val="009B7C91"/>
    <w:rsid w:val="009B7DDB"/>
    <w:rsid w:val="009B7E37"/>
    <w:rsid w:val="009C050A"/>
    <w:rsid w:val="009C081C"/>
    <w:rsid w:val="009C0FDF"/>
    <w:rsid w:val="009C1345"/>
    <w:rsid w:val="009C19B5"/>
    <w:rsid w:val="009C1CC7"/>
    <w:rsid w:val="009C1EC9"/>
    <w:rsid w:val="009C2207"/>
    <w:rsid w:val="009C24F8"/>
    <w:rsid w:val="009C2664"/>
    <w:rsid w:val="009C27D9"/>
    <w:rsid w:val="009C3BE5"/>
    <w:rsid w:val="009C4603"/>
    <w:rsid w:val="009C532F"/>
    <w:rsid w:val="009C56C5"/>
    <w:rsid w:val="009C619F"/>
    <w:rsid w:val="009C6E20"/>
    <w:rsid w:val="009C72C4"/>
    <w:rsid w:val="009C7381"/>
    <w:rsid w:val="009C7D28"/>
    <w:rsid w:val="009C7FAA"/>
    <w:rsid w:val="009D00DD"/>
    <w:rsid w:val="009D0110"/>
    <w:rsid w:val="009D0991"/>
    <w:rsid w:val="009D17A0"/>
    <w:rsid w:val="009D1AAA"/>
    <w:rsid w:val="009D27B6"/>
    <w:rsid w:val="009D3C72"/>
    <w:rsid w:val="009D42D9"/>
    <w:rsid w:val="009D44B2"/>
    <w:rsid w:val="009D4577"/>
    <w:rsid w:val="009D4605"/>
    <w:rsid w:val="009D475B"/>
    <w:rsid w:val="009D4D08"/>
    <w:rsid w:val="009D4FD3"/>
    <w:rsid w:val="009D55C6"/>
    <w:rsid w:val="009D6A2F"/>
    <w:rsid w:val="009D6A73"/>
    <w:rsid w:val="009D7A0A"/>
    <w:rsid w:val="009E0064"/>
    <w:rsid w:val="009E01D1"/>
    <w:rsid w:val="009E0570"/>
    <w:rsid w:val="009E1A2C"/>
    <w:rsid w:val="009E1AB0"/>
    <w:rsid w:val="009E1D05"/>
    <w:rsid w:val="009E276D"/>
    <w:rsid w:val="009E2A8A"/>
    <w:rsid w:val="009E3A3C"/>
    <w:rsid w:val="009E4408"/>
    <w:rsid w:val="009E4873"/>
    <w:rsid w:val="009E49FB"/>
    <w:rsid w:val="009E4A00"/>
    <w:rsid w:val="009E4BC9"/>
    <w:rsid w:val="009E4D43"/>
    <w:rsid w:val="009E54B1"/>
    <w:rsid w:val="009E54BD"/>
    <w:rsid w:val="009E57E3"/>
    <w:rsid w:val="009E625B"/>
    <w:rsid w:val="009E6269"/>
    <w:rsid w:val="009E72A0"/>
    <w:rsid w:val="009E7AF3"/>
    <w:rsid w:val="009F02FF"/>
    <w:rsid w:val="009F0C66"/>
    <w:rsid w:val="009F0F48"/>
    <w:rsid w:val="009F11DD"/>
    <w:rsid w:val="009F1718"/>
    <w:rsid w:val="009F2BC9"/>
    <w:rsid w:val="009F3831"/>
    <w:rsid w:val="009F413C"/>
    <w:rsid w:val="009F4346"/>
    <w:rsid w:val="009F4FC4"/>
    <w:rsid w:val="009F5FC8"/>
    <w:rsid w:val="009F6C01"/>
    <w:rsid w:val="009F74C4"/>
    <w:rsid w:val="009F772A"/>
    <w:rsid w:val="009F7A43"/>
    <w:rsid w:val="009F7B2C"/>
    <w:rsid w:val="009F7CD1"/>
    <w:rsid w:val="009F7EE4"/>
    <w:rsid w:val="00A00D7F"/>
    <w:rsid w:val="00A00FF6"/>
    <w:rsid w:val="00A01E8F"/>
    <w:rsid w:val="00A0210B"/>
    <w:rsid w:val="00A022DC"/>
    <w:rsid w:val="00A02835"/>
    <w:rsid w:val="00A02B37"/>
    <w:rsid w:val="00A02BE7"/>
    <w:rsid w:val="00A02C7A"/>
    <w:rsid w:val="00A03103"/>
    <w:rsid w:val="00A03AF8"/>
    <w:rsid w:val="00A03ECC"/>
    <w:rsid w:val="00A03F92"/>
    <w:rsid w:val="00A0451D"/>
    <w:rsid w:val="00A04595"/>
    <w:rsid w:val="00A05292"/>
    <w:rsid w:val="00A05933"/>
    <w:rsid w:val="00A05D2C"/>
    <w:rsid w:val="00A05F13"/>
    <w:rsid w:val="00A067B5"/>
    <w:rsid w:val="00A07206"/>
    <w:rsid w:val="00A0730C"/>
    <w:rsid w:val="00A07A24"/>
    <w:rsid w:val="00A07BC4"/>
    <w:rsid w:val="00A07EDB"/>
    <w:rsid w:val="00A1003E"/>
    <w:rsid w:val="00A102F6"/>
    <w:rsid w:val="00A109E6"/>
    <w:rsid w:val="00A10DB1"/>
    <w:rsid w:val="00A11934"/>
    <w:rsid w:val="00A11D89"/>
    <w:rsid w:val="00A11F53"/>
    <w:rsid w:val="00A12034"/>
    <w:rsid w:val="00A1271B"/>
    <w:rsid w:val="00A129AD"/>
    <w:rsid w:val="00A13A90"/>
    <w:rsid w:val="00A13B6E"/>
    <w:rsid w:val="00A13F92"/>
    <w:rsid w:val="00A14138"/>
    <w:rsid w:val="00A146F2"/>
    <w:rsid w:val="00A149C3"/>
    <w:rsid w:val="00A15025"/>
    <w:rsid w:val="00A15093"/>
    <w:rsid w:val="00A15CB2"/>
    <w:rsid w:val="00A15D79"/>
    <w:rsid w:val="00A16A0D"/>
    <w:rsid w:val="00A16E86"/>
    <w:rsid w:val="00A175CA"/>
    <w:rsid w:val="00A17B7A"/>
    <w:rsid w:val="00A205B8"/>
    <w:rsid w:val="00A2082C"/>
    <w:rsid w:val="00A2152E"/>
    <w:rsid w:val="00A218CE"/>
    <w:rsid w:val="00A21997"/>
    <w:rsid w:val="00A21B81"/>
    <w:rsid w:val="00A21C22"/>
    <w:rsid w:val="00A22994"/>
    <w:rsid w:val="00A22DC8"/>
    <w:rsid w:val="00A23552"/>
    <w:rsid w:val="00A23B1F"/>
    <w:rsid w:val="00A24491"/>
    <w:rsid w:val="00A259C3"/>
    <w:rsid w:val="00A25D7E"/>
    <w:rsid w:val="00A25E49"/>
    <w:rsid w:val="00A261FC"/>
    <w:rsid w:val="00A262A8"/>
    <w:rsid w:val="00A26AAE"/>
    <w:rsid w:val="00A26E9C"/>
    <w:rsid w:val="00A2702A"/>
    <w:rsid w:val="00A27F91"/>
    <w:rsid w:val="00A30727"/>
    <w:rsid w:val="00A3083E"/>
    <w:rsid w:val="00A308D9"/>
    <w:rsid w:val="00A30E87"/>
    <w:rsid w:val="00A30EAA"/>
    <w:rsid w:val="00A30F9B"/>
    <w:rsid w:val="00A31AA3"/>
    <w:rsid w:val="00A322BF"/>
    <w:rsid w:val="00A326E0"/>
    <w:rsid w:val="00A330E5"/>
    <w:rsid w:val="00A33150"/>
    <w:rsid w:val="00A331BA"/>
    <w:rsid w:val="00A33B62"/>
    <w:rsid w:val="00A33EC0"/>
    <w:rsid w:val="00A341D9"/>
    <w:rsid w:val="00A34C3C"/>
    <w:rsid w:val="00A3544B"/>
    <w:rsid w:val="00A355D3"/>
    <w:rsid w:val="00A35D41"/>
    <w:rsid w:val="00A3612B"/>
    <w:rsid w:val="00A361F2"/>
    <w:rsid w:val="00A366AB"/>
    <w:rsid w:val="00A36EFA"/>
    <w:rsid w:val="00A371F8"/>
    <w:rsid w:val="00A37243"/>
    <w:rsid w:val="00A3770D"/>
    <w:rsid w:val="00A37FF1"/>
    <w:rsid w:val="00A40052"/>
    <w:rsid w:val="00A4011A"/>
    <w:rsid w:val="00A40189"/>
    <w:rsid w:val="00A404A1"/>
    <w:rsid w:val="00A40921"/>
    <w:rsid w:val="00A40A39"/>
    <w:rsid w:val="00A4100C"/>
    <w:rsid w:val="00A41196"/>
    <w:rsid w:val="00A41631"/>
    <w:rsid w:val="00A4221C"/>
    <w:rsid w:val="00A42232"/>
    <w:rsid w:val="00A426B2"/>
    <w:rsid w:val="00A427B1"/>
    <w:rsid w:val="00A427B3"/>
    <w:rsid w:val="00A427D2"/>
    <w:rsid w:val="00A42861"/>
    <w:rsid w:val="00A43A84"/>
    <w:rsid w:val="00A43CFC"/>
    <w:rsid w:val="00A44140"/>
    <w:rsid w:val="00A4425F"/>
    <w:rsid w:val="00A443FF"/>
    <w:rsid w:val="00A4490B"/>
    <w:rsid w:val="00A469DA"/>
    <w:rsid w:val="00A46B6A"/>
    <w:rsid w:val="00A471CD"/>
    <w:rsid w:val="00A50903"/>
    <w:rsid w:val="00A50E26"/>
    <w:rsid w:val="00A50EC6"/>
    <w:rsid w:val="00A50F60"/>
    <w:rsid w:val="00A5149B"/>
    <w:rsid w:val="00A52007"/>
    <w:rsid w:val="00A525E7"/>
    <w:rsid w:val="00A526A1"/>
    <w:rsid w:val="00A529E8"/>
    <w:rsid w:val="00A52AB3"/>
    <w:rsid w:val="00A52B84"/>
    <w:rsid w:val="00A52DB5"/>
    <w:rsid w:val="00A541FA"/>
    <w:rsid w:val="00A54501"/>
    <w:rsid w:val="00A546A0"/>
    <w:rsid w:val="00A549F9"/>
    <w:rsid w:val="00A5509E"/>
    <w:rsid w:val="00A5529D"/>
    <w:rsid w:val="00A5536B"/>
    <w:rsid w:val="00A55C65"/>
    <w:rsid w:val="00A56070"/>
    <w:rsid w:val="00A56AE9"/>
    <w:rsid w:val="00A56C81"/>
    <w:rsid w:val="00A577CE"/>
    <w:rsid w:val="00A577EF"/>
    <w:rsid w:val="00A60605"/>
    <w:rsid w:val="00A607DF"/>
    <w:rsid w:val="00A60899"/>
    <w:rsid w:val="00A61211"/>
    <w:rsid w:val="00A623B3"/>
    <w:rsid w:val="00A6272B"/>
    <w:rsid w:val="00A63312"/>
    <w:rsid w:val="00A63764"/>
    <w:rsid w:val="00A647B2"/>
    <w:rsid w:val="00A648AB"/>
    <w:rsid w:val="00A653ED"/>
    <w:rsid w:val="00A66D20"/>
    <w:rsid w:val="00A67269"/>
    <w:rsid w:val="00A6735B"/>
    <w:rsid w:val="00A67AA5"/>
    <w:rsid w:val="00A67B0C"/>
    <w:rsid w:val="00A70FD4"/>
    <w:rsid w:val="00A71231"/>
    <w:rsid w:val="00A7237B"/>
    <w:rsid w:val="00A72A4F"/>
    <w:rsid w:val="00A72C2E"/>
    <w:rsid w:val="00A7302B"/>
    <w:rsid w:val="00A732AD"/>
    <w:rsid w:val="00A732FA"/>
    <w:rsid w:val="00A73B95"/>
    <w:rsid w:val="00A74028"/>
    <w:rsid w:val="00A7577C"/>
    <w:rsid w:val="00A7593B"/>
    <w:rsid w:val="00A762F7"/>
    <w:rsid w:val="00A76584"/>
    <w:rsid w:val="00A76949"/>
    <w:rsid w:val="00A770AC"/>
    <w:rsid w:val="00A771EF"/>
    <w:rsid w:val="00A7747A"/>
    <w:rsid w:val="00A77670"/>
    <w:rsid w:val="00A77DEF"/>
    <w:rsid w:val="00A829B0"/>
    <w:rsid w:val="00A82F2E"/>
    <w:rsid w:val="00A831CA"/>
    <w:rsid w:val="00A83297"/>
    <w:rsid w:val="00A8335B"/>
    <w:rsid w:val="00A8366A"/>
    <w:rsid w:val="00A83AEB"/>
    <w:rsid w:val="00A83C80"/>
    <w:rsid w:val="00A849D6"/>
    <w:rsid w:val="00A85431"/>
    <w:rsid w:val="00A867D1"/>
    <w:rsid w:val="00A873FE"/>
    <w:rsid w:val="00A903AC"/>
    <w:rsid w:val="00A9079B"/>
    <w:rsid w:val="00A90E5C"/>
    <w:rsid w:val="00A910EF"/>
    <w:rsid w:val="00A91972"/>
    <w:rsid w:val="00A91C0F"/>
    <w:rsid w:val="00A926E8"/>
    <w:rsid w:val="00A929BA"/>
    <w:rsid w:val="00A92CB0"/>
    <w:rsid w:val="00A92E78"/>
    <w:rsid w:val="00A936AA"/>
    <w:rsid w:val="00A93F3F"/>
    <w:rsid w:val="00A9413A"/>
    <w:rsid w:val="00A94688"/>
    <w:rsid w:val="00A94F9A"/>
    <w:rsid w:val="00A95090"/>
    <w:rsid w:val="00A952C4"/>
    <w:rsid w:val="00A95926"/>
    <w:rsid w:val="00A96589"/>
    <w:rsid w:val="00A96E4A"/>
    <w:rsid w:val="00A970A1"/>
    <w:rsid w:val="00A97548"/>
    <w:rsid w:val="00A97F54"/>
    <w:rsid w:val="00AA00B5"/>
    <w:rsid w:val="00AA05E5"/>
    <w:rsid w:val="00AA0AE5"/>
    <w:rsid w:val="00AA0BD7"/>
    <w:rsid w:val="00AA1560"/>
    <w:rsid w:val="00AA1907"/>
    <w:rsid w:val="00AA1A15"/>
    <w:rsid w:val="00AA2194"/>
    <w:rsid w:val="00AA2318"/>
    <w:rsid w:val="00AA2440"/>
    <w:rsid w:val="00AA2B4B"/>
    <w:rsid w:val="00AA2C2D"/>
    <w:rsid w:val="00AA31A0"/>
    <w:rsid w:val="00AA41DE"/>
    <w:rsid w:val="00AA427C"/>
    <w:rsid w:val="00AA46FE"/>
    <w:rsid w:val="00AA534F"/>
    <w:rsid w:val="00AA5386"/>
    <w:rsid w:val="00AA5566"/>
    <w:rsid w:val="00AA5B47"/>
    <w:rsid w:val="00AA685C"/>
    <w:rsid w:val="00AA6A4F"/>
    <w:rsid w:val="00AA6E35"/>
    <w:rsid w:val="00AA7A31"/>
    <w:rsid w:val="00AB00B7"/>
    <w:rsid w:val="00AB12A1"/>
    <w:rsid w:val="00AB1A26"/>
    <w:rsid w:val="00AB1DEB"/>
    <w:rsid w:val="00AB1EEF"/>
    <w:rsid w:val="00AB2951"/>
    <w:rsid w:val="00AB302A"/>
    <w:rsid w:val="00AB3D73"/>
    <w:rsid w:val="00AB462F"/>
    <w:rsid w:val="00AB49F4"/>
    <w:rsid w:val="00AB4BF8"/>
    <w:rsid w:val="00AB51D6"/>
    <w:rsid w:val="00AB5FEE"/>
    <w:rsid w:val="00AB6C5A"/>
    <w:rsid w:val="00AB779B"/>
    <w:rsid w:val="00AB7805"/>
    <w:rsid w:val="00AB7B44"/>
    <w:rsid w:val="00AC0043"/>
    <w:rsid w:val="00AC0EEE"/>
    <w:rsid w:val="00AC0FC3"/>
    <w:rsid w:val="00AC11FE"/>
    <w:rsid w:val="00AC1256"/>
    <w:rsid w:val="00AC3267"/>
    <w:rsid w:val="00AC3681"/>
    <w:rsid w:val="00AC3AFF"/>
    <w:rsid w:val="00AC4A34"/>
    <w:rsid w:val="00AC5792"/>
    <w:rsid w:val="00AC59C4"/>
    <w:rsid w:val="00AC5DAE"/>
    <w:rsid w:val="00AC602C"/>
    <w:rsid w:val="00AC6415"/>
    <w:rsid w:val="00AC77CA"/>
    <w:rsid w:val="00AC7A9D"/>
    <w:rsid w:val="00AC7AD0"/>
    <w:rsid w:val="00AD02E4"/>
    <w:rsid w:val="00AD03B2"/>
    <w:rsid w:val="00AD0934"/>
    <w:rsid w:val="00AD1037"/>
    <w:rsid w:val="00AD15DB"/>
    <w:rsid w:val="00AD1AA2"/>
    <w:rsid w:val="00AD1FE5"/>
    <w:rsid w:val="00AD252B"/>
    <w:rsid w:val="00AD274E"/>
    <w:rsid w:val="00AD2D66"/>
    <w:rsid w:val="00AD3655"/>
    <w:rsid w:val="00AD36F7"/>
    <w:rsid w:val="00AD3C24"/>
    <w:rsid w:val="00AD3EB9"/>
    <w:rsid w:val="00AD4551"/>
    <w:rsid w:val="00AD4ADC"/>
    <w:rsid w:val="00AD4BFB"/>
    <w:rsid w:val="00AD4CE5"/>
    <w:rsid w:val="00AD54BF"/>
    <w:rsid w:val="00AD56BD"/>
    <w:rsid w:val="00AD6288"/>
    <w:rsid w:val="00AD6B7A"/>
    <w:rsid w:val="00AD7066"/>
    <w:rsid w:val="00AD7A59"/>
    <w:rsid w:val="00AD7A62"/>
    <w:rsid w:val="00AD7D72"/>
    <w:rsid w:val="00AE038B"/>
    <w:rsid w:val="00AE048C"/>
    <w:rsid w:val="00AE1188"/>
    <w:rsid w:val="00AE123C"/>
    <w:rsid w:val="00AE18DB"/>
    <w:rsid w:val="00AE1D57"/>
    <w:rsid w:val="00AE24A0"/>
    <w:rsid w:val="00AE273E"/>
    <w:rsid w:val="00AE2BDB"/>
    <w:rsid w:val="00AE2DAA"/>
    <w:rsid w:val="00AE308B"/>
    <w:rsid w:val="00AE3A4C"/>
    <w:rsid w:val="00AE3C10"/>
    <w:rsid w:val="00AE410E"/>
    <w:rsid w:val="00AE43C7"/>
    <w:rsid w:val="00AE5AE3"/>
    <w:rsid w:val="00AE6499"/>
    <w:rsid w:val="00AE64B1"/>
    <w:rsid w:val="00AE67C1"/>
    <w:rsid w:val="00AE73E5"/>
    <w:rsid w:val="00AE7F42"/>
    <w:rsid w:val="00AF11FA"/>
    <w:rsid w:val="00AF1694"/>
    <w:rsid w:val="00AF16ED"/>
    <w:rsid w:val="00AF1B62"/>
    <w:rsid w:val="00AF2179"/>
    <w:rsid w:val="00AF2A60"/>
    <w:rsid w:val="00AF2F55"/>
    <w:rsid w:val="00AF3277"/>
    <w:rsid w:val="00AF3395"/>
    <w:rsid w:val="00AF42AF"/>
    <w:rsid w:val="00AF4845"/>
    <w:rsid w:val="00AF488E"/>
    <w:rsid w:val="00AF571F"/>
    <w:rsid w:val="00AF597F"/>
    <w:rsid w:val="00AF62EF"/>
    <w:rsid w:val="00AF651D"/>
    <w:rsid w:val="00AF6F11"/>
    <w:rsid w:val="00AF723F"/>
    <w:rsid w:val="00AF7DED"/>
    <w:rsid w:val="00B000B0"/>
    <w:rsid w:val="00B0087D"/>
    <w:rsid w:val="00B008C7"/>
    <w:rsid w:val="00B00BEE"/>
    <w:rsid w:val="00B010F0"/>
    <w:rsid w:val="00B01EF3"/>
    <w:rsid w:val="00B02B2E"/>
    <w:rsid w:val="00B02F55"/>
    <w:rsid w:val="00B03224"/>
    <w:rsid w:val="00B03370"/>
    <w:rsid w:val="00B0387D"/>
    <w:rsid w:val="00B042DB"/>
    <w:rsid w:val="00B046A7"/>
    <w:rsid w:val="00B04A54"/>
    <w:rsid w:val="00B05CB0"/>
    <w:rsid w:val="00B0611D"/>
    <w:rsid w:val="00B061F0"/>
    <w:rsid w:val="00B069D6"/>
    <w:rsid w:val="00B06D3C"/>
    <w:rsid w:val="00B06E2A"/>
    <w:rsid w:val="00B06E92"/>
    <w:rsid w:val="00B07764"/>
    <w:rsid w:val="00B077C5"/>
    <w:rsid w:val="00B10135"/>
    <w:rsid w:val="00B1050F"/>
    <w:rsid w:val="00B10BFC"/>
    <w:rsid w:val="00B11AAB"/>
    <w:rsid w:val="00B11B19"/>
    <w:rsid w:val="00B1257E"/>
    <w:rsid w:val="00B12C3E"/>
    <w:rsid w:val="00B13897"/>
    <w:rsid w:val="00B14291"/>
    <w:rsid w:val="00B1430D"/>
    <w:rsid w:val="00B1444F"/>
    <w:rsid w:val="00B151AE"/>
    <w:rsid w:val="00B154C6"/>
    <w:rsid w:val="00B156B7"/>
    <w:rsid w:val="00B15A70"/>
    <w:rsid w:val="00B1625A"/>
    <w:rsid w:val="00B1776D"/>
    <w:rsid w:val="00B20557"/>
    <w:rsid w:val="00B20BBC"/>
    <w:rsid w:val="00B21058"/>
    <w:rsid w:val="00B212B1"/>
    <w:rsid w:val="00B21552"/>
    <w:rsid w:val="00B2159B"/>
    <w:rsid w:val="00B21CEF"/>
    <w:rsid w:val="00B21FEC"/>
    <w:rsid w:val="00B22373"/>
    <w:rsid w:val="00B22537"/>
    <w:rsid w:val="00B22D13"/>
    <w:rsid w:val="00B23C0E"/>
    <w:rsid w:val="00B23CB8"/>
    <w:rsid w:val="00B23DFC"/>
    <w:rsid w:val="00B24530"/>
    <w:rsid w:val="00B249A1"/>
    <w:rsid w:val="00B24B65"/>
    <w:rsid w:val="00B25915"/>
    <w:rsid w:val="00B25CB1"/>
    <w:rsid w:val="00B3005A"/>
    <w:rsid w:val="00B30295"/>
    <w:rsid w:val="00B304E8"/>
    <w:rsid w:val="00B30F44"/>
    <w:rsid w:val="00B31281"/>
    <w:rsid w:val="00B31509"/>
    <w:rsid w:val="00B317A7"/>
    <w:rsid w:val="00B31B9B"/>
    <w:rsid w:val="00B31BC1"/>
    <w:rsid w:val="00B32310"/>
    <w:rsid w:val="00B327AD"/>
    <w:rsid w:val="00B32F52"/>
    <w:rsid w:val="00B33182"/>
    <w:rsid w:val="00B336FD"/>
    <w:rsid w:val="00B33B30"/>
    <w:rsid w:val="00B33C98"/>
    <w:rsid w:val="00B33CFE"/>
    <w:rsid w:val="00B34434"/>
    <w:rsid w:val="00B34A26"/>
    <w:rsid w:val="00B34B6F"/>
    <w:rsid w:val="00B3576E"/>
    <w:rsid w:val="00B35912"/>
    <w:rsid w:val="00B36154"/>
    <w:rsid w:val="00B37025"/>
    <w:rsid w:val="00B37139"/>
    <w:rsid w:val="00B37594"/>
    <w:rsid w:val="00B37D50"/>
    <w:rsid w:val="00B40167"/>
    <w:rsid w:val="00B40244"/>
    <w:rsid w:val="00B40E67"/>
    <w:rsid w:val="00B40F70"/>
    <w:rsid w:val="00B41DD7"/>
    <w:rsid w:val="00B424E0"/>
    <w:rsid w:val="00B42FD9"/>
    <w:rsid w:val="00B4305B"/>
    <w:rsid w:val="00B431C5"/>
    <w:rsid w:val="00B435F9"/>
    <w:rsid w:val="00B43B0E"/>
    <w:rsid w:val="00B455AB"/>
    <w:rsid w:val="00B46402"/>
    <w:rsid w:val="00B46E88"/>
    <w:rsid w:val="00B4717F"/>
    <w:rsid w:val="00B473DE"/>
    <w:rsid w:val="00B47855"/>
    <w:rsid w:val="00B47C1A"/>
    <w:rsid w:val="00B500E3"/>
    <w:rsid w:val="00B5040D"/>
    <w:rsid w:val="00B50475"/>
    <w:rsid w:val="00B50821"/>
    <w:rsid w:val="00B50AA9"/>
    <w:rsid w:val="00B50BF0"/>
    <w:rsid w:val="00B510DE"/>
    <w:rsid w:val="00B514A2"/>
    <w:rsid w:val="00B51961"/>
    <w:rsid w:val="00B51A24"/>
    <w:rsid w:val="00B51E90"/>
    <w:rsid w:val="00B51EF6"/>
    <w:rsid w:val="00B51F1E"/>
    <w:rsid w:val="00B5283B"/>
    <w:rsid w:val="00B52886"/>
    <w:rsid w:val="00B53B0E"/>
    <w:rsid w:val="00B5405D"/>
    <w:rsid w:val="00B548F7"/>
    <w:rsid w:val="00B5492B"/>
    <w:rsid w:val="00B54BC0"/>
    <w:rsid w:val="00B54BD6"/>
    <w:rsid w:val="00B54D94"/>
    <w:rsid w:val="00B5578E"/>
    <w:rsid w:val="00B55BD1"/>
    <w:rsid w:val="00B568D3"/>
    <w:rsid w:val="00B56900"/>
    <w:rsid w:val="00B572F2"/>
    <w:rsid w:val="00B576F2"/>
    <w:rsid w:val="00B613A0"/>
    <w:rsid w:val="00B61B6A"/>
    <w:rsid w:val="00B620D2"/>
    <w:rsid w:val="00B62C40"/>
    <w:rsid w:val="00B62EAD"/>
    <w:rsid w:val="00B62F75"/>
    <w:rsid w:val="00B63322"/>
    <w:rsid w:val="00B656D8"/>
    <w:rsid w:val="00B65830"/>
    <w:rsid w:val="00B65894"/>
    <w:rsid w:val="00B65F35"/>
    <w:rsid w:val="00B662E2"/>
    <w:rsid w:val="00B66874"/>
    <w:rsid w:val="00B66B86"/>
    <w:rsid w:val="00B66FE8"/>
    <w:rsid w:val="00B670F3"/>
    <w:rsid w:val="00B67157"/>
    <w:rsid w:val="00B67B97"/>
    <w:rsid w:val="00B706FC"/>
    <w:rsid w:val="00B71C58"/>
    <w:rsid w:val="00B72168"/>
    <w:rsid w:val="00B7271E"/>
    <w:rsid w:val="00B737F8"/>
    <w:rsid w:val="00B7482D"/>
    <w:rsid w:val="00B74D16"/>
    <w:rsid w:val="00B74E88"/>
    <w:rsid w:val="00B750D0"/>
    <w:rsid w:val="00B75422"/>
    <w:rsid w:val="00B7547D"/>
    <w:rsid w:val="00B756DC"/>
    <w:rsid w:val="00B75CBD"/>
    <w:rsid w:val="00B75E80"/>
    <w:rsid w:val="00B760A5"/>
    <w:rsid w:val="00B76373"/>
    <w:rsid w:val="00B76E11"/>
    <w:rsid w:val="00B772B1"/>
    <w:rsid w:val="00B77780"/>
    <w:rsid w:val="00B77B3E"/>
    <w:rsid w:val="00B77C1B"/>
    <w:rsid w:val="00B8053C"/>
    <w:rsid w:val="00B80674"/>
    <w:rsid w:val="00B8090B"/>
    <w:rsid w:val="00B80916"/>
    <w:rsid w:val="00B81018"/>
    <w:rsid w:val="00B81040"/>
    <w:rsid w:val="00B8118F"/>
    <w:rsid w:val="00B82CED"/>
    <w:rsid w:val="00B82E42"/>
    <w:rsid w:val="00B82FA0"/>
    <w:rsid w:val="00B847FE"/>
    <w:rsid w:val="00B848CE"/>
    <w:rsid w:val="00B8519A"/>
    <w:rsid w:val="00B851B4"/>
    <w:rsid w:val="00B852FC"/>
    <w:rsid w:val="00B859AA"/>
    <w:rsid w:val="00B863F3"/>
    <w:rsid w:val="00B8651E"/>
    <w:rsid w:val="00B86D8E"/>
    <w:rsid w:val="00B87224"/>
    <w:rsid w:val="00B8769D"/>
    <w:rsid w:val="00B878C5"/>
    <w:rsid w:val="00B87F65"/>
    <w:rsid w:val="00B9009C"/>
    <w:rsid w:val="00B90313"/>
    <w:rsid w:val="00B90401"/>
    <w:rsid w:val="00B91AD3"/>
    <w:rsid w:val="00B91E43"/>
    <w:rsid w:val="00B93056"/>
    <w:rsid w:val="00B930D6"/>
    <w:rsid w:val="00B93185"/>
    <w:rsid w:val="00B94BB4"/>
    <w:rsid w:val="00B94F7A"/>
    <w:rsid w:val="00B94FFD"/>
    <w:rsid w:val="00B955EE"/>
    <w:rsid w:val="00B957EA"/>
    <w:rsid w:val="00B95B48"/>
    <w:rsid w:val="00B95C74"/>
    <w:rsid w:val="00B95F1B"/>
    <w:rsid w:val="00B96123"/>
    <w:rsid w:val="00B964D9"/>
    <w:rsid w:val="00B96962"/>
    <w:rsid w:val="00B9769B"/>
    <w:rsid w:val="00BA1098"/>
    <w:rsid w:val="00BA1C96"/>
    <w:rsid w:val="00BA1D88"/>
    <w:rsid w:val="00BA20F5"/>
    <w:rsid w:val="00BA24C8"/>
    <w:rsid w:val="00BA2878"/>
    <w:rsid w:val="00BA2912"/>
    <w:rsid w:val="00BA2A8F"/>
    <w:rsid w:val="00BA2FFB"/>
    <w:rsid w:val="00BA3119"/>
    <w:rsid w:val="00BA3167"/>
    <w:rsid w:val="00BA3350"/>
    <w:rsid w:val="00BA3676"/>
    <w:rsid w:val="00BA3766"/>
    <w:rsid w:val="00BA440A"/>
    <w:rsid w:val="00BA4912"/>
    <w:rsid w:val="00BA5F2D"/>
    <w:rsid w:val="00BA6904"/>
    <w:rsid w:val="00BA6D05"/>
    <w:rsid w:val="00BA6DF3"/>
    <w:rsid w:val="00BA76E2"/>
    <w:rsid w:val="00BB017C"/>
    <w:rsid w:val="00BB0BDA"/>
    <w:rsid w:val="00BB0BF5"/>
    <w:rsid w:val="00BB1C44"/>
    <w:rsid w:val="00BB3DDE"/>
    <w:rsid w:val="00BB4166"/>
    <w:rsid w:val="00BB471C"/>
    <w:rsid w:val="00BB54FC"/>
    <w:rsid w:val="00BB5FCA"/>
    <w:rsid w:val="00BB7132"/>
    <w:rsid w:val="00BB7152"/>
    <w:rsid w:val="00BB7858"/>
    <w:rsid w:val="00BB7DAA"/>
    <w:rsid w:val="00BC0009"/>
    <w:rsid w:val="00BC0A12"/>
    <w:rsid w:val="00BC1132"/>
    <w:rsid w:val="00BC144B"/>
    <w:rsid w:val="00BC2039"/>
    <w:rsid w:val="00BC27F2"/>
    <w:rsid w:val="00BC351B"/>
    <w:rsid w:val="00BC3C79"/>
    <w:rsid w:val="00BC3E85"/>
    <w:rsid w:val="00BC4764"/>
    <w:rsid w:val="00BC4BA6"/>
    <w:rsid w:val="00BC52F3"/>
    <w:rsid w:val="00BC5578"/>
    <w:rsid w:val="00BC5D4C"/>
    <w:rsid w:val="00BC651D"/>
    <w:rsid w:val="00BC687B"/>
    <w:rsid w:val="00BC6BB6"/>
    <w:rsid w:val="00BC6D01"/>
    <w:rsid w:val="00BC7209"/>
    <w:rsid w:val="00BD0189"/>
    <w:rsid w:val="00BD04C9"/>
    <w:rsid w:val="00BD201E"/>
    <w:rsid w:val="00BD266A"/>
    <w:rsid w:val="00BD2BDF"/>
    <w:rsid w:val="00BD2F3C"/>
    <w:rsid w:val="00BD2F86"/>
    <w:rsid w:val="00BD32A7"/>
    <w:rsid w:val="00BD3DF7"/>
    <w:rsid w:val="00BD3FC5"/>
    <w:rsid w:val="00BD4530"/>
    <w:rsid w:val="00BD4DF0"/>
    <w:rsid w:val="00BD5AD3"/>
    <w:rsid w:val="00BD63A1"/>
    <w:rsid w:val="00BD63A8"/>
    <w:rsid w:val="00BD648D"/>
    <w:rsid w:val="00BD6B22"/>
    <w:rsid w:val="00BD6CDA"/>
    <w:rsid w:val="00BD7100"/>
    <w:rsid w:val="00BD7437"/>
    <w:rsid w:val="00BD754B"/>
    <w:rsid w:val="00BD7868"/>
    <w:rsid w:val="00BD7E56"/>
    <w:rsid w:val="00BE0D82"/>
    <w:rsid w:val="00BE169C"/>
    <w:rsid w:val="00BE1760"/>
    <w:rsid w:val="00BE1AA2"/>
    <w:rsid w:val="00BE21B3"/>
    <w:rsid w:val="00BE224D"/>
    <w:rsid w:val="00BE2257"/>
    <w:rsid w:val="00BE2434"/>
    <w:rsid w:val="00BE2504"/>
    <w:rsid w:val="00BE2C02"/>
    <w:rsid w:val="00BE37DC"/>
    <w:rsid w:val="00BE38DF"/>
    <w:rsid w:val="00BE417C"/>
    <w:rsid w:val="00BE4191"/>
    <w:rsid w:val="00BE48B1"/>
    <w:rsid w:val="00BE5168"/>
    <w:rsid w:val="00BE5C4B"/>
    <w:rsid w:val="00BE6041"/>
    <w:rsid w:val="00BE670C"/>
    <w:rsid w:val="00BE679C"/>
    <w:rsid w:val="00BE68C2"/>
    <w:rsid w:val="00BE697A"/>
    <w:rsid w:val="00BE6A0C"/>
    <w:rsid w:val="00BE6BC6"/>
    <w:rsid w:val="00BE71AB"/>
    <w:rsid w:val="00BE723C"/>
    <w:rsid w:val="00BE74A2"/>
    <w:rsid w:val="00BE759C"/>
    <w:rsid w:val="00BE7994"/>
    <w:rsid w:val="00BF0586"/>
    <w:rsid w:val="00BF0CB5"/>
    <w:rsid w:val="00BF2539"/>
    <w:rsid w:val="00BF25C0"/>
    <w:rsid w:val="00BF2B8B"/>
    <w:rsid w:val="00BF2BFC"/>
    <w:rsid w:val="00BF333F"/>
    <w:rsid w:val="00BF44C3"/>
    <w:rsid w:val="00BF4BC0"/>
    <w:rsid w:val="00BF53DB"/>
    <w:rsid w:val="00BF580E"/>
    <w:rsid w:val="00BF599C"/>
    <w:rsid w:val="00BF7502"/>
    <w:rsid w:val="00BF76F4"/>
    <w:rsid w:val="00BF7C9A"/>
    <w:rsid w:val="00C001B0"/>
    <w:rsid w:val="00C005B3"/>
    <w:rsid w:val="00C007ED"/>
    <w:rsid w:val="00C011A8"/>
    <w:rsid w:val="00C017B5"/>
    <w:rsid w:val="00C017E8"/>
    <w:rsid w:val="00C01DB6"/>
    <w:rsid w:val="00C031DE"/>
    <w:rsid w:val="00C03D6C"/>
    <w:rsid w:val="00C04224"/>
    <w:rsid w:val="00C04689"/>
    <w:rsid w:val="00C046FC"/>
    <w:rsid w:val="00C04AC1"/>
    <w:rsid w:val="00C04C94"/>
    <w:rsid w:val="00C04ECC"/>
    <w:rsid w:val="00C0533A"/>
    <w:rsid w:val="00C054BE"/>
    <w:rsid w:val="00C05856"/>
    <w:rsid w:val="00C05A64"/>
    <w:rsid w:val="00C05B7E"/>
    <w:rsid w:val="00C06721"/>
    <w:rsid w:val="00C06E5A"/>
    <w:rsid w:val="00C10680"/>
    <w:rsid w:val="00C1130A"/>
    <w:rsid w:val="00C11C37"/>
    <w:rsid w:val="00C11E7A"/>
    <w:rsid w:val="00C1291D"/>
    <w:rsid w:val="00C12D3B"/>
    <w:rsid w:val="00C1380B"/>
    <w:rsid w:val="00C13BEF"/>
    <w:rsid w:val="00C142B9"/>
    <w:rsid w:val="00C146F0"/>
    <w:rsid w:val="00C149CA"/>
    <w:rsid w:val="00C14F2D"/>
    <w:rsid w:val="00C153D0"/>
    <w:rsid w:val="00C1558B"/>
    <w:rsid w:val="00C16496"/>
    <w:rsid w:val="00C16BF5"/>
    <w:rsid w:val="00C16F66"/>
    <w:rsid w:val="00C17266"/>
    <w:rsid w:val="00C17454"/>
    <w:rsid w:val="00C204E5"/>
    <w:rsid w:val="00C20D44"/>
    <w:rsid w:val="00C2134F"/>
    <w:rsid w:val="00C22E68"/>
    <w:rsid w:val="00C233D5"/>
    <w:rsid w:val="00C23C8E"/>
    <w:rsid w:val="00C23D66"/>
    <w:rsid w:val="00C23FD0"/>
    <w:rsid w:val="00C244FC"/>
    <w:rsid w:val="00C246EA"/>
    <w:rsid w:val="00C25263"/>
    <w:rsid w:val="00C25D1F"/>
    <w:rsid w:val="00C25FAE"/>
    <w:rsid w:val="00C264BC"/>
    <w:rsid w:val="00C26CF4"/>
    <w:rsid w:val="00C27E13"/>
    <w:rsid w:val="00C30012"/>
    <w:rsid w:val="00C303DF"/>
    <w:rsid w:val="00C30B62"/>
    <w:rsid w:val="00C30F1C"/>
    <w:rsid w:val="00C31921"/>
    <w:rsid w:val="00C3215A"/>
    <w:rsid w:val="00C32291"/>
    <w:rsid w:val="00C32DE1"/>
    <w:rsid w:val="00C32FC8"/>
    <w:rsid w:val="00C33191"/>
    <w:rsid w:val="00C33234"/>
    <w:rsid w:val="00C33342"/>
    <w:rsid w:val="00C334F9"/>
    <w:rsid w:val="00C339C5"/>
    <w:rsid w:val="00C33A57"/>
    <w:rsid w:val="00C33E14"/>
    <w:rsid w:val="00C3486A"/>
    <w:rsid w:val="00C34DBE"/>
    <w:rsid w:val="00C35176"/>
    <w:rsid w:val="00C35857"/>
    <w:rsid w:val="00C35AA7"/>
    <w:rsid w:val="00C35C0C"/>
    <w:rsid w:val="00C362BA"/>
    <w:rsid w:val="00C3728E"/>
    <w:rsid w:val="00C40204"/>
    <w:rsid w:val="00C40CA8"/>
    <w:rsid w:val="00C40F1C"/>
    <w:rsid w:val="00C4107A"/>
    <w:rsid w:val="00C4142B"/>
    <w:rsid w:val="00C415EE"/>
    <w:rsid w:val="00C419AE"/>
    <w:rsid w:val="00C41C09"/>
    <w:rsid w:val="00C42477"/>
    <w:rsid w:val="00C42B72"/>
    <w:rsid w:val="00C42B76"/>
    <w:rsid w:val="00C4347B"/>
    <w:rsid w:val="00C43549"/>
    <w:rsid w:val="00C438E1"/>
    <w:rsid w:val="00C43B35"/>
    <w:rsid w:val="00C44A8F"/>
    <w:rsid w:val="00C44E4B"/>
    <w:rsid w:val="00C458C6"/>
    <w:rsid w:val="00C45AD0"/>
    <w:rsid w:val="00C46027"/>
    <w:rsid w:val="00C467D8"/>
    <w:rsid w:val="00C46DC4"/>
    <w:rsid w:val="00C46DEA"/>
    <w:rsid w:val="00C46E65"/>
    <w:rsid w:val="00C476AE"/>
    <w:rsid w:val="00C50215"/>
    <w:rsid w:val="00C50545"/>
    <w:rsid w:val="00C50B54"/>
    <w:rsid w:val="00C50E7F"/>
    <w:rsid w:val="00C50F9B"/>
    <w:rsid w:val="00C518BC"/>
    <w:rsid w:val="00C51E39"/>
    <w:rsid w:val="00C5238D"/>
    <w:rsid w:val="00C5283D"/>
    <w:rsid w:val="00C52CA3"/>
    <w:rsid w:val="00C52E50"/>
    <w:rsid w:val="00C536AF"/>
    <w:rsid w:val="00C53A5C"/>
    <w:rsid w:val="00C5403B"/>
    <w:rsid w:val="00C54875"/>
    <w:rsid w:val="00C55FA7"/>
    <w:rsid w:val="00C56A15"/>
    <w:rsid w:val="00C57EF7"/>
    <w:rsid w:val="00C6065B"/>
    <w:rsid w:val="00C60D7C"/>
    <w:rsid w:val="00C61ABF"/>
    <w:rsid w:val="00C61AE6"/>
    <w:rsid w:val="00C61BCF"/>
    <w:rsid w:val="00C61FFF"/>
    <w:rsid w:val="00C6209D"/>
    <w:rsid w:val="00C63806"/>
    <w:rsid w:val="00C638AB"/>
    <w:rsid w:val="00C63FEC"/>
    <w:rsid w:val="00C64CD8"/>
    <w:rsid w:val="00C64E20"/>
    <w:rsid w:val="00C65614"/>
    <w:rsid w:val="00C664A6"/>
    <w:rsid w:val="00C667D3"/>
    <w:rsid w:val="00C66CA9"/>
    <w:rsid w:val="00C67028"/>
    <w:rsid w:val="00C67985"/>
    <w:rsid w:val="00C70307"/>
    <w:rsid w:val="00C707D9"/>
    <w:rsid w:val="00C70BA0"/>
    <w:rsid w:val="00C70DB9"/>
    <w:rsid w:val="00C71C8F"/>
    <w:rsid w:val="00C71E3C"/>
    <w:rsid w:val="00C71E3E"/>
    <w:rsid w:val="00C72115"/>
    <w:rsid w:val="00C7263A"/>
    <w:rsid w:val="00C72DD5"/>
    <w:rsid w:val="00C72E2C"/>
    <w:rsid w:val="00C73948"/>
    <w:rsid w:val="00C73C0A"/>
    <w:rsid w:val="00C740C6"/>
    <w:rsid w:val="00C74A31"/>
    <w:rsid w:val="00C74DDD"/>
    <w:rsid w:val="00C74FA1"/>
    <w:rsid w:val="00C750CC"/>
    <w:rsid w:val="00C75209"/>
    <w:rsid w:val="00C752F3"/>
    <w:rsid w:val="00C75326"/>
    <w:rsid w:val="00C758DC"/>
    <w:rsid w:val="00C75C09"/>
    <w:rsid w:val="00C75C46"/>
    <w:rsid w:val="00C7613D"/>
    <w:rsid w:val="00C761E9"/>
    <w:rsid w:val="00C76B29"/>
    <w:rsid w:val="00C76C10"/>
    <w:rsid w:val="00C76CB2"/>
    <w:rsid w:val="00C76EDC"/>
    <w:rsid w:val="00C77359"/>
    <w:rsid w:val="00C776BC"/>
    <w:rsid w:val="00C776BD"/>
    <w:rsid w:val="00C77C28"/>
    <w:rsid w:val="00C77EEA"/>
    <w:rsid w:val="00C800E5"/>
    <w:rsid w:val="00C811C3"/>
    <w:rsid w:val="00C81810"/>
    <w:rsid w:val="00C8183F"/>
    <w:rsid w:val="00C81E8D"/>
    <w:rsid w:val="00C822EC"/>
    <w:rsid w:val="00C829DB"/>
    <w:rsid w:val="00C829F0"/>
    <w:rsid w:val="00C82A6E"/>
    <w:rsid w:val="00C8312E"/>
    <w:rsid w:val="00C83131"/>
    <w:rsid w:val="00C83392"/>
    <w:rsid w:val="00C838C2"/>
    <w:rsid w:val="00C8393A"/>
    <w:rsid w:val="00C83C74"/>
    <w:rsid w:val="00C84512"/>
    <w:rsid w:val="00C851B7"/>
    <w:rsid w:val="00C854F2"/>
    <w:rsid w:val="00C855BB"/>
    <w:rsid w:val="00C8566E"/>
    <w:rsid w:val="00C86D92"/>
    <w:rsid w:val="00C870DC"/>
    <w:rsid w:val="00C873A2"/>
    <w:rsid w:val="00C878C0"/>
    <w:rsid w:val="00C87A3E"/>
    <w:rsid w:val="00C90848"/>
    <w:rsid w:val="00C909D5"/>
    <w:rsid w:val="00C91CB9"/>
    <w:rsid w:val="00C929CA"/>
    <w:rsid w:val="00C92BBC"/>
    <w:rsid w:val="00C92E6F"/>
    <w:rsid w:val="00C92F3D"/>
    <w:rsid w:val="00C92F7D"/>
    <w:rsid w:val="00C954B9"/>
    <w:rsid w:val="00C95C6C"/>
    <w:rsid w:val="00C96659"/>
    <w:rsid w:val="00C97BDF"/>
    <w:rsid w:val="00C97CAB"/>
    <w:rsid w:val="00CA013A"/>
    <w:rsid w:val="00CA0698"/>
    <w:rsid w:val="00CA09B2"/>
    <w:rsid w:val="00CA0EF4"/>
    <w:rsid w:val="00CA14E0"/>
    <w:rsid w:val="00CA17A8"/>
    <w:rsid w:val="00CA1AF0"/>
    <w:rsid w:val="00CA2207"/>
    <w:rsid w:val="00CA2C83"/>
    <w:rsid w:val="00CA2CE5"/>
    <w:rsid w:val="00CA2DDE"/>
    <w:rsid w:val="00CA2EFD"/>
    <w:rsid w:val="00CA3343"/>
    <w:rsid w:val="00CA4ABA"/>
    <w:rsid w:val="00CA51FF"/>
    <w:rsid w:val="00CA52C6"/>
    <w:rsid w:val="00CA53ED"/>
    <w:rsid w:val="00CA5B44"/>
    <w:rsid w:val="00CA632D"/>
    <w:rsid w:val="00CA641C"/>
    <w:rsid w:val="00CA6819"/>
    <w:rsid w:val="00CA6BA5"/>
    <w:rsid w:val="00CB057E"/>
    <w:rsid w:val="00CB0961"/>
    <w:rsid w:val="00CB0AA0"/>
    <w:rsid w:val="00CB0F30"/>
    <w:rsid w:val="00CB1010"/>
    <w:rsid w:val="00CB1055"/>
    <w:rsid w:val="00CB18AC"/>
    <w:rsid w:val="00CB2315"/>
    <w:rsid w:val="00CB2930"/>
    <w:rsid w:val="00CB32B9"/>
    <w:rsid w:val="00CB33F5"/>
    <w:rsid w:val="00CB3F62"/>
    <w:rsid w:val="00CB484C"/>
    <w:rsid w:val="00CB4C79"/>
    <w:rsid w:val="00CB4D6C"/>
    <w:rsid w:val="00CB53F1"/>
    <w:rsid w:val="00CB5C1E"/>
    <w:rsid w:val="00CB5F31"/>
    <w:rsid w:val="00CB6423"/>
    <w:rsid w:val="00CB657A"/>
    <w:rsid w:val="00CB67F0"/>
    <w:rsid w:val="00CB6E24"/>
    <w:rsid w:val="00CB6E72"/>
    <w:rsid w:val="00CB6E7F"/>
    <w:rsid w:val="00CB6EA9"/>
    <w:rsid w:val="00CB6FAE"/>
    <w:rsid w:val="00CB7E23"/>
    <w:rsid w:val="00CC038F"/>
    <w:rsid w:val="00CC03A9"/>
    <w:rsid w:val="00CC07B0"/>
    <w:rsid w:val="00CC1052"/>
    <w:rsid w:val="00CC16DA"/>
    <w:rsid w:val="00CC1730"/>
    <w:rsid w:val="00CC28E4"/>
    <w:rsid w:val="00CC29DF"/>
    <w:rsid w:val="00CC2E1F"/>
    <w:rsid w:val="00CC30F5"/>
    <w:rsid w:val="00CC32AA"/>
    <w:rsid w:val="00CC3C5A"/>
    <w:rsid w:val="00CC3DEE"/>
    <w:rsid w:val="00CC436C"/>
    <w:rsid w:val="00CC45C4"/>
    <w:rsid w:val="00CC4909"/>
    <w:rsid w:val="00CC4CD4"/>
    <w:rsid w:val="00CC5189"/>
    <w:rsid w:val="00CC52E4"/>
    <w:rsid w:val="00CC5648"/>
    <w:rsid w:val="00CC59BC"/>
    <w:rsid w:val="00CC5FCF"/>
    <w:rsid w:val="00CC667D"/>
    <w:rsid w:val="00CC6740"/>
    <w:rsid w:val="00CC697E"/>
    <w:rsid w:val="00CC6C4C"/>
    <w:rsid w:val="00CC6E3F"/>
    <w:rsid w:val="00CC7DBB"/>
    <w:rsid w:val="00CD1E13"/>
    <w:rsid w:val="00CD228D"/>
    <w:rsid w:val="00CD2C4A"/>
    <w:rsid w:val="00CD2CEF"/>
    <w:rsid w:val="00CD2F24"/>
    <w:rsid w:val="00CD2FE8"/>
    <w:rsid w:val="00CD3496"/>
    <w:rsid w:val="00CD3B2F"/>
    <w:rsid w:val="00CD44A7"/>
    <w:rsid w:val="00CD4948"/>
    <w:rsid w:val="00CD5426"/>
    <w:rsid w:val="00CD55AC"/>
    <w:rsid w:val="00CD589F"/>
    <w:rsid w:val="00CD590F"/>
    <w:rsid w:val="00CD6580"/>
    <w:rsid w:val="00CD6CFE"/>
    <w:rsid w:val="00CD79DF"/>
    <w:rsid w:val="00CE0CD8"/>
    <w:rsid w:val="00CE105A"/>
    <w:rsid w:val="00CE1341"/>
    <w:rsid w:val="00CE15A3"/>
    <w:rsid w:val="00CE2745"/>
    <w:rsid w:val="00CE2C25"/>
    <w:rsid w:val="00CE3081"/>
    <w:rsid w:val="00CE3152"/>
    <w:rsid w:val="00CE34D8"/>
    <w:rsid w:val="00CE3A72"/>
    <w:rsid w:val="00CE3EFA"/>
    <w:rsid w:val="00CE3F95"/>
    <w:rsid w:val="00CE505E"/>
    <w:rsid w:val="00CE5292"/>
    <w:rsid w:val="00CE5B6E"/>
    <w:rsid w:val="00CE5CB0"/>
    <w:rsid w:val="00CE5F0C"/>
    <w:rsid w:val="00CE6342"/>
    <w:rsid w:val="00CE6FC6"/>
    <w:rsid w:val="00CE70E8"/>
    <w:rsid w:val="00CE7A99"/>
    <w:rsid w:val="00CF0137"/>
    <w:rsid w:val="00CF06C8"/>
    <w:rsid w:val="00CF0FAC"/>
    <w:rsid w:val="00CF1FCC"/>
    <w:rsid w:val="00CF23CD"/>
    <w:rsid w:val="00CF26BB"/>
    <w:rsid w:val="00CF2EB8"/>
    <w:rsid w:val="00CF2F18"/>
    <w:rsid w:val="00CF3730"/>
    <w:rsid w:val="00CF37E9"/>
    <w:rsid w:val="00CF3B1A"/>
    <w:rsid w:val="00CF3CFA"/>
    <w:rsid w:val="00CF4268"/>
    <w:rsid w:val="00CF47DC"/>
    <w:rsid w:val="00CF4C87"/>
    <w:rsid w:val="00CF61FB"/>
    <w:rsid w:val="00CF704A"/>
    <w:rsid w:val="00CF70C4"/>
    <w:rsid w:val="00CF7849"/>
    <w:rsid w:val="00D003B2"/>
    <w:rsid w:val="00D00683"/>
    <w:rsid w:val="00D006B8"/>
    <w:rsid w:val="00D0100D"/>
    <w:rsid w:val="00D024DE"/>
    <w:rsid w:val="00D03CC3"/>
    <w:rsid w:val="00D04564"/>
    <w:rsid w:val="00D04974"/>
    <w:rsid w:val="00D0509B"/>
    <w:rsid w:val="00D052BE"/>
    <w:rsid w:val="00D0539D"/>
    <w:rsid w:val="00D058C8"/>
    <w:rsid w:val="00D059D3"/>
    <w:rsid w:val="00D05A8D"/>
    <w:rsid w:val="00D06220"/>
    <w:rsid w:val="00D0630E"/>
    <w:rsid w:val="00D06424"/>
    <w:rsid w:val="00D06ABB"/>
    <w:rsid w:val="00D079C7"/>
    <w:rsid w:val="00D10227"/>
    <w:rsid w:val="00D109A3"/>
    <w:rsid w:val="00D11EEC"/>
    <w:rsid w:val="00D12757"/>
    <w:rsid w:val="00D13156"/>
    <w:rsid w:val="00D13276"/>
    <w:rsid w:val="00D149C6"/>
    <w:rsid w:val="00D14C20"/>
    <w:rsid w:val="00D1563E"/>
    <w:rsid w:val="00D15769"/>
    <w:rsid w:val="00D1642B"/>
    <w:rsid w:val="00D1674F"/>
    <w:rsid w:val="00D16B7C"/>
    <w:rsid w:val="00D204F4"/>
    <w:rsid w:val="00D2084D"/>
    <w:rsid w:val="00D210CC"/>
    <w:rsid w:val="00D21548"/>
    <w:rsid w:val="00D21786"/>
    <w:rsid w:val="00D21E0B"/>
    <w:rsid w:val="00D222BC"/>
    <w:rsid w:val="00D2242A"/>
    <w:rsid w:val="00D224A6"/>
    <w:rsid w:val="00D224FD"/>
    <w:rsid w:val="00D226E7"/>
    <w:rsid w:val="00D226F2"/>
    <w:rsid w:val="00D22DF0"/>
    <w:rsid w:val="00D23139"/>
    <w:rsid w:val="00D23E17"/>
    <w:rsid w:val="00D23E46"/>
    <w:rsid w:val="00D23EA0"/>
    <w:rsid w:val="00D242B5"/>
    <w:rsid w:val="00D249F4"/>
    <w:rsid w:val="00D24D67"/>
    <w:rsid w:val="00D25D2A"/>
    <w:rsid w:val="00D260F4"/>
    <w:rsid w:val="00D2625D"/>
    <w:rsid w:val="00D26787"/>
    <w:rsid w:val="00D269C5"/>
    <w:rsid w:val="00D27575"/>
    <w:rsid w:val="00D27B8E"/>
    <w:rsid w:val="00D27E27"/>
    <w:rsid w:val="00D301E1"/>
    <w:rsid w:val="00D30D4A"/>
    <w:rsid w:val="00D319A0"/>
    <w:rsid w:val="00D324DF"/>
    <w:rsid w:val="00D32700"/>
    <w:rsid w:val="00D32736"/>
    <w:rsid w:val="00D32BC0"/>
    <w:rsid w:val="00D32BC7"/>
    <w:rsid w:val="00D33155"/>
    <w:rsid w:val="00D338D9"/>
    <w:rsid w:val="00D33A7C"/>
    <w:rsid w:val="00D34001"/>
    <w:rsid w:val="00D34024"/>
    <w:rsid w:val="00D34911"/>
    <w:rsid w:val="00D34E0E"/>
    <w:rsid w:val="00D3530E"/>
    <w:rsid w:val="00D35440"/>
    <w:rsid w:val="00D355FA"/>
    <w:rsid w:val="00D358EE"/>
    <w:rsid w:val="00D35CDC"/>
    <w:rsid w:val="00D37286"/>
    <w:rsid w:val="00D3731F"/>
    <w:rsid w:val="00D37D13"/>
    <w:rsid w:val="00D4112B"/>
    <w:rsid w:val="00D41760"/>
    <w:rsid w:val="00D41DC1"/>
    <w:rsid w:val="00D4215E"/>
    <w:rsid w:val="00D42A0E"/>
    <w:rsid w:val="00D43408"/>
    <w:rsid w:val="00D43787"/>
    <w:rsid w:val="00D43B24"/>
    <w:rsid w:val="00D43F27"/>
    <w:rsid w:val="00D4410B"/>
    <w:rsid w:val="00D44354"/>
    <w:rsid w:val="00D446F7"/>
    <w:rsid w:val="00D448FA"/>
    <w:rsid w:val="00D44DED"/>
    <w:rsid w:val="00D44E7D"/>
    <w:rsid w:val="00D45CB3"/>
    <w:rsid w:val="00D462BD"/>
    <w:rsid w:val="00D463A6"/>
    <w:rsid w:val="00D46905"/>
    <w:rsid w:val="00D46935"/>
    <w:rsid w:val="00D4695D"/>
    <w:rsid w:val="00D47628"/>
    <w:rsid w:val="00D47758"/>
    <w:rsid w:val="00D47CBB"/>
    <w:rsid w:val="00D50D14"/>
    <w:rsid w:val="00D51E03"/>
    <w:rsid w:val="00D51F31"/>
    <w:rsid w:val="00D526ED"/>
    <w:rsid w:val="00D5297A"/>
    <w:rsid w:val="00D539D0"/>
    <w:rsid w:val="00D54843"/>
    <w:rsid w:val="00D552B6"/>
    <w:rsid w:val="00D559FE"/>
    <w:rsid w:val="00D55DE8"/>
    <w:rsid w:val="00D55EBE"/>
    <w:rsid w:val="00D55FA3"/>
    <w:rsid w:val="00D568C7"/>
    <w:rsid w:val="00D56BA0"/>
    <w:rsid w:val="00D56C6D"/>
    <w:rsid w:val="00D56ECE"/>
    <w:rsid w:val="00D575AC"/>
    <w:rsid w:val="00D57D88"/>
    <w:rsid w:val="00D57E31"/>
    <w:rsid w:val="00D60B5E"/>
    <w:rsid w:val="00D61025"/>
    <w:rsid w:val="00D613EF"/>
    <w:rsid w:val="00D617BB"/>
    <w:rsid w:val="00D61831"/>
    <w:rsid w:val="00D61912"/>
    <w:rsid w:val="00D61EDD"/>
    <w:rsid w:val="00D620A8"/>
    <w:rsid w:val="00D62EC4"/>
    <w:rsid w:val="00D630ED"/>
    <w:rsid w:val="00D63138"/>
    <w:rsid w:val="00D6332E"/>
    <w:rsid w:val="00D63CE3"/>
    <w:rsid w:val="00D65C2C"/>
    <w:rsid w:val="00D65CB0"/>
    <w:rsid w:val="00D663A1"/>
    <w:rsid w:val="00D70211"/>
    <w:rsid w:val="00D70734"/>
    <w:rsid w:val="00D709AA"/>
    <w:rsid w:val="00D70B47"/>
    <w:rsid w:val="00D71156"/>
    <w:rsid w:val="00D71F82"/>
    <w:rsid w:val="00D7276F"/>
    <w:rsid w:val="00D72DB1"/>
    <w:rsid w:val="00D72DF2"/>
    <w:rsid w:val="00D7343C"/>
    <w:rsid w:val="00D7359A"/>
    <w:rsid w:val="00D73AB5"/>
    <w:rsid w:val="00D73BD3"/>
    <w:rsid w:val="00D73C27"/>
    <w:rsid w:val="00D740A0"/>
    <w:rsid w:val="00D74DB9"/>
    <w:rsid w:val="00D7524F"/>
    <w:rsid w:val="00D7528B"/>
    <w:rsid w:val="00D75474"/>
    <w:rsid w:val="00D756A3"/>
    <w:rsid w:val="00D75FB9"/>
    <w:rsid w:val="00D76384"/>
    <w:rsid w:val="00D7643B"/>
    <w:rsid w:val="00D76DCF"/>
    <w:rsid w:val="00D76FE0"/>
    <w:rsid w:val="00D771F6"/>
    <w:rsid w:val="00D80A63"/>
    <w:rsid w:val="00D80E46"/>
    <w:rsid w:val="00D80EF2"/>
    <w:rsid w:val="00D8116C"/>
    <w:rsid w:val="00D81766"/>
    <w:rsid w:val="00D81B7F"/>
    <w:rsid w:val="00D81ED9"/>
    <w:rsid w:val="00D8334A"/>
    <w:rsid w:val="00D83369"/>
    <w:rsid w:val="00D8383D"/>
    <w:rsid w:val="00D840D9"/>
    <w:rsid w:val="00D84254"/>
    <w:rsid w:val="00D84DDC"/>
    <w:rsid w:val="00D85338"/>
    <w:rsid w:val="00D86A90"/>
    <w:rsid w:val="00D86B7E"/>
    <w:rsid w:val="00D86BCA"/>
    <w:rsid w:val="00D871FE"/>
    <w:rsid w:val="00D87E81"/>
    <w:rsid w:val="00D90298"/>
    <w:rsid w:val="00D90369"/>
    <w:rsid w:val="00D9075D"/>
    <w:rsid w:val="00D908B8"/>
    <w:rsid w:val="00D909CC"/>
    <w:rsid w:val="00D90B7D"/>
    <w:rsid w:val="00D9132B"/>
    <w:rsid w:val="00D916EA"/>
    <w:rsid w:val="00D91BBC"/>
    <w:rsid w:val="00D927F8"/>
    <w:rsid w:val="00D92A44"/>
    <w:rsid w:val="00D934E5"/>
    <w:rsid w:val="00D93ADA"/>
    <w:rsid w:val="00D9421C"/>
    <w:rsid w:val="00D94D28"/>
    <w:rsid w:val="00D953D1"/>
    <w:rsid w:val="00D9556C"/>
    <w:rsid w:val="00D95C2F"/>
    <w:rsid w:val="00D95D73"/>
    <w:rsid w:val="00D96CFA"/>
    <w:rsid w:val="00D96D6E"/>
    <w:rsid w:val="00D970CD"/>
    <w:rsid w:val="00D9748F"/>
    <w:rsid w:val="00D9776B"/>
    <w:rsid w:val="00D978DE"/>
    <w:rsid w:val="00DA04A3"/>
    <w:rsid w:val="00DA0A17"/>
    <w:rsid w:val="00DA12C7"/>
    <w:rsid w:val="00DA1420"/>
    <w:rsid w:val="00DA1A2F"/>
    <w:rsid w:val="00DA1D02"/>
    <w:rsid w:val="00DA1E49"/>
    <w:rsid w:val="00DA20EB"/>
    <w:rsid w:val="00DA2327"/>
    <w:rsid w:val="00DA258C"/>
    <w:rsid w:val="00DA2EA0"/>
    <w:rsid w:val="00DA3645"/>
    <w:rsid w:val="00DA37CC"/>
    <w:rsid w:val="00DA3C1E"/>
    <w:rsid w:val="00DA406A"/>
    <w:rsid w:val="00DA42EF"/>
    <w:rsid w:val="00DA5319"/>
    <w:rsid w:val="00DA5D22"/>
    <w:rsid w:val="00DA5FEF"/>
    <w:rsid w:val="00DA636C"/>
    <w:rsid w:val="00DA647E"/>
    <w:rsid w:val="00DA67E2"/>
    <w:rsid w:val="00DA6E23"/>
    <w:rsid w:val="00DA6FF3"/>
    <w:rsid w:val="00DA737E"/>
    <w:rsid w:val="00DA73DA"/>
    <w:rsid w:val="00DA7603"/>
    <w:rsid w:val="00DA7CDA"/>
    <w:rsid w:val="00DB0094"/>
    <w:rsid w:val="00DB044E"/>
    <w:rsid w:val="00DB048F"/>
    <w:rsid w:val="00DB06BB"/>
    <w:rsid w:val="00DB0A19"/>
    <w:rsid w:val="00DB0A9F"/>
    <w:rsid w:val="00DB104D"/>
    <w:rsid w:val="00DB1615"/>
    <w:rsid w:val="00DB1C17"/>
    <w:rsid w:val="00DB29EA"/>
    <w:rsid w:val="00DB33FE"/>
    <w:rsid w:val="00DB36B6"/>
    <w:rsid w:val="00DB3A80"/>
    <w:rsid w:val="00DB40AD"/>
    <w:rsid w:val="00DB4AF0"/>
    <w:rsid w:val="00DB5181"/>
    <w:rsid w:val="00DB5527"/>
    <w:rsid w:val="00DB58DA"/>
    <w:rsid w:val="00DB61C4"/>
    <w:rsid w:val="00DB641C"/>
    <w:rsid w:val="00DB6518"/>
    <w:rsid w:val="00DB67C4"/>
    <w:rsid w:val="00DB6B27"/>
    <w:rsid w:val="00DB78D5"/>
    <w:rsid w:val="00DC02ED"/>
    <w:rsid w:val="00DC0ECA"/>
    <w:rsid w:val="00DC1F31"/>
    <w:rsid w:val="00DC211C"/>
    <w:rsid w:val="00DC293C"/>
    <w:rsid w:val="00DC2941"/>
    <w:rsid w:val="00DC2D7A"/>
    <w:rsid w:val="00DC3666"/>
    <w:rsid w:val="00DC3A8E"/>
    <w:rsid w:val="00DC3B98"/>
    <w:rsid w:val="00DC3EF2"/>
    <w:rsid w:val="00DC4267"/>
    <w:rsid w:val="00DC456A"/>
    <w:rsid w:val="00DC46F5"/>
    <w:rsid w:val="00DC4CAA"/>
    <w:rsid w:val="00DC4E21"/>
    <w:rsid w:val="00DC4F96"/>
    <w:rsid w:val="00DC4FE5"/>
    <w:rsid w:val="00DC512E"/>
    <w:rsid w:val="00DC5355"/>
    <w:rsid w:val="00DC5854"/>
    <w:rsid w:val="00DC5892"/>
    <w:rsid w:val="00DC58EF"/>
    <w:rsid w:val="00DC59C0"/>
    <w:rsid w:val="00DC5A7B"/>
    <w:rsid w:val="00DC6FB2"/>
    <w:rsid w:val="00DC6FB3"/>
    <w:rsid w:val="00DC7F4A"/>
    <w:rsid w:val="00DD0635"/>
    <w:rsid w:val="00DD16C8"/>
    <w:rsid w:val="00DD18AB"/>
    <w:rsid w:val="00DD1B20"/>
    <w:rsid w:val="00DD1FA0"/>
    <w:rsid w:val="00DD2426"/>
    <w:rsid w:val="00DD25EC"/>
    <w:rsid w:val="00DD273E"/>
    <w:rsid w:val="00DD291E"/>
    <w:rsid w:val="00DD2E72"/>
    <w:rsid w:val="00DD31C0"/>
    <w:rsid w:val="00DD39EE"/>
    <w:rsid w:val="00DD3AC0"/>
    <w:rsid w:val="00DD3B49"/>
    <w:rsid w:val="00DD3E1E"/>
    <w:rsid w:val="00DD43DF"/>
    <w:rsid w:val="00DD46EF"/>
    <w:rsid w:val="00DD4B41"/>
    <w:rsid w:val="00DD4EAE"/>
    <w:rsid w:val="00DD6235"/>
    <w:rsid w:val="00DD738A"/>
    <w:rsid w:val="00DD73D8"/>
    <w:rsid w:val="00DD7498"/>
    <w:rsid w:val="00DD7A68"/>
    <w:rsid w:val="00DD7E3F"/>
    <w:rsid w:val="00DE003D"/>
    <w:rsid w:val="00DE0293"/>
    <w:rsid w:val="00DE044E"/>
    <w:rsid w:val="00DE141C"/>
    <w:rsid w:val="00DE1782"/>
    <w:rsid w:val="00DE182B"/>
    <w:rsid w:val="00DE24EA"/>
    <w:rsid w:val="00DE26CF"/>
    <w:rsid w:val="00DE28EB"/>
    <w:rsid w:val="00DE2A1B"/>
    <w:rsid w:val="00DE2B4F"/>
    <w:rsid w:val="00DE2BED"/>
    <w:rsid w:val="00DE2E5D"/>
    <w:rsid w:val="00DE3196"/>
    <w:rsid w:val="00DE3EA5"/>
    <w:rsid w:val="00DE4291"/>
    <w:rsid w:val="00DE43B1"/>
    <w:rsid w:val="00DE4AC6"/>
    <w:rsid w:val="00DE5C79"/>
    <w:rsid w:val="00DE5F9C"/>
    <w:rsid w:val="00DE6173"/>
    <w:rsid w:val="00DE6392"/>
    <w:rsid w:val="00DE6E0F"/>
    <w:rsid w:val="00DE6E28"/>
    <w:rsid w:val="00DE70A6"/>
    <w:rsid w:val="00DE75BF"/>
    <w:rsid w:val="00DF02C7"/>
    <w:rsid w:val="00DF0818"/>
    <w:rsid w:val="00DF09C3"/>
    <w:rsid w:val="00DF0D8D"/>
    <w:rsid w:val="00DF129E"/>
    <w:rsid w:val="00DF15D6"/>
    <w:rsid w:val="00DF2BD8"/>
    <w:rsid w:val="00DF36D5"/>
    <w:rsid w:val="00DF3B1A"/>
    <w:rsid w:val="00DF3CA1"/>
    <w:rsid w:val="00DF4C37"/>
    <w:rsid w:val="00DF4FF8"/>
    <w:rsid w:val="00DF50D0"/>
    <w:rsid w:val="00DF5603"/>
    <w:rsid w:val="00DF5622"/>
    <w:rsid w:val="00DF579E"/>
    <w:rsid w:val="00DF5FE2"/>
    <w:rsid w:val="00DF6186"/>
    <w:rsid w:val="00DF65D7"/>
    <w:rsid w:val="00DF74B9"/>
    <w:rsid w:val="00DF75D1"/>
    <w:rsid w:val="00DF787A"/>
    <w:rsid w:val="00DF7D80"/>
    <w:rsid w:val="00E0004A"/>
    <w:rsid w:val="00E006F5"/>
    <w:rsid w:val="00E029FE"/>
    <w:rsid w:val="00E02D94"/>
    <w:rsid w:val="00E02E4E"/>
    <w:rsid w:val="00E0329C"/>
    <w:rsid w:val="00E0347F"/>
    <w:rsid w:val="00E03B3C"/>
    <w:rsid w:val="00E046BF"/>
    <w:rsid w:val="00E04D3F"/>
    <w:rsid w:val="00E04EA8"/>
    <w:rsid w:val="00E04F44"/>
    <w:rsid w:val="00E050D8"/>
    <w:rsid w:val="00E0555E"/>
    <w:rsid w:val="00E05FEA"/>
    <w:rsid w:val="00E0613E"/>
    <w:rsid w:val="00E062C6"/>
    <w:rsid w:val="00E06E0B"/>
    <w:rsid w:val="00E07728"/>
    <w:rsid w:val="00E07CB0"/>
    <w:rsid w:val="00E10031"/>
    <w:rsid w:val="00E109CC"/>
    <w:rsid w:val="00E10D40"/>
    <w:rsid w:val="00E10EDA"/>
    <w:rsid w:val="00E10F78"/>
    <w:rsid w:val="00E12404"/>
    <w:rsid w:val="00E12AA7"/>
    <w:rsid w:val="00E12C4B"/>
    <w:rsid w:val="00E12D69"/>
    <w:rsid w:val="00E12E56"/>
    <w:rsid w:val="00E1358A"/>
    <w:rsid w:val="00E13675"/>
    <w:rsid w:val="00E13789"/>
    <w:rsid w:val="00E139BE"/>
    <w:rsid w:val="00E13F66"/>
    <w:rsid w:val="00E14230"/>
    <w:rsid w:val="00E14A60"/>
    <w:rsid w:val="00E14AC0"/>
    <w:rsid w:val="00E156CF"/>
    <w:rsid w:val="00E157FF"/>
    <w:rsid w:val="00E16551"/>
    <w:rsid w:val="00E17AA7"/>
    <w:rsid w:val="00E17CD3"/>
    <w:rsid w:val="00E2027B"/>
    <w:rsid w:val="00E204E4"/>
    <w:rsid w:val="00E209D4"/>
    <w:rsid w:val="00E21277"/>
    <w:rsid w:val="00E21EA2"/>
    <w:rsid w:val="00E22839"/>
    <w:rsid w:val="00E234D3"/>
    <w:rsid w:val="00E23CA1"/>
    <w:rsid w:val="00E24024"/>
    <w:rsid w:val="00E24ACB"/>
    <w:rsid w:val="00E25110"/>
    <w:rsid w:val="00E25613"/>
    <w:rsid w:val="00E26145"/>
    <w:rsid w:val="00E26B97"/>
    <w:rsid w:val="00E26D77"/>
    <w:rsid w:val="00E27145"/>
    <w:rsid w:val="00E2748B"/>
    <w:rsid w:val="00E276DE"/>
    <w:rsid w:val="00E276DF"/>
    <w:rsid w:val="00E30235"/>
    <w:rsid w:val="00E30587"/>
    <w:rsid w:val="00E305E7"/>
    <w:rsid w:val="00E31914"/>
    <w:rsid w:val="00E319D8"/>
    <w:rsid w:val="00E32109"/>
    <w:rsid w:val="00E33015"/>
    <w:rsid w:val="00E331AC"/>
    <w:rsid w:val="00E3344A"/>
    <w:rsid w:val="00E33535"/>
    <w:rsid w:val="00E33646"/>
    <w:rsid w:val="00E33ED1"/>
    <w:rsid w:val="00E33FCD"/>
    <w:rsid w:val="00E34070"/>
    <w:rsid w:val="00E341F4"/>
    <w:rsid w:val="00E34A2F"/>
    <w:rsid w:val="00E34BFE"/>
    <w:rsid w:val="00E34C36"/>
    <w:rsid w:val="00E357BA"/>
    <w:rsid w:val="00E3640F"/>
    <w:rsid w:val="00E36B13"/>
    <w:rsid w:val="00E37254"/>
    <w:rsid w:val="00E372B3"/>
    <w:rsid w:val="00E37E69"/>
    <w:rsid w:val="00E4067F"/>
    <w:rsid w:val="00E407C6"/>
    <w:rsid w:val="00E40B2F"/>
    <w:rsid w:val="00E40CCA"/>
    <w:rsid w:val="00E414F5"/>
    <w:rsid w:val="00E41729"/>
    <w:rsid w:val="00E41C51"/>
    <w:rsid w:val="00E42050"/>
    <w:rsid w:val="00E42146"/>
    <w:rsid w:val="00E42D70"/>
    <w:rsid w:val="00E432FE"/>
    <w:rsid w:val="00E436A1"/>
    <w:rsid w:val="00E43827"/>
    <w:rsid w:val="00E43BF9"/>
    <w:rsid w:val="00E4401A"/>
    <w:rsid w:val="00E440ED"/>
    <w:rsid w:val="00E44227"/>
    <w:rsid w:val="00E44B86"/>
    <w:rsid w:val="00E4509B"/>
    <w:rsid w:val="00E451E7"/>
    <w:rsid w:val="00E454BC"/>
    <w:rsid w:val="00E458EB"/>
    <w:rsid w:val="00E45D8B"/>
    <w:rsid w:val="00E45FF9"/>
    <w:rsid w:val="00E46A3B"/>
    <w:rsid w:val="00E46F03"/>
    <w:rsid w:val="00E47193"/>
    <w:rsid w:val="00E4738F"/>
    <w:rsid w:val="00E473AE"/>
    <w:rsid w:val="00E47967"/>
    <w:rsid w:val="00E50069"/>
    <w:rsid w:val="00E5047A"/>
    <w:rsid w:val="00E5164D"/>
    <w:rsid w:val="00E51D68"/>
    <w:rsid w:val="00E52828"/>
    <w:rsid w:val="00E5291E"/>
    <w:rsid w:val="00E52D6E"/>
    <w:rsid w:val="00E53099"/>
    <w:rsid w:val="00E53AC8"/>
    <w:rsid w:val="00E53B54"/>
    <w:rsid w:val="00E54160"/>
    <w:rsid w:val="00E54407"/>
    <w:rsid w:val="00E54B38"/>
    <w:rsid w:val="00E56175"/>
    <w:rsid w:val="00E564B8"/>
    <w:rsid w:val="00E57669"/>
    <w:rsid w:val="00E57E55"/>
    <w:rsid w:val="00E60033"/>
    <w:rsid w:val="00E60BDC"/>
    <w:rsid w:val="00E613EA"/>
    <w:rsid w:val="00E618DD"/>
    <w:rsid w:val="00E61C73"/>
    <w:rsid w:val="00E61E53"/>
    <w:rsid w:val="00E62154"/>
    <w:rsid w:val="00E62760"/>
    <w:rsid w:val="00E6353C"/>
    <w:rsid w:val="00E63847"/>
    <w:rsid w:val="00E639E5"/>
    <w:rsid w:val="00E63B18"/>
    <w:rsid w:val="00E647FA"/>
    <w:rsid w:val="00E64B3F"/>
    <w:rsid w:val="00E64D24"/>
    <w:rsid w:val="00E64DDF"/>
    <w:rsid w:val="00E64EA9"/>
    <w:rsid w:val="00E65731"/>
    <w:rsid w:val="00E65B03"/>
    <w:rsid w:val="00E66B2A"/>
    <w:rsid w:val="00E66D80"/>
    <w:rsid w:val="00E66D96"/>
    <w:rsid w:val="00E6755B"/>
    <w:rsid w:val="00E67665"/>
    <w:rsid w:val="00E678FA"/>
    <w:rsid w:val="00E67C2F"/>
    <w:rsid w:val="00E707E4"/>
    <w:rsid w:val="00E70FD1"/>
    <w:rsid w:val="00E7158B"/>
    <w:rsid w:val="00E71807"/>
    <w:rsid w:val="00E71B38"/>
    <w:rsid w:val="00E72A8F"/>
    <w:rsid w:val="00E730F2"/>
    <w:rsid w:val="00E73744"/>
    <w:rsid w:val="00E73CBF"/>
    <w:rsid w:val="00E74206"/>
    <w:rsid w:val="00E7475B"/>
    <w:rsid w:val="00E75442"/>
    <w:rsid w:val="00E755B9"/>
    <w:rsid w:val="00E76535"/>
    <w:rsid w:val="00E76878"/>
    <w:rsid w:val="00E76D54"/>
    <w:rsid w:val="00E77875"/>
    <w:rsid w:val="00E80093"/>
    <w:rsid w:val="00E8068E"/>
    <w:rsid w:val="00E807BD"/>
    <w:rsid w:val="00E80996"/>
    <w:rsid w:val="00E80CA5"/>
    <w:rsid w:val="00E8104F"/>
    <w:rsid w:val="00E8223B"/>
    <w:rsid w:val="00E8232A"/>
    <w:rsid w:val="00E8283B"/>
    <w:rsid w:val="00E83D8B"/>
    <w:rsid w:val="00E849C4"/>
    <w:rsid w:val="00E850F0"/>
    <w:rsid w:val="00E8608B"/>
    <w:rsid w:val="00E86434"/>
    <w:rsid w:val="00E8669E"/>
    <w:rsid w:val="00E86B45"/>
    <w:rsid w:val="00E86D64"/>
    <w:rsid w:val="00E87397"/>
    <w:rsid w:val="00E87CDC"/>
    <w:rsid w:val="00E87DF1"/>
    <w:rsid w:val="00E902F0"/>
    <w:rsid w:val="00E907B4"/>
    <w:rsid w:val="00E91040"/>
    <w:rsid w:val="00E91073"/>
    <w:rsid w:val="00E91572"/>
    <w:rsid w:val="00E91690"/>
    <w:rsid w:val="00E91CD8"/>
    <w:rsid w:val="00E926AB"/>
    <w:rsid w:val="00E93C21"/>
    <w:rsid w:val="00E9472B"/>
    <w:rsid w:val="00E94816"/>
    <w:rsid w:val="00E94881"/>
    <w:rsid w:val="00E949AC"/>
    <w:rsid w:val="00E94AD1"/>
    <w:rsid w:val="00E9568F"/>
    <w:rsid w:val="00E9584E"/>
    <w:rsid w:val="00E958FD"/>
    <w:rsid w:val="00E95CD7"/>
    <w:rsid w:val="00E960E2"/>
    <w:rsid w:val="00E96134"/>
    <w:rsid w:val="00E963BF"/>
    <w:rsid w:val="00E9680B"/>
    <w:rsid w:val="00E96BA1"/>
    <w:rsid w:val="00E96BFD"/>
    <w:rsid w:val="00E96D31"/>
    <w:rsid w:val="00E96FDB"/>
    <w:rsid w:val="00E970B1"/>
    <w:rsid w:val="00E974BE"/>
    <w:rsid w:val="00E97781"/>
    <w:rsid w:val="00EA020F"/>
    <w:rsid w:val="00EA0611"/>
    <w:rsid w:val="00EA073B"/>
    <w:rsid w:val="00EA0D3E"/>
    <w:rsid w:val="00EA102F"/>
    <w:rsid w:val="00EA16CF"/>
    <w:rsid w:val="00EA1707"/>
    <w:rsid w:val="00EA1AFA"/>
    <w:rsid w:val="00EA1CB7"/>
    <w:rsid w:val="00EA1EF4"/>
    <w:rsid w:val="00EA205A"/>
    <w:rsid w:val="00EA33FB"/>
    <w:rsid w:val="00EA37E6"/>
    <w:rsid w:val="00EA3816"/>
    <w:rsid w:val="00EA3861"/>
    <w:rsid w:val="00EA4804"/>
    <w:rsid w:val="00EA4883"/>
    <w:rsid w:val="00EA4F6A"/>
    <w:rsid w:val="00EA535C"/>
    <w:rsid w:val="00EA5DA6"/>
    <w:rsid w:val="00EA66DF"/>
    <w:rsid w:val="00EA6C57"/>
    <w:rsid w:val="00EA6D12"/>
    <w:rsid w:val="00EA73A1"/>
    <w:rsid w:val="00EA73FC"/>
    <w:rsid w:val="00EA75AA"/>
    <w:rsid w:val="00EA798A"/>
    <w:rsid w:val="00EA7B34"/>
    <w:rsid w:val="00EA7D53"/>
    <w:rsid w:val="00EB0AF2"/>
    <w:rsid w:val="00EB1229"/>
    <w:rsid w:val="00EB14A9"/>
    <w:rsid w:val="00EB160D"/>
    <w:rsid w:val="00EB2091"/>
    <w:rsid w:val="00EB2371"/>
    <w:rsid w:val="00EB2A44"/>
    <w:rsid w:val="00EB2CFB"/>
    <w:rsid w:val="00EB3D75"/>
    <w:rsid w:val="00EB4269"/>
    <w:rsid w:val="00EB4599"/>
    <w:rsid w:val="00EB45C7"/>
    <w:rsid w:val="00EB48C7"/>
    <w:rsid w:val="00EB4D0E"/>
    <w:rsid w:val="00EB5527"/>
    <w:rsid w:val="00EB6A9E"/>
    <w:rsid w:val="00EB6D2C"/>
    <w:rsid w:val="00EB71FF"/>
    <w:rsid w:val="00EB74B2"/>
    <w:rsid w:val="00EC080B"/>
    <w:rsid w:val="00EC1402"/>
    <w:rsid w:val="00EC144F"/>
    <w:rsid w:val="00EC2090"/>
    <w:rsid w:val="00EC2E21"/>
    <w:rsid w:val="00EC31CE"/>
    <w:rsid w:val="00EC3F20"/>
    <w:rsid w:val="00EC4690"/>
    <w:rsid w:val="00EC501A"/>
    <w:rsid w:val="00EC55D8"/>
    <w:rsid w:val="00EC5F88"/>
    <w:rsid w:val="00EC60A0"/>
    <w:rsid w:val="00EC61DA"/>
    <w:rsid w:val="00EC64CA"/>
    <w:rsid w:val="00EC658F"/>
    <w:rsid w:val="00EC6BF3"/>
    <w:rsid w:val="00EC6C88"/>
    <w:rsid w:val="00EC7789"/>
    <w:rsid w:val="00EC7A6D"/>
    <w:rsid w:val="00EC7CD1"/>
    <w:rsid w:val="00EC7EC5"/>
    <w:rsid w:val="00ED0142"/>
    <w:rsid w:val="00ED0A72"/>
    <w:rsid w:val="00ED0D78"/>
    <w:rsid w:val="00ED14B9"/>
    <w:rsid w:val="00ED200C"/>
    <w:rsid w:val="00ED2083"/>
    <w:rsid w:val="00ED20D2"/>
    <w:rsid w:val="00ED20D3"/>
    <w:rsid w:val="00ED212C"/>
    <w:rsid w:val="00ED263F"/>
    <w:rsid w:val="00ED283C"/>
    <w:rsid w:val="00ED2ADC"/>
    <w:rsid w:val="00ED2DF2"/>
    <w:rsid w:val="00ED3DFF"/>
    <w:rsid w:val="00ED3EBB"/>
    <w:rsid w:val="00ED3F2D"/>
    <w:rsid w:val="00ED46D3"/>
    <w:rsid w:val="00ED48AD"/>
    <w:rsid w:val="00ED4C65"/>
    <w:rsid w:val="00ED4EA6"/>
    <w:rsid w:val="00ED4EC1"/>
    <w:rsid w:val="00ED507A"/>
    <w:rsid w:val="00ED5818"/>
    <w:rsid w:val="00ED5BFA"/>
    <w:rsid w:val="00ED6997"/>
    <w:rsid w:val="00ED6E5F"/>
    <w:rsid w:val="00ED6EF4"/>
    <w:rsid w:val="00ED736D"/>
    <w:rsid w:val="00ED7488"/>
    <w:rsid w:val="00ED7606"/>
    <w:rsid w:val="00ED78FD"/>
    <w:rsid w:val="00ED7EAD"/>
    <w:rsid w:val="00EE023E"/>
    <w:rsid w:val="00EE030D"/>
    <w:rsid w:val="00EE05AD"/>
    <w:rsid w:val="00EE0678"/>
    <w:rsid w:val="00EE0EA2"/>
    <w:rsid w:val="00EE10B2"/>
    <w:rsid w:val="00EE1601"/>
    <w:rsid w:val="00EE1710"/>
    <w:rsid w:val="00EE192A"/>
    <w:rsid w:val="00EE205F"/>
    <w:rsid w:val="00EE21B5"/>
    <w:rsid w:val="00EE2CBE"/>
    <w:rsid w:val="00EE2EA5"/>
    <w:rsid w:val="00EE2EE8"/>
    <w:rsid w:val="00EE3203"/>
    <w:rsid w:val="00EE36A8"/>
    <w:rsid w:val="00EE431E"/>
    <w:rsid w:val="00EE4632"/>
    <w:rsid w:val="00EE4796"/>
    <w:rsid w:val="00EE4A4B"/>
    <w:rsid w:val="00EE53EE"/>
    <w:rsid w:val="00EE565C"/>
    <w:rsid w:val="00EE5C8A"/>
    <w:rsid w:val="00EE5F44"/>
    <w:rsid w:val="00EE60CA"/>
    <w:rsid w:val="00EE628F"/>
    <w:rsid w:val="00EE7496"/>
    <w:rsid w:val="00EE7B43"/>
    <w:rsid w:val="00EE7BC9"/>
    <w:rsid w:val="00EF0921"/>
    <w:rsid w:val="00EF0B8C"/>
    <w:rsid w:val="00EF0C3F"/>
    <w:rsid w:val="00EF0D13"/>
    <w:rsid w:val="00EF0DB1"/>
    <w:rsid w:val="00EF0FA7"/>
    <w:rsid w:val="00EF1A28"/>
    <w:rsid w:val="00EF1D1C"/>
    <w:rsid w:val="00EF2295"/>
    <w:rsid w:val="00EF262A"/>
    <w:rsid w:val="00EF2B37"/>
    <w:rsid w:val="00EF2F87"/>
    <w:rsid w:val="00EF322D"/>
    <w:rsid w:val="00EF3A74"/>
    <w:rsid w:val="00EF492D"/>
    <w:rsid w:val="00EF52D1"/>
    <w:rsid w:val="00EF5384"/>
    <w:rsid w:val="00EF58FB"/>
    <w:rsid w:val="00EF5C65"/>
    <w:rsid w:val="00EF5E41"/>
    <w:rsid w:val="00EF61D7"/>
    <w:rsid w:val="00F000FC"/>
    <w:rsid w:val="00F00750"/>
    <w:rsid w:val="00F011A2"/>
    <w:rsid w:val="00F02968"/>
    <w:rsid w:val="00F035AD"/>
    <w:rsid w:val="00F03F63"/>
    <w:rsid w:val="00F044C6"/>
    <w:rsid w:val="00F045A4"/>
    <w:rsid w:val="00F04D85"/>
    <w:rsid w:val="00F05025"/>
    <w:rsid w:val="00F05124"/>
    <w:rsid w:val="00F05181"/>
    <w:rsid w:val="00F055C1"/>
    <w:rsid w:val="00F05D30"/>
    <w:rsid w:val="00F062F3"/>
    <w:rsid w:val="00F0652A"/>
    <w:rsid w:val="00F067AB"/>
    <w:rsid w:val="00F0685D"/>
    <w:rsid w:val="00F06A39"/>
    <w:rsid w:val="00F06E86"/>
    <w:rsid w:val="00F06FE5"/>
    <w:rsid w:val="00F07BA7"/>
    <w:rsid w:val="00F07E27"/>
    <w:rsid w:val="00F10A34"/>
    <w:rsid w:val="00F10C08"/>
    <w:rsid w:val="00F1122E"/>
    <w:rsid w:val="00F117CE"/>
    <w:rsid w:val="00F12D48"/>
    <w:rsid w:val="00F12F1C"/>
    <w:rsid w:val="00F1303C"/>
    <w:rsid w:val="00F13487"/>
    <w:rsid w:val="00F13492"/>
    <w:rsid w:val="00F134BD"/>
    <w:rsid w:val="00F13624"/>
    <w:rsid w:val="00F13E7A"/>
    <w:rsid w:val="00F1455A"/>
    <w:rsid w:val="00F1474D"/>
    <w:rsid w:val="00F14D30"/>
    <w:rsid w:val="00F14DEA"/>
    <w:rsid w:val="00F15C35"/>
    <w:rsid w:val="00F165CA"/>
    <w:rsid w:val="00F16713"/>
    <w:rsid w:val="00F169C3"/>
    <w:rsid w:val="00F16A2D"/>
    <w:rsid w:val="00F16D0F"/>
    <w:rsid w:val="00F16D16"/>
    <w:rsid w:val="00F1724E"/>
    <w:rsid w:val="00F17449"/>
    <w:rsid w:val="00F1765E"/>
    <w:rsid w:val="00F202C0"/>
    <w:rsid w:val="00F203C6"/>
    <w:rsid w:val="00F20C47"/>
    <w:rsid w:val="00F2115E"/>
    <w:rsid w:val="00F226A1"/>
    <w:rsid w:val="00F22738"/>
    <w:rsid w:val="00F22957"/>
    <w:rsid w:val="00F2346F"/>
    <w:rsid w:val="00F2347B"/>
    <w:rsid w:val="00F238A6"/>
    <w:rsid w:val="00F23F3D"/>
    <w:rsid w:val="00F24338"/>
    <w:rsid w:val="00F24A8E"/>
    <w:rsid w:val="00F24B5B"/>
    <w:rsid w:val="00F25BCE"/>
    <w:rsid w:val="00F25DE6"/>
    <w:rsid w:val="00F261AB"/>
    <w:rsid w:val="00F27306"/>
    <w:rsid w:val="00F2751D"/>
    <w:rsid w:val="00F3059E"/>
    <w:rsid w:val="00F3097C"/>
    <w:rsid w:val="00F30A56"/>
    <w:rsid w:val="00F31329"/>
    <w:rsid w:val="00F316CA"/>
    <w:rsid w:val="00F31A79"/>
    <w:rsid w:val="00F323ED"/>
    <w:rsid w:val="00F328DE"/>
    <w:rsid w:val="00F32995"/>
    <w:rsid w:val="00F32B82"/>
    <w:rsid w:val="00F33559"/>
    <w:rsid w:val="00F341FA"/>
    <w:rsid w:val="00F34E11"/>
    <w:rsid w:val="00F35515"/>
    <w:rsid w:val="00F3551A"/>
    <w:rsid w:val="00F358EF"/>
    <w:rsid w:val="00F35E80"/>
    <w:rsid w:val="00F360CE"/>
    <w:rsid w:val="00F36205"/>
    <w:rsid w:val="00F36AF7"/>
    <w:rsid w:val="00F37ACD"/>
    <w:rsid w:val="00F37C2D"/>
    <w:rsid w:val="00F37DEF"/>
    <w:rsid w:val="00F37E0D"/>
    <w:rsid w:val="00F37F11"/>
    <w:rsid w:val="00F40890"/>
    <w:rsid w:val="00F40AEC"/>
    <w:rsid w:val="00F4118A"/>
    <w:rsid w:val="00F42CA7"/>
    <w:rsid w:val="00F43344"/>
    <w:rsid w:val="00F43A97"/>
    <w:rsid w:val="00F43B7B"/>
    <w:rsid w:val="00F44261"/>
    <w:rsid w:val="00F4479A"/>
    <w:rsid w:val="00F4495D"/>
    <w:rsid w:val="00F4504F"/>
    <w:rsid w:val="00F458A0"/>
    <w:rsid w:val="00F4640E"/>
    <w:rsid w:val="00F46482"/>
    <w:rsid w:val="00F46EBC"/>
    <w:rsid w:val="00F47441"/>
    <w:rsid w:val="00F476E0"/>
    <w:rsid w:val="00F4788F"/>
    <w:rsid w:val="00F47C00"/>
    <w:rsid w:val="00F50409"/>
    <w:rsid w:val="00F507F4"/>
    <w:rsid w:val="00F508A9"/>
    <w:rsid w:val="00F50901"/>
    <w:rsid w:val="00F50C8A"/>
    <w:rsid w:val="00F50E71"/>
    <w:rsid w:val="00F51731"/>
    <w:rsid w:val="00F51FA4"/>
    <w:rsid w:val="00F522D5"/>
    <w:rsid w:val="00F52523"/>
    <w:rsid w:val="00F52C71"/>
    <w:rsid w:val="00F52E57"/>
    <w:rsid w:val="00F532E8"/>
    <w:rsid w:val="00F53974"/>
    <w:rsid w:val="00F53A3F"/>
    <w:rsid w:val="00F53A7E"/>
    <w:rsid w:val="00F53CD4"/>
    <w:rsid w:val="00F54C26"/>
    <w:rsid w:val="00F54E9E"/>
    <w:rsid w:val="00F557B0"/>
    <w:rsid w:val="00F55BA2"/>
    <w:rsid w:val="00F5673C"/>
    <w:rsid w:val="00F56923"/>
    <w:rsid w:val="00F56F95"/>
    <w:rsid w:val="00F57335"/>
    <w:rsid w:val="00F578EF"/>
    <w:rsid w:val="00F6028D"/>
    <w:rsid w:val="00F60E39"/>
    <w:rsid w:val="00F614DC"/>
    <w:rsid w:val="00F61775"/>
    <w:rsid w:val="00F61C96"/>
    <w:rsid w:val="00F61D88"/>
    <w:rsid w:val="00F61E33"/>
    <w:rsid w:val="00F622F6"/>
    <w:rsid w:val="00F63091"/>
    <w:rsid w:val="00F636AA"/>
    <w:rsid w:val="00F63B32"/>
    <w:rsid w:val="00F64471"/>
    <w:rsid w:val="00F6456F"/>
    <w:rsid w:val="00F649B0"/>
    <w:rsid w:val="00F64CCF"/>
    <w:rsid w:val="00F64DA2"/>
    <w:rsid w:val="00F64E34"/>
    <w:rsid w:val="00F65279"/>
    <w:rsid w:val="00F66020"/>
    <w:rsid w:val="00F66762"/>
    <w:rsid w:val="00F668AE"/>
    <w:rsid w:val="00F66AF3"/>
    <w:rsid w:val="00F67763"/>
    <w:rsid w:val="00F67EE6"/>
    <w:rsid w:val="00F70034"/>
    <w:rsid w:val="00F703EE"/>
    <w:rsid w:val="00F7080D"/>
    <w:rsid w:val="00F708EC"/>
    <w:rsid w:val="00F71132"/>
    <w:rsid w:val="00F7129E"/>
    <w:rsid w:val="00F720EB"/>
    <w:rsid w:val="00F72EC5"/>
    <w:rsid w:val="00F72F12"/>
    <w:rsid w:val="00F734CA"/>
    <w:rsid w:val="00F73CFE"/>
    <w:rsid w:val="00F74831"/>
    <w:rsid w:val="00F7576D"/>
    <w:rsid w:val="00F76807"/>
    <w:rsid w:val="00F77A98"/>
    <w:rsid w:val="00F802B4"/>
    <w:rsid w:val="00F805C5"/>
    <w:rsid w:val="00F808FC"/>
    <w:rsid w:val="00F80C8B"/>
    <w:rsid w:val="00F81EB5"/>
    <w:rsid w:val="00F82179"/>
    <w:rsid w:val="00F82694"/>
    <w:rsid w:val="00F82D30"/>
    <w:rsid w:val="00F8344E"/>
    <w:rsid w:val="00F8418C"/>
    <w:rsid w:val="00F85216"/>
    <w:rsid w:val="00F8545A"/>
    <w:rsid w:val="00F85A27"/>
    <w:rsid w:val="00F85E87"/>
    <w:rsid w:val="00F85EC6"/>
    <w:rsid w:val="00F86605"/>
    <w:rsid w:val="00F8694C"/>
    <w:rsid w:val="00F86DF1"/>
    <w:rsid w:val="00F877BB"/>
    <w:rsid w:val="00F90F90"/>
    <w:rsid w:val="00F91039"/>
    <w:rsid w:val="00F915B9"/>
    <w:rsid w:val="00F915F5"/>
    <w:rsid w:val="00F91610"/>
    <w:rsid w:val="00F92284"/>
    <w:rsid w:val="00F92C90"/>
    <w:rsid w:val="00F9347C"/>
    <w:rsid w:val="00F935E9"/>
    <w:rsid w:val="00F937B9"/>
    <w:rsid w:val="00F93AF0"/>
    <w:rsid w:val="00F93C7B"/>
    <w:rsid w:val="00F940BA"/>
    <w:rsid w:val="00F9410A"/>
    <w:rsid w:val="00F9457D"/>
    <w:rsid w:val="00F946E2"/>
    <w:rsid w:val="00F9549E"/>
    <w:rsid w:val="00F95D62"/>
    <w:rsid w:val="00F96405"/>
    <w:rsid w:val="00F96ABC"/>
    <w:rsid w:val="00F96BE3"/>
    <w:rsid w:val="00F96F63"/>
    <w:rsid w:val="00F97224"/>
    <w:rsid w:val="00FA1AB2"/>
    <w:rsid w:val="00FA2061"/>
    <w:rsid w:val="00FA20FA"/>
    <w:rsid w:val="00FA26E1"/>
    <w:rsid w:val="00FA2AA3"/>
    <w:rsid w:val="00FA3406"/>
    <w:rsid w:val="00FA38BF"/>
    <w:rsid w:val="00FA3A76"/>
    <w:rsid w:val="00FA3CF8"/>
    <w:rsid w:val="00FA44C5"/>
    <w:rsid w:val="00FA44E7"/>
    <w:rsid w:val="00FA4E30"/>
    <w:rsid w:val="00FA4F4D"/>
    <w:rsid w:val="00FA5201"/>
    <w:rsid w:val="00FA52AA"/>
    <w:rsid w:val="00FA5302"/>
    <w:rsid w:val="00FA5FF9"/>
    <w:rsid w:val="00FA601E"/>
    <w:rsid w:val="00FA6A63"/>
    <w:rsid w:val="00FA6E47"/>
    <w:rsid w:val="00FA70BD"/>
    <w:rsid w:val="00FA7515"/>
    <w:rsid w:val="00FA777D"/>
    <w:rsid w:val="00FB1642"/>
    <w:rsid w:val="00FB2B66"/>
    <w:rsid w:val="00FB2CA5"/>
    <w:rsid w:val="00FB2FFF"/>
    <w:rsid w:val="00FB3459"/>
    <w:rsid w:val="00FB37B5"/>
    <w:rsid w:val="00FB3921"/>
    <w:rsid w:val="00FB3B36"/>
    <w:rsid w:val="00FB40ED"/>
    <w:rsid w:val="00FB48D0"/>
    <w:rsid w:val="00FB4951"/>
    <w:rsid w:val="00FB637A"/>
    <w:rsid w:val="00FB650F"/>
    <w:rsid w:val="00FB67AC"/>
    <w:rsid w:val="00FB787C"/>
    <w:rsid w:val="00FB794E"/>
    <w:rsid w:val="00FB7978"/>
    <w:rsid w:val="00FB7EE2"/>
    <w:rsid w:val="00FC0536"/>
    <w:rsid w:val="00FC066D"/>
    <w:rsid w:val="00FC0966"/>
    <w:rsid w:val="00FC1389"/>
    <w:rsid w:val="00FC1640"/>
    <w:rsid w:val="00FC1B1C"/>
    <w:rsid w:val="00FC1BB5"/>
    <w:rsid w:val="00FC1C39"/>
    <w:rsid w:val="00FC2461"/>
    <w:rsid w:val="00FC2974"/>
    <w:rsid w:val="00FC2DCE"/>
    <w:rsid w:val="00FC329C"/>
    <w:rsid w:val="00FC33B6"/>
    <w:rsid w:val="00FC390A"/>
    <w:rsid w:val="00FC4011"/>
    <w:rsid w:val="00FC4718"/>
    <w:rsid w:val="00FC4A21"/>
    <w:rsid w:val="00FC5A63"/>
    <w:rsid w:val="00FC68F6"/>
    <w:rsid w:val="00FC705C"/>
    <w:rsid w:val="00FC7357"/>
    <w:rsid w:val="00FD01C0"/>
    <w:rsid w:val="00FD0789"/>
    <w:rsid w:val="00FD0AD1"/>
    <w:rsid w:val="00FD0FE0"/>
    <w:rsid w:val="00FD114D"/>
    <w:rsid w:val="00FD1BEC"/>
    <w:rsid w:val="00FD1D01"/>
    <w:rsid w:val="00FD1EDC"/>
    <w:rsid w:val="00FD23AF"/>
    <w:rsid w:val="00FD23D5"/>
    <w:rsid w:val="00FD26A2"/>
    <w:rsid w:val="00FD2C6E"/>
    <w:rsid w:val="00FD3CDB"/>
    <w:rsid w:val="00FD42B0"/>
    <w:rsid w:val="00FD4511"/>
    <w:rsid w:val="00FD4539"/>
    <w:rsid w:val="00FD4569"/>
    <w:rsid w:val="00FD4D08"/>
    <w:rsid w:val="00FD508B"/>
    <w:rsid w:val="00FD5F83"/>
    <w:rsid w:val="00FD630F"/>
    <w:rsid w:val="00FD662B"/>
    <w:rsid w:val="00FD6C77"/>
    <w:rsid w:val="00FD7557"/>
    <w:rsid w:val="00FE0693"/>
    <w:rsid w:val="00FE06C8"/>
    <w:rsid w:val="00FE12AB"/>
    <w:rsid w:val="00FE12D5"/>
    <w:rsid w:val="00FE1B26"/>
    <w:rsid w:val="00FE215D"/>
    <w:rsid w:val="00FE28CD"/>
    <w:rsid w:val="00FE31AA"/>
    <w:rsid w:val="00FE31FD"/>
    <w:rsid w:val="00FE326E"/>
    <w:rsid w:val="00FE3E46"/>
    <w:rsid w:val="00FE4C6F"/>
    <w:rsid w:val="00FE5825"/>
    <w:rsid w:val="00FE5964"/>
    <w:rsid w:val="00FE5C15"/>
    <w:rsid w:val="00FE5E58"/>
    <w:rsid w:val="00FE5FAA"/>
    <w:rsid w:val="00FE63D8"/>
    <w:rsid w:val="00FE64FA"/>
    <w:rsid w:val="00FE6A77"/>
    <w:rsid w:val="00FE75FC"/>
    <w:rsid w:val="00FE76CD"/>
    <w:rsid w:val="00FF007C"/>
    <w:rsid w:val="00FF03A7"/>
    <w:rsid w:val="00FF073D"/>
    <w:rsid w:val="00FF0768"/>
    <w:rsid w:val="00FF11A4"/>
    <w:rsid w:val="00FF1476"/>
    <w:rsid w:val="00FF152A"/>
    <w:rsid w:val="00FF25C9"/>
    <w:rsid w:val="00FF28E0"/>
    <w:rsid w:val="00FF2C73"/>
    <w:rsid w:val="00FF2DE7"/>
    <w:rsid w:val="00FF3A24"/>
    <w:rsid w:val="00FF3CED"/>
    <w:rsid w:val="00FF4A25"/>
    <w:rsid w:val="00FF607B"/>
    <w:rsid w:val="00FF6970"/>
    <w:rsid w:val="00FF7712"/>
    <w:rsid w:val="00FF786C"/>
    <w:rsid w:val="00FF7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885F7D"/>
  <w15:chartTrackingRefBased/>
  <w15:docId w15:val="{1ED951ED-E515-4676-B56F-C73BE512F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uiPriority="1" w:qFormat="1"/>
    <w:lsdException w:name="Body Text" w:uiPriority="1" w:qFormat="1"/>
    <w:lsdException w:name="Subtitle" w:qFormat="1"/>
    <w:lsdException w:name="Hyperlink" w:uiPriority="99"/>
    <w:lsdException w:name="Strong" w:qFormat="1"/>
    <w:lsdException w:name="Emphasis" w:uiPriority="99"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557"/>
    <w:rPr>
      <w:rFonts w:eastAsia="Times New Roman"/>
      <w:sz w:val="24"/>
      <w:szCs w:val="24"/>
      <w:lang w:eastAsia="zh-CN"/>
    </w:rPr>
  </w:style>
  <w:style w:type="paragraph" w:styleId="Heading1">
    <w:name w:val="heading 1"/>
    <w:basedOn w:val="Normal"/>
    <w:next w:val="Normal"/>
    <w:link w:val="Heading1Char"/>
    <w:uiPriority w:val="1"/>
    <w:qFormat/>
    <w:rsid w:val="005F5100"/>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5F5100"/>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5F5100"/>
    <w:pPr>
      <w:keepNext/>
      <w:keepLines/>
      <w:spacing w:before="240" w:after="60"/>
      <w:outlineLvl w:val="2"/>
    </w:pPr>
    <w:rPr>
      <w:rFonts w:ascii="Arial" w:hAnsi="Arial"/>
      <w:b/>
    </w:rPr>
  </w:style>
  <w:style w:type="paragraph" w:styleId="Heading4">
    <w:name w:val="heading 4"/>
    <w:basedOn w:val="Normal"/>
    <w:next w:val="Normal"/>
    <w:link w:val="Heading4Char"/>
    <w:uiPriority w:val="1"/>
    <w:unhideWhenUsed/>
    <w:qFormat/>
    <w:rsid w:val="00780F63"/>
    <w:pPr>
      <w:keepNext/>
      <w:keepLines/>
      <w:spacing w:before="40" w:line="259" w:lineRule="auto"/>
      <w:outlineLvl w:val="3"/>
    </w:pPr>
    <w:rPr>
      <w:rFonts w:asciiTheme="majorHAnsi" w:eastAsiaTheme="majorEastAsia" w:hAnsiTheme="majorHAnsi" w:cstheme="majorBidi"/>
      <w:i/>
      <w:iCs/>
      <w:color w:val="2E74B5" w:themeColor="accent1" w:themeShade="BF"/>
      <w:sz w:val="22"/>
      <w:szCs w:val="22"/>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F5100"/>
    <w:pPr>
      <w:pBdr>
        <w:top w:val="single" w:sz="6" w:space="1" w:color="auto"/>
      </w:pBdr>
      <w:tabs>
        <w:tab w:val="center" w:pos="6480"/>
        <w:tab w:val="right" w:pos="12960"/>
      </w:tabs>
    </w:pPr>
  </w:style>
  <w:style w:type="paragraph" w:styleId="Header">
    <w:name w:val="header"/>
    <w:basedOn w:val="Normal"/>
    <w:link w:val="HeaderChar"/>
    <w:uiPriority w:val="99"/>
    <w:rsid w:val="005F5100"/>
    <w:pPr>
      <w:pBdr>
        <w:bottom w:val="single" w:sz="6" w:space="2" w:color="auto"/>
      </w:pBdr>
      <w:tabs>
        <w:tab w:val="center" w:pos="6480"/>
        <w:tab w:val="right" w:pos="12960"/>
      </w:tabs>
    </w:pPr>
    <w:rPr>
      <w:b/>
      <w:sz w:val="28"/>
    </w:rPr>
  </w:style>
  <w:style w:type="paragraph" w:customStyle="1" w:styleId="T1">
    <w:name w:val="T1"/>
    <w:basedOn w:val="Normal"/>
    <w:rsid w:val="005F5100"/>
    <w:pPr>
      <w:jc w:val="center"/>
    </w:pPr>
    <w:rPr>
      <w:b/>
      <w:sz w:val="28"/>
    </w:rPr>
  </w:style>
  <w:style w:type="paragraph" w:customStyle="1" w:styleId="T2">
    <w:name w:val="T2"/>
    <w:basedOn w:val="T1"/>
    <w:rsid w:val="005F5100"/>
    <w:pPr>
      <w:spacing w:after="240"/>
      <w:ind w:left="720" w:right="720"/>
    </w:pPr>
  </w:style>
  <w:style w:type="paragraph" w:customStyle="1" w:styleId="T3">
    <w:name w:val="T3"/>
    <w:basedOn w:val="T1"/>
    <w:rsid w:val="005F5100"/>
    <w:pPr>
      <w:pBdr>
        <w:bottom w:val="single" w:sz="6" w:space="1" w:color="auto"/>
      </w:pBdr>
      <w:tabs>
        <w:tab w:val="center" w:pos="4680"/>
      </w:tabs>
      <w:spacing w:after="240"/>
      <w:jc w:val="left"/>
    </w:pPr>
    <w:rPr>
      <w:b w:val="0"/>
      <w:sz w:val="24"/>
    </w:rPr>
  </w:style>
  <w:style w:type="paragraph" w:styleId="BodyTextIndent">
    <w:name w:val="Body Text Indent"/>
    <w:basedOn w:val="Normal"/>
    <w:rsid w:val="005F5100"/>
    <w:pPr>
      <w:ind w:left="720" w:hanging="720"/>
    </w:pPr>
  </w:style>
  <w:style w:type="character" w:styleId="Hyperlink">
    <w:name w:val="Hyperlink"/>
    <w:uiPriority w:val="99"/>
    <w:rsid w:val="005F5100"/>
    <w:rPr>
      <w:color w:val="0000FF"/>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qFormat/>
    <w:rsid w:val="009635A1"/>
    <w:rPr>
      <w:b/>
      <w:bCs/>
      <w:sz w:val="20"/>
    </w:rPr>
  </w:style>
  <w:style w:type="character" w:customStyle="1" w:styleId="Heading5Char">
    <w:name w:val="Heading 5 Char"/>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style>
  <w:style w:type="paragraph" w:styleId="ListParagraph">
    <w:name w:val="List Paragraph"/>
    <w:basedOn w:val="Normal"/>
    <w:uiPriority w:val="1"/>
    <w:qFormat/>
    <w:rsid w:val="009635A1"/>
    <w:pPr>
      <w:ind w:left="720"/>
      <w:contextualSpacing/>
    </w:pPr>
  </w:style>
  <w:style w:type="paragraph" w:styleId="BalloonText">
    <w:name w:val="Balloon Text"/>
    <w:basedOn w:val="Normal"/>
    <w:link w:val="BalloonTextChar"/>
    <w:uiPriority w:val="99"/>
    <w:semiHidden/>
    <w:rsid w:val="009635A1"/>
    <w:rPr>
      <w:rFonts w:ascii="Tahoma" w:hAnsi="Tahoma" w:cs="Tahoma"/>
      <w:sz w:val="16"/>
      <w:szCs w:val="16"/>
    </w:rPr>
  </w:style>
  <w:style w:type="table" w:styleId="TableGrid">
    <w:name w:val="Table Grid"/>
    <w:basedOn w:val="TableNormal"/>
    <w:uiPriority w:val="59"/>
    <w:qFormat/>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text">
    <w:name w:val="figure text"/>
    <w:uiPriority w:val="99"/>
    <w:rsid w:val="005B3590"/>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SP12229412">
    <w:name w:val="SP.12.229412"/>
    <w:basedOn w:val="Normal"/>
    <w:next w:val="Normal"/>
    <w:uiPriority w:val="99"/>
    <w:rsid w:val="004851C6"/>
    <w:pPr>
      <w:autoSpaceDE w:val="0"/>
      <w:autoSpaceDN w:val="0"/>
      <w:adjustRightInd w:val="0"/>
    </w:pPr>
    <w:rPr>
      <w:rFonts w:ascii="Arial" w:hAnsi="Arial" w:cs="Arial"/>
    </w:rPr>
  </w:style>
  <w:style w:type="paragraph" w:customStyle="1" w:styleId="SP12229377">
    <w:name w:val="SP.12.229377"/>
    <w:basedOn w:val="Normal"/>
    <w:next w:val="Normal"/>
    <w:uiPriority w:val="99"/>
    <w:rsid w:val="004851C6"/>
    <w:pPr>
      <w:autoSpaceDE w:val="0"/>
      <w:autoSpaceDN w:val="0"/>
      <w:adjustRightInd w:val="0"/>
    </w:pPr>
    <w:rPr>
      <w:rFonts w:ascii="Arial" w:hAnsi="Arial" w:cs="Arial"/>
    </w:rPr>
  </w:style>
  <w:style w:type="character" w:customStyle="1" w:styleId="SC12253968">
    <w:name w:val="SC.12.253968"/>
    <w:uiPriority w:val="99"/>
    <w:rsid w:val="004851C6"/>
    <w:rPr>
      <w:b/>
      <w:bCs/>
      <w:color w:val="000000"/>
      <w:sz w:val="20"/>
      <w:szCs w:val="20"/>
    </w:rPr>
  </w:style>
  <w:style w:type="paragraph" w:customStyle="1" w:styleId="SP12229385">
    <w:name w:val="SP.12.229385"/>
    <w:basedOn w:val="Normal"/>
    <w:next w:val="Normal"/>
    <w:uiPriority w:val="99"/>
    <w:rsid w:val="003C2127"/>
    <w:pPr>
      <w:autoSpaceDE w:val="0"/>
      <w:autoSpaceDN w:val="0"/>
      <w:adjustRightInd w:val="0"/>
    </w:pPr>
  </w:style>
  <w:style w:type="paragraph" w:customStyle="1" w:styleId="SP12229401">
    <w:name w:val="SP.12.229401"/>
    <w:basedOn w:val="Normal"/>
    <w:next w:val="Normal"/>
    <w:uiPriority w:val="99"/>
    <w:rsid w:val="004C5580"/>
    <w:pPr>
      <w:autoSpaceDE w:val="0"/>
      <w:autoSpaceDN w:val="0"/>
      <w:adjustRightInd w:val="0"/>
    </w:pPr>
  </w:style>
  <w:style w:type="character" w:customStyle="1" w:styleId="SC12253963">
    <w:name w:val="SC.12.253963"/>
    <w:uiPriority w:val="99"/>
    <w:rsid w:val="004C5580"/>
    <w:rPr>
      <w:color w:val="000000"/>
      <w:sz w:val="18"/>
      <w:szCs w:val="18"/>
    </w:rPr>
  </w:style>
  <w:style w:type="paragraph" w:customStyle="1" w:styleId="SP12229388">
    <w:name w:val="SP.12.229388"/>
    <w:basedOn w:val="Normal"/>
    <w:next w:val="Normal"/>
    <w:uiPriority w:val="99"/>
    <w:rsid w:val="004C5580"/>
    <w:pPr>
      <w:autoSpaceDE w:val="0"/>
      <w:autoSpaceDN w:val="0"/>
      <w:adjustRightInd w:val="0"/>
    </w:pPr>
  </w:style>
  <w:style w:type="paragraph" w:customStyle="1" w:styleId="SP12229460">
    <w:name w:val="SP.12.229460"/>
    <w:basedOn w:val="Normal"/>
    <w:next w:val="Normal"/>
    <w:uiPriority w:val="99"/>
    <w:rsid w:val="004C5580"/>
    <w:pPr>
      <w:autoSpaceDE w:val="0"/>
      <w:autoSpaceDN w:val="0"/>
      <w:adjustRightInd w:val="0"/>
    </w:pPr>
  </w:style>
  <w:style w:type="paragraph" w:customStyle="1" w:styleId="SP12229413">
    <w:name w:val="SP.12.229413"/>
    <w:basedOn w:val="Normal"/>
    <w:next w:val="Normal"/>
    <w:uiPriority w:val="99"/>
    <w:rsid w:val="006D0147"/>
    <w:pPr>
      <w:autoSpaceDE w:val="0"/>
      <w:autoSpaceDN w:val="0"/>
      <w:adjustRightInd w:val="0"/>
    </w:pPr>
  </w:style>
  <w:style w:type="paragraph" w:customStyle="1" w:styleId="SP1386063">
    <w:name w:val="SP.13.86063"/>
    <w:basedOn w:val="Normal"/>
    <w:next w:val="Normal"/>
    <w:uiPriority w:val="99"/>
    <w:rsid w:val="005845FF"/>
    <w:pPr>
      <w:autoSpaceDE w:val="0"/>
      <w:autoSpaceDN w:val="0"/>
      <w:adjustRightInd w:val="0"/>
    </w:pPr>
  </w:style>
  <w:style w:type="paragraph" w:customStyle="1" w:styleId="SP1386064">
    <w:name w:val="SP.13.86064"/>
    <w:basedOn w:val="Normal"/>
    <w:next w:val="Normal"/>
    <w:uiPriority w:val="99"/>
    <w:rsid w:val="005845FF"/>
    <w:pPr>
      <w:autoSpaceDE w:val="0"/>
      <w:autoSpaceDN w:val="0"/>
      <w:adjustRightInd w:val="0"/>
    </w:pPr>
  </w:style>
  <w:style w:type="paragraph" w:customStyle="1" w:styleId="SP1386038">
    <w:name w:val="SP.13.86038"/>
    <w:basedOn w:val="Normal"/>
    <w:next w:val="Normal"/>
    <w:uiPriority w:val="99"/>
    <w:rsid w:val="005845FF"/>
    <w:pPr>
      <w:autoSpaceDE w:val="0"/>
      <w:autoSpaceDN w:val="0"/>
      <w:adjustRightInd w:val="0"/>
    </w:pPr>
  </w:style>
  <w:style w:type="paragraph" w:customStyle="1" w:styleId="SP1386025">
    <w:name w:val="SP.13.86025"/>
    <w:basedOn w:val="Normal"/>
    <w:next w:val="Normal"/>
    <w:uiPriority w:val="99"/>
    <w:rsid w:val="005845FF"/>
    <w:pPr>
      <w:autoSpaceDE w:val="0"/>
      <w:autoSpaceDN w:val="0"/>
      <w:adjustRightInd w:val="0"/>
    </w:pPr>
  </w:style>
  <w:style w:type="character" w:customStyle="1" w:styleId="SC13303120">
    <w:name w:val="SC.13.303120"/>
    <w:uiPriority w:val="99"/>
    <w:rsid w:val="005845FF"/>
    <w:rPr>
      <w:color w:val="000000"/>
      <w:sz w:val="20"/>
      <w:szCs w:val="20"/>
    </w:rPr>
  </w:style>
  <w:style w:type="paragraph" w:customStyle="1" w:styleId="SP1386047">
    <w:name w:val="SP.13.86047"/>
    <w:basedOn w:val="Normal"/>
    <w:next w:val="Normal"/>
    <w:uiPriority w:val="99"/>
    <w:rsid w:val="005845FF"/>
    <w:pPr>
      <w:autoSpaceDE w:val="0"/>
      <w:autoSpaceDN w:val="0"/>
      <w:adjustRightInd w:val="0"/>
    </w:pPr>
  </w:style>
  <w:style w:type="paragraph" w:customStyle="1" w:styleId="SP1386098">
    <w:name w:val="SP.13.86098"/>
    <w:basedOn w:val="Normal"/>
    <w:next w:val="Normal"/>
    <w:uiPriority w:val="99"/>
    <w:rsid w:val="004F281E"/>
    <w:pPr>
      <w:autoSpaceDE w:val="0"/>
      <w:autoSpaceDN w:val="0"/>
      <w:adjustRightInd w:val="0"/>
    </w:pPr>
  </w:style>
  <w:style w:type="character" w:customStyle="1" w:styleId="SC13303112">
    <w:name w:val="SC.13.303112"/>
    <w:uiPriority w:val="99"/>
    <w:rsid w:val="004F281E"/>
    <w:rPr>
      <w:color w:val="000000"/>
      <w:sz w:val="18"/>
      <w:szCs w:val="18"/>
    </w:rPr>
  </w:style>
  <w:style w:type="character" w:customStyle="1" w:styleId="SC13303266">
    <w:name w:val="SC.13.303266"/>
    <w:uiPriority w:val="99"/>
    <w:rsid w:val="004F281E"/>
    <w:rPr>
      <w:i/>
      <w:iCs/>
      <w:color w:val="000000"/>
      <w:sz w:val="14"/>
      <w:szCs w:val="14"/>
    </w:rPr>
  </w:style>
  <w:style w:type="character" w:customStyle="1" w:styleId="SC13303240">
    <w:name w:val="SC.13.303240"/>
    <w:uiPriority w:val="99"/>
    <w:rsid w:val="00241F30"/>
    <w:rPr>
      <w:i/>
      <w:iCs/>
      <w:color w:val="000000"/>
      <w:sz w:val="16"/>
      <w:szCs w:val="16"/>
    </w:rPr>
  </w:style>
  <w:style w:type="character" w:styleId="CommentReference">
    <w:name w:val="annotation reference"/>
    <w:uiPriority w:val="99"/>
    <w:rsid w:val="0055255F"/>
    <w:rPr>
      <w:sz w:val="16"/>
      <w:szCs w:val="16"/>
    </w:rPr>
  </w:style>
  <w:style w:type="paragraph" w:styleId="CommentText">
    <w:name w:val="annotation text"/>
    <w:basedOn w:val="Normal"/>
    <w:link w:val="CommentTextChar"/>
    <w:uiPriority w:val="99"/>
    <w:rsid w:val="0055255F"/>
    <w:rPr>
      <w:sz w:val="20"/>
    </w:rPr>
  </w:style>
  <w:style w:type="character" w:customStyle="1" w:styleId="CommentTextChar">
    <w:name w:val="Comment Text Char"/>
    <w:link w:val="CommentText"/>
    <w:uiPriority w:val="99"/>
    <w:rsid w:val="0055255F"/>
    <w:rPr>
      <w:lang w:val="en-GB"/>
    </w:rPr>
  </w:style>
  <w:style w:type="paragraph" w:styleId="CommentSubject">
    <w:name w:val="annotation subject"/>
    <w:basedOn w:val="CommentText"/>
    <w:next w:val="CommentText"/>
    <w:link w:val="CommentSubjectChar"/>
    <w:uiPriority w:val="99"/>
    <w:rsid w:val="0055255F"/>
    <w:rPr>
      <w:b/>
      <w:bCs/>
    </w:rPr>
  </w:style>
  <w:style w:type="character" w:customStyle="1" w:styleId="CommentSubjectChar">
    <w:name w:val="Comment Subject Char"/>
    <w:link w:val="CommentSubject"/>
    <w:uiPriority w:val="99"/>
    <w:rsid w:val="0055255F"/>
    <w:rPr>
      <w:b/>
      <w:bCs/>
      <w:lang w:val="en-GB"/>
    </w:rPr>
  </w:style>
  <w:style w:type="paragraph" w:customStyle="1" w:styleId="SP1386023">
    <w:name w:val="SP.13.86023"/>
    <w:basedOn w:val="Normal"/>
    <w:next w:val="Normal"/>
    <w:uiPriority w:val="99"/>
    <w:rsid w:val="001A32CC"/>
    <w:pPr>
      <w:autoSpaceDE w:val="0"/>
      <w:autoSpaceDN w:val="0"/>
      <w:adjustRightInd w:val="0"/>
    </w:pPr>
  </w:style>
  <w:style w:type="paragraph" w:customStyle="1" w:styleId="SP1386442">
    <w:name w:val="SP.13.86442"/>
    <w:basedOn w:val="Normal"/>
    <w:next w:val="Normal"/>
    <w:uiPriority w:val="99"/>
    <w:rsid w:val="001A32CC"/>
    <w:pPr>
      <w:autoSpaceDE w:val="0"/>
      <w:autoSpaceDN w:val="0"/>
      <w:adjustRightInd w:val="0"/>
    </w:pPr>
  </w:style>
  <w:style w:type="paragraph" w:customStyle="1" w:styleId="Equationvariable">
    <w:name w:val="Equation variable"/>
    <w:basedOn w:val="Normal"/>
    <w:uiPriority w:val="99"/>
    <w:rsid w:val="00F02968"/>
    <w:pPr>
      <w:tabs>
        <w:tab w:val="left" w:pos="1080"/>
        <w:tab w:val="left" w:pos="1800"/>
      </w:tabs>
      <w:suppressAutoHyphens/>
      <w:autoSpaceDE w:val="0"/>
      <w:autoSpaceDN w:val="0"/>
      <w:adjustRightInd w:val="0"/>
      <w:spacing w:before="100" w:after="20" w:line="240" w:lineRule="atLeast"/>
      <w:ind w:left="760" w:hanging="560"/>
    </w:pPr>
    <w:rPr>
      <w:color w:val="000000"/>
      <w:w w:val="0"/>
    </w:rPr>
  </w:style>
  <w:style w:type="paragraph" w:customStyle="1" w:styleId="Note">
    <w:name w:val="Note"/>
    <w:uiPriority w:val="99"/>
    <w:rsid w:val="0029142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color w:val="000000"/>
      <w:w w:val="0"/>
      <w:sz w:val="18"/>
      <w:szCs w:val="18"/>
    </w:rPr>
  </w:style>
  <w:style w:type="paragraph" w:customStyle="1" w:styleId="CellText">
    <w:name w:val="CellText"/>
    <w:basedOn w:val="Normal"/>
    <w:qFormat/>
    <w:rsid w:val="00291428"/>
    <w:rPr>
      <w:rFonts w:eastAsia="Batang"/>
      <w:sz w:val="18"/>
      <w:lang w:eastAsia="ko-KR"/>
    </w:rPr>
  </w:style>
  <w:style w:type="paragraph" w:customStyle="1" w:styleId="MTDisplayEquation">
    <w:name w:val="MTDisplayEquation"/>
    <w:basedOn w:val="Normal"/>
    <w:next w:val="Normal"/>
    <w:link w:val="MTDisplayEquationChar"/>
    <w:rsid w:val="003E1F88"/>
    <w:pPr>
      <w:tabs>
        <w:tab w:val="center" w:pos="5040"/>
        <w:tab w:val="right" w:pos="10080"/>
      </w:tabs>
      <w:autoSpaceDE w:val="0"/>
      <w:autoSpaceDN w:val="0"/>
      <w:adjustRightInd w:val="0"/>
    </w:pPr>
    <w:rPr>
      <w:sz w:val="20"/>
    </w:rPr>
  </w:style>
  <w:style w:type="character" w:customStyle="1" w:styleId="MTDisplayEquationChar">
    <w:name w:val="MTDisplayEquation Char"/>
    <w:link w:val="MTDisplayEquation"/>
    <w:rsid w:val="003E1F88"/>
    <w:rPr>
      <w:lang w:val="en-GB"/>
    </w:rPr>
  </w:style>
  <w:style w:type="character" w:styleId="PlaceholderText">
    <w:name w:val="Placeholder Text"/>
    <w:basedOn w:val="DefaultParagraphFont"/>
    <w:uiPriority w:val="99"/>
    <w:semiHidden/>
    <w:rsid w:val="005B3311"/>
    <w:rPr>
      <w:color w:val="808080"/>
    </w:rPr>
  </w:style>
  <w:style w:type="paragraph" w:customStyle="1" w:styleId="Body">
    <w:name w:val="Body"/>
    <w:uiPriority w:val="99"/>
    <w:rsid w:val="009A4613"/>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A4613"/>
    <w:rPr>
      <w:b/>
      <w:bCs/>
      <w:lang w:val="en-GB"/>
    </w:rPr>
  </w:style>
  <w:style w:type="character" w:customStyle="1" w:styleId="Bold">
    <w:name w:val="Bold"/>
    <w:aliases w:val="Italic"/>
    <w:basedOn w:val="DefaultParagraphFont"/>
    <w:rsid w:val="004F6D6E"/>
    <w:rPr>
      <w:b/>
      <w:bCs/>
      <w:i/>
      <w:iCs/>
    </w:rPr>
  </w:style>
  <w:style w:type="paragraph" w:customStyle="1" w:styleId="BodyText">
    <w:name w:val="BodyText"/>
    <w:basedOn w:val="Normal"/>
    <w:qFormat/>
    <w:rsid w:val="004A050D"/>
    <w:pPr>
      <w:spacing w:before="120" w:after="120"/>
      <w:jc w:val="both"/>
    </w:pPr>
    <w:rPr>
      <w:rFonts w:eastAsia="Batang"/>
    </w:rPr>
  </w:style>
  <w:style w:type="paragraph" w:customStyle="1" w:styleId="SP13118831">
    <w:name w:val="SP.13.118831"/>
    <w:basedOn w:val="Normal"/>
    <w:next w:val="Normal"/>
    <w:uiPriority w:val="99"/>
    <w:rsid w:val="00AC77CA"/>
    <w:pPr>
      <w:autoSpaceDE w:val="0"/>
      <w:autoSpaceDN w:val="0"/>
      <w:adjustRightInd w:val="0"/>
    </w:pPr>
  </w:style>
  <w:style w:type="paragraph" w:customStyle="1" w:styleId="SP13118791">
    <w:name w:val="SP.13.118791"/>
    <w:basedOn w:val="Normal"/>
    <w:next w:val="Normal"/>
    <w:uiPriority w:val="99"/>
    <w:rsid w:val="00AC77CA"/>
    <w:pPr>
      <w:autoSpaceDE w:val="0"/>
      <w:autoSpaceDN w:val="0"/>
      <w:adjustRightInd w:val="0"/>
    </w:pPr>
  </w:style>
  <w:style w:type="paragraph" w:customStyle="1" w:styleId="SP13118832">
    <w:name w:val="SP.13.118832"/>
    <w:basedOn w:val="Normal"/>
    <w:next w:val="Normal"/>
    <w:uiPriority w:val="99"/>
    <w:rsid w:val="001429DA"/>
    <w:pPr>
      <w:autoSpaceDE w:val="0"/>
      <w:autoSpaceDN w:val="0"/>
      <w:adjustRightInd w:val="0"/>
    </w:pPr>
  </w:style>
  <w:style w:type="paragraph" w:customStyle="1" w:styleId="SP13118806">
    <w:name w:val="SP.13.118806"/>
    <w:basedOn w:val="Normal"/>
    <w:next w:val="Normal"/>
    <w:uiPriority w:val="99"/>
    <w:rsid w:val="001429DA"/>
    <w:pPr>
      <w:autoSpaceDE w:val="0"/>
      <w:autoSpaceDN w:val="0"/>
      <w:adjustRightInd w:val="0"/>
    </w:pPr>
  </w:style>
  <w:style w:type="paragraph" w:customStyle="1" w:styleId="SP13118796">
    <w:name w:val="SP.13.118796"/>
    <w:basedOn w:val="Normal"/>
    <w:next w:val="Normal"/>
    <w:uiPriority w:val="99"/>
    <w:rsid w:val="001429DA"/>
    <w:pPr>
      <w:autoSpaceDE w:val="0"/>
      <w:autoSpaceDN w:val="0"/>
      <w:adjustRightInd w:val="0"/>
    </w:pPr>
  </w:style>
  <w:style w:type="character" w:customStyle="1" w:styleId="SC13303113">
    <w:name w:val="SC.13.303113"/>
    <w:uiPriority w:val="99"/>
    <w:rsid w:val="001429DA"/>
    <w:rPr>
      <w:color w:val="000000"/>
      <w:sz w:val="18"/>
      <w:szCs w:val="18"/>
    </w:rPr>
  </w:style>
  <w:style w:type="paragraph" w:customStyle="1" w:styleId="SP13119210">
    <w:name w:val="SP.13.119210"/>
    <w:basedOn w:val="Normal"/>
    <w:next w:val="Normal"/>
    <w:uiPriority w:val="99"/>
    <w:rsid w:val="00BA2878"/>
    <w:pPr>
      <w:autoSpaceDE w:val="0"/>
      <w:autoSpaceDN w:val="0"/>
      <w:adjustRightInd w:val="0"/>
    </w:pPr>
  </w:style>
  <w:style w:type="paragraph" w:customStyle="1" w:styleId="Ll1">
    <w:name w:val="Ll1"/>
    <w:aliases w:val="NumberedList21"/>
    <w:uiPriority w:val="99"/>
    <w:rsid w:val="002373C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table" w:customStyle="1" w:styleId="TableGrid1">
    <w:name w:val="Table Grid1"/>
    <w:basedOn w:val="TableNormal"/>
    <w:next w:val="TableGrid"/>
    <w:uiPriority w:val="59"/>
    <w:rsid w:val="001B60A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lBody">
    <w:name w:val="CellBody"/>
    <w:basedOn w:val="Normal"/>
    <w:uiPriority w:val="99"/>
    <w:rsid w:val="00D61EDD"/>
    <w:pPr>
      <w:autoSpaceDE w:val="0"/>
      <w:autoSpaceDN w:val="0"/>
      <w:spacing w:line="200" w:lineRule="atLeast"/>
    </w:pPr>
    <w:rPr>
      <w:rFonts w:eastAsiaTheme="minorEastAsia"/>
      <w:color w:val="000000"/>
      <w:sz w:val="18"/>
      <w:szCs w:val="18"/>
    </w:rPr>
  </w:style>
  <w:style w:type="paragraph" w:customStyle="1" w:styleId="CellHeading">
    <w:name w:val="CellHeading"/>
    <w:basedOn w:val="Normal"/>
    <w:uiPriority w:val="99"/>
    <w:rsid w:val="00D61EDD"/>
    <w:pPr>
      <w:autoSpaceDE w:val="0"/>
      <w:autoSpaceDN w:val="0"/>
      <w:spacing w:line="200" w:lineRule="atLeast"/>
      <w:jc w:val="center"/>
    </w:pPr>
    <w:rPr>
      <w:rFonts w:eastAsiaTheme="minorEastAsia"/>
      <w:b/>
      <w:bCs/>
      <w:color w:val="000000"/>
      <w:sz w:val="18"/>
      <w:szCs w:val="18"/>
    </w:rPr>
  </w:style>
  <w:style w:type="paragraph" w:customStyle="1" w:styleId="TableText">
    <w:name w:val="TableText"/>
    <w:basedOn w:val="Normal"/>
    <w:uiPriority w:val="99"/>
    <w:rsid w:val="00D61EDD"/>
    <w:pPr>
      <w:autoSpaceDE w:val="0"/>
      <w:autoSpaceDN w:val="0"/>
      <w:spacing w:line="200" w:lineRule="atLeast"/>
    </w:pPr>
    <w:rPr>
      <w:rFonts w:eastAsiaTheme="minorEastAsia"/>
      <w:color w:val="000000"/>
      <w:sz w:val="18"/>
      <w:szCs w:val="18"/>
    </w:rPr>
  </w:style>
  <w:style w:type="paragraph" w:customStyle="1" w:styleId="TableTitle">
    <w:name w:val="TableTitle"/>
    <w:basedOn w:val="Normal"/>
    <w:uiPriority w:val="99"/>
    <w:rsid w:val="00D61EDD"/>
    <w:pPr>
      <w:autoSpaceDE w:val="0"/>
      <w:autoSpaceDN w:val="0"/>
      <w:spacing w:line="240" w:lineRule="atLeast"/>
      <w:jc w:val="center"/>
    </w:pPr>
    <w:rPr>
      <w:rFonts w:ascii="Arial" w:eastAsiaTheme="minorEastAsia" w:hAnsi="Arial" w:cs="Arial"/>
      <w:b/>
      <w:bCs/>
      <w:color w:val="000000"/>
      <w:sz w:val="20"/>
    </w:rPr>
  </w:style>
  <w:style w:type="character" w:customStyle="1" w:styleId="gmaildefault">
    <w:name w:val="gmail_default"/>
    <w:basedOn w:val="DefaultParagraphFont"/>
    <w:rsid w:val="00C76B29"/>
  </w:style>
  <w:style w:type="paragraph" w:customStyle="1" w:styleId="FigTitle">
    <w:name w:val="FigTitle"/>
    <w:uiPriority w:val="99"/>
    <w:rsid w:val="00010B1F"/>
    <w:pPr>
      <w:widowControl w:val="0"/>
      <w:autoSpaceDE w:val="0"/>
      <w:autoSpaceDN w:val="0"/>
      <w:adjustRightInd w:val="0"/>
      <w:spacing w:before="240" w:line="240" w:lineRule="atLeast"/>
      <w:jc w:val="center"/>
    </w:pPr>
    <w:rPr>
      <w:rFonts w:ascii="Arial" w:eastAsiaTheme="minorEastAsia" w:hAnsi="Arial" w:cs="Arial"/>
      <w:b/>
      <w:bCs/>
      <w:color w:val="000000"/>
      <w:w w:val="0"/>
      <w:lang w:eastAsia="ko-KR"/>
    </w:rPr>
  </w:style>
  <w:style w:type="paragraph" w:customStyle="1" w:styleId="T">
    <w:name w:val="T"/>
    <w:aliases w:val="Text"/>
    <w:link w:val="TChar"/>
    <w:uiPriority w:val="99"/>
    <w:rsid w:val="00010B1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styleId="BodyText0">
    <w:name w:val="Body Text"/>
    <w:basedOn w:val="Normal"/>
    <w:link w:val="BodyTextChar"/>
    <w:uiPriority w:val="1"/>
    <w:qFormat/>
    <w:rsid w:val="00780F63"/>
    <w:pPr>
      <w:spacing w:after="120"/>
    </w:pPr>
  </w:style>
  <w:style w:type="character" w:customStyle="1" w:styleId="BodyTextChar">
    <w:name w:val="Body Text Char"/>
    <w:basedOn w:val="DefaultParagraphFont"/>
    <w:link w:val="BodyText0"/>
    <w:uiPriority w:val="1"/>
    <w:rsid w:val="00780F63"/>
    <w:rPr>
      <w:rFonts w:eastAsia="Times New Roman"/>
      <w:sz w:val="24"/>
      <w:szCs w:val="24"/>
      <w:lang w:eastAsia="zh-CN"/>
    </w:rPr>
  </w:style>
  <w:style w:type="character" w:customStyle="1" w:styleId="Heading4Char">
    <w:name w:val="Heading 4 Char"/>
    <w:basedOn w:val="DefaultParagraphFont"/>
    <w:link w:val="Heading4"/>
    <w:uiPriority w:val="1"/>
    <w:rsid w:val="00780F63"/>
    <w:rPr>
      <w:rFonts w:asciiTheme="majorHAnsi" w:eastAsiaTheme="majorEastAsia" w:hAnsiTheme="majorHAnsi" w:cstheme="majorBidi"/>
      <w:i/>
      <w:iCs/>
      <w:color w:val="2E74B5" w:themeColor="accent1" w:themeShade="BF"/>
      <w:sz w:val="22"/>
      <w:szCs w:val="22"/>
      <w:lang w:eastAsia="zh-CN"/>
    </w:rPr>
  </w:style>
  <w:style w:type="paragraph" w:customStyle="1" w:styleId="A1FigTitle">
    <w:name w:val="A1FigTitle"/>
    <w:next w:val="T"/>
    <w:rsid w:val="00780F6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H3">
    <w:name w:val="H3"/>
    <w:aliases w:val="1.1.1"/>
    <w:next w:val="T"/>
    <w:link w:val="H3Char"/>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VariableList">
    <w:name w:val="VariableList"/>
    <w:uiPriority w:val="99"/>
    <w:rsid w:val="00780F6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character" w:customStyle="1" w:styleId="EquationVariables">
    <w:name w:val="EquationVariables"/>
    <w:uiPriority w:val="99"/>
    <w:rsid w:val="00780F63"/>
    <w:rPr>
      <w:i/>
      <w:iCs/>
    </w:rPr>
  </w:style>
  <w:style w:type="character" w:customStyle="1" w:styleId="UnresolvedMention1">
    <w:name w:val="Unresolved Mention1"/>
    <w:basedOn w:val="DefaultParagraphFont"/>
    <w:uiPriority w:val="99"/>
    <w:semiHidden/>
    <w:unhideWhenUsed/>
    <w:rsid w:val="00780F63"/>
    <w:rPr>
      <w:color w:val="605E5C"/>
      <w:shd w:val="clear" w:color="auto" w:fill="E1DFDD"/>
    </w:rPr>
  </w:style>
  <w:style w:type="paragraph" w:customStyle="1" w:styleId="heading30">
    <w:name w:val="heading3"/>
    <w:basedOn w:val="H3"/>
    <w:link w:val="heading3Char0"/>
    <w:qFormat/>
    <w:rsid w:val="00780F63"/>
    <w:pPr>
      <w:ind w:left="450" w:hanging="360"/>
    </w:pPr>
  </w:style>
  <w:style w:type="paragraph" w:customStyle="1" w:styleId="Style1">
    <w:name w:val="Style1"/>
    <w:basedOn w:val="heading30"/>
    <w:next w:val="Heading3"/>
    <w:autoRedefine/>
    <w:qFormat/>
    <w:rsid w:val="00780F63"/>
    <w:pPr>
      <w:numPr>
        <w:numId w:val="13"/>
      </w:numPr>
      <w:ind w:left="360"/>
    </w:pPr>
    <w:rPr>
      <w:rFonts w:ascii="Times New Roman" w:hAnsi="Times New Roman" w:cs="Times New Roman"/>
    </w:rPr>
  </w:style>
  <w:style w:type="character" w:customStyle="1" w:styleId="H3Char">
    <w:name w:val="H3 Char"/>
    <w:aliases w:val="1.1.1 Char"/>
    <w:basedOn w:val="DefaultParagraphFont"/>
    <w:link w:val="H3"/>
    <w:uiPriority w:val="99"/>
    <w:rsid w:val="00780F63"/>
    <w:rPr>
      <w:rFonts w:ascii="Arial" w:eastAsiaTheme="minorEastAsia" w:hAnsi="Arial" w:cs="Arial"/>
      <w:b/>
      <w:bCs/>
      <w:color w:val="000000"/>
      <w:w w:val="0"/>
      <w:lang w:eastAsia="zh-CN"/>
    </w:rPr>
  </w:style>
  <w:style w:type="character" w:customStyle="1" w:styleId="heading3Char0">
    <w:name w:val="heading3 Char"/>
    <w:basedOn w:val="H3Char"/>
    <w:link w:val="heading30"/>
    <w:rsid w:val="00780F63"/>
    <w:rPr>
      <w:rFonts w:ascii="Arial" w:eastAsiaTheme="minorEastAsia" w:hAnsi="Arial" w:cs="Arial"/>
      <w:b/>
      <w:bCs/>
      <w:color w:val="000000"/>
      <w:w w:val="0"/>
      <w:lang w:eastAsia="zh-CN"/>
    </w:rPr>
  </w:style>
  <w:style w:type="character" w:customStyle="1" w:styleId="Heading3Char">
    <w:name w:val="Heading 3 Char"/>
    <w:basedOn w:val="DefaultParagraphFont"/>
    <w:link w:val="Heading3"/>
    <w:uiPriority w:val="1"/>
    <w:rsid w:val="00780F63"/>
    <w:rPr>
      <w:rFonts w:ascii="Arial" w:eastAsia="Times New Roman" w:hAnsi="Arial"/>
      <w:b/>
      <w:sz w:val="24"/>
      <w:szCs w:val="24"/>
      <w:lang w:eastAsia="zh-CN"/>
    </w:rPr>
  </w:style>
  <w:style w:type="paragraph" w:styleId="NoSpacing">
    <w:name w:val="No Spacing"/>
    <w:uiPriority w:val="1"/>
    <w:qFormat/>
    <w:rsid w:val="00780F63"/>
    <w:rPr>
      <w:rFonts w:asciiTheme="minorHAnsi" w:eastAsiaTheme="minorEastAsia" w:hAnsiTheme="minorHAnsi" w:cstheme="minorBidi"/>
      <w:sz w:val="22"/>
      <w:szCs w:val="22"/>
      <w:lang w:eastAsia="zh-CN"/>
    </w:rPr>
  </w:style>
  <w:style w:type="character" w:customStyle="1" w:styleId="BalloonTextChar">
    <w:name w:val="Balloon Text Char"/>
    <w:basedOn w:val="DefaultParagraphFont"/>
    <w:link w:val="BalloonText"/>
    <w:uiPriority w:val="99"/>
    <w:semiHidden/>
    <w:rsid w:val="00780F63"/>
    <w:rPr>
      <w:rFonts w:ascii="Tahoma" w:eastAsia="Times New Roman" w:hAnsi="Tahoma" w:cs="Tahoma"/>
      <w:sz w:val="16"/>
      <w:szCs w:val="16"/>
      <w:lang w:eastAsia="zh-CN"/>
    </w:rPr>
  </w:style>
  <w:style w:type="character" w:customStyle="1" w:styleId="HeaderChar">
    <w:name w:val="Header Char"/>
    <w:basedOn w:val="DefaultParagraphFont"/>
    <w:link w:val="Header"/>
    <w:uiPriority w:val="99"/>
    <w:rsid w:val="00780F63"/>
    <w:rPr>
      <w:rFonts w:eastAsia="Times New Roman"/>
      <w:b/>
      <w:sz w:val="28"/>
      <w:szCs w:val="24"/>
      <w:lang w:eastAsia="zh-CN"/>
    </w:rPr>
  </w:style>
  <w:style w:type="character" w:customStyle="1" w:styleId="FooterChar">
    <w:name w:val="Footer Char"/>
    <w:basedOn w:val="DefaultParagraphFont"/>
    <w:link w:val="Footer"/>
    <w:uiPriority w:val="99"/>
    <w:rsid w:val="00780F63"/>
    <w:rPr>
      <w:rFonts w:eastAsia="Times New Roman"/>
      <w:sz w:val="24"/>
      <w:szCs w:val="24"/>
      <w:lang w:eastAsia="zh-CN"/>
    </w:rPr>
  </w:style>
  <w:style w:type="character" w:customStyle="1" w:styleId="TChar">
    <w:name w:val="T Char"/>
    <w:aliases w:val="Text Char"/>
    <w:basedOn w:val="DefaultParagraphFont"/>
    <w:link w:val="T"/>
    <w:uiPriority w:val="99"/>
    <w:rsid w:val="00780F63"/>
    <w:rPr>
      <w:rFonts w:eastAsiaTheme="minorEastAsia"/>
      <w:color w:val="000000"/>
      <w:w w:val="0"/>
      <w:lang w:eastAsia="ko-KR"/>
    </w:rPr>
  </w:style>
  <w:style w:type="paragraph" w:customStyle="1" w:styleId="H4">
    <w:name w:val="H4"/>
    <w:aliases w:val="1.1.1.1"/>
    <w:next w:val="T"/>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ko-KR"/>
    </w:rPr>
  </w:style>
  <w:style w:type="paragraph" w:customStyle="1" w:styleId="H5">
    <w:name w:val="H5"/>
    <w:aliases w:val="1.1.1.1.11"/>
    <w:next w:val="T"/>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ko-KR"/>
    </w:rPr>
  </w:style>
  <w:style w:type="paragraph" w:customStyle="1" w:styleId="A1TableTitle">
    <w:name w:val="A1TableTitle"/>
    <w:next w:val="T"/>
    <w:uiPriority w:val="99"/>
    <w:rsid w:val="00780F63"/>
    <w:pPr>
      <w:widowControl w:val="0"/>
      <w:autoSpaceDE w:val="0"/>
      <w:autoSpaceDN w:val="0"/>
      <w:adjustRightInd w:val="0"/>
      <w:spacing w:line="240" w:lineRule="atLeast"/>
      <w:jc w:val="center"/>
    </w:pPr>
    <w:rPr>
      <w:rFonts w:ascii="Arial" w:eastAsiaTheme="minorEastAsia" w:hAnsi="Arial" w:cs="Arial"/>
      <w:b/>
      <w:bCs/>
      <w:color w:val="000000"/>
      <w:w w:val="0"/>
      <w:lang w:eastAsia="ko-KR"/>
    </w:rPr>
  </w:style>
  <w:style w:type="paragraph" w:customStyle="1" w:styleId="Ab">
    <w:name w:val="Ab"/>
    <w:aliases w:val="Abstract"/>
    <w:uiPriority w:val="99"/>
    <w:rsid w:val="00780F63"/>
    <w:pPr>
      <w:widowControl w:val="0"/>
      <w:autoSpaceDE w:val="0"/>
      <w:autoSpaceDN w:val="0"/>
      <w:adjustRightInd w:val="0"/>
      <w:spacing w:before="720" w:line="240" w:lineRule="atLeast"/>
      <w:jc w:val="both"/>
    </w:pPr>
    <w:rPr>
      <w:rFonts w:ascii="Arial" w:eastAsiaTheme="minorEastAsia" w:hAnsi="Arial" w:cs="Arial"/>
      <w:color w:val="000000"/>
      <w:w w:val="0"/>
      <w:lang w:eastAsia="ko-KR"/>
    </w:rPr>
  </w:style>
  <w:style w:type="paragraph" w:customStyle="1" w:styleId="AFigTitle">
    <w:name w:val="AFigTitle"/>
    <w:uiPriority w:val="99"/>
    <w:rsid w:val="00780F63"/>
    <w:pPr>
      <w:widowControl w:val="0"/>
      <w:autoSpaceDE w:val="0"/>
      <w:autoSpaceDN w:val="0"/>
      <w:adjustRightInd w:val="0"/>
      <w:spacing w:before="240" w:line="240" w:lineRule="atLeast"/>
      <w:jc w:val="center"/>
    </w:pPr>
    <w:rPr>
      <w:rFonts w:ascii="Arial" w:eastAsiaTheme="minorEastAsia" w:hAnsi="Arial" w:cs="Arial"/>
      <w:b/>
      <w:bCs/>
      <w:color w:val="000000"/>
      <w:w w:val="0"/>
      <w:lang w:eastAsia="ko-KR"/>
    </w:rPr>
  </w:style>
  <w:style w:type="paragraph" w:customStyle="1" w:styleId="AH1">
    <w:name w:val="AH1"/>
    <w:aliases w:val="A.1"/>
    <w:next w:val="T"/>
    <w:uiPriority w:val="99"/>
    <w:rsid w:val="00780F6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AH2">
    <w:name w:val="AH2"/>
    <w:aliases w:val="A.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ko-KR"/>
    </w:rPr>
  </w:style>
  <w:style w:type="paragraph" w:customStyle="1" w:styleId="AH3">
    <w:name w:val="AH3"/>
    <w:aliases w:val="A.1.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AH4">
    <w:name w:val="AH4"/>
    <w:aliases w:val="A.1.1.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AH5">
    <w:name w:val="AH5"/>
    <w:aliases w:val="A.1.1.1.1.1"/>
    <w:next w:val="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AI">
    <w:name w:val="AI"/>
    <w:aliases w:val="Annex"/>
    <w:next w:val="I"/>
    <w:uiPriority w:val="99"/>
    <w:rsid w:val="00780F6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AN">
    <w:name w:val="AN"/>
    <w:aliases w:val="Annex1"/>
    <w:next w:val="Nor"/>
    <w:uiPriority w:val="99"/>
    <w:rsid w:val="00780F6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Annexes">
    <w:name w:val="Annexes"/>
    <w:next w:val="T"/>
    <w:uiPriority w:val="99"/>
    <w:rsid w:val="00780F6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AP5">
    <w:name w:val="AP5"/>
    <w:aliases w:val="1.1.1.1.1"/>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ko-KR"/>
    </w:rPr>
  </w:style>
  <w:style w:type="paragraph" w:customStyle="1" w:styleId="AT">
    <w:name w:val="AT"/>
    <w:aliases w:val="AnnexTitle"/>
    <w:next w:val="T"/>
    <w:uiPriority w:val="99"/>
    <w:rsid w:val="00780F63"/>
    <w:pPr>
      <w:keepNext/>
      <w:autoSpaceDE w:val="0"/>
      <w:autoSpaceDN w:val="0"/>
      <w:adjustRightInd w:val="0"/>
      <w:spacing w:after="240" w:line="320" w:lineRule="atLeast"/>
    </w:pPr>
    <w:rPr>
      <w:rFonts w:ascii="Arial" w:eastAsiaTheme="minorEastAsia" w:hAnsi="Arial" w:cs="Arial"/>
      <w:b/>
      <w:bCs/>
      <w:color w:val="000000"/>
      <w:w w:val="0"/>
      <w:sz w:val="28"/>
      <w:szCs w:val="28"/>
      <w:lang w:eastAsia="ko-KR"/>
    </w:rPr>
  </w:style>
  <w:style w:type="paragraph" w:customStyle="1" w:styleId="ATableTitle">
    <w:name w:val="ATableTitle"/>
    <w:next w:val="T"/>
    <w:uiPriority w:val="99"/>
    <w:rsid w:val="00780F63"/>
    <w:pPr>
      <w:widowControl w:val="0"/>
      <w:autoSpaceDE w:val="0"/>
      <w:autoSpaceDN w:val="0"/>
      <w:adjustRightInd w:val="0"/>
      <w:spacing w:line="240" w:lineRule="atLeast"/>
      <w:jc w:val="center"/>
    </w:pPr>
    <w:rPr>
      <w:rFonts w:ascii="Arial" w:eastAsiaTheme="minorEastAsia" w:hAnsi="Arial" w:cs="Arial"/>
      <w:b/>
      <w:bCs/>
      <w:color w:val="000000"/>
      <w:w w:val="0"/>
      <w:lang w:eastAsia="ko-KR"/>
    </w:rPr>
  </w:style>
  <w:style w:type="paragraph" w:customStyle="1" w:styleId="AU">
    <w:name w:val="AU"/>
    <w:aliases w:val="UnnumbAnnex"/>
    <w:uiPriority w:val="99"/>
    <w:rsid w:val="00780F6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ko-KR"/>
    </w:rPr>
  </w:style>
  <w:style w:type="paragraph" w:styleId="Bibliography">
    <w:name w:val="Bibliography"/>
    <w:basedOn w:val="Normal"/>
    <w:next w:val="Normal"/>
    <w:uiPriority w:val="99"/>
    <w:rsid w:val="00780F63"/>
    <w:pPr>
      <w:autoSpaceDE w:val="0"/>
      <w:autoSpaceDN w:val="0"/>
      <w:adjustRightInd w:val="0"/>
      <w:spacing w:before="240" w:line="240" w:lineRule="atLeast"/>
      <w:jc w:val="both"/>
    </w:pPr>
    <w:rPr>
      <w:rFonts w:eastAsiaTheme="minorEastAsia"/>
      <w:color w:val="000000"/>
      <w:w w:val="0"/>
      <w:sz w:val="20"/>
      <w:szCs w:val="20"/>
      <w:lang w:eastAsia="ko-KR"/>
    </w:rPr>
  </w:style>
  <w:style w:type="paragraph" w:customStyle="1" w:styleId="Bulleted">
    <w:name w:val="Bulleted"/>
    <w:uiPriority w:val="99"/>
    <w:rsid w:val="00780F63"/>
    <w:pPr>
      <w:tabs>
        <w:tab w:val="left" w:pos="360"/>
      </w:tabs>
      <w:autoSpaceDE w:val="0"/>
      <w:autoSpaceDN w:val="0"/>
      <w:adjustRightInd w:val="0"/>
      <w:spacing w:line="280" w:lineRule="atLeast"/>
      <w:ind w:left="360" w:hanging="360"/>
    </w:pPr>
    <w:rPr>
      <w:rFonts w:eastAsiaTheme="minorEastAsia"/>
      <w:color w:val="000000"/>
      <w:w w:val="0"/>
      <w:sz w:val="24"/>
      <w:szCs w:val="24"/>
      <w:lang w:eastAsia="ko-KR"/>
    </w:rPr>
  </w:style>
  <w:style w:type="paragraph" w:customStyle="1" w:styleId="CellBodyCentred">
    <w:name w:val="CellBodyCentred"/>
    <w:uiPriority w:val="99"/>
    <w:rsid w:val="00780F6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ko-KR"/>
    </w:rPr>
  </w:style>
  <w:style w:type="paragraph" w:customStyle="1" w:styleId="Ch">
    <w:name w:val="Ch"/>
    <w:aliases w:val="Chair"/>
    <w:uiPriority w:val="99"/>
    <w:rsid w:val="00780F63"/>
    <w:pPr>
      <w:widowControl w:val="0"/>
      <w:autoSpaceDE w:val="0"/>
      <w:autoSpaceDN w:val="0"/>
      <w:adjustRightInd w:val="0"/>
      <w:spacing w:line="240" w:lineRule="atLeast"/>
      <w:jc w:val="center"/>
    </w:pPr>
    <w:rPr>
      <w:rFonts w:eastAsiaTheme="minorEastAsia"/>
      <w:color w:val="000000"/>
      <w:w w:val="0"/>
      <w:lang w:eastAsia="ko-KR"/>
    </w:rPr>
  </w:style>
  <w:style w:type="paragraph" w:customStyle="1" w:styleId="Committee">
    <w:name w:val="Committee"/>
    <w:uiPriority w:val="99"/>
    <w:rsid w:val="00780F6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ko-KR"/>
    </w:rPr>
  </w:style>
  <w:style w:type="paragraph" w:customStyle="1" w:styleId="CommitteeList">
    <w:name w:val="CommitteeList"/>
    <w:uiPriority w:val="99"/>
    <w:rsid w:val="00780F6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ko-KR"/>
    </w:rPr>
  </w:style>
  <w:style w:type="paragraph" w:customStyle="1" w:styleId="Contents">
    <w:name w:val="Contents"/>
    <w:uiPriority w:val="99"/>
    <w:rsid w:val="00780F6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ko-KR"/>
    </w:rPr>
  </w:style>
  <w:style w:type="paragraph" w:customStyle="1" w:styleId="contheader">
    <w:name w:val="contheader"/>
    <w:uiPriority w:val="99"/>
    <w:rsid w:val="00780F6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ko-KR"/>
    </w:rPr>
  </w:style>
  <w:style w:type="paragraph" w:customStyle="1" w:styleId="CT">
    <w:name w:val="CT"/>
    <w:aliases w:val="ChapterTitle"/>
    <w:uiPriority w:val="99"/>
    <w:rsid w:val="00780F6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ko-KR"/>
    </w:rPr>
  </w:style>
  <w:style w:type="paragraph" w:customStyle="1" w:styleId="D">
    <w:name w:val="D"/>
    <w:aliases w:val="DashedList"/>
    <w:uiPriority w:val="99"/>
    <w:rsid w:val="00780F6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ko-KR"/>
    </w:rPr>
  </w:style>
  <w:style w:type="paragraph" w:customStyle="1" w:styleId="D2">
    <w:name w:val="D2"/>
    <w:aliases w:val="Definitions"/>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3">
    <w:name w:val="D3"/>
    <w:aliases w:val="Definitions4"/>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4">
    <w:name w:val="D4"/>
    <w:aliases w:val="Definitions3"/>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5">
    <w:name w:val="D5"/>
    <w:aliases w:val="Definitions2"/>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efinitions1">
    <w:name w:val="Definitions1"/>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ko-KR"/>
    </w:rPr>
  </w:style>
  <w:style w:type="paragraph" w:customStyle="1" w:styleId="Designation">
    <w:name w:val="Designation"/>
    <w:next w:val="Body"/>
    <w:uiPriority w:val="99"/>
    <w:rsid w:val="00780F6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ko-KR"/>
    </w:rPr>
  </w:style>
  <w:style w:type="paragraph" w:customStyle="1" w:styleId="DL">
    <w:name w:val="DL"/>
    <w:aliases w:val="DashedList3"/>
    <w:uiPriority w:val="99"/>
    <w:rsid w:val="00780F6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DL1">
    <w:name w:val="DL1"/>
    <w:aliases w:val="DashedList2"/>
    <w:uiPriority w:val="99"/>
    <w:rsid w:val="00780F6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ko-KR"/>
    </w:rPr>
  </w:style>
  <w:style w:type="paragraph" w:customStyle="1" w:styleId="DL2">
    <w:name w:val="DL2"/>
    <w:aliases w:val="DashedList1"/>
    <w:uiPriority w:val="99"/>
    <w:rsid w:val="00780F6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ko-KR"/>
    </w:rPr>
  </w:style>
  <w:style w:type="paragraph" w:customStyle="1" w:styleId="EditiingInstruction">
    <w:name w:val="Editiing Instruction"/>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ko-KR"/>
    </w:rPr>
  </w:style>
  <w:style w:type="paragraph" w:customStyle="1" w:styleId="EditorNote">
    <w:name w:val="Editor_Note"/>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ko-KR"/>
    </w:rPr>
  </w:style>
  <w:style w:type="paragraph" w:customStyle="1" w:styleId="Equation">
    <w:name w:val="Equation"/>
    <w:uiPriority w:val="99"/>
    <w:rsid w:val="00780F63"/>
    <w:pPr>
      <w:suppressAutoHyphens/>
      <w:autoSpaceDE w:val="0"/>
      <w:autoSpaceDN w:val="0"/>
      <w:adjustRightInd w:val="0"/>
      <w:spacing w:before="240" w:after="240" w:line="200" w:lineRule="atLeast"/>
      <w:ind w:firstLine="200"/>
    </w:pPr>
    <w:rPr>
      <w:rFonts w:eastAsiaTheme="minorEastAsia"/>
      <w:color w:val="000000"/>
      <w:w w:val="0"/>
      <w:lang w:eastAsia="ko-KR"/>
    </w:rPr>
  </w:style>
  <w:style w:type="paragraph" w:customStyle="1" w:styleId="EU">
    <w:name w:val="EU"/>
    <w:aliases w:val="EquationUnnumbered"/>
    <w:uiPriority w:val="99"/>
    <w:rsid w:val="00780F63"/>
    <w:pPr>
      <w:suppressAutoHyphens/>
      <w:autoSpaceDE w:val="0"/>
      <w:autoSpaceDN w:val="0"/>
      <w:adjustRightInd w:val="0"/>
      <w:spacing w:before="240" w:after="240" w:line="240" w:lineRule="atLeast"/>
      <w:ind w:firstLine="200"/>
    </w:pPr>
    <w:rPr>
      <w:rFonts w:eastAsiaTheme="minorEastAsia"/>
      <w:color w:val="000000"/>
      <w:w w:val="0"/>
      <w:lang w:eastAsia="ko-KR"/>
    </w:rPr>
  </w:style>
  <w:style w:type="paragraph" w:customStyle="1" w:styleId="FigCaption">
    <w:name w:val="FigCaption"/>
    <w:uiPriority w:val="99"/>
    <w:rsid w:val="00780F63"/>
    <w:pPr>
      <w:widowControl w:val="0"/>
      <w:autoSpaceDE w:val="0"/>
      <w:autoSpaceDN w:val="0"/>
      <w:adjustRightInd w:val="0"/>
      <w:spacing w:before="240" w:line="240" w:lineRule="atLeast"/>
      <w:jc w:val="center"/>
    </w:pPr>
    <w:rPr>
      <w:rFonts w:ascii="Arial" w:eastAsiaTheme="minorEastAsia" w:hAnsi="Arial" w:cs="Arial"/>
      <w:b/>
      <w:bCs/>
      <w:color w:val="000000"/>
      <w:w w:val="0"/>
      <w:lang w:eastAsia="ko-KR"/>
    </w:rPr>
  </w:style>
  <w:style w:type="paragraph" w:customStyle="1" w:styleId="FL">
    <w:name w:val="FL"/>
    <w:aliases w:val="FlushLeft"/>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ko-KR"/>
    </w:rPr>
  </w:style>
  <w:style w:type="paragraph" w:customStyle="1" w:styleId="Footnote">
    <w:name w:val="Footnote"/>
    <w:uiPriority w:val="99"/>
    <w:rsid w:val="00780F63"/>
    <w:pPr>
      <w:widowControl w:val="0"/>
      <w:tabs>
        <w:tab w:val="right" w:pos="8640"/>
      </w:tabs>
      <w:autoSpaceDE w:val="0"/>
      <w:autoSpaceDN w:val="0"/>
      <w:adjustRightInd w:val="0"/>
      <w:spacing w:after="40" w:line="180" w:lineRule="atLeast"/>
    </w:pPr>
    <w:rPr>
      <w:rFonts w:eastAsiaTheme="minorEastAsia"/>
      <w:color w:val="000000"/>
      <w:w w:val="0"/>
      <w:sz w:val="16"/>
      <w:szCs w:val="16"/>
      <w:lang w:eastAsia="ko-KR"/>
    </w:rPr>
  </w:style>
  <w:style w:type="paragraph" w:customStyle="1" w:styleId="Foreword">
    <w:name w:val="Foreword"/>
    <w:next w:val="ForewordDisclaimer"/>
    <w:uiPriority w:val="99"/>
    <w:rsid w:val="00780F6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ko-KR"/>
    </w:rPr>
  </w:style>
  <w:style w:type="paragraph" w:customStyle="1" w:styleId="ForewordDisclaimer">
    <w:name w:val="ForewordDisclaimer"/>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ko-KR"/>
    </w:rPr>
  </w:style>
  <w:style w:type="paragraph" w:customStyle="1" w:styleId="Glossary">
    <w:name w:val="Glossary"/>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ko-KR"/>
    </w:rPr>
  </w:style>
  <w:style w:type="paragraph" w:customStyle="1" w:styleId="H">
    <w:name w:val="H"/>
    <w:aliases w:val="HangingIndent"/>
    <w:uiPriority w:val="99"/>
    <w:rsid w:val="00780F63"/>
    <w:pPr>
      <w:tabs>
        <w:tab w:val="left" w:pos="620"/>
      </w:tabs>
      <w:autoSpaceDE w:val="0"/>
      <w:autoSpaceDN w:val="0"/>
      <w:adjustRightInd w:val="0"/>
      <w:spacing w:line="240" w:lineRule="atLeast"/>
      <w:ind w:left="640" w:hanging="440"/>
      <w:jc w:val="both"/>
    </w:pPr>
    <w:rPr>
      <w:rFonts w:eastAsiaTheme="minorEastAsia"/>
      <w:color w:val="000000"/>
      <w:w w:val="0"/>
      <w:lang w:eastAsia="ko-KR"/>
    </w:rPr>
  </w:style>
  <w:style w:type="paragraph" w:customStyle="1" w:styleId="H1">
    <w:name w:val="H1"/>
    <w:aliases w:val="1stLevelHead"/>
    <w:next w:val="T"/>
    <w:uiPriority w:val="99"/>
    <w:rsid w:val="00780F6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H2">
    <w:name w:val="H2"/>
    <w:aliases w:val="1.1"/>
    <w:next w:val="T"/>
    <w:uiPriority w:val="99"/>
    <w:rsid w:val="00780F6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ko-KR"/>
    </w:rPr>
  </w:style>
  <w:style w:type="paragraph" w:customStyle="1" w:styleId="Heading10">
    <w:name w:val="Heading1"/>
    <w:next w:val="Body"/>
    <w:uiPriority w:val="99"/>
    <w:rsid w:val="00780F63"/>
    <w:pPr>
      <w:keepNext/>
      <w:autoSpaceDE w:val="0"/>
      <w:autoSpaceDN w:val="0"/>
      <w:adjustRightInd w:val="0"/>
      <w:spacing w:before="280" w:after="120" w:line="320" w:lineRule="atLeast"/>
    </w:pPr>
    <w:rPr>
      <w:rFonts w:eastAsiaTheme="minorEastAsia"/>
      <w:b/>
      <w:bCs/>
      <w:color w:val="000000"/>
      <w:w w:val="0"/>
      <w:sz w:val="28"/>
      <w:szCs w:val="28"/>
      <w:lang w:eastAsia="ko-KR"/>
    </w:rPr>
  </w:style>
  <w:style w:type="paragraph" w:customStyle="1" w:styleId="Heading20">
    <w:name w:val="Heading2"/>
    <w:next w:val="Body"/>
    <w:uiPriority w:val="99"/>
    <w:rsid w:val="00780F63"/>
    <w:pPr>
      <w:keepNext/>
      <w:autoSpaceDE w:val="0"/>
      <w:autoSpaceDN w:val="0"/>
      <w:adjustRightInd w:val="0"/>
      <w:spacing w:before="240" w:after="60" w:line="280" w:lineRule="atLeast"/>
    </w:pPr>
    <w:rPr>
      <w:rFonts w:eastAsiaTheme="minorEastAsia"/>
      <w:b/>
      <w:bCs/>
      <w:color w:val="000000"/>
      <w:w w:val="0"/>
      <w:sz w:val="24"/>
      <w:szCs w:val="24"/>
      <w:lang w:eastAsia="ko-KR"/>
    </w:rPr>
  </w:style>
  <w:style w:type="paragraph" w:customStyle="1" w:styleId="HeadingRunIn">
    <w:name w:val="HeadingRunIn"/>
    <w:next w:val="Body"/>
    <w:uiPriority w:val="99"/>
    <w:rsid w:val="00780F63"/>
    <w:pPr>
      <w:keepNext/>
      <w:autoSpaceDE w:val="0"/>
      <w:autoSpaceDN w:val="0"/>
      <w:adjustRightInd w:val="0"/>
      <w:spacing w:before="120" w:line="280" w:lineRule="atLeast"/>
    </w:pPr>
    <w:rPr>
      <w:rFonts w:eastAsiaTheme="minorEastAsia"/>
      <w:b/>
      <w:bCs/>
      <w:color w:val="000000"/>
      <w:w w:val="0"/>
      <w:sz w:val="24"/>
      <w:szCs w:val="24"/>
      <w:lang w:eastAsia="ko-KR"/>
    </w:rPr>
  </w:style>
  <w:style w:type="paragraph" w:customStyle="1" w:styleId="Hh">
    <w:name w:val="Hh"/>
    <w:aliases w:val="HangingIndent2"/>
    <w:uiPriority w:val="99"/>
    <w:rsid w:val="00780F63"/>
    <w:pPr>
      <w:tabs>
        <w:tab w:val="left" w:pos="620"/>
      </w:tabs>
      <w:autoSpaceDE w:val="0"/>
      <w:autoSpaceDN w:val="0"/>
      <w:adjustRightInd w:val="0"/>
      <w:spacing w:line="240" w:lineRule="atLeast"/>
      <w:ind w:left="1040" w:hanging="400"/>
      <w:jc w:val="both"/>
    </w:pPr>
    <w:rPr>
      <w:rFonts w:eastAsiaTheme="minorEastAsia"/>
      <w:color w:val="000000"/>
      <w:w w:val="0"/>
      <w:lang w:eastAsia="ko-KR"/>
    </w:rPr>
  </w:style>
  <w:style w:type="paragraph" w:customStyle="1" w:styleId="Hlast">
    <w:name w:val="Hlast"/>
    <w:aliases w:val="HangingIndentLast"/>
    <w:next w:val="H"/>
    <w:uiPriority w:val="99"/>
    <w:rsid w:val="00780F63"/>
    <w:pPr>
      <w:tabs>
        <w:tab w:val="left" w:pos="620"/>
      </w:tabs>
      <w:autoSpaceDE w:val="0"/>
      <w:autoSpaceDN w:val="0"/>
      <w:adjustRightInd w:val="0"/>
      <w:spacing w:after="240" w:line="240" w:lineRule="atLeast"/>
      <w:ind w:left="640" w:hanging="440"/>
      <w:jc w:val="both"/>
    </w:pPr>
    <w:rPr>
      <w:rFonts w:eastAsiaTheme="minorEastAsia"/>
      <w:color w:val="000000"/>
      <w:w w:val="0"/>
      <w:lang w:eastAsia="ko-KR"/>
    </w:rPr>
  </w:style>
  <w:style w:type="paragraph" w:customStyle="1" w:styleId="I">
    <w:name w:val="I"/>
    <w:aliases w:val="Informative"/>
    <w:next w:val="AT"/>
    <w:uiPriority w:val="99"/>
    <w:rsid w:val="00780F63"/>
    <w:pPr>
      <w:keepNext/>
      <w:autoSpaceDE w:val="0"/>
      <w:autoSpaceDN w:val="0"/>
      <w:adjustRightInd w:val="0"/>
      <w:spacing w:before="240" w:after="360" w:line="280" w:lineRule="atLeast"/>
    </w:pPr>
    <w:rPr>
      <w:rFonts w:ascii="Arial" w:eastAsiaTheme="minorEastAsia" w:hAnsi="Arial" w:cs="Arial"/>
      <w:color w:val="000000"/>
      <w:w w:val="0"/>
      <w:sz w:val="24"/>
      <w:szCs w:val="24"/>
      <w:lang w:eastAsia="ko-KR"/>
    </w:rPr>
  </w:style>
  <w:style w:type="paragraph" w:customStyle="1" w:styleId="Indented">
    <w:name w:val="Indented"/>
    <w:uiPriority w:val="99"/>
    <w:rsid w:val="00780F63"/>
    <w:pPr>
      <w:tabs>
        <w:tab w:val="left" w:pos="360"/>
      </w:tabs>
      <w:autoSpaceDE w:val="0"/>
      <w:autoSpaceDN w:val="0"/>
      <w:adjustRightInd w:val="0"/>
      <w:spacing w:line="280" w:lineRule="atLeast"/>
      <w:ind w:left="360"/>
    </w:pPr>
    <w:rPr>
      <w:rFonts w:eastAsiaTheme="minorEastAsia"/>
      <w:color w:val="000000"/>
      <w:w w:val="0"/>
      <w:sz w:val="24"/>
      <w:szCs w:val="24"/>
      <w:lang w:eastAsia="ko-KR"/>
    </w:rPr>
  </w:style>
  <w:style w:type="paragraph" w:customStyle="1" w:styleId="INT">
    <w:name w:val="INT"/>
    <w:aliases w:val="Introduction"/>
    <w:uiPriority w:val="99"/>
    <w:rsid w:val="00780F6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ko-KR"/>
    </w:rPr>
  </w:style>
  <w:style w:type="paragraph" w:customStyle="1" w:styleId="Int2">
    <w:name w:val="Int2"/>
    <w:aliases w:val="Intro2nd"/>
    <w:uiPriority w:val="99"/>
    <w:rsid w:val="00780F6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ko-KR"/>
    </w:rPr>
  </w:style>
  <w:style w:type="paragraph" w:customStyle="1" w:styleId="IntDisclaimer">
    <w:name w:val="IntDisclaimer"/>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ko-KR"/>
    </w:rPr>
  </w:style>
  <w:style w:type="paragraph" w:customStyle="1" w:styleId="Introduction1">
    <w:name w:val="Introduction1"/>
    <w:uiPriority w:val="99"/>
    <w:rsid w:val="00780F6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L">
    <w:name w:val="L"/>
    <w:aliases w:val="LetteredList"/>
    <w:uiPriority w:val="99"/>
    <w:rsid w:val="00780F6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2">
    <w:name w:val="L2"/>
    <w:aliases w:val="NumberedList"/>
    <w:uiPriority w:val="99"/>
    <w:rsid w:val="00780F6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1">
    <w:name w:val="L1"/>
    <w:aliases w:val="LetteredList1"/>
    <w:next w:val="L"/>
    <w:uiPriority w:val="99"/>
    <w:rsid w:val="00780F6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11">
    <w:name w:val="L11"/>
    <w:aliases w:val="NumberedList1"/>
    <w:next w:val="L2"/>
    <w:uiPriority w:val="99"/>
    <w:rsid w:val="00780F6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ko-KR"/>
    </w:rPr>
  </w:style>
  <w:style w:type="paragraph" w:customStyle="1" w:styleId="Last">
    <w:name w:val="Last"/>
    <w:aliases w:val="LetteredListLast"/>
    <w:next w:val="L"/>
    <w:uiPriority w:val="99"/>
    <w:rsid w:val="00780F63"/>
    <w:pPr>
      <w:tabs>
        <w:tab w:val="left" w:pos="640"/>
      </w:tabs>
      <w:autoSpaceDE w:val="0"/>
      <w:autoSpaceDN w:val="0"/>
      <w:adjustRightInd w:val="0"/>
      <w:spacing w:after="240" w:line="240" w:lineRule="atLeast"/>
      <w:ind w:left="640" w:hanging="440"/>
      <w:jc w:val="both"/>
    </w:pPr>
    <w:rPr>
      <w:rFonts w:eastAsiaTheme="minorEastAsia"/>
      <w:color w:val="000000"/>
      <w:w w:val="0"/>
      <w:lang w:eastAsia="ko-KR"/>
    </w:rPr>
  </w:style>
  <w:style w:type="paragraph" w:customStyle="1" w:styleId="Letter">
    <w:name w:val="Letter"/>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ko-KR"/>
    </w:rPr>
  </w:style>
  <w:style w:type="paragraph" w:customStyle="1" w:styleId="Ll">
    <w:name w:val="Ll"/>
    <w:aliases w:val="NumberedList2"/>
    <w:uiPriority w:val="99"/>
    <w:rsid w:val="00780F6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ko-KR"/>
    </w:rPr>
  </w:style>
  <w:style w:type="paragraph" w:customStyle="1" w:styleId="Lll">
    <w:name w:val="Lll"/>
    <w:aliases w:val="NumberedList3"/>
    <w:uiPriority w:val="99"/>
    <w:rsid w:val="00780F6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ko-KR"/>
    </w:rPr>
  </w:style>
  <w:style w:type="paragraph" w:customStyle="1" w:styleId="Lll1">
    <w:name w:val="Lll1"/>
    <w:aliases w:val="NumberedList31"/>
    <w:uiPriority w:val="99"/>
    <w:rsid w:val="00780F6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ko-KR"/>
    </w:rPr>
  </w:style>
  <w:style w:type="paragraph" w:customStyle="1" w:styleId="Llll">
    <w:name w:val="Llll"/>
    <w:aliases w:val="NumberedList4"/>
    <w:uiPriority w:val="99"/>
    <w:rsid w:val="00780F63"/>
    <w:pPr>
      <w:tabs>
        <w:tab w:val="left" w:pos="1840"/>
      </w:tabs>
      <w:autoSpaceDE w:val="0"/>
      <w:autoSpaceDN w:val="0"/>
      <w:adjustRightInd w:val="0"/>
      <w:spacing w:line="240" w:lineRule="atLeast"/>
      <w:ind w:left="1840" w:hanging="400"/>
      <w:jc w:val="both"/>
    </w:pPr>
    <w:rPr>
      <w:rFonts w:eastAsiaTheme="minorEastAsia"/>
      <w:color w:val="000000"/>
      <w:w w:val="0"/>
      <w:lang w:eastAsia="ko-KR"/>
    </w:rPr>
  </w:style>
  <w:style w:type="paragraph" w:customStyle="1" w:styleId="LP">
    <w:name w:val="LP"/>
    <w:aliases w:val="ListParagraph"/>
    <w:next w:val="L2"/>
    <w:uiPriority w:val="99"/>
    <w:rsid w:val="00780F63"/>
    <w:pPr>
      <w:tabs>
        <w:tab w:val="left" w:pos="640"/>
      </w:tabs>
      <w:autoSpaceDE w:val="0"/>
      <w:autoSpaceDN w:val="0"/>
      <w:adjustRightInd w:val="0"/>
      <w:spacing w:before="60" w:after="60" w:line="240" w:lineRule="atLeast"/>
      <w:ind w:left="640"/>
      <w:jc w:val="both"/>
    </w:pPr>
    <w:rPr>
      <w:rFonts w:eastAsiaTheme="minorEastAsia"/>
      <w:color w:val="000000"/>
      <w:w w:val="0"/>
      <w:lang w:eastAsia="ko-KR"/>
    </w:rPr>
  </w:style>
  <w:style w:type="paragraph" w:customStyle="1" w:styleId="LP2">
    <w:name w:val="LP2"/>
    <w:aliases w:val="ListParagraph2"/>
    <w:next w:val="L2"/>
    <w:uiPriority w:val="99"/>
    <w:rsid w:val="00780F63"/>
    <w:pPr>
      <w:tabs>
        <w:tab w:val="left" w:pos="640"/>
      </w:tabs>
      <w:autoSpaceDE w:val="0"/>
      <w:autoSpaceDN w:val="0"/>
      <w:adjustRightInd w:val="0"/>
      <w:spacing w:before="60" w:after="60" w:line="240" w:lineRule="atLeast"/>
      <w:ind w:left="1040"/>
      <w:jc w:val="both"/>
    </w:pPr>
    <w:rPr>
      <w:rFonts w:eastAsiaTheme="minorEastAsia"/>
      <w:color w:val="000000"/>
      <w:w w:val="0"/>
      <w:lang w:eastAsia="ko-KR"/>
    </w:rPr>
  </w:style>
  <w:style w:type="paragraph" w:customStyle="1" w:styleId="LP3">
    <w:name w:val="LP3"/>
    <w:aliases w:val="ListParagraph3"/>
    <w:next w:val="L2"/>
    <w:uiPriority w:val="99"/>
    <w:rsid w:val="00780F63"/>
    <w:pPr>
      <w:tabs>
        <w:tab w:val="left" w:pos="640"/>
      </w:tabs>
      <w:autoSpaceDE w:val="0"/>
      <w:autoSpaceDN w:val="0"/>
      <w:adjustRightInd w:val="0"/>
      <w:spacing w:before="60" w:after="60" w:line="240" w:lineRule="atLeast"/>
      <w:ind w:left="1440"/>
      <w:jc w:val="both"/>
    </w:pPr>
    <w:rPr>
      <w:rFonts w:eastAsiaTheme="minorEastAsia"/>
      <w:color w:val="000000"/>
      <w:w w:val="0"/>
      <w:lang w:eastAsia="ko-KR"/>
    </w:rPr>
  </w:style>
  <w:style w:type="paragraph" w:customStyle="1" w:styleId="LPageNumber">
    <w:name w:val="LPageNumber"/>
    <w:uiPriority w:val="99"/>
    <w:rsid w:val="00780F6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ko-KR"/>
    </w:rPr>
  </w:style>
  <w:style w:type="paragraph" w:customStyle="1" w:styleId="MappingTableCell">
    <w:name w:val="Mapping Table Cell"/>
    <w:uiPriority w:val="99"/>
    <w:rsid w:val="00780F63"/>
    <w:pPr>
      <w:widowControl w:val="0"/>
      <w:autoSpaceDE w:val="0"/>
      <w:autoSpaceDN w:val="0"/>
      <w:adjustRightInd w:val="0"/>
      <w:spacing w:before="40" w:after="40" w:line="280" w:lineRule="atLeast"/>
    </w:pPr>
    <w:rPr>
      <w:rFonts w:eastAsiaTheme="minorEastAsia"/>
      <w:color w:val="000000"/>
      <w:w w:val="0"/>
      <w:sz w:val="24"/>
      <w:szCs w:val="24"/>
      <w:lang w:eastAsia="ko-KR"/>
    </w:rPr>
  </w:style>
  <w:style w:type="paragraph" w:customStyle="1" w:styleId="MappingTableTitle">
    <w:name w:val="Mapping Table Title"/>
    <w:uiPriority w:val="99"/>
    <w:rsid w:val="00780F63"/>
    <w:pPr>
      <w:widowControl w:val="0"/>
      <w:autoSpaceDE w:val="0"/>
      <w:autoSpaceDN w:val="0"/>
      <w:adjustRightInd w:val="0"/>
      <w:spacing w:before="40" w:after="40" w:line="320" w:lineRule="atLeast"/>
    </w:pPr>
    <w:rPr>
      <w:rFonts w:eastAsiaTheme="minorEastAsia"/>
      <w:color w:val="000000"/>
      <w:w w:val="0"/>
      <w:sz w:val="28"/>
      <w:szCs w:val="28"/>
      <w:lang w:eastAsia="ko-KR"/>
    </w:rPr>
  </w:style>
  <w:style w:type="paragraph" w:customStyle="1" w:styleId="Nor">
    <w:name w:val="Nor"/>
    <w:aliases w:val="Normative"/>
    <w:next w:val="AT"/>
    <w:uiPriority w:val="99"/>
    <w:rsid w:val="00780F63"/>
    <w:pPr>
      <w:keepNext/>
      <w:autoSpaceDE w:val="0"/>
      <w:autoSpaceDN w:val="0"/>
      <w:adjustRightInd w:val="0"/>
      <w:spacing w:before="240" w:after="360" w:line="280" w:lineRule="atLeast"/>
    </w:pPr>
    <w:rPr>
      <w:rFonts w:ascii="Arial" w:eastAsiaTheme="minorEastAsia" w:hAnsi="Arial" w:cs="Arial"/>
      <w:color w:val="000000"/>
      <w:w w:val="0"/>
      <w:sz w:val="24"/>
      <w:szCs w:val="24"/>
      <w:lang w:eastAsia="ko-KR"/>
    </w:rPr>
  </w:style>
  <w:style w:type="paragraph" w:customStyle="1" w:styleId="NoteNum">
    <w:name w:val="NoteNum"/>
    <w:uiPriority w:val="99"/>
    <w:rsid w:val="00780F6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ko-KR"/>
    </w:rPr>
  </w:style>
  <w:style w:type="paragraph" w:customStyle="1" w:styleId="Numbered">
    <w:name w:val="Numbered"/>
    <w:uiPriority w:val="99"/>
    <w:rsid w:val="00780F63"/>
    <w:pPr>
      <w:tabs>
        <w:tab w:val="left" w:pos="360"/>
      </w:tabs>
      <w:autoSpaceDE w:val="0"/>
      <w:autoSpaceDN w:val="0"/>
      <w:adjustRightInd w:val="0"/>
      <w:spacing w:line="280" w:lineRule="atLeast"/>
      <w:ind w:left="360" w:hanging="360"/>
    </w:pPr>
    <w:rPr>
      <w:rFonts w:eastAsiaTheme="minorEastAsia"/>
      <w:color w:val="000000"/>
      <w:w w:val="0"/>
      <w:sz w:val="24"/>
      <w:szCs w:val="24"/>
      <w:lang w:eastAsia="ko-KR"/>
    </w:rPr>
  </w:style>
  <w:style w:type="paragraph" w:customStyle="1" w:styleId="Numbered1">
    <w:name w:val="Numbered1"/>
    <w:next w:val="Numbered"/>
    <w:uiPriority w:val="99"/>
    <w:rsid w:val="00780F63"/>
    <w:pPr>
      <w:tabs>
        <w:tab w:val="left" w:pos="360"/>
      </w:tabs>
      <w:autoSpaceDE w:val="0"/>
      <w:autoSpaceDN w:val="0"/>
      <w:adjustRightInd w:val="0"/>
      <w:spacing w:line="280" w:lineRule="atLeast"/>
      <w:ind w:left="360" w:hanging="360"/>
    </w:pPr>
    <w:rPr>
      <w:rFonts w:eastAsiaTheme="minorEastAsia"/>
      <w:color w:val="000000"/>
      <w:w w:val="0"/>
      <w:sz w:val="24"/>
      <w:szCs w:val="24"/>
      <w:lang w:eastAsia="ko-KR"/>
    </w:rPr>
  </w:style>
  <w:style w:type="paragraph" w:customStyle="1" w:styleId="Prim">
    <w:name w:val="Prim"/>
    <w:aliases w:val="PrimTag"/>
    <w:next w:val="H"/>
    <w:uiPriority w:val="99"/>
    <w:rsid w:val="00780F63"/>
    <w:pPr>
      <w:tabs>
        <w:tab w:val="left" w:pos="620"/>
      </w:tabs>
      <w:autoSpaceDE w:val="0"/>
      <w:autoSpaceDN w:val="0"/>
      <w:adjustRightInd w:val="0"/>
      <w:spacing w:line="240" w:lineRule="atLeast"/>
      <w:ind w:left="2640"/>
      <w:jc w:val="both"/>
    </w:pPr>
    <w:rPr>
      <w:rFonts w:eastAsiaTheme="minorEastAsia"/>
      <w:color w:val="000000"/>
      <w:w w:val="0"/>
      <w:lang w:eastAsia="ko-KR"/>
    </w:rPr>
  </w:style>
  <w:style w:type="paragraph" w:customStyle="1" w:styleId="Prim2">
    <w:name w:val="Prim2"/>
    <w:aliases w:val="PrimTag3"/>
    <w:uiPriority w:val="99"/>
    <w:rsid w:val="00780F63"/>
    <w:pPr>
      <w:autoSpaceDE w:val="0"/>
      <w:autoSpaceDN w:val="0"/>
      <w:adjustRightInd w:val="0"/>
      <w:spacing w:line="240" w:lineRule="atLeast"/>
      <w:ind w:left="3280"/>
      <w:jc w:val="both"/>
    </w:pPr>
    <w:rPr>
      <w:rFonts w:eastAsiaTheme="minorEastAsia"/>
      <w:color w:val="000000"/>
      <w:w w:val="0"/>
      <w:lang w:eastAsia="ko-KR"/>
    </w:rPr>
  </w:style>
  <w:style w:type="paragraph" w:customStyle="1" w:styleId="Prim3">
    <w:name w:val="Prim3"/>
    <w:aliases w:val="PrimTag2"/>
    <w:next w:val="H"/>
    <w:uiPriority w:val="99"/>
    <w:rsid w:val="00780F63"/>
    <w:pPr>
      <w:autoSpaceDE w:val="0"/>
      <w:autoSpaceDN w:val="0"/>
      <w:adjustRightInd w:val="0"/>
      <w:spacing w:line="240" w:lineRule="atLeast"/>
      <w:ind w:left="3680"/>
      <w:jc w:val="both"/>
    </w:pPr>
    <w:rPr>
      <w:rFonts w:eastAsiaTheme="minorEastAsia"/>
      <w:color w:val="000000"/>
      <w:w w:val="0"/>
      <w:lang w:eastAsia="ko-KR"/>
    </w:rPr>
  </w:style>
  <w:style w:type="paragraph" w:customStyle="1" w:styleId="Prim4">
    <w:name w:val="Prim4"/>
    <w:aliases w:val="PrimTag1"/>
    <w:next w:val="H"/>
    <w:uiPriority w:val="99"/>
    <w:rsid w:val="00780F63"/>
    <w:pPr>
      <w:autoSpaceDE w:val="0"/>
      <w:autoSpaceDN w:val="0"/>
      <w:adjustRightInd w:val="0"/>
      <w:spacing w:line="240" w:lineRule="atLeast"/>
      <w:ind w:left="4000"/>
      <w:jc w:val="both"/>
    </w:pPr>
    <w:rPr>
      <w:rFonts w:eastAsiaTheme="minorEastAsia"/>
      <w:color w:val="000000"/>
      <w:w w:val="0"/>
      <w:lang w:eastAsia="ko-KR"/>
    </w:rPr>
  </w:style>
  <w:style w:type="paragraph" w:customStyle="1" w:styleId="References">
    <w:name w:val="References"/>
    <w:uiPriority w:val="99"/>
    <w:rsid w:val="00780F63"/>
    <w:pPr>
      <w:autoSpaceDE w:val="0"/>
      <w:autoSpaceDN w:val="0"/>
      <w:adjustRightInd w:val="0"/>
      <w:spacing w:before="240" w:line="240" w:lineRule="atLeast"/>
      <w:jc w:val="both"/>
    </w:pPr>
    <w:rPr>
      <w:rFonts w:eastAsiaTheme="minorEastAsia"/>
      <w:color w:val="000000"/>
      <w:w w:val="0"/>
      <w:lang w:eastAsia="ko-KR"/>
    </w:rPr>
  </w:style>
  <w:style w:type="paragraph" w:customStyle="1" w:styleId="Revisionline">
    <w:name w:val="Revisionline"/>
    <w:uiPriority w:val="99"/>
    <w:rsid w:val="00780F6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ko-KR"/>
    </w:rPr>
  </w:style>
  <w:style w:type="paragraph" w:customStyle="1" w:styleId="RPageNumber">
    <w:name w:val="RPageNumber"/>
    <w:uiPriority w:val="99"/>
    <w:rsid w:val="00780F6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ko-KR"/>
    </w:rPr>
  </w:style>
  <w:style w:type="paragraph" w:customStyle="1" w:styleId="TableCaption">
    <w:name w:val="TableCaption"/>
    <w:uiPriority w:val="99"/>
    <w:rsid w:val="00780F63"/>
    <w:pPr>
      <w:widowControl w:val="0"/>
      <w:autoSpaceDE w:val="0"/>
      <w:autoSpaceDN w:val="0"/>
      <w:adjustRightInd w:val="0"/>
      <w:spacing w:line="240" w:lineRule="atLeast"/>
      <w:jc w:val="center"/>
    </w:pPr>
    <w:rPr>
      <w:rFonts w:eastAsiaTheme="minorEastAsia"/>
      <w:b/>
      <w:bCs/>
      <w:color w:val="000000"/>
      <w:w w:val="0"/>
      <w:lang w:eastAsia="ko-KR"/>
    </w:rPr>
  </w:style>
  <w:style w:type="paragraph" w:customStyle="1" w:styleId="TableFootnote">
    <w:name w:val="TableFootnote"/>
    <w:uiPriority w:val="99"/>
    <w:rsid w:val="00780F6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ko-KR"/>
    </w:rPr>
  </w:style>
  <w:style w:type="paragraph" w:styleId="Title">
    <w:name w:val="Title"/>
    <w:basedOn w:val="Normal"/>
    <w:next w:val="Body"/>
    <w:link w:val="TitleChar"/>
    <w:uiPriority w:val="1"/>
    <w:qFormat/>
    <w:rsid w:val="00780F6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eastAsia="ko-KR"/>
    </w:rPr>
  </w:style>
  <w:style w:type="character" w:customStyle="1" w:styleId="TitleChar">
    <w:name w:val="Title Char"/>
    <w:basedOn w:val="DefaultParagraphFont"/>
    <w:link w:val="Title"/>
    <w:uiPriority w:val="1"/>
    <w:rsid w:val="00780F63"/>
    <w:rPr>
      <w:rFonts w:ascii="Arial" w:eastAsiaTheme="minorEastAsia" w:hAnsi="Arial" w:cs="Arial"/>
      <w:b/>
      <w:bCs/>
      <w:color w:val="000000"/>
      <w:w w:val="0"/>
      <w:sz w:val="48"/>
      <w:szCs w:val="48"/>
      <w:lang w:eastAsia="ko-KR"/>
    </w:rPr>
  </w:style>
  <w:style w:type="paragraph" w:customStyle="1" w:styleId="TOCline">
    <w:name w:val="TOCline"/>
    <w:uiPriority w:val="99"/>
    <w:rsid w:val="00780F6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ko-KR"/>
    </w:rPr>
  </w:style>
  <w:style w:type="character" w:customStyle="1" w:styleId="definition">
    <w:name w:val="definition"/>
    <w:uiPriority w:val="99"/>
    <w:rsid w:val="00780F63"/>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780F63"/>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780F63"/>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780F63"/>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780F63"/>
    <w:rPr>
      <w:i/>
      <w:iCs/>
    </w:rPr>
  </w:style>
  <w:style w:type="character" w:customStyle="1" w:styleId="IEEEStdsRegularFigureCaptionCharChar">
    <w:name w:val="IEEEStds Regular Figure Caption Char Char"/>
    <w:uiPriority w:val="99"/>
    <w:rsid w:val="00780F63"/>
  </w:style>
  <w:style w:type="character" w:customStyle="1" w:styleId="IEEEStdsRegularTableCaptionChar">
    <w:name w:val="IEEEStds Regular Table Caption Char"/>
    <w:uiPriority w:val="99"/>
    <w:rsid w:val="00780F63"/>
  </w:style>
  <w:style w:type="character" w:customStyle="1" w:styleId="P2">
    <w:name w:val="P2"/>
    <w:uiPriority w:val="99"/>
    <w:rsid w:val="00780F63"/>
    <w:rPr>
      <w:rFonts w:ascii="Times New Roman" w:hAnsi="Times New Roman" w:cs="Times New Roman"/>
      <w:b/>
      <w:bCs/>
      <w:color w:val="000000"/>
      <w:spacing w:val="0"/>
      <w:sz w:val="20"/>
      <w:szCs w:val="20"/>
      <w:vertAlign w:val="baseline"/>
    </w:rPr>
  </w:style>
  <w:style w:type="character" w:customStyle="1" w:styleId="P3">
    <w:name w:val="P3"/>
    <w:uiPriority w:val="99"/>
    <w:rsid w:val="00780F63"/>
    <w:rPr>
      <w:rFonts w:ascii="Times New Roman" w:hAnsi="Times New Roman" w:cs="Times New Roman"/>
      <w:b/>
      <w:bCs/>
      <w:color w:val="000000"/>
      <w:spacing w:val="0"/>
      <w:sz w:val="20"/>
      <w:szCs w:val="20"/>
      <w:vertAlign w:val="baseline"/>
    </w:rPr>
  </w:style>
  <w:style w:type="character" w:customStyle="1" w:styleId="P4">
    <w:name w:val="P4"/>
    <w:uiPriority w:val="99"/>
    <w:rsid w:val="00780F63"/>
    <w:rPr>
      <w:rFonts w:ascii="Times New Roman" w:hAnsi="Times New Roman" w:cs="Times New Roman"/>
      <w:b/>
      <w:bCs/>
      <w:color w:val="000000"/>
      <w:spacing w:val="0"/>
      <w:sz w:val="20"/>
      <w:szCs w:val="20"/>
      <w:vertAlign w:val="baseline"/>
    </w:rPr>
  </w:style>
  <w:style w:type="character" w:customStyle="1" w:styleId="P5">
    <w:name w:val="P5"/>
    <w:uiPriority w:val="99"/>
    <w:rsid w:val="00780F63"/>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780F63"/>
    <w:rPr>
      <w:rFonts w:ascii="Times New Roman" w:hAnsi="Times New Roman" w:cs="Times New Roman"/>
      <w:color w:val="000000"/>
      <w:spacing w:val="0"/>
      <w:sz w:val="20"/>
      <w:szCs w:val="20"/>
      <w:vertAlign w:val="baseline"/>
    </w:rPr>
  </w:style>
  <w:style w:type="character" w:customStyle="1" w:styleId="references0">
    <w:name w:val="references"/>
    <w:uiPriority w:val="99"/>
    <w:rsid w:val="00780F63"/>
    <w:rPr>
      <w:rFonts w:ascii="Times New Roman" w:hAnsi="Times New Roman" w:cs="Times New Roman"/>
      <w:color w:val="000000"/>
      <w:spacing w:val="0"/>
      <w:sz w:val="20"/>
      <w:szCs w:val="20"/>
      <w:vertAlign w:val="baseline"/>
    </w:rPr>
  </w:style>
  <w:style w:type="character" w:customStyle="1" w:styleId="Subscript">
    <w:name w:val="Subscript"/>
    <w:uiPriority w:val="99"/>
    <w:rsid w:val="00780F63"/>
    <w:rPr>
      <w:vertAlign w:val="subscript"/>
    </w:rPr>
  </w:style>
  <w:style w:type="character" w:customStyle="1" w:styleId="Superscript">
    <w:name w:val="Superscript"/>
    <w:uiPriority w:val="99"/>
    <w:rsid w:val="00780F63"/>
    <w:rPr>
      <w:vertAlign w:val="superscript"/>
    </w:rPr>
  </w:style>
  <w:style w:type="character" w:customStyle="1" w:styleId="Symbol">
    <w:name w:val="Symbol"/>
    <w:uiPriority w:val="99"/>
    <w:rsid w:val="00780F63"/>
    <w:rPr>
      <w:rFonts w:ascii="Symbol" w:hAnsi="Symbol" w:cs="Symbol"/>
      <w:color w:val="000000"/>
      <w:spacing w:val="0"/>
      <w:sz w:val="20"/>
      <w:szCs w:val="20"/>
      <w:u w:val="none"/>
      <w:vertAlign w:val="baseline"/>
    </w:rPr>
  </w:style>
  <w:style w:type="character" w:customStyle="1" w:styleId="Underline">
    <w:name w:val="Underline"/>
    <w:uiPriority w:val="99"/>
    <w:rsid w:val="00780F63"/>
  </w:style>
  <w:style w:type="paragraph" w:styleId="Revision">
    <w:name w:val="Revision"/>
    <w:hidden/>
    <w:uiPriority w:val="99"/>
    <w:semiHidden/>
    <w:rsid w:val="00780F63"/>
    <w:rPr>
      <w:rFonts w:asciiTheme="minorHAnsi" w:eastAsiaTheme="minorEastAsia" w:hAnsiTheme="minorHAnsi" w:cstheme="minorBidi"/>
      <w:sz w:val="22"/>
      <w:szCs w:val="22"/>
      <w:lang w:eastAsia="zh-CN"/>
    </w:rPr>
  </w:style>
  <w:style w:type="character" w:customStyle="1" w:styleId="Heading2Char">
    <w:name w:val="Heading 2 Char"/>
    <w:basedOn w:val="DefaultParagraphFont"/>
    <w:link w:val="Heading2"/>
    <w:uiPriority w:val="1"/>
    <w:rsid w:val="00780F63"/>
    <w:rPr>
      <w:rFonts w:ascii="Arial" w:eastAsia="Times New Roman" w:hAnsi="Arial"/>
      <w:b/>
      <w:sz w:val="28"/>
      <w:szCs w:val="24"/>
      <w:u w:val="single"/>
      <w:lang w:eastAsia="zh-CN"/>
    </w:rPr>
  </w:style>
  <w:style w:type="paragraph" w:customStyle="1" w:styleId="TableParagraph">
    <w:name w:val="Table Paragraph"/>
    <w:basedOn w:val="Normal"/>
    <w:uiPriority w:val="1"/>
    <w:qFormat/>
    <w:rsid w:val="00780F63"/>
    <w:pPr>
      <w:widowControl w:val="0"/>
      <w:autoSpaceDE w:val="0"/>
      <w:autoSpaceDN w:val="0"/>
      <w:adjustRightInd w:val="0"/>
    </w:pPr>
    <w:rPr>
      <w:rFonts w:eastAsiaTheme="minorEastAsia"/>
      <w:lang w:eastAsia="ko-KR"/>
    </w:rPr>
  </w:style>
  <w:style w:type="character" w:customStyle="1" w:styleId="Heading1Char">
    <w:name w:val="Heading 1 Char"/>
    <w:basedOn w:val="DefaultParagraphFont"/>
    <w:link w:val="Heading1"/>
    <w:uiPriority w:val="1"/>
    <w:rsid w:val="00780F63"/>
    <w:rPr>
      <w:rFonts w:ascii="Arial" w:eastAsia="Times New Roman" w:hAnsi="Arial"/>
      <w:b/>
      <w:sz w:val="32"/>
      <w:szCs w:val="24"/>
      <w:u w:val="single"/>
      <w:lang w:eastAsia="zh-CN"/>
    </w:rPr>
  </w:style>
  <w:style w:type="character" w:styleId="FollowedHyperlink">
    <w:name w:val="FollowedHyperlink"/>
    <w:basedOn w:val="DefaultParagraphFont"/>
    <w:rsid w:val="00C30F1C"/>
    <w:rPr>
      <w:color w:val="954F72" w:themeColor="followedHyperlink"/>
      <w:u w:val="single"/>
    </w:rPr>
  </w:style>
  <w:style w:type="paragraph" w:customStyle="1" w:styleId="SP10290946">
    <w:name w:val="SP.10.290946"/>
    <w:basedOn w:val="Normal"/>
    <w:next w:val="Normal"/>
    <w:uiPriority w:val="99"/>
    <w:rsid w:val="00AC1256"/>
    <w:pPr>
      <w:autoSpaceDE w:val="0"/>
      <w:autoSpaceDN w:val="0"/>
      <w:adjustRightInd w:val="0"/>
    </w:pPr>
    <w:rPr>
      <w:rFonts w:eastAsia="SimSun"/>
      <w:lang w:eastAsia="en-US"/>
    </w:rPr>
  </w:style>
  <w:style w:type="paragraph" w:customStyle="1" w:styleId="SP10291115">
    <w:name w:val="SP.10.291115"/>
    <w:basedOn w:val="Normal"/>
    <w:next w:val="Normal"/>
    <w:uiPriority w:val="99"/>
    <w:rsid w:val="00AC1256"/>
    <w:pPr>
      <w:autoSpaceDE w:val="0"/>
      <w:autoSpaceDN w:val="0"/>
      <w:adjustRightInd w:val="0"/>
    </w:pPr>
    <w:rPr>
      <w:rFonts w:eastAsia="SimSun"/>
      <w:lang w:eastAsia="en-US"/>
    </w:rPr>
  </w:style>
  <w:style w:type="paragraph" w:customStyle="1" w:styleId="SP10291093">
    <w:name w:val="SP.10.291093"/>
    <w:basedOn w:val="Normal"/>
    <w:next w:val="Normal"/>
    <w:uiPriority w:val="99"/>
    <w:rsid w:val="00AC1256"/>
    <w:pPr>
      <w:autoSpaceDE w:val="0"/>
      <w:autoSpaceDN w:val="0"/>
      <w:adjustRightInd w:val="0"/>
    </w:pPr>
    <w:rPr>
      <w:rFonts w:eastAsia="SimSun"/>
      <w:lang w:eastAsia="en-US"/>
    </w:rPr>
  </w:style>
  <w:style w:type="paragraph" w:customStyle="1" w:styleId="SP10290954">
    <w:name w:val="SP.10.290954"/>
    <w:basedOn w:val="Normal"/>
    <w:next w:val="Normal"/>
    <w:uiPriority w:val="99"/>
    <w:rsid w:val="00AC1256"/>
    <w:pPr>
      <w:autoSpaceDE w:val="0"/>
      <w:autoSpaceDN w:val="0"/>
      <w:adjustRightInd w:val="0"/>
    </w:pPr>
    <w:rPr>
      <w:rFonts w:eastAsia="SimSun"/>
      <w:lang w:eastAsia="en-US"/>
    </w:rPr>
  </w:style>
  <w:style w:type="character" w:customStyle="1" w:styleId="SC10319501">
    <w:name w:val="SC.10.319501"/>
    <w:uiPriority w:val="99"/>
    <w:rsid w:val="00AC1256"/>
    <w:rPr>
      <w:color w:val="000000"/>
      <w:sz w:val="20"/>
      <w:szCs w:val="20"/>
    </w:rPr>
  </w:style>
  <w:style w:type="paragraph" w:customStyle="1" w:styleId="SP11270381">
    <w:name w:val="SP.11.270381"/>
    <w:basedOn w:val="Normal"/>
    <w:next w:val="Normal"/>
    <w:uiPriority w:val="99"/>
    <w:rsid w:val="00BD7437"/>
    <w:pPr>
      <w:autoSpaceDE w:val="0"/>
      <w:autoSpaceDN w:val="0"/>
      <w:adjustRightInd w:val="0"/>
    </w:pPr>
    <w:rPr>
      <w:rFonts w:eastAsia="SimSun"/>
      <w:lang w:eastAsia="en-US"/>
    </w:rPr>
  </w:style>
  <w:style w:type="paragraph" w:customStyle="1" w:styleId="SP11270423">
    <w:name w:val="SP.11.270423"/>
    <w:basedOn w:val="Normal"/>
    <w:next w:val="Normal"/>
    <w:uiPriority w:val="99"/>
    <w:rsid w:val="00BD7437"/>
    <w:pPr>
      <w:autoSpaceDE w:val="0"/>
      <w:autoSpaceDN w:val="0"/>
      <w:adjustRightInd w:val="0"/>
    </w:pPr>
    <w:rPr>
      <w:rFonts w:eastAsia="SimSun"/>
      <w:lang w:eastAsia="en-US"/>
    </w:rPr>
  </w:style>
  <w:style w:type="paragraph" w:customStyle="1" w:styleId="SP11270401">
    <w:name w:val="SP.11.270401"/>
    <w:basedOn w:val="Normal"/>
    <w:next w:val="Normal"/>
    <w:uiPriority w:val="99"/>
    <w:rsid w:val="00BD7437"/>
    <w:pPr>
      <w:autoSpaceDE w:val="0"/>
      <w:autoSpaceDN w:val="0"/>
      <w:adjustRightInd w:val="0"/>
    </w:pPr>
    <w:rPr>
      <w:rFonts w:eastAsia="SimSun"/>
      <w:lang w:eastAsia="en-US"/>
    </w:rPr>
  </w:style>
  <w:style w:type="character" w:customStyle="1" w:styleId="SC11323600">
    <w:name w:val="SC.11.323600"/>
    <w:uiPriority w:val="99"/>
    <w:rsid w:val="00BD7437"/>
    <w:rPr>
      <w:color w:val="000000"/>
      <w:sz w:val="20"/>
      <w:szCs w:val="20"/>
    </w:rPr>
  </w:style>
  <w:style w:type="character" w:customStyle="1" w:styleId="SC11323639">
    <w:name w:val="SC.11.323639"/>
    <w:uiPriority w:val="99"/>
    <w:rsid w:val="00BD7437"/>
    <w:rPr>
      <w:strike/>
      <w:color w:val="000000"/>
      <w:sz w:val="20"/>
      <w:szCs w:val="20"/>
    </w:rPr>
  </w:style>
  <w:style w:type="character" w:customStyle="1" w:styleId="SC11323612">
    <w:name w:val="SC.11.323612"/>
    <w:uiPriority w:val="99"/>
    <w:rsid w:val="00BD7437"/>
    <w:rPr>
      <w:color w:val="000000"/>
      <w:sz w:val="20"/>
      <w:szCs w:val="20"/>
      <w:u w:val="single"/>
    </w:rPr>
  </w:style>
  <w:style w:type="paragraph" w:customStyle="1" w:styleId="SP17139658">
    <w:name w:val="SP.17.139658"/>
    <w:basedOn w:val="Normal"/>
    <w:next w:val="Normal"/>
    <w:uiPriority w:val="99"/>
    <w:rsid w:val="00831145"/>
    <w:pPr>
      <w:autoSpaceDE w:val="0"/>
      <w:autoSpaceDN w:val="0"/>
      <w:adjustRightInd w:val="0"/>
    </w:pPr>
    <w:rPr>
      <w:rFonts w:eastAsia="SimSun"/>
      <w:lang w:eastAsia="en-US"/>
    </w:rPr>
  </w:style>
  <w:style w:type="paragraph" w:customStyle="1" w:styleId="SP17139280">
    <w:name w:val="SP.17.139280"/>
    <w:basedOn w:val="Normal"/>
    <w:next w:val="Normal"/>
    <w:uiPriority w:val="99"/>
    <w:rsid w:val="00831145"/>
    <w:pPr>
      <w:autoSpaceDE w:val="0"/>
      <w:autoSpaceDN w:val="0"/>
      <w:adjustRightInd w:val="0"/>
    </w:pPr>
    <w:rPr>
      <w:rFonts w:eastAsia="SimSun"/>
      <w:lang w:eastAsia="en-US"/>
    </w:rPr>
  </w:style>
  <w:style w:type="paragraph" w:customStyle="1" w:styleId="SP17139636">
    <w:name w:val="SP.17.139636"/>
    <w:basedOn w:val="Normal"/>
    <w:next w:val="Normal"/>
    <w:uiPriority w:val="99"/>
    <w:rsid w:val="00831145"/>
    <w:pPr>
      <w:autoSpaceDE w:val="0"/>
      <w:autoSpaceDN w:val="0"/>
      <w:adjustRightInd w:val="0"/>
    </w:pPr>
    <w:rPr>
      <w:rFonts w:eastAsia="SimSun"/>
      <w:lang w:eastAsia="en-US"/>
    </w:rPr>
  </w:style>
  <w:style w:type="character" w:customStyle="1" w:styleId="SC17323600">
    <w:name w:val="SC.17.323600"/>
    <w:uiPriority w:val="99"/>
    <w:rsid w:val="00831145"/>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0026">
      <w:bodyDiv w:val="1"/>
      <w:marLeft w:val="0"/>
      <w:marRight w:val="0"/>
      <w:marTop w:val="0"/>
      <w:marBottom w:val="0"/>
      <w:divBdr>
        <w:top w:val="none" w:sz="0" w:space="0" w:color="auto"/>
        <w:left w:val="none" w:sz="0" w:space="0" w:color="auto"/>
        <w:bottom w:val="none" w:sz="0" w:space="0" w:color="auto"/>
        <w:right w:val="none" w:sz="0" w:space="0" w:color="auto"/>
      </w:divBdr>
    </w:div>
    <w:div w:id="35740285">
      <w:bodyDiv w:val="1"/>
      <w:marLeft w:val="0"/>
      <w:marRight w:val="0"/>
      <w:marTop w:val="0"/>
      <w:marBottom w:val="0"/>
      <w:divBdr>
        <w:top w:val="none" w:sz="0" w:space="0" w:color="auto"/>
        <w:left w:val="none" w:sz="0" w:space="0" w:color="auto"/>
        <w:bottom w:val="none" w:sz="0" w:space="0" w:color="auto"/>
        <w:right w:val="none" w:sz="0" w:space="0" w:color="auto"/>
      </w:divBdr>
    </w:div>
    <w:div w:id="36509504">
      <w:bodyDiv w:val="1"/>
      <w:marLeft w:val="0"/>
      <w:marRight w:val="0"/>
      <w:marTop w:val="0"/>
      <w:marBottom w:val="0"/>
      <w:divBdr>
        <w:top w:val="none" w:sz="0" w:space="0" w:color="auto"/>
        <w:left w:val="none" w:sz="0" w:space="0" w:color="auto"/>
        <w:bottom w:val="none" w:sz="0" w:space="0" w:color="auto"/>
        <w:right w:val="none" w:sz="0" w:space="0" w:color="auto"/>
      </w:divBdr>
    </w:div>
    <w:div w:id="49771950">
      <w:bodyDiv w:val="1"/>
      <w:marLeft w:val="0"/>
      <w:marRight w:val="0"/>
      <w:marTop w:val="0"/>
      <w:marBottom w:val="0"/>
      <w:divBdr>
        <w:top w:val="none" w:sz="0" w:space="0" w:color="auto"/>
        <w:left w:val="none" w:sz="0" w:space="0" w:color="auto"/>
        <w:bottom w:val="none" w:sz="0" w:space="0" w:color="auto"/>
        <w:right w:val="none" w:sz="0" w:space="0" w:color="auto"/>
      </w:divBdr>
    </w:div>
    <w:div w:id="52429571">
      <w:bodyDiv w:val="1"/>
      <w:marLeft w:val="0"/>
      <w:marRight w:val="0"/>
      <w:marTop w:val="0"/>
      <w:marBottom w:val="0"/>
      <w:divBdr>
        <w:top w:val="none" w:sz="0" w:space="0" w:color="auto"/>
        <w:left w:val="none" w:sz="0" w:space="0" w:color="auto"/>
        <w:bottom w:val="none" w:sz="0" w:space="0" w:color="auto"/>
        <w:right w:val="none" w:sz="0" w:space="0" w:color="auto"/>
      </w:divBdr>
    </w:div>
    <w:div w:id="57368760">
      <w:bodyDiv w:val="1"/>
      <w:marLeft w:val="0"/>
      <w:marRight w:val="0"/>
      <w:marTop w:val="0"/>
      <w:marBottom w:val="0"/>
      <w:divBdr>
        <w:top w:val="none" w:sz="0" w:space="0" w:color="auto"/>
        <w:left w:val="none" w:sz="0" w:space="0" w:color="auto"/>
        <w:bottom w:val="none" w:sz="0" w:space="0" w:color="auto"/>
        <w:right w:val="none" w:sz="0" w:space="0" w:color="auto"/>
      </w:divBdr>
    </w:div>
    <w:div w:id="58600256">
      <w:bodyDiv w:val="1"/>
      <w:marLeft w:val="0"/>
      <w:marRight w:val="0"/>
      <w:marTop w:val="0"/>
      <w:marBottom w:val="0"/>
      <w:divBdr>
        <w:top w:val="none" w:sz="0" w:space="0" w:color="auto"/>
        <w:left w:val="none" w:sz="0" w:space="0" w:color="auto"/>
        <w:bottom w:val="none" w:sz="0" w:space="0" w:color="auto"/>
        <w:right w:val="none" w:sz="0" w:space="0" w:color="auto"/>
      </w:divBdr>
    </w:div>
    <w:div w:id="74087936">
      <w:bodyDiv w:val="1"/>
      <w:marLeft w:val="0"/>
      <w:marRight w:val="0"/>
      <w:marTop w:val="0"/>
      <w:marBottom w:val="0"/>
      <w:divBdr>
        <w:top w:val="none" w:sz="0" w:space="0" w:color="auto"/>
        <w:left w:val="none" w:sz="0" w:space="0" w:color="auto"/>
        <w:bottom w:val="none" w:sz="0" w:space="0" w:color="auto"/>
        <w:right w:val="none" w:sz="0" w:space="0" w:color="auto"/>
      </w:divBdr>
    </w:div>
    <w:div w:id="83959217">
      <w:bodyDiv w:val="1"/>
      <w:marLeft w:val="0"/>
      <w:marRight w:val="0"/>
      <w:marTop w:val="0"/>
      <w:marBottom w:val="0"/>
      <w:divBdr>
        <w:top w:val="none" w:sz="0" w:space="0" w:color="auto"/>
        <w:left w:val="none" w:sz="0" w:space="0" w:color="auto"/>
        <w:bottom w:val="none" w:sz="0" w:space="0" w:color="auto"/>
        <w:right w:val="none" w:sz="0" w:space="0" w:color="auto"/>
      </w:divBdr>
    </w:div>
    <w:div w:id="109934572">
      <w:bodyDiv w:val="1"/>
      <w:marLeft w:val="0"/>
      <w:marRight w:val="0"/>
      <w:marTop w:val="0"/>
      <w:marBottom w:val="0"/>
      <w:divBdr>
        <w:top w:val="none" w:sz="0" w:space="0" w:color="auto"/>
        <w:left w:val="none" w:sz="0" w:space="0" w:color="auto"/>
        <w:bottom w:val="none" w:sz="0" w:space="0" w:color="auto"/>
        <w:right w:val="none" w:sz="0" w:space="0" w:color="auto"/>
      </w:divBdr>
    </w:div>
    <w:div w:id="118765331">
      <w:bodyDiv w:val="1"/>
      <w:marLeft w:val="0"/>
      <w:marRight w:val="0"/>
      <w:marTop w:val="0"/>
      <w:marBottom w:val="0"/>
      <w:divBdr>
        <w:top w:val="none" w:sz="0" w:space="0" w:color="auto"/>
        <w:left w:val="none" w:sz="0" w:space="0" w:color="auto"/>
        <w:bottom w:val="none" w:sz="0" w:space="0" w:color="auto"/>
        <w:right w:val="none" w:sz="0" w:space="0" w:color="auto"/>
      </w:divBdr>
    </w:div>
    <w:div w:id="120610980">
      <w:bodyDiv w:val="1"/>
      <w:marLeft w:val="0"/>
      <w:marRight w:val="0"/>
      <w:marTop w:val="0"/>
      <w:marBottom w:val="0"/>
      <w:divBdr>
        <w:top w:val="none" w:sz="0" w:space="0" w:color="auto"/>
        <w:left w:val="none" w:sz="0" w:space="0" w:color="auto"/>
        <w:bottom w:val="none" w:sz="0" w:space="0" w:color="auto"/>
        <w:right w:val="none" w:sz="0" w:space="0" w:color="auto"/>
      </w:divBdr>
    </w:div>
    <w:div w:id="123353570">
      <w:bodyDiv w:val="1"/>
      <w:marLeft w:val="0"/>
      <w:marRight w:val="0"/>
      <w:marTop w:val="0"/>
      <w:marBottom w:val="0"/>
      <w:divBdr>
        <w:top w:val="none" w:sz="0" w:space="0" w:color="auto"/>
        <w:left w:val="none" w:sz="0" w:space="0" w:color="auto"/>
        <w:bottom w:val="none" w:sz="0" w:space="0" w:color="auto"/>
        <w:right w:val="none" w:sz="0" w:space="0" w:color="auto"/>
      </w:divBdr>
    </w:div>
    <w:div w:id="129591218">
      <w:bodyDiv w:val="1"/>
      <w:marLeft w:val="0"/>
      <w:marRight w:val="0"/>
      <w:marTop w:val="0"/>
      <w:marBottom w:val="0"/>
      <w:divBdr>
        <w:top w:val="none" w:sz="0" w:space="0" w:color="auto"/>
        <w:left w:val="none" w:sz="0" w:space="0" w:color="auto"/>
        <w:bottom w:val="none" w:sz="0" w:space="0" w:color="auto"/>
        <w:right w:val="none" w:sz="0" w:space="0" w:color="auto"/>
      </w:divBdr>
    </w:div>
    <w:div w:id="134832233">
      <w:bodyDiv w:val="1"/>
      <w:marLeft w:val="0"/>
      <w:marRight w:val="0"/>
      <w:marTop w:val="0"/>
      <w:marBottom w:val="0"/>
      <w:divBdr>
        <w:top w:val="none" w:sz="0" w:space="0" w:color="auto"/>
        <w:left w:val="none" w:sz="0" w:space="0" w:color="auto"/>
        <w:bottom w:val="none" w:sz="0" w:space="0" w:color="auto"/>
        <w:right w:val="none" w:sz="0" w:space="0" w:color="auto"/>
      </w:divBdr>
    </w:div>
    <w:div w:id="157162902">
      <w:bodyDiv w:val="1"/>
      <w:marLeft w:val="0"/>
      <w:marRight w:val="0"/>
      <w:marTop w:val="0"/>
      <w:marBottom w:val="0"/>
      <w:divBdr>
        <w:top w:val="none" w:sz="0" w:space="0" w:color="auto"/>
        <w:left w:val="none" w:sz="0" w:space="0" w:color="auto"/>
        <w:bottom w:val="none" w:sz="0" w:space="0" w:color="auto"/>
        <w:right w:val="none" w:sz="0" w:space="0" w:color="auto"/>
      </w:divBdr>
    </w:div>
    <w:div w:id="160239965">
      <w:bodyDiv w:val="1"/>
      <w:marLeft w:val="0"/>
      <w:marRight w:val="0"/>
      <w:marTop w:val="0"/>
      <w:marBottom w:val="0"/>
      <w:divBdr>
        <w:top w:val="none" w:sz="0" w:space="0" w:color="auto"/>
        <w:left w:val="none" w:sz="0" w:space="0" w:color="auto"/>
        <w:bottom w:val="none" w:sz="0" w:space="0" w:color="auto"/>
        <w:right w:val="none" w:sz="0" w:space="0" w:color="auto"/>
      </w:divBdr>
    </w:div>
    <w:div w:id="182521175">
      <w:bodyDiv w:val="1"/>
      <w:marLeft w:val="0"/>
      <w:marRight w:val="0"/>
      <w:marTop w:val="0"/>
      <w:marBottom w:val="0"/>
      <w:divBdr>
        <w:top w:val="none" w:sz="0" w:space="0" w:color="auto"/>
        <w:left w:val="none" w:sz="0" w:space="0" w:color="auto"/>
        <w:bottom w:val="none" w:sz="0" w:space="0" w:color="auto"/>
        <w:right w:val="none" w:sz="0" w:space="0" w:color="auto"/>
      </w:divBdr>
    </w:div>
    <w:div w:id="183054149">
      <w:bodyDiv w:val="1"/>
      <w:marLeft w:val="0"/>
      <w:marRight w:val="0"/>
      <w:marTop w:val="0"/>
      <w:marBottom w:val="0"/>
      <w:divBdr>
        <w:top w:val="none" w:sz="0" w:space="0" w:color="auto"/>
        <w:left w:val="none" w:sz="0" w:space="0" w:color="auto"/>
        <w:bottom w:val="none" w:sz="0" w:space="0" w:color="auto"/>
        <w:right w:val="none" w:sz="0" w:space="0" w:color="auto"/>
      </w:divBdr>
    </w:div>
    <w:div w:id="187841727">
      <w:bodyDiv w:val="1"/>
      <w:marLeft w:val="0"/>
      <w:marRight w:val="0"/>
      <w:marTop w:val="0"/>
      <w:marBottom w:val="0"/>
      <w:divBdr>
        <w:top w:val="none" w:sz="0" w:space="0" w:color="auto"/>
        <w:left w:val="none" w:sz="0" w:space="0" w:color="auto"/>
        <w:bottom w:val="none" w:sz="0" w:space="0" w:color="auto"/>
        <w:right w:val="none" w:sz="0" w:space="0" w:color="auto"/>
      </w:divBdr>
    </w:div>
    <w:div w:id="190143818">
      <w:bodyDiv w:val="1"/>
      <w:marLeft w:val="0"/>
      <w:marRight w:val="0"/>
      <w:marTop w:val="0"/>
      <w:marBottom w:val="0"/>
      <w:divBdr>
        <w:top w:val="none" w:sz="0" w:space="0" w:color="auto"/>
        <w:left w:val="none" w:sz="0" w:space="0" w:color="auto"/>
        <w:bottom w:val="none" w:sz="0" w:space="0" w:color="auto"/>
        <w:right w:val="none" w:sz="0" w:space="0" w:color="auto"/>
      </w:divBdr>
    </w:div>
    <w:div w:id="196817842">
      <w:bodyDiv w:val="1"/>
      <w:marLeft w:val="0"/>
      <w:marRight w:val="0"/>
      <w:marTop w:val="0"/>
      <w:marBottom w:val="0"/>
      <w:divBdr>
        <w:top w:val="none" w:sz="0" w:space="0" w:color="auto"/>
        <w:left w:val="none" w:sz="0" w:space="0" w:color="auto"/>
        <w:bottom w:val="none" w:sz="0" w:space="0" w:color="auto"/>
        <w:right w:val="none" w:sz="0" w:space="0" w:color="auto"/>
      </w:divBdr>
    </w:div>
    <w:div w:id="204829178">
      <w:bodyDiv w:val="1"/>
      <w:marLeft w:val="0"/>
      <w:marRight w:val="0"/>
      <w:marTop w:val="0"/>
      <w:marBottom w:val="0"/>
      <w:divBdr>
        <w:top w:val="none" w:sz="0" w:space="0" w:color="auto"/>
        <w:left w:val="none" w:sz="0" w:space="0" w:color="auto"/>
        <w:bottom w:val="none" w:sz="0" w:space="0" w:color="auto"/>
        <w:right w:val="none" w:sz="0" w:space="0" w:color="auto"/>
      </w:divBdr>
    </w:div>
    <w:div w:id="210700474">
      <w:bodyDiv w:val="1"/>
      <w:marLeft w:val="0"/>
      <w:marRight w:val="0"/>
      <w:marTop w:val="0"/>
      <w:marBottom w:val="0"/>
      <w:divBdr>
        <w:top w:val="none" w:sz="0" w:space="0" w:color="auto"/>
        <w:left w:val="none" w:sz="0" w:space="0" w:color="auto"/>
        <w:bottom w:val="none" w:sz="0" w:space="0" w:color="auto"/>
        <w:right w:val="none" w:sz="0" w:space="0" w:color="auto"/>
      </w:divBdr>
    </w:div>
    <w:div w:id="252472434">
      <w:bodyDiv w:val="1"/>
      <w:marLeft w:val="0"/>
      <w:marRight w:val="0"/>
      <w:marTop w:val="0"/>
      <w:marBottom w:val="0"/>
      <w:divBdr>
        <w:top w:val="none" w:sz="0" w:space="0" w:color="auto"/>
        <w:left w:val="none" w:sz="0" w:space="0" w:color="auto"/>
        <w:bottom w:val="none" w:sz="0" w:space="0" w:color="auto"/>
        <w:right w:val="none" w:sz="0" w:space="0" w:color="auto"/>
      </w:divBdr>
    </w:div>
    <w:div w:id="271786908">
      <w:bodyDiv w:val="1"/>
      <w:marLeft w:val="0"/>
      <w:marRight w:val="0"/>
      <w:marTop w:val="0"/>
      <w:marBottom w:val="0"/>
      <w:divBdr>
        <w:top w:val="none" w:sz="0" w:space="0" w:color="auto"/>
        <w:left w:val="none" w:sz="0" w:space="0" w:color="auto"/>
        <w:bottom w:val="none" w:sz="0" w:space="0" w:color="auto"/>
        <w:right w:val="none" w:sz="0" w:space="0" w:color="auto"/>
      </w:divBdr>
    </w:div>
    <w:div w:id="283115965">
      <w:bodyDiv w:val="1"/>
      <w:marLeft w:val="0"/>
      <w:marRight w:val="0"/>
      <w:marTop w:val="0"/>
      <w:marBottom w:val="0"/>
      <w:divBdr>
        <w:top w:val="none" w:sz="0" w:space="0" w:color="auto"/>
        <w:left w:val="none" w:sz="0" w:space="0" w:color="auto"/>
        <w:bottom w:val="none" w:sz="0" w:space="0" w:color="auto"/>
        <w:right w:val="none" w:sz="0" w:space="0" w:color="auto"/>
      </w:divBdr>
    </w:div>
    <w:div w:id="288248803">
      <w:bodyDiv w:val="1"/>
      <w:marLeft w:val="0"/>
      <w:marRight w:val="0"/>
      <w:marTop w:val="0"/>
      <w:marBottom w:val="0"/>
      <w:divBdr>
        <w:top w:val="none" w:sz="0" w:space="0" w:color="auto"/>
        <w:left w:val="none" w:sz="0" w:space="0" w:color="auto"/>
        <w:bottom w:val="none" w:sz="0" w:space="0" w:color="auto"/>
        <w:right w:val="none" w:sz="0" w:space="0" w:color="auto"/>
      </w:divBdr>
    </w:div>
    <w:div w:id="290016197">
      <w:bodyDiv w:val="1"/>
      <w:marLeft w:val="0"/>
      <w:marRight w:val="0"/>
      <w:marTop w:val="0"/>
      <w:marBottom w:val="0"/>
      <w:divBdr>
        <w:top w:val="none" w:sz="0" w:space="0" w:color="auto"/>
        <w:left w:val="none" w:sz="0" w:space="0" w:color="auto"/>
        <w:bottom w:val="none" w:sz="0" w:space="0" w:color="auto"/>
        <w:right w:val="none" w:sz="0" w:space="0" w:color="auto"/>
      </w:divBdr>
    </w:div>
    <w:div w:id="311298113">
      <w:bodyDiv w:val="1"/>
      <w:marLeft w:val="0"/>
      <w:marRight w:val="0"/>
      <w:marTop w:val="0"/>
      <w:marBottom w:val="0"/>
      <w:divBdr>
        <w:top w:val="none" w:sz="0" w:space="0" w:color="auto"/>
        <w:left w:val="none" w:sz="0" w:space="0" w:color="auto"/>
        <w:bottom w:val="none" w:sz="0" w:space="0" w:color="auto"/>
        <w:right w:val="none" w:sz="0" w:space="0" w:color="auto"/>
      </w:divBdr>
    </w:div>
    <w:div w:id="320937197">
      <w:bodyDiv w:val="1"/>
      <w:marLeft w:val="0"/>
      <w:marRight w:val="0"/>
      <w:marTop w:val="0"/>
      <w:marBottom w:val="0"/>
      <w:divBdr>
        <w:top w:val="none" w:sz="0" w:space="0" w:color="auto"/>
        <w:left w:val="none" w:sz="0" w:space="0" w:color="auto"/>
        <w:bottom w:val="none" w:sz="0" w:space="0" w:color="auto"/>
        <w:right w:val="none" w:sz="0" w:space="0" w:color="auto"/>
      </w:divBdr>
    </w:div>
    <w:div w:id="323826934">
      <w:bodyDiv w:val="1"/>
      <w:marLeft w:val="0"/>
      <w:marRight w:val="0"/>
      <w:marTop w:val="0"/>
      <w:marBottom w:val="0"/>
      <w:divBdr>
        <w:top w:val="none" w:sz="0" w:space="0" w:color="auto"/>
        <w:left w:val="none" w:sz="0" w:space="0" w:color="auto"/>
        <w:bottom w:val="none" w:sz="0" w:space="0" w:color="auto"/>
        <w:right w:val="none" w:sz="0" w:space="0" w:color="auto"/>
      </w:divBdr>
    </w:div>
    <w:div w:id="334694915">
      <w:bodyDiv w:val="1"/>
      <w:marLeft w:val="0"/>
      <w:marRight w:val="0"/>
      <w:marTop w:val="0"/>
      <w:marBottom w:val="0"/>
      <w:divBdr>
        <w:top w:val="none" w:sz="0" w:space="0" w:color="auto"/>
        <w:left w:val="none" w:sz="0" w:space="0" w:color="auto"/>
        <w:bottom w:val="none" w:sz="0" w:space="0" w:color="auto"/>
        <w:right w:val="none" w:sz="0" w:space="0" w:color="auto"/>
      </w:divBdr>
    </w:div>
    <w:div w:id="344138762">
      <w:bodyDiv w:val="1"/>
      <w:marLeft w:val="0"/>
      <w:marRight w:val="0"/>
      <w:marTop w:val="0"/>
      <w:marBottom w:val="0"/>
      <w:divBdr>
        <w:top w:val="none" w:sz="0" w:space="0" w:color="auto"/>
        <w:left w:val="none" w:sz="0" w:space="0" w:color="auto"/>
        <w:bottom w:val="none" w:sz="0" w:space="0" w:color="auto"/>
        <w:right w:val="none" w:sz="0" w:space="0" w:color="auto"/>
      </w:divBdr>
    </w:div>
    <w:div w:id="344596799">
      <w:bodyDiv w:val="1"/>
      <w:marLeft w:val="0"/>
      <w:marRight w:val="0"/>
      <w:marTop w:val="0"/>
      <w:marBottom w:val="0"/>
      <w:divBdr>
        <w:top w:val="none" w:sz="0" w:space="0" w:color="auto"/>
        <w:left w:val="none" w:sz="0" w:space="0" w:color="auto"/>
        <w:bottom w:val="none" w:sz="0" w:space="0" w:color="auto"/>
        <w:right w:val="none" w:sz="0" w:space="0" w:color="auto"/>
      </w:divBdr>
    </w:div>
    <w:div w:id="351884717">
      <w:bodyDiv w:val="1"/>
      <w:marLeft w:val="0"/>
      <w:marRight w:val="0"/>
      <w:marTop w:val="0"/>
      <w:marBottom w:val="0"/>
      <w:divBdr>
        <w:top w:val="none" w:sz="0" w:space="0" w:color="auto"/>
        <w:left w:val="none" w:sz="0" w:space="0" w:color="auto"/>
        <w:bottom w:val="none" w:sz="0" w:space="0" w:color="auto"/>
        <w:right w:val="none" w:sz="0" w:space="0" w:color="auto"/>
      </w:divBdr>
    </w:div>
    <w:div w:id="356077683">
      <w:bodyDiv w:val="1"/>
      <w:marLeft w:val="0"/>
      <w:marRight w:val="0"/>
      <w:marTop w:val="0"/>
      <w:marBottom w:val="0"/>
      <w:divBdr>
        <w:top w:val="none" w:sz="0" w:space="0" w:color="auto"/>
        <w:left w:val="none" w:sz="0" w:space="0" w:color="auto"/>
        <w:bottom w:val="none" w:sz="0" w:space="0" w:color="auto"/>
        <w:right w:val="none" w:sz="0" w:space="0" w:color="auto"/>
      </w:divBdr>
    </w:div>
    <w:div w:id="364409658">
      <w:bodyDiv w:val="1"/>
      <w:marLeft w:val="0"/>
      <w:marRight w:val="0"/>
      <w:marTop w:val="0"/>
      <w:marBottom w:val="0"/>
      <w:divBdr>
        <w:top w:val="none" w:sz="0" w:space="0" w:color="auto"/>
        <w:left w:val="none" w:sz="0" w:space="0" w:color="auto"/>
        <w:bottom w:val="none" w:sz="0" w:space="0" w:color="auto"/>
        <w:right w:val="none" w:sz="0" w:space="0" w:color="auto"/>
      </w:divBdr>
    </w:div>
    <w:div w:id="370542852">
      <w:bodyDiv w:val="1"/>
      <w:marLeft w:val="0"/>
      <w:marRight w:val="0"/>
      <w:marTop w:val="0"/>
      <w:marBottom w:val="0"/>
      <w:divBdr>
        <w:top w:val="none" w:sz="0" w:space="0" w:color="auto"/>
        <w:left w:val="none" w:sz="0" w:space="0" w:color="auto"/>
        <w:bottom w:val="none" w:sz="0" w:space="0" w:color="auto"/>
        <w:right w:val="none" w:sz="0" w:space="0" w:color="auto"/>
      </w:divBdr>
    </w:div>
    <w:div w:id="385105586">
      <w:bodyDiv w:val="1"/>
      <w:marLeft w:val="0"/>
      <w:marRight w:val="0"/>
      <w:marTop w:val="0"/>
      <w:marBottom w:val="0"/>
      <w:divBdr>
        <w:top w:val="none" w:sz="0" w:space="0" w:color="auto"/>
        <w:left w:val="none" w:sz="0" w:space="0" w:color="auto"/>
        <w:bottom w:val="none" w:sz="0" w:space="0" w:color="auto"/>
        <w:right w:val="none" w:sz="0" w:space="0" w:color="auto"/>
      </w:divBdr>
    </w:div>
    <w:div w:id="407506085">
      <w:bodyDiv w:val="1"/>
      <w:marLeft w:val="0"/>
      <w:marRight w:val="0"/>
      <w:marTop w:val="0"/>
      <w:marBottom w:val="0"/>
      <w:divBdr>
        <w:top w:val="none" w:sz="0" w:space="0" w:color="auto"/>
        <w:left w:val="none" w:sz="0" w:space="0" w:color="auto"/>
        <w:bottom w:val="none" w:sz="0" w:space="0" w:color="auto"/>
        <w:right w:val="none" w:sz="0" w:space="0" w:color="auto"/>
      </w:divBdr>
      <w:divsChild>
        <w:div w:id="27803553">
          <w:marLeft w:val="1166"/>
          <w:marRight w:val="0"/>
          <w:marTop w:val="96"/>
          <w:marBottom w:val="0"/>
          <w:divBdr>
            <w:top w:val="none" w:sz="0" w:space="0" w:color="auto"/>
            <w:left w:val="none" w:sz="0" w:space="0" w:color="auto"/>
            <w:bottom w:val="none" w:sz="0" w:space="0" w:color="auto"/>
            <w:right w:val="none" w:sz="0" w:space="0" w:color="auto"/>
          </w:divBdr>
        </w:div>
        <w:div w:id="682585504">
          <w:marLeft w:val="547"/>
          <w:marRight w:val="0"/>
          <w:marTop w:val="96"/>
          <w:marBottom w:val="0"/>
          <w:divBdr>
            <w:top w:val="none" w:sz="0" w:space="0" w:color="auto"/>
            <w:left w:val="none" w:sz="0" w:space="0" w:color="auto"/>
            <w:bottom w:val="none" w:sz="0" w:space="0" w:color="auto"/>
            <w:right w:val="none" w:sz="0" w:space="0" w:color="auto"/>
          </w:divBdr>
        </w:div>
      </w:divsChild>
    </w:div>
    <w:div w:id="414715336">
      <w:bodyDiv w:val="1"/>
      <w:marLeft w:val="0"/>
      <w:marRight w:val="0"/>
      <w:marTop w:val="0"/>
      <w:marBottom w:val="0"/>
      <w:divBdr>
        <w:top w:val="none" w:sz="0" w:space="0" w:color="auto"/>
        <w:left w:val="none" w:sz="0" w:space="0" w:color="auto"/>
        <w:bottom w:val="none" w:sz="0" w:space="0" w:color="auto"/>
        <w:right w:val="none" w:sz="0" w:space="0" w:color="auto"/>
      </w:divBdr>
    </w:div>
    <w:div w:id="415903971">
      <w:bodyDiv w:val="1"/>
      <w:marLeft w:val="0"/>
      <w:marRight w:val="0"/>
      <w:marTop w:val="0"/>
      <w:marBottom w:val="0"/>
      <w:divBdr>
        <w:top w:val="none" w:sz="0" w:space="0" w:color="auto"/>
        <w:left w:val="none" w:sz="0" w:space="0" w:color="auto"/>
        <w:bottom w:val="none" w:sz="0" w:space="0" w:color="auto"/>
        <w:right w:val="none" w:sz="0" w:space="0" w:color="auto"/>
      </w:divBdr>
    </w:div>
    <w:div w:id="420874892">
      <w:bodyDiv w:val="1"/>
      <w:marLeft w:val="0"/>
      <w:marRight w:val="0"/>
      <w:marTop w:val="0"/>
      <w:marBottom w:val="0"/>
      <w:divBdr>
        <w:top w:val="none" w:sz="0" w:space="0" w:color="auto"/>
        <w:left w:val="none" w:sz="0" w:space="0" w:color="auto"/>
        <w:bottom w:val="none" w:sz="0" w:space="0" w:color="auto"/>
        <w:right w:val="none" w:sz="0" w:space="0" w:color="auto"/>
      </w:divBdr>
    </w:div>
    <w:div w:id="421611275">
      <w:bodyDiv w:val="1"/>
      <w:marLeft w:val="0"/>
      <w:marRight w:val="0"/>
      <w:marTop w:val="0"/>
      <w:marBottom w:val="0"/>
      <w:divBdr>
        <w:top w:val="none" w:sz="0" w:space="0" w:color="auto"/>
        <w:left w:val="none" w:sz="0" w:space="0" w:color="auto"/>
        <w:bottom w:val="none" w:sz="0" w:space="0" w:color="auto"/>
        <w:right w:val="none" w:sz="0" w:space="0" w:color="auto"/>
      </w:divBdr>
    </w:div>
    <w:div w:id="436147374">
      <w:bodyDiv w:val="1"/>
      <w:marLeft w:val="0"/>
      <w:marRight w:val="0"/>
      <w:marTop w:val="0"/>
      <w:marBottom w:val="0"/>
      <w:divBdr>
        <w:top w:val="none" w:sz="0" w:space="0" w:color="auto"/>
        <w:left w:val="none" w:sz="0" w:space="0" w:color="auto"/>
        <w:bottom w:val="none" w:sz="0" w:space="0" w:color="auto"/>
        <w:right w:val="none" w:sz="0" w:space="0" w:color="auto"/>
      </w:divBdr>
    </w:div>
    <w:div w:id="447161463">
      <w:bodyDiv w:val="1"/>
      <w:marLeft w:val="0"/>
      <w:marRight w:val="0"/>
      <w:marTop w:val="0"/>
      <w:marBottom w:val="0"/>
      <w:divBdr>
        <w:top w:val="none" w:sz="0" w:space="0" w:color="auto"/>
        <w:left w:val="none" w:sz="0" w:space="0" w:color="auto"/>
        <w:bottom w:val="none" w:sz="0" w:space="0" w:color="auto"/>
        <w:right w:val="none" w:sz="0" w:space="0" w:color="auto"/>
      </w:divBdr>
    </w:div>
    <w:div w:id="455026951">
      <w:bodyDiv w:val="1"/>
      <w:marLeft w:val="0"/>
      <w:marRight w:val="0"/>
      <w:marTop w:val="0"/>
      <w:marBottom w:val="0"/>
      <w:divBdr>
        <w:top w:val="none" w:sz="0" w:space="0" w:color="auto"/>
        <w:left w:val="none" w:sz="0" w:space="0" w:color="auto"/>
        <w:bottom w:val="none" w:sz="0" w:space="0" w:color="auto"/>
        <w:right w:val="none" w:sz="0" w:space="0" w:color="auto"/>
      </w:divBdr>
    </w:div>
    <w:div w:id="475535796">
      <w:bodyDiv w:val="1"/>
      <w:marLeft w:val="0"/>
      <w:marRight w:val="0"/>
      <w:marTop w:val="0"/>
      <w:marBottom w:val="0"/>
      <w:divBdr>
        <w:top w:val="none" w:sz="0" w:space="0" w:color="auto"/>
        <w:left w:val="none" w:sz="0" w:space="0" w:color="auto"/>
        <w:bottom w:val="none" w:sz="0" w:space="0" w:color="auto"/>
        <w:right w:val="none" w:sz="0" w:space="0" w:color="auto"/>
      </w:divBdr>
    </w:div>
    <w:div w:id="477184944">
      <w:bodyDiv w:val="1"/>
      <w:marLeft w:val="0"/>
      <w:marRight w:val="0"/>
      <w:marTop w:val="0"/>
      <w:marBottom w:val="0"/>
      <w:divBdr>
        <w:top w:val="none" w:sz="0" w:space="0" w:color="auto"/>
        <w:left w:val="none" w:sz="0" w:space="0" w:color="auto"/>
        <w:bottom w:val="none" w:sz="0" w:space="0" w:color="auto"/>
        <w:right w:val="none" w:sz="0" w:space="0" w:color="auto"/>
      </w:divBdr>
    </w:div>
    <w:div w:id="477959191">
      <w:bodyDiv w:val="1"/>
      <w:marLeft w:val="0"/>
      <w:marRight w:val="0"/>
      <w:marTop w:val="0"/>
      <w:marBottom w:val="0"/>
      <w:divBdr>
        <w:top w:val="none" w:sz="0" w:space="0" w:color="auto"/>
        <w:left w:val="none" w:sz="0" w:space="0" w:color="auto"/>
        <w:bottom w:val="none" w:sz="0" w:space="0" w:color="auto"/>
        <w:right w:val="none" w:sz="0" w:space="0" w:color="auto"/>
      </w:divBdr>
    </w:div>
    <w:div w:id="485362867">
      <w:bodyDiv w:val="1"/>
      <w:marLeft w:val="0"/>
      <w:marRight w:val="0"/>
      <w:marTop w:val="0"/>
      <w:marBottom w:val="0"/>
      <w:divBdr>
        <w:top w:val="none" w:sz="0" w:space="0" w:color="auto"/>
        <w:left w:val="none" w:sz="0" w:space="0" w:color="auto"/>
        <w:bottom w:val="none" w:sz="0" w:space="0" w:color="auto"/>
        <w:right w:val="none" w:sz="0" w:space="0" w:color="auto"/>
      </w:divBdr>
    </w:div>
    <w:div w:id="485973426">
      <w:bodyDiv w:val="1"/>
      <w:marLeft w:val="0"/>
      <w:marRight w:val="0"/>
      <w:marTop w:val="0"/>
      <w:marBottom w:val="0"/>
      <w:divBdr>
        <w:top w:val="none" w:sz="0" w:space="0" w:color="auto"/>
        <w:left w:val="none" w:sz="0" w:space="0" w:color="auto"/>
        <w:bottom w:val="none" w:sz="0" w:space="0" w:color="auto"/>
        <w:right w:val="none" w:sz="0" w:space="0" w:color="auto"/>
      </w:divBdr>
    </w:div>
    <w:div w:id="489566313">
      <w:bodyDiv w:val="1"/>
      <w:marLeft w:val="0"/>
      <w:marRight w:val="0"/>
      <w:marTop w:val="0"/>
      <w:marBottom w:val="0"/>
      <w:divBdr>
        <w:top w:val="none" w:sz="0" w:space="0" w:color="auto"/>
        <w:left w:val="none" w:sz="0" w:space="0" w:color="auto"/>
        <w:bottom w:val="none" w:sz="0" w:space="0" w:color="auto"/>
        <w:right w:val="none" w:sz="0" w:space="0" w:color="auto"/>
      </w:divBdr>
    </w:div>
    <w:div w:id="506019646">
      <w:bodyDiv w:val="1"/>
      <w:marLeft w:val="0"/>
      <w:marRight w:val="0"/>
      <w:marTop w:val="0"/>
      <w:marBottom w:val="0"/>
      <w:divBdr>
        <w:top w:val="none" w:sz="0" w:space="0" w:color="auto"/>
        <w:left w:val="none" w:sz="0" w:space="0" w:color="auto"/>
        <w:bottom w:val="none" w:sz="0" w:space="0" w:color="auto"/>
        <w:right w:val="none" w:sz="0" w:space="0" w:color="auto"/>
      </w:divBdr>
      <w:divsChild>
        <w:div w:id="330110705">
          <w:marLeft w:val="1166"/>
          <w:marRight w:val="0"/>
          <w:marTop w:val="96"/>
          <w:marBottom w:val="0"/>
          <w:divBdr>
            <w:top w:val="none" w:sz="0" w:space="0" w:color="auto"/>
            <w:left w:val="none" w:sz="0" w:space="0" w:color="auto"/>
            <w:bottom w:val="none" w:sz="0" w:space="0" w:color="auto"/>
            <w:right w:val="none" w:sz="0" w:space="0" w:color="auto"/>
          </w:divBdr>
        </w:div>
        <w:div w:id="1503203796">
          <w:marLeft w:val="547"/>
          <w:marRight w:val="0"/>
          <w:marTop w:val="96"/>
          <w:marBottom w:val="0"/>
          <w:divBdr>
            <w:top w:val="none" w:sz="0" w:space="0" w:color="auto"/>
            <w:left w:val="none" w:sz="0" w:space="0" w:color="auto"/>
            <w:bottom w:val="none" w:sz="0" w:space="0" w:color="auto"/>
            <w:right w:val="none" w:sz="0" w:space="0" w:color="auto"/>
          </w:divBdr>
        </w:div>
      </w:divsChild>
    </w:div>
    <w:div w:id="515342320">
      <w:bodyDiv w:val="1"/>
      <w:marLeft w:val="0"/>
      <w:marRight w:val="0"/>
      <w:marTop w:val="0"/>
      <w:marBottom w:val="0"/>
      <w:divBdr>
        <w:top w:val="none" w:sz="0" w:space="0" w:color="auto"/>
        <w:left w:val="none" w:sz="0" w:space="0" w:color="auto"/>
        <w:bottom w:val="none" w:sz="0" w:space="0" w:color="auto"/>
        <w:right w:val="none" w:sz="0" w:space="0" w:color="auto"/>
      </w:divBdr>
    </w:div>
    <w:div w:id="532621205">
      <w:bodyDiv w:val="1"/>
      <w:marLeft w:val="0"/>
      <w:marRight w:val="0"/>
      <w:marTop w:val="0"/>
      <w:marBottom w:val="0"/>
      <w:divBdr>
        <w:top w:val="none" w:sz="0" w:space="0" w:color="auto"/>
        <w:left w:val="none" w:sz="0" w:space="0" w:color="auto"/>
        <w:bottom w:val="none" w:sz="0" w:space="0" w:color="auto"/>
        <w:right w:val="none" w:sz="0" w:space="0" w:color="auto"/>
      </w:divBdr>
    </w:div>
    <w:div w:id="549878909">
      <w:bodyDiv w:val="1"/>
      <w:marLeft w:val="0"/>
      <w:marRight w:val="0"/>
      <w:marTop w:val="0"/>
      <w:marBottom w:val="0"/>
      <w:divBdr>
        <w:top w:val="none" w:sz="0" w:space="0" w:color="auto"/>
        <w:left w:val="none" w:sz="0" w:space="0" w:color="auto"/>
        <w:bottom w:val="none" w:sz="0" w:space="0" w:color="auto"/>
        <w:right w:val="none" w:sz="0" w:space="0" w:color="auto"/>
      </w:divBdr>
    </w:div>
    <w:div w:id="552497186">
      <w:bodyDiv w:val="1"/>
      <w:marLeft w:val="0"/>
      <w:marRight w:val="0"/>
      <w:marTop w:val="0"/>
      <w:marBottom w:val="0"/>
      <w:divBdr>
        <w:top w:val="none" w:sz="0" w:space="0" w:color="auto"/>
        <w:left w:val="none" w:sz="0" w:space="0" w:color="auto"/>
        <w:bottom w:val="none" w:sz="0" w:space="0" w:color="auto"/>
        <w:right w:val="none" w:sz="0" w:space="0" w:color="auto"/>
      </w:divBdr>
    </w:div>
    <w:div w:id="572007823">
      <w:bodyDiv w:val="1"/>
      <w:marLeft w:val="0"/>
      <w:marRight w:val="0"/>
      <w:marTop w:val="0"/>
      <w:marBottom w:val="0"/>
      <w:divBdr>
        <w:top w:val="none" w:sz="0" w:space="0" w:color="auto"/>
        <w:left w:val="none" w:sz="0" w:space="0" w:color="auto"/>
        <w:bottom w:val="none" w:sz="0" w:space="0" w:color="auto"/>
        <w:right w:val="none" w:sz="0" w:space="0" w:color="auto"/>
      </w:divBdr>
    </w:div>
    <w:div w:id="583032746">
      <w:bodyDiv w:val="1"/>
      <w:marLeft w:val="0"/>
      <w:marRight w:val="0"/>
      <w:marTop w:val="0"/>
      <w:marBottom w:val="0"/>
      <w:divBdr>
        <w:top w:val="none" w:sz="0" w:space="0" w:color="auto"/>
        <w:left w:val="none" w:sz="0" w:space="0" w:color="auto"/>
        <w:bottom w:val="none" w:sz="0" w:space="0" w:color="auto"/>
        <w:right w:val="none" w:sz="0" w:space="0" w:color="auto"/>
      </w:divBdr>
    </w:div>
    <w:div w:id="610555434">
      <w:bodyDiv w:val="1"/>
      <w:marLeft w:val="0"/>
      <w:marRight w:val="0"/>
      <w:marTop w:val="0"/>
      <w:marBottom w:val="0"/>
      <w:divBdr>
        <w:top w:val="none" w:sz="0" w:space="0" w:color="auto"/>
        <w:left w:val="none" w:sz="0" w:space="0" w:color="auto"/>
        <w:bottom w:val="none" w:sz="0" w:space="0" w:color="auto"/>
        <w:right w:val="none" w:sz="0" w:space="0" w:color="auto"/>
      </w:divBdr>
    </w:div>
    <w:div w:id="612439392">
      <w:bodyDiv w:val="1"/>
      <w:marLeft w:val="0"/>
      <w:marRight w:val="0"/>
      <w:marTop w:val="0"/>
      <w:marBottom w:val="0"/>
      <w:divBdr>
        <w:top w:val="none" w:sz="0" w:space="0" w:color="auto"/>
        <w:left w:val="none" w:sz="0" w:space="0" w:color="auto"/>
        <w:bottom w:val="none" w:sz="0" w:space="0" w:color="auto"/>
        <w:right w:val="none" w:sz="0" w:space="0" w:color="auto"/>
      </w:divBdr>
    </w:div>
    <w:div w:id="616982562">
      <w:bodyDiv w:val="1"/>
      <w:marLeft w:val="0"/>
      <w:marRight w:val="0"/>
      <w:marTop w:val="0"/>
      <w:marBottom w:val="0"/>
      <w:divBdr>
        <w:top w:val="none" w:sz="0" w:space="0" w:color="auto"/>
        <w:left w:val="none" w:sz="0" w:space="0" w:color="auto"/>
        <w:bottom w:val="none" w:sz="0" w:space="0" w:color="auto"/>
        <w:right w:val="none" w:sz="0" w:space="0" w:color="auto"/>
      </w:divBdr>
    </w:div>
    <w:div w:id="630019362">
      <w:bodyDiv w:val="1"/>
      <w:marLeft w:val="0"/>
      <w:marRight w:val="0"/>
      <w:marTop w:val="0"/>
      <w:marBottom w:val="0"/>
      <w:divBdr>
        <w:top w:val="none" w:sz="0" w:space="0" w:color="auto"/>
        <w:left w:val="none" w:sz="0" w:space="0" w:color="auto"/>
        <w:bottom w:val="none" w:sz="0" w:space="0" w:color="auto"/>
        <w:right w:val="none" w:sz="0" w:space="0" w:color="auto"/>
      </w:divBdr>
    </w:div>
    <w:div w:id="637564884">
      <w:bodyDiv w:val="1"/>
      <w:marLeft w:val="0"/>
      <w:marRight w:val="0"/>
      <w:marTop w:val="0"/>
      <w:marBottom w:val="0"/>
      <w:divBdr>
        <w:top w:val="none" w:sz="0" w:space="0" w:color="auto"/>
        <w:left w:val="none" w:sz="0" w:space="0" w:color="auto"/>
        <w:bottom w:val="none" w:sz="0" w:space="0" w:color="auto"/>
        <w:right w:val="none" w:sz="0" w:space="0" w:color="auto"/>
      </w:divBdr>
    </w:div>
    <w:div w:id="642195119">
      <w:bodyDiv w:val="1"/>
      <w:marLeft w:val="0"/>
      <w:marRight w:val="0"/>
      <w:marTop w:val="0"/>
      <w:marBottom w:val="0"/>
      <w:divBdr>
        <w:top w:val="none" w:sz="0" w:space="0" w:color="auto"/>
        <w:left w:val="none" w:sz="0" w:space="0" w:color="auto"/>
        <w:bottom w:val="none" w:sz="0" w:space="0" w:color="auto"/>
        <w:right w:val="none" w:sz="0" w:space="0" w:color="auto"/>
      </w:divBdr>
    </w:div>
    <w:div w:id="645284369">
      <w:bodyDiv w:val="1"/>
      <w:marLeft w:val="0"/>
      <w:marRight w:val="0"/>
      <w:marTop w:val="0"/>
      <w:marBottom w:val="0"/>
      <w:divBdr>
        <w:top w:val="none" w:sz="0" w:space="0" w:color="auto"/>
        <w:left w:val="none" w:sz="0" w:space="0" w:color="auto"/>
        <w:bottom w:val="none" w:sz="0" w:space="0" w:color="auto"/>
        <w:right w:val="none" w:sz="0" w:space="0" w:color="auto"/>
      </w:divBdr>
    </w:div>
    <w:div w:id="650183521">
      <w:bodyDiv w:val="1"/>
      <w:marLeft w:val="0"/>
      <w:marRight w:val="0"/>
      <w:marTop w:val="0"/>
      <w:marBottom w:val="0"/>
      <w:divBdr>
        <w:top w:val="none" w:sz="0" w:space="0" w:color="auto"/>
        <w:left w:val="none" w:sz="0" w:space="0" w:color="auto"/>
        <w:bottom w:val="none" w:sz="0" w:space="0" w:color="auto"/>
        <w:right w:val="none" w:sz="0" w:space="0" w:color="auto"/>
      </w:divBdr>
    </w:div>
    <w:div w:id="662465447">
      <w:bodyDiv w:val="1"/>
      <w:marLeft w:val="0"/>
      <w:marRight w:val="0"/>
      <w:marTop w:val="0"/>
      <w:marBottom w:val="0"/>
      <w:divBdr>
        <w:top w:val="none" w:sz="0" w:space="0" w:color="auto"/>
        <w:left w:val="none" w:sz="0" w:space="0" w:color="auto"/>
        <w:bottom w:val="none" w:sz="0" w:space="0" w:color="auto"/>
        <w:right w:val="none" w:sz="0" w:space="0" w:color="auto"/>
      </w:divBdr>
    </w:div>
    <w:div w:id="662780710">
      <w:bodyDiv w:val="1"/>
      <w:marLeft w:val="0"/>
      <w:marRight w:val="0"/>
      <w:marTop w:val="0"/>
      <w:marBottom w:val="0"/>
      <w:divBdr>
        <w:top w:val="none" w:sz="0" w:space="0" w:color="auto"/>
        <w:left w:val="none" w:sz="0" w:space="0" w:color="auto"/>
        <w:bottom w:val="none" w:sz="0" w:space="0" w:color="auto"/>
        <w:right w:val="none" w:sz="0" w:space="0" w:color="auto"/>
      </w:divBdr>
    </w:div>
    <w:div w:id="664287907">
      <w:bodyDiv w:val="1"/>
      <w:marLeft w:val="0"/>
      <w:marRight w:val="0"/>
      <w:marTop w:val="0"/>
      <w:marBottom w:val="0"/>
      <w:divBdr>
        <w:top w:val="none" w:sz="0" w:space="0" w:color="auto"/>
        <w:left w:val="none" w:sz="0" w:space="0" w:color="auto"/>
        <w:bottom w:val="none" w:sz="0" w:space="0" w:color="auto"/>
        <w:right w:val="none" w:sz="0" w:space="0" w:color="auto"/>
      </w:divBdr>
    </w:div>
    <w:div w:id="677342914">
      <w:bodyDiv w:val="1"/>
      <w:marLeft w:val="0"/>
      <w:marRight w:val="0"/>
      <w:marTop w:val="0"/>
      <w:marBottom w:val="0"/>
      <w:divBdr>
        <w:top w:val="none" w:sz="0" w:space="0" w:color="auto"/>
        <w:left w:val="none" w:sz="0" w:space="0" w:color="auto"/>
        <w:bottom w:val="none" w:sz="0" w:space="0" w:color="auto"/>
        <w:right w:val="none" w:sz="0" w:space="0" w:color="auto"/>
      </w:divBdr>
    </w:div>
    <w:div w:id="680396328">
      <w:bodyDiv w:val="1"/>
      <w:marLeft w:val="0"/>
      <w:marRight w:val="0"/>
      <w:marTop w:val="0"/>
      <w:marBottom w:val="0"/>
      <w:divBdr>
        <w:top w:val="none" w:sz="0" w:space="0" w:color="auto"/>
        <w:left w:val="none" w:sz="0" w:space="0" w:color="auto"/>
        <w:bottom w:val="none" w:sz="0" w:space="0" w:color="auto"/>
        <w:right w:val="none" w:sz="0" w:space="0" w:color="auto"/>
      </w:divBdr>
    </w:div>
    <w:div w:id="684672395">
      <w:bodyDiv w:val="1"/>
      <w:marLeft w:val="0"/>
      <w:marRight w:val="0"/>
      <w:marTop w:val="0"/>
      <w:marBottom w:val="0"/>
      <w:divBdr>
        <w:top w:val="none" w:sz="0" w:space="0" w:color="auto"/>
        <w:left w:val="none" w:sz="0" w:space="0" w:color="auto"/>
        <w:bottom w:val="none" w:sz="0" w:space="0" w:color="auto"/>
        <w:right w:val="none" w:sz="0" w:space="0" w:color="auto"/>
      </w:divBdr>
    </w:div>
    <w:div w:id="688682169">
      <w:bodyDiv w:val="1"/>
      <w:marLeft w:val="0"/>
      <w:marRight w:val="0"/>
      <w:marTop w:val="0"/>
      <w:marBottom w:val="0"/>
      <w:divBdr>
        <w:top w:val="none" w:sz="0" w:space="0" w:color="auto"/>
        <w:left w:val="none" w:sz="0" w:space="0" w:color="auto"/>
        <w:bottom w:val="none" w:sz="0" w:space="0" w:color="auto"/>
        <w:right w:val="none" w:sz="0" w:space="0" w:color="auto"/>
      </w:divBdr>
    </w:div>
    <w:div w:id="700401034">
      <w:bodyDiv w:val="1"/>
      <w:marLeft w:val="0"/>
      <w:marRight w:val="0"/>
      <w:marTop w:val="0"/>
      <w:marBottom w:val="0"/>
      <w:divBdr>
        <w:top w:val="none" w:sz="0" w:space="0" w:color="auto"/>
        <w:left w:val="none" w:sz="0" w:space="0" w:color="auto"/>
        <w:bottom w:val="none" w:sz="0" w:space="0" w:color="auto"/>
        <w:right w:val="none" w:sz="0" w:space="0" w:color="auto"/>
      </w:divBdr>
    </w:div>
    <w:div w:id="702678190">
      <w:bodyDiv w:val="1"/>
      <w:marLeft w:val="0"/>
      <w:marRight w:val="0"/>
      <w:marTop w:val="0"/>
      <w:marBottom w:val="0"/>
      <w:divBdr>
        <w:top w:val="none" w:sz="0" w:space="0" w:color="auto"/>
        <w:left w:val="none" w:sz="0" w:space="0" w:color="auto"/>
        <w:bottom w:val="none" w:sz="0" w:space="0" w:color="auto"/>
        <w:right w:val="none" w:sz="0" w:space="0" w:color="auto"/>
      </w:divBdr>
    </w:div>
    <w:div w:id="710542280">
      <w:bodyDiv w:val="1"/>
      <w:marLeft w:val="0"/>
      <w:marRight w:val="0"/>
      <w:marTop w:val="0"/>
      <w:marBottom w:val="0"/>
      <w:divBdr>
        <w:top w:val="none" w:sz="0" w:space="0" w:color="auto"/>
        <w:left w:val="none" w:sz="0" w:space="0" w:color="auto"/>
        <w:bottom w:val="none" w:sz="0" w:space="0" w:color="auto"/>
        <w:right w:val="none" w:sz="0" w:space="0" w:color="auto"/>
      </w:divBdr>
    </w:div>
    <w:div w:id="725031373">
      <w:bodyDiv w:val="1"/>
      <w:marLeft w:val="0"/>
      <w:marRight w:val="0"/>
      <w:marTop w:val="0"/>
      <w:marBottom w:val="0"/>
      <w:divBdr>
        <w:top w:val="none" w:sz="0" w:space="0" w:color="auto"/>
        <w:left w:val="none" w:sz="0" w:space="0" w:color="auto"/>
        <w:bottom w:val="none" w:sz="0" w:space="0" w:color="auto"/>
        <w:right w:val="none" w:sz="0" w:space="0" w:color="auto"/>
      </w:divBdr>
    </w:div>
    <w:div w:id="725683975">
      <w:bodyDiv w:val="1"/>
      <w:marLeft w:val="0"/>
      <w:marRight w:val="0"/>
      <w:marTop w:val="0"/>
      <w:marBottom w:val="0"/>
      <w:divBdr>
        <w:top w:val="none" w:sz="0" w:space="0" w:color="auto"/>
        <w:left w:val="none" w:sz="0" w:space="0" w:color="auto"/>
        <w:bottom w:val="none" w:sz="0" w:space="0" w:color="auto"/>
        <w:right w:val="none" w:sz="0" w:space="0" w:color="auto"/>
      </w:divBdr>
    </w:div>
    <w:div w:id="748305555">
      <w:bodyDiv w:val="1"/>
      <w:marLeft w:val="0"/>
      <w:marRight w:val="0"/>
      <w:marTop w:val="0"/>
      <w:marBottom w:val="0"/>
      <w:divBdr>
        <w:top w:val="none" w:sz="0" w:space="0" w:color="auto"/>
        <w:left w:val="none" w:sz="0" w:space="0" w:color="auto"/>
        <w:bottom w:val="none" w:sz="0" w:space="0" w:color="auto"/>
        <w:right w:val="none" w:sz="0" w:space="0" w:color="auto"/>
      </w:divBdr>
    </w:div>
    <w:div w:id="766734327">
      <w:bodyDiv w:val="1"/>
      <w:marLeft w:val="0"/>
      <w:marRight w:val="0"/>
      <w:marTop w:val="0"/>
      <w:marBottom w:val="0"/>
      <w:divBdr>
        <w:top w:val="none" w:sz="0" w:space="0" w:color="auto"/>
        <w:left w:val="none" w:sz="0" w:space="0" w:color="auto"/>
        <w:bottom w:val="none" w:sz="0" w:space="0" w:color="auto"/>
        <w:right w:val="none" w:sz="0" w:space="0" w:color="auto"/>
      </w:divBdr>
    </w:div>
    <w:div w:id="774833570">
      <w:bodyDiv w:val="1"/>
      <w:marLeft w:val="0"/>
      <w:marRight w:val="0"/>
      <w:marTop w:val="0"/>
      <w:marBottom w:val="0"/>
      <w:divBdr>
        <w:top w:val="none" w:sz="0" w:space="0" w:color="auto"/>
        <w:left w:val="none" w:sz="0" w:space="0" w:color="auto"/>
        <w:bottom w:val="none" w:sz="0" w:space="0" w:color="auto"/>
        <w:right w:val="none" w:sz="0" w:space="0" w:color="auto"/>
      </w:divBdr>
    </w:div>
    <w:div w:id="777725281">
      <w:bodyDiv w:val="1"/>
      <w:marLeft w:val="0"/>
      <w:marRight w:val="0"/>
      <w:marTop w:val="0"/>
      <w:marBottom w:val="0"/>
      <w:divBdr>
        <w:top w:val="none" w:sz="0" w:space="0" w:color="auto"/>
        <w:left w:val="none" w:sz="0" w:space="0" w:color="auto"/>
        <w:bottom w:val="none" w:sz="0" w:space="0" w:color="auto"/>
        <w:right w:val="none" w:sz="0" w:space="0" w:color="auto"/>
      </w:divBdr>
    </w:div>
    <w:div w:id="777869680">
      <w:bodyDiv w:val="1"/>
      <w:marLeft w:val="0"/>
      <w:marRight w:val="0"/>
      <w:marTop w:val="0"/>
      <w:marBottom w:val="0"/>
      <w:divBdr>
        <w:top w:val="none" w:sz="0" w:space="0" w:color="auto"/>
        <w:left w:val="none" w:sz="0" w:space="0" w:color="auto"/>
        <w:bottom w:val="none" w:sz="0" w:space="0" w:color="auto"/>
        <w:right w:val="none" w:sz="0" w:space="0" w:color="auto"/>
      </w:divBdr>
    </w:div>
    <w:div w:id="800417892">
      <w:bodyDiv w:val="1"/>
      <w:marLeft w:val="0"/>
      <w:marRight w:val="0"/>
      <w:marTop w:val="0"/>
      <w:marBottom w:val="0"/>
      <w:divBdr>
        <w:top w:val="none" w:sz="0" w:space="0" w:color="auto"/>
        <w:left w:val="none" w:sz="0" w:space="0" w:color="auto"/>
        <w:bottom w:val="none" w:sz="0" w:space="0" w:color="auto"/>
        <w:right w:val="none" w:sz="0" w:space="0" w:color="auto"/>
      </w:divBdr>
    </w:div>
    <w:div w:id="816340972">
      <w:bodyDiv w:val="1"/>
      <w:marLeft w:val="0"/>
      <w:marRight w:val="0"/>
      <w:marTop w:val="0"/>
      <w:marBottom w:val="0"/>
      <w:divBdr>
        <w:top w:val="none" w:sz="0" w:space="0" w:color="auto"/>
        <w:left w:val="none" w:sz="0" w:space="0" w:color="auto"/>
        <w:bottom w:val="none" w:sz="0" w:space="0" w:color="auto"/>
        <w:right w:val="none" w:sz="0" w:space="0" w:color="auto"/>
      </w:divBdr>
    </w:div>
    <w:div w:id="829902076">
      <w:bodyDiv w:val="1"/>
      <w:marLeft w:val="0"/>
      <w:marRight w:val="0"/>
      <w:marTop w:val="0"/>
      <w:marBottom w:val="0"/>
      <w:divBdr>
        <w:top w:val="none" w:sz="0" w:space="0" w:color="auto"/>
        <w:left w:val="none" w:sz="0" w:space="0" w:color="auto"/>
        <w:bottom w:val="none" w:sz="0" w:space="0" w:color="auto"/>
        <w:right w:val="none" w:sz="0" w:space="0" w:color="auto"/>
      </w:divBdr>
    </w:div>
    <w:div w:id="853112728">
      <w:bodyDiv w:val="1"/>
      <w:marLeft w:val="0"/>
      <w:marRight w:val="0"/>
      <w:marTop w:val="0"/>
      <w:marBottom w:val="0"/>
      <w:divBdr>
        <w:top w:val="none" w:sz="0" w:space="0" w:color="auto"/>
        <w:left w:val="none" w:sz="0" w:space="0" w:color="auto"/>
        <w:bottom w:val="none" w:sz="0" w:space="0" w:color="auto"/>
        <w:right w:val="none" w:sz="0" w:space="0" w:color="auto"/>
      </w:divBdr>
    </w:div>
    <w:div w:id="869802509">
      <w:bodyDiv w:val="1"/>
      <w:marLeft w:val="0"/>
      <w:marRight w:val="0"/>
      <w:marTop w:val="0"/>
      <w:marBottom w:val="0"/>
      <w:divBdr>
        <w:top w:val="none" w:sz="0" w:space="0" w:color="auto"/>
        <w:left w:val="none" w:sz="0" w:space="0" w:color="auto"/>
        <w:bottom w:val="none" w:sz="0" w:space="0" w:color="auto"/>
        <w:right w:val="none" w:sz="0" w:space="0" w:color="auto"/>
      </w:divBdr>
      <w:divsChild>
        <w:div w:id="776678061">
          <w:marLeft w:val="1714"/>
          <w:marRight w:val="0"/>
          <w:marTop w:val="62"/>
          <w:marBottom w:val="0"/>
          <w:divBdr>
            <w:top w:val="none" w:sz="0" w:space="0" w:color="auto"/>
            <w:left w:val="none" w:sz="0" w:space="0" w:color="auto"/>
            <w:bottom w:val="none" w:sz="0" w:space="0" w:color="auto"/>
            <w:right w:val="none" w:sz="0" w:space="0" w:color="auto"/>
          </w:divBdr>
        </w:div>
      </w:divsChild>
    </w:div>
    <w:div w:id="870146538">
      <w:bodyDiv w:val="1"/>
      <w:marLeft w:val="0"/>
      <w:marRight w:val="0"/>
      <w:marTop w:val="0"/>
      <w:marBottom w:val="0"/>
      <w:divBdr>
        <w:top w:val="none" w:sz="0" w:space="0" w:color="auto"/>
        <w:left w:val="none" w:sz="0" w:space="0" w:color="auto"/>
        <w:bottom w:val="none" w:sz="0" w:space="0" w:color="auto"/>
        <w:right w:val="none" w:sz="0" w:space="0" w:color="auto"/>
      </w:divBdr>
    </w:div>
    <w:div w:id="871456083">
      <w:bodyDiv w:val="1"/>
      <w:marLeft w:val="0"/>
      <w:marRight w:val="0"/>
      <w:marTop w:val="0"/>
      <w:marBottom w:val="0"/>
      <w:divBdr>
        <w:top w:val="none" w:sz="0" w:space="0" w:color="auto"/>
        <w:left w:val="none" w:sz="0" w:space="0" w:color="auto"/>
        <w:bottom w:val="none" w:sz="0" w:space="0" w:color="auto"/>
        <w:right w:val="none" w:sz="0" w:space="0" w:color="auto"/>
      </w:divBdr>
    </w:div>
    <w:div w:id="885220385">
      <w:bodyDiv w:val="1"/>
      <w:marLeft w:val="0"/>
      <w:marRight w:val="0"/>
      <w:marTop w:val="0"/>
      <w:marBottom w:val="0"/>
      <w:divBdr>
        <w:top w:val="none" w:sz="0" w:space="0" w:color="auto"/>
        <w:left w:val="none" w:sz="0" w:space="0" w:color="auto"/>
        <w:bottom w:val="none" w:sz="0" w:space="0" w:color="auto"/>
        <w:right w:val="none" w:sz="0" w:space="0" w:color="auto"/>
      </w:divBdr>
    </w:div>
    <w:div w:id="898595098">
      <w:bodyDiv w:val="1"/>
      <w:marLeft w:val="0"/>
      <w:marRight w:val="0"/>
      <w:marTop w:val="0"/>
      <w:marBottom w:val="0"/>
      <w:divBdr>
        <w:top w:val="none" w:sz="0" w:space="0" w:color="auto"/>
        <w:left w:val="none" w:sz="0" w:space="0" w:color="auto"/>
        <w:bottom w:val="none" w:sz="0" w:space="0" w:color="auto"/>
        <w:right w:val="none" w:sz="0" w:space="0" w:color="auto"/>
      </w:divBdr>
    </w:div>
    <w:div w:id="900364238">
      <w:bodyDiv w:val="1"/>
      <w:marLeft w:val="0"/>
      <w:marRight w:val="0"/>
      <w:marTop w:val="0"/>
      <w:marBottom w:val="0"/>
      <w:divBdr>
        <w:top w:val="none" w:sz="0" w:space="0" w:color="auto"/>
        <w:left w:val="none" w:sz="0" w:space="0" w:color="auto"/>
        <w:bottom w:val="none" w:sz="0" w:space="0" w:color="auto"/>
        <w:right w:val="none" w:sz="0" w:space="0" w:color="auto"/>
      </w:divBdr>
    </w:div>
    <w:div w:id="917255573">
      <w:bodyDiv w:val="1"/>
      <w:marLeft w:val="0"/>
      <w:marRight w:val="0"/>
      <w:marTop w:val="0"/>
      <w:marBottom w:val="0"/>
      <w:divBdr>
        <w:top w:val="none" w:sz="0" w:space="0" w:color="auto"/>
        <w:left w:val="none" w:sz="0" w:space="0" w:color="auto"/>
        <w:bottom w:val="none" w:sz="0" w:space="0" w:color="auto"/>
        <w:right w:val="none" w:sz="0" w:space="0" w:color="auto"/>
      </w:divBdr>
    </w:div>
    <w:div w:id="917590409">
      <w:bodyDiv w:val="1"/>
      <w:marLeft w:val="0"/>
      <w:marRight w:val="0"/>
      <w:marTop w:val="0"/>
      <w:marBottom w:val="0"/>
      <w:divBdr>
        <w:top w:val="none" w:sz="0" w:space="0" w:color="auto"/>
        <w:left w:val="none" w:sz="0" w:space="0" w:color="auto"/>
        <w:bottom w:val="none" w:sz="0" w:space="0" w:color="auto"/>
        <w:right w:val="none" w:sz="0" w:space="0" w:color="auto"/>
      </w:divBdr>
    </w:div>
    <w:div w:id="951323228">
      <w:bodyDiv w:val="1"/>
      <w:marLeft w:val="0"/>
      <w:marRight w:val="0"/>
      <w:marTop w:val="0"/>
      <w:marBottom w:val="0"/>
      <w:divBdr>
        <w:top w:val="none" w:sz="0" w:space="0" w:color="auto"/>
        <w:left w:val="none" w:sz="0" w:space="0" w:color="auto"/>
        <w:bottom w:val="none" w:sz="0" w:space="0" w:color="auto"/>
        <w:right w:val="none" w:sz="0" w:space="0" w:color="auto"/>
      </w:divBdr>
    </w:div>
    <w:div w:id="964967125">
      <w:bodyDiv w:val="1"/>
      <w:marLeft w:val="0"/>
      <w:marRight w:val="0"/>
      <w:marTop w:val="0"/>
      <w:marBottom w:val="0"/>
      <w:divBdr>
        <w:top w:val="none" w:sz="0" w:space="0" w:color="auto"/>
        <w:left w:val="none" w:sz="0" w:space="0" w:color="auto"/>
        <w:bottom w:val="none" w:sz="0" w:space="0" w:color="auto"/>
        <w:right w:val="none" w:sz="0" w:space="0" w:color="auto"/>
      </w:divBdr>
    </w:div>
    <w:div w:id="977687248">
      <w:bodyDiv w:val="1"/>
      <w:marLeft w:val="0"/>
      <w:marRight w:val="0"/>
      <w:marTop w:val="0"/>
      <w:marBottom w:val="0"/>
      <w:divBdr>
        <w:top w:val="none" w:sz="0" w:space="0" w:color="auto"/>
        <w:left w:val="none" w:sz="0" w:space="0" w:color="auto"/>
        <w:bottom w:val="none" w:sz="0" w:space="0" w:color="auto"/>
        <w:right w:val="none" w:sz="0" w:space="0" w:color="auto"/>
      </w:divBdr>
    </w:div>
    <w:div w:id="985015209">
      <w:bodyDiv w:val="1"/>
      <w:marLeft w:val="0"/>
      <w:marRight w:val="0"/>
      <w:marTop w:val="0"/>
      <w:marBottom w:val="0"/>
      <w:divBdr>
        <w:top w:val="none" w:sz="0" w:space="0" w:color="auto"/>
        <w:left w:val="none" w:sz="0" w:space="0" w:color="auto"/>
        <w:bottom w:val="none" w:sz="0" w:space="0" w:color="auto"/>
        <w:right w:val="none" w:sz="0" w:space="0" w:color="auto"/>
      </w:divBdr>
    </w:div>
    <w:div w:id="987826311">
      <w:bodyDiv w:val="1"/>
      <w:marLeft w:val="0"/>
      <w:marRight w:val="0"/>
      <w:marTop w:val="0"/>
      <w:marBottom w:val="0"/>
      <w:divBdr>
        <w:top w:val="none" w:sz="0" w:space="0" w:color="auto"/>
        <w:left w:val="none" w:sz="0" w:space="0" w:color="auto"/>
        <w:bottom w:val="none" w:sz="0" w:space="0" w:color="auto"/>
        <w:right w:val="none" w:sz="0" w:space="0" w:color="auto"/>
      </w:divBdr>
    </w:div>
    <w:div w:id="992222850">
      <w:bodyDiv w:val="1"/>
      <w:marLeft w:val="0"/>
      <w:marRight w:val="0"/>
      <w:marTop w:val="0"/>
      <w:marBottom w:val="0"/>
      <w:divBdr>
        <w:top w:val="none" w:sz="0" w:space="0" w:color="auto"/>
        <w:left w:val="none" w:sz="0" w:space="0" w:color="auto"/>
        <w:bottom w:val="none" w:sz="0" w:space="0" w:color="auto"/>
        <w:right w:val="none" w:sz="0" w:space="0" w:color="auto"/>
      </w:divBdr>
    </w:div>
    <w:div w:id="996491654">
      <w:bodyDiv w:val="1"/>
      <w:marLeft w:val="0"/>
      <w:marRight w:val="0"/>
      <w:marTop w:val="0"/>
      <w:marBottom w:val="0"/>
      <w:divBdr>
        <w:top w:val="none" w:sz="0" w:space="0" w:color="auto"/>
        <w:left w:val="none" w:sz="0" w:space="0" w:color="auto"/>
        <w:bottom w:val="none" w:sz="0" w:space="0" w:color="auto"/>
        <w:right w:val="none" w:sz="0" w:space="0" w:color="auto"/>
      </w:divBdr>
    </w:div>
    <w:div w:id="1002588574">
      <w:bodyDiv w:val="1"/>
      <w:marLeft w:val="0"/>
      <w:marRight w:val="0"/>
      <w:marTop w:val="0"/>
      <w:marBottom w:val="0"/>
      <w:divBdr>
        <w:top w:val="none" w:sz="0" w:space="0" w:color="auto"/>
        <w:left w:val="none" w:sz="0" w:space="0" w:color="auto"/>
        <w:bottom w:val="none" w:sz="0" w:space="0" w:color="auto"/>
        <w:right w:val="none" w:sz="0" w:space="0" w:color="auto"/>
      </w:divBdr>
    </w:div>
    <w:div w:id="1012419766">
      <w:bodyDiv w:val="1"/>
      <w:marLeft w:val="0"/>
      <w:marRight w:val="0"/>
      <w:marTop w:val="0"/>
      <w:marBottom w:val="0"/>
      <w:divBdr>
        <w:top w:val="none" w:sz="0" w:space="0" w:color="auto"/>
        <w:left w:val="none" w:sz="0" w:space="0" w:color="auto"/>
        <w:bottom w:val="none" w:sz="0" w:space="0" w:color="auto"/>
        <w:right w:val="none" w:sz="0" w:space="0" w:color="auto"/>
      </w:divBdr>
    </w:div>
    <w:div w:id="1013458310">
      <w:bodyDiv w:val="1"/>
      <w:marLeft w:val="0"/>
      <w:marRight w:val="0"/>
      <w:marTop w:val="0"/>
      <w:marBottom w:val="0"/>
      <w:divBdr>
        <w:top w:val="none" w:sz="0" w:space="0" w:color="auto"/>
        <w:left w:val="none" w:sz="0" w:space="0" w:color="auto"/>
        <w:bottom w:val="none" w:sz="0" w:space="0" w:color="auto"/>
        <w:right w:val="none" w:sz="0" w:space="0" w:color="auto"/>
      </w:divBdr>
    </w:div>
    <w:div w:id="1019620404">
      <w:bodyDiv w:val="1"/>
      <w:marLeft w:val="0"/>
      <w:marRight w:val="0"/>
      <w:marTop w:val="0"/>
      <w:marBottom w:val="0"/>
      <w:divBdr>
        <w:top w:val="none" w:sz="0" w:space="0" w:color="auto"/>
        <w:left w:val="none" w:sz="0" w:space="0" w:color="auto"/>
        <w:bottom w:val="none" w:sz="0" w:space="0" w:color="auto"/>
        <w:right w:val="none" w:sz="0" w:space="0" w:color="auto"/>
      </w:divBdr>
    </w:div>
    <w:div w:id="1024283095">
      <w:bodyDiv w:val="1"/>
      <w:marLeft w:val="0"/>
      <w:marRight w:val="0"/>
      <w:marTop w:val="0"/>
      <w:marBottom w:val="0"/>
      <w:divBdr>
        <w:top w:val="none" w:sz="0" w:space="0" w:color="auto"/>
        <w:left w:val="none" w:sz="0" w:space="0" w:color="auto"/>
        <w:bottom w:val="none" w:sz="0" w:space="0" w:color="auto"/>
        <w:right w:val="none" w:sz="0" w:space="0" w:color="auto"/>
      </w:divBdr>
    </w:div>
    <w:div w:id="1027178195">
      <w:bodyDiv w:val="1"/>
      <w:marLeft w:val="0"/>
      <w:marRight w:val="0"/>
      <w:marTop w:val="0"/>
      <w:marBottom w:val="0"/>
      <w:divBdr>
        <w:top w:val="none" w:sz="0" w:space="0" w:color="auto"/>
        <w:left w:val="none" w:sz="0" w:space="0" w:color="auto"/>
        <w:bottom w:val="none" w:sz="0" w:space="0" w:color="auto"/>
        <w:right w:val="none" w:sz="0" w:space="0" w:color="auto"/>
      </w:divBdr>
    </w:div>
    <w:div w:id="1032150181">
      <w:bodyDiv w:val="1"/>
      <w:marLeft w:val="0"/>
      <w:marRight w:val="0"/>
      <w:marTop w:val="0"/>
      <w:marBottom w:val="0"/>
      <w:divBdr>
        <w:top w:val="none" w:sz="0" w:space="0" w:color="auto"/>
        <w:left w:val="none" w:sz="0" w:space="0" w:color="auto"/>
        <w:bottom w:val="none" w:sz="0" w:space="0" w:color="auto"/>
        <w:right w:val="none" w:sz="0" w:space="0" w:color="auto"/>
      </w:divBdr>
    </w:div>
    <w:div w:id="1038434024">
      <w:bodyDiv w:val="1"/>
      <w:marLeft w:val="0"/>
      <w:marRight w:val="0"/>
      <w:marTop w:val="0"/>
      <w:marBottom w:val="0"/>
      <w:divBdr>
        <w:top w:val="none" w:sz="0" w:space="0" w:color="auto"/>
        <w:left w:val="none" w:sz="0" w:space="0" w:color="auto"/>
        <w:bottom w:val="none" w:sz="0" w:space="0" w:color="auto"/>
        <w:right w:val="none" w:sz="0" w:space="0" w:color="auto"/>
      </w:divBdr>
    </w:div>
    <w:div w:id="1048841322">
      <w:bodyDiv w:val="1"/>
      <w:marLeft w:val="0"/>
      <w:marRight w:val="0"/>
      <w:marTop w:val="0"/>
      <w:marBottom w:val="0"/>
      <w:divBdr>
        <w:top w:val="none" w:sz="0" w:space="0" w:color="auto"/>
        <w:left w:val="none" w:sz="0" w:space="0" w:color="auto"/>
        <w:bottom w:val="none" w:sz="0" w:space="0" w:color="auto"/>
        <w:right w:val="none" w:sz="0" w:space="0" w:color="auto"/>
      </w:divBdr>
    </w:div>
    <w:div w:id="1052537383">
      <w:bodyDiv w:val="1"/>
      <w:marLeft w:val="0"/>
      <w:marRight w:val="0"/>
      <w:marTop w:val="0"/>
      <w:marBottom w:val="0"/>
      <w:divBdr>
        <w:top w:val="none" w:sz="0" w:space="0" w:color="auto"/>
        <w:left w:val="none" w:sz="0" w:space="0" w:color="auto"/>
        <w:bottom w:val="none" w:sz="0" w:space="0" w:color="auto"/>
        <w:right w:val="none" w:sz="0" w:space="0" w:color="auto"/>
      </w:divBdr>
    </w:div>
    <w:div w:id="1064448657">
      <w:bodyDiv w:val="1"/>
      <w:marLeft w:val="0"/>
      <w:marRight w:val="0"/>
      <w:marTop w:val="0"/>
      <w:marBottom w:val="0"/>
      <w:divBdr>
        <w:top w:val="none" w:sz="0" w:space="0" w:color="auto"/>
        <w:left w:val="none" w:sz="0" w:space="0" w:color="auto"/>
        <w:bottom w:val="none" w:sz="0" w:space="0" w:color="auto"/>
        <w:right w:val="none" w:sz="0" w:space="0" w:color="auto"/>
      </w:divBdr>
    </w:div>
    <w:div w:id="1082869220">
      <w:bodyDiv w:val="1"/>
      <w:marLeft w:val="0"/>
      <w:marRight w:val="0"/>
      <w:marTop w:val="0"/>
      <w:marBottom w:val="0"/>
      <w:divBdr>
        <w:top w:val="none" w:sz="0" w:space="0" w:color="auto"/>
        <w:left w:val="none" w:sz="0" w:space="0" w:color="auto"/>
        <w:bottom w:val="none" w:sz="0" w:space="0" w:color="auto"/>
        <w:right w:val="none" w:sz="0" w:space="0" w:color="auto"/>
      </w:divBdr>
    </w:div>
    <w:div w:id="1094857223">
      <w:bodyDiv w:val="1"/>
      <w:marLeft w:val="0"/>
      <w:marRight w:val="0"/>
      <w:marTop w:val="0"/>
      <w:marBottom w:val="0"/>
      <w:divBdr>
        <w:top w:val="none" w:sz="0" w:space="0" w:color="auto"/>
        <w:left w:val="none" w:sz="0" w:space="0" w:color="auto"/>
        <w:bottom w:val="none" w:sz="0" w:space="0" w:color="auto"/>
        <w:right w:val="none" w:sz="0" w:space="0" w:color="auto"/>
      </w:divBdr>
    </w:div>
    <w:div w:id="1097673273">
      <w:bodyDiv w:val="1"/>
      <w:marLeft w:val="0"/>
      <w:marRight w:val="0"/>
      <w:marTop w:val="0"/>
      <w:marBottom w:val="0"/>
      <w:divBdr>
        <w:top w:val="none" w:sz="0" w:space="0" w:color="auto"/>
        <w:left w:val="none" w:sz="0" w:space="0" w:color="auto"/>
        <w:bottom w:val="none" w:sz="0" w:space="0" w:color="auto"/>
        <w:right w:val="none" w:sz="0" w:space="0" w:color="auto"/>
      </w:divBdr>
    </w:div>
    <w:div w:id="1099254928">
      <w:bodyDiv w:val="1"/>
      <w:marLeft w:val="0"/>
      <w:marRight w:val="0"/>
      <w:marTop w:val="0"/>
      <w:marBottom w:val="0"/>
      <w:divBdr>
        <w:top w:val="none" w:sz="0" w:space="0" w:color="auto"/>
        <w:left w:val="none" w:sz="0" w:space="0" w:color="auto"/>
        <w:bottom w:val="none" w:sz="0" w:space="0" w:color="auto"/>
        <w:right w:val="none" w:sz="0" w:space="0" w:color="auto"/>
      </w:divBdr>
    </w:div>
    <w:div w:id="1102068945">
      <w:bodyDiv w:val="1"/>
      <w:marLeft w:val="0"/>
      <w:marRight w:val="0"/>
      <w:marTop w:val="0"/>
      <w:marBottom w:val="0"/>
      <w:divBdr>
        <w:top w:val="none" w:sz="0" w:space="0" w:color="auto"/>
        <w:left w:val="none" w:sz="0" w:space="0" w:color="auto"/>
        <w:bottom w:val="none" w:sz="0" w:space="0" w:color="auto"/>
        <w:right w:val="none" w:sz="0" w:space="0" w:color="auto"/>
      </w:divBdr>
    </w:div>
    <w:div w:id="1104570840">
      <w:bodyDiv w:val="1"/>
      <w:marLeft w:val="0"/>
      <w:marRight w:val="0"/>
      <w:marTop w:val="0"/>
      <w:marBottom w:val="0"/>
      <w:divBdr>
        <w:top w:val="none" w:sz="0" w:space="0" w:color="auto"/>
        <w:left w:val="none" w:sz="0" w:space="0" w:color="auto"/>
        <w:bottom w:val="none" w:sz="0" w:space="0" w:color="auto"/>
        <w:right w:val="none" w:sz="0" w:space="0" w:color="auto"/>
      </w:divBdr>
    </w:div>
    <w:div w:id="1106728652">
      <w:bodyDiv w:val="1"/>
      <w:marLeft w:val="0"/>
      <w:marRight w:val="0"/>
      <w:marTop w:val="0"/>
      <w:marBottom w:val="0"/>
      <w:divBdr>
        <w:top w:val="none" w:sz="0" w:space="0" w:color="auto"/>
        <w:left w:val="none" w:sz="0" w:space="0" w:color="auto"/>
        <w:bottom w:val="none" w:sz="0" w:space="0" w:color="auto"/>
        <w:right w:val="none" w:sz="0" w:space="0" w:color="auto"/>
      </w:divBdr>
    </w:div>
    <w:div w:id="1124426698">
      <w:bodyDiv w:val="1"/>
      <w:marLeft w:val="0"/>
      <w:marRight w:val="0"/>
      <w:marTop w:val="0"/>
      <w:marBottom w:val="0"/>
      <w:divBdr>
        <w:top w:val="none" w:sz="0" w:space="0" w:color="auto"/>
        <w:left w:val="none" w:sz="0" w:space="0" w:color="auto"/>
        <w:bottom w:val="none" w:sz="0" w:space="0" w:color="auto"/>
        <w:right w:val="none" w:sz="0" w:space="0" w:color="auto"/>
      </w:divBdr>
    </w:div>
    <w:div w:id="1158495150">
      <w:bodyDiv w:val="1"/>
      <w:marLeft w:val="0"/>
      <w:marRight w:val="0"/>
      <w:marTop w:val="0"/>
      <w:marBottom w:val="0"/>
      <w:divBdr>
        <w:top w:val="none" w:sz="0" w:space="0" w:color="auto"/>
        <w:left w:val="none" w:sz="0" w:space="0" w:color="auto"/>
        <w:bottom w:val="none" w:sz="0" w:space="0" w:color="auto"/>
        <w:right w:val="none" w:sz="0" w:space="0" w:color="auto"/>
      </w:divBdr>
    </w:div>
    <w:div w:id="1162618509">
      <w:bodyDiv w:val="1"/>
      <w:marLeft w:val="0"/>
      <w:marRight w:val="0"/>
      <w:marTop w:val="0"/>
      <w:marBottom w:val="0"/>
      <w:divBdr>
        <w:top w:val="none" w:sz="0" w:space="0" w:color="auto"/>
        <w:left w:val="none" w:sz="0" w:space="0" w:color="auto"/>
        <w:bottom w:val="none" w:sz="0" w:space="0" w:color="auto"/>
        <w:right w:val="none" w:sz="0" w:space="0" w:color="auto"/>
      </w:divBdr>
    </w:div>
    <w:div w:id="1165391936">
      <w:bodyDiv w:val="1"/>
      <w:marLeft w:val="0"/>
      <w:marRight w:val="0"/>
      <w:marTop w:val="0"/>
      <w:marBottom w:val="0"/>
      <w:divBdr>
        <w:top w:val="none" w:sz="0" w:space="0" w:color="auto"/>
        <w:left w:val="none" w:sz="0" w:space="0" w:color="auto"/>
        <w:bottom w:val="none" w:sz="0" w:space="0" w:color="auto"/>
        <w:right w:val="none" w:sz="0" w:space="0" w:color="auto"/>
      </w:divBdr>
    </w:div>
    <w:div w:id="1170408989">
      <w:bodyDiv w:val="1"/>
      <w:marLeft w:val="0"/>
      <w:marRight w:val="0"/>
      <w:marTop w:val="0"/>
      <w:marBottom w:val="0"/>
      <w:divBdr>
        <w:top w:val="none" w:sz="0" w:space="0" w:color="auto"/>
        <w:left w:val="none" w:sz="0" w:space="0" w:color="auto"/>
        <w:bottom w:val="none" w:sz="0" w:space="0" w:color="auto"/>
        <w:right w:val="none" w:sz="0" w:space="0" w:color="auto"/>
      </w:divBdr>
    </w:div>
    <w:div w:id="1201163286">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27650021">
      <w:bodyDiv w:val="1"/>
      <w:marLeft w:val="0"/>
      <w:marRight w:val="0"/>
      <w:marTop w:val="0"/>
      <w:marBottom w:val="0"/>
      <w:divBdr>
        <w:top w:val="none" w:sz="0" w:space="0" w:color="auto"/>
        <w:left w:val="none" w:sz="0" w:space="0" w:color="auto"/>
        <w:bottom w:val="none" w:sz="0" w:space="0" w:color="auto"/>
        <w:right w:val="none" w:sz="0" w:space="0" w:color="auto"/>
      </w:divBdr>
    </w:div>
    <w:div w:id="1235318631">
      <w:bodyDiv w:val="1"/>
      <w:marLeft w:val="0"/>
      <w:marRight w:val="0"/>
      <w:marTop w:val="0"/>
      <w:marBottom w:val="0"/>
      <w:divBdr>
        <w:top w:val="none" w:sz="0" w:space="0" w:color="auto"/>
        <w:left w:val="none" w:sz="0" w:space="0" w:color="auto"/>
        <w:bottom w:val="none" w:sz="0" w:space="0" w:color="auto"/>
        <w:right w:val="none" w:sz="0" w:space="0" w:color="auto"/>
      </w:divBdr>
    </w:div>
    <w:div w:id="1237015238">
      <w:bodyDiv w:val="1"/>
      <w:marLeft w:val="0"/>
      <w:marRight w:val="0"/>
      <w:marTop w:val="0"/>
      <w:marBottom w:val="0"/>
      <w:divBdr>
        <w:top w:val="none" w:sz="0" w:space="0" w:color="auto"/>
        <w:left w:val="none" w:sz="0" w:space="0" w:color="auto"/>
        <w:bottom w:val="none" w:sz="0" w:space="0" w:color="auto"/>
        <w:right w:val="none" w:sz="0" w:space="0" w:color="auto"/>
      </w:divBdr>
    </w:div>
    <w:div w:id="1241334726">
      <w:bodyDiv w:val="1"/>
      <w:marLeft w:val="0"/>
      <w:marRight w:val="0"/>
      <w:marTop w:val="0"/>
      <w:marBottom w:val="0"/>
      <w:divBdr>
        <w:top w:val="none" w:sz="0" w:space="0" w:color="auto"/>
        <w:left w:val="none" w:sz="0" w:space="0" w:color="auto"/>
        <w:bottom w:val="none" w:sz="0" w:space="0" w:color="auto"/>
        <w:right w:val="none" w:sz="0" w:space="0" w:color="auto"/>
      </w:divBdr>
    </w:div>
    <w:div w:id="1244024306">
      <w:bodyDiv w:val="1"/>
      <w:marLeft w:val="0"/>
      <w:marRight w:val="0"/>
      <w:marTop w:val="0"/>
      <w:marBottom w:val="0"/>
      <w:divBdr>
        <w:top w:val="none" w:sz="0" w:space="0" w:color="auto"/>
        <w:left w:val="none" w:sz="0" w:space="0" w:color="auto"/>
        <w:bottom w:val="none" w:sz="0" w:space="0" w:color="auto"/>
        <w:right w:val="none" w:sz="0" w:space="0" w:color="auto"/>
      </w:divBdr>
    </w:div>
    <w:div w:id="1255281648">
      <w:bodyDiv w:val="1"/>
      <w:marLeft w:val="0"/>
      <w:marRight w:val="0"/>
      <w:marTop w:val="0"/>
      <w:marBottom w:val="0"/>
      <w:divBdr>
        <w:top w:val="none" w:sz="0" w:space="0" w:color="auto"/>
        <w:left w:val="none" w:sz="0" w:space="0" w:color="auto"/>
        <w:bottom w:val="none" w:sz="0" w:space="0" w:color="auto"/>
        <w:right w:val="none" w:sz="0" w:space="0" w:color="auto"/>
      </w:divBdr>
    </w:div>
    <w:div w:id="1270819581">
      <w:bodyDiv w:val="1"/>
      <w:marLeft w:val="0"/>
      <w:marRight w:val="0"/>
      <w:marTop w:val="0"/>
      <w:marBottom w:val="0"/>
      <w:divBdr>
        <w:top w:val="none" w:sz="0" w:space="0" w:color="auto"/>
        <w:left w:val="none" w:sz="0" w:space="0" w:color="auto"/>
        <w:bottom w:val="none" w:sz="0" w:space="0" w:color="auto"/>
        <w:right w:val="none" w:sz="0" w:space="0" w:color="auto"/>
      </w:divBdr>
    </w:div>
    <w:div w:id="1306274866">
      <w:bodyDiv w:val="1"/>
      <w:marLeft w:val="0"/>
      <w:marRight w:val="0"/>
      <w:marTop w:val="0"/>
      <w:marBottom w:val="0"/>
      <w:divBdr>
        <w:top w:val="none" w:sz="0" w:space="0" w:color="auto"/>
        <w:left w:val="none" w:sz="0" w:space="0" w:color="auto"/>
        <w:bottom w:val="none" w:sz="0" w:space="0" w:color="auto"/>
        <w:right w:val="none" w:sz="0" w:space="0" w:color="auto"/>
      </w:divBdr>
    </w:div>
    <w:div w:id="1307855378">
      <w:bodyDiv w:val="1"/>
      <w:marLeft w:val="0"/>
      <w:marRight w:val="0"/>
      <w:marTop w:val="0"/>
      <w:marBottom w:val="0"/>
      <w:divBdr>
        <w:top w:val="none" w:sz="0" w:space="0" w:color="auto"/>
        <w:left w:val="none" w:sz="0" w:space="0" w:color="auto"/>
        <w:bottom w:val="none" w:sz="0" w:space="0" w:color="auto"/>
        <w:right w:val="none" w:sz="0" w:space="0" w:color="auto"/>
      </w:divBdr>
    </w:div>
    <w:div w:id="1325234208">
      <w:bodyDiv w:val="1"/>
      <w:marLeft w:val="0"/>
      <w:marRight w:val="0"/>
      <w:marTop w:val="0"/>
      <w:marBottom w:val="0"/>
      <w:divBdr>
        <w:top w:val="none" w:sz="0" w:space="0" w:color="auto"/>
        <w:left w:val="none" w:sz="0" w:space="0" w:color="auto"/>
        <w:bottom w:val="none" w:sz="0" w:space="0" w:color="auto"/>
        <w:right w:val="none" w:sz="0" w:space="0" w:color="auto"/>
      </w:divBdr>
    </w:div>
    <w:div w:id="1337852557">
      <w:bodyDiv w:val="1"/>
      <w:marLeft w:val="0"/>
      <w:marRight w:val="0"/>
      <w:marTop w:val="0"/>
      <w:marBottom w:val="0"/>
      <w:divBdr>
        <w:top w:val="none" w:sz="0" w:space="0" w:color="auto"/>
        <w:left w:val="none" w:sz="0" w:space="0" w:color="auto"/>
        <w:bottom w:val="none" w:sz="0" w:space="0" w:color="auto"/>
        <w:right w:val="none" w:sz="0" w:space="0" w:color="auto"/>
      </w:divBdr>
    </w:div>
    <w:div w:id="1340230261">
      <w:bodyDiv w:val="1"/>
      <w:marLeft w:val="0"/>
      <w:marRight w:val="0"/>
      <w:marTop w:val="0"/>
      <w:marBottom w:val="0"/>
      <w:divBdr>
        <w:top w:val="none" w:sz="0" w:space="0" w:color="auto"/>
        <w:left w:val="none" w:sz="0" w:space="0" w:color="auto"/>
        <w:bottom w:val="none" w:sz="0" w:space="0" w:color="auto"/>
        <w:right w:val="none" w:sz="0" w:space="0" w:color="auto"/>
      </w:divBdr>
      <w:divsChild>
        <w:div w:id="1904216581">
          <w:marLeft w:val="547"/>
          <w:marRight w:val="0"/>
          <w:marTop w:val="96"/>
          <w:marBottom w:val="0"/>
          <w:divBdr>
            <w:top w:val="none" w:sz="0" w:space="0" w:color="auto"/>
            <w:left w:val="none" w:sz="0" w:space="0" w:color="auto"/>
            <w:bottom w:val="none" w:sz="0" w:space="0" w:color="auto"/>
            <w:right w:val="none" w:sz="0" w:space="0" w:color="auto"/>
          </w:divBdr>
        </w:div>
        <w:div w:id="488636777">
          <w:marLeft w:val="1166"/>
          <w:marRight w:val="0"/>
          <w:marTop w:val="82"/>
          <w:marBottom w:val="0"/>
          <w:divBdr>
            <w:top w:val="none" w:sz="0" w:space="0" w:color="auto"/>
            <w:left w:val="none" w:sz="0" w:space="0" w:color="auto"/>
            <w:bottom w:val="none" w:sz="0" w:space="0" w:color="auto"/>
            <w:right w:val="none" w:sz="0" w:space="0" w:color="auto"/>
          </w:divBdr>
        </w:div>
        <w:div w:id="1967851076">
          <w:marLeft w:val="1166"/>
          <w:marRight w:val="0"/>
          <w:marTop w:val="82"/>
          <w:marBottom w:val="0"/>
          <w:divBdr>
            <w:top w:val="none" w:sz="0" w:space="0" w:color="auto"/>
            <w:left w:val="none" w:sz="0" w:space="0" w:color="auto"/>
            <w:bottom w:val="none" w:sz="0" w:space="0" w:color="auto"/>
            <w:right w:val="none" w:sz="0" w:space="0" w:color="auto"/>
          </w:divBdr>
        </w:div>
        <w:div w:id="1606768498">
          <w:marLeft w:val="1166"/>
          <w:marRight w:val="0"/>
          <w:marTop w:val="82"/>
          <w:marBottom w:val="0"/>
          <w:divBdr>
            <w:top w:val="none" w:sz="0" w:space="0" w:color="auto"/>
            <w:left w:val="none" w:sz="0" w:space="0" w:color="auto"/>
            <w:bottom w:val="none" w:sz="0" w:space="0" w:color="auto"/>
            <w:right w:val="none" w:sz="0" w:space="0" w:color="auto"/>
          </w:divBdr>
        </w:div>
        <w:div w:id="1740400164">
          <w:marLeft w:val="547"/>
          <w:marRight w:val="0"/>
          <w:marTop w:val="96"/>
          <w:marBottom w:val="0"/>
          <w:divBdr>
            <w:top w:val="none" w:sz="0" w:space="0" w:color="auto"/>
            <w:left w:val="none" w:sz="0" w:space="0" w:color="auto"/>
            <w:bottom w:val="none" w:sz="0" w:space="0" w:color="auto"/>
            <w:right w:val="none" w:sz="0" w:space="0" w:color="auto"/>
          </w:divBdr>
        </w:div>
        <w:div w:id="1332485524">
          <w:marLeft w:val="1166"/>
          <w:marRight w:val="0"/>
          <w:marTop w:val="82"/>
          <w:marBottom w:val="0"/>
          <w:divBdr>
            <w:top w:val="none" w:sz="0" w:space="0" w:color="auto"/>
            <w:left w:val="none" w:sz="0" w:space="0" w:color="auto"/>
            <w:bottom w:val="none" w:sz="0" w:space="0" w:color="auto"/>
            <w:right w:val="none" w:sz="0" w:space="0" w:color="auto"/>
          </w:divBdr>
        </w:div>
        <w:div w:id="90779520">
          <w:marLeft w:val="1166"/>
          <w:marRight w:val="0"/>
          <w:marTop w:val="82"/>
          <w:marBottom w:val="0"/>
          <w:divBdr>
            <w:top w:val="none" w:sz="0" w:space="0" w:color="auto"/>
            <w:left w:val="none" w:sz="0" w:space="0" w:color="auto"/>
            <w:bottom w:val="none" w:sz="0" w:space="0" w:color="auto"/>
            <w:right w:val="none" w:sz="0" w:space="0" w:color="auto"/>
          </w:divBdr>
        </w:div>
        <w:div w:id="2141724022">
          <w:marLeft w:val="547"/>
          <w:marRight w:val="0"/>
          <w:marTop w:val="96"/>
          <w:marBottom w:val="0"/>
          <w:divBdr>
            <w:top w:val="none" w:sz="0" w:space="0" w:color="auto"/>
            <w:left w:val="none" w:sz="0" w:space="0" w:color="auto"/>
            <w:bottom w:val="none" w:sz="0" w:space="0" w:color="auto"/>
            <w:right w:val="none" w:sz="0" w:space="0" w:color="auto"/>
          </w:divBdr>
        </w:div>
        <w:div w:id="865681891">
          <w:marLeft w:val="1166"/>
          <w:marRight w:val="0"/>
          <w:marTop w:val="82"/>
          <w:marBottom w:val="0"/>
          <w:divBdr>
            <w:top w:val="none" w:sz="0" w:space="0" w:color="auto"/>
            <w:left w:val="none" w:sz="0" w:space="0" w:color="auto"/>
            <w:bottom w:val="none" w:sz="0" w:space="0" w:color="auto"/>
            <w:right w:val="none" w:sz="0" w:space="0" w:color="auto"/>
          </w:divBdr>
        </w:div>
        <w:div w:id="1419787931">
          <w:marLeft w:val="547"/>
          <w:marRight w:val="0"/>
          <w:marTop w:val="96"/>
          <w:marBottom w:val="0"/>
          <w:divBdr>
            <w:top w:val="none" w:sz="0" w:space="0" w:color="auto"/>
            <w:left w:val="none" w:sz="0" w:space="0" w:color="auto"/>
            <w:bottom w:val="none" w:sz="0" w:space="0" w:color="auto"/>
            <w:right w:val="none" w:sz="0" w:space="0" w:color="auto"/>
          </w:divBdr>
        </w:div>
        <w:div w:id="58134574">
          <w:marLeft w:val="1166"/>
          <w:marRight w:val="0"/>
          <w:marTop w:val="82"/>
          <w:marBottom w:val="0"/>
          <w:divBdr>
            <w:top w:val="none" w:sz="0" w:space="0" w:color="auto"/>
            <w:left w:val="none" w:sz="0" w:space="0" w:color="auto"/>
            <w:bottom w:val="none" w:sz="0" w:space="0" w:color="auto"/>
            <w:right w:val="none" w:sz="0" w:space="0" w:color="auto"/>
          </w:divBdr>
        </w:div>
      </w:divsChild>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1881274">
      <w:bodyDiv w:val="1"/>
      <w:marLeft w:val="0"/>
      <w:marRight w:val="0"/>
      <w:marTop w:val="0"/>
      <w:marBottom w:val="0"/>
      <w:divBdr>
        <w:top w:val="none" w:sz="0" w:space="0" w:color="auto"/>
        <w:left w:val="none" w:sz="0" w:space="0" w:color="auto"/>
        <w:bottom w:val="none" w:sz="0" w:space="0" w:color="auto"/>
        <w:right w:val="none" w:sz="0" w:space="0" w:color="auto"/>
      </w:divBdr>
    </w:div>
    <w:div w:id="1401563701">
      <w:bodyDiv w:val="1"/>
      <w:marLeft w:val="0"/>
      <w:marRight w:val="0"/>
      <w:marTop w:val="0"/>
      <w:marBottom w:val="0"/>
      <w:divBdr>
        <w:top w:val="none" w:sz="0" w:space="0" w:color="auto"/>
        <w:left w:val="none" w:sz="0" w:space="0" w:color="auto"/>
        <w:bottom w:val="none" w:sz="0" w:space="0" w:color="auto"/>
        <w:right w:val="none" w:sz="0" w:space="0" w:color="auto"/>
      </w:divBdr>
    </w:div>
    <w:div w:id="1403676300">
      <w:bodyDiv w:val="1"/>
      <w:marLeft w:val="0"/>
      <w:marRight w:val="0"/>
      <w:marTop w:val="0"/>
      <w:marBottom w:val="0"/>
      <w:divBdr>
        <w:top w:val="none" w:sz="0" w:space="0" w:color="auto"/>
        <w:left w:val="none" w:sz="0" w:space="0" w:color="auto"/>
        <w:bottom w:val="none" w:sz="0" w:space="0" w:color="auto"/>
        <w:right w:val="none" w:sz="0" w:space="0" w:color="auto"/>
      </w:divBdr>
    </w:div>
    <w:div w:id="1404062659">
      <w:bodyDiv w:val="1"/>
      <w:marLeft w:val="0"/>
      <w:marRight w:val="0"/>
      <w:marTop w:val="0"/>
      <w:marBottom w:val="0"/>
      <w:divBdr>
        <w:top w:val="none" w:sz="0" w:space="0" w:color="auto"/>
        <w:left w:val="none" w:sz="0" w:space="0" w:color="auto"/>
        <w:bottom w:val="none" w:sz="0" w:space="0" w:color="auto"/>
        <w:right w:val="none" w:sz="0" w:space="0" w:color="auto"/>
      </w:divBdr>
    </w:div>
    <w:div w:id="1416511536">
      <w:bodyDiv w:val="1"/>
      <w:marLeft w:val="0"/>
      <w:marRight w:val="0"/>
      <w:marTop w:val="0"/>
      <w:marBottom w:val="0"/>
      <w:divBdr>
        <w:top w:val="none" w:sz="0" w:space="0" w:color="auto"/>
        <w:left w:val="none" w:sz="0" w:space="0" w:color="auto"/>
        <w:bottom w:val="none" w:sz="0" w:space="0" w:color="auto"/>
        <w:right w:val="none" w:sz="0" w:space="0" w:color="auto"/>
      </w:divBdr>
    </w:div>
    <w:div w:id="1424567488">
      <w:bodyDiv w:val="1"/>
      <w:marLeft w:val="0"/>
      <w:marRight w:val="0"/>
      <w:marTop w:val="0"/>
      <w:marBottom w:val="0"/>
      <w:divBdr>
        <w:top w:val="none" w:sz="0" w:space="0" w:color="auto"/>
        <w:left w:val="none" w:sz="0" w:space="0" w:color="auto"/>
        <w:bottom w:val="none" w:sz="0" w:space="0" w:color="auto"/>
        <w:right w:val="none" w:sz="0" w:space="0" w:color="auto"/>
      </w:divBdr>
    </w:div>
    <w:div w:id="1444030969">
      <w:bodyDiv w:val="1"/>
      <w:marLeft w:val="0"/>
      <w:marRight w:val="0"/>
      <w:marTop w:val="0"/>
      <w:marBottom w:val="0"/>
      <w:divBdr>
        <w:top w:val="none" w:sz="0" w:space="0" w:color="auto"/>
        <w:left w:val="none" w:sz="0" w:space="0" w:color="auto"/>
        <w:bottom w:val="none" w:sz="0" w:space="0" w:color="auto"/>
        <w:right w:val="none" w:sz="0" w:space="0" w:color="auto"/>
      </w:divBdr>
    </w:div>
    <w:div w:id="1446272426">
      <w:bodyDiv w:val="1"/>
      <w:marLeft w:val="0"/>
      <w:marRight w:val="0"/>
      <w:marTop w:val="0"/>
      <w:marBottom w:val="0"/>
      <w:divBdr>
        <w:top w:val="none" w:sz="0" w:space="0" w:color="auto"/>
        <w:left w:val="none" w:sz="0" w:space="0" w:color="auto"/>
        <w:bottom w:val="none" w:sz="0" w:space="0" w:color="auto"/>
        <w:right w:val="none" w:sz="0" w:space="0" w:color="auto"/>
      </w:divBdr>
    </w:div>
    <w:div w:id="1453328889">
      <w:bodyDiv w:val="1"/>
      <w:marLeft w:val="0"/>
      <w:marRight w:val="0"/>
      <w:marTop w:val="0"/>
      <w:marBottom w:val="0"/>
      <w:divBdr>
        <w:top w:val="none" w:sz="0" w:space="0" w:color="auto"/>
        <w:left w:val="none" w:sz="0" w:space="0" w:color="auto"/>
        <w:bottom w:val="none" w:sz="0" w:space="0" w:color="auto"/>
        <w:right w:val="none" w:sz="0" w:space="0" w:color="auto"/>
      </w:divBdr>
    </w:div>
    <w:div w:id="1456290744">
      <w:bodyDiv w:val="1"/>
      <w:marLeft w:val="0"/>
      <w:marRight w:val="0"/>
      <w:marTop w:val="0"/>
      <w:marBottom w:val="0"/>
      <w:divBdr>
        <w:top w:val="none" w:sz="0" w:space="0" w:color="auto"/>
        <w:left w:val="none" w:sz="0" w:space="0" w:color="auto"/>
        <w:bottom w:val="none" w:sz="0" w:space="0" w:color="auto"/>
        <w:right w:val="none" w:sz="0" w:space="0" w:color="auto"/>
      </w:divBdr>
    </w:div>
    <w:div w:id="1460029887">
      <w:bodyDiv w:val="1"/>
      <w:marLeft w:val="0"/>
      <w:marRight w:val="0"/>
      <w:marTop w:val="0"/>
      <w:marBottom w:val="0"/>
      <w:divBdr>
        <w:top w:val="none" w:sz="0" w:space="0" w:color="auto"/>
        <w:left w:val="none" w:sz="0" w:space="0" w:color="auto"/>
        <w:bottom w:val="none" w:sz="0" w:space="0" w:color="auto"/>
        <w:right w:val="none" w:sz="0" w:space="0" w:color="auto"/>
      </w:divBdr>
    </w:div>
    <w:div w:id="1460144956">
      <w:bodyDiv w:val="1"/>
      <w:marLeft w:val="0"/>
      <w:marRight w:val="0"/>
      <w:marTop w:val="0"/>
      <w:marBottom w:val="0"/>
      <w:divBdr>
        <w:top w:val="none" w:sz="0" w:space="0" w:color="auto"/>
        <w:left w:val="none" w:sz="0" w:space="0" w:color="auto"/>
        <w:bottom w:val="none" w:sz="0" w:space="0" w:color="auto"/>
        <w:right w:val="none" w:sz="0" w:space="0" w:color="auto"/>
      </w:divBdr>
    </w:div>
    <w:div w:id="1470393447">
      <w:bodyDiv w:val="1"/>
      <w:marLeft w:val="0"/>
      <w:marRight w:val="0"/>
      <w:marTop w:val="0"/>
      <w:marBottom w:val="0"/>
      <w:divBdr>
        <w:top w:val="none" w:sz="0" w:space="0" w:color="auto"/>
        <w:left w:val="none" w:sz="0" w:space="0" w:color="auto"/>
        <w:bottom w:val="none" w:sz="0" w:space="0" w:color="auto"/>
        <w:right w:val="none" w:sz="0" w:space="0" w:color="auto"/>
      </w:divBdr>
    </w:div>
    <w:div w:id="1476989408">
      <w:bodyDiv w:val="1"/>
      <w:marLeft w:val="0"/>
      <w:marRight w:val="0"/>
      <w:marTop w:val="0"/>
      <w:marBottom w:val="0"/>
      <w:divBdr>
        <w:top w:val="none" w:sz="0" w:space="0" w:color="auto"/>
        <w:left w:val="none" w:sz="0" w:space="0" w:color="auto"/>
        <w:bottom w:val="none" w:sz="0" w:space="0" w:color="auto"/>
        <w:right w:val="none" w:sz="0" w:space="0" w:color="auto"/>
      </w:divBdr>
    </w:div>
    <w:div w:id="1489515680">
      <w:bodyDiv w:val="1"/>
      <w:marLeft w:val="0"/>
      <w:marRight w:val="0"/>
      <w:marTop w:val="0"/>
      <w:marBottom w:val="0"/>
      <w:divBdr>
        <w:top w:val="none" w:sz="0" w:space="0" w:color="auto"/>
        <w:left w:val="none" w:sz="0" w:space="0" w:color="auto"/>
        <w:bottom w:val="none" w:sz="0" w:space="0" w:color="auto"/>
        <w:right w:val="none" w:sz="0" w:space="0" w:color="auto"/>
      </w:divBdr>
    </w:div>
    <w:div w:id="1508864447">
      <w:bodyDiv w:val="1"/>
      <w:marLeft w:val="0"/>
      <w:marRight w:val="0"/>
      <w:marTop w:val="0"/>
      <w:marBottom w:val="0"/>
      <w:divBdr>
        <w:top w:val="none" w:sz="0" w:space="0" w:color="auto"/>
        <w:left w:val="none" w:sz="0" w:space="0" w:color="auto"/>
        <w:bottom w:val="none" w:sz="0" w:space="0" w:color="auto"/>
        <w:right w:val="none" w:sz="0" w:space="0" w:color="auto"/>
      </w:divBdr>
    </w:div>
    <w:div w:id="1516267580">
      <w:bodyDiv w:val="1"/>
      <w:marLeft w:val="0"/>
      <w:marRight w:val="0"/>
      <w:marTop w:val="0"/>
      <w:marBottom w:val="0"/>
      <w:divBdr>
        <w:top w:val="none" w:sz="0" w:space="0" w:color="auto"/>
        <w:left w:val="none" w:sz="0" w:space="0" w:color="auto"/>
        <w:bottom w:val="none" w:sz="0" w:space="0" w:color="auto"/>
        <w:right w:val="none" w:sz="0" w:space="0" w:color="auto"/>
      </w:divBdr>
    </w:div>
    <w:div w:id="1517771874">
      <w:bodyDiv w:val="1"/>
      <w:marLeft w:val="0"/>
      <w:marRight w:val="0"/>
      <w:marTop w:val="0"/>
      <w:marBottom w:val="0"/>
      <w:divBdr>
        <w:top w:val="none" w:sz="0" w:space="0" w:color="auto"/>
        <w:left w:val="none" w:sz="0" w:space="0" w:color="auto"/>
        <w:bottom w:val="none" w:sz="0" w:space="0" w:color="auto"/>
        <w:right w:val="none" w:sz="0" w:space="0" w:color="auto"/>
      </w:divBdr>
    </w:div>
    <w:div w:id="1524514474">
      <w:bodyDiv w:val="1"/>
      <w:marLeft w:val="0"/>
      <w:marRight w:val="0"/>
      <w:marTop w:val="0"/>
      <w:marBottom w:val="0"/>
      <w:divBdr>
        <w:top w:val="none" w:sz="0" w:space="0" w:color="auto"/>
        <w:left w:val="none" w:sz="0" w:space="0" w:color="auto"/>
        <w:bottom w:val="none" w:sz="0" w:space="0" w:color="auto"/>
        <w:right w:val="none" w:sz="0" w:space="0" w:color="auto"/>
      </w:divBdr>
    </w:div>
    <w:div w:id="1531719768">
      <w:bodyDiv w:val="1"/>
      <w:marLeft w:val="0"/>
      <w:marRight w:val="0"/>
      <w:marTop w:val="0"/>
      <w:marBottom w:val="0"/>
      <w:divBdr>
        <w:top w:val="none" w:sz="0" w:space="0" w:color="auto"/>
        <w:left w:val="none" w:sz="0" w:space="0" w:color="auto"/>
        <w:bottom w:val="none" w:sz="0" w:space="0" w:color="auto"/>
        <w:right w:val="none" w:sz="0" w:space="0" w:color="auto"/>
      </w:divBdr>
    </w:div>
    <w:div w:id="1532261183">
      <w:bodyDiv w:val="1"/>
      <w:marLeft w:val="0"/>
      <w:marRight w:val="0"/>
      <w:marTop w:val="0"/>
      <w:marBottom w:val="0"/>
      <w:divBdr>
        <w:top w:val="none" w:sz="0" w:space="0" w:color="auto"/>
        <w:left w:val="none" w:sz="0" w:space="0" w:color="auto"/>
        <w:bottom w:val="none" w:sz="0" w:space="0" w:color="auto"/>
        <w:right w:val="none" w:sz="0" w:space="0" w:color="auto"/>
      </w:divBdr>
    </w:div>
    <w:div w:id="1547793212">
      <w:bodyDiv w:val="1"/>
      <w:marLeft w:val="0"/>
      <w:marRight w:val="0"/>
      <w:marTop w:val="0"/>
      <w:marBottom w:val="0"/>
      <w:divBdr>
        <w:top w:val="none" w:sz="0" w:space="0" w:color="auto"/>
        <w:left w:val="none" w:sz="0" w:space="0" w:color="auto"/>
        <w:bottom w:val="none" w:sz="0" w:space="0" w:color="auto"/>
        <w:right w:val="none" w:sz="0" w:space="0" w:color="auto"/>
      </w:divBdr>
    </w:div>
    <w:div w:id="1552766792">
      <w:bodyDiv w:val="1"/>
      <w:marLeft w:val="0"/>
      <w:marRight w:val="0"/>
      <w:marTop w:val="0"/>
      <w:marBottom w:val="0"/>
      <w:divBdr>
        <w:top w:val="none" w:sz="0" w:space="0" w:color="auto"/>
        <w:left w:val="none" w:sz="0" w:space="0" w:color="auto"/>
        <w:bottom w:val="none" w:sz="0" w:space="0" w:color="auto"/>
        <w:right w:val="none" w:sz="0" w:space="0" w:color="auto"/>
      </w:divBdr>
    </w:div>
    <w:div w:id="1558275386">
      <w:bodyDiv w:val="1"/>
      <w:marLeft w:val="0"/>
      <w:marRight w:val="0"/>
      <w:marTop w:val="0"/>
      <w:marBottom w:val="0"/>
      <w:divBdr>
        <w:top w:val="none" w:sz="0" w:space="0" w:color="auto"/>
        <w:left w:val="none" w:sz="0" w:space="0" w:color="auto"/>
        <w:bottom w:val="none" w:sz="0" w:space="0" w:color="auto"/>
        <w:right w:val="none" w:sz="0" w:space="0" w:color="auto"/>
      </w:divBdr>
    </w:div>
    <w:div w:id="1568690204">
      <w:bodyDiv w:val="1"/>
      <w:marLeft w:val="0"/>
      <w:marRight w:val="0"/>
      <w:marTop w:val="0"/>
      <w:marBottom w:val="0"/>
      <w:divBdr>
        <w:top w:val="none" w:sz="0" w:space="0" w:color="auto"/>
        <w:left w:val="none" w:sz="0" w:space="0" w:color="auto"/>
        <w:bottom w:val="none" w:sz="0" w:space="0" w:color="auto"/>
        <w:right w:val="none" w:sz="0" w:space="0" w:color="auto"/>
      </w:divBdr>
    </w:div>
    <w:div w:id="1571888529">
      <w:bodyDiv w:val="1"/>
      <w:marLeft w:val="0"/>
      <w:marRight w:val="0"/>
      <w:marTop w:val="0"/>
      <w:marBottom w:val="0"/>
      <w:divBdr>
        <w:top w:val="none" w:sz="0" w:space="0" w:color="auto"/>
        <w:left w:val="none" w:sz="0" w:space="0" w:color="auto"/>
        <w:bottom w:val="none" w:sz="0" w:space="0" w:color="auto"/>
        <w:right w:val="none" w:sz="0" w:space="0" w:color="auto"/>
      </w:divBdr>
    </w:div>
    <w:div w:id="1574000335">
      <w:bodyDiv w:val="1"/>
      <w:marLeft w:val="0"/>
      <w:marRight w:val="0"/>
      <w:marTop w:val="0"/>
      <w:marBottom w:val="0"/>
      <w:divBdr>
        <w:top w:val="none" w:sz="0" w:space="0" w:color="auto"/>
        <w:left w:val="none" w:sz="0" w:space="0" w:color="auto"/>
        <w:bottom w:val="none" w:sz="0" w:space="0" w:color="auto"/>
        <w:right w:val="none" w:sz="0" w:space="0" w:color="auto"/>
      </w:divBdr>
      <w:divsChild>
        <w:div w:id="1686517209">
          <w:marLeft w:val="547"/>
          <w:marRight w:val="0"/>
          <w:marTop w:val="91"/>
          <w:marBottom w:val="0"/>
          <w:divBdr>
            <w:top w:val="none" w:sz="0" w:space="0" w:color="auto"/>
            <w:left w:val="none" w:sz="0" w:space="0" w:color="auto"/>
            <w:bottom w:val="none" w:sz="0" w:space="0" w:color="auto"/>
            <w:right w:val="none" w:sz="0" w:space="0" w:color="auto"/>
          </w:divBdr>
        </w:div>
      </w:divsChild>
    </w:div>
    <w:div w:id="1600603823">
      <w:bodyDiv w:val="1"/>
      <w:marLeft w:val="0"/>
      <w:marRight w:val="0"/>
      <w:marTop w:val="0"/>
      <w:marBottom w:val="0"/>
      <w:divBdr>
        <w:top w:val="none" w:sz="0" w:space="0" w:color="auto"/>
        <w:left w:val="none" w:sz="0" w:space="0" w:color="auto"/>
        <w:bottom w:val="none" w:sz="0" w:space="0" w:color="auto"/>
        <w:right w:val="none" w:sz="0" w:space="0" w:color="auto"/>
      </w:divBdr>
    </w:div>
    <w:div w:id="1608348913">
      <w:bodyDiv w:val="1"/>
      <w:marLeft w:val="0"/>
      <w:marRight w:val="0"/>
      <w:marTop w:val="0"/>
      <w:marBottom w:val="0"/>
      <w:divBdr>
        <w:top w:val="none" w:sz="0" w:space="0" w:color="auto"/>
        <w:left w:val="none" w:sz="0" w:space="0" w:color="auto"/>
        <w:bottom w:val="none" w:sz="0" w:space="0" w:color="auto"/>
        <w:right w:val="none" w:sz="0" w:space="0" w:color="auto"/>
      </w:divBdr>
    </w:div>
    <w:div w:id="1612710691">
      <w:bodyDiv w:val="1"/>
      <w:marLeft w:val="0"/>
      <w:marRight w:val="0"/>
      <w:marTop w:val="0"/>
      <w:marBottom w:val="0"/>
      <w:divBdr>
        <w:top w:val="none" w:sz="0" w:space="0" w:color="auto"/>
        <w:left w:val="none" w:sz="0" w:space="0" w:color="auto"/>
        <w:bottom w:val="none" w:sz="0" w:space="0" w:color="auto"/>
        <w:right w:val="none" w:sz="0" w:space="0" w:color="auto"/>
      </w:divBdr>
    </w:div>
    <w:div w:id="1621379566">
      <w:bodyDiv w:val="1"/>
      <w:marLeft w:val="0"/>
      <w:marRight w:val="0"/>
      <w:marTop w:val="0"/>
      <w:marBottom w:val="0"/>
      <w:divBdr>
        <w:top w:val="none" w:sz="0" w:space="0" w:color="auto"/>
        <w:left w:val="none" w:sz="0" w:space="0" w:color="auto"/>
        <w:bottom w:val="none" w:sz="0" w:space="0" w:color="auto"/>
        <w:right w:val="none" w:sz="0" w:space="0" w:color="auto"/>
      </w:divBdr>
    </w:div>
    <w:div w:id="1625235544">
      <w:bodyDiv w:val="1"/>
      <w:marLeft w:val="0"/>
      <w:marRight w:val="0"/>
      <w:marTop w:val="0"/>
      <w:marBottom w:val="0"/>
      <w:divBdr>
        <w:top w:val="none" w:sz="0" w:space="0" w:color="auto"/>
        <w:left w:val="none" w:sz="0" w:space="0" w:color="auto"/>
        <w:bottom w:val="none" w:sz="0" w:space="0" w:color="auto"/>
        <w:right w:val="none" w:sz="0" w:space="0" w:color="auto"/>
      </w:divBdr>
    </w:div>
    <w:div w:id="1626154008">
      <w:bodyDiv w:val="1"/>
      <w:marLeft w:val="0"/>
      <w:marRight w:val="0"/>
      <w:marTop w:val="0"/>
      <w:marBottom w:val="0"/>
      <w:divBdr>
        <w:top w:val="none" w:sz="0" w:space="0" w:color="auto"/>
        <w:left w:val="none" w:sz="0" w:space="0" w:color="auto"/>
        <w:bottom w:val="none" w:sz="0" w:space="0" w:color="auto"/>
        <w:right w:val="none" w:sz="0" w:space="0" w:color="auto"/>
      </w:divBdr>
    </w:div>
    <w:div w:id="1631403457">
      <w:bodyDiv w:val="1"/>
      <w:marLeft w:val="0"/>
      <w:marRight w:val="0"/>
      <w:marTop w:val="0"/>
      <w:marBottom w:val="0"/>
      <w:divBdr>
        <w:top w:val="none" w:sz="0" w:space="0" w:color="auto"/>
        <w:left w:val="none" w:sz="0" w:space="0" w:color="auto"/>
        <w:bottom w:val="none" w:sz="0" w:space="0" w:color="auto"/>
        <w:right w:val="none" w:sz="0" w:space="0" w:color="auto"/>
      </w:divBdr>
    </w:div>
    <w:div w:id="1633750145">
      <w:bodyDiv w:val="1"/>
      <w:marLeft w:val="0"/>
      <w:marRight w:val="0"/>
      <w:marTop w:val="0"/>
      <w:marBottom w:val="0"/>
      <w:divBdr>
        <w:top w:val="none" w:sz="0" w:space="0" w:color="auto"/>
        <w:left w:val="none" w:sz="0" w:space="0" w:color="auto"/>
        <w:bottom w:val="none" w:sz="0" w:space="0" w:color="auto"/>
        <w:right w:val="none" w:sz="0" w:space="0" w:color="auto"/>
      </w:divBdr>
    </w:div>
    <w:div w:id="1635477423">
      <w:bodyDiv w:val="1"/>
      <w:marLeft w:val="0"/>
      <w:marRight w:val="0"/>
      <w:marTop w:val="0"/>
      <w:marBottom w:val="0"/>
      <w:divBdr>
        <w:top w:val="none" w:sz="0" w:space="0" w:color="auto"/>
        <w:left w:val="none" w:sz="0" w:space="0" w:color="auto"/>
        <w:bottom w:val="none" w:sz="0" w:space="0" w:color="auto"/>
        <w:right w:val="none" w:sz="0" w:space="0" w:color="auto"/>
      </w:divBdr>
    </w:div>
    <w:div w:id="1653100494">
      <w:bodyDiv w:val="1"/>
      <w:marLeft w:val="0"/>
      <w:marRight w:val="0"/>
      <w:marTop w:val="0"/>
      <w:marBottom w:val="0"/>
      <w:divBdr>
        <w:top w:val="none" w:sz="0" w:space="0" w:color="auto"/>
        <w:left w:val="none" w:sz="0" w:space="0" w:color="auto"/>
        <w:bottom w:val="none" w:sz="0" w:space="0" w:color="auto"/>
        <w:right w:val="none" w:sz="0" w:space="0" w:color="auto"/>
      </w:divBdr>
    </w:div>
    <w:div w:id="1654262391">
      <w:bodyDiv w:val="1"/>
      <w:marLeft w:val="0"/>
      <w:marRight w:val="0"/>
      <w:marTop w:val="0"/>
      <w:marBottom w:val="0"/>
      <w:divBdr>
        <w:top w:val="none" w:sz="0" w:space="0" w:color="auto"/>
        <w:left w:val="none" w:sz="0" w:space="0" w:color="auto"/>
        <w:bottom w:val="none" w:sz="0" w:space="0" w:color="auto"/>
        <w:right w:val="none" w:sz="0" w:space="0" w:color="auto"/>
      </w:divBdr>
    </w:div>
    <w:div w:id="1663662712">
      <w:bodyDiv w:val="1"/>
      <w:marLeft w:val="0"/>
      <w:marRight w:val="0"/>
      <w:marTop w:val="0"/>
      <w:marBottom w:val="0"/>
      <w:divBdr>
        <w:top w:val="none" w:sz="0" w:space="0" w:color="auto"/>
        <w:left w:val="none" w:sz="0" w:space="0" w:color="auto"/>
        <w:bottom w:val="none" w:sz="0" w:space="0" w:color="auto"/>
        <w:right w:val="none" w:sz="0" w:space="0" w:color="auto"/>
      </w:divBdr>
    </w:div>
    <w:div w:id="1696424337">
      <w:bodyDiv w:val="1"/>
      <w:marLeft w:val="0"/>
      <w:marRight w:val="0"/>
      <w:marTop w:val="0"/>
      <w:marBottom w:val="0"/>
      <w:divBdr>
        <w:top w:val="none" w:sz="0" w:space="0" w:color="auto"/>
        <w:left w:val="none" w:sz="0" w:space="0" w:color="auto"/>
        <w:bottom w:val="none" w:sz="0" w:space="0" w:color="auto"/>
        <w:right w:val="none" w:sz="0" w:space="0" w:color="auto"/>
      </w:divBdr>
    </w:div>
    <w:div w:id="1726366425">
      <w:bodyDiv w:val="1"/>
      <w:marLeft w:val="0"/>
      <w:marRight w:val="0"/>
      <w:marTop w:val="0"/>
      <w:marBottom w:val="0"/>
      <w:divBdr>
        <w:top w:val="none" w:sz="0" w:space="0" w:color="auto"/>
        <w:left w:val="none" w:sz="0" w:space="0" w:color="auto"/>
        <w:bottom w:val="none" w:sz="0" w:space="0" w:color="auto"/>
        <w:right w:val="none" w:sz="0" w:space="0" w:color="auto"/>
      </w:divBdr>
    </w:div>
    <w:div w:id="1727873081">
      <w:bodyDiv w:val="1"/>
      <w:marLeft w:val="0"/>
      <w:marRight w:val="0"/>
      <w:marTop w:val="0"/>
      <w:marBottom w:val="0"/>
      <w:divBdr>
        <w:top w:val="none" w:sz="0" w:space="0" w:color="auto"/>
        <w:left w:val="none" w:sz="0" w:space="0" w:color="auto"/>
        <w:bottom w:val="none" w:sz="0" w:space="0" w:color="auto"/>
        <w:right w:val="none" w:sz="0" w:space="0" w:color="auto"/>
      </w:divBdr>
    </w:div>
    <w:div w:id="1732073995">
      <w:bodyDiv w:val="1"/>
      <w:marLeft w:val="0"/>
      <w:marRight w:val="0"/>
      <w:marTop w:val="0"/>
      <w:marBottom w:val="0"/>
      <w:divBdr>
        <w:top w:val="none" w:sz="0" w:space="0" w:color="auto"/>
        <w:left w:val="none" w:sz="0" w:space="0" w:color="auto"/>
        <w:bottom w:val="none" w:sz="0" w:space="0" w:color="auto"/>
        <w:right w:val="none" w:sz="0" w:space="0" w:color="auto"/>
      </w:divBdr>
    </w:div>
    <w:div w:id="1735347883">
      <w:bodyDiv w:val="1"/>
      <w:marLeft w:val="0"/>
      <w:marRight w:val="0"/>
      <w:marTop w:val="0"/>
      <w:marBottom w:val="0"/>
      <w:divBdr>
        <w:top w:val="none" w:sz="0" w:space="0" w:color="auto"/>
        <w:left w:val="none" w:sz="0" w:space="0" w:color="auto"/>
        <w:bottom w:val="none" w:sz="0" w:space="0" w:color="auto"/>
        <w:right w:val="none" w:sz="0" w:space="0" w:color="auto"/>
      </w:divBdr>
    </w:div>
    <w:div w:id="1750232539">
      <w:bodyDiv w:val="1"/>
      <w:marLeft w:val="0"/>
      <w:marRight w:val="0"/>
      <w:marTop w:val="0"/>
      <w:marBottom w:val="0"/>
      <w:divBdr>
        <w:top w:val="none" w:sz="0" w:space="0" w:color="auto"/>
        <w:left w:val="none" w:sz="0" w:space="0" w:color="auto"/>
        <w:bottom w:val="none" w:sz="0" w:space="0" w:color="auto"/>
        <w:right w:val="none" w:sz="0" w:space="0" w:color="auto"/>
      </w:divBdr>
    </w:div>
    <w:div w:id="1757239859">
      <w:bodyDiv w:val="1"/>
      <w:marLeft w:val="0"/>
      <w:marRight w:val="0"/>
      <w:marTop w:val="0"/>
      <w:marBottom w:val="0"/>
      <w:divBdr>
        <w:top w:val="none" w:sz="0" w:space="0" w:color="auto"/>
        <w:left w:val="none" w:sz="0" w:space="0" w:color="auto"/>
        <w:bottom w:val="none" w:sz="0" w:space="0" w:color="auto"/>
        <w:right w:val="none" w:sz="0" w:space="0" w:color="auto"/>
      </w:divBdr>
    </w:div>
    <w:div w:id="1763141307">
      <w:bodyDiv w:val="1"/>
      <w:marLeft w:val="0"/>
      <w:marRight w:val="0"/>
      <w:marTop w:val="0"/>
      <w:marBottom w:val="0"/>
      <w:divBdr>
        <w:top w:val="none" w:sz="0" w:space="0" w:color="auto"/>
        <w:left w:val="none" w:sz="0" w:space="0" w:color="auto"/>
        <w:bottom w:val="none" w:sz="0" w:space="0" w:color="auto"/>
        <w:right w:val="none" w:sz="0" w:space="0" w:color="auto"/>
      </w:divBdr>
      <w:divsChild>
        <w:div w:id="1730689939">
          <w:marLeft w:val="547"/>
          <w:marRight w:val="0"/>
          <w:marTop w:val="115"/>
          <w:marBottom w:val="0"/>
          <w:divBdr>
            <w:top w:val="none" w:sz="0" w:space="0" w:color="auto"/>
            <w:left w:val="none" w:sz="0" w:space="0" w:color="auto"/>
            <w:bottom w:val="none" w:sz="0" w:space="0" w:color="auto"/>
            <w:right w:val="none" w:sz="0" w:space="0" w:color="auto"/>
          </w:divBdr>
        </w:div>
        <w:div w:id="2040812167">
          <w:marLeft w:val="547"/>
          <w:marRight w:val="0"/>
          <w:marTop w:val="115"/>
          <w:marBottom w:val="0"/>
          <w:divBdr>
            <w:top w:val="none" w:sz="0" w:space="0" w:color="auto"/>
            <w:left w:val="none" w:sz="0" w:space="0" w:color="auto"/>
            <w:bottom w:val="none" w:sz="0" w:space="0" w:color="auto"/>
            <w:right w:val="none" w:sz="0" w:space="0" w:color="auto"/>
          </w:divBdr>
        </w:div>
        <w:div w:id="796605510">
          <w:marLeft w:val="1166"/>
          <w:marRight w:val="0"/>
          <w:marTop w:val="96"/>
          <w:marBottom w:val="0"/>
          <w:divBdr>
            <w:top w:val="none" w:sz="0" w:space="0" w:color="auto"/>
            <w:left w:val="none" w:sz="0" w:space="0" w:color="auto"/>
            <w:bottom w:val="none" w:sz="0" w:space="0" w:color="auto"/>
            <w:right w:val="none" w:sz="0" w:space="0" w:color="auto"/>
          </w:divBdr>
        </w:div>
        <w:div w:id="178127380">
          <w:marLeft w:val="1166"/>
          <w:marRight w:val="0"/>
          <w:marTop w:val="96"/>
          <w:marBottom w:val="0"/>
          <w:divBdr>
            <w:top w:val="none" w:sz="0" w:space="0" w:color="auto"/>
            <w:left w:val="none" w:sz="0" w:space="0" w:color="auto"/>
            <w:bottom w:val="none" w:sz="0" w:space="0" w:color="auto"/>
            <w:right w:val="none" w:sz="0" w:space="0" w:color="auto"/>
          </w:divBdr>
        </w:div>
        <w:div w:id="1738238075">
          <w:marLeft w:val="1166"/>
          <w:marRight w:val="0"/>
          <w:marTop w:val="96"/>
          <w:marBottom w:val="0"/>
          <w:divBdr>
            <w:top w:val="none" w:sz="0" w:space="0" w:color="auto"/>
            <w:left w:val="none" w:sz="0" w:space="0" w:color="auto"/>
            <w:bottom w:val="none" w:sz="0" w:space="0" w:color="auto"/>
            <w:right w:val="none" w:sz="0" w:space="0" w:color="auto"/>
          </w:divBdr>
        </w:div>
      </w:divsChild>
    </w:div>
    <w:div w:id="1773623057">
      <w:bodyDiv w:val="1"/>
      <w:marLeft w:val="0"/>
      <w:marRight w:val="0"/>
      <w:marTop w:val="0"/>
      <w:marBottom w:val="0"/>
      <w:divBdr>
        <w:top w:val="none" w:sz="0" w:space="0" w:color="auto"/>
        <w:left w:val="none" w:sz="0" w:space="0" w:color="auto"/>
        <w:bottom w:val="none" w:sz="0" w:space="0" w:color="auto"/>
        <w:right w:val="none" w:sz="0" w:space="0" w:color="auto"/>
      </w:divBdr>
    </w:div>
    <w:div w:id="1776092906">
      <w:bodyDiv w:val="1"/>
      <w:marLeft w:val="0"/>
      <w:marRight w:val="0"/>
      <w:marTop w:val="0"/>
      <w:marBottom w:val="0"/>
      <w:divBdr>
        <w:top w:val="none" w:sz="0" w:space="0" w:color="auto"/>
        <w:left w:val="none" w:sz="0" w:space="0" w:color="auto"/>
        <w:bottom w:val="none" w:sz="0" w:space="0" w:color="auto"/>
        <w:right w:val="none" w:sz="0" w:space="0" w:color="auto"/>
      </w:divBdr>
    </w:div>
    <w:div w:id="1793792312">
      <w:bodyDiv w:val="1"/>
      <w:marLeft w:val="0"/>
      <w:marRight w:val="0"/>
      <w:marTop w:val="0"/>
      <w:marBottom w:val="0"/>
      <w:divBdr>
        <w:top w:val="none" w:sz="0" w:space="0" w:color="auto"/>
        <w:left w:val="none" w:sz="0" w:space="0" w:color="auto"/>
        <w:bottom w:val="none" w:sz="0" w:space="0" w:color="auto"/>
        <w:right w:val="none" w:sz="0" w:space="0" w:color="auto"/>
      </w:divBdr>
    </w:div>
    <w:div w:id="1804034796">
      <w:bodyDiv w:val="1"/>
      <w:marLeft w:val="0"/>
      <w:marRight w:val="0"/>
      <w:marTop w:val="0"/>
      <w:marBottom w:val="0"/>
      <w:divBdr>
        <w:top w:val="none" w:sz="0" w:space="0" w:color="auto"/>
        <w:left w:val="none" w:sz="0" w:space="0" w:color="auto"/>
        <w:bottom w:val="none" w:sz="0" w:space="0" w:color="auto"/>
        <w:right w:val="none" w:sz="0" w:space="0" w:color="auto"/>
      </w:divBdr>
    </w:div>
    <w:div w:id="1813673454">
      <w:bodyDiv w:val="1"/>
      <w:marLeft w:val="0"/>
      <w:marRight w:val="0"/>
      <w:marTop w:val="0"/>
      <w:marBottom w:val="0"/>
      <w:divBdr>
        <w:top w:val="none" w:sz="0" w:space="0" w:color="auto"/>
        <w:left w:val="none" w:sz="0" w:space="0" w:color="auto"/>
        <w:bottom w:val="none" w:sz="0" w:space="0" w:color="auto"/>
        <w:right w:val="none" w:sz="0" w:space="0" w:color="auto"/>
      </w:divBdr>
    </w:div>
    <w:div w:id="1814255719">
      <w:bodyDiv w:val="1"/>
      <w:marLeft w:val="0"/>
      <w:marRight w:val="0"/>
      <w:marTop w:val="0"/>
      <w:marBottom w:val="0"/>
      <w:divBdr>
        <w:top w:val="none" w:sz="0" w:space="0" w:color="auto"/>
        <w:left w:val="none" w:sz="0" w:space="0" w:color="auto"/>
        <w:bottom w:val="none" w:sz="0" w:space="0" w:color="auto"/>
        <w:right w:val="none" w:sz="0" w:space="0" w:color="auto"/>
      </w:divBdr>
    </w:div>
    <w:div w:id="1814447789">
      <w:bodyDiv w:val="1"/>
      <w:marLeft w:val="0"/>
      <w:marRight w:val="0"/>
      <w:marTop w:val="0"/>
      <w:marBottom w:val="0"/>
      <w:divBdr>
        <w:top w:val="none" w:sz="0" w:space="0" w:color="auto"/>
        <w:left w:val="none" w:sz="0" w:space="0" w:color="auto"/>
        <w:bottom w:val="none" w:sz="0" w:space="0" w:color="auto"/>
        <w:right w:val="none" w:sz="0" w:space="0" w:color="auto"/>
      </w:divBdr>
      <w:divsChild>
        <w:div w:id="884834034">
          <w:marLeft w:val="1166"/>
          <w:marRight w:val="0"/>
          <w:marTop w:val="67"/>
          <w:marBottom w:val="0"/>
          <w:divBdr>
            <w:top w:val="none" w:sz="0" w:space="0" w:color="auto"/>
            <w:left w:val="none" w:sz="0" w:space="0" w:color="auto"/>
            <w:bottom w:val="none" w:sz="0" w:space="0" w:color="auto"/>
            <w:right w:val="none" w:sz="0" w:space="0" w:color="auto"/>
          </w:divBdr>
        </w:div>
        <w:div w:id="571236202">
          <w:marLeft w:val="1166"/>
          <w:marRight w:val="0"/>
          <w:marTop w:val="67"/>
          <w:marBottom w:val="0"/>
          <w:divBdr>
            <w:top w:val="none" w:sz="0" w:space="0" w:color="auto"/>
            <w:left w:val="none" w:sz="0" w:space="0" w:color="auto"/>
            <w:bottom w:val="none" w:sz="0" w:space="0" w:color="auto"/>
            <w:right w:val="none" w:sz="0" w:space="0" w:color="auto"/>
          </w:divBdr>
        </w:div>
        <w:div w:id="1814567450">
          <w:marLeft w:val="1166"/>
          <w:marRight w:val="0"/>
          <w:marTop w:val="67"/>
          <w:marBottom w:val="0"/>
          <w:divBdr>
            <w:top w:val="none" w:sz="0" w:space="0" w:color="auto"/>
            <w:left w:val="none" w:sz="0" w:space="0" w:color="auto"/>
            <w:bottom w:val="none" w:sz="0" w:space="0" w:color="auto"/>
            <w:right w:val="none" w:sz="0" w:space="0" w:color="auto"/>
          </w:divBdr>
        </w:div>
        <w:div w:id="1596741449">
          <w:marLeft w:val="1166"/>
          <w:marRight w:val="0"/>
          <w:marTop w:val="67"/>
          <w:marBottom w:val="0"/>
          <w:divBdr>
            <w:top w:val="none" w:sz="0" w:space="0" w:color="auto"/>
            <w:left w:val="none" w:sz="0" w:space="0" w:color="auto"/>
            <w:bottom w:val="none" w:sz="0" w:space="0" w:color="auto"/>
            <w:right w:val="none" w:sz="0" w:space="0" w:color="auto"/>
          </w:divBdr>
        </w:div>
        <w:div w:id="1973904827">
          <w:marLeft w:val="1166"/>
          <w:marRight w:val="0"/>
          <w:marTop w:val="67"/>
          <w:marBottom w:val="0"/>
          <w:divBdr>
            <w:top w:val="none" w:sz="0" w:space="0" w:color="auto"/>
            <w:left w:val="none" w:sz="0" w:space="0" w:color="auto"/>
            <w:bottom w:val="none" w:sz="0" w:space="0" w:color="auto"/>
            <w:right w:val="none" w:sz="0" w:space="0" w:color="auto"/>
          </w:divBdr>
        </w:div>
      </w:divsChild>
    </w:div>
    <w:div w:id="1821143800">
      <w:bodyDiv w:val="1"/>
      <w:marLeft w:val="0"/>
      <w:marRight w:val="0"/>
      <w:marTop w:val="0"/>
      <w:marBottom w:val="0"/>
      <w:divBdr>
        <w:top w:val="none" w:sz="0" w:space="0" w:color="auto"/>
        <w:left w:val="none" w:sz="0" w:space="0" w:color="auto"/>
        <w:bottom w:val="none" w:sz="0" w:space="0" w:color="auto"/>
        <w:right w:val="none" w:sz="0" w:space="0" w:color="auto"/>
      </w:divBdr>
    </w:div>
    <w:div w:id="1831872054">
      <w:bodyDiv w:val="1"/>
      <w:marLeft w:val="0"/>
      <w:marRight w:val="0"/>
      <w:marTop w:val="0"/>
      <w:marBottom w:val="0"/>
      <w:divBdr>
        <w:top w:val="none" w:sz="0" w:space="0" w:color="auto"/>
        <w:left w:val="none" w:sz="0" w:space="0" w:color="auto"/>
        <w:bottom w:val="none" w:sz="0" w:space="0" w:color="auto"/>
        <w:right w:val="none" w:sz="0" w:space="0" w:color="auto"/>
      </w:divBdr>
    </w:div>
    <w:div w:id="1834563190">
      <w:bodyDiv w:val="1"/>
      <w:marLeft w:val="0"/>
      <w:marRight w:val="0"/>
      <w:marTop w:val="0"/>
      <w:marBottom w:val="0"/>
      <w:divBdr>
        <w:top w:val="none" w:sz="0" w:space="0" w:color="auto"/>
        <w:left w:val="none" w:sz="0" w:space="0" w:color="auto"/>
        <w:bottom w:val="none" w:sz="0" w:space="0" w:color="auto"/>
        <w:right w:val="none" w:sz="0" w:space="0" w:color="auto"/>
      </w:divBdr>
    </w:div>
    <w:div w:id="1836342472">
      <w:bodyDiv w:val="1"/>
      <w:marLeft w:val="0"/>
      <w:marRight w:val="0"/>
      <w:marTop w:val="0"/>
      <w:marBottom w:val="0"/>
      <w:divBdr>
        <w:top w:val="none" w:sz="0" w:space="0" w:color="auto"/>
        <w:left w:val="none" w:sz="0" w:space="0" w:color="auto"/>
        <w:bottom w:val="none" w:sz="0" w:space="0" w:color="auto"/>
        <w:right w:val="none" w:sz="0" w:space="0" w:color="auto"/>
      </w:divBdr>
    </w:div>
    <w:div w:id="1858273521">
      <w:bodyDiv w:val="1"/>
      <w:marLeft w:val="0"/>
      <w:marRight w:val="0"/>
      <w:marTop w:val="0"/>
      <w:marBottom w:val="0"/>
      <w:divBdr>
        <w:top w:val="none" w:sz="0" w:space="0" w:color="auto"/>
        <w:left w:val="none" w:sz="0" w:space="0" w:color="auto"/>
        <w:bottom w:val="none" w:sz="0" w:space="0" w:color="auto"/>
        <w:right w:val="none" w:sz="0" w:space="0" w:color="auto"/>
      </w:divBdr>
    </w:div>
    <w:div w:id="1868832858">
      <w:bodyDiv w:val="1"/>
      <w:marLeft w:val="0"/>
      <w:marRight w:val="0"/>
      <w:marTop w:val="0"/>
      <w:marBottom w:val="0"/>
      <w:divBdr>
        <w:top w:val="none" w:sz="0" w:space="0" w:color="auto"/>
        <w:left w:val="none" w:sz="0" w:space="0" w:color="auto"/>
        <w:bottom w:val="none" w:sz="0" w:space="0" w:color="auto"/>
        <w:right w:val="none" w:sz="0" w:space="0" w:color="auto"/>
      </w:divBdr>
    </w:div>
    <w:div w:id="1869022847">
      <w:bodyDiv w:val="1"/>
      <w:marLeft w:val="0"/>
      <w:marRight w:val="0"/>
      <w:marTop w:val="0"/>
      <w:marBottom w:val="0"/>
      <w:divBdr>
        <w:top w:val="none" w:sz="0" w:space="0" w:color="auto"/>
        <w:left w:val="none" w:sz="0" w:space="0" w:color="auto"/>
        <w:bottom w:val="none" w:sz="0" w:space="0" w:color="auto"/>
        <w:right w:val="none" w:sz="0" w:space="0" w:color="auto"/>
      </w:divBdr>
    </w:div>
    <w:div w:id="1877765828">
      <w:bodyDiv w:val="1"/>
      <w:marLeft w:val="0"/>
      <w:marRight w:val="0"/>
      <w:marTop w:val="0"/>
      <w:marBottom w:val="0"/>
      <w:divBdr>
        <w:top w:val="none" w:sz="0" w:space="0" w:color="auto"/>
        <w:left w:val="none" w:sz="0" w:space="0" w:color="auto"/>
        <w:bottom w:val="none" w:sz="0" w:space="0" w:color="auto"/>
        <w:right w:val="none" w:sz="0" w:space="0" w:color="auto"/>
      </w:divBdr>
    </w:div>
    <w:div w:id="1893878648">
      <w:bodyDiv w:val="1"/>
      <w:marLeft w:val="0"/>
      <w:marRight w:val="0"/>
      <w:marTop w:val="0"/>
      <w:marBottom w:val="0"/>
      <w:divBdr>
        <w:top w:val="none" w:sz="0" w:space="0" w:color="auto"/>
        <w:left w:val="none" w:sz="0" w:space="0" w:color="auto"/>
        <w:bottom w:val="none" w:sz="0" w:space="0" w:color="auto"/>
        <w:right w:val="none" w:sz="0" w:space="0" w:color="auto"/>
      </w:divBdr>
    </w:div>
    <w:div w:id="1916282193">
      <w:bodyDiv w:val="1"/>
      <w:marLeft w:val="0"/>
      <w:marRight w:val="0"/>
      <w:marTop w:val="0"/>
      <w:marBottom w:val="0"/>
      <w:divBdr>
        <w:top w:val="none" w:sz="0" w:space="0" w:color="auto"/>
        <w:left w:val="none" w:sz="0" w:space="0" w:color="auto"/>
        <w:bottom w:val="none" w:sz="0" w:space="0" w:color="auto"/>
        <w:right w:val="none" w:sz="0" w:space="0" w:color="auto"/>
      </w:divBdr>
    </w:div>
    <w:div w:id="1919056325">
      <w:bodyDiv w:val="1"/>
      <w:marLeft w:val="0"/>
      <w:marRight w:val="0"/>
      <w:marTop w:val="0"/>
      <w:marBottom w:val="0"/>
      <w:divBdr>
        <w:top w:val="none" w:sz="0" w:space="0" w:color="auto"/>
        <w:left w:val="none" w:sz="0" w:space="0" w:color="auto"/>
        <w:bottom w:val="none" w:sz="0" w:space="0" w:color="auto"/>
        <w:right w:val="none" w:sz="0" w:space="0" w:color="auto"/>
      </w:divBdr>
    </w:div>
    <w:div w:id="1937590991">
      <w:bodyDiv w:val="1"/>
      <w:marLeft w:val="0"/>
      <w:marRight w:val="0"/>
      <w:marTop w:val="0"/>
      <w:marBottom w:val="0"/>
      <w:divBdr>
        <w:top w:val="none" w:sz="0" w:space="0" w:color="auto"/>
        <w:left w:val="none" w:sz="0" w:space="0" w:color="auto"/>
        <w:bottom w:val="none" w:sz="0" w:space="0" w:color="auto"/>
        <w:right w:val="none" w:sz="0" w:space="0" w:color="auto"/>
      </w:divBdr>
    </w:div>
    <w:div w:id="1944993781">
      <w:bodyDiv w:val="1"/>
      <w:marLeft w:val="0"/>
      <w:marRight w:val="0"/>
      <w:marTop w:val="0"/>
      <w:marBottom w:val="0"/>
      <w:divBdr>
        <w:top w:val="none" w:sz="0" w:space="0" w:color="auto"/>
        <w:left w:val="none" w:sz="0" w:space="0" w:color="auto"/>
        <w:bottom w:val="none" w:sz="0" w:space="0" w:color="auto"/>
        <w:right w:val="none" w:sz="0" w:space="0" w:color="auto"/>
      </w:divBdr>
    </w:div>
    <w:div w:id="1947469446">
      <w:bodyDiv w:val="1"/>
      <w:marLeft w:val="0"/>
      <w:marRight w:val="0"/>
      <w:marTop w:val="0"/>
      <w:marBottom w:val="0"/>
      <w:divBdr>
        <w:top w:val="none" w:sz="0" w:space="0" w:color="auto"/>
        <w:left w:val="none" w:sz="0" w:space="0" w:color="auto"/>
        <w:bottom w:val="none" w:sz="0" w:space="0" w:color="auto"/>
        <w:right w:val="none" w:sz="0" w:space="0" w:color="auto"/>
      </w:divBdr>
    </w:div>
    <w:div w:id="1951163158">
      <w:bodyDiv w:val="1"/>
      <w:marLeft w:val="0"/>
      <w:marRight w:val="0"/>
      <w:marTop w:val="0"/>
      <w:marBottom w:val="0"/>
      <w:divBdr>
        <w:top w:val="none" w:sz="0" w:space="0" w:color="auto"/>
        <w:left w:val="none" w:sz="0" w:space="0" w:color="auto"/>
        <w:bottom w:val="none" w:sz="0" w:space="0" w:color="auto"/>
        <w:right w:val="none" w:sz="0" w:space="0" w:color="auto"/>
      </w:divBdr>
    </w:div>
    <w:div w:id="1951862540">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8505040">
      <w:bodyDiv w:val="1"/>
      <w:marLeft w:val="0"/>
      <w:marRight w:val="0"/>
      <w:marTop w:val="0"/>
      <w:marBottom w:val="0"/>
      <w:divBdr>
        <w:top w:val="none" w:sz="0" w:space="0" w:color="auto"/>
        <w:left w:val="none" w:sz="0" w:space="0" w:color="auto"/>
        <w:bottom w:val="none" w:sz="0" w:space="0" w:color="auto"/>
        <w:right w:val="none" w:sz="0" w:space="0" w:color="auto"/>
      </w:divBdr>
    </w:div>
    <w:div w:id="1972665681">
      <w:bodyDiv w:val="1"/>
      <w:marLeft w:val="0"/>
      <w:marRight w:val="0"/>
      <w:marTop w:val="0"/>
      <w:marBottom w:val="0"/>
      <w:divBdr>
        <w:top w:val="none" w:sz="0" w:space="0" w:color="auto"/>
        <w:left w:val="none" w:sz="0" w:space="0" w:color="auto"/>
        <w:bottom w:val="none" w:sz="0" w:space="0" w:color="auto"/>
        <w:right w:val="none" w:sz="0" w:space="0" w:color="auto"/>
      </w:divBdr>
    </w:div>
    <w:div w:id="1976981368">
      <w:bodyDiv w:val="1"/>
      <w:marLeft w:val="0"/>
      <w:marRight w:val="0"/>
      <w:marTop w:val="0"/>
      <w:marBottom w:val="0"/>
      <w:divBdr>
        <w:top w:val="none" w:sz="0" w:space="0" w:color="auto"/>
        <w:left w:val="none" w:sz="0" w:space="0" w:color="auto"/>
        <w:bottom w:val="none" w:sz="0" w:space="0" w:color="auto"/>
        <w:right w:val="none" w:sz="0" w:space="0" w:color="auto"/>
      </w:divBdr>
    </w:div>
    <w:div w:id="1978366790">
      <w:bodyDiv w:val="1"/>
      <w:marLeft w:val="0"/>
      <w:marRight w:val="0"/>
      <w:marTop w:val="0"/>
      <w:marBottom w:val="0"/>
      <w:divBdr>
        <w:top w:val="none" w:sz="0" w:space="0" w:color="auto"/>
        <w:left w:val="none" w:sz="0" w:space="0" w:color="auto"/>
        <w:bottom w:val="none" w:sz="0" w:space="0" w:color="auto"/>
        <w:right w:val="none" w:sz="0" w:space="0" w:color="auto"/>
      </w:divBdr>
    </w:div>
    <w:div w:id="1985812012">
      <w:bodyDiv w:val="1"/>
      <w:marLeft w:val="0"/>
      <w:marRight w:val="0"/>
      <w:marTop w:val="0"/>
      <w:marBottom w:val="0"/>
      <w:divBdr>
        <w:top w:val="none" w:sz="0" w:space="0" w:color="auto"/>
        <w:left w:val="none" w:sz="0" w:space="0" w:color="auto"/>
        <w:bottom w:val="none" w:sz="0" w:space="0" w:color="auto"/>
        <w:right w:val="none" w:sz="0" w:space="0" w:color="auto"/>
      </w:divBdr>
    </w:div>
    <w:div w:id="1998875725">
      <w:bodyDiv w:val="1"/>
      <w:marLeft w:val="0"/>
      <w:marRight w:val="0"/>
      <w:marTop w:val="0"/>
      <w:marBottom w:val="0"/>
      <w:divBdr>
        <w:top w:val="none" w:sz="0" w:space="0" w:color="auto"/>
        <w:left w:val="none" w:sz="0" w:space="0" w:color="auto"/>
        <w:bottom w:val="none" w:sz="0" w:space="0" w:color="auto"/>
        <w:right w:val="none" w:sz="0" w:space="0" w:color="auto"/>
      </w:divBdr>
    </w:div>
    <w:div w:id="2005010294">
      <w:bodyDiv w:val="1"/>
      <w:marLeft w:val="0"/>
      <w:marRight w:val="0"/>
      <w:marTop w:val="0"/>
      <w:marBottom w:val="0"/>
      <w:divBdr>
        <w:top w:val="none" w:sz="0" w:space="0" w:color="auto"/>
        <w:left w:val="none" w:sz="0" w:space="0" w:color="auto"/>
        <w:bottom w:val="none" w:sz="0" w:space="0" w:color="auto"/>
        <w:right w:val="none" w:sz="0" w:space="0" w:color="auto"/>
      </w:divBdr>
    </w:div>
    <w:div w:id="2008358958">
      <w:bodyDiv w:val="1"/>
      <w:marLeft w:val="0"/>
      <w:marRight w:val="0"/>
      <w:marTop w:val="0"/>
      <w:marBottom w:val="0"/>
      <w:divBdr>
        <w:top w:val="none" w:sz="0" w:space="0" w:color="auto"/>
        <w:left w:val="none" w:sz="0" w:space="0" w:color="auto"/>
        <w:bottom w:val="none" w:sz="0" w:space="0" w:color="auto"/>
        <w:right w:val="none" w:sz="0" w:space="0" w:color="auto"/>
      </w:divBdr>
    </w:div>
    <w:div w:id="2028368658">
      <w:bodyDiv w:val="1"/>
      <w:marLeft w:val="0"/>
      <w:marRight w:val="0"/>
      <w:marTop w:val="0"/>
      <w:marBottom w:val="0"/>
      <w:divBdr>
        <w:top w:val="none" w:sz="0" w:space="0" w:color="auto"/>
        <w:left w:val="none" w:sz="0" w:space="0" w:color="auto"/>
        <w:bottom w:val="none" w:sz="0" w:space="0" w:color="auto"/>
        <w:right w:val="none" w:sz="0" w:space="0" w:color="auto"/>
      </w:divBdr>
    </w:div>
    <w:div w:id="2039967184">
      <w:bodyDiv w:val="1"/>
      <w:marLeft w:val="0"/>
      <w:marRight w:val="0"/>
      <w:marTop w:val="0"/>
      <w:marBottom w:val="0"/>
      <w:divBdr>
        <w:top w:val="none" w:sz="0" w:space="0" w:color="auto"/>
        <w:left w:val="none" w:sz="0" w:space="0" w:color="auto"/>
        <w:bottom w:val="none" w:sz="0" w:space="0" w:color="auto"/>
        <w:right w:val="none" w:sz="0" w:space="0" w:color="auto"/>
      </w:divBdr>
    </w:div>
    <w:div w:id="2072579729">
      <w:bodyDiv w:val="1"/>
      <w:marLeft w:val="0"/>
      <w:marRight w:val="0"/>
      <w:marTop w:val="0"/>
      <w:marBottom w:val="0"/>
      <w:divBdr>
        <w:top w:val="none" w:sz="0" w:space="0" w:color="auto"/>
        <w:left w:val="none" w:sz="0" w:space="0" w:color="auto"/>
        <w:bottom w:val="none" w:sz="0" w:space="0" w:color="auto"/>
        <w:right w:val="none" w:sz="0" w:space="0" w:color="auto"/>
      </w:divBdr>
    </w:div>
    <w:div w:id="2088771735">
      <w:bodyDiv w:val="1"/>
      <w:marLeft w:val="0"/>
      <w:marRight w:val="0"/>
      <w:marTop w:val="0"/>
      <w:marBottom w:val="0"/>
      <w:divBdr>
        <w:top w:val="none" w:sz="0" w:space="0" w:color="auto"/>
        <w:left w:val="none" w:sz="0" w:space="0" w:color="auto"/>
        <w:bottom w:val="none" w:sz="0" w:space="0" w:color="auto"/>
        <w:right w:val="none" w:sz="0" w:space="0" w:color="auto"/>
      </w:divBdr>
    </w:div>
    <w:div w:id="2124301515">
      <w:bodyDiv w:val="1"/>
      <w:marLeft w:val="0"/>
      <w:marRight w:val="0"/>
      <w:marTop w:val="0"/>
      <w:marBottom w:val="0"/>
      <w:divBdr>
        <w:top w:val="none" w:sz="0" w:space="0" w:color="auto"/>
        <w:left w:val="none" w:sz="0" w:space="0" w:color="auto"/>
        <w:bottom w:val="none" w:sz="0" w:space="0" w:color="auto"/>
        <w:right w:val="none" w:sz="0" w:space="0" w:color="auto"/>
      </w:divBdr>
    </w:div>
    <w:div w:id="2141609723">
      <w:bodyDiv w:val="1"/>
      <w:marLeft w:val="0"/>
      <w:marRight w:val="0"/>
      <w:marTop w:val="0"/>
      <w:marBottom w:val="0"/>
      <w:divBdr>
        <w:top w:val="none" w:sz="0" w:space="0" w:color="auto"/>
        <w:left w:val="none" w:sz="0" w:space="0" w:color="auto"/>
        <w:bottom w:val="none" w:sz="0" w:space="0" w:color="auto"/>
        <w:right w:val="none" w:sz="0" w:space="0" w:color="auto"/>
      </w:divBdr>
    </w:div>
    <w:div w:id="214272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30"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nfferenssit\201101LA\11ac\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11</b:RefOrder>
  </b:Source>
</b:Sources>
</file>

<file path=customXml/itemProps1.xml><?xml version="1.0" encoding="utf-8"?>
<ds:datastoreItem xmlns:ds="http://schemas.openxmlformats.org/officeDocument/2006/customXml" ds:itemID="{177831E3-F5AD-4311-92FE-4E2EDA247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148</TotalTime>
  <Pages>7</Pages>
  <Words>1347</Words>
  <Characters>7680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doc.: IEEE 802.11-11/xxxxr0</vt:lpstr>
    </vt:vector>
  </TitlesOfParts>
  <Company>Nokia Corporation</Company>
  <LinksUpToDate>false</LinksUpToDate>
  <CharactersWithSpaces>9009</CharactersWithSpaces>
  <SharedDoc>false</SharedDoc>
  <HLinks>
    <vt:vector size="18" baseType="variant">
      <vt:variant>
        <vt:i4>393260</vt:i4>
      </vt:variant>
      <vt:variant>
        <vt:i4>6</vt:i4>
      </vt:variant>
      <vt:variant>
        <vt:i4>0</vt:i4>
      </vt:variant>
      <vt:variant>
        <vt:i4>5</vt:i4>
      </vt:variant>
      <vt:variant>
        <vt:lpwstr>mailto:hongyuan@marvell.com</vt:lpwstr>
      </vt:variant>
      <vt:variant>
        <vt:lpwstr/>
      </vt:variant>
      <vt:variant>
        <vt:i4>6422598</vt:i4>
      </vt:variant>
      <vt:variant>
        <vt:i4>3</vt:i4>
      </vt:variant>
      <vt:variant>
        <vt:i4>0</vt:i4>
      </vt:variant>
      <vt:variant>
        <vt:i4>5</vt:i4>
      </vt:variant>
      <vt:variant>
        <vt:lpwstr>mailto:ruicao@marvell.com</vt:lpwstr>
      </vt:variant>
      <vt:variant>
        <vt:lpwstr/>
      </vt:variant>
      <vt:variant>
        <vt:i4>6750275</vt:i4>
      </vt:variant>
      <vt:variant>
        <vt:i4>0</vt:i4>
      </vt:variant>
      <vt:variant>
        <vt:i4>0</vt:i4>
      </vt:variant>
      <vt:variant>
        <vt:i4>5</vt:i4>
      </vt:variant>
      <vt:variant>
        <vt:lpwstr>mailto:yzhang@marvell.com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802.11-11/xxxxr0</dc:title>
  <dc:subject>Submission</dc:subject>
  <dc:creator>Mingguang Xu</dc:creator>
  <cp:keywords>Jan. 2014</cp:keywords>
  <dc:description>Mingguang Xu, Marvell Semiconductor</dc:description>
  <cp:lastModifiedBy>Wook Bong Lee</cp:lastModifiedBy>
  <cp:revision>12</cp:revision>
  <cp:lastPrinted>2013-12-02T17:26:00Z</cp:lastPrinted>
  <dcterms:created xsi:type="dcterms:W3CDTF">2021-07-20T17:32:00Z</dcterms:created>
  <dcterms:modified xsi:type="dcterms:W3CDTF">2021-07-21T18:29:00Z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NSCPROP_SA">
    <vt:lpwstr>C:\Work_TianyuWu\IEEE standards and SIGs\11ax\Comments\11-17-1731-03-00ax-phy-cid-11895-resolution.docx</vt:lpwstr>
  </property>
</Properties>
</file>