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B5DC75" w14:textId="070B055B" w:rsidR="00CA09B2" w:rsidRPr="00E13124" w:rsidRDefault="00CA09B2">
      <w:pPr>
        <w:pStyle w:val="T1"/>
        <w:pBdr>
          <w:bottom w:val="single" w:sz="6" w:space="0" w:color="auto"/>
        </w:pBdr>
        <w:spacing w:after="240"/>
        <w:rPr>
          <w:sz w:val="20"/>
        </w:rPr>
      </w:pPr>
      <w:r w:rsidRPr="00E13124">
        <w:rPr>
          <w:sz w:val="20"/>
        </w:rPr>
        <w:t>IEEE P802.11</w:t>
      </w:r>
      <w:r w:rsidRPr="00E13124">
        <w:rPr>
          <w:sz w:val="20"/>
        </w:rPr>
        <w:br/>
        <w:t>Wirel</w:t>
      </w:r>
      <w:r w:rsidR="006224C2" w:rsidRPr="00E13124">
        <w:rPr>
          <w:sz w:val="20"/>
        </w:rPr>
        <w:t>ess</w:t>
      </w:r>
      <w:r w:rsidRPr="00E13124">
        <w:rPr>
          <w:sz w:val="20"/>
        </w:rPr>
        <w:t xml:space="preserve"> LANs</w:t>
      </w:r>
    </w:p>
    <w:p w14:paraId="1E857B1F" w14:textId="77777777" w:rsidR="00750876" w:rsidRDefault="00750876">
      <w:pPr>
        <w:pStyle w:val="T1"/>
        <w:spacing w:after="120"/>
        <w:rPr>
          <w:sz w:val="16"/>
        </w:rPr>
      </w:pP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440"/>
        <w:gridCol w:w="2610"/>
        <w:gridCol w:w="1620"/>
        <w:gridCol w:w="2358"/>
      </w:tblGrid>
      <w:tr w:rsidR="00750876" w:rsidRPr="00183F4C" w14:paraId="4ADDB26F" w14:textId="77777777" w:rsidTr="00B22550">
        <w:trPr>
          <w:trHeight w:val="485"/>
          <w:jc w:val="center"/>
        </w:trPr>
        <w:tc>
          <w:tcPr>
            <w:tcW w:w="9576" w:type="dxa"/>
            <w:gridSpan w:val="5"/>
            <w:vAlign w:val="center"/>
          </w:tcPr>
          <w:p w14:paraId="01D105F1" w14:textId="6E5D50F0" w:rsidR="00750876" w:rsidRPr="00183F4C" w:rsidRDefault="00E41F77" w:rsidP="007E5DE0">
            <w:pPr>
              <w:pStyle w:val="T2"/>
            </w:pPr>
            <w:r>
              <w:rPr>
                <w:rFonts w:hint="eastAsia"/>
                <w:lang w:eastAsia="zh-CN"/>
              </w:rPr>
              <w:t>CR</w:t>
            </w:r>
            <w:r w:rsidR="001E6226">
              <w:rPr>
                <w:lang w:eastAsia="ko-KR"/>
              </w:rPr>
              <w:t xml:space="preserve"> </w:t>
            </w:r>
            <w:r w:rsidR="007E5DE0">
              <w:rPr>
                <w:lang w:eastAsia="ko-KR"/>
              </w:rPr>
              <w:t xml:space="preserve">for </w:t>
            </w:r>
            <w:r w:rsidR="00BD6893">
              <w:rPr>
                <w:lang w:eastAsia="ko-KR"/>
              </w:rPr>
              <w:t xml:space="preserve">35.3.15.4: Capability </w:t>
            </w:r>
            <w:proofErr w:type="spellStart"/>
            <w:r w:rsidR="00BD6893">
              <w:rPr>
                <w:lang w:eastAsia="ko-KR"/>
              </w:rPr>
              <w:t>Signaling</w:t>
            </w:r>
            <w:proofErr w:type="spellEnd"/>
          </w:p>
        </w:tc>
      </w:tr>
      <w:tr w:rsidR="00750876" w:rsidRPr="00183F4C" w14:paraId="1AED9C6E" w14:textId="77777777" w:rsidTr="00B22550">
        <w:trPr>
          <w:trHeight w:val="359"/>
          <w:jc w:val="center"/>
        </w:trPr>
        <w:tc>
          <w:tcPr>
            <w:tcW w:w="9576" w:type="dxa"/>
            <w:gridSpan w:val="5"/>
            <w:vAlign w:val="center"/>
          </w:tcPr>
          <w:p w14:paraId="36133BE5" w14:textId="0BB279D9" w:rsidR="00750876" w:rsidRPr="00183F4C" w:rsidRDefault="00750876" w:rsidP="00E41F77">
            <w:pPr>
              <w:pStyle w:val="T2"/>
              <w:ind w:left="0"/>
              <w:rPr>
                <w:b w:val="0"/>
                <w:sz w:val="20"/>
              </w:rPr>
            </w:pPr>
            <w:r w:rsidRPr="00183F4C">
              <w:rPr>
                <w:sz w:val="20"/>
              </w:rPr>
              <w:t>Date:</w:t>
            </w:r>
            <w:r w:rsidRPr="00183F4C">
              <w:rPr>
                <w:b w:val="0"/>
                <w:sz w:val="20"/>
              </w:rPr>
              <w:t xml:space="preserve">  20</w:t>
            </w:r>
            <w:r>
              <w:rPr>
                <w:b w:val="0"/>
                <w:sz w:val="20"/>
              </w:rPr>
              <w:t>21</w:t>
            </w:r>
            <w:r w:rsidRPr="00183F4C">
              <w:rPr>
                <w:b w:val="0"/>
                <w:sz w:val="20"/>
              </w:rPr>
              <w:t>-</w:t>
            </w:r>
            <w:r>
              <w:rPr>
                <w:b w:val="0"/>
                <w:sz w:val="20"/>
                <w:lang w:eastAsia="ko-KR"/>
              </w:rPr>
              <w:t>0</w:t>
            </w:r>
            <w:r w:rsidR="00E41F77">
              <w:rPr>
                <w:b w:val="0"/>
                <w:sz w:val="20"/>
                <w:lang w:eastAsia="ko-KR"/>
              </w:rPr>
              <w:t>7</w:t>
            </w:r>
            <w:r>
              <w:rPr>
                <w:rFonts w:hint="eastAsia"/>
                <w:b w:val="0"/>
                <w:sz w:val="20"/>
                <w:lang w:eastAsia="ko-KR"/>
              </w:rPr>
              <w:t>-</w:t>
            </w:r>
            <w:r w:rsidR="001E6226">
              <w:rPr>
                <w:b w:val="0"/>
                <w:sz w:val="20"/>
                <w:lang w:eastAsia="ko-KR"/>
              </w:rPr>
              <w:t>0</w:t>
            </w:r>
            <w:r w:rsidR="00E41F77">
              <w:rPr>
                <w:b w:val="0"/>
                <w:sz w:val="20"/>
                <w:lang w:eastAsia="ko-KR"/>
              </w:rPr>
              <w:t>6</w:t>
            </w:r>
          </w:p>
        </w:tc>
      </w:tr>
      <w:tr w:rsidR="00750876" w:rsidRPr="00183F4C" w14:paraId="41DFA1A8" w14:textId="77777777" w:rsidTr="00B22550">
        <w:trPr>
          <w:cantSplit/>
          <w:jc w:val="center"/>
        </w:trPr>
        <w:tc>
          <w:tcPr>
            <w:tcW w:w="9576" w:type="dxa"/>
            <w:gridSpan w:val="5"/>
            <w:vAlign w:val="center"/>
          </w:tcPr>
          <w:p w14:paraId="2896F271" w14:textId="77777777" w:rsidR="00750876" w:rsidRPr="00183F4C" w:rsidRDefault="00750876" w:rsidP="00B22550">
            <w:pPr>
              <w:pStyle w:val="T2"/>
              <w:spacing w:after="0"/>
              <w:ind w:left="0" w:right="0"/>
              <w:jc w:val="left"/>
              <w:rPr>
                <w:sz w:val="20"/>
              </w:rPr>
            </w:pPr>
            <w:r w:rsidRPr="00183F4C">
              <w:rPr>
                <w:sz w:val="20"/>
              </w:rPr>
              <w:t>Author(s):</w:t>
            </w:r>
          </w:p>
        </w:tc>
      </w:tr>
      <w:tr w:rsidR="00750876" w:rsidRPr="00183F4C" w14:paraId="67D41CFC" w14:textId="77777777" w:rsidTr="00B22550">
        <w:trPr>
          <w:jc w:val="center"/>
        </w:trPr>
        <w:tc>
          <w:tcPr>
            <w:tcW w:w="1548" w:type="dxa"/>
            <w:vAlign w:val="center"/>
          </w:tcPr>
          <w:p w14:paraId="3B49843F" w14:textId="77777777" w:rsidR="00750876" w:rsidRPr="00183F4C" w:rsidRDefault="00750876" w:rsidP="00B22550">
            <w:pPr>
              <w:pStyle w:val="T2"/>
              <w:spacing w:after="0"/>
              <w:ind w:left="0" w:right="0"/>
              <w:jc w:val="left"/>
              <w:rPr>
                <w:sz w:val="20"/>
              </w:rPr>
            </w:pPr>
            <w:r w:rsidRPr="00183F4C">
              <w:rPr>
                <w:sz w:val="20"/>
              </w:rPr>
              <w:t>Name</w:t>
            </w:r>
          </w:p>
        </w:tc>
        <w:tc>
          <w:tcPr>
            <w:tcW w:w="1440" w:type="dxa"/>
            <w:vAlign w:val="center"/>
          </w:tcPr>
          <w:p w14:paraId="0E63330A" w14:textId="77777777" w:rsidR="00750876" w:rsidRPr="00183F4C" w:rsidRDefault="00750876" w:rsidP="00B22550">
            <w:pPr>
              <w:pStyle w:val="T2"/>
              <w:spacing w:after="0"/>
              <w:ind w:left="0" w:right="0"/>
              <w:jc w:val="left"/>
              <w:rPr>
                <w:sz w:val="20"/>
              </w:rPr>
            </w:pPr>
            <w:r w:rsidRPr="00183F4C">
              <w:rPr>
                <w:sz w:val="20"/>
              </w:rPr>
              <w:t>Affiliation</w:t>
            </w:r>
          </w:p>
        </w:tc>
        <w:tc>
          <w:tcPr>
            <w:tcW w:w="2610" w:type="dxa"/>
            <w:vAlign w:val="center"/>
          </w:tcPr>
          <w:p w14:paraId="0EA9CB6C" w14:textId="77777777" w:rsidR="00750876" w:rsidRPr="00183F4C" w:rsidRDefault="00750876" w:rsidP="00B22550">
            <w:pPr>
              <w:pStyle w:val="T2"/>
              <w:spacing w:after="0"/>
              <w:ind w:left="0" w:right="0"/>
              <w:jc w:val="left"/>
              <w:rPr>
                <w:sz w:val="20"/>
              </w:rPr>
            </w:pPr>
            <w:r w:rsidRPr="00183F4C">
              <w:rPr>
                <w:sz w:val="20"/>
              </w:rPr>
              <w:t>Address</w:t>
            </w:r>
          </w:p>
        </w:tc>
        <w:tc>
          <w:tcPr>
            <w:tcW w:w="1620" w:type="dxa"/>
            <w:vAlign w:val="center"/>
          </w:tcPr>
          <w:p w14:paraId="22ED97F9" w14:textId="77777777" w:rsidR="00750876" w:rsidRPr="00183F4C" w:rsidRDefault="00750876" w:rsidP="00B22550">
            <w:pPr>
              <w:pStyle w:val="T2"/>
              <w:spacing w:after="0"/>
              <w:ind w:left="0" w:right="0"/>
              <w:jc w:val="left"/>
              <w:rPr>
                <w:sz w:val="20"/>
              </w:rPr>
            </w:pPr>
            <w:r w:rsidRPr="00183F4C">
              <w:rPr>
                <w:sz w:val="20"/>
              </w:rPr>
              <w:t>Phone</w:t>
            </w:r>
          </w:p>
        </w:tc>
        <w:tc>
          <w:tcPr>
            <w:tcW w:w="2358" w:type="dxa"/>
            <w:vAlign w:val="center"/>
          </w:tcPr>
          <w:p w14:paraId="0FEBE59B" w14:textId="77777777" w:rsidR="00750876" w:rsidRPr="00183F4C" w:rsidRDefault="00750876" w:rsidP="00B22550">
            <w:pPr>
              <w:pStyle w:val="T2"/>
              <w:spacing w:after="0"/>
              <w:ind w:left="0" w:right="0"/>
              <w:jc w:val="left"/>
              <w:rPr>
                <w:sz w:val="20"/>
              </w:rPr>
            </w:pPr>
            <w:r w:rsidRPr="00183F4C">
              <w:rPr>
                <w:sz w:val="20"/>
              </w:rPr>
              <w:t>email</w:t>
            </w:r>
          </w:p>
        </w:tc>
      </w:tr>
      <w:tr w:rsidR="00750876" w:rsidRPr="0043198B" w14:paraId="4908562B" w14:textId="77777777" w:rsidTr="00B22550">
        <w:trPr>
          <w:trHeight w:val="359"/>
          <w:jc w:val="center"/>
        </w:trPr>
        <w:tc>
          <w:tcPr>
            <w:tcW w:w="1548" w:type="dxa"/>
            <w:vAlign w:val="center"/>
          </w:tcPr>
          <w:p w14:paraId="4F68D9CB" w14:textId="77777777" w:rsidR="00750876" w:rsidRPr="00183F4C" w:rsidRDefault="00750876" w:rsidP="00B22550">
            <w:pPr>
              <w:pStyle w:val="T2"/>
              <w:spacing w:after="0"/>
              <w:ind w:left="0" w:right="0"/>
              <w:jc w:val="left"/>
              <w:rPr>
                <w:b w:val="0"/>
                <w:sz w:val="18"/>
                <w:szCs w:val="18"/>
                <w:lang w:eastAsia="ko-KR"/>
              </w:rPr>
            </w:pPr>
            <w:proofErr w:type="spellStart"/>
            <w:r>
              <w:rPr>
                <w:b w:val="0"/>
                <w:sz w:val="18"/>
                <w:szCs w:val="18"/>
                <w:lang w:eastAsia="ko-KR"/>
              </w:rPr>
              <w:t>Yunbo</w:t>
            </w:r>
            <w:proofErr w:type="spellEnd"/>
            <w:r>
              <w:rPr>
                <w:b w:val="0"/>
                <w:sz w:val="18"/>
                <w:szCs w:val="18"/>
                <w:lang w:eastAsia="ko-KR"/>
              </w:rPr>
              <w:t xml:space="preserve"> Li</w:t>
            </w:r>
          </w:p>
        </w:tc>
        <w:tc>
          <w:tcPr>
            <w:tcW w:w="1440" w:type="dxa"/>
            <w:vAlign w:val="center"/>
          </w:tcPr>
          <w:p w14:paraId="04783051" w14:textId="77777777" w:rsidR="00750876" w:rsidRPr="00183F4C" w:rsidRDefault="00750876" w:rsidP="00B22550">
            <w:pPr>
              <w:pStyle w:val="T2"/>
              <w:spacing w:after="0"/>
              <w:ind w:left="0" w:right="0"/>
              <w:jc w:val="left"/>
              <w:rPr>
                <w:b w:val="0"/>
                <w:sz w:val="18"/>
                <w:szCs w:val="18"/>
                <w:lang w:eastAsia="ko-KR"/>
              </w:rPr>
            </w:pPr>
            <w:r>
              <w:rPr>
                <w:b w:val="0"/>
                <w:sz w:val="18"/>
                <w:szCs w:val="18"/>
                <w:lang w:eastAsia="ko-KR"/>
              </w:rPr>
              <w:t>Huawei</w:t>
            </w:r>
          </w:p>
        </w:tc>
        <w:tc>
          <w:tcPr>
            <w:tcW w:w="2610" w:type="dxa"/>
            <w:vAlign w:val="center"/>
          </w:tcPr>
          <w:p w14:paraId="11E258AA" w14:textId="77777777" w:rsidR="00750876" w:rsidRPr="003F0DA2" w:rsidRDefault="00750876" w:rsidP="00B22550">
            <w:pPr>
              <w:pStyle w:val="T2"/>
              <w:spacing w:after="0"/>
              <w:ind w:left="0" w:right="0"/>
              <w:jc w:val="left"/>
              <w:rPr>
                <w:b w:val="0"/>
                <w:sz w:val="18"/>
                <w:szCs w:val="18"/>
                <w:lang w:eastAsia="ko-KR"/>
              </w:rPr>
            </w:pPr>
          </w:p>
        </w:tc>
        <w:tc>
          <w:tcPr>
            <w:tcW w:w="1620" w:type="dxa"/>
            <w:vAlign w:val="center"/>
          </w:tcPr>
          <w:p w14:paraId="33701EF1" w14:textId="77777777" w:rsidR="00750876" w:rsidRPr="003F0DA2" w:rsidRDefault="00750876" w:rsidP="00B22550">
            <w:pPr>
              <w:pStyle w:val="T2"/>
              <w:spacing w:after="0"/>
              <w:ind w:left="0" w:right="0"/>
              <w:jc w:val="left"/>
              <w:rPr>
                <w:b w:val="0"/>
                <w:sz w:val="18"/>
                <w:szCs w:val="18"/>
                <w:lang w:eastAsia="ko-KR"/>
              </w:rPr>
            </w:pPr>
          </w:p>
        </w:tc>
        <w:tc>
          <w:tcPr>
            <w:tcW w:w="2358" w:type="dxa"/>
            <w:vAlign w:val="center"/>
          </w:tcPr>
          <w:p w14:paraId="6F5FCB54" w14:textId="77777777" w:rsidR="00750876" w:rsidRPr="0043198B" w:rsidRDefault="00750876" w:rsidP="00B22550">
            <w:pPr>
              <w:pStyle w:val="T2"/>
              <w:spacing w:after="0"/>
              <w:ind w:left="0" w:right="0"/>
              <w:jc w:val="left"/>
              <w:rPr>
                <w:b w:val="0"/>
                <w:sz w:val="18"/>
                <w:szCs w:val="18"/>
                <w:lang w:eastAsia="zh-CN"/>
              </w:rPr>
            </w:pPr>
            <w:r>
              <w:rPr>
                <w:rFonts w:hint="eastAsia"/>
                <w:b w:val="0"/>
                <w:sz w:val="18"/>
                <w:szCs w:val="18"/>
                <w:lang w:eastAsia="zh-CN"/>
              </w:rPr>
              <w:t>l</w:t>
            </w:r>
            <w:r>
              <w:rPr>
                <w:b w:val="0"/>
                <w:sz w:val="18"/>
                <w:szCs w:val="18"/>
                <w:lang w:eastAsia="zh-CN"/>
              </w:rPr>
              <w:t>iyunbo@huawei.com</w:t>
            </w:r>
          </w:p>
        </w:tc>
      </w:tr>
      <w:tr w:rsidR="001E6226" w:rsidRPr="00B034CE" w14:paraId="550A14F0" w14:textId="77777777" w:rsidTr="00B22550">
        <w:trPr>
          <w:trHeight w:val="359"/>
          <w:jc w:val="center"/>
        </w:trPr>
        <w:tc>
          <w:tcPr>
            <w:tcW w:w="1548" w:type="dxa"/>
            <w:vAlign w:val="center"/>
          </w:tcPr>
          <w:p w14:paraId="5FDE84D0" w14:textId="1E60AFC9" w:rsidR="001E6226" w:rsidRPr="00B034CE" w:rsidRDefault="001E6226" w:rsidP="001E6226">
            <w:pPr>
              <w:pStyle w:val="T2"/>
              <w:spacing w:after="0"/>
              <w:ind w:left="0" w:right="0"/>
              <w:jc w:val="left"/>
              <w:rPr>
                <w:b w:val="0"/>
                <w:sz w:val="18"/>
                <w:szCs w:val="18"/>
                <w:lang w:eastAsia="ko-KR"/>
              </w:rPr>
            </w:pPr>
            <w:r>
              <w:rPr>
                <w:b w:val="0"/>
                <w:sz w:val="18"/>
                <w:szCs w:val="18"/>
                <w:lang w:eastAsia="zh-CN"/>
              </w:rPr>
              <w:t>Ming Gan</w:t>
            </w:r>
          </w:p>
        </w:tc>
        <w:tc>
          <w:tcPr>
            <w:tcW w:w="1440" w:type="dxa"/>
            <w:vAlign w:val="center"/>
          </w:tcPr>
          <w:p w14:paraId="769A0D8E" w14:textId="77777777" w:rsidR="001E6226" w:rsidRPr="00B034CE" w:rsidRDefault="001E6226" w:rsidP="001E6226">
            <w:pPr>
              <w:pStyle w:val="T2"/>
              <w:spacing w:after="0"/>
              <w:ind w:left="0" w:right="0"/>
              <w:jc w:val="left"/>
              <w:rPr>
                <w:b w:val="0"/>
                <w:sz w:val="18"/>
                <w:szCs w:val="18"/>
                <w:lang w:eastAsia="ko-KR"/>
              </w:rPr>
            </w:pPr>
          </w:p>
        </w:tc>
        <w:tc>
          <w:tcPr>
            <w:tcW w:w="2610" w:type="dxa"/>
            <w:vAlign w:val="center"/>
          </w:tcPr>
          <w:p w14:paraId="0F06F34E" w14:textId="77777777" w:rsidR="001E6226" w:rsidRPr="00B034CE" w:rsidRDefault="001E6226" w:rsidP="001E6226">
            <w:pPr>
              <w:pStyle w:val="T2"/>
              <w:spacing w:after="0"/>
              <w:ind w:left="0" w:right="0"/>
              <w:jc w:val="left"/>
              <w:rPr>
                <w:b w:val="0"/>
                <w:sz w:val="18"/>
                <w:szCs w:val="18"/>
                <w:lang w:eastAsia="ko-KR"/>
              </w:rPr>
            </w:pPr>
          </w:p>
        </w:tc>
        <w:tc>
          <w:tcPr>
            <w:tcW w:w="1620" w:type="dxa"/>
            <w:vAlign w:val="center"/>
          </w:tcPr>
          <w:p w14:paraId="18B0AE69" w14:textId="77777777" w:rsidR="001E6226" w:rsidRPr="00B034CE" w:rsidRDefault="001E6226" w:rsidP="001E6226">
            <w:pPr>
              <w:pStyle w:val="T2"/>
              <w:spacing w:after="0"/>
              <w:ind w:left="0" w:right="0"/>
              <w:jc w:val="left"/>
              <w:rPr>
                <w:b w:val="0"/>
                <w:sz w:val="18"/>
                <w:szCs w:val="18"/>
                <w:lang w:eastAsia="ko-KR"/>
              </w:rPr>
            </w:pPr>
          </w:p>
        </w:tc>
        <w:tc>
          <w:tcPr>
            <w:tcW w:w="2358" w:type="dxa"/>
            <w:vAlign w:val="center"/>
          </w:tcPr>
          <w:p w14:paraId="4D1FB907" w14:textId="77777777" w:rsidR="001E6226" w:rsidRPr="00B034CE" w:rsidRDefault="001E6226" w:rsidP="001E6226">
            <w:pPr>
              <w:pStyle w:val="T2"/>
              <w:spacing w:after="0"/>
              <w:ind w:left="0" w:right="0"/>
              <w:jc w:val="left"/>
              <w:rPr>
                <w:b w:val="0"/>
                <w:sz w:val="18"/>
                <w:szCs w:val="18"/>
                <w:lang w:eastAsia="ko-KR"/>
              </w:rPr>
            </w:pPr>
          </w:p>
        </w:tc>
      </w:tr>
      <w:tr w:rsidR="001E6226" w14:paraId="2C52D77A" w14:textId="77777777" w:rsidTr="00B22550">
        <w:trPr>
          <w:trHeight w:val="359"/>
          <w:jc w:val="center"/>
        </w:trPr>
        <w:tc>
          <w:tcPr>
            <w:tcW w:w="1548" w:type="dxa"/>
            <w:vAlign w:val="center"/>
          </w:tcPr>
          <w:p w14:paraId="7ED21B64" w14:textId="20E82B75" w:rsidR="001E6226" w:rsidRDefault="001E6226" w:rsidP="001E6226">
            <w:pPr>
              <w:pStyle w:val="T2"/>
              <w:spacing w:after="0"/>
              <w:ind w:left="0" w:right="0"/>
              <w:jc w:val="left"/>
              <w:rPr>
                <w:b w:val="0"/>
                <w:sz w:val="18"/>
                <w:szCs w:val="18"/>
                <w:lang w:eastAsia="ko-KR"/>
              </w:rPr>
            </w:pPr>
            <w:r>
              <w:rPr>
                <w:rFonts w:hint="eastAsia"/>
                <w:b w:val="0"/>
                <w:sz w:val="18"/>
                <w:szCs w:val="18"/>
                <w:lang w:eastAsia="zh-CN"/>
              </w:rPr>
              <w:t>Y</w:t>
            </w:r>
            <w:r>
              <w:rPr>
                <w:b w:val="0"/>
                <w:sz w:val="18"/>
                <w:szCs w:val="18"/>
                <w:lang w:eastAsia="zh-CN"/>
              </w:rPr>
              <w:t>uchen Guo</w:t>
            </w:r>
          </w:p>
        </w:tc>
        <w:tc>
          <w:tcPr>
            <w:tcW w:w="1440" w:type="dxa"/>
            <w:vAlign w:val="center"/>
          </w:tcPr>
          <w:p w14:paraId="5D71D438" w14:textId="77777777" w:rsidR="001E6226" w:rsidRDefault="001E6226" w:rsidP="001E6226">
            <w:pPr>
              <w:pStyle w:val="T2"/>
              <w:spacing w:after="0"/>
              <w:ind w:left="0" w:right="0"/>
              <w:jc w:val="left"/>
              <w:rPr>
                <w:b w:val="0"/>
                <w:sz w:val="18"/>
                <w:szCs w:val="18"/>
                <w:lang w:eastAsia="ko-KR"/>
              </w:rPr>
            </w:pPr>
          </w:p>
        </w:tc>
        <w:tc>
          <w:tcPr>
            <w:tcW w:w="2610" w:type="dxa"/>
            <w:vAlign w:val="center"/>
          </w:tcPr>
          <w:p w14:paraId="72E76326" w14:textId="77777777" w:rsidR="001E6226" w:rsidRPr="003F0DA2" w:rsidRDefault="001E6226" w:rsidP="001E6226">
            <w:pPr>
              <w:pStyle w:val="T2"/>
              <w:spacing w:after="0"/>
              <w:ind w:left="0" w:right="0"/>
              <w:jc w:val="left"/>
              <w:rPr>
                <w:b w:val="0"/>
                <w:sz w:val="18"/>
                <w:szCs w:val="18"/>
                <w:lang w:eastAsia="ko-KR"/>
              </w:rPr>
            </w:pPr>
          </w:p>
        </w:tc>
        <w:tc>
          <w:tcPr>
            <w:tcW w:w="1620" w:type="dxa"/>
            <w:vAlign w:val="center"/>
          </w:tcPr>
          <w:p w14:paraId="31D39DD8" w14:textId="77777777" w:rsidR="001E6226" w:rsidRPr="003F0DA2" w:rsidRDefault="001E6226" w:rsidP="001E6226">
            <w:pPr>
              <w:pStyle w:val="T2"/>
              <w:spacing w:after="0"/>
              <w:ind w:left="0" w:right="0"/>
              <w:jc w:val="left"/>
              <w:rPr>
                <w:b w:val="0"/>
                <w:sz w:val="18"/>
                <w:szCs w:val="18"/>
                <w:lang w:eastAsia="ko-KR"/>
              </w:rPr>
            </w:pPr>
          </w:p>
        </w:tc>
        <w:tc>
          <w:tcPr>
            <w:tcW w:w="2358" w:type="dxa"/>
            <w:vAlign w:val="center"/>
          </w:tcPr>
          <w:p w14:paraId="1E5B36D2" w14:textId="77777777" w:rsidR="001E6226" w:rsidRDefault="001E6226" w:rsidP="001E6226">
            <w:pPr>
              <w:pStyle w:val="T2"/>
              <w:spacing w:after="0"/>
              <w:ind w:left="0" w:right="0"/>
              <w:jc w:val="left"/>
              <w:rPr>
                <w:b w:val="0"/>
                <w:sz w:val="18"/>
                <w:szCs w:val="18"/>
                <w:lang w:eastAsia="ko-KR"/>
              </w:rPr>
            </w:pPr>
          </w:p>
        </w:tc>
      </w:tr>
      <w:tr w:rsidR="001E6226" w14:paraId="072375B5" w14:textId="77777777" w:rsidTr="00B22550">
        <w:trPr>
          <w:trHeight w:val="359"/>
          <w:jc w:val="center"/>
        </w:trPr>
        <w:tc>
          <w:tcPr>
            <w:tcW w:w="1548" w:type="dxa"/>
            <w:vAlign w:val="center"/>
          </w:tcPr>
          <w:p w14:paraId="01213E36" w14:textId="4800BDF0" w:rsidR="001E6226" w:rsidRDefault="001E6226" w:rsidP="001E6226">
            <w:pPr>
              <w:pStyle w:val="T2"/>
              <w:spacing w:after="0"/>
              <w:ind w:left="0" w:right="0"/>
              <w:jc w:val="left"/>
              <w:rPr>
                <w:b w:val="0"/>
                <w:sz w:val="18"/>
                <w:szCs w:val="18"/>
                <w:lang w:eastAsia="ko-KR"/>
              </w:rPr>
            </w:pPr>
            <w:proofErr w:type="spellStart"/>
            <w:r>
              <w:rPr>
                <w:rFonts w:hint="eastAsia"/>
                <w:b w:val="0"/>
                <w:sz w:val="18"/>
                <w:szCs w:val="18"/>
                <w:lang w:eastAsia="zh-CN"/>
              </w:rPr>
              <w:t>G</w:t>
            </w:r>
            <w:r>
              <w:rPr>
                <w:b w:val="0"/>
                <w:sz w:val="18"/>
                <w:szCs w:val="18"/>
                <w:lang w:eastAsia="zh-CN"/>
              </w:rPr>
              <w:t>uogang</w:t>
            </w:r>
            <w:proofErr w:type="spellEnd"/>
            <w:r>
              <w:rPr>
                <w:b w:val="0"/>
                <w:sz w:val="18"/>
                <w:szCs w:val="18"/>
                <w:lang w:eastAsia="zh-CN"/>
              </w:rPr>
              <w:t xml:space="preserve"> Huang</w:t>
            </w:r>
          </w:p>
        </w:tc>
        <w:tc>
          <w:tcPr>
            <w:tcW w:w="1440" w:type="dxa"/>
            <w:vAlign w:val="center"/>
          </w:tcPr>
          <w:p w14:paraId="735C5DC1" w14:textId="77777777" w:rsidR="001E6226" w:rsidRDefault="001E6226" w:rsidP="001E6226">
            <w:pPr>
              <w:pStyle w:val="T2"/>
              <w:spacing w:after="0"/>
              <w:ind w:left="0" w:right="0"/>
              <w:jc w:val="left"/>
              <w:rPr>
                <w:b w:val="0"/>
                <w:sz w:val="18"/>
                <w:szCs w:val="18"/>
                <w:lang w:eastAsia="ko-KR"/>
              </w:rPr>
            </w:pPr>
          </w:p>
        </w:tc>
        <w:tc>
          <w:tcPr>
            <w:tcW w:w="2610" w:type="dxa"/>
            <w:vAlign w:val="center"/>
          </w:tcPr>
          <w:p w14:paraId="3985A189" w14:textId="77777777" w:rsidR="001E6226" w:rsidRPr="003F0DA2" w:rsidRDefault="001E6226" w:rsidP="001E6226">
            <w:pPr>
              <w:pStyle w:val="T2"/>
              <w:spacing w:after="0"/>
              <w:ind w:left="0" w:right="0"/>
              <w:jc w:val="left"/>
              <w:rPr>
                <w:b w:val="0"/>
                <w:sz w:val="18"/>
                <w:szCs w:val="18"/>
                <w:lang w:eastAsia="ko-KR"/>
              </w:rPr>
            </w:pPr>
          </w:p>
        </w:tc>
        <w:tc>
          <w:tcPr>
            <w:tcW w:w="1620" w:type="dxa"/>
            <w:vAlign w:val="center"/>
          </w:tcPr>
          <w:p w14:paraId="5692E3DA" w14:textId="77777777" w:rsidR="001E6226" w:rsidRPr="003F0DA2" w:rsidRDefault="001E6226" w:rsidP="001E6226">
            <w:pPr>
              <w:pStyle w:val="T2"/>
              <w:spacing w:after="0"/>
              <w:ind w:left="0" w:right="0"/>
              <w:jc w:val="left"/>
              <w:rPr>
                <w:b w:val="0"/>
                <w:sz w:val="18"/>
                <w:szCs w:val="18"/>
                <w:lang w:eastAsia="ko-KR"/>
              </w:rPr>
            </w:pPr>
          </w:p>
        </w:tc>
        <w:tc>
          <w:tcPr>
            <w:tcW w:w="2358" w:type="dxa"/>
            <w:vAlign w:val="center"/>
          </w:tcPr>
          <w:p w14:paraId="5C3C0F4A" w14:textId="77777777" w:rsidR="001E6226" w:rsidRDefault="001E6226" w:rsidP="001E6226">
            <w:pPr>
              <w:pStyle w:val="T2"/>
              <w:spacing w:after="0"/>
              <w:ind w:left="0" w:right="0"/>
              <w:jc w:val="left"/>
              <w:rPr>
                <w:b w:val="0"/>
                <w:sz w:val="18"/>
                <w:szCs w:val="18"/>
                <w:lang w:eastAsia="ko-KR"/>
              </w:rPr>
            </w:pPr>
          </w:p>
        </w:tc>
      </w:tr>
      <w:tr w:rsidR="001E6226" w14:paraId="2F71F47A" w14:textId="77777777" w:rsidTr="00B22550">
        <w:trPr>
          <w:trHeight w:val="359"/>
          <w:jc w:val="center"/>
        </w:trPr>
        <w:tc>
          <w:tcPr>
            <w:tcW w:w="1548" w:type="dxa"/>
            <w:vAlign w:val="center"/>
          </w:tcPr>
          <w:p w14:paraId="766762D6" w14:textId="51D63140" w:rsidR="001E6226" w:rsidRPr="00A6770A" w:rsidRDefault="001E6226" w:rsidP="001E6226">
            <w:pPr>
              <w:pStyle w:val="T2"/>
              <w:spacing w:after="0"/>
              <w:ind w:left="0" w:right="0"/>
              <w:jc w:val="left"/>
              <w:rPr>
                <w:b w:val="0"/>
                <w:sz w:val="18"/>
                <w:szCs w:val="18"/>
                <w:lang w:eastAsia="ko-KR"/>
              </w:rPr>
            </w:pPr>
            <w:proofErr w:type="spellStart"/>
            <w:r>
              <w:rPr>
                <w:rFonts w:hint="eastAsia"/>
                <w:b w:val="0"/>
                <w:sz w:val="18"/>
                <w:szCs w:val="18"/>
                <w:lang w:eastAsia="zh-CN"/>
              </w:rPr>
              <w:t>Y</w:t>
            </w:r>
            <w:r>
              <w:rPr>
                <w:b w:val="0"/>
                <w:sz w:val="18"/>
                <w:szCs w:val="18"/>
                <w:lang w:eastAsia="zh-CN"/>
              </w:rPr>
              <w:t>iqing</w:t>
            </w:r>
            <w:proofErr w:type="spellEnd"/>
            <w:r>
              <w:rPr>
                <w:b w:val="0"/>
                <w:sz w:val="18"/>
                <w:szCs w:val="18"/>
                <w:lang w:eastAsia="zh-CN"/>
              </w:rPr>
              <w:t xml:space="preserve"> Li</w:t>
            </w:r>
          </w:p>
        </w:tc>
        <w:tc>
          <w:tcPr>
            <w:tcW w:w="1440" w:type="dxa"/>
            <w:vAlign w:val="center"/>
          </w:tcPr>
          <w:p w14:paraId="7747B3E2" w14:textId="77777777" w:rsidR="001E6226" w:rsidRDefault="001E6226" w:rsidP="001E6226">
            <w:pPr>
              <w:pStyle w:val="T2"/>
              <w:spacing w:after="0"/>
              <w:ind w:left="0" w:right="0"/>
              <w:jc w:val="left"/>
              <w:rPr>
                <w:b w:val="0"/>
                <w:sz w:val="18"/>
                <w:szCs w:val="18"/>
                <w:lang w:eastAsia="ko-KR"/>
              </w:rPr>
            </w:pPr>
          </w:p>
        </w:tc>
        <w:tc>
          <w:tcPr>
            <w:tcW w:w="2610" w:type="dxa"/>
            <w:vAlign w:val="center"/>
          </w:tcPr>
          <w:p w14:paraId="14CCE6F5" w14:textId="77777777" w:rsidR="001E6226" w:rsidRPr="003F0DA2" w:rsidRDefault="001E6226" w:rsidP="001E6226">
            <w:pPr>
              <w:pStyle w:val="T2"/>
              <w:spacing w:after="0"/>
              <w:ind w:left="0" w:right="0"/>
              <w:jc w:val="left"/>
              <w:rPr>
                <w:b w:val="0"/>
                <w:sz w:val="18"/>
                <w:szCs w:val="18"/>
                <w:lang w:eastAsia="ko-KR"/>
              </w:rPr>
            </w:pPr>
          </w:p>
        </w:tc>
        <w:tc>
          <w:tcPr>
            <w:tcW w:w="1620" w:type="dxa"/>
            <w:vAlign w:val="center"/>
          </w:tcPr>
          <w:p w14:paraId="13C4F03E" w14:textId="77777777" w:rsidR="001E6226" w:rsidRPr="003F0DA2" w:rsidRDefault="001E6226" w:rsidP="001E6226">
            <w:pPr>
              <w:pStyle w:val="T2"/>
              <w:spacing w:after="0"/>
              <w:ind w:left="0" w:right="0"/>
              <w:jc w:val="left"/>
              <w:rPr>
                <w:b w:val="0"/>
                <w:sz w:val="18"/>
                <w:szCs w:val="18"/>
                <w:lang w:eastAsia="ko-KR"/>
              </w:rPr>
            </w:pPr>
          </w:p>
        </w:tc>
        <w:tc>
          <w:tcPr>
            <w:tcW w:w="2358" w:type="dxa"/>
            <w:vAlign w:val="center"/>
          </w:tcPr>
          <w:p w14:paraId="05412696" w14:textId="77777777" w:rsidR="001E6226" w:rsidRDefault="001E6226" w:rsidP="001E6226">
            <w:pPr>
              <w:pStyle w:val="T2"/>
              <w:spacing w:after="0"/>
              <w:ind w:left="0" w:right="0"/>
              <w:jc w:val="left"/>
              <w:rPr>
                <w:b w:val="0"/>
                <w:sz w:val="18"/>
                <w:szCs w:val="18"/>
                <w:lang w:eastAsia="ko-KR"/>
              </w:rPr>
            </w:pPr>
          </w:p>
        </w:tc>
      </w:tr>
      <w:tr w:rsidR="001E6226" w14:paraId="5E6B1404" w14:textId="77777777" w:rsidTr="00B22550">
        <w:trPr>
          <w:trHeight w:val="359"/>
          <w:jc w:val="center"/>
        </w:trPr>
        <w:tc>
          <w:tcPr>
            <w:tcW w:w="1548" w:type="dxa"/>
            <w:vAlign w:val="center"/>
          </w:tcPr>
          <w:p w14:paraId="41BCB7B3" w14:textId="3876941E" w:rsidR="001E6226" w:rsidRPr="00A6770A" w:rsidRDefault="001E6226" w:rsidP="001E6226">
            <w:pPr>
              <w:pStyle w:val="T2"/>
              <w:spacing w:after="0"/>
              <w:ind w:left="0" w:right="0"/>
              <w:jc w:val="left"/>
              <w:rPr>
                <w:b w:val="0"/>
                <w:sz w:val="18"/>
                <w:szCs w:val="18"/>
                <w:lang w:eastAsia="zh-CN"/>
              </w:rPr>
            </w:pPr>
            <w:r>
              <w:rPr>
                <w:rFonts w:hint="eastAsia"/>
                <w:b w:val="0"/>
                <w:sz w:val="18"/>
                <w:szCs w:val="18"/>
                <w:lang w:eastAsia="zh-CN"/>
              </w:rPr>
              <w:t>Z</w:t>
            </w:r>
            <w:r>
              <w:rPr>
                <w:b w:val="0"/>
                <w:sz w:val="18"/>
                <w:szCs w:val="18"/>
                <w:lang w:eastAsia="zh-CN"/>
              </w:rPr>
              <w:t>henguo Du</w:t>
            </w:r>
          </w:p>
        </w:tc>
        <w:tc>
          <w:tcPr>
            <w:tcW w:w="1440" w:type="dxa"/>
            <w:vAlign w:val="center"/>
          </w:tcPr>
          <w:p w14:paraId="7FE01D86" w14:textId="77777777" w:rsidR="001E6226" w:rsidRDefault="001E6226" w:rsidP="001E6226">
            <w:pPr>
              <w:pStyle w:val="T2"/>
              <w:spacing w:after="0"/>
              <w:ind w:left="0" w:right="0"/>
              <w:jc w:val="left"/>
              <w:rPr>
                <w:b w:val="0"/>
                <w:sz w:val="18"/>
                <w:szCs w:val="18"/>
                <w:lang w:eastAsia="ko-KR"/>
              </w:rPr>
            </w:pPr>
          </w:p>
        </w:tc>
        <w:tc>
          <w:tcPr>
            <w:tcW w:w="2610" w:type="dxa"/>
            <w:vAlign w:val="center"/>
          </w:tcPr>
          <w:p w14:paraId="53D9932B" w14:textId="77777777" w:rsidR="001E6226" w:rsidRPr="003F0DA2" w:rsidRDefault="001E6226" w:rsidP="001E6226">
            <w:pPr>
              <w:pStyle w:val="T2"/>
              <w:spacing w:after="0"/>
              <w:ind w:left="0" w:right="0"/>
              <w:jc w:val="left"/>
              <w:rPr>
                <w:b w:val="0"/>
                <w:sz w:val="18"/>
                <w:szCs w:val="18"/>
                <w:lang w:eastAsia="ko-KR"/>
              </w:rPr>
            </w:pPr>
          </w:p>
        </w:tc>
        <w:tc>
          <w:tcPr>
            <w:tcW w:w="1620" w:type="dxa"/>
            <w:vAlign w:val="center"/>
          </w:tcPr>
          <w:p w14:paraId="5CEFAB44" w14:textId="77777777" w:rsidR="001E6226" w:rsidRPr="003F0DA2" w:rsidRDefault="001E6226" w:rsidP="001E6226">
            <w:pPr>
              <w:pStyle w:val="T2"/>
              <w:spacing w:after="0"/>
              <w:ind w:left="0" w:right="0"/>
              <w:jc w:val="left"/>
              <w:rPr>
                <w:b w:val="0"/>
                <w:sz w:val="18"/>
                <w:szCs w:val="18"/>
                <w:lang w:eastAsia="ko-KR"/>
              </w:rPr>
            </w:pPr>
          </w:p>
        </w:tc>
        <w:tc>
          <w:tcPr>
            <w:tcW w:w="2358" w:type="dxa"/>
            <w:vAlign w:val="center"/>
          </w:tcPr>
          <w:p w14:paraId="718A36F4" w14:textId="77777777" w:rsidR="001E6226" w:rsidRDefault="001E6226" w:rsidP="001E6226">
            <w:pPr>
              <w:pStyle w:val="T2"/>
              <w:spacing w:after="0"/>
              <w:ind w:left="0" w:right="0"/>
              <w:jc w:val="left"/>
              <w:rPr>
                <w:b w:val="0"/>
                <w:sz w:val="18"/>
                <w:szCs w:val="18"/>
                <w:lang w:eastAsia="ko-KR"/>
              </w:rPr>
            </w:pPr>
          </w:p>
        </w:tc>
      </w:tr>
      <w:tr w:rsidR="001E6226" w14:paraId="19F966B2" w14:textId="77777777" w:rsidTr="00B22550">
        <w:trPr>
          <w:trHeight w:val="359"/>
          <w:jc w:val="center"/>
        </w:trPr>
        <w:tc>
          <w:tcPr>
            <w:tcW w:w="1548" w:type="dxa"/>
            <w:vAlign w:val="center"/>
          </w:tcPr>
          <w:p w14:paraId="4CEBD484" w14:textId="4C40FA3C" w:rsidR="001E6226" w:rsidRPr="00A6770A" w:rsidRDefault="001E6226" w:rsidP="001E6226">
            <w:pPr>
              <w:pStyle w:val="T2"/>
              <w:spacing w:after="0"/>
              <w:ind w:left="0" w:right="0"/>
              <w:jc w:val="left"/>
              <w:rPr>
                <w:b w:val="0"/>
                <w:sz w:val="18"/>
                <w:szCs w:val="18"/>
                <w:lang w:eastAsia="ko-KR"/>
              </w:rPr>
            </w:pPr>
            <w:r>
              <w:rPr>
                <w:rFonts w:hint="eastAsia"/>
                <w:b w:val="0"/>
                <w:sz w:val="18"/>
                <w:szCs w:val="18"/>
                <w:lang w:eastAsia="zh-CN"/>
              </w:rPr>
              <w:t>R</w:t>
            </w:r>
            <w:r>
              <w:rPr>
                <w:b w:val="0"/>
                <w:sz w:val="18"/>
                <w:szCs w:val="18"/>
                <w:lang w:eastAsia="zh-CN"/>
              </w:rPr>
              <w:t>ob Sun</w:t>
            </w:r>
          </w:p>
        </w:tc>
        <w:tc>
          <w:tcPr>
            <w:tcW w:w="1440" w:type="dxa"/>
            <w:vAlign w:val="center"/>
          </w:tcPr>
          <w:p w14:paraId="0E44977C" w14:textId="77777777" w:rsidR="001E6226" w:rsidRDefault="001E6226" w:rsidP="001E6226">
            <w:pPr>
              <w:pStyle w:val="T2"/>
              <w:spacing w:after="0"/>
              <w:ind w:left="0" w:right="0"/>
              <w:jc w:val="left"/>
              <w:rPr>
                <w:b w:val="0"/>
                <w:sz w:val="18"/>
                <w:szCs w:val="18"/>
                <w:lang w:eastAsia="ko-KR"/>
              </w:rPr>
            </w:pPr>
          </w:p>
        </w:tc>
        <w:tc>
          <w:tcPr>
            <w:tcW w:w="2610" w:type="dxa"/>
            <w:vAlign w:val="center"/>
          </w:tcPr>
          <w:p w14:paraId="7874271E" w14:textId="77777777" w:rsidR="001E6226" w:rsidRPr="003F0DA2" w:rsidRDefault="001E6226" w:rsidP="001E6226">
            <w:pPr>
              <w:pStyle w:val="T2"/>
              <w:spacing w:after="0"/>
              <w:ind w:left="0" w:right="0"/>
              <w:jc w:val="left"/>
              <w:rPr>
                <w:b w:val="0"/>
                <w:sz w:val="18"/>
                <w:szCs w:val="18"/>
                <w:lang w:eastAsia="ko-KR"/>
              </w:rPr>
            </w:pPr>
          </w:p>
        </w:tc>
        <w:tc>
          <w:tcPr>
            <w:tcW w:w="1620" w:type="dxa"/>
            <w:vAlign w:val="center"/>
          </w:tcPr>
          <w:p w14:paraId="1B0D9725" w14:textId="77777777" w:rsidR="001E6226" w:rsidRPr="003F0DA2" w:rsidRDefault="001E6226" w:rsidP="001E6226">
            <w:pPr>
              <w:pStyle w:val="T2"/>
              <w:spacing w:after="0"/>
              <w:ind w:left="0" w:right="0"/>
              <w:jc w:val="left"/>
              <w:rPr>
                <w:b w:val="0"/>
                <w:sz w:val="18"/>
                <w:szCs w:val="18"/>
                <w:lang w:eastAsia="ko-KR"/>
              </w:rPr>
            </w:pPr>
          </w:p>
        </w:tc>
        <w:tc>
          <w:tcPr>
            <w:tcW w:w="2358" w:type="dxa"/>
            <w:vAlign w:val="center"/>
          </w:tcPr>
          <w:p w14:paraId="736C39FC" w14:textId="77777777" w:rsidR="001E6226" w:rsidRDefault="001E6226" w:rsidP="001E6226">
            <w:pPr>
              <w:pStyle w:val="T2"/>
              <w:spacing w:after="0"/>
              <w:ind w:left="0" w:right="0"/>
              <w:jc w:val="left"/>
              <w:rPr>
                <w:b w:val="0"/>
                <w:sz w:val="18"/>
                <w:szCs w:val="18"/>
                <w:lang w:eastAsia="ko-KR"/>
              </w:rPr>
            </w:pPr>
          </w:p>
        </w:tc>
      </w:tr>
      <w:tr w:rsidR="00D60F24" w14:paraId="4395DD7A" w14:textId="77777777" w:rsidTr="00B22550">
        <w:trPr>
          <w:trHeight w:val="359"/>
          <w:jc w:val="center"/>
        </w:trPr>
        <w:tc>
          <w:tcPr>
            <w:tcW w:w="1548" w:type="dxa"/>
            <w:vAlign w:val="center"/>
          </w:tcPr>
          <w:p w14:paraId="0FE56EBE" w14:textId="785F8FC1" w:rsidR="00D60F24" w:rsidRPr="00AA787C" w:rsidRDefault="00D60F24" w:rsidP="00D60F24">
            <w:pPr>
              <w:pStyle w:val="T2"/>
              <w:spacing w:after="0"/>
              <w:ind w:left="0" w:right="0"/>
              <w:jc w:val="left"/>
              <w:rPr>
                <w:b w:val="0"/>
                <w:sz w:val="18"/>
                <w:szCs w:val="18"/>
                <w:lang w:eastAsia="zh-CN"/>
              </w:rPr>
            </w:pPr>
            <w:r w:rsidRPr="004241BF">
              <w:rPr>
                <w:b w:val="0"/>
                <w:sz w:val="18"/>
                <w:szCs w:val="18"/>
                <w:lang w:eastAsia="zh-CN"/>
              </w:rPr>
              <w:t>Stephen McCann</w:t>
            </w:r>
          </w:p>
        </w:tc>
        <w:tc>
          <w:tcPr>
            <w:tcW w:w="1440" w:type="dxa"/>
            <w:vAlign w:val="center"/>
          </w:tcPr>
          <w:p w14:paraId="6FD62BB6" w14:textId="77777777" w:rsidR="00D60F24" w:rsidRDefault="00D60F24" w:rsidP="00D60F24">
            <w:pPr>
              <w:pStyle w:val="T2"/>
              <w:spacing w:after="0"/>
              <w:ind w:left="0" w:right="0"/>
              <w:jc w:val="left"/>
              <w:rPr>
                <w:b w:val="0"/>
                <w:sz w:val="18"/>
                <w:szCs w:val="18"/>
                <w:lang w:eastAsia="ko-KR"/>
              </w:rPr>
            </w:pPr>
          </w:p>
        </w:tc>
        <w:tc>
          <w:tcPr>
            <w:tcW w:w="2610" w:type="dxa"/>
            <w:vAlign w:val="center"/>
          </w:tcPr>
          <w:p w14:paraId="0657EA45" w14:textId="77777777" w:rsidR="00D60F24" w:rsidRPr="003F0DA2" w:rsidRDefault="00D60F24" w:rsidP="00D60F24">
            <w:pPr>
              <w:pStyle w:val="T2"/>
              <w:spacing w:after="0"/>
              <w:ind w:left="0" w:right="0"/>
              <w:jc w:val="left"/>
              <w:rPr>
                <w:b w:val="0"/>
                <w:sz w:val="18"/>
                <w:szCs w:val="18"/>
                <w:lang w:eastAsia="ko-KR"/>
              </w:rPr>
            </w:pPr>
          </w:p>
        </w:tc>
        <w:tc>
          <w:tcPr>
            <w:tcW w:w="1620" w:type="dxa"/>
            <w:vAlign w:val="center"/>
          </w:tcPr>
          <w:p w14:paraId="75C303FF" w14:textId="77777777" w:rsidR="00D60F24" w:rsidRPr="003F0DA2" w:rsidRDefault="00D60F24" w:rsidP="00D60F24">
            <w:pPr>
              <w:pStyle w:val="T2"/>
              <w:spacing w:after="0"/>
              <w:ind w:left="0" w:right="0"/>
              <w:jc w:val="left"/>
              <w:rPr>
                <w:b w:val="0"/>
                <w:sz w:val="18"/>
                <w:szCs w:val="18"/>
                <w:lang w:eastAsia="ko-KR"/>
              </w:rPr>
            </w:pPr>
          </w:p>
        </w:tc>
        <w:tc>
          <w:tcPr>
            <w:tcW w:w="2358" w:type="dxa"/>
            <w:vAlign w:val="center"/>
          </w:tcPr>
          <w:p w14:paraId="557D50E9" w14:textId="77777777" w:rsidR="00D60F24" w:rsidRDefault="00D60F24" w:rsidP="00D60F24">
            <w:pPr>
              <w:pStyle w:val="T2"/>
              <w:spacing w:after="0"/>
              <w:ind w:left="0" w:right="0"/>
              <w:jc w:val="left"/>
              <w:rPr>
                <w:b w:val="0"/>
                <w:sz w:val="18"/>
                <w:szCs w:val="18"/>
                <w:lang w:eastAsia="ko-KR"/>
              </w:rPr>
            </w:pPr>
          </w:p>
        </w:tc>
      </w:tr>
      <w:tr w:rsidR="00D60F24" w14:paraId="683F9AE3" w14:textId="77777777" w:rsidTr="00B22550">
        <w:trPr>
          <w:trHeight w:val="359"/>
          <w:jc w:val="center"/>
        </w:trPr>
        <w:tc>
          <w:tcPr>
            <w:tcW w:w="1548" w:type="dxa"/>
            <w:vAlign w:val="center"/>
          </w:tcPr>
          <w:p w14:paraId="675E5B33" w14:textId="051ACA1D" w:rsidR="00D60F24" w:rsidRPr="00A6770A" w:rsidRDefault="00D60F24" w:rsidP="00D60F24">
            <w:pPr>
              <w:pStyle w:val="T2"/>
              <w:spacing w:after="0"/>
              <w:ind w:left="0" w:right="0"/>
              <w:jc w:val="left"/>
              <w:rPr>
                <w:b w:val="0"/>
                <w:sz w:val="18"/>
                <w:szCs w:val="18"/>
                <w:lang w:eastAsia="zh-CN"/>
              </w:rPr>
            </w:pPr>
            <w:r w:rsidRPr="004241BF">
              <w:rPr>
                <w:b w:val="0"/>
                <w:sz w:val="18"/>
                <w:szCs w:val="18"/>
                <w:lang w:eastAsia="zh-CN"/>
              </w:rPr>
              <w:t>Edward Au</w:t>
            </w:r>
          </w:p>
        </w:tc>
        <w:tc>
          <w:tcPr>
            <w:tcW w:w="1440" w:type="dxa"/>
            <w:vAlign w:val="center"/>
          </w:tcPr>
          <w:p w14:paraId="29DD911D" w14:textId="77777777" w:rsidR="00D60F24" w:rsidRDefault="00D60F24" w:rsidP="00D60F24">
            <w:pPr>
              <w:pStyle w:val="T2"/>
              <w:spacing w:after="0"/>
              <w:ind w:left="0" w:right="0"/>
              <w:jc w:val="left"/>
              <w:rPr>
                <w:b w:val="0"/>
                <w:sz w:val="18"/>
                <w:szCs w:val="18"/>
                <w:lang w:eastAsia="ko-KR"/>
              </w:rPr>
            </w:pPr>
          </w:p>
        </w:tc>
        <w:tc>
          <w:tcPr>
            <w:tcW w:w="2610" w:type="dxa"/>
            <w:vAlign w:val="center"/>
          </w:tcPr>
          <w:p w14:paraId="3414DA5B" w14:textId="77777777" w:rsidR="00D60F24" w:rsidRPr="003F0DA2" w:rsidRDefault="00D60F24" w:rsidP="00D60F24">
            <w:pPr>
              <w:pStyle w:val="T2"/>
              <w:spacing w:after="0"/>
              <w:ind w:left="0" w:right="0"/>
              <w:jc w:val="left"/>
              <w:rPr>
                <w:b w:val="0"/>
                <w:sz w:val="18"/>
                <w:szCs w:val="18"/>
                <w:lang w:eastAsia="ko-KR"/>
              </w:rPr>
            </w:pPr>
          </w:p>
        </w:tc>
        <w:tc>
          <w:tcPr>
            <w:tcW w:w="1620" w:type="dxa"/>
            <w:vAlign w:val="center"/>
          </w:tcPr>
          <w:p w14:paraId="1F09A037" w14:textId="77777777" w:rsidR="00D60F24" w:rsidRPr="003F0DA2" w:rsidRDefault="00D60F24" w:rsidP="00D60F24">
            <w:pPr>
              <w:pStyle w:val="T2"/>
              <w:spacing w:after="0"/>
              <w:ind w:left="0" w:right="0"/>
              <w:jc w:val="left"/>
              <w:rPr>
                <w:b w:val="0"/>
                <w:sz w:val="18"/>
                <w:szCs w:val="18"/>
                <w:lang w:eastAsia="ko-KR"/>
              </w:rPr>
            </w:pPr>
          </w:p>
        </w:tc>
        <w:tc>
          <w:tcPr>
            <w:tcW w:w="2358" w:type="dxa"/>
            <w:vAlign w:val="center"/>
          </w:tcPr>
          <w:p w14:paraId="4F541893" w14:textId="77777777" w:rsidR="00D60F24" w:rsidRDefault="00D60F24" w:rsidP="00D60F24">
            <w:pPr>
              <w:pStyle w:val="T2"/>
              <w:spacing w:after="0"/>
              <w:ind w:left="0" w:right="0"/>
              <w:jc w:val="left"/>
              <w:rPr>
                <w:b w:val="0"/>
                <w:sz w:val="18"/>
                <w:szCs w:val="18"/>
                <w:lang w:eastAsia="ko-KR"/>
              </w:rPr>
            </w:pPr>
          </w:p>
        </w:tc>
      </w:tr>
    </w:tbl>
    <w:p w14:paraId="0D50F160" w14:textId="2E041FFD" w:rsidR="00CA09B2" w:rsidRPr="00E13124" w:rsidRDefault="00922D4C">
      <w:pPr>
        <w:pStyle w:val="T1"/>
        <w:spacing w:after="120"/>
        <w:rPr>
          <w:sz w:val="16"/>
        </w:rPr>
      </w:pPr>
      <w:del w:id="0" w:author="Cariou, Laurent" w:date="2020-04-02T15:59:00Z">
        <w:r w:rsidRPr="00E13124" w:rsidDel="0023042E">
          <w:rPr>
            <w:noProof/>
            <w:sz w:val="20"/>
            <w:lang w:val="en-US" w:eastAsia="zh-CN"/>
          </w:rPr>
          <mc:AlternateContent>
            <mc:Choice Requires="wps">
              <w:drawing>
                <wp:anchor distT="0" distB="0" distL="114300" distR="114300" simplePos="0" relativeHeight="251657728" behindDoc="0" locked="0" layoutInCell="0" allowOverlap="1" wp14:anchorId="4B04A788" wp14:editId="6EE2ADCF">
                  <wp:simplePos x="0" y="0"/>
                  <wp:positionH relativeFrom="column">
                    <wp:posOffset>-63500</wp:posOffset>
                  </wp:positionH>
                  <wp:positionV relativeFrom="paragraph">
                    <wp:posOffset>200660</wp:posOffset>
                  </wp:positionV>
                  <wp:extent cx="5943600" cy="325755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257550"/>
                          </a:xfrm>
                          <a:prstGeom prst="rect">
                            <a:avLst/>
                          </a:prstGeom>
                          <a:solidFill>
                            <a:srgbClr val="FFFFFF"/>
                          </a:solidFill>
                          <a:ln>
                            <a:noFill/>
                          </a:ln>
                        </wps:spPr>
                        <wps:txbx>
                          <w:txbxContent>
                            <w:p w14:paraId="2E05FA5C" w14:textId="3366008E" w:rsidR="00F045BA" w:rsidRDefault="00F045BA">
                              <w:pPr>
                                <w:pStyle w:val="T1"/>
                                <w:spacing w:after="120"/>
                              </w:pPr>
                              <w:r>
                                <w:t>Abstract</w:t>
                              </w:r>
                            </w:p>
                            <w:p w14:paraId="5D5B8AD0" w14:textId="715E7468" w:rsidR="00F045BA" w:rsidRDefault="00F045BA" w:rsidP="00E13F8F"/>
                            <w:p w14:paraId="16D5BCF0" w14:textId="77777777" w:rsidR="00F045BA" w:rsidRDefault="00F045BA" w:rsidP="00696111">
                              <w:pPr>
                                <w:rPr>
                                  <w:ins w:id="1" w:author="Liyunbo" w:date="2021-07-20T15:35:00Z"/>
                                  <w:sz w:val="16"/>
                                  <w:szCs w:val="16"/>
                                  <w:lang w:eastAsia="ko-KR"/>
                                </w:rPr>
                              </w:pPr>
                              <w:r w:rsidRPr="001E6226">
                                <w:rPr>
                                  <w:rFonts w:hint="eastAsia"/>
                                  <w:sz w:val="16"/>
                                  <w:szCs w:val="16"/>
                                  <w:lang w:eastAsia="ko-KR"/>
                                </w:rPr>
                                <w:t>This submission propos</w:t>
                              </w:r>
                              <w:r w:rsidRPr="001E6226">
                                <w:rPr>
                                  <w:sz w:val="16"/>
                                  <w:szCs w:val="16"/>
                                  <w:lang w:eastAsia="ko-KR"/>
                                </w:rPr>
                                <w:t>es</w:t>
                              </w:r>
                              <w:r w:rsidRPr="001E6226">
                                <w:rPr>
                                  <w:rFonts w:hint="eastAsia"/>
                                  <w:sz w:val="16"/>
                                  <w:szCs w:val="16"/>
                                  <w:lang w:eastAsia="ko-KR"/>
                                </w:rPr>
                                <w:t xml:space="preserve"> </w:t>
                              </w:r>
                              <w:r>
                                <w:rPr>
                                  <w:sz w:val="16"/>
                                  <w:szCs w:val="16"/>
                                  <w:lang w:eastAsia="ko-KR"/>
                                </w:rPr>
                                <w:t>resolutions</w:t>
                              </w:r>
                              <w:r w:rsidRPr="001E6226">
                                <w:rPr>
                                  <w:sz w:val="16"/>
                                  <w:szCs w:val="16"/>
                                  <w:lang w:eastAsia="ko-KR"/>
                                </w:rPr>
                                <w:t xml:space="preserve"> for</w:t>
                              </w:r>
                              <w:r>
                                <w:rPr>
                                  <w:sz w:val="16"/>
                                  <w:szCs w:val="16"/>
                                  <w:lang w:eastAsia="ko-KR"/>
                                </w:rPr>
                                <w:t xml:space="preserve"> following CIDs in</w:t>
                              </w:r>
                              <w:r w:rsidRPr="001E6226">
                                <w:rPr>
                                  <w:sz w:val="16"/>
                                  <w:szCs w:val="16"/>
                                  <w:lang w:eastAsia="ko-KR"/>
                                </w:rPr>
                                <w:t xml:space="preserve"> </w:t>
                              </w:r>
                              <w:r>
                                <w:rPr>
                                  <w:sz w:val="16"/>
                                  <w:szCs w:val="16"/>
                                  <w:lang w:eastAsia="ko-KR"/>
                                </w:rPr>
                                <w:t xml:space="preserve">sub-clause 35.3.15.4 Capability </w:t>
                              </w:r>
                              <w:proofErr w:type="spellStart"/>
                              <w:r>
                                <w:rPr>
                                  <w:sz w:val="16"/>
                                  <w:szCs w:val="16"/>
                                  <w:lang w:eastAsia="ko-KR"/>
                                </w:rPr>
                                <w:t>Signaling</w:t>
                              </w:r>
                              <w:proofErr w:type="spellEnd"/>
                              <w:r w:rsidRPr="001E6226">
                                <w:rPr>
                                  <w:sz w:val="16"/>
                                  <w:szCs w:val="16"/>
                                  <w:lang w:eastAsia="ko-KR"/>
                                </w:rPr>
                                <w:t xml:space="preserve"> based on the </w:t>
                              </w:r>
                              <w:r>
                                <w:rPr>
                                  <w:sz w:val="16"/>
                                  <w:szCs w:val="16"/>
                                  <w:lang w:eastAsia="ko-KR"/>
                                </w:rPr>
                                <w:t>IEEE802.11be Draft 1.01</w:t>
                              </w:r>
                              <w:r w:rsidRPr="001E6226">
                                <w:rPr>
                                  <w:sz w:val="16"/>
                                  <w:szCs w:val="16"/>
                                  <w:lang w:eastAsia="ko-KR"/>
                                </w:rPr>
                                <w:t>:</w:t>
                              </w:r>
                            </w:p>
                            <w:p w14:paraId="20BE0547" w14:textId="77777777" w:rsidR="00F045BA" w:rsidRDefault="00F045BA" w:rsidP="00696111">
                              <w:pPr>
                                <w:rPr>
                                  <w:rFonts w:eastAsia="Malgun Gothic"/>
                                  <w:sz w:val="16"/>
                                  <w:szCs w:val="16"/>
                                  <w:lang w:eastAsia="ko-KR"/>
                                </w:rPr>
                              </w:pPr>
                            </w:p>
                            <w:p w14:paraId="34DD3036" w14:textId="77777777" w:rsidR="00F045BA" w:rsidRPr="00306566" w:rsidRDefault="00F045BA" w:rsidP="00696111">
                              <w:pPr>
                                <w:rPr>
                                  <w:rFonts w:ascii="Arial" w:hAnsi="Arial" w:cs="Arial"/>
                                  <w:sz w:val="18"/>
                                  <w:szCs w:val="18"/>
                                </w:rPr>
                              </w:pPr>
                              <w:r w:rsidRPr="00306566">
                                <w:rPr>
                                  <w:rFonts w:ascii="Arial" w:hAnsi="Arial" w:cs="Arial"/>
                                  <w:sz w:val="18"/>
                                  <w:szCs w:val="18"/>
                                </w:rPr>
                                <w:t xml:space="preserve">4116, </w:t>
                              </w:r>
                              <w:r w:rsidRPr="00C70185">
                                <w:rPr>
                                  <w:rFonts w:ascii="Arial" w:hAnsi="Arial" w:cs="Arial"/>
                                  <w:sz w:val="18"/>
                                  <w:szCs w:val="18"/>
                                  <w:highlight w:val="lightGray"/>
                                  <w:rPrChange w:id="2" w:author="Liyunbo" w:date="2021-08-18T16:15:00Z">
                                    <w:rPr>
                                      <w:rFonts w:ascii="Arial" w:hAnsi="Arial" w:cs="Arial"/>
                                      <w:sz w:val="18"/>
                                      <w:szCs w:val="18"/>
                                    </w:rPr>
                                  </w:rPrChange>
                                </w:rPr>
                                <w:t>4077, 4405</w:t>
                              </w:r>
                              <w:r w:rsidRPr="00306566">
                                <w:rPr>
                                  <w:rFonts w:ascii="Arial" w:hAnsi="Arial" w:cs="Arial"/>
                                  <w:sz w:val="18"/>
                                  <w:szCs w:val="18"/>
                                </w:rPr>
                                <w:t xml:space="preserve">, 4076, 5764, 6312, 4403, 8248, 6856, 6857, 6983, 6313, 7342, 6137, 7343, 7630, 7728, 4404, 6858, 4830, 7623, 7624, 7625, 7626, 4831, 6959, 6314, 8206, 5304, 6769, 4931, 6770, </w:t>
                              </w:r>
                              <w:r w:rsidRPr="00C70185">
                                <w:rPr>
                                  <w:rFonts w:ascii="Arial" w:hAnsi="Arial" w:cs="Arial"/>
                                  <w:sz w:val="18"/>
                                  <w:szCs w:val="18"/>
                                  <w:highlight w:val="yellow"/>
                                  <w:rPrChange w:id="3" w:author="Liyunbo" w:date="2021-08-18T16:16:00Z">
                                    <w:rPr>
                                      <w:rFonts w:ascii="Arial" w:hAnsi="Arial" w:cs="Arial"/>
                                      <w:sz w:val="18"/>
                                      <w:szCs w:val="18"/>
                                    </w:rPr>
                                  </w:rPrChange>
                                </w:rPr>
                                <w:t>7627, 7856</w:t>
                              </w:r>
                              <w:r w:rsidRPr="00306566">
                                <w:rPr>
                                  <w:rFonts w:ascii="Arial" w:hAnsi="Arial" w:cs="Arial"/>
                                  <w:sz w:val="18"/>
                                  <w:szCs w:val="18"/>
                                </w:rPr>
                                <w:t>, 7628, 4474</w:t>
                              </w:r>
                            </w:p>
                            <w:p w14:paraId="1A4424DF" w14:textId="77777777" w:rsidR="00F045BA" w:rsidRPr="00E41F77" w:rsidRDefault="00F045BA" w:rsidP="001E6226">
                              <w:pPr>
                                <w:rPr>
                                  <w:sz w:val="16"/>
                                  <w:szCs w:val="16"/>
                                  <w:lang w:eastAsia="ko-KR"/>
                                </w:rPr>
                              </w:pPr>
                            </w:p>
                            <w:p w14:paraId="43474ECF" w14:textId="77777777" w:rsidR="00F045BA" w:rsidRPr="001E6226" w:rsidRDefault="00F045BA" w:rsidP="001E6226">
                              <w:pPr>
                                <w:rPr>
                                  <w:sz w:val="16"/>
                                  <w:szCs w:val="16"/>
                                </w:rPr>
                              </w:pPr>
                              <w:r w:rsidRPr="001E6226">
                                <w:rPr>
                                  <w:sz w:val="16"/>
                                  <w:szCs w:val="16"/>
                                </w:rPr>
                                <w:t>Revisions:</w:t>
                              </w:r>
                            </w:p>
                            <w:p w14:paraId="5ACDB524" w14:textId="7C0D0FD6" w:rsidR="00F045BA" w:rsidRDefault="00F045BA" w:rsidP="00E41F77">
                              <w:pPr>
                                <w:pStyle w:val="ab"/>
                                <w:numPr>
                                  <w:ilvl w:val="0"/>
                                  <w:numId w:val="65"/>
                                </w:numPr>
                                <w:contextualSpacing w:val="0"/>
                                <w:rPr>
                                  <w:sz w:val="16"/>
                                  <w:szCs w:val="16"/>
                                </w:rPr>
                              </w:pPr>
                              <w:r w:rsidRPr="001E6226">
                                <w:rPr>
                                  <w:sz w:val="16"/>
                                  <w:szCs w:val="16"/>
                                </w:rPr>
                                <w:t xml:space="preserve">Rev 0: Initial version of the document. </w:t>
                              </w:r>
                              <w:bookmarkStart w:id="4" w:name="_GoBack"/>
                              <w:bookmarkEnd w:id="4"/>
                            </w:p>
                            <w:p w14:paraId="764D2311" w14:textId="2DEBEF6F" w:rsidR="00F045BA" w:rsidRDefault="00FC2379" w:rsidP="001E6226">
                              <w:pPr>
                                <w:pStyle w:val="ab"/>
                                <w:numPr>
                                  <w:ilvl w:val="0"/>
                                  <w:numId w:val="65"/>
                                </w:numPr>
                                <w:contextualSpacing w:val="0"/>
                                <w:rPr>
                                  <w:sz w:val="16"/>
                                  <w:szCs w:val="16"/>
                                </w:rPr>
                              </w:pPr>
                              <w:r>
                                <w:rPr>
                                  <w:rFonts w:hint="eastAsia"/>
                                  <w:sz w:val="16"/>
                                  <w:szCs w:val="16"/>
                                  <w:lang w:eastAsia="zh-CN"/>
                                </w:rPr>
                                <w:t>Rev 1: updated base on online and offline feedbacks.</w:t>
                              </w:r>
                            </w:p>
                            <w:p w14:paraId="31D925F7" w14:textId="6260227C" w:rsidR="00526859" w:rsidRDefault="00526859" w:rsidP="001E6226">
                              <w:pPr>
                                <w:pStyle w:val="ab"/>
                                <w:numPr>
                                  <w:ilvl w:val="0"/>
                                  <w:numId w:val="65"/>
                                </w:numPr>
                                <w:contextualSpacing w:val="0"/>
                                <w:rPr>
                                  <w:sz w:val="16"/>
                                  <w:szCs w:val="16"/>
                                </w:rPr>
                              </w:pPr>
                              <w:r>
                                <w:rPr>
                                  <w:sz w:val="16"/>
                                  <w:szCs w:val="16"/>
                                  <w:lang w:eastAsia="zh-CN"/>
                                </w:rPr>
                                <w:t xml:space="preserve">Rev 2: modify the resolution of CID 7627 and 7856 base on offline discussion with </w:t>
                              </w:r>
                              <w:proofErr w:type="spellStart"/>
                              <w:r>
                                <w:rPr>
                                  <w:sz w:val="16"/>
                                  <w:szCs w:val="16"/>
                                  <w:lang w:eastAsia="zh-CN"/>
                                </w:rPr>
                                <w:t>Tomo</w:t>
                              </w:r>
                              <w:proofErr w:type="spellEnd"/>
                              <w:r>
                                <w:rPr>
                                  <w:sz w:val="16"/>
                                  <w:szCs w:val="16"/>
                                  <w:lang w:eastAsia="zh-CN"/>
                                </w:rPr>
                                <w:t>.</w:t>
                              </w:r>
                            </w:p>
                            <w:p w14:paraId="7E4D9A8C" w14:textId="77777777" w:rsidR="00F045BA" w:rsidRPr="001E6226" w:rsidRDefault="00F045BA" w:rsidP="00F2561A">
                              <w:pPr>
                                <w:pStyle w:val="ab"/>
                                <w:contextualSpacing w:val="0"/>
                                <w:rPr>
                                  <w:sz w:val="16"/>
                                  <w:szCs w:val="16"/>
                                </w:rPr>
                              </w:pPr>
                            </w:p>
                            <w:p w14:paraId="4FA4BEC8" w14:textId="498AF8C3" w:rsidR="00F045BA" w:rsidRPr="001E6226" w:rsidRDefault="00F045BA" w:rsidP="001E6226">
                              <w:pPr>
                                <w:suppressAutoHyphens/>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04A788" id="_x0000_t202" coordsize="21600,21600" o:spt="202" path="m,l,21600r21600,l21600,xe">
                  <v:stroke joinstyle="miter"/>
                  <v:path gradientshapeok="t" o:connecttype="rect"/>
                </v:shapetype>
                <v:shape id="Text Box 3" o:spid="_x0000_s1026" type="#_x0000_t202" style="position:absolute;left:0;text-align:left;margin-left:-5pt;margin-top:15.8pt;width:468pt;height:25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" o:allowincell="f" stroked="f">
                  <v:textbox>
                    <w:txbxContent>
                      <w:p w14:paraId="2E05FA5C" w14:textId="3366008E" w:rsidR="00F045BA" w:rsidRDefault="00F045BA">
                        <w:pPr>
                          <w:pStyle w:val="T1"/>
                          <w:spacing w:after="120"/>
                        </w:pPr>
                        <w:r>
                          <w:t>Abstract</w:t>
                        </w:r>
                      </w:p>
                      <w:p w14:paraId="5D5B8AD0" w14:textId="715E7468" w:rsidR="00F045BA" w:rsidRDefault="00F045BA" w:rsidP="00E13F8F"/>
                      <w:p w14:paraId="16D5BCF0" w14:textId="77777777" w:rsidR="00F045BA" w:rsidRDefault="00F045BA" w:rsidP="00696111">
                        <w:pPr>
                          <w:rPr>
                            <w:ins w:id="5" w:author="Liyunbo" w:date="2021-07-20T15:35:00Z"/>
                            <w:sz w:val="16"/>
                            <w:szCs w:val="16"/>
                            <w:lang w:eastAsia="ko-KR"/>
                          </w:rPr>
                        </w:pPr>
                        <w:r w:rsidRPr="001E6226">
                          <w:rPr>
                            <w:rFonts w:hint="eastAsia"/>
                            <w:sz w:val="16"/>
                            <w:szCs w:val="16"/>
                            <w:lang w:eastAsia="ko-KR"/>
                          </w:rPr>
                          <w:t>This submission propos</w:t>
                        </w:r>
                        <w:r w:rsidRPr="001E6226">
                          <w:rPr>
                            <w:sz w:val="16"/>
                            <w:szCs w:val="16"/>
                            <w:lang w:eastAsia="ko-KR"/>
                          </w:rPr>
                          <w:t>es</w:t>
                        </w:r>
                        <w:r w:rsidRPr="001E6226">
                          <w:rPr>
                            <w:rFonts w:hint="eastAsia"/>
                            <w:sz w:val="16"/>
                            <w:szCs w:val="16"/>
                            <w:lang w:eastAsia="ko-KR"/>
                          </w:rPr>
                          <w:t xml:space="preserve"> </w:t>
                        </w:r>
                        <w:r>
                          <w:rPr>
                            <w:sz w:val="16"/>
                            <w:szCs w:val="16"/>
                            <w:lang w:eastAsia="ko-KR"/>
                          </w:rPr>
                          <w:t>resolutions</w:t>
                        </w:r>
                        <w:r w:rsidRPr="001E6226">
                          <w:rPr>
                            <w:sz w:val="16"/>
                            <w:szCs w:val="16"/>
                            <w:lang w:eastAsia="ko-KR"/>
                          </w:rPr>
                          <w:t xml:space="preserve"> for</w:t>
                        </w:r>
                        <w:r>
                          <w:rPr>
                            <w:sz w:val="16"/>
                            <w:szCs w:val="16"/>
                            <w:lang w:eastAsia="ko-KR"/>
                          </w:rPr>
                          <w:t xml:space="preserve"> following CIDs in</w:t>
                        </w:r>
                        <w:r w:rsidRPr="001E6226">
                          <w:rPr>
                            <w:sz w:val="16"/>
                            <w:szCs w:val="16"/>
                            <w:lang w:eastAsia="ko-KR"/>
                          </w:rPr>
                          <w:t xml:space="preserve"> </w:t>
                        </w:r>
                        <w:r>
                          <w:rPr>
                            <w:sz w:val="16"/>
                            <w:szCs w:val="16"/>
                            <w:lang w:eastAsia="ko-KR"/>
                          </w:rPr>
                          <w:t xml:space="preserve">sub-clause 35.3.15.4 Capability </w:t>
                        </w:r>
                        <w:proofErr w:type="spellStart"/>
                        <w:r>
                          <w:rPr>
                            <w:sz w:val="16"/>
                            <w:szCs w:val="16"/>
                            <w:lang w:eastAsia="ko-KR"/>
                          </w:rPr>
                          <w:t>Signaling</w:t>
                        </w:r>
                        <w:proofErr w:type="spellEnd"/>
                        <w:r w:rsidRPr="001E6226">
                          <w:rPr>
                            <w:sz w:val="16"/>
                            <w:szCs w:val="16"/>
                            <w:lang w:eastAsia="ko-KR"/>
                          </w:rPr>
                          <w:t xml:space="preserve"> based on the </w:t>
                        </w:r>
                        <w:r>
                          <w:rPr>
                            <w:sz w:val="16"/>
                            <w:szCs w:val="16"/>
                            <w:lang w:eastAsia="ko-KR"/>
                          </w:rPr>
                          <w:t>IEEE802.11be Draft 1.01</w:t>
                        </w:r>
                        <w:r w:rsidRPr="001E6226">
                          <w:rPr>
                            <w:sz w:val="16"/>
                            <w:szCs w:val="16"/>
                            <w:lang w:eastAsia="ko-KR"/>
                          </w:rPr>
                          <w:t>:</w:t>
                        </w:r>
                      </w:p>
                      <w:p w14:paraId="20BE0547" w14:textId="77777777" w:rsidR="00F045BA" w:rsidRDefault="00F045BA" w:rsidP="00696111">
                        <w:pPr>
                          <w:rPr>
                            <w:rFonts w:eastAsia="Malgun Gothic"/>
                            <w:sz w:val="16"/>
                            <w:szCs w:val="16"/>
                            <w:lang w:eastAsia="ko-KR"/>
                          </w:rPr>
                        </w:pPr>
                      </w:p>
                      <w:p w14:paraId="34DD3036" w14:textId="77777777" w:rsidR="00F045BA" w:rsidRPr="00306566" w:rsidRDefault="00F045BA" w:rsidP="00696111">
                        <w:pPr>
                          <w:rPr>
                            <w:rFonts w:ascii="Arial" w:hAnsi="Arial" w:cs="Arial"/>
                            <w:sz w:val="18"/>
                            <w:szCs w:val="18"/>
                          </w:rPr>
                        </w:pPr>
                        <w:r w:rsidRPr="00306566">
                          <w:rPr>
                            <w:rFonts w:ascii="Arial" w:hAnsi="Arial" w:cs="Arial"/>
                            <w:sz w:val="18"/>
                            <w:szCs w:val="18"/>
                          </w:rPr>
                          <w:t xml:space="preserve">4116, </w:t>
                        </w:r>
                        <w:r w:rsidRPr="00C70185">
                          <w:rPr>
                            <w:rFonts w:ascii="Arial" w:hAnsi="Arial" w:cs="Arial"/>
                            <w:sz w:val="18"/>
                            <w:szCs w:val="18"/>
                            <w:highlight w:val="lightGray"/>
                            <w:rPrChange w:id="6" w:author="Liyunbo" w:date="2021-08-18T16:15:00Z">
                              <w:rPr>
                                <w:rFonts w:ascii="Arial" w:hAnsi="Arial" w:cs="Arial"/>
                                <w:sz w:val="18"/>
                                <w:szCs w:val="18"/>
                              </w:rPr>
                            </w:rPrChange>
                          </w:rPr>
                          <w:t>4077, 4405</w:t>
                        </w:r>
                        <w:r w:rsidRPr="00306566">
                          <w:rPr>
                            <w:rFonts w:ascii="Arial" w:hAnsi="Arial" w:cs="Arial"/>
                            <w:sz w:val="18"/>
                            <w:szCs w:val="18"/>
                          </w:rPr>
                          <w:t xml:space="preserve">, 4076, 5764, 6312, 4403, 8248, 6856, 6857, 6983, 6313, 7342, 6137, 7343, 7630, 7728, 4404, 6858, 4830, 7623, 7624, 7625, 7626, 4831, 6959, 6314, 8206, 5304, 6769, 4931, 6770, </w:t>
                        </w:r>
                        <w:r w:rsidRPr="00C70185">
                          <w:rPr>
                            <w:rFonts w:ascii="Arial" w:hAnsi="Arial" w:cs="Arial"/>
                            <w:sz w:val="18"/>
                            <w:szCs w:val="18"/>
                            <w:highlight w:val="yellow"/>
                            <w:rPrChange w:id="7" w:author="Liyunbo" w:date="2021-08-18T16:16:00Z">
                              <w:rPr>
                                <w:rFonts w:ascii="Arial" w:hAnsi="Arial" w:cs="Arial"/>
                                <w:sz w:val="18"/>
                                <w:szCs w:val="18"/>
                              </w:rPr>
                            </w:rPrChange>
                          </w:rPr>
                          <w:t>7627, 7856</w:t>
                        </w:r>
                        <w:r w:rsidRPr="00306566">
                          <w:rPr>
                            <w:rFonts w:ascii="Arial" w:hAnsi="Arial" w:cs="Arial"/>
                            <w:sz w:val="18"/>
                            <w:szCs w:val="18"/>
                          </w:rPr>
                          <w:t>, 7628, 4474</w:t>
                        </w:r>
                      </w:p>
                      <w:p w14:paraId="1A4424DF" w14:textId="77777777" w:rsidR="00F045BA" w:rsidRPr="00E41F77" w:rsidRDefault="00F045BA" w:rsidP="001E6226">
                        <w:pPr>
                          <w:rPr>
                            <w:sz w:val="16"/>
                            <w:szCs w:val="16"/>
                            <w:lang w:eastAsia="ko-KR"/>
                          </w:rPr>
                        </w:pPr>
                      </w:p>
                      <w:p w14:paraId="43474ECF" w14:textId="77777777" w:rsidR="00F045BA" w:rsidRPr="001E6226" w:rsidRDefault="00F045BA" w:rsidP="001E6226">
                        <w:pPr>
                          <w:rPr>
                            <w:sz w:val="16"/>
                            <w:szCs w:val="16"/>
                          </w:rPr>
                        </w:pPr>
                        <w:r w:rsidRPr="001E6226">
                          <w:rPr>
                            <w:sz w:val="16"/>
                            <w:szCs w:val="16"/>
                          </w:rPr>
                          <w:t>Revisions:</w:t>
                        </w:r>
                      </w:p>
                      <w:p w14:paraId="5ACDB524" w14:textId="7C0D0FD6" w:rsidR="00F045BA" w:rsidRDefault="00F045BA" w:rsidP="00E41F77">
                        <w:pPr>
                          <w:pStyle w:val="ab"/>
                          <w:numPr>
                            <w:ilvl w:val="0"/>
                            <w:numId w:val="65"/>
                          </w:numPr>
                          <w:contextualSpacing w:val="0"/>
                          <w:rPr>
                            <w:sz w:val="16"/>
                            <w:szCs w:val="16"/>
                          </w:rPr>
                        </w:pPr>
                        <w:r w:rsidRPr="001E6226">
                          <w:rPr>
                            <w:sz w:val="16"/>
                            <w:szCs w:val="16"/>
                          </w:rPr>
                          <w:t xml:space="preserve">Rev 0: Initial version of the document. </w:t>
                        </w:r>
                        <w:bookmarkStart w:id="8" w:name="_GoBack"/>
                        <w:bookmarkEnd w:id="8"/>
                      </w:p>
                      <w:p w14:paraId="764D2311" w14:textId="2DEBEF6F" w:rsidR="00F045BA" w:rsidRDefault="00FC2379" w:rsidP="001E6226">
                        <w:pPr>
                          <w:pStyle w:val="ab"/>
                          <w:numPr>
                            <w:ilvl w:val="0"/>
                            <w:numId w:val="65"/>
                          </w:numPr>
                          <w:contextualSpacing w:val="0"/>
                          <w:rPr>
                            <w:sz w:val="16"/>
                            <w:szCs w:val="16"/>
                          </w:rPr>
                        </w:pPr>
                        <w:r>
                          <w:rPr>
                            <w:rFonts w:hint="eastAsia"/>
                            <w:sz w:val="16"/>
                            <w:szCs w:val="16"/>
                            <w:lang w:eastAsia="zh-CN"/>
                          </w:rPr>
                          <w:t>Rev 1: updated base on online and offline feedbacks.</w:t>
                        </w:r>
                      </w:p>
                      <w:p w14:paraId="31D925F7" w14:textId="6260227C" w:rsidR="00526859" w:rsidRDefault="00526859" w:rsidP="001E6226">
                        <w:pPr>
                          <w:pStyle w:val="ab"/>
                          <w:numPr>
                            <w:ilvl w:val="0"/>
                            <w:numId w:val="65"/>
                          </w:numPr>
                          <w:contextualSpacing w:val="0"/>
                          <w:rPr>
                            <w:sz w:val="16"/>
                            <w:szCs w:val="16"/>
                          </w:rPr>
                        </w:pPr>
                        <w:r>
                          <w:rPr>
                            <w:sz w:val="16"/>
                            <w:szCs w:val="16"/>
                            <w:lang w:eastAsia="zh-CN"/>
                          </w:rPr>
                          <w:t xml:space="preserve">Rev 2: modify the resolution of CID 7627 and 7856 base on offline discussion with </w:t>
                        </w:r>
                        <w:proofErr w:type="spellStart"/>
                        <w:r>
                          <w:rPr>
                            <w:sz w:val="16"/>
                            <w:szCs w:val="16"/>
                            <w:lang w:eastAsia="zh-CN"/>
                          </w:rPr>
                          <w:t>Tomo</w:t>
                        </w:r>
                        <w:proofErr w:type="spellEnd"/>
                        <w:r>
                          <w:rPr>
                            <w:sz w:val="16"/>
                            <w:szCs w:val="16"/>
                            <w:lang w:eastAsia="zh-CN"/>
                          </w:rPr>
                          <w:t>.</w:t>
                        </w:r>
                      </w:p>
                      <w:p w14:paraId="7E4D9A8C" w14:textId="77777777" w:rsidR="00F045BA" w:rsidRPr="001E6226" w:rsidRDefault="00F045BA" w:rsidP="00F2561A">
                        <w:pPr>
                          <w:pStyle w:val="ab"/>
                          <w:contextualSpacing w:val="0"/>
                          <w:rPr>
                            <w:sz w:val="16"/>
                            <w:szCs w:val="16"/>
                          </w:rPr>
                        </w:pPr>
                      </w:p>
                      <w:p w14:paraId="4FA4BEC8" w14:textId="498AF8C3" w:rsidR="00F045BA" w:rsidRPr="001E6226" w:rsidRDefault="00F045BA" w:rsidP="001E6226">
                        <w:pPr>
                          <w:suppressAutoHyphens/>
                        </w:pPr>
                      </w:p>
                    </w:txbxContent>
                  </v:textbox>
                </v:shape>
              </w:pict>
            </mc:Fallback>
          </mc:AlternateContent>
        </w:r>
      </w:del>
    </w:p>
    <w:p w14:paraId="005BD21A" w14:textId="2704C5BA" w:rsidR="006C720C" w:rsidRDefault="006C720C">
      <w:pPr>
        <w:rPr>
          <w:sz w:val="16"/>
        </w:rPr>
      </w:pPr>
    </w:p>
    <w:p w14:paraId="7D223AF8" w14:textId="253D4A76" w:rsidR="00167DBE" w:rsidRDefault="00167DBE">
      <w:pPr>
        <w:rPr>
          <w:sz w:val="16"/>
        </w:rPr>
      </w:pPr>
    </w:p>
    <w:p w14:paraId="3B5E48D7" w14:textId="77777777" w:rsidR="00167DBE" w:rsidRPr="00E13124" w:rsidRDefault="00167DBE">
      <w:pPr>
        <w:rPr>
          <w:rStyle w:val="ad"/>
          <w:sz w:val="16"/>
        </w:rPr>
      </w:pPr>
    </w:p>
    <w:p w14:paraId="5E73F691" w14:textId="77777777" w:rsidR="001968A8" w:rsidRPr="00E13124" w:rsidRDefault="001968A8">
      <w:pPr>
        <w:rPr>
          <w:rStyle w:val="ad"/>
          <w:sz w:val="16"/>
        </w:rPr>
      </w:pPr>
    </w:p>
    <w:p w14:paraId="21C6FB35" w14:textId="77777777" w:rsidR="001968A8" w:rsidRPr="00E13124" w:rsidRDefault="001968A8">
      <w:pPr>
        <w:rPr>
          <w:rStyle w:val="ad"/>
          <w:sz w:val="16"/>
        </w:rPr>
      </w:pPr>
    </w:p>
    <w:p w14:paraId="699FF49F" w14:textId="77777777" w:rsidR="001968A8" w:rsidRPr="00E13124" w:rsidRDefault="001968A8">
      <w:pPr>
        <w:rPr>
          <w:rStyle w:val="ad"/>
          <w:sz w:val="16"/>
        </w:rPr>
      </w:pPr>
    </w:p>
    <w:p w14:paraId="2899AF4C" w14:textId="77777777" w:rsidR="00FD709D" w:rsidRPr="00E13124" w:rsidRDefault="00FD709D" w:rsidP="002B1A82">
      <w:pPr>
        <w:rPr>
          <w:sz w:val="16"/>
        </w:rPr>
      </w:pPr>
    </w:p>
    <w:p w14:paraId="1139E681" w14:textId="60F7748B" w:rsidR="002B1A82" w:rsidRDefault="002B1A82" w:rsidP="002B1A82">
      <w:pPr>
        <w:rPr>
          <w:sz w:val="16"/>
        </w:rPr>
      </w:pPr>
    </w:p>
    <w:p w14:paraId="103EE3B9" w14:textId="56FB3F92" w:rsidR="00711AE2" w:rsidRDefault="00711AE2" w:rsidP="002B1A82">
      <w:pPr>
        <w:rPr>
          <w:ins w:id="9" w:author="Cariou, Laurent" w:date="2021-02-16T18:50:00Z"/>
          <w:sz w:val="16"/>
        </w:rPr>
      </w:pPr>
    </w:p>
    <w:p w14:paraId="7FC2A345" w14:textId="68FE8919" w:rsidR="00A86CD1" w:rsidRDefault="00A86CD1" w:rsidP="002B1A82">
      <w:pPr>
        <w:rPr>
          <w:sz w:val="16"/>
        </w:rPr>
      </w:pPr>
    </w:p>
    <w:p w14:paraId="07DE67D1" w14:textId="7A416755" w:rsidR="00A86CD1" w:rsidRDefault="00A86CD1" w:rsidP="002B1A82">
      <w:pPr>
        <w:rPr>
          <w:sz w:val="16"/>
        </w:rPr>
      </w:pPr>
    </w:p>
    <w:p w14:paraId="2F507334" w14:textId="77777777" w:rsidR="001E6226" w:rsidRDefault="001E6226" w:rsidP="002B1A82">
      <w:pPr>
        <w:rPr>
          <w:sz w:val="16"/>
        </w:rPr>
      </w:pPr>
    </w:p>
    <w:p w14:paraId="3C6054CD" w14:textId="77777777" w:rsidR="001E6226" w:rsidRDefault="001E6226" w:rsidP="002B1A82">
      <w:pPr>
        <w:rPr>
          <w:sz w:val="16"/>
        </w:rPr>
      </w:pPr>
    </w:p>
    <w:p w14:paraId="56A21E2E" w14:textId="77777777" w:rsidR="001E6226" w:rsidRDefault="001E6226" w:rsidP="002B1A82">
      <w:pPr>
        <w:rPr>
          <w:sz w:val="16"/>
        </w:rPr>
      </w:pPr>
    </w:p>
    <w:p w14:paraId="246C9F28" w14:textId="77777777" w:rsidR="001E6226" w:rsidRDefault="001E6226" w:rsidP="002B1A82">
      <w:pPr>
        <w:rPr>
          <w:sz w:val="16"/>
        </w:rPr>
      </w:pPr>
    </w:p>
    <w:p w14:paraId="76229034" w14:textId="77777777" w:rsidR="001E6226" w:rsidRDefault="001E6226" w:rsidP="002B1A82">
      <w:pPr>
        <w:rPr>
          <w:sz w:val="16"/>
        </w:rPr>
      </w:pPr>
    </w:p>
    <w:p w14:paraId="27031074" w14:textId="77777777" w:rsidR="001E6226" w:rsidRDefault="001E6226" w:rsidP="002B1A82">
      <w:pPr>
        <w:rPr>
          <w:sz w:val="16"/>
        </w:rPr>
      </w:pPr>
    </w:p>
    <w:p w14:paraId="3B9B0BD5" w14:textId="77777777" w:rsidR="001E6226" w:rsidRDefault="001E6226" w:rsidP="002B1A82">
      <w:pPr>
        <w:rPr>
          <w:sz w:val="16"/>
        </w:rPr>
      </w:pPr>
    </w:p>
    <w:p w14:paraId="4621AE1D" w14:textId="77777777" w:rsidR="001E6226" w:rsidRDefault="001E6226" w:rsidP="002B1A82">
      <w:pPr>
        <w:rPr>
          <w:sz w:val="16"/>
        </w:rPr>
      </w:pPr>
    </w:p>
    <w:p w14:paraId="1521702B" w14:textId="77777777" w:rsidR="001E6226" w:rsidRDefault="001E6226" w:rsidP="002B1A82">
      <w:pPr>
        <w:rPr>
          <w:sz w:val="16"/>
        </w:rPr>
      </w:pPr>
    </w:p>
    <w:p w14:paraId="3ED8EF19" w14:textId="77777777" w:rsidR="001E6226" w:rsidRDefault="001E6226" w:rsidP="002B1A82">
      <w:pPr>
        <w:rPr>
          <w:sz w:val="16"/>
        </w:rPr>
      </w:pPr>
    </w:p>
    <w:p w14:paraId="235964E1" w14:textId="77777777" w:rsidR="001E6226" w:rsidRDefault="001E6226" w:rsidP="002B1A82">
      <w:pPr>
        <w:rPr>
          <w:sz w:val="16"/>
        </w:rPr>
      </w:pPr>
    </w:p>
    <w:p w14:paraId="377FDA90" w14:textId="77777777" w:rsidR="001E6226" w:rsidRDefault="001E6226" w:rsidP="002B1A82">
      <w:pPr>
        <w:rPr>
          <w:sz w:val="16"/>
        </w:rPr>
      </w:pPr>
    </w:p>
    <w:p w14:paraId="3EF0A373" w14:textId="77777777" w:rsidR="001E6226" w:rsidRDefault="001E6226" w:rsidP="002B1A82">
      <w:pPr>
        <w:rPr>
          <w:sz w:val="16"/>
        </w:rPr>
      </w:pPr>
    </w:p>
    <w:p w14:paraId="30BB4427" w14:textId="77777777" w:rsidR="001E6226" w:rsidRDefault="001E6226" w:rsidP="002B1A82">
      <w:pPr>
        <w:rPr>
          <w:sz w:val="16"/>
        </w:rPr>
      </w:pPr>
    </w:p>
    <w:p w14:paraId="1B3249B0" w14:textId="77777777" w:rsidR="001E6226" w:rsidRDefault="001E6226" w:rsidP="002B1A82">
      <w:pPr>
        <w:rPr>
          <w:sz w:val="16"/>
        </w:rPr>
      </w:pPr>
    </w:p>
    <w:p w14:paraId="73419D48" w14:textId="77777777" w:rsidR="001E6226" w:rsidRDefault="001E6226" w:rsidP="002B1A82">
      <w:pPr>
        <w:rPr>
          <w:sz w:val="16"/>
        </w:rPr>
      </w:pPr>
    </w:p>
    <w:p w14:paraId="373BC3C6" w14:textId="77777777" w:rsidR="001E6226" w:rsidRDefault="001E6226" w:rsidP="002B1A82">
      <w:pPr>
        <w:rPr>
          <w:sz w:val="16"/>
        </w:rPr>
      </w:pPr>
    </w:p>
    <w:p w14:paraId="0AD25D12" w14:textId="77777777" w:rsidR="001E6226" w:rsidRDefault="001E6226" w:rsidP="002B1A82">
      <w:pPr>
        <w:rPr>
          <w:sz w:val="16"/>
        </w:rPr>
      </w:pPr>
    </w:p>
    <w:p w14:paraId="3A2620BD" w14:textId="77777777" w:rsidR="00A86CD1" w:rsidRDefault="00A86CD1" w:rsidP="002B1A82">
      <w:pPr>
        <w:rPr>
          <w:sz w:val="16"/>
        </w:rPr>
      </w:pPr>
    </w:p>
    <w:p w14:paraId="046B2709" w14:textId="1DC53653" w:rsidR="00711AE2" w:rsidRDefault="00711AE2" w:rsidP="002B1A82">
      <w:pPr>
        <w:rPr>
          <w:sz w:val="16"/>
        </w:rPr>
      </w:pPr>
    </w:p>
    <w:p w14:paraId="7AE93BD1" w14:textId="77777777" w:rsidR="00711AE2" w:rsidRPr="00E13124" w:rsidRDefault="00711AE2" w:rsidP="002B1A82">
      <w:pPr>
        <w:rPr>
          <w:sz w:val="16"/>
        </w:rPr>
      </w:pPr>
    </w:p>
    <w:p w14:paraId="5D97E252" w14:textId="77777777" w:rsidR="00AA56F8" w:rsidRPr="00E13124" w:rsidRDefault="00AA56F8" w:rsidP="00913ABF">
      <w:pPr>
        <w:pStyle w:val="ab"/>
        <w:numPr>
          <w:ilvl w:val="0"/>
          <w:numId w:val="2"/>
        </w:numPr>
        <w:rPr>
          <w:b/>
          <w:sz w:val="20"/>
        </w:rPr>
      </w:pPr>
      <w:r w:rsidRPr="00E13124">
        <w:rPr>
          <w:b/>
          <w:sz w:val="20"/>
        </w:rPr>
        <w:t>Introduction</w:t>
      </w:r>
    </w:p>
    <w:p w14:paraId="26D24A72" w14:textId="77777777" w:rsidR="00AA56F8" w:rsidRPr="00E13124" w:rsidRDefault="00AA56F8" w:rsidP="0093524C">
      <w:pPr>
        <w:pStyle w:val="ab"/>
        <w:rPr>
          <w:b/>
          <w:sz w:val="20"/>
        </w:rPr>
      </w:pPr>
    </w:p>
    <w:p w14:paraId="6C7EB36E" w14:textId="77777777" w:rsidR="00AA56F8" w:rsidRPr="00E13124" w:rsidRDefault="00AA56F8" w:rsidP="00AA56F8">
      <w:pPr>
        <w:rPr>
          <w:sz w:val="16"/>
        </w:rPr>
      </w:pPr>
      <w:r w:rsidRPr="00E13124">
        <w:rPr>
          <w:sz w:val="16"/>
        </w:rPr>
        <w:t>Interpretation of a Motion to Adopt</w:t>
      </w:r>
    </w:p>
    <w:p w14:paraId="53B66FC2" w14:textId="77777777" w:rsidR="00AA56F8" w:rsidRPr="00E13124" w:rsidRDefault="00AA56F8" w:rsidP="00AA56F8">
      <w:pPr>
        <w:rPr>
          <w:sz w:val="16"/>
          <w:lang w:eastAsia="ko-KR"/>
        </w:rPr>
      </w:pPr>
    </w:p>
    <w:p w14:paraId="18EA356E" w14:textId="7AE931F5" w:rsidR="00AA56F8" w:rsidRDefault="00AA56F8" w:rsidP="00AA56F8">
      <w:pPr>
        <w:rPr>
          <w:sz w:val="16"/>
          <w:lang w:eastAsia="ko-KR"/>
        </w:rPr>
      </w:pPr>
      <w:r w:rsidRPr="00E13124">
        <w:rPr>
          <w:sz w:val="16"/>
          <w:lang w:eastAsia="ko-KR"/>
        </w:rPr>
        <w:t xml:space="preserve">A motion to approve this submission means that the editing instructions and any changed or added material are actioned in the </w:t>
      </w:r>
      <w:proofErr w:type="spellStart"/>
      <w:r w:rsidRPr="00E13124">
        <w:rPr>
          <w:sz w:val="16"/>
          <w:lang w:eastAsia="ko-KR"/>
        </w:rPr>
        <w:t>TG</w:t>
      </w:r>
      <w:r w:rsidR="002955E8">
        <w:rPr>
          <w:sz w:val="16"/>
          <w:lang w:eastAsia="ko-KR"/>
        </w:rPr>
        <w:t>be</w:t>
      </w:r>
      <w:proofErr w:type="spellEnd"/>
      <w:r w:rsidRPr="00E13124">
        <w:rPr>
          <w:sz w:val="16"/>
          <w:lang w:eastAsia="ko-KR"/>
        </w:rPr>
        <w:t xml:space="preserve"> Draft. The introduction </w:t>
      </w:r>
      <w:r w:rsidR="00143077" w:rsidRPr="00E13124">
        <w:rPr>
          <w:sz w:val="16"/>
          <w:lang w:eastAsia="ko-KR"/>
        </w:rPr>
        <w:t>and the explanation of the proposed changes are</w:t>
      </w:r>
      <w:r w:rsidRPr="00E13124">
        <w:rPr>
          <w:sz w:val="16"/>
          <w:lang w:eastAsia="ko-KR"/>
        </w:rPr>
        <w:t xml:space="preserve"> not part of the adopted material.</w:t>
      </w:r>
    </w:p>
    <w:p w14:paraId="454E405F" w14:textId="77777777" w:rsidR="007E5DE0" w:rsidRPr="00696111" w:rsidRDefault="007E5DE0" w:rsidP="00AA56F8">
      <w:pPr>
        <w:rPr>
          <w:rFonts w:eastAsia="Malgun Gothic"/>
          <w:bCs/>
          <w:iCs/>
          <w:sz w:val="16"/>
          <w:lang w:eastAsia="ko-KR"/>
        </w:rPr>
      </w:pPr>
    </w:p>
    <w:p w14:paraId="2BD6F476" w14:textId="77777777" w:rsidR="00696111" w:rsidRPr="00696111" w:rsidRDefault="00696111" w:rsidP="00AA56F8">
      <w:pPr>
        <w:rPr>
          <w:rFonts w:eastAsia="Malgun Gothic"/>
          <w:bCs/>
          <w:iCs/>
          <w:sz w:val="16"/>
          <w:lang w:eastAsia="ko-KR"/>
        </w:rPr>
      </w:pPr>
    </w:p>
    <w:p w14:paraId="44A80247" w14:textId="77777777" w:rsidR="00696111" w:rsidRDefault="00696111" w:rsidP="00696111">
      <w:pPr>
        <w:rPr>
          <w:rFonts w:eastAsia="Malgun Gothic"/>
          <w:sz w:val="16"/>
          <w:lang w:eastAsia="ko-KR"/>
        </w:rPr>
      </w:pPr>
    </w:p>
    <w:tbl>
      <w:tblPr>
        <w:tblStyle w:val="ae"/>
        <w:tblW w:w="10516" w:type="dxa"/>
        <w:tblInd w:w="-456" w:type="dxa"/>
        <w:tblLayout w:type="fixed"/>
        <w:tblLook w:val="04A0" w:firstRow="1" w:lastRow="0" w:firstColumn="1" w:lastColumn="0" w:noHBand="0" w:noVBand="1"/>
      </w:tblPr>
      <w:tblGrid>
        <w:gridCol w:w="721"/>
        <w:gridCol w:w="900"/>
        <w:gridCol w:w="720"/>
        <w:gridCol w:w="900"/>
        <w:gridCol w:w="2455"/>
        <w:gridCol w:w="2045"/>
        <w:gridCol w:w="2775"/>
      </w:tblGrid>
      <w:tr w:rsidR="00696111" w:rsidRPr="00677427" w14:paraId="0D553C96" w14:textId="77777777" w:rsidTr="00CF33BC">
        <w:trPr>
          <w:trHeight w:val="373"/>
        </w:trPr>
        <w:tc>
          <w:tcPr>
            <w:tcW w:w="721" w:type="dxa"/>
          </w:tcPr>
          <w:p w14:paraId="7C6C34A2" w14:textId="77777777" w:rsidR="00696111" w:rsidRPr="00677427" w:rsidRDefault="00696111" w:rsidP="00CF33BC">
            <w:pPr>
              <w:autoSpaceDE w:val="0"/>
              <w:autoSpaceDN w:val="0"/>
              <w:adjustRightInd w:val="0"/>
              <w:jc w:val="center"/>
              <w:rPr>
                <w:b/>
                <w:bCs/>
                <w:sz w:val="16"/>
                <w:szCs w:val="16"/>
                <w:lang w:eastAsia="ko-KR"/>
              </w:rPr>
            </w:pPr>
            <w:r w:rsidRPr="00677427">
              <w:rPr>
                <w:b/>
                <w:bCs/>
                <w:sz w:val="16"/>
                <w:szCs w:val="16"/>
                <w:lang w:eastAsia="ko-KR"/>
              </w:rPr>
              <w:t>CID</w:t>
            </w:r>
          </w:p>
        </w:tc>
        <w:tc>
          <w:tcPr>
            <w:tcW w:w="900" w:type="dxa"/>
          </w:tcPr>
          <w:p w14:paraId="5E2C18B2" w14:textId="77777777" w:rsidR="00696111" w:rsidRPr="00677427" w:rsidRDefault="00696111" w:rsidP="00CF33BC">
            <w:pPr>
              <w:autoSpaceDE w:val="0"/>
              <w:autoSpaceDN w:val="0"/>
              <w:adjustRightInd w:val="0"/>
              <w:jc w:val="center"/>
              <w:rPr>
                <w:b/>
                <w:bCs/>
                <w:sz w:val="16"/>
                <w:szCs w:val="16"/>
                <w:lang w:eastAsia="ko-KR"/>
              </w:rPr>
            </w:pPr>
            <w:r w:rsidRPr="00677427">
              <w:rPr>
                <w:b/>
                <w:bCs/>
                <w:sz w:val="16"/>
                <w:szCs w:val="16"/>
                <w:lang w:eastAsia="ko-KR"/>
              </w:rPr>
              <w:t>Commenter</w:t>
            </w:r>
          </w:p>
        </w:tc>
        <w:tc>
          <w:tcPr>
            <w:tcW w:w="720" w:type="dxa"/>
          </w:tcPr>
          <w:p w14:paraId="5CBC4997" w14:textId="77777777" w:rsidR="00696111" w:rsidRPr="00677427" w:rsidRDefault="00696111" w:rsidP="00CF33BC">
            <w:pPr>
              <w:autoSpaceDE w:val="0"/>
              <w:autoSpaceDN w:val="0"/>
              <w:adjustRightInd w:val="0"/>
              <w:jc w:val="center"/>
              <w:rPr>
                <w:b/>
                <w:bCs/>
                <w:sz w:val="16"/>
                <w:szCs w:val="16"/>
                <w:lang w:eastAsia="ko-KR"/>
              </w:rPr>
            </w:pPr>
            <w:r w:rsidRPr="00677427">
              <w:rPr>
                <w:b/>
                <w:bCs/>
                <w:sz w:val="16"/>
                <w:szCs w:val="16"/>
                <w:lang w:eastAsia="ko-KR"/>
              </w:rPr>
              <w:t xml:space="preserve">Clause </w:t>
            </w:r>
          </w:p>
        </w:tc>
        <w:tc>
          <w:tcPr>
            <w:tcW w:w="900" w:type="dxa"/>
          </w:tcPr>
          <w:p w14:paraId="3E601965" w14:textId="77777777" w:rsidR="00696111" w:rsidRPr="00677427" w:rsidRDefault="00696111" w:rsidP="00CF33BC">
            <w:pPr>
              <w:autoSpaceDE w:val="0"/>
              <w:autoSpaceDN w:val="0"/>
              <w:adjustRightInd w:val="0"/>
              <w:jc w:val="center"/>
              <w:rPr>
                <w:b/>
                <w:bCs/>
                <w:sz w:val="16"/>
                <w:szCs w:val="16"/>
                <w:lang w:eastAsia="ko-KR"/>
              </w:rPr>
            </w:pPr>
            <w:r w:rsidRPr="00677427">
              <w:rPr>
                <w:b/>
                <w:bCs/>
                <w:sz w:val="16"/>
                <w:szCs w:val="16"/>
                <w:lang w:eastAsia="ko-KR"/>
              </w:rPr>
              <w:t>P.L</w:t>
            </w:r>
          </w:p>
        </w:tc>
        <w:tc>
          <w:tcPr>
            <w:tcW w:w="2455" w:type="dxa"/>
          </w:tcPr>
          <w:p w14:paraId="07BB14FB" w14:textId="77777777" w:rsidR="00696111" w:rsidRPr="00677427" w:rsidRDefault="00696111" w:rsidP="00CF33BC">
            <w:pPr>
              <w:autoSpaceDE w:val="0"/>
              <w:autoSpaceDN w:val="0"/>
              <w:adjustRightInd w:val="0"/>
              <w:jc w:val="center"/>
              <w:rPr>
                <w:b/>
                <w:bCs/>
                <w:sz w:val="16"/>
                <w:szCs w:val="16"/>
                <w:lang w:eastAsia="ko-KR"/>
              </w:rPr>
            </w:pPr>
            <w:r w:rsidRPr="00677427">
              <w:rPr>
                <w:b/>
                <w:bCs/>
                <w:sz w:val="16"/>
                <w:szCs w:val="16"/>
                <w:lang w:eastAsia="ko-KR"/>
              </w:rPr>
              <w:t>Comment</w:t>
            </w:r>
          </w:p>
        </w:tc>
        <w:tc>
          <w:tcPr>
            <w:tcW w:w="2045" w:type="dxa"/>
          </w:tcPr>
          <w:p w14:paraId="2F209A21" w14:textId="77777777" w:rsidR="00696111" w:rsidRPr="00677427" w:rsidRDefault="00696111" w:rsidP="00CF33BC">
            <w:pPr>
              <w:autoSpaceDE w:val="0"/>
              <w:autoSpaceDN w:val="0"/>
              <w:adjustRightInd w:val="0"/>
              <w:jc w:val="center"/>
              <w:rPr>
                <w:b/>
                <w:bCs/>
                <w:sz w:val="16"/>
                <w:szCs w:val="16"/>
                <w:lang w:eastAsia="ko-KR"/>
              </w:rPr>
            </w:pPr>
            <w:r w:rsidRPr="00677427">
              <w:rPr>
                <w:b/>
                <w:bCs/>
                <w:sz w:val="16"/>
                <w:szCs w:val="16"/>
                <w:lang w:eastAsia="ko-KR"/>
              </w:rPr>
              <w:t>Proposed Change</w:t>
            </w:r>
          </w:p>
        </w:tc>
        <w:tc>
          <w:tcPr>
            <w:tcW w:w="2775" w:type="dxa"/>
          </w:tcPr>
          <w:p w14:paraId="10C5BFA1" w14:textId="77777777" w:rsidR="00696111" w:rsidRPr="00677427" w:rsidRDefault="00696111" w:rsidP="00CF33BC">
            <w:pPr>
              <w:autoSpaceDE w:val="0"/>
              <w:autoSpaceDN w:val="0"/>
              <w:adjustRightInd w:val="0"/>
              <w:jc w:val="center"/>
              <w:rPr>
                <w:b/>
                <w:bCs/>
                <w:sz w:val="16"/>
                <w:szCs w:val="16"/>
                <w:lang w:eastAsia="ko-KR"/>
              </w:rPr>
            </w:pPr>
            <w:r w:rsidRPr="00677427">
              <w:rPr>
                <w:rFonts w:hint="eastAsia"/>
                <w:b/>
                <w:bCs/>
                <w:sz w:val="16"/>
                <w:szCs w:val="16"/>
                <w:lang w:eastAsia="ko-KR"/>
              </w:rPr>
              <w:t>Resolution</w:t>
            </w:r>
          </w:p>
        </w:tc>
      </w:tr>
      <w:tr w:rsidR="00696111" w:rsidRPr="008F0D26" w14:paraId="1FB31AD2" w14:textId="77777777" w:rsidTr="00CF33BC">
        <w:trPr>
          <w:trHeight w:val="980"/>
        </w:trPr>
        <w:tc>
          <w:tcPr>
            <w:tcW w:w="721" w:type="dxa"/>
          </w:tcPr>
          <w:p w14:paraId="1A0209B5"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4116</w:t>
            </w:r>
          </w:p>
        </w:tc>
        <w:tc>
          <w:tcPr>
            <w:tcW w:w="900" w:type="dxa"/>
          </w:tcPr>
          <w:p w14:paraId="5B3B159B"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Abhishek Patil</w:t>
            </w:r>
          </w:p>
        </w:tc>
        <w:tc>
          <w:tcPr>
            <w:tcW w:w="720" w:type="dxa"/>
          </w:tcPr>
          <w:p w14:paraId="04B8C5A3"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35.3.14.4</w:t>
            </w:r>
          </w:p>
        </w:tc>
        <w:tc>
          <w:tcPr>
            <w:tcW w:w="900" w:type="dxa"/>
          </w:tcPr>
          <w:p w14:paraId="3F82A806"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275.42</w:t>
            </w:r>
          </w:p>
        </w:tc>
        <w:tc>
          <w:tcPr>
            <w:tcW w:w="2455" w:type="dxa"/>
          </w:tcPr>
          <w:p w14:paraId="1274D5A9"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The title can be more descriptive.</w:t>
            </w:r>
          </w:p>
        </w:tc>
        <w:tc>
          <w:tcPr>
            <w:tcW w:w="2045" w:type="dxa"/>
          </w:tcPr>
          <w:p w14:paraId="273561F4"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 xml:space="preserve">Consider changing the title to "Multi-Link Capability </w:t>
            </w:r>
            <w:proofErr w:type="spellStart"/>
            <w:r>
              <w:rPr>
                <w:rFonts w:ascii="Arial" w:hAnsi="Arial" w:cs="Arial"/>
                <w:sz w:val="20"/>
                <w:szCs w:val="20"/>
              </w:rPr>
              <w:t>Signaling</w:t>
            </w:r>
            <w:proofErr w:type="spellEnd"/>
            <w:r>
              <w:rPr>
                <w:rFonts w:ascii="Arial" w:hAnsi="Arial" w:cs="Arial"/>
                <w:sz w:val="20"/>
                <w:szCs w:val="20"/>
              </w:rPr>
              <w:t>"</w:t>
            </w:r>
          </w:p>
        </w:tc>
        <w:tc>
          <w:tcPr>
            <w:tcW w:w="2775" w:type="dxa"/>
          </w:tcPr>
          <w:p w14:paraId="45FB91E6" w14:textId="77777777" w:rsidR="00696111" w:rsidRPr="008341D0" w:rsidRDefault="00696111" w:rsidP="00CF33BC">
            <w:pPr>
              <w:autoSpaceDE w:val="0"/>
              <w:autoSpaceDN w:val="0"/>
              <w:adjustRightInd w:val="0"/>
              <w:rPr>
                <w:rFonts w:ascii="Arial" w:eastAsia="宋体" w:hAnsi="Arial" w:cs="Arial"/>
                <w:sz w:val="20"/>
                <w:szCs w:val="20"/>
                <w:lang w:eastAsia="zh-CN"/>
              </w:rPr>
            </w:pPr>
            <w:r w:rsidRPr="008341D0">
              <w:rPr>
                <w:rFonts w:ascii="Arial" w:eastAsia="宋体" w:hAnsi="Arial" w:cs="Arial"/>
                <w:sz w:val="20"/>
                <w:szCs w:val="20"/>
                <w:lang w:eastAsia="zh-CN"/>
              </w:rPr>
              <w:t>Revised.</w:t>
            </w:r>
          </w:p>
          <w:p w14:paraId="5F19109A" w14:textId="77777777" w:rsidR="00696111" w:rsidRPr="008341D0" w:rsidRDefault="00696111" w:rsidP="00CF33BC">
            <w:pPr>
              <w:autoSpaceDE w:val="0"/>
              <w:autoSpaceDN w:val="0"/>
              <w:adjustRightInd w:val="0"/>
              <w:rPr>
                <w:rFonts w:ascii="Arial" w:eastAsia="宋体" w:hAnsi="Arial" w:cs="Arial"/>
                <w:sz w:val="20"/>
                <w:szCs w:val="20"/>
                <w:lang w:eastAsia="zh-CN"/>
              </w:rPr>
            </w:pPr>
          </w:p>
          <w:p w14:paraId="5F9EBAEF" w14:textId="77777777" w:rsidR="00696111" w:rsidRPr="008341D0" w:rsidRDefault="00696111" w:rsidP="00CF33BC">
            <w:pPr>
              <w:autoSpaceDE w:val="0"/>
              <w:autoSpaceDN w:val="0"/>
              <w:adjustRightInd w:val="0"/>
              <w:rPr>
                <w:rFonts w:ascii="Arial" w:eastAsia="宋体" w:hAnsi="Arial" w:cs="Arial"/>
                <w:sz w:val="20"/>
                <w:szCs w:val="20"/>
                <w:lang w:eastAsia="zh-CN"/>
              </w:rPr>
            </w:pPr>
            <w:r w:rsidRPr="008341D0">
              <w:rPr>
                <w:rFonts w:ascii="Arial" w:eastAsia="宋体" w:hAnsi="Arial" w:cs="Arial"/>
                <w:sz w:val="20"/>
                <w:szCs w:val="20"/>
                <w:lang w:eastAsia="zh-CN"/>
              </w:rPr>
              <w:t>Agree with the commenter, make the changes accordingly.</w:t>
            </w:r>
          </w:p>
          <w:p w14:paraId="67765E9B" w14:textId="77777777" w:rsidR="00696111" w:rsidRPr="008341D0" w:rsidRDefault="00696111" w:rsidP="00CF33BC">
            <w:pPr>
              <w:autoSpaceDE w:val="0"/>
              <w:autoSpaceDN w:val="0"/>
              <w:adjustRightInd w:val="0"/>
              <w:rPr>
                <w:rFonts w:ascii="Arial" w:eastAsia="宋体" w:hAnsi="Arial" w:cs="Arial"/>
                <w:sz w:val="20"/>
                <w:szCs w:val="20"/>
                <w:lang w:eastAsia="zh-CN"/>
              </w:rPr>
            </w:pPr>
          </w:p>
          <w:p w14:paraId="43183CD8" w14:textId="77777777" w:rsidR="00696111" w:rsidRPr="008341D0" w:rsidRDefault="00696111" w:rsidP="00CF33BC">
            <w:pPr>
              <w:autoSpaceDE w:val="0"/>
              <w:autoSpaceDN w:val="0"/>
              <w:adjustRightInd w:val="0"/>
              <w:rPr>
                <w:ins w:id="10" w:author="Liyunbo" w:date="2021-07-06T16:20:00Z"/>
                <w:rFonts w:ascii="Arial" w:eastAsia="宋体" w:hAnsi="Arial" w:cs="Arial"/>
                <w:sz w:val="20"/>
                <w:szCs w:val="20"/>
                <w:lang w:eastAsia="zh-CN"/>
              </w:rPr>
            </w:pPr>
          </w:p>
          <w:p w14:paraId="13E310D3" w14:textId="09F8E759" w:rsidR="00696111" w:rsidRPr="008341D0" w:rsidRDefault="00696111" w:rsidP="00CF33BC">
            <w:pPr>
              <w:autoSpaceDE w:val="0"/>
              <w:autoSpaceDN w:val="0"/>
              <w:adjustRightInd w:val="0"/>
              <w:rPr>
                <w:rFonts w:ascii="Arial" w:eastAsia="宋体" w:hAnsi="Arial" w:cs="Arial"/>
                <w:sz w:val="20"/>
                <w:szCs w:val="20"/>
                <w:lang w:eastAsia="zh-CN"/>
              </w:rPr>
            </w:pPr>
            <w:proofErr w:type="spellStart"/>
            <w:r w:rsidRPr="008341D0">
              <w:rPr>
                <w:rFonts w:ascii="Arial" w:eastAsia="宋体" w:hAnsi="Arial" w:cs="Arial"/>
                <w:sz w:val="20"/>
                <w:szCs w:val="20"/>
                <w:lang w:eastAsia="zh-CN"/>
              </w:rPr>
              <w:t>TGbe</w:t>
            </w:r>
            <w:proofErr w:type="spellEnd"/>
            <w:r w:rsidRPr="008341D0">
              <w:rPr>
                <w:rFonts w:ascii="Arial" w:eastAsia="宋体" w:hAnsi="Arial" w:cs="Arial"/>
                <w:sz w:val="20"/>
                <w:szCs w:val="20"/>
                <w:lang w:eastAsia="zh-CN"/>
              </w:rPr>
              <w:t xml:space="preserve"> editor to make the changes shown in doc </w:t>
            </w:r>
            <w:r w:rsidR="00526859">
              <w:rPr>
                <w:rFonts w:ascii="Arial" w:eastAsia="宋体" w:hAnsi="Arial" w:cs="Arial"/>
                <w:sz w:val="20"/>
                <w:szCs w:val="20"/>
                <w:lang w:eastAsia="zh-CN"/>
              </w:rPr>
              <w:t>21/1203r2</w:t>
            </w:r>
            <w:r w:rsidR="00B247B1">
              <w:rPr>
                <w:rFonts w:ascii="Arial" w:eastAsia="宋体" w:hAnsi="Arial" w:cs="Arial"/>
                <w:sz w:val="20"/>
                <w:szCs w:val="20"/>
                <w:lang w:eastAsia="zh-CN"/>
              </w:rPr>
              <w:t xml:space="preserve"> under CID 4116</w:t>
            </w:r>
          </w:p>
          <w:p w14:paraId="090926C7" w14:textId="77777777" w:rsidR="00696111" w:rsidRPr="008341D0" w:rsidRDefault="00696111" w:rsidP="00CF33BC">
            <w:pPr>
              <w:autoSpaceDE w:val="0"/>
              <w:autoSpaceDN w:val="0"/>
              <w:adjustRightInd w:val="0"/>
              <w:rPr>
                <w:rFonts w:ascii="Arial" w:eastAsia="宋体" w:hAnsi="Arial" w:cs="Arial"/>
                <w:sz w:val="20"/>
                <w:szCs w:val="20"/>
                <w:lang w:eastAsia="zh-CN"/>
              </w:rPr>
            </w:pPr>
          </w:p>
          <w:p w14:paraId="3F2155A4" w14:textId="3FFF50A8" w:rsidR="00696111" w:rsidRPr="008341D0" w:rsidRDefault="00696111" w:rsidP="00CF33BC">
            <w:pPr>
              <w:autoSpaceDE w:val="0"/>
              <w:autoSpaceDN w:val="0"/>
              <w:adjustRightInd w:val="0"/>
              <w:rPr>
                <w:rFonts w:ascii="Arial" w:eastAsia="宋体" w:hAnsi="Arial" w:cs="Arial"/>
                <w:sz w:val="20"/>
                <w:szCs w:val="20"/>
                <w:lang w:eastAsia="zh-CN"/>
              </w:rPr>
            </w:pPr>
            <w:proofErr w:type="spellStart"/>
            <w:r w:rsidRPr="008341D0">
              <w:rPr>
                <w:rFonts w:ascii="Arial" w:eastAsia="宋体" w:hAnsi="Arial" w:cs="Arial"/>
                <w:sz w:val="20"/>
                <w:szCs w:val="20"/>
                <w:lang w:eastAsia="zh-CN"/>
              </w:rPr>
              <w:t>TGbe</w:t>
            </w:r>
            <w:proofErr w:type="spellEnd"/>
            <w:r w:rsidRPr="008341D0">
              <w:rPr>
                <w:rFonts w:ascii="Arial" w:eastAsia="宋体" w:hAnsi="Arial" w:cs="Arial"/>
                <w:sz w:val="20"/>
                <w:szCs w:val="20"/>
                <w:lang w:eastAsia="zh-CN"/>
              </w:rPr>
              <w:t xml:space="preserve"> editor to search the whole spec and change the title of this sub-clause when it is referenced in other places.</w:t>
            </w:r>
          </w:p>
          <w:p w14:paraId="7CDF5B00" w14:textId="77777777" w:rsidR="00696111" w:rsidRPr="008341D0" w:rsidRDefault="00696111" w:rsidP="00CF33BC">
            <w:pPr>
              <w:autoSpaceDE w:val="0"/>
              <w:autoSpaceDN w:val="0"/>
              <w:adjustRightInd w:val="0"/>
              <w:rPr>
                <w:rFonts w:ascii="Arial" w:eastAsia="宋体" w:hAnsi="Arial" w:cs="Arial"/>
                <w:sz w:val="20"/>
                <w:szCs w:val="20"/>
                <w:lang w:eastAsia="zh-CN"/>
              </w:rPr>
            </w:pPr>
          </w:p>
        </w:tc>
      </w:tr>
      <w:tr w:rsidR="00696111" w:rsidRPr="008F0D26" w14:paraId="36CD1554" w14:textId="77777777" w:rsidTr="00CF33BC">
        <w:trPr>
          <w:trHeight w:val="980"/>
        </w:trPr>
        <w:tc>
          <w:tcPr>
            <w:tcW w:w="721" w:type="dxa"/>
          </w:tcPr>
          <w:p w14:paraId="35189BAB"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4077</w:t>
            </w:r>
          </w:p>
        </w:tc>
        <w:tc>
          <w:tcPr>
            <w:tcW w:w="900" w:type="dxa"/>
          </w:tcPr>
          <w:p w14:paraId="0C18BD80"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Abhishek Patil</w:t>
            </w:r>
          </w:p>
        </w:tc>
        <w:tc>
          <w:tcPr>
            <w:tcW w:w="720" w:type="dxa"/>
          </w:tcPr>
          <w:p w14:paraId="2C2A8AD4"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35.3.14.4</w:t>
            </w:r>
          </w:p>
        </w:tc>
        <w:tc>
          <w:tcPr>
            <w:tcW w:w="900" w:type="dxa"/>
          </w:tcPr>
          <w:p w14:paraId="771CAABF"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276.01</w:t>
            </w:r>
          </w:p>
        </w:tc>
        <w:tc>
          <w:tcPr>
            <w:tcW w:w="2455" w:type="dxa"/>
          </w:tcPr>
          <w:p w14:paraId="21CF6962"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 xml:space="preserve">Move the paragraph starting "An MLD shall set the MLD Capabilities Present subfield in ..." to be the first paragraph in this </w:t>
            </w:r>
            <w:proofErr w:type="spellStart"/>
            <w:r>
              <w:rPr>
                <w:rFonts w:ascii="Arial" w:hAnsi="Arial" w:cs="Arial"/>
                <w:sz w:val="20"/>
                <w:szCs w:val="20"/>
              </w:rPr>
              <w:t>subclause</w:t>
            </w:r>
            <w:proofErr w:type="spellEnd"/>
            <w:r>
              <w:rPr>
                <w:rFonts w:ascii="Arial" w:hAnsi="Arial" w:cs="Arial"/>
                <w:sz w:val="20"/>
                <w:szCs w:val="20"/>
              </w:rPr>
              <w:t>. Also please provide the rules when carries in Beacon and Probe Response frames.</w:t>
            </w:r>
          </w:p>
        </w:tc>
        <w:tc>
          <w:tcPr>
            <w:tcW w:w="2045" w:type="dxa"/>
          </w:tcPr>
          <w:p w14:paraId="2D0AA227"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As in comment</w:t>
            </w:r>
          </w:p>
        </w:tc>
        <w:tc>
          <w:tcPr>
            <w:tcW w:w="2775" w:type="dxa"/>
          </w:tcPr>
          <w:p w14:paraId="0BFB8BF0" w14:textId="77777777" w:rsidR="00696111" w:rsidRPr="008341D0" w:rsidRDefault="00696111" w:rsidP="00CF33BC">
            <w:pPr>
              <w:autoSpaceDE w:val="0"/>
              <w:autoSpaceDN w:val="0"/>
              <w:adjustRightInd w:val="0"/>
              <w:rPr>
                <w:rFonts w:ascii="Arial" w:eastAsia="宋体" w:hAnsi="Arial" w:cs="Arial"/>
                <w:sz w:val="20"/>
                <w:szCs w:val="20"/>
                <w:lang w:eastAsia="zh-CN"/>
              </w:rPr>
            </w:pPr>
            <w:r w:rsidRPr="008341D0">
              <w:rPr>
                <w:rFonts w:ascii="Arial" w:eastAsia="宋体" w:hAnsi="Arial" w:cs="Arial"/>
                <w:sz w:val="20"/>
                <w:szCs w:val="20"/>
                <w:lang w:eastAsia="zh-CN"/>
              </w:rPr>
              <w:t>Revised</w:t>
            </w:r>
          </w:p>
          <w:p w14:paraId="4C341A87" w14:textId="77777777" w:rsidR="00696111" w:rsidRPr="008341D0" w:rsidRDefault="00696111" w:rsidP="00CF33BC">
            <w:pPr>
              <w:autoSpaceDE w:val="0"/>
              <w:autoSpaceDN w:val="0"/>
              <w:adjustRightInd w:val="0"/>
              <w:rPr>
                <w:rFonts w:ascii="Arial" w:eastAsia="宋体" w:hAnsi="Arial" w:cs="Arial"/>
                <w:sz w:val="20"/>
                <w:szCs w:val="20"/>
                <w:lang w:eastAsia="zh-CN"/>
              </w:rPr>
            </w:pPr>
          </w:p>
          <w:p w14:paraId="1303C7F4" w14:textId="616A0BD1" w:rsidR="00696111" w:rsidRPr="008341D0" w:rsidRDefault="0057152E" w:rsidP="00CF33BC">
            <w:pPr>
              <w:autoSpaceDE w:val="0"/>
              <w:autoSpaceDN w:val="0"/>
              <w:adjustRightInd w:val="0"/>
              <w:rPr>
                <w:rFonts w:ascii="Arial" w:eastAsia="宋体" w:hAnsi="Arial" w:cs="Arial"/>
                <w:sz w:val="20"/>
                <w:szCs w:val="20"/>
                <w:lang w:eastAsia="zh-CN"/>
              </w:rPr>
            </w:pPr>
            <w:r w:rsidRPr="009F02B7">
              <w:rPr>
                <w:rFonts w:ascii="Arial" w:eastAsia="宋体" w:hAnsi="Arial" w:cs="Arial"/>
                <w:sz w:val="20"/>
                <w:szCs w:val="20"/>
                <w:highlight w:val="yellow"/>
                <w:lang w:eastAsia="zh-CN"/>
              </w:rPr>
              <w:t xml:space="preserve">The conditions of the present of MLD Capabilities subfield are descripted in </w:t>
            </w:r>
            <w:proofErr w:type="spellStart"/>
            <w:r w:rsidRPr="009F02B7">
              <w:rPr>
                <w:rFonts w:ascii="Arial" w:eastAsia="宋体" w:hAnsi="Arial" w:cs="Arial"/>
                <w:sz w:val="20"/>
                <w:szCs w:val="20"/>
                <w:highlight w:val="yellow"/>
                <w:lang w:eastAsia="zh-CN"/>
              </w:rPr>
              <w:t>subclause</w:t>
            </w:r>
            <w:proofErr w:type="spellEnd"/>
            <w:r w:rsidRPr="009F02B7">
              <w:rPr>
                <w:rFonts w:ascii="Arial" w:eastAsia="宋体" w:hAnsi="Arial" w:cs="Arial"/>
                <w:sz w:val="20"/>
                <w:szCs w:val="20"/>
                <w:highlight w:val="yellow"/>
                <w:lang w:eastAsia="zh-CN"/>
              </w:rPr>
              <w:t xml:space="preserve"> 9.4.2.295b.2 (Basic variant Multi-Link element)</w:t>
            </w:r>
            <w:r w:rsidR="009F02B7" w:rsidRPr="009F02B7">
              <w:rPr>
                <w:rFonts w:ascii="Arial" w:eastAsia="宋体" w:hAnsi="Arial" w:cs="Arial"/>
                <w:sz w:val="20"/>
                <w:szCs w:val="20"/>
                <w:highlight w:val="yellow"/>
                <w:lang w:eastAsia="zh-CN"/>
              </w:rPr>
              <w:t xml:space="preserve"> base on the CR of CID4014 in doc 11-21/1206r4, so the rules don’t need to repeat here. The related paragraphs are deleted.</w:t>
            </w:r>
          </w:p>
          <w:p w14:paraId="131A944A" w14:textId="77777777" w:rsidR="00696111" w:rsidRPr="008341D0" w:rsidRDefault="00696111" w:rsidP="00CF33BC">
            <w:pPr>
              <w:autoSpaceDE w:val="0"/>
              <w:autoSpaceDN w:val="0"/>
              <w:adjustRightInd w:val="0"/>
              <w:rPr>
                <w:rFonts w:ascii="Arial" w:eastAsia="宋体" w:hAnsi="Arial" w:cs="Arial"/>
                <w:sz w:val="20"/>
                <w:szCs w:val="20"/>
                <w:lang w:eastAsia="zh-CN"/>
              </w:rPr>
            </w:pPr>
          </w:p>
          <w:p w14:paraId="7DB79AA5" w14:textId="43455FF9" w:rsidR="00696111" w:rsidRPr="008341D0" w:rsidRDefault="00696111" w:rsidP="00CF33BC">
            <w:pPr>
              <w:autoSpaceDE w:val="0"/>
              <w:autoSpaceDN w:val="0"/>
              <w:adjustRightInd w:val="0"/>
              <w:rPr>
                <w:rFonts w:ascii="Arial" w:eastAsia="宋体" w:hAnsi="Arial" w:cs="Arial"/>
                <w:sz w:val="20"/>
                <w:szCs w:val="20"/>
                <w:lang w:eastAsia="zh-CN"/>
              </w:rPr>
            </w:pPr>
            <w:proofErr w:type="spellStart"/>
            <w:r w:rsidRPr="008341D0">
              <w:rPr>
                <w:rFonts w:ascii="Arial" w:eastAsia="宋体" w:hAnsi="Arial" w:cs="Arial"/>
                <w:sz w:val="20"/>
                <w:szCs w:val="20"/>
                <w:lang w:eastAsia="zh-CN"/>
              </w:rPr>
              <w:t>TGbe</w:t>
            </w:r>
            <w:proofErr w:type="spellEnd"/>
            <w:r w:rsidRPr="008341D0">
              <w:rPr>
                <w:rFonts w:ascii="Arial" w:eastAsia="宋体" w:hAnsi="Arial" w:cs="Arial"/>
                <w:sz w:val="20"/>
                <w:szCs w:val="20"/>
                <w:lang w:eastAsia="zh-CN"/>
              </w:rPr>
              <w:t xml:space="preserve"> editor to make the changes shown in doc </w:t>
            </w:r>
            <w:r w:rsidR="00526859">
              <w:rPr>
                <w:rFonts w:ascii="Arial" w:eastAsia="宋体" w:hAnsi="Arial" w:cs="Arial"/>
                <w:sz w:val="20"/>
                <w:szCs w:val="20"/>
                <w:lang w:eastAsia="zh-CN"/>
              </w:rPr>
              <w:t>21/1203r2</w:t>
            </w:r>
            <w:r w:rsidR="00B247B1">
              <w:rPr>
                <w:rFonts w:ascii="Arial" w:eastAsia="宋体" w:hAnsi="Arial" w:cs="Arial"/>
                <w:sz w:val="20"/>
                <w:szCs w:val="20"/>
                <w:lang w:eastAsia="zh-CN"/>
              </w:rPr>
              <w:t xml:space="preserve"> under CID 4077</w:t>
            </w:r>
          </w:p>
          <w:p w14:paraId="07B49BE3" w14:textId="77777777" w:rsidR="00696111" w:rsidRPr="008341D0" w:rsidRDefault="00696111" w:rsidP="00CF33BC">
            <w:pPr>
              <w:autoSpaceDE w:val="0"/>
              <w:autoSpaceDN w:val="0"/>
              <w:adjustRightInd w:val="0"/>
              <w:rPr>
                <w:rFonts w:ascii="Arial" w:eastAsia="宋体" w:hAnsi="Arial" w:cs="Arial"/>
                <w:sz w:val="20"/>
                <w:szCs w:val="20"/>
                <w:lang w:eastAsia="zh-CN"/>
              </w:rPr>
            </w:pPr>
          </w:p>
        </w:tc>
      </w:tr>
      <w:tr w:rsidR="00696111" w:rsidRPr="008F0D26" w14:paraId="0B437C69" w14:textId="77777777" w:rsidTr="00CF33BC">
        <w:trPr>
          <w:trHeight w:val="980"/>
        </w:trPr>
        <w:tc>
          <w:tcPr>
            <w:tcW w:w="721" w:type="dxa"/>
          </w:tcPr>
          <w:p w14:paraId="74B80464"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4405</w:t>
            </w:r>
          </w:p>
        </w:tc>
        <w:tc>
          <w:tcPr>
            <w:tcW w:w="900" w:type="dxa"/>
          </w:tcPr>
          <w:p w14:paraId="528D581A"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Arik Klein</w:t>
            </w:r>
          </w:p>
        </w:tc>
        <w:tc>
          <w:tcPr>
            <w:tcW w:w="720" w:type="dxa"/>
          </w:tcPr>
          <w:p w14:paraId="1379CD51"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35.3.14.4</w:t>
            </w:r>
          </w:p>
        </w:tc>
        <w:tc>
          <w:tcPr>
            <w:tcW w:w="900" w:type="dxa"/>
          </w:tcPr>
          <w:p w14:paraId="42C6572B"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276.03</w:t>
            </w:r>
          </w:p>
        </w:tc>
        <w:tc>
          <w:tcPr>
            <w:tcW w:w="2455" w:type="dxa"/>
          </w:tcPr>
          <w:p w14:paraId="4E0AF60B"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 xml:space="preserve">It is not clear if the MLD Capabilities Present subfield in the Multi-Link Control field of the Basic variant Multi-Link element shall be set to 0 if not carried in either a (Re)Association Request </w:t>
            </w:r>
            <w:r>
              <w:rPr>
                <w:rFonts w:ascii="Arial" w:hAnsi="Arial" w:cs="Arial"/>
                <w:sz w:val="20"/>
                <w:szCs w:val="20"/>
              </w:rPr>
              <w:lastRenderedPageBreak/>
              <w:t>frame or (Re)Association Response frame</w:t>
            </w:r>
          </w:p>
        </w:tc>
        <w:tc>
          <w:tcPr>
            <w:tcW w:w="2045" w:type="dxa"/>
          </w:tcPr>
          <w:p w14:paraId="158DF3A4"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lastRenderedPageBreak/>
              <w:t xml:space="preserve">Option 1: If the MLD Capabilities Present subfield is set to 1 ONLY if carried in a (Re)Association Request frame or (Re)Association Response frame, add the following </w:t>
            </w:r>
            <w:r>
              <w:rPr>
                <w:rFonts w:ascii="Arial" w:hAnsi="Arial" w:cs="Arial"/>
                <w:sz w:val="20"/>
                <w:szCs w:val="20"/>
              </w:rPr>
              <w:lastRenderedPageBreak/>
              <w:t>sentence: "Otherwise - it is set to 0"</w:t>
            </w:r>
            <w:r>
              <w:rPr>
                <w:rFonts w:ascii="Arial" w:hAnsi="Arial" w:cs="Arial"/>
                <w:sz w:val="20"/>
                <w:szCs w:val="20"/>
              </w:rPr>
              <w:br/>
              <w:t>Option 2: If the MLD Capabilities Present subfield is set to 1 if carried in other frames besides the (Re)Association Request frame or (Re)Association Response frame (excluding the Authentication frame) - please specify in which frame it occurs and add these frames to the current text.</w:t>
            </w:r>
          </w:p>
        </w:tc>
        <w:tc>
          <w:tcPr>
            <w:tcW w:w="2775" w:type="dxa"/>
          </w:tcPr>
          <w:p w14:paraId="01C8A6C9" w14:textId="77777777" w:rsidR="00696111" w:rsidRPr="008341D0" w:rsidRDefault="00696111" w:rsidP="00CF33BC">
            <w:pPr>
              <w:autoSpaceDE w:val="0"/>
              <w:autoSpaceDN w:val="0"/>
              <w:adjustRightInd w:val="0"/>
              <w:rPr>
                <w:rFonts w:ascii="Arial" w:eastAsia="宋体" w:hAnsi="Arial" w:cs="Arial"/>
                <w:sz w:val="20"/>
                <w:szCs w:val="20"/>
                <w:lang w:eastAsia="zh-CN"/>
              </w:rPr>
            </w:pPr>
            <w:r w:rsidRPr="008341D0">
              <w:rPr>
                <w:rFonts w:ascii="Arial" w:eastAsia="宋体" w:hAnsi="Arial" w:cs="Arial"/>
                <w:sz w:val="20"/>
                <w:szCs w:val="20"/>
                <w:lang w:eastAsia="zh-CN"/>
              </w:rPr>
              <w:lastRenderedPageBreak/>
              <w:t>Revised</w:t>
            </w:r>
          </w:p>
          <w:p w14:paraId="09B31615" w14:textId="77777777" w:rsidR="00696111" w:rsidRPr="008341D0" w:rsidRDefault="00696111" w:rsidP="00CF33BC">
            <w:pPr>
              <w:autoSpaceDE w:val="0"/>
              <w:autoSpaceDN w:val="0"/>
              <w:adjustRightInd w:val="0"/>
              <w:rPr>
                <w:rFonts w:ascii="Arial" w:eastAsia="宋体" w:hAnsi="Arial" w:cs="Arial"/>
                <w:sz w:val="20"/>
                <w:szCs w:val="20"/>
                <w:lang w:eastAsia="zh-CN"/>
              </w:rPr>
            </w:pPr>
          </w:p>
          <w:p w14:paraId="14C39E0F" w14:textId="77777777" w:rsidR="00A7293D" w:rsidRPr="008341D0" w:rsidRDefault="00A7293D" w:rsidP="00A7293D">
            <w:pPr>
              <w:autoSpaceDE w:val="0"/>
              <w:autoSpaceDN w:val="0"/>
              <w:adjustRightInd w:val="0"/>
              <w:rPr>
                <w:rFonts w:ascii="Arial" w:eastAsia="宋体" w:hAnsi="Arial" w:cs="Arial"/>
                <w:sz w:val="20"/>
                <w:szCs w:val="20"/>
                <w:lang w:eastAsia="zh-CN"/>
              </w:rPr>
            </w:pPr>
            <w:r w:rsidRPr="009F02B7">
              <w:rPr>
                <w:rFonts w:ascii="Arial" w:eastAsia="宋体" w:hAnsi="Arial" w:cs="Arial"/>
                <w:sz w:val="20"/>
                <w:szCs w:val="20"/>
                <w:highlight w:val="yellow"/>
                <w:lang w:eastAsia="zh-CN"/>
              </w:rPr>
              <w:t xml:space="preserve">The conditions of the present of MLD Capabilities subfield are descripted in </w:t>
            </w:r>
            <w:proofErr w:type="spellStart"/>
            <w:r w:rsidRPr="009F02B7">
              <w:rPr>
                <w:rFonts w:ascii="Arial" w:eastAsia="宋体" w:hAnsi="Arial" w:cs="Arial"/>
                <w:sz w:val="20"/>
                <w:szCs w:val="20"/>
                <w:highlight w:val="yellow"/>
                <w:lang w:eastAsia="zh-CN"/>
              </w:rPr>
              <w:t>subclause</w:t>
            </w:r>
            <w:proofErr w:type="spellEnd"/>
            <w:r w:rsidRPr="009F02B7">
              <w:rPr>
                <w:rFonts w:ascii="Arial" w:eastAsia="宋体" w:hAnsi="Arial" w:cs="Arial"/>
                <w:sz w:val="20"/>
                <w:szCs w:val="20"/>
                <w:highlight w:val="yellow"/>
                <w:lang w:eastAsia="zh-CN"/>
              </w:rPr>
              <w:t xml:space="preserve"> 9.4.2.295b.2 (Basic variant Multi-Link element) base on the CR of CID4014 in doc 11-21/1206r4, so the rules don’t </w:t>
            </w:r>
            <w:r w:rsidRPr="009F02B7">
              <w:rPr>
                <w:rFonts w:ascii="Arial" w:eastAsia="宋体" w:hAnsi="Arial" w:cs="Arial"/>
                <w:sz w:val="20"/>
                <w:szCs w:val="20"/>
                <w:highlight w:val="yellow"/>
                <w:lang w:eastAsia="zh-CN"/>
              </w:rPr>
              <w:lastRenderedPageBreak/>
              <w:t>need to repeat here. The related paragraphs are deleted.</w:t>
            </w:r>
          </w:p>
          <w:p w14:paraId="0BFC6BC9" w14:textId="77777777" w:rsidR="00696111" w:rsidRPr="008341D0" w:rsidRDefault="00696111" w:rsidP="00CF33BC">
            <w:pPr>
              <w:autoSpaceDE w:val="0"/>
              <w:autoSpaceDN w:val="0"/>
              <w:adjustRightInd w:val="0"/>
              <w:rPr>
                <w:rFonts w:ascii="Arial" w:eastAsia="宋体" w:hAnsi="Arial" w:cs="Arial"/>
                <w:sz w:val="20"/>
                <w:szCs w:val="20"/>
                <w:lang w:eastAsia="zh-CN"/>
              </w:rPr>
            </w:pPr>
          </w:p>
          <w:p w14:paraId="6DBFA62E" w14:textId="77777777" w:rsidR="00696111" w:rsidRPr="008341D0" w:rsidRDefault="00696111" w:rsidP="00CF33BC">
            <w:pPr>
              <w:autoSpaceDE w:val="0"/>
              <w:autoSpaceDN w:val="0"/>
              <w:adjustRightInd w:val="0"/>
              <w:rPr>
                <w:rFonts w:ascii="Arial" w:eastAsia="宋体" w:hAnsi="Arial" w:cs="Arial"/>
                <w:sz w:val="20"/>
                <w:szCs w:val="20"/>
                <w:lang w:eastAsia="zh-CN"/>
              </w:rPr>
            </w:pPr>
          </w:p>
          <w:p w14:paraId="6C571A56" w14:textId="561CE5D1" w:rsidR="00696111" w:rsidRPr="008341D0" w:rsidRDefault="00696111" w:rsidP="00CF33BC">
            <w:pPr>
              <w:autoSpaceDE w:val="0"/>
              <w:autoSpaceDN w:val="0"/>
              <w:adjustRightInd w:val="0"/>
              <w:rPr>
                <w:rFonts w:ascii="Arial" w:eastAsia="宋体" w:hAnsi="Arial" w:cs="Arial"/>
                <w:sz w:val="20"/>
                <w:szCs w:val="20"/>
                <w:lang w:eastAsia="zh-CN"/>
              </w:rPr>
            </w:pPr>
            <w:proofErr w:type="spellStart"/>
            <w:r w:rsidRPr="008341D0">
              <w:rPr>
                <w:rFonts w:ascii="Arial" w:eastAsia="宋体" w:hAnsi="Arial" w:cs="Arial"/>
                <w:sz w:val="20"/>
                <w:szCs w:val="20"/>
                <w:lang w:eastAsia="zh-CN"/>
              </w:rPr>
              <w:t>TGbe</w:t>
            </w:r>
            <w:proofErr w:type="spellEnd"/>
            <w:r w:rsidRPr="008341D0">
              <w:rPr>
                <w:rFonts w:ascii="Arial" w:eastAsia="宋体" w:hAnsi="Arial" w:cs="Arial"/>
                <w:sz w:val="20"/>
                <w:szCs w:val="20"/>
                <w:lang w:eastAsia="zh-CN"/>
              </w:rPr>
              <w:t xml:space="preserve"> editor to make the changes shown in doc </w:t>
            </w:r>
            <w:r w:rsidR="00526859">
              <w:rPr>
                <w:rFonts w:ascii="Arial" w:eastAsia="宋体" w:hAnsi="Arial" w:cs="Arial"/>
                <w:sz w:val="20"/>
                <w:szCs w:val="20"/>
                <w:lang w:eastAsia="zh-CN"/>
              </w:rPr>
              <w:t>21/1203r2</w:t>
            </w:r>
            <w:r w:rsidR="00B247B1">
              <w:rPr>
                <w:rFonts w:ascii="Arial" w:eastAsia="宋体" w:hAnsi="Arial" w:cs="Arial"/>
                <w:sz w:val="20"/>
                <w:szCs w:val="20"/>
                <w:lang w:eastAsia="zh-CN"/>
              </w:rPr>
              <w:t xml:space="preserve"> under CID 4405</w:t>
            </w:r>
          </w:p>
          <w:p w14:paraId="649A372C" w14:textId="77777777" w:rsidR="00696111" w:rsidRPr="008341D0" w:rsidRDefault="00696111" w:rsidP="00CF33BC">
            <w:pPr>
              <w:autoSpaceDE w:val="0"/>
              <w:autoSpaceDN w:val="0"/>
              <w:adjustRightInd w:val="0"/>
              <w:rPr>
                <w:rFonts w:ascii="Arial" w:hAnsi="Arial" w:cs="Arial"/>
                <w:sz w:val="20"/>
                <w:szCs w:val="20"/>
                <w:lang w:eastAsia="zh-CN"/>
              </w:rPr>
            </w:pPr>
          </w:p>
        </w:tc>
      </w:tr>
      <w:tr w:rsidR="00696111" w:rsidRPr="008F0D26" w14:paraId="2A913515" w14:textId="77777777" w:rsidTr="00CF33BC">
        <w:trPr>
          <w:trHeight w:val="980"/>
        </w:trPr>
        <w:tc>
          <w:tcPr>
            <w:tcW w:w="721" w:type="dxa"/>
          </w:tcPr>
          <w:p w14:paraId="3708916D" w14:textId="77777777" w:rsidR="00696111" w:rsidRPr="001F3A42" w:rsidRDefault="00696111" w:rsidP="00CF33BC">
            <w:pPr>
              <w:autoSpaceDE w:val="0"/>
              <w:autoSpaceDN w:val="0"/>
              <w:adjustRightInd w:val="0"/>
              <w:rPr>
                <w:rFonts w:ascii="Calibri" w:eastAsia="宋体" w:hAnsi="Calibri" w:cs="Calibri"/>
                <w:sz w:val="20"/>
                <w:szCs w:val="20"/>
                <w:lang w:val="en-US" w:eastAsia="zh-CN"/>
              </w:rPr>
            </w:pPr>
            <w:r>
              <w:rPr>
                <w:rFonts w:ascii="Arial" w:hAnsi="Arial" w:cs="Arial"/>
                <w:sz w:val="20"/>
                <w:szCs w:val="20"/>
              </w:rPr>
              <w:lastRenderedPageBreak/>
              <w:t>4076</w:t>
            </w:r>
          </w:p>
        </w:tc>
        <w:tc>
          <w:tcPr>
            <w:tcW w:w="900" w:type="dxa"/>
          </w:tcPr>
          <w:p w14:paraId="5EBFCECC" w14:textId="77777777" w:rsidR="00696111" w:rsidRPr="004B0384" w:rsidRDefault="00696111" w:rsidP="00CF33BC">
            <w:pPr>
              <w:autoSpaceDE w:val="0"/>
              <w:autoSpaceDN w:val="0"/>
              <w:adjustRightInd w:val="0"/>
              <w:rPr>
                <w:rFonts w:ascii="Calibri" w:eastAsia="宋体" w:hAnsi="Calibri" w:cs="Calibri"/>
                <w:sz w:val="20"/>
                <w:szCs w:val="20"/>
                <w:lang w:eastAsia="zh-CN"/>
              </w:rPr>
            </w:pPr>
            <w:r>
              <w:rPr>
                <w:rFonts w:ascii="Arial" w:hAnsi="Arial" w:cs="Arial"/>
                <w:sz w:val="20"/>
                <w:szCs w:val="20"/>
              </w:rPr>
              <w:t>Abhishek Patil</w:t>
            </w:r>
          </w:p>
        </w:tc>
        <w:tc>
          <w:tcPr>
            <w:tcW w:w="720" w:type="dxa"/>
          </w:tcPr>
          <w:p w14:paraId="7F6D5DE5" w14:textId="77777777" w:rsidR="00696111" w:rsidRPr="004B0384" w:rsidRDefault="00696111" w:rsidP="00CF33BC">
            <w:pPr>
              <w:autoSpaceDE w:val="0"/>
              <w:autoSpaceDN w:val="0"/>
              <w:adjustRightInd w:val="0"/>
              <w:rPr>
                <w:rFonts w:ascii="Calibri" w:eastAsia="宋体" w:hAnsi="Calibri" w:cs="Calibri"/>
                <w:sz w:val="20"/>
                <w:szCs w:val="20"/>
                <w:lang w:eastAsia="zh-CN"/>
              </w:rPr>
            </w:pPr>
            <w:r>
              <w:rPr>
                <w:rFonts w:ascii="Arial" w:hAnsi="Arial" w:cs="Arial"/>
                <w:sz w:val="20"/>
                <w:szCs w:val="20"/>
              </w:rPr>
              <w:t>35.3.14.4</w:t>
            </w:r>
          </w:p>
        </w:tc>
        <w:tc>
          <w:tcPr>
            <w:tcW w:w="900" w:type="dxa"/>
          </w:tcPr>
          <w:p w14:paraId="21B808B6" w14:textId="77777777" w:rsidR="00696111" w:rsidRPr="004B0384" w:rsidRDefault="00696111" w:rsidP="00CF33BC">
            <w:pPr>
              <w:autoSpaceDE w:val="0"/>
              <w:autoSpaceDN w:val="0"/>
              <w:adjustRightInd w:val="0"/>
              <w:rPr>
                <w:rFonts w:ascii="Calibri" w:eastAsia="宋体" w:hAnsi="Calibri" w:cs="Calibri"/>
                <w:sz w:val="20"/>
                <w:szCs w:val="20"/>
                <w:lang w:eastAsia="zh-CN"/>
              </w:rPr>
            </w:pPr>
            <w:r>
              <w:rPr>
                <w:rFonts w:ascii="Arial" w:hAnsi="Arial" w:cs="Arial"/>
                <w:sz w:val="20"/>
                <w:szCs w:val="20"/>
              </w:rPr>
              <w:t>275.45</w:t>
            </w:r>
          </w:p>
        </w:tc>
        <w:tc>
          <w:tcPr>
            <w:tcW w:w="2455" w:type="dxa"/>
          </w:tcPr>
          <w:p w14:paraId="2C3304F6" w14:textId="77777777" w:rsidR="00696111" w:rsidRPr="004B0384" w:rsidRDefault="00696111" w:rsidP="00CF33BC">
            <w:pPr>
              <w:autoSpaceDE w:val="0"/>
              <w:autoSpaceDN w:val="0"/>
              <w:adjustRightInd w:val="0"/>
              <w:rPr>
                <w:rFonts w:ascii="Calibri" w:eastAsia="宋体" w:hAnsi="Calibri" w:cs="Calibri"/>
                <w:sz w:val="20"/>
                <w:szCs w:val="20"/>
                <w:lang w:eastAsia="zh-CN"/>
              </w:rPr>
            </w:pPr>
            <w:r>
              <w:rPr>
                <w:rFonts w:ascii="Arial" w:hAnsi="Arial" w:cs="Arial"/>
                <w:sz w:val="20"/>
                <w:szCs w:val="20"/>
              </w:rPr>
              <w:t>What is the value when the element is carried in the Beacon and Probe Response frame?</w:t>
            </w:r>
          </w:p>
        </w:tc>
        <w:tc>
          <w:tcPr>
            <w:tcW w:w="2045" w:type="dxa"/>
          </w:tcPr>
          <w:p w14:paraId="3C5218D9" w14:textId="77777777" w:rsidR="00696111" w:rsidRPr="004B0384" w:rsidRDefault="00696111" w:rsidP="00CF33BC">
            <w:pPr>
              <w:autoSpaceDE w:val="0"/>
              <w:autoSpaceDN w:val="0"/>
              <w:adjustRightInd w:val="0"/>
              <w:rPr>
                <w:rFonts w:ascii="Calibri" w:eastAsia="宋体" w:hAnsi="Calibri" w:cs="Calibri"/>
                <w:sz w:val="20"/>
                <w:szCs w:val="20"/>
                <w:lang w:eastAsia="zh-CN"/>
              </w:rPr>
            </w:pPr>
            <w:r>
              <w:rPr>
                <w:rFonts w:ascii="Arial" w:hAnsi="Arial" w:cs="Arial"/>
                <w:sz w:val="20"/>
                <w:szCs w:val="20"/>
              </w:rPr>
              <w:t>Include Beacon and Probe Response frame in the description text.</w:t>
            </w:r>
          </w:p>
        </w:tc>
        <w:tc>
          <w:tcPr>
            <w:tcW w:w="2775" w:type="dxa"/>
          </w:tcPr>
          <w:p w14:paraId="3490219D" w14:textId="77777777" w:rsidR="00696111" w:rsidRPr="008341D0" w:rsidRDefault="00696111" w:rsidP="00CF33BC">
            <w:pPr>
              <w:autoSpaceDE w:val="0"/>
              <w:autoSpaceDN w:val="0"/>
              <w:adjustRightInd w:val="0"/>
              <w:rPr>
                <w:rFonts w:ascii="Arial" w:eastAsia="宋体" w:hAnsi="Arial" w:cs="Arial"/>
                <w:sz w:val="20"/>
                <w:szCs w:val="20"/>
                <w:lang w:eastAsia="zh-CN"/>
              </w:rPr>
            </w:pPr>
            <w:r w:rsidRPr="008341D0">
              <w:rPr>
                <w:rFonts w:ascii="Arial" w:eastAsia="宋体" w:hAnsi="Arial" w:cs="Arial"/>
                <w:sz w:val="20"/>
                <w:szCs w:val="20"/>
                <w:lang w:eastAsia="zh-CN"/>
              </w:rPr>
              <w:t>Revised</w:t>
            </w:r>
          </w:p>
          <w:p w14:paraId="18664347" w14:textId="77777777" w:rsidR="00696111" w:rsidRPr="008341D0" w:rsidRDefault="00696111" w:rsidP="00CF33BC">
            <w:pPr>
              <w:autoSpaceDE w:val="0"/>
              <w:autoSpaceDN w:val="0"/>
              <w:adjustRightInd w:val="0"/>
              <w:rPr>
                <w:rFonts w:ascii="Arial" w:eastAsia="宋体" w:hAnsi="Arial" w:cs="Arial"/>
                <w:sz w:val="20"/>
                <w:szCs w:val="20"/>
                <w:lang w:eastAsia="zh-CN"/>
              </w:rPr>
            </w:pPr>
          </w:p>
          <w:p w14:paraId="262FB9F6" w14:textId="5841CEEC" w:rsidR="00696111" w:rsidRPr="008341D0" w:rsidRDefault="00A7293D" w:rsidP="00CF33BC">
            <w:pPr>
              <w:autoSpaceDE w:val="0"/>
              <w:autoSpaceDN w:val="0"/>
              <w:adjustRightInd w:val="0"/>
              <w:rPr>
                <w:rFonts w:ascii="Arial" w:eastAsia="宋体" w:hAnsi="Arial" w:cs="Arial"/>
                <w:sz w:val="20"/>
                <w:szCs w:val="20"/>
                <w:lang w:eastAsia="zh-CN"/>
              </w:rPr>
            </w:pPr>
            <w:r w:rsidRPr="009F02B7">
              <w:rPr>
                <w:rFonts w:ascii="Arial" w:eastAsia="宋体" w:hAnsi="Arial" w:cs="Arial"/>
                <w:sz w:val="20"/>
                <w:szCs w:val="20"/>
                <w:highlight w:val="yellow"/>
                <w:lang w:eastAsia="zh-CN"/>
              </w:rPr>
              <w:t xml:space="preserve">The conditions of the present of MLD Capabilities subfield are descripted in </w:t>
            </w:r>
            <w:proofErr w:type="spellStart"/>
            <w:r w:rsidRPr="009F02B7">
              <w:rPr>
                <w:rFonts w:ascii="Arial" w:eastAsia="宋体" w:hAnsi="Arial" w:cs="Arial"/>
                <w:sz w:val="20"/>
                <w:szCs w:val="20"/>
                <w:highlight w:val="yellow"/>
                <w:lang w:eastAsia="zh-CN"/>
              </w:rPr>
              <w:t>subclause</w:t>
            </w:r>
            <w:proofErr w:type="spellEnd"/>
            <w:r w:rsidRPr="009F02B7">
              <w:rPr>
                <w:rFonts w:ascii="Arial" w:eastAsia="宋体" w:hAnsi="Arial" w:cs="Arial"/>
                <w:sz w:val="20"/>
                <w:szCs w:val="20"/>
                <w:highlight w:val="yellow"/>
                <w:lang w:eastAsia="zh-CN"/>
              </w:rPr>
              <w:t xml:space="preserve"> 9.4.2.295b.2 (Basic variant Multi-Link element) base on the CR of CID4014 in doc 11-21/1206r4</w:t>
            </w:r>
            <w:r>
              <w:rPr>
                <w:rFonts w:ascii="Arial" w:eastAsia="宋体" w:hAnsi="Arial" w:cs="Arial"/>
                <w:sz w:val="20"/>
                <w:szCs w:val="20"/>
                <w:lang w:eastAsia="zh-CN"/>
              </w:rPr>
              <w:t>.</w:t>
            </w:r>
            <w:r w:rsidR="00696111" w:rsidRPr="008341D0">
              <w:rPr>
                <w:rFonts w:ascii="Arial" w:eastAsia="宋体" w:hAnsi="Arial" w:cs="Arial"/>
                <w:sz w:val="20"/>
                <w:szCs w:val="20"/>
                <w:lang w:eastAsia="zh-CN"/>
              </w:rPr>
              <w:t xml:space="preserve"> Here it doesn’t need to mention particular frame types. So the names of manage</w:t>
            </w:r>
            <w:r w:rsidR="00696111">
              <w:rPr>
                <w:rFonts w:ascii="Arial" w:eastAsia="宋体" w:hAnsi="Arial" w:cs="Arial"/>
                <w:sz w:val="20"/>
                <w:szCs w:val="20"/>
                <w:lang w:eastAsia="zh-CN"/>
              </w:rPr>
              <w:t>ment</w:t>
            </w:r>
            <w:r w:rsidR="00696111" w:rsidRPr="008341D0">
              <w:rPr>
                <w:rFonts w:ascii="Arial" w:eastAsia="宋体" w:hAnsi="Arial" w:cs="Arial"/>
                <w:sz w:val="20"/>
                <w:szCs w:val="20"/>
                <w:lang w:eastAsia="zh-CN"/>
              </w:rPr>
              <w:t xml:space="preserve"> frames are deleted to make it general. </w:t>
            </w:r>
          </w:p>
          <w:p w14:paraId="0FFDCA91" w14:textId="77777777" w:rsidR="00696111" w:rsidRPr="008341D0" w:rsidRDefault="00696111" w:rsidP="00CF33BC">
            <w:pPr>
              <w:autoSpaceDE w:val="0"/>
              <w:autoSpaceDN w:val="0"/>
              <w:adjustRightInd w:val="0"/>
              <w:rPr>
                <w:rFonts w:ascii="Arial" w:eastAsia="宋体" w:hAnsi="Arial" w:cs="Arial"/>
                <w:sz w:val="20"/>
                <w:szCs w:val="20"/>
                <w:lang w:eastAsia="zh-CN"/>
              </w:rPr>
            </w:pPr>
          </w:p>
          <w:p w14:paraId="1650D8FF" w14:textId="6E2ABCE3" w:rsidR="00696111" w:rsidRPr="008341D0" w:rsidRDefault="00696111" w:rsidP="00CF33BC">
            <w:pPr>
              <w:autoSpaceDE w:val="0"/>
              <w:autoSpaceDN w:val="0"/>
              <w:adjustRightInd w:val="0"/>
              <w:rPr>
                <w:rFonts w:ascii="Arial" w:eastAsia="宋体" w:hAnsi="Arial" w:cs="Arial"/>
                <w:sz w:val="20"/>
                <w:szCs w:val="20"/>
                <w:lang w:eastAsia="zh-CN"/>
              </w:rPr>
            </w:pPr>
            <w:r w:rsidRPr="008341D0">
              <w:rPr>
                <w:rFonts w:ascii="Arial" w:eastAsia="宋体" w:hAnsi="Arial" w:cs="Arial"/>
                <w:sz w:val="20"/>
                <w:szCs w:val="20"/>
                <w:lang w:eastAsia="zh-CN"/>
              </w:rPr>
              <w:t xml:space="preserve">Because for an AP MLD, it </w:t>
            </w:r>
            <w:r>
              <w:rPr>
                <w:rFonts w:ascii="Arial" w:eastAsia="宋体" w:hAnsi="Arial" w:cs="Arial"/>
                <w:sz w:val="20"/>
                <w:szCs w:val="20"/>
                <w:lang w:eastAsia="zh-CN"/>
              </w:rPr>
              <w:t>is neither</w:t>
            </w:r>
            <w:r w:rsidRPr="008341D0">
              <w:rPr>
                <w:rFonts w:ascii="Arial" w:eastAsia="宋体" w:hAnsi="Arial" w:cs="Arial"/>
                <w:sz w:val="20"/>
                <w:szCs w:val="20"/>
                <w:lang w:eastAsia="zh-CN"/>
              </w:rPr>
              <w:t xml:space="preserve"> (E</w:t>
            </w:r>
            <w:proofErr w:type="gramStart"/>
            <w:r w:rsidRPr="008341D0">
              <w:rPr>
                <w:rFonts w:ascii="Arial" w:eastAsia="宋体" w:hAnsi="Arial" w:cs="Arial"/>
                <w:sz w:val="20"/>
                <w:szCs w:val="20"/>
                <w:lang w:eastAsia="zh-CN"/>
              </w:rPr>
              <w:t>)MLSR</w:t>
            </w:r>
            <w:proofErr w:type="gramEnd"/>
            <w:r>
              <w:rPr>
                <w:rFonts w:ascii="Arial" w:eastAsia="宋体" w:hAnsi="Arial" w:cs="Arial"/>
                <w:sz w:val="20"/>
                <w:szCs w:val="20"/>
                <w:lang w:eastAsia="zh-CN"/>
              </w:rPr>
              <w:t xml:space="preserve"> nor</w:t>
            </w:r>
            <w:r w:rsidRPr="008341D0">
              <w:rPr>
                <w:rFonts w:ascii="Arial" w:eastAsia="宋体" w:hAnsi="Arial" w:cs="Arial"/>
                <w:sz w:val="20"/>
                <w:szCs w:val="20"/>
                <w:lang w:eastAsia="zh-CN"/>
              </w:rPr>
              <w:t xml:space="preserve"> EMLMR, the Maximum Number Of Simultaneous</w:t>
            </w:r>
            <w:r>
              <w:rPr>
                <w:rFonts w:ascii="Arial" w:eastAsia="宋体" w:hAnsi="Arial" w:cs="Arial"/>
                <w:sz w:val="20"/>
                <w:szCs w:val="20"/>
                <w:lang w:eastAsia="zh-CN"/>
              </w:rPr>
              <w:t xml:space="preserve"> Links subfield</w:t>
            </w:r>
            <w:r w:rsidRPr="008341D0">
              <w:rPr>
                <w:rFonts w:ascii="Arial" w:eastAsia="宋体" w:hAnsi="Arial" w:cs="Arial"/>
                <w:sz w:val="20"/>
                <w:szCs w:val="20"/>
                <w:lang w:eastAsia="zh-CN"/>
              </w:rPr>
              <w:t xml:space="preserve"> </w:t>
            </w:r>
            <w:r>
              <w:rPr>
                <w:rFonts w:ascii="Arial" w:eastAsia="宋体" w:hAnsi="Arial" w:cs="Arial"/>
                <w:sz w:val="20"/>
                <w:szCs w:val="20"/>
                <w:lang w:eastAsia="zh-CN"/>
              </w:rPr>
              <w:t xml:space="preserve">is </w:t>
            </w:r>
            <w:r w:rsidRPr="008341D0">
              <w:rPr>
                <w:rFonts w:ascii="Arial" w:eastAsia="宋体" w:hAnsi="Arial" w:cs="Arial"/>
                <w:sz w:val="20"/>
                <w:szCs w:val="20"/>
                <w:lang w:eastAsia="zh-CN"/>
              </w:rPr>
              <w:t xml:space="preserve">always equal to the number of affiliated APs, so changes the value to the number of </w:t>
            </w:r>
            <w:proofErr w:type="spellStart"/>
            <w:r w:rsidRPr="008341D0">
              <w:rPr>
                <w:rFonts w:ascii="Arial" w:eastAsia="宋体" w:hAnsi="Arial" w:cs="Arial"/>
                <w:sz w:val="20"/>
                <w:szCs w:val="20"/>
                <w:lang w:eastAsia="zh-CN"/>
              </w:rPr>
              <w:t>afflicated</w:t>
            </w:r>
            <w:proofErr w:type="spellEnd"/>
            <w:r w:rsidRPr="008341D0">
              <w:rPr>
                <w:rFonts w:ascii="Arial" w:eastAsia="宋体" w:hAnsi="Arial" w:cs="Arial"/>
                <w:sz w:val="20"/>
                <w:szCs w:val="20"/>
                <w:lang w:eastAsia="zh-CN"/>
              </w:rPr>
              <w:t xml:space="preserve"> APs for simplicity.</w:t>
            </w:r>
          </w:p>
          <w:p w14:paraId="36A16A95" w14:textId="77777777" w:rsidR="00696111" w:rsidRPr="008341D0" w:rsidRDefault="00696111" w:rsidP="00CF33BC">
            <w:pPr>
              <w:autoSpaceDE w:val="0"/>
              <w:autoSpaceDN w:val="0"/>
              <w:adjustRightInd w:val="0"/>
              <w:rPr>
                <w:rFonts w:ascii="Arial" w:eastAsia="宋体" w:hAnsi="Arial" w:cs="Arial"/>
                <w:sz w:val="20"/>
                <w:szCs w:val="20"/>
                <w:lang w:eastAsia="zh-CN"/>
              </w:rPr>
            </w:pPr>
          </w:p>
          <w:p w14:paraId="69829597" w14:textId="5871F92E" w:rsidR="00696111" w:rsidRPr="008341D0" w:rsidRDefault="00696111" w:rsidP="00CF33BC">
            <w:pPr>
              <w:autoSpaceDE w:val="0"/>
              <w:autoSpaceDN w:val="0"/>
              <w:adjustRightInd w:val="0"/>
              <w:rPr>
                <w:rFonts w:ascii="Arial" w:eastAsia="宋体" w:hAnsi="Arial" w:cs="Arial"/>
                <w:sz w:val="20"/>
                <w:szCs w:val="20"/>
                <w:lang w:eastAsia="zh-CN"/>
              </w:rPr>
            </w:pPr>
            <w:proofErr w:type="spellStart"/>
            <w:r w:rsidRPr="008341D0">
              <w:rPr>
                <w:rFonts w:ascii="Arial" w:eastAsia="宋体" w:hAnsi="Arial" w:cs="Arial"/>
                <w:sz w:val="20"/>
                <w:szCs w:val="20"/>
                <w:lang w:eastAsia="zh-CN"/>
              </w:rPr>
              <w:t>TGbe</w:t>
            </w:r>
            <w:proofErr w:type="spellEnd"/>
            <w:r w:rsidRPr="008341D0">
              <w:rPr>
                <w:rFonts w:ascii="Arial" w:eastAsia="宋体" w:hAnsi="Arial" w:cs="Arial"/>
                <w:sz w:val="20"/>
                <w:szCs w:val="20"/>
                <w:lang w:eastAsia="zh-CN"/>
              </w:rPr>
              <w:t xml:space="preserve"> editor to make the changes shown in doc </w:t>
            </w:r>
            <w:r w:rsidR="00526859">
              <w:rPr>
                <w:rFonts w:ascii="Arial" w:eastAsia="宋体" w:hAnsi="Arial" w:cs="Arial"/>
                <w:sz w:val="20"/>
                <w:szCs w:val="20"/>
                <w:lang w:eastAsia="zh-CN"/>
              </w:rPr>
              <w:t>21/1203r2</w:t>
            </w:r>
            <w:r w:rsidR="00B247B1">
              <w:rPr>
                <w:rFonts w:ascii="Arial" w:eastAsia="宋体" w:hAnsi="Arial" w:cs="Arial"/>
                <w:sz w:val="20"/>
                <w:szCs w:val="20"/>
                <w:lang w:eastAsia="zh-CN"/>
              </w:rPr>
              <w:t xml:space="preserve"> under CID 4076</w:t>
            </w:r>
          </w:p>
          <w:p w14:paraId="51B1BC4A" w14:textId="77777777" w:rsidR="00696111" w:rsidRPr="008341D0" w:rsidRDefault="00696111" w:rsidP="00CF33BC">
            <w:pPr>
              <w:autoSpaceDE w:val="0"/>
              <w:autoSpaceDN w:val="0"/>
              <w:adjustRightInd w:val="0"/>
              <w:rPr>
                <w:rFonts w:ascii="Arial" w:eastAsia="宋体" w:hAnsi="Arial" w:cs="Arial"/>
                <w:sz w:val="20"/>
                <w:szCs w:val="20"/>
                <w:lang w:eastAsia="zh-CN"/>
              </w:rPr>
            </w:pPr>
          </w:p>
        </w:tc>
      </w:tr>
      <w:tr w:rsidR="00696111" w:rsidRPr="008F0D26" w14:paraId="6ED44BC1" w14:textId="77777777" w:rsidTr="00CF33BC">
        <w:trPr>
          <w:trHeight w:val="980"/>
        </w:trPr>
        <w:tc>
          <w:tcPr>
            <w:tcW w:w="721" w:type="dxa"/>
          </w:tcPr>
          <w:p w14:paraId="1FAE2413"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5764</w:t>
            </w:r>
          </w:p>
        </w:tc>
        <w:tc>
          <w:tcPr>
            <w:tcW w:w="900" w:type="dxa"/>
          </w:tcPr>
          <w:p w14:paraId="76AA9E47"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Laurent Cariou</w:t>
            </w:r>
          </w:p>
        </w:tc>
        <w:tc>
          <w:tcPr>
            <w:tcW w:w="720" w:type="dxa"/>
          </w:tcPr>
          <w:p w14:paraId="0A86FE89"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35.3.14.4</w:t>
            </w:r>
          </w:p>
        </w:tc>
        <w:tc>
          <w:tcPr>
            <w:tcW w:w="900" w:type="dxa"/>
          </w:tcPr>
          <w:p w14:paraId="77DF813E"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0.00</w:t>
            </w:r>
          </w:p>
        </w:tc>
        <w:tc>
          <w:tcPr>
            <w:tcW w:w="2455" w:type="dxa"/>
          </w:tcPr>
          <w:p w14:paraId="546E1F8F" w14:textId="77777777" w:rsidR="00696111" w:rsidRDefault="00696111" w:rsidP="00CF33BC">
            <w:pPr>
              <w:autoSpaceDE w:val="0"/>
              <w:autoSpaceDN w:val="0"/>
              <w:adjustRightInd w:val="0"/>
              <w:rPr>
                <w:rFonts w:ascii="Arial" w:hAnsi="Arial" w:cs="Arial"/>
                <w:sz w:val="20"/>
              </w:rPr>
            </w:pPr>
            <w:proofErr w:type="gramStart"/>
            <w:r>
              <w:rPr>
                <w:rFonts w:ascii="Arial" w:hAnsi="Arial" w:cs="Arial"/>
                <w:sz w:val="20"/>
                <w:szCs w:val="20"/>
              </w:rPr>
              <w:t>shouldn't</w:t>
            </w:r>
            <w:proofErr w:type="gramEnd"/>
            <w:r>
              <w:rPr>
                <w:rFonts w:ascii="Arial" w:hAnsi="Arial" w:cs="Arial"/>
                <w:sz w:val="20"/>
                <w:szCs w:val="20"/>
              </w:rPr>
              <w:t xml:space="preserve"> we need a rule for how the AP sets this field (Max number of simultaneous links) in a beacon/probe response </w:t>
            </w:r>
            <w:r>
              <w:rPr>
                <w:rFonts w:ascii="Arial" w:hAnsi="Arial" w:cs="Arial"/>
                <w:sz w:val="20"/>
                <w:szCs w:val="20"/>
              </w:rPr>
              <w:lastRenderedPageBreak/>
              <w:t>frame (if included). I assume it is set to the number of APs in the AP MLD.</w:t>
            </w:r>
          </w:p>
        </w:tc>
        <w:tc>
          <w:tcPr>
            <w:tcW w:w="2045" w:type="dxa"/>
          </w:tcPr>
          <w:p w14:paraId="1FBD8A7E"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lastRenderedPageBreak/>
              <w:t>as in comment</w:t>
            </w:r>
          </w:p>
        </w:tc>
        <w:tc>
          <w:tcPr>
            <w:tcW w:w="2775" w:type="dxa"/>
          </w:tcPr>
          <w:p w14:paraId="4576B992" w14:textId="77777777" w:rsidR="00696111" w:rsidRPr="008341D0" w:rsidRDefault="00696111" w:rsidP="00CF33BC">
            <w:pPr>
              <w:autoSpaceDE w:val="0"/>
              <w:autoSpaceDN w:val="0"/>
              <w:adjustRightInd w:val="0"/>
              <w:rPr>
                <w:rFonts w:ascii="Arial" w:eastAsia="宋体" w:hAnsi="Arial" w:cs="Arial"/>
                <w:sz w:val="20"/>
                <w:szCs w:val="20"/>
                <w:lang w:eastAsia="zh-CN"/>
              </w:rPr>
            </w:pPr>
            <w:r w:rsidRPr="008341D0">
              <w:rPr>
                <w:rFonts w:ascii="Arial" w:eastAsia="宋体" w:hAnsi="Arial" w:cs="Arial"/>
                <w:sz w:val="20"/>
                <w:szCs w:val="20"/>
                <w:lang w:eastAsia="zh-CN"/>
              </w:rPr>
              <w:t>Revised</w:t>
            </w:r>
          </w:p>
          <w:p w14:paraId="76B9FFE9" w14:textId="77777777" w:rsidR="00696111" w:rsidRPr="008341D0" w:rsidRDefault="00696111" w:rsidP="00CF33BC">
            <w:pPr>
              <w:autoSpaceDE w:val="0"/>
              <w:autoSpaceDN w:val="0"/>
              <w:adjustRightInd w:val="0"/>
              <w:rPr>
                <w:rFonts w:ascii="Arial" w:eastAsia="宋体" w:hAnsi="Arial" w:cs="Arial"/>
                <w:sz w:val="20"/>
                <w:szCs w:val="20"/>
                <w:lang w:eastAsia="zh-CN"/>
              </w:rPr>
            </w:pPr>
          </w:p>
          <w:p w14:paraId="589B80BC" w14:textId="74E03442" w:rsidR="00696111" w:rsidRPr="008341D0" w:rsidRDefault="00A7293D" w:rsidP="00CF33BC">
            <w:pPr>
              <w:autoSpaceDE w:val="0"/>
              <w:autoSpaceDN w:val="0"/>
              <w:adjustRightInd w:val="0"/>
              <w:rPr>
                <w:rFonts w:ascii="Arial" w:eastAsia="宋体" w:hAnsi="Arial" w:cs="Arial"/>
                <w:sz w:val="20"/>
                <w:szCs w:val="20"/>
                <w:lang w:eastAsia="zh-CN"/>
              </w:rPr>
            </w:pPr>
            <w:r w:rsidRPr="009F02B7">
              <w:rPr>
                <w:rFonts w:ascii="Arial" w:eastAsia="宋体" w:hAnsi="Arial" w:cs="Arial"/>
                <w:sz w:val="20"/>
                <w:szCs w:val="20"/>
                <w:highlight w:val="yellow"/>
                <w:lang w:eastAsia="zh-CN"/>
              </w:rPr>
              <w:t xml:space="preserve">The conditions of the present of MLD Capabilities subfield are descripted in </w:t>
            </w:r>
            <w:proofErr w:type="spellStart"/>
            <w:r w:rsidRPr="009F02B7">
              <w:rPr>
                <w:rFonts w:ascii="Arial" w:eastAsia="宋体" w:hAnsi="Arial" w:cs="Arial"/>
                <w:sz w:val="20"/>
                <w:szCs w:val="20"/>
                <w:highlight w:val="yellow"/>
                <w:lang w:eastAsia="zh-CN"/>
              </w:rPr>
              <w:t>subclause</w:t>
            </w:r>
            <w:proofErr w:type="spellEnd"/>
            <w:r w:rsidRPr="009F02B7">
              <w:rPr>
                <w:rFonts w:ascii="Arial" w:eastAsia="宋体" w:hAnsi="Arial" w:cs="Arial"/>
                <w:sz w:val="20"/>
                <w:szCs w:val="20"/>
                <w:highlight w:val="yellow"/>
                <w:lang w:eastAsia="zh-CN"/>
              </w:rPr>
              <w:t xml:space="preserve"> </w:t>
            </w:r>
            <w:r w:rsidRPr="009F02B7">
              <w:rPr>
                <w:rFonts w:ascii="Arial" w:eastAsia="宋体" w:hAnsi="Arial" w:cs="Arial"/>
                <w:sz w:val="20"/>
                <w:szCs w:val="20"/>
                <w:highlight w:val="yellow"/>
                <w:lang w:eastAsia="zh-CN"/>
              </w:rPr>
              <w:lastRenderedPageBreak/>
              <w:t>9.4.2.295b.2 (Basic variant Multi-Link element) base on the CR of CID4014 in doc 11-21/1206r4</w:t>
            </w:r>
            <w:r>
              <w:rPr>
                <w:rFonts w:ascii="Arial" w:eastAsia="宋体" w:hAnsi="Arial" w:cs="Arial"/>
                <w:sz w:val="20"/>
                <w:szCs w:val="20"/>
                <w:lang w:eastAsia="zh-CN"/>
              </w:rPr>
              <w:t>.</w:t>
            </w:r>
            <w:r w:rsidR="00696111" w:rsidRPr="008341D0">
              <w:rPr>
                <w:rFonts w:ascii="Arial" w:eastAsia="宋体" w:hAnsi="Arial" w:cs="Arial"/>
                <w:sz w:val="20"/>
                <w:szCs w:val="20"/>
                <w:lang w:eastAsia="zh-CN"/>
              </w:rPr>
              <w:t xml:space="preserve"> Here it doesn’t need to mention particular frame types. So the names of manage</w:t>
            </w:r>
            <w:r w:rsidR="00696111">
              <w:rPr>
                <w:rFonts w:ascii="Arial" w:eastAsia="宋体" w:hAnsi="Arial" w:cs="Arial"/>
                <w:sz w:val="20"/>
                <w:szCs w:val="20"/>
                <w:lang w:eastAsia="zh-CN"/>
              </w:rPr>
              <w:t>ment</w:t>
            </w:r>
            <w:r w:rsidR="00696111" w:rsidRPr="008341D0">
              <w:rPr>
                <w:rFonts w:ascii="Arial" w:eastAsia="宋体" w:hAnsi="Arial" w:cs="Arial"/>
                <w:sz w:val="20"/>
                <w:szCs w:val="20"/>
                <w:lang w:eastAsia="zh-CN"/>
              </w:rPr>
              <w:t xml:space="preserve"> frames are deleted to make it general. </w:t>
            </w:r>
          </w:p>
          <w:p w14:paraId="60A68622" w14:textId="77777777" w:rsidR="00696111" w:rsidRPr="008341D0" w:rsidRDefault="00696111" w:rsidP="00CF33BC">
            <w:pPr>
              <w:autoSpaceDE w:val="0"/>
              <w:autoSpaceDN w:val="0"/>
              <w:adjustRightInd w:val="0"/>
              <w:rPr>
                <w:rFonts w:ascii="Arial" w:eastAsia="宋体" w:hAnsi="Arial" w:cs="Arial"/>
                <w:sz w:val="20"/>
                <w:szCs w:val="20"/>
                <w:lang w:eastAsia="zh-CN"/>
              </w:rPr>
            </w:pPr>
          </w:p>
          <w:p w14:paraId="6F74BE62" w14:textId="39174EBC" w:rsidR="00696111" w:rsidRPr="008341D0" w:rsidRDefault="00696111" w:rsidP="00CF33BC">
            <w:pPr>
              <w:autoSpaceDE w:val="0"/>
              <w:autoSpaceDN w:val="0"/>
              <w:adjustRightInd w:val="0"/>
              <w:rPr>
                <w:rFonts w:ascii="Arial" w:eastAsia="宋体" w:hAnsi="Arial" w:cs="Arial"/>
                <w:sz w:val="20"/>
                <w:szCs w:val="20"/>
                <w:lang w:eastAsia="zh-CN"/>
              </w:rPr>
            </w:pPr>
            <w:r w:rsidRPr="008341D0">
              <w:rPr>
                <w:rFonts w:ascii="Arial" w:eastAsia="宋体" w:hAnsi="Arial" w:cs="Arial"/>
                <w:sz w:val="20"/>
                <w:szCs w:val="20"/>
                <w:lang w:eastAsia="zh-CN"/>
              </w:rPr>
              <w:t xml:space="preserve">Because for an AP MLD, it </w:t>
            </w:r>
            <w:r>
              <w:rPr>
                <w:rFonts w:ascii="Arial" w:eastAsia="宋体" w:hAnsi="Arial" w:cs="Arial"/>
                <w:sz w:val="20"/>
                <w:szCs w:val="20"/>
                <w:lang w:eastAsia="zh-CN"/>
              </w:rPr>
              <w:t>is neither</w:t>
            </w:r>
            <w:r w:rsidRPr="008341D0">
              <w:rPr>
                <w:rFonts w:ascii="Arial" w:eastAsia="宋体" w:hAnsi="Arial" w:cs="Arial"/>
                <w:sz w:val="20"/>
                <w:szCs w:val="20"/>
                <w:lang w:eastAsia="zh-CN"/>
              </w:rPr>
              <w:t xml:space="preserve"> (E</w:t>
            </w:r>
            <w:proofErr w:type="gramStart"/>
            <w:r w:rsidRPr="008341D0">
              <w:rPr>
                <w:rFonts w:ascii="Arial" w:eastAsia="宋体" w:hAnsi="Arial" w:cs="Arial"/>
                <w:sz w:val="20"/>
                <w:szCs w:val="20"/>
                <w:lang w:eastAsia="zh-CN"/>
              </w:rPr>
              <w:t>)MLSR</w:t>
            </w:r>
            <w:proofErr w:type="gramEnd"/>
            <w:r>
              <w:rPr>
                <w:rFonts w:ascii="Arial" w:eastAsia="宋体" w:hAnsi="Arial" w:cs="Arial"/>
                <w:sz w:val="20"/>
                <w:szCs w:val="20"/>
                <w:lang w:eastAsia="zh-CN"/>
              </w:rPr>
              <w:t xml:space="preserve"> nor</w:t>
            </w:r>
            <w:r w:rsidRPr="008341D0">
              <w:rPr>
                <w:rFonts w:ascii="Arial" w:eastAsia="宋体" w:hAnsi="Arial" w:cs="Arial"/>
                <w:sz w:val="20"/>
                <w:szCs w:val="20"/>
                <w:lang w:eastAsia="zh-CN"/>
              </w:rPr>
              <w:t xml:space="preserve"> EMLMR, the Maximum Number Of Simultaneous</w:t>
            </w:r>
            <w:r>
              <w:rPr>
                <w:rFonts w:ascii="Arial" w:eastAsia="宋体" w:hAnsi="Arial" w:cs="Arial"/>
                <w:sz w:val="20"/>
                <w:szCs w:val="20"/>
                <w:lang w:eastAsia="zh-CN"/>
              </w:rPr>
              <w:t xml:space="preserve"> Links subfield</w:t>
            </w:r>
            <w:r w:rsidRPr="008341D0">
              <w:rPr>
                <w:rFonts w:ascii="Arial" w:eastAsia="宋体" w:hAnsi="Arial" w:cs="Arial"/>
                <w:sz w:val="20"/>
                <w:szCs w:val="20"/>
                <w:lang w:eastAsia="zh-CN"/>
              </w:rPr>
              <w:t xml:space="preserve"> </w:t>
            </w:r>
            <w:r>
              <w:rPr>
                <w:rFonts w:ascii="Arial" w:eastAsia="宋体" w:hAnsi="Arial" w:cs="Arial"/>
                <w:sz w:val="20"/>
                <w:szCs w:val="20"/>
                <w:lang w:eastAsia="zh-CN"/>
              </w:rPr>
              <w:t xml:space="preserve">is </w:t>
            </w:r>
            <w:r w:rsidRPr="008341D0">
              <w:rPr>
                <w:rFonts w:ascii="Arial" w:eastAsia="宋体" w:hAnsi="Arial" w:cs="Arial"/>
                <w:sz w:val="20"/>
                <w:szCs w:val="20"/>
                <w:lang w:eastAsia="zh-CN"/>
              </w:rPr>
              <w:t xml:space="preserve">always equal to the number of affiliated APs, so changes the value to the number of </w:t>
            </w:r>
            <w:proofErr w:type="spellStart"/>
            <w:r w:rsidRPr="008341D0">
              <w:rPr>
                <w:rFonts w:ascii="Arial" w:eastAsia="宋体" w:hAnsi="Arial" w:cs="Arial"/>
                <w:sz w:val="20"/>
                <w:szCs w:val="20"/>
                <w:lang w:eastAsia="zh-CN"/>
              </w:rPr>
              <w:t>afflicated</w:t>
            </w:r>
            <w:proofErr w:type="spellEnd"/>
            <w:r w:rsidRPr="008341D0">
              <w:rPr>
                <w:rFonts w:ascii="Arial" w:eastAsia="宋体" w:hAnsi="Arial" w:cs="Arial"/>
                <w:sz w:val="20"/>
                <w:szCs w:val="20"/>
                <w:lang w:eastAsia="zh-CN"/>
              </w:rPr>
              <w:t xml:space="preserve"> APs for simplicity.</w:t>
            </w:r>
          </w:p>
          <w:p w14:paraId="6CB8B55A" w14:textId="77777777" w:rsidR="00696111" w:rsidRPr="003726FB" w:rsidRDefault="00696111" w:rsidP="00CF33BC">
            <w:pPr>
              <w:autoSpaceDE w:val="0"/>
              <w:autoSpaceDN w:val="0"/>
              <w:adjustRightInd w:val="0"/>
              <w:rPr>
                <w:rFonts w:ascii="Arial" w:eastAsia="宋体" w:hAnsi="Arial" w:cs="Arial"/>
                <w:sz w:val="20"/>
                <w:szCs w:val="20"/>
                <w:lang w:eastAsia="zh-CN"/>
              </w:rPr>
            </w:pPr>
          </w:p>
          <w:p w14:paraId="0512325D" w14:textId="77777777" w:rsidR="00696111" w:rsidRPr="008341D0" w:rsidRDefault="00696111" w:rsidP="00CF33BC">
            <w:pPr>
              <w:autoSpaceDE w:val="0"/>
              <w:autoSpaceDN w:val="0"/>
              <w:adjustRightInd w:val="0"/>
              <w:rPr>
                <w:rFonts w:ascii="Arial" w:eastAsia="宋体" w:hAnsi="Arial" w:cs="Arial"/>
                <w:sz w:val="20"/>
                <w:szCs w:val="20"/>
                <w:lang w:eastAsia="zh-CN"/>
              </w:rPr>
            </w:pPr>
          </w:p>
          <w:p w14:paraId="2622C638" w14:textId="3EC7A364" w:rsidR="00696111" w:rsidRPr="008341D0" w:rsidRDefault="00696111" w:rsidP="00CF33BC">
            <w:pPr>
              <w:autoSpaceDE w:val="0"/>
              <w:autoSpaceDN w:val="0"/>
              <w:adjustRightInd w:val="0"/>
              <w:rPr>
                <w:rFonts w:ascii="Arial" w:eastAsia="宋体" w:hAnsi="Arial" w:cs="Arial"/>
                <w:sz w:val="20"/>
                <w:szCs w:val="20"/>
                <w:lang w:eastAsia="zh-CN"/>
              </w:rPr>
            </w:pPr>
            <w:proofErr w:type="spellStart"/>
            <w:r w:rsidRPr="008341D0">
              <w:rPr>
                <w:rFonts w:ascii="Arial" w:eastAsia="宋体" w:hAnsi="Arial" w:cs="Arial"/>
                <w:sz w:val="20"/>
                <w:szCs w:val="20"/>
                <w:lang w:eastAsia="zh-CN"/>
              </w:rPr>
              <w:t>TGbe</w:t>
            </w:r>
            <w:proofErr w:type="spellEnd"/>
            <w:r w:rsidRPr="008341D0">
              <w:rPr>
                <w:rFonts w:ascii="Arial" w:eastAsia="宋体" w:hAnsi="Arial" w:cs="Arial"/>
                <w:sz w:val="20"/>
                <w:szCs w:val="20"/>
                <w:lang w:eastAsia="zh-CN"/>
              </w:rPr>
              <w:t xml:space="preserve"> editor to make the changes shown in doc </w:t>
            </w:r>
            <w:r w:rsidR="00526859">
              <w:rPr>
                <w:rFonts w:ascii="Arial" w:eastAsia="宋体" w:hAnsi="Arial" w:cs="Arial"/>
                <w:sz w:val="20"/>
                <w:szCs w:val="20"/>
                <w:lang w:eastAsia="zh-CN"/>
              </w:rPr>
              <w:t>21/1203r2</w:t>
            </w:r>
            <w:r w:rsidR="00B247B1">
              <w:rPr>
                <w:rFonts w:ascii="Arial" w:eastAsia="宋体" w:hAnsi="Arial" w:cs="Arial"/>
                <w:sz w:val="20"/>
                <w:szCs w:val="20"/>
                <w:lang w:eastAsia="zh-CN"/>
              </w:rPr>
              <w:t xml:space="preserve"> under CID 5764</w:t>
            </w:r>
          </w:p>
          <w:p w14:paraId="1F1B212C" w14:textId="77777777" w:rsidR="00696111" w:rsidRPr="008341D0" w:rsidRDefault="00696111" w:rsidP="00CF33BC">
            <w:pPr>
              <w:autoSpaceDE w:val="0"/>
              <w:autoSpaceDN w:val="0"/>
              <w:adjustRightInd w:val="0"/>
              <w:rPr>
                <w:rFonts w:ascii="Arial" w:hAnsi="Arial" w:cs="Arial"/>
                <w:sz w:val="20"/>
                <w:szCs w:val="20"/>
                <w:lang w:eastAsia="zh-CN"/>
              </w:rPr>
            </w:pPr>
          </w:p>
        </w:tc>
      </w:tr>
      <w:tr w:rsidR="00696111" w:rsidRPr="008F0D26" w14:paraId="2C608A2C" w14:textId="77777777" w:rsidTr="00CF33BC">
        <w:trPr>
          <w:trHeight w:val="980"/>
        </w:trPr>
        <w:tc>
          <w:tcPr>
            <w:tcW w:w="721" w:type="dxa"/>
          </w:tcPr>
          <w:p w14:paraId="616B22D9"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lastRenderedPageBreak/>
              <w:t>6312</w:t>
            </w:r>
          </w:p>
        </w:tc>
        <w:tc>
          <w:tcPr>
            <w:tcW w:w="900" w:type="dxa"/>
          </w:tcPr>
          <w:p w14:paraId="6624C2DC"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Ming Gan</w:t>
            </w:r>
          </w:p>
        </w:tc>
        <w:tc>
          <w:tcPr>
            <w:tcW w:w="720" w:type="dxa"/>
          </w:tcPr>
          <w:p w14:paraId="2B545E92"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35.3.14.4</w:t>
            </w:r>
          </w:p>
        </w:tc>
        <w:tc>
          <w:tcPr>
            <w:tcW w:w="900" w:type="dxa"/>
          </w:tcPr>
          <w:p w14:paraId="5EBCC90D"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275.44</w:t>
            </w:r>
          </w:p>
        </w:tc>
        <w:tc>
          <w:tcPr>
            <w:tcW w:w="2455" w:type="dxa"/>
          </w:tcPr>
          <w:p w14:paraId="0B79D28A"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Add "the number of per-STA profiles included in the Basic variant Multi-Link element in transmitted (Re)Association Response frames should be equal to or larger than 1", otherwise, the Maximum Number Of Simultaneous Links subfield set by the AP MLD could be 0.</w:t>
            </w:r>
          </w:p>
        </w:tc>
        <w:tc>
          <w:tcPr>
            <w:tcW w:w="2045" w:type="dxa"/>
          </w:tcPr>
          <w:p w14:paraId="5B8EB14D"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as in the comment</w:t>
            </w:r>
          </w:p>
        </w:tc>
        <w:tc>
          <w:tcPr>
            <w:tcW w:w="2775" w:type="dxa"/>
          </w:tcPr>
          <w:p w14:paraId="0C34C785" w14:textId="77777777" w:rsidR="00696111" w:rsidRPr="008341D0" w:rsidRDefault="00696111" w:rsidP="00CF33BC">
            <w:pPr>
              <w:autoSpaceDE w:val="0"/>
              <w:autoSpaceDN w:val="0"/>
              <w:adjustRightInd w:val="0"/>
              <w:rPr>
                <w:rFonts w:ascii="Arial" w:eastAsia="宋体" w:hAnsi="Arial" w:cs="Arial"/>
                <w:sz w:val="20"/>
                <w:szCs w:val="20"/>
                <w:lang w:eastAsia="zh-CN"/>
              </w:rPr>
            </w:pPr>
            <w:r w:rsidRPr="008341D0">
              <w:rPr>
                <w:rFonts w:ascii="Arial" w:eastAsia="宋体" w:hAnsi="Arial" w:cs="Arial"/>
                <w:sz w:val="20"/>
                <w:szCs w:val="20"/>
                <w:lang w:eastAsia="zh-CN"/>
              </w:rPr>
              <w:t>Revised</w:t>
            </w:r>
          </w:p>
          <w:p w14:paraId="5FD6E60C" w14:textId="77777777" w:rsidR="00696111" w:rsidRPr="008341D0" w:rsidRDefault="00696111" w:rsidP="00CF33BC">
            <w:pPr>
              <w:autoSpaceDE w:val="0"/>
              <w:autoSpaceDN w:val="0"/>
              <w:adjustRightInd w:val="0"/>
              <w:rPr>
                <w:rFonts w:ascii="Arial" w:eastAsia="宋体" w:hAnsi="Arial" w:cs="Arial"/>
                <w:sz w:val="20"/>
                <w:szCs w:val="20"/>
                <w:lang w:eastAsia="zh-CN"/>
              </w:rPr>
            </w:pPr>
          </w:p>
          <w:p w14:paraId="5244450E" w14:textId="5F8F9F44" w:rsidR="00696111" w:rsidRPr="008341D0" w:rsidRDefault="007E563B" w:rsidP="00CF33BC">
            <w:pPr>
              <w:autoSpaceDE w:val="0"/>
              <w:autoSpaceDN w:val="0"/>
              <w:adjustRightInd w:val="0"/>
              <w:rPr>
                <w:rFonts w:ascii="Arial" w:eastAsia="宋体" w:hAnsi="Arial" w:cs="Arial"/>
                <w:sz w:val="20"/>
                <w:szCs w:val="20"/>
                <w:lang w:eastAsia="zh-CN"/>
              </w:rPr>
            </w:pPr>
            <w:r w:rsidRPr="007E563B">
              <w:rPr>
                <w:rFonts w:ascii="Arial" w:eastAsia="宋体" w:hAnsi="Arial" w:cs="Arial"/>
                <w:sz w:val="20"/>
                <w:szCs w:val="20"/>
                <w:highlight w:val="yellow"/>
                <w:lang w:eastAsia="zh-CN"/>
              </w:rPr>
              <w:t>Agree with the commenter, clarify that the number of affiliated APs in the AP MLD is larger than 1</w:t>
            </w:r>
            <w:r w:rsidR="00696111" w:rsidRPr="007E563B">
              <w:rPr>
                <w:rFonts w:ascii="Arial" w:eastAsia="宋体" w:hAnsi="Arial" w:cs="Arial"/>
                <w:sz w:val="20"/>
                <w:szCs w:val="20"/>
                <w:highlight w:val="yellow"/>
                <w:lang w:eastAsia="zh-CN"/>
              </w:rPr>
              <w:t>.</w:t>
            </w:r>
          </w:p>
          <w:p w14:paraId="201A1D1A" w14:textId="77777777" w:rsidR="00696111" w:rsidRPr="003726FB" w:rsidRDefault="00696111" w:rsidP="00CF33BC">
            <w:pPr>
              <w:autoSpaceDE w:val="0"/>
              <w:autoSpaceDN w:val="0"/>
              <w:adjustRightInd w:val="0"/>
              <w:rPr>
                <w:rFonts w:ascii="Arial" w:eastAsia="宋体" w:hAnsi="Arial" w:cs="Arial"/>
                <w:sz w:val="20"/>
                <w:szCs w:val="20"/>
                <w:lang w:eastAsia="zh-CN"/>
              </w:rPr>
            </w:pPr>
          </w:p>
          <w:p w14:paraId="24DB4151" w14:textId="77777777" w:rsidR="00696111" w:rsidRPr="008341D0" w:rsidRDefault="00696111" w:rsidP="00CF33BC">
            <w:pPr>
              <w:autoSpaceDE w:val="0"/>
              <w:autoSpaceDN w:val="0"/>
              <w:adjustRightInd w:val="0"/>
              <w:rPr>
                <w:rFonts w:ascii="Arial" w:eastAsia="宋体" w:hAnsi="Arial" w:cs="Arial"/>
                <w:sz w:val="20"/>
                <w:szCs w:val="20"/>
                <w:lang w:eastAsia="zh-CN"/>
              </w:rPr>
            </w:pPr>
          </w:p>
          <w:p w14:paraId="0A659639" w14:textId="62BEE8A2" w:rsidR="00696111" w:rsidRPr="008341D0" w:rsidRDefault="00696111" w:rsidP="00CF33BC">
            <w:pPr>
              <w:autoSpaceDE w:val="0"/>
              <w:autoSpaceDN w:val="0"/>
              <w:adjustRightInd w:val="0"/>
              <w:rPr>
                <w:rFonts w:ascii="Arial" w:eastAsia="宋体" w:hAnsi="Arial" w:cs="Arial"/>
                <w:sz w:val="20"/>
                <w:szCs w:val="20"/>
                <w:lang w:eastAsia="zh-CN"/>
              </w:rPr>
            </w:pPr>
            <w:proofErr w:type="spellStart"/>
            <w:r w:rsidRPr="008341D0">
              <w:rPr>
                <w:rFonts w:ascii="Arial" w:eastAsia="宋体" w:hAnsi="Arial" w:cs="Arial"/>
                <w:sz w:val="20"/>
                <w:szCs w:val="20"/>
                <w:lang w:eastAsia="zh-CN"/>
              </w:rPr>
              <w:t>TGbe</w:t>
            </w:r>
            <w:proofErr w:type="spellEnd"/>
            <w:r w:rsidRPr="008341D0">
              <w:rPr>
                <w:rFonts w:ascii="Arial" w:eastAsia="宋体" w:hAnsi="Arial" w:cs="Arial"/>
                <w:sz w:val="20"/>
                <w:szCs w:val="20"/>
                <w:lang w:eastAsia="zh-CN"/>
              </w:rPr>
              <w:t xml:space="preserve"> editor to make the changes shown in doc </w:t>
            </w:r>
            <w:r w:rsidR="00526859">
              <w:rPr>
                <w:rFonts w:ascii="Arial" w:eastAsia="宋体" w:hAnsi="Arial" w:cs="Arial"/>
                <w:sz w:val="20"/>
                <w:szCs w:val="20"/>
                <w:lang w:eastAsia="zh-CN"/>
              </w:rPr>
              <w:t>21/1203r2</w:t>
            </w:r>
            <w:r w:rsidR="00B247B1">
              <w:rPr>
                <w:rFonts w:ascii="Arial" w:eastAsia="宋体" w:hAnsi="Arial" w:cs="Arial"/>
                <w:sz w:val="20"/>
                <w:szCs w:val="20"/>
                <w:lang w:eastAsia="zh-CN"/>
              </w:rPr>
              <w:t xml:space="preserve"> under CID 6312</w:t>
            </w:r>
          </w:p>
          <w:p w14:paraId="7640BB5B" w14:textId="77777777" w:rsidR="00696111" w:rsidRPr="008341D0" w:rsidRDefault="00696111" w:rsidP="00CF33BC">
            <w:pPr>
              <w:autoSpaceDE w:val="0"/>
              <w:autoSpaceDN w:val="0"/>
              <w:adjustRightInd w:val="0"/>
              <w:rPr>
                <w:rFonts w:ascii="Arial" w:hAnsi="Arial" w:cs="Arial"/>
                <w:sz w:val="20"/>
                <w:szCs w:val="20"/>
                <w:lang w:eastAsia="zh-CN"/>
              </w:rPr>
            </w:pPr>
          </w:p>
        </w:tc>
      </w:tr>
      <w:tr w:rsidR="00696111" w:rsidRPr="008F0D26" w14:paraId="7EE0ED02" w14:textId="77777777" w:rsidTr="00CF33BC">
        <w:trPr>
          <w:trHeight w:val="980"/>
        </w:trPr>
        <w:tc>
          <w:tcPr>
            <w:tcW w:w="721" w:type="dxa"/>
          </w:tcPr>
          <w:p w14:paraId="0EA1740F"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4403</w:t>
            </w:r>
          </w:p>
        </w:tc>
        <w:tc>
          <w:tcPr>
            <w:tcW w:w="900" w:type="dxa"/>
          </w:tcPr>
          <w:p w14:paraId="62EE0E28"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Arik Klein</w:t>
            </w:r>
          </w:p>
        </w:tc>
        <w:tc>
          <w:tcPr>
            <w:tcW w:w="720" w:type="dxa"/>
          </w:tcPr>
          <w:p w14:paraId="61A202E6"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35.3.14.4</w:t>
            </w:r>
          </w:p>
        </w:tc>
        <w:tc>
          <w:tcPr>
            <w:tcW w:w="900" w:type="dxa"/>
          </w:tcPr>
          <w:p w14:paraId="1F5620C0"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275.44</w:t>
            </w:r>
          </w:p>
        </w:tc>
        <w:tc>
          <w:tcPr>
            <w:tcW w:w="2455" w:type="dxa"/>
          </w:tcPr>
          <w:p w14:paraId="46332E81"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 xml:space="preserve">The sentence refers to the value setting of the "Maximum Number Of Simultaneous Links" subfield in the MLD </w:t>
            </w:r>
            <w:proofErr w:type="spellStart"/>
            <w:r>
              <w:rPr>
                <w:rFonts w:ascii="Arial" w:hAnsi="Arial" w:cs="Arial"/>
                <w:sz w:val="20"/>
                <w:szCs w:val="20"/>
              </w:rPr>
              <w:t>Capabiities</w:t>
            </w:r>
            <w:proofErr w:type="spellEnd"/>
            <w:r>
              <w:rPr>
                <w:rFonts w:ascii="Arial" w:hAnsi="Arial" w:cs="Arial"/>
                <w:sz w:val="20"/>
                <w:szCs w:val="20"/>
              </w:rPr>
              <w:t xml:space="preserve"> if it is included in the (Re</w:t>
            </w:r>
            <w:proofErr w:type="gramStart"/>
            <w:r>
              <w:rPr>
                <w:rFonts w:ascii="Arial" w:hAnsi="Arial" w:cs="Arial"/>
                <w:sz w:val="20"/>
                <w:szCs w:val="20"/>
              </w:rPr>
              <w:t>)Association</w:t>
            </w:r>
            <w:proofErr w:type="gramEnd"/>
            <w:r>
              <w:rPr>
                <w:rFonts w:ascii="Arial" w:hAnsi="Arial" w:cs="Arial"/>
                <w:sz w:val="20"/>
                <w:szCs w:val="20"/>
              </w:rPr>
              <w:t xml:space="preserve"> Response. What is the expected value the MLD is included in </w:t>
            </w:r>
            <w:proofErr w:type="gramStart"/>
            <w:r>
              <w:rPr>
                <w:rFonts w:ascii="Arial" w:hAnsi="Arial" w:cs="Arial"/>
                <w:sz w:val="20"/>
                <w:szCs w:val="20"/>
              </w:rPr>
              <w:t>Beacon ?</w:t>
            </w:r>
            <w:proofErr w:type="gramEnd"/>
            <w:r>
              <w:rPr>
                <w:rFonts w:ascii="Arial" w:hAnsi="Arial" w:cs="Arial"/>
                <w:sz w:val="20"/>
                <w:szCs w:val="20"/>
              </w:rPr>
              <w:t xml:space="preserve"> Probe Response?</w:t>
            </w:r>
          </w:p>
        </w:tc>
        <w:tc>
          <w:tcPr>
            <w:tcW w:w="2045" w:type="dxa"/>
          </w:tcPr>
          <w:p w14:paraId="348BF304"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 xml:space="preserve">Add a definition for the value setting of the "Maximum Number Of Simultaneous Links" subfield in the MLD </w:t>
            </w:r>
            <w:proofErr w:type="spellStart"/>
            <w:r>
              <w:rPr>
                <w:rFonts w:ascii="Arial" w:hAnsi="Arial" w:cs="Arial"/>
                <w:sz w:val="20"/>
                <w:szCs w:val="20"/>
              </w:rPr>
              <w:t>Capabiities</w:t>
            </w:r>
            <w:proofErr w:type="spellEnd"/>
            <w:r>
              <w:rPr>
                <w:rFonts w:ascii="Arial" w:hAnsi="Arial" w:cs="Arial"/>
                <w:sz w:val="20"/>
                <w:szCs w:val="20"/>
              </w:rPr>
              <w:t xml:space="preserve"> if it is included in the Beacon / Probe Response</w:t>
            </w:r>
            <w:r>
              <w:rPr>
                <w:rFonts w:ascii="Arial" w:hAnsi="Arial" w:cs="Arial"/>
                <w:sz w:val="20"/>
                <w:szCs w:val="20"/>
              </w:rPr>
              <w:br/>
              <w:t>If it is reserved - please specify it in the text</w:t>
            </w:r>
          </w:p>
        </w:tc>
        <w:tc>
          <w:tcPr>
            <w:tcW w:w="2775" w:type="dxa"/>
          </w:tcPr>
          <w:p w14:paraId="77F6A65C" w14:textId="77777777" w:rsidR="00696111" w:rsidRPr="008341D0" w:rsidRDefault="00696111" w:rsidP="00CF33BC">
            <w:pPr>
              <w:autoSpaceDE w:val="0"/>
              <w:autoSpaceDN w:val="0"/>
              <w:adjustRightInd w:val="0"/>
              <w:rPr>
                <w:rFonts w:ascii="Arial" w:eastAsia="宋体" w:hAnsi="Arial" w:cs="Arial"/>
                <w:sz w:val="20"/>
                <w:szCs w:val="20"/>
                <w:lang w:eastAsia="zh-CN"/>
              </w:rPr>
            </w:pPr>
            <w:r w:rsidRPr="008341D0">
              <w:rPr>
                <w:rFonts w:ascii="Arial" w:eastAsia="宋体" w:hAnsi="Arial" w:cs="Arial"/>
                <w:sz w:val="20"/>
                <w:szCs w:val="20"/>
                <w:lang w:eastAsia="zh-CN"/>
              </w:rPr>
              <w:t>Revised</w:t>
            </w:r>
          </w:p>
          <w:p w14:paraId="4C590351" w14:textId="77777777" w:rsidR="00696111" w:rsidRPr="008341D0" w:rsidRDefault="00696111" w:rsidP="00CF33BC">
            <w:pPr>
              <w:autoSpaceDE w:val="0"/>
              <w:autoSpaceDN w:val="0"/>
              <w:adjustRightInd w:val="0"/>
              <w:rPr>
                <w:rFonts w:ascii="Arial" w:eastAsia="宋体" w:hAnsi="Arial" w:cs="Arial"/>
                <w:sz w:val="20"/>
                <w:szCs w:val="20"/>
                <w:lang w:eastAsia="zh-CN"/>
              </w:rPr>
            </w:pPr>
          </w:p>
          <w:p w14:paraId="0DE129D9" w14:textId="30DEB0A4" w:rsidR="00696111" w:rsidRPr="008341D0" w:rsidRDefault="00A7293D" w:rsidP="00CF33BC">
            <w:pPr>
              <w:autoSpaceDE w:val="0"/>
              <w:autoSpaceDN w:val="0"/>
              <w:adjustRightInd w:val="0"/>
              <w:rPr>
                <w:rFonts w:ascii="Arial" w:eastAsia="宋体" w:hAnsi="Arial" w:cs="Arial"/>
                <w:sz w:val="20"/>
                <w:szCs w:val="20"/>
                <w:lang w:eastAsia="zh-CN"/>
              </w:rPr>
            </w:pPr>
            <w:r w:rsidRPr="009F02B7">
              <w:rPr>
                <w:rFonts w:ascii="Arial" w:eastAsia="宋体" w:hAnsi="Arial" w:cs="Arial"/>
                <w:sz w:val="20"/>
                <w:szCs w:val="20"/>
                <w:highlight w:val="yellow"/>
                <w:lang w:eastAsia="zh-CN"/>
              </w:rPr>
              <w:t xml:space="preserve">The conditions of the present of MLD Capabilities subfield are descripted in </w:t>
            </w:r>
            <w:proofErr w:type="spellStart"/>
            <w:r w:rsidRPr="009F02B7">
              <w:rPr>
                <w:rFonts w:ascii="Arial" w:eastAsia="宋体" w:hAnsi="Arial" w:cs="Arial"/>
                <w:sz w:val="20"/>
                <w:szCs w:val="20"/>
                <w:highlight w:val="yellow"/>
                <w:lang w:eastAsia="zh-CN"/>
              </w:rPr>
              <w:t>subclause</w:t>
            </w:r>
            <w:proofErr w:type="spellEnd"/>
            <w:r w:rsidRPr="009F02B7">
              <w:rPr>
                <w:rFonts w:ascii="Arial" w:eastAsia="宋体" w:hAnsi="Arial" w:cs="Arial"/>
                <w:sz w:val="20"/>
                <w:szCs w:val="20"/>
                <w:highlight w:val="yellow"/>
                <w:lang w:eastAsia="zh-CN"/>
              </w:rPr>
              <w:t xml:space="preserve"> 9.4.2.295b.2 (Basic variant Multi-Link element) base on the CR of CID4014 in doc 11-21/1206r4</w:t>
            </w:r>
            <w:r>
              <w:rPr>
                <w:rFonts w:ascii="Arial" w:eastAsia="宋体" w:hAnsi="Arial" w:cs="Arial"/>
                <w:sz w:val="20"/>
                <w:szCs w:val="20"/>
                <w:lang w:eastAsia="zh-CN"/>
              </w:rPr>
              <w:t>.</w:t>
            </w:r>
            <w:r w:rsidR="00696111" w:rsidRPr="008341D0">
              <w:rPr>
                <w:rFonts w:ascii="Arial" w:eastAsia="宋体" w:hAnsi="Arial" w:cs="Arial"/>
                <w:sz w:val="20"/>
                <w:szCs w:val="20"/>
                <w:lang w:eastAsia="zh-CN"/>
              </w:rPr>
              <w:t xml:space="preserve"> Here it doesn’t need to mention particular frame types. So the names of manage</w:t>
            </w:r>
            <w:r w:rsidR="00696111">
              <w:rPr>
                <w:rFonts w:ascii="Arial" w:eastAsia="宋体" w:hAnsi="Arial" w:cs="Arial"/>
                <w:sz w:val="20"/>
                <w:szCs w:val="20"/>
                <w:lang w:eastAsia="zh-CN"/>
              </w:rPr>
              <w:t>ment</w:t>
            </w:r>
            <w:r w:rsidR="00696111" w:rsidRPr="008341D0">
              <w:rPr>
                <w:rFonts w:ascii="Arial" w:eastAsia="宋体" w:hAnsi="Arial" w:cs="Arial"/>
                <w:sz w:val="20"/>
                <w:szCs w:val="20"/>
                <w:lang w:eastAsia="zh-CN"/>
              </w:rPr>
              <w:t xml:space="preserve"> frames are deleted to make it general. </w:t>
            </w:r>
          </w:p>
          <w:p w14:paraId="120F2122" w14:textId="77777777" w:rsidR="00696111" w:rsidRPr="008341D0" w:rsidRDefault="00696111" w:rsidP="00CF33BC">
            <w:pPr>
              <w:autoSpaceDE w:val="0"/>
              <w:autoSpaceDN w:val="0"/>
              <w:adjustRightInd w:val="0"/>
              <w:rPr>
                <w:rFonts w:ascii="Arial" w:eastAsia="宋体" w:hAnsi="Arial" w:cs="Arial"/>
                <w:sz w:val="20"/>
                <w:szCs w:val="20"/>
                <w:lang w:eastAsia="zh-CN"/>
              </w:rPr>
            </w:pPr>
          </w:p>
          <w:p w14:paraId="6976CAC6" w14:textId="77777777" w:rsidR="00696111" w:rsidRPr="008341D0" w:rsidRDefault="00696111" w:rsidP="00CF33BC">
            <w:pPr>
              <w:autoSpaceDE w:val="0"/>
              <w:autoSpaceDN w:val="0"/>
              <w:adjustRightInd w:val="0"/>
              <w:rPr>
                <w:rFonts w:ascii="Arial" w:eastAsia="宋体" w:hAnsi="Arial" w:cs="Arial"/>
                <w:sz w:val="20"/>
                <w:szCs w:val="20"/>
                <w:lang w:eastAsia="zh-CN"/>
              </w:rPr>
            </w:pPr>
          </w:p>
          <w:p w14:paraId="0D4DFB54" w14:textId="0F5BB444" w:rsidR="00696111" w:rsidRPr="008341D0" w:rsidRDefault="00696111" w:rsidP="00CF33BC">
            <w:pPr>
              <w:autoSpaceDE w:val="0"/>
              <w:autoSpaceDN w:val="0"/>
              <w:adjustRightInd w:val="0"/>
              <w:rPr>
                <w:rFonts w:ascii="Arial" w:eastAsia="宋体" w:hAnsi="Arial" w:cs="Arial"/>
                <w:sz w:val="20"/>
                <w:szCs w:val="20"/>
                <w:lang w:eastAsia="zh-CN"/>
              </w:rPr>
            </w:pPr>
            <w:proofErr w:type="spellStart"/>
            <w:r w:rsidRPr="008341D0">
              <w:rPr>
                <w:rFonts w:ascii="Arial" w:eastAsia="宋体" w:hAnsi="Arial" w:cs="Arial"/>
                <w:sz w:val="20"/>
                <w:szCs w:val="20"/>
                <w:lang w:eastAsia="zh-CN"/>
              </w:rPr>
              <w:lastRenderedPageBreak/>
              <w:t>TGbe</w:t>
            </w:r>
            <w:proofErr w:type="spellEnd"/>
            <w:r w:rsidRPr="008341D0">
              <w:rPr>
                <w:rFonts w:ascii="Arial" w:eastAsia="宋体" w:hAnsi="Arial" w:cs="Arial"/>
                <w:sz w:val="20"/>
                <w:szCs w:val="20"/>
                <w:lang w:eastAsia="zh-CN"/>
              </w:rPr>
              <w:t xml:space="preserve"> editor to make the changes shown in doc </w:t>
            </w:r>
            <w:r w:rsidR="00526859">
              <w:rPr>
                <w:rFonts w:ascii="Arial" w:eastAsia="宋体" w:hAnsi="Arial" w:cs="Arial"/>
                <w:sz w:val="20"/>
                <w:szCs w:val="20"/>
                <w:lang w:eastAsia="zh-CN"/>
              </w:rPr>
              <w:t>21/1203r2</w:t>
            </w:r>
            <w:r w:rsidR="00B247B1">
              <w:rPr>
                <w:rFonts w:ascii="Arial" w:eastAsia="宋体" w:hAnsi="Arial" w:cs="Arial"/>
                <w:sz w:val="20"/>
                <w:szCs w:val="20"/>
                <w:lang w:eastAsia="zh-CN"/>
              </w:rPr>
              <w:t xml:space="preserve"> under CID 4403</w:t>
            </w:r>
          </w:p>
          <w:p w14:paraId="03AF807D" w14:textId="77777777" w:rsidR="00696111" w:rsidRPr="008341D0" w:rsidRDefault="00696111" w:rsidP="00CF33BC">
            <w:pPr>
              <w:autoSpaceDE w:val="0"/>
              <w:autoSpaceDN w:val="0"/>
              <w:adjustRightInd w:val="0"/>
              <w:rPr>
                <w:rFonts w:ascii="Arial" w:hAnsi="Arial" w:cs="Arial"/>
                <w:sz w:val="20"/>
                <w:szCs w:val="20"/>
                <w:lang w:eastAsia="zh-CN"/>
              </w:rPr>
            </w:pPr>
          </w:p>
        </w:tc>
      </w:tr>
      <w:tr w:rsidR="00696111" w:rsidRPr="008F0D26" w14:paraId="1B74A0D9" w14:textId="77777777" w:rsidTr="00CF33BC">
        <w:trPr>
          <w:trHeight w:val="980"/>
        </w:trPr>
        <w:tc>
          <w:tcPr>
            <w:tcW w:w="721" w:type="dxa"/>
          </w:tcPr>
          <w:p w14:paraId="15F16F5F"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lastRenderedPageBreak/>
              <w:t>8248</w:t>
            </w:r>
          </w:p>
        </w:tc>
        <w:tc>
          <w:tcPr>
            <w:tcW w:w="900" w:type="dxa"/>
          </w:tcPr>
          <w:p w14:paraId="6A4A5CE9" w14:textId="77777777" w:rsidR="00696111" w:rsidRDefault="00696111" w:rsidP="00CF33BC">
            <w:pPr>
              <w:autoSpaceDE w:val="0"/>
              <w:autoSpaceDN w:val="0"/>
              <w:adjustRightInd w:val="0"/>
              <w:rPr>
                <w:rFonts w:ascii="Arial" w:hAnsi="Arial" w:cs="Arial"/>
                <w:sz w:val="20"/>
              </w:rPr>
            </w:pPr>
            <w:proofErr w:type="spellStart"/>
            <w:r>
              <w:rPr>
                <w:rFonts w:ascii="Arial" w:hAnsi="Arial" w:cs="Arial"/>
                <w:sz w:val="20"/>
                <w:szCs w:val="20"/>
              </w:rPr>
              <w:t>Yuxin</w:t>
            </w:r>
            <w:proofErr w:type="spellEnd"/>
            <w:r>
              <w:rPr>
                <w:rFonts w:ascii="Arial" w:hAnsi="Arial" w:cs="Arial"/>
                <w:sz w:val="20"/>
                <w:szCs w:val="20"/>
              </w:rPr>
              <w:t xml:space="preserve"> LU</w:t>
            </w:r>
          </w:p>
        </w:tc>
        <w:tc>
          <w:tcPr>
            <w:tcW w:w="720" w:type="dxa"/>
          </w:tcPr>
          <w:p w14:paraId="41DB48D6"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 xml:space="preserve">35.3.14.4 Capability </w:t>
            </w:r>
            <w:proofErr w:type="spellStart"/>
            <w:r>
              <w:rPr>
                <w:rFonts w:ascii="Arial" w:hAnsi="Arial" w:cs="Arial"/>
                <w:sz w:val="20"/>
                <w:szCs w:val="20"/>
              </w:rPr>
              <w:t>signaling</w:t>
            </w:r>
            <w:proofErr w:type="spellEnd"/>
          </w:p>
        </w:tc>
        <w:tc>
          <w:tcPr>
            <w:tcW w:w="900" w:type="dxa"/>
          </w:tcPr>
          <w:p w14:paraId="14860CB1"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275.52</w:t>
            </w:r>
          </w:p>
        </w:tc>
        <w:tc>
          <w:tcPr>
            <w:tcW w:w="2455" w:type="dxa"/>
          </w:tcPr>
          <w:p w14:paraId="75A198B2"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Suggest to add a paragraph for AP MLD similar  to this paragraph</w:t>
            </w:r>
          </w:p>
        </w:tc>
        <w:tc>
          <w:tcPr>
            <w:tcW w:w="2045" w:type="dxa"/>
          </w:tcPr>
          <w:p w14:paraId="536BDFEC"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Such as add "An AP MLD shall set the Maximum Number Of Simultaneous Links subfield value to be greater than or equal to1 in transmitted (Re</w:t>
            </w:r>
            <w:proofErr w:type="gramStart"/>
            <w:r>
              <w:rPr>
                <w:rFonts w:ascii="Arial" w:hAnsi="Arial" w:cs="Arial"/>
                <w:sz w:val="20"/>
                <w:szCs w:val="20"/>
              </w:rPr>
              <w:t>)Association</w:t>
            </w:r>
            <w:proofErr w:type="gramEnd"/>
            <w:r>
              <w:rPr>
                <w:rFonts w:ascii="Arial" w:hAnsi="Arial" w:cs="Arial"/>
                <w:sz w:val="20"/>
                <w:szCs w:val="20"/>
              </w:rPr>
              <w:t xml:space="preserve"> Response frames."</w:t>
            </w:r>
          </w:p>
        </w:tc>
        <w:tc>
          <w:tcPr>
            <w:tcW w:w="2775" w:type="dxa"/>
          </w:tcPr>
          <w:p w14:paraId="6C7A32EE" w14:textId="77777777" w:rsidR="00696111" w:rsidRPr="008341D0" w:rsidRDefault="00696111" w:rsidP="00CF33BC">
            <w:pPr>
              <w:autoSpaceDE w:val="0"/>
              <w:autoSpaceDN w:val="0"/>
              <w:adjustRightInd w:val="0"/>
              <w:rPr>
                <w:rFonts w:ascii="Arial" w:eastAsia="宋体" w:hAnsi="Arial" w:cs="Arial"/>
                <w:sz w:val="20"/>
                <w:szCs w:val="20"/>
                <w:lang w:eastAsia="zh-CN"/>
              </w:rPr>
            </w:pPr>
            <w:r w:rsidRPr="008341D0">
              <w:rPr>
                <w:rFonts w:ascii="Arial" w:eastAsia="宋体" w:hAnsi="Arial" w:cs="Arial"/>
                <w:sz w:val="20"/>
                <w:szCs w:val="20"/>
                <w:lang w:eastAsia="zh-CN"/>
              </w:rPr>
              <w:t>Revised</w:t>
            </w:r>
          </w:p>
          <w:p w14:paraId="2700B844" w14:textId="77777777" w:rsidR="00696111" w:rsidRPr="008341D0" w:rsidRDefault="00696111" w:rsidP="00CF33BC">
            <w:pPr>
              <w:autoSpaceDE w:val="0"/>
              <w:autoSpaceDN w:val="0"/>
              <w:adjustRightInd w:val="0"/>
              <w:rPr>
                <w:rFonts w:ascii="Arial" w:eastAsia="宋体" w:hAnsi="Arial" w:cs="Arial"/>
                <w:sz w:val="20"/>
                <w:szCs w:val="20"/>
                <w:lang w:eastAsia="zh-CN"/>
              </w:rPr>
            </w:pPr>
          </w:p>
          <w:p w14:paraId="61A9E071" w14:textId="77777777" w:rsidR="00696111" w:rsidRPr="008341D0" w:rsidRDefault="00696111" w:rsidP="00CF33BC">
            <w:pPr>
              <w:autoSpaceDE w:val="0"/>
              <w:autoSpaceDN w:val="0"/>
              <w:adjustRightInd w:val="0"/>
              <w:rPr>
                <w:rFonts w:ascii="Arial" w:eastAsia="宋体" w:hAnsi="Arial" w:cs="Arial"/>
                <w:sz w:val="20"/>
                <w:szCs w:val="20"/>
                <w:lang w:eastAsia="zh-CN"/>
              </w:rPr>
            </w:pPr>
            <w:r w:rsidRPr="008341D0">
              <w:rPr>
                <w:rFonts w:ascii="Arial" w:eastAsia="宋体" w:hAnsi="Arial" w:cs="Arial"/>
                <w:sz w:val="20"/>
                <w:szCs w:val="20"/>
                <w:lang w:eastAsia="zh-CN"/>
              </w:rPr>
              <w:t>The above paragraph already covers AP MLD side.</w:t>
            </w:r>
          </w:p>
          <w:p w14:paraId="4D1443CA" w14:textId="77777777" w:rsidR="00696111" w:rsidRPr="008341D0" w:rsidRDefault="00696111" w:rsidP="00CF33BC">
            <w:pPr>
              <w:autoSpaceDE w:val="0"/>
              <w:autoSpaceDN w:val="0"/>
              <w:adjustRightInd w:val="0"/>
              <w:rPr>
                <w:rFonts w:ascii="Arial" w:eastAsia="宋体" w:hAnsi="Arial" w:cs="Arial"/>
                <w:sz w:val="20"/>
                <w:szCs w:val="20"/>
                <w:lang w:eastAsia="zh-CN"/>
              </w:rPr>
            </w:pPr>
          </w:p>
          <w:p w14:paraId="1D797613" w14:textId="65497397" w:rsidR="00696111" w:rsidRPr="008341D0" w:rsidRDefault="00696111" w:rsidP="00CF33BC">
            <w:pPr>
              <w:autoSpaceDE w:val="0"/>
              <w:autoSpaceDN w:val="0"/>
              <w:adjustRightInd w:val="0"/>
              <w:rPr>
                <w:rFonts w:ascii="Arial" w:eastAsia="宋体" w:hAnsi="Arial" w:cs="Arial"/>
                <w:sz w:val="20"/>
                <w:szCs w:val="20"/>
                <w:lang w:eastAsia="zh-CN"/>
              </w:rPr>
            </w:pPr>
            <w:proofErr w:type="spellStart"/>
            <w:r w:rsidRPr="008341D0">
              <w:rPr>
                <w:rFonts w:ascii="Arial" w:eastAsia="宋体" w:hAnsi="Arial" w:cs="Arial"/>
                <w:sz w:val="20"/>
                <w:szCs w:val="20"/>
                <w:lang w:eastAsia="zh-CN"/>
              </w:rPr>
              <w:t>TGbe</w:t>
            </w:r>
            <w:proofErr w:type="spellEnd"/>
            <w:r w:rsidRPr="008341D0">
              <w:rPr>
                <w:rFonts w:ascii="Arial" w:eastAsia="宋体" w:hAnsi="Arial" w:cs="Arial"/>
                <w:sz w:val="20"/>
                <w:szCs w:val="20"/>
                <w:lang w:eastAsia="zh-CN"/>
              </w:rPr>
              <w:t xml:space="preserve"> editor to make the changes shown in doc </w:t>
            </w:r>
            <w:r w:rsidR="00526859">
              <w:rPr>
                <w:rFonts w:ascii="Arial" w:eastAsia="宋体" w:hAnsi="Arial" w:cs="Arial"/>
                <w:sz w:val="20"/>
                <w:szCs w:val="20"/>
                <w:lang w:eastAsia="zh-CN"/>
              </w:rPr>
              <w:t>21/1203r2</w:t>
            </w:r>
            <w:r w:rsidR="00B247B1">
              <w:rPr>
                <w:rFonts w:ascii="Arial" w:eastAsia="宋体" w:hAnsi="Arial" w:cs="Arial"/>
                <w:sz w:val="20"/>
                <w:szCs w:val="20"/>
                <w:lang w:eastAsia="zh-CN"/>
              </w:rPr>
              <w:t xml:space="preserve"> under CID 8248</w:t>
            </w:r>
          </w:p>
          <w:p w14:paraId="57B37AA3" w14:textId="77777777" w:rsidR="00696111" w:rsidRPr="008341D0" w:rsidRDefault="00696111" w:rsidP="00CF33BC">
            <w:pPr>
              <w:autoSpaceDE w:val="0"/>
              <w:autoSpaceDN w:val="0"/>
              <w:adjustRightInd w:val="0"/>
              <w:rPr>
                <w:rFonts w:ascii="Arial" w:hAnsi="Arial" w:cs="Arial"/>
                <w:sz w:val="20"/>
                <w:szCs w:val="20"/>
                <w:lang w:eastAsia="zh-CN"/>
              </w:rPr>
            </w:pPr>
          </w:p>
        </w:tc>
      </w:tr>
      <w:tr w:rsidR="00696111" w:rsidRPr="008F0D26" w14:paraId="7E27EB78" w14:textId="77777777" w:rsidTr="00CF33BC">
        <w:trPr>
          <w:trHeight w:val="980"/>
        </w:trPr>
        <w:tc>
          <w:tcPr>
            <w:tcW w:w="721" w:type="dxa"/>
          </w:tcPr>
          <w:p w14:paraId="644B724E"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6856</w:t>
            </w:r>
          </w:p>
        </w:tc>
        <w:tc>
          <w:tcPr>
            <w:tcW w:w="900" w:type="dxa"/>
          </w:tcPr>
          <w:p w14:paraId="3D6D137F"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Rubayet Shafin</w:t>
            </w:r>
          </w:p>
        </w:tc>
        <w:tc>
          <w:tcPr>
            <w:tcW w:w="720" w:type="dxa"/>
          </w:tcPr>
          <w:p w14:paraId="1C91BDF7"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35.3.14.4</w:t>
            </w:r>
          </w:p>
        </w:tc>
        <w:tc>
          <w:tcPr>
            <w:tcW w:w="900" w:type="dxa"/>
          </w:tcPr>
          <w:p w14:paraId="1E316381"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275.45</w:t>
            </w:r>
          </w:p>
        </w:tc>
        <w:tc>
          <w:tcPr>
            <w:tcW w:w="2455" w:type="dxa"/>
          </w:tcPr>
          <w:p w14:paraId="67C31D3C" w14:textId="77777777" w:rsidR="00696111" w:rsidRDefault="00696111" w:rsidP="00CF33BC">
            <w:pPr>
              <w:autoSpaceDE w:val="0"/>
              <w:autoSpaceDN w:val="0"/>
              <w:adjustRightInd w:val="0"/>
              <w:rPr>
                <w:rFonts w:ascii="Arial" w:hAnsi="Arial" w:cs="Arial"/>
                <w:sz w:val="20"/>
              </w:rPr>
            </w:pPr>
            <w:proofErr w:type="gramStart"/>
            <w:r>
              <w:rPr>
                <w:rFonts w:ascii="Arial" w:hAnsi="Arial" w:cs="Arial"/>
                <w:sz w:val="20"/>
                <w:szCs w:val="20"/>
              </w:rPr>
              <w:t>is</w:t>
            </w:r>
            <w:proofErr w:type="gramEnd"/>
            <w:r>
              <w:rPr>
                <w:rFonts w:ascii="Arial" w:hAnsi="Arial" w:cs="Arial"/>
                <w:sz w:val="20"/>
                <w:szCs w:val="20"/>
              </w:rPr>
              <w:t xml:space="preserve"> "that of" referring to Maximum Number Of Simultaneous Links? Doesn't make sense</w:t>
            </w:r>
          </w:p>
        </w:tc>
        <w:tc>
          <w:tcPr>
            <w:tcW w:w="2045" w:type="dxa"/>
          </w:tcPr>
          <w:p w14:paraId="43456AAD"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delete "that of"</w:t>
            </w:r>
          </w:p>
        </w:tc>
        <w:tc>
          <w:tcPr>
            <w:tcW w:w="2775" w:type="dxa"/>
          </w:tcPr>
          <w:p w14:paraId="591A4D8E" w14:textId="77777777" w:rsidR="00696111" w:rsidRPr="008341D0" w:rsidRDefault="00696111" w:rsidP="00CF33BC">
            <w:pPr>
              <w:autoSpaceDE w:val="0"/>
              <w:autoSpaceDN w:val="0"/>
              <w:adjustRightInd w:val="0"/>
              <w:rPr>
                <w:rFonts w:ascii="Arial" w:eastAsia="宋体" w:hAnsi="Arial" w:cs="Arial"/>
                <w:sz w:val="20"/>
                <w:szCs w:val="20"/>
                <w:lang w:eastAsia="zh-CN"/>
              </w:rPr>
            </w:pPr>
            <w:r w:rsidRPr="008341D0">
              <w:rPr>
                <w:rFonts w:ascii="Arial" w:eastAsia="宋体" w:hAnsi="Arial" w:cs="Arial"/>
                <w:sz w:val="20"/>
                <w:szCs w:val="20"/>
                <w:lang w:eastAsia="zh-CN"/>
              </w:rPr>
              <w:t>Revised</w:t>
            </w:r>
          </w:p>
          <w:p w14:paraId="611E3134" w14:textId="77777777" w:rsidR="00696111" w:rsidRPr="008341D0" w:rsidRDefault="00696111" w:rsidP="00CF33BC">
            <w:pPr>
              <w:autoSpaceDE w:val="0"/>
              <w:autoSpaceDN w:val="0"/>
              <w:adjustRightInd w:val="0"/>
              <w:rPr>
                <w:rFonts w:ascii="Arial" w:eastAsia="宋体" w:hAnsi="Arial" w:cs="Arial"/>
                <w:sz w:val="20"/>
                <w:szCs w:val="20"/>
                <w:lang w:eastAsia="zh-CN"/>
              </w:rPr>
            </w:pPr>
          </w:p>
          <w:p w14:paraId="5E5271F4" w14:textId="77777777" w:rsidR="00696111" w:rsidRPr="008341D0" w:rsidRDefault="00696111" w:rsidP="00CF33BC">
            <w:pPr>
              <w:autoSpaceDE w:val="0"/>
              <w:autoSpaceDN w:val="0"/>
              <w:adjustRightInd w:val="0"/>
              <w:rPr>
                <w:rFonts w:ascii="Arial" w:eastAsia="宋体" w:hAnsi="Arial" w:cs="Arial"/>
                <w:sz w:val="20"/>
                <w:szCs w:val="20"/>
                <w:lang w:eastAsia="zh-CN"/>
              </w:rPr>
            </w:pPr>
            <w:r w:rsidRPr="008341D0">
              <w:rPr>
                <w:rFonts w:ascii="Arial" w:eastAsia="宋体" w:hAnsi="Arial" w:cs="Arial"/>
                <w:sz w:val="20"/>
                <w:szCs w:val="20"/>
                <w:lang w:eastAsia="zh-CN"/>
              </w:rPr>
              <w:t>The paragraph is modified, no “that of” in the updated version.</w:t>
            </w:r>
          </w:p>
          <w:p w14:paraId="1BEA8438" w14:textId="77777777" w:rsidR="00696111" w:rsidRPr="008341D0" w:rsidRDefault="00696111" w:rsidP="00CF33BC">
            <w:pPr>
              <w:autoSpaceDE w:val="0"/>
              <w:autoSpaceDN w:val="0"/>
              <w:adjustRightInd w:val="0"/>
              <w:rPr>
                <w:rFonts w:ascii="Arial" w:eastAsia="宋体" w:hAnsi="Arial" w:cs="Arial"/>
                <w:sz w:val="20"/>
                <w:szCs w:val="20"/>
                <w:lang w:eastAsia="zh-CN"/>
              </w:rPr>
            </w:pPr>
          </w:p>
          <w:p w14:paraId="0EDF2560" w14:textId="4C34333F" w:rsidR="00696111" w:rsidRPr="008341D0" w:rsidRDefault="00696111" w:rsidP="00CF33BC">
            <w:pPr>
              <w:autoSpaceDE w:val="0"/>
              <w:autoSpaceDN w:val="0"/>
              <w:adjustRightInd w:val="0"/>
              <w:rPr>
                <w:rFonts w:ascii="Arial" w:eastAsia="宋体" w:hAnsi="Arial" w:cs="Arial"/>
                <w:sz w:val="20"/>
                <w:szCs w:val="20"/>
                <w:lang w:eastAsia="zh-CN"/>
              </w:rPr>
            </w:pPr>
            <w:proofErr w:type="spellStart"/>
            <w:r w:rsidRPr="008341D0">
              <w:rPr>
                <w:rFonts w:ascii="Arial" w:eastAsia="宋体" w:hAnsi="Arial" w:cs="Arial"/>
                <w:sz w:val="20"/>
                <w:szCs w:val="20"/>
                <w:lang w:eastAsia="zh-CN"/>
              </w:rPr>
              <w:t>TGbe</w:t>
            </w:r>
            <w:proofErr w:type="spellEnd"/>
            <w:r w:rsidRPr="008341D0">
              <w:rPr>
                <w:rFonts w:ascii="Arial" w:eastAsia="宋体" w:hAnsi="Arial" w:cs="Arial"/>
                <w:sz w:val="20"/>
                <w:szCs w:val="20"/>
                <w:lang w:eastAsia="zh-CN"/>
              </w:rPr>
              <w:t xml:space="preserve"> editor to make the changes shown in doc </w:t>
            </w:r>
            <w:r w:rsidR="00526859">
              <w:rPr>
                <w:rFonts w:ascii="Arial" w:eastAsia="宋体" w:hAnsi="Arial" w:cs="Arial"/>
                <w:sz w:val="20"/>
                <w:szCs w:val="20"/>
                <w:lang w:eastAsia="zh-CN"/>
              </w:rPr>
              <w:t>21/1203r2</w:t>
            </w:r>
            <w:r w:rsidR="00B247B1">
              <w:rPr>
                <w:rFonts w:ascii="Arial" w:eastAsia="宋体" w:hAnsi="Arial" w:cs="Arial"/>
                <w:sz w:val="20"/>
                <w:szCs w:val="20"/>
                <w:lang w:eastAsia="zh-CN"/>
              </w:rPr>
              <w:t xml:space="preserve"> under CID 6856</w:t>
            </w:r>
          </w:p>
          <w:p w14:paraId="21A97CDD" w14:textId="77777777" w:rsidR="00696111" w:rsidRPr="008341D0" w:rsidRDefault="00696111" w:rsidP="00CF33BC">
            <w:pPr>
              <w:autoSpaceDE w:val="0"/>
              <w:autoSpaceDN w:val="0"/>
              <w:adjustRightInd w:val="0"/>
              <w:rPr>
                <w:rFonts w:ascii="Arial" w:eastAsia="宋体" w:hAnsi="Arial" w:cs="Arial"/>
                <w:sz w:val="20"/>
                <w:szCs w:val="20"/>
                <w:lang w:eastAsia="zh-CN"/>
              </w:rPr>
            </w:pPr>
          </w:p>
        </w:tc>
      </w:tr>
      <w:tr w:rsidR="00696111" w:rsidRPr="008F0D26" w14:paraId="30CFE18C" w14:textId="77777777" w:rsidTr="00CF33BC">
        <w:trPr>
          <w:trHeight w:val="980"/>
        </w:trPr>
        <w:tc>
          <w:tcPr>
            <w:tcW w:w="721" w:type="dxa"/>
          </w:tcPr>
          <w:p w14:paraId="5C815BD8"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6857</w:t>
            </w:r>
          </w:p>
        </w:tc>
        <w:tc>
          <w:tcPr>
            <w:tcW w:w="900" w:type="dxa"/>
          </w:tcPr>
          <w:p w14:paraId="69AD540B"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Rubayet Shafin</w:t>
            </w:r>
          </w:p>
        </w:tc>
        <w:tc>
          <w:tcPr>
            <w:tcW w:w="720" w:type="dxa"/>
          </w:tcPr>
          <w:p w14:paraId="397E1D63"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35.3.14.4</w:t>
            </w:r>
          </w:p>
        </w:tc>
        <w:tc>
          <w:tcPr>
            <w:tcW w:w="900" w:type="dxa"/>
          </w:tcPr>
          <w:p w14:paraId="363A2E51"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275.45</w:t>
            </w:r>
          </w:p>
        </w:tc>
        <w:tc>
          <w:tcPr>
            <w:tcW w:w="2455" w:type="dxa"/>
          </w:tcPr>
          <w:p w14:paraId="710F9A9C" w14:textId="77777777" w:rsidR="00696111" w:rsidRDefault="00696111" w:rsidP="00CF33BC">
            <w:pPr>
              <w:autoSpaceDE w:val="0"/>
              <w:autoSpaceDN w:val="0"/>
              <w:adjustRightInd w:val="0"/>
              <w:rPr>
                <w:rFonts w:ascii="Arial" w:hAnsi="Arial" w:cs="Arial"/>
                <w:sz w:val="20"/>
              </w:rPr>
            </w:pPr>
            <w:proofErr w:type="gramStart"/>
            <w:r>
              <w:rPr>
                <w:rFonts w:ascii="Arial" w:hAnsi="Arial" w:cs="Arial"/>
                <w:sz w:val="20"/>
                <w:szCs w:val="20"/>
              </w:rPr>
              <w:t>should</w:t>
            </w:r>
            <w:proofErr w:type="gramEnd"/>
            <w:r>
              <w:rPr>
                <w:rFonts w:ascii="Arial" w:hAnsi="Arial" w:cs="Arial"/>
                <w:sz w:val="20"/>
                <w:szCs w:val="20"/>
              </w:rPr>
              <w:t xml:space="preserve"> it be "less than or equal to" instead of "greater than or equal to"?</w:t>
            </w:r>
          </w:p>
        </w:tc>
        <w:tc>
          <w:tcPr>
            <w:tcW w:w="2045" w:type="dxa"/>
          </w:tcPr>
          <w:p w14:paraId="7EAB53EB"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as in comment</w:t>
            </w:r>
          </w:p>
        </w:tc>
        <w:tc>
          <w:tcPr>
            <w:tcW w:w="2775" w:type="dxa"/>
          </w:tcPr>
          <w:p w14:paraId="0DBF6B51" w14:textId="77777777" w:rsidR="00696111" w:rsidRPr="008341D0" w:rsidRDefault="00696111" w:rsidP="00CF33BC">
            <w:pPr>
              <w:autoSpaceDE w:val="0"/>
              <w:autoSpaceDN w:val="0"/>
              <w:adjustRightInd w:val="0"/>
              <w:rPr>
                <w:rFonts w:ascii="Arial" w:eastAsia="宋体" w:hAnsi="Arial" w:cs="Arial"/>
                <w:sz w:val="20"/>
                <w:szCs w:val="20"/>
                <w:lang w:eastAsia="zh-CN"/>
              </w:rPr>
            </w:pPr>
            <w:r w:rsidRPr="008341D0">
              <w:rPr>
                <w:rFonts w:ascii="Arial" w:eastAsia="宋体" w:hAnsi="Arial" w:cs="Arial"/>
                <w:sz w:val="20"/>
                <w:szCs w:val="20"/>
                <w:lang w:eastAsia="zh-CN"/>
              </w:rPr>
              <w:t>Revised</w:t>
            </w:r>
          </w:p>
          <w:p w14:paraId="0384A92B" w14:textId="77777777" w:rsidR="00696111" w:rsidRPr="008341D0" w:rsidRDefault="00696111" w:rsidP="00CF33BC">
            <w:pPr>
              <w:autoSpaceDE w:val="0"/>
              <w:autoSpaceDN w:val="0"/>
              <w:adjustRightInd w:val="0"/>
              <w:rPr>
                <w:rFonts w:ascii="Arial" w:eastAsia="宋体" w:hAnsi="Arial" w:cs="Arial"/>
                <w:sz w:val="20"/>
                <w:szCs w:val="20"/>
                <w:lang w:eastAsia="zh-CN"/>
              </w:rPr>
            </w:pPr>
          </w:p>
          <w:p w14:paraId="135A8694" w14:textId="77777777" w:rsidR="00696111" w:rsidRPr="008341D0" w:rsidRDefault="00696111" w:rsidP="00CF33BC">
            <w:pPr>
              <w:autoSpaceDE w:val="0"/>
              <w:autoSpaceDN w:val="0"/>
              <w:adjustRightInd w:val="0"/>
              <w:rPr>
                <w:rFonts w:ascii="Arial" w:eastAsia="宋体" w:hAnsi="Arial" w:cs="Arial"/>
                <w:sz w:val="20"/>
                <w:szCs w:val="20"/>
                <w:lang w:eastAsia="zh-CN"/>
              </w:rPr>
            </w:pPr>
            <w:r w:rsidRPr="008341D0">
              <w:rPr>
                <w:rFonts w:ascii="Arial" w:eastAsia="宋体" w:hAnsi="Arial" w:cs="Arial"/>
                <w:sz w:val="20"/>
                <w:szCs w:val="20"/>
                <w:lang w:eastAsia="zh-CN"/>
              </w:rPr>
              <w:t xml:space="preserve">The paragraph is modified, </w:t>
            </w:r>
            <w:r>
              <w:rPr>
                <w:rFonts w:ascii="Arial" w:eastAsia="宋体" w:hAnsi="Arial" w:cs="Arial"/>
                <w:sz w:val="20"/>
                <w:szCs w:val="20"/>
                <w:lang w:eastAsia="zh-CN"/>
              </w:rPr>
              <w:t xml:space="preserve">making </w:t>
            </w:r>
            <w:r w:rsidRPr="008341D0">
              <w:rPr>
                <w:rFonts w:ascii="Arial" w:eastAsia="宋体" w:hAnsi="Arial" w:cs="Arial"/>
                <w:sz w:val="20"/>
                <w:szCs w:val="20"/>
                <w:lang w:eastAsia="zh-CN"/>
              </w:rPr>
              <w:t>changes to “equal to</w:t>
            </w:r>
            <w:del w:id="11" w:author="Stephen McCann" w:date="2021-07-09T12:01:00Z">
              <w:r w:rsidRPr="008341D0" w:rsidDel="008341D0">
                <w:rPr>
                  <w:rFonts w:ascii="Arial" w:eastAsia="宋体" w:hAnsi="Arial" w:cs="Arial"/>
                  <w:sz w:val="20"/>
                  <w:szCs w:val="20"/>
                  <w:lang w:eastAsia="zh-CN"/>
                </w:rPr>
                <w:delText xml:space="preserve"> </w:delText>
              </w:r>
            </w:del>
            <w:r w:rsidRPr="008341D0">
              <w:rPr>
                <w:rFonts w:ascii="Arial" w:eastAsia="宋体" w:hAnsi="Arial" w:cs="Arial"/>
                <w:sz w:val="20"/>
                <w:szCs w:val="20"/>
                <w:lang w:eastAsia="zh-CN"/>
              </w:rPr>
              <w:t>” in the updated version.</w:t>
            </w:r>
          </w:p>
          <w:p w14:paraId="12E998D6" w14:textId="77777777" w:rsidR="00696111" w:rsidRPr="008341D0" w:rsidRDefault="00696111" w:rsidP="00CF33BC">
            <w:pPr>
              <w:autoSpaceDE w:val="0"/>
              <w:autoSpaceDN w:val="0"/>
              <w:adjustRightInd w:val="0"/>
              <w:rPr>
                <w:rFonts w:ascii="Arial" w:eastAsia="宋体" w:hAnsi="Arial" w:cs="Arial"/>
                <w:sz w:val="20"/>
                <w:szCs w:val="20"/>
                <w:lang w:eastAsia="zh-CN"/>
              </w:rPr>
            </w:pPr>
          </w:p>
          <w:p w14:paraId="2698FEA5" w14:textId="77777777" w:rsidR="00696111" w:rsidRPr="008341D0" w:rsidRDefault="00696111" w:rsidP="00CF33BC">
            <w:pPr>
              <w:autoSpaceDE w:val="0"/>
              <w:autoSpaceDN w:val="0"/>
              <w:adjustRightInd w:val="0"/>
              <w:rPr>
                <w:rFonts w:ascii="Arial" w:eastAsia="宋体" w:hAnsi="Arial" w:cs="Arial"/>
                <w:sz w:val="20"/>
                <w:szCs w:val="20"/>
                <w:lang w:eastAsia="zh-CN"/>
              </w:rPr>
            </w:pPr>
          </w:p>
          <w:p w14:paraId="566DBC8F" w14:textId="2B14B2F0" w:rsidR="00696111" w:rsidRPr="008341D0" w:rsidRDefault="00696111" w:rsidP="00CF33BC">
            <w:pPr>
              <w:autoSpaceDE w:val="0"/>
              <w:autoSpaceDN w:val="0"/>
              <w:adjustRightInd w:val="0"/>
              <w:rPr>
                <w:rFonts w:ascii="Arial" w:eastAsia="宋体" w:hAnsi="Arial" w:cs="Arial"/>
                <w:sz w:val="20"/>
                <w:szCs w:val="20"/>
                <w:lang w:eastAsia="zh-CN"/>
              </w:rPr>
            </w:pPr>
            <w:proofErr w:type="spellStart"/>
            <w:r w:rsidRPr="008341D0">
              <w:rPr>
                <w:rFonts w:ascii="Arial" w:eastAsia="宋体" w:hAnsi="Arial" w:cs="Arial"/>
                <w:sz w:val="20"/>
                <w:szCs w:val="20"/>
                <w:lang w:eastAsia="zh-CN"/>
              </w:rPr>
              <w:t>TGbe</w:t>
            </w:r>
            <w:proofErr w:type="spellEnd"/>
            <w:r w:rsidRPr="008341D0">
              <w:rPr>
                <w:rFonts w:ascii="Arial" w:eastAsia="宋体" w:hAnsi="Arial" w:cs="Arial"/>
                <w:sz w:val="20"/>
                <w:szCs w:val="20"/>
                <w:lang w:eastAsia="zh-CN"/>
              </w:rPr>
              <w:t xml:space="preserve"> editor to make the changes shown in doc </w:t>
            </w:r>
            <w:r w:rsidR="00526859">
              <w:rPr>
                <w:rFonts w:ascii="Arial" w:eastAsia="宋体" w:hAnsi="Arial" w:cs="Arial"/>
                <w:sz w:val="20"/>
                <w:szCs w:val="20"/>
                <w:lang w:eastAsia="zh-CN"/>
              </w:rPr>
              <w:t>21/1203r2</w:t>
            </w:r>
            <w:r w:rsidR="00B247B1">
              <w:rPr>
                <w:rFonts w:ascii="Arial" w:eastAsia="宋体" w:hAnsi="Arial" w:cs="Arial"/>
                <w:sz w:val="20"/>
                <w:szCs w:val="20"/>
                <w:lang w:eastAsia="zh-CN"/>
              </w:rPr>
              <w:t xml:space="preserve"> under CID 6857</w:t>
            </w:r>
          </w:p>
          <w:p w14:paraId="4AE791C4" w14:textId="77777777" w:rsidR="00696111" w:rsidRPr="008341D0" w:rsidRDefault="00696111" w:rsidP="00CF33BC">
            <w:pPr>
              <w:autoSpaceDE w:val="0"/>
              <w:autoSpaceDN w:val="0"/>
              <w:adjustRightInd w:val="0"/>
              <w:rPr>
                <w:rFonts w:ascii="Arial" w:eastAsia="宋体" w:hAnsi="Arial" w:cs="Arial"/>
                <w:sz w:val="20"/>
                <w:szCs w:val="20"/>
                <w:lang w:eastAsia="zh-CN"/>
              </w:rPr>
            </w:pPr>
          </w:p>
        </w:tc>
      </w:tr>
      <w:tr w:rsidR="00696111" w:rsidRPr="008F0D26" w14:paraId="0EF124E8" w14:textId="77777777" w:rsidTr="00CF33BC">
        <w:trPr>
          <w:trHeight w:val="980"/>
        </w:trPr>
        <w:tc>
          <w:tcPr>
            <w:tcW w:w="721" w:type="dxa"/>
          </w:tcPr>
          <w:p w14:paraId="320C8D6E"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6983</w:t>
            </w:r>
          </w:p>
        </w:tc>
        <w:tc>
          <w:tcPr>
            <w:tcW w:w="900" w:type="dxa"/>
          </w:tcPr>
          <w:p w14:paraId="269A7913" w14:textId="77777777" w:rsidR="00696111" w:rsidRDefault="00696111" w:rsidP="00CF33BC">
            <w:pPr>
              <w:autoSpaceDE w:val="0"/>
              <w:autoSpaceDN w:val="0"/>
              <w:adjustRightInd w:val="0"/>
              <w:rPr>
                <w:rFonts w:ascii="Arial" w:hAnsi="Arial" w:cs="Arial"/>
                <w:sz w:val="20"/>
              </w:rPr>
            </w:pPr>
            <w:proofErr w:type="spellStart"/>
            <w:r>
              <w:rPr>
                <w:rFonts w:ascii="Arial" w:hAnsi="Arial" w:cs="Arial"/>
                <w:sz w:val="20"/>
                <w:szCs w:val="20"/>
              </w:rPr>
              <w:t>Sanghyun</w:t>
            </w:r>
            <w:proofErr w:type="spellEnd"/>
            <w:r>
              <w:rPr>
                <w:rFonts w:ascii="Arial" w:hAnsi="Arial" w:cs="Arial"/>
                <w:sz w:val="20"/>
                <w:szCs w:val="20"/>
              </w:rPr>
              <w:t xml:space="preserve"> Kim</w:t>
            </w:r>
          </w:p>
        </w:tc>
        <w:tc>
          <w:tcPr>
            <w:tcW w:w="720" w:type="dxa"/>
          </w:tcPr>
          <w:p w14:paraId="0F2385A7"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35.3.14.4</w:t>
            </w:r>
          </w:p>
        </w:tc>
        <w:tc>
          <w:tcPr>
            <w:tcW w:w="900" w:type="dxa"/>
          </w:tcPr>
          <w:p w14:paraId="60CB1089"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275.45</w:t>
            </w:r>
          </w:p>
        </w:tc>
        <w:tc>
          <w:tcPr>
            <w:tcW w:w="2455" w:type="dxa"/>
          </w:tcPr>
          <w:p w14:paraId="694652CD"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Type 'per-STA'</w:t>
            </w:r>
          </w:p>
        </w:tc>
        <w:tc>
          <w:tcPr>
            <w:tcW w:w="2045" w:type="dxa"/>
          </w:tcPr>
          <w:p w14:paraId="49E3660D"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Change 'per-STA' to 'Per-STA'</w:t>
            </w:r>
          </w:p>
        </w:tc>
        <w:tc>
          <w:tcPr>
            <w:tcW w:w="2775" w:type="dxa"/>
          </w:tcPr>
          <w:p w14:paraId="33CEE9EC" w14:textId="77777777" w:rsidR="00696111" w:rsidRPr="008341D0" w:rsidRDefault="00696111" w:rsidP="00CF33BC">
            <w:pPr>
              <w:autoSpaceDE w:val="0"/>
              <w:autoSpaceDN w:val="0"/>
              <w:adjustRightInd w:val="0"/>
              <w:rPr>
                <w:rFonts w:ascii="Arial" w:eastAsia="宋体" w:hAnsi="Arial" w:cs="Arial"/>
                <w:sz w:val="20"/>
                <w:szCs w:val="20"/>
                <w:lang w:eastAsia="zh-CN"/>
              </w:rPr>
            </w:pPr>
            <w:r w:rsidRPr="008341D0">
              <w:rPr>
                <w:rFonts w:ascii="Arial" w:eastAsia="宋体" w:hAnsi="Arial" w:cs="Arial"/>
                <w:sz w:val="20"/>
                <w:szCs w:val="20"/>
                <w:lang w:eastAsia="zh-CN"/>
              </w:rPr>
              <w:t>Revised.</w:t>
            </w:r>
          </w:p>
          <w:p w14:paraId="23F0DD79" w14:textId="77777777" w:rsidR="00696111" w:rsidRPr="008341D0" w:rsidRDefault="00696111" w:rsidP="00CF33BC">
            <w:pPr>
              <w:autoSpaceDE w:val="0"/>
              <w:autoSpaceDN w:val="0"/>
              <w:adjustRightInd w:val="0"/>
              <w:rPr>
                <w:rFonts w:ascii="Arial" w:eastAsia="宋体" w:hAnsi="Arial" w:cs="Arial"/>
                <w:sz w:val="20"/>
                <w:szCs w:val="20"/>
                <w:lang w:eastAsia="zh-CN"/>
              </w:rPr>
            </w:pPr>
          </w:p>
          <w:p w14:paraId="6A6D4385" w14:textId="77777777" w:rsidR="00696111" w:rsidRDefault="00696111" w:rsidP="00CF33BC">
            <w:pPr>
              <w:autoSpaceDE w:val="0"/>
              <w:autoSpaceDN w:val="0"/>
              <w:adjustRightInd w:val="0"/>
              <w:rPr>
                <w:rFonts w:ascii="Arial" w:eastAsia="宋体" w:hAnsi="Arial" w:cs="Arial"/>
                <w:sz w:val="20"/>
                <w:szCs w:val="20"/>
                <w:lang w:eastAsia="zh-CN"/>
              </w:rPr>
            </w:pPr>
            <w:r w:rsidRPr="008341D0">
              <w:rPr>
                <w:rFonts w:ascii="Arial" w:eastAsia="宋体" w:hAnsi="Arial" w:cs="Arial"/>
                <w:sz w:val="20"/>
                <w:szCs w:val="20"/>
                <w:lang w:eastAsia="zh-CN"/>
              </w:rPr>
              <w:t>The sentence is re-</w:t>
            </w:r>
            <w:proofErr w:type="spellStart"/>
            <w:r w:rsidRPr="008341D0">
              <w:rPr>
                <w:rFonts w:ascii="Arial" w:eastAsia="宋体" w:hAnsi="Arial" w:cs="Arial"/>
                <w:sz w:val="20"/>
                <w:szCs w:val="20"/>
                <w:lang w:eastAsia="zh-CN"/>
              </w:rPr>
              <w:t>orgnized</w:t>
            </w:r>
            <w:proofErr w:type="spellEnd"/>
            <w:r w:rsidRPr="008341D0">
              <w:rPr>
                <w:rFonts w:ascii="Arial" w:eastAsia="宋体" w:hAnsi="Arial" w:cs="Arial"/>
                <w:sz w:val="20"/>
                <w:szCs w:val="20"/>
                <w:lang w:eastAsia="zh-CN"/>
              </w:rPr>
              <w:t xml:space="preserve">, this typo doesn’t </w:t>
            </w:r>
            <w:proofErr w:type="spellStart"/>
            <w:r w:rsidRPr="008341D0">
              <w:rPr>
                <w:rFonts w:ascii="Arial" w:eastAsia="宋体" w:hAnsi="Arial" w:cs="Arial"/>
                <w:sz w:val="20"/>
                <w:szCs w:val="20"/>
                <w:lang w:eastAsia="zh-CN"/>
              </w:rPr>
              <w:t>exsit</w:t>
            </w:r>
            <w:proofErr w:type="spellEnd"/>
            <w:r w:rsidRPr="008341D0">
              <w:rPr>
                <w:rFonts w:ascii="Arial" w:eastAsia="宋体" w:hAnsi="Arial" w:cs="Arial"/>
                <w:sz w:val="20"/>
                <w:szCs w:val="20"/>
                <w:lang w:eastAsia="zh-CN"/>
              </w:rPr>
              <w:t xml:space="preserve"> </w:t>
            </w:r>
            <w:proofErr w:type="spellStart"/>
            <w:r w:rsidRPr="008341D0">
              <w:rPr>
                <w:rFonts w:ascii="Arial" w:eastAsia="宋体" w:hAnsi="Arial" w:cs="Arial"/>
                <w:sz w:val="20"/>
                <w:szCs w:val="20"/>
                <w:lang w:eastAsia="zh-CN"/>
              </w:rPr>
              <w:t>any more</w:t>
            </w:r>
            <w:proofErr w:type="spellEnd"/>
            <w:r w:rsidRPr="008341D0">
              <w:rPr>
                <w:rFonts w:ascii="Arial" w:eastAsia="宋体" w:hAnsi="Arial" w:cs="Arial"/>
                <w:sz w:val="20"/>
                <w:szCs w:val="20"/>
                <w:lang w:eastAsia="zh-CN"/>
              </w:rPr>
              <w:t>.</w:t>
            </w:r>
          </w:p>
          <w:p w14:paraId="4D8AF841" w14:textId="77777777" w:rsidR="00B247B1" w:rsidRPr="008341D0" w:rsidRDefault="00B247B1" w:rsidP="00CF33BC">
            <w:pPr>
              <w:autoSpaceDE w:val="0"/>
              <w:autoSpaceDN w:val="0"/>
              <w:adjustRightInd w:val="0"/>
              <w:rPr>
                <w:rFonts w:ascii="Arial" w:eastAsia="宋体" w:hAnsi="Arial" w:cs="Arial"/>
                <w:sz w:val="20"/>
                <w:szCs w:val="20"/>
                <w:lang w:eastAsia="zh-CN"/>
              </w:rPr>
            </w:pPr>
          </w:p>
          <w:p w14:paraId="0D3F396E" w14:textId="1EBC83CB" w:rsidR="00B247B1" w:rsidRPr="008341D0" w:rsidRDefault="00B247B1" w:rsidP="00B247B1">
            <w:pPr>
              <w:autoSpaceDE w:val="0"/>
              <w:autoSpaceDN w:val="0"/>
              <w:adjustRightInd w:val="0"/>
              <w:rPr>
                <w:rFonts w:ascii="Arial" w:eastAsia="宋体" w:hAnsi="Arial" w:cs="Arial"/>
                <w:sz w:val="20"/>
                <w:szCs w:val="20"/>
                <w:lang w:eastAsia="zh-CN"/>
              </w:rPr>
            </w:pPr>
            <w:proofErr w:type="spellStart"/>
            <w:r w:rsidRPr="008341D0">
              <w:rPr>
                <w:rFonts w:ascii="Arial" w:eastAsia="宋体" w:hAnsi="Arial" w:cs="Arial"/>
                <w:sz w:val="20"/>
                <w:szCs w:val="20"/>
                <w:lang w:eastAsia="zh-CN"/>
              </w:rPr>
              <w:t>TGbe</w:t>
            </w:r>
            <w:proofErr w:type="spellEnd"/>
            <w:r w:rsidRPr="008341D0">
              <w:rPr>
                <w:rFonts w:ascii="Arial" w:eastAsia="宋体" w:hAnsi="Arial" w:cs="Arial"/>
                <w:sz w:val="20"/>
                <w:szCs w:val="20"/>
                <w:lang w:eastAsia="zh-CN"/>
              </w:rPr>
              <w:t xml:space="preserve"> editor to make the changes shown in doc </w:t>
            </w:r>
            <w:r w:rsidR="00526859">
              <w:rPr>
                <w:rFonts w:ascii="Arial" w:eastAsia="宋体" w:hAnsi="Arial" w:cs="Arial"/>
                <w:sz w:val="20"/>
                <w:szCs w:val="20"/>
                <w:lang w:eastAsia="zh-CN"/>
              </w:rPr>
              <w:t>21/1203r2</w:t>
            </w:r>
            <w:r>
              <w:rPr>
                <w:rFonts w:ascii="Arial" w:eastAsia="宋体" w:hAnsi="Arial" w:cs="Arial"/>
                <w:sz w:val="20"/>
                <w:szCs w:val="20"/>
                <w:lang w:eastAsia="zh-CN"/>
              </w:rPr>
              <w:t xml:space="preserve"> under CID 6983</w:t>
            </w:r>
          </w:p>
          <w:p w14:paraId="7CC439FA" w14:textId="77777777" w:rsidR="00696111" w:rsidRPr="00B247B1" w:rsidRDefault="00696111" w:rsidP="00CF33BC">
            <w:pPr>
              <w:autoSpaceDE w:val="0"/>
              <w:autoSpaceDN w:val="0"/>
              <w:adjustRightInd w:val="0"/>
              <w:rPr>
                <w:rFonts w:ascii="Arial" w:hAnsi="Arial" w:cs="Arial"/>
                <w:sz w:val="20"/>
                <w:szCs w:val="20"/>
                <w:lang w:eastAsia="zh-CN"/>
              </w:rPr>
            </w:pPr>
          </w:p>
        </w:tc>
      </w:tr>
      <w:tr w:rsidR="00696111" w:rsidRPr="008F0D26" w14:paraId="24F48935" w14:textId="77777777" w:rsidTr="00CF33BC">
        <w:trPr>
          <w:trHeight w:val="980"/>
        </w:trPr>
        <w:tc>
          <w:tcPr>
            <w:tcW w:w="721" w:type="dxa"/>
          </w:tcPr>
          <w:p w14:paraId="5421A023"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6313</w:t>
            </w:r>
          </w:p>
        </w:tc>
        <w:tc>
          <w:tcPr>
            <w:tcW w:w="900" w:type="dxa"/>
          </w:tcPr>
          <w:p w14:paraId="29093FF9"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Ming Gan</w:t>
            </w:r>
          </w:p>
        </w:tc>
        <w:tc>
          <w:tcPr>
            <w:tcW w:w="720" w:type="dxa"/>
          </w:tcPr>
          <w:p w14:paraId="62E80474"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35.3.14.4</w:t>
            </w:r>
          </w:p>
        </w:tc>
        <w:tc>
          <w:tcPr>
            <w:tcW w:w="900" w:type="dxa"/>
          </w:tcPr>
          <w:p w14:paraId="79FFBD8A"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275.44</w:t>
            </w:r>
          </w:p>
        </w:tc>
        <w:tc>
          <w:tcPr>
            <w:tcW w:w="2455" w:type="dxa"/>
          </w:tcPr>
          <w:p w14:paraId="63174A72"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The case of NSTR soft AP MLD is missing, or move the last paragraph here</w:t>
            </w:r>
          </w:p>
        </w:tc>
        <w:tc>
          <w:tcPr>
            <w:tcW w:w="2045" w:type="dxa"/>
          </w:tcPr>
          <w:p w14:paraId="0F8FE63C"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as in the comment</w:t>
            </w:r>
          </w:p>
        </w:tc>
        <w:tc>
          <w:tcPr>
            <w:tcW w:w="2775" w:type="dxa"/>
          </w:tcPr>
          <w:p w14:paraId="1E805814" w14:textId="77777777" w:rsidR="00696111" w:rsidRPr="008341D0" w:rsidRDefault="00696111" w:rsidP="00CF33BC">
            <w:pPr>
              <w:autoSpaceDE w:val="0"/>
              <w:autoSpaceDN w:val="0"/>
              <w:adjustRightInd w:val="0"/>
              <w:rPr>
                <w:rFonts w:ascii="Arial" w:eastAsia="宋体" w:hAnsi="Arial" w:cs="Arial"/>
                <w:sz w:val="20"/>
                <w:szCs w:val="20"/>
                <w:lang w:eastAsia="zh-CN"/>
              </w:rPr>
            </w:pPr>
            <w:r w:rsidRPr="008341D0">
              <w:rPr>
                <w:rFonts w:ascii="Arial" w:eastAsia="宋体" w:hAnsi="Arial" w:cs="Arial"/>
                <w:sz w:val="20"/>
                <w:szCs w:val="20"/>
                <w:lang w:eastAsia="zh-CN"/>
              </w:rPr>
              <w:t>Revised</w:t>
            </w:r>
          </w:p>
          <w:p w14:paraId="3CBFA74C" w14:textId="77777777" w:rsidR="00696111" w:rsidRPr="008341D0" w:rsidRDefault="00696111" w:rsidP="00CF33BC">
            <w:pPr>
              <w:autoSpaceDE w:val="0"/>
              <w:autoSpaceDN w:val="0"/>
              <w:adjustRightInd w:val="0"/>
              <w:rPr>
                <w:rFonts w:ascii="Arial" w:eastAsia="宋体" w:hAnsi="Arial" w:cs="Arial"/>
                <w:sz w:val="20"/>
                <w:szCs w:val="20"/>
                <w:lang w:eastAsia="zh-CN"/>
              </w:rPr>
            </w:pPr>
          </w:p>
          <w:p w14:paraId="1F81D2A6" w14:textId="77777777" w:rsidR="00696111" w:rsidRPr="008341D0" w:rsidRDefault="00696111" w:rsidP="00CF33BC">
            <w:pPr>
              <w:autoSpaceDE w:val="0"/>
              <w:autoSpaceDN w:val="0"/>
              <w:adjustRightInd w:val="0"/>
              <w:rPr>
                <w:rFonts w:ascii="Arial" w:eastAsia="宋体" w:hAnsi="Arial" w:cs="Arial"/>
                <w:sz w:val="20"/>
                <w:szCs w:val="20"/>
                <w:lang w:eastAsia="zh-CN"/>
              </w:rPr>
            </w:pPr>
          </w:p>
          <w:p w14:paraId="527ADB15" w14:textId="77777777" w:rsidR="00696111" w:rsidRPr="008341D0" w:rsidRDefault="00696111" w:rsidP="00CF33BC">
            <w:pPr>
              <w:autoSpaceDE w:val="0"/>
              <w:autoSpaceDN w:val="0"/>
              <w:adjustRightInd w:val="0"/>
              <w:rPr>
                <w:rFonts w:ascii="Arial" w:eastAsia="宋体" w:hAnsi="Arial" w:cs="Arial"/>
                <w:sz w:val="20"/>
                <w:szCs w:val="20"/>
                <w:lang w:eastAsia="zh-CN"/>
              </w:rPr>
            </w:pPr>
          </w:p>
          <w:p w14:paraId="4E3397FC" w14:textId="6DEAE52B" w:rsidR="00696111" w:rsidRPr="008341D0" w:rsidRDefault="00696111" w:rsidP="00CF33BC">
            <w:pPr>
              <w:autoSpaceDE w:val="0"/>
              <w:autoSpaceDN w:val="0"/>
              <w:adjustRightInd w:val="0"/>
              <w:rPr>
                <w:rFonts w:ascii="Arial" w:eastAsia="宋体" w:hAnsi="Arial" w:cs="Arial"/>
                <w:sz w:val="20"/>
                <w:szCs w:val="20"/>
                <w:lang w:eastAsia="zh-CN"/>
              </w:rPr>
            </w:pPr>
            <w:proofErr w:type="spellStart"/>
            <w:r w:rsidRPr="008341D0">
              <w:rPr>
                <w:rFonts w:ascii="Arial" w:eastAsia="宋体" w:hAnsi="Arial" w:cs="Arial"/>
                <w:sz w:val="20"/>
                <w:szCs w:val="20"/>
                <w:lang w:eastAsia="zh-CN"/>
              </w:rPr>
              <w:lastRenderedPageBreak/>
              <w:t>TGbe</w:t>
            </w:r>
            <w:proofErr w:type="spellEnd"/>
            <w:r w:rsidRPr="008341D0">
              <w:rPr>
                <w:rFonts w:ascii="Arial" w:eastAsia="宋体" w:hAnsi="Arial" w:cs="Arial"/>
                <w:sz w:val="20"/>
                <w:szCs w:val="20"/>
                <w:lang w:eastAsia="zh-CN"/>
              </w:rPr>
              <w:t xml:space="preserve"> editor to make the changes shown in doc </w:t>
            </w:r>
            <w:r w:rsidR="00526859">
              <w:rPr>
                <w:rFonts w:ascii="Arial" w:eastAsia="宋体" w:hAnsi="Arial" w:cs="Arial"/>
                <w:sz w:val="20"/>
                <w:szCs w:val="20"/>
                <w:lang w:eastAsia="zh-CN"/>
              </w:rPr>
              <w:t>21/1203r2</w:t>
            </w:r>
            <w:r w:rsidR="00B247B1">
              <w:rPr>
                <w:rFonts w:ascii="Arial" w:eastAsia="宋体" w:hAnsi="Arial" w:cs="Arial"/>
                <w:sz w:val="20"/>
                <w:szCs w:val="20"/>
                <w:lang w:eastAsia="zh-CN"/>
              </w:rPr>
              <w:t xml:space="preserve"> under CID 6983</w:t>
            </w:r>
          </w:p>
          <w:p w14:paraId="2C5A72D8" w14:textId="77777777" w:rsidR="00696111" w:rsidRPr="008341D0" w:rsidRDefault="00696111" w:rsidP="00CF33BC">
            <w:pPr>
              <w:autoSpaceDE w:val="0"/>
              <w:autoSpaceDN w:val="0"/>
              <w:adjustRightInd w:val="0"/>
              <w:rPr>
                <w:rFonts w:ascii="Arial" w:hAnsi="Arial" w:cs="Arial"/>
                <w:sz w:val="20"/>
                <w:szCs w:val="20"/>
                <w:lang w:eastAsia="zh-CN"/>
              </w:rPr>
            </w:pPr>
          </w:p>
        </w:tc>
      </w:tr>
      <w:tr w:rsidR="00696111" w:rsidRPr="008F0D26" w14:paraId="5AEEA2DF" w14:textId="77777777" w:rsidTr="00CF33BC">
        <w:trPr>
          <w:trHeight w:val="980"/>
        </w:trPr>
        <w:tc>
          <w:tcPr>
            <w:tcW w:w="721" w:type="dxa"/>
          </w:tcPr>
          <w:p w14:paraId="54408DB2"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lastRenderedPageBreak/>
              <w:t>7342</w:t>
            </w:r>
          </w:p>
        </w:tc>
        <w:tc>
          <w:tcPr>
            <w:tcW w:w="900" w:type="dxa"/>
          </w:tcPr>
          <w:p w14:paraId="4B88BE87"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Stephen McCann</w:t>
            </w:r>
          </w:p>
        </w:tc>
        <w:tc>
          <w:tcPr>
            <w:tcW w:w="720" w:type="dxa"/>
          </w:tcPr>
          <w:p w14:paraId="58022B37"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35.3.14.4</w:t>
            </w:r>
          </w:p>
        </w:tc>
        <w:tc>
          <w:tcPr>
            <w:tcW w:w="900" w:type="dxa"/>
          </w:tcPr>
          <w:p w14:paraId="6640C594"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276.43</w:t>
            </w:r>
          </w:p>
        </w:tc>
        <w:tc>
          <w:tcPr>
            <w:tcW w:w="2455" w:type="dxa"/>
          </w:tcPr>
          <w:p w14:paraId="5DE8AE7B"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typo "equals to"</w:t>
            </w:r>
          </w:p>
        </w:tc>
        <w:tc>
          <w:tcPr>
            <w:tcW w:w="2045" w:type="dxa"/>
          </w:tcPr>
          <w:p w14:paraId="427A9E38"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Change "equals to" to "is equal to". The same change needs to be made on P286L6, P326L18, P411L9, P411L13, P411L40, P412L56, P419L13, P422L58, P538L13</w:t>
            </w:r>
          </w:p>
        </w:tc>
        <w:tc>
          <w:tcPr>
            <w:tcW w:w="2775" w:type="dxa"/>
          </w:tcPr>
          <w:p w14:paraId="751495A5" w14:textId="77777777" w:rsidR="00696111" w:rsidRPr="008341D0" w:rsidRDefault="00696111" w:rsidP="00CF33BC">
            <w:pPr>
              <w:autoSpaceDE w:val="0"/>
              <w:autoSpaceDN w:val="0"/>
              <w:adjustRightInd w:val="0"/>
              <w:rPr>
                <w:rFonts w:ascii="Arial" w:eastAsia="宋体" w:hAnsi="Arial" w:cs="Arial"/>
                <w:sz w:val="20"/>
                <w:szCs w:val="20"/>
                <w:lang w:eastAsia="zh-CN"/>
              </w:rPr>
            </w:pPr>
            <w:r w:rsidRPr="008341D0">
              <w:rPr>
                <w:rFonts w:ascii="Arial" w:eastAsia="宋体" w:hAnsi="Arial" w:cs="Arial"/>
                <w:sz w:val="20"/>
                <w:szCs w:val="20"/>
                <w:lang w:eastAsia="zh-CN"/>
              </w:rPr>
              <w:t>Revised</w:t>
            </w:r>
          </w:p>
          <w:p w14:paraId="31BDC9D6" w14:textId="77777777" w:rsidR="00696111" w:rsidRPr="008341D0" w:rsidRDefault="00696111" w:rsidP="00CF33BC">
            <w:pPr>
              <w:autoSpaceDE w:val="0"/>
              <w:autoSpaceDN w:val="0"/>
              <w:adjustRightInd w:val="0"/>
              <w:rPr>
                <w:rFonts w:ascii="Arial" w:eastAsia="宋体" w:hAnsi="Arial" w:cs="Arial"/>
                <w:sz w:val="20"/>
                <w:szCs w:val="20"/>
                <w:lang w:eastAsia="zh-CN"/>
              </w:rPr>
            </w:pPr>
          </w:p>
          <w:p w14:paraId="58F4E9FC" w14:textId="77777777" w:rsidR="00696111" w:rsidRPr="008341D0" w:rsidRDefault="00696111" w:rsidP="00CF33BC">
            <w:pPr>
              <w:autoSpaceDE w:val="0"/>
              <w:autoSpaceDN w:val="0"/>
              <w:adjustRightInd w:val="0"/>
              <w:rPr>
                <w:rFonts w:ascii="Arial" w:eastAsia="宋体" w:hAnsi="Arial" w:cs="Arial"/>
                <w:sz w:val="20"/>
                <w:szCs w:val="20"/>
                <w:lang w:eastAsia="zh-CN"/>
              </w:rPr>
            </w:pPr>
          </w:p>
          <w:p w14:paraId="46C1612E" w14:textId="63E3B40A" w:rsidR="00696111" w:rsidRPr="008341D0" w:rsidRDefault="00696111" w:rsidP="00CF33BC">
            <w:pPr>
              <w:autoSpaceDE w:val="0"/>
              <w:autoSpaceDN w:val="0"/>
              <w:adjustRightInd w:val="0"/>
              <w:rPr>
                <w:rFonts w:ascii="Arial" w:eastAsia="宋体" w:hAnsi="Arial" w:cs="Arial"/>
                <w:sz w:val="20"/>
                <w:szCs w:val="20"/>
                <w:lang w:eastAsia="zh-CN"/>
              </w:rPr>
            </w:pPr>
            <w:proofErr w:type="spellStart"/>
            <w:r w:rsidRPr="008341D0">
              <w:rPr>
                <w:rFonts w:ascii="Arial" w:eastAsia="宋体" w:hAnsi="Arial" w:cs="Arial"/>
                <w:sz w:val="20"/>
                <w:szCs w:val="20"/>
                <w:lang w:eastAsia="zh-CN"/>
              </w:rPr>
              <w:t>TGbe</w:t>
            </w:r>
            <w:proofErr w:type="spellEnd"/>
            <w:r w:rsidRPr="008341D0">
              <w:rPr>
                <w:rFonts w:ascii="Arial" w:eastAsia="宋体" w:hAnsi="Arial" w:cs="Arial"/>
                <w:sz w:val="20"/>
                <w:szCs w:val="20"/>
                <w:lang w:eastAsia="zh-CN"/>
              </w:rPr>
              <w:t xml:space="preserve"> editor to make the changes shown in doc </w:t>
            </w:r>
            <w:r w:rsidR="00526859">
              <w:rPr>
                <w:rFonts w:ascii="Arial" w:eastAsia="宋体" w:hAnsi="Arial" w:cs="Arial"/>
                <w:sz w:val="20"/>
                <w:szCs w:val="20"/>
                <w:lang w:eastAsia="zh-CN"/>
              </w:rPr>
              <w:t>21/1203r2</w:t>
            </w:r>
            <w:r w:rsidR="00B247B1">
              <w:rPr>
                <w:rFonts w:ascii="Arial" w:eastAsia="宋体" w:hAnsi="Arial" w:cs="Arial"/>
                <w:sz w:val="20"/>
                <w:szCs w:val="20"/>
                <w:lang w:eastAsia="zh-CN"/>
              </w:rPr>
              <w:t xml:space="preserve"> under CID 7342</w:t>
            </w:r>
          </w:p>
          <w:p w14:paraId="03BA0C7D" w14:textId="77777777" w:rsidR="00696111" w:rsidRPr="008341D0" w:rsidRDefault="00696111" w:rsidP="00CF33BC">
            <w:pPr>
              <w:autoSpaceDE w:val="0"/>
              <w:autoSpaceDN w:val="0"/>
              <w:adjustRightInd w:val="0"/>
              <w:rPr>
                <w:rFonts w:ascii="Arial" w:hAnsi="Arial" w:cs="Arial"/>
                <w:sz w:val="20"/>
                <w:szCs w:val="20"/>
              </w:rPr>
            </w:pPr>
          </w:p>
          <w:p w14:paraId="137DC4AB" w14:textId="77777777" w:rsidR="00696111" w:rsidRPr="008341D0" w:rsidRDefault="00696111" w:rsidP="00CF33BC">
            <w:pPr>
              <w:autoSpaceDE w:val="0"/>
              <w:autoSpaceDN w:val="0"/>
              <w:adjustRightInd w:val="0"/>
              <w:rPr>
                <w:rFonts w:ascii="Arial" w:hAnsi="Arial" w:cs="Arial"/>
                <w:sz w:val="20"/>
                <w:szCs w:val="20"/>
                <w:lang w:eastAsia="zh-CN"/>
              </w:rPr>
            </w:pPr>
            <w:proofErr w:type="spellStart"/>
            <w:r w:rsidRPr="008341D0">
              <w:rPr>
                <w:rFonts w:ascii="Arial" w:eastAsia="宋体" w:hAnsi="Arial" w:cs="Arial"/>
                <w:sz w:val="20"/>
                <w:szCs w:val="20"/>
                <w:lang w:eastAsia="zh-CN"/>
              </w:rPr>
              <w:t>TGbe</w:t>
            </w:r>
            <w:proofErr w:type="spellEnd"/>
            <w:r w:rsidRPr="008341D0">
              <w:rPr>
                <w:rFonts w:ascii="Arial" w:eastAsia="宋体" w:hAnsi="Arial" w:cs="Arial"/>
                <w:sz w:val="20"/>
                <w:szCs w:val="20"/>
                <w:lang w:eastAsia="zh-CN"/>
              </w:rPr>
              <w:t xml:space="preserve"> editor to sea</w:t>
            </w:r>
            <w:r>
              <w:rPr>
                <w:rFonts w:ascii="Arial" w:eastAsia="宋体" w:hAnsi="Arial" w:cs="Arial"/>
                <w:sz w:val="20"/>
                <w:szCs w:val="20"/>
                <w:lang w:eastAsia="zh-CN"/>
              </w:rPr>
              <w:t>r</w:t>
            </w:r>
            <w:r w:rsidRPr="008341D0">
              <w:rPr>
                <w:rFonts w:ascii="Arial" w:eastAsia="宋体" w:hAnsi="Arial" w:cs="Arial"/>
                <w:sz w:val="20"/>
                <w:szCs w:val="20"/>
                <w:lang w:eastAsia="zh-CN"/>
              </w:rPr>
              <w:t>ch the whole spec</w:t>
            </w:r>
            <w:r>
              <w:rPr>
                <w:rFonts w:ascii="Arial" w:eastAsia="宋体" w:hAnsi="Arial" w:cs="Arial"/>
                <w:sz w:val="20"/>
                <w:szCs w:val="20"/>
                <w:lang w:eastAsia="zh-CN"/>
              </w:rPr>
              <w:t>ification</w:t>
            </w:r>
            <w:r w:rsidRPr="008341D0">
              <w:rPr>
                <w:rFonts w:ascii="Arial" w:eastAsia="宋体" w:hAnsi="Arial" w:cs="Arial"/>
                <w:sz w:val="20"/>
                <w:szCs w:val="20"/>
                <w:lang w:eastAsia="zh-CN"/>
              </w:rPr>
              <w:t xml:space="preserve"> and change “equals to” to “is equal to” in other places.</w:t>
            </w:r>
          </w:p>
        </w:tc>
      </w:tr>
      <w:tr w:rsidR="00696111" w:rsidRPr="008F0D26" w14:paraId="30E5DAB3" w14:textId="77777777" w:rsidTr="00CF33BC">
        <w:trPr>
          <w:trHeight w:val="980"/>
        </w:trPr>
        <w:tc>
          <w:tcPr>
            <w:tcW w:w="721" w:type="dxa"/>
          </w:tcPr>
          <w:p w14:paraId="0FEB1B2F"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6137</w:t>
            </w:r>
          </w:p>
        </w:tc>
        <w:tc>
          <w:tcPr>
            <w:tcW w:w="900" w:type="dxa"/>
          </w:tcPr>
          <w:p w14:paraId="497E8934"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Matthew Fischer</w:t>
            </w:r>
          </w:p>
        </w:tc>
        <w:tc>
          <w:tcPr>
            <w:tcW w:w="720" w:type="dxa"/>
          </w:tcPr>
          <w:p w14:paraId="16627366"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35.3.14.4</w:t>
            </w:r>
          </w:p>
        </w:tc>
        <w:tc>
          <w:tcPr>
            <w:tcW w:w="900" w:type="dxa"/>
          </w:tcPr>
          <w:p w14:paraId="59F1CBEC"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276.46</w:t>
            </w:r>
          </w:p>
        </w:tc>
        <w:tc>
          <w:tcPr>
            <w:tcW w:w="2455" w:type="dxa"/>
          </w:tcPr>
          <w:p w14:paraId="2C28FB98"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"value equal to 1" is not syntactically correct</w:t>
            </w:r>
          </w:p>
        </w:tc>
        <w:tc>
          <w:tcPr>
            <w:tcW w:w="2045" w:type="dxa"/>
          </w:tcPr>
          <w:p w14:paraId="3B48CE69"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Change "value equals to 1" to "value of 1"</w:t>
            </w:r>
          </w:p>
        </w:tc>
        <w:tc>
          <w:tcPr>
            <w:tcW w:w="2775" w:type="dxa"/>
          </w:tcPr>
          <w:p w14:paraId="732363F7" w14:textId="77777777" w:rsidR="00696111" w:rsidRPr="008341D0" w:rsidRDefault="00696111" w:rsidP="00CF33BC">
            <w:pPr>
              <w:autoSpaceDE w:val="0"/>
              <w:autoSpaceDN w:val="0"/>
              <w:adjustRightInd w:val="0"/>
              <w:rPr>
                <w:rFonts w:ascii="Arial" w:eastAsia="宋体" w:hAnsi="Arial" w:cs="Arial"/>
                <w:sz w:val="20"/>
                <w:szCs w:val="20"/>
                <w:lang w:eastAsia="zh-CN"/>
              </w:rPr>
            </w:pPr>
            <w:r w:rsidRPr="008341D0">
              <w:rPr>
                <w:rFonts w:ascii="Arial" w:eastAsia="宋体" w:hAnsi="Arial" w:cs="Arial"/>
                <w:sz w:val="20"/>
                <w:szCs w:val="20"/>
                <w:lang w:eastAsia="zh-CN"/>
              </w:rPr>
              <w:t>Revised</w:t>
            </w:r>
          </w:p>
          <w:p w14:paraId="2FBEE20F" w14:textId="77777777" w:rsidR="00696111" w:rsidRPr="008341D0" w:rsidRDefault="00696111" w:rsidP="00CF33BC">
            <w:pPr>
              <w:autoSpaceDE w:val="0"/>
              <w:autoSpaceDN w:val="0"/>
              <w:adjustRightInd w:val="0"/>
              <w:rPr>
                <w:rFonts w:ascii="Arial" w:eastAsia="宋体" w:hAnsi="Arial" w:cs="Arial"/>
                <w:sz w:val="20"/>
                <w:szCs w:val="20"/>
                <w:lang w:eastAsia="zh-CN"/>
              </w:rPr>
            </w:pPr>
          </w:p>
          <w:p w14:paraId="48F31F82" w14:textId="77777777" w:rsidR="00696111" w:rsidRPr="008341D0" w:rsidRDefault="00696111" w:rsidP="00CF33BC">
            <w:pPr>
              <w:autoSpaceDE w:val="0"/>
              <w:autoSpaceDN w:val="0"/>
              <w:adjustRightInd w:val="0"/>
              <w:rPr>
                <w:rFonts w:ascii="Arial" w:eastAsia="宋体" w:hAnsi="Arial" w:cs="Arial"/>
                <w:sz w:val="20"/>
                <w:szCs w:val="20"/>
                <w:lang w:eastAsia="zh-CN"/>
              </w:rPr>
            </w:pPr>
            <w:r w:rsidRPr="008341D0">
              <w:rPr>
                <w:rFonts w:ascii="Arial" w:eastAsia="宋体" w:hAnsi="Arial" w:cs="Arial"/>
                <w:sz w:val="20"/>
                <w:szCs w:val="20"/>
                <w:lang w:eastAsia="zh-CN"/>
              </w:rPr>
              <w:t>Changes “to a value equals to” to “to”</w:t>
            </w:r>
          </w:p>
          <w:p w14:paraId="320C91B3" w14:textId="77777777" w:rsidR="00696111" w:rsidRPr="008341D0" w:rsidRDefault="00696111" w:rsidP="00CF33BC">
            <w:pPr>
              <w:autoSpaceDE w:val="0"/>
              <w:autoSpaceDN w:val="0"/>
              <w:adjustRightInd w:val="0"/>
              <w:rPr>
                <w:rFonts w:ascii="Arial" w:eastAsia="宋体" w:hAnsi="Arial" w:cs="Arial"/>
                <w:sz w:val="20"/>
                <w:szCs w:val="20"/>
                <w:lang w:eastAsia="zh-CN"/>
              </w:rPr>
            </w:pPr>
          </w:p>
          <w:p w14:paraId="273E40D8" w14:textId="6A95CA52" w:rsidR="00696111" w:rsidRPr="008341D0" w:rsidRDefault="00696111" w:rsidP="00CF33BC">
            <w:pPr>
              <w:autoSpaceDE w:val="0"/>
              <w:autoSpaceDN w:val="0"/>
              <w:adjustRightInd w:val="0"/>
              <w:rPr>
                <w:rFonts w:ascii="Arial" w:eastAsia="宋体" w:hAnsi="Arial" w:cs="Arial"/>
                <w:sz w:val="20"/>
                <w:szCs w:val="20"/>
                <w:lang w:eastAsia="zh-CN"/>
              </w:rPr>
            </w:pPr>
            <w:proofErr w:type="spellStart"/>
            <w:r w:rsidRPr="008341D0">
              <w:rPr>
                <w:rFonts w:ascii="Arial" w:eastAsia="宋体" w:hAnsi="Arial" w:cs="Arial"/>
                <w:sz w:val="20"/>
                <w:szCs w:val="20"/>
                <w:lang w:eastAsia="zh-CN"/>
              </w:rPr>
              <w:t>TGbe</w:t>
            </w:r>
            <w:proofErr w:type="spellEnd"/>
            <w:r w:rsidRPr="008341D0">
              <w:rPr>
                <w:rFonts w:ascii="Arial" w:eastAsia="宋体" w:hAnsi="Arial" w:cs="Arial"/>
                <w:sz w:val="20"/>
                <w:szCs w:val="20"/>
                <w:lang w:eastAsia="zh-CN"/>
              </w:rPr>
              <w:t xml:space="preserve"> editor to make the changes shown in doc </w:t>
            </w:r>
            <w:r w:rsidR="00526859">
              <w:rPr>
                <w:rFonts w:ascii="Arial" w:eastAsia="宋体" w:hAnsi="Arial" w:cs="Arial"/>
                <w:sz w:val="20"/>
                <w:szCs w:val="20"/>
                <w:lang w:eastAsia="zh-CN"/>
              </w:rPr>
              <w:t>21/1203r2</w:t>
            </w:r>
            <w:r w:rsidR="00B247B1">
              <w:rPr>
                <w:rFonts w:ascii="Arial" w:eastAsia="宋体" w:hAnsi="Arial" w:cs="Arial"/>
                <w:sz w:val="20"/>
                <w:szCs w:val="20"/>
                <w:lang w:eastAsia="zh-CN"/>
              </w:rPr>
              <w:t xml:space="preserve"> under CID 6137</w:t>
            </w:r>
          </w:p>
          <w:p w14:paraId="1A4A5685" w14:textId="77777777" w:rsidR="00696111" w:rsidRPr="008341D0" w:rsidRDefault="00696111" w:rsidP="00CF33BC">
            <w:pPr>
              <w:autoSpaceDE w:val="0"/>
              <w:autoSpaceDN w:val="0"/>
              <w:adjustRightInd w:val="0"/>
              <w:rPr>
                <w:rFonts w:ascii="Arial" w:hAnsi="Arial" w:cs="Arial"/>
                <w:sz w:val="20"/>
                <w:szCs w:val="20"/>
                <w:lang w:eastAsia="zh-CN"/>
              </w:rPr>
            </w:pPr>
          </w:p>
        </w:tc>
      </w:tr>
      <w:tr w:rsidR="00696111" w:rsidRPr="008F0D26" w14:paraId="54BD634C" w14:textId="77777777" w:rsidTr="00CF33BC">
        <w:trPr>
          <w:trHeight w:val="980"/>
        </w:trPr>
        <w:tc>
          <w:tcPr>
            <w:tcW w:w="721" w:type="dxa"/>
          </w:tcPr>
          <w:p w14:paraId="7D03C935"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7343</w:t>
            </w:r>
          </w:p>
        </w:tc>
        <w:tc>
          <w:tcPr>
            <w:tcW w:w="900" w:type="dxa"/>
          </w:tcPr>
          <w:p w14:paraId="154B01B3"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Stephen McCann</w:t>
            </w:r>
          </w:p>
        </w:tc>
        <w:tc>
          <w:tcPr>
            <w:tcW w:w="720" w:type="dxa"/>
          </w:tcPr>
          <w:p w14:paraId="798CE4D9"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35.3.14.4</w:t>
            </w:r>
          </w:p>
        </w:tc>
        <w:tc>
          <w:tcPr>
            <w:tcW w:w="900" w:type="dxa"/>
          </w:tcPr>
          <w:p w14:paraId="2D345B35"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276.46</w:t>
            </w:r>
          </w:p>
        </w:tc>
        <w:tc>
          <w:tcPr>
            <w:tcW w:w="2455" w:type="dxa"/>
          </w:tcPr>
          <w:p w14:paraId="4C9BDC31"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typo "to a value equals to"</w:t>
            </w:r>
          </w:p>
        </w:tc>
        <w:tc>
          <w:tcPr>
            <w:tcW w:w="2045" w:type="dxa"/>
          </w:tcPr>
          <w:p w14:paraId="125B18C6"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Change "to a value equals to" to "to"</w:t>
            </w:r>
          </w:p>
        </w:tc>
        <w:tc>
          <w:tcPr>
            <w:tcW w:w="2775" w:type="dxa"/>
          </w:tcPr>
          <w:p w14:paraId="57256EE1" w14:textId="77777777" w:rsidR="00E152F4" w:rsidRPr="008341D0" w:rsidRDefault="00E152F4" w:rsidP="00E152F4">
            <w:pPr>
              <w:autoSpaceDE w:val="0"/>
              <w:autoSpaceDN w:val="0"/>
              <w:adjustRightInd w:val="0"/>
              <w:rPr>
                <w:rFonts w:ascii="Arial" w:eastAsia="宋体" w:hAnsi="Arial" w:cs="Arial"/>
                <w:sz w:val="20"/>
                <w:szCs w:val="20"/>
                <w:lang w:eastAsia="zh-CN"/>
              </w:rPr>
            </w:pPr>
            <w:r w:rsidRPr="008341D0">
              <w:rPr>
                <w:rFonts w:ascii="Arial" w:eastAsia="宋体" w:hAnsi="Arial" w:cs="Arial"/>
                <w:sz w:val="20"/>
                <w:szCs w:val="20"/>
                <w:lang w:eastAsia="zh-CN"/>
              </w:rPr>
              <w:t>Revised</w:t>
            </w:r>
          </w:p>
          <w:p w14:paraId="55BC03BF" w14:textId="77777777" w:rsidR="00696111" w:rsidRDefault="00696111" w:rsidP="00CF33BC">
            <w:pPr>
              <w:autoSpaceDE w:val="0"/>
              <w:autoSpaceDN w:val="0"/>
              <w:adjustRightInd w:val="0"/>
              <w:rPr>
                <w:rFonts w:ascii="Arial" w:eastAsia="宋体" w:hAnsi="Arial" w:cs="Arial"/>
                <w:sz w:val="20"/>
                <w:szCs w:val="20"/>
                <w:lang w:eastAsia="zh-CN"/>
              </w:rPr>
            </w:pPr>
          </w:p>
          <w:p w14:paraId="05934693" w14:textId="0320A157" w:rsidR="000B1DE2" w:rsidRPr="008341D0" w:rsidRDefault="000B1DE2" w:rsidP="00CF33BC">
            <w:pPr>
              <w:autoSpaceDE w:val="0"/>
              <w:autoSpaceDN w:val="0"/>
              <w:adjustRightInd w:val="0"/>
              <w:rPr>
                <w:rFonts w:ascii="Arial" w:eastAsia="宋体" w:hAnsi="Arial" w:cs="Arial"/>
                <w:sz w:val="20"/>
                <w:szCs w:val="20"/>
                <w:lang w:eastAsia="zh-CN"/>
              </w:rPr>
            </w:pPr>
            <w:r>
              <w:rPr>
                <w:rFonts w:ascii="Arial" w:eastAsia="宋体" w:hAnsi="Arial" w:cs="Arial"/>
                <w:sz w:val="20"/>
                <w:szCs w:val="20"/>
                <w:lang w:eastAsia="zh-CN"/>
              </w:rPr>
              <w:t>Agree with the commenter.</w:t>
            </w:r>
          </w:p>
          <w:p w14:paraId="28E892A0" w14:textId="77777777" w:rsidR="00696111" w:rsidRPr="008341D0" w:rsidRDefault="00696111" w:rsidP="00CF33BC">
            <w:pPr>
              <w:autoSpaceDE w:val="0"/>
              <w:autoSpaceDN w:val="0"/>
              <w:adjustRightInd w:val="0"/>
              <w:rPr>
                <w:rFonts w:ascii="Arial" w:eastAsia="宋体" w:hAnsi="Arial" w:cs="Arial"/>
                <w:sz w:val="20"/>
                <w:szCs w:val="20"/>
                <w:lang w:eastAsia="zh-CN"/>
              </w:rPr>
            </w:pPr>
          </w:p>
          <w:p w14:paraId="7D4DCE9A" w14:textId="2B5E55D7" w:rsidR="00696111" w:rsidRPr="008341D0" w:rsidRDefault="00696111" w:rsidP="00CF33BC">
            <w:pPr>
              <w:autoSpaceDE w:val="0"/>
              <w:autoSpaceDN w:val="0"/>
              <w:adjustRightInd w:val="0"/>
              <w:rPr>
                <w:rFonts w:ascii="Arial" w:eastAsia="宋体" w:hAnsi="Arial" w:cs="Arial"/>
                <w:sz w:val="20"/>
                <w:szCs w:val="20"/>
                <w:lang w:eastAsia="zh-CN"/>
              </w:rPr>
            </w:pPr>
            <w:proofErr w:type="spellStart"/>
            <w:r w:rsidRPr="008341D0">
              <w:rPr>
                <w:rFonts w:ascii="Arial" w:eastAsia="宋体" w:hAnsi="Arial" w:cs="Arial"/>
                <w:sz w:val="20"/>
                <w:szCs w:val="20"/>
                <w:lang w:eastAsia="zh-CN"/>
              </w:rPr>
              <w:t>TGbe</w:t>
            </w:r>
            <w:proofErr w:type="spellEnd"/>
            <w:r w:rsidRPr="008341D0">
              <w:rPr>
                <w:rFonts w:ascii="Arial" w:eastAsia="宋体" w:hAnsi="Arial" w:cs="Arial"/>
                <w:sz w:val="20"/>
                <w:szCs w:val="20"/>
                <w:lang w:eastAsia="zh-CN"/>
              </w:rPr>
              <w:t xml:space="preserve"> editor to make the changes shown in doc </w:t>
            </w:r>
            <w:r w:rsidR="00526859">
              <w:rPr>
                <w:rFonts w:ascii="Arial" w:eastAsia="宋体" w:hAnsi="Arial" w:cs="Arial"/>
                <w:sz w:val="20"/>
                <w:szCs w:val="20"/>
                <w:lang w:eastAsia="zh-CN"/>
              </w:rPr>
              <w:t>21/1203r2</w:t>
            </w:r>
            <w:r w:rsidR="00B247B1">
              <w:rPr>
                <w:rFonts w:ascii="Arial" w:eastAsia="宋体" w:hAnsi="Arial" w:cs="Arial"/>
                <w:sz w:val="20"/>
                <w:szCs w:val="20"/>
                <w:lang w:eastAsia="zh-CN"/>
              </w:rPr>
              <w:t xml:space="preserve"> under CID 7343</w:t>
            </w:r>
          </w:p>
          <w:p w14:paraId="2CFBD8EA" w14:textId="77777777" w:rsidR="00696111" w:rsidRPr="008341D0" w:rsidRDefault="00696111" w:rsidP="00CF33BC">
            <w:pPr>
              <w:autoSpaceDE w:val="0"/>
              <w:autoSpaceDN w:val="0"/>
              <w:adjustRightInd w:val="0"/>
              <w:rPr>
                <w:rFonts w:ascii="Arial" w:hAnsi="Arial" w:cs="Arial"/>
                <w:sz w:val="20"/>
                <w:szCs w:val="20"/>
                <w:lang w:eastAsia="zh-CN"/>
              </w:rPr>
            </w:pPr>
          </w:p>
        </w:tc>
      </w:tr>
      <w:tr w:rsidR="00696111" w:rsidRPr="008F0D26" w14:paraId="317468DB" w14:textId="77777777" w:rsidTr="00CF33BC">
        <w:trPr>
          <w:trHeight w:val="980"/>
        </w:trPr>
        <w:tc>
          <w:tcPr>
            <w:tcW w:w="721" w:type="dxa"/>
          </w:tcPr>
          <w:p w14:paraId="00972FBB"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7630</w:t>
            </w:r>
          </w:p>
        </w:tc>
        <w:tc>
          <w:tcPr>
            <w:tcW w:w="900" w:type="dxa"/>
          </w:tcPr>
          <w:p w14:paraId="430ED999"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Tomoko Adachi</w:t>
            </w:r>
          </w:p>
        </w:tc>
        <w:tc>
          <w:tcPr>
            <w:tcW w:w="720" w:type="dxa"/>
          </w:tcPr>
          <w:p w14:paraId="2BBE930F"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35.3.14.4</w:t>
            </w:r>
          </w:p>
        </w:tc>
        <w:tc>
          <w:tcPr>
            <w:tcW w:w="900" w:type="dxa"/>
          </w:tcPr>
          <w:p w14:paraId="491C6889"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276.45</w:t>
            </w:r>
          </w:p>
        </w:tc>
        <w:tc>
          <w:tcPr>
            <w:tcW w:w="2455" w:type="dxa"/>
          </w:tcPr>
          <w:p w14:paraId="61E3318D"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"An NSTR soft AP MLD shall set the Maximum Number Of Simultaneous Links subfield in ... to a value equals to 1." It can be said "An NSTR soft AP MLD shall set the Maximum Number Of Simultaneous Links subfield in ... to 1."</w:t>
            </w:r>
          </w:p>
        </w:tc>
        <w:tc>
          <w:tcPr>
            <w:tcW w:w="2045" w:type="dxa"/>
          </w:tcPr>
          <w:p w14:paraId="63F0C9A2"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As in comment.</w:t>
            </w:r>
          </w:p>
        </w:tc>
        <w:tc>
          <w:tcPr>
            <w:tcW w:w="2775" w:type="dxa"/>
          </w:tcPr>
          <w:p w14:paraId="33EF7CCB" w14:textId="77777777" w:rsidR="000B1DE2" w:rsidRPr="008341D0" w:rsidRDefault="000B1DE2" w:rsidP="000B1DE2">
            <w:pPr>
              <w:autoSpaceDE w:val="0"/>
              <w:autoSpaceDN w:val="0"/>
              <w:adjustRightInd w:val="0"/>
              <w:rPr>
                <w:rFonts w:ascii="Arial" w:eastAsia="宋体" w:hAnsi="Arial" w:cs="Arial"/>
                <w:sz w:val="20"/>
                <w:szCs w:val="20"/>
                <w:lang w:eastAsia="zh-CN"/>
              </w:rPr>
            </w:pPr>
            <w:r w:rsidRPr="008341D0">
              <w:rPr>
                <w:rFonts w:ascii="Arial" w:eastAsia="宋体" w:hAnsi="Arial" w:cs="Arial"/>
                <w:sz w:val="20"/>
                <w:szCs w:val="20"/>
                <w:lang w:eastAsia="zh-CN"/>
              </w:rPr>
              <w:t>Revised</w:t>
            </w:r>
          </w:p>
          <w:p w14:paraId="314C2124" w14:textId="77777777" w:rsidR="00696111" w:rsidRDefault="00696111" w:rsidP="00CF33BC">
            <w:pPr>
              <w:autoSpaceDE w:val="0"/>
              <w:autoSpaceDN w:val="0"/>
              <w:adjustRightInd w:val="0"/>
              <w:rPr>
                <w:rFonts w:ascii="Arial" w:eastAsia="宋体" w:hAnsi="Arial" w:cs="Arial"/>
                <w:sz w:val="20"/>
                <w:szCs w:val="20"/>
                <w:lang w:eastAsia="zh-CN"/>
              </w:rPr>
            </w:pPr>
          </w:p>
          <w:p w14:paraId="25FFA60D" w14:textId="77777777" w:rsidR="000B1DE2" w:rsidRPr="008341D0" w:rsidRDefault="000B1DE2" w:rsidP="000B1DE2">
            <w:pPr>
              <w:autoSpaceDE w:val="0"/>
              <w:autoSpaceDN w:val="0"/>
              <w:adjustRightInd w:val="0"/>
              <w:rPr>
                <w:rFonts w:ascii="Arial" w:eastAsia="宋体" w:hAnsi="Arial" w:cs="Arial"/>
                <w:sz w:val="20"/>
                <w:szCs w:val="20"/>
                <w:lang w:eastAsia="zh-CN"/>
              </w:rPr>
            </w:pPr>
            <w:r>
              <w:rPr>
                <w:rFonts w:ascii="Arial" w:eastAsia="宋体" w:hAnsi="Arial" w:cs="Arial"/>
                <w:sz w:val="20"/>
                <w:szCs w:val="20"/>
                <w:lang w:eastAsia="zh-CN"/>
              </w:rPr>
              <w:t>Agree with the commenter.</w:t>
            </w:r>
          </w:p>
          <w:p w14:paraId="47A1D1EF" w14:textId="77777777" w:rsidR="000B1DE2" w:rsidRDefault="000B1DE2" w:rsidP="00CF33BC">
            <w:pPr>
              <w:autoSpaceDE w:val="0"/>
              <w:autoSpaceDN w:val="0"/>
              <w:adjustRightInd w:val="0"/>
              <w:rPr>
                <w:rFonts w:ascii="Arial" w:eastAsia="宋体" w:hAnsi="Arial" w:cs="Arial"/>
                <w:sz w:val="20"/>
                <w:szCs w:val="20"/>
                <w:lang w:eastAsia="zh-CN"/>
              </w:rPr>
            </w:pPr>
          </w:p>
          <w:p w14:paraId="72266FF4" w14:textId="77777777" w:rsidR="000B1DE2" w:rsidRPr="000B1DE2" w:rsidRDefault="000B1DE2" w:rsidP="00CF33BC">
            <w:pPr>
              <w:autoSpaceDE w:val="0"/>
              <w:autoSpaceDN w:val="0"/>
              <w:adjustRightInd w:val="0"/>
              <w:rPr>
                <w:rFonts w:ascii="Arial" w:eastAsia="宋体" w:hAnsi="Arial" w:cs="Arial"/>
                <w:sz w:val="20"/>
                <w:szCs w:val="20"/>
                <w:lang w:eastAsia="zh-CN"/>
              </w:rPr>
            </w:pPr>
          </w:p>
          <w:p w14:paraId="50A0382C" w14:textId="4777E4A1" w:rsidR="00696111" w:rsidRPr="008341D0" w:rsidRDefault="00696111" w:rsidP="00CF33BC">
            <w:pPr>
              <w:autoSpaceDE w:val="0"/>
              <w:autoSpaceDN w:val="0"/>
              <w:adjustRightInd w:val="0"/>
              <w:rPr>
                <w:rFonts w:ascii="Arial" w:eastAsia="宋体" w:hAnsi="Arial" w:cs="Arial"/>
                <w:sz w:val="20"/>
                <w:szCs w:val="20"/>
                <w:lang w:eastAsia="zh-CN"/>
              </w:rPr>
            </w:pPr>
            <w:proofErr w:type="spellStart"/>
            <w:r w:rsidRPr="008341D0">
              <w:rPr>
                <w:rFonts w:ascii="Arial" w:eastAsia="宋体" w:hAnsi="Arial" w:cs="Arial"/>
                <w:sz w:val="20"/>
                <w:szCs w:val="20"/>
                <w:lang w:eastAsia="zh-CN"/>
              </w:rPr>
              <w:t>TGbe</w:t>
            </w:r>
            <w:proofErr w:type="spellEnd"/>
            <w:r w:rsidRPr="008341D0">
              <w:rPr>
                <w:rFonts w:ascii="Arial" w:eastAsia="宋体" w:hAnsi="Arial" w:cs="Arial"/>
                <w:sz w:val="20"/>
                <w:szCs w:val="20"/>
                <w:lang w:eastAsia="zh-CN"/>
              </w:rPr>
              <w:t xml:space="preserve"> editor to make the changes shown in doc </w:t>
            </w:r>
            <w:r w:rsidR="00526859">
              <w:rPr>
                <w:rFonts w:ascii="Arial" w:eastAsia="宋体" w:hAnsi="Arial" w:cs="Arial"/>
                <w:sz w:val="20"/>
                <w:szCs w:val="20"/>
                <w:lang w:eastAsia="zh-CN"/>
              </w:rPr>
              <w:t>21/1203r2</w:t>
            </w:r>
            <w:r w:rsidR="00B247B1">
              <w:rPr>
                <w:rFonts w:ascii="Arial" w:eastAsia="宋体" w:hAnsi="Arial" w:cs="Arial"/>
                <w:sz w:val="20"/>
                <w:szCs w:val="20"/>
                <w:lang w:eastAsia="zh-CN"/>
              </w:rPr>
              <w:t xml:space="preserve"> under CID 7630</w:t>
            </w:r>
          </w:p>
          <w:p w14:paraId="2D97BE83" w14:textId="77777777" w:rsidR="00696111" w:rsidRPr="008341D0" w:rsidRDefault="00696111" w:rsidP="00CF33BC">
            <w:pPr>
              <w:autoSpaceDE w:val="0"/>
              <w:autoSpaceDN w:val="0"/>
              <w:adjustRightInd w:val="0"/>
              <w:rPr>
                <w:rFonts w:ascii="Arial" w:eastAsia="宋体" w:hAnsi="Arial" w:cs="Arial"/>
                <w:sz w:val="20"/>
                <w:szCs w:val="20"/>
                <w:lang w:eastAsia="zh-CN"/>
              </w:rPr>
            </w:pPr>
          </w:p>
        </w:tc>
      </w:tr>
      <w:tr w:rsidR="00696111" w:rsidRPr="008F0D26" w14:paraId="54874236" w14:textId="77777777" w:rsidTr="00CF33BC">
        <w:trPr>
          <w:trHeight w:val="980"/>
        </w:trPr>
        <w:tc>
          <w:tcPr>
            <w:tcW w:w="721" w:type="dxa"/>
          </w:tcPr>
          <w:p w14:paraId="59E7550D"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7728</w:t>
            </w:r>
          </w:p>
        </w:tc>
        <w:tc>
          <w:tcPr>
            <w:tcW w:w="900" w:type="dxa"/>
          </w:tcPr>
          <w:p w14:paraId="1AB6B61B"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Xiaofei Wang</w:t>
            </w:r>
          </w:p>
        </w:tc>
        <w:tc>
          <w:tcPr>
            <w:tcW w:w="720" w:type="dxa"/>
          </w:tcPr>
          <w:p w14:paraId="6E74F03D"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35.3.14.4</w:t>
            </w:r>
          </w:p>
        </w:tc>
        <w:tc>
          <w:tcPr>
            <w:tcW w:w="900" w:type="dxa"/>
          </w:tcPr>
          <w:p w14:paraId="17314A7A"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276.46</w:t>
            </w:r>
          </w:p>
        </w:tc>
        <w:tc>
          <w:tcPr>
            <w:tcW w:w="2455" w:type="dxa"/>
          </w:tcPr>
          <w:p w14:paraId="5902D69A"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Change "to a value equals to 1" to "to 1"</w:t>
            </w:r>
          </w:p>
        </w:tc>
        <w:tc>
          <w:tcPr>
            <w:tcW w:w="2045" w:type="dxa"/>
          </w:tcPr>
          <w:p w14:paraId="5CEFB932"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as in comment</w:t>
            </w:r>
          </w:p>
        </w:tc>
        <w:tc>
          <w:tcPr>
            <w:tcW w:w="2775" w:type="dxa"/>
          </w:tcPr>
          <w:p w14:paraId="2EE60D56" w14:textId="77777777" w:rsidR="000B1DE2" w:rsidRPr="008341D0" w:rsidRDefault="000B1DE2" w:rsidP="000B1DE2">
            <w:pPr>
              <w:autoSpaceDE w:val="0"/>
              <w:autoSpaceDN w:val="0"/>
              <w:adjustRightInd w:val="0"/>
              <w:rPr>
                <w:rFonts w:ascii="Arial" w:eastAsia="宋体" w:hAnsi="Arial" w:cs="Arial"/>
                <w:sz w:val="20"/>
                <w:szCs w:val="20"/>
                <w:lang w:eastAsia="zh-CN"/>
              </w:rPr>
            </w:pPr>
            <w:r w:rsidRPr="008341D0">
              <w:rPr>
                <w:rFonts w:ascii="Arial" w:eastAsia="宋体" w:hAnsi="Arial" w:cs="Arial"/>
                <w:sz w:val="20"/>
                <w:szCs w:val="20"/>
                <w:lang w:eastAsia="zh-CN"/>
              </w:rPr>
              <w:t>Revised</w:t>
            </w:r>
          </w:p>
          <w:p w14:paraId="350228DA" w14:textId="77777777" w:rsidR="000B1DE2" w:rsidRDefault="000B1DE2" w:rsidP="000B1DE2">
            <w:pPr>
              <w:autoSpaceDE w:val="0"/>
              <w:autoSpaceDN w:val="0"/>
              <w:adjustRightInd w:val="0"/>
              <w:rPr>
                <w:rFonts w:ascii="Arial" w:eastAsia="宋体" w:hAnsi="Arial" w:cs="Arial"/>
                <w:sz w:val="20"/>
                <w:szCs w:val="20"/>
                <w:lang w:eastAsia="zh-CN"/>
              </w:rPr>
            </w:pPr>
          </w:p>
          <w:p w14:paraId="5B920D99" w14:textId="77777777" w:rsidR="000B1DE2" w:rsidRPr="008341D0" w:rsidRDefault="000B1DE2" w:rsidP="000B1DE2">
            <w:pPr>
              <w:autoSpaceDE w:val="0"/>
              <w:autoSpaceDN w:val="0"/>
              <w:adjustRightInd w:val="0"/>
              <w:rPr>
                <w:rFonts w:ascii="Arial" w:eastAsia="宋体" w:hAnsi="Arial" w:cs="Arial"/>
                <w:sz w:val="20"/>
                <w:szCs w:val="20"/>
                <w:lang w:eastAsia="zh-CN"/>
              </w:rPr>
            </w:pPr>
            <w:r>
              <w:rPr>
                <w:rFonts w:ascii="Arial" w:eastAsia="宋体" w:hAnsi="Arial" w:cs="Arial"/>
                <w:sz w:val="20"/>
                <w:szCs w:val="20"/>
                <w:lang w:eastAsia="zh-CN"/>
              </w:rPr>
              <w:t>Agree with the commenter.</w:t>
            </w:r>
          </w:p>
          <w:p w14:paraId="7308DD1E" w14:textId="77777777" w:rsidR="00696111" w:rsidRPr="000B1DE2" w:rsidRDefault="00696111" w:rsidP="00CF33BC">
            <w:pPr>
              <w:autoSpaceDE w:val="0"/>
              <w:autoSpaceDN w:val="0"/>
              <w:adjustRightInd w:val="0"/>
              <w:rPr>
                <w:rFonts w:ascii="Arial" w:eastAsia="宋体" w:hAnsi="Arial" w:cs="Arial"/>
                <w:sz w:val="20"/>
                <w:szCs w:val="20"/>
                <w:lang w:eastAsia="zh-CN"/>
              </w:rPr>
            </w:pPr>
          </w:p>
          <w:p w14:paraId="3617B2D2" w14:textId="321FD26C" w:rsidR="00696111" w:rsidRPr="008341D0" w:rsidRDefault="00696111" w:rsidP="00CF33BC">
            <w:pPr>
              <w:autoSpaceDE w:val="0"/>
              <w:autoSpaceDN w:val="0"/>
              <w:adjustRightInd w:val="0"/>
              <w:rPr>
                <w:rFonts w:ascii="Arial" w:eastAsia="宋体" w:hAnsi="Arial" w:cs="Arial"/>
                <w:sz w:val="20"/>
                <w:szCs w:val="20"/>
                <w:lang w:eastAsia="zh-CN"/>
              </w:rPr>
            </w:pPr>
            <w:proofErr w:type="spellStart"/>
            <w:r w:rsidRPr="008341D0">
              <w:rPr>
                <w:rFonts w:ascii="Arial" w:eastAsia="宋体" w:hAnsi="Arial" w:cs="Arial"/>
                <w:sz w:val="20"/>
                <w:szCs w:val="20"/>
                <w:lang w:eastAsia="zh-CN"/>
              </w:rPr>
              <w:t>TGbe</w:t>
            </w:r>
            <w:proofErr w:type="spellEnd"/>
            <w:r w:rsidRPr="008341D0">
              <w:rPr>
                <w:rFonts w:ascii="Arial" w:eastAsia="宋体" w:hAnsi="Arial" w:cs="Arial"/>
                <w:sz w:val="20"/>
                <w:szCs w:val="20"/>
                <w:lang w:eastAsia="zh-CN"/>
              </w:rPr>
              <w:t xml:space="preserve"> editor to make the changes shown in doc </w:t>
            </w:r>
            <w:r w:rsidR="00526859">
              <w:rPr>
                <w:rFonts w:ascii="Arial" w:eastAsia="宋体" w:hAnsi="Arial" w:cs="Arial"/>
                <w:sz w:val="20"/>
                <w:szCs w:val="20"/>
                <w:lang w:eastAsia="zh-CN"/>
              </w:rPr>
              <w:t>21/1203r2</w:t>
            </w:r>
            <w:r w:rsidR="00B247B1">
              <w:rPr>
                <w:rFonts w:ascii="Arial" w:eastAsia="宋体" w:hAnsi="Arial" w:cs="Arial"/>
                <w:sz w:val="20"/>
                <w:szCs w:val="20"/>
                <w:lang w:eastAsia="zh-CN"/>
              </w:rPr>
              <w:t xml:space="preserve"> under CID 7728</w:t>
            </w:r>
          </w:p>
          <w:p w14:paraId="463403EC" w14:textId="77777777" w:rsidR="00696111" w:rsidRPr="008341D0" w:rsidRDefault="00696111" w:rsidP="00CF33BC">
            <w:pPr>
              <w:autoSpaceDE w:val="0"/>
              <w:autoSpaceDN w:val="0"/>
              <w:adjustRightInd w:val="0"/>
              <w:rPr>
                <w:rFonts w:ascii="Arial" w:hAnsi="Arial" w:cs="Arial"/>
                <w:sz w:val="20"/>
                <w:szCs w:val="20"/>
                <w:lang w:eastAsia="zh-CN"/>
              </w:rPr>
            </w:pPr>
          </w:p>
        </w:tc>
      </w:tr>
      <w:tr w:rsidR="00696111" w:rsidRPr="008F0D26" w14:paraId="745475F6" w14:textId="77777777" w:rsidTr="00CF33BC">
        <w:trPr>
          <w:trHeight w:val="980"/>
        </w:trPr>
        <w:tc>
          <w:tcPr>
            <w:tcW w:w="721" w:type="dxa"/>
          </w:tcPr>
          <w:p w14:paraId="6403E469"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lastRenderedPageBreak/>
              <w:t>4404</w:t>
            </w:r>
          </w:p>
        </w:tc>
        <w:tc>
          <w:tcPr>
            <w:tcW w:w="900" w:type="dxa"/>
          </w:tcPr>
          <w:p w14:paraId="045E8556"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Arik Klein</w:t>
            </w:r>
          </w:p>
        </w:tc>
        <w:tc>
          <w:tcPr>
            <w:tcW w:w="720" w:type="dxa"/>
          </w:tcPr>
          <w:p w14:paraId="392DEB04"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35.3.14.4</w:t>
            </w:r>
          </w:p>
        </w:tc>
        <w:tc>
          <w:tcPr>
            <w:tcW w:w="900" w:type="dxa"/>
          </w:tcPr>
          <w:p w14:paraId="319DC9D4"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275.49</w:t>
            </w:r>
          </w:p>
        </w:tc>
        <w:tc>
          <w:tcPr>
            <w:tcW w:w="2455" w:type="dxa"/>
          </w:tcPr>
          <w:p w14:paraId="0D548789"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 xml:space="preserve">The sentence refers to the value setting of the "Maximum Number Of Simultaneous Links" subfield in the MLD </w:t>
            </w:r>
            <w:proofErr w:type="spellStart"/>
            <w:r>
              <w:rPr>
                <w:rFonts w:ascii="Arial" w:hAnsi="Arial" w:cs="Arial"/>
                <w:sz w:val="20"/>
                <w:szCs w:val="20"/>
              </w:rPr>
              <w:t>Capabiities</w:t>
            </w:r>
            <w:proofErr w:type="spellEnd"/>
            <w:r>
              <w:rPr>
                <w:rFonts w:ascii="Arial" w:hAnsi="Arial" w:cs="Arial"/>
                <w:sz w:val="20"/>
                <w:szCs w:val="20"/>
              </w:rPr>
              <w:t xml:space="preserve"> if it is included in the (Re</w:t>
            </w:r>
            <w:proofErr w:type="gramStart"/>
            <w:r>
              <w:rPr>
                <w:rFonts w:ascii="Arial" w:hAnsi="Arial" w:cs="Arial"/>
                <w:sz w:val="20"/>
                <w:szCs w:val="20"/>
              </w:rPr>
              <w:t>)Association</w:t>
            </w:r>
            <w:proofErr w:type="gramEnd"/>
            <w:r>
              <w:rPr>
                <w:rFonts w:ascii="Arial" w:hAnsi="Arial" w:cs="Arial"/>
                <w:sz w:val="20"/>
                <w:szCs w:val="20"/>
              </w:rPr>
              <w:t xml:space="preserve"> Request. What is the expected value the MLD is included in Probe Request? Authentication?</w:t>
            </w:r>
          </w:p>
        </w:tc>
        <w:tc>
          <w:tcPr>
            <w:tcW w:w="2045" w:type="dxa"/>
          </w:tcPr>
          <w:p w14:paraId="7EE04B1D"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 xml:space="preserve">Add a definition for the value setting of the "Maximum Number Of Simultaneous Links" subfield in the MLD </w:t>
            </w:r>
            <w:proofErr w:type="spellStart"/>
            <w:r>
              <w:rPr>
                <w:rFonts w:ascii="Arial" w:hAnsi="Arial" w:cs="Arial"/>
                <w:sz w:val="20"/>
                <w:szCs w:val="20"/>
              </w:rPr>
              <w:t>Capabiities</w:t>
            </w:r>
            <w:proofErr w:type="spellEnd"/>
            <w:r>
              <w:rPr>
                <w:rFonts w:ascii="Arial" w:hAnsi="Arial" w:cs="Arial"/>
                <w:sz w:val="20"/>
                <w:szCs w:val="20"/>
              </w:rPr>
              <w:t xml:space="preserve"> if it is included in the Probe Request / Authenticate</w:t>
            </w:r>
            <w:r>
              <w:rPr>
                <w:rFonts w:ascii="Arial" w:hAnsi="Arial" w:cs="Arial"/>
                <w:sz w:val="20"/>
                <w:szCs w:val="20"/>
              </w:rPr>
              <w:br/>
              <w:t>If it is reserved - please specify it in the text</w:t>
            </w:r>
          </w:p>
        </w:tc>
        <w:tc>
          <w:tcPr>
            <w:tcW w:w="2775" w:type="dxa"/>
          </w:tcPr>
          <w:p w14:paraId="7DAE8826" w14:textId="77777777" w:rsidR="00696111" w:rsidRPr="008341D0" w:rsidRDefault="00696111" w:rsidP="00CF33BC">
            <w:pPr>
              <w:autoSpaceDE w:val="0"/>
              <w:autoSpaceDN w:val="0"/>
              <w:adjustRightInd w:val="0"/>
              <w:rPr>
                <w:rFonts w:ascii="Arial" w:eastAsia="宋体" w:hAnsi="Arial" w:cs="Arial"/>
                <w:sz w:val="20"/>
                <w:szCs w:val="20"/>
                <w:lang w:eastAsia="zh-CN"/>
              </w:rPr>
            </w:pPr>
            <w:r w:rsidRPr="008341D0">
              <w:rPr>
                <w:rFonts w:ascii="Arial" w:eastAsia="宋体" w:hAnsi="Arial" w:cs="Arial"/>
                <w:sz w:val="20"/>
                <w:szCs w:val="20"/>
                <w:lang w:eastAsia="zh-CN"/>
              </w:rPr>
              <w:t>Revised</w:t>
            </w:r>
          </w:p>
          <w:p w14:paraId="2BAA1A4F" w14:textId="77777777" w:rsidR="00696111" w:rsidRPr="008341D0" w:rsidRDefault="00696111" w:rsidP="00CF33BC">
            <w:pPr>
              <w:autoSpaceDE w:val="0"/>
              <w:autoSpaceDN w:val="0"/>
              <w:adjustRightInd w:val="0"/>
              <w:rPr>
                <w:rFonts w:ascii="Arial" w:eastAsia="宋体" w:hAnsi="Arial" w:cs="Arial"/>
                <w:sz w:val="20"/>
                <w:szCs w:val="20"/>
                <w:lang w:eastAsia="zh-CN"/>
              </w:rPr>
            </w:pPr>
          </w:p>
          <w:p w14:paraId="37C00FF5" w14:textId="77777777" w:rsidR="00696111" w:rsidRPr="008341D0" w:rsidRDefault="00696111" w:rsidP="00CF33BC">
            <w:pPr>
              <w:autoSpaceDE w:val="0"/>
              <w:autoSpaceDN w:val="0"/>
              <w:adjustRightInd w:val="0"/>
              <w:rPr>
                <w:rFonts w:ascii="Arial" w:eastAsia="宋体" w:hAnsi="Arial" w:cs="Arial"/>
                <w:sz w:val="20"/>
                <w:szCs w:val="20"/>
                <w:lang w:eastAsia="zh-CN"/>
              </w:rPr>
            </w:pPr>
            <w:r w:rsidRPr="008341D0">
              <w:rPr>
                <w:rFonts w:ascii="Arial" w:eastAsia="宋体" w:hAnsi="Arial" w:cs="Arial"/>
                <w:sz w:val="20"/>
                <w:szCs w:val="20"/>
                <w:lang w:eastAsia="zh-CN"/>
              </w:rPr>
              <w:t xml:space="preserve">The previous paragraphs </w:t>
            </w:r>
            <w:proofErr w:type="spellStart"/>
            <w:r w:rsidRPr="008341D0">
              <w:rPr>
                <w:rFonts w:ascii="Arial" w:eastAsia="宋体" w:hAnsi="Arial" w:cs="Arial"/>
                <w:sz w:val="20"/>
                <w:szCs w:val="20"/>
                <w:lang w:eastAsia="zh-CN"/>
              </w:rPr>
              <w:t>clarifiy</w:t>
            </w:r>
            <w:proofErr w:type="spellEnd"/>
            <w:r w:rsidRPr="008341D0">
              <w:rPr>
                <w:rFonts w:ascii="Arial" w:eastAsia="宋体" w:hAnsi="Arial" w:cs="Arial"/>
                <w:sz w:val="20"/>
                <w:szCs w:val="20"/>
                <w:lang w:eastAsia="zh-CN"/>
              </w:rPr>
              <w:t xml:space="preserve"> whether the MLD Capabilities Present subfield set to 1 in Association Request, Probe Request and Authentication frames. Here it doesn’t need to mention particular frame types. So the names of manage</w:t>
            </w:r>
            <w:r>
              <w:rPr>
                <w:rFonts w:ascii="Arial" w:eastAsia="宋体" w:hAnsi="Arial" w:cs="Arial"/>
                <w:sz w:val="20"/>
                <w:szCs w:val="20"/>
                <w:lang w:eastAsia="zh-CN"/>
              </w:rPr>
              <w:t>ment</w:t>
            </w:r>
            <w:r w:rsidRPr="008341D0">
              <w:rPr>
                <w:rFonts w:ascii="Arial" w:eastAsia="宋体" w:hAnsi="Arial" w:cs="Arial"/>
                <w:sz w:val="20"/>
                <w:szCs w:val="20"/>
                <w:lang w:eastAsia="zh-CN"/>
              </w:rPr>
              <w:t xml:space="preserve"> frames are deleted to make it general. </w:t>
            </w:r>
          </w:p>
          <w:p w14:paraId="5E30F9E0" w14:textId="77777777" w:rsidR="00696111" w:rsidRPr="008341D0" w:rsidRDefault="00696111" w:rsidP="00CF33BC">
            <w:pPr>
              <w:autoSpaceDE w:val="0"/>
              <w:autoSpaceDN w:val="0"/>
              <w:adjustRightInd w:val="0"/>
              <w:rPr>
                <w:rFonts w:ascii="Arial" w:eastAsia="宋体" w:hAnsi="Arial" w:cs="Arial"/>
                <w:sz w:val="20"/>
                <w:szCs w:val="20"/>
                <w:lang w:eastAsia="zh-CN"/>
              </w:rPr>
            </w:pPr>
          </w:p>
          <w:p w14:paraId="17EEF858" w14:textId="77777777" w:rsidR="00696111" w:rsidRPr="008341D0" w:rsidRDefault="00696111" w:rsidP="00CF33BC">
            <w:pPr>
              <w:autoSpaceDE w:val="0"/>
              <w:autoSpaceDN w:val="0"/>
              <w:adjustRightInd w:val="0"/>
              <w:rPr>
                <w:rFonts w:ascii="Arial" w:eastAsia="宋体" w:hAnsi="Arial" w:cs="Arial"/>
                <w:sz w:val="20"/>
                <w:szCs w:val="20"/>
                <w:lang w:eastAsia="zh-CN"/>
              </w:rPr>
            </w:pPr>
          </w:p>
          <w:p w14:paraId="45BA0602" w14:textId="467165B1" w:rsidR="00696111" w:rsidRPr="008341D0" w:rsidRDefault="00696111" w:rsidP="00CF33BC">
            <w:pPr>
              <w:autoSpaceDE w:val="0"/>
              <w:autoSpaceDN w:val="0"/>
              <w:adjustRightInd w:val="0"/>
              <w:rPr>
                <w:rFonts w:ascii="Arial" w:eastAsia="宋体" w:hAnsi="Arial" w:cs="Arial"/>
                <w:sz w:val="20"/>
                <w:szCs w:val="20"/>
                <w:lang w:eastAsia="zh-CN"/>
              </w:rPr>
            </w:pPr>
            <w:proofErr w:type="spellStart"/>
            <w:r w:rsidRPr="008341D0">
              <w:rPr>
                <w:rFonts w:ascii="Arial" w:eastAsia="宋体" w:hAnsi="Arial" w:cs="Arial"/>
                <w:sz w:val="20"/>
                <w:szCs w:val="20"/>
                <w:lang w:eastAsia="zh-CN"/>
              </w:rPr>
              <w:t>TGbe</w:t>
            </w:r>
            <w:proofErr w:type="spellEnd"/>
            <w:r w:rsidRPr="008341D0">
              <w:rPr>
                <w:rFonts w:ascii="Arial" w:eastAsia="宋体" w:hAnsi="Arial" w:cs="Arial"/>
                <w:sz w:val="20"/>
                <w:szCs w:val="20"/>
                <w:lang w:eastAsia="zh-CN"/>
              </w:rPr>
              <w:t xml:space="preserve"> editor to make the changes shown in doc </w:t>
            </w:r>
            <w:r w:rsidR="00526859">
              <w:rPr>
                <w:rFonts w:ascii="Arial" w:eastAsia="宋体" w:hAnsi="Arial" w:cs="Arial"/>
                <w:sz w:val="20"/>
                <w:szCs w:val="20"/>
                <w:lang w:eastAsia="zh-CN"/>
              </w:rPr>
              <w:t>21/1203r2</w:t>
            </w:r>
            <w:r w:rsidR="00B247B1">
              <w:rPr>
                <w:rFonts w:ascii="Arial" w:eastAsia="宋体" w:hAnsi="Arial" w:cs="Arial"/>
                <w:sz w:val="20"/>
                <w:szCs w:val="20"/>
                <w:lang w:eastAsia="zh-CN"/>
              </w:rPr>
              <w:t xml:space="preserve"> under CID 4404</w:t>
            </w:r>
          </w:p>
          <w:p w14:paraId="0C8563DB" w14:textId="77777777" w:rsidR="00696111" w:rsidRPr="008341D0" w:rsidRDefault="00696111" w:rsidP="00CF33BC">
            <w:pPr>
              <w:autoSpaceDE w:val="0"/>
              <w:autoSpaceDN w:val="0"/>
              <w:adjustRightInd w:val="0"/>
              <w:rPr>
                <w:rFonts w:ascii="Arial" w:hAnsi="Arial" w:cs="Arial"/>
                <w:sz w:val="20"/>
                <w:szCs w:val="20"/>
                <w:lang w:eastAsia="zh-CN"/>
              </w:rPr>
            </w:pPr>
          </w:p>
        </w:tc>
      </w:tr>
      <w:tr w:rsidR="00696111" w:rsidRPr="008F0D26" w14:paraId="07872F76" w14:textId="77777777" w:rsidTr="00CF33BC">
        <w:trPr>
          <w:trHeight w:val="980"/>
        </w:trPr>
        <w:tc>
          <w:tcPr>
            <w:tcW w:w="721" w:type="dxa"/>
          </w:tcPr>
          <w:p w14:paraId="673E616A"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6858</w:t>
            </w:r>
          </w:p>
        </w:tc>
        <w:tc>
          <w:tcPr>
            <w:tcW w:w="900" w:type="dxa"/>
          </w:tcPr>
          <w:p w14:paraId="5F2C13DF"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Rubayet Shafin</w:t>
            </w:r>
          </w:p>
        </w:tc>
        <w:tc>
          <w:tcPr>
            <w:tcW w:w="720" w:type="dxa"/>
          </w:tcPr>
          <w:p w14:paraId="39032F39"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35.3.14.4</w:t>
            </w:r>
          </w:p>
        </w:tc>
        <w:tc>
          <w:tcPr>
            <w:tcW w:w="900" w:type="dxa"/>
          </w:tcPr>
          <w:p w14:paraId="4A37760C"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275.57</w:t>
            </w:r>
          </w:p>
        </w:tc>
        <w:tc>
          <w:tcPr>
            <w:tcW w:w="2455" w:type="dxa"/>
          </w:tcPr>
          <w:p w14:paraId="4CB88A1E"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 xml:space="preserve">The sentence </w:t>
            </w:r>
            <w:proofErr w:type="gramStart"/>
            <w:r>
              <w:rPr>
                <w:rFonts w:ascii="Arial" w:hAnsi="Arial" w:cs="Arial"/>
                <w:sz w:val="20"/>
                <w:szCs w:val="20"/>
              </w:rPr>
              <w:t>" A</w:t>
            </w:r>
            <w:proofErr w:type="gramEnd"/>
            <w:r>
              <w:rPr>
                <w:rFonts w:ascii="Arial" w:hAnsi="Arial" w:cs="Arial"/>
                <w:sz w:val="20"/>
                <w:szCs w:val="20"/>
              </w:rPr>
              <w:t xml:space="preserve"> multi-radio non-AP MLD shall announce each pair of links formed by links that requested for multi-link setup is STR or NSTR in transmitted (Re)Association Request frame" does not make sense. This is also grammatically incorrect.</w:t>
            </w:r>
          </w:p>
        </w:tc>
        <w:tc>
          <w:tcPr>
            <w:tcW w:w="2045" w:type="dxa"/>
          </w:tcPr>
          <w:p w14:paraId="5E977FFB"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Please clarify what the author of the sentence tried to convey.  Maybe changing "is" to "as" will fix it? Please confirm with the original author.</w:t>
            </w:r>
          </w:p>
        </w:tc>
        <w:tc>
          <w:tcPr>
            <w:tcW w:w="2775" w:type="dxa"/>
          </w:tcPr>
          <w:p w14:paraId="08E19EBF" w14:textId="77777777" w:rsidR="000B1DE2" w:rsidRPr="008341D0" w:rsidRDefault="000B1DE2" w:rsidP="000B1DE2">
            <w:pPr>
              <w:autoSpaceDE w:val="0"/>
              <w:autoSpaceDN w:val="0"/>
              <w:adjustRightInd w:val="0"/>
              <w:rPr>
                <w:rFonts w:ascii="Arial" w:eastAsia="宋体" w:hAnsi="Arial" w:cs="Arial"/>
                <w:sz w:val="20"/>
                <w:szCs w:val="20"/>
                <w:lang w:eastAsia="zh-CN"/>
              </w:rPr>
            </w:pPr>
            <w:r w:rsidRPr="008341D0">
              <w:rPr>
                <w:rFonts w:ascii="Arial" w:eastAsia="宋体" w:hAnsi="Arial" w:cs="Arial"/>
                <w:sz w:val="20"/>
                <w:szCs w:val="20"/>
                <w:lang w:eastAsia="zh-CN"/>
              </w:rPr>
              <w:t>Revised</w:t>
            </w:r>
          </w:p>
          <w:p w14:paraId="5293B9D6" w14:textId="77777777" w:rsidR="000B1DE2" w:rsidRDefault="000B1DE2" w:rsidP="000B1DE2">
            <w:pPr>
              <w:autoSpaceDE w:val="0"/>
              <w:autoSpaceDN w:val="0"/>
              <w:adjustRightInd w:val="0"/>
              <w:rPr>
                <w:rFonts w:ascii="Arial" w:eastAsia="宋体" w:hAnsi="Arial" w:cs="Arial"/>
                <w:sz w:val="20"/>
                <w:szCs w:val="20"/>
                <w:lang w:eastAsia="zh-CN"/>
              </w:rPr>
            </w:pPr>
          </w:p>
          <w:p w14:paraId="084D31C8" w14:textId="3216F737" w:rsidR="000B1DE2" w:rsidRPr="008341D0" w:rsidRDefault="000B1DE2" w:rsidP="000B1DE2">
            <w:pPr>
              <w:autoSpaceDE w:val="0"/>
              <w:autoSpaceDN w:val="0"/>
              <w:adjustRightInd w:val="0"/>
              <w:rPr>
                <w:rFonts w:ascii="Arial" w:eastAsia="宋体" w:hAnsi="Arial" w:cs="Arial"/>
                <w:sz w:val="20"/>
                <w:szCs w:val="20"/>
                <w:lang w:eastAsia="zh-CN"/>
              </w:rPr>
            </w:pPr>
            <w:r>
              <w:rPr>
                <w:rFonts w:ascii="Arial" w:eastAsia="宋体" w:hAnsi="Arial" w:cs="Arial"/>
                <w:sz w:val="20"/>
                <w:szCs w:val="20"/>
                <w:lang w:eastAsia="zh-CN"/>
              </w:rPr>
              <w:t>Agree with the commenter. “</w:t>
            </w:r>
            <w:proofErr w:type="gramStart"/>
            <w:r>
              <w:rPr>
                <w:rFonts w:ascii="Arial" w:eastAsia="宋体" w:hAnsi="Arial" w:cs="Arial"/>
                <w:sz w:val="20"/>
                <w:szCs w:val="20"/>
                <w:lang w:eastAsia="zh-CN"/>
              </w:rPr>
              <w:t>is</w:t>
            </w:r>
            <w:proofErr w:type="gramEnd"/>
            <w:r>
              <w:rPr>
                <w:rFonts w:ascii="Arial" w:eastAsia="宋体" w:hAnsi="Arial" w:cs="Arial"/>
                <w:sz w:val="20"/>
                <w:szCs w:val="20"/>
                <w:lang w:eastAsia="zh-CN"/>
              </w:rPr>
              <w:t>” is changed to “as”.</w:t>
            </w:r>
          </w:p>
          <w:p w14:paraId="5BA5689D" w14:textId="77777777" w:rsidR="00696111" w:rsidRPr="000B1DE2" w:rsidRDefault="00696111" w:rsidP="00CF33BC">
            <w:pPr>
              <w:autoSpaceDE w:val="0"/>
              <w:autoSpaceDN w:val="0"/>
              <w:adjustRightInd w:val="0"/>
              <w:rPr>
                <w:rFonts w:ascii="Arial" w:eastAsia="宋体" w:hAnsi="Arial" w:cs="Arial"/>
                <w:sz w:val="20"/>
                <w:szCs w:val="20"/>
                <w:lang w:eastAsia="zh-CN"/>
              </w:rPr>
            </w:pPr>
          </w:p>
          <w:p w14:paraId="73AB378F" w14:textId="77777777" w:rsidR="00696111" w:rsidRPr="008341D0" w:rsidRDefault="00696111" w:rsidP="00CF33BC">
            <w:pPr>
              <w:autoSpaceDE w:val="0"/>
              <w:autoSpaceDN w:val="0"/>
              <w:adjustRightInd w:val="0"/>
              <w:rPr>
                <w:rFonts w:ascii="Arial" w:eastAsia="宋体" w:hAnsi="Arial" w:cs="Arial"/>
                <w:sz w:val="20"/>
                <w:szCs w:val="20"/>
                <w:lang w:eastAsia="zh-CN"/>
              </w:rPr>
            </w:pPr>
          </w:p>
          <w:p w14:paraId="0A7F51B4" w14:textId="33D47142" w:rsidR="00696111" w:rsidRPr="008341D0" w:rsidRDefault="00696111" w:rsidP="00CF33BC">
            <w:pPr>
              <w:autoSpaceDE w:val="0"/>
              <w:autoSpaceDN w:val="0"/>
              <w:adjustRightInd w:val="0"/>
              <w:rPr>
                <w:rFonts w:ascii="Arial" w:eastAsia="宋体" w:hAnsi="Arial" w:cs="Arial"/>
                <w:sz w:val="20"/>
                <w:szCs w:val="20"/>
                <w:lang w:eastAsia="zh-CN"/>
              </w:rPr>
            </w:pPr>
            <w:proofErr w:type="spellStart"/>
            <w:r w:rsidRPr="008341D0">
              <w:rPr>
                <w:rFonts w:ascii="Arial" w:eastAsia="宋体" w:hAnsi="Arial" w:cs="Arial"/>
                <w:sz w:val="20"/>
                <w:szCs w:val="20"/>
                <w:lang w:eastAsia="zh-CN"/>
              </w:rPr>
              <w:t>TGbe</w:t>
            </w:r>
            <w:proofErr w:type="spellEnd"/>
            <w:r w:rsidRPr="008341D0">
              <w:rPr>
                <w:rFonts w:ascii="Arial" w:eastAsia="宋体" w:hAnsi="Arial" w:cs="Arial"/>
                <w:sz w:val="20"/>
                <w:szCs w:val="20"/>
                <w:lang w:eastAsia="zh-CN"/>
              </w:rPr>
              <w:t xml:space="preserve"> editor to make the changes shown in doc </w:t>
            </w:r>
            <w:r w:rsidR="00526859">
              <w:rPr>
                <w:rFonts w:ascii="Arial" w:eastAsia="宋体" w:hAnsi="Arial" w:cs="Arial"/>
                <w:sz w:val="20"/>
                <w:szCs w:val="20"/>
                <w:lang w:eastAsia="zh-CN"/>
              </w:rPr>
              <w:t>21/1203r2</w:t>
            </w:r>
            <w:r w:rsidR="00B247B1">
              <w:rPr>
                <w:rFonts w:ascii="Arial" w:eastAsia="宋体" w:hAnsi="Arial" w:cs="Arial"/>
                <w:sz w:val="20"/>
                <w:szCs w:val="20"/>
                <w:lang w:eastAsia="zh-CN"/>
              </w:rPr>
              <w:t xml:space="preserve"> under CID 6858</w:t>
            </w:r>
          </w:p>
          <w:p w14:paraId="516E1778" w14:textId="77777777" w:rsidR="00696111" w:rsidRPr="008341D0" w:rsidRDefault="00696111" w:rsidP="00CF33BC">
            <w:pPr>
              <w:autoSpaceDE w:val="0"/>
              <w:autoSpaceDN w:val="0"/>
              <w:adjustRightInd w:val="0"/>
              <w:rPr>
                <w:rFonts w:ascii="Arial" w:eastAsia="宋体" w:hAnsi="Arial" w:cs="Arial"/>
                <w:sz w:val="20"/>
                <w:szCs w:val="20"/>
                <w:lang w:eastAsia="zh-CN"/>
              </w:rPr>
            </w:pPr>
          </w:p>
        </w:tc>
      </w:tr>
      <w:tr w:rsidR="00696111" w:rsidRPr="008F0D26" w14:paraId="0FF88646" w14:textId="77777777" w:rsidTr="00CF33BC">
        <w:trPr>
          <w:trHeight w:val="980"/>
        </w:trPr>
        <w:tc>
          <w:tcPr>
            <w:tcW w:w="721" w:type="dxa"/>
          </w:tcPr>
          <w:p w14:paraId="683485AD"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4830</w:t>
            </w:r>
          </w:p>
        </w:tc>
        <w:tc>
          <w:tcPr>
            <w:tcW w:w="900" w:type="dxa"/>
          </w:tcPr>
          <w:p w14:paraId="41F92673"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Dibakar Das</w:t>
            </w:r>
          </w:p>
        </w:tc>
        <w:tc>
          <w:tcPr>
            <w:tcW w:w="720" w:type="dxa"/>
          </w:tcPr>
          <w:p w14:paraId="0E44D323"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35.3.14.4</w:t>
            </w:r>
          </w:p>
        </w:tc>
        <w:tc>
          <w:tcPr>
            <w:tcW w:w="900" w:type="dxa"/>
          </w:tcPr>
          <w:p w14:paraId="01649287"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275.57</w:t>
            </w:r>
          </w:p>
        </w:tc>
        <w:tc>
          <w:tcPr>
            <w:tcW w:w="2455" w:type="dxa"/>
          </w:tcPr>
          <w:p w14:paraId="0A55E9FC"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"A multi-radio non-AP MLD shall announce each pair of links ..."-&gt; "A multi-radio non-AP MLD shall announce whether each pair of links ..."</w:t>
            </w:r>
          </w:p>
        </w:tc>
        <w:tc>
          <w:tcPr>
            <w:tcW w:w="2045" w:type="dxa"/>
          </w:tcPr>
          <w:p w14:paraId="1CFE3115"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As in comment.</w:t>
            </w:r>
          </w:p>
        </w:tc>
        <w:tc>
          <w:tcPr>
            <w:tcW w:w="2775" w:type="dxa"/>
          </w:tcPr>
          <w:p w14:paraId="5EADAB03" w14:textId="77777777" w:rsidR="00696111" w:rsidRPr="008341D0" w:rsidRDefault="00696111" w:rsidP="00CF33BC">
            <w:pPr>
              <w:autoSpaceDE w:val="0"/>
              <w:autoSpaceDN w:val="0"/>
              <w:adjustRightInd w:val="0"/>
              <w:rPr>
                <w:rFonts w:ascii="Arial" w:eastAsia="宋体" w:hAnsi="Arial" w:cs="Arial"/>
                <w:sz w:val="20"/>
                <w:szCs w:val="20"/>
                <w:lang w:eastAsia="zh-CN"/>
              </w:rPr>
            </w:pPr>
            <w:r w:rsidRPr="008341D0">
              <w:rPr>
                <w:rFonts w:ascii="Arial" w:eastAsia="宋体" w:hAnsi="Arial" w:cs="Arial"/>
                <w:sz w:val="20"/>
                <w:szCs w:val="20"/>
                <w:lang w:eastAsia="zh-CN"/>
              </w:rPr>
              <w:t>Revised</w:t>
            </w:r>
          </w:p>
          <w:p w14:paraId="47867302" w14:textId="77777777" w:rsidR="00696111" w:rsidRPr="008341D0" w:rsidRDefault="00696111" w:rsidP="00CF33BC">
            <w:pPr>
              <w:autoSpaceDE w:val="0"/>
              <w:autoSpaceDN w:val="0"/>
              <w:adjustRightInd w:val="0"/>
              <w:rPr>
                <w:rFonts w:ascii="Arial" w:eastAsia="宋体" w:hAnsi="Arial" w:cs="Arial"/>
                <w:sz w:val="20"/>
                <w:szCs w:val="20"/>
                <w:lang w:eastAsia="zh-CN"/>
              </w:rPr>
            </w:pPr>
          </w:p>
          <w:p w14:paraId="0BF6FEE1" w14:textId="10CB9BF5" w:rsidR="00696111" w:rsidRPr="008341D0" w:rsidRDefault="00696111" w:rsidP="00CF33BC">
            <w:pPr>
              <w:autoSpaceDE w:val="0"/>
              <w:autoSpaceDN w:val="0"/>
              <w:adjustRightInd w:val="0"/>
              <w:rPr>
                <w:rFonts w:ascii="Arial" w:eastAsia="宋体" w:hAnsi="Arial" w:cs="Arial"/>
                <w:sz w:val="20"/>
                <w:szCs w:val="20"/>
                <w:lang w:eastAsia="zh-CN"/>
              </w:rPr>
            </w:pPr>
            <w:r w:rsidRPr="008341D0">
              <w:rPr>
                <w:rFonts w:ascii="Arial" w:eastAsia="宋体" w:hAnsi="Arial" w:cs="Arial"/>
                <w:sz w:val="20"/>
                <w:szCs w:val="20"/>
                <w:lang w:eastAsia="zh-CN"/>
              </w:rPr>
              <w:t>Change “is” to “as” in this sentence to make it clear.</w:t>
            </w:r>
          </w:p>
          <w:p w14:paraId="1D9CA77A" w14:textId="77777777" w:rsidR="00696111" w:rsidRPr="008341D0" w:rsidRDefault="00696111" w:rsidP="00CF33BC">
            <w:pPr>
              <w:autoSpaceDE w:val="0"/>
              <w:autoSpaceDN w:val="0"/>
              <w:adjustRightInd w:val="0"/>
              <w:rPr>
                <w:rFonts w:ascii="Arial" w:eastAsia="宋体" w:hAnsi="Arial" w:cs="Arial"/>
                <w:sz w:val="20"/>
                <w:szCs w:val="20"/>
                <w:lang w:eastAsia="zh-CN"/>
              </w:rPr>
            </w:pPr>
          </w:p>
          <w:p w14:paraId="1DD1AD78" w14:textId="28917E4D" w:rsidR="00696111" w:rsidRPr="008341D0" w:rsidRDefault="00696111" w:rsidP="00CF33BC">
            <w:pPr>
              <w:autoSpaceDE w:val="0"/>
              <w:autoSpaceDN w:val="0"/>
              <w:adjustRightInd w:val="0"/>
              <w:rPr>
                <w:rFonts w:ascii="Arial" w:eastAsia="宋体" w:hAnsi="Arial" w:cs="Arial"/>
                <w:sz w:val="20"/>
                <w:szCs w:val="20"/>
                <w:lang w:eastAsia="zh-CN"/>
              </w:rPr>
            </w:pPr>
            <w:proofErr w:type="spellStart"/>
            <w:r w:rsidRPr="008341D0">
              <w:rPr>
                <w:rFonts w:ascii="Arial" w:eastAsia="宋体" w:hAnsi="Arial" w:cs="Arial"/>
                <w:sz w:val="20"/>
                <w:szCs w:val="20"/>
                <w:lang w:eastAsia="zh-CN"/>
              </w:rPr>
              <w:t>TGbe</w:t>
            </w:r>
            <w:proofErr w:type="spellEnd"/>
            <w:r w:rsidRPr="008341D0">
              <w:rPr>
                <w:rFonts w:ascii="Arial" w:eastAsia="宋体" w:hAnsi="Arial" w:cs="Arial"/>
                <w:sz w:val="20"/>
                <w:szCs w:val="20"/>
                <w:lang w:eastAsia="zh-CN"/>
              </w:rPr>
              <w:t xml:space="preserve"> editor to make the changes shown in doc </w:t>
            </w:r>
            <w:r w:rsidR="00526859">
              <w:rPr>
                <w:rFonts w:ascii="Arial" w:eastAsia="宋体" w:hAnsi="Arial" w:cs="Arial"/>
                <w:sz w:val="20"/>
                <w:szCs w:val="20"/>
                <w:lang w:eastAsia="zh-CN"/>
              </w:rPr>
              <w:t>21/1203r2</w:t>
            </w:r>
            <w:r w:rsidR="00B247B1">
              <w:rPr>
                <w:rFonts w:ascii="Arial" w:eastAsia="宋体" w:hAnsi="Arial" w:cs="Arial"/>
                <w:sz w:val="20"/>
                <w:szCs w:val="20"/>
                <w:lang w:eastAsia="zh-CN"/>
              </w:rPr>
              <w:t xml:space="preserve"> under CID 4830</w:t>
            </w:r>
          </w:p>
        </w:tc>
      </w:tr>
      <w:tr w:rsidR="00696111" w:rsidRPr="008F0D26" w14:paraId="756BAA07" w14:textId="77777777" w:rsidTr="00CF33BC">
        <w:trPr>
          <w:trHeight w:val="980"/>
        </w:trPr>
        <w:tc>
          <w:tcPr>
            <w:tcW w:w="721" w:type="dxa"/>
          </w:tcPr>
          <w:p w14:paraId="4C43EF50"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7623</w:t>
            </w:r>
          </w:p>
        </w:tc>
        <w:tc>
          <w:tcPr>
            <w:tcW w:w="900" w:type="dxa"/>
          </w:tcPr>
          <w:p w14:paraId="6540BFA1"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Tomoko Adachi</w:t>
            </w:r>
          </w:p>
        </w:tc>
        <w:tc>
          <w:tcPr>
            <w:tcW w:w="720" w:type="dxa"/>
          </w:tcPr>
          <w:p w14:paraId="00046F17"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35.3.14.4</w:t>
            </w:r>
          </w:p>
        </w:tc>
        <w:tc>
          <w:tcPr>
            <w:tcW w:w="900" w:type="dxa"/>
          </w:tcPr>
          <w:p w14:paraId="4526728A"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275.49</w:t>
            </w:r>
          </w:p>
        </w:tc>
        <w:tc>
          <w:tcPr>
            <w:tcW w:w="2455" w:type="dxa"/>
          </w:tcPr>
          <w:p w14:paraId="6F04DFEA"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"A single radio non-AP MLD shall set ..." What is "single radio non-AP MLD"? It needs clarification. Is it a non-AP MLD in EMLSR mode?</w:t>
            </w:r>
          </w:p>
        </w:tc>
        <w:tc>
          <w:tcPr>
            <w:tcW w:w="2045" w:type="dxa"/>
          </w:tcPr>
          <w:p w14:paraId="290EFC29"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As in comment.</w:t>
            </w:r>
          </w:p>
        </w:tc>
        <w:tc>
          <w:tcPr>
            <w:tcW w:w="2775" w:type="dxa"/>
          </w:tcPr>
          <w:p w14:paraId="3EEC76F4" w14:textId="753BB0FC" w:rsidR="00696111" w:rsidRPr="008341D0" w:rsidRDefault="00B523E2" w:rsidP="00CF33BC">
            <w:pPr>
              <w:autoSpaceDE w:val="0"/>
              <w:autoSpaceDN w:val="0"/>
              <w:adjustRightInd w:val="0"/>
              <w:rPr>
                <w:rFonts w:ascii="Arial" w:eastAsia="宋体" w:hAnsi="Arial" w:cs="Arial"/>
                <w:sz w:val="20"/>
                <w:szCs w:val="20"/>
                <w:lang w:eastAsia="zh-CN"/>
              </w:rPr>
            </w:pPr>
            <w:r>
              <w:rPr>
                <w:rFonts w:ascii="Arial" w:eastAsia="宋体" w:hAnsi="Arial" w:cs="Arial"/>
                <w:sz w:val="20"/>
                <w:szCs w:val="20"/>
                <w:lang w:eastAsia="zh-CN"/>
              </w:rPr>
              <w:t>Revised</w:t>
            </w:r>
          </w:p>
          <w:p w14:paraId="109C421D" w14:textId="77777777" w:rsidR="00696111" w:rsidRPr="008341D0" w:rsidRDefault="00696111" w:rsidP="00CF33BC">
            <w:pPr>
              <w:autoSpaceDE w:val="0"/>
              <w:autoSpaceDN w:val="0"/>
              <w:adjustRightInd w:val="0"/>
              <w:rPr>
                <w:rFonts w:ascii="Arial" w:eastAsia="宋体" w:hAnsi="Arial" w:cs="Arial"/>
                <w:sz w:val="20"/>
                <w:szCs w:val="20"/>
                <w:lang w:eastAsia="zh-CN"/>
              </w:rPr>
            </w:pPr>
          </w:p>
          <w:p w14:paraId="55A11359" w14:textId="77777777" w:rsidR="00696111" w:rsidRPr="008341D0" w:rsidRDefault="00696111" w:rsidP="00CF33BC">
            <w:pPr>
              <w:autoSpaceDE w:val="0"/>
              <w:autoSpaceDN w:val="0"/>
              <w:adjustRightInd w:val="0"/>
              <w:rPr>
                <w:ins w:id="12" w:author="Liyunbo" w:date="2021-07-07T21:23:00Z"/>
                <w:rFonts w:ascii="Arial" w:eastAsia="宋体" w:hAnsi="Arial" w:cs="Arial"/>
                <w:sz w:val="20"/>
                <w:szCs w:val="20"/>
                <w:lang w:eastAsia="zh-CN"/>
              </w:rPr>
            </w:pPr>
            <w:r w:rsidRPr="008341D0">
              <w:rPr>
                <w:rFonts w:ascii="Arial" w:eastAsia="宋体" w:hAnsi="Arial" w:cs="Arial"/>
                <w:sz w:val="20"/>
                <w:szCs w:val="20"/>
                <w:lang w:eastAsia="zh-CN"/>
              </w:rPr>
              <w:t xml:space="preserve">The definition of </w:t>
            </w:r>
            <w:r>
              <w:rPr>
                <w:rFonts w:ascii="Arial" w:eastAsia="宋体" w:hAnsi="Arial" w:cs="Arial"/>
                <w:sz w:val="20"/>
                <w:szCs w:val="20"/>
                <w:lang w:eastAsia="zh-CN"/>
              </w:rPr>
              <w:t xml:space="preserve">a </w:t>
            </w:r>
            <w:r w:rsidRPr="008341D0">
              <w:rPr>
                <w:rFonts w:ascii="Arial" w:eastAsia="宋体" w:hAnsi="Arial" w:cs="Arial"/>
                <w:sz w:val="20"/>
                <w:szCs w:val="20"/>
                <w:lang w:eastAsia="zh-CN"/>
              </w:rPr>
              <w:t xml:space="preserve">single radio non-AP MLD </w:t>
            </w:r>
            <w:r>
              <w:rPr>
                <w:rFonts w:ascii="Arial" w:eastAsia="宋体" w:hAnsi="Arial" w:cs="Arial"/>
                <w:sz w:val="20"/>
                <w:szCs w:val="20"/>
                <w:lang w:eastAsia="zh-CN"/>
              </w:rPr>
              <w:t xml:space="preserve">has </w:t>
            </w:r>
            <w:r w:rsidRPr="008341D0">
              <w:rPr>
                <w:rFonts w:ascii="Arial" w:eastAsia="宋体" w:hAnsi="Arial" w:cs="Arial"/>
                <w:sz w:val="20"/>
                <w:szCs w:val="20"/>
                <w:lang w:eastAsia="zh-CN"/>
              </w:rPr>
              <w:t>already been included in sub-clause 3.2</w:t>
            </w:r>
          </w:p>
          <w:p w14:paraId="1F701BBE" w14:textId="77777777" w:rsidR="00696111" w:rsidRPr="008341D0" w:rsidRDefault="00696111" w:rsidP="00CF33BC">
            <w:pPr>
              <w:autoSpaceDE w:val="0"/>
              <w:autoSpaceDN w:val="0"/>
              <w:adjustRightInd w:val="0"/>
              <w:rPr>
                <w:rFonts w:ascii="Arial" w:eastAsia="宋体" w:hAnsi="Arial" w:cs="Arial"/>
                <w:sz w:val="20"/>
                <w:szCs w:val="20"/>
                <w:lang w:eastAsia="zh-CN"/>
              </w:rPr>
            </w:pPr>
            <w:r w:rsidRPr="008341D0">
              <w:rPr>
                <w:rFonts w:ascii="Arial" w:eastAsia="宋体" w:hAnsi="Arial" w:cs="Arial"/>
                <w:sz w:val="20"/>
                <w:szCs w:val="20"/>
                <w:lang w:eastAsia="zh-CN"/>
              </w:rPr>
              <w:t>No Matter the single radio MLD operation in EMLSR mode or not, it always shall set the Maximum Number Of Simultaneous Links</w:t>
            </w:r>
            <w:r>
              <w:rPr>
                <w:rFonts w:ascii="Arial" w:eastAsia="宋体" w:hAnsi="Arial" w:cs="Arial"/>
                <w:sz w:val="20"/>
                <w:szCs w:val="20"/>
                <w:lang w:eastAsia="zh-CN"/>
              </w:rPr>
              <w:t xml:space="preserve"> subfield </w:t>
            </w:r>
            <w:r w:rsidRPr="008341D0">
              <w:rPr>
                <w:rFonts w:ascii="Arial" w:eastAsia="宋体" w:hAnsi="Arial" w:cs="Arial"/>
                <w:sz w:val="20"/>
                <w:szCs w:val="20"/>
                <w:lang w:eastAsia="zh-CN"/>
              </w:rPr>
              <w:t>to 0.</w:t>
            </w:r>
          </w:p>
          <w:p w14:paraId="2AE51CC5" w14:textId="77777777" w:rsidR="00696111" w:rsidRPr="008341D0" w:rsidRDefault="00696111" w:rsidP="00CF33BC">
            <w:pPr>
              <w:autoSpaceDE w:val="0"/>
              <w:autoSpaceDN w:val="0"/>
              <w:adjustRightInd w:val="0"/>
              <w:rPr>
                <w:rFonts w:ascii="Arial" w:eastAsia="宋体" w:hAnsi="Arial" w:cs="Arial"/>
                <w:sz w:val="20"/>
                <w:szCs w:val="20"/>
                <w:lang w:eastAsia="zh-CN"/>
              </w:rPr>
            </w:pPr>
          </w:p>
          <w:p w14:paraId="328D75C1" w14:textId="639D03EF" w:rsidR="00696111" w:rsidRPr="008341D0" w:rsidRDefault="00696111" w:rsidP="00CF33BC">
            <w:pPr>
              <w:autoSpaceDE w:val="0"/>
              <w:autoSpaceDN w:val="0"/>
              <w:adjustRightInd w:val="0"/>
              <w:rPr>
                <w:rFonts w:ascii="Arial" w:eastAsia="宋体" w:hAnsi="Arial" w:cs="Arial"/>
                <w:sz w:val="20"/>
                <w:szCs w:val="20"/>
                <w:lang w:eastAsia="zh-CN"/>
              </w:rPr>
            </w:pPr>
            <w:r w:rsidRPr="008341D0">
              <w:rPr>
                <w:rFonts w:ascii="Arial" w:eastAsia="宋体" w:hAnsi="Arial" w:cs="Arial"/>
                <w:sz w:val="20"/>
                <w:szCs w:val="20"/>
                <w:lang w:eastAsia="zh-CN"/>
              </w:rPr>
              <w:lastRenderedPageBreak/>
              <w:t xml:space="preserve">A sentence is added to clarify the </w:t>
            </w:r>
            <w:r w:rsidR="00CD32DB">
              <w:rPr>
                <w:rFonts w:ascii="Arial" w:eastAsia="宋体" w:hAnsi="Arial" w:cs="Arial"/>
                <w:sz w:val="20"/>
                <w:szCs w:val="20"/>
                <w:lang w:eastAsia="zh-CN"/>
              </w:rPr>
              <w:t>non-</w:t>
            </w:r>
            <w:r w:rsidRPr="008341D0">
              <w:rPr>
                <w:rFonts w:ascii="Arial" w:eastAsia="宋体" w:hAnsi="Arial" w:cs="Arial"/>
                <w:sz w:val="20"/>
                <w:szCs w:val="20"/>
                <w:lang w:eastAsia="zh-CN"/>
              </w:rPr>
              <w:t>A</w:t>
            </w:r>
            <w:r>
              <w:rPr>
                <w:rFonts w:ascii="Arial" w:eastAsia="宋体" w:hAnsi="Arial" w:cs="Arial"/>
                <w:sz w:val="20"/>
                <w:szCs w:val="20"/>
                <w:lang w:eastAsia="zh-CN"/>
              </w:rPr>
              <w:t>P</w:t>
            </w:r>
            <w:r w:rsidRPr="008341D0">
              <w:rPr>
                <w:rFonts w:ascii="Arial" w:eastAsia="宋体" w:hAnsi="Arial" w:cs="Arial"/>
                <w:sz w:val="20"/>
                <w:szCs w:val="20"/>
                <w:lang w:eastAsia="zh-CN"/>
              </w:rPr>
              <w:t xml:space="preserve"> MLD with dot11EHTEMLSROptionImplemented equal shall set the Maximum Number Of Simultaneous Links </w:t>
            </w:r>
            <w:r>
              <w:rPr>
                <w:rFonts w:ascii="Arial" w:eastAsia="宋体" w:hAnsi="Arial" w:cs="Arial"/>
                <w:sz w:val="20"/>
                <w:szCs w:val="20"/>
                <w:lang w:eastAsia="zh-CN"/>
              </w:rPr>
              <w:t xml:space="preserve">subfield </w:t>
            </w:r>
            <w:r w:rsidRPr="008341D0">
              <w:rPr>
                <w:rFonts w:ascii="Arial" w:eastAsia="宋体" w:hAnsi="Arial" w:cs="Arial"/>
                <w:sz w:val="20"/>
                <w:szCs w:val="20"/>
                <w:lang w:eastAsia="zh-CN"/>
              </w:rPr>
              <w:t>to 0</w:t>
            </w:r>
          </w:p>
          <w:p w14:paraId="77EB2BD3" w14:textId="77777777" w:rsidR="00696111" w:rsidRPr="008341D0" w:rsidRDefault="00696111" w:rsidP="00CF33BC">
            <w:pPr>
              <w:autoSpaceDE w:val="0"/>
              <w:autoSpaceDN w:val="0"/>
              <w:adjustRightInd w:val="0"/>
              <w:rPr>
                <w:rFonts w:ascii="Arial" w:eastAsia="宋体" w:hAnsi="Arial" w:cs="Arial"/>
                <w:sz w:val="20"/>
                <w:szCs w:val="20"/>
                <w:lang w:eastAsia="zh-CN"/>
              </w:rPr>
            </w:pPr>
          </w:p>
          <w:p w14:paraId="13FD3F22" w14:textId="552782D3" w:rsidR="00696111" w:rsidRPr="008341D0" w:rsidRDefault="00696111" w:rsidP="00CF33BC">
            <w:pPr>
              <w:autoSpaceDE w:val="0"/>
              <w:autoSpaceDN w:val="0"/>
              <w:adjustRightInd w:val="0"/>
              <w:rPr>
                <w:rFonts w:ascii="Arial" w:eastAsia="宋体" w:hAnsi="Arial" w:cs="Arial"/>
                <w:sz w:val="20"/>
                <w:szCs w:val="20"/>
                <w:lang w:eastAsia="zh-CN"/>
              </w:rPr>
            </w:pPr>
            <w:proofErr w:type="spellStart"/>
            <w:r w:rsidRPr="008341D0">
              <w:rPr>
                <w:rFonts w:ascii="Arial" w:eastAsia="宋体" w:hAnsi="Arial" w:cs="Arial"/>
                <w:sz w:val="20"/>
                <w:szCs w:val="20"/>
                <w:lang w:eastAsia="zh-CN"/>
              </w:rPr>
              <w:t>TGbe</w:t>
            </w:r>
            <w:proofErr w:type="spellEnd"/>
            <w:r w:rsidRPr="008341D0">
              <w:rPr>
                <w:rFonts w:ascii="Arial" w:eastAsia="宋体" w:hAnsi="Arial" w:cs="Arial"/>
                <w:sz w:val="20"/>
                <w:szCs w:val="20"/>
                <w:lang w:eastAsia="zh-CN"/>
              </w:rPr>
              <w:t xml:space="preserve"> editor to make the changes shown in doc </w:t>
            </w:r>
            <w:r w:rsidR="00526859">
              <w:rPr>
                <w:rFonts w:ascii="Arial" w:eastAsia="宋体" w:hAnsi="Arial" w:cs="Arial"/>
                <w:sz w:val="20"/>
                <w:szCs w:val="20"/>
                <w:lang w:eastAsia="zh-CN"/>
              </w:rPr>
              <w:t>21/1203r2</w:t>
            </w:r>
            <w:r w:rsidR="00B247B1">
              <w:rPr>
                <w:rFonts w:ascii="Arial" w:eastAsia="宋体" w:hAnsi="Arial" w:cs="Arial"/>
                <w:sz w:val="20"/>
                <w:szCs w:val="20"/>
                <w:lang w:eastAsia="zh-CN"/>
              </w:rPr>
              <w:t xml:space="preserve"> under CID 7623</w:t>
            </w:r>
          </w:p>
        </w:tc>
      </w:tr>
      <w:tr w:rsidR="00696111" w:rsidRPr="008F0D26" w14:paraId="636D29C4" w14:textId="77777777" w:rsidTr="00CF33BC">
        <w:trPr>
          <w:trHeight w:val="980"/>
        </w:trPr>
        <w:tc>
          <w:tcPr>
            <w:tcW w:w="721" w:type="dxa"/>
          </w:tcPr>
          <w:p w14:paraId="3E66D4F7"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lastRenderedPageBreak/>
              <w:t>7624</w:t>
            </w:r>
          </w:p>
        </w:tc>
        <w:tc>
          <w:tcPr>
            <w:tcW w:w="900" w:type="dxa"/>
          </w:tcPr>
          <w:p w14:paraId="0A04DC7A"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Tomoko Adachi</w:t>
            </w:r>
          </w:p>
        </w:tc>
        <w:tc>
          <w:tcPr>
            <w:tcW w:w="720" w:type="dxa"/>
          </w:tcPr>
          <w:p w14:paraId="778AF881"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35.3.14.4</w:t>
            </w:r>
          </w:p>
        </w:tc>
        <w:tc>
          <w:tcPr>
            <w:tcW w:w="900" w:type="dxa"/>
          </w:tcPr>
          <w:p w14:paraId="296C51F1"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275.53</w:t>
            </w:r>
          </w:p>
        </w:tc>
        <w:tc>
          <w:tcPr>
            <w:tcW w:w="2455" w:type="dxa"/>
          </w:tcPr>
          <w:p w14:paraId="3B9065BD"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"A multi-radio non-AP MLD shall set ..." What is "multi-radio non-AP MLD"? It needs clarification. Is it a non-AP MLD in EMLMR mode? Then, how does a non-AP MLD which is not in EMLMR mode and which does not have any NSTR link pairs set the Maximum Number Of Simultaneous Links subfield?</w:t>
            </w:r>
          </w:p>
        </w:tc>
        <w:tc>
          <w:tcPr>
            <w:tcW w:w="2045" w:type="dxa"/>
          </w:tcPr>
          <w:p w14:paraId="2D9BDFAC"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As in comment.</w:t>
            </w:r>
          </w:p>
        </w:tc>
        <w:tc>
          <w:tcPr>
            <w:tcW w:w="2775" w:type="dxa"/>
          </w:tcPr>
          <w:p w14:paraId="4FE0A56C" w14:textId="77777777" w:rsidR="00696111" w:rsidRPr="008341D0" w:rsidRDefault="00696111" w:rsidP="00CF33BC">
            <w:pPr>
              <w:autoSpaceDE w:val="0"/>
              <w:autoSpaceDN w:val="0"/>
              <w:adjustRightInd w:val="0"/>
              <w:rPr>
                <w:rFonts w:ascii="Arial" w:eastAsia="宋体" w:hAnsi="Arial" w:cs="Arial"/>
                <w:sz w:val="20"/>
                <w:szCs w:val="20"/>
                <w:lang w:eastAsia="zh-CN"/>
              </w:rPr>
            </w:pPr>
            <w:r w:rsidRPr="008341D0">
              <w:rPr>
                <w:rFonts w:ascii="Arial" w:eastAsia="宋体" w:hAnsi="Arial" w:cs="Arial"/>
                <w:sz w:val="20"/>
                <w:szCs w:val="20"/>
                <w:lang w:eastAsia="zh-CN"/>
              </w:rPr>
              <w:t>Rejected.</w:t>
            </w:r>
          </w:p>
          <w:p w14:paraId="7836F533" w14:textId="77777777" w:rsidR="00696111" w:rsidRPr="008341D0" w:rsidRDefault="00696111" w:rsidP="00CF33BC">
            <w:pPr>
              <w:autoSpaceDE w:val="0"/>
              <w:autoSpaceDN w:val="0"/>
              <w:adjustRightInd w:val="0"/>
              <w:rPr>
                <w:rFonts w:ascii="Arial" w:eastAsia="宋体" w:hAnsi="Arial" w:cs="Arial"/>
                <w:sz w:val="20"/>
                <w:szCs w:val="20"/>
                <w:lang w:eastAsia="zh-CN"/>
              </w:rPr>
            </w:pPr>
          </w:p>
          <w:p w14:paraId="6F69A4FA" w14:textId="1E5CC661" w:rsidR="00696111" w:rsidRPr="008341D0" w:rsidRDefault="00696111" w:rsidP="00CF33BC">
            <w:pPr>
              <w:autoSpaceDE w:val="0"/>
              <w:autoSpaceDN w:val="0"/>
              <w:adjustRightInd w:val="0"/>
              <w:rPr>
                <w:rFonts w:ascii="Arial" w:eastAsia="宋体" w:hAnsi="Arial" w:cs="Arial"/>
                <w:sz w:val="20"/>
                <w:szCs w:val="20"/>
                <w:lang w:eastAsia="zh-CN"/>
              </w:rPr>
            </w:pPr>
            <w:r w:rsidRPr="008341D0">
              <w:rPr>
                <w:rFonts w:ascii="Arial" w:eastAsia="宋体" w:hAnsi="Arial" w:cs="Arial"/>
                <w:sz w:val="20"/>
                <w:szCs w:val="20"/>
                <w:lang w:eastAsia="zh-CN"/>
              </w:rPr>
              <w:t xml:space="preserve">The definition of </w:t>
            </w:r>
            <w:r>
              <w:rPr>
                <w:rFonts w:ascii="Arial" w:eastAsia="宋体" w:hAnsi="Arial" w:cs="Arial"/>
                <w:sz w:val="20"/>
                <w:szCs w:val="20"/>
                <w:lang w:eastAsia="zh-CN"/>
              </w:rPr>
              <w:t xml:space="preserve">a </w:t>
            </w:r>
            <w:r w:rsidR="00745265">
              <w:rPr>
                <w:rFonts w:ascii="Arial" w:eastAsia="宋体" w:hAnsi="Arial" w:cs="Arial"/>
                <w:sz w:val="20"/>
                <w:szCs w:val="20"/>
                <w:lang w:eastAsia="zh-CN"/>
              </w:rPr>
              <w:t>multi</w:t>
            </w:r>
            <w:r w:rsidR="00745265">
              <w:rPr>
                <w:rFonts w:ascii="Arial" w:eastAsia="宋体" w:hAnsi="Arial" w:cs="Arial" w:hint="eastAsia"/>
                <w:sz w:val="20"/>
                <w:szCs w:val="20"/>
                <w:lang w:eastAsia="zh-CN"/>
              </w:rPr>
              <w:t>-</w:t>
            </w:r>
            <w:r w:rsidRPr="008341D0">
              <w:rPr>
                <w:rFonts w:ascii="Arial" w:eastAsia="宋体" w:hAnsi="Arial" w:cs="Arial"/>
                <w:sz w:val="20"/>
                <w:szCs w:val="20"/>
                <w:lang w:eastAsia="zh-CN"/>
              </w:rPr>
              <w:t xml:space="preserve">radio non-AP MLD </w:t>
            </w:r>
            <w:r>
              <w:rPr>
                <w:rFonts w:ascii="Arial" w:eastAsia="宋体" w:hAnsi="Arial" w:cs="Arial"/>
                <w:sz w:val="20"/>
                <w:szCs w:val="20"/>
                <w:lang w:eastAsia="zh-CN"/>
              </w:rPr>
              <w:t xml:space="preserve">has </w:t>
            </w:r>
            <w:r w:rsidRPr="008341D0">
              <w:rPr>
                <w:rFonts w:ascii="Arial" w:eastAsia="宋体" w:hAnsi="Arial" w:cs="Arial"/>
                <w:sz w:val="20"/>
                <w:szCs w:val="20"/>
                <w:lang w:eastAsia="zh-CN"/>
              </w:rPr>
              <w:t>already been included in sub-clause 3.2</w:t>
            </w:r>
          </w:p>
          <w:p w14:paraId="42EB09F9" w14:textId="77777777" w:rsidR="00696111" w:rsidRPr="00745265" w:rsidRDefault="00696111" w:rsidP="00CF33BC">
            <w:pPr>
              <w:autoSpaceDE w:val="0"/>
              <w:autoSpaceDN w:val="0"/>
              <w:adjustRightInd w:val="0"/>
              <w:rPr>
                <w:rFonts w:ascii="Arial" w:eastAsia="宋体" w:hAnsi="Arial" w:cs="Arial"/>
                <w:sz w:val="20"/>
                <w:szCs w:val="20"/>
                <w:lang w:eastAsia="zh-CN"/>
              </w:rPr>
            </w:pPr>
          </w:p>
          <w:p w14:paraId="4DEA78BD" w14:textId="77777777" w:rsidR="00696111" w:rsidRPr="008341D0" w:rsidRDefault="00696111" w:rsidP="00CF33BC">
            <w:pPr>
              <w:autoSpaceDE w:val="0"/>
              <w:autoSpaceDN w:val="0"/>
              <w:adjustRightInd w:val="0"/>
              <w:rPr>
                <w:rFonts w:ascii="Arial" w:eastAsia="宋体" w:hAnsi="Arial" w:cs="Arial"/>
                <w:sz w:val="20"/>
                <w:szCs w:val="20"/>
                <w:lang w:eastAsia="zh-CN"/>
              </w:rPr>
            </w:pPr>
            <w:r w:rsidRPr="008341D0">
              <w:rPr>
                <w:rFonts w:ascii="Arial" w:eastAsia="宋体" w:hAnsi="Arial" w:cs="Arial"/>
                <w:sz w:val="20"/>
                <w:szCs w:val="20"/>
                <w:lang w:eastAsia="zh-CN"/>
              </w:rPr>
              <w:t xml:space="preserve">The value of Maximum Number Of Simultaneous Links </w:t>
            </w:r>
            <w:r>
              <w:rPr>
                <w:rFonts w:ascii="Arial" w:eastAsia="宋体" w:hAnsi="Arial" w:cs="Arial"/>
                <w:sz w:val="20"/>
                <w:szCs w:val="20"/>
                <w:lang w:eastAsia="zh-CN"/>
              </w:rPr>
              <w:t xml:space="preserve">subfield </w:t>
            </w:r>
            <w:proofErr w:type="spellStart"/>
            <w:r w:rsidRPr="008341D0">
              <w:rPr>
                <w:rFonts w:ascii="Arial" w:eastAsia="宋体" w:hAnsi="Arial" w:cs="Arial"/>
                <w:sz w:val="20"/>
                <w:szCs w:val="20"/>
                <w:lang w:eastAsia="zh-CN"/>
              </w:rPr>
              <w:t>shoud</w:t>
            </w:r>
            <w:proofErr w:type="spellEnd"/>
            <w:r w:rsidRPr="008341D0">
              <w:rPr>
                <w:rFonts w:ascii="Arial" w:eastAsia="宋体" w:hAnsi="Arial" w:cs="Arial"/>
                <w:sz w:val="20"/>
                <w:szCs w:val="20"/>
                <w:lang w:eastAsia="zh-CN"/>
              </w:rPr>
              <w:t xml:space="preserve"> not var</w:t>
            </w:r>
            <w:r>
              <w:rPr>
                <w:rFonts w:ascii="Arial" w:eastAsia="宋体" w:hAnsi="Arial" w:cs="Arial"/>
                <w:sz w:val="20"/>
                <w:szCs w:val="20"/>
                <w:lang w:eastAsia="zh-CN"/>
              </w:rPr>
              <w:t>y</w:t>
            </w:r>
            <w:r w:rsidRPr="008341D0">
              <w:rPr>
                <w:rFonts w:ascii="Arial" w:eastAsia="宋体" w:hAnsi="Arial" w:cs="Arial"/>
                <w:sz w:val="20"/>
                <w:szCs w:val="20"/>
                <w:lang w:eastAsia="zh-CN"/>
              </w:rPr>
              <w:t xml:space="preserve"> when a multi-radio MLD changes its EMLMR mode, so it </w:t>
            </w:r>
            <w:r>
              <w:rPr>
                <w:rFonts w:ascii="Arial" w:eastAsia="宋体" w:hAnsi="Arial" w:cs="Arial"/>
                <w:sz w:val="20"/>
                <w:szCs w:val="20"/>
                <w:lang w:eastAsia="zh-CN"/>
              </w:rPr>
              <w:t xml:space="preserve">does not </w:t>
            </w:r>
            <w:r w:rsidRPr="008341D0">
              <w:rPr>
                <w:rFonts w:ascii="Arial" w:eastAsia="宋体" w:hAnsi="Arial" w:cs="Arial"/>
                <w:sz w:val="20"/>
                <w:szCs w:val="20"/>
                <w:lang w:eastAsia="zh-CN"/>
              </w:rPr>
              <w:t>need to mention EMLMR mode here.</w:t>
            </w:r>
          </w:p>
          <w:p w14:paraId="3726B7FD" w14:textId="77777777" w:rsidR="00696111" w:rsidRPr="008341D0" w:rsidRDefault="00696111" w:rsidP="00CF33BC">
            <w:pPr>
              <w:autoSpaceDE w:val="0"/>
              <w:autoSpaceDN w:val="0"/>
              <w:adjustRightInd w:val="0"/>
              <w:rPr>
                <w:rFonts w:ascii="Arial" w:eastAsia="宋体" w:hAnsi="Arial" w:cs="Arial"/>
                <w:sz w:val="20"/>
                <w:szCs w:val="20"/>
                <w:lang w:eastAsia="zh-CN"/>
              </w:rPr>
            </w:pPr>
          </w:p>
        </w:tc>
      </w:tr>
      <w:tr w:rsidR="00696111" w:rsidRPr="008F0D26" w14:paraId="168AD712" w14:textId="77777777" w:rsidTr="00CF33BC">
        <w:trPr>
          <w:trHeight w:val="980"/>
        </w:trPr>
        <w:tc>
          <w:tcPr>
            <w:tcW w:w="721" w:type="dxa"/>
          </w:tcPr>
          <w:p w14:paraId="6DE841A1"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7625</w:t>
            </w:r>
          </w:p>
        </w:tc>
        <w:tc>
          <w:tcPr>
            <w:tcW w:w="900" w:type="dxa"/>
          </w:tcPr>
          <w:p w14:paraId="022AC03E"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Tomoko Adachi</w:t>
            </w:r>
          </w:p>
        </w:tc>
        <w:tc>
          <w:tcPr>
            <w:tcW w:w="720" w:type="dxa"/>
          </w:tcPr>
          <w:p w14:paraId="3D1DBCA7"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35.3.14.4</w:t>
            </w:r>
          </w:p>
        </w:tc>
        <w:tc>
          <w:tcPr>
            <w:tcW w:w="900" w:type="dxa"/>
          </w:tcPr>
          <w:p w14:paraId="38DB1A01"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275.57</w:t>
            </w:r>
          </w:p>
        </w:tc>
        <w:tc>
          <w:tcPr>
            <w:tcW w:w="2455" w:type="dxa"/>
          </w:tcPr>
          <w:p w14:paraId="48815FD8"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"A multi-radio non-AP MLD shall announce ..." What is "multi-radio non-AP MLD"? It needs clarification.</w:t>
            </w:r>
          </w:p>
        </w:tc>
        <w:tc>
          <w:tcPr>
            <w:tcW w:w="2045" w:type="dxa"/>
          </w:tcPr>
          <w:p w14:paraId="2646C640"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As in comment.</w:t>
            </w:r>
          </w:p>
        </w:tc>
        <w:tc>
          <w:tcPr>
            <w:tcW w:w="2775" w:type="dxa"/>
          </w:tcPr>
          <w:p w14:paraId="0430447E" w14:textId="77777777" w:rsidR="00696111" w:rsidRPr="008341D0" w:rsidRDefault="00696111" w:rsidP="00CF33BC">
            <w:pPr>
              <w:autoSpaceDE w:val="0"/>
              <w:autoSpaceDN w:val="0"/>
              <w:adjustRightInd w:val="0"/>
              <w:rPr>
                <w:rFonts w:ascii="Arial" w:eastAsia="宋体" w:hAnsi="Arial" w:cs="Arial"/>
                <w:sz w:val="20"/>
                <w:szCs w:val="20"/>
                <w:lang w:eastAsia="zh-CN"/>
              </w:rPr>
            </w:pPr>
            <w:r w:rsidRPr="008341D0">
              <w:rPr>
                <w:rFonts w:ascii="Arial" w:eastAsia="宋体" w:hAnsi="Arial" w:cs="Arial"/>
                <w:sz w:val="20"/>
                <w:szCs w:val="20"/>
                <w:lang w:eastAsia="zh-CN"/>
              </w:rPr>
              <w:t>Rejected.</w:t>
            </w:r>
          </w:p>
          <w:p w14:paraId="4AC054F0" w14:textId="77777777" w:rsidR="00696111" w:rsidRPr="008341D0" w:rsidRDefault="00696111" w:rsidP="00CF33BC">
            <w:pPr>
              <w:autoSpaceDE w:val="0"/>
              <w:autoSpaceDN w:val="0"/>
              <w:adjustRightInd w:val="0"/>
              <w:rPr>
                <w:rFonts w:ascii="Arial" w:hAnsi="Arial" w:cs="Arial"/>
                <w:sz w:val="20"/>
                <w:szCs w:val="20"/>
              </w:rPr>
            </w:pPr>
          </w:p>
          <w:p w14:paraId="4F8759BF" w14:textId="60EA57FB" w:rsidR="00696111" w:rsidRPr="008341D0" w:rsidRDefault="00696111" w:rsidP="00745265">
            <w:pPr>
              <w:autoSpaceDE w:val="0"/>
              <w:autoSpaceDN w:val="0"/>
              <w:adjustRightInd w:val="0"/>
              <w:rPr>
                <w:rFonts w:ascii="Arial" w:hAnsi="Arial" w:cs="Arial"/>
                <w:sz w:val="20"/>
                <w:szCs w:val="20"/>
                <w:lang w:eastAsia="zh-CN"/>
              </w:rPr>
            </w:pPr>
            <w:r w:rsidRPr="008341D0">
              <w:rPr>
                <w:rFonts w:ascii="Arial" w:eastAsia="宋体" w:hAnsi="Arial" w:cs="Arial"/>
                <w:sz w:val="20"/>
                <w:szCs w:val="20"/>
                <w:lang w:eastAsia="zh-CN"/>
              </w:rPr>
              <w:t xml:space="preserve">The definition of </w:t>
            </w:r>
            <w:r>
              <w:rPr>
                <w:rFonts w:ascii="Arial" w:eastAsia="宋体" w:hAnsi="Arial" w:cs="Arial"/>
                <w:sz w:val="20"/>
                <w:szCs w:val="20"/>
                <w:lang w:eastAsia="zh-CN"/>
              </w:rPr>
              <w:t xml:space="preserve">a </w:t>
            </w:r>
            <w:r w:rsidR="00745265">
              <w:rPr>
                <w:rFonts w:ascii="Arial" w:eastAsia="宋体" w:hAnsi="Arial" w:cs="Arial" w:hint="eastAsia"/>
                <w:sz w:val="20"/>
                <w:szCs w:val="20"/>
                <w:lang w:eastAsia="zh-CN"/>
              </w:rPr>
              <w:t>multi-</w:t>
            </w:r>
            <w:r w:rsidRPr="008341D0">
              <w:rPr>
                <w:rFonts w:ascii="Arial" w:eastAsia="宋体" w:hAnsi="Arial" w:cs="Arial"/>
                <w:sz w:val="20"/>
                <w:szCs w:val="20"/>
                <w:lang w:eastAsia="zh-CN"/>
              </w:rPr>
              <w:t xml:space="preserve">radio non-AP MLD </w:t>
            </w:r>
            <w:r>
              <w:rPr>
                <w:rFonts w:ascii="Arial" w:eastAsia="宋体" w:hAnsi="Arial" w:cs="Arial"/>
                <w:sz w:val="20"/>
                <w:szCs w:val="20"/>
                <w:lang w:eastAsia="zh-CN"/>
              </w:rPr>
              <w:t xml:space="preserve">has </w:t>
            </w:r>
            <w:r w:rsidRPr="008341D0">
              <w:rPr>
                <w:rFonts w:ascii="Arial" w:eastAsia="宋体" w:hAnsi="Arial" w:cs="Arial"/>
                <w:sz w:val="20"/>
                <w:szCs w:val="20"/>
                <w:lang w:eastAsia="zh-CN"/>
              </w:rPr>
              <w:t>already been included in sub-clause 3.2</w:t>
            </w:r>
          </w:p>
        </w:tc>
      </w:tr>
      <w:tr w:rsidR="00696111" w:rsidRPr="008F0D26" w14:paraId="4A7AF71C" w14:textId="77777777" w:rsidTr="00CF33BC">
        <w:trPr>
          <w:trHeight w:val="980"/>
        </w:trPr>
        <w:tc>
          <w:tcPr>
            <w:tcW w:w="721" w:type="dxa"/>
          </w:tcPr>
          <w:p w14:paraId="6769897B"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7626</w:t>
            </w:r>
          </w:p>
        </w:tc>
        <w:tc>
          <w:tcPr>
            <w:tcW w:w="900" w:type="dxa"/>
          </w:tcPr>
          <w:p w14:paraId="56CC1983"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Tomoko Adachi</w:t>
            </w:r>
          </w:p>
        </w:tc>
        <w:tc>
          <w:tcPr>
            <w:tcW w:w="720" w:type="dxa"/>
          </w:tcPr>
          <w:p w14:paraId="6EFB8AA8"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35.3.14.4</w:t>
            </w:r>
          </w:p>
        </w:tc>
        <w:tc>
          <w:tcPr>
            <w:tcW w:w="900" w:type="dxa"/>
          </w:tcPr>
          <w:p w14:paraId="43034797"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276.11</w:t>
            </w:r>
          </w:p>
        </w:tc>
        <w:tc>
          <w:tcPr>
            <w:tcW w:w="2455" w:type="dxa"/>
          </w:tcPr>
          <w:p w14:paraId="6FDE4FBB"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 only if it is a multi-radio MLD ..." What is "multi-radio MLD"? It needs clarification. Is it a non-AP MLD in EMLMR mode? Then a non-AP MLD in EMLSR mode shall set the NSTR Link Pair Present subfield value to 0, by which the non-AP MLD cannot tell the AP MLD the information on the NSTR link pairs?  It seems better for the AP to know the NSTR link pairs even for non-AP MLDs in EMLSR mode.</w:t>
            </w:r>
          </w:p>
        </w:tc>
        <w:tc>
          <w:tcPr>
            <w:tcW w:w="2045" w:type="dxa"/>
          </w:tcPr>
          <w:p w14:paraId="3EA5BE02"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As in comment.</w:t>
            </w:r>
          </w:p>
        </w:tc>
        <w:tc>
          <w:tcPr>
            <w:tcW w:w="2775" w:type="dxa"/>
          </w:tcPr>
          <w:p w14:paraId="77771CFA" w14:textId="77777777" w:rsidR="00696111" w:rsidRPr="008341D0" w:rsidRDefault="00696111" w:rsidP="00CF33BC">
            <w:pPr>
              <w:autoSpaceDE w:val="0"/>
              <w:autoSpaceDN w:val="0"/>
              <w:adjustRightInd w:val="0"/>
              <w:rPr>
                <w:rFonts w:ascii="Arial" w:eastAsia="宋体" w:hAnsi="Arial" w:cs="Arial"/>
                <w:sz w:val="20"/>
                <w:szCs w:val="20"/>
                <w:lang w:eastAsia="zh-CN"/>
              </w:rPr>
            </w:pPr>
            <w:r w:rsidRPr="008341D0">
              <w:rPr>
                <w:rFonts w:ascii="Arial" w:eastAsia="宋体" w:hAnsi="Arial" w:cs="Arial"/>
                <w:sz w:val="20"/>
                <w:szCs w:val="20"/>
                <w:lang w:eastAsia="zh-CN"/>
              </w:rPr>
              <w:t>Rejected.</w:t>
            </w:r>
          </w:p>
          <w:p w14:paraId="2F9FA340" w14:textId="77777777" w:rsidR="00696111" w:rsidRPr="008341D0" w:rsidRDefault="00696111" w:rsidP="00CF33BC">
            <w:pPr>
              <w:autoSpaceDE w:val="0"/>
              <w:autoSpaceDN w:val="0"/>
              <w:adjustRightInd w:val="0"/>
              <w:rPr>
                <w:rFonts w:ascii="Arial" w:eastAsia="宋体" w:hAnsi="Arial" w:cs="Arial"/>
                <w:sz w:val="20"/>
                <w:szCs w:val="20"/>
                <w:lang w:eastAsia="zh-CN"/>
              </w:rPr>
            </w:pPr>
          </w:p>
          <w:p w14:paraId="1A468E9E" w14:textId="16879B8E" w:rsidR="00696111" w:rsidRPr="008341D0" w:rsidRDefault="00696111" w:rsidP="00CF33BC">
            <w:pPr>
              <w:autoSpaceDE w:val="0"/>
              <w:autoSpaceDN w:val="0"/>
              <w:adjustRightInd w:val="0"/>
              <w:rPr>
                <w:rFonts w:ascii="Arial" w:eastAsia="宋体" w:hAnsi="Arial" w:cs="Arial"/>
                <w:sz w:val="20"/>
                <w:szCs w:val="20"/>
                <w:lang w:eastAsia="zh-CN"/>
              </w:rPr>
            </w:pPr>
            <w:r w:rsidRPr="008341D0">
              <w:rPr>
                <w:rFonts w:ascii="Arial" w:eastAsia="宋体" w:hAnsi="Arial" w:cs="Arial"/>
                <w:sz w:val="20"/>
                <w:szCs w:val="20"/>
                <w:lang w:eastAsia="zh-CN"/>
              </w:rPr>
              <w:t xml:space="preserve">The definition of </w:t>
            </w:r>
            <w:r>
              <w:rPr>
                <w:rFonts w:ascii="Arial" w:eastAsia="宋体" w:hAnsi="Arial" w:cs="Arial"/>
                <w:sz w:val="20"/>
                <w:szCs w:val="20"/>
                <w:lang w:eastAsia="zh-CN"/>
              </w:rPr>
              <w:t xml:space="preserve">a </w:t>
            </w:r>
            <w:r w:rsidRPr="008341D0">
              <w:rPr>
                <w:rFonts w:ascii="Arial" w:eastAsia="宋体" w:hAnsi="Arial" w:cs="Arial"/>
                <w:sz w:val="20"/>
                <w:szCs w:val="20"/>
                <w:lang w:eastAsia="zh-CN"/>
              </w:rPr>
              <w:t xml:space="preserve">single radio non-AP MLD and multi-radio </w:t>
            </w:r>
            <w:r w:rsidR="00C14BF2">
              <w:rPr>
                <w:rFonts w:ascii="Arial" w:eastAsia="宋体" w:hAnsi="Arial" w:cs="Arial"/>
                <w:sz w:val="20"/>
                <w:szCs w:val="20"/>
                <w:lang w:eastAsia="zh-CN"/>
              </w:rPr>
              <w:t xml:space="preserve">non-AP </w:t>
            </w:r>
            <w:r w:rsidRPr="008341D0">
              <w:rPr>
                <w:rFonts w:ascii="Arial" w:eastAsia="宋体" w:hAnsi="Arial" w:cs="Arial"/>
                <w:sz w:val="20"/>
                <w:szCs w:val="20"/>
                <w:lang w:eastAsia="zh-CN"/>
              </w:rPr>
              <w:t xml:space="preserve">MLD </w:t>
            </w:r>
            <w:r>
              <w:rPr>
                <w:rFonts w:ascii="Arial" w:eastAsia="宋体" w:hAnsi="Arial" w:cs="Arial"/>
                <w:sz w:val="20"/>
                <w:szCs w:val="20"/>
                <w:lang w:eastAsia="zh-CN"/>
              </w:rPr>
              <w:t xml:space="preserve">has </w:t>
            </w:r>
            <w:r w:rsidRPr="008341D0">
              <w:rPr>
                <w:rFonts w:ascii="Arial" w:eastAsia="宋体" w:hAnsi="Arial" w:cs="Arial"/>
                <w:sz w:val="20"/>
                <w:szCs w:val="20"/>
                <w:lang w:eastAsia="zh-CN"/>
              </w:rPr>
              <w:t>already been included in sub-clause 3.2.</w:t>
            </w:r>
          </w:p>
          <w:p w14:paraId="1FD9F800" w14:textId="77777777" w:rsidR="00696111" w:rsidRPr="008341D0" w:rsidRDefault="00696111" w:rsidP="00CF33BC">
            <w:pPr>
              <w:autoSpaceDE w:val="0"/>
              <w:autoSpaceDN w:val="0"/>
              <w:adjustRightInd w:val="0"/>
              <w:rPr>
                <w:rFonts w:ascii="Arial" w:eastAsia="宋体" w:hAnsi="Arial" w:cs="Arial"/>
                <w:sz w:val="20"/>
                <w:szCs w:val="20"/>
                <w:lang w:eastAsia="zh-CN"/>
              </w:rPr>
            </w:pPr>
          </w:p>
          <w:p w14:paraId="080BDF1C" w14:textId="77777777" w:rsidR="00696111" w:rsidRPr="008341D0" w:rsidRDefault="00696111" w:rsidP="00CF33BC">
            <w:pPr>
              <w:autoSpaceDE w:val="0"/>
              <w:autoSpaceDN w:val="0"/>
              <w:adjustRightInd w:val="0"/>
              <w:rPr>
                <w:rFonts w:ascii="Arial" w:hAnsi="Arial" w:cs="Arial"/>
                <w:sz w:val="20"/>
                <w:szCs w:val="20"/>
                <w:lang w:eastAsia="zh-CN"/>
              </w:rPr>
            </w:pPr>
            <w:r w:rsidRPr="008341D0">
              <w:rPr>
                <w:rFonts w:ascii="Arial" w:eastAsia="宋体" w:hAnsi="Arial" w:cs="Arial"/>
                <w:sz w:val="20"/>
                <w:szCs w:val="20"/>
                <w:lang w:eastAsia="zh-CN"/>
              </w:rPr>
              <w:t>Doesn’t see a value to indicate the NSTR capability for the link pairs for single radio MLD in EMLSR mode.</w:t>
            </w:r>
          </w:p>
        </w:tc>
      </w:tr>
      <w:tr w:rsidR="00696111" w:rsidRPr="008F0D26" w14:paraId="74473FD6" w14:textId="77777777" w:rsidTr="00CF33BC">
        <w:trPr>
          <w:trHeight w:val="980"/>
        </w:trPr>
        <w:tc>
          <w:tcPr>
            <w:tcW w:w="721" w:type="dxa"/>
          </w:tcPr>
          <w:p w14:paraId="6A66C104"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lastRenderedPageBreak/>
              <w:t>4831</w:t>
            </w:r>
          </w:p>
        </w:tc>
        <w:tc>
          <w:tcPr>
            <w:tcW w:w="900" w:type="dxa"/>
          </w:tcPr>
          <w:p w14:paraId="03079A1D"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Dibakar Das</w:t>
            </w:r>
          </w:p>
        </w:tc>
        <w:tc>
          <w:tcPr>
            <w:tcW w:w="720" w:type="dxa"/>
          </w:tcPr>
          <w:p w14:paraId="55AFEDFA"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35.3.14.4</w:t>
            </w:r>
          </w:p>
        </w:tc>
        <w:tc>
          <w:tcPr>
            <w:tcW w:w="900" w:type="dxa"/>
          </w:tcPr>
          <w:p w14:paraId="59496670"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275.60</w:t>
            </w:r>
          </w:p>
        </w:tc>
        <w:tc>
          <w:tcPr>
            <w:tcW w:w="2455" w:type="dxa"/>
          </w:tcPr>
          <w:p w14:paraId="6FEBC6A1"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Move the note to the part where NSTR Link pair is defined for better readability.</w:t>
            </w:r>
          </w:p>
        </w:tc>
        <w:tc>
          <w:tcPr>
            <w:tcW w:w="2045" w:type="dxa"/>
          </w:tcPr>
          <w:p w14:paraId="432FF690"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As in comment.</w:t>
            </w:r>
          </w:p>
        </w:tc>
        <w:tc>
          <w:tcPr>
            <w:tcW w:w="2775" w:type="dxa"/>
          </w:tcPr>
          <w:p w14:paraId="2212D7B1" w14:textId="77777777" w:rsidR="00696111" w:rsidRPr="008341D0" w:rsidRDefault="00696111" w:rsidP="00CF33BC">
            <w:pPr>
              <w:autoSpaceDE w:val="0"/>
              <w:autoSpaceDN w:val="0"/>
              <w:adjustRightInd w:val="0"/>
              <w:rPr>
                <w:rFonts w:ascii="Arial" w:eastAsia="宋体" w:hAnsi="Arial" w:cs="Arial"/>
                <w:sz w:val="20"/>
                <w:szCs w:val="20"/>
                <w:lang w:eastAsia="zh-CN"/>
              </w:rPr>
            </w:pPr>
            <w:r w:rsidRPr="008341D0">
              <w:rPr>
                <w:rFonts w:ascii="Arial" w:eastAsia="宋体" w:hAnsi="Arial" w:cs="Arial"/>
                <w:sz w:val="20"/>
                <w:szCs w:val="20"/>
                <w:lang w:eastAsia="zh-CN"/>
              </w:rPr>
              <w:t>-Revised.</w:t>
            </w:r>
          </w:p>
          <w:p w14:paraId="47E971EC" w14:textId="77777777" w:rsidR="00696111" w:rsidRPr="008341D0" w:rsidRDefault="00696111" w:rsidP="00CF33BC">
            <w:pPr>
              <w:autoSpaceDE w:val="0"/>
              <w:autoSpaceDN w:val="0"/>
              <w:adjustRightInd w:val="0"/>
              <w:rPr>
                <w:rFonts w:ascii="Arial" w:eastAsia="宋体" w:hAnsi="Arial" w:cs="Arial"/>
                <w:sz w:val="20"/>
                <w:szCs w:val="20"/>
                <w:lang w:eastAsia="zh-CN"/>
              </w:rPr>
            </w:pPr>
          </w:p>
          <w:p w14:paraId="61C455A8" w14:textId="77777777" w:rsidR="00696111" w:rsidRDefault="00696111" w:rsidP="00CF33BC">
            <w:pPr>
              <w:autoSpaceDE w:val="0"/>
              <w:autoSpaceDN w:val="0"/>
              <w:adjustRightInd w:val="0"/>
              <w:rPr>
                <w:rFonts w:ascii="Arial" w:eastAsia="宋体" w:hAnsi="Arial" w:cs="Arial"/>
                <w:sz w:val="20"/>
                <w:szCs w:val="20"/>
                <w:lang w:eastAsia="zh-CN"/>
              </w:rPr>
            </w:pPr>
            <w:r w:rsidRPr="008341D0">
              <w:rPr>
                <w:rFonts w:ascii="Arial" w:eastAsia="宋体" w:hAnsi="Arial" w:cs="Arial"/>
                <w:sz w:val="20"/>
                <w:szCs w:val="20"/>
                <w:lang w:eastAsia="zh-CN"/>
              </w:rPr>
              <w:t xml:space="preserve">It </w:t>
            </w:r>
            <w:r>
              <w:rPr>
                <w:rFonts w:ascii="Arial" w:eastAsia="宋体" w:hAnsi="Arial" w:cs="Arial"/>
                <w:sz w:val="20"/>
                <w:szCs w:val="20"/>
                <w:lang w:eastAsia="zh-CN"/>
              </w:rPr>
              <w:t xml:space="preserve">has </w:t>
            </w:r>
            <w:r w:rsidRPr="008341D0">
              <w:rPr>
                <w:rFonts w:ascii="Arial" w:eastAsia="宋体" w:hAnsi="Arial" w:cs="Arial"/>
                <w:sz w:val="20"/>
                <w:szCs w:val="20"/>
                <w:lang w:eastAsia="zh-CN"/>
              </w:rPr>
              <w:t>already been move</w:t>
            </w:r>
            <w:r>
              <w:rPr>
                <w:rFonts w:ascii="Arial" w:eastAsia="宋体" w:hAnsi="Arial" w:cs="Arial"/>
                <w:sz w:val="20"/>
                <w:szCs w:val="20"/>
                <w:lang w:eastAsia="zh-CN"/>
              </w:rPr>
              <w:t>d</w:t>
            </w:r>
            <w:r w:rsidRPr="008341D0">
              <w:rPr>
                <w:rFonts w:ascii="Arial" w:eastAsia="宋体" w:hAnsi="Arial" w:cs="Arial"/>
                <w:sz w:val="20"/>
                <w:szCs w:val="20"/>
                <w:lang w:eastAsia="zh-CN"/>
              </w:rPr>
              <w:t xml:space="preserve"> to sub-</w:t>
            </w:r>
            <w:proofErr w:type="spellStart"/>
            <w:r w:rsidRPr="008341D0">
              <w:rPr>
                <w:rFonts w:ascii="Arial" w:eastAsia="宋体" w:hAnsi="Arial" w:cs="Arial"/>
                <w:sz w:val="20"/>
                <w:szCs w:val="20"/>
                <w:lang w:eastAsia="zh-CN"/>
              </w:rPr>
              <w:t>claluse</w:t>
            </w:r>
            <w:proofErr w:type="spellEnd"/>
            <w:r w:rsidRPr="008341D0">
              <w:rPr>
                <w:rFonts w:ascii="Arial" w:eastAsia="宋体" w:hAnsi="Arial" w:cs="Arial"/>
                <w:sz w:val="20"/>
                <w:szCs w:val="20"/>
                <w:lang w:eastAsia="zh-CN"/>
              </w:rPr>
              <w:t xml:space="preserve"> 3.1</w:t>
            </w:r>
            <w:r>
              <w:rPr>
                <w:rFonts w:ascii="Arial" w:eastAsia="宋体" w:hAnsi="Arial" w:cs="Arial"/>
                <w:sz w:val="20"/>
                <w:szCs w:val="20"/>
                <w:lang w:eastAsia="zh-CN"/>
              </w:rPr>
              <w:t xml:space="preserve"> of D1.01</w:t>
            </w:r>
            <w:r w:rsidRPr="008341D0">
              <w:rPr>
                <w:rFonts w:ascii="Arial" w:eastAsia="宋体" w:hAnsi="Arial" w:cs="Arial"/>
                <w:sz w:val="20"/>
                <w:szCs w:val="20"/>
                <w:lang w:eastAsia="zh-CN"/>
              </w:rPr>
              <w:t xml:space="preserve"> in doc 11-21/0530r5 (Motion 214)</w:t>
            </w:r>
          </w:p>
          <w:p w14:paraId="4416EF97" w14:textId="77777777" w:rsidR="00696111" w:rsidRDefault="00696111" w:rsidP="00CF33BC">
            <w:pPr>
              <w:autoSpaceDE w:val="0"/>
              <w:autoSpaceDN w:val="0"/>
              <w:adjustRightInd w:val="0"/>
              <w:rPr>
                <w:rFonts w:ascii="Arial" w:eastAsia="宋体" w:hAnsi="Arial" w:cs="Arial"/>
                <w:sz w:val="20"/>
                <w:szCs w:val="20"/>
                <w:lang w:eastAsia="zh-CN"/>
              </w:rPr>
            </w:pPr>
          </w:p>
          <w:p w14:paraId="3EF23A5D" w14:textId="77777777" w:rsidR="00696111" w:rsidRPr="008341D0" w:rsidRDefault="00696111" w:rsidP="00CF33BC">
            <w:pPr>
              <w:autoSpaceDE w:val="0"/>
              <w:autoSpaceDN w:val="0"/>
              <w:adjustRightInd w:val="0"/>
              <w:rPr>
                <w:rFonts w:ascii="Arial" w:eastAsia="宋体" w:hAnsi="Arial" w:cs="Arial"/>
                <w:sz w:val="20"/>
                <w:szCs w:val="20"/>
                <w:lang w:eastAsia="zh-CN"/>
              </w:rPr>
            </w:pPr>
            <w:proofErr w:type="spellStart"/>
            <w:r w:rsidRPr="008341D0">
              <w:rPr>
                <w:rFonts w:ascii="Arial" w:eastAsia="宋体" w:hAnsi="Arial" w:cs="Arial"/>
                <w:sz w:val="20"/>
                <w:szCs w:val="20"/>
                <w:lang w:eastAsia="zh-CN"/>
              </w:rPr>
              <w:t>TGbe</w:t>
            </w:r>
            <w:proofErr w:type="spellEnd"/>
            <w:r w:rsidRPr="008341D0">
              <w:rPr>
                <w:rFonts w:ascii="Arial" w:eastAsia="宋体" w:hAnsi="Arial" w:cs="Arial"/>
                <w:sz w:val="20"/>
                <w:szCs w:val="20"/>
                <w:lang w:eastAsia="zh-CN"/>
              </w:rPr>
              <w:t xml:space="preserve"> editor </w:t>
            </w:r>
            <w:r>
              <w:rPr>
                <w:rFonts w:ascii="Arial" w:eastAsia="宋体" w:hAnsi="Arial" w:cs="Arial"/>
                <w:sz w:val="20"/>
                <w:szCs w:val="20"/>
                <w:lang w:eastAsia="zh-CN"/>
              </w:rPr>
              <w:t>doesn’t need to do further changes base on D1.01</w:t>
            </w:r>
          </w:p>
          <w:p w14:paraId="6DB5D8B3" w14:textId="77777777" w:rsidR="00696111" w:rsidRPr="003726FB" w:rsidRDefault="00696111" w:rsidP="00CF33BC">
            <w:pPr>
              <w:autoSpaceDE w:val="0"/>
              <w:autoSpaceDN w:val="0"/>
              <w:adjustRightInd w:val="0"/>
              <w:rPr>
                <w:rFonts w:ascii="Arial" w:hAnsi="Arial" w:cs="Arial"/>
                <w:sz w:val="20"/>
                <w:szCs w:val="20"/>
                <w:lang w:eastAsia="zh-CN"/>
              </w:rPr>
            </w:pPr>
          </w:p>
        </w:tc>
      </w:tr>
      <w:tr w:rsidR="00696111" w:rsidRPr="008F0D26" w14:paraId="4347141D" w14:textId="77777777" w:rsidTr="00CF33BC">
        <w:trPr>
          <w:trHeight w:val="980"/>
        </w:trPr>
        <w:tc>
          <w:tcPr>
            <w:tcW w:w="721" w:type="dxa"/>
          </w:tcPr>
          <w:p w14:paraId="6C68FBD6"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6959</w:t>
            </w:r>
          </w:p>
        </w:tc>
        <w:tc>
          <w:tcPr>
            <w:tcW w:w="900" w:type="dxa"/>
          </w:tcPr>
          <w:p w14:paraId="12922DC4" w14:textId="77777777" w:rsidR="00696111" w:rsidRDefault="00696111" w:rsidP="00CF33BC">
            <w:pPr>
              <w:autoSpaceDE w:val="0"/>
              <w:autoSpaceDN w:val="0"/>
              <w:adjustRightInd w:val="0"/>
              <w:rPr>
                <w:rFonts w:ascii="Arial" w:hAnsi="Arial" w:cs="Arial"/>
                <w:sz w:val="20"/>
              </w:rPr>
            </w:pPr>
            <w:proofErr w:type="spellStart"/>
            <w:r>
              <w:rPr>
                <w:rFonts w:ascii="Arial" w:hAnsi="Arial" w:cs="Arial"/>
                <w:sz w:val="20"/>
                <w:szCs w:val="20"/>
              </w:rPr>
              <w:t>Sanghyun</w:t>
            </w:r>
            <w:proofErr w:type="spellEnd"/>
            <w:r>
              <w:rPr>
                <w:rFonts w:ascii="Arial" w:hAnsi="Arial" w:cs="Arial"/>
                <w:sz w:val="20"/>
                <w:szCs w:val="20"/>
              </w:rPr>
              <w:t xml:space="preserve"> Kim</w:t>
            </w:r>
          </w:p>
        </w:tc>
        <w:tc>
          <w:tcPr>
            <w:tcW w:w="720" w:type="dxa"/>
          </w:tcPr>
          <w:p w14:paraId="0CF276C6"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35.3.14.4</w:t>
            </w:r>
          </w:p>
        </w:tc>
        <w:tc>
          <w:tcPr>
            <w:tcW w:w="900" w:type="dxa"/>
          </w:tcPr>
          <w:p w14:paraId="4CC330BE"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275.60</w:t>
            </w:r>
          </w:p>
        </w:tc>
        <w:tc>
          <w:tcPr>
            <w:tcW w:w="2455" w:type="dxa"/>
          </w:tcPr>
          <w:p w14:paraId="7731C64E"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A link pair may be a STR link pair of an MLD, while the same link pair is an NSTR link pair of another MLD.</w:t>
            </w:r>
          </w:p>
        </w:tc>
        <w:tc>
          <w:tcPr>
            <w:tcW w:w="2045" w:type="dxa"/>
          </w:tcPr>
          <w:p w14:paraId="4B91A402"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To make the NOTE1 more clear, please add 'of that MLD' at the end of the NOTE</w:t>
            </w:r>
          </w:p>
        </w:tc>
        <w:tc>
          <w:tcPr>
            <w:tcW w:w="2775" w:type="dxa"/>
          </w:tcPr>
          <w:p w14:paraId="2D4DBC5E" w14:textId="77777777" w:rsidR="00696111" w:rsidRPr="008341D0" w:rsidRDefault="00696111" w:rsidP="00CF33BC">
            <w:pPr>
              <w:autoSpaceDE w:val="0"/>
              <w:autoSpaceDN w:val="0"/>
              <w:adjustRightInd w:val="0"/>
              <w:rPr>
                <w:rFonts w:ascii="Arial" w:eastAsia="宋体" w:hAnsi="Arial" w:cs="Arial"/>
                <w:sz w:val="20"/>
                <w:szCs w:val="20"/>
                <w:lang w:eastAsia="zh-CN"/>
              </w:rPr>
            </w:pPr>
            <w:r w:rsidRPr="008341D0">
              <w:rPr>
                <w:rFonts w:ascii="Arial" w:eastAsia="宋体" w:hAnsi="Arial" w:cs="Arial"/>
                <w:sz w:val="20"/>
                <w:szCs w:val="20"/>
                <w:lang w:eastAsia="zh-CN"/>
              </w:rPr>
              <w:t>Revised</w:t>
            </w:r>
          </w:p>
          <w:p w14:paraId="1A401B3F" w14:textId="77777777" w:rsidR="00696111" w:rsidRPr="008341D0" w:rsidRDefault="00696111" w:rsidP="00CF33BC">
            <w:pPr>
              <w:autoSpaceDE w:val="0"/>
              <w:autoSpaceDN w:val="0"/>
              <w:adjustRightInd w:val="0"/>
              <w:rPr>
                <w:rFonts w:ascii="Arial" w:eastAsia="宋体" w:hAnsi="Arial" w:cs="Arial"/>
                <w:sz w:val="20"/>
                <w:szCs w:val="20"/>
                <w:lang w:eastAsia="zh-CN"/>
              </w:rPr>
            </w:pPr>
          </w:p>
          <w:p w14:paraId="28620319" w14:textId="77777777" w:rsidR="00696111" w:rsidRPr="008341D0" w:rsidRDefault="00696111" w:rsidP="00CF33BC">
            <w:pPr>
              <w:autoSpaceDE w:val="0"/>
              <w:autoSpaceDN w:val="0"/>
              <w:adjustRightInd w:val="0"/>
              <w:rPr>
                <w:rFonts w:ascii="Arial" w:eastAsia="宋体" w:hAnsi="Arial" w:cs="Arial"/>
                <w:sz w:val="20"/>
                <w:szCs w:val="20"/>
                <w:lang w:eastAsia="zh-CN"/>
              </w:rPr>
            </w:pPr>
            <w:r w:rsidRPr="008341D0">
              <w:rPr>
                <w:rFonts w:ascii="Arial" w:eastAsia="宋体" w:hAnsi="Arial" w:cs="Arial"/>
                <w:sz w:val="20"/>
                <w:szCs w:val="20"/>
                <w:lang w:eastAsia="zh-CN"/>
              </w:rPr>
              <w:t>Agree with the commenter, “for that MLD” is added.</w:t>
            </w:r>
          </w:p>
          <w:p w14:paraId="531DAD4C" w14:textId="77777777" w:rsidR="00696111" w:rsidRPr="008341D0" w:rsidRDefault="00696111" w:rsidP="00CF33BC">
            <w:pPr>
              <w:autoSpaceDE w:val="0"/>
              <w:autoSpaceDN w:val="0"/>
              <w:adjustRightInd w:val="0"/>
              <w:rPr>
                <w:rFonts w:ascii="Arial" w:eastAsia="宋体" w:hAnsi="Arial" w:cs="Arial"/>
                <w:sz w:val="20"/>
                <w:szCs w:val="20"/>
                <w:lang w:eastAsia="zh-CN"/>
              </w:rPr>
            </w:pPr>
          </w:p>
          <w:p w14:paraId="348E26EF" w14:textId="1972594F" w:rsidR="00696111" w:rsidRPr="008341D0" w:rsidRDefault="00696111" w:rsidP="00CF33BC">
            <w:pPr>
              <w:autoSpaceDE w:val="0"/>
              <w:autoSpaceDN w:val="0"/>
              <w:adjustRightInd w:val="0"/>
              <w:rPr>
                <w:rFonts w:ascii="Arial" w:eastAsia="宋体" w:hAnsi="Arial" w:cs="Arial"/>
                <w:sz w:val="20"/>
                <w:szCs w:val="20"/>
                <w:lang w:eastAsia="zh-CN"/>
              </w:rPr>
            </w:pPr>
            <w:proofErr w:type="spellStart"/>
            <w:r w:rsidRPr="008341D0">
              <w:rPr>
                <w:rFonts w:ascii="Arial" w:eastAsia="宋体" w:hAnsi="Arial" w:cs="Arial"/>
                <w:sz w:val="20"/>
                <w:szCs w:val="20"/>
                <w:lang w:eastAsia="zh-CN"/>
              </w:rPr>
              <w:t>TGbe</w:t>
            </w:r>
            <w:proofErr w:type="spellEnd"/>
            <w:r w:rsidRPr="008341D0">
              <w:rPr>
                <w:rFonts w:ascii="Arial" w:eastAsia="宋体" w:hAnsi="Arial" w:cs="Arial"/>
                <w:sz w:val="20"/>
                <w:szCs w:val="20"/>
                <w:lang w:eastAsia="zh-CN"/>
              </w:rPr>
              <w:t xml:space="preserve"> editor to make the changes shown in doc </w:t>
            </w:r>
            <w:r w:rsidR="00526859">
              <w:rPr>
                <w:rFonts w:ascii="Arial" w:eastAsia="宋体" w:hAnsi="Arial" w:cs="Arial"/>
                <w:sz w:val="20"/>
                <w:szCs w:val="20"/>
                <w:lang w:eastAsia="zh-CN"/>
              </w:rPr>
              <w:t>21/1203r2</w:t>
            </w:r>
            <w:r w:rsidR="00B247B1">
              <w:rPr>
                <w:rFonts w:ascii="Arial" w:eastAsia="宋体" w:hAnsi="Arial" w:cs="Arial"/>
                <w:sz w:val="20"/>
                <w:szCs w:val="20"/>
                <w:lang w:eastAsia="zh-CN"/>
              </w:rPr>
              <w:t xml:space="preserve"> under CID 6959</w:t>
            </w:r>
          </w:p>
          <w:p w14:paraId="4C786EFF" w14:textId="77777777" w:rsidR="00696111" w:rsidRPr="008341D0" w:rsidRDefault="00696111" w:rsidP="00CF33BC">
            <w:pPr>
              <w:autoSpaceDE w:val="0"/>
              <w:autoSpaceDN w:val="0"/>
              <w:adjustRightInd w:val="0"/>
              <w:rPr>
                <w:rFonts w:ascii="Arial" w:hAnsi="Arial" w:cs="Arial"/>
                <w:sz w:val="20"/>
                <w:szCs w:val="20"/>
                <w:lang w:eastAsia="zh-CN"/>
              </w:rPr>
            </w:pPr>
          </w:p>
        </w:tc>
      </w:tr>
      <w:tr w:rsidR="00696111" w14:paraId="1E71EA9F" w14:textId="77777777" w:rsidTr="00CF33BC">
        <w:trPr>
          <w:trHeight w:val="980"/>
        </w:trPr>
        <w:tc>
          <w:tcPr>
            <w:tcW w:w="721" w:type="dxa"/>
          </w:tcPr>
          <w:p w14:paraId="18DB7075" w14:textId="77777777" w:rsidR="00696111" w:rsidRPr="004B0384" w:rsidRDefault="00696111" w:rsidP="00CF33BC">
            <w:pPr>
              <w:autoSpaceDE w:val="0"/>
              <w:autoSpaceDN w:val="0"/>
              <w:adjustRightInd w:val="0"/>
              <w:rPr>
                <w:rFonts w:ascii="Calibri" w:eastAsia="宋体" w:hAnsi="Calibri" w:cs="Calibri"/>
                <w:sz w:val="20"/>
                <w:szCs w:val="20"/>
                <w:lang w:eastAsia="zh-CN"/>
              </w:rPr>
            </w:pPr>
            <w:r>
              <w:rPr>
                <w:rFonts w:ascii="Arial" w:hAnsi="Arial" w:cs="Arial"/>
                <w:sz w:val="20"/>
                <w:szCs w:val="20"/>
              </w:rPr>
              <w:t>6314</w:t>
            </w:r>
          </w:p>
        </w:tc>
        <w:tc>
          <w:tcPr>
            <w:tcW w:w="900" w:type="dxa"/>
          </w:tcPr>
          <w:p w14:paraId="3575FCC4" w14:textId="77777777" w:rsidR="00696111" w:rsidRPr="004B0384" w:rsidRDefault="00696111" w:rsidP="00CF33BC">
            <w:pPr>
              <w:autoSpaceDE w:val="0"/>
              <w:autoSpaceDN w:val="0"/>
              <w:adjustRightInd w:val="0"/>
              <w:rPr>
                <w:rFonts w:ascii="Calibri" w:eastAsia="宋体" w:hAnsi="Calibri" w:cs="Calibri"/>
                <w:sz w:val="20"/>
                <w:szCs w:val="20"/>
                <w:lang w:eastAsia="zh-CN"/>
              </w:rPr>
            </w:pPr>
            <w:r>
              <w:rPr>
                <w:rFonts w:ascii="Arial" w:hAnsi="Arial" w:cs="Arial"/>
                <w:sz w:val="20"/>
                <w:szCs w:val="20"/>
              </w:rPr>
              <w:t>Ming Gan</w:t>
            </w:r>
          </w:p>
        </w:tc>
        <w:tc>
          <w:tcPr>
            <w:tcW w:w="720" w:type="dxa"/>
          </w:tcPr>
          <w:p w14:paraId="0A6EB0E4" w14:textId="77777777" w:rsidR="00696111" w:rsidRPr="004B0384" w:rsidRDefault="00696111" w:rsidP="00CF33BC">
            <w:pPr>
              <w:autoSpaceDE w:val="0"/>
              <w:autoSpaceDN w:val="0"/>
              <w:adjustRightInd w:val="0"/>
              <w:rPr>
                <w:rFonts w:ascii="Calibri" w:eastAsia="宋体" w:hAnsi="Calibri" w:cs="Calibri"/>
                <w:sz w:val="20"/>
                <w:szCs w:val="20"/>
                <w:lang w:eastAsia="zh-CN"/>
              </w:rPr>
            </w:pPr>
            <w:r>
              <w:rPr>
                <w:rFonts w:ascii="Arial" w:hAnsi="Arial" w:cs="Arial"/>
                <w:sz w:val="20"/>
                <w:szCs w:val="20"/>
              </w:rPr>
              <w:t>35.3.14.4</w:t>
            </w:r>
          </w:p>
        </w:tc>
        <w:tc>
          <w:tcPr>
            <w:tcW w:w="900" w:type="dxa"/>
          </w:tcPr>
          <w:p w14:paraId="5384CB75" w14:textId="77777777" w:rsidR="00696111" w:rsidRPr="004B0384" w:rsidRDefault="00696111" w:rsidP="00CF33BC">
            <w:pPr>
              <w:autoSpaceDE w:val="0"/>
              <w:autoSpaceDN w:val="0"/>
              <w:adjustRightInd w:val="0"/>
              <w:rPr>
                <w:rFonts w:ascii="Calibri" w:eastAsia="宋体" w:hAnsi="Calibri" w:cs="Calibri"/>
                <w:sz w:val="20"/>
                <w:szCs w:val="20"/>
                <w:lang w:eastAsia="zh-CN"/>
              </w:rPr>
            </w:pPr>
            <w:r>
              <w:rPr>
                <w:rFonts w:ascii="Arial" w:hAnsi="Arial" w:cs="Arial"/>
                <w:sz w:val="20"/>
                <w:szCs w:val="20"/>
              </w:rPr>
              <w:t>276.12</w:t>
            </w:r>
          </w:p>
        </w:tc>
        <w:tc>
          <w:tcPr>
            <w:tcW w:w="2455" w:type="dxa"/>
          </w:tcPr>
          <w:p w14:paraId="287E1CED" w14:textId="77777777" w:rsidR="00696111" w:rsidRPr="004B0384" w:rsidRDefault="00696111" w:rsidP="00CF33BC">
            <w:pPr>
              <w:autoSpaceDE w:val="0"/>
              <w:autoSpaceDN w:val="0"/>
              <w:adjustRightInd w:val="0"/>
              <w:rPr>
                <w:rFonts w:ascii="Calibri" w:eastAsia="宋体" w:hAnsi="Calibri" w:cs="Calibri"/>
                <w:sz w:val="20"/>
                <w:szCs w:val="20"/>
                <w:lang w:eastAsia="zh-CN"/>
              </w:rPr>
            </w:pPr>
            <w:r>
              <w:rPr>
                <w:rFonts w:ascii="Arial" w:hAnsi="Arial" w:cs="Arial"/>
                <w:sz w:val="20"/>
                <w:szCs w:val="20"/>
              </w:rPr>
              <w:t>For NSTR Link Pair Present subfield, the case of NSTR soft AP MLD is missing. Or move the last paragraph here</w:t>
            </w:r>
          </w:p>
        </w:tc>
        <w:tc>
          <w:tcPr>
            <w:tcW w:w="2045" w:type="dxa"/>
          </w:tcPr>
          <w:p w14:paraId="09286646" w14:textId="77777777" w:rsidR="00696111" w:rsidRPr="004B0384" w:rsidRDefault="00696111" w:rsidP="00CF33BC">
            <w:pPr>
              <w:autoSpaceDE w:val="0"/>
              <w:autoSpaceDN w:val="0"/>
              <w:adjustRightInd w:val="0"/>
              <w:rPr>
                <w:rFonts w:ascii="Calibri" w:eastAsia="宋体" w:hAnsi="Calibri" w:cs="Calibri"/>
                <w:sz w:val="20"/>
                <w:szCs w:val="20"/>
                <w:lang w:eastAsia="zh-CN"/>
              </w:rPr>
            </w:pPr>
            <w:r>
              <w:rPr>
                <w:rFonts w:ascii="Arial" w:hAnsi="Arial" w:cs="Arial"/>
                <w:sz w:val="20"/>
                <w:szCs w:val="20"/>
              </w:rPr>
              <w:t>as in the comment</w:t>
            </w:r>
          </w:p>
        </w:tc>
        <w:tc>
          <w:tcPr>
            <w:tcW w:w="2775" w:type="dxa"/>
          </w:tcPr>
          <w:p w14:paraId="6DE84B6A" w14:textId="77777777" w:rsidR="00696111" w:rsidRPr="008341D0" w:rsidRDefault="00696111" w:rsidP="00CF33BC">
            <w:pPr>
              <w:autoSpaceDE w:val="0"/>
              <w:autoSpaceDN w:val="0"/>
              <w:adjustRightInd w:val="0"/>
              <w:rPr>
                <w:rFonts w:ascii="Arial" w:eastAsia="宋体" w:hAnsi="Arial" w:cs="Arial"/>
                <w:sz w:val="20"/>
                <w:szCs w:val="20"/>
                <w:lang w:eastAsia="zh-CN"/>
              </w:rPr>
            </w:pPr>
            <w:r w:rsidRPr="008341D0">
              <w:rPr>
                <w:rFonts w:ascii="Arial" w:eastAsia="宋体" w:hAnsi="Arial" w:cs="Arial"/>
                <w:sz w:val="20"/>
                <w:szCs w:val="20"/>
                <w:lang w:eastAsia="zh-CN"/>
              </w:rPr>
              <w:t>Revised</w:t>
            </w:r>
          </w:p>
          <w:p w14:paraId="03A2265C" w14:textId="77777777" w:rsidR="00696111" w:rsidRPr="008341D0" w:rsidRDefault="00696111" w:rsidP="00CF33BC">
            <w:pPr>
              <w:autoSpaceDE w:val="0"/>
              <w:autoSpaceDN w:val="0"/>
              <w:adjustRightInd w:val="0"/>
              <w:rPr>
                <w:rFonts w:ascii="Arial" w:eastAsia="宋体" w:hAnsi="Arial" w:cs="Arial"/>
                <w:sz w:val="20"/>
                <w:szCs w:val="20"/>
                <w:lang w:eastAsia="zh-CN"/>
              </w:rPr>
            </w:pPr>
          </w:p>
          <w:p w14:paraId="7EA64CD8" w14:textId="68212E8C" w:rsidR="00696111" w:rsidRPr="008341D0" w:rsidRDefault="00696111" w:rsidP="00CF33BC">
            <w:pPr>
              <w:autoSpaceDE w:val="0"/>
              <w:autoSpaceDN w:val="0"/>
              <w:adjustRightInd w:val="0"/>
              <w:rPr>
                <w:rFonts w:ascii="Arial" w:eastAsia="宋体" w:hAnsi="Arial" w:cs="Arial"/>
                <w:sz w:val="20"/>
                <w:szCs w:val="20"/>
                <w:lang w:eastAsia="zh-CN"/>
              </w:rPr>
            </w:pPr>
            <w:proofErr w:type="spellStart"/>
            <w:r w:rsidRPr="008341D0">
              <w:rPr>
                <w:rFonts w:ascii="Arial" w:eastAsia="宋体" w:hAnsi="Arial" w:cs="Arial"/>
                <w:sz w:val="20"/>
                <w:szCs w:val="20"/>
                <w:lang w:eastAsia="zh-CN"/>
              </w:rPr>
              <w:t>TGbe</w:t>
            </w:r>
            <w:proofErr w:type="spellEnd"/>
            <w:r w:rsidRPr="008341D0">
              <w:rPr>
                <w:rFonts w:ascii="Arial" w:eastAsia="宋体" w:hAnsi="Arial" w:cs="Arial"/>
                <w:sz w:val="20"/>
                <w:szCs w:val="20"/>
                <w:lang w:eastAsia="zh-CN"/>
              </w:rPr>
              <w:t xml:space="preserve"> editor to make the changes shown in doc </w:t>
            </w:r>
            <w:r w:rsidR="00526859">
              <w:rPr>
                <w:rFonts w:ascii="Arial" w:eastAsia="宋体" w:hAnsi="Arial" w:cs="Arial"/>
                <w:sz w:val="20"/>
                <w:szCs w:val="20"/>
                <w:lang w:eastAsia="zh-CN"/>
              </w:rPr>
              <w:t>21/1203r2</w:t>
            </w:r>
            <w:r w:rsidR="00B247B1">
              <w:rPr>
                <w:rFonts w:ascii="Arial" w:eastAsia="宋体" w:hAnsi="Arial" w:cs="Arial"/>
                <w:sz w:val="20"/>
                <w:szCs w:val="20"/>
                <w:lang w:eastAsia="zh-CN"/>
              </w:rPr>
              <w:t xml:space="preserve"> under CID 6314</w:t>
            </w:r>
          </w:p>
          <w:p w14:paraId="4CDEE7DD" w14:textId="77777777" w:rsidR="00696111" w:rsidRPr="008341D0" w:rsidRDefault="00696111" w:rsidP="00CF33BC">
            <w:pPr>
              <w:autoSpaceDE w:val="0"/>
              <w:autoSpaceDN w:val="0"/>
              <w:adjustRightInd w:val="0"/>
              <w:rPr>
                <w:rFonts w:ascii="Arial" w:hAnsi="Arial" w:cs="Arial"/>
                <w:sz w:val="20"/>
                <w:szCs w:val="20"/>
              </w:rPr>
            </w:pPr>
          </w:p>
        </w:tc>
      </w:tr>
      <w:tr w:rsidR="00696111" w14:paraId="36C0B041" w14:textId="77777777" w:rsidTr="00CF33BC">
        <w:trPr>
          <w:trHeight w:val="980"/>
        </w:trPr>
        <w:tc>
          <w:tcPr>
            <w:tcW w:w="721" w:type="dxa"/>
          </w:tcPr>
          <w:p w14:paraId="1342875E" w14:textId="77777777" w:rsidR="00696111" w:rsidRPr="004B0384" w:rsidRDefault="00696111" w:rsidP="00CF33BC">
            <w:pPr>
              <w:autoSpaceDE w:val="0"/>
              <w:autoSpaceDN w:val="0"/>
              <w:adjustRightInd w:val="0"/>
              <w:rPr>
                <w:rFonts w:ascii="Calibri" w:eastAsia="宋体" w:hAnsi="Calibri" w:cs="Calibri"/>
                <w:sz w:val="20"/>
                <w:szCs w:val="20"/>
                <w:lang w:eastAsia="zh-CN"/>
              </w:rPr>
            </w:pPr>
            <w:r>
              <w:rPr>
                <w:rFonts w:ascii="Arial" w:hAnsi="Arial" w:cs="Arial"/>
                <w:sz w:val="20"/>
                <w:szCs w:val="20"/>
              </w:rPr>
              <w:t>8206</w:t>
            </w:r>
          </w:p>
        </w:tc>
        <w:tc>
          <w:tcPr>
            <w:tcW w:w="900" w:type="dxa"/>
          </w:tcPr>
          <w:p w14:paraId="7A4FDE10" w14:textId="77777777" w:rsidR="00696111" w:rsidRPr="004B0384" w:rsidRDefault="00696111" w:rsidP="00CF33BC">
            <w:pPr>
              <w:autoSpaceDE w:val="0"/>
              <w:autoSpaceDN w:val="0"/>
              <w:adjustRightInd w:val="0"/>
              <w:rPr>
                <w:rFonts w:ascii="Calibri" w:eastAsia="宋体" w:hAnsi="Calibri" w:cs="Calibri"/>
                <w:sz w:val="20"/>
                <w:szCs w:val="20"/>
                <w:lang w:eastAsia="zh-CN"/>
              </w:rPr>
            </w:pPr>
            <w:proofErr w:type="spellStart"/>
            <w:r>
              <w:rPr>
                <w:rFonts w:ascii="Arial" w:hAnsi="Arial" w:cs="Arial"/>
                <w:sz w:val="20"/>
                <w:szCs w:val="20"/>
              </w:rPr>
              <w:t>Yunbo</w:t>
            </w:r>
            <w:proofErr w:type="spellEnd"/>
            <w:r>
              <w:rPr>
                <w:rFonts w:ascii="Arial" w:hAnsi="Arial" w:cs="Arial"/>
                <w:sz w:val="20"/>
                <w:szCs w:val="20"/>
              </w:rPr>
              <w:t xml:space="preserve"> Li</w:t>
            </w:r>
          </w:p>
        </w:tc>
        <w:tc>
          <w:tcPr>
            <w:tcW w:w="720" w:type="dxa"/>
          </w:tcPr>
          <w:p w14:paraId="6506FF80" w14:textId="77777777" w:rsidR="00696111" w:rsidRPr="004B0384" w:rsidRDefault="00696111" w:rsidP="00CF33BC">
            <w:pPr>
              <w:autoSpaceDE w:val="0"/>
              <w:autoSpaceDN w:val="0"/>
              <w:adjustRightInd w:val="0"/>
              <w:rPr>
                <w:rFonts w:ascii="Calibri" w:eastAsia="宋体" w:hAnsi="Calibri" w:cs="Calibri"/>
                <w:sz w:val="20"/>
                <w:szCs w:val="20"/>
                <w:lang w:eastAsia="zh-CN"/>
              </w:rPr>
            </w:pPr>
            <w:r>
              <w:rPr>
                <w:rFonts w:ascii="Arial" w:hAnsi="Arial" w:cs="Arial"/>
                <w:sz w:val="20"/>
                <w:szCs w:val="20"/>
              </w:rPr>
              <w:t>35.3.14.4</w:t>
            </w:r>
          </w:p>
        </w:tc>
        <w:tc>
          <w:tcPr>
            <w:tcW w:w="900" w:type="dxa"/>
          </w:tcPr>
          <w:p w14:paraId="5884BCB9" w14:textId="77777777" w:rsidR="00696111" w:rsidRPr="004B0384" w:rsidRDefault="00696111" w:rsidP="00CF33BC">
            <w:pPr>
              <w:autoSpaceDE w:val="0"/>
              <w:autoSpaceDN w:val="0"/>
              <w:adjustRightInd w:val="0"/>
              <w:rPr>
                <w:rFonts w:ascii="Calibri" w:eastAsia="宋体" w:hAnsi="Calibri" w:cs="Calibri"/>
                <w:sz w:val="20"/>
                <w:szCs w:val="20"/>
                <w:lang w:eastAsia="zh-CN"/>
              </w:rPr>
            </w:pPr>
            <w:r>
              <w:rPr>
                <w:rFonts w:ascii="Arial" w:hAnsi="Arial" w:cs="Arial"/>
                <w:sz w:val="20"/>
                <w:szCs w:val="20"/>
              </w:rPr>
              <w:t>276.48</w:t>
            </w:r>
          </w:p>
        </w:tc>
        <w:tc>
          <w:tcPr>
            <w:tcW w:w="2455" w:type="dxa"/>
          </w:tcPr>
          <w:p w14:paraId="7748DC45" w14:textId="77777777" w:rsidR="00696111" w:rsidRPr="004B0384" w:rsidRDefault="00696111" w:rsidP="00CF33BC">
            <w:pPr>
              <w:autoSpaceDE w:val="0"/>
              <w:autoSpaceDN w:val="0"/>
              <w:adjustRightInd w:val="0"/>
              <w:rPr>
                <w:rFonts w:ascii="Calibri" w:eastAsia="宋体" w:hAnsi="Calibri" w:cs="Calibri"/>
                <w:sz w:val="20"/>
                <w:szCs w:val="20"/>
                <w:lang w:eastAsia="zh-CN"/>
              </w:rPr>
            </w:pPr>
            <w:r>
              <w:rPr>
                <w:rFonts w:ascii="Arial" w:hAnsi="Arial" w:cs="Arial"/>
                <w:sz w:val="20"/>
                <w:szCs w:val="20"/>
              </w:rPr>
              <w:t xml:space="preserve">In the above paragraphs in this </w:t>
            </w:r>
            <w:proofErr w:type="spellStart"/>
            <w:r>
              <w:rPr>
                <w:rFonts w:ascii="Arial" w:hAnsi="Arial" w:cs="Arial"/>
                <w:sz w:val="20"/>
                <w:szCs w:val="20"/>
              </w:rPr>
              <w:t>subclause</w:t>
            </w:r>
            <w:proofErr w:type="spellEnd"/>
            <w:r>
              <w:rPr>
                <w:rFonts w:ascii="Arial" w:hAnsi="Arial" w:cs="Arial"/>
                <w:sz w:val="20"/>
                <w:szCs w:val="20"/>
              </w:rPr>
              <w:t xml:space="preserve">, it </w:t>
            </w:r>
            <w:proofErr w:type="spellStart"/>
            <w:r>
              <w:rPr>
                <w:rFonts w:ascii="Arial" w:hAnsi="Arial" w:cs="Arial"/>
                <w:sz w:val="20"/>
                <w:szCs w:val="20"/>
              </w:rPr>
              <w:t>alreay</w:t>
            </w:r>
            <w:proofErr w:type="spellEnd"/>
            <w:r>
              <w:rPr>
                <w:rFonts w:ascii="Arial" w:hAnsi="Arial" w:cs="Arial"/>
                <w:sz w:val="20"/>
                <w:szCs w:val="20"/>
              </w:rPr>
              <w:t xml:space="preserve"> clarify that if there is at least one NSTR link pair formed by a link, the NSTR Link Pair Present subfield value shall set to 1 in corresponding STA Control field. The second bullet is redundant.</w:t>
            </w:r>
          </w:p>
        </w:tc>
        <w:tc>
          <w:tcPr>
            <w:tcW w:w="2045" w:type="dxa"/>
          </w:tcPr>
          <w:p w14:paraId="413745D1" w14:textId="77777777" w:rsidR="00696111" w:rsidRPr="004B0384" w:rsidRDefault="00696111" w:rsidP="00CF33BC">
            <w:pPr>
              <w:autoSpaceDE w:val="0"/>
              <w:autoSpaceDN w:val="0"/>
              <w:adjustRightInd w:val="0"/>
              <w:rPr>
                <w:rFonts w:ascii="Calibri" w:eastAsia="宋体" w:hAnsi="Calibri" w:cs="Calibri"/>
                <w:sz w:val="20"/>
                <w:szCs w:val="20"/>
                <w:lang w:eastAsia="zh-CN"/>
              </w:rPr>
            </w:pPr>
            <w:r>
              <w:rPr>
                <w:rFonts w:ascii="Arial" w:hAnsi="Arial" w:cs="Arial"/>
                <w:sz w:val="20"/>
                <w:szCs w:val="20"/>
              </w:rPr>
              <w:t>remove the second bullet</w:t>
            </w:r>
          </w:p>
        </w:tc>
        <w:tc>
          <w:tcPr>
            <w:tcW w:w="2775" w:type="dxa"/>
          </w:tcPr>
          <w:p w14:paraId="007E3B6C" w14:textId="77777777" w:rsidR="00696111" w:rsidRPr="008341D0" w:rsidRDefault="00696111" w:rsidP="00CF33BC">
            <w:pPr>
              <w:autoSpaceDE w:val="0"/>
              <w:autoSpaceDN w:val="0"/>
              <w:adjustRightInd w:val="0"/>
              <w:rPr>
                <w:rFonts w:ascii="Arial" w:eastAsia="宋体" w:hAnsi="Arial" w:cs="Arial"/>
                <w:sz w:val="20"/>
                <w:szCs w:val="20"/>
                <w:lang w:eastAsia="zh-CN"/>
              </w:rPr>
            </w:pPr>
            <w:r w:rsidRPr="008341D0">
              <w:rPr>
                <w:rFonts w:ascii="Arial" w:eastAsia="宋体" w:hAnsi="Arial" w:cs="Arial"/>
                <w:sz w:val="20"/>
                <w:szCs w:val="20"/>
                <w:lang w:eastAsia="zh-CN"/>
              </w:rPr>
              <w:t>Revised</w:t>
            </w:r>
          </w:p>
          <w:p w14:paraId="05BA3F35" w14:textId="77777777" w:rsidR="00696111" w:rsidRPr="008341D0" w:rsidRDefault="00696111" w:rsidP="00CF33BC">
            <w:pPr>
              <w:autoSpaceDE w:val="0"/>
              <w:autoSpaceDN w:val="0"/>
              <w:adjustRightInd w:val="0"/>
              <w:rPr>
                <w:rFonts w:ascii="Arial" w:eastAsia="宋体" w:hAnsi="Arial" w:cs="Arial"/>
                <w:sz w:val="20"/>
                <w:szCs w:val="20"/>
                <w:lang w:eastAsia="zh-CN"/>
              </w:rPr>
            </w:pPr>
          </w:p>
          <w:p w14:paraId="551784BC" w14:textId="12EC18AA" w:rsidR="00696111" w:rsidRPr="008341D0" w:rsidRDefault="00696111" w:rsidP="00CF33BC">
            <w:pPr>
              <w:autoSpaceDE w:val="0"/>
              <w:autoSpaceDN w:val="0"/>
              <w:adjustRightInd w:val="0"/>
              <w:rPr>
                <w:rFonts w:ascii="Arial" w:eastAsia="宋体" w:hAnsi="Arial" w:cs="Arial"/>
                <w:sz w:val="20"/>
                <w:szCs w:val="20"/>
                <w:lang w:eastAsia="zh-CN"/>
              </w:rPr>
            </w:pPr>
            <w:proofErr w:type="spellStart"/>
            <w:r w:rsidRPr="008341D0">
              <w:rPr>
                <w:rFonts w:ascii="Arial" w:eastAsia="宋体" w:hAnsi="Arial" w:cs="Arial"/>
                <w:sz w:val="20"/>
                <w:szCs w:val="20"/>
                <w:lang w:eastAsia="zh-CN"/>
              </w:rPr>
              <w:t>TGbe</w:t>
            </w:r>
            <w:proofErr w:type="spellEnd"/>
            <w:r w:rsidRPr="008341D0">
              <w:rPr>
                <w:rFonts w:ascii="Arial" w:eastAsia="宋体" w:hAnsi="Arial" w:cs="Arial"/>
                <w:sz w:val="20"/>
                <w:szCs w:val="20"/>
                <w:lang w:eastAsia="zh-CN"/>
              </w:rPr>
              <w:t xml:space="preserve"> editor to make the changes shown in doc </w:t>
            </w:r>
            <w:r w:rsidR="00526859">
              <w:rPr>
                <w:rFonts w:ascii="Arial" w:eastAsia="宋体" w:hAnsi="Arial" w:cs="Arial"/>
                <w:sz w:val="20"/>
                <w:szCs w:val="20"/>
                <w:lang w:eastAsia="zh-CN"/>
              </w:rPr>
              <w:t>21/1203r2</w:t>
            </w:r>
            <w:r w:rsidR="00B247B1">
              <w:rPr>
                <w:rFonts w:ascii="Arial" w:eastAsia="宋体" w:hAnsi="Arial" w:cs="Arial"/>
                <w:sz w:val="20"/>
                <w:szCs w:val="20"/>
                <w:lang w:eastAsia="zh-CN"/>
              </w:rPr>
              <w:t xml:space="preserve"> under CID 8206</w:t>
            </w:r>
          </w:p>
          <w:p w14:paraId="024BF348" w14:textId="77777777" w:rsidR="00696111" w:rsidRPr="008341D0" w:rsidRDefault="00696111" w:rsidP="00CF33BC">
            <w:pPr>
              <w:autoSpaceDE w:val="0"/>
              <w:autoSpaceDN w:val="0"/>
              <w:adjustRightInd w:val="0"/>
              <w:rPr>
                <w:rFonts w:ascii="Arial" w:hAnsi="Arial" w:cs="Arial"/>
                <w:sz w:val="20"/>
                <w:szCs w:val="20"/>
              </w:rPr>
            </w:pPr>
          </w:p>
        </w:tc>
      </w:tr>
      <w:tr w:rsidR="00696111" w14:paraId="6B62B98B" w14:textId="77777777" w:rsidTr="00CF33BC">
        <w:trPr>
          <w:trHeight w:val="980"/>
        </w:trPr>
        <w:tc>
          <w:tcPr>
            <w:tcW w:w="721" w:type="dxa"/>
          </w:tcPr>
          <w:p w14:paraId="19366FB4"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5304</w:t>
            </w:r>
          </w:p>
        </w:tc>
        <w:tc>
          <w:tcPr>
            <w:tcW w:w="900" w:type="dxa"/>
          </w:tcPr>
          <w:p w14:paraId="58681ED0"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Jarkko Kneckt</w:t>
            </w:r>
          </w:p>
        </w:tc>
        <w:tc>
          <w:tcPr>
            <w:tcW w:w="720" w:type="dxa"/>
          </w:tcPr>
          <w:p w14:paraId="2D72E3E9"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35.3.14.4</w:t>
            </w:r>
          </w:p>
        </w:tc>
        <w:tc>
          <w:tcPr>
            <w:tcW w:w="900" w:type="dxa"/>
          </w:tcPr>
          <w:p w14:paraId="2B9E2D06"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276.48</w:t>
            </w:r>
          </w:p>
        </w:tc>
        <w:tc>
          <w:tcPr>
            <w:tcW w:w="2455" w:type="dxa"/>
          </w:tcPr>
          <w:p w14:paraId="6E320EAD"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 xml:space="preserve">The </w:t>
            </w:r>
            <w:proofErr w:type="spellStart"/>
            <w:r>
              <w:rPr>
                <w:rFonts w:ascii="Arial" w:hAnsi="Arial" w:cs="Arial"/>
                <w:sz w:val="20"/>
                <w:szCs w:val="20"/>
              </w:rPr>
              <w:t>LinkId</w:t>
            </w:r>
            <w:proofErr w:type="spellEnd"/>
            <w:r>
              <w:rPr>
                <w:rFonts w:ascii="Arial" w:hAnsi="Arial" w:cs="Arial"/>
                <w:sz w:val="20"/>
                <w:szCs w:val="20"/>
              </w:rPr>
              <w:t xml:space="preserve"> 15 is reserved for unknown value and should not be used</w:t>
            </w:r>
          </w:p>
        </w:tc>
        <w:tc>
          <w:tcPr>
            <w:tcW w:w="2045" w:type="dxa"/>
          </w:tcPr>
          <w:p w14:paraId="1169F857"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 xml:space="preserve">Please use only </w:t>
            </w:r>
            <w:proofErr w:type="spellStart"/>
            <w:r>
              <w:rPr>
                <w:rFonts w:ascii="Arial" w:hAnsi="Arial" w:cs="Arial"/>
                <w:sz w:val="20"/>
                <w:szCs w:val="20"/>
              </w:rPr>
              <w:t>linkId</w:t>
            </w:r>
            <w:proofErr w:type="spellEnd"/>
            <w:r>
              <w:rPr>
                <w:rFonts w:ascii="Arial" w:hAnsi="Arial" w:cs="Arial"/>
                <w:sz w:val="20"/>
                <w:szCs w:val="20"/>
              </w:rPr>
              <w:t xml:space="preserve"> values 0-14 and allocate value 15 for unknown </w:t>
            </w:r>
            <w:proofErr w:type="spellStart"/>
            <w:r>
              <w:rPr>
                <w:rFonts w:ascii="Arial" w:hAnsi="Arial" w:cs="Arial"/>
                <w:sz w:val="20"/>
                <w:szCs w:val="20"/>
              </w:rPr>
              <w:t>linkId</w:t>
            </w:r>
            <w:proofErr w:type="spellEnd"/>
            <w:r>
              <w:rPr>
                <w:rFonts w:ascii="Arial" w:hAnsi="Arial" w:cs="Arial"/>
                <w:sz w:val="20"/>
                <w:szCs w:val="20"/>
              </w:rPr>
              <w:t>.</w:t>
            </w:r>
          </w:p>
        </w:tc>
        <w:tc>
          <w:tcPr>
            <w:tcW w:w="2775" w:type="dxa"/>
          </w:tcPr>
          <w:p w14:paraId="2968CDE4" w14:textId="77777777" w:rsidR="00696111" w:rsidRPr="008341D0" w:rsidRDefault="00696111" w:rsidP="00CF33BC">
            <w:pPr>
              <w:autoSpaceDE w:val="0"/>
              <w:autoSpaceDN w:val="0"/>
              <w:adjustRightInd w:val="0"/>
              <w:rPr>
                <w:rFonts w:ascii="Arial" w:eastAsia="宋体" w:hAnsi="Arial" w:cs="Arial"/>
                <w:sz w:val="20"/>
                <w:szCs w:val="20"/>
                <w:lang w:eastAsia="zh-CN"/>
              </w:rPr>
            </w:pPr>
            <w:r w:rsidRPr="008341D0">
              <w:rPr>
                <w:rFonts w:ascii="Arial" w:eastAsia="宋体" w:hAnsi="Arial" w:cs="Arial"/>
                <w:sz w:val="20"/>
                <w:szCs w:val="20"/>
                <w:lang w:eastAsia="zh-CN"/>
              </w:rPr>
              <w:t>Rejected.</w:t>
            </w:r>
          </w:p>
          <w:p w14:paraId="34AF64B8" w14:textId="77777777" w:rsidR="00696111" w:rsidRPr="008341D0" w:rsidRDefault="00696111" w:rsidP="00CF33BC">
            <w:pPr>
              <w:autoSpaceDE w:val="0"/>
              <w:autoSpaceDN w:val="0"/>
              <w:adjustRightInd w:val="0"/>
              <w:rPr>
                <w:rFonts w:ascii="Arial" w:eastAsia="宋体" w:hAnsi="Arial" w:cs="Arial"/>
                <w:sz w:val="20"/>
                <w:szCs w:val="20"/>
                <w:lang w:eastAsia="zh-CN"/>
              </w:rPr>
            </w:pPr>
          </w:p>
          <w:p w14:paraId="47B7A5DC" w14:textId="77777777" w:rsidR="00696111" w:rsidRPr="008341D0" w:rsidRDefault="00696111" w:rsidP="00CF33BC">
            <w:pPr>
              <w:autoSpaceDE w:val="0"/>
              <w:autoSpaceDN w:val="0"/>
              <w:adjustRightInd w:val="0"/>
              <w:rPr>
                <w:rFonts w:ascii="Arial" w:hAnsi="Arial" w:cs="Arial"/>
                <w:sz w:val="20"/>
                <w:szCs w:val="20"/>
                <w:lang w:eastAsia="zh-CN"/>
              </w:rPr>
            </w:pPr>
            <w:r w:rsidRPr="008341D0">
              <w:rPr>
                <w:rFonts w:ascii="Arial" w:eastAsia="宋体" w:hAnsi="Arial" w:cs="Arial"/>
                <w:sz w:val="20"/>
                <w:szCs w:val="20"/>
                <w:lang w:eastAsia="zh-CN"/>
              </w:rPr>
              <w:t>“&lt;15” is used in the sentence, it already means that the link with link ID 15 is not included.</w:t>
            </w:r>
          </w:p>
        </w:tc>
      </w:tr>
      <w:tr w:rsidR="00696111" w14:paraId="3D3FC56A" w14:textId="77777777" w:rsidTr="00CF33BC">
        <w:trPr>
          <w:trHeight w:val="980"/>
        </w:trPr>
        <w:tc>
          <w:tcPr>
            <w:tcW w:w="721" w:type="dxa"/>
          </w:tcPr>
          <w:p w14:paraId="4574F46B" w14:textId="77777777" w:rsidR="00696111" w:rsidRPr="004B0384" w:rsidRDefault="00696111" w:rsidP="00CF33BC">
            <w:pPr>
              <w:autoSpaceDE w:val="0"/>
              <w:autoSpaceDN w:val="0"/>
              <w:adjustRightInd w:val="0"/>
              <w:rPr>
                <w:rFonts w:ascii="Calibri" w:hAnsi="Calibri" w:cs="Calibri"/>
                <w:sz w:val="20"/>
                <w:lang w:eastAsia="zh-CN"/>
              </w:rPr>
            </w:pPr>
            <w:r>
              <w:rPr>
                <w:rFonts w:ascii="Arial" w:hAnsi="Arial" w:cs="Arial"/>
                <w:sz w:val="20"/>
                <w:szCs w:val="20"/>
              </w:rPr>
              <w:t>6769</w:t>
            </w:r>
          </w:p>
        </w:tc>
        <w:tc>
          <w:tcPr>
            <w:tcW w:w="900" w:type="dxa"/>
          </w:tcPr>
          <w:p w14:paraId="32D18E81" w14:textId="77777777" w:rsidR="00696111" w:rsidRPr="004B0384" w:rsidRDefault="00696111" w:rsidP="00CF33BC">
            <w:pPr>
              <w:autoSpaceDE w:val="0"/>
              <w:autoSpaceDN w:val="0"/>
              <w:adjustRightInd w:val="0"/>
              <w:rPr>
                <w:rFonts w:ascii="Calibri" w:hAnsi="Calibri" w:cs="Calibri"/>
                <w:sz w:val="20"/>
                <w:lang w:eastAsia="zh-CN"/>
              </w:rPr>
            </w:pPr>
            <w:proofErr w:type="spellStart"/>
            <w:r>
              <w:rPr>
                <w:rFonts w:ascii="Arial" w:hAnsi="Arial" w:cs="Arial"/>
                <w:sz w:val="20"/>
                <w:szCs w:val="20"/>
              </w:rPr>
              <w:t>Romain</w:t>
            </w:r>
            <w:proofErr w:type="spellEnd"/>
            <w:r>
              <w:rPr>
                <w:rFonts w:ascii="Arial" w:hAnsi="Arial" w:cs="Arial"/>
                <w:sz w:val="20"/>
                <w:szCs w:val="20"/>
              </w:rPr>
              <w:t xml:space="preserve"> GUIGNARD</w:t>
            </w:r>
          </w:p>
        </w:tc>
        <w:tc>
          <w:tcPr>
            <w:tcW w:w="720" w:type="dxa"/>
          </w:tcPr>
          <w:p w14:paraId="2C54B857" w14:textId="77777777" w:rsidR="00696111" w:rsidRPr="004B0384" w:rsidRDefault="00696111" w:rsidP="00CF33BC">
            <w:pPr>
              <w:autoSpaceDE w:val="0"/>
              <w:autoSpaceDN w:val="0"/>
              <w:adjustRightInd w:val="0"/>
              <w:rPr>
                <w:rFonts w:ascii="Calibri" w:hAnsi="Calibri" w:cs="Calibri"/>
                <w:sz w:val="20"/>
                <w:lang w:eastAsia="zh-CN"/>
              </w:rPr>
            </w:pPr>
            <w:r>
              <w:rPr>
                <w:rFonts w:ascii="Arial" w:hAnsi="Arial" w:cs="Arial"/>
                <w:sz w:val="20"/>
                <w:szCs w:val="20"/>
              </w:rPr>
              <w:t>35.3.14.4</w:t>
            </w:r>
          </w:p>
        </w:tc>
        <w:tc>
          <w:tcPr>
            <w:tcW w:w="900" w:type="dxa"/>
          </w:tcPr>
          <w:p w14:paraId="4930B467" w14:textId="77777777" w:rsidR="00696111" w:rsidRPr="004B0384" w:rsidRDefault="00696111" w:rsidP="00CF33BC">
            <w:pPr>
              <w:autoSpaceDE w:val="0"/>
              <w:autoSpaceDN w:val="0"/>
              <w:adjustRightInd w:val="0"/>
              <w:rPr>
                <w:rFonts w:ascii="Calibri" w:hAnsi="Calibri" w:cs="Calibri"/>
                <w:sz w:val="20"/>
                <w:lang w:eastAsia="zh-CN"/>
              </w:rPr>
            </w:pPr>
            <w:r>
              <w:rPr>
                <w:rFonts w:ascii="Arial" w:hAnsi="Arial" w:cs="Arial"/>
                <w:sz w:val="20"/>
                <w:szCs w:val="20"/>
              </w:rPr>
              <w:t>275.16</w:t>
            </w:r>
          </w:p>
        </w:tc>
        <w:tc>
          <w:tcPr>
            <w:tcW w:w="2455" w:type="dxa"/>
          </w:tcPr>
          <w:p w14:paraId="6C85A23D" w14:textId="77777777" w:rsidR="00696111" w:rsidRPr="004B0384" w:rsidRDefault="00696111" w:rsidP="00CF33BC">
            <w:pPr>
              <w:autoSpaceDE w:val="0"/>
              <w:autoSpaceDN w:val="0"/>
              <w:adjustRightInd w:val="0"/>
              <w:rPr>
                <w:rFonts w:ascii="Calibri" w:hAnsi="Calibri" w:cs="Calibri"/>
                <w:sz w:val="20"/>
                <w:lang w:eastAsia="zh-CN"/>
              </w:rPr>
            </w:pPr>
            <w:r>
              <w:rPr>
                <w:rFonts w:ascii="Arial" w:hAnsi="Arial" w:cs="Arial"/>
                <w:sz w:val="20"/>
                <w:szCs w:val="20"/>
              </w:rPr>
              <w:t>Please clarify in which field is the NSTR indication bitmap subfield. It is currently difficult to know where it is.</w:t>
            </w:r>
          </w:p>
        </w:tc>
        <w:tc>
          <w:tcPr>
            <w:tcW w:w="2045" w:type="dxa"/>
          </w:tcPr>
          <w:p w14:paraId="5DAE01A8" w14:textId="77777777" w:rsidR="00696111" w:rsidRPr="004B0384" w:rsidRDefault="00696111" w:rsidP="00CF33BC">
            <w:pPr>
              <w:autoSpaceDE w:val="0"/>
              <w:autoSpaceDN w:val="0"/>
              <w:adjustRightInd w:val="0"/>
              <w:rPr>
                <w:rFonts w:ascii="Calibri" w:hAnsi="Calibri" w:cs="Calibri"/>
                <w:sz w:val="20"/>
                <w:lang w:eastAsia="zh-CN"/>
              </w:rPr>
            </w:pPr>
            <w:r>
              <w:rPr>
                <w:rFonts w:ascii="Arial" w:hAnsi="Arial" w:cs="Arial"/>
                <w:sz w:val="20"/>
                <w:szCs w:val="20"/>
              </w:rPr>
              <w:t>as in comment</w:t>
            </w:r>
          </w:p>
        </w:tc>
        <w:tc>
          <w:tcPr>
            <w:tcW w:w="2775" w:type="dxa"/>
          </w:tcPr>
          <w:p w14:paraId="778281D7" w14:textId="77777777" w:rsidR="00696111" w:rsidRPr="008341D0" w:rsidRDefault="00696111" w:rsidP="00CF33BC">
            <w:pPr>
              <w:autoSpaceDE w:val="0"/>
              <w:autoSpaceDN w:val="0"/>
              <w:adjustRightInd w:val="0"/>
              <w:rPr>
                <w:rFonts w:ascii="Arial" w:eastAsia="宋体" w:hAnsi="Arial" w:cs="Arial"/>
                <w:sz w:val="20"/>
                <w:szCs w:val="20"/>
                <w:lang w:eastAsia="zh-CN"/>
              </w:rPr>
            </w:pPr>
            <w:r w:rsidRPr="008341D0">
              <w:rPr>
                <w:rFonts w:ascii="Arial" w:eastAsia="宋体" w:hAnsi="Arial" w:cs="Arial"/>
                <w:sz w:val="20"/>
                <w:szCs w:val="20"/>
                <w:lang w:eastAsia="zh-CN"/>
              </w:rPr>
              <w:t>Revised</w:t>
            </w:r>
          </w:p>
          <w:p w14:paraId="64BBFFF4" w14:textId="77777777" w:rsidR="00696111" w:rsidRPr="008341D0" w:rsidRDefault="00696111" w:rsidP="00CF33BC">
            <w:pPr>
              <w:autoSpaceDE w:val="0"/>
              <w:autoSpaceDN w:val="0"/>
              <w:adjustRightInd w:val="0"/>
              <w:rPr>
                <w:ins w:id="13" w:author="Liyunbo" w:date="2021-07-07T14:21:00Z"/>
                <w:rFonts w:ascii="Arial" w:eastAsia="宋体" w:hAnsi="Arial" w:cs="Arial"/>
                <w:sz w:val="20"/>
                <w:szCs w:val="20"/>
                <w:lang w:eastAsia="zh-CN"/>
              </w:rPr>
            </w:pPr>
          </w:p>
          <w:p w14:paraId="1B570E62" w14:textId="77777777" w:rsidR="00696111" w:rsidRPr="008341D0" w:rsidRDefault="00696111" w:rsidP="00CF33BC">
            <w:pPr>
              <w:autoSpaceDE w:val="0"/>
              <w:autoSpaceDN w:val="0"/>
              <w:adjustRightInd w:val="0"/>
              <w:rPr>
                <w:ins w:id="14" w:author="Liyunbo" w:date="2021-07-07T14:21:00Z"/>
                <w:rFonts w:ascii="Arial" w:eastAsia="宋体" w:hAnsi="Arial" w:cs="Arial"/>
                <w:sz w:val="20"/>
                <w:szCs w:val="20"/>
                <w:lang w:eastAsia="zh-CN"/>
              </w:rPr>
            </w:pPr>
            <w:r w:rsidRPr="008341D0">
              <w:rPr>
                <w:rFonts w:ascii="Arial" w:eastAsia="宋体" w:hAnsi="Arial" w:cs="Arial"/>
                <w:sz w:val="20"/>
                <w:szCs w:val="20"/>
                <w:lang w:eastAsia="zh-CN"/>
              </w:rPr>
              <w:t>“</w:t>
            </w:r>
            <w:proofErr w:type="gramStart"/>
            <w:r w:rsidRPr="008341D0">
              <w:rPr>
                <w:rFonts w:ascii="Arial" w:eastAsia="宋体" w:hAnsi="Arial" w:cs="Arial"/>
                <w:sz w:val="20"/>
                <w:szCs w:val="20"/>
                <w:lang w:eastAsia="zh-CN"/>
              </w:rPr>
              <w:t>of</w:t>
            </w:r>
            <w:proofErr w:type="gramEnd"/>
            <w:r w:rsidRPr="008341D0">
              <w:rPr>
                <w:rFonts w:ascii="Arial" w:eastAsia="宋体" w:hAnsi="Arial" w:cs="Arial"/>
                <w:sz w:val="20"/>
                <w:szCs w:val="20"/>
                <w:lang w:eastAsia="zh-CN"/>
              </w:rPr>
              <w:t xml:space="preserve"> the Basic variant Multi-Link element” is added to clarify the location of the NSTR indication bitmap subfield.</w:t>
            </w:r>
          </w:p>
          <w:p w14:paraId="75CF77CD" w14:textId="77777777" w:rsidR="00696111" w:rsidRPr="008341D0" w:rsidRDefault="00696111" w:rsidP="00CF33BC">
            <w:pPr>
              <w:autoSpaceDE w:val="0"/>
              <w:autoSpaceDN w:val="0"/>
              <w:adjustRightInd w:val="0"/>
              <w:rPr>
                <w:rFonts w:ascii="Arial" w:eastAsia="宋体" w:hAnsi="Arial" w:cs="Arial"/>
                <w:sz w:val="20"/>
                <w:szCs w:val="20"/>
                <w:lang w:eastAsia="zh-CN"/>
              </w:rPr>
            </w:pPr>
          </w:p>
          <w:p w14:paraId="3333E823" w14:textId="32435148" w:rsidR="00696111" w:rsidRPr="008341D0" w:rsidRDefault="00696111" w:rsidP="00CF33BC">
            <w:pPr>
              <w:autoSpaceDE w:val="0"/>
              <w:autoSpaceDN w:val="0"/>
              <w:adjustRightInd w:val="0"/>
              <w:rPr>
                <w:rFonts w:ascii="Arial" w:eastAsia="宋体" w:hAnsi="Arial" w:cs="Arial"/>
                <w:sz w:val="20"/>
                <w:szCs w:val="20"/>
                <w:lang w:eastAsia="zh-CN"/>
              </w:rPr>
            </w:pPr>
            <w:proofErr w:type="spellStart"/>
            <w:r w:rsidRPr="008341D0">
              <w:rPr>
                <w:rFonts w:ascii="Arial" w:eastAsia="宋体" w:hAnsi="Arial" w:cs="Arial"/>
                <w:sz w:val="20"/>
                <w:szCs w:val="20"/>
                <w:lang w:eastAsia="zh-CN"/>
              </w:rPr>
              <w:lastRenderedPageBreak/>
              <w:t>TGbe</w:t>
            </w:r>
            <w:proofErr w:type="spellEnd"/>
            <w:r w:rsidRPr="008341D0">
              <w:rPr>
                <w:rFonts w:ascii="Arial" w:eastAsia="宋体" w:hAnsi="Arial" w:cs="Arial"/>
                <w:sz w:val="20"/>
                <w:szCs w:val="20"/>
                <w:lang w:eastAsia="zh-CN"/>
              </w:rPr>
              <w:t xml:space="preserve"> editor to make the changes shown in doc </w:t>
            </w:r>
            <w:r w:rsidR="00526859">
              <w:rPr>
                <w:rFonts w:ascii="Arial" w:eastAsia="宋体" w:hAnsi="Arial" w:cs="Arial"/>
                <w:sz w:val="20"/>
                <w:szCs w:val="20"/>
                <w:lang w:eastAsia="zh-CN"/>
              </w:rPr>
              <w:t>21/1203r2</w:t>
            </w:r>
            <w:r w:rsidR="00B247B1">
              <w:rPr>
                <w:rFonts w:ascii="Arial" w:eastAsia="宋体" w:hAnsi="Arial" w:cs="Arial"/>
                <w:sz w:val="20"/>
                <w:szCs w:val="20"/>
                <w:lang w:eastAsia="zh-CN"/>
              </w:rPr>
              <w:t xml:space="preserve"> under CID 6769</w:t>
            </w:r>
          </w:p>
          <w:p w14:paraId="695D5982" w14:textId="77777777" w:rsidR="00696111" w:rsidRPr="008341D0" w:rsidRDefault="00696111" w:rsidP="00CF33BC">
            <w:pPr>
              <w:autoSpaceDE w:val="0"/>
              <w:autoSpaceDN w:val="0"/>
              <w:adjustRightInd w:val="0"/>
              <w:rPr>
                <w:rFonts w:ascii="Arial" w:eastAsia="宋体" w:hAnsi="Arial" w:cs="Arial"/>
                <w:sz w:val="20"/>
                <w:szCs w:val="20"/>
                <w:lang w:eastAsia="zh-CN"/>
              </w:rPr>
            </w:pPr>
          </w:p>
        </w:tc>
      </w:tr>
      <w:tr w:rsidR="00696111" w:rsidRPr="004B0384" w14:paraId="7614B674" w14:textId="77777777" w:rsidTr="00CF33BC">
        <w:trPr>
          <w:trHeight w:val="980"/>
        </w:trPr>
        <w:tc>
          <w:tcPr>
            <w:tcW w:w="721" w:type="dxa"/>
          </w:tcPr>
          <w:p w14:paraId="528550A5" w14:textId="77777777" w:rsidR="00696111" w:rsidRPr="00021B02" w:rsidRDefault="00696111" w:rsidP="00CF33BC">
            <w:pPr>
              <w:autoSpaceDE w:val="0"/>
              <w:autoSpaceDN w:val="0"/>
              <w:adjustRightInd w:val="0"/>
              <w:rPr>
                <w:rFonts w:ascii="Calibri" w:eastAsia="宋体" w:hAnsi="Calibri" w:cs="Calibri"/>
                <w:sz w:val="20"/>
                <w:szCs w:val="20"/>
                <w:lang w:eastAsia="zh-CN"/>
              </w:rPr>
            </w:pPr>
            <w:r w:rsidRPr="00021B02">
              <w:rPr>
                <w:rFonts w:ascii="Arial" w:hAnsi="Arial" w:cs="Arial"/>
                <w:sz w:val="20"/>
                <w:szCs w:val="20"/>
              </w:rPr>
              <w:lastRenderedPageBreak/>
              <w:t>4931</w:t>
            </w:r>
          </w:p>
        </w:tc>
        <w:tc>
          <w:tcPr>
            <w:tcW w:w="900" w:type="dxa"/>
          </w:tcPr>
          <w:p w14:paraId="5F739B50" w14:textId="77777777" w:rsidR="00696111" w:rsidRPr="00021B02" w:rsidRDefault="00696111" w:rsidP="00CF33BC">
            <w:pPr>
              <w:autoSpaceDE w:val="0"/>
              <w:autoSpaceDN w:val="0"/>
              <w:adjustRightInd w:val="0"/>
              <w:rPr>
                <w:rFonts w:ascii="Calibri" w:eastAsia="宋体" w:hAnsi="Calibri" w:cs="Calibri"/>
                <w:sz w:val="20"/>
                <w:szCs w:val="20"/>
                <w:lang w:eastAsia="zh-CN"/>
              </w:rPr>
            </w:pPr>
            <w:proofErr w:type="spellStart"/>
            <w:r w:rsidRPr="00021B02">
              <w:rPr>
                <w:rFonts w:ascii="Arial" w:hAnsi="Arial" w:cs="Arial"/>
                <w:sz w:val="20"/>
                <w:szCs w:val="20"/>
              </w:rPr>
              <w:t>Eldad</w:t>
            </w:r>
            <w:proofErr w:type="spellEnd"/>
            <w:r w:rsidRPr="00021B02">
              <w:rPr>
                <w:rFonts w:ascii="Arial" w:hAnsi="Arial" w:cs="Arial"/>
                <w:sz w:val="20"/>
                <w:szCs w:val="20"/>
              </w:rPr>
              <w:t xml:space="preserve"> </w:t>
            </w:r>
            <w:proofErr w:type="spellStart"/>
            <w:r w:rsidRPr="00021B02">
              <w:rPr>
                <w:rFonts w:ascii="Arial" w:hAnsi="Arial" w:cs="Arial"/>
                <w:sz w:val="20"/>
                <w:szCs w:val="20"/>
              </w:rPr>
              <w:t>Perahia</w:t>
            </w:r>
            <w:proofErr w:type="spellEnd"/>
          </w:p>
        </w:tc>
        <w:tc>
          <w:tcPr>
            <w:tcW w:w="720" w:type="dxa"/>
          </w:tcPr>
          <w:p w14:paraId="711A2FF0" w14:textId="77777777" w:rsidR="00696111" w:rsidRPr="00021B02" w:rsidRDefault="00696111" w:rsidP="00CF33BC">
            <w:pPr>
              <w:autoSpaceDE w:val="0"/>
              <w:autoSpaceDN w:val="0"/>
              <w:adjustRightInd w:val="0"/>
              <w:rPr>
                <w:rFonts w:ascii="Calibri" w:eastAsia="宋体" w:hAnsi="Calibri" w:cs="Calibri"/>
                <w:sz w:val="20"/>
                <w:szCs w:val="20"/>
                <w:lang w:eastAsia="zh-CN"/>
              </w:rPr>
            </w:pPr>
            <w:r w:rsidRPr="00021B02">
              <w:rPr>
                <w:rFonts w:ascii="Arial" w:hAnsi="Arial" w:cs="Arial"/>
                <w:sz w:val="20"/>
                <w:szCs w:val="20"/>
              </w:rPr>
              <w:t>35.3.14.4</w:t>
            </w:r>
          </w:p>
        </w:tc>
        <w:tc>
          <w:tcPr>
            <w:tcW w:w="900" w:type="dxa"/>
          </w:tcPr>
          <w:p w14:paraId="14AE0F43" w14:textId="77777777" w:rsidR="00696111" w:rsidRPr="00021B02" w:rsidRDefault="00696111" w:rsidP="00CF33BC">
            <w:pPr>
              <w:autoSpaceDE w:val="0"/>
              <w:autoSpaceDN w:val="0"/>
              <w:adjustRightInd w:val="0"/>
              <w:rPr>
                <w:rFonts w:ascii="Calibri" w:eastAsia="宋体" w:hAnsi="Calibri" w:cs="Calibri"/>
                <w:sz w:val="20"/>
                <w:szCs w:val="20"/>
                <w:lang w:eastAsia="zh-CN"/>
              </w:rPr>
            </w:pPr>
            <w:r w:rsidRPr="00021B02">
              <w:rPr>
                <w:rFonts w:ascii="Arial" w:hAnsi="Arial" w:cs="Arial"/>
                <w:sz w:val="20"/>
                <w:szCs w:val="20"/>
              </w:rPr>
              <w:t>276.16</w:t>
            </w:r>
          </w:p>
        </w:tc>
        <w:tc>
          <w:tcPr>
            <w:tcW w:w="2455" w:type="dxa"/>
          </w:tcPr>
          <w:p w14:paraId="748C4797" w14:textId="77777777" w:rsidR="00696111" w:rsidRPr="00021B02" w:rsidRDefault="00696111" w:rsidP="00CF33BC">
            <w:pPr>
              <w:autoSpaceDE w:val="0"/>
              <w:autoSpaceDN w:val="0"/>
              <w:adjustRightInd w:val="0"/>
              <w:rPr>
                <w:rFonts w:ascii="Calibri" w:eastAsia="宋体" w:hAnsi="Calibri" w:cs="Calibri"/>
                <w:sz w:val="20"/>
                <w:szCs w:val="20"/>
                <w:lang w:eastAsia="zh-CN"/>
              </w:rPr>
            </w:pPr>
            <w:r w:rsidRPr="00021B02">
              <w:rPr>
                <w:rFonts w:ascii="Arial" w:hAnsi="Arial" w:cs="Arial"/>
                <w:sz w:val="20"/>
                <w:szCs w:val="20"/>
              </w:rPr>
              <w:t>"An MLD shall set to 0 every bit in the NSTR Indication Bitmap subfield that corresponds to a link pair where one of the STAs in the link pair operates in the 2.4 GHz band and the other STA operates in the 5 GHz or 6 GHz band."  Does this mean that NSTR is not allowed between 2.4 GHz and other bands for both AP and non-AP STAs?  How does this work with a single radio device?</w:t>
            </w:r>
          </w:p>
        </w:tc>
        <w:tc>
          <w:tcPr>
            <w:tcW w:w="2045" w:type="dxa"/>
          </w:tcPr>
          <w:p w14:paraId="44A36C48" w14:textId="77777777" w:rsidR="00696111" w:rsidRPr="00021B02" w:rsidRDefault="00696111" w:rsidP="00CF33BC">
            <w:pPr>
              <w:autoSpaceDE w:val="0"/>
              <w:autoSpaceDN w:val="0"/>
              <w:adjustRightInd w:val="0"/>
              <w:rPr>
                <w:rFonts w:ascii="Calibri" w:eastAsia="宋体" w:hAnsi="Calibri" w:cs="Calibri"/>
                <w:sz w:val="20"/>
                <w:szCs w:val="20"/>
                <w:lang w:eastAsia="zh-CN"/>
              </w:rPr>
            </w:pPr>
            <w:r w:rsidRPr="00021B02">
              <w:rPr>
                <w:rFonts w:ascii="Arial" w:hAnsi="Arial" w:cs="Arial"/>
                <w:sz w:val="20"/>
                <w:szCs w:val="20"/>
              </w:rPr>
              <w:t>as in comment</w:t>
            </w:r>
          </w:p>
        </w:tc>
        <w:tc>
          <w:tcPr>
            <w:tcW w:w="2775" w:type="dxa"/>
          </w:tcPr>
          <w:p w14:paraId="4C7DECE2" w14:textId="77777777" w:rsidR="00696111" w:rsidRPr="008341D0" w:rsidRDefault="00696111" w:rsidP="00CF33BC">
            <w:pPr>
              <w:autoSpaceDE w:val="0"/>
              <w:autoSpaceDN w:val="0"/>
              <w:adjustRightInd w:val="0"/>
              <w:rPr>
                <w:rFonts w:ascii="Arial" w:eastAsia="宋体" w:hAnsi="Arial" w:cs="Arial"/>
                <w:sz w:val="20"/>
                <w:szCs w:val="20"/>
                <w:lang w:eastAsia="zh-CN"/>
              </w:rPr>
            </w:pPr>
            <w:r w:rsidRPr="008341D0">
              <w:rPr>
                <w:rFonts w:ascii="Arial" w:eastAsia="宋体" w:hAnsi="Arial" w:cs="Arial"/>
                <w:sz w:val="20"/>
                <w:szCs w:val="20"/>
                <w:lang w:eastAsia="zh-CN"/>
              </w:rPr>
              <w:t>Rejected.</w:t>
            </w:r>
          </w:p>
          <w:p w14:paraId="15F57511" w14:textId="77777777" w:rsidR="00696111" w:rsidRPr="008341D0" w:rsidRDefault="00696111" w:rsidP="00CF33BC">
            <w:pPr>
              <w:autoSpaceDE w:val="0"/>
              <w:autoSpaceDN w:val="0"/>
              <w:adjustRightInd w:val="0"/>
              <w:rPr>
                <w:rFonts w:ascii="Arial" w:eastAsia="宋体" w:hAnsi="Arial" w:cs="Arial"/>
                <w:sz w:val="20"/>
                <w:szCs w:val="20"/>
                <w:lang w:eastAsia="zh-CN"/>
              </w:rPr>
            </w:pPr>
          </w:p>
          <w:p w14:paraId="0498D449" w14:textId="186FB6FC" w:rsidR="00696111" w:rsidRPr="008341D0" w:rsidRDefault="00696111" w:rsidP="00CF33BC">
            <w:pPr>
              <w:autoSpaceDE w:val="0"/>
              <w:autoSpaceDN w:val="0"/>
              <w:adjustRightInd w:val="0"/>
              <w:rPr>
                <w:rFonts w:ascii="Arial" w:eastAsia="宋体" w:hAnsi="Arial" w:cs="Arial"/>
                <w:sz w:val="20"/>
                <w:szCs w:val="20"/>
                <w:highlight w:val="red"/>
                <w:lang w:eastAsia="zh-CN"/>
              </w:rPr>
            </w:pPr>
            <w:r w:rsidRPr="008341D0">
              <w:rPr>
                <w:rFonts w:ascii="Arial" w:eastAsia="宋体" w:hAnsi="Arial" w:cs="Arial"/>
                <w:sz w:val="20"/>
                <w:szCs w:val="20"/>
                <w:lang w:eastAsia="zh-CN"/>
              </w:rPr>
              <w:t>Base</w:t>
            </w:r>
            <w:r>
              <w:rPr>
                <w:rFonts w:ascii="Arial" w:eastAsia="宋体" w:hAnsi="Arial" w:cs="Arial"/>
                <w:sz w:val="20"/>
                <w:szCs w:val="20"/>
                <w:lang w:eastAsia="zh-CN"/>
              </w:rPr>
              <w:t>d</w:t>
            </w:r>
            <w:r w:rsidRPr="008341D0">
              <w:rPr>
                <w:rFonts w:ascii="Arial" w:eastAsia="宋体" w:hAnsi="Arial" w:cs="Arial"/>
                <w:sz w:val="20"/>
                <w:szCs w:val="20"/>
                <w:lang w:eastAsia="zh-CN"/>
              </w:rPr>
              <w:t xml:space="preserve"> on the </w:t>
            </w:r>
            <w:r>
              <w:rPr>
                <w:rFonts w:ascii="Arial" w:eastAsia="宋体" w:hAnsi="Arial" w:cs="Arial"/>
                <w:sz w:val="20"/>
                <w:szCs w:val="20"/>
                <w:lang w:eastAsia="zh-CN"/>
              </w:rPr>
              <w:t xml:space="preserve">task </w:t>
            </w:r>
            <w:r w:rsidRPr="008341D0">
              <w:rPr>
                <w:rFonts w:ascii="Arial" w:eastAsia="宋体" w:hAnsi="Arial" w:cs="Arial"/>
                <w:sz w:val="20"/>
                <w:szCs w:val="20"/>
                <w:lang w:eastAsia="zh-CN"/>
              </w:rPr>
              <w:t>group’s agreement, if one link in 2.4GHz and the other link in 5GHz or 6GHz, this link pair will be STR link pair. For single radio non-AP MLD, it will only use one link at a time, so it doesn’t mat</w:t>
            </w:r>
            <w:ins w:id="15" w:author="Stephen McCann" w:date="2021-07-09T12:04:00Z">
              <w:r>
                <w:rPr>
                  <w:rFonts w:ascii="Arial" w:eastAsia="宋体" w:hAnsi="Arial" w:cs="Arial"/>
                  <w:sz w:val="20"/>
                  <w:szCs w:val="20"/>
                  <w:lang w:eastAsia="zh-CN"/>
                </w:rPr>
                <w:t>t</w:t>
              </w:r>
            </w:ins>
            <w:r w:rsidRPr="008341D0">
              <w:rPr>
                <w:rFonts w:ascii="Arial" w:eastAsia="宋体" w:hAnsi="Arial" w:cs="Arial"/>
                <w:sz w:val="20"/>
                <w:szCs w:val="20"/>
                <w:lang w:eastAsia="zh-CN"/>
              </w:rPr>
              <w:t xml:space="preserve">er </w:t>
            </w:r>
            <w:r>
              <w:rPr>
                <w:rFonts w:ascii="Arial" w:eastAsia="宋体" w:hAnsi="Arial" w:cs="Arial"/>
                <w:sz w:val="20"/>
                <w:szCs w:val="20"/>
                <w:lang w:eastAsia="zh-CN"/>
              </w:rPr>
              <w:t xml:space="preserve">that </w:t>
            </w:r>
            <w:r w:rsidRPr="008341D0">
              <w:rPr>
                <w:rFonts w:ascii="Arial" w:eastAsia="宋体" w:hAnsi="Arial" w:cs="Arial"/>
                <w:sz w:val="20"/>
                <w:szCs w:val="20"/>
                <w:lang w:eastAsia="zh-CN"/>
              </w:rPr>
              <w:t xml:space="preserve">the link pair is STR or NSTR. In </w:t>
            </w:r>
            <w:r>
              <w:rPr>
                <w:rFonts w:ascii="Arial" w:eastAsia="宋体" w:hAnsi="Arial" w:cs="Arial"/>
                <w:sz w:val="20"/>
                <w:szCs w:val="20"/>
                <w:lang w:eastAsia="zh-CN"/>
              </w:rPr>
              <w:t xml:space="preserve">the </w:t>
            </w:r>
            <w:r w:rsidRPr="008341D0">
              <w:rPr>
                <w:rFonts w:ascii="Arial" w:eastAsia="宋体" w:hAnsi="Arial" w:cs="Arial"/>
                <w:sz w:val="20"/>
                <w:szCs w:val="20"/>
                <w:lang w:eastAsia="zh-CN"/>
              </w:rPr>
              <w:t>current spec, it already clarif</w:t>
            </w:r>
            <w:r>
              <w:rPr>
                <w:rFonts w:ascii="Arial" w:eastAsia="宋体" w:hAnsi="Arial" w:cs="Arial"/>
                <w:sz w:val="20"/>
                <w:szCs w:val="20"/>
                <w:lang w:eastAsia="zh-CN"/>
              </w:rPr>
              <w:t>ies</w:t>
            </w:r>
            <w:r w:rsidRPr="008341D0">
              <w:rPr>
                <w:rFonts w:ascii="Arial" w:eastAsia="宋体" w:hAnsi="Arial" w:cs="Arial"/>
                <w:sz w:val="20"/>
                <w:szCs w:val="20"/>
                <w:lang w:eastAsia="zh-CN"/>
              </w:rPr>
              <w:t xml:space="preserve"> that </w:t>
            </w:r>
            <w:r>
              <w:rPr>
                <w:rFonts w:ascii="Arial" w:eastAsia="宋体" w:hAnsi="Arial" w:cs="Arial"/>
                <w:sz w:val="20"/>
                <w:szCs w:val="20"/>
                <w:lang w:eastAsia="zh-CN"/>
              </w:rPr>
              <w:t xml:space="preserve">a </w:t>
            </w:r>
            <w:r w:rsidRPr="008341D0">
              <w:rPr>
                <w:rFonts w:ascii="Arial" w:eastAsia="宋体" w:hAnsi="Arial" w:cs="Arial"/>
                <w:sz w:val="20"/>
                <w:szCs w:val="20"/>
                <w:lang w:eastAsia="zh-CN"/>
              </w:rPr>
              <w:t xml:space="preserve">single radio non-AP MLD will set the Maximum Number Of Simultaneous Links subfield to 0, and </w:t>
            </w:r>
            <w:r>
              <w:rPr>
                <w:rFonts w:ascii="Arial" w:eastAsia="宋体" w:hAnsi="Arial" w:cs="Arial"/>
                <w:sz w:val="20"/>
                <w:szCs w:val="20"/>
                <w:lang w:eastAsia="zh-CN"/>
              </w:rPr>
              <w:t xml:space="preserve">it </w:t>
            </w:r>
            <w:r w:rsidRPr="008341D0">
              <w:rPr>
                <w:rFonts w:ascii="Arial" w:eastAsia="宋体" w:hAnsi="Arial" w:cs="Arial"/>
                <w:sz w:val="20"/>
                <w:szCs w:val="20"/>
                <w:lang w:eastAsia="zh-CN"/>
              </w:rPr>
              <w:t>doesn’t need to indicate the STR/NSTR for each link pair.</w:t>
            </w:r>
          </w:p>
        </w:tc>
      </w:tr>
      <w:tr w:rsidR="00696111" w:rsidRPr="004B0384" w14:paraId="5EA372FD" w14:textId="77777777" w:rsidTr="00CF33BC">
        <w:trPr>
          <w:trHeight w:val="980"/>
        </w:trPr>
        <w:tc>
          <w:tcPr>
            <w:tcW w:w="721" w:type="dxa"/>
          </w:tcPr>
          <w:p w14:paraId="13A87A5A" w14:textId="77777777" w:rsidR="00696111" w:rsidRPr="00D66E48" w:rsidRDefault="00696111" w:rsidP="00CF33BC">
            <w:pPr>
              <w:autoSpaceDE w:val="0"/>
              <w:autoSpaceDN w:val="0"/>
              <w:adjustRightInd w:val="0"/>
              <w:rPr>
                <w:rFonts w:ascii="Arial" w:hAnsi="Arial" w:cs="Arial"/>
                <w:sz w:val="20"/>
                <w:highlight w:val="red"/>
              </w:rPr>
            </w:pPr>
            <w:r>
              <w:rPr>
                <w:rFonts w:ascii="Arial" w:hAnsi="Arial" w:cs="Arial"/>
                <w:sz w:val="20"/>
                <w:szCs w:val="20"/>
              </w:rPr>
              <w:t>6770</w:t>
            </w:r>
          </w:p>
        </w:tc>
        <w:tc>
          <w:tcPr>
            <w:tcW w:w="900" w:type="dxa"/>
          </w:tcPr>
          <w:p w14:paraId="416A8C10" w14:textId="77777777" w:rsidR="00696111" w:rsidRPr="00D66E48" w:rsidRDefault="00696111" w:rsidP="00CF33BC">
            <w:pPr>
              <w:autoSpaceDE w:val="0"/>
              <w:autoSpaceDN w:val="0"/>
              <w:adjustRightInd w:val="0"/>
              <w:rPr>
                <w:rFonts w:ascii="Arial" w:hAnsi="Arial" w:cs="Arial"/>
                <w:sz w:val="20"/>
                <w:highlight w:val="red"/>
              </w:rPr>
            </w:pPr>
            <w:proofErr w:type="spellStart"/>
            <w:r>
              <w:rPr>
                <w:rFonts w:ascii="Arial" w:hAnsi="Arial" w:cs="Arial"/>
                <w:sz w:val="20"/>
                <w:szCs w:val="20"/>
              </w:rPr>
              <w:t>Romain</w:t>
            </w:r>
            <w:proofErr w:type="spellEnd"/>
            <w:r>
              <w:rPr>
                <w:rFonts w:ascii="Arial" w:hAnsi="Arial" w:cs="Arial"/>
                <w:sz w:val="20"/>
                <w:szCs w:val="20"/>
              </w:rPr>
              <w:t xml:space="preserve"> GUIGNARD</w:t>
            </w:r>
          </w:p>
        </w:tc>
        <w:tc>
          <w:tcPr>
            <w:tcW w:w="720" w:type="dxa"/>
          </w:tcPr>
          <w:p w14:paraId="2F8C1296" w14:textId="77777777" w:rsidR="00696111" w:rsidRPr="00D66E48" w:rsidRDefault="00696111" w:rsidP="00CF33BC">
            <w:pPr>
              <w:autoSpaceDE w:val="0"/>
              <w:autoSpaceDN w:val="0"/>
              <w:adjustRightInd w:val="0"/>
              <w:rPr>
                <w:rFonts w:ascii="Arial" w:hAnsi="Arial" w:cs="Arial"/>
                <w:sz w:val="20"/>
                <w:highlight w:val="red"/>
              </w:rPr>
            </w:pPr>
            <w:r>
              <w:rPr>
                <w:rFonts w:ascii="Arial" w:hAnsi="Arial" w:cs="Arial"/>
                <w:sz w:val="20"/>
                <w:szCs w:val="20"/>
              </w:rPr>
              <w:t>35.3.14.4</w:t>
            </w:r>
          </w:p>
        </w:tc>
        <w:tc>
          <w:tcPr>
            <w:tcW w:w="900" w:type="dxa"/>
          </w:tcPr>
          <w:p w14:paraId="2BB1D6FD" w14:textId="77777777" w:rsidR="00696111" w:rsidRPr="00D66E48" w:rsidRDefault="00696111" w:rsidP="00CF33BC">
            <w:pPr>
              <w:autoSpaceDE w:val="0"/>
              <w:autoSpaceDN w:val="0"/>
              <w:adjustRightInd w:val="0"/>
              <w:rPr>
                <w:rFonts w:ascii="Arial" w:hAnsi="Arial" w:cs="Arial"/>
                <w:sz w:val="20"/>
                <w:highlight w:val="red"/>
              </w:rPr>
            </w:pPr>
            <w:r>
              <w:rPr>
                <w:rFonts w:ascii="Arial" w:hAnsi="Arial" w:cs="Arial"/>
                <w:sz w:val="20"/>
                <w:szCs w:val="20"/>
              </w:rPr>
              <w:t>275.37</w:t>
            </w:r>
          </w:p>
        </w:tc>
        <w:tc>
          <w:tcPr>
            <w:tcW w:w="2455" w:type="dxa"/>
          </w:tcPr>
          <w:p w14:paraId="60918139" w14:textId="77777777" w:rsidR="00696111" w:rsidRPr="00D66E48" w:rsidRDefault="00696111" w:rsidP="00CF33BC">
            <w:pPr>
              <w:autoSpaceDE w:val="0"/>
              <w:autoSpaceDN w:val="0"/>
              <w:adjustRightInd w:val="0"/>
              <w:rPr>
                <w:rFonts w:ascii="Arial" w:hAnsi="Arial" w:cs="Arial"/>
                <w:sz w:val="20"/>
                <w:highlight w:val="red"/>
              </w:rPr>
            </w:pPr>
            <w:r>
              <w:rPr>
                <w:rFonts w:ascii="Arial" w:hAnsi="Arial" w:cs="Arial"/>
                <w:sz w:val="20"/>
                <w:szCs w:val="20"/>
              </w:rPr>
              <w:t xml:space="preserve">I think the non-AP MLD shall inform the AP MLD if the Frequency Separation For STR subfield is not set or if the ability is different from the result </w:t>
            </w:r>
            <w:proofErr w:type="spellStart"/>
            <w:r>
              <w:rPr>
                <w:rFonts w:ascii="Arial" w:hAnsi="Arial" w:cs="Arial"/>
                <w:sz w:val="20"/>
                <w:szCs w:val="20"/>
              </w:rPr>
              <w:t>infered</w:t>
            </w:r>
            <w:proofErr w:type="spellEnd"/>
            <w:r>
              <w:rPr>
                <w:rFonts w:ascii="Arial" w:hAnsi="Arial" w:cs="Arial"/>
                <w:sz w:val="20"/>
                <w:szCs w:val="20"/>
              </w:rPr>
              <w:t xml:space="preserve"> by the Frequency Separation For STR subfield. Otherwise, the AP may consider pair of links as STR while the pair of links is become NSTR after for example operating channel modification.</w:t>
            </w:r>
          </w:p>
        </w:tc>
        <w:tc>
          <w:tcPr>
            <w:tcW w:w="2045" w:type="dxa"/>
          </w:tcPr>
          <w:p w14:paraId="49175554" w14:textId="77777777" w:rsidR="00696111" w:rsidRPr="00D66E48" w:rsidRDefault="00696111" w:rsidP="00CF33BC">
            <w:pPr>
              <w:autoSpaceDE w:val="0"/>
              <w:autoSpaceDN w:val="0"/>
              <w:adjustRightInd w:val="0"/>
              <w:rPr>
                <w:rFonts w:ascii="Arial" w:hAnsi="Arial" w:cs="Arial"/>
                <w:sz w:val="20"/>
                <w:highlight w:val="red"/>
              </w:rPr>
            </w:pPr>
            <w:r>
              <w:rPr>
                <w:rFonts w:ascii="Arial" w:hAnsi="Arial" w:cs="Arial"/>
                <w:sz w:val="20"/>
                <w:szCs w:val="20"/>
              </w:rPr>
              <w:t>Please clarify the text</w:t>
            </w:r>
          </w:p>
        </w:tc>
        <w:tc>
          <w:tcPr>
            <w:tcW w:w="2775" w:type="dxa"/>
          </w:tcPr>
          <w:p w14:paraId="1F314764" w14:textId="77777777" w:rsidR="00696111" w:rsidRPr="008341D0" w:rsidRDefault="00696111" w:rsidP="00CF33BC">
            <w:pPr>
              <w:autoSpaceDE w:val="0"/>
              <w:autoSpaceDN w:val="0"/>
              <w:adjustRightInd w:val="0"/>
              <w:rPr>
                <w:rFonts w:ascii="Arial" w:eastAsia="宋体" w:hAnsi="Arial" w:cs="Arial"/>
                <w:sz w:val="20"/>
                <w:szCs w:val="20"/>
                <w:lang w:eastAsia="zh-CN"/>
              </w:rPr>
            </w:pPr>
            <w:r w:rsidRPr="008341D0">
              <w:rPr>
                <w:rFonts w:ascii="Arial" w:eastAsia="宋体" w:hAnsi="Arial" w:cs="Arial"/>
                <w:sz w:val="20"/>
                <w:szCs w:val="20"/>
                <w:lang w:eastAsia="zh-CN"/>
              </w:rPr>
              <w:t>Rejected.</w:t>
            </w:r>
          </w:p>
          <w:p w14:paraId="408C92EE" w14:textId="77777777" w:rsidR="00696111" w:rsidRPr="008341D0" w:rsidRDefault="00696111" w:rsidP="00CF33BC">
            <w:pPr>
              <w:autoSpaceDE w:val="0"/>
              <w:autoSpaceDN w:val="0"/>
              <w:adjustRightInd w:val="0"/>
              <w:rPr>
                <w:rFonts w:ascii="Arial" w:eastAsia="宋体" w:hAnsi="Arial" w:cs="Arial"/>
                <w:sz w:val="20"/>
                <w:szCs w:val="20"/>
                <w:lang w:eastAsia="zh-CN"/>
              </w:rPr>
            </w:pPr>
          </w:p>
          <w:p w14:paraId="6BED98DD" w14:textId="77777777" w:rsidR="00696111" w:rsidRPr="008341D0" w:rsidRDefault="00696111" w:rsidP="00CF33BC">
            <w:pPr>
              <w:autoSpaceDE w:val="0"/>
              <w:autoSpaceDN w:val="0"/>
              <w:adjustRightInd w:val="0"/>
              <w:rPr>
                <w:rFonts w:ascii="Arial" w:eastAsia="宋体" w:hAnsi="Arial" w:cs="Arial"/>
                <w:sz w:val="20"/>
                <w:szCs w:val="20"/>
                <w:lang w:eastAsia="zh-CN"/>
              </w:rPr>
            </w:pPr>
            <w:r w:rsidRPr="008341D0">
              <w:rPr>
                <w:rFonts w:ascii="Arial" w:eastAsia="宋体" w:hAnsi="Arial" w:cs="Arial"/>
                <w:sz w:val="20"/>
                <w:szCs w:val="20"/>
                <w:lang w:eastAsia="zh-CN"/>
              </w:rPr>
              <w:t xml:space="preserve">The Frequency Separation For STR subfield is reported by </w:t>
            </w:r>
            <w:r>
              <w:rPr>
                <w:rFonts w:ascii="Arial" w:eastAsia="宋体" w:hAnsi="Arial" w:cs="Arial"/>
                <w:sz w:val="20"/>
                <w:szCs w:val="20"/>
                <w:lang w:eastAsia="zh-CN"/>
              </w:rPr>
              <w:t xml:space="preserve">a </w:t>
            </w:r>
            <w:r w:rsidRPr="008341D0">
              <w:rPr>
                <w:rFonts w:ascii="Arial" w:eastAsia="宋体" w:hAnsi="Arial" w:cs="Arial"/>
                <w:sz w:val="20"/>
                <w:szCs w:val="20"/>
                <w:lang w:eastAsia="zh-CN"/>
              </w:rPr>
              <w:t>non-AP MLD, so it doesn’t make sen</w:t>
            </w:r>
            <w:r>
              <w:rPr>
                <w:rFonts w:ascii="Arial" w:eastAsia="宋体" w:hAnsi="Arial" w:cs="Arial"/>
                <w:sz w:val="20"/>
                <w:szCs w:val="20"/>
                <w:lang w:eastAsia="zh-CN"/>
              </w:rPr>
              <w:t>se</w:t>
            </w:r>
            <w:r w:rsidRPr="008341D0">
              <w:rPr>
                <w:rFonts w:ascii="Arial" w:eastAsia="宋体" w:hAnsi="Arial" w:cs="Arial"/>
                <w:sz w:val="20"/>
                <w:szCs w:val="20"/>
                <w:lang w:eastAsia="zh-CN"/>
              </w:rPr>
              <w:t xml:space="preserve"> that the STA’s ability is different from the value in </w:t>
            </w:r>
            <w:r>
              <w:rPr>
                <w:rFonts w:ascii="Arial" w:eastAsia="宋体" w:hAnsi="Arial" w:cs="Arial"/>
                <w:sz w:val="20"/>
                <w:szCs w:val="20"/>
                <w:lang w:eastAsia="zh-CN"/>
              </w:rPr>
              <w:t xml:space="preserve">the </w:t>
            </w:r>
            <w:r w:rsidRPr="008341D0">
              <w:rPr>
                <w:rFonts w:ascii="Arial" w:eastAsia="宋体" w:hAnsi="Arial" w:cs="Arial"/>
                <w:sz w:val="20"/>
                <w:szCs w:val="20"/>
                <w:lang w:eastAsia="zh-CN"/>
              </w:rPr>
              <w:t xml:space="preserve">Frequency Separation For STR subfield. </w:t>
            </w:r>
          </w:p>
          <w:p w14:paraId="150E3F6A" w14:textId="77777777" w:rsidR="00696111" w:rsidRPr="008341D0" w:rsidRDefault="00696111" w:rsidP="00CF33BC">
            <w:pPr>
              <w:autoSpaceDE w:val="0"/>
              <w:autoSpaceDN w:val="0"/>
              <w:adjustRightInd w:val="0"/>
              <w:rPr>
                <w:rFonts w:ascii="Arial" w:hAnsi="Arial" w:cs="Arial"/>
                <w:sz w:val="20"/>
                <w:szCs w:val="20"/>
                <w:lang w:eastAsia="zh-CN"/>
              </w:rPr>
            </w:pPr>
            <w:r w:rsidRPr="008341D0">
              <w:rPr>
                <w:rFonts w:ascii="Arial" w:eastAsia="宋体" w:hAnsi="Arial" w:cs="Arial"/>
                <w:sz w:val="20"/>
                <w:szCs w:val="20"/>
                <w:lang w:eastAsia="zh-CN"/>
              </w:rPr>
              <w:t>Besides, this parameter is used to aid AP MLD to do BSS setup or channel switch (see next paragraph). For the STR/NSTR capability, AP MLD will always relay on the indication in NSTR Indication Bitmap subfield.</w:t>
            </w:r>
          </w:p>
        </w:tc>
      </w:tr>
      <w:tr w:rsidR="00696111" w:rsidRPr="004B0384" w14:paraId="459DC9FC" w14:textId="77777777" w:rsidTr="00CF33BC">
        <w:trPr>
          <w:trHeight w:val="980"/>
        </w:trPr>
        <w:tc>
          <w:tcPr>
            <w:tcW w:w="721" w:type="dxa"/>
          </w:tcPr>
          <w:p w14:paraId="3F7F3791" w14:textId="77777777" w:rsidR="00696111" w:rsidRPr="00D66E48" w:rsidRDefault="00696111" w:rsidP="00CF33BC">
            <w:pPr>
              <w:autoSpaceDE w:val="0"/>
              <w:autoSpaceDN w:val="0"/>
              <w:adjustRightInd w:val="0"/>
              <w:rPr>
                <w:rFonts w:ascii="Arial" w:hAnsi="Arial" w:cs="Arial"/>
                <w:sz w:val="20"/>
                <w:highlight w:val="red"/>
              </w:rPr>
            </w:pPr>
            <w:r>
              <w:rPr>
                <w:rFonts w:ascii="Arial" w:hAnsi="Arial" w:cs="Arial"/>
                <w:sz w:val="20"/>
                <w:szCs w:val="20"/>
              </w:rPr>
              <w:t>7627</w:t>
            </w:r>
          </w:p>
        </w:tc>
        <w:tc>
          <w:tcPr>
            <w:tcW w:w="900" w:type="dxa"/>
          </w:tcPr>
          <w:p w14:paraId="0E837F7C" w14:textId="77777777" w:rsidR="00696111" w:rsidRPr="00D66E48" w:rsidRDefault="00696111" w:rsidP="00CF33BC">
            <w:pPr>
              <w:autoSpaceDE w:val="0"/>
              <w:autoSpaceDN w:val="0"/>
              <w:adjustRightInd w:val="0"/>
              <w:rPr>
                <w:rFonts w:ascii="Arial" w:hAnsi="Arial" w:cs="Arial"/>
                <w:sz w:val="20"/>
                <w:highlight w:val="red"/>
              </w:rPr>
            </w:pPr>
            <w:r>
              <w:rPr>
                <w:rFonts w:ascii="Arial" w:hAnsi="Arial" w:cs="Arial"/>
                <w:sz w:val="20"/>
                <w:szCs w:val="20"/>
              </w:rPr>
              <w:t>Tomoko Adachi</w:t>
            </w:r>
          </w:p>
        </w:tc>
        <w:tc>
          <w:tcPr>
            <w:tcW w:w="720" w:type="dxa"/>
          </w:tcPr>
          <w:p w14:paraId="65BE684C" w14:textId="77777777" w:rsidR="00696111" w:rsidRPr="00D66E48" w:rsidRDefault="00696111" w:rsidP="00CF33BC">
            <w:pPr>
              <w:autoSpaceDE w:val="0"/>
              <w:autoSpaceDN w:val="0"/>
              <w:adjustRightInd w:val="0"/>
              <w:rPr>
                <w:rFonts w:ascii="Arial" w:hAnsi="Arial" w:cs="Arial"/>
                <w:sz w:val="20"/>
                <w:highlight w:val="red"/>
              </w:rPr>
            </w:pPr>
            <w:r>
              <w:rPr>
                <w:rFonts w:ascii="Arial" w:hAnsi="Arial" w:cs="Arial"/>
                <w:sz w:val="20"/>
                <w:szCs w:val="20"/>
              </w:rPr>
              <w:t>35.3.14.4</w:t>
            </w:r>
          </w:p>
        </w:tc>
        <w:tc>
          <w:tcPr>
            <w:tcW w:w="900" w:type="dxa"/>
          </w:tcPr>
          <w:p w14:paraId="54B42AE9" w14:textId="77777777" w:rsidR="00696111" w:rsidRPr="00D66E48" w:rsidRDefault="00696111" w:rsidP="00CF33BC">
            <w:pPr>
              <w:autoSpaceDE w:val="0"/>
              <w:autoSpaceDN w:val="0"/>
              <w:adjustRightInd w:val="0"/>
              <w:rPr>
                <w:rFonts w:ascii="Arial" w:hAnsi="Arial" w:cs="Arial"/>
                <w:sz w:val="20"/>
                <w:highlight w:val="red"/>
              </w:rPr>
            </w:pPr>
            <w:r>
              <w:rPr>
                <w:rFonts w:ascii="Arial" w:hAnsi="Arial" w:cs="Arial"/>
                <w:sz w:val="20"/>
                <w:szCs w:val="20"/>
              </w:rPr>
              <w:t>276.27</w:t>
            </w:r>
          </w:p>
        </w:tc>
        <w:tc>
          <w:tcPr>
            <w:tcW w:w="2455" w:type="dxa"/>
          </w:tcPr>
          <w:p w14:paraId="1EDF1DCA" w14:textId="77777777" w:rsidR="00696111" w:rsidRPr="00D66E48" w:rsidRDefault="00696111" w:rsidP="00CF33BC">
            <w:pPr>
              <w:autoSpaceDE w:val="0"/>
              <w:autoSpaceDN w:val="0"/>
              <w:adjustRightInd w:val="0"/>
              <w:rPr>
                <w:rFonts w:ascii="Arial" w:hAnsi="Arial" w:cs="Arial"/>
                <w:sz w:val="20"/>
                <w:highlight w:val="red"/>
              </w:rPr>
            </w:pPr>
            <w:r>
              <w:rPr>
                <w:rFonts w:ascii="Arial" w:hAnsi="Arial" w:cs="Arial"/>
                <w:sz w:val="20"/>
                <w:szCs w:val="20"/>
              </w:rPr>
              <w:t xml:space="preserve">"An AP MLD might take into account the information provided by associated non-AP MLDs in the Frequency Separation For STR subfield ..." If the Frequency Separation For STR subfield is likely not to be used, then it's a </w:t>
            </w:r>
            <w:r>
              <w:rPr>
                <w:rFonts w:ascii="Arial" w:hAnsi="Arial" w:cs="Arial"/>
                <w:sz w:val="20"/>
                <w:szCs w:val="20"/>
              </w:rPr>
              <w:lastRenderedPageBreak/>
              <w:t>waste to set such subfield.</w:t>
            </w:r>
          </w:p>
        </w:tc>
        <w:tc>
          <w:tcPr>
            <w:tcW w:w="2045" w:type="dxa"/>
          </w:tcPr>
          <w:p w14:paraId="70868C7F" w14:textId="77777777" w:rsidR="00696111" w:rsidRPr="00D66E48" w:rsidRDefault="00696111" w:rsidP="00CF33BC">
            <w:pPr>
              <w:autoSpaceDE w:val="0"/>
              <w:autoSpaceDN w:val="0"/>
              <w:adjustRightInd w:val="0"/>
              <w:rPr>
                <w:rFonts w:ascii="Arial" w:hAnsi="Arial" w:cs="Arial"/>
                <w:sz w:val="20"/>
                <w:highlight w:val="red"/>
              </w:rPr>
            </w:pPr>
            <w:r>
              <w:rPr>
                <w:rFonts w:ascii="Arial" w:hAnsi="Arial" w:cs="Arial"/>
                <w:sz w:val="20"/>
                <w:szCs w:val="20"/>
              </w:rPr>
              <w:lastRenderedPageBreak/>
              <w:t xml:space="preserve">Change "might" to "may" in </w:t>
            </w:r>
            <w:proofErr w:type="spellStart"/>
            <w:r>
              <w:rPr>
                <w:rFonts w:ascii="Arial" w:hAnsi="Arial" w:cs="Arial"/>
                <w:sz w:val="20"/>
                <w:szCs w:val="20"/>
              </w:rPr>
              <w:t>pp.ll</w:t>
            </w:r>
            <w:proofErr w:type="spellEnd"/>
            <w:r>
              <w:rPr>
                <w:rFonts w:ascii="Arial" w:hAnsi="Arial" w:cs="Arial"/>
                <w:sz w:val="20"/>
                <w:szCs w:val="20"/>
              </w:rPr>
              <w:t xml:space="preserve"> 276.27.</w:t>
            </w:r>
            <w:r>
              <w:rPr>
                <w:rFonts w:ascii="Arial" w:hAnsi="Arial" w:cs="Arial"/>
                <w:sz w:val="20"/>
                <w:szCs w:val="20"/>
              </w:rPr>
              <w:br/>
              <w:t>Or delete the Frequency Separation For STR subfield throughout the draft.</w:t>
            </w:r>
          </w:p>
        </w:tc>
        <w:tc>
          <w:tcPr>
            <w:tcW w:w="2775" w:type="dxa"/>
          </w:tcPr>
          <w:p w14:paraId="4B780C1A" w14:textId="77777777" w:rsidR="00526859" w:rsidRDefault="00526859" w:rsidP="00526859">
            <w:pPr>
              <w:autoSpaceDE w:val="0"/>
              <w:autoSpaceDN w:val="0"/>
              <w:rPr>
                <w:rFonts w:ascii="Arial" w:hAnsi="Arial" w:cs="Arial"/>
                <w:sz w:val="20"/>
                <w:szCs w:val="20"/>
                <w:highlight w:val="yellow"/>
                <w:lang w:val="en-US" w:eastAsia="zh-CN"/>
              </w:rPr>
            </w:pPr>
            <w:r>
              <w:rPr>
                <w:rFonts w:ascii="Arial" w:hAnsi="Arial" w:cs="Arial"/>
                <w:sz w:val="20"/>
                <w:szCs w:val="20"/>
                <w:highlight w:val="yellow"/>
                <w:lang w:eastAsia="zh-CN"/>
              </w:rPr>
              <w:t>Revised.</w:t>
            </w:r>
          </w:p>
          <w:p w14:paraId="57751ECE" w14:textId="77777777" w:rsidR="00526859" w:rsidRDefault="00526859" w:rsidP="00526859">
            <w:pPr>
              <w:autoSpaceDE w:val="0"/>
              <w:autoSpaceDN w:val="0"/>
              <w:rPr>
                <w:rFonts w:ascii="Arial" w:hAnsi="Arial" w:cs="Arial"/>
                <w:sz w:val="20"/>
                <w:szCs w:val="20"/>
                <w:highlight w:val="yellow"/>
                <w:lang w:eastAsia="zh-CN"/>
              </w:rPr>
            </w:pPr>
          </w:p>
          <w:p w14:paraId="432BAB1D" w14:textId="77777777" w:rsidR="00526859" w:rsidRDefault="00526859" w:rsidP="00526859">
            <w:pPr>
              <w:autoSpaceDE w:val="0"/>
              <w:autoSpaceDN w:val="0"/>
              <w:rPr>
                <w:rFonts w:ascii="Arial" w:hAnsi="Arial" w:cs="Arial"/>
                <w:sz w:val="20"/>
                <w:szCs w:val="20"/>
                <w:highlight w:val="yellow"/>
              </w:rPr>
            </w:pPr>
            <w:r>
              <w:rPr>
                <w:rFonts w:ascii="Arial" w:hAnsi="Arial" w:cs="Arial"/>
                <w:sz w:val="20"/>
                <w:szCs w:val="20"/>
                <w:highlight w:val="yellow"/>
                <w:lang w:eastAsia="zh-CN"/>
              </w:rPr>
              <w:t>“</w:t>
            </w:r>
            <w:proofErr w:type="gramStart"/>
            <w:r>
              <w:rPr>
                <w:rFonts w:ascii="Arial" w:hAnsi="Arial" w:cs="Arial"/>
                <w:sz w:val="20"/>
                <w:szCs w:val="20"/>
                <w:highlight w:val="yellow"/>
                <w:lang w:eastAsia="zh-CN"/>
              </w:rPr>
              <w:t>might</w:t>
            </w:r>
            <w:proofErr w:type="gramEnd"/>
            <w:r>
              <w:rPr>
                <w:rFonts w:ascii="Arial" w:hAnsi="Arial" w:cs="Arial"/>
                <w:sz w:val="20"/>
                <w:szCs w:val="20"/>
                <w:highlight w:val="yellow"/>
                <w:lang w:eastAsia="zh-CN"/>
              </w:rPr>
              <w:t>” is more proper here than “may” base on offline discussion, so keep “might” unchanged. In order to clarify how to use the Frequency Separation For STR subfield is out of scope of the standard, one sentence is added.</w:t>
            </w:r>
          </w:p>
          <w:p w14:paraId="131E2D94" w14:textId="77777777" w:rsidR="00696111" w:rsidRPr="00526859" w:rsidRDefault="00696111" w:rsidP="00CF33BC">
            <w:pPr>
              <w:autoSpaceDE w:val="0"/>
              <w:autoSpaceDN w:val="0"/>
              <w:adjustRightInd w:val="0"/>
              <w:rPr>
                <w:rFonts w:ascii="Arial" w:hAnsi="Arial" w:cs="Arial"/>
                <w:sz w:val="20"/>
                <w:szCs w:val="20"/>
              </w:rPr>
            </w:pPr>
          </w:p>
          <w:p w14:paraId="69F3B81D" w14:textId="0D5DDB6A" w:rsidR="00526859" w:rsidRPr="008341D0" w:rsidRDefault="00526859" w:rsidP="00526859">
            <w:pPr>
              <w:autoSpaceDE w:val="0"/>
              <w:autoSpaceDN w:val="0"/>
              <w:adjustRightInd w:val="0"/>
              <w:rPr>
                <w:rFonts w:ascii="Arial" w:eastAsia="宋体" w:hAnsi="Arial" w:cs="Arial"/>
                <w:sz w:val="20"/>
                <w:szCs w:val="20"/>
                <w:lang w:eastAsia="zh-CN"/>
              </w:rPr>
            </w:pPr>
            <w:proofErr w:type="spellStart"/>
            <w:r w:rsidRPr="008341D0">
              <w:rPr>
                <w:rFonts w:ascii="Arial" w:eastAsia="宋体" w:hAnsi="Arial" w:cs="Arial"/>
                <w:sz w:val="20"/>
                <w:szCs w:val="20"/>
                <w:lang w:eastAsia="zh-CN"/>
              </w:rPr>
              <w:t>TGbe</w:t>
            </w:r>
            <w:proofErr w:type="spellEnd"/>
            <w:r w:rsidRPr="008341D0">
              <w:rPr>
                <w:rFonts w:ascii="Arial" w:eastAsia="宋体" w:hAnsi="Arial" w:cs="Arial"/>
                <w:sz w:val="20"/>
                <w:szCs w:val="20"/>
                <w:lang w:eastAsia="zh-CN"/>
              </w:rPr>
              <w:t xml:space="preserve"> editor to make the changes shown in doc </w:t>
            </w:r>
            <w:r>
              <w:rPr>
                <w:rFonts w:ascii="Arial" w:eastAsia="宋体" w:hAnsi="Arial" w:cs="Arial"/>
                <w:sz w:val="20"/>
                <w:szCs w:val="20"/>
                <w:lang w:eastAsia="zh-CN"/>
              </w:rPr>
              <w:t>21/1203r2</w:t>
            </w:r>
            <w:r>
              <w:rPr>
                <w:rFonts w:ascii="Arial" w:eastAsia="宋体" w:hAnsi="Arial" w:cs="Arial"/>
                <w:sz w:val="20"/>
                <w:szCs w:val="20"/>
                <w:lang w:eastAsia="zh-CN"/>
              </w:rPr>
              <w:t xml:space="preserve"> under CID 762</w:t>
            </w:r>
            <w:r>
              <w:rPr>
                <w:rFonts w:ascii="Arial" w:eastAsia="宋体" w:hAnsi="Arial" w:cs="Arial"/>
                <w:sz w:val="20"/>
                <w:szCs w:val="20"/>
                <w:lang w:eastAsia="zh-CN"/>
              </w:rPr>
              <w:t>7</w:t>
            </w:r>
          </w:p>
          <w:p w14:paraId="07C74449" w14:textId="77777777" w:rsidR="00696111" w:rsidRPr="00526859" w:rsidRDefault="00696111" w:rsidP="00CF33BC">
            <w:pPr>
              <w:autoSpaceDE w:val="0"/>
              <w:autoSpaceDN w:val="0"/>
              <w:adjustRightInd w:val="0"/>
              <w:rPr>
                <w:rFonts w:ascii="Arial" w:eastAsia="宋体" w:hAnsi="Arial" w:cs="Arial"/>
                <w:sz w:val="20"/>
                <w:szCs w:val="20"/>
                <w:lang w:eastAsia="zh-CN"/>
              </w:rPr>
            </w:pPr>
          </w:p>
          <w:p w14:paraId="6A5E7AE6" w14:textId="77777777" w:rsidR="00696111" w:rsidRPr="008341D0" w:rsidRDefault="00696111" w:rsidP="00F045BA">
            <w:pPr>
              <w:autoSpaceDE w:val="0"/>
              <w:autoSpaceDN w:val="0"/>
              <w:adjustRightInd w:val="0"/>
              <w:rPr>
                <w:rFonts w:ascii="Arial" w:hAnsi="Arial" w:cs="Arial"/>
                <w:sz w:val="20"/>
                <w:szCs w:val="20"/>
                <w:lang w:eastAsia="zh-CN"/>
              </w:rPr>
            </w:pPr>
          </w:p>
        </w:tc>
      </w:tr>
      <w:tr w:rsidR="00696111" w:rsidRPr="004B0384" w14:paraId="69CAA14C" w14:textId="77777777" w:rsidTr="00CF33BC">
        <w:trPr>
          <w:trHeight w:val="980"/>
        </w:trPr>
        <w:tc>
          <w:tcPr>
            <w:tcW w:w="721" w:type="dxa"/>
          </w:tcPr>
          <w:p w14:paraId="515A9FC3"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lastRenderedPageBreak/>
              <w:t>7856</w:t>
            </w:r>
          </w:p>
        </w:tc>
        <w:tc>
          <w:tcPr>
            <w:tcW w:w="900" w:type="dxa"/>
          </w:tcPr>
          <w:p w14:paraId="1CAFE62A"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Yonggang Fang</w:t>
            </w:r>
          </w:p>
        </w:tc>
        <w:tc>
          <w:tcPr>
            <w:tcW w:w="720" w:type="dxa"/>
          </w:tcPr>
          <w:p w14:paraId="231DA96F"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35.3.14.4</w:t>
            </w:r>
          </w:p>
        </w:tc>
        <w:tc>
          <w:tcPr>
            <w:tcW w:w="900" w:type="dxa"/>
          </w:tcPr>
          <w:p w14:paraId="43F9C870"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276.27</w:t>
            </w:r>
          </w:p>
        </w:tc>
        <w:tc>
          <w:tcPr>
            <w:tcW w:w="2455" w:type="dxa"/>
          </w:tcPr>
          <w:p w14:paraId="608B449B"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 xml:space="preserve">An AP MLD should setup BSS first before </w:t>
            </w:r>
            <w:proofErr w:type="gramStart"/>
            <w:r>
              <w:rPr>
                <w:rFonts w:ascii="Arial" w:hAnsi="Arial" w:cs="Arial"/>
                <w:sz w:val="20"/>
                <w:szCs w:val="20"/>
              </w:rPr>
              <w:t>an</w:t>
            </w:r>
            <w:proofErr w:type="gramEnd"/>
            <w:r>
              <w:rPr>
                <w:rFonts w:ascii="Arial" w:hAnsi="Arial" w:cs="Arial"/>
                <w:sz w:val="20"/>
                <w:szCs w:val="20"/>
              </w:rPr>
              <w:t xml:space="preserve"> non-AP MLD can </w:t>
            </w:r>
            <w:proofErr w:type="spellStart"/>
            <w:r>
              <w:rPr>
                <w:rFonts w:ascii="Arial" w:hAnsi="Arial" w:cs="Arial"/>
                <w:sz w:val="20"/>
                <w:szCs w:val="20"/>
              </w:rPr>
              <w:t>assoicate</w:t>
            </w:r>
            <w:proofErr w:type="spellEnd"/>
            <w:r>
              <w:rPr>
                <w:rFonts w:ascii="Arial" w:hAnsi="Arial" w:cs="Arial"/>
                <w:sz w:val="20"/>
                <w:szCs w:val="20"/>
              </w:rPr>
              <w:t xml:space="preserve"> with.  How an AP MLD can consider "the information provided by associated non-AP MLDs in the Frequency Separation For STR subfield in their transmitted Multi-Link elements" in the BSS </w:t>
            </w:r>
            <w:proofErr w:type="gramStart"/>
            <w:r>
              <w:rPr>
                <w:rFonts w:ascii="Arial" w:hAnsi="Arial" w:cs="Arial"/>
                <w:sz w:val="20"/>
                <w:szCs w:val="20"/>
              </w:rPr>
              <w:t>setup ?</w:t>
            </w:r>
            <w:proofErr w:type="gramEnd"/>
          </w:p>
        </w:tc>
        <w:tc>
          <w:tcPr>
            <w:tcW w:w="2045" w:type="dxa"/>
          </w:tcPr>
          <w:p w14:paraId="59D3D8EE"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Please clarify this</w:t>
            </w:r>
          </w:p>
        </w:tc>
        <w:tc>
          <w:tcPr>
            <w:tcW w:w="2775" w:type="dxa"/>
          </w:tcPr>
          <w:p w14:paraId="2C23CC93" w14:textId="77777777" w:rsidR="00526859" w:rsidRDefault="00526859" w:rsidP="00526859">
            <w:pPr>
              <w:autoSpaceDE w:val="0"/>
              <w:autoSpaceDN w:val="0"/>
              <w:rPr>
                <w:rFonts w:ascii="Arial" w:hAnsi="Arial" w:cs="Arial"/>
                <w:sz w:val="20"/>
                <w:szCs w:val="20"/>
                <w:highlight w:val="yellow"/>
                <w:lang w:val="en-US" w:eastAsia="zh-CN"/>
              </w:rPr>
            </w:pPr>
            <w:r>
              <w:rPr>
                <w:rFonts w:ascii="Arial" w:hAnsi="Arial" w:cs="Arial"/>
                <w:sz w:val="20"/>
                <w:szCs w:val="20"/>
                <w:highlight w:val="yellow"/>
                <w:lang w:eastAsia="zh-CN"/>
              </w:rPr>
              <w:t>Revised</w:t>
            </w:r>
          </w:p>
          <w:p w14:paraId="746BDE38" w14:textId="77777777" w:rsidR="00526859" w:rsidRDefault="00526859" w:rsidP="00526859">
            <w:pPr>
              <w:autoSpaceDE w:val="0"/>
              <w:autoSpaceDN w:val="0"/>
              <w:rPr>
                <w:rFonts w:ascii="Arial" w:hAnsi="Arial" w:cs="Arial"/>
                <w:sz w:val="20"/>
                <w:szCs w:val="20"/>
                <w:highlight w:val="yellow"/>
                <w:lang w:eastAsia="zh-CN"/>
              </w:rPr>
            </w:pPr>
          </w:p>
          <w:p w14:paraId="6938FABC" w14:textId="77777777" w:rsidR="00526859" w:rsidRDefault="00526859" w:rsidP="00526859">
            <w:pPr>
              <w:autoSpaceDE w:val="0"/>
              <w:autoSpaceDN w:val="0"/>
              <w:rPr>
                <w:rFonts w:ascii="Arial" w:hAnsi="Arial" w:cs="Arial"/>
                <w:sz w:val="20"/>
                <w:szCs w:val="20"/>
                <w:highlight w:val="yellow"/>
                <w:lang w:eastAsia="zh-CN"/>
              </w:rPr>
            </w:pPr>
            <w:r>
              <w:rPr>
                <w:rFonts w:ascii="Arial" w:hAnsi="Arial" w:cs="Arial"/>
                <w:sz w:val="20"/>
                <w:szCs w:val="20"/>
                <w:highlight w:val="yellow"/>
                <w:lang w:eastAsia="zh-CN"/>
              </w:rPr>
              <w:t>AP can consider the history information provided by associated non-AP MLDs when it intends to set up new BSSs. Text “in the future referring to the information provided by those non-AP MLDs” is added for clarification.</w:t>
            </w:r>
          </w:p>
          <w:p w14:paraId="203E7261" w14:textId="77777777" w:rsidR="00696111" w:rsidRPr="00526859" w:rsidRDefault="00696111" w:rsidP="00CF33BC">
            <w:pPr>
              <w:autoSpaceDE w:val="0"/>
              <w:autoSpaceDN w:val="0"/>
              <w:adjustRightInd w:val="0"/>
              <w:rPr>
                <w:rFonts w:ascii="Arial" w:eastAsia="宋体" w:hAnsi="Arial" w:cs="Arial"/>
                <w:sz w:val="20"/>
                <w:szCs w:val="20"/>
                <w:lang w:eastAsia="zh-CN"/>
              </w:rPr>
            </w:pPr>
          </w:p>
          <w:p w14:paraId="46D1E9DE" w14:textId="2AAE23EB" w:rsidR="00526859" w:rsidRPr="008341D0" w:rsidRDefault="00526859" w:rsidP="00526859">
            <w:pPr>
              <w:autoSpaceDE w:val="0"/>
              <w:autoSpaceDN w:val="0"/>
              <w:adjustRightInd w:val="0"/>
              <w:rPr>
                <w:rFonts w:ascii="Arial" w:eastAsia="宋体" w:hAnsi="Arial" w:cs="Arial"/>
                <w:sz w:val="20"/>
                <w:szCs w:val="20"/>
                <w:lang w:eastAsia="zh-CN"/>
              </w:rPr>
            </w:pPr>
            <w:proofErr w:type="spellStart"/>
            <w:r w:rsidRPr="008341D0">
              <w:rPr>
                <w:rFonts w:ascii="Arial" w:eastAsia="宋体" w:hAnsi="Arial" w:cs="Arial"/>
                <w:sz w:val="20"/>
                <w:szCs w:val="20"/>
                <w:lang w:eastAsia="zh-CN"/>
              </w:rPr>
              <w:t>TGbe</w:t>
            </w:r>
            <w:proofErr w:type="spellEnd"/>
            <w:r w:rsidRPr="008341D0">
              <w:rPr>
                <w:rFonts w:ascii="Arial" w:eastAsia="宋体" w:hAnsi="Arial" w:cs="Arial"/>
                <w:sz w:val="20"/>
                <w:szCs w:val="20"/>
                <w:lang w:eastAsia="zh-CN"/>
              </w:rPr>
              <w:t xml:space="preserve"> editor to make the changes shown in doc </w:t>
            </w:r>
            <w:r>
              <w:rPr>
                <w:rFonts w:ascii="Arial" w:eastAsia="宋体" w:hAnsi="Arial" w:cs="Arial"/>
                <w:sz w:val="20"/>
                <w:szCs w:val="20"/>
                <w:lang w:eastAsia="zh-CN"/>
              </w:rPr>
              <w:t>21/1203r2</w:t>
            </w:r>
            <w:r>
              <w:rPr>
                <w:rFonts w:ascii="Arial" w:eastAsia="宋体" w:hAnsi="Arial" w:cs="Arial"/>
                <w:sz w:val="20"/>
                <w:szCs w:val="20"/>
                <w:lang w:eastAsia="zh-CN"/>
              </w:rPr>
              <w:t xml:space="preserve"> under CID 7</w:t>
            </w:r>
            <w:r>
              <w:rPr>
                <w:rFonts w:ascii="Arial" w:eastAsia="宋体" w:hAnsi="Arial" w:cs="Arial"/>
                <w:sz w:val="20"/>
                <w:szCs w:val="20"/>
                <w:lang w:eastAsia="zh-CN"/>
              </w:rPr>
              <w:t>856</w:t>
            </w:r>
          </w:p>
          <w:p w14:paraId="7A06968D" w14:textId="77777777" w:rsidR="00696111" w:rsidRPr="00526859" w:rsidRDefault="00696111" w:rsidP="00B066E8">
            <w:pPr>
              <w:autoSpaceDE w:val="0"/>
              <w:autoSpaceDN w:val="0"/>
              <w:adjustRightInd w:val="0"/>
              <w:rPr>
                <w:rFonts w:ascii="Arial" w:hAnsi="Arial" w:cs="Arial"/>
                <w:sz w:val="20"/>
                <w:szCs w:val="20"/>
                <w:lang w:eastAsia="zh-CN"/>
              </w:rPr>
            </w:pPr>
          </w:p>
        </w:tc>
      </w:tr>
      <w:tr w:rsidR="00696111" w:rsidRPr="004B0384" w14:paraId="3C406BCC" w14:textId="77777777" w:rsidTr="00CF33BC">
        <w:trPr>
          <w:trHeight w:val="980"/>
        </w:trPr>
        <w:tc>
          <w:tcPr>
            <w:tcW w:w="721" w:type="dxa"/>
          </w:tcPr>
          <w:p w14:paraId="1D9AC70A"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7628</w:t>
            </w:r>
          </w:p>
        </w:tc>
        <w:tc>
          <w:tcPr>
            <w:tcW w:w="900" w:type="dxa"/>
          </w:tcPr>
          <w:p w14:paraId="55D289B9"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Tomoko Adachi</w:t>
            </w:r>
          </w:p>
        </w:tc>
        <w:tc>
          <w:tcPr>
            <w:tcW w:w="720" w:type="dxa"/>
          </w:tcPr>
          <w:p w14:paraId="08FA55CD"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35.3.14.4</w:t>
            </w:r>
          </w:p>
        </w:tc>
        <w:tc>
          <w:tcPr>
            <w:tcW w:w="900" w:type="dxa"/>
          </w:tcPr>
          <w:p w14:paraId="06BA59EA"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276.33</w:t>
            </w:r>
          </w:p>
        </w:tc>
        <w:tc>
          <w:tcPr>
            <w:tcW w:w="2455" w:type="dxa"/>
          </w:tcPr>
          <w:p w14:paraId="36182194"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 xml:space="preserve">"... </w:t>
            </w:r>
            <w:proofErr w:type="gramStart"/>
            <w:r>
              <w:rPr>
                <w:rFonts w:ascii="Arial" w:hAnsi="Arial" w:cs="Arial"/>
                <w:sz w:val="20"/>
                <w:szCs w:val="20"/>
              </w:rPr>
              <w:t>starts</w:t>
            </w:r>
            <w:proofErr w:type="gramEnd"/>
            <w:r>
              <w:rPr>
                <w:rFonts w:ascii="Arial" w:hAnsi="Arial" w:cs="Arial"/>
                <w:sz w:val="20"/>
                <w:szCs w:val="20"/>
              </w:rPr>
              <w:t xml:space="preserve"> from the frequency edge of the maximum supported bandwidth indicated in the EHT Capabilities element ..." The field name should be clarified.</w:t>
            </w:r>
          </w:p>
        </w:tc>
        <w:tc>
          <w:tcPr>
            <w:tcW w:w="2045" w:type="dxa"/>
          </w:tcPr>
          <w:p w14:paraId="56CCEDC0" w14:textId="77777777" w:rsidR="00696111" w:rsidRDefault="00696111" w:rsidP="00CF33BC">
            <w:pPr>
              <w:autoSpaceDE w:val="0"/>
              <w:autoSpaceDN w:val="0"/>
              <w:adjustRightInd w:val="0"/>
              <w:rPr>
                <w:rFonts w:ascii="Arial" w:hAnsi="Arial" w:cs="Arial"/>
                <w:sz w:val="20"/>
              </w:rPr>
            </w:pPr>
            <w:r>
              <w:rPr>
                <w:rFonts w:ascii="Arial" w:hAnsi="Arial" w:cs="Arial"/>
                <w:sz w:val="20"/>
                <w:szCs w:val="20"/>
              </w:rPr>
              <w:t>As in comment.</w:t>
            </w:r>
          </w:p>
        </w:tc>
        <w:tc>
          <w:tcPr>
            <w:tcW w:w="2775" w:type="dxa"/>
          </w:tcPr>
          <w:p w14:paraId="0EC9C76E" w14:textId="77777777" w:rsidR="00696111" w:rsidRPr="008341D0" w:rsidRDefault="00696111" w:rsidP="00CF33BC">
            <w:pPr>
              <w:autoSpaceDE w:val="0"/>
              <w:autoSpaceDN w:val="0"/>
              <w:adjustRightInd w:val="0"/>
              <w:rPr>
                <w:rFonts w:ascii="Arial" w:eastAsia="宋体" w:hAnsi="Arial" w:cs="Arial"/>
                <w:sz w:val="20"/>
                <w:szCs w:val="20"/>
                <w:lang w:eastAsia="zh-CN"/>
              </w:rPr>
            </w:pPr>
            <w:r w:rsidRPr="008341D0">
              <w:rPr>
                <w:rFonts w:ascii="Arial" w:eastAsia="宋体" w:hAnsi="Arial" w:cs="Arial"/>
                <w:sz w:val="20"/>
                <w:szCs w:val="20"/>
                <w:lang w:eastAsia="zh-CN"/>
              </w:rPr>
              <w:t>Revised.</w:t>
            </w:r>
          </w:p>
          <w:p w14:paraId="6DF470EB" w14:textId="77777777" w:rsidR="00696111" w:rsidRPr="008341D0" w:rsidRDefault="00696111" w:rsidP="00CF33BC">
            <w:pPr>
              <w:autoSpaceDE w:val="0"/>
              <w:autoSpaceDN w:val="0"/>
              <w:adjustRightInd w:val="0"/>
              <w:rPr>
                <w:rFonts w:ascii="Arial" w:eastAsia="宋体" w:hAnsi="Arial" w:cs="Arial"/>
                <w:sz w:val="20"/>
                <w:szCs w:val="20"/>
                <w:lang w:eastAsia="zh-CN"/>
              </w:rPr>
            </w:pPr>
          </w:p>
          <w:p w14:paraId="7DCED6C5" w14:textId="0E201551" w:rsidR="00696111" w:rsidRPr="008828CD" w:rsidRDefault="000D1167" w:rsidP="00CF33BC">
            <w:pPr>
              <w:autoSpaceDE w:val="0"/>
              <w:autoSpaceDN w:val="0"/>
              <w:adjustRightInd w:val="0"/>
              <w:rPr>
                <w:rFonts w:ascii="Arial" w:eastAsia="宋体" w:hAnsi="Arial" w:cs="Arial"/>
                <w:sz w:val="20"/>
                <w:szCs w:val="20"/>
                <w:highlight w:val="yellow"/>
                <w:lang w:eastAsia="zh-CN"/>
              </w:rPr>
            </w:pPr>
            <w:r w:rsidRPr="008828CD">
              <w:rPr>
                <w:rFonts w:ascii="Arial" w:eastAsia="宋体" w:hAnsi="Arial" w:cs="Arial" w:hint="eastAsia"/>
                <w:sz w:val="20"/>
                <w:szCs w:val="20"/>
                <w:highlight w:val="yellow"/>
                <w:lang w:eastAsia="zh-CN"/>
              </w:rPr>
              <w:t>C</w:t>
            </w:r>
            <w:r w:rsidRPr="008828CD">
              <w:rPr>
                <w:rFonts w:ascii="Arial" w:eastAsia="宋体" w:hAnsi="Arial" w:cs="Arial"/>
                <w:sz w:val="20"/>
                <w:szCs w:val="20"/>
                <w:highlight w:val="yellow"/>
                <w:lang w:eastAsia="zh-CN"/>
              </w:rPr>
              <w:t>larify that the indication is in</w:t>
            </w:r>
          </w:p>
          <w:p w14:paraId="031235E9" w14:textId="2338BFBE" w:rsidR="00696111" w:rsidRDefault="000D1167" w:rsidP="00CF33BC">
            <w:pPr>
              <w:autoSpaceDE w:val="0"/>
              <w:autoSpaceDN w:val="0"/>
              <w:adjustRightInd w:val="0"/>
              <w:rPr>
                <w:rFonts w:ascii="Arial" w:eastAsia="宋体" w:hAnsi="Arial" w:cs="Arial"/>
                <w:sz w:val="20"/>
                <w:szCs w:val="20"/>
                <w:lang w:eastAsia="zh-CN"/>
              </w:rPr>
            </w:pPr>
            <w:proofErr w:type="gramStart"/>
            <w:r w:rsidRPr="008828CD">
              <w:rPr>
                <w:rFonts w:ascii="Arial" w:eastAsia="宋体" w:hAnsi="Arial" w:cs="Arial"/>
                <w:sz w:val="20"/>
                <w:szCs w:val="20"/>
                <w:highlight w:val="yellow"/>
                <w:lang w:eastAsia="zh-CN"/>
              </w:rPr>
              <w:t>the</w:t>
            </w:r>
            <w:proofErr w:type="gramEnd"/>
            <w:r w:rsidRPr="008828CD">
              <w:rPr>
                <w:rFonts w:ascii="Arial" w:eastAsia="宋体" w:hAnsi="Arial" w:cs="Arial"/>
                <w:sz w:val="20"/>
                <w:szCs w:val="20"/>
                <w:highlight w:val="yellow"/>
                <w:lang w:eastAsia="zh-CN"/>
              </w:rPr>
              <w:t xml:space="preserve"> Supported Channel Width Set subfield in the HE Capabilities element and the Support For 320MHz In 6GHz subfield in the EHT Capabilities element.</w:t>
            </w:r>
          </w:p>
          <w:p w14:paraId="0F07CEF6" w14:textId="77777777" w:rsidR="000D1167" w:rsidRDefault="000D1167" w:rsidP="00CF33BC">
            <w:pPr>
              <w:autoSpaceDE w:val="0"/>
              <w:autoSpaceDN w:val="0"/>
              <w:adjustRightInd w:val="0"/>
              <w:rPr>
                <w:rFonts w:ascii="Arial" w:eastAsia="宋体" w:hAnsi="Arial" w:cs="Arial"/>
                <w:sz w:val="20"/>
                <w:szCs w:val="20"/>
                <w:lang w:eastAsia="zh-CN"/>
              </w:rPr>
            </w:pPr>
          </w:p>
          <w:p w14:paraId="568D8A84" w14:textId="77777777" w:rsidR="000D1167" w:rsidRPr="008341D0" w:rsidRDefault="000D1167" w:rsidP="00CF33BC">
            <w:pPr>
              <w:autoSpaceDE w:val="0"/>
              <w:autoSpaceDN w:val="0"/>
              <w:adjustRightInd w:val="0"/>
              <w:rPr>
                <w:rFonts w:ascii="Arial" w:eastAsia="宋体" w:hAnsi="Arial" w:cs="Arial"/>
                <w:sz w:val="20"/>
                <w:szCs w:val="20"/>
                <w:lang w:eastAsia="zh-CN"/>
              </w:rPr>
            </w:pPr>
          </w:p>
          <w:p w14:paraId="6CAAE650" w14:textId="4D037867" w:rsidR="00696111" w:rsidRPr="008341D0" w:rsidRDefault="00696111" w:rsidP="00CF33BC">
            <w:pPr>
              <w:autoSpaceDE w:val="0"/>
              <w:autoSpaceDN w:val="0"/>
              <w:adjustRightInd w:val="0"/>
              <w:rPr>
                <w:rFonts w:ascii="Arial" w:eastAsia="宋体" w:hAnsi="Arial" w:cs="Arial"/>
                <w:sz w:val="20"/>
                <w:szCs w:val="20"/>
                <w:lang w:eastAsia="zh-CN"/>
              </w:rPr>
            </w:pPr>
            <w:proofErr w:type="spellStart"/>
            <w:r w:rsidRPr="008341D0">
              <w:rPr>
                <w:rFonts w:ascii="Arial" w:eastAsia="宋体" w:hAnsi="Arial" w:cs="Arial"/>
                <w:sz w:val="20"/>
                <w:szCs w:val="20"/>
                <w:lang w:eastAsia="zh-CN"/>
              </w:rPr>
              <w:t>TGbe</w:t>
            </w:r>
            <w:proofErr w:type="spellEnd"/>
            <w:r w:rsidRPr="008341D0">
              <w:rPr>
                <w:rFonts w:ascii="Arial" w:eastAsia="宋体" w:hAnsi="Arial" w:cs="Arial"/>
                <w:sz w:val="20"/>
                <w:szCs w:val="20"/>
                <w:lang w:eastAsia="zh-CN"/>
              </w:rPr>
              <w:t xml:space="preserve"> editor to make the changes shown in doc </w:t>
            </w:r>
            <w:r w:rsidR="00526859">
              <w:rPr>
                <w:rFonts w:ascii="Arial" w:eastAsia="宋体" w:hAnsi="Arial" w:cs="Arial"/>
                <w:sz w:val="20"/>
                <w:szCs w:val="20"/>
                <w:lang w:eastAsia="zh-CN"/>
              </w:rPr>
              <w:t>21/1203r2</w:t>
            </w:r>
            <w:r w:rsidR="00B247B1">
              <w:rPr>
                <w:rFonts w:ascii="Arial" w:eastAsia="宋体" w:hAnsi="Arial" w:cs="Arial"/>
                <w:sz w:val="20"/>
                <w:szCs w:val="20"/>
                <w:lang w:eastAsia="zh-CN"/>
              </w:rPr>
              <w:t xml:space="preserve"> under CID 7628</w:t>
            </w:r>
          </w:p>
          <w:p w14:paraId="73526D85" w14:textId="77777777" w:rsidR="00696111" w:rsidRPr="008341D0" w:rsidRDefault="00696111" w:rsidP="00CF33BC">
            <w:pPr>
              <w:autoSpaceDE w:val="0"/>
              <w:autoSpaceDN w:val="0"/>
              <w:adjustRightInd w:val="0"/>
              <w:rPr>
                <w:rFonts w:ascii="Arial" w:hAnsi="Arial" w:cs="Arial"/>
                <w:sz w:val="20"/>
                <w:szCs w:val="20"/>
                <w:lang w:eastAsia="zh-CN"/>
              </w:rPr>
            </w:pPr>
          </w:p>
        </w:tc>
      </w:tr>
      <w:tr w:rsidR="00696111" w:rsidRPr="004B0384" w14:paraId="46D48112" w14:textId="77777777" w:rsidTr="00CF33BC">
        <w:trPr>
          <w:trHeight w:val="980"/>
        </w:trPr>
        <w:tc>
          <w:tcPr>
            <w:tcW w:w="721" w:type="dxa"/>
          </w:tcPr>
          <w:p w14:paraId="0E743AEB" w14:textId="77777777" w:rsidR="00696111" w:rsidRPr="004B0384" w:rsidRDefault="00696111" w:rsidP="00CF33BC">
            <w:pPr>
              <w:autoSpaceDE w:val="0"/>
              <w:autoSpaceDN w:val="0"/>
              <w:adjustRightInd w:val="0"/>
              <w:rPr>
                <w:rFonts w:ascii="Calibri" w:hAnsi="Calibri" w:cs="Calibri"/>
                <w:sz w:val="20"/>
                <w:lang w:eastAsia="zh-CN"/>
              </w:rPr>
            </w:pPr>
            <w:r>
              <w:rPr>
                <w:rFonts w:ascii="Arial" w:hAnsi="Arial" w:cs="Arial"/>
                <w:sz w:val="20"/>
                <w:szCs w:val="20"/>
              </w:rPr>
              <w:t>4474</w:t>
            </w:r>
          </w:p>
        </w:tc>
        <w:tc>
          <w:tcPr>
            <w:tcW w:w="900" w:type="dxa"/>
          </w:tcPr>
          <w:p w14:paraId="1C04F9A1" w14:textId="77777777" w:rsidR="00696111" w:rsidRPr="004B0384" w:rsidRDefault="00696111" w:rsidP="00CF33BC">
            <w:pPr>
              <w:autoSpaceDE w:val="0"/>
              <w:autoSpaceDN w:val="0"/>
              <w:adjustRightInd w:val="0"/>
              <w:rPr>
                <w:rFonts w:ascii="Calibri" w:hAnsi="Calibri" w:cs="Calibri"/>
                <w:sz w:val="20"/>
                <w:lang w:eastAsia="zh-CN"/>
              </w:rPr>
            </w:pPr>
            <w:r>
              <w:rPr>
                <w:rFonts w:ascii="Arial" w:hAnsi="Arial" w:cs="Arial"/>
                <w:sz w:val="20"/>
                <w:szCs w:val="20"/>
              </w:rPr>
              <w:t>Arik Klein</w:t>
            </w:r>
          </w:p>
        </w:tc>
        <w:tc>
          <w:tcPr>
            <w:tcW w:w="720" w:type="dxa"/>
          </w:tcPr>
          <w:p w14:paraId="05E94812" w14:textId="77777777" w:rsidR="00696111" w:rsidRPr="004B0384" w:rsidRDefault="00696111" w:rsidP="00CF33BC">
            <w:pPr>
              <w:autoSpaceDE w:val="0"/>
              <w:autoSpaceDN w:val="0"/>
              <w:adjustRightInd w:val="0"/>
              <w:rPr>
                <w:rFonts w:ascii="Calibri" w:hAnsi="Calibri" w:cs="Calibri"/>
                <w:sz w:val="20"/>
                <w:lang w:eastAsia="zh-CN"/>
              </w:rPr>
            </w:pPr>
            <w:r>
              <w:rPr>
                <w:rFonts w:ascii="Arial" w:hAnsi="Arial" w:cs="Arial"/>
                <w:sz w:val="20"/>
                <w:szCs w:val="20"/>
              </w:rPr>
              <w:t>35.3.14.4</w:t>
            </w:r>
          </w:p>
        </w:tc>
        <w:tc>
          <w:tcPr>
            <w:tcW w:w="900" w:type="dxa"/>
          </w:tcPr>
          <w:p w14:paraId="617E7EF4" w14:textId="77777777" w:rsidR="00696111" w:rsidRPr="004B0384" w:rsidRDefault="00696111" w:rsidP="00CF33BC">
            <w:pPr>
              <w:autoSpaceDE w:val="0"/>
              <w:autoSpaceDN w:val="0"/>
              <w:adjustRightInd w:val="0"/>
              <w:rPr>
                <w:rFonts w:ascii="Calibri" w:hAnsi="Calibri" w:cs="Calibri"/>
                <w:sz w:val="20"/>
                <w:lang w:eastAsia="zh-CN"/>
              </w:rPr>
            </w:pPr>
            <w:r>
              <w:rPr>
                <w:rFonts w:ascii="Arial" w:hAnsi="Arial" w:cs="Arial"/>
                <w:sz w:val="20"/>
                <w:szCs w:val="20"/>
              </w:rPr>
              <w:t>276.39</w:t>
            </w:r>
          </w:p>
        </w:tc>
        <w:tc>
          <w:tcPr>
            <w:tcW w:w="2455" w:type="dxa"/>
          </w:tcPr>
          <w:p w14:paraId="4CD93B1E" w14:textId="77777777" w:rsidR="00696111" w:rsidRPr="004B0384" w:rsidRDefault="00696111" w:rsidP="00CF33BC">
            <w:pPr>
              <w:autoSpaceDE w:val="0"/>
              <w:autoSpaceDN w:val="0"/>
              <w:adjustRightInd w:val="0"/>
              <w:rPr>
                <w:rFonts w:ascii="Calibri" w:hAnsi="Calibri" w:cs="Calibri"/>
                <w:sz w:val="20"/>
                <w:lang w:eastAsia="zh-CN"/>
              </w:rPr>
            </w:pPr>
            <w:r>
              <w:rPr>
                <w:rFonts w:ascii="Arial" w:hAnsi="Arial" w:cs="Arial"/>
                <w:sz w:val="20"/>
                <w:szCs w:val="20"/>
              </w:rPr>
              <w:t>Use the term "perform STR operation" rather than "perform STR"</w:t>
            </w:r>
          </w:p>
        </w:tc>
        <w:tc>
          <w:tcPr>
            <w:tcW w:w="2045" w:type="dxa"/>
          </w:tcPr>
          <w:p w14:paraId="44BDDDFE" w14:textId="77777777" w:rsidR="00696111" w:rsidRPr="004B0384" w:rsidRDefault="00696111" w:rsidP="00CF33BC">
            <w:pPr>
              <w:autoSpaceDE w:val="0"/>
              <w:autoSpaceDN w:val="0"/>
              <w:adjustRightInd w:val="0"/>
              <w:rPr>
                <w:rFonts w:ascii="Calibri" w:hAnsi="Calibri" w:cs="Calibri"/>
                <w:sz w:val="20"/>
                <w:lang w:eastAsia="zh-CN"/>
              </w:rPr>
            </w:pPr>
            <w:r>
              <w:rPr>
                <w:rFonts w:ascii="Arial" w:hAnsi="Arial" w:cs="Arial"/>
                <w:sz w:val="20"/>
                <w:szCs w:val="20"/>
              </w:rPr>
              <w:t xml:space="preserve">The correct sentence shall </w:t>
            </w:r>
            <w:proofErr w:type="spellStart"/>
            <w:r>
              <w:rPr>
                <w:rFonts w:ascii="Arial" w:hAnsi="Arial" w:cs="Arial"/>
                <w:sz w:val="20"/>
                <w:szCs w:val="20"/>
              </w:rPr>
              <w:t>be:"The</w:t>
            </w:r>
            <w:proofErr w:type="spellEnd"/>
            <w:r>
              <w:rPr>
                <w:rFonts w:ascii="Arial" w:hAnsi="Arial" w:cs="Arial"/>
                <w:sz w:val="20"/>
                <w:szCs w:val="20"/>
              </w:rPr>
              <w:t xml:space="preserve"> ability of a non-AP MLD to perform STR </w:t>
            </w:r>
            <w:proofErr w:type="spellStart"/>
            <w:r>
              <w:rPr>
                <w:rFonts w:ascii="Arial" w:hAnsi="Arial" w:cs="Arial"/>
                <w:sz w:val="20"/>
                <w:szCs w:val="20"/>
              </w:rPr>
              <w:t>opeeration</w:t>
            </w:r>
            <w:proofErr w:type="spellEnd"/>
            <w:r>
              <w:rPr>
                <w:rFonts w:ascii="Arial" w:hAnsi="Arial" w:cs="Arial"/>
                <w:sz w:val="20"/>
                <w:szCs w:val="20"/>
              </w:rPr>
              <w:t xml:space="preserve"> on a pair of setup links may change after multi-link setup.</w:t>
            </w:r>
            <w:r>
              <w:rPr>
                <w:rFonts w:ascii="Arial" w:hAnsi="Arial" w:cs="Arial"/>
                <w:sz w:val="20"/>
                <w:szCs w:val="20"/>
              </w:rPr>
              <w:br/>
              <w:t xml:space="preserve">The non-AP MLD may use TBD </w:t>
            </w:r>
            <w:proofErr w:type="spellStart"/>
            <w:r>
              <w:rPr>
                <w:rFonts w:ascii="Arial" w:hAnsi="Arial" w:cs="Arial"/>
                <w:sz w:val="20"/>
                <w:szCs w:val="20"/>
              </w:rPr>
              <w:t>signaling</w:t>
            </w:r>
            <w:proofErr w:type="spellEnd"/>
            <w:r>
              <w:rPr>
                <w:rFonts w:ascii="Arial" w:hAnsi="Arial" w:cs="Arial"/>
                <w:sz w:val="20"/>
                <w:szCs w:val="20"/>
              </w:rPr>
              <w:t xml:space="preserve"> on any enabled link to inform the AP MLD about the ability </w:t>
            </w:r>
            <w:r>
              <w:rPr>
                <w:rFonts w:ascii="Arial" w:hAnsi="Arial" w:cs="Arial"/>
                <w:sz w:val="20"/>
                <w:szCs w:val="20"/>
              </w:rPr>
              <w:lastRenderedPageBreak/>
              <w:t>change to perform STR operation"</w:t>
            </w:r>
          </w:p>
        </w:tc>
        <w:tc>
          <w:tcPr>
            <w:tcW w:w="2775" w:type="dxa"/>
          </w:tcPr>
          <w:p w14:paraId="245C5F24" w14:textId="77777777" w:rsidR="000B1DE2" w:rsidRPr="008341D0" w:rsidRDefault="000B1DE2" w:rsidP="000B1DE2">
            <w:pPr>
              <w:autoSpaceDE w:val="0"/>
              <w:autoSpaceDN w:val="0"/>
              <w:adjustRightInd w:val="0"/>
              <w:rPr>
                <w:rFonts w:ascii="Arial" w:eastAsia="宋体" w:hAnsi="Arial" w:cs="Arial"/>
                <w:sz w:val="20"/>
                <w:szCs w:val="20"/>
                <w:lang w:eastAsia="zh-CN"/>
              </w:rPr>
            </w:pPr>
            <w:r w:rsidRPr="008341D0">
              <w:rPr>
                <w:rFonts w:ascii="Arial" w:eastAsia="宋体" w:hAnsi="Arial" w:cs="Arial"/>
                <w:sz w:val="20"/>
                <w:szCs w:val="20"/>
                <w:lang w:eastAsia="zh-CN"/>
              </w:rPr>
              <w:lastRenderedPageBreak/>
              <w:t>Revised.</w:t>
            </w:r>
          </w:p>
          <w:p w14:paraId="423DD683" w14:textId="77777777" w:rsidR="00696111" w:rsidRDefault="00696111" w:rsidP="00CF33BC">
            <w:pPr>
              <w:autoSpaceDE w:val="0"/>
              <w:autoSpaceDN w:val="0"/>
              <w:adjustRightInd w:val="0"/>
              <w:rPr>
                <w:rFonts w:ascii="Arial" w:eastAsia="宋体" w:hAnsi="Arial" w:cs="Arial"/>
                <w:sz w:val="20"/>
                <w:szCs w:val="20"/>
                <w:lang w:eastAsia="zh-CN"/>
              </w:rPr>
            </w:pPr>
          </w:p>
          <w:p w14:paraId="06BAB4CF" w14:textId="38988BC4" w:rsidR="000B1DE2" w:rsidRDefault="000B1DE2" w:rsidP="00CF33BC">
            <w:pPr>
              <w:autoSpaceDE w:val="0"/>
              <w:autoSpaceDN w:val="0"/>
              <w:adjustRightInd w:val="0"/>
              <w:rPr>
                <w:rFonts w:ascii="Arial" w:eastAsia="宋体" w:hAnsi="Arial" w:cs="Arial"/>
                <w:sz w:val="20"/>
                <w:szCs w:val="20"/>
                <w:lang w:eastAsia="zh-CN"/>
              </w:rPr>
            </w:pPr>
            <w:r>
              <w:rPr>
                <w:rFonts w:ascii="Arial" w:eastAsia="宋体" w:hAnsi="Arial" w:cs="Arial" w:hint="eastAsia"/>
                <w:sz w:val="20"/>
                <w:szCs w:val="20"/>
                <w:lang w:eastAsia="zh-CN"/>
              </w:rPr>
              <w:t>A</w:t>
            </w:r>
            <w:r>
              <w:rPr>
                <w:rFonts w:ascii="Arial" w:eastAsia="宋体" w:hAnsi="Arial" w:cs="Arial"/>
                <w:sz w:val="20"/>
                <w:szCs w:val="20"/>
                <w:lang w:eastAsia="zh-CN"/>
              </w:rPr>
              <w:t>gree with the commenter.</w:t>
            </w:r>
          </w:p>
          <w:p w14:paraId="6096B32D" w14:textId="77777777" w:rsidR="00636E40" w:rsidRPr="008341D0" w:rsidRDefault="00636E40" w:rsidP="00CF33BC">
            <w:pPr>
              <w:autoSpaceDE w:val="0"/>
              <w:autoSpaceDN w:val="0"/>
              <w:adjustRightInd w:val="0"/>
              <w:rPr>
                <w:rFonts w:ascii="Arial" w:eastAsia="宋体" w:hAnsi="Arial" w:cs="Arial"/>
                <w:sz w:val="20"/>
                <w:szCs w:val="20"/>
                <w:lang w:eastAsia="zh-CN"/>
              </w:rPr>
            </w:pPr>
          </w:p>
          <w:p w14:paraId="595B4797" w14:textId="77777777" w:rsidR="00696111" w:rsidRPr="008341D0" w:rsidRDefault="00696111" w:rsidP="00CF33BC">
            <w:pPr>
              <w:autoSpaceDE w:val="0"/>
              <w:autoSpaceDN w:val="0"/>
              <w:adjustRightInd w:val="0"/>
              <w:rPr>
                <w:rFonts w:ascii="Arial" w:eastAsia="宋体" w:hAnsi="Arial" w:cs="Arial"/>
                <w:sz w:val="20"/>
                <w:szCs w:val="20"/>
                <w:lang w:eastAsia="zh-CN"/>
              </w:rPr>
            </w:pPr>
          </w:p>
          <w:p w14:paraId="1DD64A31" w14:textId="35EEF960" w:rsidR="00696111" w:rsidRPr="008341D0" w:rsidRDefault="00696111" w:rsidP="00CF33BC">
            <w:pPr>
              <w:autoSpaceDE w:val="0"/>
              <w:autoSpaceDN w:val="0"/>
              <w:adjustRightInd w:val="0"/>
              <w:rPr>
                <w:rFonts w:ascii="Arial" w:eastAsia="宋体" w:hAnsi="Arial" w:cs="Arial"/>
                <w:sz w:val="20"/>
                <w:szCs w:val="20"/>
                <w:lang w:eastAsia="zh-CN"/>
              </w:rPr>
            </w:pPr>
            <w:proofErr w:type="spellStart"/>
            <w:r w:rsidRPr="008341D0">
              <w:rPr>
                <w:rFonts w:ascii="Arial" w:eastAsia="宋体" w:hAnsi="Arial" w:cs="Arial"/>
                <w:sz w:val="20"/>
                <w:szCs w:val="20"/>
                <w:lang w:eastAsia="zh-CN"/>
              </w:rPr>
              <w:t>TGbe</w:t>
            </w:r>
            <w:proofErr w:type="spellEnd"/>
            <w:r w:rsidRPr="008341D0">
              <w:rPr>
                <w:rFonts w:ascii="Arial" w:eastAsia="宋体" w:hAnsi="Arial" w:cs="Arial"/>
                <w:sz w:val="20"/>
                <w:szCs w:val="20"/>
                <w:lang w:eastAsia="zh-CN"/>
              </w:rPr>
              <w:t xml:space="preserve"> editor to make the changes shown in doc </w:t>
            </w:r>
            <w:r w:rsidR="00526859">
              <w:rPr>
                <w:rFonts w:ascii="Arial" w:eastAsia="宋体" w:hAnsi="Arial" w:cs="Arial"/>
                <w:sz w:val="20"/>
                <w:szCs w:val="20"/>
                <w:lang w:eastAsia="zh-CN"/>
              </w:rPr>
              <w:t>21/1203r2</w:t>
            </w:r>
            <w:r w:rsidR="00B247B1">
              <w:rPr>
                <w:rFonts w:ascii="Arial" w:eastAsia="宋体" w:hAnsi="Arial" w:cs="Arial"/>
                <w:sz w:val="20"/>
                <w:szCs w:val="20"/>
                <w:lang w:eastAsia="zh-CN"/>
              </w:rPr>
              <w:t xml:space="preserve"> under CID 4474</w:t>
            </w:r>
          </w:p>
          <w:p w14:paraId="40E90794" w14:textId="77777777" w:rsidR="00696111" w:rsidRPr="008341D0" w:rsidRDefault="00696111" w:rsidP="00CF33BC">
            <w:pPr>
              <w:autoSpaceDE w:val="0"/>
              <w:autoSpaceDN w:val="0"/>
              <w:adjustRightInd w:val="0"/>
              <w:rPr>
                <w:rFonts w:ascii="Arial" w:eastAsia="宋体" w:hAnsi="Arial" w:cs="Arial"/>
                <w:sz w:val="20"/>
                <w:szCs w:val="20"/>
                <w:lang w:eastAsia="zh-CN"/>
              </w:rPr>
            </w:pPr>
          </w:p>
        </w:tc>
      </w:tr>
    </w:tbl>
    <w:p w14:paraId="6168743E" w14:textId="77777777" w:rsidR="00696111" w:rsidRPr="001E6226" w:rsidRDefault="00696111" w:rsidP="00696111">
      <w:pPr>
        <w:rPr>
          <w:rFonts w:eastAsia="Malgun Gothic"/>
          <w:sz w:val="16"/>
          <w:lang w:eastAsia="ko-KR"/>
        </w:rPr>
      </w:pPr>
    </w:p>
    <w:p w14:paraId="706D2270" w14:textId="77777777" w:rsidR="00696111" w:rsidRPr="00696111" w:rsidRDefault="00696111" w:rsidP="00AA56F8">
      <w:pPr>
        <w:rPr>
          <w:rFonts w:eastAsia="Malgun Gothic"/>
          <w:bCs/>
          <w:iCs/>
          <w:sz w:val="16"/>
          <w:lang w:eastAsia="ko-KR"/>
        </w:rPr>
      </w:pPr>
    </w:p>
    <w:p w14:paraId="25CF1F25" w14:textId="77777777" w:rsidR="00696111" w:rsidRPr="00696111" w:rsidRDefault="00696111" w:rsidP="00AA56F8">
      <w:pPr>
        <w:rPr>
          <w:rFonts w:eastAsia="Malgun Gothic"/>
          <w:bCs/>
          <w:iCs/>
          <w:sz w:val="16"/>
          <w:lang w:eastAsia="ko-KR"/>
        </w:rPr>
      </w:pPr>
    </w:p>
    <w:p w14:paraId="7CF6E47C" w14:textId="77777777" w:rsidR="007E5DE0" w:rsidRPr="00696111" w:rsidRDefault="007E5DE0" w:rsidP="00AA56F8">
      <w:pPr>
        <w:rPr>
          <w:rFonts w:eastAsia="Malgun Gothic"/>
          <w:bCs/>
          <w:iCs/>
          <w:sz w:val="16"/>
          <w:lang w:eastAsia="ko-KR"/>
        </w:rPr>
      </w:pPr>
    </w:p>
    <w:p w14:paraId="26A856F8" w14:textId="77777777" w:rsidR="007E5DE0" w:rsidRPr="00696111" w:rsidRDefault="007E5DE0" w:rsidP="00AA56F8">
      <w:pPr>
        <w:rPr>
          <w:rFonts w:eastAsia="Malgun Gothic"/>
          <w:bCs/>
          <w:iCs/>
          <w:sz w:val="16"/>
          <w:lang w:eastAsia="ko-KR"/>
        </w:rPr>
      </w:pPr>
    </w:p>
    <w:p w14:paraId="6BAE6C4B" w14:textId="77777777" w:rsidR="007E5DE0" w:rsidRDefault="007E5DE0" w:rsidP="00AA56F8">
      <w:pPr>
        <w:rPr>
          <w:b/>
          <w:bCs/>
          <w:i/>
          <w:iCs/>
          <w:sz w:val="16"/>
          <w:lang w:eastAsia="ko-KR"/>
        </w:rPr>
      </w:pPr>
    </w:p>
    <w:p w14:paraId="4C9F76E7" w14:textId="5680B8E1" w:rsidR="00AA56F8" w:rsidRDefault="00AA56F8" w:rsidP="00AA56F8">
      <w:pPr>
        <w:rPr>
          <w:b/>
          <w:bCs/>
          <w:i/>
          <w:iCs/>
          <w:sz w:val="16"/>
          <w:lang w:eastAsia="ko-KR"/>
        </w:rPr>
      </w:pPr>
      <w:r w:rsidRPr="00E13124">
        <w:rPr>
          <w:b/>
          <w:bCs/>
          <w:i/>
          <w:iCs/>
          <w:sz w:val="16"/>
          <w:lang w:eastAsia="ko-KR"/>
        </w:rPr>
        <w:t xml:space="preserve">Editing instructions formatted like this are intended to be copied into the </w:t>
      </w:r>
      <w:proofErr w:type="spellStart"/>
      <w:r w:rsidRPr="00E13124">
        <w:rPr>
          <w:b/>
          <w:bCs/>
          <w:i/>
          <w:iCs/>
          <w:sz w:val="16"/>
          <w:lang w:eastAsia="ko-KR"/>
        </w:rPr>
        <w:t>TG</w:t>
      </w:r>
      <w:r w:rsidR="002955E8">
        <w:rPr>
          <w:b/>
          <w:bCs/>
          <w:i/>
          <w:iCs/>
          <w:sz w:val="16"/>
          <w:lang w:eastAsia="ko-KR"/>
        </w:rPr>
        <w:t>be</w:t>
      </w:r>
      <w:proofErr w:type="spellEnd"/>
      <w:r w:rsidRPr="00E13124">
        <w:rPr>
          <w:b/>
          <w:bCs/>
          <w:i/>
          <w:iCs/>
          <w:sz w:val="16"/>
          <w:lang w:eastAsia="ko-KR"/>
        </w:rPr>
        <w:t xml:space="preserve"> Draft (i.e. they are instructions to the 802.11 editor on how to merge the text with the baseline documents).</w:t>
      </w:r>
    </w:p>
    <w:p w14:paraId="7EC9D3FB" w14:textId="77777777" w:rsidR="001E6226" w:rsidRPr="00E13124" w:rsidRDefault="001E6226" w:rsidP="00AA56F8">
      <w:pPr>
        <w:rPr>
          <w:b/>
          <w:bCs/>
          <w:i/>
          <w:iCs/>
          <w:sz w:val="16"/>
          <w:lang w:eastAsia="ko-KR"/>
        </w:rPr>
      </w:pPr>
    </w:p>
    <w:p w14:paraId="1CA1657F" w14:textId="77777777" w:rsidR="00AA56F8" w:rsidRDefault="00AA56F8" w:rsidP="00AA56F8">
      <w:pPr>
        <w:rPr>
          <w:rFonts w:eastAsia="Malgun Gothic"/>
          <w:sz w:val="16"/>
          <w:lang w:eastAsia="ko-KR"/>
        </w:rPr>
      </w:pPr>
    </w:p>
    <w:p w14:paraId="162EA687" w14:textId="77777777" w:rsidR="001E6226" w:rsidRDefault="001E6226" w:rsidP="00AA56F8">
      <w:pPr>
        <w:rPr>
          <w:rFonts w:eastAsia="Malgun Gothic"/>
          <w:sz w:val="16"/>
          <w:lang w:eastAsia="ko-KR"/>
        </w:rPr>
      </w:pPr>
    </w:p>
    <w:p w14:paraId="57977A25" w14:textId="77777777" w:rsidR="001E6226" w:rsidRDefault="001E6226" w:rsidP="00AA56F8">
      <w:pPr>
        <w:rPr>
          <w:rFonts w:eastAsia="Malgun Gothic"/>
          <w:sz w:val="16"/>
          <w:lang w:eastAsia="ko-KR"/>
        </w:rPr>
      </w:pPr>
    </w:p>
    <w:p w14:paraId="6935B6AE" w14:textId="77777777" w:rsidR="001E6226" w:rsidRPr="001E6226" w:rsidRDefault="001E6226" w:rsidP="00AA56F8">
      <w:pPr>
        <w:rPr>
          <w:rFonts w:eastAsia="Malgun Gothic"/>
          <w:sz w:val="16"/>
          <w:lang w:eastAsia="ko-KR"/>
        </w:rPr>
      </w:pPr>
    </w:p>
    <w:p w14:paraId="3078F482" w14:textId="07C4C073" w:rsidR="00167DBE" w:rsidRDefault="00167DBE" w:rsidP="0093524C">
      <w:pPr>
        <w:pStyle w:val="ab"/>
        <w:rPr>
          <w:b/>
          <w:sz w:val="20"/>
        </w:rPr>
      </w:pPr>
    </w:p>
    <w:p w14:paraId="4ECC177F" w14:textId="77777777" w:rsidR="00167DBE" w:rsidRPr="00E13124" w:rsidRDefault="00167DBE" w:rsidP="0093524C">
      <w:pPr>
        <w:pStyle w:val="ab"/>
        <w:rPr>
          <w:b/>
          <w:sz w:val="20"/>
        </w:rPr>
      </w:pPr>
    </w:p>
    <w:p w14:paraId="5574800F" w14:textId="77777777" w:rsidR="002D02D7" w:rsidRPr="00E13124" w:rsidRDefault="002D02D7" w:rsidP="00CA0A57">
      <w:pPr>
        <w:rPr>
          <w:sz w:val="16"/>
        </w:rPr>
      </w:pPr>
    </w:p>
    <w:p w14:paraId="7161B4C9" w14:textId="426723D7" w:rsidR="002D02D7" w:rsidRDefault="002D02D7" w:rsidP="003E4ABA">
      <w:pPr>
        <w:pStyle w:val="ab"/>
        <w:numPr>
          <w:ilvl w:val="0"/>
          <w:numId w:val="2"/>
        </w:numPr>
        <w:rPr>
          <w:b/>
          <w:sz w:val="20"/>
        </w:rPr>
      </w:pPr>
      <w:r w:rsidRPr="00E13124">
        <w:rPr>
          <w:b/>
          <w:sz w:val="20"/>
        </w:rPr>
        <w:t xml:space="preserve">Proposed </w:t>
      </w:r>
      <w:r w:rsidR="00BC477F">
        <w:rPr>
          <w:b/>
          <w:sz w:val="20"/>
        </w:rPr>
        <w:t>spec text</w:t>
      </w:r>
    </w:p>
    <w:p w14:paraId="4163F809" w14:textId="77777777" w:rsidR="0032005C" w:rsidRDefault="0032005C" w:rsidP="0032005C">
      <w:pPr>
        <w:rPr>
          <w:ins w:id="16" w:author="Cariou, Laurent" w:date="2021-02-23T19:42:00Z"/>
          <w:bCs/>
          <w:sz w:val="20"/>
        </w:rPr>
      </w:pPr>
    </w:p>
    <w:p w14:paraId="36133DFD" w14:textId="0856EE06" w:rsidR="00C20478" w:rsidRDefault="00C20478" w:rsidP="00C20478">
      <w:pPr>
        <w:pStyle w:val="SP7147688"/>
        <w:spacing w:before="360" w:after="240"/>
        <w:jc w:val="both"/>
        <w:rPr>
          <w:rStyle w:val="SC7204809"/>
          <w:sz w:val="20"/>
          <w:szCs w:val="20"/>
        </w:rPr>
      </w:pPr>
      <w:proofErr w:type="spellStart"/>
      <w:r>
        <w:rPr>
          <w:rFonts w:ascii="Times New Roman" w:eastAsia="Times New Roman" w:hAnsi="Times New Roman" w:cs="Times New Roman"/>
          <w:b/>
          <w:i/>
          <w:color w:val="000000"/>
          <w:sz w:val="20"/>
          <w:highlight w:val="yellow"/>
        </w:rPr>
        <w:t>TGbe</w:t>
      </w:r>
      <w:proofErr w:type="spellEnd"/>
      <w:r>
        <w:rPr>
          <w:rFonts w:ascii="Times New Roman" w:eastAsia="Times New Roman" w:hAnsi="Times New Roman" w:cs="Times New Roman"/>
          <w:b/>
          <w:i/>
          <w:color w:val="000000"/>
          <w:sz w:val="20"/>
          <w:highlight w:val="yellow"/>
        </w:rPr>
        <w:t xml:space="preserve"> editor: Please </w:t>
      </w:r>
      <w:r w:rsidR="00E65190">
        <w:rPr>
          <w:rFonts w:ascii="Times New Roman" w:eastAsia="Times New Roman" w:hAnsi="Times New Roman" w:cs="Times New Roman"/>
          <w:b/>
          <w:i/>
          <w:color w:val="000000"/>
          <w:sz w:val="20"/>
          <w:highlight w:val="yellow"/>
        </w:rPr>
        <w:t>change</w:t>
      </w:r>
      <w:r>
        <w:rPr>
          <w:rFonts w:ascii="Times New Roman" w:eastAsia="Times New Roman" w:hAnsi="Times New Roman" w:cs="Times New Roman"/>
          <w:b/>
          <w:i/>
          <w:color w:val="000000"/>
          <w:sz w:val="20"/>
          <w:highlight w:val="yellow"/>
        </w:rPr>
        <w:t xml:space="preserve"> below paragraphs in </w:t>
      </w:r>
      <w:proofErr w:type="spellStart"/>
      <w:r>
        <w:rPr>
          <w:rFonts w:ascii="Times New Roman" w:eastAsia="Times New Roman" w:hAnsi="Times New Roman" w:cs="Times New Roman"/>
          <w:b/>
          <w:i/>
          <w:color w:val="000000"/>
          <w:sz w:val="20"/>
          <w:highlight w:val="yellow"/>
        </w:rPr>
        <w:t>subclauses</w:t>
      </w:r>
      <w:proofErr w:type="spellEnd"/>
      <w:r>
        <w:rPr>
          <w:rFonts w:ascii="Times New Roman" w:eastAsia="Times New Roman" w:hAnsi="Times New Roman" w:cs="Times New Roman"/>
          <w:b/>
          <w:i/>
          <w:color w:val="000000"/>
          <w:sz w:val="20"/>
          <w:highlight w:val="yellow"/>
        </w:rPr>
        <w:t xml:space="preserve"> </w:t>
      </w:r>
      <w:r w:rsidR="00696111">
        <w:rPr>
          <w:rFonts w:ascii="Times New Roman" w:eastAsia="Times New Roman" w:hAnsi="Times New Roman" w:cs="Times New Roman"/>
          <w:b/>
          <w:i/>
          <w:color w:val="000000"/>
          <w:sz w:val="20"/>
          <w:highlight w:val="yellow"/>
        </w:rPr>
        <w:t>3.1(Definitions)</w:t>
      </w:r>
      <w:r w:rsidR="007A44AC">
        <w:rPr>
          <w:rFonts w:ascii="Times New Roman" w:eastAsia="Times New Roman" w:hAnsi="Times New Roman" w:cs="Times New Roman"/>
          <w:b/>
          <w:i/>
          <w:color w:val="000000"/>
          <w:sz w:val="20"/>
          <w:highlight w:val="yellow"/>
        </w:rPr>
        <w:t xml:space="preserve"> as follows</w:t>
      </w:r>
      <w:r>
        <w:rPr>
          <w:rFonts w:ascii="Times New Roman" w:eastAsia="Times New Roman" w:hAnsi="Times New Roman" w:cs="Times New Roman"/>
          <w:b/>
          <w:i/>
          <w:color w:val="000000"/>
          <w:sz w:val="20"/>
          <w:highlight w:val="yellow"/>
        </w:rPr>
        <w:t>:</w:t>
      </w:r>
    </w:p>
    <w:p w14:paraId="45AC804C" w14:textId="77777777" w:rsidR="00C20478" w:rsidRDefault="00C20478" w:rsidP="00E65190">
      <w:pPr>
        <w:pStyle w:val="Default"/>
        <w:jc w:val="both"/>
        <w:rPr>
          <w:sz w:val="20"/>
          <w:szCs w:val="20"/>
          <w:lang w:val="en-GB"/>
        </w:rPr>
      </w:pPr>
    </w:p>
    <w:p w14:paraId="538DFCCF" w14:textId="77777777" w:rsidR="00696111" w:rsidRPr="004C5E00" w:rsidRDefault="00696111" w:rsidP="00696111">
      <w:pPr>
        <w:pStyle w:val="Default"/>
      </w:pPr>
      <w:r w:rsidRPr="00F736BB">
        <w:rPr>
          <w:b/>
          <w:bCs/>
          <w:sz w:val="22"/>
          <w:szCs w:val="22"/>
          <w:lang w:eastAsia="ko-KR"/>
        </w:rPr>
        <w:t>3.1 Definitions</w:t>
      </w:r>
    </w:p>
    <w:p w14:paraId="09286FD6" w14:textId="77777777" w:rsidR="00696111" w:rsidRDefault="00696111" w:rsidP="00696111">
      <w:pPr>
        <w:pStyle w:val="Default"/>
        <w:rPr>
          <w:rFonts w:eastAsia="Malgun Gothic"/>
          <w:lang w:eastAsia="ko-KR"/>
        </w:rPr>
      </w:pPr>
    </w:p>
    <w:p w14:paraId="6F572806" w14:textId="77777777" w:rsidR="00696111" w:rsidRPr="004910FC" w:rsidRDefault="00696111" w:rsidP="00696111">
      <w:pPr>
        <w:rPr>
          <w:sz w:val="24"/>
        </w:rPr>
      </w:pPr>
      <w:proofErr w:type="spellStart"/>
      <w:r w:rsidRPr="006D48FD">
        <w:rPr>
          <w:rStyle w:val="SC7204827"/>
          <w:b/>
          <w:bCs/>
          <w:sz w:val="22"/>
        </w:rPr>
        <w:t>Nonsimultaneous</w:t>
      </w:r>
      <w:proofErr w:type="spellEnd"/>
      <w:r w:rsidRPr="006D48FD">
        <w:rPr>
          <w:rStyle w:val="SC7204827"/>
          <w:b/>
          <w:bCs/>
          <w:sz w:val="22"/>
        </w:rPr>
        <w:t xml:space="preserve"> transmit and receive (NSTR) link pair: </w:t>
      </w:r>
      <w:r w:rsidRPr="003726FB">
        <w:rPr>
          <w:rStyle w:val="SC7204827"/>
          <w:sz w:val="22"/>
        </w:rPr>
        <w:t xml:space="preserve">A pair of links within an MLD for which the receiver requirements specified in Clause 36 (Extremely high throughput (EHT) PHY specification) are not met on one of the links when a STA of the MLD is transmitting on the other link. Each link of such a pair is a member of the NSTR link pair. </w:t>
      </w:r>
    </w:p>
    <w:p w14:paraId="7DA772B9" w14:textId="77777777" w:rsidR="00696111" w:rsidRDefault="00696111" w:rsidP="00696111"/>
    <w:p w14:paraId="1BE92FDA" w14:textId="77777777" w:rsidR="00696111" w:rsidRPr="00375EA6" w:rsidRDefault="00696111" w:rsidP="00696111">
      <w:pPr>
        <w:rPr>
          <w:sz w:val="20"/>
        </w:rPr>
      </w:pPr>
      <w:r w:rsidRPr="00375EA6">
        <w:rPr>
          <w:rStyle w:val="SC15323592"/>
          <w:sz w:val="20"/>
        </w:rPr>
        <w:t xml:space="preserve">NOTE—If an MLD supports transmission on </w:t>
      </w:r>
      <w:r>
        <w:rPr>
          <w:rStyle w:val="SC15323592"/>
          <w:sz w:val="20"/>
        </w:rPr>
        <w:t xml:space="preserve">link </w:t>
      </w:r>
      <w:r w:rsidRPr="00375EA6">
        <w:rPr>
          <w:rStyle w:val="SC15323592"/>
          <w:sz w:val="20"/>
        </w:rPr>
        <w:t xml:space="preserve">1 concurrent with reception on </w:t>
      </w:r>
      <w:r>
        <w:rPr>
          <w:rStyle w:val="SC15323592"/>
          <w:sz w:val="20"/>
        </w:rPr>
        <w:t xml:space="preserve">link </w:t>
      </w:r>
      <w:r w:rsidRPr="00375EA6">
        <w:rPr>
          <w:rStyle w:val="SC15323592"/>
          <w:sz w:val="20"/>
        </w:rPr>
        <w:t xml:space="preserve">2, but cannot support transmission on </w:t>
      </w:r>
      <w:r>
        <w:rPr>
          <w:rStyle w:val="SC15323592"/>
          <w:sz w:val="20"/>
        </w:rPr>
        <w:t xml:space="preserve">link </w:t>
      </w:r>
      <w:r w:rsidRPr="00375EA6">
        <w:rPr>
          <w:rStyle w:val="SC15323592"/>
          <w:sz w:val="20"/>
        </w:rPr>
        <w:t xml:space="preserve">2 concurrent with reception on </w:t>
      </w:r>
      <w:r>
        <w:rPr>
          <w:rStyle w:val="SC15323592"/>
          <w:sz w:val="20"/>
        </w:rPr>
        <w:t xml:space="preserve">link </w:t>
      </w:r>
      <w:r w:rsidRPr="00375EA6">
        <w:rPr>
          <w:rStyle w:val="SC15323592"/>
          <w:sz w:val="20"/>
        </w:rPr>
        <w:t xml:space="preserve">1, this pair of </w:t>
      </w:r>
      <w:r>
        <w:rPr>
          <w:rStyle w:val="SC15323592"/>
          <w:sz w:val="20"/>
        </w:rPr>
        <w:t>links</w:t>
      </w:r>
      <w:r w:rsidRPr="00375EA6">
        <w:rPr>
          <w:rStyle w:val="SC15323592"/>
          <w:sz w:val="20"/>
        </w:rPr>
        <w:t xml:space="preserve"> is NSTR</w:t>
      </w:r>
      <w:ins w:id="17" w:author="Liyunbo" w:date="2021-07-07T11:45:00Z">
        <w:r>
          <w:rPr>
            <w:rStyle w:val="SC15323592"/>
            <w:sz w:val="20"/>
          </w:rPr>
          <w:t xml:space="preserve"> </w:t>
        </w:r>
      </w:ins>
      <w:ins w:id="18" w:author="Liyunbo" w:date="2021-07-07T11:46:00Z">
        <w:r>
          <w:rPr>
            <w:rStyle w:val="SC15323592"/>
            <w:sz w:val="20"/>
          </w:rPr>
          <w:t>for</w:t>
        </w:r>
      </w:ins>
      <w:ins w:id="19" w:author="Liyunbo" w:date="2021-07-07T11:45:00Z">
        <w:r>
          <w:rPr>
            <w:rStyle w:val="SC15323592"/>
            <w:sz w:val="20"/>
          </w:rPr>
          <w:t xml:space="preserve"> that MLD</w:t>
        </w:r>
      </w:ins>
      <w:r w:rsidRPr="00375EA6">
        <w:rPr>
          <w:rStyle w:val="SC15323592"/>
          <w:sz w:val="20"/>
        </w:rPr>
        <w:t>.</w:t>
      </w:r>
      <w:r w:rsidRPr="003646F4">
        <w:rPr>
          <w:rStyle w:val="SC7204827"/>
          <w:b/>
          <w:color w:val="00B050"/>
        </w:rPr>
        <w:t xml:space="preserve"> </w:t>
      </w:r>
      <w:ins w:id="20" w:author="Liyunbo" w:date="2021-07-07T11:47:00Z">
        <w:r>
          <w:rPr>
            <w:rStyle w:val="SC7204827"/>
            <w:b/>
            <w:color w:val="00B050"/>
          </w:rPr>
          <w:t xml:space="preserve"> (#6959)</w:t>
        </w:r>
      </w:ins>
    </w:p>
    <w:p w14:paraId="57FEDD41" w14:textId="77777777" w:rsidR="00E41F77" w:rsidRDefault="00E41F77" w:rsidP="00E65190">
      <w:pPr>
        <w:pStyle w:val="Default"/>
        <w:jc w:val="both"/>
        <w:rPr>
          <w:rFonts w:eastAsia="Malgun Gothic"/>
          <w:lang w:val="en-GB" w:eastAsia="ko-KR"/>
        </w:rPr>
      </w:pPr>
    </w:p>
    <w:p w14:paraId="6E5876D0" w14:textId="77777777" w:rsidR="006F3794" w:rsidRDefault="006F3794" w:rsidP="00E65190">
      <w:pPr>
        <w:pStyle w:val="Default"/>
        <w:jc w:val="both"/>
        <w:rPr>
          <w:rFonts w:eastAsia="Malgun Gothic"/>
          <w:lang w:val="en-GB" w:eastAsia="ko-KR"/>
        </w:rPr>
      </w:pPr>
    </w:p>
    <w:p w14:paraId="40F19C94" w14:textId="18D093D0" w:rsidR="009C6E2A" w:rsidRDefault="009C6E2A" w:rsidP="009C6E2A">
      <w:pPr>
        <w:pStyle w:val="SP7147688"/>
        <w:spacing w:before="360" w:after="240"/>
        <w:jc w:val="both"/>
        <w:rPr>
          <w:rStyle w:val="SC7204809"/>
          <w:sz w:val="20"/>
          <w:szCs w:val="20"/>
        </w:rPr>
      </w:pPr>
      <w:proofErr w:type="spellStart"/>
      <w:r>
        <w:rPr>
          <w:rFonts w:ascii="Times New Roman" w:eastAsia="Times New Roman" w:hAnsi="Times New Roman" w:cs="Times New Roman"/>
          <w:b/>
          <w:i/>
          <w:color w:val="000000"/>
          <w:sz w:val="20"/>
          <w:highlight w:val="yellow"/>
        </w:rPr>
        <w:t>TGbe</w:t>
      </w:r>
      <w:proofErr w:type="spellEnd"/>
      <w:r>
        <w:rPr>
          <w:rFonts w:ascii="Times New Roman" w:eastAsia="Times New Roman" w:hAnsi="Times New Roman" w:cs="Times New Roman"/>
          <w:b/>
          <w:i/>
          <w:color w:val="000000"/>
          <w:sz w:val="20"/>
          <w:highlight w:val="yellow"/>
        </w:rPr>
        <w:t xml:space="preserve"> editor: Please change below paragraphs in </w:t>
      </w:r>
      <w:proofErr w:type="spellStart"/>
      <w:r>
        <w:rPr>
          <w:rFonts w:ascii="Times New Roman" w:eastAsia="Times New Roman" w:hAnsi="Times New Roman" w:cs="Times New Roman"/>
          <w:b/>
          <w:i/>
          <w:color w:val="000000"/>
          <w:sz w:val="20"/>
          <w:highlight w:val="yellow"/>
        </w:rPr>
        <w:t>subclauses</w:t>
      </w:r>
      <w:proofErr w:type="spellEnd"/>
      <w:r>
        <w:rPr>
          <w:rFonts w:ascii="Times New Roman" w:eastAsia="Times New Roman" w:hAnsi="Times New Roman" w:cs="Times New Roman"/>
          <w:b/>
          <w:i/>
          <w:color w:val="000000"/>
          <w:sz w:val="20"/>
          <w:highlight w:val="yellow"/>
        </w:rPr>
        <w:t xml:space="preserve"> </w:t>
      </w:r>
      <w:r w:rsidRPr="009C6E2A">
        <w:rPr>
          <w:rFonts w:ascii="Times New Roman" w:eastAsia="Times New Roman" w:hAnsi="Times New Roman" w:cs="Times New Roman"/>
          <w:b/>
          <w:i/>
          <w:color w:val="000000"/>
          <w:sz w:val="20"/>
          <w:highlight w:val="yellow"/>
        </w:rPr>
        <w:t>35.3.4.4 (Multi-Link element usage rules in the context of discovery)</w:t>
      </w:r>
      <w:r>
        <w:rPr>
          <w:rFonts w:ascii="Times New Roman" w:eastAsia="Times New Roman" w:hAnsi="Times New Roman" w:cs="Times New Roman"/>
          <w:b/>
          <w:i/>
          <w:color w:val="000000"/>
          <w:sz w:val="20"/>
          <w:highlight w:val="yellow"/>
        </w:rPr>
        <w:t xml:space="preserve"> as follows:</w:t>
      </w:r>
    </w:p>
    <w:p w14:paraId="5730AD8A" w14:textId="6B5F97A2" w:rsidR="009C6E2A" w:rsidRPr="009C6E2A" w:rsidRDefault="009C6E2A" w:rsidP="00E65190">
      <w:pPr>
        <w:pStyle w:val="Default"/>
        <w:jc w:val="both"/>
        <w:rPr>
          <w:rFonts w:eastAsia="Malgun Gothic"/>
          <w:lang w:eastAsia="ko-KR"/>
        </w:rPr>
      </w:pPr>
      <w:r w:rsidRPr="009C6E2A">
        <w:rPr>
          <w:rFonts w:cs="Times New Roman"/>
          <w:b/>
          <w:color w:val="auto"/>
          <w:sz w:val="20"/>
          <w:szCs w:val="20"/>
          <w:lang w:val="en-GB"/>
        </w:rPr>
        <w:t>35.3.4.4 Multi-Link element usage rules in the context of discovery</w:t>
      </w:r>
    </w:p>
    <w:p w14:paraId="3ED713F0" w14:textId="77777777" w:rsidR="009C6E2A" w:rsidRDefault="009C6E2A" w:rsidP="009C6E2A">
      <w:pPr>
        <w:pStyle w:val="SP19294928"/>
        <w:spacing w:before="240" w:after="240"/>
        <w:rPr>
          <w:color w:val="000000"/>
        </w:rPr>
      </w:pPr>
    </w:p>
    <w:p w14:paraId="5C24AA8A" w14:textId="56D834D5" w:rsidR="009C6E2A" w:rsidRPr="00F045BA" w:rsidDel="00C0033F" w:rsidRDefault="00665D31" w:rsidP="009C6E2A">
      <w:pPr>
        <w:pStyle w:val="SP19295273"/>
        <w:spacing w:before="240"/>
        <w:jc w:val="both"/>
        <w:rPr>
          <w:del w:id="21" w:author="Liyunbo" w:date="2021-08-11T15:46:00Z"/>
          <w:color w:val="000000"/>
          <w:sz w:val="20"/>
          <w:szCs w:val="20"/>
          <w:highlight w:val="yellow"/>
        </w:rPr>
      </w:pPr>
      <w:ins w:id="22" w:author="Liyunbo" w:date="2021-08-11T15:48:00Z">
        <w:r>
          <w:rPr>
            <w:color w:val="000000"/>
          </w:rPr>
          <w:t>(#4077, 4405)</w:t>
        </w:r>
      </w:ins>
      <w:del w:id="23" w:author="Liyunbo" w:date="2021-08-11T15:46:00Z">
        <w:r w:rsidR="009C6E2A" w:rsidRPr="00F045BA" w:rsidDel="00C0033F">
          <w:rPr>
            <w:rStyle w:val="SC19323589"/>
            <w:highlight w:val="yellow"/>
          </w:rPr>
          <w:delText xml:space="preserve">The Common info field of the Basic variant Multi-Link element carried in the Beacon frame or Probe Response frame shall </w:delText>
        </w:r>
      </w:del>
    </w:p>
    <w:p w14:paraId="05AF4D7F" w14:textId="6CA5C34C" w:rsidR="009C6E2A" w:rsidRPr="00F045BA" w:rsidDel="00C0033F" w:rsidRDefault="009C6E2A" w:rsidP="009C6E2A">
      <w:pPr>
        <w:pStyle w:val="SP19295284"/>
        <w:spacing w:before="60" w:after="60"/>
        <w:ind w:firstLine="600"/>
        <w:jc w:val="both"/>
        <w:rPr>
          <w:del w:id="24" w:author="Liyunbo" w:date="2021-08-11T15:46:00Z"/>
          <w:color w:val="000000"/>
          <w:sz w:val="20"/>
          <w:szCs w:val="20"/>
          <w:highlight w:val="yellow"/>
        </w:rPr>
      </w:pPr>
      <w:del w:id="25" w:author="Liyunbo" w:date="2021-08-11T15:46:00Z">
        <w:r w:rsidRPr="00F045BA" w:rsidDel="00C0033F">
          <w:rPr>
            <w:rStyle w:val="SC19323589"/>
            <w:highlight w:val="yellow"/>
          </w:rPr>
          <w:delText>—</w:delText>
        </w:r>
        <w:r w:rsidRPr="00F045BA" w:rsidDel="00C0033F">
          <w:rPr>
            <w:rStyle w:val="SC19323705"/>
            <w:highlight w:val="yellow"/>
          </w:rPr>
          <w:delText>(#3017)</w:delText>
        </w:r>
        <w:r w:rsidRPr="00F045BA" w:rsidDel="00C0033F">
          <w:rPr>
            <w:rStyle w:val="SC19323589"/>
            <w:highlight w:val="yellow"/>
          </w:rPr>
          <w:delText>include the MLD MAC address subfield for the AP MLD with which the AP is affiliated</w:delText>
        </w:r>
      </w:del>
    </w:p>
    <w:p w14:paraId="507EE3D4" w14:textId="7C7F8855" w:rsidR="009C6E2A" w:rsidRPr="00F045BA" w:rsidDel="00C0033F" w:rsidRDefault="009C6E2A" w:rsidP="009C6E2A">
      <w:pPr>
        <w:pStyle w:val="Default"/>
        <w:ind w:firstLine="600"/>
        <w:jc w:val="both"/>
        <w:rPr>
          <w:del w:id="26" w:author="Liyunbo" w:date="2021-08-11T15:46:00Z"/>
          <w:rFonts w:eastAsia="Malgun Gothic"/>
          <w:highlight w:val="yellow"/>
          <w:lang w:val="en-GB" w:eastAsia="ko-KR"/>
        </w:rPr>
      </w:pPr>
      <w:del w:id="27" w:author="Liyunbo" w:date="2021-08-11T15:46:00Z">
        <w:r w:rsidRPr="00F045BA" w:rsidDel="00C0033F">
          <w:rPr>
            <w:rStyle w:val="SC19323589"/>
            <w:highlight w:val="yellow"/>
          </w:rPr>
          <w:delText>—include the Link ID Info subfield for the AP by setting the Link ID Info Present subfield of the Multi-Link Control field of the Basic variant Multi-Link element to 1</w:delText>
        </w:r>
      </w:del>
    </w:p>
    <w:p w14:paraId="6BB95B54" w14:textId="41CFD105" w:rsidR="009C6E2A" w:rsidDel="00C0033F" w:rsidRDefault="009C6E2A" w:rsidP="009C6E2A">
      <w:pPr>
        <w:pStyle w:val="Default"/>
        <w:ind w:firstLine="720"/>
        <w:jc w:val="both"/>
        <w:rPr>
          <w:del w:id="28" w:author="Liyunbo" w:date="2021-08-11T15:46:00Z"/>
          <w:rStyle w:val="SC19323589"/>
          <w:rFonts w:ascii="Times New Roman" w:hAnsi="Times New Roman" w:cs="Times New Roman"/>
        </w:rPr>
      </w:pPr>
      <w:del w:id="29" w:author="Liyunbo" w:date="2021-08-11T15:46:00Z">
        <w:r w:rsidRPr="00F045BA" w:rsidDel="00C0033F">
          <w:rPr>
            <w:rStyle w:val="SC19323589"/>
            <w:highlight w:val="yellow"/>
          </w:rPr>
          <w:lastRenderedPageBreak/>
          <w:delText>—(#1068)include the BSS Parameters Change Count subfield for the AP by setting the BSS Parameters Change Count Present subfield of the Multi-Link Control field of the Basic variant Multi-Link element to 1.</w:delText>
        </w:r>
      </w:del>
    </w:p>
    <w:p w14:paraId="6F6AF96B" w14:textId="77777777" w:rsidR="009C6E2A" w:rsidRPr="009C6E2A" w:rsidRDefault="009C6E2A" w:rsidP="009C6E2A">
      <w:pPr>
        <w:pStyle w:val="Default"/>
        <w:ind w:firstLine="720"/>
        <w:jc w:val="both"/>
        <w:rPr>
          <w:rStyle w:val="SC19323589"/>
          <w:rFonts w:ascii="Times New Roman" w:hAnsi="Times New Roman" w:cs="Times New Roman"/>
        </w:rPr>
      </w:pPr>
    </w:p>
    <w:p w14:paraId="75EF7E38" w14:textId="77777777" w:rsidR="009C6E2A" w:rsidRDefault="009C6E2A" w:rsidP="00696111">
      <w:pPr>
        <w:pStyle w:val="SP7147688"/>
        <w:spacing w:before="360" w:after="240"/>
        <w:jc w:val="both"/>
        <w:rPr>
          <w:rFonts w:ascii="Times New Roman" w:hAnsi="Times New Roman" w:cs="Times New Roman"/>
          <w:b/>
          <w:i/>
          <w:color w:val="000000"/>
          <w:sz w:val="20"/>
          <w:highlight w:val="yellow"/>
        </w:rPr>
      </w:pPr>
    </w:p>
    <w:p w14:paraId="7993B7DE" w14:textId="3DB52700" w:rsidR="009C6E2A" w:rsidRDefault="009C6E2A" w:rsidP="009C6E2A">
      <w:pPr>
        <w:pStyle w:val="SP19295306"/>
        <w:spacing w:before="480" w:after="240"/>
        <w:rPr>
          <w:rStyle w:val="SC7204809"/>
          <w:sz w:val="20"/>
          <w:szCs w:val="20"/>
        </w:rPr>
      </w:pPr>
      <w:proofErr w:type="spellStart"/>
      <w:r>
        <w:rPr>
          <w:rFonts w:eastAsia="Times New Roman"/>
          <w:b/>
          <w:i/>
          <w:color w:val="000000"/>
          <w:sz w:val="20"/>
          <w:highlight w:val="yellow"/>
        </w:rPr>
        <w:t>TGbe</w:t>
      </w:r>
      <w:proofErr w:type="spellEnd"/>
      <w:r>
        <w:rPr>
          <w:rFonts w:eastAsia="Times New Roman"/>
          <w:b/>
          <w:i/>
          <w:color w:val="000000"/>
          <w:sz w:val="20"/>
          <w:highlight w:val="yellow"/>
        </w:rPr>
        <w:t xml:space="preserve"> editor: Please change below paragraphs in </w:t>
      </w:r>
      <w:proofErr w:type="spellStart"/>
      <w:r>
        <w:rPr>
          <w:rFonts w:eastAsia="Times New Roman"/>
          <w:b/>
          <w:i/>
          <w:color w:val="000000"/>
          <w:sz w:val="20"/>
          <w:highlight w:val="yellow"/>
        </w:rPr>
        <w:t>subclauses</w:t>
      </w:r>
      <w:proofErr w:type="spellEnd"/>
      <w:r>
        <w:rPr>
          <w:rFonts w:eastAsia="Times New Roman"/>
          <w:b/>
          <w:i/>
          <w:color w:val="000000"/>
          <w:sz w:val="20"/>
          <w:highlight w:val="yellow"/>
        </w:rPr>
        <w:t xml:space="preserve"> </w:t>
      </w:r>
      <w:r w:rsidRPr="009C6E2A">
        <w:rPr>
          <w:rFonts w:eastAsia="Times New Roman"/>
          <w:b/>
          <w:i/>
          <w:color w:val="000000"/>
          <w:sz w:val="20"/>
          <w:highlight w:val="yellow"/>
        </w:rPr>
        <w:t>35.3.5.4 (Usage and rules of Basic variant Multi-Link element in the context of multi-link (re)setup)</w:t>
      </w:r>
      <w:r>
        <w:rPr>
          <w:rFonts w:eastAsia="Times New Roman"/>
          <w:b/>
          <w:i/>
          <w:color w:val="000000"/>
          <w:sz w:val="20"/>
          <w:highlight w:val="yellow"/>
        </w:rPr>
        <w:t xml:space="preserve"> as follows:</w:t>
      </w:r>
    </w:p>
    <w:p w14:paraId="574B29E9" w14:textId="102F8E3F" w:rsidR="009C6E2A" w:rsidRPr="009C6E2A" w:rsidRDefault="009C6E2A" w:rsidP="009C6E2A">
      <w:pPr>
        <w:pStyle w:val="Default"/>
        <w:rPr>
          <w:rFonts w:eastAsia="Malgun Gothic"/>
          <w:highlight w:val="yellow"/>
          <w:lang w:eastAsia="ko-KR"/>
        </w:rPr>
      </w:pPr>
      <w:r w:rsidRPr="009C6E2A">
        <w:rPr>
          <w:b/>
          <w:bCs/>
          <w:sz w:val="20"/>
          <w:szCs w:val="20"/>
        </w:rPr>
        <w:t>35.3.5.4 Usage and rules of Basic variant Multi-Link element in the context of multi-link (re)setup</w:t>
      </w:r>
    </w:p>
    <w:p w14:paraId="0233CE68" w14:textId="77777777" w:rsidR="009C6E2A" w:rsidRDefault="009C6E2A" w:rsidP="009C6E2A">
      <w:pPr>
        <w:pStyle w:val="SP19294928"/>
        <w:spacing w:before="240" w:after="240"/>
        <w:rPr>
          <w:color w:val="000000"/>
        </w:rPr>
      </w:pPr>
    </w:p>
    <w:p w14:paraId="188212D2" w14:textId="3DF18A85" w:rsidR="009C6E2A" w:rsidRPr="00D2142F" w:rsidDel="00C0033F" w:rsidRDefault="009C6E2A" w:rsidP="009C6E2A">
      <w:pPr>
        <w:pStyle w:val="SP19295273"/>
        <w:spacing w:before="240"/>
        <w:jc w:val="both"/>
        <w:rPr>
          <w:del w:id="30" w:author="Liyunbo" w:date="2021-08-11T15:46:00Z"/>
          <w:color w:val="000000"/>
          <w:sz w:val="20"/>
          <w:szCs w:val="20"/>
          <w:highlight w:val="yellow"/>
          <w:rPrChange w:id="31" w:author="Liyunbo" w:date="2021-08-11T15:55:00Z">
            <w:rPr>
              <w:del w:id="32" w:author="Liyunbo" w:date="2021-08-11T15:46:00Z"/>
              <w:color w:val="000000"/>
              <w:sz w:val="20"/>
              <w:szCs w:val="20"/>
            </w:rPr>
          </w:rPrChange>
        </w:rPr>
      </w:pPr>
      <w:del w:id="33" w:author="Liyunbo" w:date="2021-08-11T15:46:00Z">
        <w:r w:rsidRPr="00D2142F" w:rsidDel="00C0033F">
          <w:rPr>
            <w:rStyle w:val="SC19323705"/>
            <w:highlight w:val="yellow"/>
            <w:rPrChange w:id="34" w:author="Liyunbo" w:date="2021-08-11T15:55:00Z">
              <w:rPr>
                <w:rStyle w:val="SC19323705"/>
              </w:rPr>
            </w:rPrChange>
          </w:rPr>
          <w:delText>(#1747)(#1789)(#2348)</w:delText>
        </w:r>
        <w:r w:rsidRPr="00D2142F" w:rsidDel="00C0033F">
          <w:rPr>
            <w:rStyle w:val="SC19323589"/>
            <w:highlight w:val="yellow"/>
            <w:rPrChange w:id="35" w:author="Liyunbo" w:date="2021-08-11T15:55:00Z">
              <w:rPr>
                <w:rStyle w:val="SC19323589"/>
              </w:rPr>
            </w:rPrChange>
          </w:rPr>
          <w:delText>The Common info field of the Basic variant Multi-Link element carried in the (Re)Association Request frame shall include the MLD MAC address, the MLD Capabilities, and the EML Capabilities subfields, and shall not include the Link ID Info, the BSS Parameters Change Count, and the Medium Synchronization Delay Information subfields.</w:delText>
        </w:r>
      </w:del>
      <w:ins w:id="36" w:author="Liyunbo" w:date="2021-08-11T15:48:00Z">
        <w:r w:rsidR="00665D31" w:rsidRPr="00D2142F">
          <w:rPr>
            <w:color w:val="000000"/>
            <w:highlight w:val="yellow"/>
            <w:rPrChange w:id="37" w:author="Liyunbo" w:date="2021-08-11T15:55:00Z">
              <w:rPr>
                <w:color w:val="000000"/>
              </w:rPr>
            </w:rPrChange>
          </w:rPr>
          <w:t xml:space="preserve"> (#4077, 4405)</w:t>
        </w:r>
      </w:ins>
    </w:p>
    <w:p w14:paraId="7FCA3063" w14:textId="3D80C5BB" w:rsidR="009C6E2A" w:rsidDel="00C0033F" w:rsidRDefault="009C6E2A" w:rsidP="009C6E2A">
      <w:pPr>
        <w:pStyle w:val="SP7147688"/>
        <w:spacing w:before="360" w:after="240"/>
        <w:jc w:val="both"/>
        <w:rPr>
          <w:del w:id="38" w:author="Liyunbo" w:date="2021-08-11T15:46:00Z"/>
          <w:rFonts w:ascii="Times New Roman" w:hAnsi="Times New Roman" w:cs="Times New Roman"/>
          <w:b/>
          <w:i/>
          <w:color w:val="000000"/>
          <w:sz w:val="20"/>
          <w:highlight w:val="yellow"/>
        </w:rPr>
      </w:pPr>
      <w:del w:id="39" w:author="Liyunbo" w:date="2021-08-11T15:46:00Z">
        <w:r w:rsidRPr="00D2142F" w:rsidDel="00C0033F">
          <w:rPr>
            <w:rStyle w:val="SC19323818"/>
            <w:highlight w:val="yellow"/>
            <w:rPrChange w:id="40" w:author="Liyunbo" w:date="2021-08-11T15:55:00Z">
              <w:rPr>
                <w:rStyle w:val="SC19323818"/>
              </w:rPr>
            </w:rPrChange>
          </w:rPr>
          <w:delText>(#1747)(#1789)(#2348)</w:delText>
        </w:r>
        <w:r w:rsidRPr="00D2142F" w:rsidDel="00C0033F">
          <w:rPr>
            <w:rStyle w:val="SC19323592"/>
            <w:highlight w:val="yellow"/>
            <w:rPrChange w:id="41" w:author="Liyunbo" w:date="2021-08-11T15:55:00Z">
              <w:rPr>
                <w:rStyle w:val="SC19323592"/>
              </w:rPr>
            </w:rPrChange>
          </w:rPr>
          <w:delText>NOTE—The presence of the subfields in the Common Info field is signaled via the Multi-Link Control field of the Basic variant Multi-Link element as defined in 9.4.2.295b.2 (Basic variant Multi-Link element).</w:delText>
        </w:r>
      </w:del>
      <w:ins w:id="42" w:author="Liyunbo" w:date="2021-08-11T15:48:00Z">
        <w:r w:rsidR="00665D31" w:rsidRPr="00665D31">
          <w:rPr>
            <w:color w:val="000000"/>
          </w:rPr>
          <w:t xml:space="preserve"> </w:t>
        </w:r>
        <w:r w:rsidR="00665D31">
          <w:rPr>
            <w:color w:val="000000"/>
          </w:rPr>
          <w:t>(#4077, 4405)</w:t>
        </w:r>
      </w:ins>
    </w:p>
    <w:p w14:paraId="4C8AC216" w14:textId="133A3EEB" w:rsidR="00881FD7" w:rsidDel="00C0033F" w:rsidRDefault="00881FD7" w:rsidP="00881FD7">
      <w:pPr>
        <w:pStyle w:val="SP19294928"/>
        <w:spacing w:before="240" w:after="240"/>
        <w:rPr>
          <w:del w:id="43" w:author="Liyunbo" w:date="2021-08-11T15:46:00Z"/>
          <w:color w:val="000000"/>
        </w:rPr>
      </w:pPr>
    </w:p>
    <w:p w14:paraId="024493D9" w14:textId="3C8C7F89" w:rsidR="00881FD7" w:rsidDel="00C0033F" w:rsidRDefault="00881FD7" w:rsidP="00881FD7">
      <w:pPr>
        <w:pStyle w:val="SP19294928"/>
        <w:spacing w:before="240" w:after="240"/>
        <w:rPr>
          <w:del w:id="44" w:author="Liyunbo" w:date="2021-08-11T15:46:00Z"/>
          <w:color w:val="000000"/>
        </w:rPr>
      </w:pPr>
    </w:p>
    <w:p w14:paraId="1BE894BF" w14:textId="61DF9FA2" w:rsidR="00881FD7" w:rsidRPr="00D2142F" w:rsidDel="00C0033F" w:rsidRDefault="00881FD7" w:rsidP="00881FD7">
      <w:pPr>
        <w:pStyle w:val="SP19295273"/>
        <w:spacing w:before="240"/>
        <w:jc w:val="both"/>
        <w:rPr>
          <w:del w:id="45" w:author="Liyunbo" w:date="2021-08-11T15:46:00Z"/>
          <w:rStyle w:val="SC19323589"/>
          <w:highlight w:val="yellow"/>
          <w:rPrChange w:id="46" w:author="Liyunbo" w:date="2021-08-11T15:55:00Z">
            <w:rPr>
              <w:del w:id="47" w:author="Liyunbo" w:date="2021-08-11T15:46:00Z"/>
              <w:rStyle w:val="SC19323589"/>
              <w:lang w:val="en-GB"/>
            </w:rPr>
          </w:rPrChange>
        </w:rPr>
      </w:pPr>
      <w:del w:id="48" w:author="Liyunbo" w:date="2021-08-11T15:46:00Z">
        <w:r w:rsidRPr="00D2142F" w:rsidDel="00C0033F">
          <w:rPr>
            <w:rStyle w:val="SC19323705"/>
            <w:highlight w:val="yellow"/>
            <w:rPrChange w:id="49" w:author="Liyunbo" w:date="2021-08-11T15:55:00Z">
              <w:rPr>
                <w:rStyle w:val="SC19323705"/>
              </w:rPr>
            </w:rPrChange>
          </w:rPr>
          <w:delText>(#1747)(#1789)(#2348)</w:delText>
        </w:r>
        <w:r w:rsidRPr="00D2142F" w:rsidDel="00C0033F">
          <w:rPr>
            <w:rStyle w:val="SC19323589"/>
            <w:highlight w:val="yellow"/>
            <w:rPrChange w:id="50" w:author="Liyunbo" w:date="2021-08-11T15:55:00Z">
              <w:rPr>
                <w:rStyle w:val="SC19323589"/>
              </w:rPr>
            </w:rPrChange>
          </w:rPr>
          <w:delText>The Common info field of the Basic variant Multi-Link element carried in the (Re)Association Response frame shall include the MLD MAC address, the MLD Capabilities, the EML Capabilities, the Link ID Info, and the BSS Parameters Change Count subfields.</w:delText>
        </w:r>
      </w:del>
      <w:ins w:id="51" w:author="Liyunbo" w:date="2021-08-11T15:48:00Z">
        <w:r w:rsidR="00665D31" w:rsidRPr="00D2142F">
          <w:rPr>
            <w:color w:val="000000"/>
            <w:highlight w:val="yellow"/>
            <w:rPrChange w:id="52" w:author="Liyunbo" w:date="2021-08-11T15:55:00Z">
              <w:rPr>
                <w:color w:val="000000"/>
              </w:rPr>
            </w:rPrChange>
          </w:rPr>
          <w:t xml:space="preserve"> (#4077, 4405)</w:t>
        </w:r>
      </w:ins>
    </w:p>
    <w:p w14:paraId="273FB953" w14:textId="37524D66" w:rsidR="00881FD7" w:rsidRPr="00D2142F" w:rsidDel="00C0033F" w:rsidRDefault="00881FD7" w:rsidP="00881FD7">
      <w:pPr>
        <w:pStyle w:val="Default"/>
        <w:rPr>
          <w:del w:id="53" w:author="Liyunbo" w:date="2021-08-11T15:46:00Z"/>
          <w:highlight w:val="yellow"/>
          <w:rPrChange w:id="54" w:author="Liyunbo" w:date="2021-08-11T15:55:00Z">
            <w:rPr>
              <w:del w:id="55" w:author="Liyunbo" w:date="2021-08-11T15:46:00Z"/>
            </w:rPr>
          </w:rPrChange>
        </w:rPr>
      </w:pPr>
    </w:p>
    <w:p w14:paraId="3FA83ED9" w14:textId="0E93F55F" w:rsidR="009C6E2A" w:rsidDel="00C0033F" w:rsidRDefault="00881FD7" w:rsidP="00881FD7">
      <w:pPr>
        <w:pStyle w:val="Default"/>
        <w:rPr>
          <w:del w:id="56" w:author="Liyunbo" w:date="2021-08-11T15:46:00Z"/>
          <w:rFonts w:eastAsia="Malgun Gothic"/>
          <w:highlight w:val="yellow"/>
          <w:lang w:eastAsia="ko-KR"/>
        </w:rPr>
      </w:pPr>
      <w:del w:id="57" w:author="Liyunbo" w:date="2021-08-11T15:46:00Z">
        <w:r w:rsidRPr="00D2142F" w:rsidDel="00C0033F">
          <w:rPr>
            <w:rStyle w:val="SC19323818"/>
            <w:highlight w:val="yellow"/>
            <w:rPrChange w:id="58" w:author="Liyunbo" w:date="2021-08-11T15:55:00Z">
              <w:rPr>
                <w:rStyle w:val="SC19323818"/>
              </w:rPr>
            </w:rPrChange>
          </w:rPr>
          <w:delText>(#1747)(#1789)(#2348)</w:delText>
        </w:r>
        <w:r w:rsidRPr="00D2142F" w:rsidDel="00C0033F">
          <w:rPr>
            <w:rStyle w:val="SC19323592"/>
            <w:highlight w:val="yellow"/>
            <w:rPrChange w:id="59" w:author="Liyunbo" w:date="2021-08-11T15:55:00Z">
              <w:rPr>
                <w:rStyle w:val="SC19323592"/>
              </w:rPr>
            </w:rPrChange>
          </w:rPr>
          <w:delText>NOTE—The presence of the subfields in the Common Info field is signaled via the Multi-Link Control field of the Basic variant Multi-Link element as defined in 9.4.2.295b.2 (Basic variant Multi-Link element).</w:delText>
        </w:r>
      </w:del>
      <w:ins w:id="60" w:author="Liyunbo" w:date="2021-08-11T15:48:00Z">
        <w:r w:rsidR="00665D31" w:rsidRPr="00665D31">
          <w:t xml:space="preserve"> </w:t>
        </w:r>
        <w:r w:rsidR="00665D31">
          <w:t>(#4077, 4405)</w:t>
        </w:r>
      </w:ins>
    </w:p>
    <w:p w14:paraId="347FDE87" w14:textId="77777777" w:rsidR="009C6E2A" w:rsidRPr="009C6E2A" w:rsidRDefault="009C6E2A" w:rsidP="009C6E2A">
      <w:pPr>
        <w:pStyle w:val="Default"/>
        <w:rPr>
          <w:rFonts w:eastAsia="Malgun Gothic"/>
          <w:highlight w:val="yellow"/>
          <w:lang w:eastAsia="ko-KR"/>
        </w:rPr>
      </w:pPr>
    </w:p>
    <w:p w14:paraId="00216DE1" w14:textId="4762C8C2" w:rsidR="00696111" w:rsidRDefault="00696111" w:rsidP="00696111">
      <w:pPr>
        <w:pStyle w:val="SP7147688"/>
        <w:spacing w:before="360" w:after="240"/>
        <w:jc w:val="both"/>
        <w:rPr>
          <w:rStyle w:val="SC7204809"/>
          <w:sz w:val="20"/>
          <w:szCs w:val="20"/>
        </w:rPr>
      </w:pPr>
      <w:proofErr w:type="spellStart"/>
      <w:r>
        <w:rPr>
          <w:rFonts w:ascii="Times New Roman" w:eastAsia="Times New Roman" w:hAnsi="Times New Roman" w:cs="Times New Roman"/>
          <w:b/>
          <w:i/>
          <w:color w:val="000000"/>
          <w:sz w:val="20"/>
          <w:highlight w:val="yellow"/>
        </w:rPr>
        <w:t>TGbe</w:t>
      </w:r>
      <w:proofErr w:type="spellEnd"/>
      <w:r>
        <w:rPr>
          <w:rFonts w:ascii="Times New Roman" w:eastAsia="Times New Roman" w:hAnsi="Times New Roman" w:cs="Times New Roman"/>
          <w:b/>
          <w:i/>
          <w:color w:val="000000"/>
          <w:sz w:val="20"/>
          <w:highlight w:val="yellow"/>
        </w:rPr>
        <w:t xml:space="preserve"> editor: Please change below paragraphs in </w:t>
      </w:r>
      <w:proofErr w:type="spellStart"/>
      <w:r>
        <w:rPr>
          <w:rFonts w:ascii="Times New Roman" w:eastAsia="Times New Roman" w:hAnsi="Times New Roman" w:cs="Times New Roman"/>
          <w:b/>
          <w:i/>
          <w:color w:val="000000"/>
          <w:sz w:val="20"/>
          <w:highlight w:val="yellow"/>
        </w:rPr>
        <w:t>subclauses</w:t>
      </w:r>
      <w:proofErr w:type="spellEnd"/>
      <w:r>
        <w:rPr>
          <w:rFonts w:ascii="Times New Roman" w:eastAsia="Times New Roman" w:hAnsi="Times New Roman" w:cs="Times New Roman"/>
          <w:b/>
          <w:i/>
          <w:color w:val="000000"/>
          <w:sz w:val="20"/>
          <w:highlight w:val="yellow"/>
        </w:rPr>
        <w:t xml:space="preserve"> 35.3.15.4 (Capability signaling) as follows:</w:t>
      </w:r>
    </w:p>
    <w:p w14:paraId="5BDD6F6C" w14:textId="77777777" w:rsidR="00696111" w:rsidRPr="00696111" w:rsidRDefault="00696111" w:rsidP="00E65190">
      <w:pPr>
        <w:pStyle w:val="Default"/>
        <w:jc w:val="both"/>
        <w:rPr>
          <w:rFonts w:eastAsia="Malgun Gothic"/>
          <w:lang w:eastAsia="ko-KR"/>
        </w:rPr>
      </w:pPr>
    </w:p>
    <w:p w14:paraId="5FEE02B9" w14:textId="06A27E1C" w:rsidR="00862ECC" w:rsidRPr="00E41F77" w:rsidRDefault="00862ECC" w:rsidP="00862ECC">
      <w:pPr>
        <w:pStyle w:val="2"/>
        <w:keepNext w:val="0"/>
        <w:keepLines w:val="0"/>
        <w:widowControl w:val="0"/>
        <w:numPr>
          <w:ilvl w:val="3"/>
          <w:numId w:val="67"/>
        </w:numPr>
        <w:tabs>
          <w:tab w:val="left" w:pos="1009"/>
        </w:tabs>
        <w:kinsoku w:val="0"/>
        <w:overflowPunct w:val="0"/>
        <w:autoSpaceDE w:val="0"/>
        <w:autoSpaceDN w:val="0"/>
        <w:adjustRightInd w:val="0"/>
        <w:spacing w:before="88"/>
        <w:jc w:val="left"/>
        <w:rPr>
          <w:sz w:val="20"/>
          <w:u w:val="none"/>
        </w:rPr>
      </w:pPr>
      <w:ins w:id="61" w:author="Liyunbo" w:date="2021-07-06T11:05:00Z">
        <w:r>
          <w:rPr>
            <w:sz w:val="20"/>
            <w:u w:val="none"/>
          </w:rPr>
          <w:t xml:space="preserve">(#4116) </w:t>
        </w:r>
      </w:ins>
      <w:ins w:id="62" w:author="Liyunbo" w:date="2021-07-06T10:58:00Z">
        <w:r>
          <w:rPr>
            <w:sz w:val="20"/>
            <w:u w:val="none"/>
          </w:rPr>
          <w:t>Multi</w:t>
        </w:r>
      </w:ins>
      <w:ins w:id="63" w:author="Liyunbo" w:date="2021-07-06T10:59:00Z">
        <w:r>
          <w:rPr>
            <w:sz w:val="20"/>
            <w:u w:val="none"/>
          </w:rPr>
          <w:t xml:space="preserve">-Link </w:t>
        </w:r>
      </w:ins>
      <w:ins w:id="64" w:author="Liyunbo" w:date="2021-08-06T16:24:00Z">
        <w:r w:rsidR="007E563B" w:rsidRPr="009C6E2A">
          <w:rPr>
            <w:sz w:val="20"/>
            <w:highlight w:val="yellow"/>
            <w:u w:val="none"/>
          </w:rPr>
          <w:t>device</w:t>
        </w:r>
        <w:r w:rsidR="007E563B">
          <w:rPr>
            <w:sz w:val="20"/>
            <w:u w:val="none"/>
          </w:rPr>
          <w:t xml:space="preserve"> </w:t>
        </w:r>
      </w:ins>
      <w:del w:id="65" w:author="Liyunbo" w:date="2021-08-06T16:24:00Z">
        <w:r w:rsidRPr="00E41F77" w:rsidDel="007E563B">
          <w:rPr>
            <w:sz w:val="20"/>
            <w:u w:val="none"/>
          </w:rPr>
          <w:delText>C</w:delText>
        </w:r>
      </w:del>
      <w:ins w:id="66" w:author="Liyunbo" w:date="2021-08-06T16:25:00Z">
        <w:r w:rsidR="007E563B">
          <w:rPr>
            <w:sz w:val="20"/>
            <w:u w:val="none"/>
          </w:rPr>
          <w:t>c</w:t>
        </w:r>
      </w:ins>
      <w:r w:rsidRPr="00E41F77">
        <w:rPr>
          <w:sz w:val="20"/>
          <w:u w:val="none"/>
        </w:rPr>
        <w:t>apability</w:t>
      </w:r>
      <w:r w:rsidRPr="00E41F77">
        <w:rPr>
          <w:spacing w:val="-8"/>
          <w:sz w:val="20"/>
          <w:u w:val="none"/>
        </w:rPr>
        <w:t xml:space="preserve"> </w:t>
      </w:r>
      <w:proofErr w:type="spellStart"/>
      <w:r>
        <w:rPr>
          <w:sz w:val="20"/>
          <w:u w:val="none"/>
        </w:rPr>
        <w:t>signaling</w:t>
      </w:r>
      <w:proofErr w:type="spellEnd"/>
      <w:r>
        <w:rPr>
          <w:sz w:val="20"/>
          <w:u w:val="none"/>
        </w:rPr>
        <w:t xml:space="preserve"> </w:t>
      </w:r>
    </w:p>
    <w:p w14:paraId="48EB58A9" w14:textId="77777777" w:rsidR="00862ECC" w:rsidRDefault="00862ECC" w:rsidP="00862ECC">
      <w:pPr>
        <w:pStyle w:val="af4"/>
        <w:kinsoku w:val="0"/>
        <w:overflowPunct w:val="0"/>
        <w:spacing w:before="9"/>
        <w:rPr>
          <w:rFonts w:ascii="Arial" w:hAnsi="Arial" w:cs="Arial"/>
          <w:b/>
          <w:bCs/>
          <w:sz w:val="21"/>
          <w:szCs w:val="21"/>
        </w:rPr>
      </w:pPr>
    </w:p>
    <w:p w14:paraId="50737BA2" w14:textId="77777777" w:rsidR="00862ECC" w:rsidRDefault="00862ECC" w:rsidP="00862ECC">
      <w:pPr>
        <w:pStyle w:val="af4"/>
        <w:kinsoku w:val="0"/>
        <w:overflowPunct w:val="0"/>
        <w:spacing w:line="249" w:lineRule="auto"/>
        <w:ind w:left="120" w:right="117" w:hanging="1"/>
        <w:rPr>
          <w:ins w:id="67" w:author="Liyunbo" w:date="2021-07-06T11:02:00Z"/>
          <w:color w:val="000000"/>
        </w:rPr>
      </w:pPr>
    </w:p>
    <w:p w14:paraId="795AE138" w14:textId="7C247491" w:rsidR="00862ECC" w:rsidDel="007609A0" w:rsidRDefault="00862ECC" w:rsidP="00862ECC">
      <w:pPr>
        <w:pStyle w:val="af4"/>
        <w:kinsoku w:val="0"/>
        <w:overflowPunct w:val="0"/>
        <w:spacing w:line="249" w:lineRule="auto"/>
        <w:ind w:left="120" w:right="117" w:hanging="1"/>
        <w:rPr>
          <w:del w:id="68" w:author="Liyunbo" w:date="2021-07-07T13:59:00Z"/>
          <w:sz w:val="21"/>
          <w:szCs w:val="21"/>
        </w:rPr>
      </w:pPr>
      <w:ins w:id="69" w:author="Liyunbo" w:date="2021-07-06T16:28:00Z">
        <w:r>
          <w:rPr>
            <w:color w:val="000000"/>
          </w:rPr>
          <w:t>(#</w:t>
        </w:r>
        <w:r>
          <w:rPr>
            <w:rFonts w:ascii="Arial" w:hAnsi="Arial" w:cs="Arial"/>
            <w:sz w:val="20"/>
          </w:rPr>
          <w:t>4076, 5764, 6312</w:t>
        </w:r>
      </w:ins>
      <w:ins w:id="70" w:author="Liyunbo" w:date="2021-07-06T16:30:00Z">
        <w:r>
          <w:rPr>
            <w:rFonts w:ascii="Arial" w:hAnsi="Arial" w:cs="Arial"/>
            <w:sz w:val="20"/>
          </w:rPr>
          <w:t>, 4403</w:t>
        </w:r>
      </w:ins>
      <w:ins w:id="71" w:author="Liyunbo" w:date="2021-07-07T15:47:00Z">
        <w:r>
          <w:rPr>
            <w:rFonts w:ascii="Arial" w:hAnsi="Arial" w:cs="Arial" w:hint="eastAsia"/>
            <w:sz w:val="20"/>
            <w:lang w:eastAsia="zh-CN"/>
          </w:rPr>
          <w:t>,</w:t>
        </w:r>
        <w:r>
          <w:rPr>
            <w:rFonts w:ascii="Arial" w:hAnsi="Arial" w:cs="Arial"/>
            <w:sz w:val="20"/>
            <w:lang w:eastAsia="zh-CN"/>
          </w:rPr>
          <w:t xml:space="preserve"> 8248</w:t>
        </w:r>
      </w:ins>
      <w:ins w:id="72" w:author="Liyunbo" w:date="2021-07-06T16:28:00Z">
        <w:r>
          <w:rPr>
            <w:color w:val="000000"/>
          </w:rPr>
          <w:t>)</w:t>
        </w:r>
      </w:ins>
      <w:r>
        <w:rPr>
          <w:color w:val="000000"/>
        </w:rPr>
        <w:t>An AP MLD shall set the Maximum Number Of Simultaneous Links subfield</w:t>
      </w:r>
      <w:ins w:id="73" w:author="Liyunbo" w:date="2021-07-06T16:18:00Z">
        <w:r>
          <w:rPr>
            <w:color w:val="000000"/>
          </w:rPr>
          <w:t xml:space="preserve"> in the B</w:t>
        </w:r>
      </w:ins>
      <w:ins w:id="74" w:author="Liyunbo" w:date="2021-07-06T16:19:00Z">
        <w:r>
          <w:rPr>
            <w:color w:val="000000"/>
          </w:rPr>
          <w:t>asic variant Multi-Link element</w:t>
        </w:r>
      </w:ins>
      <w:del w:id="75" w:author="Liyunbo" w:date="2021-07-06T16:10:00Z">
        <w:r w:rsidDel="00CF2559">
          <w:rPr>
            <w:color w:val="000000"/>
          </w:rPr>
          <w:delText xml:space="preserve"> value</w:delText>
        </w:r>
      </w:del>
      <w:r>
        <w:rPr>
          <w:color w:val="000000"/>
        </w:rPr>
        <w:t xml:space="preserve"> </w:t>
      </w:r>
      <w:r>
        <w:rPr>
          <w:color w:val="000000"/>
          <w:spacing w:val="-47"/>
        </w:rPr>
        <w:t xml:space="preserve"> </w:t>
      </w:r>
      <w:ins w:id="76" w:author="Liyunbo" w:date="2021-07-06T13:47:00Z">
        <w:r>
          <w:rPr>
            <w:color w:val="000000"/>
            <w:spacing w:val="-47"/>
          </w:rPr>
          <w:t xml:space="preserve"> </w:t>
        </w:r>
      </w:ins>
      <w:r>
        <w:rPr>
          <w:color w:val="000000"/>
        </w:rPr>
        <w:t>to</w:t>
      </w:r>
      <w:ins w:id="77" w:author="Liyunbo" w:date="2021-07-06T16:11:00Z">
        <w:r>
          <w:rPr>
            <w:color w:val="000000"/>
          </w:rPr>
          <w:t xml:space="preserve"> the number of </w:t>
        </w:r>
        <w:proofErr w:type="spellStart"/>
        <w:r>
          <w:rPr>
            <w:color w:val="000000"/>
          </w:rPr>
          <w:t>affliated</w:t>
        </w:r>
        <w:proofErr w:type="spellEnd"/>
        <w:r>
          <w:rPr>
            <w:color w:val="000000"/>
          </w:rPr>
          <w:t xml:space="preserve"> APs</w:t>
        </w:r>
      </w:ins>
      <w:ins w:id="78" w:author="Liyunbo" w:date="2021-08-06T16:14:00Z">
        <w:r w:rsidR="006C4CA1">
          <w:rPr>
            <w:color w:val="000000"/>
          </w:rPr>
          <w:t xml:space="preserve"> </w:t>
        </w:r>
        <w:r w:rsidR="006C4CA1" w:rsidRPr="009C6E2A">
          <w:rPr>
            <w:color w:val="000000"/>
            <w:highlight w:val="yellow"/>
          </w:rPr>
          <w:t>minus 1, in which the number of affiliated A</w:t>
        </w:r>
      </w:ins>
      <w:ins w:id="79" w:author="Liyunbo" w:date="2021-08-06T22:20:00Z">
        <w:r w:rsidR="00927C82">
          <w:rPr>
            <w:color w:val="000000"/>
            <w:highlight w:val="yellow"/>
          </w:rPr>
          <w:t>P</w:t>
        </w:r>
      </w:ins>
      <w:ins w:id="80" w:author="Liyunbo" w:date="2021-08-06T16:14:00Z">
        <w:r w:rsidR="006C4CA1" w:rsidRPr="009C6E2A">
          <w:rPr>
            <w:color w:val="000000"/>
            <w:highlight w:val="yellow"/>
          </w:rPr>
          <w:t>s in the AP MLD shall be</w:t>
        </w:r>
      </w:ins>
      <w:ins w:id="81" w:author="Liyunbo" w:date="2021-08-06T16:15:00Z">
        <w:r w:rsidR="006C4CA1" w:rsidRPr="009C6E2A">
          <w:rPr>
            <w:color w:val="000000"/>
            <w:highlight w:val="yellow"/>
          </w:rPr>
          <w:t xml:space="preserve"> greater than 1</w:t>
        </w:r>
      </w:ins>
      <w:proofErr w:type="gramStart"/>
      <w:ins w:id="82" w:author="Liyunbo" w:date="2021-07-06T16:11:00Z">
        <w:r>
          <w:rPr>
            <w:color w:val="000000"/>
          </w:rPr>
          <w:t>.</w:t>
        </w:r>
      </w:ins>
      <w:ins w:id="83" w:author="Liyunbo" w:date="2021-07-06T16:28:00Z">
        <w:r>
          <w:rPr>
            <w:color w:val="000000"/>
          </w:rPr>
          <w:t>(</w:t>
        </w:r>
        <w:proofErr w:type="gramEnd"/>
        <w:r>
          <w:rPr>
            <w:color w:val="000000"/>
          </w:rPr>
          <w:t>#</w:t>
        </w:r>
      </w:ins>
      <w:ins w:id="84" w:author="Liyunbo" w:date="2021-07-06T16:29:00Z">
        <w:r>
          <w:rPr>
            <w:color w:val="000000"/>
          </w:rPr>
          <w:t>6856, 6857</w:t>
        </w:r>
      </w:ins>
      <w:ins w:id="85" w:author="Liyunbo" w:date="2021-07-06T16:28:00Z">
        <w:r>
          <w:rPr>
            <w:color w:val="000000"/>
          </w:rPr>
          <w:t>)</w:t>
        </w:r>
      </w:ins>
      <w:del w:id="86" w:author="Liyunbo" w:date="2021-07-06T16:11:00Z">
        <w:r w:rsidDel="00CF2559">
          <w:rPr>
            <w:color w:val="000000"/>
            <w:spacing w:val="-7"/>
          </w:rPr>
          <w:delText xml:space="preserve"> </w:delText>
        </w:r>
        <w:r w:rsidDel="00CF2559">
          <w:rPr>
            <w:color w:val="000000"/>
          </w:rPr>
          <w:delText>be</w:delText>
        </w:r>
        <w:r w:rsidDel="00CF2559">
          <w:rPr>
            <w:color w:val="000000"/>
            <w:spacing w:val="-6"/>
          </w:rPr>
          <w:delText xml:space="preserve"> </w:delText>
        </w:r>
        <w:r w:rsidDel="00CF2559">
          <w:rPr>
            <w:color w:val="000000"/>
          </w:rPr>
          <w:delText>greater</w:delText>
        </w:r>
        <w:r w:rsidDel="00CF2559">
          <w:rPr>
            <w:color w:val="000000"/>
            <w:spacing w:val="-7"/>
          </w:rPr>
          <w:delText xml:space="preserve"> </w:delText>
        </w:r>
        <w:r w:rsidDel="00CF2559">
          <w:rPr>
            <w:color w:val="000000"/>
          </w:rPr>
          <w:delText>than</w:delText>
        </w:r>
        <w:r w:rsidDel="00CF2559">
          <w:rPr>
            <w:color w:val="000000"/>
            <w:spacing w:val="-6"/>
          </w:rPr>
          <w:delText xml:space="preserve"> </w:delText>
        </w:r>
        <w:r w:rsidDel="00CF2559">
          <w:rPr>
            <w:color w:val="000000"/>
          </w:rPr>
          <w:delText>or</w:delText>
        </w:r>
        <w:r w:rsidDel="00CF2559">
          <w:rPr>
            <w:color w:val="000000"/>
            <w:spacing w:val="-6"/>
          </w:rPr>
          <w:delText xml:space="preserve"> </w:delText>
        </w:r>
        <w:r w:rsidDel="00CF2559">
          <w:rPr>
            <w:color w:val="000000"/>
          </w:rPr>
          <w:delText>equal</w:delText>
        </w:r>
        <w:r w:rsidDel="00CF2559">
          <w:rPr>
            <w:color w:val="000000"/>
            <w:spacing w:val="-7"/>
          </w:rPr>
          <w:delText xml:space="preserve"> </w:delText>
        </w:r>
        <w:r w:rsidDel="00CF2559">
          <w:rPr>
            <w:color w:val="000000"/>
          </w:rPr>
          <w:lastRenderedPageBreak/>
          <w:delText>to</w:delText>
        </w:r>
        <w:r w:rsidDel="00CF2559">
          <w:rPr>
            <w:color w:val="000000"/>
            <w:spacing w:val="-6"/>
          </w:rPr>
          <w:delText xml:space="preserve"> </w:delText>
        </w:r>
        <w:r w:rsidDel="00CF2559">
          <w:rPr>
            <w:color w:val="000000"/>
          </w:rPr>
          <w:delText>that</w:delText>
        </w:r>
        <w:r w:rsidDel="00CF2559">
          <w:rPr>
            <w:color w:val="000000"/>
            <w:spacing w:val="-4"/>
          </w:rPr>
          <w:delText xml:space="preserve"> </w:delText>
        </w:r>
        <w:r w:rsidDel="00CF2559">
          <w:rPr>
            <w:color w:val="000000"/>
          </w:rPr>
          <w:delText>of</w:delText>
        </w:r>
        <w:r w:rsidDel="00CF2559">
          <w:rPr>
            <w:color w:val="000000"/>
            <w:spacing w:val="-7"/>
          </w:rPr>
          <w:delText xml:space="preserve"> </w:delText>
        </w:r>
        <w:r w:rsidDel="00CF2559">
          <w:rPr>
            <w:color w:val="000000"/>
          </w:rPr>
          <w:delText>the</w:delText>
        </w:r>
        <w:r w:rsidDel="00CF2559">
          <w:rPr>
            <w:color w:val="000000"/>
            <w:spacing w:val="-6"/>
          </w:rPr>
          <w:delText xml:space="preserve"> </w:delText>
        </w:r>
        <w:r w:rsidDel="00CF2559">
          <w:rPr>
            <w:color w:val="000000"/>
          </w:rPr>
          <w:delText>number</w:delText>
        </w:r>
        <w:r w:rsidDel="00CF2559">
          <w:rPr>
            <w:color w:val="000000"/>
            <w:spacing w:val="-7"/>
          </w:rPr>
          <w:delText xml:space="preserve"> </w:delText>
        </w:r>
        <w:r w:rsidDel="00CF2559">
          <w:rPr>
            <w:color w:val="000000"/>
          </w:rPr>
          <w:delText>of</w:delText>
        </w:r>
        <w:r w:rsidDel="00CF2559">
          <w:rPr>
            <w:color w:val="000000"/>
            <w:spacing w:val="-5"/>
          </w:rPr>
          <w:delText xml:space="preserve"> </w:delText>
        </w:r>
        <w:r w:rsidDel="00CF2559">
          <w:rPr>
            <w:color w:val="000000"/>
          </w:rPr>
          <w:delText>per-STA</w:delText>
        </w:r>
        <w:r w:rsidDel="00CF2559">
          <w:rPr>
            <w:color w:val="000000"/>
            <w:spacing w:val="-5"/>
          </w:rPr>
          <w:delText xml:space="preserve"> </w:delText>
        </w:r>
        <w:r w:rsidDel="00CF2559">
          <w:rPr>
            <w:color w:val="000000"/>
          </w:rPr>
          <w:delText>profiles</w:delText>
        </w:r>
        <w:r w:rsidDel="00CF2559">
          <w:rPr>
            <w:color w:val="000000"/>
            <w:spacing w:val="-7"/>
          </w:rPr>
          <w:delText xml:space="preserve"> </w:delText>
        </w:r>
        <w:r w:rsidDel="00CF2559">
          <w:rPr>
            <w:color w:val="000000"/>
          </w:rPr>
          <w:delText>included</w:delText>
        </w:r>
        <w:r w:rsidDel="00CF2559">
          <w:rPr>
            <w:color w:val="000000"/>
            <w:spacing w:val="-6"/>
          </w:rPr>
          <w:delText xml:space="preserve"> </w:delText>
        </w:r>
        <w:r w:rsidDel="00CF2559">
          <w:rPr>
            <w:color w:val="000000"/>
          </w:rPr>
          <w:delText>in</w:delText>
        </w:r>
        <w:r w:rsidDel="00CF2559">
          <w:rPr>
            <w:color w:val="000000"/>
            <w:spacing w:val="-6"/>
          </w:rPr>
          <w:delText xml:space="preserve"> </w:delText>
        </w:r>
        <w:r w:rsidDel="00CF2559">
          <w:rPr>
            <w:color w:val="000000"/>
          </w:rPr>
          <w:delText>the</w:delText>
        </w:r>
        <w:r w:rsidDel="00CF2559">
          <w:rPr>
            <w:color w:val="000000"/>
            <w:spacing w:val="-7"/>
          </w:rPr>
          <w:delText xml:space="preserve"> </w:delText>
        </w:r>
        <w:r w:rsidDel="00CF2559">
          <w:rPr>
            <w:color w:val="000000"/>
          </w:rPr>
          <w:delText>Basic</w:delText>
        </w:r>
        <w:r w:rsidDel="00CF2559">
          <w:rPr>
            <w:color w:val="000000"/>
            <w:spacing w:val="-6"/>
          </w:rPr>
          <w:delText xml:space="preserve"> </w:delText>
        </w:r>
        <w:r w:rsidDel="00CF2559">
          <w:rPr>
            <w:color w:val="000000"/>
          </w:rPr>
          <w:delText>variant</w:delText>
        </w:r>
        <w:r w:rsidDel="00CF2559">
          <w:rPr>
            <w:color w:val="000000"/>
            <w:spacing w:val="-6"/>
          </w:rPr>
          <w:delText xml:space="preserve"> </w:delText>
        </w:r>
        <w:r w:rsidDel="00CF2559">
          <w:rPr>
            <w:color w:val="000000"/>
          </w:rPr>
          <w:delText>Multi-Link</w:delText>
        </w:r>
        <w:r w:rsidDel="00CF2559">
          <w:rPr>
            <w:color w:val="000000"/>
            <w:spacing w:val="-47"/>
          </w:rPr>
          <w:delText xml:space="preserve"> </w:delText>
        </w:r>
        <w:r w:rsidDel="00CF2559">
          <w:rPr>
            <w:color w:val="000000"/>
          </w:rPr>
          <w:delText>element</w:delText>
        </w:r>
        <w:r w:rsidDel="00CF2559">
          <w:rPr>
            <w:color w:val="000000"/>
            <w:spacing w:val="-1"/>
          </w:rPr>
          <w:delText xml:space="preserve"> </w:delText>
        </w:r>
        <w:r w:rsidDel="00CF2559">
          <w:rPr>
            <w:color w:val="000000"/>
          </w:rPr>
          <w:delText>in transmitted (Re)Association Response frames</w:delText>
        </w:r>
      </w:del>
      <w:r>
        <w:rPr>
          <w:color w:val="000000"/>
        </w:rPr>
        <w:t>.</w:t>
      </w:r>
      <w:ins w:id="87" w:author="Liyunbo" w:date="2021-07-06T16:26:00Z">
        <w:r>
          <w:rPr>
            <w:color w:val="000000"/>
          </w:rPr>
          <w:t xml:space="preserve"> </w:t>
        </w:r>
      </w:ins>
      <w:ins w:id="88" w:author="Liyunbo" w:date="2021-08-06T22:17:00Z">
        <w:r w:rsidR="00927C82">
          <w:rPr>
            <w:color w:val="000000"/>
          </w:rPr>
          <w:t>(#6983)</w:t>
        </w:r>
      </w:ins>
    </w:p>
    <w:p w14:paraId="2E7F2CB6" w14:textId="77777777" w:rsidR="00862ECC" w:rsidRDefault="00862ECC" w:rsidP="00862ECC">
      <w:pPr>
        <w:pStyle w:val="af4"/>
        <w:kinsoku w:val="0"/>
        <w:overflowPunct w:val="0"/>
        <w:spacing w:line="249" w:lineRule="auto"/>
        <w:ind w:left="120" w:right="117" w:hanging="1"/>
        <w:rPr>
          <w:ins w:id="89" w:author="Liyunbo" w:date="2021-07-07T13:59:00Z"/>
          <w:color w:val="000000"/>
        </w:rPr>
      </w:pPr>
    </w:p>
    <w:p w14:paraId="5FE31643" w14:textId="56CA1A03" w:rsidR="00862ECC" w:rsidRPr="004910FC" w:rsidRDefault="00862ECC" w:rsidP="00862ECC">
      <w:pPr>
        <w:pStyle w:val="af4"/>
        <w:kinsoku w:val="0"/>
        <w:overflowPunct w:val="0"/>
        <w:spacing w:line="249" w:lineRule="auto"/>
        <w:ind w:left="120" w:right="117" w:hanging="1"/>
        <w:rPr>
          <w:ins w:id="90" w:author="Liyunbo" w:date="2021-07-07T13:58:00Z"/>
          <w:szCs w:val="22"/>
        </w:rPr>
      </w:pPr>
      <w:ins w:id="91" w:author="Liyunbo" w:date="2021-07-07T13:59:00Z">
        <w:r w:rsidRPr="003C1711">
          <w:rPr>
            <w:szCs w:val="22"/>
          </w:rPr>
          <w:t xml:space="preserve">(#6313) </w:t>
        </w:r>
      </w:ins>
      <w:ins w:id="92" w:author="Liyunbo" w:date="2021-07-07T13:58:00Z">
        <w:r w:rsidRPr="003C1711">
          <w:rPr>
            <w:szCs w:val="22"/>
          </w:rPr>
          <w:t>If</w:t>
        </w:r>
        <w:r w:rsidRPr="003C1711">
          <w:rPr>
            <w:spacing w:val="-5"/>
            <w:szCs w:val="22"/>
          </w:rPr>
          <w:t xml:space="preserve"> </w:t>
        </w:r>
        <w:r w:rsidRPr="003C1711">
          <w:rPr>
            <w:szCs w:val="22"/>
          </w:rPr>
          <w:t>dot11EHTBaselineFeaturesImplementedOnly</w:t>
        </w:r>
        <w:r w:rsidRPr="003C1711">
          <w:rPr>
            <w:spacing w:val="-5"/>
            <w:szCs w:val="22"/>
          </w:rPr>
          <w:t xml:space="preserve"> </w:t>
        </w:r>
      </w:ins>
      <w:ins w:id="93" w:author="Liyunbo" w:date="2021-07-07T14:37:00Z">
        <w:r w:rsidRPr="003C1711">
          <w:rPr>
            <w:spacing w:val="-5"/>
            <w:szCs w:val="22"/>
          </w:rPr>
          <w:t xml:space="preserve">is </w:t>
        </w:r>
      </w:ins>
      <w:ins w:id="94" w:author="Liyunbo" w:date="2021-07-07T13:58:00Z">
        <w:r w:rsidRPr="003C1711">
          <w:rPr>
            <w:szCs w:val="22"/>
          </w:rPr>
          <w:t>equal</w:t>
        </w:r>
        <w:r w:rsidRPr="003C1711">
          <w:rPr>
            <w:spacing w:val="-3"/>
            <w:szCs w:val="22"/>
          </w:rPr>
          <w:t xml:space="preserve"> </w:t>
        </w:r>
        <w:r w:rsidRPr="003C1711">
          <w:rPr>
            <w:szCs w:val="22"/>
          </w:rPr>
          <w:t>to</w:t>
        </w:r>
      </w:ins>
      <w:ins w:id="95" w:author="Liyunbo" w:date="2021-07-07T14:37:00Z">
        <w:r w:rsidRPr="003C1711">
          <w:rPr>
            <w:szCs w:val="22"/>
          </w:rPr>
          <w:t xml:space="preserve"> (#</w:t>
        </w:r>
      </w:ins>
      <w:ins w:id="96" w:author="Liyunbo" w:date="2021-07-07T14:38:00Z">
        <w:r w:rsidRPr="003C1711">
          <w:rPr>
            <w:szCs w:val="22"/>
          </w:rPr>
          <w:t>7342</w:t>
        </w:r>
      </w:ins>
      <w:ins w:id="97" w:author="Liyunbo" w:date="2021-07-07T14:37:00Z">
        <w:r w:rsidRPr="003C1711">
          <w:rPr>
            <w:szCs w:val="22"/>
          </w:rPr>
          <w:t>)</w:t>
        </w:r>
      </w:ins>
      <w:ins w:id="98" w:author="Liyunbo" w:date="2021-07-07T13:58:00Z">
        <w:r w:rsidRPr="003C1711">
          <w:rPr>
            <w:spacing w:val="-4"/>
            <w:szCs w:val="22"/>
          </w:rPr>
          <w:t xml:space="preserve"> </w:t>
        </w:r>
        <w:r w:rsidRPr="003C1711">
          <w:rPr>
            <w:szCs w:val="22"/>
          </w:rPr>
          <w:t>true, a</w:t>
        </w:r>
        <w:r w:rsidRPr="004910FC">
          <w:rPr>
            <w:szCs w:val="22"/>
          </w:rPr>
          <w:t>n</w:t>
        </w:r>
        <w:r w:rsidRPr="004910FC">
          <w:rPr>
            <w:spacing w:val="26"/>
            <w:szCs w:val="22"/>
          </w:rPr>
          <w:t xml:space="preserve"> </w:t>
        </w:r>
        <w:r w:rsidRPr="004910FC">
          <w:rPr>
            <w:szCs w:val="22"/>
          </w:rPr>
          <w:t>NSTR</w:t>
        </w:r>
        <w:r w:rsidRPr="004910FC">
          <w:rPr>
            <w:spacing w:val="27"/>
            <w:szCs w:val="22"/>
          </w:rPr>
          <w:t xml:space="preserve"> </w:t>
        </w:r>
        <w:r w:rsidRPr="004910FC">
          <w:rPr>
            <w:szCs w:val="22"/>
          </w:rPr>
          <w:t>soft</w:t>
        </w:r>
        <w:r w:rsidRPr="004910FC">
          <w:rPr>
            <w:spacing w:val="26"/>
            <w:szCs w:val="22"/>
          </w:rPr>
          <w:t xml:space="preserve"> </w:t>
        </w:r>
        <w:r w:rsidRPr="004910FC">
          <w:rPr>
            <w:szCs w:val="22"/>
          </w:rPr>
          <w:t>AP</w:t>
        </w:r>
        <w:r w:rsidRPr="004910FC">
          <w:rPr>
            <w:spacing w:val="27"/>
            <w:szCs w:val="22"/>
          </w:rPr>
          <w:t xml:space="preserve"> </w:t>
        </w:r>
        <w:r w:rsidRPr="004910FC">
          <w:rPr>
            <w:szCs w:val="22"/>
          </w:rPr>
          <w:t>MLD</w:t>
        </w:r>
        <w:r w:rsidRPr="004910FC">
          <w:rPr>
            <w:spacing w:val="25"/>
            <w:szCs w:val="22"/>
          </w:rPr>
          <w:t xml:space="preserve"> </w:t>
        </w:r>
        <w:r w:rsidRPr="004910FC">
          <w:rPr>
            <w:szCs w:val="22"/>
          </w:rPr>
          <w:t>shall</w:t>
        </w:r>
        <w:r w:rsidRPr="004910FC">
          <w:rPr>
            <w:spacing w:val="26"/>
            <w:szCs w:val="22"/>
          </w:rPr>
          <w:t xml:space="preserve"> </w:t>
        </w:r>
        <w:r w:rsidRPr="004910FC">
          <w:rPr>
            <w:szCs w:val="22"/>
          </w:rPr>
          <w:t>set</w:t>
        </w:r>
        <w:r w:rsidRPr="004910FC">
          <w:rPr>
            <w:spacing w:val="25"/>
            <w:szCs w:val="22"/>
          </w:rPr>
          <w:t xml:space="preserve"> </w:t>
        </w:r>
        <w:r w:rsidRPr="004910FC">
          <w:rPr>
            <w:szCs w:val="22"/>
          </w:rPr>
          <w:t>the</w:t>
        </w:r>
        <w:r w:rsidRPr="004910FC">
          <w:rPr>
            <w:spacing w:val="26"/>
            <w:szCs w:val="22"/>
          </w:rPr>
          <w:t xml:space="preserve"> </w:t>
        </w:r>
        <w:r w:rsidRPr="004910FC">
          <w:rPr>
            <w:szCs w:val="22"/>
          </w:rPr>
          <w:t>Maximum</w:t>
        </w:r>
        <w:r w:rsidRPr="004910FC">
          <w:rPr>
            <w:spacing w:val="25"/>
            <w:szCs w:val="22"/>
          </w:rPr>
          <w:t xml:space="preserve"> </w:t>
        </w:r>
        <w:r w:rsidRPr="004910FC">
          <w:rPr>
            <w:szCs w:val="22"/>
          </w:rPr>
          <w:t>Number</w:t>
        </w:r>
        <w:r w:rsidRPr="004910FC">
          <w:rPr>
            <w:spacing w:val="26"/>
            <w:szCs w:val="22"/>
          </w:rPr>
          <w:t xml:space="preserve"> </w:t>
        </w:r>
        <w:proofErr w:type="gramStart"/>
        <w:r w:rsidRPr="004910FC">
          <w:rPr>
            <w:szCs w:val="22"/>
          </w:rPr>
          <w:t>Of</w:t>
        </w:r>
        <w:proofErr w:type="gramEnd"/>
        <w:r w:rsidRPr="004910FC">
          <w:rPr>
            <w:spacing w:val="24"/>
            <w:szCs w:val="22"/>
          </w:rPr>
          <w:t xml:space="preserve"> </w:t>
        </w:r>
        <w:r w:rsidRPr="004910FC">
          <w:rPr>
            <w:szCs w:val="22"/>
          </w:rPr>
          <w:t>Simultaneous</w:t>
        </w:r>
        <w:r w:rsidRPr="004910FC">
          <w:rPr>
            <w:spacing w:val="25"/>
            <w:szCs w:val="22"/>
          </w:rPr>
          <w:t xml:space="preserve"> </w:t>
        </w:r>
        <w:r w:rsidRPr="004910FC">
          <w:rPr>
            <w:szCs w:val="22"/>
          </w:rPr>
          <w:t>Links</w:t>
        </w:r>
        <w:r w:rsidRPr="004910FC">
          <w:rPr>
            <w:spacing w:val="24"/>
            <w:szCs w:val="22"/>
          </w:rPr>
          <w:t xml:space="preserve"> </w:t>
        </w:r>
        <w:r w:rsidRPr="004910FC">
          <w:rPr>
            <w:szCs w:val="22"/>
          </w:rPr>
          <w:t>subfield</w:t>
        </w:r>
        <w:r w:rsidRPr="004910FC">
          <w:rPr>
            <w:spacing w:val="26"/>
            <w:szCs w:val="22"/>
          </w:rPr>
          <w:t xml:space="preserve"> </w:t>
        </w:r>
      </w:ins>
      <w:ins w:id="99" w:author="Liyunbo" w:date="2021-08-06T22:27:00Z">
        <w:r w:rsidR="00C047A0">
          <w:rPr>
            <w:szCs w:val="22"/>
          </w:rPr>
          <w:t>of</w:t>
        </w:r>
      </w:ins>
      <w:ins w:id="100" w:author="Liyunbo" w:date="2021-07-07T13:58:00Z">
        <w:r w:rsidRPr="004910FC">
          <w:rPr>
            <w:spacing w:val="26"/>
            <w:szCs w:val="22"/>
          </w:rPr>
          <w:t xml:space="preserve"> </w:t>
        </w:r>
        <w:r w:rsidRPr="004910FC">
          <w:rPr>
            <w:szCs w:val="22"/>
          </w:rPr>
          <w:t>the</w:t>
        </w:r>
        <w:r w:rsidRPr="004910FC">
          <w:rPr>
            <w:spacing w:val="26"/>
            <w:szCs w:val="22"/>
          </w:rPr>
          <w:t xml:space="preserve"> </w:t>
        </w:r>
        <w:r w:rsidRPr="004910FC">
          <w:rPr>
            <w:szCs w:val="22"/>
          </w:rPr>
          <w:t>Basic</w:t>
        </w:r>
        <w:r w:rsidRPr="004910FC">
          <w:rPr>
            <w:spacing w:val="-1"/>
            <w:szCs w:val="22"/>
          </w:rPr>
          <w:t xml:space="preserve"> </w:t>
        </w:r>
        <w:r w:rsidRPr="004910FC">
          <w:rPr>
            <w:szCs w:val="22"/>
          </w:rPr>
          <w:t xml:space="preserve">variant Multi-Link element </w:t>
        </w:r>
      </w:ins>
      <w:ins w:id="101" w:author="Liyunbo" w:date="2021-08-06T22:27:00Z">
        <w:r w:rsidR="00C047A0" w:rsidRPr="009C6E2A">
          <w:rPr>
            <w:szCs w:val="22"/>
            <w:highlight w:val="yellow"/>
          </w:rPr>
          <w:t xml:space="preserve">carried in transmitted </w:t>
        </w:r>
      </w:ins>
      <w:ins w:id="102" w:author="Liyunbo" w:date="2021-08-12T09:35:00Z">
        <w:r w:rsidR="00F045BA">
          <w:rPr>
            <w:szCs w:val="22"/>
            <w:highlight w:val="yellow"/>
          </w:rPr>
          <w:t>M</w:t>
        </w:r>
      </w:ins>
      <w:ins w:id="103" w:author="Liyunbo" w:date="2021-08-06T22:27:00Z">
        <w:r w:rsidR="00C047A0" w:rsidRPr="009C6E2A">
          <w:rPr>
            <w:szCs w:val="22"/>
            <w:highlight w:val="yellow"/>
          </w:rPr>
          <w:t>anagement frames</w:t>
        </w:r>
        <w:r w:rsidR="00C047A0">
          <w:rPr>
            <w:szCs w:val="22"/>
          </w:rPr>
          <w:t xml:space="preserve"> </w:t>
        </w:r>
      </w:ins>
      <w:ins w:id="104" w:author="Liyunbo" w:date="2021-07-07T13:58:00Z">
        <w:r w:rsidRPr="004910FC">
          <w:rPr>
            <w:szCs w:val="22"/>
          </w:rPr>
          <w:t>to</w:t>
        </w:r>
        <w:r w:rsidRPr="004910FC">
          <w:rPr>
            <w:spacing w:val="-1"/>
            <w:szCs w:val="22"/>
          </w:rPr>
          <w:t xml:space="preserve"> </w:t>
        </w:r>
      </w:ins>
      <w:ins w:id="105" w:author="Liyunbo" w:date="2021-08-06T22:26:00Z">
        <w:r w:rsidR="00C047A0" w:rsidRPr="004910FC">
          <w:rPr>
            <w:szCs w:val="22"/>
          </w:rPr>
          <w:t>1</w:t>
        </w:r>
      </w:ins>
      <w:ins w:id="106" w:author="Liyunbo" w:date="2021-07-07T13:58:00Z">
        <w:r w:rsidRPr="004910FC">
          <w:rPr>
            <w:szCs w:val="22"/>
          </w:rPr>
          <w:t>. (#6137</w:t>
        </w:r>
      </w:ins>
      <w:ins w:id="107" w:author="Liyunbo" w:date="2021-07-07T14:43:00Z">
        <w:r w:rsidRPr="004910FC">
          <w:rPr>
            <w:szCs w:val="22"/>
            <w:lang w:eastAsia="zh-CN"/>
          </w:rPr>
          <w:t>, 7343</w:t>
        </w:r>
      </w:ins>
      <w:ins w:id="108" w:author="Liyunbo" w:date="2021-07-08T00:51:00Z">
        <w:r w:rsidRPr="004910FC">
          <w:rPr>
            <w:szCs w:val="22"/>
            <w:lang w:eastAsia="zh-CN"/>
          </w:rPr>
          <w:t>, 7630, 7728</w:t>
        </w:r>
      </w:ins>
      <w:ins w:id="109" w:author="Liyunbo" w:date="2021-07-07T13:58:00Z">
        <w:r w:rsidRPr="004910FC">
          <w:rPr>
            <w:szCs w:val="22"/>
          </w:rPr>
          <w:t>)</w:t>
        </w:r>
      </w:ins>
    </w:p>
    <w:p w14:paraId="25D9E182" w14:textId="77777777" w:rsidR="00862ECC" w:rsidRDefault="00862ECC" w:rsidP="00862ECC">
      <w:pPr>
        <w:pStyle w:val="af4"/>
        <w:kinsoku w:val="0"/>
        <w:overflowPunct w:val="0"/>
        <w:spacing w:before="1"/>
        <w:rPr>
          <w:sz w:val="21"/>
          <w:szCs w:val="21"/>
        </w:rPr>
      </w:pPr>
    </w:p>
    <w:p w14:paraId="32ACF18C" w14:textId="72C10D76" w:rsidR="00862ECC" w:rsidRDefault="00862ECC" w:rsidP="00862ECC">
      <w:pPr>
        <w:pStyle w:val="af4"/>
        <w:kinsoku w:val="0"/>
        <w:overflowPunct w:val="0"/>
        <w:spacing w:line="249" w:lineRule="auto"/>
        <w:ind w:left="120" w:right="118" w:hanging="1"/>
        <w:rPr>
          <w:color w:val="000000"/>
        </w:rPr>
      </w:pPr>
      <w:r>
        <w:rPr>
          <w:color w:val="000000"/>
        </w:rPr>
        <w:t>A</w:t>
      </w:r>
      <w:r>
        <w:rPr>
          <w:color w:val="000000"/>
          <w:spacing w:val="-6"/>
        </w:rPr>
        <w:t xml:space="preserve"> </w:t>
      </w:r>
      <w:r>
        <w:rPr>
          <w:color w:val="000000"/>
        </w:rPr>
        <w:t>single</w:t>
      </w:r>
      <w:r>
        <w:rPr>
          <w:color w:val="000000"/>
          <w:spacing w:val="-4"/>
        </w:rPr>
        <w:t xml:space="preserve"> </w:t>
      </w:r>
      <w:r>
        <w:rPr>
          <w:color w:val="000000"/>
        </w:rPr>
        <w:t>radio</w:t>
      </w:r>
      <w:r>
        <w:rPr>
          <w:color w:val="000000"/>
          <w:spacing w:val="-6"/>
        </w:rPr>
        <w:t xml:space="preserve"> </w:t>
      </w:r>
      <w:r>
        <w:rPr>
          <w:color w:val="000000"/>
        </w:rPr>
        <w:t>non-AP</w:t>
      </w:r>
      <w:r>
        <w:rPr>
          <w:color w:val="000000"/>
          <w:spacing w:val="-7"/>
        </w:rPr>
        <w:t xml:space="preserve"> </w:t>
      </w:r>
      <w:r>
        <w:rPr>
          <w:color w:val="000000"/>
        </w:rPr>
        <w:t>MLD</w:t>
      </w:r>
      <w:r>
        <w:rPr>
          <w:color w:val="000000"/>
          <w:spacing w:val="-5"/>
        </w:rPr>
        <w:t xml:space="preserve"> </w:t>
      </w:r>
      <w:r>
        <w:rPr>
          <w:color w:val="000000"/>
        </w:rPr>
        <w:t>shall</w:t>
      </w:r>
      <w:r>
        <w:rPr>
          <w:color w:val="000000"/>
          <w:spacing w:val="-5"/>
        </w:rPr>
        <w:t xml:space="preserve"> </w:t>
      </w:r>
      <w:r>
        <w:rPr>
          <w:color w:val="000000"/>
        </w:rPr>
        <w:t>set</w:t>
      </w:r>
      <w:r>
        <w:rPr>
          <w:color w:val="000000"/>
          <w:spacing w:val="-6"/>
        </w:rPr>
        <w:t xml:space="preserve"> </w:t>
      </w:r>
      <w:r>
        <w:rPr>
          <w:color w:val="000000"/>
        </w:rPr>
        <w:t>the</w:t>
      </w:r>
      <w:r>
        <w:rPr>
          <w:color w:val="000000"/>
          <w:spacing w:val="-6"/>
        </w:rPr>
        <w:t xml:space="preserve"> </w:t>
      </w:r>
      <w:r>
        <w:rPr>
          <w:color w:val="000000"/>
        </w:rPr>
        <w:t>Maximum</w:t>
      </w:r>
      <w:r>
        <w:rPr>
          <w:color w:val="000000"/>
          <w:spacing w:val="-5"/>
        </w:rPr>
        <w:t xml:space="preserve"> </w:t>
      </w:r>
      <w:r>
        <w:rPr>
          <w:color w:val="000000"/>
        </w:rPr>
        <w:t>Number</w:t>
      </w:r>
      <w:r>
        <w:rPr>
          <w:color w:val="000000"/>
          <w:spacing w:val="-6"/>
        </w:rPr>
        <w:t xml:space="preserve"> </w:t>
      </w:r>
      <w:r>
        <w:rPr>
          <w:color w:val="000000"/>
        </w:rPr>
        <w:t>Of</w:t>
      </w:r>
      <w:r>
        <w:rPr>
          <w:color w:val="000000"/>
          <w:spacing w:val="-5"/>
        </w:rPr>
        <w:t xml:space="preserve"> </w:t>
      </w:r>
      <w:r>
        <w:rPr>
          <w:color w:val="000000"/>
        </w:rPr>
        <w:t>Simultaneous</w:t>
      </w:r>
      <w:r>
        <w:rPr>
          <w:color w:val="000000"/>
          <w:spacing w:val="-5"/>
        </w:rPr>
        <w:t xml:space="preserve"> </w:t>
      </w:r>
      <w:r>
        <w:rPr>
          <w:color w:val="000000"/>
        </w:rPr>
        <w:t>Links</w:t>
      </w:r>
      <w:r w:rsidR="001E6D08">
        <w:rPr>
          <w:color w:val="000000"/>
          <w:spacing w:val="48"/>
        </w:rPr>
        <w:t xml:space="preserve"> </w:t>
      </w:r>
      <w:r>
        <w:rPr>
          <w:color w:val="000000"/>
        </w:rPr>
        <w:t>subfield</w:t>
      </w:r>
      <w:r>
        <w:rPr>
          <w:color w:val="000000"/>
          <w:spacing w:val="-1"/>
        </w:rPr>
        <w:t xml:space="preserve"> </w:t>
      </w:r>
      <w:r>
        <w:rPr>
          <w:color w:val="000000"/>
        </w:rPr>
        <w:t>in</w:t>
      </w:r>
      <w:r>
        <w:rPr>
          <w:color w:val="000000"/>
          <w:spacing w:val="-1"/>
        </w:rPr>
        <w:t xml:space="preserve"> </w:t>
      </w:r>
      <w:r>
        <w:rPr>
          <w:color w:val="000000"/>
        </w:rPr>
        <w:t>the</w:t>
      </w:r>
      <w:r>
        <w:rPr>
          <w:color w:val="000000"/>
          <w:spacing w:val="-1"/>
        </w:rPr>
        <w:t xml:space="preserve"> </w:t>
      </w:r>
      <w:r>
        <w:rPr>
          <w:color w:val="000000"/>
        </w:rPr>
        <w:t>Basic</w:t>
      </w:r>
      <w:r>
        <w:rPr>
          <w:color w:val="000000"/>
          <w:spacing w:val="-2"/>
        </w:rPr>
        <w:t xml:space="preserve"> </w:t>
      </w:r>
      <w:r>
        <w:rPr>
          <w:color w:val="000000"/>
        </w:rPr>
        <w:t>variant</w:t>
      </w:r>
      <w:r>
        <w:rPr>
          <w:color w:val="000000"/>
          <w:spacing w:val="-1"/>
        </w:rPr>
        <w:t xml:space="preserve"> </w:t>
      </w:r>
      <w:r>
        <w:rPr>
          <w:color w:val="000000"/>
        </w:rPr>
        <w:t>Multi-Link</w:t>
      </w:r>
      <w:r>
        <w:rPr>
          <w:color w:val="000000"/>
          <w:spacing w:val="-1"/>
        </w:rPr>
        <w:t xml:space="preserve"> </w:t>
      </w:r>
      <w:r>
        <w:rPr>
          <w:color w:val="000000"/>
        </w:rPr>
        <w:t>element</w:t>
      </w:r>
      <w:ins w:id="110" w:author="Liyunbo" w:date="2021-08-11T09:10:00Z">
        <w:r w:rsidR="001E6D08" w:rsidRPr="001E6D08">
          <w:rPr>
            <w:szCs w:val="22"/>
            <w:highlight w:val="yellow"/>
          </w:rPr>
          <w:t xml:space="preserve"> </w:t>
        </w:r>
        <w:r w:rsidR="00F045BA">
          <w:rPr>
            <w:szCs w:val="22"/>
            <w:highlight w:val="yellow"/>
          </w:rPr>
          <w:t xml:space="preserve">carried in transmitted </w:t>
        </w:r>
      </w:ins>
      <w:ins w:id="111" w:author="Liyunbo" w:date="2021-08-12T09:35:00Z">
        <w:r w:rsidR="00F045BA">
          <w:rPr>
            <w:szCs w:val="22"/>
            <w:highlight w:val="yellow"/>
          </w:rPr>
          <w:t>M</w:t>
        </w:r>
      </w:ins>
      <w:ins w:id="112" w:author="Liyunbo" w:date="2021-08-11T09:10:00Z">
        <w:r w:rsidR="001E6D08" w:rsidRPr="003C7514">
          <w:rPr>
            <w:szCs w:val="22"/>
            <w:highlight w:val="yellow"/>
          </w:rPr>
          <w:t>anagement frames</w:t>
        </w:r>
      </w:ins>
      <w:r>
        <w:rPr>
          <w:color w:val="000000"/>
          <w:spacing w:val="-1"/>
        </w:rPr>
        <w:t xml:space="preserve"> </w:t>
      </w:r>
      <w:r>
        <w:rPr>
          <w:color w:val="000000"/>
        </w:rPr>
        <w:t>to</w:t>
      </w:r>
      <w:r>
        <w:rPr>
          <w:color w:val="000000"/>
          <w:spacing w:val="-1"/>
        </w:rPr>
        <w:t xml:space="preserve"> </w:t>
      </w:r>
      <w:r>
        <w:rPr>
          <w:color w:val="000000"/>
        </w:rPr>
        <w:t>0</w:t>
      </w:r>
      <w:del w:id="113" w:author="Liyunbo" w:date="2021-07-06T16:12:00Z">
        <w:r w:rsidDel="00CF2559">
          <w:rPr>
            <w:color w:val="000000"/>
            <w:spacing w:val="-1"/>
          </w:rPr>
          <w:delText xml:space="preserve"> </w:delText>
        </w:r>
        <w:r w:rsidDel="00CF2559">
          <w:rPr>
            <w:color w:val="000000"/>
          </w:rPr>
          <w:delText>in</w:delText>
        </w:r>
        <w:r w:rsidDel="00CF2559">
          <w:rPr>
            <w:color w:val="000000"/>
            <w:spacing w:val="-2"/>
          </w:rPr>
          <w:delText xml:space="preserve"> </w:delText>
        </w:r>
        <w:r w:rsidDel="00CF2559">
          <w:rPr>
            <w:color w:val="000000"/>
          </w:rPr>
          <w:delText>transmitted</w:delText>
        </w:r>
        <w:r w:rsidDel="00CF2559">
          <w:rPr>
            <w:color w:val="000000"/>
            <w:spacing w:val="-1"/>
          </w:rPr>
          <w:delText xml:space="preserve"> </w:delText>
        </w:r>
        <w:r w:rsidDel="00CF2559">
          <w:rPr>
            <w:color w:val="000000"/>
          </w:rPr>
          <w:delText>(Re)Association</w:delText>
        </w:r>
        <w:r w:rsidDel="00CF2559">
          <w:rPr>
            <w:color w:val="000000"/>
            <w:spacing w:val="-1"/>
          </w:rPr>
          <w:delText xml:space="preserve"> </w:delText>
        </w:r>
        <w:r w:rsidDel="00CF2559">
          <w:rPr>
            <w:color w:val="000000"/>
          </w:rPr>
          <w:delText>Request</w:delText>
        </w:r>
        <w:r w:rsidDel="00CF2559">
          <w:rPr>
            <w:color w:val="000000"/>
            <w:spacing w:val="-1"/>
          </w:rPr>
          <w:delText xml:space="preserve"> </w:delText>
        </w:r>
        <w:r w:rsidDel="00CF2559">
          <w:rPr>
            <w:color w:val="000000"/>
          </w:rPr>
          <w:delText>frames</w:delText>
        </w:r>
      </w:del>
      <w:r>
        <w:rPr>
          <w:color w:val="000000"/>
        </w:rPr>
        <w:t>.</w:t>
      </w:r>
      <w:ins w:id="114" w:author="Liyunbo" w:date="2021-07-06T16:32:00Z">
        <w:r>
          <w:rPr>
            <w:color w:val="000000"/>
          </w:rPr>
          <w:t>(#4404)</w:t>
        </w:r>
      </w:ins>
    </w:p>
    <w:p w14:paraId="2FBB5FFA" w14:textId="77777777" w:rsidR="00862ECC" w:rsidRDefault="00862ECC" w:rsidP="00862ECC">
      <w:pPr>
        <w:pStyle w:val="af4"/>
        <w:kinsoku w:val="0"/>
        <w:overflowPunct w:val="0"/>
        <w:rPr>
          <w:ins w:id="115" w:author="Liyunbo" w:date="2021-07-09T09:47:00Z"/>
          <w:sz w:val="21"/>
          <w:szCs w:val="21"/>
        </w:rPr>
      </w:pPr>
    </w:p>
    <w:p w14:paraId="425DC4AD" w14:textId="49D9CF80" w:rsidR="00862ECC" w:rsidRPr="009C6E2A" w:rsidRDefault="00862ECC" w:rsidP="00862ECC">
      <w:pPr>
        <w:pStyle w:val="af4"/>
        <w:kinsoku w:val="0"/>
        <w:overflowPunct w:val="0"/>
        <w:rPr>
          <w:ins w:id="116" w:author="Liyunbo" w:date="2021-07-09T09:47:00Z"/>
          <w:szCs w:val="22"/>
        </w:rPr>
      </w:pPr>
      <w:ins w:id="117" w:author="Liyunbo" w:date="2021-07-09T09:53:00Z">
        <w:r w:rsidRPr="009C6E2A">
          <w:rPr>
            <w:szCs w:val="22"/>
          </w:rPr>
          <w:t>(#7623)</w:t>
        </w:r>
      </w:ins>
      <w:ins w:id="118" w:author="Liyunbo" w:date="2021-08-06T22:28:00Z">
        <w:r w:rsidR="00C047A0" w:rsidRPr="009C6E2A">
          <w:rPr>
            <w:szCs w:val="22"/>
          </w:rPr>
          <w:t xml:space="preserve"> </w:t>
        </w:r>
      </w:ins>
      <w:proofErr w:type="gramStart"/>
      <w:ins w:id="119" w:author="Liyunbo" w:date="2021-07-09T09:47:00Z">
        <w:r w:rsidRPr="009C6E2A">
          <w:rPr>
            <w:szCs w:val="22"/>
            <w:highlight w:val="yellow"/>
          </w:rPr>
          <w:t>An</w:t>
        </w:r>
        <w:proofErr w:type="gramEnd"/>
        <w:r w:rsidRPr="009C6E2A">
          <w:rPr>
            <w:szCs w:val="22"/>
            <w:highlight w:val="yellow"/>
          </w:rPr>
          <w:t xml:space="preserve"> </w:t>
        </w:r>
      </w:ins>
      <w:ins w:id="120" w:author="Liyunbo" w:date="2021-08-11T09:15:00Z">
        <w:r w:rsidR="00CD32DB">
          <w:rPr>
            <w:szCs w:val="22"/>
            <w:highlight w:val="yellow"/>
          </w:rPr>
          <w:t xml:space="preserve">non-AP </w:t>
        </w:r>
      </w:ins>
      <w:ins w:id="121" w:author="Liyunbo" w:date="2021-07-09T09:47:00Z">
        <w:r w:rsidRPr="009C6E2A">
          <w:rPr>
            <w:szCs w:val="22"/>
            <w:highlight w:val="yellow"/>
          </w:rPr>
          <w:t xml:space="preserve">MLD </w:t>
        </w:r>
      </w:ins>
      <w:ins w:id="122" w:author="Liyunbo" w:date="2021-08-11T08:23:00Z">
        <w:r w:rsidR="001F666B">
          <w:rPr>
            <w:szCs w:val="22"/>
            <w:highlight w:val="yellow"/>
          </w:rPr>
          <w:t>with dot11EHTEMLSROptionImplemented equal to true</w:t>
        </w:r>
      </w:ins>
      <w:ins w:id="123" w:author="Liyunbo" w:date="2021-08-06T22:29:00Z">
        <w:r w:rsidR="00C047A0" w:rsidRPr="009C6E2A">
          <w:rPr>
            <w:szCs w:val="22"/>
            <w:highlight w:val="yellow"/>
          </w:rPr>
          <w:t xml:space="preserve"> </w:t>
        </w:r>
      </w:ins>
      <w:ins w:id="124" w:author="Liyunbo" w:date="2021-07-09T09:48:00Z">
        <w:r w:rsidRPr="009C6E2A">
          <w:rPr>
            <w:szCs w:val="22"/>
            <w:highlight w:val="yellow"/>
          </w:rPr>
          <w:t>shall set the Maximum Number Of Simultaneous Links subfield in the Basic variant Multi-Link element to 0.</w:t>
        </w:r>
      </w:ins>
    </w:p>
    <w:p w14:paraId="224EE5EF" w14:textId="77777777" w:rsidR="00862ECC" w:rsidRDefault="00862ECC" w:rsidP="00862ECC">
      <w:pPr>
        <w:pStyle w:val="af4"/>
        <w:kinsoku w:val="0"/>
        <w:overflowPunct w:val="0"/>
        <w:rPr>
          <w:sz w:val="21"/>
          <w:szCs w:val="21"/>
        </w:rPr>
      </w:pPr>
    </w:p>
    <w:p w14:paraId="47D7C76F" w14:textId="2B5DD05D" w:rsidR="00862ECC" w:rsidRDefault="00862ECC" w:rsidP="00862ECC">
      <w:pPr>
        <w:pStyle w:val="af4"/>
        <w:kinsoku w:val="0"/>
        <w:overflowPunct w:val="0"/>
        <w:spacing w:line="249" w:lineRule="auto"/>
        <w:ind w:left="120" w:right="118" w:hanging="1"/>
        <w:rPr>
          <w:color w:val="000000"/>
        </w:rPr>
      </w:pPr>
      <w:r>
        <w:rPr>
          <w:color w:val="000000"/>
        </w:rPr>
        <w:t>A</w:t>
      </w:r>
      <w:r>
        <w:rPr>
          <w:color w:val="000000"/>
          <w:spacing w:val="-3"/>
        </w:rPr>
        <w:t xml:space="preserve"> </w:t>
      </w:r>
      <w:r>
        <w:rPr>
          <w:color w:val="000000"/>
        </w:rPr>
        <w:t>multi-radio</w:t>
      </w:r>
      <w:r>
        <w:rPr>
          <w:color w:val="000000"/>
          <w:spacing w:val="-3"/>
        </w:rPr>
        <w:t xml:space="preserve"> </w:t>
      </w:r>
      <w:r>
        <w:rPr>
          <w:color w:val="000000"/>
        </w:rPr>
        <w:t>non-AP</w:t>
      </w:r>
      <w:r>
        <w:rPr>
          <w:color w:val="000000"/>
          <w:spacing w:val="-4"/>
        </w:rPr>
        <w:t xml:space="preserve"> </w:t>
      </w:r>
      <w:r>
        <w:rPr>
          <w:color w:val="000000"/>
        </w:rPr>
        <w:t>MLD</w:t>
      </w:r>
      <w:r>
        <w:rPr>
          <w:color w:val="000000"/>
          <w:spacing w:val="-3"/>
        </w:rPr>
        <w:t xml:space="preserve"> </w:t>
      </w:r>
      <w:r>
        <w:rPr>
          <w:color w:val="000000"/>
        </w:rPr>
        <w:t>shall</w:t>
      </w:r>
      <w:r>
        <w:rPr>
          <w:color w:val="000000"/>
          <w:spacing w:val="-4"/>
        </w:rPr>
        <w:t xml:space="preserve"> </w:t>
      </w:r>
      <w:r>
        <w:rPr>
          <w:color w:val="000000"/>
        </w:rPr>
        <w:t>set</w:t>
      </w:r>
      <w:r>
        <w:rPr>
          <w:color w:val="000000"/>
          <w:spacing w:val="-2"/>
        </w:rPr>
        <w:t xml:space="preserve"> </w:t>
      </w:r>
      <w:r>
        <w:rPr>
          <w:color w:val="000000"/>
        </w:rPr>
        <w:t>the</w:t>
      </w:r>
      <w:r>
        <w:rPr>
          <w:color w:val="000000"/>
          <w:spacing w:val="-2"/>
        </w:rPr>
        <w:t xml:space="preserve"> </w:t>
      </w:r>
      <w:r>
        <w:rPr>
          <w:color w:val="000000"/>
        </w:rPr>
        <w:t>Maximum</w:t>
      </w:r>
      <w:r>
        <w:rPr>
          <w:color w:val="000000"/>
          <w:spacing w:val="-2"/>
        </w:rPr>
        <w:t xml:space="preserve"> </w:t>
      </w:r>
      <w:r>
        <w:rPr>
          <w:color w:val="000000"/>
        </w:rPr>
        <w:t>Number</w:t>
      </w:r>
      <w:r>
        <w:rPr>
          <w:color w:val="000000"/>
          <w:spacing w:val="-3"/>
        </w:rPr>
        <w:t xml:space="preserve"> </w:t>
      </w:r>
      <w:r>
        <w:rPr>
          <w:color w:val="000000"/>
        </w:rPr>
        <w:t>Of</w:t>
      </w:r>
      <w:r>
        <w:rPr>
          <w:color w:val="000000"/>
          <w:spacing w:val="-4"/>
        </w:rPr>
        <w:t xml:space="preserve"> </w:t>
      </w:r>
      <w:r>
        <w:rPr>
          <w:color w:val="000000"/>
        </w:rPr>
        <w:t>Simultaneous</w:t>
      </w:r>
      <w:r>
        <w:rPr>
          <w:color w:val="000000"/>
          <w:spacing w:val="-3"/>
        </w:rPr>
        <w:t xml:space="preserve"> </w:t>
      </w:r>
      <w:r>
        <w:rPr>
          <w:color w:val="000000"/>
        </w:rPr>
        <w:t>Links</w:t>
      </w:r>
      <w:r>
        <w:rPr>
          <w:color w:val="000000"/>
          <w:spacing w:val="48"/>
        </w:rPr>
        <w:t xml:space="preserve"> </w:t>
      </w:r>
      <w:r>
        <w:rPr>
          <w:color w:val="000000"/>
        </w:rPr>
        <w:t>subfield</w:t>
      </w:r>
      <w:r>
        <w:rPr>
          <w:color w:val="000000"/>
          <w:spacing w:val="48"/>
        </w:rPr>
        <w:t xml:space="preserve"> </w:t>
      </w:r>
      <w:r>
        <w:rPr>
          <w:color w:val="000000"/>
        </w:rPr>
        <w:t>in</w:t>
      </w:r>
      <w:r>
        <w:rPr>
          <w:color w:val="000000"/>
          <w:spacing w:val="48"/>
        </w:rPr>
        <w:t xml:space="preserve"> </w:t>
      </w:r>
      <w:r>
        <w:rPr>
          <w:color w:val="000000"/>
        </w:rPr>
        <w:t>the</w:t>
      </w:r>
      <w:r>
        <w:rPr>
          <w:color w:val="000000"/>
          <w:spacing w:val="47"/>
        </w:rPr>
        <w:t xml:space="preserve"> </w:t>
      </w:r>
      <w:r>
        <w:rPr>
          <w:color w:val="000000"/>
        </w:rPr>
        <w:t>Basic</w:t>
      </w:r>
      <w:r>
        <w:rPr>
          <w:color w:val="000000"/>
          <w:spacing w:val="48"/>
        </w:rPr>
        <w:t xml:space="preserve"> </w:t>
      </w:r>
      <w:r>
        <w:rPr>
          <w:color w:val="000000"/>
        </w:rPr>
        <w:t>variant</w:t>
      </w:r>
      <w:r>
        <w:rPr>
          <w:color w:val="000000"/>
          <w:spacing w:val="48"/>
        </w:rPr>
        <w:t xml:space="preserve"> </w:t>
      </w:r>
      <w:r>
        <w:rPr>
          <w:color w:val="000000"/>
        </w:rPr>
        <w:t>Multi-Link</w:t>
      </w:r>
      <w:r>
        <w:rPr>
          <w:color w:val="000000"/>
          <w:spacing w:val="48"/>
        </w:rPr>
        <w:t xml:space="preserve"> </w:t>
      </w:r>
      <w:r>
        <w:rPr>
          <w:color w:val="000000"/>
        </w:rPr>
        <w:t>element</w:t>
      </w:r>
      <w:r>
        <w:rPr>
          <w:color w:val="000000"/>
          <w:spacing w:val="47"/>
        </w:rPr>
        <w:t xml:space="preserve"> </w:t>
      </w:r>
      <w:ins w:id="125" w:author="Liyunbo" w:date="2021-08-11T09:11:00Z">
        <w:r w:rsidR="00F045BA">
          <w:rPr>
            <w:szCs w:val="22"/>
            <w:highlight w:val="yellow"/>
          </w:rPr>
          <w:t xml:space="preserve">carried in transmitted </w:t>
        </w:r>
      </w:ins>
      <w:ins w:id="126" w:author="Liyunbo" w:date="2021-08-12T09:35:00Z">
        <w:r w:rsidR="00F045BA">
          <w:rPr>
            <w:szCs w:val="22"/>
            <w:highlight w:val="yellow"/>
          </w:rPr>
          <w:t>M</w:t>
        </w:r>
      </w:ins>
      <w:ins w:id="127" w:author="Liyunbo" w:date="2021-08-11T09:11:00Z">
        <w:r w:rsidR="001E6D08" w:rsidRPr="003C7514">
          <w:rPr>
            <w:szCs w:val="22"/>
            <w:highlight w:val="yellow"/>
          </w:rPr>
          <w:t>anagement frames</w:t>
        </w:r>
        <w:r w:rsidR="001E6D08">
          <w:rPr>
            <w:color w:val="000000"/>
          </w:rPr>
          <w:t xml:space="preserve"> </w:t>
        </w:r>
      </w:ins>
      <w:r>
        <w:rPr>
          <w:color w:val="000000"/>
        </w:rPr>
        <w:t>to</w:t>
      </w:r>
      <w:r>
        <w:rPr>
          <w:color w:val="000000"/>
          <w:spacing w:val="48"/>
        </w:rPr>
        <w:t xml:space="preserve"> </w:t>
      </w:r>
      <w:r>
        <w:rPr>
          <w:color w:val="000000"/>
        </w:rPr>
        <w:t>a</w:t>
      </w:r>
      <w:r>
        <w:rPr>
          <w:color w:val="000000"/>
          <w:spacing w:val="48"/>
        </w:rPr>
        <w:t xml:space="preserve"> </w:t>
      </w:r>
      <w:r>
        <w:rPr>
          <w:color w:val="000000"/>
        </w:rPr>
        <w:t>value</w:t>
      </w:r>
      <w:r>
        <w:rPr>
          <w:color w:val="000000"/>
          <w:spacing w:val="47"/>
        </w:rPr>
        <w:t xml:space="preserve"> </w:t>
      </w:r>
      <w:r>
        <w:rPr>
          <w:color w:val="000000"/>
        </w:rPr>
        <w:t>equal</w:t>
      </w:r>
      <w:r>
        <w:rPr>
          <w:color w:val="000000"/>
          <w:spacing w:val="47"/>
        </w:rPr>
        <w:t xml:space="preserve"> </w:t>
      </w:r>
      <w:r>
        <w:rPr>
          <w:color w:val="000000"/>
        </w:rPr>
        <w:t>to</w:t>
      </w:r>
      <w:r>
        <w:rPr>
          <w:color w:val="000000"/>
          <w:spacing w:val="47"/>
        </w:rPr>
        <w:t xml:space="preserve"> </w:t>
      </w:r>
      <w:r>
        <w:rPr>
          <w:color w:val="000000"/>
        </w:rPr>
        <w:t>or</w:t>
      </w:r>
      <w:r>
        <w:rPr>
          <w:color w:val="000000"/>
          <w:spacing w:val="48"/>
        </w:rPr>
        <w:t xml:space="preserve"> </w:t>
      </w:r>
      <w:r>
        <w:rPr>
          <w:color w:val="000000"/>
        </w:rPr>
        <w:t>larger</w:t>
      </w:r>
      <w:r>
        <w:rPr>
          <w:color w:val="000000"/>
          <w:spacing w:val="47"/>
        </w:rPr>
        <w:t xml:space="preserve"> </w:t>
      </w:r>
      <w:r>
        <w:rPr>
          <w:color w:val="000000"/>
        </w:rPr>
        <w:t>than</w:t>
      </w:r>
      <w:r>
        <w:rPr>
          <w:color w:val="000000"/>
          <w:spacing w:val="49"/>
        </w:rPr>
        <w:t xml:space="preserve"> </w:t>
      </w:r>
      <w:r>
        <w:rPr>
          <w:color w:val="000000"/>
        </w:rPr>
        <w:t>1</w:t>
      </w:r>
      <w:del w:id="128" w:author="Liyunbo" w:date="2021-07-06T16:12:00Z">
        <w:r w:rsidDel="00CF2559">
          <w:rPr>
            <w:color w:val="000000"/>
            <w:spacing w:val="47"/>
          </w:rPr>
          <w:delText xml:space="preserve"> </w:delText>
        </w:r>
        <w:r w:rsidDel="00CF2559">
          <w:rPr>
            <w:color w:val="000000"/>
          </w:rPr>
          <w:delText>in</w:delText>
        </w:r>
        <w:r w:rsidDel="00CF2559">
          <w:rPr>
            <w:color w:val="000000"/>
            <w:spacing w:val="47"/>
          </w:rPr>
          <w:delText xml:space="preserve"> </w:delText>
        </w:r>
        <w:r w:rsidDel="00CF2559">
          <w:rPr>
            <w:color w:val="000000"/>
          </w:rPr>
          <w:delText>transmitted</w:delText>
        </w:r>
        <w:r w:rsidDel="00CF2559">
          <w:rPr>
            <w:color w:val="000000"/>
            <w:spacing w:val="-48"/>
          </w:rPr>
          <w:delText xml:space="preserve"> </w:delText>
        </w:r>
        <w:r w:rsidDel="00CF2559">
          <w:rPr>
            <w:color w:val="000000"/>
          </w:rPr>
          <w:delText>(Re)Association</w:delText>
        </w:r>
        <w:r w:rsidDel="00CF2559">
          <w:rPr>
            <w:color w:val="000000"/>
            <w:spacing w:val="-1"/>
          </w:rPr>
          <w:delText xml:space="preserve"> </w:delText>
        </w:r>
        <w:r w:rsidDel="00CF2559">
          <w:rPr>
            <w:color w:val="000000"/>
          </w:rPr>
          <w:delText>Request</w:delText>
        </w:r>
        <w:r w:rsidDel="00CF2559">
          <w:rPr>
            <w:color w:val="000000"/>
            <w:spacing w:val="-1"/>
          </w:rPr>
          <w:delText xml:space="preserve"> </w:delText>
        </w:r>
        <w:r w:rsidDel="00CF2559">
          <w:rPr>
            <w:color w:val="000000"/>
          </w:rPr>
          <w:delText>frames</w:delText>
        </w:r>
      </w:del>
      <w:r>
        <w:rPr>
          <w:color w:val="000000"/>
        </w:rPr>
        <w:t>.</w:t>
      </w:r>
    </w:p>
    <w:p w14:paraId="59086909" w14:textId="77777777" w:rsidR="00696111" w:rsidRDefault="00696111" w:rsidP="00E65190">
      <w:pPr>
        <w:pStyle w:val="Default"/>
        <w:jc w:val="both"/>
        <w:rPr>
          <w:rFonts w:eastAsia="Malgun Gothic"/>
          <w:lang w:val="en-GB" w:eastAsia="ko-KR"/>
        </w:rPr>
      </w:pPr>
    </w:p>
    <w:p w14:paraId="50D33852" w14:textId="77777777" w:rsidR="00862ECC" w:rsidRDefault="00862ECC" w:rsidP="00862ECC">
      <w:pPr>
        <w:pStyle w:val="af4"/>
        <w:kinsoku w:val="0"/>
        <w:overflowPunct w:val="0"/>
        <w:spacing w:line="249" w:lineRule="auto"/>
        <w:ind w:left="120" w:right="117"/>
        <w:rPr>
          <w:color w:val="000000"/>
        </w:rPr>
      </w:pPr>
      <w:r>
        <w:t xml:space="preserve">A multi-radio non-AP MLD shall announce each pair of links formed by links that requested </w:t>
      </w:r>
      <w:ins w:id="129" w:author="Stephen McCann" w:date="2021-07-09T12:11:00Z">
        <w:r>
          <w:t>a</w:t>
        </w:r>
      </w:ins>
      <w:del w:id="130" w:author="Stephen McCann" w:date="2021-07-09T12:11:00Z">
        <w:r w:rsidDel="003C1711">
          <w:delText>for</w:delText>
        </w:r>
      </w:del>
      <w:r>
        <w:t xml:space="preserve"> multi-link</w:t>
      </w:r>
      <w:r>
        <w:rPr>
          <w:spacing w:val="1"/>
        </w:rPr>
        <w:t xml:space="preserve"> </w:t>
      </w:r>
      <w:r>
        <w:t>setup</w:t>
      </w:r>
      <w:r>
        <w:rPr>
          <w:spacing w:val="-1"/>
        </w:rPr>
        <w:t xml:space="preserve"> </w:t>
      </w:r>
      <w:del w:id="131" w:author="Liyunbo" w:date="2021-07-07T17:32:00Z">
        <w:r w:rsidDel="00075E54">
          <w:delText xml:space="preserve">is </w:delText>
        </w:r>
      </w:del>
      <w:ins w:id="132" w:author="Liyunbo" w:date="2021-07-07T17:32:00Z">
        <w:r>
          <w:t xml:space="preserve">as </w:t>
        </w:r>
      </w:ins>
      <w:r>
        <w:t>STR</w:t>
      </w:r>
      <w:r>
        <w:rPr>
          <w:spacing w:val="-1"/>
        </w:rPr>
        <w:t xml:space="preserve"> </w:t>
      </w:r>
      <w:r>
        <w:t>or</w:t>
      </w:r>
      <w:r>
        <w:rPr>
          <w:spacing w:val="-1"/>
        </w:rPr>
        <w:t xml:space="preserve"> </w:t>
      </w:r>
      <w:r>
        <w:t>NSTR</w:t>
      </w:r>
      <w:r>
        <w:rPr>
          <w:spacing w:val="-1"/>
        </w:rPr>
        <w:t xml:space="preserve"> </w:t>
      </w:r>
      <w:r>
        <w:t xml:space="preserve">in </w:t>
      </w:r>
      <w:ins w:id="133" w:author="Stephen McCann" w:date="2021-07-09T12:11:00Z">
        <w:r>
          <w:t xml:space="preserve">a </w:t>
        </w:r>
      </w:ins>
      <w:r>
        <w:t>transmitted</w:t>
      </w:r>
      <w:r>
        <w:rPr>
          <w:spacing w:val="-1"/>
        </w:rPr>
        <w:t xml:space="preserve"> </w:t>
      </w:r>
      <w:r>
        <w:t>(Re)Association Request</w:t>
      </w:r>
      <w:r>
        <w:rPr>
          <w:spacing w:val="-1"/>
        </w:rPr>
        <w:t xml:space="preserve"> </w:t>
      </w:r>
      <w:r>
        <w:t>frame</w:t>
      </w:r>
      <w:r>
        <w:rPr>
          <w:color w:val="000000"/>
        </w:rPr>
        <w:t>.</w:t>
      </w:r>
      <w:ins w:id="134" w:author="Liyunbo" w:date="2021-07-07T17:33:00Z">
        <w:r>
          <w:rPr>
            <w:color w:val="000000"/>
          </w:rPr>
          <w:t>(#6858, 4830)</w:t>
        </w:r>
      </w:ins>
    </w:p>
    <w:p w14:paraId="52249062" w14:textId="77777777" w:rsidR="00862ECC" w:rsidDel="00033A05" w:rsidRDefault="00862ECC" w:rsidP="00862ECC">
      <w:pPr>
        <w:pStyle w:val="af4"/>
        <w:kinsoku w:val="0"/>
        <w:overflowPunct w:val="0"/>
        <w:spacing w:before="132" w:line="232" w:lineRule="auto"/>
        <w:ind w:left="119" w:right="117"/>
        <w:rPr>
          <w:del w:id="135" w:author="Liyunbo" w:date="2021-07-06T16:16:00Z"/>
          <w:sz w:val="18"/>
          <w:szCs w:val="18"/>
        </w:rPr>
      </w:pPr>
      <w:del w:id="136" w:author="Liyunbo" w:date="2021-07-06T16:16:00Z">
        <w:r w:rsidDel="00033A05">
          <w:rPr>
            <w:sz w:val="18"/>
            <w:szCs w:val="18"/>
          </w:rPr>
          <w:delText>NOTE</w:delText>
        </w:r>
        <w:r w:rsidDel="00033A05">
          <w:rPr>
            <w:spacing w:val="1"/>
            <w:sz w:val="18"/>
            <w:szCs w:val="18"/>
          </w:rPr>
          <w:delText xml:space="preserve"> </w:delText>
        </w:r>
        <w:r w:rsidDel="00033A05">
          <w:rPr>
            <w:sz w:val="18"/>
            <w:szCs w:val="18"/>
          </w:rPr>
          <w:delText>1—If</w:delText>
        </w:r>
        <w:r w:rsidDel="00033A05">
          <w:rPr>
            <w:spacing w:val="1"/>
            <w:sz w:val="18"/>
            <w:szCs w:val="18"/>
          </w:rPr>
          <w:delText xml:space="preserve"> </w:delText>
        </w:r>
        <w:r w:rsidDel="00033A05">
          <w:rPr>
            <w:sz w:val="18"/>
            <w:szCs w:val="18"/>
          </w:rPr>
          <w:delText>an</w:delText>
        </w:r>
        <w:r w:rsidDel="00033A05">
          <w:rPr>
            <w:spacing w:val="1"/>
            <w:sz w:val="18"/>
            <w:szCs w:val="18"/>
          </w:rPr>
          <w:delText xml:space="preserve"> </w:delText>
        </w:r>
        <w:r w:rsidDel="00033A05">
          <w:rPr>
            <w:sz w:val="18"/>
            <w:szCs w:val="18"/>
          </w:rPr>
          <w:delText>MLD</w:delText>
        </w:r>
        <w:r w:rsidDel="00033A05">
          <w:rPr>
            <w:spacing w:val="1"/>
            <w:sz w:val="18"/>
            <w:szCs w:val="18"/>
          </w:rPr>
          <w:delText xml:space="preserve"> </w:delText>
        </w:r>
        <w:r w:rsidDel="00033A05">
          <w:rPr>
            <w:sz w:val="18"/>
            <w:szCs w:val="18"/>
          </w:rPr>
          <w:delText>supports</w:delText>
        </w:r>
        <w:r w:rsidDel="00033A05">
          <w:rPr>
            <w:spacing w:val="1"/>
            <w:sz w:val="18"/>
            <w:szCs w:val="18"/>
          </w:rPr>
          <w:delText xml:space="preserve"> </w:delText>
        </w:r>
        <w:r w:rsidDel="00033A05">
          <w:rPr>
            <w:sz w:val="18"/>
            <w:szCs w:val="18"/>
          </w:rPr>
          <w:delText>transmission</w:delText>
        </w:r>
        <w:r w:rsidDel="00033A05">
          <w:rPr>
            <w:spacing w:val="1"/>
            <w:sz w:val="18"/>
            <w:szCs w:val="18"/>
          </w:rPr>
          <w:delText xml:space="preserve"> </w:delText>
        </w:r>
        <w:r w:rsidDel="00033A05">
          <w:rPr>
            <w:sz w:val="18"/>
            <w:szCs w:val="18"/>
          </w:rPr>
          <w:delText>on</w:delText>
        </w:r>
        <w:r w:rsidDel="00033A05">
          <w:rPr>
            <w:spacing w:val="1"/>
            <w:sz w:val="18"/>
            <w:szCs w:val="18"/>
          </w:rPr>
          <w:delText xml:space="preserve"> </w:delText>
        </w:r>
        <w:r w:rsidDel="00033A05">
          <w:rPr>
            <w:sz w:val="18"/>
            <w:szCs w:val="18"/>
          </w:rPr>
          <w:delText>link 1</w:delText>
        </w:r>
        <w:r w:rsidDel="00033A05">
          <w:rPr>
            <w:spacing w:val="1"/>
            <w:sz w:val="18"/>
            <w:szCs w:val="18"/>
          </w:rPr>
          <w:delText xml:space="preserve"> </w:delText>
        </w:r>
        <w:r w:rsidDel="00033A05">
          <w:rPr>
            <w:sz w:val="18"/>
            <w:szCs w:val="18"/>
          </w:rPr>
          <w:delText>concurrent</w:delText>
        </w:r>
        <w:r w:rsidDel="00033A05">
          <w:rPr>
            <w:spacing w:val="1"/>
            <w:sz w:val="18"/>
            <w:szCs w:val="18"/>
          </w:rPr>
          <w:delText xml:space="preserve"> </w:delText>
        </w:r>
        <w:r w:rsidDel="00033A05">
          <w:rPr>
            <w:sz w:val="18"/>
            <w:szCs w:val="18"/>
          </w:rPr>
          <w:delText>with</w:delText>
        </w:r>
        <w:r w:rsidDel="00033A05">
          <w:rPr>
            <w:spacing w:val="1"/>
            <w:sz w:val="18"/>
            <w:szCs w:val="18"/>
          </w:rPr>
          <w:delText xml:space="preserve"> </w:delText>
        </w:r>
        <w:r w:rsidDel="00033A05">
          <w:rPr>
            <w:sz w:val="18"/>
            <w:szCs w:val="18"/>
          </w:rPr>
          <w:delText>reception</w:delText>
        </w:r>
        <w:r w:rsidDel="00033A05">
          <w:rPr>
            <w:spacing w:val="1"/>
            <w:sz w:val="18"/>
            <w:szCs w:val="18"/>
          </w:rPr>
          <w:delText xml:space="preserve"> </w:delText>
        </w:r>
        <w:r w:rsidDel="00033A05">
          <w:rPr>
            <w:sz w:val="18"/>
            <w:szCs w:val="18"/>
          </w:rPr>
          <w:delText>on</w:delText>
        </w:r>
        <w:r w:rsidDel="00033A05">
          <w:rPr>
            <w:spacing w:val="1"/>
            <w:sz w:val="18"/>
            <w:szCs w:val="18"/>
          </w:rPr>
          <w:delText xml:space="preserve"> </w:delText>
        </w:r>
        <w:r w:rsidDel="00033A05">
          <w:rPr>
            <w:sz w:val="18"/>
            <w:szCs w:val="18"/>
          </w:rPr>
          <w:delText>link 2,</w:delText>
        </w:r>
        <w:r w:rsidDel="00033A05">
          <w:rPr>
            <w:spacing w:val="1"/>
            <w:sz w:val="18"/>
            <w:szCs w:val="18"/>
          </w:rPr>
          <w:delText xml:space="preserve"> </w:delText>
        </w:r>
        <w:r w:rsidDel="00033A05">
          <w:rPr>
            <w:sz w:val="18"/>
            <w:szCs w:val="18"/>
          </w:rPr>
          <w:delText>but</w:delText>
        </w:r>
        <w:r w:rsidDel="00033A05">
          <w:rPr>
            <w:spacing w:val="1"/>
            <w:sz w:val="18"/>
            <w:szCs w:val="18"/>
          </w:rPr>
          <w:delText xml:space="preserve"> </w:delText>
        </w:r>
        <w:r w:rsidDel="00033A05">
          <w:rPr>
            <w:sz w:val="18"/>
            <w:szCs w:val="18"/>
          </w:rPr>
          <w:delText>cannot</w:delText>
        </w:r>
        <w:r w:rsidDel="00033A05">
          <w:rPr>
            <w:spacing w:val="1"/>
            <w:sz w:val="18"/>
            <w:szCs w:val="18"/>
          </w:rPr>
          <w:delText xml:space="preserve"> </w:delText>
        </w:r>
        <w:r w:rsidDel="00033A05">
          <w:rPr>
            <w:sz w:val="18"/>
            <w:szCs w:val="18"/>
          </w:rPr>
          <w:delText>support</w:delText>
        </w:r>
        <w:r w:rsidDel="00033A05">
          <w:rPr>
            <w:spacing w:val="1"/>
            <w:sz w:val="18"/>
            <w:szCs w:val="18"/>
          </w:rPr>
          <w:delText xml:space="preserve"> </w:delText>
        </w:r>
        <w:r w:rsidDel="00033A05">
          <w:rPr>
            <w:sz w:val="18"/>
            <w:szCs w:val="18"/>
          </w:rPr>
          <w:delText>transmission</w:delText>
        </w:r>
        <w:r w:rsidDel="00033A05">
          <w:rPr>
            <w:spacing w:val="-1"/>
            <w:sz w:val="18"/>
            <w:szCs w:val="18"/>
          </w:rPr>
          <w:delText xml:space="preserve"> </w:delText>
        </w:r>
        <w:r w:rsidDel="00033A05">
          <w:rPr>
            <w:sz w:val="18"/>
            <w:szCs w:val="18"/>
          </w:rPr>
          <w:delText>on</w:delText>
        </w:r>
        <w:r w:rsidDel="00033A05">
          <w:rPr>
            <w:spacing w:val="-2"/>
            <w:sz w:val="18"/>
            <w:szCs w:val="18"/>
          </w:rPr>
          <w:delText xml:space="preserve"> </w:delText>
        </w:r>
        <w:r w:rsidDel="00033A05">
          <w:rPr>
            <w:sz w:val="18"/>
            <w:szCs w:val="18"/>
          </w:rPr>
          <w:delText>link</w:delText>
        </w:r>
        <w:r w:rsidDel="00033A05">
          <w:rPr>
            <w:spacing w:val="-3"/>
            <w:sz w:val="18"/>
            <w:szCs w:val="18"/>
          </w:rPr>
          <w:delText xml:space="preserve"> </w:delText>
        </w:r>
        <w:r w:rsidDel="00033A05">
          <w:rPr>
            <w:sz w:val="18"/>
            <w:szCs w:val="18"/>
          </w:rPr>
          <w:delText>2 concurrent</w:delText>
        </w:r>
        <w:r w:rsidDel="00033A05">
          <w:rPr>
            <w:spacing w:val="-1"/>
            <w:sz w:val="18"/>
            <w:szCs w:val="18"/>
          </w:rPr>
          <w:delText xml:space="preserve"> </w:delText>
        </w:r>
        <w:r w:rsidDel="00033A05">
          <w:rPr>
            <w:sz w:val="18"/>
            <w:szCs w:val="18"/>
          </w:rPr>
          <w:delText>with reception</w:delText>
        </w:r>
        <w:r w:rsidDel="00033A05">
          <w:rPr>
            <w:spacing w:val="-1"/>
            <w:sz w:val="18"/>
            <w:szCs w:val="18"/>
          </w:rPr>
          <w:delText xml:space="preserve"> </w:delText>
        </w:r>
        <w:r w:rsidDel="00033A05">
          <w:rPr>
            <w:sz w:val="18"/>
            <w:szCs w:val="18"/>
          </w:rPr>
          <w:delText>on</w:delText>
        </w:r>
        <w:r w:rsidDel="00033A05">
          <w:rPr>
            <w:spacing w:val="-1"/>
            <w:sz w:val="18"/>
            <w:szCs w:val="18"/>
          </w:rPr>
          <w:delText xml:space="preserve"> </w:delText>
        </w:r>
        <w:r w:rsidDel="00033A05">
          <w:rPr>
            <w:sz w:val="18"/>
            <w:szCs w:val="18"/>
          </w:rPr>
          <w:delText>link</w:delText>
        </w:r>
        <w:r w:rsidDel="00033A05">
          <w:rPr>
            <w:spacing w:val="-3"/>
            <w:sz w:val="18"/>
            <w:szCs w:val="18"/>
          </w:rPr>
          <w:delText xml:space="preserve"> </w:delText>
        </w:r>
        <w:r w:rsidDel="00033A05">
          <w:rPr>
            <w:sz w:val="18"/>
            <w:szCs w:val="18"/>
          </w:rPr>
          <w:delText>1,</w:delText>
        </w:r>
        <w:r w:rsidDel="00033A05">
          <w:rPr>
            <w:spacing w:val="-1"/>
            <w:sz w:val="18"/>
            <w:szCs w:val="18"/>
          </w:rPr>
          <w:delText xml:space="preserve"> </w:delText>
        </w:r>
        <w:r w:rsidDel="00033A05">
          <w:rPr>
            <w:sz w:val="18"/>
            <w:szCs w:val="18"/>
          </w:rPr>
          <w:delText>this pair</w:delText>
        </w:r>
        <w:r w:rsidDel="00033A05">
          <w:rPr>
            <w:spacing w:val="-1"/>
            <w:sz w:val="18"/>
            <w:szCs w:val="18"/>
          </w:rPr>
          <w:delText xml:space="preserve"> </w:delText>
        </w:r>
        <w:r w:rsidDel="00033A05">
          <w:rPr>
            <w:sz w:val="18"/>
            <w:szCs w:val="18"/>
          </w:rPr>
          <w:delText>of</w:delText>
        </w:r>
        <w:r w:rsidDel="00033A05">
          <w:rPr>
            <w:spacing w:val="-2"/>
            <w:sz w:val="18"/>
            <w:szCs w:val="18"/>
          </w:rPr>
          <w:delText xml:space="preserve"> </w:delText>
        </w:r>
        <w:r w:rsidDel="00033A05">
          <w:rPr>
            <w:sz w:val="18"/>
            <w:szCs w:val="18"/>
          </w:rPr>
          <w:delText>links</w:delText>
        </w:r>
        <w:r w:rsidDel="00033A05">
          <w:rPr>
            <w:spacing w:val="-1"/>
            <w:sz w:val="18"/>
            <w:szCs w:val="18"/>
          </w:rPr>
          <w:delText xml:space="preserve"> </w:delText>
        </w:r>
        <w:r w:rsidDel="00033A05">
          <w:rPr>
            <w:sz w:val="18"/>
            <w:szCs w:val="18"/>
          </w:rPr>
          <w:delText>is</w:delText>
        </w:r>
        <w:r w:rsidDel="00033A05">
          <w:rPr>
            <w:spacing w:val="-1"/>
            <w:sz w:val="18"/>
            <w:szCs w:val="18"/>
          </w:rPr>
          <w:delText xml:space="preserve"> </w:delText>
        </w:r>
        <w:r w:rsidDel="00033A05">
          <w:rPr>
            <w:sz w:val="18"/>
            <w:szCs w:val="18"/>
          </w:rPr>
          <w:delText>NSTR.</w:delText>
        </w:r>
      </w:del>
      <w:ins w:id="137" w:author="Liyunbo" w:date="2021-07-07T15:08:00Z">
        <w:r>
          <w:rPr>
            <w:sz w:val="18"/>
            <w:szCs w:val="18"/>
          </w:rPr>
          <w:t xml:space="preserve"> (#4831)</w:t>
        </w:r>
      </w:ins>
    </w:p>
    <w:p w14:paraId="5FC3DD56" w14:textId="77777777" w:rsidR="00862ECC" w:rsidRDefault="00862ECC" w:rsidP="00862ECC">
      <w:pPr>
        <w:pStyle w:val="af4"/>
        <w:kinsoku w:val="0"/>
        <w:overflowPunct w:val="0"/>
        <w:spacing w:before="9"/>
        <w:rPr>
          <w:sz w:val="19"/>
          <w:szCs w:val="19"/>
        </w:rPr>
      </w:pPr>
    </w:p>
    <w:p w14:paraId="780F0EFF" w14:textId="5A7A19D1" w:rsidR="00862ECC" w:rsidRDefault="00862ECC" w:rsidP="00862ECC">
      <w:pPr>
        <w:pStyle w:val="af4"/>
        <w:kinsoku w:val="0"/>
        <w:overflowPunct w:val="0"/>
        <w:spacing w:line="249" w:lineRule="auto"/>
        <w:ind w:left="120" w:right="117" w:hanging="1"/>
        <w:rPr>
          <w:color w:val="000000"/>
        </w:rPr>
      </w:pPr>
      <w:ins w:id="138" w:author="Liyunbo" w:date="2021-07-06T11:02:00Z">
        <w:r>
          <w:rPr>
            <w:color w:val="000000"/>
          </w:rPr>
          <w:t>(#4077</w:t>
        </w:r>
      </w:ins>
      <w:ins w:id="139" w:author="Liyunbo" w:date="2021-08-06T16:51:00Z">
        <w:r w:rsidR="00A7293D">
          <w:rPr>
            <w:color w:val="000000"/>
          </w:rPr>
          <w:t>, 4405</w:t>
        </w:r>
      </w:ins>
      <w:ins w:id="140" w:author="Liyunbo" w:date="2021-07-06T11:02:00Z">
        <w:r>
          <w:rPr>
            <w:color w:val="000000"/>
          </w:rPr>
          <w:t xml:space="preserve">) </w:t>
        </w:r>
      </w:ins>
      <w:del w:id="141" w:author="Liyunbo" w:date="2021-07-06T11:02:00Z">
        <w:r w:rsidDel="005E6A82">
          <w:rPr>
            <w:color w:val="000000"/>
          </w:rPr>
          <w:delText>An MLD shall set the MLD Capabilities Present subfield in the Multi-Link Control</w:delText>
        </w:r>
        <w:r w:rsidDel="005E6A82">
          <w:rPr>
            <w:color w:val="000000"/>
            <w:spacing w:val="1"/>
          </w:rPr>
          <w:delText xml:space="preserve"> </w:delText>
        </w:r>
        <w:r w:rsidDel="005E6A82">
          <w:rPr>
            <w:color w:val="000000"/>
          </w:rPr>
          <w:delText>field of the Basic variant Multi-Link element to 1 when carried in a (Re)Association Request frame or</w:delText>
        </w:r>
        <w:r w:rsidDel="005E6A82">
          <w:rPr>
            <w:color w:val="000000"/>
            <w:spacing w:val="1"/>
          </w:rPr>
          <w:delText xml:space="preserve"> </w:delText>
        </w:r>
        <w:r w:rsidDel="005E6A82">
          <w:rPr>
            <w:color w:val="000000"/>
          </w:rPr>
          <w:delText>(Re)Association</w:delText>
        </w:r>
        <w:r w:rsidDel="005E6A82">
          <w:rPr>
            <w:color w:val="000000"/>
            <w:spacing w:val="-1"/>
          </w:rPr>
          <w:delText xml:space="preserve"> </w:delText>
        </w:r>
        <w:r w:rsidDel="005E6A82">
          <w:rPr>
            <w:color w:val="000000"/>
          </w:rPr>
          <w:delText>Response</w:delText>
        </w:r>
        <w:r w:rsidDel="005E6A82">
          <w:rPr>
            <w:color w:val="000000"/>
            <w:spacing w:val="-1"/>
          </w:rPr>
          <w:delText xml:space="preserve"> </w:delText>
        </w:r>
        <w:r w:rsidDel="005E6A82">
          <w:rPr>
            <w:color w:val="000000"/>
          </w:rPr>
          <w:delText>frame.</w:delText>
        </w:r>
      </w:del>
    </w:p>
    <w:p w14:paraId="74BF35E8" w14:textId="77777777" w:rsidR="00862ECC" w:rsidRDefault="00862ECC" w:rsidP="00862ECC">
      <w:pPr>
        <w:pStyle w:val="af4"/>
        <w:kinsoku w:val="0"/>
        <w:overflowPunct w:val="0"/>
        <w:spacing w:before="1"/>
        <w:rPr>
          <w:sz w:val="21"/>
          <w:szCs w:val="21"/>
        </w:rPr>
      </w:pPr>
    </w:p>
    <w:p w14:paraId="66840D6D" w14:textId="58916F4F" w:rsidR="00862ECC" w:rsidDel="0057493E" w:rsidRDefault="00665D31" w:rsidP="00862ECC">
      <w:pPr>
        <w:pStyle w:val="af4"/>
        <w:kinsoku w:val="0"/>
        <w:overflowPunct w:val="0"/>
        <w:spacing w:before="1" w:line="249" w:lineRule="auto"/>
        <w:ind w:left="120" w:right="119"/>
        <w:rPr>
          <w:del w:id="142" w:author="Liyunbo" w:date="2021-07-06T16:18:00Z"/>
        </w:rPr>
      </w:pPr>
      <w:ins w:id="143" w:author="Liyunbo" w:date="2021-08-11T15:46:00Z">
        <w:r>
          <w:rPr>
            <w:color w:val="000000"/>
          </w:rPr>
          <w:t>(#4077, 4405)</w:t>
        </w:r>
      </w:ins>
      <w:del w:id="144" w:author="Liyunbo" w:date="2021-07-06T16:18:00Z">
        <w:r w:rsidR="00862ECC" w:rsidDel="0057493E">
          <w:delText>An</w:delText>
        </w:r>
        <w:r w:rsidR="00862ECC" w:rsidDel="0057493E">
          <w:rPr>
            <w:spacing w:val="-4"/>
          </w:rPr>
          <w:delText xml:space="preserve"> </w:delText>
        </w:r>
        <w:r w:rsidR="00862ECC" w:rsidDel="0057493E">
          <w:delText>MLD</w:delText>
        </w:r>
        <w:r w:rsidR="00862ECC" w:rsidDel="0057493E">
          <w:rPr>
            <w:spacing w:val="-5"/>
          </w:rPr>
          <w:delText xml:space="preserve"> </w:delText>
        </w:r>
        <w:r w:rsidR="00862ECC" w:rsidDel="0057493E">
          <w:delText>shall</w:delText>
        </w:r>
        <w:r w:rsidR="00862ECC" w:rsidDel="0057493E">
          <w:rPr>
            <w:spacing w:val="-5"/>
          </w:rPr>
          <w:delText xml:space="preserve"> </w:delText>
        </w:r>
        <w:r w:rsidR="00862ECC" w:rsidDel="0057493E">
          <w:delText>set</w:delText>
        </w:r>
        <w:r w:rsidR="00862ECC" w:rsidDel="0057493E">
          <w:rPr>
            <w:spacing w:val="-4"/>
          </w:rPr>
          <w:delText xml:space="preserve"> </w:delText>
        </w:r>
        <w:r w:rsidR="00862ECC" w:rsidDel="0057493E">
          <w:delText>the</w:delText>
        </w:r>
        <w:r w:rsidR="00862ECC" w:rsidDel="0057493E">
          <w:rPr>
            <w:spacing w:val="-5"/>
          </w:rPr>
          <w:delText xml:space="preserve"> </w:delText>
        </w:r>
        <w:r w:rsidR="00862ECC" w:rsidDel="0057493E">
          <w:delText>MLD</w:delText>
        </w:r>
        <w:r w:rsidR="00862ECC" w:rsidDel="0057493E">
          <w:rPr>
            <w:spacing w:val="-5"/>
          </w:rPr>
          <w:delText xml:space="preserve"> </w:delText>
        </w:r>
        <w:r w:rsidR="00862ECC" w:rsidDel="0057493E">
          <w:delText>Capabilities</w:delText>
        </w:r>
        <w:r w:rsidR="00862ECC" w:rsidDel="0057493E">
          <w:rPr>
            <w:spacing w:val="-3"/>
          </w:rPr>
          <w:delText xml:space="preserve"> </w:delText>
        </w:r>
        <w:r w:rsidR="00862ECC" w:rsidDel="0057493E">
          <w:delText>Present</w:delText>
        </w:r>
        <w:r w:rsidR="00862ECC" w:rsidDel="0057493E">
          <w:rPr>
            <w:spacing w:val="-6"/>
          </w:rPr>
          <w:delText xml:space="preserve"> </w:delText>
        </w:r>
        <w:r w:rsidR="00862ECC" w:rsidDel="0057493E">
          <w:delText>subfield</w:delText>
        </w:r>
        <w:r w:rsidR="00862ECC" w:rsidDel="0057493E">
          <w:rPr>
            <w:spacing w:val="-6"/>
          </w:rPr>
          <w:delText xml:space="preserve"> </w:delText>
        </w:r>
        <w:r w:rsidR="00862ECC" w:rsidDel="0057493E">
          <w:delText>in</w:delText>
        </w:r>
        <w:r w:rsidR="00862ECC" w:rsidDel="0057493E">
          <w:rPr>
            <w:spacing w:val="-3"/>
          </w:rPr>
          <w:delText xml:space="preserve"> </w:delText>
        </w:r>
        <w:r w:rsidR="00862ECC" w:rsidDel="0057493E">
          <w:delText>the</w:delText>
        </w:r>
        <w:r w:rsidR="00862ECC" w:rsidDel="0057493E">
          <w:rPr>
            <w:spacing w:val="-6"/>
          </w:rPr>
          <w:delText xml:space="preserve"> </w:delText>
        </w:r>
        <w:r w:rsidR="00862ECC" w:rsidDel="0057493E">
          <w:delText>Multi-Link</w:delText>
        </w:r>
        <w:r w:rsidR="00862ECC" w:rsidDel="0057493E">
          <w:rPr>
            <w:spacing w:val="-5"/>
          </w:rPr>
          <w:delText xml:space="preserve"> </w:delText>
        </w:r>
        <w:r w:rsidR="00862ECC" w:rsidDel="0057493E">
          <w:delText>Control</w:delText>
        </w:r>
        <w:r w:rsidR="00862ECC" w:rsidDel="0057493E">
          <w:rPr>
            <w:spacing w:val="-5"/>
          </w:rPr>
          <w:delText xml:space="preserve"> </w:delText>
        </w:r>
        <w:r w:rsidR="00862ECC" w:rsidDel="0057493E">
          <w:delText>field</w:delText>
        </w:r>
        <w:r w:rsidR="00862ECC" w:rsidDel="0057493E">
          <w:rPr>
            <w:spacing w:val="-6"/>
          </w:rPr>
          <w:delText xml:space="preserve"> </w:delText>
        </w:r>
        <w:r w:rsidR="00862ECC" w:rsidDel="0057493E">
          <w:delText>of</w:delText>
        </w:r>
        <w:r w:rsidR="00862ECC" w:rsidDel="0057493E">
          <w:rPr>
            <w:spacing w:val="-5"/>
          </w:rPr>
          <w:delText xml:space="preserve"> </w:delText>
        </w:r>
        <w:r w:rsidR="00862ECC" w:rsidDel="0057493E">
          <w:delText>the</w:delText>
        </w:r>
        <w:r w:rsidR="00862ECC" w:rsidDel="0057493E">
          <w:rPr>
            <w:spacing w:val="-6"/>
          </w:rPr>
          <w:delText xml:space="preserve"> </w:delText>
        </w:r>
        <w:r w:rsidR="00862ECC" w:rsidDel="0057493E">
          <w:delText>Basic</w:delText>
        </w:r>
        <w:r w:rsidR="00862ECC" w:rsidDel="0057493E">
          <w:rPr>
            <w:spacing w:val="-6"/>
          </w:rPr>
          <w:delText xml:space="preserve"> </w:delText>
        </w:r>
        <w:r w:rsidR="00862ECC" w:rsidDel="0057493E">
          <w:delText>variant</w:delText>
        </w:r>
        <w:r w:rsidR="00862ECC" w:rsidDel="0057493E">
          <w:rPr>
            <w:spacing w:val="-47"/>
          </w:rPr>
          <w:delText xml:space="preserve"> </w:delText>
        </w:r>
        <w:r w:rsidR="00862ECC" w:rsidDel="0057493E">
          <w:delText>Multi-Link</w:delText>
        </w:r>
        <w:r w:rsidR="00862ECC" w:rsidDel="0057493E">
          <w:rPr>
            <w:spacing w:val="-1"/>
          </w:rPr>
          <w:delText xml:space="preserve"> </w:delText>
        </w:r>
        <w:r w:rsidR="00862ECC" w:rsidDel="0057493E">
          <w:delText>element to</w:delText>
        </w:r>
        <w:r w:rsidR="00862ECC" w:rsidDel="0057493E">
          <w:rPr>
            <w:spacing w:val="1"/>
          </w:rPr>
          <w:delText xml:space="preserve"> </w:delText>
        </w:r>
        <w:r w:rsidR="00862ECC" w:rsidDel="0057493E">
          <w:delText>0 when</w:delText>
        </w:r>
        <w:r w:rsidR="00862ECC" w:rsidDel="0057493E">
          <w:rPr>
            <w:spacing w:val="-1"/>
          </w:rPr>
          <w:delText xml:space="preserve"> </w:delText>
        </w:r>
        <w:r w:rsidR="00862ECC" w:rsidDel="0057493E">
          <w:delText>carried in an Authentication</w:delText>
        </w:r>
        <w:r w:rsidR="00862ECC" w:rsidDel="0057493E">
          <w:rPr>
            <w:spacing w:val="-1"/>
          </w:rPr>
          <w:delText xml:space="preserve"> </w:delText>
        </w:r>
        <w:r w:rsidR="00862ECC" w:rsidDel="0057493E">
          <w:delText>frame.</w:delText>
        </w:r>
      </w:del>
    </w:p>
    <w:p w14:paraId="7303EA15" w14:textId="77777777" w:rsidR="00862ECC" w:rsidRDefault="00862ECC" w:rsidP="00862ECC">
      <w:pPr>
        <w:pStyle w:val="af4"/>
        <w:kinsoku w:val="0"/>
        <w:overflowPunct w:val="0"/>
        <w:rPr>
          <w:sz w:val="21"/>
          <w:szCs w:val="21"/>
        </w:rPr>
      </w:pPr>
    </w:p>
    <w:p w14:paraId="78381F83" w14:textId="77777777" w:rsidR="00862ECC" w:rsidRDefault="00862ECC" w:rsidP="00862ECC">
      <w:pPr>
        <w:pStyle w:val="af4"/>
        <w:kinsoku w:val="0"/>
        <w:overflowPunct w:val="0"/>
        <w:spacing w:line="266" w:lineRule="auto"/>
        <w:ind w:left="119" w:right="117"/>
      </w:pPr>
      <w:r>
        <w:t>An</w:t>
      </w:r>
      <w:r>
        <w:rPr>
          <w:spacing w:val="-4"/>
        </w:rPr>
        <w:t xml:space="preserve"> </w:t>
      </w:r>
      <w:r>
        <w:t>MLD</w:t>
      </w:r>
      <w:r>
        <w:rPr>
          <w:spacing w:val="-4"/>
        </w:rPr>
        <w:t xml:space="preserve"> </w:t>
      </w:r>
      <w:r>
        <w:t>shall</w:t>
      </w:r>
      <w:r>
        <w:rPr>
          <w:spacing w:val="-3"/>
        </w:rPr>
        <w:t xml:space="preserve"> </w:t>
      </w:r>
      <w:r>
        <w:t>set</w:t>
      </w:r>
      <w:r>
        <w:rPr>
          <w:spacing w:val="-5"/>
        </w:rPr>
        <w:t xml:space="preserve"> </w:t>
      </w:r>
      <w:r>
        <w:t>the</w:t>
      </w:r>
      <w:r>
        <w:rPr>
          <w:spacing w:val="-4"/>
        </w:rPr>
        <w:t xml:space="preserve"> </w:t>
      </w:r>
      <w:r>
        <w:t>NSTR</w:t>
      </w:r>
      <w:r>
        <w:rPr>
          <w:spacing w:val="-4"/>
        </w:rPr>
        <w:t xml:space="preserve"> </w:t>
      </w:r>
      <w:r>
        <w:t>Link</w:t>
      </w:r>
      <w:r>
        <w:rPr>
          <w:spacing w:val="-3"/>
        </w:rPr>
        <w:t xml:space="preserve"> </w:t>
      </w:r>
      <w:r>
        <w:t>Pair</w:t>
      </w:r>
      <w:r>
        <w:rPr>
          <w:spacing w:val="-5"/>
        </w:rPr>
        <w:t xml:space="preserve"> </w:t>
      </w:r>
      <w:r>
        <w:t>Present</w:t>
      </w:r>
      <w:r>
        <w:rPr>
          <w:spacing w:val="-3"/>
        </w:rPr>
        <w:t xml:space="preserve"> </w:t>
      </w:r>
      <w:r>
        <w:t>subfield</w:t>
      </w:r>
      <w:r>
        <w:rPr>
          <w:spacing w:val="-4"/>
        </w:rPr>
        <w:t xml:space="preserve"> </w:t>
      </w:r>
      <w:r>
        <w:t>value</w:t>
      </w:r>
      <w:r>
        <w:rPr>
          <w:spacing w:val="-4"/>
        </w:rPr>
        <w:t xml:space="preserve"> </w:t>
      </w:r>
      <w:r>
        <w:t>to</w:t>
      </w:r>
      <w:r>
        <w:rPr>
          <w:spacing w:val="-4"/>
        </w:rPr>
        <w:t xml:space="preserve"> </w:t>
      </w:r>
      <w:r>
        <w:t>1</w:t>
      </w:r>
      <w:r>
        <w:rPr>
          <w:spacing w:val="-4"/>
        </w:rPr>
        <w:t xml:space="preserve"> </w:t>
      </w:r>
      <w:r>
        <w:t>in</w:t>
      </w:r>
      <w:r>
        <w:rPr>
          <w:spacing w:val="-3"/>
        </w:rPr>
        <w:t xml:space="preserve"> </w:t>
      </w:r>
      <w:r>
        <w:t>a</w:t>
      </w:r>
      <w:r>
        <w:rPr>
          <w:spacing w:val="-5"/>
        </w:rPr>
        <w:t xml:space="preserve"> </w:t>
      </w:r>
      <w:r>
        <w:t>STA</w:t>
      </w:r>
      <w:r>
        <w:rPr>
          <w:spacing w:val="-4"/>
        </w:rPr>
        <w:t xml:space="preserve"> </w:t>
      </w:r>
      <w:r>
        <w:t>Control</w:t>
      </w:r>
      <w:r>
        <w:rPr>
          <w:spacing w:val="-4"/>
        </w:rPr>
        <w:t xml:space="preserve"> </w:t>
      </w:r>
      <w:r>
        <w:t>field</w:t>
      </w:r>
      <w:r>
        <w:rPr>
          <w:spacing w:val="-3"/>
        </w:rPr>
        <w:t xml:space="preserve"> </w:t>
      </w:r>
      <w:r>
        <w:t>that</w:t>
      </w:r>
      <w:r>
        <w:rPr>
          <w:spacing w:val="-5"/>
        </w:rPr>
        <w:t xml:space="preserve"> </w:t>
      </w:r>
      <w:r>
        <w:t>corresponds</w:t>
      </w:r>
      <w:r>
        <w:rPr>
          <w:spacing w:val="-4"/>
        </w:rPr>
        <w:t xml:space="preserve"> </w:t>
      </w:r>
      <w:r>
        <w:t xml:space="preserve">to </w:t>
      </w:r>
      <w:r>
        <w:rPr>
          <w:spacing w:val="-48"/>
        </w:rPr>
        <w:t xml:space="preserve"> </w:t>
      </w:r>
      <w:r>
        <w:t>link</w:t>
      </w:r>
      <w:r>
        <w:rPr>
          <w:spacing w:val="-3"/>
        </w:rPr>
        <w:t xml:space="preserve"> </w:t>
      </w:r>
      <w:r>
        <w:t>ID</w:t>
      </w:r>
      <w:r>
        <w:rPr>
          <w:spacing w:val="-2"/>
        </w:rPr>
        <w:t xml:space="preserve"> </w:t>
      </w:r>
      <w:r>
        <w:rPr>
          <w:i/>
          <w:iCs/>
        </w:rPr>
        <w:t>i</w:t>
      </w:r>
      <w:r>
        <w:rPr>
          <w:i/>
          <w:iCs/>
          <w:spacing w:val="-1"/>
        </w:rPr>
        <w:t xml:space="preserve"> </w:t>
      </w:r>
      <w:r>
        <w:t>(where</w:t>
      </w:r>
      <w:r>
        <w:rPr>
          <w:spacing w:val="17"/>
        </w:rPr>
        <w:t xml:space="preserve"> </w:t>
      </w:r>
      <w:r>
        <w:t>0</w:t>
      </w:r>
      <w:r>
        <w:rPr>
          <w:spacing w:val="-1"/>
        </w:rPr>
        <w:t xml:space="preserve"> </w:t>
      </w:r>
      <w:r>
        <w:rPr>
          <w:rFonts w:ascii="Symbol" w:hAnsi="Symbol" w:cs="Symbol"/>
        </w:rPr>
        <w:t></w:t>
      </w:r>
      <w:r>
        <w:rPr>
          <w:spacing w:val="-2"/>
        </w:rPr>
        <w:t xml:space="preserve"> </w:t>
      </w:r>
      <w:r>
        <w:rPr>
          <w:i/>
          <w:iCs/>
        </w:rPr>
        <w:t>i</w:t>
      </w:r>
      <w:r>
        <w:rPr>
          <w:i/>
          <w:iCs/>
          <w:spacing w:val="-1"/>
        </w:rPr>
        <w:t xml:space="preserve"> </w:t>
      </w:r>
      <w:r>
        <w:rPr>
          <w:rFonts w:ascii="Symbol" w:hAnsi="Symbol" w:cs="Symbol"/>
        </w:rPr>
        <w:t></w:t>
      </w:r>
      <w:r>
        <w:rPr>
          <w:spacing w:val="-1"/>
        </w:rPr>
        <w:t xml:space="preserve"> </w:t>
      </w:r>
      <w:r>
        <w:t>15</w:t>
      </w:r>
      <w:r>
        <w:rPr>
          <w:spacing w:val="-11"/>
        </w:rPr>
        <w:t xml:space="preserve"> </w:t>
      </w:r>
      <w:r>
        <w:t>)</w:t>
      </w:r>
      <w:r>
        <w:rPr>
          <w:spacing w:val="-2"/>
        </w:rPr>
        <w:t xml:space="preserve"> </w:t>
      </w:r>
      <w:r>
        <w:t>only</w:t>
      </w:r>
      <w:r>
        <w:rPr>
          <w:spacing w:val="-2"/>
        </w:rPr>
        <w:t xml:space="preserve"> </w:t>
      </w:r>
      <w:r>
        <w:t>if</w:t>
      </w:r>
      <w:r>
        <w:rPr>
          <w:spacing w:val="-2"/>
        </w:rPr>
        <w:t xml:space="preserve"> </w:t>
      </w:r>
      <w:r>
        <w:t>it</w:t>
      </w:r>
      <w:r>
        <w:rPr>
          <w:spacing w:val="-2"/>
        </w:rPr>
        <w:t xml:space="preserve"> </w:t>
      </w:r>
      <w:r>
        <w:t>is</w:t>
      </w:r>
      <w:r>
        <w:rPr>
          <w:spacing w:val="-2"/>
        </w:rPr>
        <w:t xml:space="preserve"> </w:t>
      </w:r>
      <w:r>
        <w:t>a</w:t>
      </w:r>
      <w:r>
        <w:rPr>
          <w:spacing w:val="-3"/>
        </w:rPr>
        <w:t xml:space="preserve"> </w:t>
      </w:r>
      <w:r>
        <w:t>multi-radio</w:t>
      </w:r>
      <w:r>
        <w:rPr>
          <w:spacing w:val="-1"/>
        </w:rPr>
        <w:t xml:space="preserve"> </w:t>
      </w:r>
      <w:r>
        <w:t>MLD</w:t>
      </w:r>
      <w:r>
        <w:rPr>
          <w:spacing w:val="-1"/>
        </w:rPr>
        <w:t xml:space="preserve"> </w:t>
      </w:r>
      <w:r>
        <w:t>and</w:t>
      </w:r>
      <w:r>
        <w:rPr>
          <w:spacing w:val="-1"/>
        </w:rPr>
        <w:t xml:space="preserve"> </w:t>
      </w:r>
      <w:r>
        <w:t>contains</w:t>
      </w:r>
      <w:r>
        <w:rPr>
          <w:spacing w:val="-3"/>
        </w:rPr>
        <w:t xml:space="preserve"> </w:t>
      </w:r>
      <w:r>
        <w:t>at</w:t>
      </w:r>
      <w:r>
        <w:rPr>
          <w:spacing w:val="-2"/>
        </w:rPr>
        <w:t xml:space="preserve"> </w:t>
      </w:r>
      <w:r>
        <w:t>least</w:t>
      </w:r>
      <w:r>
        <w:rPr>
          <w:spacing w:val="-1"/>
        </w:rPr>
        <w:t xml:space="preserve"> </w:t>
      </w:r>
      <w:r>
        <w:t>one</w:t>
      </w:r>
      <w:r>
        <w:rPr>
          <w:spacing w:val="-1"/>
        </w:rPr>
        <w:t xml:space="preserve"> </w:t>
      </w:r>
      <w:r>
        <w:t>NSTR</w:t>
      </w:r>
      <w:r>
        <w:rPr>
          <w:spacing w:val="-3"/>
        </w:rPr>
        <w:t xml:space="preserve"> </w:t>
      </w:r>
      <w:r>
        <w:t>link</w:t>
      </w:r>
      <w:r>
        <w:rPr>
          <w:spacing w:val="-1"/>
        </w:rPr>
        <w:t xml:space="preserve"> </w:t>
      </w:r>
      <w:r>
        <w:t>pair</w:t>
      </w:r>
      <w:r>
        <w:rPr>
          <w:spacing w:val="-2"/>
        </w:rPr>
        <w:t xml:space="preserve"> </w:t>
      </w:r>
      <w:r>
        <w:t xml:space="preserve">formed </w:t>
      </w:r>
      <w:r>
        <w:rPr>
          <w:spacing w:val="-48"/>
        </w:rPr>
        <w:t xml:space="preserve"> </w:t>
      </w:r>
      <w:r>
        <w:t>by</w:t>
      </w:r>
      <w:r>
        <w:rPr>
          <w:spacing w:val="-3"/>
        </w:rPr>
        <w:t xml:space="preserve"> </w:t>
      </w:r>
      <w:r>
        <w:t>the</w:t>
      </w:r>
      <w:r>
        <w:rPr>
          <w:spacing w:val="-3"/>
        </w:rPr>
        <w:t xml:space="preserve"> </w:t>
      </w:r>
      <w:r>
        <w:t>link</w:t>
      </w:r>
      <w:r>
        <w:rPr>
          <w:spacing w:val="-3"/>
        </w:rPr>
        <w:t xml:space="preserve"> </w:t>
      </w:r>
      <w:r>
        <w:t>with</w:t>
      </w:r>
      <w:r>
        <w:rPr>
          <w:spacing w:val="-3"/>
        </w:rPr>
        <w:t xml:space="preserve"> </w:t>
      </w:r>
      <w:r>
        <w:t>link</w:t>
      </w:r>
      <w:r>
        <w:rPr>
          <w:spacing w:val="-2"/>
        </w:rPr>
        <w:t xml:space="preserve"> </w:t>
      </w:r>
      <w:r>
        <w:t>ID</w:t>
      </w:r>
      <w:r>
        <w:rPr>
          <w:spacing w:val="-4"/>
        </w:rPr>
        <w:t xml:space="preserve"> </w:t>
      </w:r>
      <w:r>
        <w:rPr>
          <w:i/>
          <w:iCs/>
        </w:rPr>
        <w:t>i</w:t>
      </w:r>
      <w:r>
        <w:t>;</w:t>
      </w:r>
      <w:r>
        <w:rPr>
          <w:spacing w:val="-3"/>
        </w:rPr>
        <w:t xml:space="preserve"> </w:t>
      </w:r>
      <w:r>
        <w:t>otherwise</w:t>
      </w:r>
      <w:r>
        <w:rPr>
          <w:spacing w:val="-3"/>
        </w:rPr>
        <w:t xml:space="preserve"> </w:t>
      </w:r>
      <w:r>
        <w:t>it</w:t>
      </w:r>
      <w:r>
        <w:rPr>
          <w:spacing w:val="-3"/>
        </w:rPr>
        <w:t xml:space="preserve"> </w:t>
      </w:r>
      <w:r>
        <w:t>shall</w:t>
      </w:r>
      <w:r>
        <w:rPr>
          <w:spacing w:val="-3"/>
        </w:rPr>
        <w:t xml:space="preserve"> </w:t>
      </w:r>
      <w:r>
        <w:t>set</w:t>
      </w:r>
      <w:r>
        <w:rPr>
          <w:spacing w:val="-3"/>
        </w:rPr>
        <w:t xml:space="preserve"> </w:t>
      </w:r>
      <w:r>
        <w:t>the</w:t>
      </w:r>
      <w:r>
        <w:rPr>
          <w:spacing w:val="-3"/>
        </w:rPr>
        <w:t xml:space="preserve"> </w:t>
      </w:r>
      <w:r>
        <w:t>subfield</w:t>
      </w:r>
      <w:r>
        <w:rPr>
          <w:spacing w:val="-3"/>
        </w:rPr>
        <w:t xml:space="preserve"> </w:t>
      </w:r>
      <w:r>
        <w:t>value</w:t>
      </w:r>
      <w:r>
        <w:rPr>
          <w:spacing w:val="-2"/>
        </w:rPr>
        <w:t xml:space="preserve"> </w:t>
      </w:r>
      <w:r>
        <w:t>to</w:t>
      </w:r>
      <w:r>
        <w:rPr>
          <w:spacing w:val="-3"/>
        </w:rPr>
        <w:t xml:space="preserve"> </w:t>
      </w:r>
      <w:r>
        <w:t>0.</w:t>
      </w:r>
      <w:r>
        <w:rPr>
          <w:spacing w:val="-4"/>
        </w:rPr>
        <w:t xml:space="preserve"> </w:t>
      </w:r>
      <w:ins w:id="145" w:author="Liyunbo" w:date="2021-07-07T14:11:00Z">
        <w:r w:rsidRPr="003C1711">
          <w:rPr>
            <w:szCs w:val="22"/>
          </w:rPr>
          <w:t>(#6314</w:t>
        </w:r>
      </w:ins>
      <w:ins w:id="146" w:author="Liyunbo" w:date="2021-07-07T15:43:00Z">
        <w:r w:rsidRPr="003C1711">
          <w:rPr>
            <w:szCs w:val="22"/>
          </w:rPr>
          <w:t>, 8206</w:t>
        </w:r>
      </w:ins>
      <w:ins w:id="147" w:author="Liyunbo" w:date="2021-07-07T14:11:00Z">
        <w:r w:rsidRPr="003C1711">
          <w:rPr>
            <w:szCs w:val="22"/>
          </w:rPr>
          <w:t>)</w:t>
        </w:r>
      </w:ins>
      <w:ins w:id="148" w:author="Liyunbo" w:date="2021-07-07T14:08:00Z">
        <w:r w:rsidRPr="004910FC">
          <w:rPr>
            <w:color w:val="000000"/>
            <w:szCs w:val="22"/>
          </w:rPr>
          <w:t>An</w:t>
        </w:r>
        <w:r w:rsidRPr="004910FC">
          <w:rPr>
            <w:color w:val="000000"/>
            <w:spacing w:val="7"/>
            <w:szCs w:val="22"/>
          </w:rPr>
          <w:t xml:space="preserve"> </w:t>
        </w:r>
        <w:r w:rsidRPr="004910FC">
          <w:rPr>
            <w:color w:val="000000"/>
            <w:szCs w:val="22"/>
          </w:rPr>
          <w:t>NSTR</w:t>
        </w:r>
        <w:r w:rsidRPr="004910FC">
          <w:rPr>
            <w:color w:val="000000"/>
            <w:spacing w:val="7"/>
            <w:szCs w:val="22"/>
          </w:rPr>
          <w:t xml:space="preserve"> </w:t>
        </w:r>
        <w:r w:rsidRPr="004910FC">
          <w:rPr>
            <w:color w:val="000000"/>
            <w:szCs w:val="22"/>
          </w:rPr>
          <w:t>soft</w:t>
        </w:r>
        <w:r w:rsidRPr="004910FC">
          <w:rPr>
            <w:color w:val="000000"/>
            <w:spacing w:val="8"/>
            <w:szCs w:val="22"/>
          </w:rPr>
          <w:t xml:space="preserve"> </w:t>
        </w:r>
        <w:r w:rsidRPr="004910FC">
          <w:rPr>
            <w:color w:val="000000"/>
            <w:szCs w:val="22"/>
          </w:rPr>
          <w:t>AP</w:t>
        </w:r>
        <w:r w:rsidRPr="004910FC">
          <w:rPr>
            <w:color w:val="000000"/>
            <w:spacing w:val="7"/>
            <w:szCs w:val="22"/>
          </w:rPr>
          <w:t xml:space="preserve"> </w:t>
        </w:r>
        <w:r w:rsidRPr="004910FC">
          <w:rPr>
            <w:color w:val="000000"/>
            <w:szCs w:val="22"/>
          </w:rPr>
          <w:t>MLD</w:t>
        </w:r>
        <w:r w:rsidRPr="004910FC">
          <w:rPr>
            <w:color w:val="000000"/>
            <w:spacing w:val="8"/>
            <w:szCs w:val="22"/>
          </w:rPr>
          <w:t xml:space="preserve"> </w:t>
        </w:r>
        <w:r w:rsidRPr="004910FC">
          <w:rPr>
            <w:color w:val="000000"/>
            <w:szCs w:val="22"/>
          </w:rPr>
          <w:t>shall</w:t>
        </w:r>
        <w:r w:rsidRPr="004910FC">
          <w:rPr>
            <w:color w:val="000000"/>
            <w:spacing w:val="7"/>
            <w:szCs w:val="22"/>
          </w:rPr>
          <w:t xml:space="preserve"> </w:t>
        </w:r>
        <w:r w:rsidRPr="004910FC">
          <w:rPr>
            <w:color w:val="000000"/>
            <w:szCs w:val="22"/>
          </w:rPr>
          <w:t>set</w:t>
        </w:r>
        <w:r w:rsidRPr="004910FC">
          <w:rPr>
            <w:color w:val="000000"/>
            <w:spacing w:val="8"/>
            <w:szCs w:val="22"/>
          </w:rPr>
          <w:t xml:space="preserve"> </w:t>
        </w:r>
        <w:r w:rsidRPr="004910FC">
          <w:rPr>
            <w:color w:val="000000"/>
            <w:szCs w:val="22"/>
          </w:rPr>
          <w:t>the</w:t>
        </w:r>
        <w:r w:rsidRPr="004910FC">
          <w:rPr>
            <w:color w:val="000000"/>
            <w:spacing w:val="7"/>
            <w:szCs w:val="22"/>
          </w:rPr>
          <w:t xml:space="preserve"> </w:t>
        </w:r>
        <w:r w:rsidRPr="004910FC">
          <w:rPr>
            <w:color w:val="000000"/>
            <w:szCs w:val="22"/>
          </w:rPr>
          <w:t>NSTR</w:t>
        </w:r>
        <w:r w:rsidRPr="004910FC">
          <w:rPr>
            <w:color w:val="000000"/>
            <w:spacing w:val="8"/>
            <w:szCs w:val="22"/>
          </w:rPr>
          <w:t xml:space="preserve"> </w:t>
        </w:r>
        <w:r w:rsidRPr="004910FC">
          <w:rPr>
            <w:color w:val="000000"/>
            <w:szCs w:val="22"/>
          </w:rPr>
          <w:t>Link</w:t>
        </w:r>
        <w:r w:rsidRPr="004910FC">
          <w:rPr>
            <w:color w:val="000000"/>
            <w:spacing w:val="7"/>
            <w:szCs w:val="22"/>
          </w:rPr>
          <w:t xml:space="preserve"> </w:t>
        </w:r>
        <w:r w:rsidRPr="004910FC">
          <w:rPr>
            <w:color w:val="000000"/>
            <w:szCs w:val="22"/>
          </w:rPr>
          <w:t>Pair</w:t>
        </w:r>
        <w:r w:rsidRPr="004910FC">
          <w:rPr>
            <w:color w:val="000000"/>
            <w:spacing w:val="7"/>
            <w:szCs w:val="22"/>
          </w:rPr>
          <w:t xml:space="preserve"> </w:t>
        </w:r>
        <w:r w:rsidRPr="004910FC">
          <w:rPr>
            <w:color w:val="000000"/>
            <w:szCs w:val="22"/>
          </w:rPr>
          <w:t>Present</w:t>
        </w:r>
        <w:r w:rsidRPr="004910FC">
          <w:rPr>
            <w:color w:val="000000"/>
            <w:spacing w:val="6"/>
            <w:szCs w:val="22"/>
          </w:rPr>
          <w:t xml:space="preserve"> </w:t>
        </w:r>
        <w:r w:rsidRPr="004910FC">
          <w:rPr>
            <w:color w:val="000000"/>
            <w:szCs w:val="22"/>
          </w:rPr>
          <w:t>subfield</w:t>
        </w:r>
        <w:r w:rsidRPr="004910FC">
          <w:rPr>
            <w:color w:val="000000"/>
            <w:spacing w:val="7"/>
            <w:szCs w:val="22"/>
          </w:rPr>
          <w:t xml:space="preserve"> </w:t>
        </w:r>
        <w:r w:rsidRPr="004910FC">
          <w:rPr>
            <w:color w:val="000000"/>
            <w:szCs w:val="22"/>
          </w:rPr>
          <w:t>value</w:t>
        </w:r>
        <w:r w:rsidRPr="004910FC">
          <w:rPr>
            <w:color w:val="000000"/>
            <w:spacing w:val="7"/>
            <w:szCs w:val="22"/>
          </w:rPr>
          <w:t xml:space="preserve"> </w:t>
        </w:r>
        <w:r w:rsidRPr="004910FC">
          <w:rPr>
            <w:color w:val="000000"/>
            <w:szCs w:val="22"/>
          </w:rPr>
          <w:t>to</w:t>
        </w:r>
        <w:r w:rsidRPr="004910FC">
          <w:rPr>
            <w:color w:val="000000"/>
            <w:spacing w:val="8"/>
            <w:szCs w:val="22"/>
          </w:rPr>
          <w:t xml:space="preserve"> </w:t>
        </w:r>
        <w:r w:rsidRPr="004910FC">
          <w:rPr>
            <w:color w:val="000000"/>
            <w:szCs w:val="22"/>
          </w:rPr>
          <w:t>1</w:t>
        </w:r>
        <w:r w:rsidRPr="004910FC">
          <w:rPr>
            <w:color w:val="000000"/>
            <w:spacing w:val="6"/>
            <w:szCs w:val="22"/>
          </w:rPr>
          <w:t xml:space="preserve"> </w:t>
        </w:r>
        <w:r w:rsidRPr="004910FC">
          <w:rPr>
            <w:color w:val="000000"/>
            <w:szCs w:val="22"/>
          </w:rPr>
          <w:t>in</w:t>
        </w:r>
        <w:r w:rsidRPr="004910FC">
          <w:rPr>
            <w:color w:val="000000"/>
            <w:spacing w:val="9"/>
            <w:szCs w:val="22"/>
          </w:rPr>
          <w:t xml:space="preserve"> </w:t>
        </w:r>
      </w:ins>
      <w:ins w:id="149" w:author="Liyunbo" w:date="2021-07-07T14:09:00Z">
        <w:r w:rsidRPr="004910FC">
          <w:rPr>
            <w:color w:val="000000"/>
            <w:szCs w:val="22"/>
          </w:rPr>
          <w:t>the</w:t>
        </w:r>
      </w:ins>
      <w:ins w:id="150" w:author="Liyunbo" w:date="2021-07-07T14:08:00Z">
        <w:r w:rsidRPr="004910FC">
          <w:rPr>
            <w:color w:val="000000"/>
            <w:spacing w:val="5"/>
            <w:szCs w:val="22"/>
          </w:rPr>
          <w:t xml:space="preserve"> </w:t>
        </w:r>
        <w:proofErr w:type="gramStart"/>
        <w:r w:rsidRPr="004910FC">
          <w:rPr>
            <w:color w:val="000000"/>
            <w:szCs w:val="22"/>
          </w:rPr>
          <w:t>STA</w:t>
        </w:r>
      </w:ins>
      <w:ins w:id="151" w:author="Liyunbo" w:date="2021-07-07T14:09:00Z">
        <w:r w:rsidRPr="004910FC">
          <w:rPr>
            <w:color w:val="000000"/>
            <w:szCs w:val="22"/>
          </w:rPr>
          <w:t xml:space="preserve"> </w:t>
        </w:r>
      </w:ins>
      <w:ins w:id="152" w:author="Liyunbo" w:date="2021-07-07T14:08:00Z">
        <w:r w:rsidRPr="004910FC">
          <w:rPr>
            <w:color w:val="000000"/>
            <w:spacing w:val="-47"/>
            <w:szCs w:val="22"/>
          </w:rPr>
          <w:t xml:space="preserve"> </w:t>
        </w:r>
        <w:r w:rsidRPr="004910FC">
          <w:rPr>
            <w:color w:val="000000"/>
            <w:szCs w:val="22"/>
          </w:rPr>
          <w:t>Control</w:t>
        </w:r>
        <w:proofErr w:type="gramEnd"/>
        <w:r w:rsidRPr="004910FC">
          <w:rPr>
            <w:color w:val="000000"/>
            <w:spacing w:val="-1"/>
            <w:szCs w:val="22"/>
          </w:rPr>
          <w:t xml:space="preserve"> </w:t>
        </w:r>
        <w:r w:rsidRPr="004910FC">
          <w:rPr>
            <w:color w:val="000000"/>
            <w:szCs w:val="22"/>
          </w:rPr>
          <w:t>field that corresponds to</w:t>
        </w:r>
      </w:ins>
      <w:ins w:id="153" w:author="Liyunbo" w:date="2021-07-07T14:09:00Z">
        <w:r w:rsidRPr="004910FC">
          <w:rPr>
            <w:color w:val="000000"/>
            <w:szCs w:val="22"/>
          </w:rPr>
          <w:t xml:space="preserve"> </w:t>
        </w:r>
      </w:ins>
      <w:ins w:id="154" w:author="Liyunbo" w:date="2021-07-07T14:08:00Z">
        <w:r w:rsidRPr="004910FC">
          <w:rPr>
            <w:color w:val="000000"/>
            <w:szCs w:val="22"/>
          </w:rPr>
          <w:t>link ID</w:t>
        </w:r>
        <w:r w:rsidRPr="004910FC">
          <w:rPr>
            <w:color w:val="000000"/>
            <w:spacing w:val="-3"/>
            <w:szCs w:val="22"/>
          </w:rPr>
          <w:t xml:space="preserve"> </w:t>
        </w:r>
        <w:r w:rsidRPr="004910FC">
          <w:rPr>
            <w:i/>
            <w:iCs/>
            <w:color w:val="000000"/>
            <w:szCs w:val="22"/>
          </w:rPr>
          <w:t>i</w:t>
        </w:r>
        <w:r w:rsidRPr="003C1711">
          <w:rPr>
            <w:szCs w:val="22"/>
          </w:rPr>
          <w:t>.</w:t>
        </w:r>
      </w:ins>
      <w:ins w:id="155" w:author="Liyunbo" w:date="2021-07-07T14:11:00Z">
        <w:r w:rsidRPr="003C1711">
          <w:rPr>
            <w:szCs w:val="22"/>
          </w:rPr>
          <w:t xml:space="preserve"> </w:t>
        </w:r>
      </w:ins>
      <w:r w:rsidRPr="003C1711">
        <w:rPr>
          <w:szCs w:val="22"/>
        </w:rPr>
        <w:t>An</w:t>
      </w:r>
      <w:r w:rsidRPr="003C1711">
        <w:rPr>
          <w:spacing w:val="-3"/>
          <w:szCs w:val="22"/>
        </w:rPr>
        <w:t xml:space="preserve"> </w:t>
      </w:r>
      <w:r w:rsidRPr="003C1711">
        <w:rPr>
          <w:szCs w:val="22"/>
        </w:rPr>
        <w:t>AP</w:t>
      </w:r>
      <w:r>
        <w:rPr>
          <w:spacing w:val="-2"/>
        </w:rPr>
        <w:t xml:space="preserve"> </w:t>
      </w:r>
      <w:r>
        <w:t>MLD</w:t>
      </w:r>
      <w:r>
        <w:rPr>
          <w:spacing w:val="-3"/>
        </w:rPr>
        <w:t xml:space="preserve"> </w:t>
      </w:r>
      <w:r>
        <w:t>that</w:t>
      </w:r>
      <w:r>
        <w:rPr>
          <w:spacing w:val="-4"/>
        </w:rPr>
        <w:t xml:space="preserve"> </w:t>
      </w:r>
      <w:r>
        <w:t>is</w:t>
      </w:r>
      <w:r>
        <w:rPr>
          <w:spacing w:val="-3"/>
        </w:rPr>
        <w:t xml:space="preserve"> </w:t>
      </w:r>
      <w:r>
        <w:t>not</w:t>
      </w:r>
      <w:r>
        <w:rPr>
          <w:spacing w:val="-3"/>
        </w:rPr>
        <w:t xml:space="preserve"> </w:t>
      </w:r>
      <w:r>
        <w:t>an</w:t>
      </w:r>
      <w:r>
        <w:rPr>
          <w:spacing w:val="-1"/>
        </w:rPr>
        <w:t xml:space="preserve"> </w:t>
      </w:r>
      <w:r>
        <w:t>NSTR</w:t>
      </w:r>
      <w:r>
        <w:rPr>
          <w:spacing w:val="-3"/>
        </w:rPr>
        <w:t xml:space="preserve"> </w:t>
      </w:r>
      <w:r>
        <w:t>soft</w:t>
      </w:r>
      <w:r>
        <w:rPr>
          <w:spacing w:val="-48"/>
        </w:rPr>
        <w:t xml:space="preserve"> </w:t>
      </w:r>
      <w:ins w:id="156" w:author="Stephen McCann" w:date="2021-07-09T12:12:00Z">
        <w:r>
          <w:rPr>
            <w:spacing w:val="-48"/>
          </w:rPr>
          <w:t xml:space="preserve">       </w:t>
        </w:r>
      </w:ins>
      <w:r>
        <w:t>AP</w:t>
      </w:r>
      <w:r>
        <w:rPr>
          <w:spacing w:val="-2"/>
        </w:rPr>
        <w:t xml:space="preserve"> </w:t>
      </w:r>
      <w:r>
        <w:t>MLD</w:t>
      </w:r>
      <w:r>
        <w:rPr>
          <w:spacing w:val="-2"/>
        </w:rPr>
        <w:t xml:space="preserve"> </w:t>
      </w:r>
      <w:r>
        <w:t>shall</w:t>
      </w:r>
      <w:r>
        <w:rPr>
          <w:spacing w:val="-2"/>
        </w:rPr>
        <w:t xml:space="preserve"> </w:t>
      </w:r>
      <w:r>
        <w:t>set</w:t>
      </w:r>
      <w:r>
        <w:rPr>
          <w:spacing w:val="-2"/>
        </w:rPr>
        <w:t xml:space="preserve"> </w:t>
      </w:r>
      <w:r>
        <w:t>the</w:t>
      </w:r>
      <w:r>
        <w:rPr>
          <w:spacing w:val="-2"/>
        </w:rPr>
        <w:t xml:space="preserve"> </w:t>
      </w:r>
      <w:r>
        <w:t>NSTR</w:t>
      </w:r>
      <w:r>
        <w:rPr>
          <w:spacing w:val="-1"/>
        </w:rPr>
        <w:t xml:space="preserve"> </w:t>
      </w:r>
      <w:r>
        <w:t>Link</w:t>
      </w:r>
      <w:r>
        <w:rPr>
          <w:spacing w:val="-1"/>
        </w:rPr>
        <w:t xml:space="preserve"> </w:t>
      </w:r>
      <w:r>
        <w:t>Pair</w:t>
      </w:r>
      <w:r>
        <w:rPr>
          <w:spacing w:val="-1"/>
        </w:rPr>
        <w:t xml:space="preserve"> </w:t>
      </w:r>
      <w:r>
        <w:t>Present</w:t>
      </w:r>
      <w:r>
        <w:rPr>
          <w:spacing w:val="-2"/>
        </w:rPr>
        <w:t xml:space="preserve"> </w:t>
      </w:r>
      <w:r>
        <w:t>subfield</w:t>
      </w:r>
      <w:r>
        <w:rPr>
          <w:spacing w:val="-1"/>
        </w:rPr>
        <w:t xml:space="preserve"> </w:t>
      </w:r>
      <w:r>
        <w:t>value</w:t>
      </w:r>
      <w:r>
        <w:rPr>
          <w:spacing w:val="-1"/>
        </w:rPr>
        <w:t xml:space="preserve"> </w:t>
      </w:r>
      <w:r>
        <w:t>in</w:t>
      </w:r>
      <w:r>
        <w:rPr>
          <w:spacing w:val="-2"/>
        </w:rPr>
        <w:t xml:space="preserve"> </w:t>
      </w:r>
      <w:r>
        <w:t>each</w:t>
      </w:r>
      <w:r>
        <w:rPr>
          <w:spacing w:val="-1"/>
        </w:rPr>
        <w:t xml:space="preserve"> </w:t>
      </w:r>
      <w:r>
        <w:t>STA</w:t>
      </w:r>
      <w:r>
        <w:rPr>
          <w:spacing w:val="-1"/>
        </w:rPr>
        <w:t xml:space="preserve"> </w:t>
      </w:r>
      <w:r>
        <w:t>Control</w:t>
      </w:r>
      <w:r>
        <w:rPr>
          <w:spacing w:val="-1"/>
        </w:rPr>
        <w:t xml:space="preserve"> </w:t>
      </w:r>
      <w:r>
        <w:t>field</w:t>
      </w:r>
      <w:r>
        <w:rPr>
          <w:spacing w:val="-1"/>
        </w:rPr>
        <w:t xml:space="preserve"> </w:t>
      </w:r>
      <w:r>
        <w:t>to</w:t>
      </w:r>
      <w:r>
        <w:rPr>
          <w:spacing w:val="-1"/>
        </w:rPr>
        <w:t xml:space="preserve"> </w:t>
      </w:r>
      <w:r>
        <w:t>0.</w:t>
      </w:r>
    </w:p>
    <w:p w14:paraId="1C1DD669" w14:textId="77777777" w:rsidR="00862ECC" w:rsidRDefault="00862ECC" w:rsidP="00862ECC">
      <w:pPr>
        <w:pStyle w:val="af4"/>
        <w:kinsoku w:val="0"/>
        <w:overflowPunct w:val="0"/>
        <w:spacing w:before="3"/>
        <w:rPr>
          <w:sz w:val="19"/>
          <w:szCs w:val="19"/>
        </w:rPr>
      </w:pPr>
    </w:p>
    <w:p w14:paraId="3FB72A53" w14:textId="77777777" w:rsidR="00862ECC" w:rsidRDefault="00862ECC" w:rsidP="00862ECC">
      <w:pPr>
        <w:pStyle w:val="af4"/>
        <w:kinsoku w:val="0"/>
        <w:overflowPunct w:val="0"/>
        <w:spacing w:line="249" w:lineRule="auto"/>
        <w:ind w:left="120" w:right="118" w:hanging="1"/>
      </w:pPr>
      <w:r>
        <w:lastRenderedPageBreak/>
        <w:t>An MLD shall set to 0 every bit in the NSTR Indication Bitmap subfield</w:t>
      </w:r>
      <w:ins w:id="157" w:author="Liyunbo" w:date="2021-07-07T14:20:00Z">
        <w:r>
          <w:t xml:space="preserve"> of the Basic variant Multi-Link element</w:t>
        </w:r>
      </w:ins>
      <w:ins w:id="158" w:author="Liyunbo" w:date="2021-07-07T14:21:00Z">
        <w:r>
          <w:t xml:space="preserve"> (#6769)</w:t>
        </w:r>
      </w:ins>
      <w:r>
        <w:t xml:space="preserve"> that corresponds to a link pair</w:t>
      </w:r>
      <w:r>
        <w:rPr>
          <w:spacing w:val="1"/>
        </w:rPr>
        <w:t xml:space="preserve"> </w:t>
      </w:r>
      <w:r>
        <w:t>where</w:t>
      </w:r>
      <w:r>
        <w:rPr>
          <w:spacing w:val="-8"/>
        </w:rPr>
        <w:t xml:space="preserve"> </w:t>
      </w:r>
      <w:r>
        <w:t>one</w:t>
      </w:r>
      <w:r>
        <w:rPr>
          <w:spacing w:val="-5"/>
        </w:rPr>
        <w:t xml:space="preserve"> </w:t>
      </w:r>
      <w:r>
        <w:t>of</w:t>
      </w:r>
      <w:r>
        <w:rPr>
          <w:spacing w:val="-6"/>
        </w:rPr>
        <w:t xml:space="preserve"> </w:t>
      </w:r>
      <w:r>
        <w:t>the</w:t>
      </w:r>
      <w:r>
        <w:rPr>
          <w:spacing w:val="-6"/>
        </w:rPr>
        <w:t xml:space="preserve"> </w:t>
      </w:r>
      <w:r>
        <w:t>STAs</w:t>
      </w:r>
      <w:r>
        <w:rPr>
          <w:spacing w:val="-7"/>
        </w:rPr>
        <w:t xml:space="preserve"> </w:t>
      </w:r>
      <w:r>
        <w:t>in</w:t>
      </w:r>
      <w:r>
        <w:rPr>
          <w:spacing w:val="-6"/>
        </w:rPr>
        <w:t xml:space="preserve"> </w:t>
      </w:r>
      <w:r>
        <w:t>the</w:t>
      </w:r>
      <w:r>
        <w:rPr>
          <w:spacing w:val="-6"/>
        </w:rPr>
        <w:t xml:space="preserve"> </w:t>
      </w:r>
      <w:r>
        <w:t>link</w:t>
      </w:r>
      <w:r>
        <w:rPr>
          <w:spacing w:val="-7"/>
        </w:rPr>
        <w:t xml:space="preserve"> </w:t>
      </w:r>
      <w:r>
        <w:t>pair</w:t>
      </w:r>
      <w:r>
        <w:rPr>
          <w:spacing w:val="-7"/>
        </w:rPr>
        <w:t xml:space="preserve"> </w:t>
      </w:r>
      <w:r>
        <w:t>operates</w:t>
      </w:r>
      <w:r>
        <w:rPr>
          <w:spacing w:val="-6"/>
        </w:rPr>
        <w:t xml:space="preserve"> </w:t>
      </w:r>
      <w:r>
        <w:t>in</w:t>
      </w:r>
      <w:r>
        <w:rPr>
          <w:spacing w:val="-7"/>
        </w:rPr>
        <w:t xml:space="preserve"> </w:t>
      </w:r>
      <w:r>
        <w:t>the</w:t>
      </w:r>
      <w:r>
        <w:rPr>
          <w:spacing w:val="-6"/>
        </w:rPr>
        <w:t xml:space="preserve"> </w:t>
      </w:r>
      <w:r>
        <w:t>2.4</w:t>
      </w:r>
      <w:r>
        <w:rPr>
          <w:spacing w:val="-5"/>
        </w:rPr>
        <w:t xml:space="preserve"> </w:t>
      </w:r>
      <w:r>
        <w:t>GHz</w:t>
      </w:r>
      <w:r>
        <w:rPr>
          <w:spacing w:val="-7"/>
        </w:rPr>
        <w:t xml:space="preserve"> </w:t>
      </w:r>
      <w:r>
        <w:t>band</w:t>
      </w:r>
      <w:r>
        <w:rPr>
          <w:spacing w:val="-6"/>
        </w:rPr>
        <w:t xml:space="preserve"> </w:t>
      </w:r>
      <w:r>
        <w:t>and</w:t>
      </w:r>
      <w:r>
        <w:rPr>
          <w:spacing w:val="-8"/>
        </w:rPr>
        <w:t xml:space="preserve"> </w:t>
      </w:r>
      <w:r>
        <w:t>the</w:t>
      </w:r>
      <w:r>
        <w:rPr>
          <w:spacing w:val="-7"/>
        </w:rPr>
        <w:t xml:space="preserve"> </w:t>
      </w:r>
      <w:r>
        <w:t>other</w:t>
      </w:r>
      <w:r>
        <w:rPr>
          <w:spacing w:val="-7"/>
        </w:rPr>
        <w:t xml:space="preserve"> </w:t>
      </w:r>
      <w:r>
        <w:t>STA</w:t>
      </w:r>
      <w:r>
        <w:rPr>
          <w:spacing w:val="-7"/>
        </w:rPr>
        <w:t xml:space="preserve"> </w:t>
      </w:r>
      <w:r>
        <w:t>operates</w:t>
      </w:r>
      <w:r>
        <w:rPr>
          <w:spacing w:val="-7"/>
        </w:rPr>
        <w:t xml:space="preserve"> </w:t>
      </w:r>
      <w:r>
        <w:t>in</w:t>
      </w:r>
      <w:r>
        <w:rPr>
          <w:spacing w:val="-8"/>
        </w:rPr>
        <w:t xml:space="preserve"> </w:t>
      </w:r>
      <w:r>
        <w:t>the</w:t>
      </w:r>
      <w:r>
        <w:rPr>
          <w:spacing w:val="-7"/>
        </w:rPr>
        <w:t xml:space="preserve"> </w:t>
      </w:r>
      <w:r>
        <w:t>5</w:t>
      </w:r>
      <w:r>
        <w:rPr>
          <w:spacing w:val="-3"/>
        </w:rPr>
        <w:t xml:space="preserve"> </w:t>
      </w:r>
      <w:proofErr w:type="gramStart"/>
      <w:r>
        <w:t>GHz</w:t>
      </w:r>
      <w:ins w:id="159" w:author="Stephen McCann" w:date="2021-07-09T12:12:00Z">
        <w:r>
          <w:t xml:space="preserve"> </w:t>
        </w:r>
      </w:ins>
      <w:r>
        <w:rPr>
          <w:spacing w:val="-47"/>
        </w:rPr>
        <w:t xml:space="preserve"> </w:t>
      </w:r>
      <w:r>
        <w:t>or</w:t>
      </w:r>
      <w:proofErr w:type="gramEnd"/>
      <w:r>
        <w:rPr>
          <w:spacing w:val="-2"/>
        </w:rPr>
        <w:t xml:space="preserve"> </w:t>
      </w:r>
      <w:r>
        <w:t>6</w:t>
      </w:r>
      <w:r>
        <w:rPr>
          <w:spacing w:val="1"/>
        </w:rPr>
        <w:t xml:space="preserve"> </w:t>
      </w:r>
      <w:r>
        <w:t>GHz</w:t>
      </w:r>
      <w:r>
        <w:rPr>
          <w:spacing w:val="-1"/>
        </w:rPr>
        <w:t xml:space="preserve"> </w:t>
      </w:r>
      <w:r>
        <w:t>band.</w:t>
      </w:r>
    </w:p>
    <w:p w14:paraId="70DF841F" w14:textId="77777777" w:rsidR="00862ECC" w:rsidRDefault="00862ECC" w:rsidP="00862ECC">
      <w:pPr>
        <w:pStyle w:val="af4"/>
        <w:kinsoku w:val="0"/>
        <w:overflowPunct w:val="0"/>
        <w:spacing w:before="2"/>
        <w:rPr>
          <w:sz w:val="21"/>
          <w:szCs w:val="21"/>
        </w:rPr>
      </w:pPr>
    </w:p>
    <w:p w14:paraId="49DC8E86" w14:textId="77777777" w:rsidR="00862ECC" w:rsidRDefault="00862ECC" w:rsidP="00862ECC">
      <w:pPr>
        <w:pStyle w:val="af4"/>
        <w:kinsoku w:val="0"/>
        <w:overflowPunct w:val="0"/>
        <w:spacing w:before="1" w:line="249" w:lineRule="auto"/>
        <w:ind w:left="120" w:right="117"/>
      </w:pPr>
      <w:r>
        <w:t xml:space="preserve">A non-AP MLD may set the Frequency Separation </w:t>
      </w:r>
      <w:proofErr w:type="gramStart"/>
      <w:r>
        <w:t>For</w:t>
      </w:r>
      <w:proofErr w:type="gramEnd"/>
      <w:r>
        <w:t xml:space="preserve"> STR subfield to a nonzero value if it intends to</w:t>
      </w:r>
      <w:r>
        <w:rPr>
          <w:spacing w:val="1"/>
        </w:rPr>
        <w:t xml:space="preserve"> </w:t>
      </w:r>
      <w:r>
        <w:t>indicate</w:t>
      </w:r>
      <w:r>
        <w:rPr>
          <w:spacing w:val="-2"/>
        </w:rPr>
        <w:t xml:space="preserve"> </w:t>
      </w:r>
      <w:r>
        <w:t>the</w:t>
      </w:r>
      <w:r>
        <w:rPr>
          <w:spacing w:val="-1"/>
        </w:rPr>
        <w:t xml:space="preserve"> </w:t>
      </w:r>
      <w:r>
        <w:t>minimum</w:t>
      </w:r>
      <w:r>
        <w:rPr>
          <w:spacing w:val="-2"/>
        </w:rPr>
        <w:t xml:space="preserve"> </w:t>
      </w:r>
      <w:r>
        <w:t>frequency</w:t>
      </w:r>
      <w:r>
        <w:rPr>
          <w:spacing w:val="-2"/>
        </w:rPr>
        <w:t xml:space="preserve"> </w:t>
      </w:r>
      <w:r>
        <w:t>separation</w:t>
      </w:r>
      <w:r>
        <w:rPr>
          <w:spacing w:val="-2"/>
        </w:rPr>
        <w:t xml:space="preserve"> </w:t>
      </w:r>
      <w:r>
        <w:t>that</w:t>
      </w:r>
      <w:r>
        <w:rPr>
          <w:spacing w:val="-1"/>
        </w:rPr>
        <w:t xml:space="preserve"> </w:t>
      </w:r>
      <w:r>
        <w:t>is</w:t>
      </w:r>
      <w:r>
        <w:rPr>
          <w:spacing w:val="-2"/>
        </w:rPr>
        <w:t xml:space="preserve"> </w:t>
      </w:r>
      <w:r>
        <w:t>recommended</w:t>
      </w:r>
      <w:r>
        <w:rPr>
          <w:spacing w:val="-3"/>
        </w:rPr>
        <w:t xml:space="preserve"> </w:t>
      </w:r>
      <w:r>
        <w:t>between</w:t>
      </w:r>
      <w:r>
        <w:rPr>
          <w:spacing w:val="-1"/>
        </w:rPr>
        <w:t xml:space="preserve"> </w:t>
      </w:r>
      <w:r>
        <w:t>two</w:t>
      </w:r>
      <w:r>
        <w:rPr>
          <w:spacing w:val="-2"/>
        </w:rPr>
        <w:t xml:space="preserve"> </w:t>
      </w:r>
      <w:r>
        <w:t>links</w:t>
      </w:r>
      <w:r>
        <w:rPr>
          <w:spacing w:val="-2"/>
        </w:rPr>
        <w:t xml:space="preserve"> </w:t>
      </w:r>
      <w:r>
        <w:t>for</w:t>
      </w:r>
      <w:r>
        <w:rPr>
          <w:spacing w:val="-2"/>
        </w:rPr>
        <w:t xml:space="preserve"> </w:t>
      </w:r>
      <w:r>
        <w:t>the</w:t>
      </w:r>
      <w:r>
        <w:rPr>
          <w:spacing w:val="-3"/>
        </w:rPr>
        <w:t xml:space="preserve"> </w:t>
      </w:r>
      <w:r>
        <w:t>non-AP</w:t>
      </w:r>
      <w:r>
        <w:rPr>
          <w:spacing w:val="-2"/>
        </w:rPr>
        <w:t xml:space="preserve"> </w:t>
      </w:r>
      <w:r>
        <w:t>MLD</w:t>
      </w:r>
      <w:r>
        <w:rPr>
          <w:spacing w:val="-2"/>
        </w:rPr>
        <w:t xml:space="preserve"> </w:t>
      </w:r>
      <w:ins w:id="160" w:author="Stephen McCann" w:date="2021-07-09T12:13:00Z">
        <w:r>
          <w:rPr>
            <w:spacing w:val="-2"/>
          </w:rPr>
          <w:t xml:space="preserve">for </w:t>
        </w:r>
      </w:ins>
      <w:del w:id="161" w:author="Stephen McCann" w:date="2021-07-09T12:13:00Z">
        <w:r w:rsidDel="003C1711">
          <w:delText xml:space="preserve">to </w:delText>
        </w:r>
        <w:r w:rsidDel="003C1711">
          <w:rPr>
            <w:spacing w:val="-48"/>
          </w:rPr>
          <w:delText xml:space="preserve"> </w:delText>
        </w:r>
        <w:r w:rsidDel="003C1711">
          <w:delText xml:space="preserve">be able to perform </w:delText>
        </w:r>
      </w:del>
      <w:r>
        <w:t>STR operation; otherwise the non-AP MLD shall set the Frequency Separation For STR</w:t>
      </w:r>
      <w:r>
        <w:rPr>
          <w:spacing w:val="1"/>
        </w:rPr>
        <w:t xml:space="preserve"> </w:t>
      </w:r>
      <w:r>
        <w:t>subfield</w:t>
      </w:r>
      <w:r>
        <w:rPr>
          <w:spacing w:val="-1"/>
        </w:rPr>
        <w:t xml:space="preserve"> </w:t>
      </w:r>
      <w:r>
        <w:t>to 0.</w:t>
      </w:r>
    </w:p>
    <w:p w14:paraId="2D548EDC" w14:textId="77777777" w:rsidR="00862ECC" w:rsidRDefault="00862ECC" w:rsidP="00862ECC">
      <w:pPr>
        <w:pStyle w:val="af4"/>
        <w:kinsoku w:val="0"/>
        <w:overflowPunct w:val="0"/>
        <w:spacing w:before="1"/>
        <w:rPr>
          <w:sz w:val="21"/>
          <w:szCs w:val="21"/>
        </w:rPr>
      </w:pPr>
    </w:p>
    <w:p w14:paraId="1FF96225" w14:textId="74A88A33" w:rsidR="00862ECC" w:rsidRDefault="00862ECC" w:rsidP="00862ECC">
      <w:pPr>
        <w:pStyle w:val="af4"/>
        <w:kinsoku w:val="0"/>
        <w:overflowPunct w:val="0"/>
        <w:spacing w:line="249" w:lineRule="auto"/>
        <w:ind w:left="120" w:right="117"/>
      </w:pPr>
      <w:r>
        <w:t>An</w:t>
      </w:r>
      <w:r>
        <w:rPr>
          <w:spacing w:val="48"/>
        </w:rPr>
        <w:t xml:space="preserve"> </w:t>
      </w:r>
      <w:r>
        <w:t>AP</w:t>
      </w:r>
      <w:r>
        <w:rPr>
          <w:spacing w:val="48"/>
        </w:rPr>
        <w:t xml:space="preserve"> </w:t>
      </w:r>
      <w:r>
        <w:t>MLD</w:t>
      </w:r>
      <w:r>
        <w:rPr>
          <w:spacing w:val="47"/>
        </w:rPr>
        <w:t xml:space="preserve"> </w:t>
      </w:r>
      <w:r>
        <w:t>might</w:t>
      </w:r>
      <w:r>
        <w:rPr>
          <w:spacing w:val="49"/>
        </w:rPr>
        <w:t xml:space="preserve"> </w:t>
      </w:r>
      <w:r>
        <w:t>take</w:t>
      </w:r>
      <w:r>
        <w:rPr>
          <w:spacing w:val="48"/>
        </w:rPr>
        <w:t xml:space="preserve"> </w:t>
      </w:r>
      <w:r>
        <w:t>into</w:t>
      </w:r>
      <w:r>
        <w:rPr>
          <w:spacing w:val="48"/>
        </w:rPr>
        <w:t xml:space="preserve"> </w:t>
      </w:r>
      <w:r>
        <w:t>account</w:t>
      </w:r>
      <w:r>
        <w:rPr>
          <w:spacing w:val="48"/>
        </w:rPr>
        <w:t xml:space="preserve"> </w:t>
      </w:r>
      <w:r>
        <w:t>the</w:t>
      </w:r>
      <w:r>
        <w:rPr>
          <w:spacing w:val="48"/>
        </w:rPr>
        <w:t xml:space="preserve"> </w:t>
      </w:r>
      <w:r>
        <w:t>information</w:t>
      </w:r>
      <w:r>
        <w:rPr>
          <w:spacing w:val="47"/>
        </w:rPr>
        <w:t xml:space="preserve"> </w:t>
      </w:r>
      <w:r w:rsidR="00526859">
        <w:t>provided</w:t>
      </w:r>
      <w:r>
        <w:t xml:space="preserve"> by associated</w:t>
      </w:r>
      <w:r>
        <w:rPr>
          <w:spacing w:val="49"/>
        </w:rPr>
        <w:t xml:space="preserve"> </w:t>
      </w:r>
      <w:r>
        <w:t>non-AP</w:t>
      </w:r>
      <w:r>
        <w:rPr>
          <w:spacing w:val="48"/>
        </w:rPr>
        <w:t xml:space="preserve"> </w:t>
      </w:r>
      <w:r>
        <w:t>MLDs</w:t>
      </w:r>
      <w:r>
        <w:rPr>
          <w:spacing w:val="49"/>
        </w:rPr>
        <w:t xml:space="preserve"> </w:t>
      </w:r>
      <w:r>
        <w:t>in</w:t>
      </w:r>
      <w:r>
        <w:rPr>
          <w:spacing w:val="49"/>
        </w:rPr>
        <w:t xml:space="preserve"> </w:t>
      </w:r>
      <w:r>
        <w:t>the</w:t>
      </w:r>
      <w:ins w:id="162" w:author="Stephen McCann" w:date="2021-07-09T12:13:00Z">
        <w:r>
          <w:t xml:space="preserve"> </w:t>
        </w:r>
      </w:ins>
      <w:r>
        <w:t>Frequency</w:t>
      </w:r>
      <w:r>
        <w:rPr>
          <w:spacing w:val="-4"/>
        </w:rPr>
        <w:t xml:space="preserve"> </w:t>
      </w:r>
      <w:r>
        <w:t>Separation</w:t>
      </w:r>
      <w:r>
        <w:rPr>
          <w:spacing w:val="-3"/>
        </w:rPr>
        <w:t xml:space="preserve"> </w:t>
      </w:r>
      <w:r>
        <w:t>For</w:t>
      </w:r>
      <w:r>
        <w:rPr>
          <w:spacing w:val="-3"/>
        </w:rPr>
        <w:t xml:space="preserve"> </w:t>
      </w:r>
      <w:r>
        <w:t>STR</w:t>
      </w:r>
      <w:r>
        <w:rPr>
          <w:spacing w:val="-2"/>
        </w:rPr>
        <w:t xml:space="preserve"> </w:t>
      </w:r>
      <w:r>
        <w:t>subfield</w:t>
      </w:r>
      <w:r>
        <w:rPr>
          <w:spacing w:val="-3"/>
        </w:rPr>
        <w:t xml:space="preserve"> </w:t>
      </w:r>
      <w:r>
        <w:t>in</w:t>
      </w:r>
      <w:r>
        <w:rPr>
          <w:spacing w:val="-2"/>
        </w:rPr>
        <w:t xml:space="preserve"> </w:t>
      </w:r>
      <w:r>
        <w:t>their</w:t>
      </w:r>
      <w:r>
        <w:rPr>
          <w:spacing w:val="-2"/>
        </w:rPr>
        <w:t xml:space="preserve"> </w:t>
      </w:r>
      <w:r>
        <w:t>transmitted</w:t>
      </w:r>
      <w:r>
        <w:rPr>
          <w:spacing w:val="-2"/>
        </w:rPr>
        <w:t xml:space="preserve"> </w:t>
      </w:r>
      <w:r>
        <w:t>Multi-Link</w:t>
      </w:r>
      <w:r>
        <w:rPr>
          <w:spacing w:val="-4"/>
        </w:rPr>
        <w:t xml:space="preserve"> </w:t>
      </w:r>
      <w:r>
        <w:t>elements</w:t>
      </w:r>
      <w:r>
        <w:rPr>
          <w:spacing w:val="-3"/>
        </w:rPr>
        <w:t xml:space="preserve"> </w:t>
      </w:r>
      <w:r>
        <w:t>when</w:t>
      </w:r>
      <w:r>
        <w:rPr>
          <w:spacing w:val="-2"/>
        </w:rPr>
        <w:t xml:space="preserve"> </w:t>
      </w:r>
      <w:r>
        <w:t>the</w:t>
      </w:r>
      <w:r>
        <w:rPr>
          <w:spacing w:val="-3"/>
        </w:rPr>
        <w:t xml:space="preserve"> </w:t>
      </w:r>
      <w:r>
        <w:t>AP</w:t>
      </w:r>
      <w:r>
        <w:rPr>
          <w:spacing w:val="-4"/>
        </w:rPr>
        <w:t xml:space="preserve"> </w:t>
      </w:r>
      <w:r>
        <w:t>MLD</w:t>
      </w:r>
      <w:r>
        <w:rPr>
          <w:spacing w:val="-2"/>
        </w:rPr>
        <w:t xml:space="preserve"> </w:t>
      </w:r>
      <w:proofErr w:type="gramStart"/>
      <w:r>
        <w:t>intends</w:t>
      </w:r>
      <w:ins w:id="163" w:author="Stephen McCann" w:date="2021-07-09T12:13:00Z">
        <w:r>
          <w:t xml:space="preserve"> </w:t>
        </w:r>
      </w:ins>
      <w:r>
        <w:rPr>
          <w:spacing w:val="-48"/>
        </w:rPr>
        <w:t xml:space="preserve"> </w:t>
      </w:r>
      <w:r>
        <w:t>to</w:t>
      </w:r>
      <w:proofErr w:type="gramEnd"/>
      <w:r>
        <w:t xml:space="preserve"> set up</w:t>
      </w:r>
      <w:r w:rsidR="00B066E8">
        <w:t xml:space="preserve"> </w:t>
      </w:r>
      <w:r>
        <w:t>BSSs</w:t>
      </w:r>
      <w:ins w:id="164" w:author="Liyunbo" w:date="2021-08-18T15:53:00Z">
        <w:r w:rsidR="00526859">
          <w:t xml:space="preserve"> </w:t>
        </w:r>
        <w:r w:rsidR="00526859">
          <w:rPr>
            <w:color w:val="1F497D"/>
            <w:highlight w:val="yellow"/>
            <w:u w:val="single"/>
            <w:lang w:eastAsia="zh-CN"/>
          </w:rPr>
          <w:t>in the future referring to the information provided by those non-AP MLDs</w:t>
        </w:r>
        <w:r w:rsidR="00526859">
          <w:rPr>
            <w:color w:val="1F497D"/>
            <w:u w:val="single"/>
            <w:lang w:eastAsia="zh-CN"/>
          </w:rPr>
          <w:t xml:space="preserve"> (#7627)</w:t>
        </w:r>
      </w:ins>
      <w:r>
        <w:t xml:space="preserve"> or switch the BSS operating channel of one or more of the setup links with those non-AP</w:t>
      </w:r>
      <w:r>
        <w:rPr>
          <w:spacing w:val="1"/>
        </w:rPr>
        <w:t xml:space="preserve"> </w:t>
      </w:r>
      <w:r>
        <w:t>MLDs.</w:t>
      </w:r>
      <w:ins w:id="165" w:author="Liyunbo" w:date="2021-08-18T15:54:00Z">
        <w:r w:rsidR="00526859">
          <w:t xml:space="preserve"> </w:t>
        </w:r>
        <w:r w:rsidR="00526859">
          <w:rPr>
            <w:color w:val="1F497D"/>
            <w:highlight w:val="yellow"/>
            <w:u w:val="single"/>
            <w:lang w:eastAsia="zh-CN"/>
          </w:rPr>
          <w:t>How the AP MLD uses the information provided by the Frequency Separation For STR subfield is out of scope of the standard</w:t>
        </w:r>
        <w:proofErr w:type="gramStart"/>
        <w:r w:rsidR="00526859">
          <w:rPr>
            <w:color w:val="1F497D"/>
            <w:highlight w:val="yellow"/>
            <w:u w:val="single"/>
            <w:lang w:eastAsia="zh-CN"/>
          </w:rPr>
          <w:t>.</w:t>
        </w:r>
        <w:r w:rsidR="00526859">
          <w:rPr>
            <w:color w:val="1F497D"/>
            <w:u w:val="single"/>
            <w:lang w:eastAsia="zh-CN"/>
          </w:rPr>
          <w:t>(</w:t>
        </w:r>
        <w:proofErr w:type="gramEnd"/>
        <w:r w:rsidR="00526859">
          <w:rPr>
            <w:color w:val="1F497D"/>
            <w:u w:val="single"/>
            <w:lang w:eastAsia="zh-CN"/>
          </w:rPr>
          <w:t>#7856)</w:t>
        </w:r>
      </w:ins>
    </w:p>
    <w:p w14:paraId="3D36DF36" w14:textId="0B4EDEF3" w:rsidR="00862ECC" w:rsidDel="000F1F96" w:rsidRDefault="00862ECC" w:rsidP="00862ECC">
      <w:pPr>
        <w:pStyle w:val="af4"/>
        <w:kinsoku w:val="0"/>
        <w:overflowPunct w:val="0"/>
        <w:spacing w:before="133" w:line="232" w:lineRule="auto"/>
        <w:ind w:left="120" w:right="117"/>
        <w:rPr>
          <w:del w:id="166" w:author="Liyunbo" w:date="2021-07-07T11:46:00Z"/>
          <w:sz w:val="18"/>
          <w:szCs w:val="18"/>
        </w:rPr>
      </w:pPr>
      <w:r>
        <w:rPr>
          <w:sz w:val="18"/>
          <w:szCs w:val="18"/>
        </w:rPr>
        <w:t>NOTE</w:t>
      </w:r>
      <w:r>
        <w:rPr>
          <w:spacing w:val="-4"/>
          <w:sz w:val="18"/>
          <w:szCs w:val="18"/>
        </w:rPr>
        <w:t xml:space="preserve"> </w:t>
      </w:r>
      <w:r>
        <w:rPr>
          <w:sz w:val="18"/>
          <w:szCs w:val="18"/>
        </w:rPr>
        <w:t>2—</w:t>
      </w:r>
      <w:proofErr w:type="gramStart"/>
      <w:r>
        <w:rPr>
          <w:sz w:val="18"/>
          <w:szCs w:val="18"/>
        </w:rPr>
        <w:t>The</w:t>
      </w:r>
      <w:proofErr w:type="gramEnd"/>
      <w:r>
        <w:rPr>
          <w:spacing w:val="-4"/>
          <w:sz w:val="18"/>
          <w:szCs w:val="18"/>
        </w:rPr>
        <w:t xml:space="preserve"> </w:t>
      </w:r>
      <w:r>
        <w:rPr>
          <w:sz w:val="18"/>
          <w:szCs w:val="18"/>
        </w:rPr>
        <w:t>non-AP</w:t>
      </w:r>
      <w:r>
        <w:rPr>
          <w:spacing w:val="-4"/>
          <w:sz w:val="18"/>
          <w:szCs w:val="18"/>
        </w:rPr>
        <w:t xml:space="preserve"> </w:t>
      </w:r>
      <w:r>
        <w:rPr>
          <w:sz w:val="18"/>
          <w:szCs w:val="18"/>
        </w:rPr>
        <w:t>MLD</w:t>
      </w:r>
      <w:r>
        <w:rPr>
          <w:spacing w:val="-4"/>
          <w:sz w:val="18"/>
          <w:szCs w:val="18"/>
        </w:rPr>
        <w:t xml:space="preserve"> </w:t>
      </w:r>
      <w:r>
        <w:rPr>
          <w:sz w:val="18"/>
          <w:szCs w:val="18"/>
        </w:rPr>
        <w:t>ensures</w:t>
      </w:r>
      <w:r>
        <w:rPr>
          <w:spacing w:val="-2"/>
          <w:sz w:val="18"/>
          <w:szCs w:val="18"/>
        </w:rPr>
        <w:t xml:space="preserve"> </w:t>
      </w:r>
      <w:r>
        <w:rPr>
          <w:sz w:val="18"/>
          <w:szCs w:val="18"/>
        </w:rPr>
        <w:t>that</w:t>
      </w:r>
      <w:r>
        <w:rPr>
          <w:spacing w:val="-4"/>
          <w:sz w:val="18"/>
          <w:szCs w:val="18"/>
        </w:rPr>
        <w:t xml:space="preserve"> </w:t>
      </w:r>
      <w:r>
        <w:rPr>
          <w:sz w:val="18"/>
          <w:szCs w:val="18"/>
        </w:rPr>
        <w:t>the</w:t>
      </w:r>
      <w:r>
        <w:rPr>
          <w:spacing w:val="-4"/>
          <w:sz w:val="18"/>
          <w:szCs w:val="18"/>
        </w:rPr>
        <w:t xml:space="preserve"> </w:t>
      </w:r>
      <w:r>
        <w:rPr>
          <w:sz w:val="18"/>
          <w:szCs w:val="18"/>
        </w:rPr>
        <w:t>minimum</w:t>
      </w:r>
      <w:r>
        <w:rPr>
          <w:spacing w:val="-4"/>
          <w:sz w:val="18"/>
          <w:szCs w:val="18"/>
        </w:rPr>
        <w:t xml:space="preserve"> </w:t>
      </w:r>
      <w:r>
        <w:rPr>
          <w:sz w:val="18"/>
          <w:szCs w:val="18"/>
        </w:rPr>
        <w:t>frequency</w:t>
      </w:r>
      <w:r>
        <w:rPr>
          <w:spacing w:val="-5"/>
          <w:sz w:val="18"/>
          <w:szCs w:val="18"/>
        </w:rPr>
        <w:t xml:space="preserve"> </w:t>
      </w:r>
      <w:r>
        <w:rPr>
          <w:sz w:val="18"/>
          <w:szCs w:val="18"/>
        </w:rPr>
        <w:t>separation</w:t>
      </w:r>
      <w:r>
        <w:rPr>
          <w:spacing w:val="-2"/>
          <w:sz w:val="18"/>
          <w:szCs w:val="18"/>
        </w:rPr>
        <w:t xml:space="preserve"> </w:t>
      </w:r>
      <w:r>
        <w:rPr>
          <w:sz w:val="18"/>
          <w:szCs w:val="18"/>
        </w:rPr>
        <w:t>indicated</w:t>
      </w:r>
      <w:r>
        <w:rPr>
          <w:spacing w:val="-4"/>
          <w:sz w:val="18"/>
          <w:szCs w:val="18"/>
        </w:rPr>
        <w:t xml:space="preserve"> </w:t>
      </w:r>
      <w:r>
        <w:rPr>
          <w:sz w:val="18"/>
          <w:szCs w:val="18"/>
        </w:rPr>
        <w:t>in</w:t>
      </w:r>
      <w:r>
        <w:rPr>
          <w:spacing w:val="-4"/>
          <w:sz w:val="18"/>
          <w:szCs w:val="18"/>
        </w:rPr>
        <w:t xml:space="preserve"> </w:t>
      </w:r>
      <w:r>
        <w:rPr>
          <w:sz w:val="18"/>
          <w:szCs w:val="18"/>
        </w:rPr>
        <w:t>the</w:t>
      </w:r>
      <w:r>
        <w:rPr>
          <w:spacing w:val="-4"/>
          <w:sz w:val="18"/>
          <w:szCs w:val="18"/>
        </w:rPr>
        <w:t xml:space="preserve"> </w:t>
      </w:r>
      <w:r>
        <w:rPr>
          <w:sz w:val="18"/>
          <w:szCs w:val="18"/>
        </w:rPr>
        <w:t>Frequency</w:t>
      </w:r>
      <w:r>
        <w:rPr>
          <w:spacing w:val="-4"/>
          <w:sz w:val="18"/>
          <w:szCs w:val="18"/>
        </w:rPr>
        <w:t xml:space="preserve"> </w:t>
      </w:r>
      <w:r>
        <w:rPr>
          <w:sz w:val="18"/>
          <w:szCs w:val="18"/>
        </w:rPr>
        <w:t>Separation</w:t>
      </w:r>
      <w:r>
        <w:rPr>
          <w:spacing w:val="-3"/>
          <w:sz w:val="18"/>
          <w:szCs w:val="18"/>
        </w:rPr>
        <w:t xml:space="preserve"> </w:t>
      </w:r>
      <w:r>
        <w:rPr>
          <w:sz w:val="18"/>
          <w:szCs w:val="18"/>
        </w:rPr>
        <w:t>For</w:t>
      </w:r>
      <w:r>
        <w:rPr>
          <w:spacing w:val="1"/>
          <w:sz w:val="18"/>
          <w:szCs w:val="18"/>
        </w:rPr>
        <w:t xml:space="preserve"> </w:t>
      </w:r>
      <w:r>
        <w:rPr>
          <w:sz w:val="18"/>
          <w:szCs w:val="18"/>
        </w:rPr>
        <w:t xml:space="preserve">STR subfield starts from the frequency edge of the maximum supported </w:t>
      </w:r>
      <w:r w:rsidR="00AF0994">
        <w:rPr>
          <w:sz w:val="18"/>
          <w:szCs w:val="18"/>
        </w:rPr>
        <w:t xml:space="preserve">bandwidth </w:t>
      </w:r>
      <w:r>
        <w:rPr>
          <w:sz w:val="18"/>
          <w:szCs w:val="18"/>
        </w:rPr>
        <w:t xml:space="preserve">indicated </w:t>
      </w:r>
      <w:ins w:id="167" w:author="Liyunbo" w:date="2021-08-12T10:07:00Z">
        <w:r w:rsidR="00FF6AC1" w:rsidRPr="00A231A6">
          <w:rPr>
            <w:sz w:val="18"/>
            <w:szCs w:val="18"/>
            <w:highlight w:val="yellow"/>
          </w:rPr>
          <w:t>by</w:t>
        </w:r>
      </w:ins>
      <w:ins w:id="168" w:author="Liyunbo" w:date="2021-08-12T10:08:00Z">
        <w:r w:rsidR="00FF6AC1" w:rsidRPr="00A231A6">
          <w:rPr>
            <w:sz w:val="18"/>
            <w:szCs w:val="18"/>
            <w:highlight w:val="yellow"/>
          </w:rPr>
          <w:t xml:space="preserve"> </w:t>
        </w:r>
      </w:ins>
      <w:ins w:id="169" w:author="Liyunbo" w:date="2021-08-12T10:07:00Z">
        <w:r w:rsidR="00FF6AC1" w:rsidRPr="00A231A6">
          <w:rPr>
            <w:sz w:val="18"/>
            <w:szCs w:val="18"/>
            <w:highlight w:val="yellow"/>
          </w:rPr>
          <w:t xml:space="preserve">the Supported Channel Width Set subfield </w:t>
        </w:r>
      </w:ins>
      <w:ins w:id="170" w:author="Liyunbo" w:date="2021-08-12T10:08:00Z">
        <w:r w:rsidR="00FF6AC1" w:rsidRPr="00A231A6">
          <w:rPr>
            <w:sz w:val="18"/>
            <w:szCs w:val="18"/>
            <w:highlight w:val="yellow"/>
          </w:rPr>
          <w:t>in</w:t>
        </w:r>
      </w:ins>
      <w:ins w:id="171" w:author="Liyunbo" w:date="2021-08-12T10:07:00Z">
        <w:r w:rsidR="00FF6AC1" w:rsidRPr="00A231A6">
          <w:rPr>
            <w:sz w:val="18"/>
            <w:szCs w:val="18"/>
            <w:highlight w:val="yellow"/>
          </w:rPr>
          <w:t xml:space="preserve"> the HE Capabilities element and the Support For</w:t>
        </w:r>
      </w:ins>
      <w:ins w:id="172" w:author="Liyunbo" w:date="2021-08-12T10:08:00Z">
        <w:r w:rsidR="00FF6AC1" w:rsidRPr="00A231A6">
          <w:rPr>
            <w:sz w:val="18"/>
            <w:szCs w:val="18"/>
            <w:highlight w:val="yellow"/>
          </w:rPr>
          <w:t xml:space="preserve"> 320MHz In 6</w:t>
        </w:r>
      </w:ins>
      <w:ins w:id="173" w:author="Liyunbo" w:date="2021-08-12T10:09:00Z">
        <w:r w:rsidR="00FF6AC1" w:rsidRPr="00A231A6">
          <w:rPr>
            <w:sz w:val="18"/>
            <w:szCs w:val="18"/>
            <w:highlight w:val="yellow"/>
          </w:rPr>
          <w:t>GHz subfield</w:t>
        </w:r>
        <w:r w:rsidR="00FF6AC1">
          <w:rPr>
            <w:sz w:val="18"/>
            <w:szCs w:val="18"/>
          </w:rPr>
          <w:t xml:space="preserve"> </w:t>
        </w:r>
      </w:ins>
      <w:r>
        <w:rPr>
          <w:sz w:val="18"/>
          <w:szCs w:val="18"/>
        </w:rPr>
        <w:t>in the EHT Capabilities</w:t>
      </w:r>
      <w:r>
        <w:rPr>
          <w:spacing w:val="1"/>
          <w:sz w:val="18"/>
          <w:szCs w:val="18"/>
        </w:rPr>
        <w:t xml:space="preserve"> </w:t>
      </w:r>
      <w:r>
        <w:rPr>
          <w:sz w:val="18"/>
          <w:szCs w:val="18"/>
        </w:rPr>
        <w:t>element of each link.</w:t>
      </w:r>
      <w:ins w:id="174" w:author="Liyunbo" w:date="2021-07-07T11:47:00Z">
        <w:r>
          <w:rPr>
            <w:sz w:val="18"/>
            <w:szCs w:val="18"/>
          </w:rPr>
          <w:t xml:space="preserve"> </w:t>
        </w:r>
      </w:ins>
      <w:ins w:id="175" w:author="Liyunbo" w:date="2021-07-08T00:55:00Z">
        <w:r>
          <w:rPr>
            <w:sz w:val="18"/>
            <w:szCs w:val="18"/>
          </w:rPr>
          <w:t>(#7628)</w:t>
        </w:r>
      </w:ins>
    </w:p>
    <w:p w14:paraId="7D1DF62D" w14:textId="77777777" w:rsidR="00862ECC" w:rsidRDefault="00862ECC" w:rsidP="00862ECC">
      <w:pPr>
        <w:pStyle w:val="af4"/>
        <w:kinsoku w:val="0"/>
        <w:overflowPunct w:val="0"/>
        <w:spacing w:before="10"/>
        <w:rPr>
          <w:sz w:val="19"/>
          <w:szCs w:val="19"/>
        </w:rPr>
      </w:pPr>
    </w:p>
    <w:p w14:paraId="017A1B35" w14:textId="77777777" w:rsidR="00862ECC" w:rsidRDefault="00862ECC" w:rsidP="00862ECC">
      <w:pPr>
        <w:pStyle w:val="af4"/>
        <w:kinsoku w:val="0"/>
        <w:overflowPunct w:val="0"/>
        <w:spacing w:line="249" w:lineRule="auto"/>
        <w:ind w:left="120" w:right="118"/>
      </w:pPr>
      <w:r>
        <w:t>The ability of a non-AP MLD to perform STR</w:t>
      </w:r>
      <w:ins w:id="176" w:author="Arik Klein" w:date="2021-07-14T15:58:00Z">
        <w:r>
          <w:t xml:space="preserve"> operation</w:t>
        </w:r>
      </w:ins>
      <w:r>
        <w:t xml:space="preserve"> </w:t>
      </w:r>
      <w:ins w:id="177" w:author="Liyunbo" w:date="2021-07-15T09:55:00Z">
        <w:r>
          <w:t>(#4474</w:t>
        </w:r>
        <w:proofErr w:type="gramStart"/>
        <w:r>
          <w:t>)</w:t>
        </w:r>
      </w:ins>
      <w:r>
        <w:t>on</w:t>
      </w:r>
      <w:proofErr w:type="gramEnd"/>
      <w:r>
        <w:t xml:space="preserve"> a pair of setup links may change after multi-link setup.</w:t>
      </w:r>
      <w:r>
        <w:rPr>
          <w:spacing w:val="1"/>
        </w:rPr>
        <w:t xml:space="preserve"> </w:t>
      </w:r>
      <w:r>
        <w:t>The non-AP MLD may use a Management frame on any enabled link to inform the AP MLD about the</w:t>
      </w:r>
      <w:r>
        <w:rPr>
          <w:spacing w:val="1"/>
        </w:rPr>
        <w:t xml:space="preserve"> </w:t>
      </w:r>
      <w:r>
        <w:t>ability</w:t>
      </w:r>
      <w:r>
        <w:rPr>
          <w:spacing w:val="-1"/>
        </w:rPr>
        <w:t xml:space="preserve"> </w:t>
      </w:r>
      <w:r>
        <w:t>change to perform STR</w:t>
      </w:r>
      <w:ins w:id="178" w:author="Liyunbo" w:date="2021-07-06T16:40:00Z">
        <w:r>
          <w:t xml:space="preserve"> operation</w:t>
        </w:r>
      </w:ins>
      <w:r>
        <w:t>.</w:t>
      </w:r>
      <w:ins w:id="179" w:author="Liyunbo" w:date="2021-07-06T16:40:00Z">
        <w:r>
          <w:t xml:space="preserve"> (#4474)</w:t>
        </w:r>
      </w:ins>
    </w:p>
    <w:p w14:paraId="26C0E30D" w14:textId="4472614C" w:rsidR="00862ECC" w:rsidRPr="00862ECC" w:rsidRDefault="00862ECC" w:rsidP="00862ECC">
      <w:pPr>
        <w:pStyle w:val="Default"/>
        <w:jc w:val="both"/>
        <w:rPr>
          <w:rFonts w:eastAsia="Malgun Gothic"/>
          <w:lang w:val="en-GB" w:eastAsia="ko-KR"/>
        </w:rPr>
      </w:pPr>
      <w:r>
        <w:rPr>
          <w:sz w:val="18"/>
          <w:szCs w:val="18"/>
        </w:rPr>
        <w:t>NOTE 3—</w:t>
      </w:r>
      <w:proofErr w:type="gramStart"/>
      <w:r>
        <w:rPr>
          <w:sz w:val="18"/>
          <w:szCs w:val="18"/>
        </w:rPr>
        <w:t>The</w:t>
      </w:r>
      <w:proofErr w:type="gramEnd"/>
      <w:r>
        <w:rPr>
          <w:sz w:val="18"/>
          <w:szCs w:val="18"/>
        </w:rPr>
        <w:t xml:space="preserve"> ability might change due to an AP switching BSS operating channels of one or more of the setup links</w:t>
      </w:r>
      <w:r>
        <w:rPr>
          <w:spacing w:val="1"/>
          <w:sz w:val="18"/>
          <w:szCs w:val="18"/>
        </w:rPr>
        <w:t xml:space="preserve"> </w:t>
      </w:r>
      <w:r>
        <w:rPr>
          <w:sz w:val="18"/>
          <w:szCs w:val="18"/>
        </w:rPr>
        <w:t>with</w:t>
      </w:r>
      <w:r>
        <w:rPr>
          <w:spacing w:val="-1"/>
          <w:sz w:val="18"/>
          <w:szCs w:val="18"/>
        </w:rPr>
        <w:t xml:space="preserve"> </w:t>
      </w:r>
      <w:r>
        <w:rPr>
          <w:sz w:val="18"/>
          <w:szCs w:val="18"/>
        </w:rPr>
        <w:t>the</w:t>
      </w:r>
      <w:r>
        <w:rPr>
          <w:spacing w:val="-1"/>
          <w:sz w:val="18"/>
          <w:szCs w:val="18"/>
        </w:rPr>
        <w:t xml:space="preserve"> </w:t>
      </w:r>
      <w:r>
        <w:rPr>
          <w:sz w:val="18"/>
          <w:szCs w:val="18"/>
        </w:rPr>
        <w:t>non-AP MLD.</w:t>
      </w:r>
    </w:p>
    <w:p w14:paraId="0B117645" w14:textId="77777777" w:rsidR="000751B3" w:rsidRDefault="000751B3" w:rsidP="008A0316">
      <w:pPr>
        <w:autoSpaceDE w:val="0"/>
        <w:autoSpaceDN w:val="0"/>
        <w:adjustRightInd w:val="0"/>
        <w:ind w:left="90"/>
        <w:jc w:val="left"/>
        <w:rPr>
          <w:bCs/>
          <w:sz w:val="20"/>
        </w:rPr>
      </w:pPr>
    </w:p>
    <w:p w14:paraId="2D5F570B" w14:textId="77777777" w:rsidR="00862ECC" w:rsidDel="00F11780" w:rsidRDefault="00862ECC" w:rsidP="00862ECC">
      <w:pPr>
        <w:pStyle w:val="af4"/>
        <w:kinsoku w:val="0"/>
        <w:overflowPunct w:val="0"/>
        <w:spacing w:before="89"/>
        <w:ind w:left="120"/>
        <w:rPr>
          <w:del w:id="180" w:author="Liyunbo" w:date="2021-07-08T01:00:00Z"/>
        </w:rPr>
      </w:pPr>
      <w:ins w:id="181" w:author="Liyunbo" w:date="2021-07-08T01:04:00Z">
        <w:r>
          <w:t>(#6313, 6314)</w:t>
        </w:r>
      </w:ins>
      <w:del w:id="182" w:author="Liyunbo" w:date="2021-07-08T01:00:00Z">
        <w:r w:rsidDel="00F11780">
          <w:delText>If</w:delText>
        </w:r>
        <w:r w:rsidDel="00F11780">
          <w:rPr>
            <w:spacing w:val="-5"/>
          </w:rPr>
          <w:delText xml:space="preserve"> </w:delText>
        </w:r>
        <w:r w:rsidDel="00F11780">
          <w:delText>dot11EHTBaselineFeaturesImplementedOnly</w:delText>
        </w:r>
        <w:r w:rsidDel="00F11780">
          <w:rPr>
            <w:spacing w:val="-5"/>
          </w:rPr>
          <w:delText xml:space="preserve"> </w:delText>
        </w:r>
        <w:r w:rsidDel="00F11780">
          <w:delText>equals</w:delText>
        </w:r>
        <w:r w:rsidDel="00F11780">
          <w:rPr>
            <w:spacing w:val="-3"/>
          </w:rPr>
          <w:delText xml:space="preserve"> </w:delText>
        </w:r>
        <w:r w:rsidDel="00F11780">
          <w:delText>to</w:delText>
        </w:r>
        <w:r w:rsidDel="00F11780">
          <w:rPr>
            <w:spacing w:val="-4"/>
          </w:rPr>
          <w:delText xml:space="preserve"> </w:delText>
        </w:r>
        <w:r w:rsidDel="00F11780">
          <w:delText>true,</w:delText>
        </w:r>
      </w:del>
    </w:p>
    <w:p w14:paraId="3D9B1238" w14:textId="77777777" w:rsidR="00862ECC" w:rsidDel="00F11780" w:rsidRDefault="00862ECC" w:rsidP="00862ECC">
      <w:pPr>
        <w:pStyle w:val="ab"/>
        <w:widowControl w:val="0"/>
        <w:numPr>
          <w:ilvl w:val="0"/>
          <w:numId w:val="40"/>
        </w:numPr>
        <w:tabs>
          <w:tab w:val="left" w:pos="721"/>
        </w:tabs>
        <w:kinsoku w:val="0"/>
        <w:overflowPunct w:val="0"/>
        <w:autoSpaceDE w:val="0"/>
        <w:autoSpaceDN w:val="0"/>
        <w:adjustRightInd w:val="0"/>
        <w:spacing w:before="70" w:line="249" w:lineRule="auto"/>
        <w:ind w:left="719" w:right="118" w:hanging="400"/>
        <w:contextualSpacing w:val="0"/>
        <w:jc w:val="left"/>
        <w:rPr>
          <w:del w:id="183" w:author="Liyunbo" w:date="2021-07-08T01:00:00Z"/>
          <w:sz w:val="20"/>
        </w:rPr>
      </w:pPr>
      <w:del w:id="184" w:author="Liyunbo" w:date="2021-07-08T01:00:00Z">
        <w:r w:rsidDel="00F11780">
          <w:rPr>
            <w:sz w:val="20"/>
          </w:rPr>
          <w:delText>An</w:delText>
        </w:r>
        <w:r w:rsidDel="00F11780">
          <w:rPr>
            <w:spacing w:val="26"/>
            <w:sz w:val="20"/>
          </w:rPr>
          <w:delText xml:space="preserve"> </w:delText>
        </w:r>
        <w:r w:rsidDel="00F11780">
          <w:rPr>
            <w:sz w:val="20"/>
          </w:rPr>
          <w:delText>NSTR</w:delText>
        </w:r>
        <w:r w:rsidDel="00F11780">
          <w:rPr>
            <w:spacing w:val="27"/>
            <w:sz w:val="20"/>
          </w:rPr>
          <w:delText xml:space="preserve"> </w:delText>
        </w:r>
        <w:r w:rsidDel="00F11780">
          <w:rPr>
            <w:sz w:val="20"/>
          </w:rPr>
          <w:delText>soft</w:delText>
        </w:r>
        <w:r w:rsidDel="00F11780">
          <w:rPr>
            <w:spacing w:val="26"/>
            <w:sz w:val="20"/>
          </w:rPr>
          <w:delText xml:space="preserve"> </w:delText>
        </w:r>
        <w:r w:rsidDel="00F11780">
          <w:rPr>
            <w:sz w:val="20"/>
          </w:rPr>
          <w:delText>AP</w:delText>
        </w:r>
        <w:r w:rsidDel="00F11780">
          <w:rPr>
            <w:spacing w:val="27"/>
            <w:sz w:val="20"/>
          </w:rPr>
          <w:delText xml:space="preserve"> </w:delText>
        </w:r>
        <w:r w:rsidDel="00F11780">
          <w:rPr>
            <w:sz w:val="20"/>
          </w:rPr>
          <w:delText>MLD</w:delText>
        </w:r>
        <w:r w:rsidDel="00F11780">
          <w:rPr>
            <w:spacing w:val="25"/>
            <w:sz w:val="20"/>
          </w:rPr>
          <w:delText xml:space="preserve"> </w:delText>
        </w:r>
        <w:r w:rsidDel="00F11780">
          <w:rPr>
            <w:sz w:val="20"/>
          </w:rPr>
          <w:delText>shall</w:delText>
        </w:r>
        <w:r w:rsidDel="00F11780">
          <w:rPr>
            <w:spacing w:val="26"/>
            <w:sz w:val="20"/>
          </w:rPr>
          <w:delText xml:space="preserve"> </w:delText>
        </w:r>
        <w:r w:rsidDel="00F11780">
          <w:rPr>
            <w:sz w:val="20"/>
          </w:rPr>
          <w:delText>set</w:delText>
        </w:r>
        <w:r w:rsidDel="00F11780">
          <w:rPr>
            <w:spacing w:val="25"/>
            <w:sz w:val="20"/>
          </w:rPr>
          <w:delText xml:space="preserve"> </w:delText>
        </w:r>
        <w:r w:rsidDel="00F11780">
          <w:rPr>
            <w:sz w:val="20"/>
          </w:rPr>
          <w:delText>the</w:delText>
        </w:r>
        <w:r w:rsidDel="00F11780">
          <w:rPr>
            <w:spacing w:val="26"/>
            <w:sz w:val="20"/>
          </w:rPr>
          <w:delText xml:space="preserve"> </w:delText>
        </w:r>
        <w:r w:rsidDel="00F11780">
          <w:rPr>
            <w:sz w:val="20"/>
          </w:rPr>
          <w:delText>Maximum</w:delText>
        </w:r>
        <w:r w:rsidDel="00F11780">
          <w:rPr>
            <w:spacing w:val="25"/>
            <w:sz w:val="20"/>
          </w:rPr>
          <w:delText xml:space="preserve"> </w:delText>
        </w:r>
        <w:r w:rsidDel="00F11780">
          <w:rPr>
            <w:sz w:val="20"/>
          </w:rPr>
          <w:delText>Number</w:delText>
        </w:r>
        <w:r w:rsidDel="00F11780">
          <w:rPr>
            <w:spacing w:val="26"/>
            <w:sz w:val="20"/>
          </w:rPr>
          <w:delText xml:space="preserve"> </w:delText>
        </w:r>
        <w:r w:rsidDel="00F11780">
          <w:rPr>
            <w:sz w:val="20"/>
          </w:rPr>
          <w:delText>Of</w:delText>
        </w:r>
        <w:r w:rsidDel="00F11780">
          <w:rPr>
            <w:spacing w:val="24"/>
            <w:sz w:val="20"/>
          </w:rPr>
          <w:delText xml:space="preserve"> </w:delText>
        </w:r>
        <w:r w:rsidDel="00F11780">
          <w:rPr>
            <w:sz w:val="20"/>
          </w:rPr>
          <w:delText>Simultaneous</w:delText>
        </w:r>
        <w:r w:rsidDel="00F11780">
          <w:rPr>
            <w:spacing w:val="25"/>
            <w:sz w:val="20"/>
          </w:rPr>
          <w:delText xml:space="preserve"> </w:delText>
        </w:r>
        <w:r w:rsidDel="00F11780">
          <w:rPr>
            <w:sz w:val="20"/>
          </w:rPr>
          <w:delText>Links</w:delText>
        </w:r>
        <w:r w:rsidDel="00F11780">
          <w:rPr>
            <w:spacing w:val="24"/>
            <w:sz w:val="20"/>
          </w:rPr>
          <w:delText xml:space="preserve"> </w:delText>
        </w:r>
        <w:r w:rsidDel="00F11780">
          <w:rPr>
            <w:sz w:val="20"/>
          </w:rPr>
          <w:delText>subfield</w:delText>
        </w:r>
        <w:r w:rsidDel="00F11780">
          <w:rPr>
            <w:spacing w:val="26"/>
            <w:sz w:val="20"/>
          </w:rPr>
          <w:delText xml:space="preserve"> </w:delText>
        </w:r>
        <w:r w:rsidDel="00F11780">
          <w:rPr>
            <w:sz w:val="20"/>
          </w:rPr>
          <w:delText>in</w:delText>
        </w:r>
        <w:r w:rsidDel="00F11780">
          <w:rPr>
            <w:spacing w:val="26"/>
            <w:sz w:val="20"/>
          </w:rPr>
          <w:delText xml:space="preserve"> </w:delText>
        </w:r>
        <w:r w:rsidDel="00F11780">
          <w:rPr>
            <w:sz w:val="20"/>
          </w:rPr>
          <w:delText>the</w:delText>
        </w:r>
        <w:r w:rsidDel="00F11780">
          <w:rPr>
            <w:spacing w:val="26"/>
            <w:sz w:val="20"/>
          </w:rPr>
          <w:delText xml:space="preserve"> </w:delText>
        </w:r>
        <w:r w:rsidDel="00F11780">
          <w:rPr>
            <w:sz w:val="20"/>
          </w:rPr>
          <w:delText>Basic</w:delText>
        </w:r>
        <w:r w:rsidDel="00F11780">
          <w:rPr>
            <w:spacing w:val="-1"/>
            <w:sz w:val="20"/>
          </w:rPr>
          <w:delText xml:space="preserve"> </w:delText>
        </w:r>
        <w:r w:rsidDel="00F11780">
          <w:rPr>
            <w:sz w:val="20"/>
          </w:rPr>
          <w:delText>variant Multi-Link element to</w:delText>
        </w:r>
        <w:r w:rsidDel="00F11780">
          <w:rPr>
            <w:spacing w:val="-1"/>
            <w:sz w:val="20"/>
          </w:rPr>
          <w:delText xml:space="preserve"> </w:delText>
        </w:r>
        <w:r w:rsidDel="00F11780">
          <w:rPr>
            <w:sz w:val="20"/>
          </w:rPr>
          <w:delText>a value</w:delText>
        </w:r>
        <w:r w:rsidDel="00F11780">
          <w:rPr>
            <w:spacing w:val="-1"/>
            <w:sz w:val="20"/>
          </w:rPr>
          <w:delText xml:space="preserve"> </w:delText>
        </w:r>
      </w:del>
      <w:del w:id="185" w:author="Liyunbo" w:date="2021-07-07T13:55:00Z">
        <w:r w:rsidDel="007609A0">
          <w:rPr>
            <w:sz w:val="20"/>
          </w:rPr>
          <w:delText>equals</w:delText>
        </w:r>
        <w:r w:rsidDel="007609A0">
          <w:rPr>
            <w:spacing w:val="-1"/>
            <w:sz w:val="20"/>
          </w:rPr>
          <w:delText xml:space="preserve"> </w:delText>
        </w:r>
        <w:r w:rsidDel="007609A0">
          <w:rPr>
            <w:sz w:val="20"/>
          </w:rPr>
          <w:delText xml:space="preserve">to </w:delText>
        </w:r>
      </w:del>
      <w:del w:id="186" w:author="Liyunbo" w:date="2021-07-08T01:00:00Z">
        <w:r w:rsidDel="00F11780">
          <w:rPr>
            <w:sz w:val="20"/>
          </w:rPr>
          <w:delText>1.</w:delText>
        </w:r>
      </w:del>
    </w:p>
    <w:p w14:paraId="0116C44A" w14:textId="77777777" w:rsidR="00862ECC" w:rsidDel="00F11780" w:rsidRDefault="00862ECC" w:rsidP="00862ECC">
      <w:pPr>
        <w:pStyle w:val="ab"/>
        <w:widowControl w:val="0"/>
        <w:numPr>
          <w:ilvl w:val="0"/>
          <w:numId w:val="40"/>
        </w:numPr>
        <w:tabs>
          <w:tab w:val="left" w:pos="720"/>
        </w:tabs>
        <w:kinsoku w:val="0"/>
        <w:overflowPunct w:val="0"/>
        <w:autoSpaceDE w:val="0"/>
        <w:autoSpaceDN w:val="0"/>
        <w:adjustRightInd w:val="0"/>
        <w:spacing w:before="65" w:line="235" w:lineRule="auto"/>
        <w:ind w:left="719" w:right="120" w:hanging="400"/>
        <w:contextualSpacing w:val="0"/>
        <w:jc w:val="left"/>
        <w:rPr>
          <w:del w:id="187" w:author="Liyunbo" w:date="2021-07-08T01:00:00Z"/>
          <w:color w:val="000000"/>
          <w:sz w:val="20"/>
        </w:rPr>
      </w:pPr>
      <w:del w:id="188" w:author="Liyunbo" w:date="2021-07-08T01:00:00Z">
        <w:r w:rsidDel="00F11780">
          <w:rPr>
            <w:color w:val="000000"/>
            <w:sz w:val="20"/>
          </w:rPr>
          <w:delText>An</w:delText>
        </w:r>
        <w:r w:rsidDel="00F11780">
          <w:rPr>
            <w:color w:val="000000"/>
            <w:spacing w:val="7"/>
            <w:sz w:val="20"/>
          </w:rPr>
          <w:delText xml:space="preserve"> </w:delText>
        </w:r>
        <w:r w:rsidDel="00F11780">
          <w:rPr>
            <w:color w:val="000000"/>
            <w:sz w:val="20"/>
          </w:rPr>
          <w:delText>NSTR</w:delText>
        </w:r>
        <w:r w:rsidDel="00F11780">
          <w:rPr>
            <w:color w:val="000000"/>
            <w:spacing w:val="7"/>
            <w:sz w:val="20"/>
          </w:rPr>
          <w:delText xml:space="preserve"> </w:delText>
        </w:r>
        <w:r w:rsidDel="00F11780">
          <w:rPr>
            <w:color w:val="000000"/>
            <w:sz w:val="20"/>
          </w:rPr>
          <w:delText>soft</w:delText>
        </w:r>
        <w:r w:rsidDel="00F11780">
          <w:rPr>
            <w:color w:val="000000"/>
            <w:spacing w:val="8"/>
            <w:sz w:val="20"/>
          </w:rPr>
          <w:delText xml:space="preserve"> </w:delText>
        </w:r>
        <w:r w:rsidDel="00F11780">
          <w:rPr>
            <w:color w:val="000000"/>
            <w:sz w:val="20"/>
          </w:rPr>
          <w:delText>AP</w:delText>
        </w:r>
        <w:r w:rsidDel="00F11780">
          <w:rPr>
            <w:color w:val="000000"/>
            <w:spacing w:val="7"/>
            <w:sz w:val="20"/>
          </w:rPr>
          <w:delText xml:space="preserve"> </w:delText>
        </w:r>
        <w:r w:rsidDel="00F11780">
          <w:rPr>
            <w:color w:val="000000"/>
            <w:sz w:val="20"/>
          </w:rPr>
          <w:delText>MLD</w:delText>
        </w:r>
        <w:r w:rsidDel="00F11780">
          <w:rPr>
            <w:color w:val="000000"/>
            <w:spacing w:val="8"/>
            <w:sz w:val="20"/>
          </w:rPr>
          <w:delText xml:space="preserve"> </w:delText>
        </w:r>
        <w:r w:rsidDel="00F11780">
          <w:rPr>
            <w:color w:val="000000"/>
            <w:sz w:val="20"/>
          </w:rPr>
          <w:delText>shall</w:delText>
        </w:r>
        <w:r w:rsidDel="00F11780">
          <w:rPr>
            <w:color w:val="000000"/>
            <w:spacing w:val="7"/>
            <w:sz w:val="20"/>
          </w:rPr>
          <w:delText xml:space="preserve"> </w:delText>
        </w:r>
        <w:r w:rsidDel="00F11780">
          <w:rPr>
            <w:color w:val="000000"/>
            <w:sz w:val="20"/>
          </w:rPr>
          <w:delText>set</w:delText>
        </w:r>
        <w:r w:rsidDel="00F11780">
          <w:rPr>
            <w:color w:val="000000"/>
            <w:spacing w:val="8"/>
            <w:sz w:val="20"/>
          </w:rPr>
          <w:delText xml:space="preserve"> </w:delText>
        </w:r>
        <w:r w:rsidDel="00F11780">
          <w:rPr>
            <w:color w:val="000000"/>
            <w:sz w:val="20"/>
          </w:rPr>
          <w:delText>the</w:delText>
        </w:r>
        <w:r w:rsidDel="00F11780">
          <w:rPr>
            <w:color w:val="000000"/>
            <w:spacing w:val="7"/>
            <w:sz w:val="20"/>
          </w:rPr>
          <w:delText xml:space="preserve"> </w:delText>
        </w:r>
        <w:r w:rsidDel="00F11780">
          <w:rPr>
            <w:color w:val="000000"/>
            <w:sz w:val="20"/>
          </w:rPr>
          <w:delText>NSTR</w:delText>
        </w:r>
        <w:r w:rsidDel="00F11780">
          <w:rPr>
            <w:color w:val="000000"/>
            <w:spacing w:val="8"/>
            <w:sz w:val="20"/>
          </w:rPr>
          <w:delText xml:space="preserve"> </w:delText>
        </w:r>
        <w:r w:rsidDel="00F11780">
          <w:rPr>
            <w:color w:val="000000"/>
            <w:sz w:val="20"/>
          </w:rPr>
          <w:delText>Link</w:delText>
        </w:r>
        <w:r w:rsidDel="00F11780">
          <w:rPr>
            <w:color w:val="000000"/>
            <w:spacing w:val="7"/>
            <w:sz w:val="20"/>
          </w:rPr>
          <w:delText xml:space="preserve"> </w:delText>
        </w:r>
        <w:r w:rsidDel="00F11780">
          <w:rPr>
            <w:color w:val="000000"/>
            <w:sz w:val="20"/>
          </w:rPr>
          <w:delText>Pair</w:delText>
        </w:r>
        <w:r w:rsidDel="00F11780">
          <w:rPr>
            <w:color w:val="000000"/>
            <w:spacing w:val="7"/>
            <w:sz w:val="20"/>
          </w:rPr>
          <w:delText xml:space="preserve"> </w:delText>
        </w:r>
        <w:r w:rsidDel="00F11780">
          <w:rPr>
            <w:color w:val="000000"/>
            <w:sz w:val="20"/>
          </w:rPr>
          <w:delText>Present</w:delText>
        </w:r>
        <w:r w:rsidDel="00F11780">
          <w:rPr>
            <w:color w:val="000000"/>
            <w:spacing w:val="6"/>
            <w:sz w:val="20"/>
          </w:rPr>
          <w:delText xml:space="preserve"> </w:delText>
        </w:r>
        <w:r w:rsidDel="00F11780">
          <w:rPr>
            <w:color w:val="000000"/>
            <w:sz w:val="20"/>
          </w:rPr>
          <w:delText>subfield</w:delText>
        </w:r>
        <w:r w:rsidDel="00F11780">
          <w:rPr>
            <w:color w:val="000000"/>
            <w:spacing w:val="7"/>
            <w:sz w:val="20"/>
          </w:rPr>
          <w:delText xml:space="preserve"> </w:delText>
        </w:r>
        <w:r w:rsidDel="00F11780">
          <w:rPr>
            <w:color w:val="000000"/>
            <w:sz w:val="20"/>
          </w:rPr>
          <w:delText>value</w:delText>
        </w:r>
        <w:r w:rsidDel="00F11780">
          <w:rPr>
            <w:color w:val="000000"/>
            <w:spacing w:val="7"/>
            <w:sz w:val="20"/>
          </w:rPr>
          <w:delText xml:space="preserve"> </w:delText>
        </w:r>
        <w:r w:rsidDel="00F11780">
          <w:rPr>
            <w:color w:val="000000"/>
            <w:sz w:val="20"/>
          </w:rPr>
          <w:delText>to</w:delText>
        </w:r>
        <w:r w:rsidDel="00F11780">
          <w:rPr>
            <w:color w:val="000000"/>
            <w:spacing w:val="8"/>
            <w:sz w:val="20"/>
          </w:rPr>
          <w:delText xml:space="preserve"> </w:delText>
        </w:r>
        <w:r w:rsidDel="00F11780">
          <w:rPr>
            <w:color w:val="000000"/>
            <w:sz w:val="20"/>
          </w:rPr>
          <w:delText>1</w:delText>
        </w:r>
        <w:r w:rsidDel="00F11780">
          <w:rPr>
            <w:color w:val="000000"/>
            <w:spacing w:val="6"/>
            <w:sz w:val="20"/>
          </w:rPr>
          <w:delText xml:space="preserve"> </w:delText>
        </w:r>
        <w:r w:rsidDel="00F11780">
          <w:rPr>
            <w:color w:val="000000"/>
            <w:sz w:val="20"/>
          </w:rPr>
          <w:delText>in</w:delText>
        </w:r>
        <w:r w:rsidDel="00F11780">
          <w:rPr>
            <w:color w:val="000000"/>
            <w:spacing w:val="9"/>
            <w:sz w:val="20"/>
          </w:rPr>
          <w:delText xml:space="preserve"> </w:delText>
        </w:r>
        <w:r w:rsidDel="00F11780">
          <w:rPr>
            <w:color w:val="000000"/>
            <w:sz w:val="20"/>
          </w:rPr>
          <w:delText>a</w:delText>
        </w:r>
        <w:r w:rsidDel="00F11780">
          <w:rPr>
            <w:color w:val="000000"/>
            <w:spacing w:val="5"/>
            <w:sz w:val="20"/>
          </w:rPr>
          <w:delText xml:space="preserve"> </w:delText>
        </w:r>
        <w:r w:rsidDel="00F11780">
          <w:rPr>
            <w:color w:val="000000"/>
            <w:sz w:val="20"/>
          </w:rPr>
          <w:delText>STA</w:delText>
        </w:r>
        <w:r w:rsidDel="00F11780">
          <w:rPr>
            <w:color w:val="000000"/>
            <w:spacing w:val="-47"/>
            <w:sz w:val="20"/>
          </w:rPr>
          <w:delText xml:space="preserve"> </w:delText>
        </w:r>
        <w:r w:rsidDel="00F11780">
          <w:rPr>
            <w:color w:val="000000"/>
            <w:sz w:val="20"/>
          </w:rPr>
          <w:delText>Control</w:delText>
        </w:r>
        <w:r w:rsidDel="00F11780">
          <w:rPr>
            <w:color w:val="000000"/>
            <w:spacing w:val="-1"/>
            <w:sz w:val="20"/>
          </w:rPr>
          <w:delText xml:space="preserve"> </w:delText>
        </w:r>
        <w:r w:rsidDel="00F11780">
          <w:rPr>
            <w:color w:val="000000"/>
            <w:sz w:val="20"/>
          </w:rPr>
          <w:delText>field that corresponds to link ID</w:delText>
        </w:r>
        <w:r w:rsidDel="00F11780">
          <w:rPr>
            <w:color w:val="000000"/>
            <w:spacing w:val="-3"/>
            <w:sz w:val="20"/>
          </w:rPr>
          <w:delText xml:space="preserve"> </w:delText>
        </w:r>
        <w:r w:rsidDel="00F11780">
          <w:rPr>
            <w:i/>
            <w:iCs/>
            <w:color w:val="000000"/>
            <w:sz w:val="20"/>
          </w:rPr>
          <w:delText xml:space="preserve">i, </w:delText>
        </w:r>
        <w:r w:rsidDel="00F11780">
          <w:rPr>
            <w:color w:val="000000"/>
            <w:sz w:val="20"/>
          </w:rPr>
          <w:delText>where</w:delText>
        </w:r>
        <w:r w:rsidDel="00F11780">
          <w:rPr>
            <w:color w:val="000000"/>
            <w:spacing w:val="20"/>
            <w:sz w:val="20"/>
          </w:rPr>
          <w:delText xml:space="preserve"> </w:delText>
        </w:r>
        <w:r w:rsidDel="00F11780">
          <w:rPr>
            <w:color w:val="000000"/>
            <w:sz w:val="20"/>
          </w:rPr>
          <w:delText xml:space="preserve">0 </w:delText>
        </w:r>
        <w:r w:rsidDel="00F11780">
          <w:rPr>
            <w:rFonts w:ascii="Symbol" w:hAnsi="Symbol" w:cs="Symbol"/>
            <w:color w:val="000000"/>
            <w:sz w:val="20"/>
          </w:rPr>
          <w:delText></w:delText>
        </w:r>
        <w:r w:rsidDel="00F11780">
          <w:rPr>
            <w:color w:val="000000"/>
            <w:sz w:val="20"/>
          </w:rPr>
          <w:delText xml:space="preserve"> </w:delText>
        </w:r>
        <w:r w:rsidDel="00F11780">
          <w:rPr>
            <w:i/>
            <w:iCs/>
            <w:color w:val="000000"/>
            <w:sz w:val="20"/>
          </w:rPr>
          <w:delText xml:space="preserve">i </w:delText>
        </w:r>
        <w:r w:rsidDel="00F11780">
          <w:rPr>
            <w:rFonts w:ascii="Symbol" w:hAnsi="Symbol" w:cs="Symbol"/>
            <w:color w:val="000000"/>
            <w:sz w:val="20"/>
          </w:rPr>
          <w:delText></w:delText>
        </w:r>
        <w:r w:rsidDel="00F11780">
          <w:rPr>
            <w:color w:val="000000"/>
            <w:spacing w:val="-1"/>
            <w:sz w:val="20"/>
          </w:rPr>
          <w:delText xml:space="preserve"> </w:delText>
        </w:r>
        <w:r w:rsidDel="00F11780">
          <w:rPr>
            <w:color w:val="000000"/>
            <w:sz w:val="20"/>
          </w:rPr>
          <w:delText>15</w:delText>
        </w:r>
        <w:r w:rsidDel="00F11780">
          <w:rPr>
            <w:color w:val="000000"/>
            <w:spacing w:val="-10"/>
            <w:sz w:val="20"/>
          </w:rPr>
          <w:delText xml:space="preserve"> </w:delText>
        </w:r>
        <w:r w:rsidDel="00F11780">
          <w:rPr>
            <w:color w:val="000000"/>
            <w:sz w:val="20"/>
          </w:rPr>
          <w:delText>.</w:delText>
        </w:r>
      </w:del>
    </w:p>
    <w:p w14:paraId="52C0112A" w14:textId="77777777" w:rsidR="00862ECC" w:rsidRPr="000751B3" w:rsidRDefault="00862ECC" w:rsidP="008A0316">
      <w:pPr>
        <w:autoSpaceDE w:val="0"/>
        <w:autoSpaceDN w:val="0"/>
        <w:adjustRightInd w:val="0"/>
        <w:ind w:left="90"/>
        <w:jc w:val="left"/>
        <w:rPr>
          <w:bCs/>
          <w:sz w:val="20"/>
        </w:rPr>
      </w:pPr>
    </w:p>
    <w:p w14:paraId="6AAE82D9" w14:textId="77777777" w:rsidR="00F33A40" w:rsidRDefault="00F33A40" w:rsidP="00F33A40">
      <w:pPr>
        <w:spacing w:before="120" w:after="120"/>
        <w:rPr>
          <w:rFonts w:ascii="TimesNewRomanPS-BoldItalicMT" w:hAnsi="TimesNewRomanPS-BoldItalicMT" w:cs="TimesNewRomanPS-BoldItalicMT"/>
          <w:b/>
          <w:bCs/>
          <w:i/>
          <w:iCs/>
          <w:sz w:val="20"/>
          <w:highlight w:val="yellow"/>
          <w:lang w:val="en-US"/>
        </w:rPr>
      </w:pPr>
      <w:r>
        <w:rPr>
          <w:rFonts w:ascii="TimesNewRomanPS-BoldItalicMT" w:hAnsi="TimesNewRomanPS-BoldItalicMT" w:cs="TimesNewRomanPS-BoldItalicMT"/>
          <w:b/>
          <w:bCs/>
          <w:i/>
          <w:iCs/>
          <w:sz w:val="20"/>
          <w:highlight w:val="yellow"/>
          <w:lang w:val="en-US"/>
        </w:rPr>
        <w:t>End of change</w:t>
      </w:r>
    </w:p>
    <w:p w14:paraId="149DABA4" w14:textId="77777777" w:rsidR="008A0316" w:rsidRPr="008A0316" w:rsidRDefault="008A0316" w:rsidP="008A0316">
      <w:pPr>
        <w:autoSpaceDE w:val="0"/>
        <w:autoSpaceDN w:val="0"/>
        <w:adjustRightInd w:val="0"/>
        <w:jc w:val="left"/>
        <w:rPr>
          <w:bCs/>
          <w:sz w:val="20"/>
        </w:rPr>
      </w:pPr>
    </w:p>
    <w:sectPr w:rsidR="008A0316" w:rsidRPr="008A0316" w:rsidSect="005A0561">
      <w:headerReference w:type="default" r:id="rId8"/>
      <w:footerReference w:type="default" r:id="rId9"/>
      <w:pgSz w:w="12240" w:h="15840"/>
      <w:pgMar w:top="1280" w:right="1660" w:bottom="880" w:left="1140" w:header="661" w:footer="681" w:gutter="0"/>
      <w:cols w:space="720"/>
      <w:noEndnote/>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DFD2CC" w16cex:dateUtc="2021-02-23T18:1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28F3D04" w16cid:durableId="23DFD2C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F6CE3C" w14:textId="77777777" w:rsidR="00DC3BB8" w:rsidRDefault="00DC3BB8">
      <w:r>
        <w:separator/>
      </w:r>
    </w:p>
  </w:endnote>
  <w:endnote w:type="continuationSeparator" w:id="0">
    <w:p w14:paraId="07764BEC" w14:textId="77777777" w:rsidR="00DC3BB8" w:rsidRDefault="00DC3B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MT">
    <w:altName w:val="Times New Roman"/>
    <w:charset w:val="00"/>
    <w:family w:val="auto"/>
    <w:pitch w:val="default"/>
    <w:sig w:usb0="00000003" w:usb1="08070000" w:usb2="00000010" w:usb3="00000000" w:csb0="00020001" w:csb1="00000000"/>
  </w:font>
  <w:font w:name="宋体">
    <w:altName w:val="SimSun"/>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TimesNewRoman">
    <w:altName w:val="MS Gothic"/>
    <w:panose1 w:val="00000000000000000000"/>
    <w:charset w:val="00"/>
    <w:family w:val="roman"/>
    <w:notTrueType/>
    <w:pitch w:val="default"/>
    <w:sig w:usb0="00000003" w:usb1="00000000" w:usb2="00000000" w:usb3="00000000" w:csb0="00000001" w:csb1="00000000"/>
  </w:font>
  <w:font w:name="TimesNewRomanPS-BoldItalicM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3935A0" w14:textId="438EFE1E" w:rsidR="00F045BA" w:rsidRPr="00DF3474" w:rsidRDefault="00F045BA">
    <w:pPr>
      <w:pStyle w:val="a4"/>
      <w:tabs>
        <w:tab w:val="clear" w:pos="6480"/>
        <w:tab w:val="center" w:pos="4680"/>
        <w:tab w:val="right" w:pos="9360"/>
      </w:tabs>
      <w:rPr>
        <w:lang w:val="fr-FR"/>
      </w:rPr>
    </w:pPr>
    <w:r>
      <w:fldChar w:fldCharType="begin"/>
    </w:r>
    <w:r w:rsidRPr="00DF3474">
      <w:rPr>
        <w:lang w:val="fr-FR"/>
      </w:rPr>
      <w:instrText xml:space="preserve"> SUBJECT  \* MERGEFORMAT </w:instrText>
    </w:r>
    <w:r>
      <w:fldChar w:fldCharType="separate"/>
    </w:r>
    <w:proofErr w:type="spellStart"/>
    <w:r w:rsidRPr="00DF3474">
      <w:rPr>
        <w:lang w:val="fr-FR"/>
      </w:rPr>
      <w:t>Submission</w:t>
    </w:r>
    <w:proofErr w:type="spellEnd"/>
    <w:r>
      <w:fldChar w:fldCharType="end"/>
    </w:r>
    <w:r w:rsidRPr="00DF3474">
      <w:rPr>
        <w:lang w:val="fr-FR"/>
      </w:rPr>
      <w:tab/>
      <w:t xml:space="preserve">page </w:t>
    </w:r>
    <w:r>
      <w:fldChar w:fldCharType="begin"/>
    </w:r>
    <w:r w:rsidRPr="00DF3474">
      <w:rPr>
        <w:lang w:val="fr-FR"/>
      </w:rPr>
      <w:instrText xml:space="preserve">page </w:instrText>
    </w:r>
    <w:r>
      <w:fldChar w:fldCharType="separate"/>
    </w:r>
    <w:r w:rsidR="00C70185">
      <w:rPr>
        <w:noProof/>
        <w:lang w:val="fr-FR"/>
      </w:rPr>
      <w:t>1</w:t>
    </w:r>
    <w:r>
      <w:rPr>
        <w:noProof/>
      </w:rPr>
      <w:fldChar w:fldCharType="end"/>
    </w:r>
    <w:r w:rsidRPr="00DF3474">
      <w:rPr>
        <w:lang w:val="fr-FR"/>
      </w:rPr>
      <w:tab/>
    </w:r>
    <w:r>
      <w:rPr>
        <w:noProof/>
      </w:rPr>
      <w:t>Yunbo Li</w:t>
    </w:r>
    <w:r w:rsidRPr="00DF3474">
      <w:rPr>
        <w:lang w:val="fr-FR"/>
      </w:rPr>
      <w:t xml:space="preserve"> (</w:t>
    </w:r>
    <w:sdt>
      <w:sdtPr>
        <w:rPr>
          <w:lang w:val="fr-FR"/>
        </w:rPr>
        <w:alias w:val="Company"/>
        <w:tag w:val=""/>
        <w:id w:val="1879051334"/>
        <w:dataBinding w:prefixMappings="xmlns:ns0='http://schemas.openxmlformats.org/officeDocument/2006/extended-properties' " w:xpath="/ns0:Properties[1]/ns0:Company[1]" w:storeItemID="{6668398D-A668-4E3E-A5EB-62B293D839F1}"/>
        <w:text/>
      </w:sdtPr>
      <w:sdtEndPr/>
      <w:sdtContent>
        <w:r>
          <w:t>Huawei</w:t>
        </w:r>
      </w:sdtContent>
    </w:sdt>
    <w:r>
      <w:fldChar w:fldCharType="begin"/>
    </w:r>
    <w:r w:rsidRPr="00DF3474">
      <w:rPr>
        <w:lang w:val="fr-FR"/>
      </w:rPr>
      <w:instrText xml:space="preserve"> COMMENTS   \* MERGEFORMAT </w:instrText>
    </w:r>
    <w:r>
      <w:fldChar w:fldCharType="end"/>
    </w:r>
    <w:r w:rsidRPr="00DF3474">
      <w:rPr>
        <w:lang w:val="fr-FR"/>
      </w:rPr>
      <w:t>)</w:t>
    </w:r>
  </w:p>
  <w:p w14:paraId="32CB0861" w14:textId="77777777" w:rsidR="00F045BA" w:rsidRPr="00DF3474" w:rsidRDefault="00F045BA">
    <w:pPr>
      <w:rPr>
        <w:lang w:val="fr-FR"/>
      </w:rPr>
    </w:pPr>
  </w:p>
  <w:p w14:paraId="0DD4053E" w14:textId="77777777" w:rsidR="00F045BA" w:rsidRDefault="00F045BA"/>
  <w:p w14:paraId="561B2215" w14:textId="77777777" w:rsidR="00F045BA" w:rsidRDefault="00F045BA"/>
  <w:p w14:paraId="209D6FB8" w14:textId="77777777" w:rsidR="00F045BA" w:rsidRDefault="00F045BA"/>
  <w:p w14:paraId="73251C5E" w14:textId="77777777" w:rsidR="00F045BA" w:rsidRDefault="00F045BA"/>
  <w:p w14:paraId="6029555C" w14:textId="77777777" w:rsidR="00F045BA" w:rsidRDefault="00F045B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17444D" w14:textId="77777777" w:rsidR="00DC3BB8" w:rsidRDefault="00DC3BB8">
      <w:r>
        <w:separator/>
      </w:r>
    </w:p>
  </w:footnote>
  <w:footnote w:type="continuationSeparator" w:id="0">
    <w:p w14:paraId="5EB946A5" w14:textId="77777777" w:rsidR="00DC3BB8" w:rsidRDefault="00DC3B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CF78D2" w14:textId="709ACBED" w:rsidR="00F045BA" w:rsidRDefault="00F045BA">
    <w:pPr>
      <w:pStyle w:val="a5"/>
      <w:tabs>
        <w:tab w:val="clear" w:pos="6480"/>
        <w:tab w:val="center" w:pos="4680"/>
        <w:tab w:val="right" w:pos="9360"/>
      </w:tabs>
    </w:pPr>
    <w:r>
      <w:fldChar w:fldCharType="begin"/>
    </w:r>
    <w:r>
      <w:instrText xml:space="preserve"> DATE  \@ "MMMM yyyy"  \* MERGEFORMAT </w:instrText>
    </w:r>
    <w:r>
      <w:fldChar w:fldCharType="separate"/>
    </w:r>
    <w:r w:rsidR="00C70185">
      <w:rPr>
        <w:noProof/>
      </w:rPr>
      <w:t>August 2021</w:t>
    </w:r>
    <w:r>
      <w:fldChar w:fldCharType="end"/>
    </w:r>
    <w:r>
      <w:tab/>
    </w:r>
    <w:r>
      <w:tab/>
    </w:r>
    <w:r w:rsidR="00DC3BB8">
      <w:fldChar w:fldCharType="begin"/>
    </w:r>
    <w:r w:rsidR="00DC3BB8">
      <w:instrText xml:space="preserve"> TITLE  \* MERGEFORMAT </w:instrText>
    </w:r>
    <w:r w:rsidR="00DC3BB8">
      <w:fldChar w:fldCharType="separate"/>
    </w:r>
    <w:r>
      <w:t>doc.: IEEE 802.11-21/1203r</w:t>
    </w:r>
    <w:r w:rsidR="00DC3BB8">
      <w:fldChar w:fldCharType="end"/>
    </w:r>
    <w:r w:rsidR="00526859">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1AB60BF4"/>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70DAC6C6"/>
    <w:lvl w:ilvl="0">
      <w:numFmt w:val="bullet"/>
      <w:lvlText w:val="*"/>
      <w:lvlJc w:val="left"/>
    </w:lvl>
  </w:abstractNum>
  <w:abstractNum w:abstractNumId="2" w15:restartNumberingAfterBreak="0">
    <w:nsid w:val="00000412"/>
    <w:multiLevelType w:val="multilevel"/>
    <w:tmpl w:val="00000895"/>
    <w:lvl w:ilvl="0">
      <w:start w:val="44"/>
      <w:numFmt w:val="decimal"/>
      <w:lvlText w:val="%1"/>
      <w:lvlJc w:val="left"/>
      <w:pPr>
        <w:ind w:left="660" w:hanging="554"/>
      </w:pPr>
      <w:rPr>
        <w:rFonts w:ascii="Times New Roman" w:hAnsi="Times New Roman" w:cs="Times New Roman"/>
        <w:b w:val="0"/>
        <w:bCs w:val="0"/>
        <w:w w:val="100"/>
        <w:position w:val="7"/>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3" w15:restartNumberingAfterBreak="0">
    <w:nsid w:val="00000413"/>
    <w:multiLevelType w:val="multilevel"/>
    <w:tmpl w:val="00000896"/>
    <w:lvl w:ilvl="0">
      <w:start w:val="49"/>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4" w15:restartNumberingAfterBreak="0">
    <w:nsid w:val="00000414"/>
    <w:multiLevelType w:val="multilevel"/>
    <w:tmpl w:val="00000897"/>
    <w:lvl w:ilvl="0">
      <w:start w:val="53"/>
      <w:numFmt w:val="decimal"/>
      <w:lvlText w:val="%1"/>
      <w:lvlJc w:val="left"/>
      <w:pPr>
        <w:ind w:left="660" w:hanging="554"/>
      </w:pPr>
      <w:rPr>
        <w:rFonts w:ascii="Times New Roman" w:hAnsi="Times New Roman" w:cs="Times New Roman"/>
        <w:b w:val="0"/>
        <w:bCs w:val="0"/>
        <w:w w:val="100"/>
        <w:position w:val="-5"/>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5" w15:restartNumberingAfterBreak="0">
    <w:nsid w:val="00000415"/>
    <w:multiLevelType w:val="multilevel"/>
    <w:tmpl w:val="00000898"/>
    <w:lvl w:ilvl="0">
      <w:start w:val="56"/>
      <w:numFmt w:val="decimal"/>
      <w:lvlText w:val="%1"/>
      <w:lvlJc w:val="left"/>
      <w:pPr>
        <w:ind w:left="660" w:hanging="554"/>
      </w:pPr>
      <w:rPr>
        <w:rFonts w:ascii="Times New Roman" w:hAnsi="Times New Roman" w:cs="Times New Roman"/>
        <w:b w:val="0"/>
        <w:bCs w:val="0"/>
        <w:w w:val="100"/>
        <w:position w:val="7"/>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6" w15:restartNumberingAfterBreak="0">
    <w:nsid w:val="00000416"/>
    <w:multiLevelType w:val="multilevel"/>
    <w:tmpl w:val="00000899"/>
    <w:lvl w:ilvl="0">
      <w:start w:val="60"/>
      <w:numFmt w:val="decimal"/>
      <w:lvlText w:val="%1"/>
      <w:lvlJc w:val="left"/>
      <w:pPr>
        <w:ind w:left="660" w:hanging="554"/>
      </w:pPr>
      <w:rPr>
        <w:rFonts w:ascii="Times New Roman" w:hAnsi="Times New Roman" w:cs="Times New Roman"/>
        <w:b w:val="0"/>
        <w:bCs w:val="0"/>
        <w:w w:val="100"/>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7" w15:restartNumberingAfterBreak="0">
    <w:nsid w:val="00000417"/>
    <w:multiLevelType w:val="multilevel"/>
    <w:tmpl w:val="0000089A"/>
    <w:lvl w:ilvl="0">
      <w:start w:val="1"/>
      <w:numFmt w:val="decimal"/>
      <w:lvlText w:val="%1"/>
      <w:lvlJc w:val="left"/>
      <w:pPr>
        <w:ind w:left="660" w:hanging="464"/>
      </w:pPr>
      <w:rPr>
        <w:rFonts w:ascii="Times New Roman" w:hAnsi="Times New Roman" w:cs="Times New Roman"/>
        <w:b w:val="0"/>
        <w:bCs w:val="0"/>
        <w:w w:val="100"/>
        <w:position w:val="1"/>
        <w:sz w:val="18"/>
        <w:szCs w:val="18"/>
      </w:rPr>
    </w:lvl>
    <w:lvl w:ilvl="1">
      <w:numFmt w:val="bullet"/>
      <w:lvlText w:val="•"/>
      <w:lvlJc w:val="left"/>
      <w:pPr>
        <w:ind w:left="1536" w:hanging="464"/>
      </w:pPr>
    </w:lvl>
    <w:lvl w:ilvl="2">
      <w:numFmt w:val="bullet"/>
      <w:lvlText w:val="•"/>
      <w:lvlJc w:val="left"/>
      <w:pPr>
        <w:ind w:left="2412" w:hanging="464"/>
      </w:pPr>
    </w:lvl>
    <w:lvl w:ilvl="3">
      <w:numFmt w:val="bullet"/>
      <w:lvlText w:val="•"/>
      <w:lvlJc w:val="left"/>
      <w:pPr>
        <w:ind w:left="3288" w:hanging="464"/>
      </w:pPr>
    </w:lvl>
    <w:lvl w:ilvl="4">
      <w:numFmt w:val="bullet"/>
      <w:lvlText w:val="•"/>
      <w:lvlJc w:val="left"/>
      <w:pPr>
        <w:ind w:left="4164" w:hanging="464"/>
      </w:pPr>
    </w:lvl>
    <w:lvl w:ilvl="5">
      <w:numFmt w:val="bullet"/>
      <w:lvlText w:val="•"/>
      <w:lvlJc w:val="left"/>
      <w:pPr>
        <w:ind w:left="5040" w:hanging="464"/>
      </w:pPr>
    </w:lvl>
    <w:lvl w:ilvl="6">
      <w:numFmt w:val="bullet"/>
      <w:lvlText w:val="•"/>
      <w:lvlJc w:val="left"/>
      <w:pPr>
        <w:ind w:left="5916" w:hanging="464"/>
      </w:pPr>
    </w:lvl>
    <w:lvl w:ilvl="7">
      <w:numFmt w:val="bullet"/>
      <w:lvlText w:val="•"/>
      <w:lvlJc w:val="left"/>
      <w:pPr>
        <w:ind w:left="6792" w:hanging="464"/>
      </w:pPr>
    </w:lvl>
    <w:lvl w:ilvl="8">
      <w:numFmt w:val="bullet"/>
      <w:lvlText w:val="•"/>
      <w:lvlJc w:val="left"/>
      <w:pPr>
        <w:ind w:left="7668" w:hanging="464"/>
      </w:pPr>
    </w:lvl>
  </w:abstractNum>
  <w:abstractNum w:abstractNumId="8" w15:restartNumberingAfterBreak="0">
    <w:nsid w:val="00000426"/>
    <w:multiLevelType w:val="multilevel"/>
    <w:tmpl w:val="000008A9"/>
    <w:lvl w:ilvl="0">
      <w:start w:val="6"/>
      <w:numFmt w:val="decimal"/>
      <w:lvlText w:val="%1"/>
      <w:lvlJc w:val="left"/>
      <w:pPr>
        <w:ind w:left="660" w:hanging="464"/>
      </w:pPr>
      <w:rPr>
        <w:rFonts w:ascii="Times New Roman" w:hAnsi="Times New Roman" w:cs="Times New Roman"/>
        <w:b w:val="0"/>
        <w:bCs w:val="0"/>
        <w:w w:val="100"/>
        <w:position w:val="-3"/>
        <w:sz w:val="18"/>
        <w:szCs w:val="18"/>
      </w:rPr>
    </w:lvl>
    <w:lvl w:ilvl="1">
      <w:numFmt w:val="bullet"/>
      <w:lvlText w:val="•"/>
      <w:lvlJc w:val="left"/>
      <w:pPr>
        <w:ind w:left="1536" w:hanging="464"/>
      </w:pPr>
    </w:lvl>
    <w:lvl w:ilvl="2">
      <w:numFmt w:val="bullet"/>
      <w:lvlText w:val="•"/>
      <w:lvlJc w:val="left"/>
      <w:pPr>
        <w:ind w:left="2412" w:hanging="464"/>
      </w:pPr>
    </w:lvl>
    <w:lvl w:ilvl="3">
      <w:numFmt w:val="bullet"/>
      <w:lvlText w:val="•"/>
      <w:lvlJc w:val="left"/>
      <w:pPr>
        <w:ind w:left="3288" w:hanging="464"/>
      </w:pPr>
    </w:lvl>
    <w:lvl w:ilvl="4">
      <w:numFmt w:val="bullet"/>
      <w:lvlText w:val="•"/>
      <w:lvlJc w:val="left"/>
      <w:pPr>
        <w:ind w:left="4164" w:hanging="464"/>
      </w:pPr>
    </w:lvl>
    <w:lvl w:ilvl="5">
      <w:numFmt w:val="bullet"/>
      <w:lvlText w:val="•"/>
      <w:lvlJc w:val="left"/>
      <w:pPr>
        <w:ind w:left="5040" w:hanging="464"/>
      </w:pPr>
    </w:lvl>
    <w:lvl w:ilvl="6">
      <w:numFmt w:val="bullet"/>
      <w:lvlText w:val="•"/>
      <w:lvlJc w:val="left"/>
      <w:pPr>
        <w:ind w:left="5916" w:hanging="464"/>
      </w:pPr>
    </w:lvl>
    <w:lvl w:ilvl="7">
      <w:numFmt w:val="bullet"/>
      <w:lvlText w:val="•"/>
      <w:lvlJc w:val="left"/>
      <w:pPr>
        <w:ind w:left="6792" w:hanging="464"/>
      </w:pPr>
    </w:lvl>
    <w:lvl w:ilvl="8">
      <w:numFmt w:val="bullet"/>
      <w:lvlText w:val="•"/>
      <w:lvlJc w:val="left"/>
      <w:pPr>
        <w:ind w:left="7668" w:hanging="464"/>
      </w:pPr>
    </w:lvl>
  </w:abstractNum>
  <w:abstractNum w:abstractNumId="9" w15:restartNumberingAfterBreak="0">
    <w:nsid w:val="00000427"/>
    <w:multiLevelType w:val="multilevel"/>
    <w:tmpl w:val="000008AA"/>
    <w:lvl w:ilvl="0">
      <w:start w:val="14"/>
      <w:numFmt w:val="decimal"/>
      <w:lvlText w:val="%1"/>
      <w:lvlJc w:val="left"/>
      <w:pPr>
        <w:ind w:left="860" w:hanging="754"/>
      </w:pPr>
      <w:rPr>
        <w:rFonts w:ascii="Times New Roman" w:hAnsi="Times New Roman" w:cs="Times New Roman"/>
        <w:b w:val="0"/>
        <w:bCs w:val="0"/>
        <w:w w:val="100"/>
        <w:sz w:val="18"/>
        <w:szCs w:val="18"/>
      </w:rPr>
    </w:lvl>
    <w:lvl w:ilvl="1">
      <w:numFmt w:val="bullet"/>
      <w:lvlText w:val="•"/>
      <w:lvlJc w:val="left"/>
      <w:pPr>
        <w:ind w:left="1716" w:hanging="754"/>
      </w:pPr>
    </w:lvl>
    <w:lvl w:ilvl="2">
      <w:numFmt w:val="bullet"/>
      <w:lvlText w:val="•"/>
      <w:lvlJc w:val="left"/>
      <w:pPr>
        <w:ind w:left="2572" w:hanging="754"/>
      </w:pPr>
    </w:lvl>
    <w:lvl w:ilvl="3">
      <w:numFmt w:val="bullet"/>
      <w:lvlText w:val="•"/>
      <w:lvlJc w:val="left"/>
      <w:pPr>
        <w:ind w:left="3428" w:hanging="754"/>
      </w:pPr>
    </w:lvl>
    <w:lvl w:ilvl="4">
      <w:numFmt w:val="bullet"/>
      <w:lvlText w:val="•"/>
      <w:lvlJc w:val="left"/>
      <w:pPr>
        <w:ind w:left="4284" w:hanging="754"/>
      </w:pPr>
    </w:lvl>
    <w:lvl w:ilvl="5">
      <w:numFmt w:val="bullet"/>
      <w:lvlText w:val="•"/>
      <w:lvlJc w:val="left"/>
      <w:pPr>
        <w:ind w:left="5140" w:hanging="754"/>
      </w:pPr>
    </w:lvl>
    <w:lvl w:ilvl="6">
      <w:numFmt w:val="bullet"/>
      <w:lvlText w:val="•"/>
      <w:lvlJc w:val="left"/>
      <w:pPr>
        <w:ind w:left="5996" w:hanging="754"/>
      </w:pPr>
    </w:lvl>
    <w:lvl w:ilvl="7">
      <w:numFmt w:val="bullet"/>
      <w:lvlText w:val="•"/>
      <w:lvlJc w:val="left"/>
      <w:pPr>
        <w:ind w:left="6852" w:hanging="754"/>
      </w:pPr>
    </w:lvl>
    <w:lvl w:ilvl="8">
      <w:numFmt w:val="bullet"/>
      <w:lvlText w:val="•"/>
      <w:lvlJc w:val="left"/>
      <w:pPr>
        <w:ind w:left="7708" w:hanging="754"/>
      </w:pPr>
    </w:lvl>
  </w:abstractNum>
  <w:abstractNum w:abstractNumId="10" w15:restartNumberingAfterBreak="0">
    <w:nsid w:val="00000428"/>
    <w:multiLevelType w:val="multilevel"/>
    <w:tmpl w:val="000008AB"/>
    <w:lvl w:ilvl="0">
      <w:start w:val="19"/>
      <w:numFmt w:val="decimal"/>
      <w:lvlText w:val="%1"/>
      <w:lvlJc w:val="left"/>
      <w:pPr>
        <w:ind w:left="1260" w:hanging="1154"/>
      </w:pPr>
      <w:rPr>
        <w:rFonts w:ascii="Times New Roman" w:hAnsi="Times New Roman" w:cs="Times New Roman"/>
        <w:b w:val="0"/>
        <w:bCs w:val="0"/>
        <w:w w:val="100"/>
        <w:position w:val="-5"/>
        <w:sz w:val="18"/>
        <w:szCs w:val="18"/>
      </w:rPr>
    </w:lvl>
    <w:lvl w:ilvl="1">
      <w:numFmt w:val="bullet"/>
      <w:lvlText w:val="•"/>
      <w:lvlJc w:val="left"/>
      <w:pPr>
        <w:ind w:left="2076" w:hanging="1154"/>
      </w:pPr>
    </w:lvl>
    <w:lvl w:ilvl="2">
      <w:numFmt w:val="bullet"/>
      <w:lvlText w:val="•"/>
      <w:lvlJc w:val="left"/>
      <w:pPr>
        <w:ind w:left="2892" w:hanging="1154"/>
      </w:pPr>
    </w:lvl>
    <w:lvl w:ilvl="3">
      <w:numFmt w:val="bullet"/>
      <w:lvlText w:val="•"/>
      <w:lvlJc w:val="left"/>
      <w:pPr>
        <w:ind w:left="3708" w:hanging="1154"/>
      </w:pPr>
    </w:lvl>
    <w:lvl w:ilvl="4">
      <w:numFmt w:val="bullet"/>
      <w:lvlText w:val="•"/>
      <w:lvlJc w:val="left"/>
      <w:pPr>
        <w:ind w:left="4524" w:hanging="1154"/>
      </w:pPr>
    </w:lvl>
    <w:lvl w:ilvl="5">
      <w:numFmt w:val="bullet"/>
      <w:lvlText w:val="•"/>
      <w:lvlJc w:val="left"/>
      <w:pPr>
        <w:ind w:left="5340" w:hanging="1154"/>
      </w:pPr>
    </w:lvl>
    <w:lvl w:ilvl="6">
      <w:numFmt w:val="bullet"/>
      <w:lvlText w:val="•"/>
      <w:lvlJc w:val="left"/>
      <w:pPr>
        <w:ind w:left="6156" w:hanging="1154"/>
      </w:pPr>
    </w:lvl>
    <w:lvl w:ilvl="7">
      <w:numFmt w:val="bullet"/>
      <w:lvlText w:val="•"/>
      <w:lvlJc w:val="left"/>
      <w:pPr>
        <w:ind w:left="6972" w:hanging="1154"/>
      </w:pPr>
    </w:lvl>
    <w:lvl w:ilvl="8">
      <w:numFmt w:val="bullet"/>
      <w:lvlText w:val="•"/>
      <w:lvlJc w:val="left"/>
      <w:pPr>
        <w:ind w:left="7788" w:hanging="1154"/>
      </w:pPr>
    </w:lvl>
  </w:abstractNum>
  <w:abstractNum w:abstractNumId="11" w15:restartNumberingAfterBreak="0">
    <w:nsid w:val="00000429"/>
    <w:multiLevelType w:val="multilevel"/>
    <w:tmpl w:val="000008AC"/>
    <w:lvl w:ilvl="0">
      <w:start w:val="24"/>
      <w:numFmt w:val="decimal"/>
      <w:lvlText w:val="%1"/>
      <w:lvlJc w:val="left"/>
      <w:pPr>
        <w:ind w:left="1260" w:hanging="1154"/>
      </w:pPr>
      <w:rPr>
        <w:rFonts w:ascii="Times New Roman" w:hAnsi="Times New Roman" w:cs="Times New Roman"/>
        <w:b w:val="0"/>
        <w:bCs w:val="0"/>
        <w:w w:val="100"/>
        <w:position w:val="-3"/>
        <w:sz w:val="18"/>
        <w:szCs w:val="18"/>
      </w:rPr>
    </w:lvl>
    <w:lvl w:ilvl="1">
      <w:numFmt w:val="bullet"/>
      <w:lvlText w:val="•"/>
      <w:lvlJc w:val="left"/>
      <w:pPr>
        <w:ind w:left="2076" w:hanging="1154"/>
      </w:pPr>
    </w:lvl>
    <w:lvl w:ilvl="2">
      <w:numFmt w:val="bullet"/>
      <w:lvlText w:val="•"/>
      <w:lvlJc w:val="left"/>
      <w:pPr>
        <w:ind w:left="2892" w:hanging="1154"/>
      </w:pPr>
    </w:lvl>
    <w:lvl w:ilvl="3">
      <w:numFmt w:val="bullet"/>
      <w:lvlText w:val="•"/>
      <w:lvlJc w:val="left"/>
      <w:pPr>
        <w:ind w:left="3708" w:hanging="1154"/>
      </w:pPr>
    </w:lvl>
    <w:lvl w:ilvl="4">
      <w:numFmt w:val="bullet"/>
      <w:lvlText w:val="•"/>
      <w:lvlJc w:val="left"/>
      <w:pPr>
        <w:ind w:left="4524" w:hanging="1154"/>
      </w:pPr>
    </w:lvl>
    <w:lvl w:ilvl="5">
      <w:numFmt w:val="bullet"/>
      <w:lvlText w:val="•"/>
      <w:lvlJc w:val="left"/>
      <w:pPr>
        <w:ind w:left="5340" w:hanging="1154"/>
      </w:pPr>
    </w:lvl>
    <w:lvl w:ilvl="6">
      <w:numFmt w:val="bullet"/>
      <w:lvlText w:val="•"/>
      <w:lvlJc w:val="left"/>
      <w:pPr>
        <w:ind w:left="6156" w:hanging="1154"/>
      </w:pPr>
    </w:lvl>
    <w:lvl w:ilvl="7">
      <w:numFmt w:val="bullet"/>
      <w:lvlText w:val="•"/>
      <w:lvlJc w:val="left"/>
      <w:pPr>
        <w:ind w:left="6972" w:hanging="1154"/>
      </w:pPr>
    </w:lvl>
    <w:lvl w:ilvl="8">
      <w:numFmt w:val="bullet"/>
      <w:lvlText w:val="•"/>
      <w:lvlJc w:val="left"/>
      <w:pPr>
        <w:ind w:left="7788" w:hanging="1154"/>
      </w:pPr>
    </w:lvl>
  </w:abstractNum>
  <w:abstractNum w:abstractNumId="12" w15:restartNumberingAfterBreak="0">
    <w:nsid w:val="0000042A"/>
    <w:multiLevelType w:val="multilevel"/>
    <w:tmpl w:val="000008AD"/>
    <w:lvl w:ilvl="0">
      <w:start w:val="31"/>
      <w:numFmt w:val="decimal"/>
      <w:lvlText w:val="%1"/>
      <w:lvlJc w:val="left"/>
      <w:pPr>
        <w:ind w:left="660" w:hanging="554"/>
      </w:pPr>
      <w:rPr>
        <w:rFonts w:ascii="Times New Roman" w:hAnsi="Times New Roman" w:cs="Times New Roman"/>
        <w:b w:val="0"/>
        <w:bCs w:val="0"/>
        <w:w w:val="100"/>
        <w:position w:val="1"/>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13" w15:restartNumberingAfterBreak="0">
    <w:nsid w:val="0000042B"/>
    <w:multiLevelType w:val="multilevel"/>
    <w:tmpl w:val="000008AE"/>
    <w:lvl w:ilvl="0">
      <w:start w:val="34"/>
      <w:numFmt w:val="decimal"/>
      <w:lvlText w:val="%1"/>
      <w:lvlJc w:val="left"/>
      <w:pPr>
        <w:ind w:left="860" w:hanging="754"/>
      </w:pPr>
      <w:rPr>
        <w:rFonts w:ascii="Times New Roman" w:hAnsi="Times New Roman" w:cs="Times New Roman"/>
        <w:b w:val="0"/>
        <w:bCs w:val="0"/>
        <w:w w:val="100"/>
        <w:position w:val="-5"/>
        <w:sz w:val="18"/>
        <w:szCs w:val="18"/>
      </w:rPr>
    </w:lvl>
    <w:lvl w:ilvl="1">
      <w:numFmt w:val="bullet"/>
      <w:lvlText w:val="•"/>
      <w:lvlJc w:val="left"/>
      <w:pPr>
        <w:ind w:left="1716" w:hanging="754"/>
      </w:pPr>
    </w:lvl>
    <w:lvl w:ilvl="2">
      <w:numFmt w:val="bullet"/>
      <w:lvlText w:val="•"/>
      <w:lvlJc w:val="left"/>
      <w:pPr>
        <w:ind w:left="2572" w:hanging="754"/>
      </w:pPr>
    </w:lvl>
    <w:lvl w:ilvl="3">
      <w:numFmt w:val="bullet"/>
      <w:lvlText w:val="•"/>
      <w:lvlJc w:val="left"/>
      <w:pPr>
        <w:ind w:left="3428" w:hanging="754"/>
      </w:pPr>
    </w:lvl>
    <w:lvl w:ilvl="4">
      <w:numFmt w:val="bullet"/>
      <w:lvlText w:val="•"/>
      <w:lvlJc w:val="left"/>
      <w:pPr>
        <w:ind w:left="4284" w:hanging="754"/>
      </w:pPr>
    </w:lvl>
    <w:lvl w:ilvl="5">
      <w:numFmt w:val="bullet"/>
      <w:lvlText w:val="•"/>
      <w:lvlJc w:val="left"/>
      <w:pPr>
        <w:ind w:left="5140" w:hanging="754"/>
      </w:pPr>
    </w:lvl>
    <w:lvl w:ilvl="6">
      <w:numFmt w:val="bullet"/>
      <w:lvlText w:val="•"/>
      <w:lvlJc w:val="left"/>
      <w:pPr>
        <w:ind w:left="5996" w:hanging="754"/>
      </w:pPr>
    </w:lvl>
    <w:lvl w:ilvl="7">
      <w:numFmt w:val="bullet"/>
      <w:lvlText w:val="•"/>
      <w:lvlJc w:val="left"/>
      <w:pPr>
        <w:ind w:left="6852" w:hanging="754"/>
      </w:pPr>
    </w:lvl>
    <w:lvl w:ilvl="8">
      <w:numFmt w:val="bullet"/>
      <w:lvlText w:val="•"/>
      <w:lvlJc w:val="left"/>
      <w:pPr>
        <w:ind w:left="7708" w:hanging="754"/>
      </w:pPr>
    </w:lvl>
  </w:abstractNum>
  <w:abstractNum w:abstractNumId="14" w15:restartNumberingAfterBreak="0">
    <w:nsid w:val="0000042C"/>
    <w:multiLevelType w:val="multilevel"/>
    <w:tmpl w:val="000008AF"/>
    <w:lvl w:ilvl="0">
      <w:start w:val="40"/>
      <w:numFmt w:val="decimal"/>
      <w:lvlText w:val="%1"/>
      <w:lvlJc w:val="left"/>
      <w:pPr>
        <w:ind w:left="1260" w:hanging="1154"/>
      </w:pPr>
      <w:rPr>
        <w:rFonts w:ascii="Times New Roman" w:hAnsi="Times New Roman" w:cs="Times New Roman"/>
        <w:b w:val="0"/>
        <w:bCs w:val="0"/>
        <w:w w:val="100"/>
        <w:position w:val="-5"/>
        <w:sz w:val="18"/>
        <w:szCs w:val="18"/>
      </w:rPr>
    </w:lvl>
    <w:lvl w:ilvl="1">
      <w:numFmt w:val="bullet"/>
      <w:lvlText w:val="•"/>
      <w:lvlJc w:val="left"/>
      <w:pPr>
        <w:ind w:left="2076" w:hanging="1154"/>
      </w:pPr>
    </w:lvl>
    <w:lvl w:ilvl="2">
      <w:numFmt w:val="bullet"/>
      <w:lvlText w:val="•"/>
      <w:lvlJc w:val="left"/>
      <w:pPr>
        <w:ind w:left="2892" w:hanging="1154"/>
      </w:pPr>
    </w:lvl>
    <w:lvl w:ilvl="3">
      <w:numFmt w:val="bullet"/>
      <w:lvlText w:val="•"/>
      <w:lvlJc w:val="left"/>
      <w:pPr>
        <w:ind w:left="3708" w:hanging="1154"/>
      </w:pPr>
    </w:lvl>
    <w:lvl w:ilvl="4">
      <w:numFmt w:val="bullet"/>
      <w:lvlText w:val="•"/>
      <w:lvlJc w:val="left"/>
      <w:pPr>
        <w:ind w:left="4524" w:hanging="1154"/>
      </w:pPr>
    </w:lvl>
    <w:lvl w:ilvl="5">
      <w:numFmt w:val="bullet"/>
      <w:lvlText w:val="•"/>
      <w:lvlJc w:val="left"/>
      <w:pPr>
        <w:ind w:left="5340" w:hanging="1154"/>
      </w:pPr>
    </w:lvl>
    <w:lvl w:ilvl="6">
      <w:numFmt w:val="bullet"/>
      <w:lvlText w:val="•"/>
      <w:lvlJc w:val="left"/>
      <w:pPr>
        <w:ind w:left="6156" w:hanging="1154"/>
      </w:pPr>
    </w:lvl>
    <w:lvl w:ilvl="7">
      <w:numFmt w:val="bullet"/>
      <w:lvlText w:val="•"/>
      <w:lvlJc w:val="left"/>
      <w:pPr>
        <w:ind w:left="6972" w:hanging="1154"/>
      </w:pPr>
    </w:lvl>
    <w:lvl w:ilvl="8">
      <w:numFmt w:val="bullet"/>
      <w:lvlText w:val="•"/>
      <w:lvlJc w:val="left"/>
      <w:pPr>
        <w:ind w:left="7788" w:hanging="1154"/>
      </w:pPr>
    </w:lvl>
  </w:abstractNum>
  <w:abstractNum w:abstractNumId="15" w15:restartNumberingAfterBreak="0">
    <w:nsid w:val="0000042D"/>
    <w:multiLevelType w:val="multilevel"/>
    <w:tmpl w:val="000008B0"/>
    <w:lvl w:ilvl="0">
      <w:start w:val="46"/>
      <w:numFmt w:val="decimal"/>
      <w:lvlText w:val="%1"/>
      <w:lvlJc w:val="left"/>
      <w:pPr>
        <w:ind w:left="860" w:hanging="754"/>
      </w:pPr>
      <w:rPr>
        <w:rFonts w:ascii="Times New Roman" w:hAnsi="Times New Roman" w:cs="Times New Roman"/>
        <w:b w:val="0"/>
        <w:bCs w:val="0"/>
        <w:w w:val="100"/>
        <w:position w:val="1"/>
        <w:sz w:val="18"/>
        <w:szCs w:val="18"/>
      </w:rPr>
    </w:lvl>
    <w:lvl w:ilvl="1">
      <w:numFmt w:val="bullet"/>
      <w:lvlText w:val="•"/>
      <w:lvlJc w:val="left"/>
      <w:pPr>
        <w:ind w:left="1716" w:hanging="754"/>
      </w:pPr>
    </w:lvl>
    <w:lvl w:ilvl="2">
      <w:numFmt w:val="bullet"/>
      <w:lvlText w:val="•"/>
      <w:lvlJc w:val="left"/>
      <w:pPr>
        <w:ind w:left="2572" w:hanging="754"/>
      </w:pPr>
    </w:lvl>
    <w:lvl w:ilvl="3">
      <w:numFmt w:val="bullet"/>
      <w:lvlText w:val="•"/>
      <w:lvlJc w:val="left"/>
      <w:pPr>
        <w:ind w:left="3428" w:hanging="754"/>
      </w:pPr>
    </w:lvl>
    <w:lvl w:ilvl="4">
      <w:numFmt w:val="bullet"/>
      <w:lvlText w:val="•"/>
      <w:lvlJc w:val="left"/>
      <w:pPr>
        <w:ind w:left="4284" w:hanging="754"/>
      </w:pPr>
    </w:lvl>
    <w:lvl w:ilvl="5">
      <w:numFmt w:val="bullet"/>
      <w:lvlText w:val="•"/>
      <w:lvlJc w:val="left"/>
      <w:pPr>
        <w:ind w:left="5140" w:hanging="754"/>
      </w:pPr>
    </w:lvl>
    <w:lvl w:ilvl="6">
      <w:numFmt w:val="bullet"/>
      <w:lvlText w:val="•"/>
      <w:lvlJc w:val="left"/>
      <w:pPr>
        <w:ind w:left="5996" w:hanging="754"/>
      </w:pPr>
    </w:lvl>
    <w:lvl w:ilvl="7">
      <w:numFmt w:val="bullet"/>
      <w:lvlText w:val="•"/>
      <w:lvlJc w:val="left"/>
      <w:pPr>
        <w:ind w:left="6852" w:hanging="754"/>
      </w:pPr>
    </w:lvl>
    <w:lvl w:ilvl="8">
      <w:numFmt w:val="bullet"/>
      <w:lvlText w:val="•"/>
      <w:lvlJc w:val="left"/>
      <w:pPr>
        <w:ind w:left="7708" w:hanging="754"/>
      </w:pPr>
    </w:lvl>
  </w:abstractNum>
  <w:abstractNum w:abstractNumId="16" w15:restartNumberingAfterBreak="0">
    <w:nsid w:val="0000042E"/>
    <w:multiLevelType w:val="multilevel"/>
    <w:tmpl w:val="000008B1"/>
    <w:lvl w:ilvl="0">
      <w:start w:val="51"/>
      <w:numFmt w:val="decimal"/>
      <w:lvlText w:val="%1"/>
      <w:lvlJc w:val="left"/>
      <w:pPr>
        <w:ind w:left="1259" w:hanging="1154"/>
      </w:pPr>
      <w:rPr>
        <w:rFonts w:ascii="Times New Roman" w:hAnsi="Times New Roman" w:cs="Times New Roman"/>
        <w:b w:val="0"/>
        <w:bCs w:val="0"/>
        <w:w w:val="100"/>
        <w:position w:val="-3"/>
        <w:sz w:val="18"/>
        <w:szCs w:val="18"/>
      </w:rPr>
    </w:lvl>
    <w:lvl w:ilvl="1">
      <w:numFmt w:val="bullet"/>
      <w:lvlText w:val="•"/>
      <w:lvlJc w:val="left"/>
      <w:pPr>
        <w:ind w:left="2076" w:hanging="1154"/>
      </w:pPr>
    </w:lvl>
    <w:lvl w:ilvl="2">
      <w:numFmt w:val="bullet"/>
      <w:lvlText w:val="•"/>
      <w:lvlJc w:val="left"/>
      <w:pPr>
        <w:ind w:left="2892" w:hanging="1154"/>
      </w:pPr>
    </w:lvl>
    <w:lvl w:ilvl="3">
      <w:numFmt w:val="bullet"/>
      <w:lvlText w:val="•"/>
      <w:lvlJc w:val="left"/>
      <w:pPr>
        <w:ind w:left="3708" w:hanging="1154"/>
      </w:pPr>
    </w:lvl>
    <w:lvl w:ilvl="4">
      <w:numFmt w:val="bullet"/>
      <w:lvlText w:val="•"/>
      <w:lvlJc w:val="left"/>
      <w:pPr>
        <w:ind w:left="4524" w:hanging="1154"/>
      </w:pPr>
    </w:lvl>
    <w:lvl w:ilvl="5">
      <w:numFmt w:val="bullet"/>
      <w:lvlText w:val="•"/>
      <w:lvlJc w:val="left"/>
      <w:pPr>
        <w:ind w:left="5340" w:hanging="1154"/>
      </w:pPr>
    </w:lvl>
    <w:lvl w:ilvl="6">
      <w:numFmt w:val="bullet"/>
      <w:lvlText w:val="•"/>
      <w:lvlJc w:val="left"/>
      <w:pPr>
        <w:ind w:left="6156" w:hanging="1154"/>
      </w:pPr>
    </w:lvl>
    <w:lvl w:ilvl="7">
      <w:numFmt w:val="bullet"/>
      <w:lvlText w:val="•"/>
      <w:lvlJc w:val="left"/>
      <w:pPr>
        <w:ind w:left="6972" w:hanging="1154"/>
      </w:pPr>
    </w:lvl>
    <w:lvl w:ilvl="8">
      <w:numFmt w:val="bullet"/>
      <w:lvlText w:val="•"/>
      <w:lvlJc w:val="left"/>
      <w:pPr>
        <w:ind w:left="7788" w:hanging="1154"/>
      </w:pPr>
    </w:lvl>
  </w:abstractNum>
  <w:abstractNum w:abstractNumId="17" w15:restartNumberingAfterBreak="0">
    <w:nsid w:val="0000042F"/>
    <w:multiLevelType w:val="multilevel"/>
    <w:tmpl w:val="000008B2"/>
    <w:lvl w:ilvl="0">
      <w:start w:val="57"/>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18" w15:restartNumberingAfterBreak="0">
    <w:nsid w:val="00000430"/>
    <w:multiLevelType w:val="multilevel"/>
    <w:tmpl w:val="000008B3"/>
    <w:lvl w:ilvl="0">
      <w:start w:val="61"/>
      <w:numFmt w:val="decimal"/>
      <w:lvlText w:val="%1"/>
      <w:lvlJc w:val="left"/>
      <w:pPr>
        <w:ind w:left="860" w:hanging="754"/>
      </w:pPr>
      <w:rPr>
        <w:rFonts w:ascii="Times New Roman" w:hAnsi="Times New Roman" w:cs="Times New Roman"/>
        <w:b w:val="0"/>
        <w:bCs w:val="0"/>
        <w:w w:val="100"/>
        <w:position w:val="1"/>
        <w:sz w:val="18"/>
        <w:szCs w:val="18"/>
      </w:rPr>
    </w:lvl>
    <w:lvl w:ilvl="1">
      <w:numFmt w:val="bullet"/>
      <w:lvlText w:val="•"/>
      <w:lvlJc w:val="left"/>
      <w:pPr>
        <w:ind w:left="860" w:hanging="754"/>
      </w:pPr>
    </w:lvl>
    <w:lvl w:ilvl="2">
      <w:numFmt w:val="bullet"/>
      <w:lvlText w:val="•"/>
      <w:lvlJc w:val="left"/>
      <w:pPr>
        <w:ind w:left="1811" w:hanging="754"/>
      </w:pPr>
    </w:lvl>
    <w:lvl w:ilvl="3">
      <w:numFmt w:val="bullet"/>
      <w:lvlText w:val="•"/>
      <w:lvlJc w:val="left"/>
      <w:pPr>
        <w:ind w:left="2762" w:hanging="754"/>
      </w:pPr>
    </w:lvl>
    <w:lvl w:ilvl="4">
      <w:numFmt w:val="bullet"/>
      <w:lvlText w:val="•"/>
      <w:lvlJc w:val="left"/>
      <w:pPr>
        <w:ind w:left="3713" w:hanging="754"/>
      </w:pPr>
    </w:lvl>
    <w:lvl w:ilvl="5">
      <w:numFmt w:val="bullet"/>
      <w:lvlText w:val="•"/>
      <w:lvlJc w:val="left"/>
      <w:pPr>
        <w:ind w:left="4664" w:hanging="754"/>
      </w:pPr>
    </w:lvl>
    <w:lvl w:ilvl="6">
      <w:numFmt w:val="bullet"/>
      <w:lvlText w:val="•"/>
      <w:lvlJc w:val="left"/>
      <w:pPr>
        <w:ind w:left="5615" w:hanging="754"/>
      </w:pPr>
    </w:lvl>
    <w:lvl w:ilvl="7">
      <w:numFmt w:val="bullet"/>
      <w:lvlText w:val="•"/>
      <w:lvlJc w:val="left"/>
      <w:pPr>
        <w:ind w:left="6566" w:hanging="754"/>
      </w:pPr>
    </w:lvl>
    <w:lvl w:ilvl="8">
      <w:numFmt w:val="bullet"/>
      <w:lvlText w:val="•"/>
      <w:lvlJc w:val="left"/>
      <w:pPr>
        <w:ind w:left="7517" w:hanging="754"/>
      </w:pPr>
    </w:lvl>
  </w:abstractNum>
  <w:abstractNum w:abstractNumId="19" w15:restartNumberingAfterBreak="0">
    <w:nsid w:val="00000431"/>
    <w:multiLevelType w:val="multilevel"/>
    <w:tmpl w:val="000008B4"/>
    <w:lvl w:ilvl="0">
      <w:start w:val="3"/>
      <w:numFmt w:val="decimal"/>
      <w:lvlText w:val="%1"/>
      <w:lvlJc w:val="left"/>
      <w:pPr>
        <w:ind w:left="660" w:hanging="464"/>
      </w:pPr>
      <w:rPr>
        <w:rFonts w:ascii="Times New Roman" w:hAnsi="Times New Roman" w:cs="Times New Roman"/>
        <w:b w:val="0"/>
        <w:bCs w:val="0"/>
        <w:w w:val="100"/>
        <w:position w:val="5"/>
        <w:sz w:val="18"/>
        <w:szCs w:val="18"/>
      </w:rPr>
    </w:lvl>
    <w:lvl w:ilvl="1">
      <w:numFmt w:val="bullet"/>
      <w:lvlText w:val="•"/>
      <w:lvlJc w:val="left"/>
      <w:pPr>
        <w:ind w:left="1536" w:hanging="464"/>
      </w:pPr>
    </w:lvl>
    <w:lvl w:ilvl="2">
      <w:numFmt w:val="bullet"/>
      <w:lvlText w:val="•"/>
      <w:lvlJc w:val="left"/>
      <w:pPr>
        <w:ind w:left="2412" w:hanging="464"/>
      </w:pPr>
    </w:lvl>
    <w:lvl w:ilvl="3">
      <w:numFmt w:val="bullet"/>
      <w:lvlText w:val="•"/>
      <w:lvlJc w:val="left"/>
      <w:pPr>
        <w:ind w:left="3288" w:hanging="464"/>
      </w:pPr>
    </w:lvl>
    <w:lvl w:ilvl="4">
      <w:numFmt w:val="bullet"/>
      <w:lvlText w:val="•"/>
      <w:lvlJc w:val="left"/>
      <w:pPr>
        <w:ind w:left="4164" w:hanging="464"/>
      </w:pPr>
    </w:lvl>
    <w:lvl w:ilvl="5">
      <w:numFmt w:val="bullet"/>
      <w:lvlText w:val="•"/>
      <w:lvlJc w:val="left"/>
      <w:pPr>
        <w:ind w:left="5040" w:hanging="464"/>
      </w:pPr>
    </w:lvl>
    <w:lvl w:ilvl="6">
      <w:numFmt w:val="bullet"/>
      <w:lvlText w:val="•"/>
      <w:lvlJc w:val="left"/>
      <w:pPr>
        <w:ind w:left="5916" w:hanging="464"/>
      </w:pPr>
    </w:lvl>
    <w:lvl w:ilvl="7">
      <w:numFmt w:val="bullet"/>
      <w:lvlText w:val="•"/>
      <w:lvlJc w:val="left"/>
      <w:pPr>
        <w:ind w:left="6792" w:hanging="464"/>
      </w:pPr>
    </w:lvl>
    <w:lvl w:ilvl="8">
      <w:numFmt w:val="bullet"/>
      <w:lvlText w:val="•"/>
      <w:lvlJc w:val="left"/>
      <w:pPr>
        <w:ind w:left="7668" w:hanging="464"/>
      </w:pPr>
    </w:lvl>
  </w:abstractNum>
  <w:abstractNum w:abstractNumId="20" w15:restartNumberingAfterBreak="0">
    <w:nsid w:val="00000432"/>
    <w:multiLevelType w:val="multilevel"/>
    <w:tmpl w:val="000008B5"/>
    <w:lvl w:ilvl="0">
      <w:start w:val="7"/>
      <w:numFmt w:val="decimal"/>
      <w:lvlText w:val="%1"/>
      <w:lvlJc w:val="left"/>
      <w:pPr>
        <w:ind w:left="660" w:hanging="464"/>
      </w:pPr>
      <w:rPr>
        <w:rFonts w:ascii="Times New Roman" w:hAnsi="Times New Roman" w:cs="Times New Roman"/>
        <w:b w:val="0"/>
        <w:bCs w:val="0"/>
        <w:w w:val="100"/>
        <w:position w:val="-3"/>
        <w:sz w:val="18"/>
        <w:szCs w:val="18"/>
      </w:rPr>
    </w:lvl>
    <w:lvl w:ilvl="1">
      <w:numFmt w:val="bullet"/>
      <w:lvlText w:val="•"/>
      <w:lvlJc w:val="left"/>
      <w:pPr>
        <w:ind w:left="1536" w:hanging="464"/>
      </w:pPr>
    </w:lvl>
    <w:lvl w:ilvl="2">
      <w:numFmt w:val="bullet"/>
      <w:lvlText w:val="•"/>
      <w:lvlJc w:val="left"/>
      <w:pPr>
        <w:ind w:left="2412" w:hanging="464"/>
      </w:pPr>
    </w:lvl>
    <w:lvl w:ilvl="3">
      <w:numFmt w:val="bullet"/>
      <w:lvlText w:val="•"/>
      <w:lvlJc w:val="left"/>
      <w:pPr>
        <w:ind w:left="3288" w:hanging="464"/>
      </w:pPr>
    </w:lvl>
    <w:lvl w:ilvl="4">
      <w:numFmt w:val="bullet"/>
      <w:lvlText w:val="•"/>
      <w:lvlJc w:val="left"/>
      <w:pPr>
        <w:ind w:left="4164" w:hanging="464"/>
      </w:pPr>
    </w:lvl>
    <w:lvl w:ilvl="5">
      <w:numFmt w:val="bullet"/>
      <w:lvlText w:val="•"/>
      <w:lvlJc w:val="left"/>
      <w:pPr>
        <w:ind w:left="5040" w:hanging="464"/>
      </w:pPr>
    </w:lvl>
    <w:lvl w:ilvl="6">
      <w:numFmt w:val="bullet"/>
      <w:lvlText w:val="•"/>
      <w:lvlJc w:val="left"/>
      <w:pPr>
        <w:ind w:left="5916" w:hanging="464"/>
      </w:pPr>
    </w:lvl>
    <w:lvl w:ilvl="7">
      <w:numFmt w:val="bullet"/>
      <w:lvlText w:val="•"/>
      <w:lvlJc w:val="left"/>
      <w:pPr>
        <w:ind w:left="6792" w:hanging="464"/>
      </w:pPr>
    </w:lvl>
    <w:lvl w:ilvl="8">
      <w:numFmt w:val="bullet"/>
      <w:lvlText w:val="•"/>
      <w:lvlJc w:val="left"/>
      <w:pPr>
        <w:ind w:left="7668" w:hanging="464"/>
      </w:pPr>
    </w:lvl>
  </w:abstractNum>
  <w:abstractNum w:abstractNumId="21" w15:restartNumberingAfterBreak="0">
    <w:nsid w:val="00000433"/>
    <w:multiLevelType w:val="multilevel"/>
    <w:tmpl w:val="000008B6"/>
    <w:lvl w:ilvl="0">
      <w:start w:val="10"/>
      <w:numFmt w:val="decimal"/>
      <w:lvlText w:val="%1"/>
      <w:lvlJc w:val="left"/>
      <w:pPr>
        <w:ind w:left="860" w:hanging="754"/>
      </w:pPr>
      <w:rPr>
        <w:rFonts w:ascii="Times New Roman" w:hAnsi="Times New Roman" w:cs="Times New Roman"/>
        <w:b w:val="0"/>
        <w:bCs w:val="0"/>
        <w:w w:val="100"/>
        <w:position w:val="-3"/>
        <w:sz w:val="18"/>
        <w:szCs w:val="18"/>
      </w:rPr>
    </w:lvl>
    <w:lvl w:ilvl="1">
      <w:numFmt w:val="bullet"/>
      <w:lvlText w:val="•"/>
      <w:lvlJc w:val="left"/>
      <w:pPr>
        <w:ind w:left="1716" w:hanging="754"/>
      </w:pPr>
    </w:lvl>
    <w:lvl w:ilvl="2">
      <w:numFmt w:val="bullet"/>
      <w:lvlText w:val="•"/>
      <w:lvlJc w:val="left"/>
      <w:pPr>
        <w:ind w:left="2572" w:hanging="754"/>
      </w:pPr>
    </w:lvl>
    <w:lvl w:ilvl="3">
      <w:numFmt w:val="bullet"/>
      <w:lvlText w:val="•"/>
      <w:lvlJc w:val="left"/>
      <w:pPr>
        <w:ind w:left="3428" w:hanging="754"/>
      </w:pPr>
    </w:lvl>
    <w:lvl w:ilvl="4">
      <w:numFmt w:val="bullet"/>
      <w:lvlText w:val="•"/>
      <w:lvlJc w:val="left"/>
      <w:pPr>
        <w:ind w:left="4284" w:hanging="754"/>
      </w:pPr>
    </w:lvl>
    <w:lvl w:ilvl="5">
      <w:numFmt w:val="bullet"/>
      <w:lvlText w:val="•"/>
      <w:lvlJc w:val="left"/>
      <w:pPr>
        <w:ind w:left="5140" w:hanging="754"/>
      </w:pPr>
    </w:lvl>
    <w:lvl w:ilvl="6">
      <w:numFmt w:val="bullet"/>
      <w:lvlText w:val="•"/>
      <w:lvlJc w:val="left"/>
      <w:pPr>
        <w:ind w:left="5996" w:hanging="754"/>
      </w:pPr>
    </w:lvl>
    <w:lvl w:ilvl="7">
      <w:numFmt w:val="bullet"/>
      <w:lvlText w:val="•"/>
      <w:lvlJc w:val="left"/>
      <w:pPr>
        <w:ind w:left="6852" w:hanging="754"/>
      </w:pPr>
    </w:lvl>
    <w:lvl w:ilvl="8">
      <w:numFmt w:val="bullet"/>
      <w:lvlText w:val="•"/>
      <w:lvlJc w:val="left"/>
      <w:pPr>
        <w:ind w:left="7708" w:hanging="754"/>
      </w:pPr>
    </w:lvl>
  </w:abstractNum>
  <w:abstractNum w:abstractNumId="22" w15:restartNumberingAfterBreak="0">
    <w:nsid w:val="00000434"/>
    <w:multiLevelType w:val="multilevel"/>
    <w:tmpl w:val="000008B7"/>
    <w:lvl w:ilvl="0">
      <w:start w:val="13"/>
      <w:numFmt w:val="decimal"/>
      <w:lvlText w:val="%1"/>
      <w:lvlJc w:val="left"/>
      <w:pPr>
        <w:ind w:left="660" w:hanging="554"/>
      </w:pPr>
      <w:rPr>
        <w:rFonts w:ascii="Times New Roman" w:hAnsi="Times New Roman" w:cs="Times New Roman"/>
        <w:b w:val="0"/>
        <w:bCs w:val="0"/>
        <w:w w:val="100"/>
        <w:position w:val="9"/>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23" w15:restartNumberingAfterBreak="0">
    <w:nsid w:val="00000435"/>
    <w:multiLevelType w:val="multilevel"/>
    <w:tmpl w:val="000008B8"/>
    <w:lvl w:ilvl="0">
      <w:start w:val="16"/>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24" w15:restartNumberingAfterBreak="0">
    <w:nsid w:val="00000436"/>
    <w:multiLevelType w:val="multilevel"/>
    <w:tmpl w:val="000008B9"/>
    <w:lvl w:ilvl="0">
      <w:start w:val="19"/>
      <w:numFmt w:val="decimal"/>
      <w:lvlText w:val="%1"/>
      <w:lvlJc w:val="left"/>
      <w:pPr>
        <w:ind w:left="660" w:hanging="554"/>
      </w:pPr>
      <w:rPr>
        <w:rFonts w:ascii="Times New Roman" w:hAnsi="Times New Roman" w:cs="Times New Roman"/>
        <w:b w:val="0"/>
        <w:bCs w:val="0"/>
        <w:w w:val="100"/>
        <w:position w:val="9"/>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25" w15:restartNumberingAfterBreak="0">
    <w:nsid w:val="00000437"/>
    <w:multiLevelType w:val="multilevel"/>
    <w:tmpl w:val="000008BA"/>
    <w:lvl w:ilvl="0">
      <w:start w:val="22"/>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26" w15:restartNumberingAfterBreak="0">
    <w:nsid w:val="00000438"/>
    <w:multiLevelType w:val="multilevel"/>
    <w:tmpl w:val="000008BB"/>
    <w:lvl w:ilvl="0">
      <w:start w:val="28"/>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27" w15:restartNumberingAfterBreak="0">
    <w:nsid w:val="00000439"/>
    <w:multiLevelType w:val="multilevel"/>
    <w:tmpl w:val="000008BC"/>
    <w:lvl w:ilvl="0">
      <w:start w:val="31"/>
      <w:numFmt w:val="decimal"/>
      <w:lvlText w:val="%1"/>
      <w:lvlJc w:val="left"/>
      <w:pPr>
        <w:ind w:left="660" w:hanging="554"/>
      </w:pPr>
      <w:rPr>
        <w:rFonts w:ascii="Times New Roman" w:hAnsi="Times New Roman" w:cs="Times New Roman"/>
        <w:b w:val="0"/>
        <w:bCs w:val="0"/>
        <w:w w:val="100"/>
        <w:position w:val="9"/>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28" w15:restartNumberingAfterBreak="0">
    <w:nsid w:val="0000043A"/>
    <w:multiLevelType w:val="multilevel"/>
    <w:tmpl w:val="000008BD"/>
    <w:lvl w:ilvl="0">
      <w:start w:val="34"/>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29" w15:restartNumberingAfterBreak="0">
    <w:nsid w:val="00000454"/>
    <w:multiLevelType w:val="multilevel"/>
    <w:tmpl w:val="000008D7"/>
    <w:lvl w:ilvl="0">
      <w:start w:val="12"/>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30" w15:restartNumberingAfterBreak="0">
    <w:nsid w:val="00000455"/>
    <w:multiLevelType w:val="multilevel"/>
    <w:tmpl w:val="000008D8"/>
    <w:lvl w:ilvl="0">
      <w:start w:val="15"/>
      <w:numFmt w:val="decimal"/>
      <w:lvlText w:val="%1"/>
      <w:lvlJc w:val="left"/>
      <w:pPr>
        <w:ind w:left="660" w:hanging="554"/>
      </w:pPr>
      <w:rPr>
        <w:rFonts w:ascii="Times New Roman" w:hAnsi="Times New Roman" w:cs="Times New Roman"/>
        <w:b w:val="0"/>
        <w:bCs w:val="0"/>
        <w:w w:val="100"/>
        <w:position w:val="9"/>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31" w15:restartNumberingAfterBreak="0">
    <w:nsid w:val="00000456"/>
    <w:multiLevelType w:val="multilevel"/>
    <w:tmpl w:val="000008D9"/>
    <w:lvl w:ilvl="0">
      <w:start w:val="18"/>
      <w:numFmt w:val="decimal"/>
      <w:lvlText w:val="%1"/>
      <w:lvlJc w:val="left"/>
      <w:pPr>
        <w:ind w:left="660" w:hanging="554"/>
      </w:pPr>
      <w:rPr>
        <w:rFonts w:ascii="Times New Roman" w:hAnsi="Times New Roman" w:cs="Times New Roman"/>
        <w:b w:val="0"/>
        <w:bCs w:val="0"/>
        <w:w w:val="100"/>
        <w:position w:val="8"/>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32" w15:restartNumberingAfterBreak="0">
    <w:nsid w:val="00000457"/>
    <w:multiLevelType w:val="multilevel"/>
    <w:tmpl w:val="000008DA"/>
    <w:lvl w:ilvl="0">
      <w:start w:val="23"/>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33" w15:restartNumberingAfterBreak="0">
    <w:nsid w:val="00000458"/>
    <w:multiLevelType w:val="multilevel"/>
    <w:tmpl w:val="000008DB"/>
    <w:lvl w:ilvl="0">
      <w:start w:val="29"/>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34" w15:restartNumberingAfterBreak="0">
    <w:nsid w:val="00000459"/>
    <w:multiLevelType w:val="multilevel"/>
    <w:tmpl w:val="000008DC"/>
    <w:lvl w:ilvl="0">
      <w:start w:val="45"/>
      <w:numFmt w:val="decimal"/>
      <w:lvlText w:val="%1"/>
      <w:lvlJc w:val="left"/>
      <w:pPr>
        <w:ind w:left="860" w:hanging="754"/>
      </w:pPr>
      <w:rPr>
        <w:rFonts w:ascii="Times New Roman" w:hAnsi="Times New Roman" w:cs="Times New Roman"/>
        <w:b w:val="0"/>
        <w:bCs w:val="0"/>
        <w:w w:val="100"/>
        <w:position w:val="-5"/>
        <w:sz w:val="18"/>
        <w:szCs w:val="18"/>
      </w:rPr>
    </w:lvl>
    <w:lvl w:ilvl="1">
      <w:numFmt w:val="bullet"/>
      <w:lvlText w:val="•"/>
      <w:lvlJc w:val="left"/>
      <w:pPr>
        <w:ind w:left="1716" w:hanging="754"/>
      </w:pPr>
    </w:lvl>
    <w:lvl w:ilvl="2">
      <w:numFmt w:val="bullet"/>
      <w:lvlText w:val="•"/>
      <w:lvlJc w:val="left"/>
      <w:pPr>
        <w:ind w:left="2572" w:hanging="754"/>
      </w:pPr>
    </w:lvl>
    <w:lvl w:ilvl="3">
      <w:numFmt w:val="bullet"/>
      <w:lvlText w:val="•"/>
      <w:lvlJc w:val="left"/>
      <w:pPr>
        <w:ind w:left="3428" w:hanging="754"/>
      </w:pPr>
    </w:lvl>
    <w:lvl w:ilvl="4">
      <w:numFmt w:val="bullet"/>
      <w:lvlText w:val="•"/>
      <w:lvlJc w:val="left"/>
      <w:pPr>
        <w:ind w:left="4284" w:hanging="754"/>
      </w:pPr>
    </w:lvl>
    <w:lvl w:ilvl="5">
      <w:numFmt w:val="bullet"/>
      <w:lvlText w:val="•"/>
      <w:lvlJc w:val="left"/>
      <w:pPr>
        <w:ind w:left="5140" w:hanging="754"/>
      </w:pPr>
    </w:lvl>
    <w:lvl w:ilvl="6">
      <w:numFmt w:val="bullet"/>
      <w:lvlText w:val="•"/>
      <w:lvlJc w:val="left"/>
      <w:pPr>
        <w:ind w:left="5996" w:hanging="754"/>
      </w:pPr>
    </w:lvl>
    <w:lvl w:ilvl="7">
      <w:numFmt w:val="bullet"/>
      <w:lvlText w:val="•"/>
      <w:lvlJc w:val="left"/>
      <w:pPr>
        <w:ind w:left="6852" w:hanging="754"/>
      </w:pPr>
    </w:lvl>
    <w:lvl w:ilvl="8">
      <w:numFmt w:val="bullet"/>
      <w:lvlText w:val="•"/>
      <w:lvlJc w:val="left"/>
      <w:pPr>
        <w:ind w:left="7708" w:hanging="754"/>
      </w:pPr>
    </w:lvl>
  </w:abstractNum>
  <w:abstractNum w:abstractNumId="35" w15:restartNumberingAfterBreak="0">
    <w:nsid w:val="0000045A"/>
    <w:multiLevelType w:val="multilevel"/>
    <w:tmpl w:val="000008DD"/>
    <w:lvl w:ilvl="0">
      <w:start w:val="50"/>
      <w:numFmt w:val="decimal"/>
      <w:lvlText w:val="%1"/>
      <w:lvlJc w:val="left"/>
      <w:pPr>
        <w:ind w:left="1260" w:hanging="1154"/>
      </w:pPr>
      <w:rPr>
        <w:rFonts w:ascii="Times New Roman" w:hAnsi="Times New Roman" w:cs="Times New Roman"/>
        <w:b w:val="0"/>
        <w:bCs w:val="0"/>
        <w:w w:val="100"/>
        <w:position w:val="-3"/>
        <w:sz w:val="18"/>
        <w:szCs w:val="18"/>
      </w:rPr>
    </w:lvl>
    <w:lvl w:ilvl="1">
      <w:numFmt w:val="bullet"/>
      <w:lvlText w:val="•"/>
      <w:lvlJc w:val="left"/>
      <w:pPr>
        <w:ind w:left="2076" w:hanging="1154"/>
      </w:pPr>
    </w:lvl>
    <w:lvl w:ilvl="2">
      <w:numFmt w:val="bullet"/>
      <w:lvlText w:val="•"/>
      <w:lvlJc w:val="left"/>
      <w:pPr>
        <w:ind w:left="2892" w:hanging="1154"/>
      </w:pPr>
    </w:lvl>
    <w:lvl w:ilvl="3">
      <w:numFmt w:val="bullet"/>
      <w:lvlText w:val="•"/>
      <w:lvlJc w:val="left"/>
      <w:pPr>
        <w:ind w:left="3708" w:hanging="1154"/>
      </w:pPr>
    </w:lvl>
    <w:lvl w:ilvl="4">
      <w:numFmt w:val="bullet"/>
      <w:lvlText w:val="•"/>
      <w:lvlJc w:val="left"/>
      <w:pPr>
        <w:ind w:left="4524" w:hanging="1154"/>
      </w:pPr>
    </w:lvl>
    <w:lvl w:ilvl="5">
      <w:numFmt w:val="bullet"/>
      <w:lvlText w:val="•"/>
      <w:lvlJc w:val="left"/>
      <w:pPr>
        <w:ind w:left="5340" w:hanging="1154"/>
      </w:pPr>
    </w:lvl>
    <w:lvl w:ilvl="6">
      <w:numFmt w:val="bullet"/>
      <w:lvlText w:val="•"/>
      <w:lvlJc w:val="left"/>
      <w:pPr>
        <w:ind w:left="6156" w:hanging="1154"/>
      </w:pPr>
    </w:lvl>
    <w:lvl w:ilvl="7">
      <w:numFmt w:val="bullet"/>
      <w:lvlText w:val="•"/>
      <w:lvlJc w:val="left"/>
      <w:pPr>
        <w:ind w:left="6972" w:hanging="1154"/>
      </w:pPr>
    </w:lvl>
    <w:lvl w:ilvl="8">
      <w:numFmt w:val="bullet"/>
      <w:lvlText w:val="•"/>
      <w:lvlJc w:val="left"/>
      <w:pPr>
        <w:ind w:left="7788" w:hanging="1154"/>
      </w:pPr>
    </w:lvl>
  </w:abstractNum>
  <w:abstractNum w:abstractNumId="36" w15:restartNumberingAfterBreak="0">
    <w:nsid w:val="0000045B"/>
    <w:multiLevelType w:val="multilevel"/>
    <w:tmpl w:val="000008DE"/>
    <w:lvl w:ilvl="0">
      <w:start w:val="54"/>
      <w:numFmt w:val="decimal"/>
      <w:lvlText w:val="%1"/>
      <w:lvlJc w:val="left"/>
      <w:pPr>
        <w:ind w:left="660" w:hanging="554"/>
      </w:pPr>
      <w:rPr>
        <w:rFonts w:ascii="Times New Roman" w:hAnsi="Times New Roman" w:cs="Times New Roman"/>
        <w:b w:val="0"/>
        <w:bCs w:val="0"/>
        <w:w w:val="100"/>
        <w:position w:val="-4"/>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37" w15:restartNumberingAfterBreak="0">
    <w:nsid w:val="0000045C"/>
    <w:multiLevelType w:val="multilevel"/>
    <w:tmpl w:val="000008DF"/>
    <w:lvl w:ilvl="0">
      <w:start w:val="61"/>
      <w:numFmt w:val="decimal"/>
      <w:lvlText w:val="%1"/>
      <w:lvlJc w:val="left"/>
      <w:pPr>
        <w:ind w:left="660" w:hanging="554"/>
      </w:pPr>
      <w:rPr>
        <w:rFonts w:ascii="Times New Roman" w:hAnsi="Times New Roman" w:cs="Times New Roman"/>
        <w:b w:val="0"/>
        <w:bCs w:val="0"/>
        <w:w w:val="100"/>
        <w:position w:val="9"/>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38" w15:restartNumberingAfterBreak="0">
    <w:nsid w:val="0000045D"/>
    <w:multiLevelType w:val="multilevel"/>
    <w:tmpl w:val="000008E0"/>
    <w:lvl w:ilvl="0">
      <w:start w:val="1"/>
      <w:numFmt w:val="decimal"/>
      <w:lvlText w:val="%1"/>
      <w:lvlJc w:val="left"/>
      <w:pPr>
        <w:ind w:left="660" w:hanging="464"/>
      </w:pPr>
      <w:rPr>
        <w:rFonts w:ascii="Times New Roman" w:hAnsi="Times New Roman" w:cs="Times New Roman"/>
        <w:b w:val="0"/>
        <w:bCs w:val="0"/>
        <w:w w:val="100"/>
        <w:position w:val="1"/>
        <w:sz w:val="18"/>
        <w:szCs w:val="18"/>
      </w:rPr>
    </w:lvl>
    <w:lvl w:ilvl="1">
      <w:numFmt w:val="bullet"/>
      <w:lvlText w:val="•"/>
      <w:lvlJc w:val="left"/>
      <w:pPr>
        <w:ind w:left="1536" w:hanging="464"/>
      </w:pPr>
    </w:lvl>
    <w:lvl w:ilvl="2">
      <w:numFmt w:val="bullet"/>
      <w:lvlText w:val="•"/>
      <w:lvlJc w:val="left"/>
      <w:pPr>
        <w:ind w:left="2412" w:hanging="464"/>
      </w:pPr>
    </w:lvl>
    <w:lvl w:ilvl="3">
      <w:numFmt w:val="bullet"/>
      <w:lvlText w:val="•"/>
      <w:lvlJc w:val="left"/>
      <w:pPr>
        <w:ind w:left="3288" w:hanging="464"/>
      </w:pPr>
    </w:lvl>
    <w:lvl w:ilvl="4">
      <w:numFmt w:val="bullet"/>
      <w:lvlText w:val="•"/>
      <w:lvlJc w:val="left"/>
      <w:pPr>
        <w:ind w:left="4164" w:hanging="464"/>
      </w:pPr>
    </w:lvl>
    <w:lvl w:ilvl="5">
      <w:numFmt w:val="bullet"/>
      <w:lvlText w:val="•"/>
      <w:lvlJc w:val="left"/>
      <w:pPr>
        <w:ind w:left="5040" w:hanging="464"/>
      </w:pPr>
    </w:lvl>
    <w:lvl w:ilvl="6">
      <w:numFmt w:val="bullet"/>
      <w:lvlText w:val="•"/>
      <w:lvlJc w:val="left"/>
      <w:pPr>
        <w:ind w:left="5916" w:hanging="464"/>
      </w:pPr>
    </w:lvl>
    <w:lvl w:ilvl="7">
      <w:numFmt w:val="bullet"/>
      <w:lvlText w:val="•"/>
      <w:lvlJc w:val="left"/>
      <w:pPr>
        <w:ind w:left="6792" w:hanging="464"/>
      </w:pPr>
    </w:lvl>
    <w:lvl w:ilvl="8">
      <w:numFmt w:val="bullet"/>
      <w:lvlText w:val="•"/>
      <w:lvlJc w:val="left"/>
      <w:pPr>
        <w:ind w:left="7668" w:hanging="464"/>
      </w:pPr>
    </w:lvl>
  </w:abstractNum>
  <w:abstractNum w:abstractNumId="39" w15:restartNumberingAfterBreak="0">
    <w:nsid w:val="0000045E"/>
    <w:multiLevelType w:val="multilevel"/>
    <w:tmpl w:val="000008E1"/>
    <w:lvl w:ilvl="0">
      <w:start w:val="11"/>
      <w:numFmt w:val="decimal"/>
      <w:lvlText w:val="%1"/>
      <w:lvlJc w:val="left"/>
      <w:pPr>
        <w:ind w:left="660" w:hanging="546"/>
      </w:pPr>
      <w:rPr>
        <w:rFonts w:ascii="Times New Roman" w:hAnsi="Times New Roman" w:cs="Times New Roman"/>
        <w:b w:val="0"/>
        <w:bCs w:val="0"/>
        <w:spacing w:val="-8"/>
        <w:w w:val="100"/>
        <w:position w:val="1"/>
        <w:sz w:val="18"/>
        <w:szCs w:val="18"/>
      </w:rPr>
    </w:lvl>
    <w:lvl w:ilvl="1">
      <w:numFmt w:val="bullet"/>
      <w:lvlText w:val="•"/>
      <w:lvlJc w:val="left"/>
      <w:pPr>
        <w:ind w:left="1536" w:hanging="546"/>
      </w:pPr>
    </w:lvl>
    <w:lvl w:ilvl="2">
      <w:numFmt w:val="bullet"/>
      <w:lvlText w:val="•"/>
      <w:lvlJc w:val="left"/>
      <w:pPr>
        <w:ind w:left="2412" w:hanging="546"/>
      </w:pPr>
    </w:lvl>
    <w:lvl w:ilvl="3">
      <w:numFmt w:val="bullet"/>
      <w:lvlText w:val="•"/>
      <w:lvlJc w:val="left"/>
      <w:pPr>
        <w:ind w:left="3288" w:hanging="546"/>
      </w:pPr>
    </w:lvl>
    <w:lvl w:ilvl="4">
      <w:numFmt w:val="bullet"/>
      <w:lvlText w:val="•"/>
      <w:lvlJc w:val="left"/>
      <w:pPr>
        <w:ind w:left="4164" w:hanging="546"/>
      </w:pPr>
    </w:lvl>
    <w:lvl w:ilvl="5">
      <w:numFmt w:val="bullet"/>
      <w:lvlText w:val="•"/>
      <w:lvlJc w:val="left"/>
      <w:pPr>
        <w:ind w:left="5040" w:hanging="546"/>
      </w:pPr>
    </w:lvl>
    <w:lvl w:ilvl="6">
      <w:numFmt w:val="bullet"/>
      <w:lvlText w:val="•"/>
      <w:lvlJc w:val="left"/>
      <w:pPr>
        <w:ind w:left="5916" w:hanging="546"/>
      </w:pPr>
    </w:lvl>
    <w:lvl w:ilvl="7">
      <w:numFmt w:val="bullet"/>
      <w:lvlText w:val="•"/>
      <w:lvlJc w:val="left"/>
      <w:pPr>
        <w:ind w:left="6792" w:hanging="546"/>
      </w:pPr>
    </w:lvl>
    <w:lvl w:ilvl="8">
      <w:numFmt w:val="bullet"/>
      <w:lvlText w:val="•"/>
      <w:lvlJc w:val="left"/>
      <w:pPr>
        <w:ind w:left="7668" w:hanging="546"/>
      </w:pPr>
    </w:lvl>
  </w:abstractNum>
  <w:abstractNum w:abstractNumId="40" w15:restartNumberingAfterBreak="0">
    <w:nsid w:val="0000045F"/>
    <w:multiLevelType w:val="multilevel"/>
    <w:tmpl w:val="000008E2"/>
    <w:lvl w:ilvl="0">
      <w:start w:val="16"/>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41" w15:restartNumberingAfterBreak="0">
    <w:nsid w:val="00000460"/>
    <w:multiLevelType w:val="multilevel"/>
    <w:tmpl w:val="000008E3"/>
    <w:lvl w:ilvl="0">
      <w:start w:val="23"/>
      <w:numFmt w:val="decimal"/>
      <w:lvlText w:val="%1"/>
      <w:lvlJc w:val="left"/>
      <w:pPr>
        <w:ind w:left="660" w:hanging="554"/>
      </w:pPr>
      <w:rPr>
        <w:rFonts w:ascii="Times New Roman" w:hAnsi="Times New Roman" w:cs="Times New Roman"/>
        <w:b w:val="0"/>
        <w:bCs w:val="0"/>
        <w:w w:val="100"/>
        <w:position w:val="1"/>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42" w15:restartNumberingAfterBreak="0">
    <w:nsid w:val="00000461"/>
    <w:multiLevelType w:val="multilevel"/>
    <w:tmpl w:val="000008E4"/>
    <w:lvl w:ilvl="0">
      <w:start w:val="34"/>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43" w15:restartNumberingAfterBreak="0">
    <w:nsid w:val="00000462"/>
    <w:multiLevelType w:val="multilevel"/>
    <w:tmpl w:val="000008E5"/>
    <w:lvl w:ilvl="0">
      <w:start w:val="54"/>
      <w:numFmt w:val="decimal"/>
      <w:lvlText w:val="%1"/>
      <w:lvlJc w:val="left"/>
      <w:pPr>
        <w:ind w:left="662" w:hanging="556"/>
      </w:pPr>
      <w:rPr>
        <w:rFonts w:ascii="Times New Roman" w:hAnsi="Times New Roman" w:cs="Times New Roman"/>
        <w:b w:val="0"/>
        <w:bCs w:val="0"/>
        <w:w w:val="100"/>
        <w:position w:val="-4"/>
        <w:sz w:val="18"/>
        <w:szCs w:val="18"/>
      </w:rPr>
    </w:lvl>
    <w:lvl w:ilvl="1">
      <w:numFmt w:val="bullet"/>
      <w:lvlText w:val="•"/>
      <w:lvlJc w:val="left"/>
      <w:pPr>
        <w:ind w:left="1536" w:hanging="556"/>
      </w:pPr>
    </w:lvl>
    <w:lvl w:ilvl="2">
      <w:numFmt w:val="bullet"/>
      <w:lvlText w:val="•"/>
      <w:lvlJc w:val="left"/>
      <w:pPr>
        <w:ind w:left="2412" w:hanging="556"/>
      </w:pPr>
    </w:lvl>
    <w:lvl w:ilvl="3">
      <w:numFmt w:val="bullet"/>
      <w:lvlText w:val="•"/>
      <w:lvlJc w:val="left"/>
      <w:pPr>
        <w:ind w:left="3288" w:hanging="556"/>
      </w:pPr>
    </w:lvl>
    <w:lvl w:ilvl="4">
      <w:numFmt w:val="bullet"/>
      <w:lvlText w:val="•"/>
      <w:lvlJc w:val="left"/>
      <w:pPr>
        <w:ind w:left="4164" w:hanging="556"/>
      </w:pPr>
    </w:lvl>
    <w:lvl w:ilvl="5">
      <w:numFmt w:val="bullet"/>
      <w:lvlText w:val="•"/>
      <w:lvlJc w:val="left"/>
      <w:pPr>
        <w:ind w:left="5040" w:hanging="556"/>
      </w:pPr>
    </w:lvl>
    <w:lvl w:ilvl="6">
      <w:numFmt w:val="bullet"/>
      <w:lvlText w:val="•"/>
      <w:lvlJc w:val="left"/>
      <w:pPr>
        <w:ind w:left="5916" w:hanging="556"/>
      </w:pPr>
    </w:lvl>
    <w:lvl w:ilvl="7">
      <w:numFmt w:val="bullet"/>
      <w:lvlText w:val="•"/>
      <w:lvlJc w:val="left"/>
      <w:pPr>
        <w:ind w:left="6792" w:hanging="556"/>
      </w:pPr>
    </w:lvl>
    <w:lvl w:ilvl="8">
      <w:numFmt w:val="bullet"/>
      <w:lvlText w:val="•"/>
      <w:lvlJc w:val="left"/>
      <w:pPr>
        <w:ind w:left="7668" w:hanging="556"/>
      </w:pPr>
    </w:lvl>
  </w:abstractNum>
  <w:abstractNum w:abstractNumId="44" w15:restartNumberingAfterBreak="0">
    <w:nsid w:val="00000463"/>
    <w:multiLevelType w:val="multilevel"/>
    <w:tmpl w:val="000008E6"/>
    <w:lvl w:ilvl="0">
      <w:start w:val="34"/>
      <w:numFmt w:val="decimal"/>
      <w:lvlText w:val="%1"/>
      <w:lvlJc w:val="left"/>
      <w:pPr>
        <w:ind w:left="660" w:hanging="554"/>
      </w:pPr>
      <w:rPr>
        <w:rFonts w:ascii="Times New Roman" w:hAnsi="Times New Roman" w:cs="Times New Roman"/>
        <w:b w:val="0"/>
        <w:bCs w:val="0"/>
        <w:w w:val="100"/>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45" w15:restartNumberingAfterBreak="0">
    <w:nsid w:val="00000464"/>
    <w:multiLevelType w:val="multilevel"/>
    <w:tmpl w:val="000008E7"/>
    <w:lvl w:ilvl="0">
      <w:start w:val="38"/>
      <w:numFmt w:val="decimal"/>
      <w:lvlText w:val="%1"/>
      <w:lvlJc w:val="left"/>
      <w:pPr>
        <w:ind w:left="860" w:hanging="754"/>
      </w:pPr>
      <w:rPr>
        <w:rFonts w:ascii="Times New Roman" w:hAnsi="Times New Roman" w:cs="Times New Roman"/>
        <w:b w:val="0"/>
        <w:bCs w:val="0"/>
        <w:w w:val="100"/>
        <w:position w:val="-5"/>
        <w:sz w:val="18"/>
        <w:szCs w:val="18"/>
      </w:rPr>
    </w:lvl>
    <w:lvl w:ilvl="1">
      <w:numFmt w:val="bullet"/>
      <w:lvlText w:val="•"/>
      <w:lvlJc w:val="left"/>
      <w:pPr>
        <w:ind w:left="1718" w:hanging="754"/>
      </w:pPr>
    </w:lvl>
    <w:lvl w:ilvl="2">
      <w:numFmt w:val="bullet"/>
      <w:lvlText w:val="•"/>
      <w:lvlJc w:val="left"/>
      <w:pPr>
        <w:ind w:left="2576" w:hanging="754"/>
      </w:pPr>
    </w:lvl>
    <w:lvl w:ilvl="3">
      <w:numFmt w:val="bullet"/>
      <w:lvlText w:val="•"/>
      <w:lvlJc w:val="left"/>
      <w:pPr>
        <w:ind w:left="3434" w:hanging="754"/>
      </w:pPr>
    </w:lvl>
    <w:lvl w:ilvl="4">
      <w:numFmt w:val="bullet"/>
      <w:lvlText w:val="•"/>
      <w:lvlJc w:val="left"/>
      <w:pPr>
        <w:ind w:left="4292" w:hanging="754"/>
      </w:pPr>
    </w:lvl>
    <w:lvl w:ilvl="5">
      <w:numFmt w:val="bullet"/>
      <w:lvlText w:val="•"/>
      <w:lvlJc w:val="left"/>
      <w:pPr>
        <w:ind w:left="5150" w:hanging="754"/>
      </w:pPr>
    </w:lvl>
    <w:lvl w:ilvl="6">
      <w:numFmt w:val="bullet"/>
      <w:lvlText w:val="•"/>
      <w:lvlJc w:val="left"/>
      <w:pPr>
        <w:ind w:left="6008" w:hanging="754"/>
      </w:pPr>
    </w:lvl>
    <w:lvl w:ilvl="7">
      <w:numFmt w:val="bullet"/>
      <w:lvlText w:val="•"/>
      <w:lvlJc w:val="left"/>
      <w:pPr>
        <w:ind w:left="6866" w:hanging="754"/>
      </w:pPr>
    </w:lvl>
    <w:lvl w:ilvl="8">
      <w:numFmt w:val="bullet"/>
      <w:lvlText w:val="•"/>
      <w:lvlJc w:val="left"/>
      <w:pPr>
        <w:ind w:left="7724" w:hanging="754"/>
      </w:pPr>
    </w:lvl>
  </w:abstractNum>
  <w:abstractNum w:abstractNumId="46" w15:restartNumberingAfterBreak="0">
    <w:nsid w:val="00000465"/>
    <w:multiLevelType w:val="multilevel"/>
    <w:tmpl w:val="000008E8"/>
    <w:lvl w:ilvl="0">
      <w:start w:val="61"/>
      <w:numFmt w:val="decimal"/>
      <w:lvlText w:val="%1"/>
      <w:lvlJc w:val="left"/>
      <w:pPr>
        <w:ind w:left="659" w:hanging="553"/>
      </w:pPr>
      <w:rPr>
        <w:rFonts w:ascii="Times New Roman" w:hAnsi="Times New Roman" w:cs="Times New Roman"/>
        <w:b w:val="0"/>
        <w:bCs w:val="0"/>
        <w:w w:val="100"/>
        <w:position w:val="6"/>
        <w:sz w:val="18"/>
        <w:szCs w:val="18"/>
      </w:rPr>
    </w:lvl>
    <w:lvl w:ilvl="1">
      <w:numFmt w:val="bullet"/>
      <w:lvlText w:val="•"/>
      <w:lvlJc w:val="left"/>
      <w:pPr>
        <w:ind w:left="1538" w:hanging="553"/>
      </w:pPr>
    </w:lvl>
    <w:lvl w:ilvl="2">
      <w:numFmt w:val="bullet"/>
      <w:lvlText w:val="•"/>
      <w:lvlJc w:val="left"/>
      <w:pPr>
        <w:ind w:left="2416" w:hanging="553"/>
      </w:pPr>
    </w:lvl>
    <w:lvl w:ilvl="3">
      <w:numFmt w:val="bullet"/>
      <w:lvlText w:val="•"/>
      <w:lvlJc w:val="left"/>
      <w:pPr>
        <w:ind w:left="3294" w:hanging="553"/>
      </w:pPr>
    </w:lvl>
    <w:lvl w:ilvl="4">
      <w:numFmt w:val="bullet"/>
      <w:lvlText w:val="•"/>
      <w:lvlJc w:val="left"/>
      <w:pPr>
        <w:ind w:left="4172" w:hanging="553"/>
      </w:pPr>
    </w:lvl>
    <w:lvl w:ilvl="5">
      <w:numFmt w:val="bullet"/>
      <w:lvlText w:val="•"/>
      <w:lvlJc w:val="left"/>
      <w:pPr>
        <w:ind w:left="5050" w:hanging="553"/>
      </w:pPr>
    </w:lvl>
    <w:lvl w:ilvl="6">
      <w:numFmt w:val="bullet"/>
      <w:lvlText w:val="•"/>
      <w:lvlJc w:val="left"/>
      <w:pPr>
        <w:ind w:left="5928" w:hanging="553"/>
      </w:pPr>
    </w:lvl>
    <w:lvl w:ilvl="7">
      <w:numFmt w:val="bullet"/>
      <w:lvlText w:val="•"/>
      <w:lvlJc w:val="left"/>
      <w:pPr>
        <w:ind w:left="6806" w:hanging="553"/>
      </w:pPr>
    </w:lvl>
    <w:lvl w:ilvl="8">
      <w:numFmt w:val="bullet"/>
      <w:lvlText w:val="•"/>
      <w:lvlJc w:val="left"/>
      <w:pPr>
        <w:ind w:left="7684" w:hanging="553"/>
      </w:pPr>
    </w:lvl>
  </w:abstractNum>
  <w:abstractNum w:abstractNumId="47" w15:restartNumberingAfterBreak="0">
    <w:nsid w:val="00000466"/>
    <w:multiLevelType w:val="multilevel"/>
    <w:tmpl w:val="000008E9"/>
    <w:lvl w:ilvl="0">
      <w:start w:val="1"/>
      <w:numFmt w:val="decimal"/>
      <w:lvlText w:val="%1"/>
      <w:lvlJc w:val="left"/>
      <w:pPr>
        <w:ind w:left="660" w:hanging="464"/>
      </w:pPr>
      <w:rPr>
        <w:rFonts w:ascii="Times New Roman" w:hAnsi="Times New Roman" w:cs="Times New Roman"/>
        <w:b w:val="0"/>
        <w:bCs w:val="0"/>
        <w:w w:val="100"/>
        <w:position w:val="1"/>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48" w15:restartNumberingAfterBreak="0">
    <w:nsid w:val="00000467"/>
    <w:multiLevelType w:val="multilevel"/>
    <w:tmpl w:val="000008EA"/>
    <w:lvl w:ilvl="0">
      <w:start w:val="6"/>
      <w:numFmt w:val="decimal"/>
      <w:lvlText w:val="%1"/>
      <w:lvlJc w:val="left"/>
      <w:pPr>
        <w:ind w:left="660" w:hanging="464"/>
      </w:pPr>
      <w:rPr>
        <w:rFonts w:ascii="Times New Roman" w:hAnsi="Times New Roman" w:cs="Times New Roman"/>
        <w:b w:val="0"/>
        <w:bCs w:val="0"/>
        <w:w w:val="100"/>
        <w:position w:val="10"/>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49" w15:restartNumberingAfterBreak="0">
    <w:nsid w:val="00000468"/>
    <w:multiLevelType w:val="multilevel"/>
    <w:tmpl w:val="000008EB"/>
    <w:lvl w:ilvl="0">
      <w:start w:val="10"/>
      <w:numFmt w:val="decimal"/>
      <w:lvlText w:val="%1"/>
      <w:lvlJc w:val="left"/>
      <w:pPr>
        <w:ind w:left="824" w:hanging="554"/>
      </w:pPr>
      <w:rPr>
        <w:rFonts w:ascii="Times New Roman" w:hAnsi="Times New Roman" w:cs="Times New Roman"/>
        <w:b w:val="0"/>
        <w:bCs w:val="0"/>
        <w:w w:val="100"/>
        <w:position w:val="-3"/>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50" w15:restartNumberingAfterBreak="0">
    <w:nsid w:val="00000469"/>
    <w:multiLevelType w:val="multilevel"/>
    <w:tmpl w:val="000008EC"/>
    <w:lvl w:ilvl="0">
      <w:start w:val="16"/>
      <w:numFmt w:val="decimal"/>
      <w:lvlText w:val="%1"/>
      <w:lvlJc w:val="left"/>
      <w:pPr>
        <w:ind w:left="660" w:hanging="554"/>
      </w:pPr>
      <w:rPr>
        <w:rFonts w:ascii="Times New Roman" w:hAnsi="Times New Roman" w:cs="Times New Roman"/>
        <w:b w:val="0"/>
        <w:bCs w:val="0"/>
        <w:w w:val="100"/>
        <w:position w:val="9"/>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51" w15:restartNumberingAfterBreak="0">
    <w:nsid w:val="0000046A"/>
    <w:multiLevelType w:val="multilevel"/>
    <w:tmpl w:val="000008ED"/>
    <w:lvl w:ilvl="0">
      <w:start w:val="19"/>
      <w:numFmt w:val="decimal"/>
      <w:lvlText w:val="%1"/>
      <w:lvlJc w:val="left"/>
      <w:pPr>
        <w:ind w:left="660" w:hanging="554"/>
      </w:pPr>
      <w:rPr>
        <w:rFonts w:ascii="Times New Roman" w:hAnsi="Times New Roman" w:cs="Times New Roman"/>
        <w:b w:val="0"/>
        <w:bCs w:val="0"/>
        <w:w w:val="100"/>
        <w:position w:val="-3"/>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52" w15:restartNumberingAfterBreak="0">
    <w:nsid w:val="00000500"/>
    <w:multiLevelType w:val="multilevel"/>
    <w:tmpl w:val="00000983"/>
    <w:lvl w:ilvl="0">
      <w:start w:val="1"/>
      <w:numFmt w:val="decimal"/>
      <w:lvlText w:val="%1"/>
      <w:lvlJc w:val="left"/>
      <w:pPr>
        <w:ind w:left="860" w:hanging="664"/>
      </w:pPr>
      <w:rPr>
        <w:rFonts w:ascii="Times New Roman" w:hAnsi="Times New Roman" w:cs="Times New Roman"/>
        <w:b w:val="0"/>
        <w:bCs w:val="0"/>
        <w:w w:val="100"/>
        <w:position w:val="1"/>
        <w:sz w:val="18"/>
        <w:szCs w:val="18"/>
      </w:rPr>
    </w:lvl>
    <w:lvl w:ilvl="1">
      <w:numFmt w:val="bullet"/>
      <w:lvlText w:val="•"/>
      <w:lvlJc w:val="left"/>
      <w:pPr>
        <w:ind w:left="1716" w:hanging="664"/>
      </w:pPr>
    </w:lvl>
    <w:lvl w:ilvl="2">
      <w:numFmt w:val="bullet"/>
      <w:lvlText w:val="•"/>
      <w:lvlJc w:val="left"/>
      <w:pPr>
        <w:ind w:left="2572" w:hanging="664"/>
      </w:pPr>
    </w:lvl>
    <w:lvl w:ilvl="3">
      <w:numFmt w:val="bullet"/>
      <w:lvlText w:val="•"/>
      <w:lvlJc w:val="left"/>
      <w:pPr>
        <w:ind w:left="3428" w:hanging="664"/>
      </w:pPr>
    </w:lvl>
    <w:lvl w:ilvl="4">
      <w:numFmt w:val="bullet"/>
      <w:lvlText w:val="•"/>
      <w:lvlJc w:val="left"/>
      <w:pPr>
        <w:ind w:left="4284" w:hanging="664"/>
      </w:pPr>
    </w:lvl>
    <w:lvl w:ilvl="5">
      <w:numFmt w:val="bullet"/>
      <w:lvlText w:val="•"/>
      <w:lvlJc w:val="left"/>
      <w:pPr>
        <w:ind w:left="5140" w:hanging="664"/>
      </w:pPr>
    </w:lvl>
    <w:lvl w:ilvl="6">
      <w:numFmt w:val="bullet"/>
      <w:lvlText w:val="•"/>
      <w:lvlJc w:val="left"/>
      <w:pPr>
        <w:ind w:left="5996" w:hanging="664"/>
      </w:pPr>
    </w:lvl>
    <w:lvl w:ilvl="7">
      <w:numFmt w:val="bullet"/>
      <w:lvlText w:val="•"/>
      <w:lvlJc w:val="left"/>
      <w:pPr>
        <w:ind w:left="6852" w:hanging="664"/>
      </w:pPr>
    </w:lvl>
    <w:lvl w:ilvl="8">
      <w:numFmt w:val="bullet"/>
      <w:lvlText w:val="•"/>
      <w:lvlJc w:val="left"/>
      <w:pPr>
        <w:ind w:left="7708" w:hanging="664"/>
      </w:pPr>
    </w:lvl>
  </w:abstractNum>
  <w:abstractNum w:abstractNumId="53" w15:restartNumberingAfterBreak="0">
    <w:nsid w:val="028E256F"/>
    <w:multiLevelType w:val="hybridMultilevel"/>
    <w:tmpl w:val="05E688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04056B7B"/>
    <w:multiLevelType w:val="multilevel"/>
    <w:tmpl w:val="20E66D22"/>
    <w:lvl w:ilvl="0">
      <w:start w:val="35"/>
      <w:numFmt w:val="decimal"/>
      <w:lvlText w:val="%1"/>
      <w:lvlJc w:val="left"/>
      <w:pPr>
        <w:ind w:left="1215" w:hanging="1215"/>
      </w:pPr>
      <w:rPr>
        <w:rFonts w:hint="default"/>
      </w:rPr>
    </w:lvl>
    <w:lvl w:ilvl="1">
      <w:start w:val="3"/>
      <w:numFmt w:val="decimal"/>
      <w:lvlText w:val="%1.%2"/>
      <w:lvlJc w:val="left"/>
      <w:pPr>
        <w:ind w:left="1215" w:hanging="1215"/>
      </w:pPr>
      <w:rPr>
        <w:rFonts w:hint="default"/>
      </w:rPr>
    </w:lvl>
    <w:lvl w:ilvl="2">
      <w:start w:val="15"/>
      <w:numFmt w:val="decimal"/>
      <w:lvlText w:val="%1.%2.%3"/>
      <w:lvlJc w:val="left"/>
      <w:pPr>
        <w:ind w:left="1215" w:hanging="1215"/>
      </w:pPr>
      <w:rPr>
        <w:rFonts w:hint="default"/>
      </w:rPr>
    </w:lvl>
    <w:lvl w:ilvl="3">
      <w:start w:val="4"/>
      <w:numFmt w:val="decimal"/>
      <w:lvlText w:val="%1.%2.%3.%4"/>
      <w:lvlJc w:val="left"/>
      <w:pPr>
        <w:ind w:left="1215" w:hanging="1215"/>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5" w15:restartNumberingAfterBreak="0">
    <w:nsid w:val="102168CA"/>
    <w:multiLevelType w:val="hybridMultilevel"/>
    <w:tmpl w:val="20442A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16BF6066"/>
    <w:multiLevelType w:val="hybridMultilevel"/>
    <w:tmpl w:val="E89C52C8"/>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57" w15:restartNumberingAfterBreak="0">
    <w:nsid w:val="1CAB7728"/>
    <w:multiLevelType w:val="hybridMultilevel"/>
    <w:tmpl w:val="53EC0E9A"/>
    <w:lvl w:ilvl="0" w:tplc="AD9CE50A">
      <w:start w:val="4"/>
      <w:numFmt w:val="bullet"/>
      <w:lvlText w:val="-"/>
      <w:lvlJc w:val="left"/>
      <w:pPr>
        <w:ind w:left="720" w:hanging="360"/>
      </w:pPr>
      <w:rPr>
        <w:rFonts w:ascii="TimesNewRomanPSMT" w:eastAsia="TimesNewRomanPSMT" w:hAnsi="Times New Roman" w:cs="TimesNewRomanPSMT"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47F37A78"/>
    <w:multiLevelType w:val="hybridMultilevel"/>
    <w:tmpl w:val="25B4B45E"/>
    <w:lvl w:ilvl="0" w:tplc="CB146F66">
      <w:start w:val="4"/>
      <w:numFmt w:val="bullet"/>
      <w:lvlText w:val="-"/>
      <w:lvlJc w:val="left"/>
      <w:pPr>
        <w:ind w:left="720" w:hanging="360"/>
      </w:pPr>
      <w:rPr>
        <w:rFonts w:ascii="Times New Roman" w:eastAsia="宋体" w:hAnsi="Times New Roman"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52E27BED"/>
    <w:multiLevelType w:val="hybridMultilevel"/>
    <w:tmpl w:val="82BE38C0"/>
    <w:lvl w:ilvl="0" w:tplc="96A00D3E">
      <w:start w:val="10"/>
      <w:numFmt w:val="bullet"/>
      <w:lvlText w:val="-"/>
      <w:lvlJc w:val="left"/>
      <w:pPr>
        <w:ind w:left="720" w:hanging="360"/>
      </w:pPr>
      <w:rPr>
        <w:rFonts w:ascii="Times New Roman" w:eastAsia="宋体"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5B8E13E9"/>
    <w:multiLevelType w:val="hybridMultilevel"/>
    <w:tmpl w:val="BCA481B2"/>
    <w:lvl w:ilvl="0" w:tplc="94060ED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73641F62"/>
    <w:multiLevelType w:val="hybridMultilevel"/>
    <w:tmpl w:val="80AE257A"/>
    <w:lvl w:ilvl="0" w:tplc="04090001">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D3D5C1F"/>
    <w:multiLevelType w:val="hybridMultilevel"/>
    <w:tmpl w:val="91F62F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55"/>
  </w:num>
  <w:num w:numId="3">
    <w:abstractNumId w:val="1"/>
    <w:lvlOverride w:ilvl="0">
      <w:lvl w:ilvl="0">
        <w:start w:val="1"/>
        <w:numFmt w:val="bullet"/>
        <w:lvlText w:val="9.4.2.170 "/>
        <w:legacy w:legacy="1" w:legacySpace="0" w:legacyIndent="0"/>
        <w:lvlJc w:val="left"/>
        <w:pPr>
          <w:ind w:left="0" w:firstLine="0"/>
        </w:pPr>
        <w:rPr>
          <w:rFonts w:ascii="Arial" w:hAnsi="Arial" w:cs="Arial" w:hint="default"/>
          <w:b/>
          <w:i w:val="0"/>
          <w:strike w:val="0"/>
          <w:color w:val="000000"/>
          <w:sz w:val="20"/>
          <w:u w:val="none"/>
        </w:rPr>
      </w:lvl>
    </w:lvlOverride>
  </w:num>
  <w:num w:numId="4">
    <w:abstractNumId w:val="1"/>
    <w:lvlOverride w:ilvl="0">
      <w:lvl w:ilvl="0">
        <w:start w:val="1"/>
        <w:numFmt w:val="bullet"/>
        <w:lvlText w:val="9.4.2.170.2 "/>
        <w:legacy w:legacy="1" w:legacySpace="0" w:legacyIndent="0"/>
        <w:lvlJc w:val="left"/>
        <w:pPr>
          <w:ind w:left="0" w:firstLine="0"/>
        </w:pPr>
        <w:rPr>
          <w:rFonts w:ascii="Arial" w:hAnsi="Arial" w:cs="Arial" w:hint="default"/>
          <w:b/>
          <w:i w:val="0"/>
          <w:strike w:val="0"/>
          <w:color w:val="000000"/>
          <w:sz w:val="20"/>
          <w:u w:val="none"/>
        </w:rPr>
      </w:lvl>
    </w:lvlOverride>
  </w:num>
  <w:num w:numId="5">
    <w:abstractNumId w:val="1"/>
    <w:lvlOverride w:ilvl="0">
      <w:lvl w:ilvl="0">
        <w:start w:val="1"/>
        <w:numFmt w:val="bullet"/>
        <w:lvlText w:val="Table 9-281—"/>
        <w:legacy w:legacy="1" w:legacySpace="0" w:legacyIndent="0"/>
        <w:lvlJc w:val="center"/>
        <w:pPr>
          <w:ind w:left="0" w:firstLine="0"/>
        </w:pPr>
        <w:rPr>
          <w:rFonts w:ascii="Arial" w:hAnsi="Arial" w:cs="Arial" w:hint="default"/>
          <w:b/>
          <w:i w:val="0"/>
          <w:strike w:val="0"/>
          <w:color w:val="000000"/>
          <w:sz w:val="20"/>
          <w:u w:val="none"/>
        </w:rPr>
      </w:lvl>
    </w:lvlOverride>
  </w:num>
  <w:num w:numId="6">
    <w:abstractNumId w:val="1"/>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7">
    <w:abstractNumId w:val="1"/>
    <w:lvlOverride w:ilvl="0">
      <w:lvl w:ilvl="0">
        <w:start w:val="1"/>
        <w:numFmt w:val="bullet"/>
        <w:lvlText w:val="Figure 9-632—"/>
        <w:legacy w:legacy="1" w:legacySpace="0" w:legacyIndent="0"/>
        <w:lvlJc w:val="center"/>
        <w:pPr>
          <w:ind w:left="0" w:firstLine="0"/>
        </w:pPr>
        <w:rPr>
          <w:rFonts w:ascii="Arial" w:hAnsi="Arial" w:cs="Arial" w:hint="default"/>
          <w:b/>
          <w:i w:val="0"/>
          <w:strike w:val="0"/>
          <w:color w:val="000000"/>
          <w:sz w:val="20"/>
          <w:u w:val="none"/>
        </w:rPr>
      </w:lvl>
    </w:lvlOverride>
  </w:num>
  <w:num w:numId="8">
    <w:abstractNumId w:val="59"/>
  </w:num>
  <w:num w:numId="9">
    <w:abstractNumId w:val="53"/>
  </w:num>
  <w:num w:numId="10">
    <w:abstractNumId w:val="61"/>
  </w:num>
  <w:num w:numId="11">
    <w:abstractNumId w:val="51"/>
  </w:num>
  <w:num w:numId="12">
    <w:abstractNumId w:val="50"/>
  </w:num>
  <w:num w:numId="13">
    <w:abstractNumId w:val="49"/>
  </w:num>
  <w:num w:numId="14">
    <w:abstractNumId w:val="48"/>
  </w:num>
  <w:num w:numId="15">
    <w:abstractNumId w:val="47"/>
  </w:num>
  <w:num w:numId="16">
    <w:abstractNumId w:val="46"/>
  </w:num>
  <w:num w:numId="17">
    <w:abstractNumId w:val="45"/>
  </w:num>
  <w:num w:numId="18">
    <w:abstractNumId w:val="44"/>
  </w:num>
  <w:num w:numId="19">
    <w:abstractNumId w:val="28"/>
  </w:num>
  <w:num w:numId="20">
    <w:abstractNumId w:val="27"/>
  </w:num>
  <w:num w:numId="21">
    <w:abstractNumId w:val="26"/>
  </w:num>
  <w:num w:numId="22">
    <w:abstractNumId w:val="25"/>
  </w:num>
  <w:num w:numId="23">
    <w:abstractNumId w:val="24"/>
  </w:num>
  <w:num w:numId="24">
    <w:abstractNumId w:val="23"/>
  </w:num>
  <w:num w:numId="25">
    <w:abstractNumId w:val="22"/>
  </w:num>
  <w:num w:numId="26">
    <w:abstractNumId w:val="21"/>
  </w:num>
  <w:num w:numId="27">
    <w:abstractNumId w:val="20"/>
  </w:num>
  <w:num w:numId="28">
    <w:abstractNumId w:val="19"/>
  </w:num>
  <w:num w:numId="29">
    <w:abstractNumId w:val="18"/>
  </w:num>
  <w:num w:numId="30">
    <w:abstractNumId w:val="17"/>
  </w:num>
  <w:num w:numId="31">
    <w:abstractNumId w:val="16"/>
  </w:num>
  <w:num w:numId="32">
    <w:abstractNumId w:val="15"/>
  </w:num>
  <w:num w:numId="33">
    <w:abstractNumId w:val="14"/>
  </w:num>
  <w:num w:numId="34">
    <w:abstractNumId w:val="13"/>
  </w:num>
  <w:num w:numId="35">
    <w:abstractNumId w:val="12"/>
  </w:num>
  <w:num w:numId="36">
    <w:abstractNumId w:val="11"/>
  </w:num>
  <w:num w:numId="37">
    <w:abstractNumId w:val="10"/>
  </w:num>
  <w:num w:numId="38">
    <w:abstractNumId w:val="9"/>
  </w:num>
  <w:num w:numId="39">
    <w:abstractNumId w:val="8"/>
  </w:num>
  <w:num w:numId="40">
    <w:abstractNumId w:val="7"/>
  </w:num>
  <w:num w:numId="41">
    <w:abstractNumId w:val="6"/>
  </w:num>
  <w:num w:numId="42">
    <w:abstractNumId w:val="5"/>
  </w:num>
  <w:num w:numId="43">
    <w:abstractNumId w:val="4"/>
  </w:num>
  <w:num w:numId="44">
    <w:abstractNumId w:val="3"/>
  </w:num>
  <w:num w:numId="45">
    <w:abstractNumId w:val="2"/>
  </w:num>
  <w:num w:numId="46">
    <w:abstractNumId w:val="52"/>
  </w:num>
  <w:num w:numId="47">
    <w:abstractNumId w:val="43"/>
  </w:num>
  <w:num w:numId="48">
    <w:abstractNumId w:val="42"/>
  </w:num>
  <w:num w:numId="49">
    <w:abstractNumId w:val="41"/>
  </w:num>
  <w:num w:numId="50">
    <w:abstractNumId w:val="40"/>
  </w:num>
  <w:num w:numId="51">
    <w:abstractNumId w:val="39"/>
  </w:num>
  <w:num w:numId="52">
    <w:abstractNumId w:val="38"/>
  </w:num>
  <w:num w:numId="53">
    <w:abstractNumId w:val="37"/>
  </w:num>
  <w:num w:numId="54">
    <w:abstractNumId w:val="36"/>
  </w:num>
  <w:num w:numId="55">
    <w:abstractNumId w:val="35"/>
  </w:num>
  <w:num w:numId="56">
    <w:abstractNumId w:val="34"/>
  </w:num>
  <w:num w:numId="57">
    <w:abstractNumId w:val="33"/>
  </w:num>
  <w:num w:numId="58">
    <w:abstractNumId w:val="32"/>
  </w:num>
  <w:num w:numId="59">
    <w:abstractNumId w:val="31"/>
  </w:num>
  <w:num w:numId="60">
    <w:abstractNumId w:val="30"/>
  </w:num>
  <w:num w:numId="61">
    <w:abstractNumId w:val="29"/>
  </w:num>
  <w:num w:numId="62">
    <w:abstractNumId w:val="56"/>
  </w:num>
  <w:num w:numId="63">
    <w:abstractNumId w:val="58"/>
  </w:num>
  <w:num w:numId="64">
    <w:abstractNumId w:val="57"/>
  </w:num>
  <w:num w:numId="65">
    <w:abstractNumId w:val="60"/>
  </w:num>
  <w:num w:numId="66">
    <w:abstractNumId w:val="62"/>
  </w:num>
  <w:num w:numId="67">
    <w:abstractNumId w:val="54"/>
  </w:num>
  <w:num w:numId="68">
    <w:abstractNumId w:val="63"/>
  </w:num>
  <w:numIdMacAtCleanup w:val="6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ariou, Laurent">
    <w15:presenceInfo w15:providerId="AD" w15:userId="S::laurent.cariou@intel.com::4453f93f-2ed2-46e8-bb8c-3237fbfdd40b"/>
  </w15:person>
  <w15:person w15:author="Liyunbo">
    <w15:presenceInfo w15:providerId="AD" w15:userId="S-1-5-21-147214757-305610072-1517763936-616271"/>
  </w15:person>
  <w15:person w15:author="Arik Klein">
    <w15:presenceInfo w15:providerId="None" w15:userId="Arik Kle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intFractionalCharacterWidth/>
  <w:bordersDoNotSurroundHeader/>
  <w:bordersDoNotSurroundFooter/>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2AA7"/>
    <w:rsid w:val="00002781"/>
    <w:rsid w:val="00002B6A"/>
    <w:rsid w:val="00003D2D"/>
    <w:rsid w:val="000053CF"/>
    <w:rsid w:val="00005903"/>
    <w:rsid w:val="00007917"/>
    <w:rsid w:val="00007C9B"/>
    <w:rsid w:val="00013A38"/>
    <w:rsid w:val="00013F2D"/>
    <w:rsid w:val="00014356"/>
    <w:rsid w:val="0001580F"/>
    <w:rsid w:val="00015EE0"/>
    <w:rsid w:val="00016100"/>
    <w:rsid w:val="00017168"/>
    <w:rsid w:val="00021324"/>
    <w:rsid w:val="00021C10"/>
    <w:rsid w:val="0002245F"/>
    <w:rsid w:val="000225F0"/>
    <w:rsid w:val="000229C4"/>
    <w:rsid w:val="000233A6"/>
    <w:rsid w:val="00025D3B"/>
    <w:rsid w:val="0002651F"/>
    <w:rsid w:val="00026850"/>
    <w:rsid w:val="00026D51"/>
    <w:rsid w:val="0002714F"/>
    <w:rsid w:val="0002756A"/>
    <w:rsid w:val="000308AB"/>
    <w:rsid w:val="00033A05"/>
    <w:rsid w:val="00035667"/>
    <w:rsid w:val="00035D4D"/>
    <w:rsid w:val="000361E3"/>
    <w:rsid w:val="000371D3"/>
    <w:rsid w:val="000374C2"/>
    <w:rsid w:val="00037685"/>
    <w:rsid w:val="0003771E"/>
    <w:rsid w:val="00042319"/>
    <w:rsid w:val="000423B2"/>
    <w:rsid w:val="00042854"/>
    <w:rsid w:val="00044398"/>
    <w:rsid w:val="0004439F"/>
    <w:rsid w:val="00045515"/>
    <w:rsid w:val="0004587C"/>
    <w:rsid w:val="00046950"/>
    <w:rsid w:val="000472CE"/>
    <w:rsid w:val="00051832"/>
    <w:rsid w:val="00051E7C"/>
    <w:rsid w:val="00054247"/>
    <w:rsid w:val="000552BF"/>
    <w:rsid w:val="000567FC"/>
    <w:rsid w:val="000568B0"/>
    <w:rsid w:val="0005694E"/>
    <w:rsid w:val="00057CD5"/>
    <w:rsid w:val="00061BF1"/>
    <w:rsid w:val="00061C3D"/>
    <w:rsid w:val="0006290F"/>
    <w:rsid w:val="000631E4"/>
    <w:rsid w:val="0006639B"/>
    <w:rsid w:val="00066B97"/>
    <w:rsid w:val="00066D8A"/>
    <w:rsid w:val="00067C1A"/>
    <w:rsid w:val="0007175C"/>
    <w:rsid w:val="00071F86"/>
    <w:rsid w:val="00072045"/>
    <w:rsid w:val="00073B29"/>
    <w:rsid w:val="00073D5F"/>
    <w:rsid w:val="00074C9D"/>
    <w:rsid w:val="00074D5A"/>
    <w:rsid w:val="000751B3"/>
    <w:rsid w:val="00075E54"/>
    <w:rsid w:val="000763E2"/>
    <w:rsid w:val="000804D5"/>
    <w:rsid w:val="000818A3"/>
    <w:rsid w:val="00083668"/>
    <w:rsid w:val="000839DB"/>
    <w:rsid w:val="000845A2"/>
    <w:rsid w:val="000846C1"/>
    <w:rsid w:val="000862E6"/>
    <w:rsid w:val="00086987"/>
    <w:rsid w:val="00086BBE"/>
    <w:rsid w:val="0009026A"/>
    <w:rsid w:val="00093ED9"/>
    <w:rsid w:val="000946B8"/>
    <w:rsid w:val="00094C78"/>
    <w:rsid w:val="000969A1"/>
    <w:rsid w:val="0009748E"/>
    <w:rsid w:val="0009756B"/>
    <w:rsid w:val="00097774"/>
    <w:rsid w:val="000979D0"/>
    <w:rsid w:val="000A1955"/>
    <w:rsid w:val="000A1B13"/>
    <w:rsid w:val="000A2445"/>
    <w:rsid w:val="000A2B3F"/>
    <w:rsid w:val="000A3059"/>
    <w:rsid w:val="000A4F79"/>
    <w:rsid w:val="000A636A"/>
    <w:rsid w:val="000A6647"/>
    <w:rsid w:val="000A6B90"/>
    <w:rsid w:val="000A6C58"/>
    <w:rsid w:val="000B15EC"/>
    <w:rsid w:val="000B1DE2"/>
    <w:rsid w:val="000B2409"/>
    <w:rsid w:val="000B5B91"/>
    <w:rsid w:val="000B7723"/>
    <w:rsid w:val="000B784B"/>
    <w:rsid w:val="000B79CD"/>
    <w:rsid w:val="000C02DA"/>
    <w:rsid w:val="000C2EF6"/>
    <w:rsid w:val="000C4C38"/>
    <w:rsid w:val="000C5F3E"/>
    <w:rsid w:val="000D01A8"/>
    <w:rsid w:val="000D1167"/>
    <w:rsid w:val="000D380E"/>
    <w:rsid w:val="000D5894"/>
    <w:rsid w:val="000D713F"/>
    <w:rsid w:val="000E0050"/>
    <w:rsid w:val="000E109B"/>
    <w:rsid w:val="000E12C8"/>
    <w:rsid w:val="000E1361"/>
    <w:rsid w:val="000E233B"/>
    <w:rsid w:val="000E2CA6"/>
    <w:rsid w:val="000E3163"/>
    <w:rsid w:val="000E4DD1"/>
    <w:rsid w:val="000E6714"/>
    <w:rsid w:val="000F09C1"/>
    <w:rsid w:val="000F0D77"/>
    <w:rsid w:val="000F1F96"/>
    <w:rsid w:val="000F4ECC"/>
    <w:rsid w:val="000F6CED"/>
    <w:rsid w:val="000F7821"/>
    <w:rsid w:val="000F7838"/>
    <w:rsid w:val="000F792E"/>
    <w:rsid w:val="000F7EC8"/>
    <w:rsid w:val="00101596"/>
    <w:rsid w:val="0010245D"/>
    <w:rsid w:val="0010281E"/>
    <w:rsid w:val="0010363F"/>
    <w:rsid w:val="00103EE3"/>
    <w:rsid w:val="001053BD"/>
    <w:rsid w:val="00105CD9"/>
    <w:rsid w:val="00106127"/>
    <w:rsid w:val="0010704F"/>
    <w:rsid w:val="001072C2"/>
    <w:rsid w:val="001074AE"/>
    <w:rsid w:val="00110B78"/>
    <w:rsid w:val="00111CFA"/>
    <w:rsid w:val="00111F98"/>
    <w:rsid w:val="001171AF"/>
    <w:rsid w:val="00117386"/>
    <w:rsid w:val="00117CC9"/>
    <w:rsid w:val="00121B31"/>
    <w:rsid w:val="00121E4B"/>
    <w:rsid w:val="0012477E"/>
    <w:rsid w:val="00125CBA"/>
    <w:rsid w:val="00126AF5"/>
    <w:rsid w:val="00126FD1"/>
    <w:rsid w:val="0012772B"/>
    <w:rsid w:val="00130C0D"/>
    <w:rsid w:val="00132348"/>
    <w:rsid w:val="001323E9"/>
    <w:rsid w:val="00134683"/>
    <w:rsid w:val="00134C55"/>
    <w:rsid w:val="0013617A"/>
    <w:rsid w:val="00136CFC"/>
    <w:rsid w:val="001374A3"/>
    <w:rsid w:val="00140AF7"/>
    <w:rsid w:val="00141376"/>
    <w:rsid w:val="00141692"/>
    <w:rsid w:val="001419B6"/>
    <w:rsid w:val="00141CA4"/>
    <w:rsid w:val="00141DFD"/>
    <w:rsid w:val="00141E86"/>
    <w:rsid w:val="0014280C"/>
    <w:rsid w:val="00142A98"/>
    <w:rsid w:val="00142F85"/>
    <w:rsid w:val="00143077"/>
    <w:rsid w:val="00143B8C"/>
    <w:rsid w:val="00146B6F"/>
    <w:rsid w:val="00151B2B"/>
    <w:rsid w:val="00152359"/>
    <w:rsid w:val="00155F03"/>
    <w:rsid w:val="00157AE7"/>
    <w:rsid w:val="001603D0"/>
    <w:rsid w:val="00160858"/>
    <w:rsid w:val="00160E79"/>
    <w:rsid w:val="001610A7"/>
    <w:rsid w:val="00162976"/>
    <w:rsid w:val="00162B1A"/>
    <w:rsid w:val="00164271"/>
    <w:rsid w:val="00164A98"/>
    <w:rsid w:val="00164C75"/>
    <w:rsid w:val="00165243"/>
    <w:rsid w:val="001677BF"/>
    <w:rsid w:val="00167DBE"/>
    <w:rsid w:val="00170A3C"/>
    <w:rsid w:val="001714E3"/>
    <w:rsid w:val="00172F06"/>
    <w:rsid w:val="00173740"/>
    <w:rsid w:val="00173E5E"/>
    <w:rsid w:val="0017432E"/>
    <w:rsid w:val="001743FC"/>
    <w:rsid w:val="001747DB"/>
    <w:rsid w:val="00174EAC"/>
    <w:rsid w:val="001757F2"/>
    <w:rsid w:val="001768CB"/>
    <w:rsid w:val="00177068"/>
    <w:rsid w:val="00180D46"/>
    <w:rsid w:val="0018164D"/>
    <w:rsid w:val="00181A74"/>
    <w:rsid w:val="00184827"/>
    <w:rsid w:val="00185986"/>
    <w:rsid w:val="00186AF7"/>
    <w:rsid w:val="00190686"/>
    <w:rsid w:val="001911EC"/>
    <w:rsid w:val="00192A58"/>
    <w:rsid w:val="00192A5B"/>
    <w:rsid w:val="001956ED"/>
    <w:rsid w:val="00195850"/>
    <w:rsid w:val="00195EBE"/>
    <w:rsid w:val="001968A8"/>
    <w:rsid w:val="001A0178"/>
    <w:rsid w:val="001A0F38"/>
    <w:rsid w:val="001A10D4"/>
    <w:rsid w:val="001A1A08"/>
    <w:rsid w:val="001A1C5E"/>
    <w:rsid w:val="001A25FA"/>
    <w:rsid w:val="001A51BC"/>
    <w:rsid w:val="001A5286"/>
    <w:rsid w:val="001A597C"/>
    <w:rsid w:val="001A6C05"/>
    <w:rsid w:val="001B1B49"/>
    <w:rsid w:val="001B2A31"/>
    <w:rsid w:val="001B2CC4"/>
    <w:rsid w:val="001B31A6"/>
    <w:rsid w:val="001B3D70"/>
    <w:rsid w:val="001B4FC3"/>
    <w:rsid w:val="001B6471"/>
    <w:rsid w:val="001B76FE"/>
    <w:rsid w:val="001C1ADC"/>
    <w:rsid w:val="001C34F7"/>
    <w:rsid w:val="001C44AC"/>
    <w:rsid w:val="001C5AFD"/>
    <w:rsid w:val="001C6548"/>
    <w:rsid w:val="001C685B"/>
    <w:rsid w:val="001C7EAD"/>
    <w:rsid w:val="001D11EB"/>
    <w:rsid w:val="001D39F8"/>
    <w:rsid w:val="001D3C40"/>
    <w:rsid w:val="001D4203"/>
    <w:rsid w:val="001D58D1"/>
    <w:rsid w:val="001D6097"/>
    <w:rsid w:val="001D723B"/>
    <w:rsid w:val="001D7BA8"/>
    <w:rsid w:val="001E048B"/>
    <w:rsid w:val="001E0ADE"/>
    <w:rsid w:val="001E1245"/>
    <w:rsid w:val="001E2B02"/>
    <w:rsid w:val="001E4107"/>
    <w:rsid w:val="001E5896"/>
    <w:rsid w:val="001E6213"/>
    <w:rsid w:val="001E6226"/>
    <w:rsid w:val="001E6D08"/>
    <w:rsid w:val="001E768F"/>
    <w:rsid w:val="001F0230"/>
    <w:rsid w:val="001F07B2"/>
    <w:rsid w:val="001F0DC7"/>
    <w:rsid w:val="001F10D9"/>
    <w:rsid w:val="001F1C30"/>
    <w:rsid w:val="001F3A42"/>
    <w:rsid w:val="001F4C16"/>
    <w:rsid w:val="001F546A"/>
    <w:rsid w:val="001F5B4B"/>
    <w:rsid w:val="001F666B"/>
    <w:rsid w:val="001F711E"/>
    <w:rsid w:val="001F75A8"/>
    <w:rsid w:val="00202106"/>
    <w:rsid w:val="00203660"/>
    <w:rsid w:val="00203759"/>
    <w:rsid w:val="00203D80"/>
    <w:rsid w:val="0020516C"/>
    <w:rsid w:val="002056CB"/>
    <w:rsid w:val="00205C55"/>
    <w:rsid w:val="0020642D"/>
    <w:rsid w:val="002067BA"/>
    <w:rsid w:val="002071F4"/>
    <w:rsid w:val="00210200"/>
    <w:rsid w:val="0021035F"/>
    <w:rsid w:val="00210E83"/>
    <w:rsid w:val="00212A9C"/>
    <w:rsid w:val="00212F97"/>
    <w:rsid w:val="002142AE"/>
    <w:rsid w:val="00215CE5"/>
    <w:rsid w:val="00216D1C"/>
    <w:rsid w:val="00216EF4"/>
    <w:rsid w:val="00217BB3"/>
    <w:rsid w:val="002210FF"/>
    <w:rsid w:val="00221B16"/>
    <w:rsid w:val="002220B7"/>
    <w:rsid w:val="00222B2D"/>
    <w:rsid w:val="00222EFA"/>
    <w:rsid w:val="002232DE"/>
    <w:rsid w:val="002276FD"/>
    <w:rsid w:val="00227A5D"/>
    <w:rsid w:val="00230372"/>
    <w:rsid w:val="0023042E"/>
    <w:rsid w:val="00231F06"/>
    <w:rsid w:val="002322A5"/>
    <w:rsid w:val="00233058"/>
    <w:rsid w:val="00233592"/>
    <w:rsid w:val="00236B89"/>
    <w:rsid w:val="002410DA"/>
    <w:rsid w:val="0024174B"/>
    <w:rsid w:val="00244006"/>
    <w:rsid w:val="0024484C"/>
    <w:rsid w:val="00244CEA"/>
    <w:rsid w:val="0024525A"/>
    <w:rsid w:val="00245E73"/>
    <w:rsid w:val="00246554"/>
    <w:rsid w:val="00246AC0"/>
    <w:rsid w:val="002470FD"/>
    <w:rsid w:val="00250605"/>
    <w:rsid w:val="00250693"/>
    <w:rsid w:val="00250CF0"/>
    <w:rsid w:val="00252A9E"/>
    <w:rsid w:val="002545BF"/>
    <w:rsid w:val="0025518D"/>
    <w:rsid w:val="002556CC"/>
    <w:rsid w:val="0025635A"/>
    <w:rsid w:val="002578BB"/>
    <w:rsid w:val="00257D5A"/>
    <w:rsid w:val="00260983"/>
    <w:rsid w:val="00261602"/>
    <w:rsid w:val="00262F96"/>
    <w:rsid w:val="002633B1"/>
    <w:rsid w:val="00264848"/>
    <w:rsid w:val="00264EFE"/>
    <w:rsid w:val="00264F76"/>
    <w:rsid w:val="00266C6B"/>
    <w:rsid w:val="00267CFE"/>
    <w:rsid w:val="00270456"/>
    <w:rsid w:val="002727FA"/>
    <w:rsid w:val="00273983"/>
    <w:rsid w:val="00275C0D"/>
    <w:rsid w:val="002769AB"/>
    <w:rsid w:val="00280BF6"/>
    <w:rsid w:val="00280D2E"/>
    <w:rsid w:val="0028235F"/>
    <w:rsid w:val="0028292F"/>
    <w:rsid w:val="0028678D"/>
    <w:rsid w:val="0029020B"/>
    <w:rsid w:val="002905CB"/>
    <w:rsid w:val="00291334"/>
    <w:rsid w:val="00291DF9"/>
    <w:rsid w:val="002929AC"/>
    <w:rsid w:val="00292DD0"/>
    <w:rsid w:val="00293A2B"/>
    <w:rsid w:val="00293A4A"/>
    <w:rsid w:val="00293F73"/>
    <w:rsid w:val="00293FE3"/>
    <w:rsid w:val="0029410C"/>
    <w:rsid w:val="00294BD0"/>
    <w:rsid w:val="002955E8"/>
    <w:rsid w:val="0029575F"/>
    <w:rsid w:val="00297412"/>
    <w:rsid w:val="00297C9A"/>
    <w:rsid w:val="002A0ADD"/>
    <w:rsid w:val="002A0C93"/>
    <w:rsid w:val="002A191C"/>
    <w:rsid w:val="002A1C7D"/>
    <w:rsid w:val="002A3512"/>
    <w:rsid w:val="002A390D"/>
    <w:rsid w:val="002A423C"/>
    <w:rsid w:val="002A54E2"/>
    <w:rsid w:val="002A7273"/>
    <w:rsid w:val="002A7552"/>
    <w:rsid w:val="002B0796"/>
    <w:rsid w:val="002B1A82"/>
    <w:rsid w:val="002B3890"/>
    <w:rsid w:val="002B436C"/>
    <w:rsid w:val="002B5FB2"/>
    <w:rsid w:val="002B6510"/>
    <w:rsid w:val="002B6673"/>
    <w:rsid w:val="002C24B0"/>
    <w:rsid w:val="002C3AA5"/>
    <w:rsid w:val="002C522E"/>
    <w:rsid w:val="002C6304"/>
    <w:rsid w:val="002C78E8"/>
    <w:rsid w:val="002D0055"/>
    <w:rsid w:val="002D02D7"/>
    <w:rsid w:val="002D1BA9"/>
    <w:rsid w:val="002D2C4B"/>
    <w:rsid w:val="002D2EA5"/>
    <w:rsid w:val="002D3314"/>
    <w:rsid w:val="002D3F5D"/>
    <w:rsid w:val="002D4185"/>
    <w:rsid w:val="002D44BE"/>
    <w:rsid w:val="002D6402"/>
    <w:rsid w:val="002D6B31"/>
    <w:rsid w:val="002D6BA1"/>
    <w:rsid w:val="002D6D2D"/>
    <w:rsid w:val="002E13B4"/>
    <w:rsid w:val="002E18D1"/>
    <w:rsid w:val="002E1D58"/>
    <w:rsid w:val="002E36EB"/>
    <w:rsid w:val="002E3800"/>
    <w:rsid w:val="002E4285"/>
    <w:rsid w:val="002E5B83"/>
    <w:rsid w:val="002E6B14"/>
    <w:rsid w:val="002E7044"/>
    <w:rsid w:val="002E7325"/>
    <w:rsid w:val="002E778F"/>
    <w:rsid w:val="002E7B37"/>
    <w:rsid w:val="002F0431"/>
    <w:rsid w:val="002F098B"/>
    <w:rsid w:val="002F0D74"/>
    <w:rsid w:val="002F129E"/>
    <w:rsid w:val="002F17F0"/>
    <w:rsid w:val="002F1EAA"/>
    <w:rsid w:val="002F2390"/>
    <w:rsid w:val="002F24B1"/>
    <w:rsid w:val="002F2E08"/>
    <w:rsid w:val="002F33DE"/>
    <w:rsid w:val="002F3800"/>
    <w:rsid w:val="002F53CF"/>
    <w:rsid w:val="002F5AB0"/>
    <w:rsid w:val="002F723F"/>
    <w:rsid w:val="003009B6"/>
    <w:rsid w:val="00300CBC"/>
    <w:rsid w:val="00300FF8"/>
    <w:rsid w:val="003017E1"/>
    <w:rsid w:val="00301855"/>
    <w:rsid w:val="00302E3D"/>
    <w:rsid w:val="00303AA2"/>
    <w:rsid w:val="00304A0F"/>
    <w:rsid w:val="003063FB"/>
    <w:rsid w:val="003066B8"/>
    <w:rsid w:val="003111DF"/>
    <w:rsid w:val="003115A5"/>
    <w:rsid w:val="0031231B"/>
    <w:rsid w:val="00314A73"/>
    <w:rsid w:val="00314DE7"/>
    <w:rsid w:val="003165E2"/>
    <w:rsid w:val="00316BD5"/>
    <w:rsid w:val="003170B1"/>
    <w:rsid w:val="0031742F"/>
    <w:rsid w:val="003174BD"/>
    <w:rsid w:val="003177AD"/>
    <w:rsid w:val="0032005C"/>
    <w:rsid w:val="00320E15"/>
    <w:rsid w:val="00321A8F"/>
    <w:rsid w:val="003234A6"/>
    <w:rsid w:val="00324C83"/>
    <w:rsid w:val="00325031"/>
    <w:rsid w:val="00331E45"/>
    <w:rsid w:val="00332263"/>
    <w:rsid w:val="0033263A"/>
    <w:rsid w:val="00333DDF"/>
    <w:rsid w:val="00334820"/>
    <w:rsid w:val="003358E4"/>
    <w:rsid w:val="003368A8"/>
    <w:rsid w:val="003369B1"/>
    <w:rsid w:val="00336CD7"/>
    <w:rsid w:val="00340179"/>
    <w:rsid w:val="003414E1"/>
    <w:rsid w:val="00341C5E"/>
    <w:rsid w:val="00343DDE"/>
    <w:rsid w:val="00344903"/>
    <w:rsid w:val="00344B05"/>
    <w:rsid w:val="00346D99"/>
    <w:rsid w:val="00346FF3"/>
    <w:rsid w:val="003471BA"/>
    <w:rsid w:val="0035042C"/>
    <w:rsid w:val="00351EEE"/>
    <w:rsid w:val="00352343"/>
    <w:rsid w:val="00353808"/>
    <w:rsid w:val="003541DA"/>
    <w:rsid w:val="0035533F"/>
    <w:rsid w:val="00356FE9"/>
    <w:rsid w:val="0035725E"/>
    <w:rsid w:val="003573D5"/>
    <w:rsid w:val="00357B12"/>
    <w:rsid w:val="00362D39"/>
    <w:rsid w:val="003636F0"/>
    <w:rsid w:val="003639EB"/>
    <w:rsid w:val="003642E1"/>
    <w:rsid w:val="00365E37"/>
    <w:rsid w:val="00366056"/>
    <w:rsid w:val="00367AFD"/>
    <w:rsid w:val="003711EB"/>
    <w:rsid w:val="0037198F"/>
    <w:rsid w:val="00372516"/>
    <w:rsid w:val="003735CD"/>
    <w:rsid w:val="00374DB1"/>
    <w:rsid w:val="003752BA"/>
    <w:rsid w:val="00375D98"/>
    <w:rsid w:val="0037621C"/>
    <w:rsid w:val="00377319"/>
    <w:rsid w:val="00380B99"/>
    <w:rsid w:val="003837F2"/>
    <w:rsid w:val="00383827"/>
    <w:rsid w:val="00386B58"/>
    <w:rsid w:val="00386FFB"/>
    <w:rsid w:val="00391DF8"/>
    <w:rsid w:val="003929FD"/>
    <w:rsid w:val="0039337C"/>
    <w:rsid w:val="0039759D"/>
    <w:rsid w:val="00397A0B"/>
    <w:rsid w:val="003A0343"/>
    <w:rsid w:val="003A0A11"/>
    <w:rsid w:val="003A1172"/>
    <w:rsid w:val="003A23BD"/>
    <w:rsid w:val="003A60F7"/>
    <w:rsid w:val="003A686D"/>
    <w:rsid w:val="003B051C"/>
    <w:rsid w:val="003B0DBD"/>
    <w:rsid w:val="003B2367"/>
    <w:rsid w:val="003B32A4"/>
    <w:rsid w:val="003B36C2"/>
    <w:rsid w:val="003B4F97"/>
    <w:rsid w:val="003B5CC8"/>
    <w:rsid w:val="003C1D44"/>
    <w:rsid w:val="003C23F6"/>
    <w:rsid w:val="003C3DAD"/>
    <w:rsid w:val="003C476F"/>
    <w:rsid w:val="003D0DB8"/>
    <w:rsid w:val="003D1229"/>
    <w:rsid w:val="003D1C3B"/>
    <w:rsid w:val="003D332C"/>
    <w:rsid w:val="003D5CB0"/>
    <w:rsid w:val="003D7D34"/>
    <w:rsid w:val="003E013D"/>
    <w:rsid w:val="003E01F3"/>
    <w:rsid w:val="003E2843"/>
    <w:rsid w:val="003E3832"/>
    <w:rsid w:val="003E4ABA"/>
    <w:rsid w:val="003E7C68"/>
    <w:rsid w:val="003F074F"/>
    <w:rsid w:val="003F10E4"/>
    <w:rsid w:val="003F11D9"/>
    <w:rsid w:val="003F3CC2"/>
    <w:rsid w:val="003F4755"/>
    <w:rsid w:val="003F4B3C"/>
    <w:rsid w:val="003F5340"/>
    <w:rsid w:val="003F5E7C"/>
    <w:rsid w:val="003F6B5E"/>
    <w:rsid w:val="00400645"/>
    <w:rsid w:val="00400A64"/>
    <w:rsid w:val="00401BC4"/>
    <w:rsid w:val="0040358F"/>
    <w:rsid w:val="00404EF5"/>
    <w:rsid w:val="00405382"/>
    <w:rsid w:val="004063C6"/>
    <w:rsid w:val="00406E7F"/>
    <w:rsid w:val="00407470"/>
    <w:rsid w:val="0040756F"/>
    <w:rsid w:val="0041233C"/>
    <w:rsid w:val="00413373"/>
    <w:rsid w:val="00414100"/>
    <w:rsid w:val="00416503"/>
    <w:rsid w:val="00417BBF"/>
    <w:rsid w:val="0042004A"/>
    <w:rsid w:val="00420A22"/>
    <w:rsid w:val="0042131A"/>
    <w:rsid w:val="00424D2C"/>
    <w:rsid w:val="00425B89"/>
    <w:rsid w:val="00430522"/>
    <w:rsid w:val="00432950"/>
    <w:rsid w:val="00433406"/>
    <w:rsid w:val="00433BF2"/>
    <w:rsid w:val="00434119"/>
    <w:rsid w:val="00435B8B"/>
    <w:rsid w:val="00436CF1"/>
    <w:rsid w:val="00436D09"/>
    <w:rsid w:val="00437257"/>
    <w:rsid w:val="00437BE2"/>
    <w:rsid w:val="004406EA"/>
    <w:rsid w:val="00440C98"/>
    <w:rsid w:val="00442037"/>
    <w:rsid w:val="00442856"/>
    <w:rsid w:val="00443B20"/>
    <w:rsid w:val="0044570A"/>
    <w:rsid w:val="00450EA6"/>
    <w:rsid w:val="00451CDF"/>
    <w:rsid w:val="00452028"/>
    <w:rsid w:val="0045355E"/>
    <w:rsid w:val="0045431C"/>
    <w:rsid w:val="00454AB3"/>
    <w:rsid w:val="004555A6"/>
    <w:rsid w:val="00455F9B"/>
    <w:rsid w:val="00456014"/>
    <w:rsid w:val="00457333"/>
    <w:rsid w:val="004574B5"/>
    <w:rsid w:val="00457797"/>
    <w:rsid w:val="00457AB0"/>
    <w:rsid w:val="004616C5"/>
    <w:rsid w:val="004622B1"/>
    <w:rsid w:val="00463797"/>
    <w:rsid w:val="004655C4"/>
    <w:rsid w:val="00466599"/>
    <w:rsid w:val="00466ECB"/>
    <w:rsid w:val="00466F86"/>
    <w:rsid w:val="004701F8"/>
    <w:rsid w:val="00473469"/>
    <w:rsid w:val="00474372"/>
    <w:rsid w:val="004754AC"/>
    <w:rsid w:val="004773F2"/>
    <w:rsid w:val="004809E5"/>
    <w:rsid w:val="00480B32"/>
    <w:rsid w:val="00481A0E"/>
    <w:rsid w:val="00482B76"/>
    <w:rsid w:val="00484D2F"/>
    <w:rsid w:val="00487A30"/>
    <w:rsid w:val="00487C22"/>
    <w:rsid w:val="00487C4F"/>
    <w:rsid w:val="00490719"/>
    <w:rsid w:val="00490729"/>
    <w:rsid w:val="004916EB"/>
    <w:rsid w:val="0049281B"/>
    <w:rsid w:val="0049405F"/>
    <w:rsid w:val="004958C0"/>
    <w:rsid w:val="00496822"/>
    <w:rsid w:val="00497A92"/>
    <w:rsid w:val="004A0148"/>
    <w:rsid w:val="004A046D"/>
    <w:rsid w:val="004A5446"/>
    <w:rsid w:val="004A5867"/>
    <w:rsid w:val="004A72C1"/>
    <w:rsid w:val="004A7932"/>
    <w:rsid w:val="004B0384"/>
    <w:rsid w:val="004B064B"/>
    <w:rsid w:val="004B25C6"/>
    <w:rsid w:val="004B2A3C"/>
    <w:rsid w:val="004B36B2"/>
    <w:rsid w:val="004B52D6"/>
    <w:rsid w:val="004B546D"/>
    <w:rsid w:val="004B616E"/>
    <w:rsid w:val="004B6222"/>
    <w:rsid w:val="004B64BE"/>
    <w:rsid w:val="004B7327"/>
    <w:rsid w:val="004B7979"/>
    <w:rsid w:val="004B7E51"/>
    <w:rsid w:val="004C045E"/>
    <w:rsid w:val="004C1C53"/>
    <w:rsid w:val="004C1EFA"/>
    <w:rsid w:val="004C391C"/>
    <w:rsid w:val="004C51D1"/>
    <w:rsid w:val="004C5993"/>
    <w:rsid w:val="004D0485"/>
    <w:rsid w:val="004D22A8"/>
    <w:rsid w:val="004D3125"/>
    <w:rsid w:val="004D39EA"/>
    <w:rsid w:val="004D3B3F"/>
    <w:rsid w:val="004D4B08"/>
    <w:rsid w:val="004D5734"/>
    <w:rsid w:val="004D5AF9"/>
    <w:rsid w:val="004D5D2D"/>
    <w:rsid w:val="004D5EBB"/>
    <w:rsid w:val="004D6850"/>
    <w:rsid w:val="004E0593"/>
    <w:rsid w:val="004E0917"/>
    <w:rsid w:val="004E13CF"/>
    <w:rsid w:val="004E1DBD"/>
    <w:rsid w:val="004E3374"/>
    <w:rsid w:val="004E4B12"/>
    <w:rsid w:val="004E4ED4"/>
    <w:rsid w:val="004E5276"/>
    <w:rsid w:val="004E6919"/>
    <w:rsid w:val="004E70CC"/>
    <w:rsid w:val="004F10C4"/>
    <w:rsid w:val="004F1BAB"/>
    <w:rsid w:val="004F2030"/>
    <w:rsid w:val="004F56A0"/>
    <w:rsid w:val="004F6745"/>
    <w:rsid w:val="0050057C"/>
    <w:rsid w:val="00501790"/>
    <w:rsid w:val="00501840"/>
    <w:rsid w:val="00503C31"/>
    <w:rsid w:val="00503EE9"/>
    <w:rsid w:val="00504480"/>
    <w:rsid w:val="00504577"/>
    <w:rsid w:val="005058C1"/>
    <w:rsid w:val="0050776F"/>
    <w:rsid w:val="005118D6"/>
    <w:rsid w:val="00512AA7"/>
    <w:rsid w:val="0051498D"/>
    <w:rsid w:val="00515CE3"/>
    <w:rsid w:val="00515F3E"/>
    <w:rsid w:val="005162BF"/>
    <w:rsid w:val="00516697"/>
    <w:rsid w:val="00516F06"/>
    <w:rsid w:val="0052071E"/>
    <w:rsid w:val="00520DE2"/>
    <w:rsid w:val="0052114A"/>
    <w:rsid w:val="0052116A"/>
    <w:rsid w:val="00523D51"/>
    <w:rsid w:val="005264E6"/>
    <w:rsid w:val="00526859"/>
    <w:rsid w:val="00530421"/>
    <w:rsid w:val="00531CDE"/>
    <w:rsid w:val="00533F6B"/>
    <w:rsid w:val="005352E1"/>
    <w:rsid w:val="00535678"/>
    <w:rsid w:val="005364A1"/>
    <w:rsid w:val="00537403"/>
    <w:rsid w:val="0053793F"/>
    <w:rsid w:val="005413DE"/>
    <w:rsid w:val="00542EE2"/>
    <w:rsid w:val="005438DA"/>
    <w:rsid w:val="00543C2C"/>
    <w:rsid w:val="005452AB"/>
    <w:rsid w:val="00545AAE"/>
    <w:rsid w:val="00547544"/>
    <w:rsid w:val="00547A2F"/>
    <w:rsid w:val="00550228"/>
    <w:rsid w:val="00551162"/>
    <w:rsid w:val="0055267F"/>
    <w:rsid w:val="0055346F"/>
    <w:rsid w:val="00554160"/>
    <w:rsid w:val="00554713"/>
    <w:rsid w:val="00554C09"/>
    <w:rsid w:val="00556AB3"/>
    <w:rsid w:val="0055778F"/>
    <w:rsid w:val="00560B5A"/>
    <w:rsid w:val="005628B9"/>
    <w:rsid w:val="00563DA8"/>
    <w:rsid w:val="005648E7"/>
    <w:rsid w:val="005651A1"/>
    <w:rsid w:val="005653C8"/>
    <w:rsid w:val="00567E80"/>
    <w:rsid w:val="00570AA6"/>
    <w:rsid w:val="00570B37"/>
    <w:rsid w:val="005710B9"/>
    <w:rsid w:val="0057152E"/>
    <w:rsid w:val="00571578"/>
    <w:rsid w:val="00571DE6"/>
    <w:rsid w:val="00572580"/>
    <w:rsid w:val="00572898"/>
    <w:rsid w:val="00572C38"/>
    <w:rsid w:val="00572F1B"/>
    <w:rsid w:val="00573E44"/>
    <w:rsid w:val="00574448"/>
    <w:rsid w:val="0057493E"/>
    <w:rsid w:val="0057497F"/>
    <w:rsid w:val="00575869"/>
    <w:rsid w:val="00576508"/>
    <w:rsid w:val="00576EEC"/>
    <w:rsid w:val="005806F8"/>
    <w:rsid w:val="00581754"/>
    <w:rsid w:val="00581C35"/>
    <w:rsid w:val="0058343F"/>
    <w:rsid w:val="00583917"/>
    <w:rsid w:val="00584126"/>
    <w:rsid w:val="005859F6"/>
    <w:rsid w:val="0058671F"/>
    <w:rsid w:val="0059472C"/>
    <w:rsid w:val="0059737C"/>
    <w:rsid w:val="005979BC"/>
    <w:rsid w:val="005A0561"/>
    <w:rsid w:val="005A36B9"/>
    <w:rsid w:val="005A3CE6"/>
    <w:rsid w:val="005A4340"/>
    <w:rsid w:val="005A50EC"/>
    <w:rsid w:val="005A5DE3"/>
    <w:rsid w:val="005A7953"/>
    <w:rsid w:val="005B02D3"/>
    <w:rsid w:val="005B1130"/>
    <w:rsid w:val="005B11D5"/>
    <w:rsid w:val="005B23EA"/>
    <w:rsid w:val="005B33DA"/>
    <w:rsid w:val="005B341A"/>
    <w:rsid w:val="005B3884"/>
    <w:rsid w:val="005B38F9"/>
    <w:rsid w:val="005B41FC"/>
    <w:rsid w:val="005B49AA"/>
    <w:rsid w:val="005B5A9F"/>
    <w:rsid w:val="005B6B5C"/>
    <w:rsid w:val="005B75E2"/>
    <w:rsid w:val="005C0EC6"/>
    <w:rsid w:val="005C11BF"/>
    <w:rsid w:val="005C1485"/>
    <w:rsid w:val="005C436B"/>
    <w:rsid w:val="005C60C1"/>
    <w:rsid w:val="005D0034"/>
    <w:rsid w:val="005D0C74"/>
    <w:rsid w:val="005D1E21"/>
    <w:rsid w:val="005D2073"/>
    <w:rsid w:val="005D380C"/>
    <w:rsid w:val="005D5886"/>
    <w:rsid w:val="005D6C33"/>
    <w:rsid w:val="005D743B"/>
    <w:rsid w:val="005E14D1"/>
    <w:rsid w:val="005E2F43"/>
    <w:rsid w:val="005E4B9F"/>
    <w:rsid w:val="005E5B2F"/>
    <w:rsid w:val="005E6A82"/>
    <w:rsid w:val="005E6F8E"/>
    <w:rsid w:val="005E77EC"/>
    <w:rsid w:val="005F1B3C"/>
    <w:rsid w:val="005F1C1E"/>
    <w:rsid w:val="005F3BED"/>
    <w:rsid w:val="006000E6"/>
    <w:rsid w:val="006006C6"/>
    <w:rsid w:val="00601010"/>
    <w:rsid w:val="00602BDA"/>
    <w:rsid w:val="00602DB5"/>
    <w:rsid w:val="00602EBF"/>
    <w:rsid w:val="00603EBA"/>
    <w:rsid w:val="00604420"/>
    <w:rsid w:val="00604AC6"/>
    <w:rsid w:val="00605134"/>
    <w:rsid w:val="00605CEB"/>
    <w:rsid w:val="0060709B"/>
    <w:rsid w:val="00610939"/>
    <w:rsid w:val="00610C38"/>
    <w:rsid w:val="0061129C"/>
    <w:rsid w:val="00611557"/>
    <w:rsid w:val="00611E65"/>
    <w:rsid w:val="00612629"/>
    <w:rsid w:val="00613220"/>
    <w:rsid w:val="00613553"/>
    <w:rsid w:val="00613E61"/>
    <w:rsid w:val="00614B04"/>
    <w:rsid w:val="00615061"/>
    <w:rsid w:val="006163F8"/>
    <w:rsid w:val="00617076"/>
    <w:rsid w:val="006171E7"/>
    <w:rsid w:val="0061741C"/>
    <w:rsid w:val="00621E71"/>
    <w:rsid w:val="006224C2"/>
    <w:rsid w:val="00623EC7"/>
    <w:rsid w:val="0062440B"/>
    <w:rsid w:val="00624795"/>
    <w:rsid w:val="006258DC"/>
    <w:rsid w:val="00625A2B"/>
    <w:rsid w:val="0062675E"/>
    <w:rsid w:val="00626AC0"/>
    <w:rsid w:val="0063011F"/>
    <w:rsid w:val="00632B7C"/>
    <w:rsid w:val="006339C3"/>
    <w:rsid w:val="00635BC9"/>
    <w:rsid w:val="00636C8E"/>
    <w:rsid w:val="00636E40"/>
    <w:rsid w:val="00637908"/>
    <w:rsid w:val="00637C35"/>
    <w:rsid w:val="00637FD2"/>
    <w:rsid w:val="006429CB"/>
    <w:rsid w:val="00644578"/>
    <w:rsid w:val="0064496D"/>
    <w:rsid w:val="00644A90"/>
    <w:rsid w:val="00645B64"/>
    <w:rsid w:val="00647EF1"/>
    <w:rsid w:val="0065045C"/>
    <w:rsid w:val="00652F8C"/>
    <w:rsid w:val="006535EA"/>
    <w:rsid w:val="00653853"/>
    <w:rsid w:val="006540F7"/>
    <w:rsid w:val="006542E1"/>
    <w:rsid w:val="006555E9"/>
    <w:rsid w:val="006571CB"/>
    <w:rsid w:val="00660E4B"/>
    <w:rsid w:val="00661B07"/>
    <w:rsid w:val="00661BC4"/>
    <w:rsid w:val="00661C19"/>
    <w:rsid w:val="006622EC"/>
    <w:rsid w:val="006630E4"/>
    <w:rsid w:val="0066471B"/>
    <w:rsid w:val="00664B01"/>
    <w:rsid w:val="006650D0"/>
    <w:rsid w:val="00665646"/>
    <w:rsid w:val="00665D31"/>
    <w:rsid w:val="00666CEF"/>
    <w:rsid w:val="00667C22"/>
    <w:rsid w:val="00670092"/>
    <w:rsid w:val="00671509"/>
    <w:rsid w:val="00671D22"/>
    <w:rsid w:val="00672AE1"/>
    <w:rsid w:val="00672ED7"/>
    <w:rsid w:val="0067358E"/>
    <w:rsid w:val="00673D8B"/>
    <w:rsid w:val="00674B18"/>
    <w:rsid w:val="00675C9C"/>
    <w:rsid w:val="0068017B"/>
    <w:rsid w:val="00680E7D"/>
    <w:rsid w:val="00681C5C"/>
    <w:rsid w:val="0068270B"/>
    <w:rsid w:val="0068294F"/>
    <w:rsid w:val="006842FC"/>
    <w:rsid w:val="00684CBD"/>
    <w:rsid w:val="00684D32"/>
    <w:rsid w:val="00685A8E"/>
    <w:rsid w:val="00685F48"/>
    <w:rsid w:val="00687174"/>
    <w:rsid w:val="0069130A"/>
    <w:rsid w:val="0069281D"/>
    <w:rsid w:val="00695205"/>
    <w:rsid w:val="00696111"/>
    <w:rsid w:val="00696187"/>
    <w:rsid w:val="006963B9"/>
    <w:rsid w:val="00696DE1"/>
    <w:rsid w:val="006A0EB2"/>
    <w:rsid w:val="006A2103"/>
    <w:rsid w:val="006A21ED"/>
    <w:rsid w:val="006A2CCB"/>
    <w:rsid w:val="006A4C8B"/>
    <w:rsid w:val="006A5204"/>
    <w:rsid w:val="006A53CB"/>
    <w:rsid w:val="006A701A"/>
    <w:rsid w:val="006B01D7"/>
    <w:rsid w:val="006B103A"/>
    <w:rsid w:val="006B1585"/>
    <w:rsid w:val="006B3668"/>
    <w:rsid w:val="006B3970"/>
    <w:rsid w:val="006B39E0"/>
    <w:rsid w:val="006B51DC"/>
    <w:rsid w:val="006B5430"/>
    <w:rsid w:val="006B64EF"/>
    <w:rsid w:val="006B7CA1"/>
    <w:rsid w:val="006C05CC"/>
    <w:rsid w:val="006C0727"/>
    <w:rsid w:val="006C0BA7"/>
    <w:rsid w:val="006C166A"/>
    <w:rsid w:val="006C1B47"/>
    <w:rsid w:val="006C2119"/>
    <w:rsid w:val="006C28E5"/>
    <w:rsid w:val="006C3401"/>
    <w:rsid w:val="006C4C3A"/>
    <w:rsid w:val="006C4CA1"/>
    <w:rsid w:val="006C5602"/>
    <w:rsid w:val="006C6A2E"/>
    <w:rsid w:val="006C720C"/>
    <w:rsid w:val="006D1933"/>
    <w:rsid w:val="006D633C"/>
    <w:rsid w:val="006D68E0"/>
    <w:rsid w:val="006D7079"/>
    <w:rsid w:val="006D7843"/>
    <w:rsid w:val="006D7CAC"/>
    <w:rsid w:val="006E145F"/>
    <w:rsid w:val="006E3E56"/>
    <w:rsid w:val="006E3FDC"/>
    <w:rsid w:val="006E4164"/>
    <w:rsid w:val="006E4DDB"/>
    <w:rsid w:val="006E5650"/>
    <w:rsid w:val="006F318D"/>
    <w:rsid w:val="006F3794"/>
    <w:rsid w:val="006F44E4"/>
    <w:rsid w:val="006F523F"/>
    <w:rsid w:val="006F5BE5"/>
    <w:rsid w:val="006F62ED"/>
    <w:rsid w:val="0070055B"/>
    <w:rsid w:val="007039C3"/>
    <w:rsid w:val="00703D71"/>
    <w:rsid w:val="0070423B"/>
    <w:rsid w:val="007109B4"/>
    <w:rsid w:val="00710F1C"/>
    <w:rsid w:val="007113CD"/>
    <w:rsid w:val="00711AE2"/>
    <w:rsid w:val="007123FC"/>
    <w:rsid w:val="007147DC"/>
    <w:rsid w:val="00715DA2"/>
    <w:rsid w:val="0071740E"/>
    <w:rsid w:val="007206BA"/>
    <w:rsid w:val="0072297D"/>
    <w:rsid w:val="00722FAC"/>
    <w:rsid w:val="00724062"/>
    <w:rsid w:val="007252A3"/>
    <w:rsid w:val="00725509"/>
    <w:rsid w:val="0072649D"/>
    <w:rsid w:val="00727267"/>
    <w:rsid w:val="007276A3"/>
    <w:rsid w:val="00730E97"/>
    <w:rsid w:val="00732253"/>
    <w:rsid w:val="00732A57"/>
    <w:rsid w:val="00733302"/>
    <w:rsid w:val="0073367B"/>
    <w:rsid w:val="00735672"/>
    <w:rsid w:val="00736762"/>
    <w:rsid w:val="00736F2C"/>
    <w:rsid w:val="00736FFD"/>
    <w:rsid w:val="00737461"/>
    <w:rsid w:val="00740BF0"/>
    <w:rsid w:val="00743122"/>
    <w:rsid w:val="00744990"/>
    <w:rsid w:val="00745265"/>
    <w:rsid w:val="0074755A"/>
    <w:rsid w:val="00750393"/>
    <w:rsid w:val="007503F5"/>
    <w:rsid w:val="00750876"/>
    <w:rsid w:val="00752005"/>
    <w:rsid w:val="0075228C"/>
    <w:rsid w:val="00752F89"/>
    <w:rsid w:val="0075351A"/>
    <w:rsid w:val="00753D2E"/>
    <w:rsid w:val="00753E18"/>
    <w:rsid w:val="007541F8"/>
    <w:rsid w:val="00754351"/>
    <w:rsid w:val="0075470F"/>
    <w:rsid w:val="00754A19"/>
    <w:rsid w:val="007563B3"/>
    <w:rsid w:val="00756CED"/>
    <w:rsid w:val="00757268"/>
    <w:rsid w:val="007609A0"/>
    <w:rsid w:val="00761ADC"/>
    <w:rsid w:val="007640EC"/>
    <w:rsid w:val="007643A2"/>
    <w:rsid w:val="007646DE"/>
    <w:rsid w:val="007654AA"/>
    <w:rsid w:val="00766BE1"/>
    <w:rsid w:val="00766EC7"/>
    <w:rsid w:val="00767C0C"/>
    <w:rsid w:val="00770572"/>
    <w:rsid w:val="00771598"/>
    <w:rsid w:val="00772262"/>
    <w:rsid w:val="007726DE"/>
    <w:rsid w:val="007729DE"/>
    <w:rsid w:val="007751CE"/>
    <w:rsid w:val="00775643"/>
    <w:rsid w:val="00776263"/>
    <w:rsid w:val="007827AA"/>
    <w:rsid w:val="00783913"/>
    <w:rsid w:val="007845B6"/>
    <w:rsid w:val="00784EA0"/>
    <w:rsid w:val="0078553D"/>
    <w:rsid w:val="0078676B"/>
    <w:rsid w:val="007870BF"/>
    <w:rsid w:val="00787930"/>
    <w:rsid w:val="00791DC6"/>
    <w:rsid w:val="00791E38"/>
    <w:rsid w:val="00792020"/>
    <w:rsid w:val="0079279A"/>
    <w:rsid w:val="007929B4"/>
    <w:rsid w:val="00792F55"/>
    <w:rsid w:val="0079306F"/>
    <w:rsid w:val="00796DAE"/>
    <w:rsid w:val="007A1C50"/>
    <w:rsid w:val="007A3B91"/>
    <w:rsid w:val="007A3F63"/>
    <w:rsid w:val="007A44AC"/>
    <w:rsid w:val="007A4991"/>
    <w:rsid w:val="007A4C75"/>
    <w:rsid w:val="007A601E"/>
    <w:rsid w:val="007A6B8D"/>
    <w:rsid w:val="007A6CEE"/>
    <w:rsid w:val="007A761B"/>
    <w:rsid w:val="007B12CE"/>
    <w:rsid w:val="007B1F75"/>
    <w:rsid w:val="007B4D64"/>
    <w:rsid w:val="007B600D"/>
    <w:rsid w:val="007B7FC3"/>
    <w:rsid w:val="007C0CF5"/>
    <w:rsid w:val="007C19F6"/>
    <w:rsid w:val="007C25D1"/>
    <w:rsid w:val="007C2C14"/>
    <w:rsid w:val="007C5A1F"/>
    <w:rsid w:val="007C6872"/>
    <w:rsid w:val="007C726D"/>
    <w:rsid w:val="007C7309"/>
    <w:rsid w:val="007C7BDC"/>
    <w:rsid w:val="007D0610"/>
    <w:rsid w:val="007D0688"/>
    <w:rsid w:val="007D06D7"/>
    <w:rsid w:val="007D06DD"/>
    <w:rsid w:val="007D0F63"/>
    <w:rsid w:val="007D19D0"/>
    <w:rsid w:val="007D2973"/>
    <w:rsid w:val="007D4358"/>
    <w:rsid w:val="007D5244"/>
    <w:rsid w:val="007D684C"/>
    <w:rsid w:val="007D6AB0"/>
    <w:rsid w:val="007D784F"/>
    <w:rsid w:val="007D7862"/>
    <w:rsid w:val="007E0347"/>
    <w:rsid w:val="007E0666"/>
    <w:rsid w:val="007E0F41"/>
    <w:rsid w:val="007E19F4"/>
    <w:rsid w:val="007E32E0"/>
    <w:rsid w:val="007E41B4"/>
    <w:rsid w:val="007E52CB"/>
    <w:rsid w:val="007E563B"/>
    <w:rsid w:val="007E5DE0"/>
    <w:rsid w:val="007E6494"/>
    <w:rsid w:val="007E71CA"/>
    <w:rsid w:val="007F262C"/>
    <w:rsid w:val="007F27CD"/>
    <w:rsid w:val="007F3D4D"/>
    <w:rsid w:val="007F5A40"/>
    <w:rsid w:val="007F63D3"/>
    <w:rsid w:val="007F66C2"/>
    <w:rsid w:val="007F716D"/>
    <w:rsid w:val="007F7304"/>
    <w:rsid w:val="007F73CC"/>
    <w:rsid w:val="0080013D"/>
    <w:rsid w:val="008002E6"/>
    <w:rsid w:val="008005B2"/>
    <w:rsid w:val="00800678"/>
    <w:rsid w:val="00801480"/>
    <w:rsid w:val="00802890"/>
    <w:rsid w:val="00804416"/>
    <w:rsid w:val="008049D7"/>
    <w:rsid w:val="00805182"/>
    <w:rsid w:val="00805475"/>
    <w:rsid w:val="008071D6"/>
    <w:rsid w:val="00807DDE"/>
    <w:rsid w:val="00811660"/>
    <w:rsid w:val="008126CB"/>
    <w:rsid w:val="008130FD"/>
    <w:rsid w:val="00813A48"/>
    <w:rsid w:val="008143C4"/>
    <w:rsid w:val="00814BE2"/>
    <w:rsid w:val="00817362"/>
    <w:rsid w:val="0081797D"/>
    <w:rsid w:val="008202C1"/>
    <w:rsid w:val="008206D3"/>
    <w:rsid w:val="0082074F"/>
    <w:rsid w:val="008224A2"/>
    <w:rsid w:val="00823FA8"/>
    <w:rsid w:val="008275AE"/>
    <w:rsid w:val="00827743"/>
    <w:rsid w:val="00827AEB"/>
    <w:rsid w:val="0083034E"/>
    <w:rsid w:val="008305BA"/>
    <w:rsid w:val="00834F60"/>
    <w:rsid w:val="00836D3B"/>
    <w:rsid w:val="008401D9"/>
    <w:rsid w:val="00840C46"/>
    <w:rsid w:val="0084255F"/>
    <w:rsid w:val="00842B40"/>
    <w:rsid w:val="00844162"/>
    <w:rsid w:val="0084628F"/>
    <w:rsid w:val="008463AD"/>
    <w:rsid w:val="00846784"/>
    <w:rsid w:val="00850C37"/>
    <w:rsid w:val="00851917"/>
    <w:rsid w:val="00852179"/>
    <w:rsid w:val="0085294B"/>
    <w:rsid w:val="0085294F"/>
    <w:rsid w:val="00852ED6"/>
    <w:rsid w:val="0085361E"/>
    <w:rsid w:val="00855066"/>
    <w:rsid w:val="00855D2D"/>
    <w:rsid w:val="008561CA"/>
    <w:rsid w:val="00860397"/>
    <w:rsid w:val="008617AA"/>
    <w:rsid w:val="00861813"/>
    <w:rsid w:val="008624D4"/>
    <w:rsid w:val="00862ECC"/>
    <w:rsid w:val="00863195"/>
    <w:rsid w:val="00863334"/>
    <w:rsid w:val="00866BDF"/>
    <w:rsid w:val="008676A5"/>
    <w:rsid w:val="00870CA4"/>
    <w:rsid w:val="00870FD9"/>
    <w:rsid w:val="00871FF9"/>
    <w:rsid w:val="00872093"/>
    <w:rsid w:val="008723F2"/>
    <w:rsid w:val="008727C8"/>
    <w:rsid w:val="008728C0"/>
    <w:rsid w:val="00872BED"/>
    <w:rsid w:val="00873F4B"/>
    <w:rsid w:val="0087403B"/>
    <w:rsid w:val="00875B30"/>
    <w:rsid w:val="0087674F"/>
    <w:rsid w:val="00877E77"/>
    <w:rsid w:val="00880678"/>
    <w:rsid w:val="0088090A"/>
    <w:rsid w:val="00881494"/>
    <w:rsid w:val="00881FD7"/>
    <w:rsid w:val="008826AD"/>
    <w:rsid w:val="008828CD"/>
    <w:rsid w:val="00882FAC"/>
    <w:rsid w:val="00883174"/>
    <w:rsid w:val="00884566"/>
    <w:rsid w:val="0088556F"/>
    <w:rsid w:val="0088560D"/>
    <w:rsid w:val="008861ED"/>
    <w:rsid w:val="00886C4F"/>
    <w:rsid w:val="00886D13"/>
    <w:rsid w:val="0089041F"/>
    <w:rsid w:val="00892294"/>
    <w:rsid w:val="00892C49"/>
    <w:rsid w:val="008933B5"/>
    <w:rsid w:val="00895B0B"/>
    <w:rsid w:val="008961B6"/>
    <w:rsid w:val="008966CB"/>
    <w:rsid w:val="0089696C"/>
    <w:rsid w:val="00897087"/>
    <w:rsid w:val="00897D18"/>
    <w:rsid w:val="008A003F"/>
    <w:rsid w:val="008A0316"/>
    <w:rsid w:val="008A08E1"/>
    <w:rsid w:val="008A0F62"/>
    <w:rsid w:val="008A1939"/>
    <w:rsid w:val="008A1E1A"/>
    <w:rsid w:val="008A29D3"/>
    <w:rsid w:val="008A49C9"/>
    <w:rsid w:val="008A6157"/>
    <w:rsid w:val="008A6D52"/>
    <w:rsid w:val="008A717F"/>
    <w:rsid w:val="008B01A0"/>
    <w:rsid w:val="008B204C"/>
    <w:rsid w:val="008B3C1E"/>
    <w:rsid w:val="008B5E3A"/>
    <w:rsid w:val="008C00F5"/>
    <w:rsid w:val="008C1AB0"/>
    <w:rsid w:val="008C1D97"/>
    <w:rsid w:val="008C2E31"/>
    <w:rsid w:val="008C42D6"/>
    <w:rsid w:val="008C4508"/>
    <w:rsid w:val="008C47F2"/>
    <w:rsid w:val="008D0042"/>
    <w:rsid w:val="008D029C"/>
    <w:rsid w:val="008D081F"/>
    <w:rsid w:val="008D085C"/>
    <w:rsid w:val="008D12B5"/>
    <w:rsid w:val="008D232C"/>
    <w:rsid w:val="008D2869"/>
    <w:rsid w:val="008D501D"/>
    <w:rsid w:val="008D5EEE"/>
    <w:rsid w:val="008D716F"/>
    <w:rsid w:val="008D738D"/>
    <w:rsid w:val="008E0C9A"/>
    <w:rsid w:val="008E1AA4"/>
    <w:rsid w:val="008E1ACF"/>
    <w:rsid w:val="008E1D46"/>
    <w:rsid w:val="008E3151"/>
    <w:rsid w:val="008E3855"/>
    <w:rsid w:val="008E4DA6"/>
    <w:rsid w:val="008E6953"/>
    <w:rsid w:val="008E6C62"/>
    <w:rsid w:val="008E6CB5"/>
    <w:rsid w:val="008E77FB"/>
    <w:rsid w:val="008E7B8B"/>
    <w:rsid w:val="008F0692"/>
    <w:rsid w:val="008F254D"/>
    <w:rsid w:val="008F2B43"/>
    <w:rsid w:val="008F3AA6"/>
    <w:rsid w:val="008F3AF0"/>
    <w:rsid w:val="008F411A"/>
    <w:rsid w:val="008F4B97"/>
    <w:rsid w:val="008F65F4"/>
    <w:rsid w:val="008F725E"/>
    <w:rsid w:val="008F7A6B"/>
    <w:rsid w:val="00904CC2"/>
    <w:rsid w:val="0090559F"/>
    <w:rsid w:val="00905668"/>
    <w:rsid w:val="00905951"/>
    <w:rsid w:val="00905ADD"/>
    <w:rsid w:val="009069C1"/>
    <w:rsid w:val="00906FAA"/>
    <w:rsid w:val="0090743C"/>
    <w:rsid w:val="00907A4C"/>
    <w:rsid w:val="00907C14"/>
    <w:rsid w:val="00907EF9"/>
    <w:rsid w:val="00907F30"/>
    <w:rsid w:val="00911648"/>
    <w:rsid w:val="00913028"/>
    <w:rsid w:val="00913ABF"/>
    <w:rsid w:val="00917C91"/>
    <w:rsid w:val="0092299D"/>
    <w:rsid w:val="00922D4C"/>
    <w:rsid w:val="00923796"/>
    <w:rsid w:val="00923903"/>
    <w:rsid w:val="009243BB"/>
    <w:rsid w:val="00924661"/>
    <w:rsid w:val="00924DDD"/>
    <w:rsid w:val="009265CE"/>
    <w:rsid w:val="009267D1"/>
    <w:rsid w:val="00926D2D"/>
    <w:rsid w:val="00927569"/>
    <w:rsid w:val="00927C82"/>
    <w:rsid w:val="00930D15"/>
    <w:rsid w:val="00931D42"/>
    <w:rsid w:val="00933C84"/>
    <w:rsid w:val="00934DA1"/>
    <w:rsid w:val="00934DEF"/>
    <w:rsid w:val="0093524C"/>
    <w:rsid w:val="009352C6"/>
    <w:rsid w:val="00936B56"/>
    <w:rsid w:val="009376B5"/>
    <w:rsid w:val="00940284"/>
    <w:rsid w:val="00942A4D"/>
    <w:rsid w:val="0094301D"/>
    <w:rsid w:val="00943A55"/>
    <w:rsid w:val="00945187"/>
    <w:rsid w:val="009458AA"/>
    <w:rsid w:val="00945951"/>
    <w:rsid w:val="00947237"/>
    <w:rsid w:val="00947A9B"/>
    <w:rsid w:val="00950844"/>
    <w:rsid w:val="00950CA3"/>
    <w:rsid w:val="0095278A"/>
    <w:rsid w:val="00952C94"/>
    <w:rsid w:val="00955397"/>
    <w:rsid w:val="00956233"/>
    <w:rsid w:val="00956497"/>
    <w:rsid w:val="00956F1C"/>
    <w:rsid w:val="00960BFD"/>
    <w:rsid w:val="0096140C"/>
    <w:rsid w:val="00961F60"/>
    <w:rsid w:val="00962264"/>
    <w:rsid w:val="009625AA"/>
    <w:rsid w:val="009629DC"/>
    <w:rsid w:val="0096400C"/>
    <w:rsid w:val="0096443F"/>
    <w:rsid w:val="00964819"/>
    <w:rsid w:val="009655CE"/>
    <w:rsid w:val="00965B4F"/>
    <w:rsid w:val="00967441"/>
    <w:rsid w:val="00967C93"/>
    <w:rsid w:val="00971189"/>
    <w:rsid w:val="00971F29"/>
    <w:rsid w:val="009728BB"/>
    <w:rsid w:val="00972E37"/>
    <w:rsid w:val="00975242"/>
    <w:rsid w:val="00975AB6"/>
    <w:rsid w:val="00976D68"/>
    <w:rsid w:val="00977FA9"/>
    <w:rsid w:val="009801D5"/>
    <w:rsid w:val="009804D4"/>
    <w:rsid w:val="00982161"/>
    <w:rsid w:val="00983D33"/>
    <w:rsid w:val="00983EB7"/>
    <w:rsid w:val="00984B9F"/>
    <w:rsid w:val="009867FE"/>
    <w:rsid w:val="00987FB8"/>
    <w:rsid w:val="00991D65"/>
    <w:rsid w:val="00991EB4"/>
    <w:rsid w:val="0099208A"/>
    <w:rsid w:val="00992113"/>
    <w:rsid w:val="009931FC"/>
    <w:rsid w:val="009941C0"/>
    <w:rsid w:val="009944A2"/>
    <w:rsid w:val="00996581"/>
    <w:rsid w:val="00997D2E"/>
    <w:rsid w:val="009A01CE"/>
    <w:rsid w:val="009A03D6"/>
    <w:rsid w:val="009A0E12"/>
    <w:rsid w:val="009A2575"/>
    <w:rsid w:val="009A2582"/>
    <w:rsid w:val="009A4ACB"/>
    <w:rsid w:val="009A6B9C"/>
    <w:rsid w:val="009A7336"/>
    <w:rsid w:val="009A776E"/>
    <w:rsid w:val="009B44CD"/>
    <w:rsid w:val="009B5B5F"/>
    <w:rsid w:val="009C04C4"/>
    <w:rsid w:val="009C09C6"/>
    <w:rsid w:val="009C1103"/>
    <w:rsid w:val="009C15C2"/>
    <w:rsid w:val="009C1C23"/>
    <w:rsid w:val="009C2979"/>
    <w:rsid w:val="009C2F9F"/>
    <w:rsid w:val="009C35D2"/>
    <w:rsid w:val="009C486D"/>
    <w:rsid w:val="009C56EC"/>
    <w:rsid w:val="009C6883"/>
    <w:rsid w:val="009C6E2A"/>
    <w:rsid w:val="009D0604"/>
    <w:rsid w:val="009D10B9"/>
    <w:rsid w:val="009D13E3"/>
    <w:rsid w:val="009D3C3E"/>
    <w:rsid w:val="009D4700"/>
    <w:rsid w:val="009D6187"/>
    <w:rsid w:val="009D6746"/>
    <w:rsid w:val="009E0773"/>
    <w:rsid w:val="009E244A"/>
    <w:rsid w:val="009E41D4"/>
    <w:rsid w:val="009E458C"/>
    <w:rsid w:val="009E4CC3"/>
    <w:rsid w:val="009E56E1"/>
    <w:rsid w:val="009E5E49"/>
    <w:rsid w:val="009E6AF6"/>
    <w:rsid w:val="009E7B1A"/>
    <w:rsid w:val="009F02B7"/>
    <w:rsid w:val="009F1B84"/>
    <w:rsid w:val="009F2A10"/>
    <w:rsid w:val="009F2FBC"/>
    <w:rsid w:val="009F37EE"/>
    <w:rsid w:val="009F38E1"/>
    <w:rsid w:val="009F4C4A"/>
    <w:rsid w:val="00A0210A"/>
    <w:rsid w:val="00A025C8"/>
    <w:rsid w:val="00A027CE"/>
    <w:rsid w:val="00A06F63"/>
    <w:rsid w:val="00A070B3"/>
    <w:rsid w:val="00A101F9"/>
    <w:rsid w:val="00A103CD"/>
    <w:rsid w:val="00A10D92"/>
    <w:rsid w:val="00A12D87"/>
    <w:rsid w:val="00A141E0"/>
    <w:rsid w:val="00A17E70"/>
    <w:rsid w:val="00A231A6"/>
    <w:rsid w:val="00A2328B"/>
    <w:rsid w:val="00A24DFC"/>
    <w:rsid w:val="00A25EA3"/>
    <w:rsid w:val="00A2612E"/>
    <w:rsid w:val="00A26D93"/>
    <w:rsid w:val="00A27594"/>
    <w:rsid w:val="00A31489"/>
    <w:rsid w:val="00A31A92"/>
    <w:rsid w:val="00A31AB1"/>
    <w:rsid w:val="00A34A39"/>
    <w:rsid w:val="00A353C3"/>
    <w:rsid w:val="00A35784"/>
    <w:rsid w:val="00A35A05"/>
    <w:rsid w:val="00A35B6C"/>
    <w:rsid w:val="00A35F6E"/>
    <w:rsid w:val="00A36117"/>
    <w:rsid w:val="00A4144A"/>
    <w:rsid w:val="00A42284"/>
    <w:rsid w:val="00A42818"/>
    <w:rsid w:val="00A43398"/>
    <w:rsid w:val="00A43C75"/>
    <w:rsid w:val="00A44BB3"/>
    <w:rsid w:val="00A459D9"/>
    <w:rsid w:val="00A45B0D"/>
    <w:rsid w:val="00A47169"/>
    <w:rsid w:val="00A47FAA"/>
    <w:rsid w:val="00A5019E"/>
    <w:rsid w:val="00A50BCF"/>
    <w:rsid w:val="00A51E06"/>
    <w:rsid w:val="00A54157"/>
    <w:rsid w:val="00A5580F"/>
    <w:rsid w:val="00A559DA"/>
    <w:rsid w:val="00A55BCE"/>
    <w:rsid w:val="00A560CD"/>
    <w:rsid w:val="00A563B9"/>
    <w:rsid w:val="00A56D24"/>
    <w:rsid w:val="00A57EA7"/>
    <w:rsid w:val="00A60D71"/>
    <w:rsid w:val="00A610D6"/>
    <w:rsid w:val="00A61652"/>
    <w:rsid w:val="00A62EDA"/>
    <w:rsid w:val="00A636F8"/>
    <w:rsid w:val="00A647D6"/>
    <w:rsid w:val="00A65C3B"/>
    <w:rsid w:val="00A70E98"/>
    <w:rsid w:val="00A720B0"/>
    <w:rsid w:val="00A7293D"/>
    <w:rsid w:val="00A743F6"/>
    <w:rsid w:val="00A745E1"/>
    <w:rsid w:val="00A752C2"/>
    <w:rsid w:val="00A75918"/>
    <w:rsid w:val="00A83121"/>
    <w:rsid w:val="00A85D27"/>
    <w:rsid w:val="00A86621"/>
    <w:rsid w:val="00A86CD1"/>
    <w:rsid w:val="00A87896"/>
    <w:rsid w:val="00A9130D"/>
    <w:rsid w:val="00A92B13"/>
    <w:rsid w:val="00A933DD"/>
    <w:rsid w:val="00A94AB1"/>
    <w:rsid w:val="00A95B70"/>
    <w:rsid w:val="00A96FB0"/>
    <w:rsid w:val="00AA0E90"/>
    <w:rsid w:val="00AA110D"/>
    <w:rsid w:val="00AA136D"/>
    <w:rsid w:val="00AA18C3"/>
    <w:rsid w:val="00AA26D0"/>
    <w:rsid w:val="00AA427C"/>
    <w:rsid w:val="00AA56F8"/>
    <w:rsid w:val="00AA716D"/>
    <w:rsid w:val="00AB0ECB"/>
    <w:rsid w:val="00AB10E6"/>
    <w:rsid w:val="00AB2177"/>
    <w:rsid w:val="00AB2A02"/>
    <w:rsid w:val="00AB2F1B"/>
    <w:rsid w:val="00AB2FAB"/>
    <w:rsid w:val="00AB44BA"/>
    <w:rsid w:val="00AB4E6E"/>
    <w:rsid w:val="00AB54C4"/>
    <w:rsid w:val="00AB5E59"/>
    <w:rsid w:val="00AB696C"/>
    <w:rsid w:val="00AB70F5"/>
    <w:rsid w:val="00AC03FE"/>
    <w:rsid w:val="00AC14EC"/>
    <w:rsid w:val="00AC1BFE"/>
    <w:rsid w:val="00AC235A"/>
    <w:rsid w:val="00AC2CC9"/>
    <w:rsid w:val="00AC304B"/>
    <w:rsid w:val="00AC328B"/>
    <w:rsid w:val="00AC3EAB"/>
    <w:rsid w:val="00AC3FDA"/>
    <w:rsid w:val="00AC4011"/>
    <w:rsid w:val="00AC4136"/>
    <w:rsid w:val="00AC4710"/>
    <w:rsid w:val="00AC4DDB"/>
    <w:rsid w:val="00AC55C4"/>
    <w:rsid w:val="00AC5A1F"/>
    <w:rsid w:val="00AC5C2C"/>
    <w:rsid w:val="00AC5FE7"/>
    <w:rsid w:val="00AC62A3"/>
    <w:rsid w:val="00AC7AA6"/>
    <w:rsid w:val="00AD0B31"/>
    <w:rsid w:val="00AD1EB2"/>
    <w:rsid w:val="00AD27EC"/>
    <w:rsid w:val="00AD3256"/>
    <w:rsid w:val="00AD47E9"/>
    <w:rsid w:val="00AD64D6"/>
    <w:rsid w:val="00AD76AA"/>
    <w:rsid w:val="00AE0136"/>
    <w:rsid w:val="00AE090A"/>
    <w:rsid w:val="00AE0E63"/>
    <w:rsid w:val="00AE1931"/>
    <w:rsid w:val="00AE1989"/>
    <w:rsid w:val="00AE1ABA"/>
    <w:rsid w:val="00AE27E6"/>
    <w:rsid w:val="00AE315F"/>
    <w:rsid w:val="00AE321C"/>
    <w:rsid w:val="00AE3D5C"/>
    <w:rsid w:val="00AE6344"/>
    <w:rsid w:val="00AE6FCA"/>
    <w:rsid w:val="00AE7053"/>
    <w:rsid w:val="00AF0994"/>
    <w:rsid w:val="00AF0BB6"/>
    <w:rsid w:val="00AF0FA4"/>
    <w:rsid w:val="00AF17E3"/>
    <w:rsid w:val="00AF3DA3"/>
    <w:rsid w:val="00AF5BF3"/>
    <w:rsid w:val="00AF70AD"/>
    <w:rsid w:val="00AF7328"/>
    <w:rsid w:val="00AF7BE7"/>
    <w:rsid w:val="00B00B63"/>
    <w:rsid w:val="00B01931"/>
    <w:rsid w:val="00B01AFD"/>
    <w:rsid w:val="00B028F1"/>
    <w:rsid w:val="00B0384A"/>
    <w:rsid w:val="00B05E8D"/>
    <w:rsid w:val="00B06328"/>
    <w:rsid w:val="00B0665C"/>
    <w:rsid w:val="00B066E8"/>
    <w:rsid w:val="00B07675"/>
    <w:rsid w:val="00B11E9F"/>
    <w:rsid w:val="00B11F11"/>
    <w:rsid w:val="00B12332"/>
    <w:rsid w:val="00B12933"/>
    <w:rsid w:val="00B13D0A"/>
    <w:rsid w:val="00B157C7"/>
    <w:rsid w:val="00B15A75"/>
    <w:rsid w:val="00B178EF"/>
    <w:rsid w:val="00B20109"/>
    <w:rsid w:val="00B20DB6"/>
    <w:rsid w:val="00B2138A"/>
    <w:rsid w:val="00B21B4D"/>
    <w:rsid w:val="00B22550"/>
    <w:rsid w:val="00B233D1"/>
    <w:rsid w:val="00B23EE7"/>
    <w:rsid w:val="00B246E3"/>
    <w:rsid w:val="00B247B1"/>
    <w:rsid w:val="00B24C1A"/>
    <w:rsid w:val="00B24CA7"/>
    <w:rsid w:val="00B25C5F"/>
    <w:rsid w:val="00B26021"/>
    <w:rsid w:val="00B27127"/>
    <w:rsid w:val="00B27E2C"/>
    <w:rsid w:val="00B30E2C"/>
    <w:rsid w:val="00B30F61"/>
    <w:rsid w:val="00B32CAF"/>
    <w:rsid w:val="00B32DE6"/>
    <w:rsid w:val="00B33917"/>
    <w:rsid w:val="00B33925"/>
    <w:rsid w:val="00B3524E"/>
    <w:rsid w:val="00B35D90"/>
    <w:rsid w:val="00B35DBC"/>
    <w:rsid w:val="00B36216"/>
    <w:rsid w:val="00B36CD5"/>
    <w:rsid w:val="00B37B67"/>
    <w:rsid w:val="00B40558"/>
    <w:rsid w:val="00B41458"/>
    <w:rsid w:val="00B42CDC"/>
    <w:rsid w:val="00B43061"/>
    <w:rsid w:val="00B438BB"/>
    <w:rsid w:val="00B44749"/>
    <w:rsid w:val="00B4592B"/>
    <w:rsid w:val="00B46660"/>
    <w:rsid w:val="00B46A90"/>
    <w:rsid w:val="00B50AF3"/>
    <w:rsid w:val="00B523E2"/>
    <w:rsid w:val="00B52523"/>
    <w:rsid w:val="00B52B4B"/>
    <w:rsid w:val="00B556C7"/>
    <w:rsid w:val="00B56119"/>
    <w:rsid w:val="00B565FF"/>
    <w:rsid w:val="00B57679"/>
    <w:rsid w:val="00B57844"/>
    <w:rsid w:val="00B57879"/>
    <w:rsid w:val="00B57887"/>
    <w:rsid w:val="00B57890"/>
    <w:rsid w:val="00B578EC"/>
    <w:rsid w:val="00B60DEC"/>
    <w:rsid w:val="00B62656"/>
    <w:rsid w:val="00B630EE"/>
    <w:rsid w:val="00B631B4"/>
    <w:rsid w:val="00B63568"/>
    <w:rsid w:val="00B63F27"/>
    <w:rsid w:val="00B63F6D"/>
    <w:rsid w:val="00B64E24"/>
    <w:rsid w:val="00B6527E"/>
    <w:rsid w:val="00B65A60"/>
    <w:rsid w:val="00B65C3E"/>
    <w:rsid w:val="00B66985"/>
    <w:rsid w:val="00B66E10"/>
    <w:rsid w:val="00B67037"/>
    <w:rsid w:val="00B70A24"/>
    <w:rsid w:val="00B70EBF"/>
    <w:rsid w:val="00B721B3"/>
    <w:rsid w:val="00B7277C"/>
    <w:rsid w:val="00B72971"/>
    <w:rsid w:val="00B729CF"/>
    <w:rsid w:val="00B72C5C"/>
    <w:rsid w:val="00B73977"/>
    <w:rsid w:val="00B73A69"/>
    <w:rsid w:val="00B73CCE"/>
    <w:rsid w:val="00B756EC"/>
    <w:rsid w:val="00B75D51"/>
    <w:rsid w:val="00B809CD"/>
    <w:rsid w:val="00B80E82"/>
    <w:rsid w:val="00B81F88"/>
    <w:rsid w:val="00B846DE"/>
    <w:rsid w:val="00B8555D"/>
    <w:rsid w:val="00B87610"/>
    <w:rsid w:val="00B917AB"/>
    <w:rsid w:val="00B91A6A"/>
    <w:rsid w:val="00B91F88"/>
    <w:rsid w:val="00B94F95"/>
    <w:rsid w:val="00B95121"/>
    <w:rsid w:val="00B95484"/>
    <w:rsid w:val="00B968E0"/>
    <w:rsid w:val="00B97FB7"/>
    <w:rsid w:val="00BA4084"/>
    <w:rsid w:val="00BA4501"/>
    <w:rsid w:val="00BA6028"/>
    <w:rsid w:val="00BA78A5"/>
    <w:rsid w:val="00BB08D8"/>
    <w:rsid w:val="00BB0981"/>
    <w:rsid w:val="00BB1AC6"/>
    <w:rsid w:val="00BB62E4"/>
    <w:rsid w:val="00BB7243"/>
    <w:rsid w:val="00BB7834"/>
    <w:rsid w:val="00BC08FC"/>
    <w:rsid w:val="00BC1B4B"/>
    <w:rsid w:val="00BC23E1"/>
    <w:rsid w:val="00BC2F5D"/>
    <w:rsid w:val="00BC477F"/>
    <w:rsid w:val="00BC4A77"/>
    <w:rsid w:val="00BC4E05"/>
    <w:rsid w:val="00BC5C20"/>
    <w:rsid w:val="00BC668A"/>
    <w:rsid w:val="00BC6CED"/>
    <w:rsid w:val="00BC73F5"/>
    <w:rsid w:val="00BC7917"/>
    <w:rsid w:val="00BD0E5D"/>
    <w:rsid w:val="00BD15F5"/>
    <w:rsid w:val="00BD223A"/>
    <w:rsid w:val="00BD3F44"/>
    <w:rsid w:val="00BD45DA"/>
    <w:rsid w:val="00BD47C6"/>
    <w:rsid w:val="00BD4BBB"/>
    <w:rsid w:val="00BD5501"/>
    <w:rsid w:val="00BD55C0"/>
    <w:rsid w:val="00BD582C"/>
    <w:rsid w:val="00BD6893"/>
    <w:rsid w:val="00BE06CD"/>
    <w:rsid w:val="00BE137F"/>
    <w:rsid w:val="00BE28DB"/>
    <w:rsid w:val="00BE3F01"/>
    <w:rsid w:val="00BE3F43"/>
    <w:rsid w:val="00BE68C2"/>
    <w:rsid w:val="00BF0445"/>
    <w:rsid w:val="00BF2348"/>
    <w:rsid w:val="00BF26D2"/>
    <w:rsid w:val="00BF2A2B"/>
    <w:rsid w:val="00BF32E4"/>
    <w:rsid w:val="00BF6B6F"/>
    <w:rsid w:val="00BF6FFD"/>
    <w:rsid w:val="00BF71A3"/>
    <w:rsid w:val="00BF7D69"/>
    <w:rsid w:val="00C0033F"/>
    <w:rsid w:val="00C0071B"/>
    <w:rsid w:val="00C01A9F"/>
    <w:rsid w:val="00C0334B"/>
    <w:rsid w:val="00C04451"/>
    <w:rsid w:val="00C047A0"/>
    <w:rsid w:val="00C10B72"/>
    <w:rsid w:val="00C126CD"/>
    <w:rsid w:val="00C14144"/>
    <w:rsid w:val="00C142AD"/>
    <w:rsid w:val="00C143E1"/>
    <w:rsid w:val="00C14BF2"/>
    <w:rsid w:val="00C16234"/>
    <w:rsid w:val="00C16999"/>
    <w:rsid w:val="00C16A56"/>
    <w:rsid w:val="00C16D94"/>
    <w:rsid w:val="00C17F7F"/>
    <w:rsid w:val="00C20478"/>
    <w:rsid w:val="00C21110"/>
    <w:rsid w:val="00C2383C"/>
    <w:rsid w:val="00C24F87"/>
    <w:rsid w:val="00C25F83"/>
    <w:rsid w:val="00C3015E"/>
    <w:rsid w:val="00C30506"/>
    <w:rsid w:val="00C3404B"/>
    <w:rsid w:val="00C35952"/>
    <w:rsid w:val="00C363F7"/>
    <w:rsid w:val="00C376E3"/>
    <w:rsid w:val="00C37B5E"/>
    <w:rsid w:val="00C409F5"/>
    <w:rsid w:val="00C4144F"/>
    <w:rsid w:val="00C42C9D"/>
    <w:rsid w:val="00C43376"/>
    <w:rsid w:val="00C43C7D"/>
    <w:rsid w:val="00C45EDA"/>
    <w:rsid w:val="00C473C3"/>
    <w:rsid w:val="00C556BC"/>
    <w:rsid w:val="00C55AB8"/>
    <w:rsid w:val="00C55F00"/>
    <w:rsid w:val="00C55F91"/>
    <w:rsid w:val="00C560C6"/>
    <w:rsid w:val="00C604D2"/>
    <w:rsid w:val="00C60778"/>
    <w:rsid w:val="00C60871"/>
    <w:rsid w:val="00C61759"/>
    <w:rsid w:val="00C61C10"/>
    <w:rsid w:val="00C63928"/>
    <w:rsid w:val="00C63B1E"/>
    <w:rsid w:val="00C6541C"/>
    <w:rsid w:val="00C654D8"/>
    <w:rsid w:val="00C65D74"/>
    <w:rsid w:val="00C677D7"/>
    <w:rsid w:val="00C70185"/>
    <w:rsid w:val="00C702F2"/>
    <w:rsid w:val="00C76548"/>
    <w:rsid w:val="00C76CED"/>
    <w:rsid w:val="00C76FB9"/>
    <w:rsid w:val="00C773C4"/>
    <w:rsid w:val="00C775A1"/>
    <w:rsid w:val="00C778A4"/>
    <w:rsid w:val="00C801EB"/>
    <w:rsid w:val="00C80A3A"/>
    <w:rsid w:val="00C80B1C"/>
    <w:rsid w:val="00C83496"/>
    <w:rsid w:val="00C85E1F"/>
    <w:rsid w:val="00C868B8"/>
    <w:rsid w:val="00C86DAD"/>
    <w:rsid w:val="00C87853"/>
    <w:rsid w:val="00C918B3"/>
    <w:rsid w:val="00C91B69"/>
    <w:rsid w:val="00C93286"/>
    <w:rsid w:val="00C96A1A"/>
    <w:rsid w:val="00CA028E"/>
    <w:rsid w:val="00CA09B2"/>
    <w:rsid w:val="00CA0A57"/>
    <w:rsid w:val="00CA3D45"/>
    <w:rsid w:val="00CA3DA7"/>
    <w:rsid w:val="00CA7DB5"/>
    <w:rsid w:val="00CB0A42"/>
    <w:rsid w:val="00CB3FCB"/>
    <w:rsid w:val="00CB5B4E"/>
    <w:rsid w:val="00CB7359"/>
    <w:rsid w:val="00CB75C5"/>
    <w:rsid w:val="00CC0162"/>
    <w:rsid w:val="00CC022E"/>
    <w:rsid w:val="00CC1CA8"/>
    <w:rsid w:val="00CC2B29"/>
    <w:rsid w:val="00CC3C8B"/>
    <w:rsid w:val="00CC47CB"/>
    <w:rsid w:val="00CC61DB"/>
    <w:rsid w:val="00CC652F"/>
    <w:rsid w:val="00CC6C51"/>
    <w:rsid w:val="00CC72A5"/>
    <w:rsid w:val="00CD0259"/>
    <w:rsid w:val="00CD19D7"/>
    <w:rsid w:val="00CD264E"/>
    <w:rsid w:val="00CD32DB"/>
    <w:rsid w:val="00CD4ACC"/>
    <w:rsid w:val="00CD51FC"/>
    <w:rsid w:val="00CD568A"/>
    <w:rsid w:val="00CD5B7F"/>
    <w:rsid w:val="00CD6382"/>
    <w:rsid w:val="00CD64CE"/>
    <w:rsid w:val="00CD658E"/>
    <w:rsid w:val="00CD6AAB"/>
    <w:rsid w:val="00CD76E7"/>
    <w:rsid w:val="00CD7892"/>
    <w:rsid w:val="00CE10E9"/>
    <w:rsid w:val="00CE1444"/>
    <w:rsid w:val="00CE2510"/>
    <w:rsid w:val="00CE3491"/>
    <w:rsid w:val="00CE5032"/>
    <w:rsid w:val="00CE6972"/>
    <w:rsid w:val="00CE7016"/>
    <w:rsid w:val="00CF1147"/>
    <w:rsid w:val="00CF1270"/>
    <w:rsid w:val="00CF1B3F"/>
    <w:rsid w:val="00CF1DF8"/>
    <w:rsid w:val="00CF2559"/>
    <w:rsid w:val="00CF33BC"/>
    <w:rsid w:val="00CF4970"/>
    <w:rsid w:val="00CF4A50"/>
    <w:rsid w:val="00CF58EA"/>
    <w:rsid w:val="00CF6B83"/>
    <w:rsid w:val="00D02630"/>
    <w:rsid w:val="00D04E5E"/>
    <w:rsid w:val="00D06A2B"/>
    <w:rsid w:val="00D1060A"/>
    <w:rsid w:val="00D11103"/>
    <w:rsid w:val="00D112FD"/>
    <w:rsid w:val="00D1138B"/>
    <w:rsid w:val="00D12945"/>
    <w:rsid w:val="00D1700E"/>
    <w:rsid w:val="00D1724C"/>
    <w:rsid w:val="00D2142F"/>
    <w:rsid w:val="00D218DD"/>
    <w:rsid w:val="00D229B8"/>
    <w:rsid w:val="00D240FC"/>
    <w:rsid w:val="00D243F7"/>
    <w:rsid w:val="00D245CB"/>
    <w:rsid w:val="00D24CB7"/>
    <w:rsid w:val="00D26557"/>
    <w:rsid w:val="00D274FE"/>
    <w:rsid w:val="00D34373"/>
    <w:rsid w:val="00D34C02"/>
    <w:rsid w:val="00D366CB"/>
    <w:rsid w:val="00D42851"/>
    <w:rsid w:val="00D432E8"/>
    <w:rsid w:val="00D43B0F"/>
    <w:rsid w:val="00D43DF0"/>
    <w:rsid w:val="00D46B3B"/>
    <w:rsid w:val="00D47D89"/>
    <w:rsid w:val="00D5157F"/>
    <w:rsid w:val="00D53DBA"/>
    <w:rsid w:val="00D57696"/>
    <w:rsid w:val="00D57B6C"/>
    <w:rsid w:val="00D57F5C"/>
    <w:rsid w:val="00D6056D"/>
    <w:rsid w:val="00D60F24"/>
    <w:rsid w:val="00D60FE6"/>
    <w:rsid w:val="00D6190D"/>
    <w:rsid w:val="00D61EE3"/>
    <w:rsid w:val="00D63C8C"/>
    <w:rsid w:val="00D64140"/>
    <w:rsid w:val="00D66E48"/>
    <w:rsid w:val="00D6751B"/>
    <w:rsid w:val="00D67D45"/>
    <w:rsid w:val="00D71409"/>
    <w:rsid w:val="00D7158F"/>
    <w:rsid w:val="00D7294D"/>
    <w:rsid w:val="00D72D2E"/>
    <w:rsid w:val="00D7330F"/>
    <w:rsid w:val="00D75714"/>
    <w:rsid w:val="00D80087"/>
    <w:rsid w:val="00D8054D"/>
    <w:rsid w:val="00D81227"/>
    <w:rsid w:val="00D81881"/>
    <w:rsid w:val="00D818B6"/>
    <w:rsid w:val="00D81C18"/>
    <w:rsid w:val="00D82339"/>
    <w:rsid w:val="00D83001"/>
    <w:rsid w:val="00D833A0"/>
    <w:rsid w:val="00D83891"/>
    <w:rsid w:val="00D84DF3"/>
    <w:rsid w:val="00D86006"/>
    <w:rsid w:val="00D871B0"/>
    <w:rsid w:val="00D87ACB"/>
    <w:rsid w:val="00D9063F"/>
    <w:rsid w:val="00D90ED4"/>
    <w:rsid w:val="00D945FD"/>
    <w:rsid w:val="00D94C15"/>
    <w:rsid w:val="00D94E00"/>
    <w:rsid w:val="00D95F63"/>
    <w:rsid w:val="00D9717C"/>
    <w:rsid w:val="00DA0560"/>
    <w:rsid w:val="00DA0858"/>
    <w:rsid w:val="00DA15D5"/>
    <w:rsid w:val="00DA1A86"/>
    <w:rsid w:val="00DA3D1B"/>
    <w:rsid w:val="00DA45CB"/>
    <w:rsid w:val="00DA6027"/>
    <w:rsid w:val="00DB106E"/>
    <w:rsid w:val="00DB2405"/>
    <w:rsid w:val="00DB2CF8"/>
    <w:rsid w:val="00DB463B"/>
    <w:rsid w:val="00DB5A17"/>
    <w:rsid w:val="00DB5DF0"/>
    <w:rsid w:val="00DB6F8B"/>
    <w:rsid w:val="00DB7004"/>
    <w:rsid w:val="00DB7CF9"/>
    <w:rsid w:val="00DC0900"/>
    <w:rsid w:val="00DC1EE1"/>
    <w:rsid w:val="00DC2259"/>
    <w:rsid w:val="00DC23C7"/>
    <w:rsid w:val="00DC38D4"/>
    <w:rsid w:val="00DC3BB8"/>
    <w:rsid w:val="00DC3CFC"/>
    <w:rsid w:val="00DC4620"/>
    <w:rsid w:val="00DC5A7B"/>
    <w:rsid w:val="00DC5E0B"/>
    <w:rsid w:val="00DC5F04"/>
    <w:rsid w:val="00DC6554"/>
    <w:rsid w:val="00DC7D40"/>
    <w:rsid w:val="00DD155B"/>
    <w:rsid w:val="00DD2738"/>
    <w:rsid w:val="00DD3D06"/>
    <w:rsid w:val="00DD3EA5"/>
    <w:rsid w:val="00DD4462"/>
    <w:rsid w:val="00DD570D"/>
    <w:rsid w:val="00DD5B8B"/>
    <w:rsid w:val="00DE014E"/>
    <w:rsid w:val="00DE1317"/>
    <w:rsid w:val="00DE46B6"/>
    <w:rsid w:val="00DE4CB7"/>
    <w:rsid w:val="00DE5798"/>
    <w:rsid w:val="00DE6A26"/>
    <w:rsid w:val="00DF0D34"/>
    <w:rsid w:val="00DF15DA"/>
    <w:rsid w:val="00DF1971"/>
    <w:rsid w:val="00DF2185"/>
    <w:rsid w:val="00DF3474"/>
    <w:rsid w:val="00DF466D"/>
    <w:rsid w:val="00E00505"/>
    <w:rsid w:val="00E005FB"/>
    <w:rsid w:val="00E0134D"/>
    <w:rsid w:val="00E023A9"/>
    <w:rsid w:val="00E037D2"/>
    <w:rsid w:val="00E042D2"/>
    <w:rsid w:val="00E04941"/>
    <w:rsid w:val="00E05129"/>
    <w:rsid w:val="00E05A5C"/>
    <w:rsid w:val="00E06D40"/>
    <w:rsid w:val="00E07BB6"/>
    <w:rsid w:val="00E10414"/>
    <w:rsid w:val="00E10CAA"/>
    <w:rsid w:val="00E1282B"/>
    <w:rsid w:val="00E13124"/>
    <w:rsid w:val="00E13607"/>
    <w:rsid w:val="00E13A7D"/>
    <w:rsid w:val="00E13F8F"/>
    <w:rsid w:val="00E1440D"/>
    <w:rsid w:val="00E14743"/>
    <w:rsid w:val="00E1485D"/>
    <w:rsid w:val="00E152F4"/>
    <w:rsid w:val="00E15482"/>
    <w:rsid w:val="00E1733C"/>
    <w:rsid w:val="00E2074D"/>
    <w:rsid w:val="00E20A89"/>
    <w:rsid w:val="00E22591"/>
    <w:rsid w:val="00E237BE"/>
    <w:rsid w:val="00E247F3"/>
    <w:rsid w:val="00E25F1F"/>
    <w:rsid w:val="00E26740"/>
    <w:rsid w:val="00E26D5F"/>
    <w:rsid w:val="00E30472"/>
    <w:rsid w:val="00E3115F"/>
    <w:rsid w:val="00E34BA2"/>
    <w:rsid w:val="00E35367"/>
    <w:rsid w:val="00E37F19"/>
    <w:rsid w:val="00E4127C"/>
    <w:rsid w:val="00E41F77"/>
    <w:rsid w:val="00E423DE"/>
    <w:rsid w:val="00E427B6"/>
    <w:rsid w:val="00E431C1"/>
    <w:rsid w:val="00E47B5A"/>
    <w:rsid w:val="00E47DFF"/>
    <w:rsid w:val="00E52DD6"/>
    <w:rsid w:val="00E53D8C"/>
    <w:rsid w:val="00E543CC"/>
    <w:rsid w:val="00E55F51"/>
    <w:rsid w:val="00E56331"/>
    <w:rsid w:val="00E56F0D"/>
    <w:rsid w:val="00E60231"/>
    <w:rsid w:val="00E60ED9"/>
    <w:rsid w:val="00E63CD8"/>
    <w:rsid w:val="00E65190"/>
    <w:rsid w:val="00E70342"/>
    <w:rsid w:val="00E7149A"/>
    <w:rsid w:val="00E71DC3"/>
    <w:rsid w:val="00E72A24"/>
    <w:rsid w:val="00E72C07"/>
    <w:rsid w:val="00E73731"/>
    <w:rsid w:val="00E73DC3"/>
    <w:rsid w:val="00E75687"/>
    <w:rsid w:val="00E75806"/>
    <w:rsid w:val="00E767B3"/>
    <w:rsid w:val="00E76CC4"/>
    <w:rsid w:val="00E77301"/>
    <w:rsid w:val="00E773D3"/>
    <w:rsid w:val="00E774D2"/>
    <w:rsid w:val="00E808E1"/>
    <w:rsid w:val="00E84D50"/>
    <w:rsid w:val="00E85423"/>
    <w:rsid w:val="00E85DF8"/>
    <w:rsid w:val="00E85E19"/>
    <w:rsid w:val="00E866B3"/>
    <w:rsid w:val="00E86A59"/>
    <w:rsid w:val="00E92107"/>
    <w:rsid w:val="00E92D8B"/>
    <w:rsid w:val="00E95D56"/>
    <w:rsid w:val="00EA07D3"/>
    <w:rsid w:val="00EA251D"/>
    <w:rsid w:val="00EA30C4"/>
    <w:rsid w:val="00EA35AD"/>
    <w:rsid w:val="00EA4193"/>
    <w:rsid w:val="00EA49DB"/>
    <w:rsid w:val="00EA4CF9"/>
    <w:rsid w:val="00EA515B"/>
    <w:rsid w:val="00EA55C4"/>
    <w:rsid w:val="00EA56C5"/>
    <w:rsid w:val="00EA6164"/>
    <w:rsid w:val="00EB33AE"/>
    <w:rsid w:val="00EB4E97"/>
    <w:rsid w:val="00EB6E66"/>
    <w:rsid w:val="00EC0DCB"/>
    <w:rsid w:val="00EC25DB"/>
    <w:rsid w:val="00EC3BA9"/>
    <w:rsid w:val="00EC3DC9"/>
    <w:rsid w:val="00EC58FA"/>
    <w:rsid w:val="00ED18E9"/>
    <w:rsid w:val="00ED2CB3"/>
    <w:rsid w:val="00ED4441"/>
    <w:rsid w:val="00ED5397"/>
    <w:rsid w:val="00ED5940"/>
    <w:rsid w:val="00ED6BE7"/>
    <w:rsid w:val="00ED79C2"/>
    <w:rsid w:val="00EE159A"/>
    <w:rsid w:val="00EE2E31"/>
    <w:rsid w:val="00EE2F0A"/>
    <w:rsid w:val="00EE2FC8"/>
    <w:rsid w:val="00EE7C6C"/>
    <w:rsid w:val="00EF006D"/>
    <w:rsid w:val="00EF0C81"/>
    <w:rsid w:val="00EF1602"/>
    <w:rsid w:val="00EF1D98"/>
    <w:rsid w:val="00EF25CA"/>
    <w:rsid w:val="00EF4421"/>
    <w:rsid w:val="00EF4F00"/>
    <w:rsid w:val="00EF5509"/>
    <w:rsid w:val="00EF5871"/>
    <w:rsid w:val="00EF7A41"/>
    <w:rsid w:val="00F00699"/>
    <w:rsid w:val="00F02E6D"/>
    <w:rsid w:val="00F030C3"/>
    <w:rsid w:val="00F045BA"/>
    <w:rsid w:val="00F04F58"/>
    <w:rsid w:val="00F04FA0"/>
    <w:rsid w:val="00F0657E"/>
    <w:rsid w:val="00F1055C"/>
    <w:rsid w:val="00F105AC"/>
    <w:rsid w:val="00F10D50"/>
    <w:rsid w:val="00F10D5F"/>
    <w:rsid w:val="00F118F6"/>
    <w:rsid w:val="00F12826"/>
    <w:rsid w:val="00F15498"/>
    <w:rsid w:val="00F154DD"/>
    <w:rsid w:val="00F16447"/>
    <w:rsid w:val="00F16FE1"/>
    <w:rsid w:val="00F174C8"/>
    <w:rsid w:val="00F17FD9"/>
    <w:rsid w:val="00F20951"/>
    <w:rsid w:val="00F21C75"/>
    <w:rsid w:val="00F234F2"/>
    <w:rsid w:val="00F2561A"/>
    <w:rsid w:val="00F275D5"/>
    <w:rsid w:val="00F2791B"/>
    <w:rsid w:val="00F32C15"/>
    <w:rsid w:val="00F3394F"/>
    <w:rsid w:val="00F33A40"/>
    <w:rsid w:val="00F34C32"/>
    <w:rsid w:val="00F35B11"/>
    <w:rsid w:val="00F35E55"/>
    <w:rsid w:val="00F40440"/>
    <w:rsid w:val="00F40E9C"/>
    <w:rsid w:val="00F4118F"/>
    <w:rsid w:val="00F41944"/>
    <w:rsid w:val="00F4259B"/>
    <w:rsid w:val="00F434F8"/>
    <w:rsid w:val="00F43D87"/>
    <w:rsid w:val="00F43E08"/>
    <w:rsid w:val="00F44F02"/>
    <w:rsid w:val="00F45376"/>
    <w:rsid w:val="00F463A9"/>
    <w:rsid w:val="00F46869"/>
    <w:rsid w:val="00F525CC"/>
    <w:rsid w:val="00F54059"/>
    <w:rsid w:val="00F54FFC"/>
    <w:rsid w:val="00F5569D"/>
    <w:rsid w:val="00F55DC4"/>
    <w:rsid w:val="00F56DA7"/>
    <w:rsid w:val="00F60CFB"/>
    <w:rsid w:val="00F60E4B"/>
    <w:rsid w:val="00F613DE"/>
    <w:rsid w:val="00F617F8"/>
    <w:rsid w:val="00F61D40"/>
    <w:rsid w:val="00F623D7"/>
    <w:rsid w:val="00F6368B"/>
    <w:rsid w:val="00F63D61"/>
    <w:rsid w:val="00F63D84"/>
    <w:rsid w:val="00F64E86"/>
    <w:rsid w:val="00F65419"/>
    <w:rsid w:val="00F662E7"/>
    <w:rsid w:val="00F66B5B"/>
    <w:rsid w:val="00F66DEA"/>
    <w:rsid w:val="00F670DA"/>
    <w:rsid w:val="00F701A3"/>
    <w:rsid w:val="00F7107F"/>
    <w:rsid w:val="00F712C7"/>
    <w:rsid w:val="00F72890"/>
    <w:rsid w:val="00F73006"/>
    <w:rsid w:val="00F73461"/>
    <w:rsid w:val="00F73E87"/>
    <w:rsid w:val="00F74CD2"/>
    <w:rsid w:val="00F75A86"/>
    <w:rsid w:val="00F762CF"/>
    <w:rsid w:val="00F768AA"/>
    <w:rsid w:val="00F80082"/>
    <w:rsid w:val="00F80D7E"/>
    <w:rsid w:val="00F81428"/>
    <w:rsid w:val="00F823E7"/>
    <w:rsid w:val="00F826AD"/>
    <w:rsid w:val="00F83E84"/>
    <w:rsid w:val="00F846B4"/>
    <w:rsid w:val="00F84DE3"/>
    <w:rsid w:val="00F85556"/>
    <w:rsid w:val="00F86E12"/>
    <w:rsid w:val="00F87A78"/>
    <w:rsid w:val="00F900FD"/>
    <w:rsid w:val="00F9183F"/>
    <w:rsid w:val="00F91DE3"/>
    <w:rsid w:val="00F93266"/>
    <w:rsid w:val="00F93C16"/>
    <w:rsid w:val="00F969E8"/>
    <w:rsid w:val="00F9748C"/>
    <w:rsid w:val="00FA0161"/>
    <w:rsid w:val="00FA0282"/>
    <w:rsid w:val="00FA0891"/>
    <w:rsid w:val="00FA255B"/>
    <w:rsid w:val="00FA3DF7"/>
    <w:rsid w:val="00FA609F"/>
    <w:rsid w:val="00FA67E2"/>
    <w:rsid w:val="00FA7007"/>
    <w:rsid w:val="00FA7958"/>
    <w:rsid w:val="00FB0CDC"/>
    <w:rsid w:val="00FB131D"/>
    <w:rsid w:val="00FB1663"/>
    <w:rsid w:val="00FB2A39"/>
    <w:rsid w:val="00FB6463"/>
    <w:rsid w:val="00FB6E41"/>
    <w:rsid w:val="00FB7AED"/>
    <w:rsid w:val="00FC017F"/>
    <w:rsid w:val="00FC0792"/>
    <w:rsid w:val="00FC2379"/>
    <w:rsid w:val="00FC707A"/>
    <w:rsid w:val="00FD072A"/>
    <w:rsid w:val="00FD0AA2"/>
    <w:rsid w:val="00FD16C8"/>
    <w:rsid w:val="00FD1918"/>
    <w:rsid w:val="00FD217F"/>
    <w:rsid w:val="00FD2B81"/>
    <w:rsid w:val="00FD3534"/>
    <w:rsid w:val="00FD3738"/>
    <w:rsid w:val="00FD4359"/>
    <w:rsid w:val="00FD46FD"/>
    <w:rsid w:val="00FD5FA8"/>
    <w:rsid w:val="00FD63D0"/>
    <w:rsid w:val="00FD709D"/>
    <w:rsid w:val="00FE0D53"/>
    <w:rsid w:val="00FE3BDB"/>
    <w:rsid w:val="00FE5850"/>
    <w:rsid w:val="00FE5AD1"/>
    <w:rsid w:val="00FE7E82"/>
    <w:rsid w:val="00FF0336"/>
    <w:rsid w:val="00FF0471"/>
    <w:rsid w:val="00FF2BA9"/>
    <w:rsid w:val="00FF39F7"/>
    <w:rsid w:val="00FF3C77"/>
    <w:rsid w:val="00FF3DC2"/>
    <w:rsid w:val="00FF55D7"/>
    <w:rsid w:val="00FF6AC1"/>
    <w:rsid w:val="00FF79C8"/>
    <w:rsid w:val="00FF7E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F5E6D99"/>
  <w15:docId w15:val="{F881500B-E42D-40B4-8F63-E7D01986B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F5BE5"/>
    <w:pPr>
      <w:jc w:val="both"/>
    </w:pPr>
    <w:rPr>
      <w:sz w:val="22"/>
      <w:lang w:val="en-GB"/>
    </w:rPr>
  </w:style>
  <w:style w:type="paragraph" w:styleId="1">
    <w:name w:val="heading 1"/>
    <w:basedOn w:val="a0"/>
    <w:next w:val="a0"/>
    <w:qFormat/>
    <w:rsid w:val="00C01A9F"/>
    <w:pPr>
      <w:keepNext/>
      <w:keepLines/>
      <w:spacing w:before="320"/>
      <w:outlineLvl w:val="0"/>
    </w:pPr>
    <w:rPr>
      <w:rFonts w:ascii="Arial" w:hAnsi="Arial"/>
      <w:b/>
      <w:sz w:val="32"/>
      <w:u w:val="single"/>
    </w:rPr>
  </w:style>
  <w:style w:type="paragraph" w:styleId="2">
    <w:name w:val="heading 2"/>
    <w:basedOn w:val="a0"/>
    <w:next w:val="a0"/>
    <w:qFormat/>
    <w:rsid w:val="00C01A9F"/>
    <w:pPr>
      <w:keepNext/>
      <w:keepLines/>
      <w:spacing w:before="280"/>
      <w:outlineLvl w:val="1"/>
    </w:pPr>
    <w:rPr>
      <w:rFonts w:ascii="Arial" w:hAnsi="Arial"/>
      <w:b/>
      <w:sz w:val="28"/>
      <w:u w:val="single"/>
    </w:rPr>
  </w:style>
  <w:style w:type="paragraph" w:styleId="3">
    <w:name w:val="heading 3"/>
    <w:basedOn w:val="a0"/>
    <w:next w:val="a0"/>
    <w:qFormat/>
    <w:rsid w:val="00C01A9F"/>
    <w:pPr>
      <w:keepNext/>
      <w:keepLines/>
      <w:spacing w:before="240" w:after="60"/>
      <w:outlineLvl w:val="2"/>
    </w:pPr>
    <w:rPr>
      <w:rFonts w:ascii="Arial" w:hAnsi="Arial"/>
      <w:b/>
      <w:sz w:val="24"/>
    </w:rPr>
  </w:style>
  <w:style w:type="paragraph" w:styleId="4">
    <w:name w:val="heading 4"/>
    <w:basedOn w:val="a0"/>
    <w:next w:val="a0"/>
    <w:link w:val="4Char"/>
    <w:semiHidden/>
    <w:unhideWhenUsed/>
    <w:qFormat/>
    <w:rsid w:val="00143077"/>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0"/>
    <w:next w:val="a0"/>
    <w:link w:val="5Char"/>
    <w:semiHidden/>
    <w:unhideWhenUsed/>
    <w:qFormat/>
    <w:rsid w:val="00573E44"/>
    <w:pPr>
      <w:keepNext/>
      <w:keepLines/>
      <w:spacing w:before="40"/>
      <w:outlineLvl w:val="4"/>
    </w:pPr>
    <w:rPr>
      <w:rFonts w:asciiTheme="majorHAnsi" w:eastAsiaTheme="majorEastAsia" w:hAnsiTheme="majorHAnsi" w:cstheme="majorBidi"/>
      <w:color w:val="365F91"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4Char">
    <w:name w:val="标题 4 Char"/>
    <w:basedOn w:val="a1"/>
    <w:link w:val="4"/>
    <w:semiHidden/>
    <w:rsid w:val="00143077"/>
    <w:rPr>
      <w:rFonts w:asciiTheme="majorHAnsi" w:eastAsiaTheme="majorEastAsia" w:hAnsiTheme="majorHAnsi" w:cstheme="majorBidi"/>
      <w:i/>
      <w:iCs/>
      <w:color w:val="365F91" w:themeColor="accent1" w:themeShade="BF"/>
      <w:sz w:val="22"/>
      <w:lang w:val="en-GB"/>
    </w:rPr>
  </w:style>
  <w:style w:type="character" w:customStyle="1" w:styleId="5Char">
    <w:name w:val="标题 5 Char"/>
    <w:basedOn w:val="a1"/>
    <w:link w:val="5"/>
    <w:semiHidden/>
    <w:rsid w:val="00573E44"/>
    <w:rPr>
      <w:rFonts w:asciiTheme="majorHAnsi" w:eastAsiaTheme="majorEastAsia" w:hAnsiTheme="majorHAnsi" w:cstheme="majorBidi"/>
      <w:color w:val="365F91" w:themeColor="accent1" w:themeShade="BF"/>
      <w:sz w:val="22"/>
      <w:lang w:val="en-GB"/>
    </w:rPr>
  </w:style>
  <w:style w:type="paragraph" w:styleId="a4">
    <w:name w:val="footer"/>
    <w:basedOn w:val="a0"/>
    <w:rsid w:val="00C01A9F"/>
    <w:pPr>
      <w:pBdr>
        <w:top w:val="single" w:sz="6" w:space="1" w:color="auto"/>
      </w:pBdr>
      <w:tabs>
        <w:tab w:val="center" w:pos="6480"/>
        <w:tab w:val="right" w:pos="12960"/>
      </w:tabs>
    </w:pPr>
    <w:rPr>
      <w:sz w:val="24"/>
    </w:rPr>
  </w:style>
  <w:style w:type="paragraph" w:styleId="a5">
    <w:name w:val="header"/>
    <w:basedOn w:val="a0"/>
    <w:rsid w:val="00C01A9F"/>
    <w:pPr>
      <w:pBdr>
        <w:bottom w:val="single" w:sz="6" w:space="2" w:color="auto"/>
      </w:pBdr>
      <w:tabs>
        <w:tab w:val="center" w:pos="6480"/>
        <w:tab w:val="right" w:pos="12960"/>
      </w:tabs>
    </w:pPr>
    <w:rPr>
      <w:b/>
      <w:sz w:val="28"/>
    </w:rPr>
  </w:style>
  <w:style w:type="paragraph" w:customStyle="1" w:styleId="T1">
    <w:name w:val="T1"/>
    <w:basedOn w:val="a0"/>
    <w:rsid w:val="00C01A9F"/>
    <w:pPr>
      <w:jc w:val="center"/>
    </w:pPr>
    <w:rPr>
      <w:b/>
      <w:sz w:val="28"/>
    </w:rPr>
  </w:style>
  <w:style w:type="paragraph" w:customStyle="1" w:styleId="T2">
    <w:name w:val="T2"/>
    <w:basedOn w:val="T1"/>
    <w:rsid w:val="00C01A9F"/>
    <w:pPr>
      <w:spacing w:after="240"/>
      <w:ind w:left="720" w:right="720"/>
    </w:pPr>
  </w:style>
  <w:style w:type="paragraph" w:customStyle="1" w:styleId="T3">
    <w:name w:val="T3"/>
    <w:basedOn w:val="T1"/>
    <w:rsid w:val="00C01A9F"/>
    <w:pPr>
      <w:pBdr>
        <w:bottom w:val="single" w:sz="6" w:space="1" w:color="auto"/>
      </w:pBdr>
      <w:tabs>
        <w:tab w:val="center" w:pos="4680"/>
      </w:tabs>
      <w:spacing w:after="240"/>
      <w:jc w:val="left"/>
    </w:pPr>
    <w:rPr>
      <w:b w:val="0"/>
      <w:sz w:val="24"/>
    </w:rPr>
  </w:style>
  <w:style w:type="paragraph" w:styleId="a6">
    <w:name w:val="Body Text Indent"/>
    <w:basedOn w:val="a0"/>
    <w:rsid w:val="00C01A9F"/>
    <w:pPr>
      <w:ind w:left="720" w:hanging="720"/>
    </w:pPr>
  </w:style>
  <w:style w:type="character" w:styleId="a7">
    <w:name w:val="Hyperlink"/>
    <w:uiPriority w:val="99"/>
    <w:rsid w:val="00C01A9F"/>
    <w:rPr>
      <w:color w:val="0000FF"/>
      <w:u w:val="single"/>
    </w:rPr>
  </w:style>
  <w:style w:type="character" w:styleId="a8">
    <w:name w:val="annotation reference"/>
    <w:basedOn w:val="a1"/>
    <w:uiPriority w:val="99"/>
    <w:unhideWhenUsed/>
    <w:rsid w:val="00356FE9"/>
    <w:rPr>
      <w:rFonts w:cs="Times New Roman"/>
      <w:sz w:val="16"/>
      <w:szCs w:val="16"/>
    </w:rPr>
  </w:style>
  <w:style w:type="paragraph" w:styleId="a9">
    <w:name w:val="annotation text"/>
    <w:basedOn w:val="a0"/>
    <w:link w:val="Char"/>
    <w:uiPriority w:val="99"/>
    <w:unhideWhenUsed/>
    <w:rsid w:val="00356F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pPr>
    <w:rPr>
      <w:rFonts w:eastAsiaTheme="minorEastAsia"/>
      <w:color w:val="000000"/>
      <w:w w:val="0"/>
      <w:sz w:val="20"/>
    </w:rPr>
  </w:style>
  <w:style w:type="character" w:customStyle="1" w:styleId="Char">
    <w:name w:val="批注文字 Char"/>
    <w:basedOn w:val="a1"/>
    <w:link w:val="a9"/>
    <w:uiPriority w:val="99"/>
    <w:rsid w:val="00356FE9"/>
    <w:rPr>
      <w:rFonts w:eastAsiaTheme="minorEastAsia"/>
      <w:color w:val="000000"/>
      <w:w w:val="0"/>
      <w:lang w:val="en-GB"/>
    </w:rPr>
  </w:style>
  <w:style w:type="paragraph" w:styleId="aa">
    <w:name w:val="Balloon Text"/>
    <w:basedOn w:val="a0"/>
    <w:link w:val="Char0"/>
    <w:rsid w:val="00356FE9"/>
    <w:rPr>
      <w:rFonts w:ascii="Tahoma" w:hAnsi="Tahoma" w:cs="Tahoma"/>
      <w:sz w:val="16"/>
      <w:szCs w:val="16"/>
    </w:rPr>
  </w:style>
  <w:style w:type="character" w:customStyle="1" w:styleId="Char0">
    <w:name w:val="批注框文本 Char"/>
    <w:basedOn w:val="a1"/>
    <w:link w:val="aa"/>
    <w:rsid w:val="00356FE9"/>
    <w:rPr>
      <w:rFonts w:ascii="Tahoma" w:hAnsi="Tahoma" w:cs="Tahoma"/>
      <w:sz w:val="16"/>
      <w:szCs w:val="16"/>
      <w:lang w:val="en-GB"/>
    </w:rPr>
  </w:style>
  <w:style w:type="paragraph" w:customStyle="1" w:styleId="DL">
    <w:name w:val="DL"/>
    <w:aliases w:val="DashedList1,DL2,DashedList2"/>
    <w:uiPriority w:val="99"/>
    <w:rsid w:val="0077564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H3">
    <w:name w:val="H3"/>
    <w:aliases w:val="1.1.1"/>
    <w:next w:val="T"/>
    <w:uiPriority w:val="99"/>
    <w:rsid w:val="0077564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
    <w:name w:val="T"/>
    <w:aliases w:val="Text"/>
    <w:uiPriority w:val="99"/>
    <w:rsid w:val="0077564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rFonts w:eastAsiaTheme="minorEastAsia"/>
      <w:color w:val="000000"/>
      <w:w w:val="0"/>
    </w:rPr>
  </w:style>
  <w:style w:type="paragraph" w:styleId="ab">
    <w:name w:val="List Paragraph"/>
    <w:basedOn w:val="a0"/>
    <w:uiPriority w:val="1"/>
    <w:qFormat/>
    <w:rsid w:val="00AE1ABA"/>
    <w:pPr>
      <w:ind w:left="720"/>
      <w:contextualSpacing/>
    </w:pPr>
  </w:style>
  <w:style w:type="paragraph" w:customStyle="1" w:styleId="Body">
    <w:name w:val="Body"/>
    <w:rsid w:val="00B729CF"/>
    <w:pPr>
      <w:widowControl w:val="0"/>
      <w:autoSpaceDE w:val="0"/>
      <w:autoSpaceDN w:val="0"/>
      <w:adjustRightInd w:val="0"/>
      <w:spacing w:before="480" w:line="240" w:lineRule="atLeast"/>
      <w:jc w:val="both"/>
    </w:pPr>
    <w:rPr>
      <w:rFonts w:eastAsiaTheme="minorEastAsia"/>
      <w:color w:val="000000"/>
      <w:w w:val="0"/>
    </w:rPr>
  </w:style>
  <w:style w:type="paragraph" w:customStyle="1" w:styleId="CellBody">
    <w:name w:val="CellBody"/>
    <w:uiPriority w:val="99"/>
    <w:rsid w:val="00B729CF"/>
    <w:pPr>
      <w:widowControl w:val="0"/>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B729CF"/>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FigTitle">
    <w:name w:val="FigTitle"/>
    <w:uiPriority w:val="99"/>
    <w:rsid w:val="00B729CF"/>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H4">
    <w:name w:val="H4"/>
    <w:aliases w:val="1.1.1.1"/>
    <w:next w:val="T"/>
    <w:uiPriority w:val="99"/>
    <w:rsid w:val="00B729C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ableTitle">
    <w:name w:val="TableTitle"/>
    <w:next w:val="a0"/>
    <w:uiPriority w:val="99"/>
    <w:rsid w:val="00B729CF"/>
    <w:pPr>
      <w:widowControl w:val="0"/>
      <w:autoSpaceDE w:val="0"/>
      <w:autoSpaceDN w:val="0"/>
      <w:adjustRightInd w:val="0"/>
      <w:spacing w:line="240" w:lineRule="atLeast"/>
      <w:jc w:val="center"/>
    </w:pPr>
    <w:rPr>
      <w:rFonts w:ascii="Arial" w:eastAsiaTheme="minorEastAsia" w:hAnsi="Arial" w:cs="Arial"/>
      <w:b/>
      <w:bCs/>
      <w:color w:val="000000"/>
      <w:w w:val="0"/>
    </w:rPr>
  </w:style>
  <w:style w:type="paragraph" w:customStyle="1" w:styleId="H6">
    <w:name w:val="H6"/>
    <w:aliases w:val="HangingIndent,H"/>
    <w:uiPriority w:val="99"/>
    <w:rsid w:val="00061C3D"/>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h">
    <w:name w:val="Hh"/>
    <w:aliases w:val="HangingIndent2"/>
    <w:uiPriority w:val="99"/>
    <w:rsid w:val="00061C3D"/>
    <w:pPr>
      <w:tabs>
        <w:tab w:val="left" w:pos="620"/>
      </w:tabs>
      <w:autoSpaceDE w:val="0"/>
      <w:autoSpaceDN w:val="0"/>
      <w:adjustRightInd w:val="0"/>
      <w:spacing w:line="240" w:lineRule="atLeast"/>
      <w:ind w:left="1040" w:hanging="400"/>
      <w:jc w:val="both"/>
    </w:pPr>
    <w:rPr>
      <w:rFonts w:eastAsiaTheme="minorEastAsia"/>
      <w:color w:val="000000"/>
      <w:w w:val="0"/>
    </w:rPr>
  </w:style>
  <w:style w:type="paragraph" w:styleId="ac">
    <w:name w:val="annotation subject"/>
    <w:basedOn w:val="a9"/>
    <w:next w:val="a9"/>
    <w:link w:val="Char1"/>
    <w:rsid w:val="00141CA4"/>
    <w:pPr>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autoSpaceDE/>
      <w:autoSpaceDN/>
      <w:adjustRightInd/>
    </w:pPr>
    <w:rPr>
      <w:rFonts w:eastAsia="Times New Roman"/>
      <w:b/>
      <w:bCs/>
      <w:color w:val="auto"/>
      <w:w w:val="100"/>
    </w:rPr>
  </w:style>
  <w:style w:type="character" w:customStyle="1" w:styleId="Char1">
    <w:name w:val="批注主题 Char"/>
    <w:basedOn w:val="Char"/>
    <w:link w:val="ac"/>
    <w:rsid w:val="00141CA4"/>
    <w:rPr>
      <w:rFonts w:eastAsiaTheme="minorEastAsia"/>
      <w:b/>
      <w:bCs/>
      <w:color w:val="000000"/>
      <w:w w:val="0"/>
      <w:lang w:val="en-GB"/>
    </w:rPr>
  </w:style>
  <w:style w:type="paragraph" w:customStyle="1" w:styleId="A1FigTitle">
    <w:name w:val="A1FigTitle"/>
    <w:next w:val="T"/>
    <w:rsid w:val="0062675E"/>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Note">
    <w:name w:val="Note"/>
    <w:uiPriority w:val="99"/>
    <w:rsid w:val="0062675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eastAsiaTheme="minorEastAsia"/>
      <w:color w:val="000000"/>
      <w:w w:val="0"/>
      <w:sz w:val="18"/>
      <w:szCs w:val="18"/>
    </w:rPr>
  </w:style>
  <w:style w:type="paragraph" w:customStyle="1" w:styleId="H5">
    <w:name w:val="H5"/>
    <w:aliases w:val="1.1.1.1.11,1.1.1.1.1"/>
    <w:next w:val="a0"/>
    <w:uiPriority w:val="99"/>
    <w:rsid w:val="00A4339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1"/>
    </w:rPr>
  </w:style>
  <w:style w:type="paragraph" w:styleId="a">
    <w:name w:val="List Bullet"/>
    <w:basedOn w:val="a0"/>
    <w:unhideWhenUsed/>
    <w:rsid w:val="00DC2259"/>
    <w:pPr>
      <w:numPr>
        <w:numId w:val="1"/>
      </w:numPr>
      <w:contextualSpacing/>
    </w:pPr>
  </w:style>
  <w:style w:type="paragraph" w:customStyle="1" w:styleId="Default">
    <w:name w:val="Default"/>
    <w:rsid w:val="0055267F"/>
    <w:pPr>
      <w:autoSpaceDE w:val="0"/>
      <w:autoSpaceDN w:val="0"/>
      <w:adjustRightInd w:val="0"/>
    </w:pPr>
    <w:rPr>
      <w:rFonts w:ascii="Arial" w:hAnsi="Arial" w:cs="Arial"/>
      <w:color w:val="000000"/>
      <w:sz w:val="24"/>
      <w:szCs w:val="24"/>
    </w:rPr>
  </w:style>
  <w:style w:type="character" w:customStyle="1" w:styleId="SC2213029">
    <w:name w:val="SC.2.213029"/>
    <w:uiPriority w:val="99"/>
    <w:rsid w:val="0055267F"/>
    <w:rPr>
      <w:b/>
      <w:bCs/>
      <w:color w:val="000000"/>
      <w:sz w:val="46"/>
      <w:szCs w:val="46"/>
    </w:rPr>
  </w:style>
  <w:style w:type="character" w:styleId="ad">
    <w:name w:val="Strong"/>
    <w:basedOn w:val="a1"/>
    <w:qFormat/>
    <w:rsid w:val="00CC1CA8"/>
    <w:rPr>
      <w:b/>
      <w:bCs/>
    </w:rPr>
  </w:style>
  <w:style w:type="table" w:styleId="ae">
    <w:name w:val="Table Grid"/>
    <w:basedOn w:val="a2"/>
    <w:uiPriority w:val="59"/>
    <w:rsid w:val="00623EC7"/>
    <w:rPr>
      <w:rFonts w:asciiTheme="majorHAnsi" w:eastAsiaTheme="minorHAnsi" w:hAnsiTheme="maj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caption"/>
    <w:aliases w:val="Caption Char1,Caption Char Char,Caption Char1 Char,Caption Char2,Caption Char Char Char,Caption Char Char1,fig and tbl,fighead2,Table Caption,fighead21,fighead22,fighead23,Table Caption1,fighead211,fighead24,Table Caption2,fighead25"/>
    <w:link w:val="Char2"/>
    <w:qFormat/>
    <w:rsid w:val="00CF1147"/>
    <w:pPr>
      <w:spacing w:after="200"/>
    </w:pPr>
    <w:rPr>
      <w:rFonts w:ascii="Arial" w:eastAsiaTheme="minorHAnsi" w:hAnsi="Arial" w:cstheme="minorBidi"/>
      <w:b/>
      <w:bCs/>
      <w:sz w:val="22"/>
      <w:szCs w:val="18"/>
    </w:rPr>
  </w:style>
  <w:style w:type="character" w:customStyle="1" w:styleId="Char2">
    <w:name w:val="题注 Char"/>
    <w:aliases w:val="Caption Char1 Char1,Caption Char Char Char1,Caption Char1 Char Char,Caption Char2 Char,Caption Char Char Char Char,Caption Char Char1 Char,fig and tbl Char,fighead2 Char,Table Caption Char,fighead21 Char,fighead22 Char,fighead23 Char"/>
    <w:basedOn w:val="a1"/>
    <w:link w:val="af"/>
    <w:rsid w:val="00CF1147"/>
    <w:rPr>
      <w:rFonts w:ascii="Arial" w:eastAsiaTheme="minorHAnsi" w:hAnsi="Arial" w:cstheme="minorBidi"/>
      <w:b/>
      <w:bCs/>
      <w:sz w:val="22"/>
      <w:szCs w:val="18"/>
    </w:rPr>
  </w:style>
  <w:style w:type="paragraph" w:customStyle="1" w:styleId="TB-TableBody">
    <w:name w:val="TB-Table Body"/>
    <w:qFormat/>
    <w:rsid w:val="00CF1147"/>
    <w:pPr>
      <w:spacing w:before="40" w:after="40" w:line="180" w:lineRule="atLeast"/>
    </w:pPr>
    <w:rPr>
      <w:rFonts w:ascii="Arial" w:hAnsi="Arial" w:cs="Arial"/>
      <w:sz w:val="18"/>
    </w:rPr>
  </w:style>
  <w:style w:type="paragraph" w:customStyle="1" w:styleId="TH-TableHeading">
    <w:name w:val="TH-Table Heading"/>
    <w:link w:val="TH-TableHeadingChar"/>
    <w:qFormat/>
    <w:rsid w:val="00CF1147"/>
    <w:pPr>
      <w:keepNext/>
      <w:spacing w:before="60" w:after="60" w:line="240" w:lineRule="atLeast"/>
      <w:jc w:val="center"/>
    </w:pPr>
    <w:rPr>
      <w:rFonts w:ascii="Arial" w:hAnsi="Arial"/>
      <w:b/>
      <w:sz w:val="18"/>
    </w:rPr>
  </w:style>
  <w:style w:type="character" w:customStyle="1" w:styleId="TH-TableHeadingChar">
    <w:name w:val="TH-Table Heading Char"/>
    <w:basedOn w:val="a1"/>
    <w:link w:val="TH-TableHeading"/>
    <w:rsid w:val="00CF1147"/>
    <w:rPr>
      <w:rFonts w:ascii="Arial" w:hAnsi="Arial"/>
      <w:b/>
      <w:sz w:val="18"/>
    </w:rPr>
  </w:style>
  <w:style w:type="paragraph" w:customStyle="1" w:styleId="T-TableTitle">
    <w:name w:val="T-Table Title"/>
    <w:qFormat/>
    <w:rsid w:val="00CF1147"/>
    <w:pPr>
      <w:keepNext/>
      <w:spacing w:before="240" w:after="120"/>
      <w:ind w:left="720"/>
    </w:pPr>
    <w:rPr>
      <w:rFonts w:ascii="Arial" w:hAnsi="Arial"/>
      <w:b/>
      <w:sz w:val="22"/>
    </w:rPr>
  </w:style>
  <w:style w:type="paragraph" w:customStyle="1" w:styleId="CellText">
    <w:name w:val="CellText"/>
    <w:basedOn w:val="a0"/>
    <w:qFormat/>
    <w:rsid w:val="003D1229"/>
    <w:pPr>
      <w:jc w:val="left"/>
    </w:pPr>
    <w:rPr>
      <w:rFonts w:eastAsia="Batang"/>
      <w:sz w:val="18"/>
      <w:lang w:val="en-US" w:eastAsia="ko-KR"/>
    </w:rPr>
  </w:style>
  <w:style w:type="character" w:styleId="af0">
    <w:name w:val="Placeholder Text"/>
    <w:basedOn w:val="a1"/>
    <w:uiPriority w:val="99"/>
    <w:semiHidden/>
    <w:rsid w:val="002F33DE"/>
    <w:rPr>
      <w:color w:val="808080"/>
    </w:rPr>
  </w:style>
  <w:style w:type="paragraph" w:customStyle="1" w:styleId="BodyText">
    <w:name w:val="BodyText"/>
    <w:basedOn w:val="a0"/>
    <w:qFormat/>
    <w:rsid w:val="00DD155B"/>
    <w:pPr>
      <w:spacing w:before="120" w:after="120"/>
    </w:pPr>
    <w:rPr>
      <w:rFonts w:eastAsia="Batang"/>
    </w:rPr>
  </w:style>
  <w:style w:type="paragraph" w:styleId="af1">
    <w:name w:val="Normal (Web)"/>
    <w:basedOn w:val="a0"/>
    <w:uiPriority w:val="99"/>
    <w:unhideWhenUsed/>
    <w:rsid w:val="00922D4C"/>
    <w:pPr>
      <w:spacing w:before="100" w:beforeAutospacing="1" w:after="100" w:afterAutospacing="1"/>
      <w:jc w:val="left"/>
    </w:pPr>
    <w:rPr>
      <w:rFonts w:eastAsiaTheme="minorEastAsia"/>
      <w:sz w:val="24"/>
      <w:szCs w:val="24"/>
      <w:lang w:val="en-US"/>
    </w:rPr>
  </w:style>
  <w:style w:type="paragraph" w:customStyle="1" w:styleId="TableText">
    <w:name w:val="TableText"/>
    <w:uiPriority w:val="99"/>
    <w:rsid w:val="00B6527E"/>
    <w:pPr>
      <w:widowControl w:val="0"/>
      <w:autoSpaceDE w:val="0"/>
      <w:autoSpaceDN w:val="0"/>
      <w:adjustRightInd w:val="0"/>
      <w:spacing w:line="200" w:lineRule="atLeast"/>
    </w:pPr>
    <w:rPr>
      <w:rFonts w:eastAsiaTheme="minorEastAsia"/>
      <w:color w:val="000000"/>
      <w:w w:val="0"/>
      <w:sz w:val="18"/>
      <w:szCs w:val="18"/>
      <w:lang w:eastAsia="ko-KR"/>
    </w:rPr>
  </w:style>
  <w:style w:type="character" w:customStyle="1" w:styleId="SC7204821">
    <w:name w:val="SC.7.204821"/>
    <w:uiPriority w:val="99"/>
    <w:rsid w:val="00D871B0"/>
    <w:rPr>
      <w:b/>
      <w:bCs/>
      <w:color w:val="000000"/>
    </w:rPr>
  </w:style>
  <w:style w:type="character" w:customStyle="1" w:styleId="SC7204809">
    <w:name w:val="SC.7.204809"/>
    <w:uiPriority w:val="99"/>
    <w:rsid w:val="00D871B0"/>
    <w:rPr>
      <w:b/>
      <w:bCs/>
      <w:color w:val="000000"/>
      <w:sz w:val="22"/>
      <w:szCs w:val="22"/>
    </w:rPr>
  </w:style>
  <w:style w:type="paragraph" w:customStyle="1" w:styleId="DL1">
    <w:name w:val="DL1"/>
    <w:aliases w:val="DashedList3"/>
    <w:uiPriority w:val="99"/>
    <w:rsid w:val="005D743B"/>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Equation">
    <w:name w:val="Equation"/>
    <w:uiPriority w:val="99"/>
    <w:rsid w:val="005D743B"/>
    <w:pPr>
      <w:suppressAutoHyphens/>
      <w:autoSpaceDE w:val="0"/>
      <w:autoSpaceDN w:val="0"/>
      <w:adjustRightInd w:val="0"/>
      <w:spacing w:before="240" w:after="240" w:line="200" w:lineRule="atLeast"/>
      <w:ind w:firstLine="200"/>
    </w:pPr>
    <w:rPr>
      <w:rFonts w:eastAsiaTheme="minorEastAsia"/>
      <w:color w:val="000000"/>
      <w:w w:val="0"/>
    </w:rPr>
  </w:style>
  <w:style w:type="paragraph" w:customStyle="1" w:styleId="VariableList">
    <w:name w:val="VariableList"/>
    <w:uiPriority w:val="99"/>
    <w:rsid w:val="005D743B"/>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Theme="minorEastAsia"/>
      <w:color w:val="000000"/>
      <w:w w:val="0"/>
    </w:rPr>
  </w:style>
  <w:style w:type="paragraph" w:customStyle="1" w:styleId="D">
    <w:name w:val="D"/>
    <w:aliases w:val="DashedList,DL21"/>
    <w:uiPriority w:val="99"/>
    <w:rsid w:val="00CB5B4E"/>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Theme="minorEastAsia"/>
      <w:color w:val="000000"/>
      <w:w w:val="0"/>
    </w:rPr>
  </w:style>
  <w:style w:type="paragraph" w:customStyle="1" w:styleId="H2">
    <w:name w:val="H2"/>
    <w:aliases w:val="1.1"/>
    <w:next w:val="T"/>
    <w:uiPriority w:val="99"/>
    <w:rsid w:val="00CB5B4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figuretext">
    <w:name w:val="figure text"/>
    <w:uiPriority w:val="99"/>
    <w:rsid w:val="008561CA"/>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EditiingInstruction">
    <w:name w:val="Editiing Instruction"/>
    <w:uiPriority w:val="99"/>
    <w:rsid w:val="00DD3EA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rPr>
  </w:style>
  <w:style w:type="paragraph" w:customStyle="1" w:styleId="CellBodyCentred">
    <w:name w:val="CellBodyCentred"/>
    <w:uiPriority w:val="99"/>
    <w:rsid w:val="0013617A"/>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rPr>
  </w:style>
  <w:style w:type="character" w:styleId="af2">
    <w:name w:val="FollowedHyperlink"/>
    <w:basedOn w:val="a1"/>
    <w:uiPriority w:val="99"/>
    <w:semiHidden/>
    <w:unhideWhenUsed/>
    <w:rsid w:val="0013617A"/>
    <w:rPr>
      <w:color w:val="800080"/>
      <w:u w:val="single"/>
    </w:rPr>
  </w:style>
  <w:style w:type="paragraph" w:customStyle="1" w:styleId="xl65">
    <w:name w:val="xl65"/>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66">
    <w:name w:val="xl66"/>
    <w:basedOn w:val="a0"/>
    <w:rsid w:val="0013617A"/>
    <w:pPr>
      <w:spacing w:before="100" w:beforeAutospacing="1" w:after="100" w:afterAutospacing="1"/>
      <w:jc w:val="left"/>
      <w:textAlignment w:val="top"/>
    </w:pPr>
    <w:rPr>
      <w:rFonts w:eastAsia="Times New Roman"/>
      <w:b/>
      <w:bCs/>
      <w:sz w:val="24"/>
      <w:szCs w:val="24"/>
      <w:lang w:val="en-US"/>
    </w:rPr>
  </w:style>
  <w:style w:type="paragraph" w:customStyle="1" w:styleId="xl67">
    <w:name w:val="xl67"/>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68">
    <w:name w:val="xl68"/>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69">
    <w:name w:val="xl69"/>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70">
    <w:name w:val="xl70"/>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1">
    <w:name w:val="xl71"/>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2">
    <w:name w:val="xl72"/>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3">
    <w:name w:val="xl73"/>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4">
    <w:name w:val="xl74"/>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5">
    <w:name w:val="xl75"/>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6">
    <w:name w:val="xl76"/>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7">
    <w:name w:val="xl77"/>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Prim2">
    <w:name w:val="Prim2"/>
    <w:aliases w:val="PrimTag"/>
    <w:rsid w:val="005C11BF"/>
    <w:pPr>
      <w:autoSpaceDE w:val="0"/>
      <w:autoSpaceDN w:val="0"/>
      <w:adjustRightInd w:val="0"/>
      <w:spacing w:line="240" w:lineRule="atLeast"/>
      <w:ind w:left="3280"/>
      <w:jc w:val="both"/>
    </w:pPr>
    <w:rPr>
      <w:rFonts w:eastAsiaTheme="minorEastAsia"/>
      <w:color w:val="000000"/>
      <w:w w:val="0"/>
    </w:rPr>
  </w:style>
  <w:style w:type="paragraph" w:customStyle="1" w:styleId="L">
    <w:name w:val="L"/>
    <w:aliases w:val="LetteredList"/>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
    <w:name w:val="L1"/>
    <w:aliases w:val="LetteredList1"/>
    <w:next w:val="L"/>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Code">
    <w:name w:val="Code"/>
    <w:uiPriority w:val="99"/>
    <w:rsid w:val="002769AB"/>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0"/>
      <w:sz w:val="18"/>
      <w:szCs w:val="18"/>
    </w:rPr>
  </w:style>
  <w:style w:type="paragraph" w:styleId="af3">
    <w:name w:val="Revision"/>
    <w:hidden/>
    <w:uiPriority w:val="99"/>
    <w:semiHidden/>
    <w:rsid w:val="00DF3474"/>
    <w:rPr>
      <w:sz w:val="22"/>
      <w:lang w:val="en-GB"/>
    </w:rPr>
  </w:style>
  <w:style w:type="character" w:customStyle="1" w:styleId="fontstyle01">
    <w:name w:val="fontstyle01"/>
    <w:basedOn w:val="a1"/>
    <w:rsid w:val="00E1485D"/>
    <w:rPr>
      <w:rFonts w:ascii="TimesNewRoman" w:hAnsi="TimesNewRoman" w:hint="default"/>
      <w:b w:val="0"/>
      <w:bCs w:val="0"/>
      <w:i w:val="0"/>
      <w:iCs w:val="0"/>
      <w:color w:val="000000"/>
      <w:sz w:val="20"/>
      <w:szCs w:val="20"/>
    </w:rPr>
  </w:style>
  <w:style w:type="paragraph" w:customStyle="1" w:styleId="msonormal0">
    <w:name w:val="msonormal"/>
    <w:basedOn w:val="a0"/>
    <w:rsid w:val="001F0230"/>
    <w:pPr>
      <w:spacing w:before="100" w:beforeAutospacing="1" w:after="100" w:afterAutospacing="1"/>
      <w:jc w:val="left"/>
    </w:pPr>
    <w:rPr>
      <w:rFonts w:eastAsia="Times New Roman"/>
      <w:sz w:val="24"/>
      <w:szCs w:val="24"/>
      <w:lang w:val="en-US"/>
    </w:rPr>
  </w:style>
  <w:style w:type="paragraph" w:styleId="af4">
    <w:name w:val="Body Text"/>
    <w:basedOn w:val="a0"/>
    <w:link w:val="Char3"/>
    <w:unhideWhenUsed/>
    <w:rsid w:val="00CF1B3F"/>
    <w:pPr>
      <w:spacing w:after="120"/>
    </w:pPr>
  </w:style>
  <w:style w:type="character" w:customStyle="1" w:styleId="Char3">
    <w:name w:val="正文文本 Char"/>
    <w:basedOn w:val="a1"/>
    <w:link w:val="af4"/>
    <w:rsid w:val="00CF1B3F"/>
    <w:rPr>
      <w:sz w:val="22"/>
      <w:lang w:val="en-GB"/>
    </w:rPr>
  </w:style>
  <w:style w:type="paragraph" w:customStyle="1" w:styleId="TableParagraph">
    <w:name w:val="Table Paragraph"/>
    <w:basedOn w:val="a0"/>
    <w:uiPriority w:val="1"/>
    <w:qFormat/>
    <w:rsid w:val="00A06F63"/>
    <w:pPr>
      <w:widowControl w:val="0"/>
      <w:autoSpaceDE w:val="0"/>
      <w:autoSpaceDN w:val="0"/>
      <w:adjustRightInd w:val="0"/>
      <w:jc w:val="left"/>
    </w:pPr>
    <w:rPr>
      <w:rFonts w:eastAsia="Times New Roman"/>
      <w:sz w:val="24"/>
      <w:szCs w:val="24"/>
      <w:lang w:val="en-US"/>
    </w:rPr>
  </w:style>
  <w:style w:type="paragraph" w:customStyle="1" w:styleId="SP15303498">
    <w:name w:val="SP.15.303498"/>
    <w:basedOn w:val="Default"/>
    <w:next w:val="Default"/>
    <w:uiPriority w:val="99"/>
    <w:rsid w:val="00C25F83"/>
    <w:rPr>
      <w:color w:val="auto"/>
    </w:rPr>
  </w:style>
  <w:style w:type="paragraph" w:customStyle="1" w:styleId="SP15303509">
    <w:name w:val="SP.15.303509"/>
    <w:basedOn w:val="Default"/>
    <w:next w:val="Default"/>
    <w:uiPriority w:val="99"/>
    <w:rsid w:val="00C25F83"/>
    <w:rPr>
      <w:color w:val="auto"/>
    </w:rPr>
  </w:style>
  <w:style w:type="paragraph" w:customStyle="1" w:styleId="SP15303120">
    <w:name w:val="SP.15.303120"/>
    <w:basedOn w:val="Default"/>
    <w:next w:val="Default"/>
    <w:uiPriority w:val="99"/>
    <w:rsid w:val="00C25F83"/>
    <w:rPr>
      <w:color w:val="auto"/>
    </w:rPr>
  </w:style>
  <w:style w:type="character" w:customStyle="1" w:styleId="SC15323589">
    <w:name w:val="SC.15.323589"/>
    <w:uiPriority w:val="99"/>
    <w:rsid w:val="00C25F83"/>
    <w:rPr>
      <w:color w:val="000000"/>
      <w:sz w:val="20"/>
      <w:szCs w:val="20"/>
    </w:rPr>
  </w:style>
  <w:style w:type="paragraph" w:customStyle="1" w:styleId="SP15303465">
    <w:name w:val="SP.15.303465"/>
    <w:basedOn w:val="Default"/>
    <w:next w:val="Default"/>
    <w:uiPriority w:val="99"/>
    <w:rsid w:val="007D684C"/>
    <w:rPr>
      <w:rFonts w:ascii="Times New Roman" w:hAnsi="Times New Roman" w:cs="Times New Roman"/>
      <w:color w:val="auto"/>
    </w:rPr>
  </w:style>
  <w:style w:type="paragraph" w:customStyle="1" w:styleId="SP7147688">
    <w:name w:val="SP.7.147688"/>
    <w:basedOn w:val="Default"/>
    <w:next w:val="Default"/>
    <w:uiPriority w:val="99"/>
    <w:rsid w:val="001E6226"/>
    <w:rPr>
      <w:rFonts w:eastAsia="Malgun Gothic"/>
      <w:color w:val="auto"/>
      <w:lang w:eastAsia="ko-KR"/>
    </w:rPr>
  </w:style>
  <w:style w:type="paragraph" w:customStyle="1" w:styleId="SP7204995">
    <w:name w:val="SP.7.204995"/>
    <w:basedOn w:val="Default"/>
    <w:next w:val="Default"/>
    <w:uiPriority w:val="99"/>
    <w:rsid w:val="001E6226"/>
    <w:pPr>
      <w:widowControl w:val="0"/>
    </w:pPr>
    <w:rPr>
      <w:rFonts w:ascii="Times New Roman" w:eastAsia="Malgun Gothic" w:hAnsi="Times New Roman" w:cs="Times New Roman"/>
      <w:color w:val="auto"/>
      <w:lang w:eastAsia="ko-KR"/>
    </w:rPr>
  </w:style>
  <w:style w:type="character" w:customStyle="1" w:styleId="SC7204803">
    <w:name w:val="SC.7.204803"/>
    <w:uiPriority w:val="99"/>
    <w:rsid w:val="001E6226"/>
    <w:rPr>
      <w:b/>
      <w:bCs/>
      <w:color w:val="000000"/>
      <w:sz w:val="20"/>
      <w:szCs w:val="20"/>
    </w:rPr>
  </w:style>
  <w:style w:type="paragraph" w:customStyle="1" w:styleId="SP10291093">
    <w:name w:val="SP.10.291093"/>
    <w:basedOn w:val="Default"/>
    <w:next w:val="Default"/>
    <w:uiPriority w:val="99"/>
    <w:rsid w:val="001E6226"/>
    <w:pPr>
      <w:widowControl w:val="0"/>
    </w:pPr>
    <w:rPr>
      <w:rFonts w:eastAsia="Malgun Gothic"/>
      <w:color w:val="auto"/>
      <w:lang w:eastAsia="ko-KR"/>
    </w:rPr>
  </w:style>
  <w:style w:type="character" w:customStyle="1" w:styleId="SC10319501">
    <w:name w:val="SC.10.319501"/>
    <w:uiPriority w:val="99"/>
    <w:rsid w:val="001E6226"/>
    <w:rPr>
      <w:b/>
      <w:bCs/>
      <w:color w:val="000000"/>
      <w:sz w:val="20"/>
      <w:szCs w:val="20"/>
    </w:rPr>
  </w:style>
  <w:style w:type="paragraph" w:customStyle="1" w:styleId="SP15303544">
    <w:name w:val="SP.15.303544"/>
    <w:basedOn w:val="Default"/>
    <w:next w:val="Default"/>
    <w:uiPriority w:val="99"/>
    <w:rsid w:val="001E6226"/>
    <w:pPr>
      <w:widowControl w:val="0"/>
    </w:pPr>
    <w:rPr>
      <w:rFonts w:ascii="Times New Roman" w:hAnsi="Times New Roman" w:cs="Times New Roman"/>
      <w:color w:val="auto"/>
    </w:rPr>
  </w:style>
  <w:style w:type="character" w:customStyle="1" w:styleId="SC15323592">
    <w:name w:val="SC.15.323592"/>
    <w:uiPriority w:val="99"/>
    <w:rsid w:val="001E6226"/>
    <w:rPr>
      <w:color w:val="000000"/>
      <w:sz w:val="18"/>
      <w:szCs w:val="18"/>
    </w:rPr>
  </w:style>
  <w:style w:type="character" w:customStyle="1" w:styleId="SC7204827">
    <w:name w:val="SC.7.204827"/>
    <w:uiPriority w:val="99"/>
    <w:rsid w:val="00F73461"/>
    <w:rPr>
      <w:color w:val="000000"/>
      <w:sz w:val="20"/>
      <w:szCs w:val="20"/>
    </w:rPr>
  </w:style>
  <w:style w:type="paragraph" w:customStyle="1" w:styleId="SP10209026">
    <w:name w:val="SP.10.209026"/>
    <w:basedOn w:val="Default"/>
    <w:next w:val="Default"/>
    <w:uiPriority w:val="99"/>
    <w:rsid w:val="00AF0994"/>
    <w:pPr>
      <w:widowControl w:val="0"/>
    </w:pPr>
    <w:rPr>
      <w:color w:val="auto"/>
    </w:rPr>
  </w:style>
  <w:style w:type="paragraph" w:customStyle="1" w:styleId="SP10209195">
    <w:name w:val="SP.10.209195"/>
    <w:basedOn w:val="Default"/>
    <w:next w:val="Default"/>
    <w:uiPriority w:val="99"/>
    <w:rsid w:val="00AF0994"/>
    <w:pPr>
      <w:widowControl w:val="0"/>
    </w:pPr>
    <w:rPr>
      <w:color w:val="auto"/>
    </w:rPr>
  </w:style>
  <w:style w:type="paragraph" w:customStyle="1" w:styleId="SP10209173">
    <w:name w:val="SP.10.209173"/>
    <w:basedOn w:val="Default"/>
    <w:next w:val="Default"/>
    <w:uiPriority w:val="99"/>
    <w:rsid w:val="00AF0994"/>
    <w:pPr>
      <w:widowControl w:val="0"/>
    </w:pPr>
    <w:rPr>
      <w:color w:val="auto"/>
    </w:rPr>
  </w:style>
  <w:style w:type="paragraph" w:customStyle="1" w:styleId="SP19295306">
    <w:name w:val="SP.19.295306"/>
    <w:basedOn w:val="Default"/>
    <w:next w:val="Default"/>
    <w:uiPriority w:val="99"/>
    <w:rsid w:val="009C6E2A"/>
    <w:pPr>
      <w:widowControl w:val="0"/>
    </w:pPr>
    <w:rPr>
      <w:rFonts w:ascii="Times New Roman" w:hAnsi="Times New Roman" w:cs="Times New Roman"/>
      <w:color w:val="auto"/>
    </w:rPr>
  </w:style>
  <w:style w:type="paragraph" w:customStyle="1" w:styleId="SP19295317">
    <w:name w:val="SP.19.295317"/>
    <w:basedOn w:val="Default"/>
    <w:next w:val="Default"/>
    <w:uiPriority w:val="99"/>
    <w:rsid w:val="009C6E2A"/>
    <w:pPr>
      <w:widowControl w:val="0"/>
    </w:pPr>
    <w:rPr>
      <w:rFonts w:ascii="Times New Roman" w:hAnsi="Times New Roman" w:cs="Times New Roman"/>
      <w:color w:val="auto"/>
    </w:rPr>
  </w:style>
  <w:style w:type="paragraph" w:customStyle="1" w:styleId="SP19294928">
    <w:name w:val="SP.19.294928"/>
    <w:basedOn w:val="Default"/>
    <w:next w:val="Default"/>
    <w:uiPriority w:val="99"/>
    <w:rsid w:val="009C6E2A"/>
    <w:pPr>
      <w:widowControl w:val="0"/>
    </w:pPr>
    <w:rPr>
      <w:rFonts w:ascii="Times New Roman" w:hAnsi="Times New Roman" w:cs="Times New Roman"/>
      <w:color w:val="auto"/>
    </w:rPr>
  </w:style>
  <w:style w:type="paragraph" w:customStyle="1" w:styleId="SP19295273">
    <w:name w:val="SP.19.295273"/>
    <w:basedOn w:val="Default"/>
    <w:next w:val="Default"/>
    <w:uiPriority w:val="99"/>
    <w:rsid w:val="009C6E2A"/>
    <w:pPr>
      <w:widowControl w:val="0"/>
    </w:pPr>
    <w:rPr>
      <w:rFonts w:ascii="Times New Roman" w:hAnsi="Times New Roman" w:cs="Times New Roman"/>
      <w:color w:val="auto"/>
    </w:rPr>
  </w:style>
  <w:style w:type="character" w:customStyle="1" w:styleId="SC19323589">
    <w:name w:val="SC.19.323589"/>
    <w:uiPriority w:val="99"/>
    <w:rsid w:val="009C6E2A"/>
    <w:rPr>
      <w:color w:val="000000"/>
      <w:sz w:val="20"/>
      <w:szCs w:val="20"/>
    </w:rPr>
  </w:style>
  <w:style w:type="paragraph" w:customStyle="1" w:styleId="SP19295284">
    <w:name w:val="SP.19.295284"/>
    <w:basedOn w:val="Default"/>
    <w:next w:val="Default"/>
    <w:uiPriority w:val="99"/>
    <w:rsid w:val="009C6E2A"/>
    <w:pPr>
      <w:widowControl w:val="0"/>
    </w:pPr>
    <w:rPr>
      <w:rFonts w:ascii="Times New Roman" w:hAnsi="Times New Roman" w:cs="Times New Roman"/>
      <w:color w:val="auto"/>
    </w:rPr>
  </w:style>
  <w:style w:type="character" w:customStyle="1" w:styleId="SC19323705">
    <w:name w:val="SC.19.323705"/>
    <w:uiPriority w:val="99"/>
    <w:rsid w:val="009C6E2A"/>
    <w:rPr>
      <w:color w:val="000000"/>
      <w:sz w:val="20"/>
      <w:szCs w:val="20"/>
      <w:u w:val="single"/>
    </w:rPr>
  </w:style>
  <w:style w:type="character" w:customStyle="1" w:styleId="SC19323818">
    <w:name w:val="SC.19.323818"/>
    <w:uiPriority w:val="99"/>
    <w:rsid w:val="009C6E2A"/>
    <w:rPr>
      <w:color w:val="000000"/>
      <w:sz w:val="18"/>
      <w:szCs w:val="18"/>
      <w:u w:val="single"/>
    </w:rPr>
  </w:style>
  <w:style w:type="character" w:customStyle="1" w:styleId="SC19323592">
    <w:name w:val="SC.19.323592"/>
    <w:uiPriority w:val="99"/>
    <w:rsid w:val="009C6E2A"/>
    <w:rPr>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347146">
      <w:bodyDiv w:val="1"/>
      <w:marLeft w:val="0"/>
      <w:marRight w:val="0"/>
      <w:marTop w:val="0"/>
      <w:marBottom w:val="0"/>
      <w:divBdr>
        <w:top w:val="none" w:sz="0" w:space="0" w:color="auto"/>
        <w:left w:val="none" w:sz="0" w:space="0" w:color="auto"/>
        <w:bottom w:val="none" w:sz="0" w:space="0" w:color="auto"/>
        <w:right w:val="none" w:sz="0" w:space="0" w:color="auto"/>
      </w:divBdr>
    </w:div>
    <w:div w:id="47151175">
      <w:bodyDiv w:val="1"/>
      <w:marLeft w:val="0"/>
      <w:marRight w:val="0"/>
      <w:marTop w:val="0"/>
      <w:marBottom w:val="0"/>
      <w:divBdr>
        <w:top w:val="none" w:sz="0" w:space="0" w:color="auto"/>
        <w:left w:val="none" w:sz="0" w:space="0" w:color="auto"/>
        <w:bottom w:val="none" w:sz="0" w:space="0" w:color="auto"/>
        <w:right w:val="none" w:sz="0" w:space="0" w:color="auto"/>
      </w:divBdr>
    </w:div>
    <w:div w:id="71196471">
      <w:bodyDiv w:val="1"/>
      <w:marLeft w:val="0"/>
      <w:marRight w:val="0"/>
      <w:marTop w:val="0"/>
      <w:marBottom w:val="0"/>
      <w:divBdr>
        <w:top w:val="none" w:sz="0" w:space="0" w:color="auto"/>
        <w:left w:val="none" w:sz="0" w:space="0" w:color="auto"/>
        <w:bottom w:val="none" w:sz="0" w:space="0" w:color="auto"/>
        <w:right w:val="none" w:sz="0" w:space="0" w:color="auto"/>
      </w:divBdr>
    </w:div>
    <w:div w:id="94400204">
      <w:bodyDiv w:val="1"/>
      <w:marLeft w:val="0"/>
      <w:marRight w:val="0"/>
      <w:marTop w:val="0"/>
      <w:marBottom w:val="0"/>
      <w:divBdr>
        <w:top w:val="none" w:sz="0" w:space="0" w:color="auto"/>
        <w:left w:val="none" w:sz="0" w:space="0" w:color="auto"/>
        <w:bottom w:val="none" w:sz="0" w:space="0" w:color="auto"/>
        <w:right w:val="none" w:sz="0" w:space="0" w:color="auto"/>
      </w:divBdr>
    </w:div>
    <w:div w:id="100760735">
      <w:bodyDiv w:val="1"/>
      <w:marLeft w:val="0"/>
      <w:marRight w:val="0"/>
      <w:marTop w:val="0"/>
      <w:marBottom w:val="0"/>
      <w:divBdr>
        <w:top w:val="none" w:sz="0" w:space="0" w:color="auto"/>
        <w:left w:val="none" w:sz="0" w:space="0" w:color="auto"/>
        <w:bottom w:val="none" w:sz="0" w:space="0" w:color="auto"/>
        <w:right w:val="none" w:sz="0" w:space="0" w:color="auto"/>
      </w:divBdr>
    </w:div>
    <w:div w:id="101653205">
      <w:bodyDiv w:val="1"/>
      <w:marLeft w:val="0"/>
      <w:marRight w:val="0"/>
      <w:marTop w:val="0"/>
      <w:marBottom w:val="0"/>
      <w:divBdr>
        <w:top w:val="none" w:sz="0" w:space="0" w:color="auto"/>
        <w:left w:val="none" w:sz="0" w:space="0" w:color="auto"/>
        <w:bottom w:val="none" w:sz="0" w:space="0" w:color="auto"/>
        <w:right w:val="none" w:sz="0" w:space="0" w:color="auto"/>
      </w:divBdr>
    </w:div>
    <w:div w:id="116028374">
      <w:bodyDiv w:val="1"/>
      <w:marLeft w:val="0"/>
      <w:marRight w:val="0"/>
      <w:marTop w:val="0"/>
      <w:marBottom w:val="0"/>
      <w:divBdr>
        <w:top w:val="none" w:sz="0" w:space="0" w:color="auto"/>
        <w:left w:val="none" w:sz="0" w:space="0" w:color="auto"/>
        <w:bottom w:val="none" w:sz="0" w:space="0" w:color="auto"/>
        <w:right w:val="none" w:sz="0" w:space="0" w:color="auto"/>
      </w:divBdr>
    </w:div>
    <w:div w:id="122816097">
      <w:bodyDiv w:val="1"/>
      <w:marLeft w:val="0"/>
      <w:marRight w:val="0"/>
      <w:marTop w:val="0"/>
      <w:marBottom w:val="0"/>
      <w:divBdr>
        <w:top w:val="none" w:sz="0" w:space="0" w:color="auto"/>
        <w:left w:val="none" w:sz="0" w:space="0" w:color="auto"/>
        <w:bottom w:val="none" w:sz="0" w:space="0" w:color="auto"/>
        <w:right w:val="none" w:sz="0" w:space="0" w:color="auto"/>
      </w:divBdr>
    </w:div>
    <w:div w:id="126053232">
      <w:bodyDiv w:val="1"/>
      <w:marLeft w:val="0"/>
      <w:marRight w:val="0"/>
      <w:marTop w:val="0"/>
      <w:marBottom w:val="0"/>
      <w:divBdr>
        <w:top w:val="none" w:sz="0" w:space="0" w:color="auto"/>
        <w:left w:val="none" w:sz="0" w:space="0" w:color="auto"/>
        <w:bottom w:val="none" w:sz="0" w:space="0" w:color="auto"/>
        <w:right w:val="none" w:sz="0" w:space="0" w:color="auto"/>
      </w:divBdr>
    </w:div>
    <w:div w:id="134954458">
      <w:bodyDiv w:val="1"/>
      <w:marLeft w:val="0"/>
      <w:marRight w:val="0"/>
      <w:marTop w:val="0"/>
      <w:marBottom w:val="0"/>
      <w:divBdr>
        <w:top w:val="none" w:sz="0" w:space="0" w:color="auto"/>
        <w:left w:val="none" w:sz="0" w:space="0" w:color="auto"/>
        <w:bottom w:val="none" w:sz="0" w:space="0" w:color="auto"/>
        <w:right w:val="none" w:sz="0" w:space="0" w:color="auto"/>
      </w:divBdr>
    </w:div>
    <w:div w:id="135802473">
      <w:bodyDiv w:val="1"/>
      <w:marLeft w:val="0"/>
      <w:marRight w:val="0"/>
      <w:marTop w:val="0"/>
      <w:marBottom w:val="0"/>
      <w:divBdr>
        <w:top w:val="none" w:sz="0" w:space="0" w:color="auto"/>
        <w:left w:val="none" w:sz="0" w:space="0" w:color="auto"/>
        <w:bottom w:val="none" w:sz="0" w:space="0" w:color="auto"/>
        <w:right w:val="none" w:sz="0" w:space="0" w:color="auto"/>
      </w:divBdr>
      <w:divsChild>
        <w:div w:id="8340084">
          <w:marLeft w:val="547"/>
          <w:marRight w:val="0"/>
          <w:marTop w:val="96"/>
          <w:marBottom w:val="0"/>
          <w:divBdr>
            <w:top w:val="none" w:sz="0" w:space="0" w:color="auto"/>
            <w:left w:val="none" w:sz="0" w:space="0" w:color="auto"/>
            <w:bottom w:val="none" w:sz="0" w:space="0" w:color="auto"/>
            <w:right w:val="none" w:sz="0" w:space="0" w:color="auto"/>
          </w:divBdr>
        </w:div>
      </w:divsChild>
    </w:div>
    <w:div w:id="151920244">
      <w:bodyDiv w:val="1"/>
      <w:marLeft w:val="0"/>
      <w:marRight w:val="0"/>
      <w:marTop w:val="0"/>
      <w:marBottom w:val="0"/>
      <w:divBdr>
        <w:top w:val="none" w:sz="0" w:space="0" w:color="auto"/>
        <w:left w:val="none" w:sz="0" w:space="0" w:color="auto"/>
        <w:bottom w:val="none" w:sz="0" w:space="0" w:color="auto"/>
        <w:right w:val="none" w:sz="0" w:space="0" w:color="auto"/>
      </w:divBdr>
    </w:div>
    <w:div w:id="179272526">
      <w:bodyDiv w:val="1"/>
      <w:marLeft w:val="0"/>
      <w:marRight w:val="0"/>
      <w:marTop w:val="0"/>
      <w:marBottom w:val="0"/>
      <w:divBdr>
        <w:top w:val="none" w:sz="0" w:space="0" w:color="auto"/>
        <w:left w:val="none" w:sz="0" w:space="0" w:color="auto"/>
        <w:bottom w:val="none" w:sz="0" w:space="0" w:color="auto"/>
        <w:right w:val="none" w:sz="0" w:space="0" w:color="auto"/>
      </w:divBdr>
    </w:div>
    <w:div w:id="182019899">
      <w:bodyDiv w:val="1"/>
      <w:marLeft w:val="0"/>
      <w:marRight w:val="0"/>
      <w:marTop w:val="0"/>
      <w:marBottom w:val="0"/>
      <w:divBdr>
        <w:top w:val="none" w:sz="0" w:space="0" w:color="auto"/>
        <w:left w:val="none" w:sz="0" w:space="0" w:color="auto"/>
        <w:bottom w:val="none" w:sz="0" w:space="0" w:color="auto"/>
        <w:right w:val="none" w:sz="0" w:space="0" w:color="auto"/>
      </w:divBdr>
      <w:divsChild>
        <w:div w:id="1640065145">
          <w:marLeft w:val="547"/>
          <w:marRight w:val="0"/>
          <w:marTop w:val="0"/>
          <w:marBottom w:val="0"/>
          <w:divBdr>
            <w:top w:val="none" w:sz="0" w:space="0" w:color="auto"/>
            <w:left w:val="none" w:sz="0" w:space="0" w:color="auto"/>
            <w:bottom w:val="none" w:sz="0" w:space="0" w:color="auto"/>
            <w:right w:val="none" w:sz="0" w:space="0" w:color="auto"/>
          </w:divBdr>
        </w:div>
      </w:divsChild>
    </w:div>
    <w:div w:id="194734301">
      <w:bodyDiv w:val="1"/>
      <w:marLeft w:val="0"/>
      <w:marRight w:val="0"/>
      <w:marTop w:val="0"/>
      <w:marBottom w:val="0"/>
      <w:divBdr>
        <w:top w:val="none" w:sz="0" w:space="0" w:color="auto"/>
        <w:left w:val="none" w:sz="0" w:space="0" w:color="auto"/>
        <w:bottom w:val="none" w:sz="0" w:space="0" w:color="auto"/>
        <w:right w:val="none" w:sz="0" w:space="0" w:color="auto"/>
      </w:divBdr>
    </w:div>
    <w:div w:id="196747773">
      <w:bodyDiv w:val="1"/>
      <w:marLeft w:val="0"/>
      <w:marRight w:val="0"/>
      <w:marTop w:val="0"/>
      <w:marBottom w:val="0"/>
      <w:divBdr>
        <w:top w:val="none" w:sz="0" w:space="0" w:color="auto"/>
        <w:left w:val="none" w:sz="0" w:space="0" w:color="auto"/>
        <w:bottom w:val="none" w:sz="0" w:space="0" w:color="auto"/>
        <w:right w:val="none" w:sz="0" w:space="0" w:color="auto"/>
      </w:divBdr>
    </w:div>
    <w:div w:id="250284631">
      <w:bodyDiv w:val="1"/>
      <w:marLeft w:val="0"/>
      <w:marRight w:val="0"/>
      <w:marTop w:val="0"/>
      <w:marBottom w:val="0"/>
      <w:divBdr>
        <w:top w:val="none" w:sz="0" w:space="0" w:color="auto"/>
        <w:left w:val="none" w:sz="0" w:space="0" w:color="auto"/>
        <w:bottom w:val="none" w:sz="0" w:space="0" w:color="auto"/>
        <w:right w:val="none" w:sz="0" w:space="0" w:color="auto"/>
      </w:divBdr>
    </w:div>
    <w:div w:id="309359757">
      <w:bodyDiv w:val="1"/>
      <w:marLeft w:val="0"/>
      <w:marRight w:val="0"/>
      <w:marTop w:val="0"/>
      <w:marBottom w:val="0"/>
      <w:divBdr>
        <w:top w:val="none" w:sz="0" w:space="0" w:color="auto"/>
        <w:left w:val="none" w:sz="0" w:space="0" w:color="auto"/>
        <w:bottom w:val="none" w:sz="0" w:space="0" w:color="auto"/>
        <w:right w:val="none" w:sz="0" w:space="0" w:color="auto"/>
      </w:divBdr>
    </w:div>
    <w:div w:id="320819893">
      <w:bodyDiv w:val="1"/>
      <w:marLeft w:val="0"/>
      <w:marRight w:val="0"/>
      <w:marTop w:val="0"/>
      <w:marBottom w:val="0"/>
      <w:divBdr>
        <w:top w:val="none" w:sz="0" w:space="0" w:color="auto"/>
        <w:left w:val="none" w:sz="0" w:space="0" w:color="auto"/>
        <w:bottom w:val="none" w:sz="0" w:space="0" w:color="auto"/>
        <w:right w:val="none" w:sz="0" w:space="0" w:color="auto"/>
      </w:divBdr>
    </w:div>
    <w:div w:id="321860944">
      <w:bodyDiv w:val="1"/>
      <w:marLeft w:val="0"/>
      <w:marRight w:val="0"/>
      <w:marTop w:val="0"/>
      <w:marBottom w:val="0"/>
      <w:divBdr>
        <w:top w:val="none" w:sz="0" w:space="0" w:color="auto"/>
        <w:left w:val="none" w:sz="0" w:space="0" w:color="auto"/>
        <w:bottom w:val="none" w:sz="0" w:space="0" w:color="auto"/>
        <w:right w:val="none" w:sz="0" w:space="0" w:color="auto"/>
      </w:divBdr>
    </w:div>
    <w:div w:id="327827044">
      <w:bodyDiv w:val="1"/>
      <w:marLeft w:val="0"/>
      <w:marRight w:val="0"/>
      <w:marTop w:val="0"/>
      <w:marBottom w:val="0"/>
      <w:divBdr>
        <w:top w:val="none" w:sz="0" w:space="0" w:color="auto"/>
        <w:left w:val="none" w:sz="0" w:space="0" w:color="auto"/>
        <w:bottom w:val="none" w:sz="0" w:space="0" w:color="auto"/>
        <w:right w:val="none" w:sz="0" w:space="0" w:color="auto"/>
      </w:divBdr>
      <w:divsChild>
        <w:div w:id="199709843">
          <w:marLeft w:val="1714"/>
          <w:marRight w:val="0"/>
          <w:marTop w:val="67"/>
          <w:marBottom w:val="0"/>
          <w:divBdr>
            <w:top w:val="none" w:sz="0" w:space="0" w:color="auto"/>
            <w:left w:val="none" w:sz="0" w:space="0" w:color="auto"/>
            <w:bottom w:val="none" w:sz="0" w:space="0" w:color="auto"/>
            <w:right w:val="none" w:sz="0" w:space="0" w:color="auto"/>
          </w:divBdr>
        </w:div>
        <w:div w:id="1054042952">
          <w:marLeft w:val="1714"/>
          <w:marRight w:val="0"/>
          <w:marTop w:val="67"/>
          <w:marBottom w:val="0"/>
          <w:divBdr>
            <w:top w:val="none" w:sz="0" w:space="0" w:color="auto"/>
            <w:left w:val="none" w:sz="0" w:space="0" w:color="auto"/>
            <w:bottom w:val="none" w:sz="0" w:space="0" w:color="auto"/>
            <w:right w:val="none" w:sz="0" w:space="0" w:color="auto"/>
          </w:divBdr>
        </w:div>
        <w:div w:id="1238976148">
          <w:marLeft w:val="1166"/>
          <w:marRight w:val="0"/>
          <w:marTop w:val="86"/>
          <w:marBottom w:val="0"/>
          <w:divBdr>
            <w:top w:val="none" w:sz="0" w:space="0" w:color="auto"/>
            <w:left w:val="none" w:sz="0" w:space="0" w:color="auto"/>
            <w:bottom w:val="none" w:sz="0" w:space="0" w:color="auto"/>
            <w:right w:val="none" w:sz="0" w:space="0" w:color="auto"/>
          </w:divBdr>
        </w:div>
        <w:div w:id="1376153428">
          <w:marLeft w:val="1166"/>
          <w:marRight w:val="0"/>
          <w:marTop w:val="86"/>
          <w:marBottom w:val="0"/>
          <w:divBdr>
            <w:top w:val="none" w:sz="0" w:space="0" w:color="auto"/>
            <w:left w:val="none" w:sz="0" w:space="0" w:color="auto"/>
            <w:bottom w:val="none" w:sz="0" w:space="0" w:color="auto"/>
            <w:right w:val="none" w:sz="0" w:space="0" w:color="auto"/>
          </w:divBdr>
        </w:div>
        <w:div w:id="1395396579">
          <w:marLeft w:val="1714"/>
          <w:marRight w:val="0"/>
          <w:marTop w:val="67"/>
          <w:marBottom w:val="0"/>
          <w:divBdr>
            <w:top w:val="none" w:sz="0" w:space="0" w:color="auto"/>
            <w:left w:val="none" w:sz="0" w:space="0" w:color="auto"/>
            <w:bottom w:val="none" w:sz="0" w:space="0" w:color="auto"/>
            <w:right w:val="none" w:sz="0" w:space="0" w:color="auto"/>
          </w:divBdr>
        </w:div>
        <w:div w:id="1942105068">
          <w:marLeft w:val="1714"/>
          <w:marRight w:val="0"/>
          <w:marTop w:val="67"/>
          <w:marBottom w:val="0"/>
          <w:divBdr>
            <w:top w:val="none" w:sz="0" w:space="0" w:color="auto"/>
            <w:left w:val="none" w:sz="0" w:space="0" w:color="auto"/>
            <w:bottom w:val="none" w:sz="0" w:space="0" w:color="auto"/>
            <w:right w:val="none" w:sz="0" w:space="0" w:color="auto"/>
          </w:divBdr>
        </w:div>
      </w:divsChild>
    </w:div>
    <w:div w:id="348028577">
      <w:bodyDiv w:val="1"/>
      <w:marLeft w:val="0"/>
      <w:marRight w:val="0"/>
      <w:marTop w:val="0"/>
      <w:marBottom w:val="0"/>
      <w:divBdr>
        <w:top w:val="none" w:sz="0" w:space="0" w:color="auto"/>
        <w:left w:val="none" w:sz="0" w:space="0" w:color="auto"/>
        <w:bottom w:val="none" w:sz="0" w:space="0" w:color="auto"/>
        <w:right w:val="none" w:sz="0" w:space="0" w:color="auto"/>
      </w:divBdr>
    </w:div>
    <w:div w:id="356659934">
      <w:bodyDiv w:val="1"/>
      <w:marLeft w:val="0"/>
      <w:marRight w:val="0"/>
      <w:marTop w:val="0"/>
      <w:marBottom w:val="0"/>
      <w:divBdr>
        <w:top w:val="none" w:sz="0" w:space="0" w:color="auto"/>
        <w:left w:val="none" w:sz="0" w:space="0" w:color="auto"/>
        <w:bottom w:val="none" w:sz="0" w:space="0" w:color="auto"/>
        <w:right w:val="none" w:sz="0" w:space="0" w:color="auto"/>
      </w:divBdr>
    </w:div>
    <w:div w:id="423577863">
      <w:bodyDiv w:val="1"/>
      <w:marLeft w:val="0"/>
      <w:marRight w:val="0"/>
      <w:marTop w:val="0"/>
      <w:marBottom w:val="0"/>
      <w:divBdr>
        <w:top w:val="none" w:sz="0" w:space="0" w:color="auto"/>
        <w:left w:val="none" w:sz="0" w:space="0" w:color="auto"/>
        <w:bottom w:val="none" w:sz="0" w:space="0" w:color="auto"/>
        <w:right w:val="none" w:sz="0" w:space="0" w:color="auto"/>
      </w:divBdr>
    </w:div>
    <w:div w:id="427428095">
      <w:bodyDiv w:val="1"/>
      <w:marLeft w:val="0"/>
      <w:marRight w:val="0"/>
      <w:marTop w:val="0"/>
      <w:marBottom w:val="0"/>
      <w:divBdr>
        <w:top w:val="none" w:sz="0" w:space="0" w:color="auto"/>
        <w:left w:val="none" w:sz="0" w:space="0" w:color="auto"/>
        <w:bottom w:val="none" w:sz="0" w:space="0" w:color="auto"/>
        <w:right w:val="none" w:sz="0" w:space="0" w:color="auto"/>
      </w:divBdr>
    </w:div>
    <w:div w:id="441262938">
      <w:bodyDiv w:val="1"/>
      <w:marLeft w:val="0"/>
      <w:marRight w:val="0"/>
      <w:marTop w:val="0"/>
      <w:marBottom w:val="0"/>
      <w:divBdr>
        <w:top w:val="none" w:sz="0" w:space="0" w:color="auto"/>
        <w:left w:val="none" w:sz="0" w:space="0" w:color="auto"/>
        <w:bottom w:val="none" w:sz="0" w:space="0" w:color="auto"/>
        <w:right w:val="none" w:sz="0" w:space="0" w:color="auto"/>
      </w:divBdr>
    </w:div>
    <w:div w:id="467288059">
      <w:bodyDiv w:val="1"/>
      <w:marLeft w:val="0"/>
      <w:marRight w:val="0"/>
      <w:marTop w:val="0"/>
      <w:marBottom w:val="0"/>
      <w:divBdr>
        <w:top w:val="none" w:sz="0" w:space="0" w:color="auto"/>
        <w:left w:val="none" w:sz="0" w:space="0" w:color="auto"/>
        <w:bottom w:val="none" w:sz="0" w:space="0" w:color="auto"/>
        <w:right w:val="none" w:sz="0" w:space="0" w:color="auto"/>
      </w:divBdr>
    </w:div>
    <w:div w:id="504589553">
      <w:bodyDiv w:val="1"/>
      <w:marLeft w:val="0"/>
      <w:marRight w:val="0"/>
      <w:marTop w:val="0"/>
      <w:marBottom w:val="0"/>
      <w:divBdr>
        <w:top w:val="none" w:sz="0" w:space="0" w:color="auto"/>
        <w:left w:val="none" w:sz="0" w:space="0" w:color="auto"/>
        <w:bottom w:val="none" w:sz="0" w:space="0" w:color="auto"/>
        <w:right w:val="none" w:sz="0" w:space="0" w:color="auto"/>
      </w:divBdr>
    </w:div>
    <w:div w:id="520054344">
      <w:bodyDiv w:val="1"/>
      <w:marLeft w:val="0"/>
      <w:marRight w:val="0"/>
      <w:marTop w:val="0"/>
      <w:marBottom w:val="0"/>
      <w:divBdr>
        <w:top w:val="none" w:sz="0" w:space="0" w:color="auto"/>
        <w:left w:val="none" w:sz="0" w:space="0" w:color="auto"/>
        <w:bottom w:val="none" w:sz="0" w:space="0" w:color="auto"/>
        <w:right w:val="none" w:sz="0" w:space="0" w:color="auto"/>
      </w:divBdr>
    </w:div>
    <w:div w:id="525758028">
      <w:bodyDiv w:val="1"/>
      <w:marLeft w:val="0"/>
      <w:marRight w:val="0"/>
      <w:marTop w:val="0"/>
      <w:marBottom w:val="0"/>
      <w:divBdr>
        <w:top w:val="none" w:sz="0" w:space="0" w:color="auto"/>
        <w:left w:val="none" w:sz="0" w:space="0" w:color="auto"/>
        <w:bottom w:val="none" w:sz="0" w:space="0" w:color="auto"/>
        <w:right w:val="none" w:sz="0" w:space="0" w:color="auto"/>
      </w:divBdr>
    </w:div>
    <w:div w:id="536892768">
      <w:bodyDiv w:val="1"/>
      <w:marLeft w:val="0"/>
      <w:marRight w:val="0"/>
      <w:marTop w:val="0"/>
      <w:marBottom w:val="0"/>
      <w:divBdr>
        <w:top w:val="none" w:sz="0" w:space="0" w:color="auto"/>
        <w:left w:val="none" w:sz="0" w:space="0" w:color="auto"/>
        <w:bottom w:val="none" w:sz="0" w:space="0" w:color="auto"/>
        <w:right w:val="none" w:sz="0" w:space="0" w:color="auto"/>
      </w:divBdr>
    </w:div>
    <w:div w:id="545220097">
      <w:bodyDiv w:val="1"/>
      <w:marLeft w:val="0"/>
      <w:marRight w:val="0"/>
      <w:marTop w:val="0"/>
      <w:marBottom w:val="0"/>
      <w:divBdr>
        <w:top w:val="none" w:sz="0" w:space="0" w:color="auto"/>
        <w:left w:val="none" w:sz="0" w:space="0" w:color="auto"/>
        <w:bottom w:val="none" w:sz="0" w:space="0" w:color="auto"/>
        <w:right w:val="none" w:sz="0" w:space="0" w:color="auto"/>
      </w:divBdr>
      <w:divsChild>
        <w:div w:id="1441757817">
          <w:marLeft w:val="547"/>
          <w:marRight w:val="0"/>
          <w:marTop w:val="96"/>
          <w:marBottom w:val="0"/>
          <w:divBdr>
            <w:top w:val="none" w:sz="0" w:space="0" w:color="auto"/>
            <w:left w:val="none" w:sz="0" w:space="0" w:color="auto"/>
            <w:bottom w:val="none" w:sz="0" w:space="0" w:color="auto"/>
            <w:right w:val="none" w:sz="0" w:space="0" w:color="auto"/>
          </w:divBdr>
        </w:div>
      </w:divsChild>
    </w:div>
    <w:div w:id="557013584">
      <w:bodyDiv w:val="1"/>
      <w:marLeft w:val="0"/>
      <w:marRight w:val="0"/>
      <w:marTop w:val="0"/>
      <w:marBottom w:val="0"/>
      <w:divBdr>
        <w:top w:val="none" w:sz="0" w:space="0" w:color="auto"/>
        <w:left w:val="none" w:sz="0" w:space="0" w:color="auto"/>
        <w:bottom w:val="none" w:sz="0" w:space="0" w:color="auto"/>
        <w:right w:val="none" w:sz="0" w:space="0" w:color="auto"/>
      </w:divBdr>
    </w:div>
    <w:div w:id="560822425">
      <w:bodyDiv w:val="1"/>
      <w:marLeft w:val="0"/>
      <w:marRight w:val="0"/>
      <w:marTop w:val="0"/>
      <w:marBottom w:val="0"/>
      <w:divBdr>
        <w:top w:val="none" w:sz="0" w:space="0" w:color="auto"/>
        <w:left w:val="none" w:sz="0" w:space="0" w:color="auto"/>
        <w:bottom w:val="none" w:sz="0" w:space="0" w:color="auto"/>
        <w:right w:val="none" w:sz="0" w:space="0" w:color="auto"/>
      </w:divBdr>
    </w:div>
    <w:div w:id="570194932">
      <w:bodyDiv w:val="1"/>
      <w:marLeft w:val="0"/>
      <w:marRight w:val="0"/>
      <w:marTop w:val="0"/>
      <w:marBottom w:val="0"/>
      <w:divBdr>
        <w:top w:val="none" w:sz="0" w:space="0" w:color="auto"/>
        <w:left w:val="none" w:sz="0" w:space="0" w:color="auto"/>
        <w:bottom w:val="none" w:sz="0" w:space="0" w:color="auto"/>
        <w:right w:val="none" w:sz="0" w:space="0" w:color="auto"/>
      </w:divBdr>
    </w:div>
    <w:div w:id="571551915">
      <w:bodyDiv w:val="1"/>
      <w:marLeft w:val="0"/>
      <w:marRight w:val="0"/>
      <w:marTop w:val="0"/>
      <w:marBottom w:val="0"/>
      <w:divBdr>
        <w:top w:val="none" w:sz="0" w:space="0" w:color="auto"/>
        <w:left w:val="none" w:sz="0" w:space="0" w:color="auto"/>
        <w:bottom w:val="none" w:sz="0" w:space="0" w:color="auto"/>
        <w:right w:val="none" w:sz="0" w:space="0" w:color="auto"/>
      </w:divBdr>
    </w:div>
    <w:div w:id="595208701">
      <w:bodyDiv w:val="1"/>
      <w:marLeft w:val="0"/>
      <w:marRight w:val="0"/>
      <w:marTop w:val="0"/>
      <w:marBottom w:val="0"/>
      <w:divBdr>
        <w:top w:val="none" w:sz="0" w:space="0" w:color="auto"/>
        <w:left w:val="none" w:sz="0" w:space="0" w:color="auto"/>
        <w:bottom w:val="none" w:sz="0" w:space="0" w:color="auto"/>
        <w:right w:val="none" w:sz="0" w:space="0" w:color="auto"/>
      </w:divBdr>
    </w:div>
    <w:div w:id="623579979">
      <w:bodyDiv w:val="1"/>
      <w:marLeft w:val="0"/>
      <w:marRight w:val="0"/>
      <w:marTop w:val="0"/>
      <w:marBottom w:val="0"/>
      <w:divBdr>
        <w:top w:val="none" w:sz="0" w:space="0" w:color="auto"/>
        <w:left w:val="none" w:sz="0" w:space="0" w:color="auto"/>
        <w:bottom w:val="none" w:sz="0" w:space="0" w:color="auto"/>
        <w:right w:val="none" w:sz="0" w:space="0" w:color="auto"/>
      </w:divBdr>
    </w:div>
    <w:div w:id="628779800">
      <w:bodyDiv w:val="1"/>
      <w:marLeft w:val="0"/>
      <w:marRight w:val="0"/>
      <w:marTop w:val="0"/>
      <w:marBottom w:val="0"/>
      <w:divBdr>
        <w:top w:val="none" w:sz="0" w:space="0" w:color="auto"/>
        <w:left w:val="none" w:sz="0" w:space="0" w:color="auto"/>
        <w:bottom w:val="none" w:sz="0" w:space="0" w:color="auto"/>
        <w:right w:val="none" w:sz="0" w:space="0" w:color="auto"/>
      </w:divBdr>
    </w:div>
    <w:div w:id="631441065">
      <w:bodyDiv w:val="1"/>
      <w:marLeft w:val="0"/>
      <w:marRight w:val="0"/>
      <w:marTop w:val="0"/>
      <w:marBottom w:val="0"/>
      <w:divBdr>
        <w:top w:val="none" w:sz="0" w:space="0" w:color="auto"/>
        <w:left w:val="none" w:sz="0" w:space="0" w:color="auto"/>
        <w:bottom w:val="none" w:sz="0" w:space="0" w:color="auto"/>
        <w:right w:val="none" w:sz="0" w:space="0" w:color="auto"/>
      </w:divBdr>
    </w:div>
    <w:div w:id="632099493">
      <w:bodyDiv w:val="1"/>
      <w:marLeft w:val="0"/>
      <w:marRight w:val="0"/>
      <w:marTop w:val="0"/>
      <w:marBottom w:val="0"/>
      <w:divBdr>
        <w:top w:val="none" w:sz="0" w:space="0" w:color="auto"/>
        <w:left w:val="none" w:sz="0" w:space="0" w:color="auto"/>
        <w:bottom w:val="none" w:sz="0" w:space="0" w:color="auto"/>
        <w:right w:val="none" w:sz="0" w:space="0" w:color="auto"/>
      </w:divBdr>
    </w:div>
    <w:div w:id="637102392">
      <w:bodyDiv w:val="1"/>
      <w:marLeft w:val="0"/>
      <w:marRight w:val="0"/>
      <w:marTop w:val="0"/>
      <w:marBottom w:val="0"/>
      <w:divBdr>
        <w:top w:val="none" w:sz="0" w:space="0" w:color="auto"/>
        <w:left w:val="none" w:sz="0" w:space="0" w:color="auto"/>
        <w:bottom w:val="none" w:sz="0" w:space="0" w:color="auto"/>
        <w:right w:val="none" w:sz="0" w:space="0" w:color="auto"/>
      </w:divBdr>
    </w:div>
    <w:div w:id="654336950">
      <w:bodyDiv w:val="1"/>
      <w:marLeft w:val="0"/>
      <w:marRight w:val="0"/>
      <w:marTop w:val="0"/>
      <w:marBottom w:val="0"/>
      <w:divBdr>
        <w:top w:val="none" w:sz="0" w:space="0" w:color="auto"/>
        <w:left w:val="none" w:sz="0" w:space="0" w:color="auto"/>
        <w:bottom w:val="none" w:sz="0" w:space="0" w:color="auto"/>
        <w:right w:val="none" w:sz="0" w:space="0" w:color="auto"/>
      </w:divBdr>
    </w:div>
    <w:div w:id="663584221">
      <w:bodyDiv w:val="1"/>
      <w:marLeft w:val="0"/>
      <w:marRight w:val="0"/>
      <w:marTop w:val="0"/>
      <w:marBottom w:val="0"/>
      <w:divBdr>
        <w:top w:val="none" w:sz="0" w:space="0" w:color="auto"/>
        <w:left w:val="none" w:sz="0" w:space="0" w:color="auto"/>
        <w:bottom w:val="none" w:sz="0" w:space="0" w:color="auto"/>
        <w:right w:val="none" w:sz="0" w:space="0" w:color="auto"/>
      </w:divBdr>
      <w:divsChild>
        <w:div w:id="284773165">
          <w:marLeft w:val="547"/>
          <w:marRight w:val="0"/>
          <w:marTop w:val="0"/>
          <w:marBottom w:val="0"/>
          <w:divBdr>
            <w:top w:val="none" w:sz="0" w:space="0" w:color="auto"/>
            <w:left w:val="none" w:sz="0" w:space="0" w:color="auto"/>
            <w:bottom w:val="none" w:sz="0" w:space="0" w:color="auto"/>
            <w:right w:val="none" w:sz="0" w:space="0" w:color="auto"/>
          </w:divBdr>
        </w:div>
      </w:divsChild>
    </w:div>
    <w:div w:id="710376479">
      <w:bodyDiv w:val="1"/>
      <w:marLeft w:val="0"/>
      <w:marRight w:val="0"/>
      <w:marTop w:val="0"/>
      <w:marBottom w:val="0"/>
      <w:divBdr>
        <w:top w:val="none" w:sz="0" w:space="0" w:color="auto"/>
        <w:left w:val="none" w:sz="0" w:space="0" w:color="auto"/>
        <w:bottom w:val="none" w:sz="0" w:space="0" w:color="auto"/>
        <w:right w:val="none" w:sz="0" w:space="0" w:color="auto"/>
      </w:divBdr>
    </w:div>
    <w:div w:id="710811977">
      <w:bodyDiv w:val="1"/>
      <w:marLeft w:val="0"/>
      <w:marRight w:val="0"/>
      <w:marTop w:val="0"/>
      <w:marBottom w:val="0"/>
      <w:divBdr>
        <w:top w:val="none" w:sz="0" w:space="0" w:color="auto"/>
        <w:left w:val="none" w:sz="0" w:space="0" w:color="auto"/>
        <w:bottom w:val="none" w:sz="0" w:space="0" w:color="auto"/>
        <w:right w:val="none" w:sz="0" w:space="0" w:color="auto"/>
      </w:divBdr>
    </w:div>
    <w:div w:id="715928552">
      <w:bodyDiv w:val="1"/>
      <w:marLeft w:val="0"/>
      <w:marRight w:val="0"/>
      <w:marTop w:val="0"/>
      <w:marBottom w:val="0"/>
      <w:divBdr>
        <w:top w:val="none" w:sz="0" w:space="0" w:color="auto"/>
        <w:left w:val="none" w:sz="0" w:space="0" w:color="auto"/>
        <w:bottom w:val="none" w:sz="0" w:space="0" w:color="auto"/>
        <w:right w:val="none" w:sz="0" w:space="0" w:color="auto"/>
      </w:divBdr>
      <w:divsChild>
        <w:div w:id="2099133719">
          <w:marLeft w:val="547"/>
          <w:marRight w:val="0"/>
          <w:marTop w:val="0"/>
          <w:marBottom w:val="0"/>
          <w:divBdr>
            <w:top w:val="none" w:sz="0" w:space="0" w:color="auto"/>
            <w:left w:val="none" w:sz="0" w:space="0" w:color="auto"/>
            <w:bottom w:val="none" w:sz="0" w:space="0" w:color="auto"/>
            <w:right w:val="none" w:sz="0" w:space="0" w:color="auto"/>
          </w:divBdr>
        </w:div>
      </w:divsChild>
    </w:div>
    <w:div w:id="726535810">
      <w:bodyDiv w:val="1"/>
      <w:marLeft w:val="0"/>
      <w:marRight w:val="0"/>
      <w:marTop w:val="0"/>
      <w:marBottom w:val="0"/>
      <w:divBdr>
        <w:top w:val="none" w:sz="0" w:space="0" w:color="auto"/>
        <w:left w:val="none" w:sz="0" w:space="0" w:color="auto"/>
        <w:bottom w:val="none" w:sz="0" w:space="0" w:color="auto"/>
        <w:right w:val="none" w:sz="0" w:space="0" w:color="auto"/>
      </w:divBdr>
    </w:div>
    <w:div w:id="730930872">
      <w:bodyDiv w:val="1"/>
      <w:marLeft w:val="0"/>
      <w:marRight w:val="0"/>
      <w:marTop w:val="0"/>
      <w:marBottom w:val="0"/>
      <w:divBdr>
        <w:top w:val="none" w:sz="0" w:space="0" w:color="auto"/>
        <w:left w:val="none" w:sz="0" w:space="0" w:color="auto"/>
        <w:bottom w:val="none" w:sz="0" w:space="0" w:color="auto"/>
        <w:right w:val="none" w:sz="0" w:space="0" w:color="auto"/>
      </w:divBdr>
    </w:div>
    <w:div w:id="736248748">
      <w:bodyDiv w:val="1"/>
      <w:marLeft w:val="0"/>
      <w:marRight w:val="0"/>
      <w:marTop w:val="0"/>
      <w:marBottom w:val="0"/>
      <w:divBdr>
        <w:top w:val="none" w:sz="0" w:space="0" w:color="auto"/>
        <w:left w:val="none" w:sz="0" w:space="0" w:color="auto"/>
        <w:bottom w:val="none" w:sz="0" w:space="0" w:color="auto"/>
        <w:right w:val="none" w:sz="0" w:space="0" w:color="auto"/>
      </w:divBdr>
    </w:div>
    <w:div w:id="745301881">
      <w:bodyDiv w:val="1"/>
      <w:marLeft w:val="0"/>
      <w:marRight w:val="0"/>
      <w:marTop w:val="0"/>
      <w:marBottom w:val="0"/>
      <w:divBdr>
        <w:top w:val="none" w:sz="0" w:space="0" w:color="auto"/>
        <w:left w:val="none" w:sz="0" w:space="0" w:color="auto"/>
        <w:bottom w:val="none" w:sz="0" w:space="0" w:color="auto"/>
        <w:right w:val="none" w:sz="0" w:space="0" w:color="auto"/>
      </w:divBdr>
    </w:div>
    <w:div w:id="748578447">
      <w:bodyDiv w:val="1"/>
      <w:marLeft w:val="0"/>
      <w:marRight w:val="0"/>
      <w:marTop w:val="0"/>
      <w:marBottom w:val="0"/>
      <w:divBdr>
        <w:top w:val="none" w:sz="0" w:space="0" w:color="auto"/>
        <w:left w:val="none" w:sz="0" w:space="0" w:color="auto"/>
        <w:bottom w:val="none" w:sz="0" w:space="0" w:color="auto"/>
        <w:right w:val="none" w:sz="0" w:space="0" w:color="auto"/>
      </w:divBdr>
    </w:div>
    <w:div w:id="785776648">
      <w:bodyDiv w:val="1"/>
      <w:marLeft w:val="0"/>
      <w:marRight w:val="0"/>
      <w:marTop w:val="0"/>
      <w:marBottom w:val="0"/>
      <w:divBdr>
        <w:top w:val="none" w:sz="0" w:space="0" w:color="auto"/>
        <w:left w:val="none" w:sz="0" w:space="0" w:color="auto"/>
        <w:bottom w:val="none" w:sz="0" w:space="0" w:color="auto"/>
        <w:right w:val="none" w:sz="0" w:space="0" w:color="auto"/>
      </w:divBdr>
    </w:div>
    <w:div w:id="794062395">
      <w:bodyDiv w:val="1"/>
      <w:marLeft w:val="0"/>
      <w:marRight w:val="0"/>
      <w:marTop w:val="0"/>
      <w:marBottom w:val="0"/>
      <w:divBdr>
        <w:top w:val="none" w:sz="0" w:space="0" w:color="auto"/>
        <w:left w:val="none" w:sz="0" w:space="0" w:color="auto"/>
        <w:bottom w:val="none" w:sz="0" w:space="0" w:color="auto"/>
        <w:right w:val="none" w:sz="0" w:space="0" w:color="auto"/>
      </w:divBdr>
    </w:div>
    <w:div w:id="794561828">
      <w:bodyDiv w:val="1"/>
      <w:marLeft w:val="0"/>
      <w:marRight w:val="0"/>
      <w:marTop w:val="0"/>
      <w:marBottom w:val="0"/>
      <w:divBdr>
        <w:top w:val="none" w:sz="0" w:space="0" w:color="auto"/>
        <w:left w:val="none" w:sz="0" w:space="0" w:color="auto"/>
        <w:bottom w:val="none" w:sz="0" w:space="0" w:color="auto"/>
        <w:right w:val="none" w:sz="0" w:space="0" w:color="auto"/>
      </w:divBdr>
    </w:div>
    <w:div w:id="795416395">
      <w:bodyDiv w:val="1"/>
      <w:marLeft w:val="0"/>
      <w:marRight w:val="0"/>
      <w:marTop w:val="0"/>
      <w:marBottom w:val="0"/>
      <w:divBdr>
        <w:top w:val="none" w:sz="0" w:space="0" w:color="auto"/>
        <w:left w:val="none" w:sz="0" w:space="0" w:color="auto"/>
        <w:bottom w:val="none" w:sz="0" w:space="0" w:color="auto"/>
        <w:right w:val="none" w:sz="0" w:space="0" w:color="auto"/>
      </w:divBdr>
      <w:divsChild>
        <w:div w:id="292906519">
          <w:marLeft w:val="0"/>
          <w:marRight w:val="0"/>
          <w:marTop w:val="0"/>
          <w:marBottom w:val="0"/>
          <w:divBdr>
            <w:top w:val="none" w:sz="0" w:space="0" w:color="auto"/>
            <w:left w:val="none" w:sz="0" w:space="0" w:color="auto"/>
            <w:bottom w:val="none" w:sz="0" w:space="0" w:color="auto"/>
            <w:right w:val="none" w:sz="0" w:space="0" w:color="auto"/>
          </w:divBdr>
        </w:div>
      </w:divsChild>
    </w:div>
    <w:div w:id="805779124">
      <w:bodyDiv w:val="1"/>
      <w:marLeft w:val="0"/>
      <w:marRight w:val="0"/>
      <w:marTop w:val="0"/>
      <w:marBottom w:val="0"/>
      <w:divBdr>
        <w:top w:val="none" w:sz="0" w:space="0" w:color="auto"/>
        <w:left w:val="none" w:sz="0" w:space="0" w:color="auto"/>
        <w:bottom w:val="none" w:sz="0" w:space="0" w:color="auto"/>
        <w:right w:val="none" w:sz="0" w:space="0" w:color="auto"/>
      </w:divBdr>
      <w:divsChild>
        <w:div w:id="334040770">
          <w:marLeft w:val="1166"/>
          <w:marRight w:val="0"/>
          <w:marTop w:val="67"/>
          <w:marBottom w:val="0"/>
          <w:divBdr>
            <w:top w:val="none" w:sz="0" w:space="0" w:color="auto"/>
            <w:left w:val="none" w:sz="0" w:space="0" w:color="auto"/>
            <w:bottom w:val="none" w:sz="0" w:space="0" w:color="auto"/>
            <w:right w:val="none" w:sz="0" w:space="0" w:color="auto"/>
          </w:divBdr>
        </w:div>
        <w:div w:id="692651217">
          <w:marLeft w:val="547"/>
          <w:marRight w:val="0"/>
          <w:marTop w:val="77"/>
          <w:marBottom w:val="0"/>
          <w:divBdr>
            <w:top w:val="none" w:sz="0" w:space="0" w:color="auto"/>
            <w:left w:val="none" w:sz="0" w:space="0" w:color="auto"/>
            <w:bottom w:val="none" w:sz="0" w:space="0" w:color="auto"/>
            <w:right w:val="none" w:sz="0" w:space="0" w:color="auto"/>
          </w:divBdr>
        </w:div>
        <w:div w:id="906107115">
          <w:marLeft w:val="547"/>
          <w:marRight w:val="0"/>
          <w:marTop w:val="77"/>
          <w:marBottom w:val="0"/>
          <w:divBdr>
            <w:top w:val="none" w:sz="0" w:space="0" w:color="auto"/>
            <w:left w:val="none" w:sz="0" w:space="0" w:color="auto"/>
            <w:bottom w:val="none" w:sz="0" w:space="0" w:color="auto"/>
            <w:right w:val="none" w:sz="0" w:space="0" w:color="auto"/>
          </w:divBdr>
        </w:div>
        <w:div w:id="1758793017">
          <w:marLeft w:val="547"/>
          <w:marRight w:val="0"/>
          <w:marTop w:val="77"/>
          <w:marBottom w:val="0"/>
          <w:divBdr>
            <w:top w:val="none" w:sz="0" w:space="0" w:color="auto"/>
            <w:left w:val="none" w:sz="0" w:space="0" w:color="auto"/>
            <w:bottom w:val="none" w:sz="0" w:space="0" w:color="auto"/>
            <w:right w:val="none" w:sz="0" w:space="0" w:color="auto"/>
          </w:divBdr>
        </w:div>
        <w:div w:id="2083988958">
          <w:marLeft w:val="547"/>
          <w:marRight w:val="0"/>
          <w:marTop w:val="77"/>
          <w:marBottom w:val="0"/>
          <w:divBdr>
            <w:top w:val="none" w:sz="0" w:space="0" w:color="auto"/>
            <w:left w:val="none" w:sz="0" w:space="0" w:color="auto"/>
            <w:bottom w:val="none" w:sz="0" w:space="0" w:color="auto"/>
            <w:right w:val="none" w:sz="0" w:space="0" w:color="auto"/>
          </w:divBdr>
        </w:div>
      </w:divsChild>
    </w:div>
    <w:div w:id="814614146">
      <w:bodyDiv w:val="1"/>
      <w:marLeft w:val="0"/>
      <w:marRight w:val="0"/>
      <w:marTop w:val="0"/>
      <w:marBottom w:val="0"/>
      <w:divBdr>
        <w:top w:val="none" w:sz="0" w:space="0" w:color="auto"/>
        <w:left w:val="none" w:sz="0" w:space="0" w:color="auto"/>
        <w:bottom w:val="none" w:sz="0" w:space="0" w:color="auto"/>
        <w:right w:val="none" w:sz="0" w:space="0" w:color="auto"/>
      </w:divBdr>
    </w:div>
    <w:div w:id="822966789">
      <w:bodyDiv w:val="1"/>
      <w:marLeft w:val="0"/>
      <w:marRight w:val="0"/>
      <w:marTop w:val="0"/>
      <w:marBottom w:val="0"/>
      <w:divBdr>
        <w:top w:val="none" w:sz="0" w:space="0" w:color="auto"/>
        <w:left w:val="none" w:sz="0" w:space="0" w:color="auto"/>
        <w:bottom w:val="none" w:sz="0" w:space="0" w:color="auto"/>
        <w:right w:val="none" w:sz="0" w:space="0" w:color="auto"/>
      </w:divBdr>
    </w:div>
    <w:div w:id="877399306">
      <w:bodyDiv w:val="1"/>
      <w:marLeft w:val="0"/>
      <w:marRight w:val="0"/>
      <w:marTop w:val="0"/>
      <w:marBottom w:val="0"/>
      <w:divBdr>
        <w:top w:val="none" w:sz="0" w:space="0" w:color="auto"/>
        <w:left w:val="none" w:sz="0" w:space="0" w:color="auto"/>
        <w:bottom w:val="none" w:sz="0" w:space="0" w:color="auto"/>
        <w:right w:val="none" w:sz="0" w:space="0" w:color="auto"/>
      </w:divBdr>
    </w:div>
    <w:div w:id="877863076">
      <w:bodyDiv w:val="1"/>
      <w:marLeft w:val="0"/>
      <w:marRight w:val="0"/>
      <w:marTop w:val="0"/>
      <w:marBottom w:val="0"/>
      <w:divBdr>
        <w:top w:val="none" w:sz="0" w:space="0" w:color="auto"/>
        <w:left w:val="none" w:sz="0" w:space="0" w:color="auto"/>
        <w:bottom w:val="none" w:sz="0" w:space="0" w:color="auto"/>
        <w:right w:val="none" w:sz="0" w:space="0" w:color="auto"/>
      </w:divBdr>
    </w:div>
    <w:div w:id="896361523">
      <w:bodyDiv w:val="1"/>
      <w:marLeft w:val="0"/>
      <w:marRight w:val="0"/>
      <w:marTop w:val="0"/>
      <w:marBottom w:val="0"/>
      <w:divBdr>
        <w:top w:val="none" w:sz="0" w:space="0" w:color="auto"/>
        <w:left w:val="none" w:sz="0" w:space="0" w:color="auto"/>
        <w:bottom w:val="none" w:sz="0" w:space="0" w:color="auto"/>
        <w:right w:val="none" w:sz="0" w:space="0" w:color="auto"/>
      </w:divBdr>
    </w:div>
    <w:div w:id="917596381">
      <w:bodyDiv w:val="1"/>
      <w:marLeft w:val="0"/>
      <w:marRight w:val="0"/>
      <w:marTop w:val="0"/>
      <w:marBottom w:val="0"/>
      <w:divBdr>
        <w:top w:val="none" w:sz="0" w:space="0" w:color="auto"/>
        <w:left w:val="none" w:sz="0" w:space="0" w:color="auto"/>
        <w:bottom w:val="none" w:sz="0" w:space="0" w:color="auto"/>
        <w:right w:val="none" w:sz="0" w:space="0" w:color="auto"/>
      </w:divBdr>
    </w:div>
    <w:div w:id="932055190">
      <w:bodyDiv w:val="1"/>
      <w:marLeft w:val="0"/>
      <w:marRight w:val="0"/>
      <w:marTop w:val="0"/>
      <w:marBottom w:val="0"/>
      <w:divBdr>
        <w:top w:val="none" w:sz="0" w:space="0" w:color="auto"/>
        <w:left w:val="none" w:sz="0" w:space="0" w:color="auto"/>
        <w:bottom w:val="none" w:sz="0" w:space="0" w:color="auto"/>
        <w:right w:val="none" w:sz="0" w:space="0" w:color="auto"/>
      </w:divBdr>
    </w:div>
    <w:div w:id="937909044">
      <w:bodyDiv w:val="1"/>
      <w:marLeft w:val="0"/>
      <w:marRight w:val="0"/>
      <w:marTop w:val="0"/>
      <w:marBottom w:val="0"/>
      <w:divBdr>
        <w:top w:val="none" w:sz="0" w:space="0" w:color="auto"/>
        <w:left w:val="none" w:sz="0" w:space="0" w:color="auto"/>
        <w:bottom w:val="none" w:sz="0" w:space="0" w:color="auto"/>
        <w:right w:val="none" w:sz="0" w:space="0" w:color="auto"/>
      </w:divBdr>
    </w:div>
    <w:div w:id="955330786">
      <w:bodyDiv w:val="1"/>
      <w:marLeft w:val="0"/>
      <w:marRight w:val="0"/>
      <w:marTop w:val="0"/>
      <w:marBottom w:val="0"/>
      <w:divBdr>
        <w:top w:val="none" w:sz="0" w:space="0" w:color="auto"/>
        <w:left w:val="none" w:sz="0" w:space="0" w:color="auto"/>
        <w:bottom w:val="none" w:sz="0" w:space="0" w:color="auto"/>
        <w:right w:val="none" w:sz="0" w:space="0" w:color="auto"/>
      </w:divBdr>
    </w:div>
    <w:div w:id="972060952">
      <w:bodyDiv w:val="1"/>
      <w:marLeft w:val="0"/>
      <w:marRight w:val="0"/>
      <w:marTop w:val="0"/>
      <w:marBottom w:val="0"/>
      <w:divBdr>
        <w:top w:val="none" w:sz="0" w:space="0" w:color="auto"/>
        <w:left w:val="none" w:sz="0" w:space="0" w:color="auto"/>
        <w:bottom w:val="none" w:sz="0" w:space="0" w:color="auto"/>
        <w:right w:val="none" w:sz="0" w:space="0" w:color="auto"/>
      </w:divBdr>
    </w:div>
    <w:div w:id="981887930">
      <w:bodyDiv w:val="1"/>
      <w:marLeft w:val="0"/>
      <w:marRight w:val="0"/>
      <w:marTop w:val="0"/>
      <w:marBottom w:val="0"/>
      <w:divBdr>
        <w:top w:val="none" w:sz="0" w:space="0" w:color="auto"/>
        <w:left w:val="none" w:sz="0" w:space="0" w:color="auto"/>
        <w:bottom w:val="none" w:sz="0" w:space="0" w:color="auto"/>
        <w:right w:val="none" w:sz="0" w:space="0" w:color="auto"/>
      </w:divBdr>
    </w:div>
    <w:div w:id="998772480">
      <w:bodyDiv w:val="1"/>
      <w:marLeft w:val="0"/>
      <w:marRight w:val="0"/>
      <w:marTop w:val="0"/>
      <w:marBottom w:val="0"/>
      <w:divBdr>
        <w:top w:val="none" w:sz="0" w:space="0" w:color="auto"/>
        <w:left w:val="none" w:sz="0" w:space="0" w:color="auto"/>
        <w:bottom w:val="none" w:sz="0" w:space="0" w:color="auto"/>
        <w:right w:val="none" w:sz="0" w:space="0" w:color="auto"/>
      </w:divBdr>
    </w:div>
    <w:div w:id="1004360526">
      <w:bodyDiv w:val="1"/>
      <w:marLeft w:val="0"/>
      <w:marRight w:val="0"/>
      <w:marTop w:val="0"/>
      <w:marBottom w:val="0"/>
      <w:divBdr>
        <w:top w:val="none" w:sz="0" w:space="0" w:color="auto"/>
        <w:left w:val="none" w:sz="0" w:space="0" w:color="auto"/>
        <w:bottom w:val="none" w:sz="0" w:space="0" w:color="auto"/>
        <w:right w:val="none" w:sz="0" w:space="0" w:color="auto"/>
      </w:divBdr>
    </w:div>
    <w:div w:id="1015182483">
      <w:bodyDiv w:val="1"/>
      <w:marLeft w:val="0"/>
      <w:marRight w:val="0"/>
      <w:marTop w:val="0"/>
      <w:marBottom w:val="0"/>
      <w:divBdr>
        <w:top w:val="none" w:sz="0" w:space="0" w:color="auto"/>
        <w:left w:val="none" w:sz="0" w:space="0" w:color="auto"/>
        <w:bottom w:val="none" w:sz="0" w:space="0" w:color="auto"/>
        <w:right w:val="none" w:sz="0" w:space="0" w:color="auto"/>
      </w:divBdr>
      <w:divsChild>
        <w:div w:id="1020663684">
          <w:marLeft w:val="490"/>
          <w:marRight w:val="0"/>
          <w:marTop w:val="96"/>
          <w:marBottom w:val="0"/>
          <w:divBdr>
            <w:top w:val="none" w:sz="0" w:space="0" w:color="auto"/>
            <w:left w:val="none" w:sz="0" w:space="0" w:color="auto"/>
            <w:bottom w:val="none" w:sz="0" w:space="0" w:color="auto"/>
            <w:right w:val="none" w:sz="0" w:space="0" w:color="auto"/>
          </w:divBdr>
        </w:div>
        <w:div w:id="1772966632">
          <w:marLeft w:val="490"/>
          <w:marRight w:val="0"/>
          <w:marTop w:val="96"/>
          <w:marBottom w:val="0"/>
          <w:divBdr>
            <w:top w:val="none" w:sz="0" w:space="0" w:color="auto"/>
            <w:left w:val="none" w:sz="0" w:space="0" w:color="auto"/>
            <w:bottom w:val="none" w:sz="0" w:space="0" w:color="auto"/>
            <w:right w:val="none" w:sz="0" w:space="0" w:color="auto"/>
          </w:divBdr>
        </w:div>
      </w:divsChild>
    </w:div>
    <w:div w:id="1046026648">
      <w:bodyDiv w:val="1"/>
      <w:marLeft w:val="0"/>
      <w:marRight w:val="0"/>
      <w:marTop w:val="0"/>
      <w:marBottom w:val="0"/>
      <w:divBdr>
        <w:top w:val="none" w:sz="0" w:space="0" w:color="auto"/>
        <w:left w:val="none" w:sz="0" w:space="0" w:color="auto"/>
        <w:bottom w:val="none" w:sz="0" w:space="0" w:color="auto"/>
        <w:right w:val="none" w:sz="0" w:space="0" w:color="auto"/>
      </w:divBdr>
    </w:div>
    <w:div w:id="1046951683">
      <w:bodyDiv w:val="1"/>
      <w:marLeft w:val="0"/>
      <w:marRight w:val="0"/>
      <w:marTop w:val="0"/>
      <w:marBottom w:val="0"/>
      <w:divBdr>
        <w:top w:val="none" w:sz="0" w:space="0" w:color="auto"/>
        <w:left w:val="none" w:sz="0" w:space="0" w:color="auto"/>
        <w:bottom w:val="none" w:sz="0" w:space="0" w:color="auto"/>
        <w:right w:val="none" w:sz="0" w:space="0" w:color="auto"/>
      </w:divBdr>
    </w:div>
    <w:div w:id="1084108450">
      <w:bodyDiv w:val="1"/>
      <w:marLeft w:val="0"/>
      <w:marRight w:val="0"/>
      <w:marTop w:val="0"/>
      <w:marBottom w:val="0"/>
      <w:divBdr>
        <w:top w:val="none" w:sz="0" w:space="0" w:color="auto"/>
        <w:left w:val="none" w:sz="0" w:space="0" w:color="auto"/>
        <w:bottom w:val="none" w:sz="0" w:space="0" w:color="auto"/>
        <w:right w:val="none" w:sz="0" w:space="0" w:color="auto"/>
      </w:divBdr>
    </w:div>
    <w:div w:id="1093091068">
      <w:bodyDiv w:val="1"/>
      <w:marLeft w:val="0"/>
      <w:marRight w:val="0"/>
      <w:marTop w:val="0"/>
      <w:marBottom w:val="0"/>
      <w:divBdr>
        <w:top w:val="none" w:sz="0" w:space="0" w:color="auto"/>
        <w:left w:val="none" w:sz="0" w:space="0" w:color="auto"/>
        <w:bottom w:val="none" w:sz="0" w:space="0" w:color="auto"/>
        <w:right w:val="none" w:sz="0" w:space="0" w:color="auto"/>
      </w:divBdr>
    </w:div>
    <w:div w:id="1093551944">
      <w:bodyDiv w:val="1"/>
      <w:marLeft w:val="0"/>
      <w:marRight w:val="0"/>
      <w:marTop w:val="0"/>
      <w:marBottom w:val="0"/>
      <w:divBdr>
        <w:top w:val="none" w:sz="0" w:space="0" w:color="auto"/>
        <w:left w:val="none" w:sz="0" w:space="0" w:color="auto"/>
        <w:bottom w:val="none" w:sz="0" w:space="0" w:color="auto"/>
        <w:right w:val="none" w:sz="0" w:space="0" w:color="auto"/>
      </w:divBdr>
    </w:div>
    <w:div w:id="1108358199">
      <w:bodyDiv w:val="1"/>
      <w:marLeft w:val="0"/>
      <w:marRight w:val="0"/>
      <w:marTop w:val="0"/>
      <w:marBottom w:val="0"/>
      <w:divBdr>
        <w:top w:val="none" w:sz="0" w:space="0" w:color="auto"/>
        <w:left w:val="none" w:sz="0" w:space="0" w:color="auto"/>
        <w:bottom w:val="none" w:sz="0" w:space="0" w:color="auto"/>
        <w:right w:val="none" w:sz="0" w:space="0" w:color="auto"/>
      </w:divBdr>
    </w:div>
    <w:div w:id="1119034560">
      <w:bodyDiv w:val="1"/>
      <w:marLeft w:val="0"/>
      <w:marRight w:val="0"/>
      <w:marTop w:val="0"/>
      <w:marBottom w:val="0"/>
      <w:divBdr>
        <w:top w:val="none" w:sz="0" w:space="0" w:color="auto"/>
        <w:left w:val="none" w:sz="0" w:space="0" w:color="auto"/>
        <w:bottom w:val="none" w:sz="0" w:space="0" w:color="auto"/>
        <w:right w:val="none" w:sz="0" w:space="0" w:color="auto"/>
      </w:divBdr>
    </w:div>
    <w:div w:id="1148403101">
      <w:bodyDiv w:val="1"/>
      <w:marLeft w:val="0"/>
      <w:marRight w:val="0"/>
      <w:marTop w:val="0"/>
      <w:marBottom w:val="0"/>
      <w:divBdr>
        <w:top w:val="none" w:sz="0" w:space="0" w:color="auto"/>
        <w:left w:val="none" w:sz="0" w:space="0" w:color="auto"/>
        <w:bottom w:val="none" w:sz="0" w:space="0" w:color="auto"/>
        <w:right w:val="none" w:sz="0" w:space="0" w:color="auto"/>
      </w:divBdr>
    </w:div>
    <w:div w:id="1160845771">
      <w:bodyDiv w:val="1"/>
      <w:marLeft w:val="0"/>
      <w:marRight w:val="0"/>
      <w:marTop w:val="0"/>
      <w:marBottom w:val="0"/>
      <w:divBdr>
        <w:top w:val="none" w:sz="0" w:space="0" w:color="auto"/>
        <w:left w:val="none" w:sz="0" w:space="0" w:color="auto"/>
        <w:bottom w:val="none" w:sz="0" w:space="0" w:color="auto"/>
        <w:right w:val="none" w:sz="0" w:space="0" w:color="auto"/>
      </w:divBdr>
    </w:div>
    <w:div w:id="1177311174">
      <w:bodyDiv w:val="1"/>
      <w:marLeft w:val="0"/>
      <w:marRight w:val="0"/>
      <w:marTop w:val="0"/>
      <w:marBottom w:val="0"/>
      <w:divBdr>
        <w:top w:val="none" w:sz="0" w:space="0" w:color="auto"/>
        <w:left w:val="none" w:sz="0" w:space="0" w:color="auto"/>
        <w:bottom w:val="none" w:sz="0" w:space="0" w:color="auto"/>
        <w:right w:val="none" w:sz="0" w:space="0" w:color="auto"/>
      </w:divBdr>
    </w:div>
    <w:div w:id="1199509457">
      <w:bodyDiv w:val="1"/>
      <w:marLeft w:val="0"/>
      <w:marRight w:val="0"/>
      <w:marTop w:val="0"/>
      <w:marBottom w:val="0"/>
      <w:divBdr>
        <w:top w:val="none" w:sz="0" w:space="0" w:color="auto"/>
        <w:left w:val="none" w:sz="0" w:space="0" w:color="auto"/>
        <w:bottom w:val="none" w:sz="0" w:space="0" w:color="auto"/>
        <w:right w:val="none" w:sz="0" w:space="0" w:color="auto"/>
      </w:divBdr>
    </w:div>
    <w:div w:id="1217472386">
      <w:bodyDiv w:val="1"/>
      <w:marLeft w:val="0"/>
      <w:marRight w:val="0"/>
      <w:marTop w:val="0"/>
      <w:marBottom w:val="0"/>
      <w:divBdr>
        <w:top w:val="none" w:sz="0" w:space="0" w:color="auto"/>
        <w:left w:val="none" w:sz="0" w:space="0" w:color="auto"/>
        <w:bottom w:val="none" w:sz="0" w:space="0" w:color="auto"/>
        <w:right w:val="none" w:sz="0" w:space="0" w:color="auto"/>
      </w:divBdr>
    </w:div>
    <w:div w:id="1225025494">
      <w:bodyDiv w:val="1"/>
      <w:marLeft w:val="0"/>
      <w:marRight w:val="0"/>
      <w:marTop w:val="0"/>
      <w:marBottom w:val="0"/>
      <w:divBdr>
        <w:top w:val="none" w:sz="0" w:space="0" w:color="auto"/>
        <w:left w:val="none" w:sz="0" w:space="0" w:color="auto"/>
        <w:bottom w:val="none" w:sz="0" w:space="0" w:color="auto"/>
        <w:right w:val="none" w:sz="0" w:space="0" w:color="auto"/>
      </w:divBdr>
    </w:div>
    <w:div w:id="1258370916">
      <w:bodyDiv w:val="1"/>
      <w:marLeft w:val="0"/>
      <w:marRight w:val="0"/>
      <w:marTop w:val="0"/>
      <w:marBottom w:val="0"/>
      <w:divBdr>
        <w:top w:val="none" w:sz="0" w:space="0" w:color="auto"/>
        <w:left w:val="none" w:sz="0" w:space="0" w:color="auto"/>
        <w:bottom w:val="none" w:sz="0" w:space="0" w:color="auto"/>
        <w:right w:val="none" w:sz="0" w:space="0" w:color="auto"/>
      </w:divBdr>
      <w:divsChild>
        <w:div w:id="1801223002">
          <w:marLeft w:val="1166"/>
          <w:marRight w:val="0"/>
          <w:marTop w:val="77"/>
          <w:marBottom w:val="0"/>
          <w:divBdr>
            <w:top w:val="none" w:sz="0" w:space="0" w:color="auto"/>
            <w:left w:val="none" w:sz="0" w:space="0" w:color="auto"/>
            <w:bottom w:val="none" w:sz="0" w:space="0" w:color="auto"/>
            <w:right w:val="none" w:sz="0" w:space="0" w:color="auto"/>
          </w:divBdr>
        </w:div>
      </w:divsChild>
    </w:div>
    <w:div w:id="1264798931">
      <w:bodyDiv w:val="1"/>
      <w:marLeft w:val="0"/>
      <w:marRight w:val="0"/>
      <w:marTop w:val="0"/>
      <w:marBottom w:val="0"/>
      <w:divBdr>
        <w:top w:val="none" w:sz="0" w:space="0" w:color="auto"/>
        <w:left w:val="none" w:sz="0" w:space="0" w:color="auto"/>
        <w:bottom w:val="none" w:sz="0" w:space="0" w:color="auto"/>
        <w:right w:val="none" w:sz="0" w:space="0" w:color="auto"/>
      </w:divBdr>
    </w:div>
    <w:div w:id="1270773249">
      <w:bodyDiv w:val="1"/>
      <w:marLeft w:val="0"/>
      <w:marRight w:val="0"/>
      <w:marTop w:val="0"/>
      <w:marBottom w:val="0"/>
      <w:divBdr>
        <w:top w:val="none" w:sz="0" w:space="0" w:color="auto"/>
        <w:left w:val="none" w:sz="0" w:space="0" w:color="auto"/>
        <w:bottom w:val="none" w:sz="0" w:space="0" w:color="auto"/>
        <w:right w:val="none" w:sz="0" w:space="0" w:color="auto"/>
      </w:divBdr>
    </w:div>
    <w:div w:id="1299804269">
      <w:bodyDiv w:val="1"/>
      <w:marLeft w:val="0"/>
      <w:marRight w:val="0"/>
      <w:marTop w:val="0"/>
      <w:marBottom w:val="0"/>
      <w:divBdr>
        <w:top w:val="none" w:sz="0" w:space="0" w:color="auto"/>
        <w:left w:val="none" w:sz="0" w:space="0" w:color="auto"/>
        <w:bottom w:val="none" w:sz="0" w:space="0" w:color="auto"/>
        <w:right w:val="none" w:sz="0" w:space="0" w:color="auto"/>
      </w:divBdr>
    </w:div>
    <w:div w:id="1299997250">
      <w:bodyDiv w:val="1"/>
      <w:marLeft w:val="0"/>
      <w:marRight w:val="0"/>
      <w:marTop w:val="0"/>
      <w:marBottom w:val="0"/>
      <w:divBdr>
        <w:top w:val="none" w:sz="0" w:space="0" w:color="auto"/>
        <w:left w:val="none" w:sz="0" w:space="0" w:color="auto"/>
        <w:bottom w:val="none" w:sz="0" w:space="0" w:color="auto"/>
        <w:right w:val="none" w:sz="0" w:space="0" w:color="auto"/>
      </w:divBdr>
    </w:div>
    <w:div w:id="1321230229">
      <w:bodyDiv w:val="1"/>
      <w:marLeft w:val="0"/>
      <w:marRight w:val="0"/>
      <w:marTop w:val="0"/>
      <w:marBottom w:val="0"/>
      <w:divBdr>
        <w:top w:val="none" w:sz="0" w:space="0" w:color="auto"/>
        <w:left w:val="none" w:sz="0" w:space="0" w:color="auto"/>
        <w:bottom w:val="none" w:sz="0" w:space="0" w:color="auto"/>
        <w:right w:val="none" w:sz="0" w:space="0" w:color="auto"/>
      </w:divBdr>
    </w:div>
    <w:div w:id="1327594073">
      <w:bodyDiv w:val="1"/>
      <w:marLeft w:val="0"/>
      <w:marRight w:val="0"/>
      <w:marTop w:val="0"/>
      <w:marBottom w:val="0"/>
      <w:divBdr>
        <w:top w:val="none" w:sz="0" w:space="0" w:color="auto"/>
        <w:left w:val="none" w:sz="0" w:space="0" w:color="auto"/>
        <w:bottom w:val="none" w:sz="0" w:space="0" w:color="auto"/>
        <w:right w:val="none" w:sz="0" w:space="0" w:color="auto"/>
      </w:divBdr>
    </w:div>
    <w:div w:id="1334333411">
      <w:bodyDiv w:val="1"/>
      <w:marLeft w:val="0"/>
      <w:marRight w:val="0"/>
      <w:marTop w:val="0"/>
      <w:marBottom w:val="0"/>
      <w:divBdr>
        <w:top w:val="none" w:sz="0" w:space="0" w:color="auto"/>
        <w:left w:val="none" w:sz="0" w:space="0" w:color="auto"/>
        <w:bottom w:val="none" w:sz="0" w:space="0" w:color="auto"/>
        <w:right w:val="none" w:sz="0" w:space="0" w:color="auto"/>
      </w:divBdr>
    </w:div>
    <w:div w:id="1347562747">
      <w:bodyDiv w:val="1"/>
      <w:marLeft w:val="0"/>
      <w:marRight w:val="0"/>
      <w:marTop w:val="0"/>
      <w:marBottom w:val="0"/>
      <w:divBdr>
        <w:top w:val="none" w:sz="0" w:space="0" w:color="auto"/>
        <w:left w:val="none" w:sz="0" w:space="0" w:color="auto"/>
        <w:bottom w:val="none" w:sz="0" w:space="0" w:color="auto"/>
        <w:right w:val="none" w:sz="0" w:space="0" w:color="auto"/>
      </w:divBdr>
    </w:div>
    <w:div w:id="1351758619">
      <w:bodyDiv w:val="1"/>
      <w:marLeft w:val="0"/>
      <w:marRight w:val="0"/>
      <w:marTop w:val="0"/>
      <w:marBottom w:val="0"/>
      <w:divBdr>
        <w:top w:val="none" w:sz="0" w:space="0" w:color="auto"/>
        <w:left w:val="none" w:sz="0" w:space="0" w:color="auto"/>
        <w:bottom w:val="none" w:sz="0" w:space="0" w:color="auto"/>
        <w:right w:val="none" w:sz="0" w:space="0" w:color="auto"/>
      </w:divBdr>
    </w:div>
    <w:div w:id="1361739017">
      <w:bodyDiv w:val="1"/>
      <w:marLeft w:val="0"/>
      <w:marRight w:val="0"/>
      <w:marTop w:val="0"/>
      <w:marBottom w:val="0"/>
      <w:divBdr>
        <w:top w:val="none" w:sz="0" w:space="0" w:color="auto"/>
        <w:left w:val="none" w:sz="0" w:space="0" w:color="auto"/>
        <w:bottom w:val="none" w:sz="0" w:space="0" w:color="auto"/>
        <w:right w:val="none" w:sz="0" w:space="0" w:color="auto"/>
      </w:divBdr>
    </w:div>
    <w:div w:id="1392197663">
      <w:bodyDiv w:val="1"/>
      <w:marLeft w:val="0"/>
      <w:marRight w:val="0"/>
      <w:marTop w:val="0"/>
      <w:marBottom w:val="0"/>
      <w:divBdr>
        <w:top w:val="none" w:sz="0" w:space="0" w:color="auto"/>
        <w:left w:val="none" w:sz="0" w:space="0" w:color="auto"/>
        <w:bottom w:val="none" w:sz="0" w:space="0" w:color="auto"/>
        <w:right w:val="none" w:sz="0" w:space="0" w:color="auto"/>
      </w:divBdr>
    </w:div>
    <w:div w:id="1395010536">
      <w:bodyDiv w:val="1"/>
      <w:marLeft w:val="0"/>
      <w:marRight w:val="0"/>
      <w:marTop w:val="0"/>
      <w:marBottom w:val="0"/>
      <w:divBdr>
        <w:top w:val="none" w:sz="0" w:space="0" w:color="auto"/>
        <w:left w:val="none" w:sz="0" w:space="0" w:color="auto"/>
        <w:bottom w:val="none" w:sz="0" w:space="0" w:color="auto"/>
        <w:right w:val="none" w:sz="0" w:space="0" w:color="auto"/>
      </w:divBdr>
    </w:div>
    <w:div w:id="1397315210">
      <w:bodyDiv w:val="1"/>
      <w:marLeft w:val="0"/>
      <w:marRight w:val="0"/>
      <w:marTop w:val="0"/>
      <w:marBottom w:val="0"/>
      <w:divBdr>
        <w:top w:val="none" w:sz="0" w:space="0" w:color="auto"/>
        <w:left w:val="none" w:sz="0" w:space="0" w:color="auto"/>
        <w:bottom w:val="none" w:sz="0" w:space="0" w:color="auto"/>
        <w:right w:val="none" w:sz="0" w:space="0" w:color="auto"/>
      </w:divBdr>
    </w:div>
    <w:div w:id="1417441137">
      <w:bodyDiv w:val="1"/>
      <w:marLeft w:val="0"/>
      <w:marRight w:val="0"/>
      <w:marTop w:val="0"/>
      <w:marBottom w:val="0"/>
      <w:divBdr>
        <w:top w:val="none" w:sz="0" w:space="0" w:color="auto"/>
        <w:left w:val="none" w:sz="0" w:space="0" w:color="auto"/>
        <w:bottom w:val="none" w:sz="0" w:space="0" w:color="auto"/>
        <w:right w:val="none" w:sz="0" w:space="0" w:color="auto"/>
      </w:divBdr>
    </w:div>
    <w:div w:id="1431927814">
      <w:bodyDiv w:val="1"/>
      <w:marLeft w:val="0"/>
      <w:marRight w:val="0"/>
      <w:marTop w:val="0"/>
      <w:marBottom w:val="0"/>
      <w:divBdr>
        <w:top w:val="none" w:sz="0" w:space="0" w:color="auto"/>
        <w:left w:val="none" w:sz="0" w:space="0" w:color="auto"/>
        <w:bottom w:val="none" w:sz="0" w:space="0" w:color="auto"/>
        <w:right w:val="none" w:sz="0" w:space="0" w:color="auto"/>
      </w:divBdr>
      <w:divsChild>
        <w:div w:id="761217234">
          <w:marLeft w:val="1166"/>
          <w:marRight w:val="0"/>
          <w:marTop w:val="77"/>
          <w:marBottom w:val="0"/>
          <w:divBdr>
            <w:top w:val="none" w:sz="0" w:space="0" w:color="auto"/>
            <w:left w:val="none" w:sz="0" w:space="0" w:color="auto"/>
            <w:bottom w:val="none" w:sz="0" w:space="0" w:color="auto"/>
            <w:right w:val="none" w:sz="0" w:space="0" w:color="auto"/>
          </w:divBdr>
        </w:div>
        <w:div w:id="1466970761">
          <w:marLeft w:val="1166"/>
          <w:marRight w:val="0"/>
          <w:marTop w:val="77"/>
          <w:marBottom w:val="0"/>
          <w:divBdr>
            <w:top w:val="none" w:sz="0" w:space="0" w:color="auto"/>
            <w:left w:val="none" w:sz="0" w:space="0" w:color="auto"/>
            <w:bottom w:val="none" w:sz="0" w:space="0" w:color="auto"/>
            <w:right w:val="none" w:sz="0" w:space="0" w:color="auto"/>
          </w:divBdr>
        </w:div>
        <w:div w:id="1639723601">
          <w:marLeft w:val="1166"/>
          <w:marRight w:val="0"/>
          <w:marTop w:val="77"/>
          <w:marBottom w:val="0"/>
          <w:divBdr>
            <w:top w:val="none" w:sz="0" w:space="0" w:color="auto"/>
            <w:left w:val="none" w:sz="0" w:space="0" w:color="auto"/>
            <w:bottom w:val="none" w:sz="0" w:space="0" w:color="auto"/>
            <w:right w:val="none" w:sz="0" w:space="0" w:color="auto"/>
          </w:divBdr>
        </w:div>
      </w:divsChild>
    </w:div>
    <w:div w:id="1466895632">
      <w:bodyDiv w:val="1"/>
      <w:marLeft w:val="0"/>
      <w:marRight w:val="0"/>
      <w:marTop w:val="0"/>
      <w:marBottom w:val="0"/>
      <w:divBdr>
        <w:top w:val="none" w:sz="0" w:space="0" w:color="auto"/>
        <w:left w:val="none" w:sz="0" w:space="0" w:color="auto"/>
        <w:bottom w:val="none" w:sz="0" w:space="0" w:color="auto"/>
        <w:right w:val="none" w:sz="0" w:space="0" w:color="auto"/>
      </w:divBdr>
      <w:divsChild>
        <w:div w:id="1116674556">
          <w:marLeft w:val="1166"/>
          <w:marRight w:val="0"/>
          <w:marTop w:val="77"/>
          <w:marBottom w:val="0"/>
          <w:divBdr>
            <w:top w:val="none" w:sz="0" w:space="0" w:color="auto"/>
            <w:left w:val="none" w:sz="0" w:space="0" w:color="auto"/>
            <w:bottom w:val="none" w:sz="0" w:space="0" w:color="auto"/>
            <w:right w:val="none" w:sz="0" w:space="0" w:color="auto"/>
          </w:divBdr>
        </w:div>
      </w:divsChild>
    </w:div>
    <w:div w:id="1473249398">
      <w:bodyDiv w:val="1"/>
      <w:marLeft w:val="0"/>
      <w:marRight w:val="0"/>
      <w:marTop w:val="0"/>
      <w:marBottom w:val="0"/>
      <w:divBdr>
        <w:top w:val="none" w:sz="0" w:space="0" w:color="auto"/>
        <w:left w:val="none" w:sz="0" w:space="0" w:color="auto"/>
        <w:bottom w:val="none" w:sz="0" w:space="0" w:color="auto"/>
        <w:right w:val="none" w:sz="0" w:space="0" w:color="auto"/>
      </w:divBdr>
    </w:div>
    <w:div w:id="1478306882">
      <w:bodyDiv w:val="1"/>
      <w:marLeft w:val="0"/>
      <w:marRight w:val="0"/>
      <w:marTop w:val="0"/>
      <w:marBottom w:val="0"/>
      <w:divBdr>
        <w:top w:val="none" w:sz="0" w:space="0" w:color="auto"/>
        <w:left w:val="none" w:sz="0" w:space="0" w:color="auto"/>
        <w:bottom w:val="none" w:sz="0" w:space="0" w:color="auto"/>
        <w:right w:val="none" w:sz="0" w:space="0" w:color="auto"/>
      </w:divBdr>
    </w:div>
    <w:div w:id="1481921126">
      <w:bodyDiv w:val="1"/>
      <w:marLeft w:val="0"/>
      <w:marRight w:val="0"/>
      <w:marTop w:val="0"/>
      <w:marBottom w:val="0"/>
      <w:divBdr>
        <w:top w:val="none" w:sz="0" w:space="0" w:color="auto"/>
        <w:left w:val="none" w:sz="0" w:space="0" w:color="auto"/>
        <w:bottom w:val="none" w:sz="0" w:space="0" w:color="auto"/>
        <w:right w:val="none" w:sz="0" w:space="0" w:color="auto"/>
      </w:divBdr>
    </w:div>
    <w:div w:id="1506938602">
      <w:bodyDiv w:val="1"/>
      <w:marLeft w:val="0"/>
      <w:marRight w:val="0"/>
      <w:marTop w:val="0"/>
      <w:marBottom w:val="0"/>
      <w:divBdr>
        <w:top w:val="none" w:sz="0" w:space="0" w:color="auto"/>
        <w:left w:val="none" w:sz="0" w:space="0" w:color="auto"/>
        <w:bottom w:val="none" w:sz="0" w:space="0" w:color="auto"/>
        <w:right w:val="none" w:sz="0" w:space="0" w:color="auto"/>
      </w:divBdr>
    </w:div>
    <w:div w:id="1517693973">
      <w:bodyDiv w:val="1"/>
      <w:marLeft w:val="0"/>
      <w:marRight w:val="0"/>
      <w:marTop w:val="0"/>
      <w:marBottom w:val="0"/>
      <w:divBdr>
        <w:top w:val="none" w:sz="0" w:space="0" w:color="auto"/>
        <w:left w:val="none" w:sz="0" w:space="0" w:color="auto"/>
        <w:bottom w:val="none" w:sz="0" w:space="0" w:color="auto"/>
        <w:right w:val="none" w:sz="0" w:space="0" w:color="auto"/>
      </w:divBdr>
    </w:div>
    <w:div w:id="1517841238">
      <w:bodyDiv w:val="1"/>
      <w:marLeft w:val="0"/>
      <w:marRight w:val="0"/>
      <w:marTop w:val="0"/>
      <w:marBottom w:val="0"/>
      <w:divBdr>
        <w:top w:val="none" w:sz="0" w:space="0" w:color="auto"/>
        <w:left w:val="none" w:sz="0" w:space="0" w:color="auto"/>
        <w:bottom w:val="none" w:sz="0" w:space="0" w:color="auto"/>
        <w:right w:val="none" w:sz="0" w:space="0" w:color="auto"/>
      </w:divBdr>
    </w:div>
    <w:div w:id="1529643006">
      <w:bodyDiv w:val="1"/>
      <w:marLeft w:val="0"/>
      <w:marRight w:val="0"/>
      <w:marTop w:val="0"/>
      <w:marBottom w:val="0"/>
      <w:divBdr>
        <w:top w:val="none" w:sz="0" w:space="0" w:color="auto"/>
        <w:left w:val="none" w:sz="0" w:space="0" w:color="auto"/>
        <w:bottom w:val="none" w:sz="0" w:space="0" w:color="auto"/>
        <w:right w:val="none" w:sz="0" w:space="0" w:color="auto"/>
      </w:divBdr>
    </w:div>
    <w:div w:id="1535312842">
      <w:bodyDiv w:val="1"/>
      <w:marLeft w:val="0"/>
      <w:marRight w:val="0"/>
      <w:marTop w:val="0"/>
      <w:marBottom w:val="0"/>
      <w:divBdr>
        <w:top w:val="none" w:sz="0" w:space="0" w:color="auto"/>
        <w:left w:val="none" w:sz="0" w:space="0" w:color="auto"/>
        <w:bottom w:val="none" w:sz="0" w:space="0" w:color="auto"/>
        <w:right w:val="none" w:sz="0" w:space="0" w:color="auto"/>
      </w:divBdr>
    </w:div>
    <w:div w:id="1555852541">
      <w:bodyDiv w:val="1"/>
      <w:marLeft w:val="0"/>
      <w:marRight w:val="0"/>
      <w:marTop w:val="0"/>
      <w:marBottom w:val="0"/>
      <w:divBdr>
        <w:top w:val="none" w:sz="0" w:space="0" w:color="auto"/>
        <w:left w:val="none" w:sz="0" w:space="0" w:color="auto"/>
        <w:bottom w:val="none" w:sz="0" w:space="0" w:color="auto"/>
        <w:right w:val="none" w:sz="0" w:space="0" w:color="auto"/>
      </w:divBdr>
    </w:div>
    <w:div w:id="1559242944">
      <w:bodyDiv w:val="1"/>
      <w:marLeft w:val="0"/>
      <w:marRight w:val="0"/>
      <w:marTop w:val="0"/>
      <w:marBottom w:val="0"/>
      <w:divBdr>
        <w:top w:val="none" w:sz="0" w:space="0" w:color="auto"/>
        <w:left w:val="none" w:sz="0" w:space="0" w:color="auto"/>
        <w:bottom w:val="none" w:sz="0" w:space="0" w:color="auto"/>
        <w:right w:val="none" w:sz="0" w:space="0" w:color="auto"/>
      </w:divBdr>
    </w:div>
    <w:div w:id="1572348587">
      <w:bodyDiv w:val="1"/>
      <w:marLeft w:val="0"/>
      <w:marRight w:val="0"/>
      <w:marTop w:val="0"/>
      <w:marBottom w:val="0"/>
      <w:divBdr>
        <w:top w:val="none" w:sz="0" w:space="0" w:color="auto"/>
        <w:left w:val="none" w:sz="0" w:space="0" w:color="auto"/>
        <w:bottom w:val="none" w:sz="0" w:space="0" w:color="auto"/>
        <w:right w:val="none" w:sz="0" w:space="0" w:color="auto"/>
      </w:divBdr>
    </w:div>
    <w:div w:id="1579365020">
      <w:bodyDiv w:val="1"/>
      <w:marLeft w:val="0"/>
      <w:marRight w:val="0"/>
      <w:marTop w:val="0"/>
      <w:marBottom w:val="0"/>
      <w:divBdr>
        <w:top w:val="none" w:sz="0" w:space="0" w:color="auto"/>
        <w:left w:val="none" w:sz="0" w:space="0" w:color="auto"/>
        <w:bottom w:val="none" w:sz="0" w:space="0" w:color="auto"/>
        <w:right w:val="none" w:sz="0" w:space="0" w:color="auto"/>
      </w:divBdr>
    </w:div>
    <w:div w:id="1599674126">
      <w:bodyDiv w:val="1"/>
      <w:marLeft w:val="0"/>
      <w:marRight w:val="0"/>
      <w:marTop w:val="0"/>
      <w:marBottom w:val="0"/>
      <w:divBdr>
        <w:top w:val="none" w:sz="0" w:space="0" w:color="auto"/>
        <w:left w:val="none" w:sz="0" w:space="0" w:color="auto"/>
        <w:bottom w:val="none" w:sz="0" w:space="0" w:color="auto"/>
        <w:right w:val="none" w:sz="0" w:space="0" w:color="auto"/>
      </w:divBdr>
    </w:div>
    <w:div w:id="1629313765">
      <w:bodyDiv w:val="1"/>
      <w:marLeft w:val="0"/>
      <w:marRight w:val="0"/>
      <w:marTop w:val="0"/>
      <w:marBottom w:val="0"/>
      <w:divBdr>
        <w:top w:val="none" w:sz="0" w:space="0" w:color="auto"/>
        <w:left w:val="none" w:sz="0" w:space="0" w:color="auto"/>
        <w:bottom w:val="none" w:sz="0" w:space="0" w:color="auto"/>
        <w:right w:val="none" w:sz="0" w:space="0" w:color="auto"/>
      </w:divBdr>
    </w:div>
    <w:div w:id="1636372525">
      <w:bodyDiv w:val="1"/>
      <w:marLeft w:val="0"/>
      <w:marRight w:val="0"/>
      <w:marTop w:val="0"/>
      <w:marBottom w:val="0"/>
      <w:divBdr>
        <w:top w:val="none" w:sz="0" w:space="0" w:color="auto"/>
        <w:left w:val="none" w:sz="0" w:space="0" w:color="auto"/>
        <w:bottom w:val="none" w:sz="0" w:space="0" w:color="auto"/>
        <w:right w:val="none" w:sz="0" w:space="0" w:color="auto"/>
      </w:divBdr>
    </w:div>
    <w:div w:id="1637489237">
      <w:bodyDiv w:val="1"/>
      <w:marLeft w:val="0"/>
      <w:marRight w:val="0"/>
      <w:marTop w:val="0"/>
      <w:marBottom w:val="0"/>
      <w:divBdr>
        <w:top w:val="none" w:sz="0" w:space="0" w:color="auto"/>
        <w:left w:val="none" w:sz="0" w:space="0" w:color="auto"/>
        <w:bottom w:val="none" w:sz="0" w:space="0" w:color="auto"/>
        <w:right w:val="none" w:sz="0" w:space="0" w:color="auto"/>
      </w:divBdr>
    </w:div>
    <w:div w:id="1644502318">
      <w:bodyDiv w:val="1"/>
      <w:marLeft w:val="0"/>
      <w:marRight w:val="0"/>
      <w:marTop w:val="0"/>
      <w:marBottom w:val="0"/>
      <w:divBdr>
        <w:top w:val="none" w:sz="0" w:space="0" w:color="auto"/>
        <w:left w:val="none" w:sz="0" w:space="0" w:color="auto"/>
        <w:bottom w:val="none" w:sz="0" w:space="0" w:color="auto"/>
        <w:right w:val="none" w:sz="0" w:space="0" w:color="auto"/>
      </w:divBdr>
    </w:div>
    <w:div w:id="1654530883">
      <w:bodyDiv w:val="1"/>
      <w:marLeft w:val="0"/>
      <w:marRight w:val="0"/>
      <w:marTop w:val="0"/>
      <w:marBottom w:val="0"/>
      <w:divBdr>
        <w:top w:val="none" w:sz="0" w:space="0" w:color="auto"/>
        <w:left w:val="none" w:sz="0" w:space="0" w:color="auto"/>
        <w:bottom w:val="none" w:sz="0" w:space="0" w:color="auto"/>
        <w:right w:val="none" w:sz="0" w:space="0" w:color="auto"/>
      </w:divBdr>
    </w:div>
    <w:div w:id="1656686725">
      <w:bodyDiv w:val="1"/>
      <w:marLeft w:val="0"/>
      <w:marRight w:val="0"/>
      <w:marTop w:val="0"/>
      <w:marBottom w:val="0"/>
      <w:divBdr>
        <w:top w:val="none" w:sz="0" w:space="0" w:color="auto"/>
        <w:left w:val="none" w:sz="0" w:space="0" w:color="auto"/>
        <w:bottom w:val="none" w:sz="0" w:space="0" w:color="auto"/>
        <w:right w:val="none" w:sz="0" w:space="0" w:color="auto"/>
      </w:divBdr>
    </w:div>
    <w:div w:id="1667661786">
      <w:bodyDiv w:val="1"/>
      <w:marLeft w:val="0"/>
      <w:marRight w:val="0"/>
      <w:marTop w:val="0"/>
      <w:marBottom w:val="0"/>
      <w:divBdr>
        <w:top w:val="none" w:sz="0" w:space="0" w:color="auto"/>
        <w:left w:val="none" w:sz="0" w:space="0" w:color="auto"/>
        <w:bottom w:val="none" w:sz="0" w:space="0" w:color="auto"/>
        <w:right w:val="none" w:sz="0" w:space="0" w:color="auto"/>
      </w:divBdr>
      <w:divsChild>
        <w:div w:id="1874884686">
          <w:marLeft w:val="0"/>
          <w:marRight w:val="0"/>
          <w:marTop w:val="0"/>
          <w:marBottom w:val="0"/>
          <w:divBdr>
            <w:top w:val="none" w:sz="0" w:space="0" w:color="auto"/>
            <w:left w:val="none" w:sz="0" w:space="0" w:color="auto"/>
            <w:bottom w:val="none" w:sz="0" w:space="0" w:color="auto"/>
            <w:right w:val="none" w:sz="0" w:space="0" w:color="auto"/>
          </w:divBdr>
        </w:div>
      </w:divsChild>
    </w:div>
    <w:div w:id="1669164797">
      <w:bodyDiv w:val="1"/>
      <w:marLeft w:val="0"/>
      <w:marRight w:val="0"/>
      <w:marTop w:val="0"/>
      <w:marBottom w:val="0"/>
      <w:divBdr>
        <w:top w:val="none" w:sz="0" w:space="0" w:color="auto"/>
        <w:left w:val="none" w:sz="0" w:space="0" w:color="auto"/>
        <w:bottom w:val="none" w:sz="0" w:space="0" w:color="auto"/>
        <w:right w:val="none" w:sz="0" w:space="0" w:color="auto"/>
      </w:divBdr>
    </w:div>
    <w:div w:id="1695033529">
      <w:bodyDiv w:val="1"/>
      <w:marLeft w:val="0"/>
      <w:marRight w:val="0"/>
      <w:marTop w:val="0"/>
      <w:marBottom w:val="0"/>
      <w:divBdr>
        <w:top w:val="none" w:sz="0" w:space="0" w:color="auto"/>
        <w:left w:val="none" w:sz="0" w:space="0" w:color="auto"/>
        <w:bottom w:val="none" w:sz="0" w:space="0" w:color="auto"/>
        <w:right w:val="none" w:sz="0" w:space="0" w:color="auto"/>
      </w:divBdr>
    </w:div>
    <w:div w:id="1700857736">
      <w:bodyDiv w:val="1"/>
      <w:marLeft w:val="0"/>
      <w:marRight w:val="0"/>
      <w:marTop w:val="0"/>
      <w:marBottom w:val="0"/>
      <w:divBdr>
        <w:top w:val="none" w:sz="0" w:space="0" w:color="auto"/>
        <w:left w:val="none" w:sz="0" w:space="0" w:color="auto"/>
        <w:bottom w:val="none" w:sz="0" w:space="0" w:color="auto"/>
        <w:right w:val="none" w:sz="0" w:space="0" w:color="auto"/>
      </w:divBdr>
    </w:div>
    <w:div w:id="1702171911">
      <w:bodyDiv w:val="1"/>
      <w:marLeft w:val="0"/>
      <w:marRight w:val="0"/>
      <w:marTop w:val="0"/>
      <w:marBottom w:val="0"/>
      <w:divBdr>
        <w:top w:val="none" w:sz="0" w:space="0" w:color="auto"/>
        <w:left w:val="none" w:sz="0" w:space="0" w:color="auto"/>
        <w:bottom w:val="none" w:sz="0" w:space="0" w:color="auto"/>
        <w:right w:val="none" w:sz="0" w:space="0" w:color="auto"/>
      </w:divBdr>
    </w:div>
    <w:div w:id="1702630939">
      <w:bodyDiv w:val="1"/>
      <w:marLeft w:val="0"/>
      <w:marRight w:val="0"/>
      <w:marTop w:val="0"/>
      <w:marBottom w:val="0"/>
      <w:divBdr>
        <w:top w:val="none" w:sz="0" w:space="0" w:color="auto"/>
        <w:left w:val="none" w:sz="0" w:space="0" w:color="auto"/>
        <w:bottom w:val="none" w:sz="0" w:space="0" w:color="auto"/>
        <w:right w:val="none" w:sz="0" w:space="0" w:color="auto"/>
      </w:divBdr>
    </w:div>
    <w:div w:id="1725325721">
      <w:bodyDiv w:val="1"/>
      <w:marLeft w:val="0"/>
      <w:marRight w:val="0"/>
      <w:marTop w:val="0"/>
      <w:marBottom w:val="0"/>
      <w:divBdr>
        <w:top w:val="none" w:sz="0" w:space="0" w:color="auto"/>
        <w:left w:val="none" w:sz="0" w:space="0" w:color="auto"/>
        <w:bottom w:val="none" w:sz="0" w:space="0" w:color="auto"/>
        <w:right w:val="none" w:sz="0" w:space="0" w:color="auto"/>
      </w:divBdr>
    </w:div>
    <w:div w:id="1747922260">
      <w:bodyDiv w:val="1"/>
      <w:marLeft w:val="0"/>
      <w:marRight w:val="0"/>
      <w:marTop w:val="0"/>
      <w:marBottom w:val="0"/>
      <w:divBdr>
        <w:top w:val="none" w:sz="0" w:space="0" w:color="auto"/>
        <w:left w:val="none" w:sz="0" w:space="0" w:color="auto"/>
        <w:bottom w:val="none" w:sz="0" w:space="0" w:color="auto"/>
        <w:right w:val="none" w:sz="0" w:space="0" w:color="auto"/>
      </w:divBdr>
    </w:div>
    <w:div w:id="1751195301">
      <w:bodyDiv w:val="1"/>
      <w:marLeft w:val="0"/>
      <w:marRight w:val="0"/>
      <w:marTop w:val="0"/>
      <w:marBottom w:val="0"/>
      <w:divBdr>
        <w:top w:val="none" w:sz="0" w:space="0" w:color="auto"/>
        <w:left w:val="none" w:sz="0" w:space="0" w:color="auto"/>
        <w:bottom w:val="none" w:sz="0" w:space="0" w:color="auto"/>
        <w:right w:val="none" w:sz="0" w:space="0" w:color="auto"/>
      </w:divBdr>
    </w:div>
    <w:div w:id="1768117768">
      <w:bodyDiv w:val="1"/>
      <w:marLeft w:val="0"/>
      <w:marRight w:val="0"/>
      <w:marTop w:val="0"/>
      <w:marBottom w:val="0"/>
      <w:divBdr>
        <w:top w:val="none" w:sz="0" w:space="0" w:color="auto"/>
        <w:left w:val="none" w:sz="0" w:space="0" w:color="auto"/>
        <w:bottom w:val="none" w:sz="0" w:space="0" w:color="auto"/>
        <w:right w:val="none" w:sz="0" w:space="0" w:color="auto"/>
      </w:divBdr>
    </w:div>
    <w:div w:id="1787504737">
      <w:bodyDiv w:val="1"/>
      <w:marLeft w:val="0"/>
      <w:marRight w:val="0"/>
      <w:marTop w:val="0"/>
      <w:marBottom w:val="0"/>
      <w:divBdr>
        <w:top w:val="none" w:sz="0" w:space="0" w:color="auto"/>
        <w:left w:val="none" w:sz="0" w:space="0" w:color="auto"/>
        <w:bottom w:val="none" w:sz="0" w:space="0" w:color="auto"/>
        <w:right w:val="none" w:sz="0" w:space="0" w:color="auto"/>
      </w:divBdr>
    </w:div>
    <w:div w:id="1862163857">
      <w:bodyDiv w:val="1"/>
      <w:marLeft w:val="0"/>
      <w:marRight w:val="0"/>
      <w:marTop w:val="0"/>
      <w:marBottom w:val="0"/>
      <w:divBdr>
        <w:top w:val="none" w:sz="0" w:space="0" w:color="auto"/>
        <w:left w:val="none" w:sz="0" w:space="0" w:color="auto"/>
        <w:bottom w:val="none" w:sz="0" w:space="0" w:color="auto"/>
        <w:right w:val="none" w:sz="0" w:space="0" w:color="auto"/>
      </w:divBdr>
    </w:div>
    <w:div w:id="1863085521">
      <w:bodyDiv w:val="1"/>
      <w:marLeft w:val="0"/>
      <w:marRight w:val="0"/>
      <w:marTop w:val="0"/>
      <w:marBottom w:val="0"/>
      <w:divBdr>
        <w:top w:val="none" w:sz="0" w:space="0" w:color="auto"/>
        <w:left w:val="none" w:sz="0" w:space="0" w:color="auto"/>
        <w:bottom w:val="none" w:sz="0" w:space="0" w:color="auto"/>
        <w:right w:val="none" w:sz="0" w:space="0" w:color="auto"/>
      </w:divBdr>
    </w:div>
    <w:div w:id="1916937630">
      <w:bodyDiv w:val="1"/>
      <w:marLeft w:val="0"/>
      <w:marRight w:val="0"/>
      <w:marTop w:val="0"/>
      <w:marBottom w:val="0"/>
      <w:divBdr>
        <w:top w:val="none" w:sz="0" w:space="0" w:color="auto"/>
        <w:left w:val="none" w:sz="0" w:space="0" w:color="auto"/>
        <w:bottom w:val="none" w:sz="0" w:space="0" w:color="auto"/>
        <w:right w:val="none" w:sz="0" w:space="0" w:color="auto"/>
      </w:divBdr>
    </w:div>
    <w:div w:id="1951815253">
      <w:bodyDiv w:val="1"/>
      <w:marLeft w:val="0"/>
      <w:marRight w:val="0"/>
      <w:marTop w:val="0"/>
      <w:marBottom w:val="0"/>
      <w:divBdr>
        <w:top w:val="none" w:sz="0" w:space="0" w:color="auto"/>
        <w:left w:val="none" w:sz="0" w:space="0" w:color="auto"/>
        <w:bottom w:val="none" w:sz="0" w:space="0" w:color="auto"/>
        <w:right w:val="none" w:sz="0" w:space="0" w:color="auto"/>
      </w:divBdr>
      <w:divsChild>
        <w:div w:id="731660762">
          <w:marLeft w:val="1166"/>
          <w:marRight w:val="0"/>
          <w:marTop w:val="77"/>
          <w:marBottom w:val="0"/>
          <w:divBdr>
            <w:top w:val="none" w:sz="0" w:space="0" w:color="auto"/>
            <w:left w:val="none" w:sz="0" w:space="0" w:color="auto"/>
            <w:bottom w:val="none" w:sz="0" w:space="0" w:color="auto"/>
            <w:right w:val="none" w:sz="0" w:space="0" w:color="auto"/>
          </w:divBdr>
        </w:div>
        <w:div w:id="1984889576">
          <w:marLeft w:val="1714"/>
          <w:marRight w:val="0"/>
          <w:marTop w:val="67"/>
          <w:marBottom w:val="0"/>
          <w:divBdr>
            <w:top w:val="none" w:sz="0" w:space="0" w:color="auto"/>
            <w:left w:val="none" w:sz="0" w:space="0" w:color="auto"/>
            <w:bottom w:val="none" w:sz="0" w:space="0" w:color="auto"/>
            <w:right w:val="none" w:sz="0" w:space="0" w:color="auto"/>
          </w:divBdr>
        </w:div>
        <w:div w:id="2146655281">
          <w:marLeft w:val="1166"/>
          <w:marRight w:val="0"/>
          <w:marTop w:val="77"/>
          <w:marBottom w:val="0"/>
          <w:divBdr>
            <w:top w:val="none" w:sz="0" w:space="0" w:color="auto"/>
            <w:left w:val="none" w:sz="0" w:space="0" w:color="auto"/>
            <w:bottom w:val="none" w:sz="0" w:space="0" w:color="auto"/>
            <w:right w:val="none" w:sz="0" w:space="0" w:color="auto"/>
          </w:divBdr>
        </w:div>
      </w:divsChild>
    </w:div>
    <w:div w:id="1954553329">
      <w:bodyDiv w:val="1"/>
      <w:marLeft w:val="0"/>
      <w:marRight w:val="0"/>
      <w:marTop w:val="0"/>
      <w:marBottom w:val="0"/>
      <w:divBdr>
        <w:top w:val="none" w:sz="0" w:space="0" w:color="auto"/>
        <w:left w:val="none" w:sz="0" w:space="0" w:color="auto"/>
        <w:bottom w:val="none" w:sz="0" w:space="0" w:color="auto"/>
        <w:right w:val="none" w:sz="0" w:space="0" w:color="auto"/>
      </w:divBdr>
    </w:div>
    <w:div w:id="1974099541">
      <w:bodyDiv w:val="1"/>
      <w:marLeft w:val="0"/>
      <w:marRight w:val="0"/>
      <w:marTop w:val="0"/>
      <w:marBottom w:val="0"/>
      <w:divBdr>
        <w:top w:val="none" w:sz="0" w:space="0" w:color="auto"/>
        <w:left w:val="none" w:sz="0" w:space="0" w:color="auto"/>
        <w:bottom w:val="none" w:sz="0" w:space="0" w:color="auto"/>
        <w:right w:val="none" w:sz="0" w:space="0" w:color="auto"/>
      </w:divBdr>
    </w:div>
    <w:div w:id="1994604756">
      <w:bodyDiv w:val="1"/>
      <w:marLeft w:val="0"/>
      <w:marRight w:val="0"/>
      <w:marTop w:val="0"/>
      <w:marBottom w:val="0"/>
      <w:divBdr>
        <w:top w:val="none" w:sz="0" w:space="0" w:color="auto"/>
        <w:left w:val="none" w:sz="0" w:space="0" w:color="auto"/>
        <w:bottom w:val="none" w:sz="0" w:space="0" w:color="auto"/>
        <w:right w:val="none" w:sz="0" w:space="0" w:color="auto"/>
      </w:divBdr>
      <w:divsChild>
        <w:div w:id="861632333">
          <w:marLeft w:val="1166"/>
          <w:marRight w:val="0"/>
          <w:marTop w:val="96"/>
          <w:marBottom w:val="0"/>
          <w:divBdr>
            <w:top w:val="none" w:sz="0" w:space="0" w:color="auto"/>
            <w:left w:val="none" w:sz="0" w:space="0" w:color="auto"/>
            <w:bottom w:val="none" w:sz="0" w:space="0" w:color="auto"/>
            <w:right w:val="none" w:sz="0" w:space="0" w:color="auto"/>
          </w:divBdr>
        </w:div>
        <w:div w:id="1329626420">
          <w:marLeft w:val="1714"/>
          <w:marRight w:val="0"/>
          <w:marTop w:val="86"/>
          <w:marBottom w:val="0"/>
          <w:divBdr>
            <w:top w:val="none" w:sz="0" w:space="0" w:color="auto"/>
            <w:left w:val="none" w:sz="0" w:space="0" w:color="auto"/>
            <w:bottom w:val="none" w:sz="0" w:space="0" w:color="auto"/>
            <w:right w:val="none" w:sz="0" w:space="0" w:color="auto"/>
          </w:divBdr>
        </w:div>
        <w:div w:id="1334146132">
          <w:marLeft w:val="1166"/>
          <w:marRight w:val="0"/>
          <w:marTop w:val="96"/>
          <w:marBottom w:val="0"/>
          <w:divBdr>
            <w:top w:val="none" w:sz="0" w:space="0" w:color="auto"/>
            <w:left w:val="none" w:sz="0" w:space="0" w:color="auto"/>
            <w:bottom w:val="none" w:sz="0" w:space="0" w:color="auto"/>
            <w:right w:val="none" w:sz="0" w:space="0" w:color="auto"/>
          </w:divBdr>
        </w:div>
        <w:div w:id="1512330542">
          <w:marLeft w:val="1714"/>
          <w:marRight w:val="0"/>
          <w:marTop w:val="86"/>
          <w:marBottom w:val="0"/>
          <w:divBdr>
            <w:top w:val="none" w:sz="0" w:space="0" w:color="auto"/>
            <w:left w:val="none" w:sz="0" w:space="0" w:color="auto"/>
            <w:bottom w:val="none" w:sz="0" w:space="0" w:color="auto"/>
            <w:right w:val="none" w:sz="0" w:space="0" w:color="auto"/>
          </w:divBdr>
        </w:div>
      </w:divsChild>
    </w:div>
    <w:div w:id="1997341562">
      <w:bodyDiv w:val="1"/>
      <w:marLeft w:val="0"/>
      <w:marRight w:val="0"/>
      <w:marTop w:val="0"/>
      <w:marBottom w:val="0"/>
      <w:divBdr>
        <w:top w:val="none" w:sz="0" w:space="0" w:color="auto"/>
        <w:left w:val="none" w:sz="0" w:space="0" w:color="auto"/>
        <w:bottom w:val="none" w:sz="0" w:space="0" w:color="auto"/>
        <w:right w:val="none" w:sz="0" w:space="0" w:color="auto"/>
      </w:divBdr>
    </w:div>
    <w:div w:id="2011247864">
      <w:bodyDiv w:val="1"/>
      <w:marLeft w:val="0"/>
      <w:marRight w:val="0"/>
      <w:marTop w:val="0"/>
      <w:marBottom w:val="0"/>
      <w:divBdr>
        <w:top w:val="none" w:sz="0" w:space="0" w:color="auto"/>
        <w:left w:val="none" w:sz="0" w:space="0" w:color="auto"/>
        <w:bottom w:val="none" w:sz="0" w:space="0" w:color="auto"/>
        <w:right w:val="none" w:sz="0" w:space="0" w:color="auto"/>
      </w:divBdr>
    </w:div>
    <w:div w:id="2023385963">
      <w:bodyDiv w:val="1"/>
      <w:marLeft w:val="0"/>
      <w:marRight w:val="0"/>
      <w:marTop w:val="0"/>
      <w:marBottom w:val="0"/>
      <w:divBdr>
        <w:top w:val="none" w:sz="0" w:space="0" w:color="auto"/>
        <w:left w:val="none" w:sz="0" w:space="0" w:color="auto"/>
        <w:bottom w:val="none" w:sz="0" w:space="0" w:color="auto"/>
        <w:right w:val="none" w:sz="0" w:space="0" w:color="auto"/>
      </w:divBdr>
    </w:div>
    <w:div w:id="2036223779">
      <w:bodyDiv w:val="1"/>
      <w:marLeft w:val="0"/>
      <w:marRight w:val="0"/>
      <w:marTop w:val="0"/>
      <w:marBottom w:val="0"/>
      <w:divBdr>
        <w:top w:val="none" w:sz="0" w:space="0" w:color="auto"/>
        <w:left w:val="none" w:sz="0" w:space="0" w:color="auto"/>
        <w:bottom w:val="none" w:sz="0" w:space="0" w:color="auto"/>
        <w:right w:val="none" w:sz="0" w:space="0" w:color="auto"/>
      </w:divBdr>
    </w:div>
    <w:div w:id="2048139875">
      <w:bodyDiv w:val="1"/>
      <w:marLeft w:val="0"/>
      <w:marRight w:val="0"/>
      <w:marTop w:val="0"/>
      <w:marBottom w:val="0"/>
      <w:divBdr>
        <w:top w:val="none" w:sz="0" w:space="0" w:color="auto"/>
        <w:left w:val="none" w:sz="0" w:space="0" w:color="auto"/>
        <w:bottom w:val="none" w:sz="0" w:space="0" w:color="auto"/>
        <w:right w:val="none" w:sz="0" w:space="0" w:color="auto"/>
      </w:divBdr>
    </w:div>
    <w:div w:id="2050647777">
      <w:bodyDiv w:val="1"/>
      <w:marLeft w:val="0"/>
      <w:marRight w:val="0"/>
      <w:marTop w:val="0"/>
      <w:marBottom w:val="0"/>
      <w:divBdr>
        <w:top w:val="none" w:sz="0" w:space="0" w:color="auto"/>
        <w:left w:val="none" w:sz="0" w:space="0" w:color="auto"/>
        <w:bottom w:val="none" w:sz="0" w:space="0" w:color="auto"/>
        <w:right w:val="none" w:sz="0" w:space="0" w:color="auto"/>
      </w:divBdr>
      <w:divsChild>
        <w:div w:id="1218737567">
          <w:marLeft w:val="1166"/>
          <w:marRight w:val="0"/>
          <w:marTop w:val="77"/>
          <w:marBottom w:val="0"/>
          <w:divBdr>
            <w:top w:val="none" w:sz="0" w:space="0" w:color="auto"/>
            <w:left w:val="none" w:sz="0" w:space="0" w:color="auto"/>
            <w:bottom w:val="none" w:sz="0" w:space="0" w:color="auto"/>
            <w:right w:val="none" w:sz="0" w:space="0" w:color="auto"/>
          </w:divBdr>
        </w:div>
        <w:div w:id="1547060718">
          <w:marLeft w:val="547"/>
          <w:marRight w:val="0"/>
          <w:marTop w:val="96"/>
          <w:marBottom w:val="0"/>
          <w:divBdr>
            <w:top w:val="none" w:sz="0" w:space="0" w:color="auto"/>
            <w:left w:val="none" w:sz="0" w:space="0" w:color="auto"/>
            <w:bottom w:val="none" w:sz="0" w:space="0" w:color="auto"/>
            <w:right w:val="none" w:sz="0" w:space="0" w:color="auto"/>
          </w:divBdr>
        </w:div>
        <w:div w:id="2012950911">
          <w:marLeft w:val="1166"/>
          <w:marRight w:val="0"/>
          <w:marTop w:val="77"/>
          <w:marBottom w:val="0"/>
          <w:divBdr>
            <w:top w:val="none" w:sz="0" w:space="0" w:color="auto"/>
            <w:left w:val="none" w:sz="0" w:space="0" w:color="auto"/>
            <w:bottom w:val="none" w:sz="0" w:space="0" w:color="auto"/>
            <w:right w:val="none" w:sz="0" w:space="0" w:color="auto"/>
          </w:divBdr>
        </w:div>
      </w:divsChild>
    </w:div>
    <w:div w:id="2057657512">
      <w:bodyDiv w:val="1"/>
      <w:marLeft w:val="0"/>
      <w:marRight w:val="0"/>
      <w:marTop w:val="0"/>
      <w:marBottom w:val="0"/>
      <w:divBdr>
        <w:top w:val="none" w:sz="0" w:space="0" w:color="auto"/>
        <w:left w:val="none" w:sz="0" w:space="0" w:color="auto"/>
        <w:bottom w:val="none" w:sz="0" w:space="0" w:color="auto"/>
        <w:right w:val="none" w:sz="0" w:space="0" w:color="auto"/>
      </w:divBdr>
    </w:div>
    <w:div w:id="2074769308">
      <w:bodyDiv w:val="1"/>
      <w:marLeft w:val="0"/>
      <w:marRight w:val="0"/>
      <w:marTop w:val="0"/>
      <w:marBottom w:val="0"/>
      <w:divBdr>
        <w:top w:val="none" w:sz="0" w:space="0" w:color="auto"/>
        <w:left w:val="none" w:sz="0" w:space="0" w:color="auto"/>
        <w:bottom w:val="none" w:sz="0" w:space="0" w:color="auto"/>
        <w:right w:val="none" w:sz="0" w:space="0" w:color="auto"/>
      </w:divBdr>
    </w:div>
    <w:div w:id="2077430561">
      <w:bodyDiv w:val="1"/>
      <w:marLeft w:val="0"/>
      <w:marRight w:val="0"/>
      <w:marTop w:val="0"/>
      <w:marBottom w:val="0"/>
      <w:divBdr>
        <w:top w:val="none" w:sz="0" w:space="0" w:color="auto"/>
        <w:left w:val="none" w:sz="0" w:space="0" w:color="auto"/>
        <w:bottom w:val="none" w:sz="0" w:space="0" w:color="auto"/>
        <w:right w:val="none" w:sz="0" w:space="0" w:color="auto"/>
      </w:divBdr>
    </w:div>
    <w:div w:id="2127311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802\14_09_Athens\Working\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Jam</b:Tag>
    <b:SourceType>ConferenceProceedings</b:SourceType>
    <b:Guid>{ED8FA102-1206-43EC-887E-5B59F2B8D6F1}</b:Guid>
    <b:Author>
      <b:Author>
        <b:Corporate>James Wang (Mediatek)</b:Corporate>
      </b:Author>
    </b:Author>
    <b:Title>15/1069r3 Adaptive CCA and TPC</b:Title>
    <b:RefOrder>137</b:RefOrder>
  </b:Source>
  <b:Source>
    <b:Tag>20_1755r10</b:Tag>
    <b:SourceType>JournalArticle</b:SourceType>
    <b:Guid>{07F9C7E0-06BF-46E9-9341-0150291A0DE7}</b:Guid>
    <b:Author>
      <b:Author>
        <b:Corporate>TGbe</b:Corporate>
      </b:Author>
    </b:Author>
    <b:Title>Compendium of motions related to the contents of the TGbe specification framework document</b:Title>
    <b:JournalName>20/1755r10</b:JournalName>
    <b:Year>October 2020</b:Year>
    <b:RefOrder>48</b:RefOrder>
  </b:Source>
  <b:Source>
    <b:Tag>20_0712r5</b:Tag>
    <b:SourceType>JournalArticle</b:SourceType>
    <b:Guid>{30555CB2-272E-4BC1-92CB-C61802FDA0FD}</b:Guid>
    <b:Author>
      <b:Author>
        <b:Corporate>Yunbo Li (Huawei)</b:Corporate>
      </b:Author>
    </b:Author>
    <b:Title>BQR for 320MHz</b:Title>
    <b:JournalName>20/0712r5</b:JournalName>
    <b:Year>October 2020</b:Year>
    <b:RefOrder>170</b:RefOrder>
  </b:Source>
</b:Sources>
</file>

<file path=customXml/itemProps1.xml><?xml version="1.0" encoding="utf-8"?>
<ds:datastoreItem xmlns:ds="http://schemas.openxmlformats.org/officeDocument/2006/customXml" ds:itemID="{AD065676-BBD4-4E22-BC49-F11B85056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30</TotalTime>
  <Pages>15</Pages>
  <Words>4008</Words>
  <Characters>22850</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doc.: IEEE 802.11-18/0149r0</vt:lpstr>
    </vt:vector>
  </TitlesOfParts>
  <Company>Huawei</Company>
  <LinksUpToDate>false</LinksUpToDate>
  <CharactersWithSpaces>26805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802.11-18/0149r0</dc:title>
  <dc:subject>Submission</dc:subject>
  <dc:creator>Laurent Cariou</dc:creator>
  <cp:keywords>March 2018, CTPClassification=CTP_IC</cp:keywords>
  <dc:description/>
  <cp:lastModifiedBy>Liyunbo</cp:lastModifiedBy>
  <cp:revision>8</cp:revision>
  <cp:lastPrinted>2014-09-06T00:13:00Z</cp:lastPrinted>
  <dcterms:created xsi:type="dcterms:W3CDTF">2021-08-18T07:46:00Z</dcterms:created>
  <dcterms:modified xsi:type="dcterms:W3CDTF">2021-08-18T08:16:00Z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fa53519b-c1b3-4b6c-ae75-e8b643729907</vt:lpwstr>
  </property>
  <property fmtid="{D5CDD505-2E9C-101B-9397-08002B2CF9AE}" pid="4" name="CTP_BU">
    <vt:lpwstr>TSCG CENTRAL GROUP</vt:lpwstr>
  </property>
  <property fmtid="{D5CDD505-2E9C-101B-9397-08002B2CF9AE}" pid="5" name="CTP_TimeStamp">
    <vt:lpwstr>2020-08-20 15:44:29Z</vt:lpwstr>
  </property>
  <property fmtid="{D5CDD505-2E9C-101B-9397-08002B2CF9AE}" pid="6" name="_2015_ms_pID_725343">
    <vt:lpwstr>(3)M2SFcxKAWPq0QXGE3Cf8L9x6hCwolX2HOnMGujUApxfyxcctiPc+c4ct/zmyRDmAxbQ1r5VA
hpt2VKSJL78bu1DQRmrVkx51C2L8YuqdG3T0agxMZUUN4madJaPwRC7O8qH7iPbrN/t4QKkh
emK3HIAVVgVugE8FADabbVEIv4oN8JeMLfrs7kxOsiUXJ1gQna+qNGTcaPpH+4MkmhVs/2MO
4j+eUO86sHwzrQUMrm</vt:lpwstr>
  </property>
  <property fmtid="{D5CDD505-2E9C-101B-9397-08002B2CF9AE}" pid="7" name="_2015_ms_pID_7253431">
    <vt:lpwstr>+TvOFYUO8eWFUpibJQOHe5bTrjH90U1+BA/lTQMPgeDqveVBjxjcSI
UlKoR4Fk30NhNg/4aciri72GwirSLLM5gFok24U89mwaVUsbfqAWs5oDsDHc0zDiehdZsakH
hz8BLeZwRBobNPnKt0zMAOX1K7bXZn+pFpuGxJQB2S15yAJs1aVdUCV4ywjvvgP/QaTluHLB
JU+MveCbpX3R7cPv+IVXqXc6gguP2sR4Ibjg</vt:lpwstr>
  </property>
  <property fmtid="{D5CDD505-2E9C-101B-9397-08002B2CF9AE}" pid="8" name="NSCPROP_SA">
    <vt:lpwstr>C:\Users\mrison\AppData\Local\Microsoft\Windows\INetCache\Content.Outlook\6C4840ZV\11-20-xxxx-00-00ax-CR for MU EDCA (003).docx</vt:lpwstr>
  </property>
  <property fmtid="{D5CDD505-2E9C-101B-9397-08002B2CF9AE}" pid="9" name="CTPClassification">
    <vt:lpwstr>CTP_IC</vt:lpwstr>
  </property>
  <property fmtid="{D5CDD505-2E9C-101B-9397-08002B2CF9AE}" pid="10" name="MSIP_Label_9aa06179-68b3-4e2b-b09b-a2424735516b_Enabled">
    <vt:lpwstr>True</vt:lpwstr>
  </property>
  <property fmtid="{D5CDD505-2E9C-101B-9397-08002B2CF9AE}" pid="11" name="MSIP_Label_9aa06179-68b3-4e2b-b09b-a2424735516b_SiteId">
    <vt:lpwstr>46c98d88-e344-4ed4-8496-4ed7712e255d</vt:lpwstr>
  </property>
  <property fmtid="{D5CDD505-2E9C-101B-9397-08002B2CF9AE}" pid="12" name="MSIP_Label_9aa06179-68b3-4e2b-b09b-a2424735516b_Owner">
    <vt:lpwstr>laurent.cariou@intel.com</vt:lpwstr>
  </property>
  <property fmtid="{D5CDD505-2E9C-101B-9397-08002B2CF9AE}" pid="13" name="MSIP_Label_9aa06179-68b3-4e2b-b09b-a2424735516b_SetDate">
    <vt:lpwstr>2021-02-08T17:03:04.1740189Z</vt:lpwstr>
  </property>
  <property fmtid="{D5CDD505-2E9C-101B-9397-08002B2CF9AE}" pid="14" name="MSIP_Label_9aa06179-68b3-4e2b-b09b-a2424735516b_Name">
    <vt:lpwstr>Intel Confidential</vt:lpwstr>
  </property>
  <property fmtid="{D5CDD505-2E9C-101B-9397-08002B2CF9AE}" pid="15" name="MSIP_Label_9aa06179-68b3-4e2b-b09b-a2424735516b_Application">
    <vt:lpwstr>Microsoft Azure Information Protection</vt:lpwstr>
  </property>
  <property fmtid="{D5CDD505-2E9C-101B-9397-08002B2CF9AE}" pid="16" name="MSIP_Label_9aa06179-68b3-4e2b-b09b-a2424735516b_ActionId">
    <vt:lpwstr>ef3d10f8-a34a-4475-ab97-936c9992b684</vt:lpwstr>
  </property>
  <property fmtid="{D5CDD505-2E9C-101B-9397-08002B2CF9AE}" pid="17" name="MSIP_Label_9aa06179-68b3-4e2b-b09b-a2424735516b_Extended_MSFT_Method">
    <vt:lpwstr>Automatic</vt:lpwstr>
  </property>
  <property fmtid="{D5CDD505-2E9C-101B-9397-08002B2CF9AE}" pid="18" name="Sensitivity">
    <vt:lpwstr>Intel Confidential</vt:lpwstr>
  </property>
  <property fmtid="{D5CDD505-2E9C-101B-9397-08002B2CF9AE}" pid="19" name="_2015_ms_pID_7253432">
    <vt:lpwstr>6/HwYxgwLx+Yd3utYT6pCSs=</vt:lpwstr>
  </property>
  <property fmtid="{D5CDD505-2E9C-101B-9397-08002B2CF9AE}" pid="20" name="_readonly">
    <vt:lpwstr/>
  </property>
  <property fmtid="{D5CDD505-2E9C-101B-9397-08002B2CF9AE}" pid="21" name="_change">
    <vt:lpwstr/>
  </property>
  <property fmtid="{D5CDD505-2E9C-101B-9397-08002B2CF9AE}" pid="22" name="_full-control">
    <vt:lpwstr/>
  </property>
  <property fmtid="{D5CDD505-2E9C-101B-9397-08002B2CF9AE}" pid="23" name="sflag">
    <vt:lpwstr>1628469400</vt:lpwstr>
  </property>
</Properties>
</file>