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1F16D" w14:textId="77777777" w:rsidR="00CA09B2" w:rsidRPr="003D4ED2" w:rsidRDefault="00CA09B2">
      <w:pPr>
        <w:pStyle w:val="T1"/>
        <w:pBdr>
          <w:bottom w:val="single" w:sz="6" w:space="0" w:color="auto"/>
        </w:pBdr>
        <w:spacing w:after="240"/>
        <w:rPr>
          <w:lang w:val="en-US"/>
        </w:rPr>
      </w:pPr>
      <w:r w:rsidRPr="003D4ED2">
        <w:rPr>
          <w:lang w:val="en-US"/>
        </w:rPr>
        <w:t>IEEE P802.11</w:t>
      </w:r>
      <w:r w:rsidRPr="003D4ED2">
        <w:rPr>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1942"/>
        <w:gridCol w:w="2814"/>
        <w:gridCol w:w="1715"/>
        <w:gridCol w:w="1647"/>
        <w:tblGridChange w:id="0">
          <w:tblGrid>
            <w:gridCol w:w="1458"/>
            <w:gridCol w:w="1942"/>
            <w:gridCol w:w="2814"/>
            <w:gridCol w:w="1715"/>
            <w:gridCol w:w="1647"/>
          </w:tblGrid>
        </w:tblGridChange>
      </w:tblGrid>
      <w:tr w:rsidR="00CA09B2" w:rsidRPr="003D4ED2" w14:paraId="08E93FC6" w14:textId="77777777" w:rsidTr="00D05C2C">
        <w:trPr>
          <w:trHeight w:val="485"/>
          <w:jc w:val="center"/>
        </w:trPr>
        <w:tc>
          <w:tcPr>
            <w:tcW w:w="9576" w:type="dxa"/>
            <w:gridSpan w:val="5"/>
            <w:vAlign w:val="center"/>
          </w:tcPr>
          <w:p w14:paraId="6BB7E56C" w14:textId="5B3ABE53" w:rsidR="00CA09B2" w:rsidRPr="003D4ED2" w:rsidRDefault="0015115B">
            <w:pPr>
              <w:pStyle w:val="T2"/>
              <w:rPr>
                <w:lang w:val="en-US"/>
              </w:rPr>
            </w:pPr>
            <w:r w:rsidRPr="003D4ED2">
              <w:rPr>
                <w:lang w:val="en-US"/>
              </w:rPr>
              <w:t xml:space="preserve">Draft </w:t>
            </w:r>
            <w:r w:rsidR="00D05C2C">
              <w:rPr>
                <w:lang w:val="en-US"/>
              </w:rPr>
              <w:t>LS Response to WBA – QoS material</w:t>
            </w:r>
          </w:p>
        </w:tc>
      </w:tr>
      <w:tr w:rsidR="00CA09B2" w:rsidRPr="003D4ED2" w14:paraId="74EA7C5A" w14:textId="77777777" w:rsidTr="00D05C2C">
        <w:trPr>
          <w:trHeight w:val="359"/>
          <w:jc w:val="center"/>
        </w:trPr>
        <w:tc>
          <w:tcPr>
            <w:tcW w:w="9576" w:type="dxa"/>
            <w:gridSpan w:val="5"/>
            <w:vAlign w:val="center"/>
          </w:tcPr>
          <w:p w14:paraId="774032D1" w14:textId="59870B41" w:rsidR="00CA09B2" w:rsidRPr="003D4ED2" w:rsidRDefault="00CA09B2">
            <w:pPr>
              <w:pStyle w:val="T2"/>
              <w:ind w:left="0"/>
              <w:rPr>
                <w:sz w:val="20"/>
                <w:lang w:val="en-US"/>
              </w:rPr>
            </w:pPr>
            <w:r w:rsidRPr="003D4ED2">
              <w:rPr>
                <w:sz w:val="20"/>
                <w:lang w:val="en-US"/>
              </w:rPr>
              <w:t>Date:</w:t>
            </w:r>
            <w:r w:rsidRPr="003D4ED2">
              <w:rPr>
                <w:b w:val="0"/>
                <w:sz w:val="20"/>
                <w:lang w:val="en-US"/>
              </w:rPr>
              <w:t xml:space="preserve">  </w:t>
            </w:r>
            <w:r w:rsidR="0015115B" w:rsidRPr="003D4ED2">
              <w:rPr>
                <w:b w:val="0"/>
                <w:sz w:val="20"/>
                <w:lang w:val="en-US"/>
              </w:rPr>
              <w:t>2021</w:t>
            </w:r>
            <w:r w:rsidRPr="003D4ED2">
              <w:rPr>
                <w:b w:val="0"/>
                <w:sz w:val="20"/>
                <w:lang w:val="en-US"/>
              </w:rPr>
              <w:t>-</w:t>
            </w:r>
            <w:r w:rsidR="0015115B" w:rsidRPr="003D4ED2">
              <w:rPr>
                <w:b w:val="0"/>
                <w:sz w:val="20"/>
                <w:lang w:val="en-US"/>
              </w:rPr>
              <w:t>0</w:t>
            </w:r>
            <w:r w:rsidR="00355307">
              <w:rPr>
                <w:b w:val="0"/>
                <w:sz w:val="20"/>
                <w:lang w:val="en-US"/>
              </w:rPr>
              <w:t>7</w:t>
            </w:r>
            <w:r w:rsidRPr="003D4ED2">
              <w:rPr>
                <w:b w:val="0"/>
                <w:sz w:val="20"/>
                <w:lang w:val="en-US"/>
              </w:rPr>
              <w:t>-</w:t>
            </w:r>
            <w:r w:rsidR="00B66A89">
              <w:rPr>
                <w:b w:val="0"/>
                <w:sz w:val="20"/>
                <w:lang w:val="en-US"/>
              </w:rPr>
              <w:t>1</w:t>
            </w:r>
            <w:r w:rsidR="00D05C2C">
              <w:rPr>
                <w:b w:val="0"/>
                <w:sz w:val="20"/>
                <w:lang w:val="en-US"/>
              </w:rPr>
              <w:t>9</w:t>
            </w:r>
          </w:p>
        </w:tc>
      </w:tr>
      <w:tr w:rsidR="00CA09B2" w:rsidRPr="003D4ED2" w14:paraId="4C0C5D46" w14:textId="77777777" w:rsidTr="00D05C2C">
        <w:trPr>
          <w:cantSplit/>
          <w:jc w:val="center"/>
        </w:trPr>
        <w:tc>
          <w:tcPr>
            <w:tcW w:w="9576" w:type="dxa"/>
            <w:gridSpan w:val="5"/>
            <w:vAlign w:val="center"/>
          </w:tcPr>
          <w:p w14:paraId="62B16F6C" w14:textId="77777777" w:rsidR="00CA09B2" w:rsidRPr="003D4ED2" w:rsidRDefault="00CA09B2">
            <w:pPr>
              <w:pStyle w:val="T2"/>
              <w:spacing w:after="0"/>
              <w:ind w:left="0" w:right="0"/>
              <w:jc w:val="left"/>
              <w:rPr>
                <w:sz w:val="20"/>
                <w:lang w:val="en-US"/>
              </w:rPr>
            </w:pPr>
            <w:r w:rsidRPr="003D4ED2">
              <w:rPr>
                <w:sz w:val="20"/>
                <w:lang w:val="en-US"/>
              </w:rPr>
              <w:t>Author(s):</w:t>
            </w:r>
          </w:p>
        </w:tc>
      </w:tr>
      <w:tr w:rsidR="00CA09B2" w:rsidRPr="003D4ED2" w14:paraId="4F055884" w14:textId="77777777" w:rsidTr="00D05C2C">
        <w:trPr>
          <w:jc w:val="center"/>
        </w:trPr>
        <w:tc>
          <w:tcPr>
            <w:tcW w:w="1458" w:type="dxa"/>
            <w:vAlign w:val="center"/>
          </w:tcPr>
          <w:p w14:paraId="11631482" w14:textId="77777777" w:rsidR="00CA09B2" w:rsidRPr="003D4ED2" w:rsidRDefault="00CA09B2">
            <w:pPr>
              <w:pStyle w:val="T2"/>
              <w:spacing w:after="0"/>
              <w:ind w:left="0" w:right="0"/>
              <w:jc w:val="left"/>
              <w:rPr>
                <w:sz w:val="20"/>
                <w:lang w:val="en-US"/>
              </w:rPr>
            </w:pPr>
            <w:r w:rsidRPr="003D4ED2">
              <w:rPr>
                <w:sz w:val="20"/>
                <w:lang w:val="en-US"/>
              </w:rPr>
              <w:t>Name</w:t>
            </w:r>
          </w:p>
        </w:tc>
        <w:tc>
          <w:tcPr>
            <w:tcW w:w="1942" w:type="dxa"/>
            <w:vAlign w:val="center"/>
          </w:tcPr>
          <w:p w14:paraId="21167D0B" w14:textId="77777777" w:rsidR="00CA09B2" w:rsidRPr="003D4ED2" w:rsidRDefault="0062440B">
            <w:pPr>
              <w:pStyle w:val="T2"/>
              <w:spacing w:after="0"/>
              <w:ind w:left="0" w:right="0"/>
              <w:jc w:val="left"/>
              <w:rPr>
                <w:sz w:val="20"/>
                <w:lang w:val="en-US"/>
              </w:rPr>
            </w:pPr>
            <w:r w:rsidRPr="003D4ED2">
              <w:rPr>
                <w:sz w:val="20"/>
                <w:lang w:val="en-US"/>
              </w:rPr>
              <w:t>Affiliation</w:t>
            </w:r>
          </w:p>
        </w:tc>
        <w:tc>
          <w:tcPr>
            <w:tcW w:w="2814" w:type="dxa"/>
            <w:vAlign w:val="center"/>
          </w:tcPr>
          <w:p w14:paraId="76C7E336" w14:textId="77777777" w:rsidR="00CA09B2" w:rsidRPr="003D4ED2" w:rsidRDefault="00CA09B2">
            <w:pPr>
              <w:pStyle w:val="T2"/>
              <w:spacing w:after="0"/>
              <w:ind w:left="0" w:right="0"/>
              <w:jc w:val="left"/>
              <w:rPr>
                <w:sz w:val="20"/>
                <w:lang w:val="en-US"/>
              </w:rPr>
            </w:pPr>
            <w:r w:rsidRPr="003D4ED2">
              <w:rPr>
                <w:sz w:val="20"/>
                <w:lang w:val="en-US"/>
              </w:rPr>
              <w:t>Address</w:t>
            </w:r>
          </w:p>
        </w:tc>
        <w:tc>
          <w:tcPr>
            <w:tcW w:w="1715" w:type="dxa"/>
            <w:vAlign w:val="center"/>
          </w:tcPr>
          <w:p w14:paraId="6D64951C" w14:textId="77777777" w:rsidR="00CA09B2" w:rsidRPr="003D4ED2" w:rsidRDefault="00CA09B2">
            <w:pPr>
              <w:pStyle w:val="T2"/>
              <w:spacing w:after="0"/>
              <w:ind w:left="0" w:right="0"/>
              <w:jc w:val="left"/>
              <w:rPr>
                <w:sz w:val="20"/>
                <w:lang w:val="en-US"/>
              </w:rPr>
            </w:pPr>
            <w:r w:rsidRPr="003D4ED2">
              <w:rPr>
                <w:sz w:val="20"/>
                <w:lang w:val="en-US"/>
              </w:rPr>
              <w:t>Phone</w:t>
            </w:r>
          </w:p>
        </w:tc>
        <w:tc>
          <w:tcPr>
            <w:tcW w:w="1647" w:type="dxa"/>
            <w:vAlign w:val="center"/>
          </w:tcPr>
          <w:p w14:paraId="46B9552C" w14:textId="77777777" w:rsidR="00CA09B2" w:rsidRPr="003D4ED2" w:rsidRDefault="00CA09B2">
            <w:pPr>
              <w:pStyle w:val="T2"/>
              <w:spacing w:after="0"/>
              <w:ind w:left="0" w:right="0"/>
              <w:jc w:val="left"/>
              <w:rPr>
                <w:sz w:val="20"/>
                <w:lang w:val="en-US"/>
              </w:rPr>
            </w:pPr>
            <w:r w:rsidRPr="003D4ED2">
              <w:rPr>
                <w:sz w:val="20"/>
                <w:lang w:val="en-US"/>
              </w:rPr>
              <w:t>email</w:t>
            </w:r>
          </w:p>
        </w:tc>
      </w:tr>
      <w:tr w:rsidR="0015115B" w:rsidRPr="003D4ED2" w14:paraId="6C6B9A96" w14:textId="77777777" w:rsidTr="00D05C2C">
        <w:trPr>
          <w:jc w:val="center"/>
        </w:trPr>
        <w:tc>
          <w:tcPr>
            <w:tcW w:w="1458" w:type="dxa"/>
          </w:tcPr>
          <w:p w14:paraId="1B21B07F" w14:textId="4F8C5E3E" w:rsidR="0015115B" w:rsidRPr="00D05C2C" w:rsidRDefault="00D05C2C" w:rsidP="0015115B">
            <w:pPr>
              <w:pStyle w:val="T2"/>
              <w:spacing w:after="0"/>
              <w:ind w:left="0" w:right="0"/>
              <w:rPr>
                <w:b w:val="0"/>
                <w:bCs/>
                <w:sz w:val="20"/>
                <w:lang w:val="en-US"/>
              </w:rPr>
            </w:pPr>
            <w:r w:rsidRPr="00D05C2C">
              <w:rPr>
                <w:b w:val="0"/>
                <w:bCs/>
                <w:sz w:val="20"/>
                <w:lang w:val="en-US"/>
              </w:rPr>
              <w:t>Thomas Derham</w:t>
            </w:r>
          </w:p>
        </w:tc>
        <w:tc>
          <w:tcPr>
            <w:tcW w:w="1942" w:type="dxa"/>
          </w:tcPr>
          <w:p w14:paraId="767CCB3B" w14:textId="59B7B470" w:rsidR="0015115B" w:rsidRPr="00D05C2C" w:rsidRDefault="00D05C2C" w:rsidP="0015115B">
            <w:pPr>
              <w:pStyle w:val="T2"/>
              <w:spacing w:after="0"/>
              <w:ind w:left="0" w:right="0"/>
              <w:rPr>
                <w:b w:val="0"/>
                <w:bCs/>
                <w:sz w:val="20"/>
                <w:lang w:val="en-US"/>
              </w:rPr>
            </w:pPr>
            <w:r w:rsidRPr="00D05C2C">
              <w:rPr>
                <w:b w:val="0"/>
                <w:bCs/>
                <w:sz w:val="20"/>
                <w:lang w:val="en-US"/>
              </w:rPr>
              <w:t>Broadcom</w:t>
            </w:r>
          </w:p>
        </w:tc>
        <w:tc>
          <w:tcPr>
            <w:tcW w:w="2814" w:type="dxa"/>
          </w:tcPr>
          <w:p w14:paraId="2C8D8122" w14:textId="779223BF" w:rsidR="0015115B" w:rsidRPr="00D05C2C" w:rsidRDefault="0015115B" w:rsidP="0015115B">
            <w:pPr>
              <w:pStyle w:val="T2"/>
              <w:spacing w:after="0"/>
              <w:ind w:left="0" w:right="0"/>
              <w:rPr>
                <w:b w:val="0"/>
                <w:bCs/>
                <w:sz w:val="20"/>
                <w:lang w:val="en-US"/>
              </w:rPr>
            </w:pPr>
          </w:p>
        </w:tc>
        <w:tc>
          <w:tcPr>
            <w:tcW w:w="1715" w:type="dxa"/>
          </w:tcPr>
          <w:p w14:paraId="4B9FC201" w14:textId="3C724847" w:rsidR="0015115B" w:rsidRPr="00D05C2C" w:rsidRDefault="0015115B" w:rsidP="0015115B">
            <w:pPr>
              <w:pStyle w:val="T2"/>
              <w:spacing w:after="0"/>
              <w:ind w:left="0" w:right="0"/>
              <w:rPr>
                <w:b w:val="0"/>
                <w:bCs/>
                <w:sz w:val="20"/>
                <w:lang w:val="en-US"/>
              </w:rPr>
            </w:pPr>
          </w:p>
        </w:tc>
        <w:tc>
          <w:tcPr>
            <w:tcW w:w="1647" w:type="dxa"/>
          </w:tcPr>
          <w:p w14:paraId="4AE2733C" w14:textId="1CB14AE5" w:rsidR="0015115B" w:rsidRPr="00D05C2C" w:rsidRDefault="00D05C2C" w:rsidP="0015115B">
            <w:pPr>
              <w:pStyle w:val="T2"/>
              <w:spacing w:after="0"/>
              <w:ind w:left="0" w:right="0"/>
              <w:rPr>
                <w:b w:val="0"/>
                <w:bCs/>
                <w:sz w:val="20"/>
                <w:lang w:val="en-US"/>
              </w:rPr>
            </w:pPr>
            <w:r w:rsidRPr="00D05C2C">
              <w:rPr>
                <w:b w:val="0"/>
                <w:bCs/>
                <w:sz w:val="20"/>
                <w:lang w:val="en-US"/>
              </w:rPr>
              <w:t>thomas.derham@broadcom.com</w:t>
            </w:r>
          </w:p>
        </w:tc>
      </w:tr>
      <w:tr w:rsidR="005E60F2" w:rsidRPr="003D4ED2" w14:paraId="5538983D" w14:textId="77777777" w:rsidTr="008C538B">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1" w:author="Joseph Levy" w:date="2021-07-20T00:06:00Z">
            <w:tblPrEx>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ins w:id="2" w:author="Joseph Levy" w:date="2021-07-20T00:56:00Z"/>
          <w:trPrChange w:id="3" w:author="Joseph Levy" w:date="2021-07-20T00:06:00Z">
            <w:trPr>
              <w:jc w:val="center"/>
            </w:trPr>
          </w:trPrChange>
        </w:trPr>
        <w:tc>
          <w:tcPr>
            <w:tcW w:w="1458" w:type="dxa"/>
            <w:tcPrChange w:id="4" w:author="Joseph Levy" w:date="2021-07-20T00:06:00Z">
              <w:tcPr>
                <w:tcW w:w="1458" w:type="dxa"/>
                <w:vAlign w:val="center"/>
              </w:tcPr>
            </w:tcPrChange>
          </w:tcPr>
          <w:p w14:paraId="57A094BF" w14:textId="77777777" w:rsidR="005E60F2" w:rsidRPr="003D4ED2" w:rsidRDefault="005E60F2" w:rsidP="008C538B">
            <w:pPr>
              <w:pStyle w:val="T2"/>
              <w:spacing w:after="0"/>
              <w:ind w:left="0" w:right="0"/>
              <w:rPr>
                <w:ins w:id="5" w:author="Joseph Levy" w:date="2021-07-20T00:56:00Z"/>
                <w:b w:val="0"/>
                <w:sz w:val="20"/>
                <w:lang w:val="en-US"/>
              </w:rPr>
            </w:pPr>
            <w:ins w:id="6" w:author="Joseph Levy" w:date="2021-07-20T00:56:00Z">
              <w:r w:rsidRPr="003D4ED2">
                <w:rPr>
                  <w:sz w:val="20"/>
                  <w:lang w:val="en-US"/>
                </w:rPr>
                <w:t>Joseph LEVY</w:t>
              </w:r>
            </w:ins>
          </w:p>
        </w:tc>
        <w:tc>
          <w:tcPr>
            <w:tcW w:w="1942" w:type="dxa"/>
            <w:tcPrChange w:id="7" w:author="Joseph Levy" w:date="2021-07-20T00:06:00Z">
              <w:tcPr>
                <w:tcW w:w="1942" w:type="dxa"/>
                <w:vAlign w:val="center"/>
              </w:tcPr>
            </w:tcPrChange>
          </w:tcPr>
          <w:p w14:paraId="46774CD0" w14:textId="77777777" w:rsidR="005E60F2" w:rsidRPr="003D4ED2" w:rsidRDefault="005E60F2" w:rsidP="008C538B">
            <w:pPr>
              <w:pStyle w:val="T2"/>
              <w:spacing w:after="0"/>
              <w:ind w:left="0" w:right="0"/>
              <w:rPr>
                <w:ins w:id="8" w:author="Joseph Levy" w:date="2021-07-20T00:56:00Z"/>
                <w:b w:val="0"/>
                <w:sz w:val="20"/>
                <w:lang w:val="en-US"/>
              </w:rPr>
            </w:pPr>
            <w:ins w:id="9" w:author="Joseph Levy" w:date="2021-07-20T00:56:00Z">
              <w:r w:rsidRPr="003D4ED2">
                <w:rPr>
                  <w:sz w:val="20"/>
                  <w:lang w:val="en-US"/>
                </w:rPr>
                <w:t>InterDigital, Inc.</w:t>
              </w:r>
            </w:ins>
          </w:p>
        </w:tc>
        <w:tc>
          <w:tcPr>
            <w:tcW w:w="2814" w:type="dxa"/>
            <w:tcPrChange w:id="10" w:author="Joseph Levy" w:date="2021-07-20T00:06:00Z">
              <w:tcPr>
                <w:tcW w:w="2814" w:type="dxa"/>
                <w:vAlign w:val="center"/>
              </w:tcPr>
            </w:tcPrChange>
          </w:tcPr>
          <w:p w14:paraId="69CA90D7" w14:textId="77777777" w:rsidR="005E60F2" w:rsidRPr="003D4ED2" w:rsidRDefault="005E60F2" w:rsidP="008C538B">
            <w:pPr>
              <w:pStyle w:val="T2"/>
              <w:spacing w:after="0"/>
              <w:ind w:left="0" w:right="0"/>
              <w:rPr>
                <w:ins w:id="11" w:author="Joseph Levy" w:date="2021-07-20T00:56:00Z"/>
                <w:sz w:val="20"/>
                <w:lang w:val="en-US"/>
              </w:rPr>
            </w:pPr>
            <w:ins w:id="12" w:author="Joseph Levy" w:date="2021-07-20T00:56:00Z">
              <w:r w:rsidRPr="003D4ED2">
                <w:rPr>
                  <w:sz w:val="20"/>
                  <w:lang w:val="en-US"/>
                </w:rPr>
                <w:t>111 W 33rd Street</w:t>
              </w:r>
            </w:ins>
          </w:p>
          <w:p w14:paraId="1B237AAC" w14:textId="77777777" w:rsidR="005E60F2" w:rsidRPr="003D4ED2" w:rsidRDefault="005E60F2" w:rsidP="008C538B">
            <w:pPr>
              <w:pStyle w:val="T2"/>
              <w:spacing w:after="0"/>
              <w:ind w:left="0" w:right="0"/>
              <w:rPr>
                <w:ins w:id="13" w:author="Joseph Levy" w:date="2021-07-20T00:56:00Z"/>
                <w:b w:val="0"/>
                <w:sz w:val="20"/>
                <w:lang w:val="en-US"/>
              </w:rPr>
            </w:pPr>
            <w:ins w:id="14" w:author="Joseph Levy" w:date="2021-07-20T00:56:00Z">
              <w:r w:rsidRPr="003D4ED2">
                <w:rPr>
                  <w:sz w:val="20"/>
                  <w:lang w:val="en-US"/>
                </w:rPr>
                <w:t>New York, NY 10120</w:t>
              </w:r>
            </w:ins>
          </w:p>
        </w:tc>
        <w:tc>
          <w:tcPr>
            <w:tcW w:w="1715" w:type="dxa"/>
            <w:tcPrChange w:id="15" w:author="Joseph Levy" w:date="2021-07-20T00:06:00Z">
              <w:tcPr>
                <w:tcW w:w="1715" w:type="dxa"/>
                <w:vAlign w:val="center"/>
              </w:tcPr>
            </w:tcPrChange>
          </w:tcPr>
          <w:p w14:paraId="3B25E7E9" w14:textId="77777777" w:rsidR="005E60F2" w:rsidRPr="003D4ED2" w:rsidRDefault="005E60F2" w:rsidP="008C538B">
            <w:pPr>
              <w:pStyle w:val="T2"/>
              <w:spacing w:after="0"/>
              <w:ind w:left="0" w:right="0"/>
              <w:rPr>
                <w:ins w:id="16" w:author="Joseph Levy" w:date="2021-07-20T00:56:00Z"/>
                <w:b w:val="0"/>
                <w:sz w:val="20"/>
                <w:lang w:val="en-US"/>
              </w:rPr>
            </w:pPr>
            <w:ins w:id="17" w:author="Joseph Levy" w:date="2021-07-20T00:56:00Z">
              <w:r w:rsidRPr="003D4ED2">
                <w:rPr>
                  <w:sz w:val="20"/>
                  <w:lang w:val="en-US"/>
                </w:rPr>
                <w:t>+1.631.622.4139</w:t>
              </w:r>
            </w:ins>
          </w:p>
        </w:tc>
        <w:tc>
          <w:tcPr>
            <w:tcW w:w="1647" w:type="dxa"/>
            <w:tcPrChange w:id="18" w:author="Joseph Levy" w:date="2021-07-20T00:06:00Z">
              <w:tcPr>
                <w:tcW w:w="1647" w:type="dxa"/>
                <w:vAlign w:val="center"/>
              </w:tcPr>
            </w:tcPrChange>
          </w:tcPr>
          <w:p w14:paraId="383E9DCD" w14:textId="77777777" w:rsidR="005E60F2" w:rsidRPr="003D4ED2" w:rsidRDefault="005E60F2" w:rsidP="008C538B">
            <w:pPr>
              <w:pStyle w:val="T2"/>
              <w:spacing w:after="0"/>
              <w:ind w:left="0" w:right="0"/>
              <w:rPr>
                <w:ins w:id="19" w:author="Joseph Levy" w:date="2021-07-20T00:56:00Z"/>
                <w:b w:val="0"/>
                <w:sz w:val="16"/>
                <w:lang w:val="en-US"/>
              </w:rPr>
            </w:pPr>
            <w:ins w:id="20" w:author="Joseph Levy" w:date="2021-07-20T00:56:00Z">
              <w:r w:rsidRPr="003D4ED2">
                <w:rPr>
                  <w:sz w:val="20"/>
                  <w:lang w:val="en-US"/>
                </w:rPr>
                <w:t>jslevy@ieee.org</w:t>
              </w:r>
            </w:ins>
          </w:p>
        </w:tc>
      </w:tr>
      <w:tr w:rsidR="00CA09B2" w:rsidRPr="003D4ED2" w14:paraId="0ED4BE1B" w14:textId="77777777" w:rsidTr="00D05C2C">
        <w:trPr>
          <w:jc w:val="center"/>
        </w:trPr>
        <w:tc>
          <w:tcPr>
            <w:tcW w:w="1458" w:type="dxa"/>
            <w:vAlign w:val="center"/>
          </w:tcPr>
          <w:p w14:paraId="77166BDE" w14:textId="77777777" w:rsidR="00CA09B2" w:rsidRPr="003D4ED2" w:rsidRDefault="00CA09B2">
            <w:pPr>
              <w:pStyle w:val="T2"/>
              <w:spacing w:after="0"/>
              <w:ind w:left="0" w:right="0"/>
              <w:rPr>
                <w:b w:val="0"/>
                <w:sz w:val="20"/>
                <w:lang w:val="en-US"/>
              </w:rPr>
            </w:pPr>
          </w:p>
        </w:tc>
        <w:tc>
          <w:tcPr>
            <w:tcW w:w="1942" w:type="dxa"/>
            <w:vAlign w:val="center"/>
          </w:tcPr>
          <w:p w14:paraId="32351BC2" w14:textId="77777777" w:rsidR="00CA09B2" w:rsidRPr="003D4ED2" w:rsidRDefault="00CA09B2">
            <w:pPr>
              <w:pStyle w:val="T2"/>
              <w:spacing w:after="0"/>
              <w:ind w:left="0" w:right="0"/>
              <w:rPr>
                <w:b w:val="0"/>
                <w:sz w:val="20"/>
                <w:lang w:val="en-US"/>
              </w:rPr>
            </w:pPr>
          </w:p>
        </w:tc>
        <w:tc>
          <w:tcPr>
            <w:tcW w:w="2814" w:type="dxa"/>
            <w:vAlign w:val="center"/>
          </w:tcPr>
          <w:p w14:paraId="3A76C1E9" w14:textId="77777777" w:rsidR="00CA09B2" w:rsidRPr="003D4ED2" w:rsidRDefault="00CA09B2">
            <w:pPr>
              <w:pStyle w:val="T2"/>
              <w:spacing w:after="0"/>
              <w:ind w:left="0" w:right="0"/>
              <w:rPr>
                <w:b w:val="0"/>
                <w:sz w:val="20"/>
                <w:lang w:val="en-US"/>
              </w:rPr>
            </w:pPr>
          </w:p>
        </w:tc>
        <w:tc>
          <w:tcPr>
            <w:tcW w:w="1715" w:type="dxa"/>
            <w:vAlign w:val="center"/>
          </w:tcPr>
          <w:p w14:paraId="78F9D8B7" w14:textId="77777777" w:rsidR="00CA09B2" w:rsidRPr="003D4ED2" w:rsidRDefault="00CA09B2">
            <w:pPr>
              <w:pStyle w:val="T2"/>
              <w:spacing w:after="0"/>
              <w:ind w:left="0" w:right="0"/>
              <w:rPr>
                <w:b w:val="0"/>
                <w:sz w:val="20"/>
                <w:lang w:val="en-US"/>
              </w:rPr>
            </w:pPr>
          </w:p>
        </w:tc>
        <w:tc>
          <w:tcPr>
            <w:tcW w:w="1647" w:type="dxa"/>
            <w:vAlign w:val="center"/>
          </w:tcPr>
          <w:p w14:paraId="23FBD2DA" w14:textId="77777777" w:rsidR="00CA09B2" w:rsidRPr="003D4ED2" w:rsidRDefault="00CA09B2">
            <w:pPr>
              <w:pStyle w:val="T2"/>
              <w:spacing w:after="0"/>
              <w:ind w:left="0" w:right="0"/>
              <w:rPr>
                <w:b w:val="0"/>
                <w:sz w:val="16"/>
                <w:lang w:val="en-US"/>
              </w:rPr>
            </w:pPr>
          </w:p>
        </w:tc>
      </w:tr>
    </w:tbl>
    <w:p w14:paraId="128DBB2C" w14:textId="7DBDF3E3" w:rsidR="00CA09B2" w:rsidRPr="003D4ED2" w:rsidRDefault="0015115B">
      <w:pPr>
        <w:pStyle w:val="T1"/>
        <w:spacing w:after="120"/>
        <w:rPr>
          <w:sz w:val="22"/>
          <w:lang w:val="en-US"/>
        </w:rPr>
      </w:pPr>
      <w:r w:rsidRPr="003D4ED2">
        <w:rPr>
          <w:noProof/>
          <w:lang w:val="en-US"/>
        </w:rPr>
        <mc:AlternateContent>
          <mc:Choice Requires="wps">
            <w:drawing>
              <wp:anchor distT="0" distB="0" distL="114300" distR="114300" simplePos="0" relativeHeight="251657728" behindDoc="0" locked="0" layoutInCell="0" allowOverlap="1" wp14:anchorId="20497D9F" wp14:editId="5FCD8EF7">
                <wp:simplePos x="0" y="0"/>
                <wp:positionH relativeFrom="column">
                  <wp:posOffset>-60767</wp:posOffset>
                </wp:positionH>
                <wp:positionV relativeFrom="paragraph">
                  <wp:posOffset>205073</wp:posOffset>
                </wp:positionV>
                <wp:extent cx="5943600" cy="3831220"/>
                <wp:effectExtent l="0" t="0" r="0"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83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101391" w14:textId="77777777" w:rsidR="0029020B" w:rsidRDefault="0029020B">
                            <w:pPr>
                              <w:pStyle w:val="T1"/>
                              <w:spacing w:after="120"/>
                            </w:pPr>
                            <w:r>
                              <w:t>Abstract</w:t>
                            </w:r>
                          </w:p>
                          <w:p w14:paraId="369357AB" w14:textId="7CA69CFA" w:rsidR="00466817" w:rsidRDefault="00D05C2C" w:rsidP="00A1296C">
                            <w:pPr>
                              <w:jc w:val="both"/>
                              <w:rPr>
                                <w:ins w:id="21" w:author="Thomas Derham" w:date="2021-07-19T21:37:00Z"/>
                              </w:rPr>
                            </w:pPr>
                            <w:r>
                              <w:t>Draft merger of</w:t>
                            </w:r>
                            <w:r w:rsidR="00466817">
                              <w:t xml:space="preserve"> content from 21/0953r0 </w:t>
                            </w:r>
                            <w:r>
                              <w:t>(</w:t>
                            </w:r>
                            <w:r w:rsidR="00466817">
                              <w:t>including modifications suggested in AANI SC Teleconferenc</w:t>
                            </w:r>
                            <w:r>
                              <w:t xml:space="preserve">e) into 865r5. Also </w:t>
                            </w:r>
                            <w:r w:rsidR="00466817">
                              <w:t>refactor</w:t>
                            </w:r>
                            <w:r>
                              <w:t>s</w:t>
                            </w:r>
                            <w:r w:rsidR="00466817">
                              <w:t xml:space="preserve"> </w:t>
                            </w:r>
                            <w:r>
                              <w:t xml:space="preserve">the </w:t>
                            </w:r>
                            <w:r w:rsidR="00466817">
                              <w:t xml:space="preserve">content </w:t>
                            </w:r>
                            <w:r>
                              <w:t>of 865r5</w:t>
                            </w:r>
                            <w:r w:rsidR="00466817">
                              <w:t xml:space="preserve"> to focus scope on 802.11 PHY/MAC</w:t>
                            </w:r>
                            <w:r>
                              <w:t>. (Redline is with respect to 865r5)</w:t>
                            </w:r>
                            <w:r w:rsidR="00466817">
                              <w:t xml:space="preserve"> </w:t>
                            </w:r>
                          </w:p>
                          <w:p w14:paraId="1EE10F18" w14:textId="297432CB" w:rsidR="00A7794E" w:rsidRDefault="00A7794E" w:rsidP="00A1296C">
                            <w:pPr>
                              <w:jc w:val="both"/>
                            </w:pPr>
                            <w:ins w:id="22" w:author="Thomas Derham" w:date="2021-07-19T21:37:00Z">
                              <w:r>
                                <w:t>r1 – Word comments capturing discussion in AANI conf call 7/19</w:t>
                              </w:r>
                            </w:ins>
                            <w:ins w:id="23" w:author="Joseph Levy" w:date="2021-07-20T00:56:00Z">
                              <w:r w:rsidR="00615376">
                                <w:t>. A</w:t>
                              </w:r>
                              <w:r w:rsidR="00615376">
                                <w:t xml:space="preserve">dded author and Appendix of 802.11be, 802.11ax, and 802.11-2020 features that support efficient allocation of resources to achieve traffic prioritization and increased available resources. Note: </w:t>
                              </w:r>
                              <w:r w:rsidR="00615376" w:rsidRPr="007D7E12">
                                <w:rPr>
                                  <w:i/>
                                  <w:iCs/>
                                </w:rPr>
                                <w:t>italicize</w:t>
                              </w:r>
                              <w:r w:rsidR="00615376">
                                <w:t xml:space="preserve"> text located between </w:t>
                              </w:r>
                              <w:r w:rsidR="00615376" w:rsidRPr="007D7E12">
                                <w:rPr>
                                  <w:i/>
                                  <w:iCs/>
                                </w:rPr>
                                <w:t>{</w:t>
                              </w:r>
                              <w:r w:rsidR="00615376">
                                <w:rPr>
                                  <w:i/>
                                  <w:iCs/>
                                </w:rPr>
                                <w:t xml:space="preserve"> </w:t>
                              </w:r>
                              <w:r w:rsidR="00615376" w:rsidRPr="007D7E12">
                                <w:rPr>
                                  <w:i/>
                                  <w:iCs/>
                                </w:rPr>
                                <w:t>}</w:t>
                              </w:r>
                              <w:r w:rsidR="00615376">
                                <w:t xml:space="preserve"> are notes that will be removed.</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497D9F" id="_x0000_t202" coordsize="21600,21600" o:spt="202" path="m,l,21600r21600,l21600,xe">
                <v:stroke joinstyle="miter"/>
                <v:path gradientshapeok="t" o:connecttype="rect"/>
              </v:shapetype>
              <v:shape id="Text Box 3" o:spid="_x0000_s1026" type="#_x0000_t202" style="position:absolute;left:0;text-align:left;margin-left:-4.8pt;margin-top:16.15pt;width:468pt;height:301.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" o:allowincell="f" stroked="f">
                <v:textbox>
                  <w:txbxContent>
                    <w:p w14:paraId="5A101391" w14:textId="77777777" w:rsidR="0029020B" w:rsidRDefault="0029020B">
                      <w:pPr>
                        <w:pStyle w:val="T1"/>
                        <w:spacing w:after="120"/>
                      </w:pPr>
                      <w:r>
                        <w:t>Abstract</w:t>
                      </w:r>
                    </w:p>
                    <w:p w14:paraId="369357AB" w14:textId="7CA69CFA" w:rsidR="00466817" w:rsidRDefault="00D05C2C" w:rsidP="00A1296C">
                      <w:pPr>
                        <w:jc w:val="both"/>
                        <w:rPr>
                          <w:ins w:id="24" w:author="Thomas Derham" w:date="2021-07-19T21:37:00Z"/>
                        </w:rPr>
                      </w:pPr>
                      <w:r>
                        <w:t>Draft merger of</w:t>
                      </w:r>
                      <w:r w:rsidR="00466817">
                        <w:t xml:space="preserve"> content from 21/0953r0 </w:t>
                      </w:r>
                      <w:r>
                        <w:t>(</w:t>
                      </w:r>
                      <w:r w:rsidR="00466817">
                        <w:t>including modifications suggested in AANI SC Teleconferenc</w:t>
                      </w:r>
                      <w:r>
                        <w:t xml:space="preserve">e) into 865r5. Also </w:t>
                      </w:r>
                      <w:r w:rsidR="00466817">
                        <w:t>refactor</w:t>
                      </w:r>
                      <w:r>
                        <w:t>s</w:t>
                      </w:r>
                      <w:r w:rsidR="00466817">
                        <w:t xml:space="preserve"> </w:t>
                      </w:r>
                      <w:r>
                        <w:t xml:space="preserve">the </w:t>
                      </w:r>
                      <w:r w:rsidR="00466817">
                        <w:t xml:space="preserve">content </w:t>
                      </w:r>
                      <w:r>
                        <w:t>of 865r5</w:t>
                      </w:r>
                      <w:r w:rsidR="00466817">
                        <w:t xml:space="preserve"> to focus scope on 802.11 PHY/MAC</w:t>
                      </w:r>
                      <w:r>
                        <w:t>. (Redline is with respect to 865r5)</w:t>
                      </w:r>
                      <w:r w:rsidR="00466817">
                        <w:t xml:space="preserve"> </w:t>
                      </w:r>
                    </w:p>
                    <w:p w14:paraId="1EE10F18" w14:textId="297432CB" w:rsidR="00A7794E" w:rsidRDefault="00A7794E" w:rsidP="00A1296C">
                      <w:pPr>
                        <w:jc w:val="both"/>
                      </w:pPr>
                      <w:ins w:id="25" w:author="Thomas Derham" w:date="2021-07-19T21:37:00Z">
                        <w:r>
                          <w:t>r1 – Word comments capturing discussion in AANI conf call 7/19</w:t>
                        </w:r>
                      </w:ins>
                      <w:ins w:id="26" w:author="Joseph Levy" w:date="2021-07-20T00:56:00Z">
                        <w:r w:rsidR="00615376">
                          <w:t>. A</w:t>
                        </w:r>
                        <w:r w:rsidR="00615376">
                          <w:t xml:space="preserve">dded author and Appendix of 802.11be, 802.11ax, and 802.11-2020 features that support efficient allocation of resources to achieve traffic prioritization and increased available resources. Note: </w:t>
                        </w:r>
                        <w:r w:rsidR="00615376" w:rsidRPr="007D7E12">
                          <w:rPr>
                            <w:i/>
                            <w:iCs/>
                          </w:rPr>
                          <w:t>italicize</w:t>
                        </w:r>
                        <w:r w:rsidR="00615376">
                          <w:t xml:space="preserve"> text located between </w:t>
                        </w:r>
                        <w:r w:rsidR="00615376" w:rsidRPr="007D7E12">
                          <w:rPr>
                            <w:i/>
                            <w:iCs/>
                          </w:rPr>
                          <w:t>{</w:t>
                        </w:r>
                        <w:r w:rsidR="00615376">
                          <w:rPr>
                            <w:i/>
                            <w:iCs/>
                          </w:rPr>
                          <w:t xml:space="preserve"> </w:t>
                        </w:r>
                        <w:r w:rsidR="00615376" w:rsidRPr="007D7E12">
                          <w:rPr>
                            <w:i/>
                            <w:iCs/>
                          </w:rPr>
                          <w:t>}</w:t>
                        </w:r>
                        <w:r w:rsidR="00615376">
                          <w:t xml:space="preserve"> are notes that will be removed.</w:t>
                        </w:r>
                      </w:ins>
                    </w:p>
                  </w:txbxContent>
                </v:textbox>
              </v:shape>
            </w:pict>
          </mc:Fallback>
        </mc:AlternateContent>
      </w:r>
    </w:p>
    <w:p w14:paraId="625244A6" w14:textId="1F3C6C3F" w:rsidR="00D17C6B" w:rsidRPr="003D4ED2" w:rsidRDefault="00CA09B2" w:rsidP="00D17C6B">
      <w:pPr>
        <w:rPr>
          <w:lang w:val="en-US"/>
        </w:rPr>
      </w:pPr>
      <w:r w:rsidRPr="003D4ED2">
        <w:rPr>
          <w:lang w:val="en-US"/>
        </w:rPr>
        <w:br w:type="page"/>
      </w:r>
    </w:p>
    <w:p w14:paraId="03192DD8" w14:textId="5273A223" w:rsidR="006635E9" w:rsidRDefault="006635E9" w:rsidP="006635E9">
      <w:pPr>
        <w:pStyle w:val="BodyText"/>
        <w:spacing w:before="90"/>
        <w:ind w:left="1440" w:right="-10" w:hanging="1440"/>
        <w:rPr>
          <w:lang w:val="en-US"/>
        </w:rPr>
      </w:pPr>
      <w:r>
        <w:rPr>
          <w:lang w:val="en-US"/>
        </w:rPr>
        <w:lastRenderedPageBreak/>
        <w:t>To:</w:t>
      </w:r>
      <w:r>
        <w:rPr>
          <w:lang w:val="en-US"/>
        </w:rPr>
        <w:tab/>
      </w:r>
      <w:r w:rsidR="00501859">
        <w:rPr>
          <w:lang w:val="en-US"/>
        </w:rPr>
        <w:t>W</w:t>
      </w:r>
      <w:r w:rsidR="00814723">
        <w:rPr>
          <w:lang w:val="en-US"/>
        </w:rPr>
        <w:t>ireless Broadband Alliance (WBA): 5G Work Group</w:t>
      </w:r>
      <w:r>
        <w:rPr>
          <w:lang w:val="en-US"/>
        </w:rPr>
        <w:br/>
      </w:r>
      <w:del w:id="27" w:author="Thomas Derham" w:date="2021-07-19T14:41:00Z">
        <w:r w:rsidR="00814723" w:rsidDel="00D05C2C">
          <w:delText>Nigel Bird</w:delText>
        </w:r>
      </w:del>
      <w:ins w:id="28" w:author="Thomas Derham" w:date="2021-07-19T14:41:00Z">
        <w:r w:rsidR="00D05C2C">
          <w:t xml:space="preserve">Jim </w:t>
        </w:r>
      </w:ins>
      <w:ins w:id="29" w:author="Thomas Derham" w:date="2021-07-19T14:42:00Z">
        <w:r w:rsidR="00D05C2C">
          <w:t>Sturges</w:t>
        </w:r>
      </w:ins>
      <w:r w:rsidR="00D00A79">
        <w:t xml:space="preserve">, Chair, 5G Working </w:t>
      </w:r>
      <w:r w:rsidR="0025071A">
        <w:t>Grou</w:t>
      </w:r>
      <w:r>
        <w:t>p ()</w:t>
      </w:r>
    </w:p>
    <w:p w14:paraId="78006E50" w14:textId="77777777" w:rsidR="006635E9" w:rsidRDefault="006635E9" w:rsidP="006635E9">
      <w:pPr>
        <w:rPr>
          <w:lang w:val="en-US"/>
        </w:rPr>
      </w:pPr>
      <w:r>
        <w:rPr>
          <w:rFonts w:ascii="Arial" w:eastAsia="Arial" w:hAnsi="Arial" w:cs="Arial"/>
          <w:sz w:val="15"/>
        </w:rPr>
        <w:t xml:space="preserve">   </w:t>
      </w:r>
    </w:p>
    <w:p w14:paraId="4394F1C5" w14:textId="56FDC483" w:rsidR="006635E9" w:rsidRDefault="006635E9" w:rsidP="006635E9">
      <w:pPr>
        <w:tabs>
          <w:tab w:val="left" w:pos="810"/>
        </w:tabs>
        <w:spacing w:before="100" w:beforeAutospacing="1" w:after="100" w:afterAutospacing="1"/>
        <w:rPr>
          <w:lang w:val="en-AU"/>
        </w:rPr>
      </w:pPr>
      <w:r>
        <w:rPr>
          <w:lang w:val="en-US"/>
        </w:rPr>
        <w:t xml:space="preserve">CC: </w:t>
      </w:r>
      <w:r>
        <w:rPr>
          <w:lang w:val="en-US"/>
        </w:rPr>
        <w:tab/>
      </w:r>
    </w:p>
    <w:p w14:paraId="440BE2F7" w14:textId="0D17A712" w:rsidR="006635E9" w:rsidRPr="00CD5E7B" w:rsidRDefault="006635E9" w:rsidP="00894A9E">
      <w:pPr>
        <w:pStyle w:val="Default"/>
        <w:ind w:left="1440" w:hanging="1440"/>
        <w:rPr>
          <w:rFonts w:ascii="Times New Roman" w:hAnsi="Times New Roman" w:cs="Times New Roman"/>
          <w:color w:val="auto"/>
          <w:sz w:val="22"/>
          <w:szCs w:val="20"/>
        </w:rPr>
      </w:pPr>
      <w:r>
        <w:t>Subject:</w:t>
      </w:r>
      <w:r>
        <w:tab/>
      </w:r>
      <w:r w:rsidRPr="00CD5E7B">
        <w:rPr>
          <w:rFonts w:ascii="Times New Roman" w:hAnsi="Times New Roman" w:cs="Times New Roman"/>
          <w:color w:val="auto"/>
          <w:sz w:val="22"/>
          <w:szCs w:val="20"/>
        </w:rPr>
        <w:t xml:space="preserve">IEEE 802.11 Working Group Reply Liaison Statement to the </w:t>
      </w:r>
      <w:r w:rsidR="00CD5E7B" w:rsidRPr="00CD5E7B">
        <w:rPr>
          <w:rFonts w:ascii="Times New Roman" w:hAnsi="Times New Roman" w:cs="Times New Roman"/>
          <w:color w:val="auto"/>
          <w:sz w:val="22"/>
          <w:szCs w:val="20"/>
        </w:rPr>
        <w:t xml:space="preserve">WBA Liaison Statement on 5G &amp; Wi-Fi RAN Convergence to IEEE 802.11 </w:t>
      </w:r>
    </w:p>
    <w:p w14:paraId="170EF3C0" w14:textId="6BEE1504" w:rsidR="006635E9" w:rsidRDefault="006635E9" w:rsidP="006635E9">
      <w:pPr>
        <w:tabs>
          <w:tab w:val="left" w:pos="810"/>
        </w:tabs>
        <w:spacing w:before="100" w:beforeAutospacing="1" w:after="100" w:afterAutospacing="1"/>
        <w:rPr>
          <w:lang w:val="en-US"/>
        </w:rPr>
      </w:pPr>
      <w:r>
        <w:t xml:space="preserve"> </w:t>
      </w:r>
      <w:r>
        <w:br/>
      </w:r>
      <w:r>
        <w:rPr>
          <w:lang w:val="en-US"/>
        </w:rPr>
        <w:t>Date: 20</w:t>
      </w:r>
      <w:r w:rsidR="005437C7">
        <w:rPr>
          <w:lang w:val="en-US"/>
        </w:rPr>
        <w:t>21</w:t>
      </w:r>
      <w:r>
        <w:rPr>
          <w:lang w:val="en-US"/>
        </w:rPr>
        <w:t>-</w:t>
      </w:r>
      <w:r w:rsidR="0028106E">
        <w:rPr>
          <w:lang w:val="en-US"/>
        </w:rPr>
        <w:t>07</w:t>
      </w:r>
      <w:r>
        <w:rPr>
          <w:lang w:val="en-US"/>
        </w:rPr>
        <w:t>-</w:t>
      </w:r>
      <w:r w:rsidR="0028106E">
        <w:rPr>
          <w:lang w:val="en-US"/>
        </w:rPr>
        <w:t>xx</w:t>
      </w:r>
    </w:p>
    <w:p w14:paraId="33A9D44F" w14:textId="77777777" w:rsidR="006635E9" w:rsidRDefault="006635E9" w:rsidP="006635E9">
      <w:pPr>
        <w:tabs>
          <w:tab w:val="left" w:pos="810"/>
        </w:tabs>
        <w:spacing w:before="100" w:beforeAutospacing="1" w:after="100" w:afterAutospacing="1"/>
        <w:rPr>
          <w:b/>
          <w:lang w:val="en-US"/>
        </w:rPr>
      </w:pPr>
      <w:r>
        <w:rPr>
          <w:b/>
          <w:lang w:val="en-US"/>
        </w:rPr>
        <w:t>Discussion:</w:t>
      </w:r>
    </w:p>
    <w:p w14:paraId="1542A016" w14:textId="24C5B19E" w:rsidR="006635E9" w:rsidRDefault="006635E9" w:rsidP="006635E9">
      <w:pPr>
        <w:tabs>
          <w:tab w:val="left" w:pos="810"/>
        </w:tabs>
        <w:spacing w:before="100" w:beforeAutospacing="1" w:after="100" w:afterAutospacing="1"/>
        <w:rPr>
          <w:lang w:val="en-US"/>
        </w:rPr>
      </w:pPr>
      <w:r>
        <w:rPr>
          <w:lang w:val="en-US"/>
        </w:rPr>
        <w:t xml:space="preserve">The IEEE 802.11 Working Group (WG) </w:t>
      </w:r>
      <w:r w:rsidR="007F11A9">
        <w:rPr>
          <w:lang w:val="en-US"/>
        </w:rPr>
        <w:t xml:space="preserve">thanks the </w:t>
      </w:r>
      <w:r w:rsidR="00C27A65">
        <w:rPr>
          <w:lang w:val="en-US"/>
        </w:rPr>
        <w:t>Wireless Broadband Alliance</w:t>
      </w:r>
      <w:r w:rsidR="00607C44">
        <w:rPr>
          <w:lang w:val="en-US"/>
        </w:rPr>
        <w:t xml:space="preserve"> (WBA)</w:t>
      </w:r>
      <w:r w:rsidR="00C27A65">
        <w:rPr>
          <w:lang w:val="en-US"/>
        </w:rPr>
        <w:t xml:space="preserve"> for sharing their </w:t>
      </w:r>
      <w:r w:rsidR="00242714">
        <w:rPr>
          <w:lang w:val="en-US"/>
        </w:rPr>
        <w:t xml:space="preserve">work on </w:t>
      </w:r>
      <w:r w:rsidR="006277EA">
        <w:rPr>
          <w:lang w:val="en-US"/>
        </w:rPr>
        <w:t>5G and Wi-Fi RAN convergence</w:t>
      </w:r>
      <w:r w:rsidR="00423394">
        <w:rPr>
          <w:lang w:val="en-US"/>
        </w:rPr>
        <w:t xml:space="preserve"> and providing the resulting </w:t>
      </w:r>
      <w:r w:rsidR="005F6010">
        <w:rPr>
          <w:lang w:val="en-US"/>
        </w:rPr>
        <w:t>white paper “</w:t>
      </w:r>
      <w:r w:rsidR="005F6010" w:rsidRPr="005F6010">
        <w:rPr>
          <w:lang w:val="en-US"/>
        </w:rPr>
        <w:t>5G and Wi-Fi RAN Convergence – Aligning the Industry on Opportunities and Challenges</w:t>
      </w:r>
      <w:r w:rsidR="003F5CEB">
        <w:rPr>
          <w:lang w:val="en-US"/>
        </w:rPr>
        <w:t>”</w:t>
      </w:r>
      <w:r w:rsidR="00B508C7">
        <w:rPr>
          <w:lang w:val="en-US"/>
        </w:rPr>
        <w:t xml:space="preserve"> [</w:t>
      </w:r>
      <w:bookmarkStart w:id="30" w:name="_Hlk73960716"/>
      <w:r w:rsidR="003F168F">
        <w:rPr>
          <w:lang w:val="en-US"/>
        </w:rPr>
        <w:fldChar w:fldCharType="begin"/>
      </w:r>
      <w:r w:rsidR="003F168F">
        <w:rPr>
          <w:lang w:val="en-US"/>
        </w:rPr>
        <w:instrText xml:space="preserve"> REF _Ref72162507 \r \h </w:instrText>
      </w:r>
      <w:r w:rsidR="003F168F">
        <w:rPr>
          <w:lang w:val="en-US"/>
        </w:rPr>
      </w:r>
      <w:r w:rsidR="003F168F">
        <w:rPr>
          <w:lang w:val="en-US"/>
        </w:rPr>
        <w:fldChar w:fldCharType="separate"/>
      </w:r>
      <w:r w:rsidR="003F168F">
        <w:rPr>
          <w:lang w:val="en-US"/>
        </w:rPr>
        <w:t>1</w:t>
      </w:r>
      <w:r w:rsidR="003F168F">
        <w:rPr>
          <w:lang w:val="en-US"/>
        </w:rPr>
        <w:fldChar w:fldCharType="end"/>
      </w:r>
      <w:bookmarkEnd w:id="30"/>
      <w:r w:rsidR="00B508C7">
        <w:rPr>
          <w:lang w:val="en-US"/>
        </w:rPr>
        <w:t>]</w:t>
      </w:r>
      <w:r w:rsidR="003F5CEB">
        <w:rPr>
          <w:lang w:val="en-US"/>
        </w:rPr>
        <w:t xml:space="preserve">.  </w:t>
      </w:r>
      <w:r w:rsidR="005F6010" w:rsidRPr="005F6010">
        <w:rPr>
          <w:lang w:val="en-US"/>
        </w:rPr>
        <w:t xml:space="preserve"> </w:t>
      </w:r>
      <w:r w:rsidR="00552DC9">
        <w:rPr>
          <w:lang w:val="en-US"/>
        </w:rPr>
        <w:t xml:space="preserve">The IEEE 802.11 WG also thanks the </w:t>
      </w:r>
      <w:r w:rsidR="00607C44">
        <w:rPr>
          <w:lang w:val="en-US"/>
        </w:rPr>
        <w:t xml:space="preserve">WBA for providing </w:t>
      </w:r>
      <w:r w:rsidR="00F5269C">
        <w:rPr>
          <w:lang w:val="en-US"/>
        </w:rPr>
        <w:t xml:space="preserve">and presenting </w:t>
      </w:r>
      <w:r w:rsidR="00607C44">
        <w:rPr>
          <w:lang w:val="en-US"/>
        </w:rPr>
        <w:t>a</w:t>
      </w:r>
      <w:r w:rsidR="00824FE7">
        <w:rPr>
          <w:lang w:val="en-US"/>
        </w:rPr>
        <w:t>n</w:t>
      </w:r>
      <w:r w:rsidR="00CA0327">
        <w:rPr>
          <w:lang w:val="en-US"/>
        </w:rPr>
        <w:t xml:space="preserve"> overview of </w:t>
      </w:r>
      <w:r w:rsidR="00824FE7">
        <w:rPr>
          <w:lang w:val="en-US"/>
        </w:rPr>
        <w:t>the white paper</w:t>
      </w:r>
      <w:r w:rsidR="00926E9F">
        <w:rPr>
          <w:lang w:val="en-US"/>
        </w:rPr>
        <w:t xml:space="preserve"> at the January 2021 IEEE 802.11 </w:t>
      </w:r>
      <w:r w:rsidR="0017491B">
        <w:rPr>
          <w:lang w:val="en-US"/>
        </w:rPr>
        <w:t>Virtual</w:t>
      </w:r>
      <w:r w:rsidR="00926E9F">
        <w:rPr>
          <w:lang w:val="en-US"/>
        </w:rPr>
        <w:t xml:space="preserve"> meeting</w:t>
      </w:r>
      <w:r w:rsidR="00CA0327">
        <w:rPr>
          <w:lang w:val="en-US"/>
        </w:rPr>
        <w:t xml:space="preserve"> </w:t>
      </w:r>
      <w:r w:rsidR="00A1214D">
        <w:rPr>
          <w:lang w:val="en-US"/>
        </w:rPr>
        <w:t>[</w:t>
      </w:r>
      <w:r w:rsidR="004325B1">
        <w:rPr>
          <w:lang w:val="en-US"/>
        </w:rPr>
        <w:fldChar w:fldCharType="begin"/>
      </w:r>
      <w:r w:rsidR="004325B1">
        <w:rPr>
          <w:lang w:val="en-US"/>
        </w:rPr>
        <w:instrText xml:space="preserve"> REF _Ref72163930 \r \h </w:instrText>
      </w:r>
      <w:r w:rsidR="004325B1">
        <w:rPr>
          <w:lang w:val="en-US"/>
        </w:rPr>
      </w:r>
      <w:r w:rsidR="004325B1">
        <w:rPr>
          <w:lang w:val="en-US"/>
        </w:rPr>
        <w:fldChar w:fldCharType="separate"/>
      </w:r>
      <w:r w:rsidR="004325B1">
        <w:rPr>
          <w:lang w:val="en-US"/>
        </w:rPr>
        <w:t>2</w:t>
      </w:r>
      <w:r w:rsidR="004325B1">
        <w:rPr>
          <w:lang w:val="en-US"/>
        </w:rPr>
        <w:fldChar w:fldCharType="end"/>
      </w:r>
      <w:r w:rsidR="004D7D17">
        <w:rPr>
          <w:lang w:val="en-US"/>
        </w:rPr>
        <w:t xml:space="preserve">]. </w:t>
      </w:r>
      <w:r w:rsidR="00CA0327">
        <w:rPr>
          <w:lang w:val="en-US"/>
        </w:rPr>
        <w:t xml:space="preserve"> </w:t>
      </w:r>
    </w:p>
    <w:p w14:paraId="3804271D" w14:textId="04DBBA7F" w:rsidR="006635E9" w:rsidRDefault="00D134B4" w:rsidP="006635E9">
      <w:pPr>
        <w:tabs>
          <w:tab w:val="left" w:pos="810"/>
        </w:tabs>
        <w:spacing w:before="100" w:beforeAutospacing="1" w:after="100" w:afterAutospacing="1"/>
        <w:rPr>
          <w:lang w:val="en-US"/>
        </w:rPr>
      </w:pPr>
      <w:r>
        <w:rPr>
          <w:lang w:val="en-US"/>
        </w:rPr>
        <w:t xml:space="preserve">In </w:t>
      </w:r>
      <w:r w:rsidR="00C81AD2">
        <w:rPr>
          <w:lang w:val="en-US"/>
        </w:rPr>
        <w:t>addition,</w:t>
      </w:r>
      <w:r>
        <w:rPr>
          <w:lang w:val="en-US"/>
        </w:rPr>
        <w:t xml:space="preserve"> </w:t>
      </w:r>
      <w:r w:rsidR="006635E9">
        <w:rPr>
          <w:lang w:val="en-US"/>
        </w:rPr>
        <w:t xml:space="preserve">IEEE 802.11 WG thanks the </w:t>
      </w:r>
      <w:r>
        <w:rPr>
          <w:lang w:val="en-US"/>
        </w:rPr>
        <w:t>WBA</w:t>
      </w:r>
      <w:r w:rsidR="00C77BAC">
        <w:rPr>
          <w:lang w:val="en-US"/>
        </w:rPr>
        <w:t xml:space="preserve"> 5G working group for highlighting potential challenges and gaps</w:t>
      </w:r>
      <w:r w:rsidR="009864DD">
        <w:rPr>
          <w:lang w:val="en-US"/>
        </w:rPr>
        <w:t xml:space="preserve"> in the following key areas:</w:t>
      </w:r>
      <w:r w:rsidR="006635E9">
        <w:rPr>
          <w:lang w:val="en-US"/>
        </w:rPr>
        <w:t xml:space="preserve"> </w:t>
      </w:r>
    </w:p>
    <w:p w14:paraId="66F717AF" w14:textId="1514FF26" w:rsidR="002448F7" w:rsidRPr="006C54D4" w:rsidRDefault="002448F7" w:rsidP="002448F7">
      <w:pPr>
        <w:numPr>
          <w:ilvl w:val="0"/>
          <w:numId w:val="1"/>
        </w:numPr>
        <w:autoSpaceDE w:val="0"/>
        <w:autoSpaceDN w:val="0"/>
        <w:adjustRightInd w:val="0"/>
        <w:spacing w:after="80"/>
        <w:rPr>
          <w:color w:val="000000"/>
          <w:szCs w:val="22"/>
          <w:lang w:val="en-US"/>
        </w:rPr>
      </w:pPr>
      <w:r w:rsidRPr="006C54D4">
        <w:rPr>
          <w:color w:val="000000"/>
          <w:szCs w:val="22"/>
          <w:lang w:val="en-US"/>
        </w:rPr>
        <w:t xml:space="preserve">5G and Wi-Fi convergence architecture (for Trusted and Untrusted WLAN access); </w:t>
      </w:r>
    </w:p>
    <w:p w14:paraId="30548F15" w14:textId="7DBF5E94" w:rsidR="002448F7" w:rsidRPr="006C54D4" w:rsidRDefault="002448F7" w:rsidP="002448F7">
      <w:pPr>
        <w:numPr>
          <w:ilvl w:val="0"/>
          <w:numId w:val="1"/>
        </w:numPr>
        <w:autoSpaceDE w:val="0"/>
        <w:autoSpaceDN w:val="0"/>
        <w:adjustRightInd w:val="0"/>
        <w:spacing w:after="80"/>
        <w:rPr>
          <w:color w:val="000000"/>
          <w:szCs w:val="22"/>
          <w:lang w:val="en-US"/>
        </w:rPr>
      </w:pPr>
      <w:r w:rsidRPr="006C54D4">
        <w:rPr>
          <w:color w:val="000000"/>
          <w:szCs w:val="22"/>
          <w:lang w:val="en-US"/>
        </w:rPr>
        <w:t xml:space="preserve">ATSSS multi-access functionality; </w:t>
      </w:r>
    </w:p>
    <w:p w14:paraId="3701F1CB" w14:textId="5598DF7A" w:rsidR="002448F7" w:rsidRPr="006C54D4" w:rsidRDefault="002448F7" w:rsidP="002448F7">
      <w:pPr>
        <w:numPr>
          <w:ilvl w:val="0"/>
          <w:numId w:val="1"/>
        </w:numPr>
        <w:autoSpaceDE w:val="0"/>
        <w:autoSpaceDN w:val="0"/>
        <w:adjustRightInd w:val="0"/>
        <w:spacing w:after="80"/>
        <w:rPr>
          <w:color w:val="000000"/>
          <w:szCs w:val="22"/>
          <w:lang w:val="en-US"/>
        </w:rPr>
      </w:pPr>
      <w:r w:rsidRPr="006C54D4">
        <w:rPr>
          <w:color w:val="000000"/>
          <w:szCs w:val="22"/>
          <w:lang w:val="en-US"/>
        </w:rPr>
        <w:t xml:space="preserve">End-to-end QoS; </w:t>
      </w:r>
    </w:p>
    <w:p w14:paraId="60A5D86E" w14:textId="09432E9C" w:rsidR="002448F7" w:rsidRPr="006C54D4" w:rsidRDefault="002448F7" w:rsidP="002448F7">
      <w:pPr>
        <w:numPr>
          <w:ilvl w:val="0"/>
          <w:numId w:val="1"/>
        </w:numPr>
        <w:autoSpaceDE w:val="0"/>
        <w:autoSpaceDN w:val="0"/>
        <w:adjustRightInd w:val="0"/>
        <w:spacing w:after="80"/>
        <w:rPr>
          <w:color w:val="000000"/>
          <w:szCs w:val="22"/>
          <w:lang w:val="en-US"/>
        </w:rPr>
      </w:pPr>
      <w:r w:rsidRPr="006C54D4">
        <w:rPr>
          <w:color w:val="000000"/>
          <w:szCs w:val="22"/>
          <w:lang w:val="en-US"/>
        </w:rPr>
        <w:t xml:space="preserve">Policy Interworking and enhancements across 5G and Wi-Fi; </w:t>
      </w:r>
    </w:p>
    <w:p w14:paraId="556CCC13" w14:textId="0453748A" w:rsidR="002448F7" w:rsidRPr="006C54D4" w:rsidRDefault="002448F7" w:rsidP="002448F7">
      <w:pPr>
        <w:numPr>
          <w:ilvl w:val="0"/>
          <w:numId w:val="1"/>
        </w:numPr>
        <w:autoSpaceDE w:val="0"/>
        <w:autoSpaceDN w:val="0"/>
        <w:adjustRightInd w:val="0"/>
        <w:rPr>
          <w:color w:val="000000"/>
          <w:szCs w:val="22"/>
          <w:lang w:val="en-US"/>
        </w:rPr>
      </w:pPr>
      <w:r w:rsidRPr="006C54D4">
        <w:rPr>
          <w:color w:val="000000"/>
          <w:szCs w:val="22"/>
          <w:lang w:val="en-US"/>
        </w:rPr>
        <w:t xml:space="preserve">Support for Wi-Fi only devices. </w:t>
      </w:r>
    </w:p>
    <w:p w14:paraId="0A58221C" w14:textId="1CD36990" w:rsidR="00801499" w:rsidRPr="00B23258" w:rsidDel="002B2F30" w:rsidRDefault="00801499" w:rsidP="006635E9">
      <w:pPr>
        <w:tabs>
          <w:tab w:val="left" w:pos="810"/>
        </w:tabs>
        <w:spacing w:before="100" w:beforeAutospacing="1" w:after="100" w:afterAutospacing="1"/>
        <w:rPr>
          <w:del w:id="31" w:author="Thomas Derham" w:date="2021-07-18T10:11:00Z"/>
          <w:lang w:val="en-US"/>
        </w:rPr>
      </w:pPr>
      <w:del w:id="32" w:author="Thomas Derham" w:date="2021-07-18T10:11:00Z">
        <w:r w:rsidRPr="00B23258" w:rsidDel="002B2F30">
          <w:rPr>
            <w:lang w:val="en-US"/>
          </w:rPr>
          <w:delText>{It was suggested that the text focus more on what 802.11 does provide vs. being limited to a MAC/PHY, text below</w:delText>
        </w:r>
        <w:r w:rsidR="00355307" w:rsidRPr="00B23258" w:rsidDel="002B2F30">
          <w:rPr>
            <w:lang w:val="en-US"/>
          </w:rPr>
          <w:delText xml:space="preserve"> was edited to address this concern, additional edits are likely</w:delText>
        </w:r>
        <w:r w:rsidRPr="00B23258" w:rsidDel="002B2F30">
          <w:rPr>
            <w:lang w:val="en-US"/>
          </w:rPr>
          <w:delText>}</w:delText>
        </w:r>
      </w:del>
    </w:p>
    <w:p w14:paraId="35CCB42D" w14:textId="24AA7B49" w:rsidR="00BA45C3" w:rsidRPr="00B23258" w:rsidDel="002B2F30" w:rsidRDefault="00B85D0B" w:rsidP="006635E9">
      <w:pPr>
        <w:tabs>
          <w:tab w:val="left" w:pos="810"/>
        </w:tabs>
        <w:spacing w:before="100" w:beforeAutospacing="1" w:after="100" w:afterAutospacing="1"/>
        <w:rPr>
          <w:del w:id="33" w:author="Thomas Derham" w:date="2021-07-18T10:11:00Z"/>
          <w:lang w:val="en-US"/>
        </w:rPr>
      </w:pPr>
      <w:del w:id="34" w:author="Thomas Derham" w:date="2021-07-18T10:11:00Z">
        <w:r w:rsidRPr="00B23258" w:rsidDel="002B2F30">
          <w:rPr>
            <w:lang w:val="en-US"/>
          </w:rPr>
          <w:delText>{The following is still viewed as being too negative</w:delText>
        </w:r>
        <w:r w:rsidR="009F321A" w:rsidRPr="00B23258" w:rsidDel="002B2F30">
          <w:rPr>
            <w:lang w:val="en-US"/>
          </w:rPr>
          <w:delText xml:space="preserve"> – we should focus on what we have</w:delText>
        </w:r>
        <w:r w:rsidR="00A27DA1" w:rsidRPr="00B23258" w:rsidDel="002B2F30">
          <w:rPr>
            <w:lang w:val="en-US"/>
          </w:rPr>
          <w:delText>.</w:delText>
        </w:r>
        <w:r w:rsidRPr="00B23258" w:rsidDel="002B2F30">
          <w:rPr>
            <w:lang w:val="en-US"/>
          </w:rPr>
          <w:delText>}</w:delText>
        </w:r>
      </w:del>
    </w:p>
    <w:p w14:paraId="36527ACA" w14:textId="69DD38E0" w:rsidR="00EE288C" w:rsidRDefault="00DF0041" w:rsidP="006635E9">
      <w:pPr>
        <w:tabs>
          <w:tab w:val="left" w:pos="810"/>
        </w:tabs>
        <w:spacing w:before="100" w:beforeAutospacing="1" w:after="100" w:afterAutospacing="1"/>
        <w:rPr>
          <w:ins w:id="35" w:author="Thomas Derham" w:date="2021-07-18T10:13:00Z"/>
          <w:lang w:val="en-US"/>
        </w:rPr>
      </w:pPr>
      <w:del w:id="36" w:author="Thomas Derham" w:date="2021-07-18T09:54:00Z">
        <w:r w:rsidDel="006C54D4">
          <w:rPr>
            <w:lang w:val="en-US"/>
          </w:rPr>
          <w:delText xml:space="preserve">The IEEE 802.11 WG agrees that </w:delText>
        </w:r>
        <w:r w:rsidR="006E2A6F" w:rsidDel="006C54D4">
          <w:rPr>
            <w:lang w:val="en-US"/>
          </w:rPr>
          <w:delText xml:space="preserve">these potential challenges and gaps </w:delText>
        </w:r>
        <w:r w:rsidR="00AA6AD9" w:rsidDel="006C54D4">
          <w:rPr>
            <w:lang w:val="en-US"/>
          </w:rPr>
          <w:delText xml:space="preserve">may </w:delText>
        </w:r>
        <w:r w:rsidR="006E2A6F" w:rsidDel="006C54D4">
          <w:rPr>
            <w:lang w:val="en-US"/>
          </w:rPr>
          <w:delText xml:space="preserve">impact </w:delText>
        </w:r>
        <w:r w:rsidR="002F2FA3" w:rsidDel="006C54D4">
          <w:rPr>
            <w:lang w:val="en-US"/>
          </w:rPr>
          <w:delText>5G and Wi-Fi RAN convergence.</w:delText>
        </w:r>
        <w:r w:rsidR="00FD255F" w:rsidDel="006C54D4">
          <w:rPr>
            <w:lang w:val="en-US"/>
          </w:rPr>
          <w:delText xml:space="preserve">  </w:delText>
        </w:r>
      </w:del>
      <w:r w:rsidR="00740BE7">
        <w:rPr>
          <w:lang w:val="en-US"/>
        </w:rPr>
        <w:t>T</w:t>
      </w:r>
      <w:r w:rsidR="00FD255F">
        <w:rPr>
          <w:lang w:val="en-US"/>
        </w:rPr>
        <w:t xml:space="preserve">he IEEE 802.11 WG </w:t>
      </w:r>
      <w:r w:rsidR="001E6794">
        <w:rPr>
          <w:lang w:val="en-US"/>
        </w:rPr>
        <w:t>notes</w:t>
      </w:r>
      <w:r w:rsidR="00A06FE5">
        <w:rPr>
          <w:lang w:val="en-US"/>
        </w:rPr>
        <w:t xml:space="preserve"> </w:t>
      </w:r>
      <w:r w:rsidR="0049429F">
        <w:rPr>
          <w:lang w:val="en-US"/>
        </w:rPr>
        <w:t>that</w:t>
      </w:r>
      <w:r w:rsidR="00B5341C">
        <w:rPr>
          <w:lang w:val="en-US"/>
        </w:rPr>
        <w:t xml:space="preserve"> </w:t>
      </w:r>
      <w:ins w:id="37" w:author="Thomas Derham" w:date="2021-07-18T10:06:00Z">
        <w:r w:rsidR="00C7465C">
          <w:rPr>
            <w:lang w:val="en-US"/>
          </w:rPr>
          <w:t>the sc</w:t>
        </w:r>
      </w:ins>
      <w:ins w:id="38" w:author="Thomas Derham" w:date="2021-07-18T10:07:00Z">
        <w:r w:rsidR="00C7465C">
          <w:rPr>
            <w:lang w:val="en-US"/>
          </w:rPr>
          <w:t xml:space="preserve">ope of </w:t>
        </w:r>
      </w:ins>
      <w:r w:rsidR="00485472">
        <w:rPr>
          <w:lang w:val="en-US"/>
        </w:rPr>
        <w:t xml:space="preserve">IEEE Std. 802.11 </w:t>
      </w:r>
      <w:ins w:id="39" w:author="Thomas Derham" w:date="2021-07-18T10:07:00Z">
        <w:r w:rsidR="00C7465C">
          <w:rPr>
            <w:lang w:val="en-US"/>
          </w:rPr>
          <w:t xml:space="preserve">is the </w:t>
        </w:r>
      </w:ins>
      <w:r w:rsidR="00616363">
        <w:rPr>
          <w:lang w:val="en-US"/>
        </w:rPr>
        <w:t>defin</w:t>
      </w:r>
      <w:del w:id="40" w:author="Thomas Derham" w:date="2021-07-18T10:07:00Z">
        <w:r w:rsidR="00616363" w:rsidDel="00C7465C">
          <w:rPr>
            <w:lang w:val="en-US"/>
          </w:rPr>
          <w:delText>e</w:delText>
        </w:r>
      </w:del>
      <w:ins w:id="41" w:author="Thomas Derham" w:date="2021-07-18T10:07:00Z">
        <w:r w:rsidR="00C7465C">
          <w:rPr>
            <w:lang w:val="en-US"/>
          </w:rPr>
          <w:t>ition</w:t>
        </w:r>
      </w:ins>
      <w:del w:id="42" w:author="Thomas Derham" w:date="2021-07-18T10:07:00Z">
        <w:r w:rsidR="00616363" w:rsidDel="00C7465C">
          <w:rPr>
            <w:lang w:val="en-US"/>
          </w:rPr>
          <w:delText>s</w:delText>
        </w:r>
      </w:del>
      <w:r w:rsidR="00616363">
        <w:rPr>
          <w:lang w:val="en-US"/>
        </w:rPr>
        <w:t xml:space="preserve"> </w:t>
      </w:r>
      <w:ins w:id="43" w:author="Thomas Derham" w:date="2021-07-18T10:07:00Z">
        <w:r w:rsidR="00C7465C">
          <w:rPr>
            <w:lang w:val="en-US"/>
          </w:rPr>
          <w:t xml:space="preserve">of </w:t>
        </w:r>
      </w:ins>
      <w:r w:rsidR="00616363">
        <w:rPr>
          <w:lang w:val="en-US"/>
        </w:rPr>
        <w:t xml:space="preserve">one Medium </w:t>
      </w:r>
      <w:r w:rsidR="007B2F7A">
        <w:rPr>
          <w:lang w:val="en-US"/>
        </w:rPr>
        <w:t>Access C</w:t>
      </w:r>
      <w:r w:rsidR="00616363">
        <w:rPr>
          <w:lang w:val="en-US"/>
        </w:rPr>
        <w:t>ontrol (MAC) and several physical layer (PHY) specifications for wireless connectivity for fixed, portable, and moving stations (STAs) within a local area [</w:t>
      </w:r>
      <w:r w:rsidR="00616363">
        <w:rPr>
          <w:lang w:val="en-US"/>
        </w:rPr>
        <w:fldChar w:fldCharType="begin"/>
      </w:r>
      <w:r w:rsidR="00616363">
        <w:rPr>
          <w:lang w:val="en-US"/>
        </w:rPr>
        <w:instrText xml:space="preserve"> REF _Ref72165576 \r \h </w:instrText>
      </w:r>
      <w:r w:rsidR="00742AEA">
        <w:rPr>
          <w:lang w:val="en-US"/>
        </w:rPr>
        <w:instrText xml:space="preserve"> \* MERGEFORMAT </w:instrText>
      </w:r>
      <w:r w:rsidR="00616363">
        <w:rPr>
          <w:lang w:val="en-US"/>
        </w:rPr>
      </w:r>
      <w:r w:rsidR="00616363">
        <w:rPr>
          <w:lang w:val="en-US"/>
        </w:rPr>
        <w:fldChar w:fldCharType="separate"/>
      </w:r>
      <w:r w:rsidR="00616363">
        <w:rPr>
          <w:lang w:val="en-US"/>
        </w:rPr>
        <w:t>3</w:t>
      </w:r>
      <w:r w:rsidR="00616363">
        <w:rPr>
          <w:lang w:val="en-US"/>
        </w:rPr>
        <w:fldChar w:fldCharType="end"/>
      </w:r>
      <w:r w:rsidR="00616363">
        <w:rPr>
          <w:lang w:val="en-US"/>
        </w:rPr>
        <w:t xml:space="preserve">, </w:t>
      </w:r>
      <w:r w:rsidR="00616363">
        <w:rPr>
          <w:lang w:val="en-US"/>
        </w:rPr>
        <w:fldChar w:fldCharType="begin"/>
      </w:r>
      <w:r w:rsidR="00616363">
        <w:rPr>
          <w:lang w:val="en-US"/>
        </w:rPr>
        <w:instrText xml:space="preserve"> REF _Ref72165581 \r \h </w:instrText>
      </w:r>
      <w:r w:rsidR="00742AEA">
        <w:rPr>
          <w:lang w:val="en-US"/>
        </w:rPr>
        <w:instrText xml:space="preserve"> \* MERGEFORMAT </w:instrText>
      </w:r>
      <w:r w:rsidR="00616363">
        <w:rPr>
          <w:lang w:val="en-US"/>
        </w:rPr>
      </w:r>
      <w:r w:rsidR="00616363">
        <w:rPr>
          <w:lang w:val="en-US"/>
        </w:rPr>
        <w:fldChar w:fldCharType="separate"/>
      </w:r>
      <w:r w:rsidR="00616363">
        <w:rPr>
          <w:lang w:val="en-US"/>
        </w:rPr>
        <w:t>4</w:t>
      </w:r>
      <w:r w:rsidR="00616363">
        <w:rPr>
          <w:lang w:val="en-US"/>
        </w:rPr>
        <w:fldChar w:fldCharType="end"/>
      </w:r>
      <w:r w:rsidR="00616363">
        <w:rPr>
          <w:lang w:val="en-US"/>
        </w:rPr>
        <w:t>]</w:t>
      </w:r>
      <w:del w:id="44" w:author="Thomas Derham" w:date="2021-07-18T10:10:00Z">
        <w:r w:rsidR="00616363" w:rsidDel="00C7465C">
          <w:rPr>
            <w:lang w:val="en-US"/>
          </w:rPr>
          <w:delText xml:space="preserve">.  </w:delText>
        </w:r>
      </w:del>
      <w:ins w:id="45" w:author="Thomas Derham" w:date="2021-07-18T10:10:00Z">
        <w:r w:rsidR="00C7465C">
          <w:rPr>
            <w:lang w:val="en-US"/>
          </w:rPr>
          <w:t xml:space="preserve">, </w:t>
        </w:r>
      </w:ins>
      <w:ins w:id="46" w:author="Thomas Derham" w:date="2021-07-18T10:12:00Z">
        <w:r w:rsidR="002B2F30">
          <w:rPr>
            <w:lang w:val="en-US"/>
          </w:rPr>
          <w:t>whereas</w:t>
        </w:r>
      </w:ins>
      <w:ins w:id="47" w:author="Thomas Derham" w:date="2021-07-18T10:10:00Z">
        <w:r w:rsidR="00C7465C">
          <w:rPr>
            <w:lang w:val="en-US"/>
          </w:rPr>
          <w:t xml:space="preserve"> </w:t>
        </w:r>
      </w:ins>
      <w:ins w:id="48" w:author="Thomas Derham" w:date="2021-07-18T10:08:00Z">
        <w:r w:rsidR="00C7465C">
          <w:rPr>
            <w:lang w:val="en-US"/>
          </w:rPr>
          <w:t xml:space="preserve">some of the </w:t>
        </w:r>
      </w:ins>
      <w:ins w:id="49" w:author="Thomas Derham" w:date="2021-07-18T10:10:00Z">
        <w:r w:rsidR="00C7465C">
          <w:rPr>
            <w:lang w:val="en-US"/>
          </w:rPr>
          <w:t xml:space="preserve">potential </w:t>
        </w:r>
      </w:ins>
      <w:ins w:id="50" w:author="Thomas Derham" w:date="2021-07-18T10:08:00Z">
        <w:r w:rsidR="00C7465C">
          <w:rPr>
            <w:lang w:val="en-US"/>
          </w:rPr>
          <w:t xml:space="preserve">challenges and gaps </w:t>
        </w:r>
      </w:ins>
      <w:ins w:id="51" w:author="Thomas Derham" w:date="2021-07-18T10:11:00Z">
        <w:r w:rsidR="00C7465C">
          <w:rPr>
            <w:lang w:val="en-US"/>
          </w:rPr>
          <w:t>highlighted by WBA</w:t>
        </w:r>
      </w:ins>
      <w:ins w:id="52" w:author="Thomas Derham" w:date="2021-07-18T10:10:00Z">
        <w:r w:rsidR="00C7465C">
          <w:rPr>
            <w:lang w:val="en-US"/>
          </w:rPr>
          <w:t xml:space="preserve"> </w:t>
        </w:r>
      </w:ins>
      <w:ins w:id="53" w:author="Thomas Derham" w:date="2021-07-18T10:08:00Z">
        <w:r w:rsidR="00C7465C">
          <w:rPr>
            <w:lang w:val="en-US"/>
          </w:rPr>
          <w:t xml:space="preserve">pertain to </w:t>
        </w:r>
      </w:ins>
      <w:ins w:id="54" w:author="Thomas Derham" w:date="2021-07-18T10:09:00Z">
        <w:r w:rsidR="00C7465C">
          <w:rPr>
            <w:lang w:val="en-US"/>
          </w:rPr>
          <w:t>functionality above the MAC (e.g. higher layer policies</w:t>
        </w:r>
      </w:ins>
      <w:ins w:id="55" w:author="Thomas Derham" w:date="2021-07-18T10:19:00Z">
        <w:r w:rsidR="00B10995">
          <w:rPr>
            <w:lang w:val="en-US"/>
          </w:rPr>
          <w:t>,</w:t>
        </w:r>
      </w:ins>
      <w:ins w:id="56" w:author="Thomas Derham" w:date="2021-07-18T10:09:00Z">
        <w:r w:rsidR="00C7465C">
          <w:rPr>
            <w:lang w:val="en-US"/>
          </w:rPr>
          <w:t xml:space="preserve"> </w:t>
        </w:r>
      </w:ins>
      <w:ins w:id="57" w:author="Thomas Derham" w:date="2021-07-18T10:19:00Z">
        <w:r w:rsidR="00B10995">
          <w:rPr>
            <w:lang w:val="en-US"/>
          </w:rPr>
          <w:t xml:space="preserve">IP-based protocols, and </w:t>
        </w:r>
      </w:ins>
      <w:ins w:id="58" w:author="Thomas Derham" w:date="2021-07-18T10:20:00Z">
        <w:r w:rsidR="00B10995">
          <w:rPr>
            <w:lang w:val="en-US"/>
          </w:rPr>
          <w:t xml:space="preserve">core </w:t>
        </w:r>
      </w:ins>
      <w:ins w:id="59" w:author="Thomas Derham" w:date="2021-07-18T10:09:00Z">
        <w:r w:rsidR="00C7465C">
          <w:rPr>
            <w:lang w:val="en-US"/>
          </w:rPr>
          <w:t>network architectures)</w:t>
        </w:r>
      </w:ins>
      <w:ins w:id="60" w:author="Thomas Derham" w:date="2021-07-18T10:11:00Z">
        <w:r w:rsidR="00C7465C">
          <w:rPr>
            <w:lang w:val="en-US"/>
          </w:rPr>
          <w:t>.</w:t>
        </w:r>
      </w:ins>
      <w:ins w:id="61" w:author="Thomas Derham" w:date="2021-07-18T10:09:00Z">
        <w:r w:rsidR="00C7465C">
          <w:rPr>
            <w:lang w:val="en-US"/>
          </w:rPr>
          <w:t xml:space="preserve"> </w:t>
        </w:r>
      </w:ins>
      <w:del w:id="62" w:author="Thomas Derham" w:date="2021-07-18T10:09:00Z">
        <w:r w:rsidR="00235750" w:rsidDel="00C7465C">
          <w:rPr>
            <w:lang w:val="en-US"/>
          </w:rPr>
          <w:delText xml:space="preserve">IEEE Std. 802.11 </w:delText>
        </w:r>
      </w:del>
      <w:del w:id="63" w:author="Thomas Derham" w:date="2021-07-18T09:54:00Z">
        <w:r w:rsidR="00235750" w:rsidDel="006C54D4">
          <w:rPr>
            <w:lang w:val="en-US"/>
          </w:rPr>
          <w:delText xml:space="preserve">provides </w:delText>
        </w:r>
      </w:del>
      <w:del w:id="64" w:author="Thomas Derham" w:date="2021-07-18T10:09:00Z">
        <w:r w:rsidR="00125FD6" w:rsidDel="00C7465C">
          <w:rPr>
            <w:lang w:val="en-US"/>
          </w:rPr>
          <w:delText xml:space="preserve">features and capabilities </w:delText>
        </w:r>
        <w:r w:rsidR="00337941" w:rsidDel="00C7465C">
          <w:rPr>
            <w:lang w:val="en-US"/>
          </w:rPr>
          <w:delText xml:space="preserve">that </w:delText>
        </w:r>
      </w:del>
      <w:del w:id="65" w:author="Thomas Derham" w:date="2021-07-18T09:55:00Z">
        <w:r w:rsidR="00AF4DC7" w:rsidDel="006C54D4">
          <w:rPr>
            <w:lang w:val="en-US"/>
          </w:rPr>
          <w:delText xml:space="preserve">are </w:delText>
        </w:r>
      </w:del>
      <w:del w:id="66" w:author="Thomas Derham" w:date="2021-07-18T10:09:00Z">
        <w:r w:rsidR="00AF4DC7" w:rsidDel="00C7465C">
          <w:rPr>
            <w:lang w:val="en-US"/>
          </w:rPr>
          <w:delText xml:space="preserve">used </w:delText>
        </w:r>
      </w:del>
      <w:del w:id="67" w:author="Thomas Derham" w:date="2021-07-18T09:55:00Z">
        <w:r w:rsidR="00AF4DC7" w:rsidDel="006C54D4">
          <w:rPr>
            <w:lang w:val="en-US"/>
          </w:rPr>
          <w:delText>in various</w:delText>
        </w:r>
        <w:r w:rsidR="00801499" w:rsidDel="006C54D4">
          <w:rPr>
            <w:lang w:val="en-US"/>
          </w:rPr>
          <w:delText xml:space="preserve"> WLAN</w:delText>
        </w:r>
        <w:r w:rsidR="00AF4DC7" w:rsidDel="006C54D4">
          <w:rPr>
            <w:lang w:val="en-US"/>
          </w:rPr>
          <w:delText xml:space="preserve"> implementations </w:delText>
        </w:r>
      </w:del>
      <w:del w:id="68" w:author="Thomas Derham" w:date="2021-07-18T10:09:00Z">
        <w:r w:rsidR="003E57B5" w:rsidDel="00C7465C">
          <w:rPr>
            <w:lang w:val="en-US"/>
          </w:rPr>
          <w:delText>to address the</w:delText>
        </w:r>
      </w:del>
      <w:del w:id="69" w:author="Thomas Derham" w:date="2021-07-18T09:56:00Z">
        <w:r w:rsidR="003E57B5" w:rsidDel="006C54D4">
          <w:rPr>
            <w:lang w:val="en-US"/>
          </w:rPr>
          <w:delText>se</w:delText>
        </w:r>
      </w:del>
      <w:del w:id="70" w:author="Thomas Derham" w:date="2021-07-18T10:09:00Z">
        <w:r w:rsidR="0049429F" w:rsidDel="00C7465C">
          <w:rPr>
            <w:lang w:val="en-US"/>
          </w:rPr>
          <w:delText xml:space="preserve"> challenges</w:delText>
        </w:r>
      </w:del>
      <w:del w:id="71" w:author="Thomas Derham" w:date="2021-07-18T09:56:00Z">
        <w:r w:rsidR="0049429F" w:rsidDel="006C54D4">
          <w:rPr>
            <w:lang w:val="en-US"/>
          </w:rPr>
          <w:delText xml:space="preserve"> and gaps</w:delText>
        </w:r>
      </w:del>
      <w:del w:id="72" w:author="Thomas Derham" w:date="2021-07-18T10:09:00Z">
        <w:r w:rsidR="0033318A" w:rsidDel="00C7465C">
          <w:rPr>
            <w:lang w:val="en-US"/>
          </w:rPr>
          <w:delText xml:space="preserve">.  </w:delText>
        </w:r>
        <w:r w:rsidR="00FC2C7D" w:rsidDel="00C7465C">
          <w:rPr>
            <w:lang w:val="en-US"/>
          </w:rPr>
          <w:delText>However,</w:delText>
        </w:r>
        <w:r w:rsidR="0049429F" w:rsidDel="00C7465C">
          <w:rPr>
            <w:lang w:val="en-US"/>
          </w:rPr>
          <w:delText xml:space="preserve"> </w:delText>
        </w:r>
        <w:r w:rsidR="000F2B85" w:rsidDel="00C7465C">
          <w:rPr>
            <w:lang w:val="en-US"/>
          </w:rPr>
          <w:delText>IEEE Std. 802.11</w:delText>
        </w:r>
        <w:r w:rsidR="00655D61" w:rsidDel="00C7465C">
          <w:rPr>
            <w:lang w:val="en-US"/>
          </w:rPr>
          <w:delText xml:space="preserve"> does not provide </w:delText>
        </w:r>
        <w:r w:rsidR="007B2403" w:rsidDel="00C7465C">
          <w:rPr>
            <w:lang w:val="en-US"/>
          </w:rPr>
          <w:delText xml:space="preserve">a standardized </w:delText>
        </w:r>
        <w:r w:rsidR="00FC2C7D" w:rsidDel="00C7465C">
          <w:rPr>
            <w:lang w:val="en-US"/>
          </w:rPr>
          <w:delText xml:space="preserve">implementation </w:delText>
        </w:r>
        <w:r w:rsidR="00E26F5F" w:rsidDel="00C7465C">
          <w:rPr>
            <w:lang w:val="en-US"/>
          </w:rPr>
          <w:delText>that</w:delText>
        </w:r>
        <w:r w:rsidR="007B2403" w:rsidDel="00C7465C">
          <w:rPr>
            <w:lang w:val="en-US"/>
          </w:rPr>
          <w:delText xml:space="preserve"> </w:delText>
        </w:r>
        <w:r w:rsidR="005C33C0" w:rsidDel="00C7465C">
          <w:rPr>
            <w:lang w:val="en-US"/>
          </w:rPr>
          <w:delText xml:space="preserve">address </w:delText>
        </w:r>
        <w:r w:rsidR="007B2403" w:rsidDel="00C7465C">
          <w:rPr>
            <w:lang w:val="en-US"/>
          </w:rPr>
          <w:delText>these challenges and gaps</w:delText>
        </w:r>
        <w:r w:rsidR="00801499" w:rsidDel="00C7465C">
          <w:rPr>
            <w:lang w:val="en-US"/>
          </w:rPr>
          <w:delText xml:space="preserve">, as  </w:delText>
        </w:r>
        <w:r w:rsidR="00C07619" w:rsidDel="00C7465C">
          <w:rPr>
            <w:lang w:val="en-US"/>
          </w:rPr>
          <w:delText>the standard</w:delText>
        </w:r>
        <w:r w:rsidR="009B27B8" w:rsidDel="00C7465C">
          <w:rPr>
            <w:lang w:val="en-US"/>
          </w:rPr>
          <w:delText xml:space="preserve"> </w:delText>
        </w:r>
        <w:r w:rsidR="00330A25" w:rsidDel="00C7465C">
          <w:rPr>
            <w:lang w:val="en-US"/>
          </w:rPr>
          <w:delText>does not</w:delText>
        </w:r>
        <w:r w:rsidR="001A0073" w:rsidDel="00C7465C">
          <w:rPr>
            <w:lang w:val="en-US"/>
          </w:rPr>
          <w:delText xml:space="preserve"> </w:delText>
        </w:r>
        <w:r w:rsidR="00F55853" w:rsidDel="00C7465C">
          <w:rPr>
            <w:lang w:val="en-US"/>
          </w:rPr>
          <w:delText>prescribe a particular configuration for implementation.</w:delText>
        </w:r>
      </w:del>
      <w:r w:rsidR="00F55853">
        <w:rPr>
          <w:lang w:val="en-US"/>
        </w:rPr>
        <w:t xml:space="preserve">  </w:t>
      </w:r>
      <w:r w:rsidR="0083259D">
        <w:rPr>
          <w:lang w:val="en-US"/>
        </w:rPr>
        <w:t xml:space="preserve">Hence, the IEEE 802.11 WG </w:t>
      </w:r>
      <w:r w:rsidR="006A57EC">
        <w:rPr>
          <w:lang w:val="en-US"/>
        </w:rPr>
        <w:t xml:space="preserve">in this reply will </w:t>
      </w:r>
      <w:ins w:id="73" w:author="Thomas Derham" w:date="2021-07-18T10:09:00Z">
        <w:r w:rsidR="00C7465C">
          <w:rPr>
            <w:lang w:val="en-US"/>
          </w:rPr>
          <w:t xml:space="preserve">focus on </w:t>
        </w:r>
      </w:ins>
      <w:del w:id="74" w:author="Thomas Derham" w:date="2021-07-18T10:09:00Z">
        <w:r w:rsidR="006A57EC" w:rsidDel="00C7465C">
          <w:rPr>
            <w:lang w:val="en-US"/>
          </w:rPr>
          <w:delText xml:space="preserve">provide </w:delText>
        </w:r>
        <w:r w:rsidR="001A0073" w:rsidDel="00C7465C">
          <w:rPr>
            <w:lang w:val="en-US"/>
          </w:rPr>
          <w:delText xml:space="preserve">information </w:delText>
        </w:r>
        <w:r w:rsidR="006A57EC" w:rsidDel="00C7465C">
          <w:rPr>
            <w:lang w:val="en-US"/>
          </w:rPr>
          <w:delText xml:space="preserve">on </w:delText>
        </w:r>
      </w:del>
      <w:del w:id="75" w:author="Thomas Derham" w:date="2021-07-18T10:12:00Z">
        <w:r w:rsidR="006A57EC" w:rsidDel="002B2F30">
          <w:rPr>
            <w:lang w:val="en-US"/>
          </w:rPr>
          <w:delText xml:space="preserve">existing </w:delText>
        </w:r>
      </w:del>
      <w:r w:rsidR="004A05F4">
        <w:rPr>
          <w:lang w:val="en-US"/>
        </w:rPr>
        <w:t xml:space="preserve">features and capabilities </w:t>
      </w:r>
      <w:r w:rsidR="00673B53">
        <w:rPr>
          <w:lang w:val="en-US"/>
        </w:rPr>
        <w:t xml:space="preserve">that </w:t>
      </w:r>
      <w:r w:rsidR="004A05F4">
        <w:rPr>
          <w:lang w:val="en-US"/>
        </w:rPr>
        <w:t>IEEE Std</w:t>
      </w:r>
      <w:r w:rsidR="001A0073">
        <w:rPr>
          <w:lang w:val="en-US"/>
        </w:rPr>
        <w:t>.</w:t>
      </w:r>
      <w:r w:rsidR="004A05F4">
        <w:rPr>
          <w:lang w:val="en-US"/>
        </w:rPr>
        <w:t xml:space="preserve"> 802.11 </w:t>
      </w:r>
      <w:r w:rsidR="00673B53">
        <w:rPr>
          <w:lang w:val="en-US"/>
        </w:rPr>
        <w:t xml:space="preserve">does </w:t>
      </w:r>
      <w:ins w:id="76" w:author="Thomas Derham" w:date="2021-07-18T10:12:00Z">
        <w:r w:rsidR="002B2F30">
          <w:rPr>
            <w:lang w:val="en-US"/>
          </w:rPr>
          <w:t xml:space="preserve">define, and </w:t>
        </w:r>
      </w:ins>
      <w:del w:id="77" w:author="Thomas Derham" w:date="2021-07-18T10:13:00Z">
        <w:r w:rsidR="005C3693" w:rsidDel="002B2F30">
          <w:rPr>
            <w:lang w:val="en-US"/>
          </w:rPr>
          <w:delText>stand</w:delText>
        </w:r>
        <w:r w:rsidR="0071102A" w:rsidDel="002B2F30">
          <w:rPr>
            <w:lang w:val="en-US"/>
          </w:rPr>
          <w:delText>ardize</w:delText>
        </w:r>
        <w:r w:rsidR="00673B53" w:rsidDel="002B2F30">
          <w:rPr>
            <w:lang w:val="en-US"/>
          </w:rPr>
          <w:delText xml:space="preserve"> </w:delText>
        </w:r>
        <w:r w:rsidR="004A05F4" w:rsidDel="002B2F30">
          <w:rPr>
            <w:lang w:val="en-US"/>
          </w:rPr>
          <w:delText xml:space="preserve">that may be used by </w:delText>
        </w:r>
        <w:r w:rsidR="004967C3" w:rsidDel="002B2F30">
          <w:rPr>
            <w:lang w:val="en-US"/>
          </w:rPr>
          <w:delText>implementations</w:delText>
        </w:r>
      </w:del>
      <w:ins w:id="78" w:author="Thomas Derham" w:date="2021-07-18T10:13:00Z">
        <w:r w:rsidR="002B2F30">
          <w:rPr>
            <w:lang w:val="en-US"/>
          </w:rPr>
          <w:t>which are relevant</w:t>
        </w:r>
      </w:ins>
      <w:r w:rsidR="004967C3">
        <w:rPr>
          <w:lang w:val="en-US"/>
        </w:rPr>
        <w:t xml:space="preserve"> to address</w:t>
      </w:r>
      <w:ins w:id="79" w:author="Thomas Derham" w:date="2021-07-18T10:13:00Z">
        <w:r w:rsidR="002B2F30">
          <w:rPr>
            <w:lang w:val="en-US"/>
          </w:rPr>
          <w:t>ing</w:t>
        </w:r>
      </w:ins>
      <w:r w:rsidR="004967C3">
        <w:rPr>
          <w:lang w:val="en-US"/>
        </w:rPr>
        <w:t xml:space="preserve"> the</w:t>
      </w:r>
      <w:ins w:id="80" w:author="Thomas Derham" w:date="2021-07-18T10:10:00Z">
        <w:r w:rsidR="00C7465C">
          <w:rPr>
            <w:lang w:val="en-US"/>
          </w:rPr>
          <w:t>se</w:t>
        </w:r>
      </w:ins>
      <w:r w:rsidR="004967C3">
        <w:rPr>
          <w:lang w:val="en-US"/>
        </w:rPr>
        <w:t xml:space="preserve"> challenges and gaps</w:t>
      </w:r>
      <w:ins w:id="81" w:author="Thomas Derham" w:date="2021-07-18T10:24:00Z">
        <w:r w:rsidR="00972847">
          <w:rPr>
            <w:lang w:val="en-US"/>
          </w:rPr>
          <w:t xml:space="preserve"> – primarily in the domain of End-to-e</w:t>
        </w:r>
      </w:ins>
      <w:ins w:id="82" w:author="Thomas Derham" w:date="2021-07-18T10:25:00Z">
        <w:r w:rsidR="00972847">
          <w:rPr>
            <w:lang w:val="en-US"/>
          </w:rPr>
          <w:t>nd QoS</w:t>
        </w:r>
      </w:ins>
      <w:ins w:id="83" w:author="Joseph Levy" w:date="2021-07-20T00:57:00Z">
        <w:r w:rsidR="00CF1953">
          <w:rPr>
            <w:lang w:val="en-US"/>
          </w:rPr>
          <w:t xml:space="preserve"> </w:t>
        </w:r>
        <w:r w:rsidR="00CF1953">
          <w:rPr>
            <w:lang w:val="en-US"/>
          </w:rPr>
          <w:t>(please see the Appendix for a list of  features)</w:t>
        </w:r>
      </w:ins>
      <w:del w:id="84" w:author="Thomas Derham" w:date="2021-07-18T10:11:00Z">
        <w:r w:rsidR="004967C3" w:rsidDel="00C7465C">
          <w:rPr>
            <w:lang w:val="en-US"/>
          </w:rPr>
          <w:delText xml:space="preserve"> </w:delText>
        </w:r>
        <w:r w:rsidR="009968B2" w:rsidDel="00C7465C">
          <w:rPr>
            <w:lang w:val="en-US"/>
          </w:rPr>
          <w:delText xml:space="preserve">noted </w:delText>
        </w:r>
        <w:r w:rsidR="00EE288C" w:rsidDel="00C7465C">
          <w:rPr>
            <w:lang w:val="en-US"/>
          </w:rPr>
          <w:delText>in</w:delText>
        </w:r>
      </w:del>
      <w:del w:id="85" w:author="Thomas Derham" w:date="2021-07-18T10:10:00Z">
        <w:r w:rsidR="00EE288C" w:rsidDel="00C7465C">
          <w:rPr>
            <w:lang w:val="en-US"/>
          </w:rPr>
          <w:delText xml:space="preserve"> the WBA white paper</w:delText>
        </w:r>
      </w:del>
      <w:r w:rsidR="00EE288C">
        <w:rPr>
          <w:lang w:val="en-US"/>
        </w:rPr>
        <w:t xml:space="preserve">.  </w:t>
      </w:r>
    </w:p>
    <w:p w14:paraId="14DD0251" w14:textId="5E7B885B" w:rsidR="00026430" w:rsidRPr="003F6FD5" w:rsidRDefault="00482C22" w:rsidP="006635E9">
      <w:pPr>
        <w:tabs>
          <w:tab w:val="left" w:pos="810"/>
        </w:tabs>
        <w:spacing w:before="100" w:beforeAutospacing="1" w:after="100" w:afterAutospacing="1"/>
        <w:rPr>
          <w:ins w:id="86" w:author="Thomas Derham" w:date="2021-07-18T10:27:00Z"/>
          <w:b/>
          <w:bCs/>
          <w:lang w:val="en-US"/>
        </w:rPr>
      </w:pPr>
      <w:ins w:id="87" w:author="Thomas Derham" w:date="2021-07-18T10:26:00Z">
        <w:r w:rsidRPr="003F6FD5">
          <w:rPr>
            <w:b/>
            <w:bCs/>
            <w:lang w:val="en-US"/>
          </w:rPr>
          <w:t xml:space="preserve">Use of </w:t>
        </w:r>
      </w:ins>
      <w:ins w:id="88" w:author="Thomas Derham" w:date="2021-07-18T10:27:00Z">
        <w:r w:rsidRPr="003F6FD5">
          <w:rPr>
            <w:b/>
            <w:bCs/>
            <w:lang w:val="en-US"/>
          </w:rPr>
          <w:t xml:space="preserve">packet classification </w:t>
        </w:r>
      </w:ins>
      <w:ins w:id="89" w:author="Thomas Derham" w:date="2021-07-18T11:18:00Z">
        <w:r w:rsidR="004076E9">
          <w:rPr>
            <w:b/>
            <w:bCs/>
            <w:lang w:val="en-US"/>
          </w:rPr>
          <w:t xml:space="preserve">and DSCP marking </w:t>
        </w:r>
      </w:ins>
      <w:ins w:id="90" w:author="Thomas Derham" w:date="2021-07-18T10:27:00Z">
        <w:r w:rsidRPr="003F6FD5">
          <w:rPr>
            <w:b/>
            <w:bCs/>
            <w:lang w:val="en-US"/>
          </w:rPr>
          <w:t xml:space="preserve">for </w:t>
        </w:r>
      </w:ins>
      <w:ins w:id="91" w:author="Thomas Derham" w:date="2021-07-18T10:28:00Z">
        <w:r w:rsidRPr="003F6FD5">
          <w:rPr>
            <w:b/>
            <w:bCs/>
            <w:lang w:val="en-US"/>
          </w:rPr>
          <w:t xml:space="preserve">802.11 </w:t>
        </w:r>
      </w:ins>
      <w:ins w:id="92" w:author="Thomas Derham" w:date="2021-07-18T10:27:00Z">
        <w:r w:rsidRPr="003F6FD5">
          <w:rPr>
            <w:b/>
            <w:bCs/>
            <w:lang w:val="en-US"/>
          </w:rPr>
          <w:t>QoS</w:t>
        </w:r>
      </w:ins>
    </w:p>
    <w:p w14:paraId="78085F46" w14:textId="2F768027" w:rsidR="00466817" w:rsidRPr="00B23258" w:rsidRDefault="004076E9" w:rsidP="00B23258">
      <w:pPr>
        <w:tabs>
          <w:tab w:val="left" w:pos="810"/>
        </w:tabs>
        <w:spacing w:before="100" w:beforeAutospacing="1" w:after="100" w:afterAutospacing="1"/>
        <w:rPr>
          <w:ins w:id="93" w:author="Thomas Derham" w:date="2021-07-18T10:49:00Z"/>
          <w:lang w:val="en-US"/>
        </w:rPr>
      </w:pPr>
      <w:ins w:id="94" w:author="Thomas Derham" w:date="2021-07-18T11:17:00Z">
        <w:r w:rsidRPr="00B23258">
          <w:rPr>
            <w:lang w:val="en-US"/>
          </w:rPr>
          <w:t>As noted by WBA, i</w:t>
        </w:r>
      </w:ins>
      <w:ins w:id="95" w:author="Thomas Derham" w:date="2021-07-18T10:49:00Z">
        <w:r w:rsidR="00466817" w:rsidRPr="00B23258">
          <w:rPr>
            <w:lang w:val="en-US"/>
          </w:rPr>
          <w:t>n deployment scenarios where (IP) data packets exchanged between a STA and a 3GPP 5G core network traverse an IEEE 802.11 air interface but do not have appropriate DSCP marking from which the required QoS treatment can be mapped at the transmitter, rule-based packet classification and QoS assignment can be performed instead.</w:t>
        </w:r>
      </w:ins>
      <w:ins w:id="96" w:author="Thomas Derham" w:date="2021-07-18T11:25:00Z">
        <w:r w:rsidR="00A838C5" w:rsidRPr="00B23258">
          <w:rPr>
            <w:lang w:val="en-US"/>
          </w:rPr>
          <w:t xml:space="preserve"> </w:t>
        </w:r>
      </w:ins>
      <w:ins w:id="97" w:author="Thomas Derham" w:date="2021-07-18T11:26:00Z">
        <w:r w:rsidR="00A838C5" w:rsidRPr="00B23258">
          <w:rPr>
            <w:lang w:val="en-US"/>
          </w:rPr>
          <w:t xml:space="preserve">This </w:t>
        </w:r>
      </w:ins>
      <w:ins w:id="98" w:author="Thomas Derham" w:date="2021-07-18T11:28:00Z">
        <w:r w:rsidR="0038010B" w:rsidRPr="00B23258">
          <w:rPr>
            <w:lang w:val="en-US"/>
          </w:rPr>
          <w:t>approach may be necessary in scenarios</w:t>
        </w:r>
      </w:ins>
      <w:ins w:id="99" w:author="Thomas Derham" w:date="2021-07-18T11:26:00Z">
        <w:r w:rsidR="00A838C5" w:rsidRPr="00B23258">
          <w:rPr>
            <w:lang w:val="en-US"/>
          </w:rPr>
          <w:t xml:space="preserve"> where </w:t>
        </w:r>
      </w:ins>
      <w:ins w:id="100" w:author="Thomas Derham" w:date="2021-07-18T11:27:00Z">
        <w:r w:rsidR="00AA1DEE" w:rsidRPr="00B23258">
          <w:rPr>
            <w:lang w:val="en-US"/>
          </w:rPr>
          <w:t xml:space="preserve">any </w:t>
        </w:r>
      </w:ins>
      <w:ins w:id="101" w:author="Thomas Derham" w:date="2021-07-18T11:26:00Z">
        <w:r w:rsidR="00A838C5" w:rsidRPr="00B23258">
          <w:rPr>
            <w:lang w:val="en-US"/>
          </w:rPr>
          <w:t xml:space="preserve">DSCP </w:t>
        </w:r>
      </w:ins>
      <w:ins w:id="102" w:author="Thomas Derham" w:date="2021-07-18T11:25:00Z">
        <w:r w:rsidR="00A838C5" w:rsidRPr="00B23258">
          <w:rPr>
            <w:lang w:val="en-US"/>
          </w:rPr>
          <w:t xml:space="preserve">marking </w:t>
        </w:r>
      </w:ins>
      <w:ins w:id="103" w:author="Thomas Derham" w:date="2021-07-18T11:27:00Z">
        <w:r w:rsidR="00AA1DEE" w:rsidRPr="00B23258">
          <w:rPr>
            <w:lang w:val="en-US"/>
          </w:rPr>
          <w:t xml:space="preserve">applied to packets at source </w:t>
        </w:r>
      </w:ins>
      <w:ins w:id="104" w:author="Thomas Derham" w:date="2021-07-18T11:26:00Z">
        <w:r w:rsidR="00AA1DEE" w:rsidRPr="00B23258">
          <w:rPr>
            <w:lang w:val="en-US"/>
          </w:rPr>
          <w:t>is</w:t>
        </w:r>
      </w:ins>
      <w:ins w:id="105" w:author="Thomas Derham" w:date="2021-07-18T11:25:00Z">
        <w:r w:rsidR="00A838C5" w:rsidRPr="00B23258">
          <w:rPr>
            <w:lang w:val="en-US"/>
          </w:rPr>
          <w:t xml:space="preserve"> removed or modified by intermediate nodes on the public Internet or </w:t>
        </w:r>
      </w:ins>
      <w:ins w:id="106" w:author="Thomas Derham" w:date="2021-07-18T11:26:00Z">
        <w:r w:rsidR="00A838C5" w:rsidRPr="00B23258">
          <w:rPr>
            <w:lang w:val="en-US"/>
          </w:rPr>
          <w:t xml:space="preserve">by </w:t>
        </w:r>
      </w:ins>
      <w:ins w:id="107" w:author="Thomas Derham" w:date="2021-07-18T11:25:00Z">
        <w:r w:rsidR="00A838C5" w:rsidRPr="00B23258">
          <w:rPr>
            <w:lang w:val="en-US"/>
          </w:rPr>
          <w:t>ISPs</w:t>
        </w:r>
      </w:ins>
      <w:ins w:id="108" w:author="Thomas Derham" w:date="2021-07-18T11:26:00Z">
        <w:r w:rsidR="00A838C5" w:rsidRPr="00B23258">
          <w:rPr>
            <w:lang w:val="en-US"/>
          </w:rPr>
          <w:t>.</w:t>
        </w:r>
      </w:ins>
    </w:p>
    <w:p w14:paraId="743BEFC5" w14:textId="2D4C656F" w:rsidR="00466817" w:rsidRPr="00B23258" w:rsidRDefault="00466817" w:rsidP="00B23258">
      <w:pPr>
        <w:tabs>
          <w:tab w:val="left" w:pos="810"/>
        </w:tabs>
        <w:spacing w:before="100" w:beforeAutospacing="1" w:after="100" w:afterAutospacing="1"/>
        <w:rPr>
          <w:ins w:id="109" w:author="Thomas Derham" w:date="2021-07-18T10:49:00Z"/>
          <w:lang w:val="en-US"/>
        </w:rPr>
      </w:pPr>
      <w:commentRangeStart w:id="110"/>
      <w:ins w:id="111" w:author="Thomas Derham" w:date="2021-07-18T10:49:00Z">
        <w:r w:rsidRPr="00B23258">
          <w:rPr>
            <w:lang w:val="en-US"/>
          </w:rPr>
          <w:t xml:space="preserve">When </w:t>
        </w:r>
      </w:ins>
      <w:commentRangeEnd w:id="110"/>
      <w:ins w:id="112" w:author="Thomas Derham" w:date="2021-07-19T17:03:00Z">
        <w:r w:rsidR="00272EAC">
          <w:rPr>
            <w:rStyle w:val="CommentReference"/>
          </w:rPr>
          <w:commentReference w:id="110"/>
        </w:r>
      </w:ins>
      <w:ins w:id="113" w:author="Thomas Derham" w:date="2021-07-18T10:49:00Z">
        <w:r w:rsidRPr="00B23258">
          <w:rPr>
            <w:lang w:val="en-US"/>
          </w:rPr>
          <w:t xml:space="preserve">the 3GPP network maps QoS flows to IPsec Child SAs, the SPI value of a Child SA can be used as the packet classifier for a QoS rule. The TCLAS element defined in IEEE </w:t>
        </w:r>
      </w:ins>
      <w:ins w:id="114" w:author="Thomas Derham" w:date="2021-07-18T13:12:00Z">
        <w:r w:rsidR="009914D2">
          <w:rPr>
            <w:lang w:val="en-US"/>
          </w:rPr>
          <w:t xml:space="preserve">Std. </w:t>
        </w:r>
      </w:ins>
      <w:ins w:id="115" w:author="Thomas Derham" w:date="2021-07-18T10:49:00Z">
        <w:r w:rsidRPr="00B23258">
          <w:rPr>
            <w:lang w:val="en-US"/>
          </w:rPr>
          <w:t>802.11</w:t>
        </w:r>
      </w:ins>
      <w:ins w:id="116" w:author="Thomas Derham" w:date="2021-07-18T13:13:00Z">
        <w:r w:rsidR="009914D2">
          <w:rPr>
            <w:lang w:val="en-US"/>
          </w:rPr>
          <w:t>-2020</w:t>
        </w:r>
      </w:ins>
      <w:ins w:id="117" w:author="Thomas Derham" w:date="2021-07-18T10:49:00Z">
        <w:r w:rsidRPr="00B23258">
          <w:rPr>
            <w:lang w:val="en-US"/>
          </w:rPr>
          <w:t xml:space="preserve"> </w:t>
        </w:r>
      </w:ins>
      <w:ins w:id="118" w:author="Thomas Derham" w:date="2021-07-18T10:50:00Z">
        <w:r w:rsidRPr="00B23258">
          <w:rPr>
            <w:lang w:val="en-US"/>
          </w:rPr>
          <w:t xml:space="preserve">[3] </w:t>
        </w:r>
      </w:ins>
      <w:ins w:id="119" w:author="Thomas Derham" w:date="2021-07-18T10:49:00Z">
        <w:r w:rsidRPr="00B23258">
          <w:rPr>
            <w:lang w:val="en-US"/>
          </w:rPr>
          <w:t>supports classification based on IPsec SPI. Please refer to subclause 9.4.2.30, Frame classifier type 10 (IP extensions and higher layer parameters). With respect to Figure 9-327, the Protocol Number or Next Header field and Filter Value/Mask fields need to be set appropriately to specify the SPI field, depending on the use of ESP or AH protocol, (IPv4) UDP/TCP encapsulation and/or IPv6 extension headers. Multiple TCLAS elements (together with a TCLAS Processing element, see subclause 9.4.2.32) can be used to specify a classifier comprising both an SPI value and other parameters such as (outer) IP addresses and ports.</w:t>
        </w:r>
      </w:ins>
    </w:p>
    <w:p w14:paraId="3A6A55C6" w14:textId="77777777" w:rsidR="00466817" w:rsidRDefault="00466817" w:rsidP="00466817">
      <w:pPr>
        <w:shd w:val="clear" w:color="auto" w:fill="FFFFFF"/>
        <w:rPr>
          <w:ins w:id="120" w:author="Thomas Derham" w:date="2021-07-18T10:49:00Z"/>
          <w:rFonts w:ascii="ArialMT" w:hAnsi="ArialMT" w:cs="Calibri"/>
          <w:color w:val="222222"/>
          <w:szCs w:val="22"/>
          <w:lang w:val="en-US" w:eastAsia="ja-JP"/>
        </w:rPr>
      </w:pPr>
    </w:p>
    <w:p w14:paraId="61E357D8" w14:textId="37E4FC3B" w:rsidR="004076E9" w:rsidRPr="00B23258" w:rsidRDefault="00466817" w:rsidP="00B23258">
      <w:pPr>
        <w:tabs>
          <w:tab w:val="left" w:pos="810"/>
        </w:tabs>
        <w:spacing w:before="100" w:beforeAutospacing="1" w:after="100" w:afterAutospacing="1"/>
        <w:rPr>
          <w:ins w:id="121" w:author="Thomas Derham" w:date="2021-07-18T11:22:00Z"/>
          <w:lang w:val="en-US"/>
        </w:rPr>
      </w:pPr>
      <w:ins w:id="122" w:author="Thomas Derham" w:date="2021-07-18T10:49:00Z">
        <w:r w:rsidRPr="00B23258">
          <w:rPr>
            <w:lang w:val="en-US"/>
          </w:rPr>
          <w:t xml:space="preserve">IEEE </w:t>
        </w:r>
      </w:ins>
      <w:ins w:id="123" w:author="Thomas Derham" w:date="2021-07-18T13:13:00Z">
        <w:r w:rsidR="009914D2">
          <w:rPr>
            <w:lang w:val="en-US"/>
          </w:rPr>
          <w:t xml:space="preserve">Std. </w:t>
        </w:r>
      </w:ins>
      <w:ins w:id="124" w:author="Thomas Derham" w:date="2021-07-18T10:49:00Z">
        <w:r w:rsidRPr="00B23258">
          <w:rPr>
            <w:lang w:val="en-US"/>
          </w:rPr>
          <w:t xml:space="preserve">802.11-2020 defines several capabilities that make use of TCLAS elements for packet classification, notably the Stream Classification Service (SCS) (refer to subclause 11.25.2) and TS operations (refer to subclause 11.4). In both cases, the STA can request the AP to apply rules </w:t>
        </w:r>
      </w:ins>
      <w:ins w:id="125" w:author="Thomas Derham" w:date="2021-07-18T10:50:00Z">
        <w:r w:rsidRPr="00B23258">
          <w:rPr>
            <w:lang w:val="en-US"/>
          </w:rPr>
          <w:t xml:space="preserve">to downlink traffic </w:t>
        </w:r>
      </w:ins>
      <w:ins w:id="126" w:author="Thomas Derham" w:date="2021-07-18T10:49:00Z">
        <w:r w:rsidRPr="00B23258">
          <w:rPr>
            <w:lang w:val="en-US"/>
          </w:rPr>
          <w:t>that, on transmission, assign a specified User Priority (UP) to frames containing IP packets that match the TCLAS element(s) classifier.</w:t>
        </w:r>
      </w:ins>
      <w:ins w:id="127" w:author="Thomas Derham" w:date="2021-07-18T11:27:00Z">
        <w:r w:rsidR="00AA1DEE" w:rsidRPr="00B23258">
          <w:rPr>
            <w:lang w:val="en-US"/>
          </w:rPr>
          <w:t xml:space="preserve"> The</w:t>
        </w:r>
      </w:ins>
      <w:ins w:id="128" w:author="Thomas Derham" w:date="2021-07-18T10:49:00Z">
        <w:r w:rsidRPr="00B23258">
          <w:rPr>
            <w:lang w:val="en-US"/>
          </w:rPr>
          <w:t xml:space="preserve"> STA might make such a request at the time the Child SAs are initiated and the corresponding SPI and UP values are known.</w:t>
        </w:r>
      </w:ins>
    </w:p>
    <w:p w14:paraId="6053C13A" w14:textId="711800E5" w:rsidR="00466817" w:rsidRPr="00B23258" w:rsidRDefault="004076E9" w:rsidP="00B23258">
      <w:pPr>
        <w:tabs>
          <w:tab w:val="left" w:pos="810"/>
        </w:tabs>
        <w:spacing w:before="100" w:beforeAutospacing="1" w:after="100" w:afterAutospacing="1"/>
        <w:rPr>
          <w:ins w:id="129" w:author="Thomas Derham" w:date="2021-07-18T10:49:00Z"/>
          <w:lang w:val="en-US"/>
        </w:rPr>
      </w:pPr>
      <w:ins w:id="130" w:author="Thomas Derham" w:date="2021-07-18T11:19:00Z">
        <w:r w:rsidRPr="00B23258">
          <w:rPr>
            <w:lang w:val="en-US"/>
          </w:rPr>
          <w:t xml:space="preserve">Alternatively, if the AP implements </w:t>
        </w:r>
        <w:commentRangeStart w:id="131"/>
        <w:r w:rsidRPr="00B23258">
          <w:rPr>
            <w:lang w:val="en-US"/>
          </w:rPr>
          <w:t xml:space="preserve">a northbound interface </w:t>
        </w:r>
      </w:ins>
      <w:commentRangeEnd w:id="131"/>
      <w:ins w:id="132" w:author="Thomas Derham" w:date="2021-07-19T17:07:00Z">
        <w:r w:rsidR="00873F49">
          <w:rPr>
            <w:rStyle w:val="CommentReference"/>
          </w:rPr>
          <w:commentReference w:id="131"/>
        </w:r>
      </w:ins>
      <w:ins w:id="133" w:author="Thomas Derham" w:date="2021-07-18T11:19:00Z">
        <w:r w:rsidRPr="00B23258">
          <w:rPr>
            <w:lang w:val="en-US"/>
          </w:rPr>
          <w:t>with the 5G core network</w:t>
        </w:r>
      </w:ins>
      <w:ins w:id="134" w:author="Thomas Derham" w:date="2021-07-18T11:20:00Z">
        <w:r w:rsidRPr="00B23258">
          <w:rPr>
            <w:lang w:val="en-US"/>
          </w:rPr>
          <w:t xml:space="preserve"> (which is out of scope of IEEE </w:t>
        </w:r>
      </w:ins>
      <w:ins w:id="135" w:author="Thomas Derham" w:date="2021-07-18T13:06:00Z">
        <w:r w:rsidR="00B23258">
          <w:rPr>
            <w:lang w:val="en-US"/>
          </w:rPr>
          <w:t xml:space="preserve">Std. </w:t>
        </w:r>
      </w:ins>
      <w:ins w:id="136" w:author="Thomas Derham" w:date="2021-07-18T11:20:00Z">
        <w:r w:rsidRPr="00B23258">
          <w:rPr>
            <w:lang w:val="en-US"/>
          </w:rPr>
          <w:t>802.11)</w:t>
        </w:r>
      </w:ins>
      <w:ins w:id="137" w:author="Thomas Derham" w:date="2021-07-18T11:19:00Z">
        <w:r w:rsidRPr="00B23258">
          <w:rPr>
            <w:lang w:val="en-US"/>
          </w:rPr>
          <w:t xml:space="preserve">, </w:t>
        </w:r>
      </w:ins>
      <w:ins w:id="138" w:author="Thomas Derham" w:date="2021-07-18T11:20:00Z">
        <w:r w:rsidRPr="00B23258">
          <w:rPr>
            <w:lang w:val="en-US"/>
          </w:rPr>
          <w:t xml:space="preserve">equivalent classification rules can be directly </w:t>
        </w:r>
      </w:ins>
      <w:ins w:id="139" w:author="Thomas Derham" w:date="2021-07-18T11:21:00Z">
        <w:r w:rsidRPr="00B23258">
          <w:rPr>
            <w:lang w:val="en-US"/>
          </w:rPr>
          <w:t>configured on the AP without e</w:t>
        </w:r>
      </w:ins>
      <w:ins w:id="140" w:author="Thomas Derham" w:date="2021-07-18T11:22:00Z">
        <w:r w:rsidRPr="00B23258">
          <w:rPr>
            <w:lang w:val="en-US"/>
          </w:rPr>
          <w:t>xplicit signaling between the STA and AP</w:t>
        </w:r>
      </w:ins>
      <w:ins w:id="141" w:author="Thomas Derham" w:date="2021-07-18T11:21:00Z">
        <w:r w:rsidRPr="00B23258">
          <w:rPr>
            <w:lang w:val="en-US"/>
          </w:rPr>
          <w:t>.</w:t>
        </w:r>
      </w:ins>
    </w:p>
    <w:p w14:paraId="1C8D327F" w14:textId="4AEE88C7" w:rsidR="00466817" w:rsidRPr="00B23258" w:rsidRDefault="00466817" w:rsidP="00B23258">
      <w:pPr>
        <w:tabs>
          <w:tab w:val="left" w:pos="810"/>
        </w:tabs>
        <w:spacing w:before="100" w:beforeAutospacing="1" w:after="100" w:afterAutospacing="1"/>
        <w:rPr>
          <w:ins w:id="142" w:author="Thomas Derham" w:date="2021-07-18T10:49:00Z"/>
          <w:lang w:val="en-US"/>
        </w:rPr>
      </w:pPr>
      <w:ins w:id="143" w:author="Thomas Derham" w:date="2021-07-18T10:49:00Z">
        <w:r w:rsidRPr="00B23258">
          <w:rPr>
            <w:lang w:val="en-US"/>
          </w:rPr>
          <w:t xml:space="preserve">For Child SAs carrying uplink traffic, the STA can assign the UP of the corresponding packets autonomously, so </w:t>
        </w:r>
      </w:ins>
      <w:ins w:id="144" w:author="Thomas Derham" w:date="2021-07-18T11:23:00Z">
        <w:r w:rsidR="004076E9" w:rsidRPr="00B23258">
          <w:rPr>
            <w:lang w:val="en-US"/>
          </w:rPr>
          <w:t xml:space="preserve">in general (e.g. except when Admission Control is </w:t>
        </w:r>
      </w:ins>
      <w:ins w:id="145" w:author="Thomas Derham" w:date="2021-07-18T13:06:00Z">
        <w:r w:rsidR="009914D2">
          <w:rPr>
            <w:lang w:val="en-US"/>
          </w:rPr>
          <w:t>required</w:t>
        </w:r>
      </w:ins>
      <w:ins w:id="146" w:author="Thomas Derham" w:date="2021-07-18T11:23:00Z">
        <w:r w:rsidR="004076E9" w:rsidRPr="00B23258">
          <w:rPr>
            <w:lang w:val="en-US"/>
          </w:rPr>
          <w:t xml:space="preserve">), </w:t>
        </w:r>
      </w:ins>
      <w:ins w:id="147" w:author="Thomas Derham" w:date="2021-07-18T10:49:00Z">
        <w:r w:rsidRPr="00B23258">
          <w:rPr>
            <w:lang w:val="en-US"/>
          </w:rPr>
          <w:t>it is assumed no specific exchanges with the AP are required.</w:t>
        </w:r>
      </w:ins>
    </w:p>
    <w:p w14:paraId="262FFBCC" w14:textId="571EFF85" w:rsidR="00466817" w:rsidRPr="00B23258" w:rsidRDefault="00466817" w:rsidP="00B23258">
      <w:pPr>
        <w:tabs>
          <w:tab w:val="left" w:pos="810"/>
        </w:tabs>
        <w:spacing w:before="100" w:beforeAutospacing="1" w:after="100" w:afterAutospacing="1"/>
        <w:rPr>
          <w:ins w:id="148" w:author="Thomas Derham" w:date="2021-07-18T10:49:00Z"/>
          <w:lang w:val="en-US"/>
        </w:rPr>
      </w:pPr>
      <w:ins w:id="149" w:author="Thomas Derham" w:date="2021-07-18T10:49:00Z">
        <w:r w:rsidRPr="00B23258">
          <w:rPr>
            <w:lang w:val="en-US"/>
          </w:rPr>
          <w:t xml:space="preserve">In cases where the UP is assigned based on DSCP marking (instead of TCLAS classifier based rules), the mapping table might be configured </w:t>
        </w:r>
      </w:ins>
      <w:ins w:id="150" w:author="Thomas Derham" w:date="2021-07-18T11:29:00Z">
        <w:r w:rsidR="0038010B" w:rsidRPr="00B23258">
          <w:rPr>
            <w:lang w:val="en-US"/>
          </w:rPr>
          <w:t xml:space="preserve">on both APs and STAs </w:t>
        </w:r>
      </w:ins>
      <w:ins w:id="151" w:author="Thomas Derham" w:date="2021-07-18T10:49:00Z">
        <w:r w:rsidRPr="00B23258">
          <w:rPr>
            <w:lang w:val="en-US"/>
          </w:rPr>
          <w:t xml:space="preserve">by the network </w:t>
        </w:r>
      </w:ins>
      <w:ins w:id="152" w:author="Thomas Derham" w:date="2021-07-18T11:28:00Z">
        <w:r w:rsidR="0038010B" w:rsidRPr="00B23258">
          <w:rPr>
            <w:lang w:val="en-US"/>
          </w:rPr>
          <w:t xml:space="preserve">operator </w:t>
        </w:r>
      </w:ins>
      <w:ins w:id="153" w:author="Thomas Derham" w:date="2021-07-18T10:49:00Z">
        <w:r w:rsidRPr="00B23258">
          <w:rPr>
            <w:lang w:val="en-US"/>
          </w:rPr>
          <w:t>using the QoS Map capability (see subclause 11.22.9).</w:t>
        </w:r>
      </w:ins>
    </w:p>
    <w:p w14:paraId="48017D6A" w14:textId="5B3D732C" w:rsidR="00482C22" w:rsidRDefault="00466817" w:rsidP="006635E9">
      <w:pPr>
        <w:tabs>
          <w:tab w:val="left" w:pos="810"/>
        </w:tabs>
        <w:spacing w:before="100" w:beforeAutospacing="1" w:after="100" w:afterAutospacing="1"/>
        <w:rPr>
          <w:ins w:id="154" w:author="Thomas Derham" w:date="2021-07-18T10:27:00Z"/>
          <w:lang w:val="en-US"/>
        </w:rPr>
      </w:pPr>
      <w:commentRangeStart w:id="155"/>
      <w:ins w:id="156" w:author="Thomas Derham" w:date="2021-07-18T10:49:00Z">
        <w:r w:rsidRPr="00B23258">
          <w:rPr>
            <w:lang w:val="en-US"/>
          </w:rPr>
          <w:t xml:space="preserve">If there are deployment scenarios in which the relative priority QoS requirements of traffic flows cannot be represented either by DSCP marking or by TCLAS-based rules, </w:t>
        </w:r>
      </w:ins>
      <w:ins w:id="157" w:author="Thomas Derham" w:date="2021-07-18T11:24:00Z">
        <w:r w:rsidR="00A838C5" w:rsidRPr="00B23258">
          <w:rPr>
            <w:lang w:val="en-US"/>
          </w:rPr>
          <w:t>IEEE 802.11 WG</w:t>
        </w:r>
      </w:ins>
      <w:ins w:id="158" w:author="Thomas Derham" w:date="2021-07-18T10:49:00Z">
        <w:r w:rsidRPr="00B23258">
          <w:rPr>
            <w:lang w:val="en-US"/>
          </w:rPr>
          <w:t xml:space="preserve"> would appreciate additional information.</w:t>
        </w:r>
      </w:ins>
      <w:commentRangeEnd w:id="155"/>
      <w:ins w:id="159" w:author="Thomas Derham" w:date="2021-07-19T17:10:00Z">
        <w:r w:rsidR="00873F49">
          <w:rPr>
            <w:rStyle w:val="CommentReference"/>
          </w:rPr>
          <w:commentReference w:id="155"/>
        </w:r>
      </w:ins>
    </w:p>
    <w:p w14:paraId="1FB28450" w14:textId="132A0A7E" w:rsidR="00482C22" w:rsidRPr="003F6FD5" w:rsidRDefault="00482C22" w:rsidP="006635E9">
      <w:pPr>
        <w:tabs>
          <w:tab w:val="left" w:pos="810"/>
        </w:tabs>
        <w:spacing w:before="100" w:beforeAutospacing="1" w:after="100" w:afterAutospacing="1"/>
        <w:rPr>
          <w:ins w:id="160" w:author="Thomas Derham" w:date="2021-07-18T10:28:00Z"/>
          <w:b/>
          <w:bCs/>
          <w:lang w:val="en-US"/>
        </w:rPr>
      </w:pPr>
      <w:ins w:id="161" w:author="Thomas Derham" w:date="2021-07-18T10:28:00Z">
        <w:r w:rsidRPr="003F6FD5">
          <w:rPr>
            <w:b/>
            <w:bCs/>
            <w:lang w:val="en-US"/>
          </w:rPr>
          <w:t>Mapping 5G QoS to 802.11 QoS</w:t>
        </w:r>
      </w:ins>
    </w:p>
    <w:p w14:paraId="6125273F" w14:textId="2CF51914" w:rsidR="0031364E" w:rsidRPr="00B23258" w:rsidRDefault="0031364E" w:rsidP="00B23258">
      <w:pPr>
        <w:tabs>
          <w:tab w:val="left" w:pos="810"/>
        </w:tabs>
        <w:spacing w:before="100" w:beforeAutospacing="1" w:after="100" w:afterAutospacing="1"/>
        <w:rPr>
          <w:ins w:id="162" w:author="Thomas Derham" w:date="2021-07-18T10:51:00Z"/>
          <w:lang w:val="en-US"/>
        </w:rPr>
      </w:pPr>
      <w:ins w:id="163" w:author="Thomas Derham" w:date="2021-07-18T10:51:00Z">
        <w:r w:rsidRPr="00B23258">
          <w:rPr>
            <w:lang w:val="en-US"/>
          </w:rPr>
          <w:t>The 3GPP 5QI values are used to indicate QoS requirements in terms of relative priority, GBR/non-GBR, packet delay budget, packet error rate targets, and (in certain cases) a maximum data burst size.</w:t>
        </w:r>
      </w:ins>
    </w:p>
    <w:p w14:paraId="695F7BDE" w14:textId="77777777" w:rsidR="0031364E" w:rsidRPr="00B23258" w:rsidRDefault="0031364E" w:rsidP="00B23258">
      <w:pPr>
        <w:tabs>
          <w:tab w:val="left" w:pos="810"/>
        </w:tabs>
        <w:spacing w:before="100" w:beforeAutospacing="1" w:after="100" w:afterAutospacing="1"/>
        <w:rPr>
          <w:ins w:id="164" w:author="Thomas Derham" w:date="2021-07-18T10:51:00Z"/>
          <w:lang w:val="en-US"/>
        </w:rPr>
      </w:pPr>
      <w:ins w:id="165" w:author="Thomas Derham" w:date="2021-07-18T10:51:00Z">
        <w:r w:rsidRPr="00B23258">
          <w:rPr>
            <w:lang w:val="en-US"/>
          </w:rPr>
          <w:t>The relative priority associated with 5QI values is directly comparable with the IEEE 802.11 UPs (which are mapped to EDCA access categories).</w:t>
        </w:r>
      </w:ins>
    </w:p>
    <w:p w14:paraId="560638F2" w14:textId="51CFE6D6" w:rsidR="0031364E" w:rsidRPr="00B23258" w:rsidRDefault="0031364E" w:rsidP="00B23258">
      <w:pPr>
        <w:tabs>
          <w:tab w:val="left" w:pos="810"/>
        </w:tabs>
        <w:spacing w:before="100" w:beforeAutospacing="1" w:after="100" w:afterAutospacing="1"/>
        <w:rPr>
          <w:ins w:id="166" w:author="Thomas Derham" w:date="2021-07-18T10:51:00Z"/>
          <w:lang w:val="en-US"/>
        </w:rPr>
      </w:pPr>
      <w:ins w:id="167" w:author="Thomas Derham" w:date="2021-07-18T10:51:00Z">
        <w:r w:rsidRPr="00B23258">
          <w:rPr>
            <w:lang w:val="en-US"/>
          </w:rPr>
          <w:t>However, while the relative priority (e.g. UP) of an IP flow is likely to indirectly influence whether or not other parameters associated with a 5QI are met (e.g. packet delay budget), in practice an IEEE 802.11 based network might use various monitoring, queue management and air-interface scheduling techniques to help ensure the target KPIs for QoS flows in the network are met</w:t>
        </w:r>
      </w:ins>
      <w:ins w:id="168" w:author="Thomas Derham" w:date="2021-07-18T10:52:00Z">
        <w:r w:rsidRPr="00B23258">
          <w:rPr>
            <w:lang w:val="en-US"/>
          </w:rPr>
          <w:t xml:space="preserve"> (see </w:t>
        </w:r>
      </w:ins>
      <w:ins w:id="169" w:author="Thomas Derham" w:date="2021-07-18T10:55:00Z">
        <w:r w:rsidR="00E331FC" w:rsidRPr="00B23258">
          <w:rPr>
            <w:lang w:val="en-US"/>
          </w:rPr>
          <w:t xml:space="preserve">also </w:t>
        </w:r>
      </w:ins>
      <w:ins w:id="170" w:author="Thomas Derham" w:date="2021-07-18T10:52:00Z">
        <w:r w:rsidRPr="00B23258">
          <w:rPr>
            <w:lang w:val="en-US"/>
          </w:rPr>
          <w:t>below)</w:t>
        </w:r>
      </w:ins>
      <w:ins w:id="171" w:author="Thomas Derham" w:date="2021-07-18T10:51:00Z">
        <w:r w:rsidRPr="00B23258">
          <w:rPr>
            <w:lang w:val="en-US"/>
          </w:rPr>
          <w:t xml:space="preserve">. </w:t>
        </w:r>
      </w:ins>
    </w:p>
    <w:p w14:paraId="4EE1482F" w14:textId="2FD78007" w:rsidR="00482C22" w:rsidRDefault="0031364E" w:rsidP="006635E9">
      <w:pPr>
        <w:tabs>
          <w:tab w:val="left" w:pos="810"/>
        </w:tabs>
        <w:spacing w:before="100" w:beforeAutospacing="1" w:after="100" w:afterAutospacing="1"/>
        <w:rPr>
          <w:ins w:id="172" w:author="Thomas Derham" w:date="2021-07-18T10:28:00Z"/>
          <w:lang w:val="en-US"/>
        </w:rPr>
      </w:pPr>
      <w:ins w:id="173" w:author="Thomas Derham" w:date="2021-07-18T10:51:00Z">
        <w:r w:rsidRPr="00B23258">
          <w:rPr>
            <w:lang w:val="en-US"/>
          </w:rPr>
          <w:t xml:space="preserve">The TSPEC element (see subclause 9.4.2.29) can be used to explicitly exchange target KPIs between a STA and an AP for a QoS flow. The current design is primarily intended for use with Admission Control for GBR </w:t>
        </w:r>
      </w:ins>
      <w:ins w:id="174" w:author="Thomas Derham" w:date="2021-07-18T11:12:00Z">
        <w:r w:rsidR="0097576D" w:rsidRPr="00B23258">
          <w:rPr>
            <w:lang w:val="en-US"/>
          </w:rPr>
          <w:t xml:space="preserve">voice </w:t>
        </w:r>
      </w:ins>
      <w:ins w:id="175" w:author="Thomas Derham" w:date="2021-07-18T10:51:00Z">
        <w:r w:rsidRPr="00B23258">
          <w:rPr>
            <w:lang w:val="en-US"/>
          </w:rPr>
          <w:t xml:space="preserve">flows, however </w:t>
        </w:r>
      </w:ins>
      <w:ins w:id="176" w:author="Thomas Derham" w:date="2021-07-18T11:11:00Z">
        <w:r w:rsidR="0097576D" w:rsidRPr="00B23258">
          <w:rPr>
            <w:lang w:val="en-US"/>
          </w:rPr>
          <w:t>work is</w:t>
        </w:r>
      </w:ins>
      <w:ins w:id="177" w:author="Thomas Derham" w:date="2021-07-18T10:51:00Z">
        <w:r w:rsidRPr="00B23258">
          <w:rPr>
            <w:lang w:val="en-US"/>
          </w:rPr>
          <w:t xml:space="preserve"> </w:t>
        </w:r>
        <w:commentRangeStart w:id="178"/>
        <w:r w:rsidRPr="00B23258">
          <w:rPr>
            <w:lang w:val="en-US"/>
          </w:rPr>
          <w:t>currently ongoing in the TGbe Task Group to enhance this signaling and its optimization for non-GBR flows</w:t>
        </w:r>
      </w:ins>
      <w:ins w:id="179" w:author="Thomas Derham" w:date="2021-07-18T10:55:00Z">
        <w:r w:rsidR="00E331FC" w:rsidRPr="00B23258">
          <w:rPr>
            <w:lang w:val="en-US"/>
          </w:rPr>
          <w:t xml:space="preserve"> and GBR flows for emerging applications</w:t>
        </w:r>
      </w:ins>
      <w:ins w:id="180" w:author="Thomas Derham" w:date="2021-07-18T10:51:00Z">
        <w:r w:rsidRPr="00B23258">
          <w:rPr>
            <w:lang w:val="en-US"/>
          </w:rPr>
          <w:t>.</w:t>
        </w:r>
      </w:ins>
      <w:commentRangeEnd w:id="178"/>
      <w:ins w:id="181" w:author="Thomas Derham" w:date="2021-07-18T11:12:00Z">
        <w:r w:rsidR="0097576D" w:rsidRPr="00B23258">
          <w:rPr>
            <w:lang w:val="en-US"/>
          </w:rPr>
          <w:commentReference w:id="178"/>
        </w:r>
      </w:ins>
    </w:p>
    <w:p w14:paraId="5D5CA96A" w14:textId="164B6A39" w:rsidR="00482C22" w:rsidRPr="003F6FD5" w:rsidRDefault="00482C22" w:rsidP="006635E9">
      <w:pPr>
        <w:tabs>
          <w:tab w:val="left" w:pos="810"/>
        </w:tabs>
        <w:spacing w:before="100" w:beforeAutospacing="1" w:after="100" w:afterAutospacing="1"/>
        <w:rPr>
          <w:ins w:id="182" w:author="Thomas Derham" w:date="2021-07-18T10:29:00Z"/>
          <w:b/>
          <w:bCs/>
          <w:lang w:val="en-US"/>
        </w:rPr>
      </w:pPr>
      <w:ins w:id="183" w:author="Thomas Derham" w:date="2021-07-18T10:29:00Z">
        <w:r w:rsidRPr="003F6FD5">
          <w:rPr>
            <w:b/>
            <w:bCs/>
            <w:lang w:val="en-US"/>
          </w:rPr>
          <w:t xml:space="preserve">Meeting 5G QoS requirements </w:t>
        </w:r>
        <w:r w:rsidR="00750FEC" w:rsidRPr="003F6FD5">
          <w:rPr>
            <w:b/>
            <w:bCs/>
            <w:lang w:val="en-US"/>
          </w:rPr>
          <w:t>over</w:t>
        </w:r>
        <w:r w:rsidRPr="003F6FD5">
          <w:rPr>
            <w:b/>
            <w:bCs/>
            <w:lang w:val="en-US"/>
          </w:rPr>
          <w:t xml:space="preserve"> 802.11 PHY/MAC</w:t>
        </w:r>
      </w:ins>
    </w:p>
    <w:p w14:paraId="6636CD98" w14:textId="44B1EE18" w:rsidR="00750FEC" w:rsidDel="002B4EC4" w:rsidRDefault="00750FEC" w:rsidP="006635E9">
      <w:pPr>
        <w:tabs>
          <w:tab w:val="left" w:pos="810"/>
        </w:tabs>
        <w:spacing w:before="100" w:beforeAutospacing="1" w:after="100" w:afterAutospacing="1"/>
        <w:rPr>
          <w:del w:id="184" w:author="Thomas Derham" w:date="2021-07-18T11:08:00Z"/>
          <w:lang w:val="en-US"/>
        </w:rPr>
      </w:pPr>
    </w:p>
    <w:p w14:paraId="35547D89" w14:textId="70ACFEDF" w:rsidR="00C83AC5" w:rsidRDefault="00B62BF3" w:rsidP="006635E9">
      <w:pPr>
        <w:tabs>
          <w:tab w:val="left" w:pos="810"/>
        </w:tabs>
        <w:spacing w:before="100" w:beforeAutospacing="1" w:after="100" w:afterAutospacing="1"/>
        <w:rPr>
          <w:ins w:id="185" w:author="Thomas Derham" w:date="2021-07-18T11:08:00Z"/>
          <w:lang w:val="en-US"/>
        </w:rPr>
      </w:pPr>
      <w:ins w:id="186" w:author="Thomas Derham" w:date="2021-07-18T11:06:00Z">
        <w:r>
          <w:rPr>
            <w:lang w:val="en-US"/>
          </w:rPr>
          <w:t xml:space="preserve">A </w:t>
        </w:r>
      </w:ins>
      <w:ins w:id="187" w:author="Thomas Derham" w:date="2021-07-18T11:07:00Z">
        <w:r w:rsidR="002B4EC4">
          <w:rPr>
            <w:lang w:val="en-US"/>
          </w:rPr>
          <w:t xml:space="preserve">wide range of </w:t>
        </w:r>
      </w:ins>
      <w:del w:id="188" w:author="Thomas Derham" w:date="2021-07-18T10:56:00Z">
        <w:r w:rsidR="00C83AC5" w:rsidDel="00B62BF3">
          <w:rPr>
            <w:lang w:val="en-US"/>
          </w:rPr>
          <w:delText xml:space="preserve">It should also be noted that </w:delText>
        </w:r>
      </w:del>
      <w:r w:rsidR="00E55EE7">
        <w:rPr>
          <w:lang w:val="en-US"/>
        </w:rPr>
        <w:t>W</w:t>
      </w:r>
      <w:r w:rsidR="00564E2A">
        <w:rPr>
          <w:lang w:val="en-US"/>
        </w:rPr>
        <w:t xml:space="preserve">LAN implementations based on IEEE Std. 802.11 </w:t>
      </w:r>
      <w:del w:id="189" w:author="Thomas Derham" w:date="2021-07-18T11:06:00Z">
        <w:r w:rsidR="004B39CD" w:rsidDel="00B62BF3">
          <w:rPr>
            <w:lang w:val="en-US"/>
          </w:rPr>
          <w:delText xml:space="preserve">currently </w:delText>
        </w:r>
      </w:del>
      <w:r w:rsidR="004213B2">
        <w:rPr>
          <w:lang w:val="en-US"/>
        </w:rPr>
        <w:t xml:space="preserve">provide </w:t>
      </w:r>
      <w:r w:rsidR="00D27257">
        <w:rPr>
          <w:lang w:val="en-US"/>
        </w:rPr>
        <w:t xml:space="preserve">support </w:t>
      </w:r>
      <w:r w:rsidR="006679D3">
        <w:rPr>
          <w:lang w:val="en-US"/>
        </w:rPr>
        <w:t xml:space="preserve">for </w:t>
      </w:r>
      <w:r w:rsidR="004B637C">
        <w:rPr>
          <w:lang w:val="en-US"/>
        </w:rPr>
        <w:t>Voice</w:t>
      </w:r>
      <w:r w:rsidR="0043299B">
        <w:rPr>
          <w:lang w:val="en-US"/>
        </w:rPr>
        <w:t>,</w:t>
      </w:r>
      <w:r w:rsidR="004B637C">
        <w:rPr>
          <w:lang w:val="en-US"/>
        </w:rPr>
        <w:t xml:space="preserve"> Video</w:t>
      </w:r>
      <w:r w:rsidR="0043299B">
        <w:rPr>
          <w:lang w:val="en-US"/>
        </w:rPr>
        <w:t>, and Data</w:t>
      </w:r>
      <w:r w:rsidR="004B637C">
        <w:rPr>
          <w:lang w:val="en-US"/>
        </w:rPr>
        <w:t xml:space="preserve"> traff</w:t>
      </w:r>
      <w:r w:rsidR="0083485E">
        <w:rPr>
          <w:lang w:val="en-US"/>
        </w:rPr>
        <w:t>ic</w:t>
      </w:r>
      <w:r w:rsidR="004B39CD">
        <w:rPr>
          <w:lang w:val="en-US"/>
        </w:rPr>
        <w:t xml:space="preserve"> application</w:t>
      </w:r>
      <w:ins w:id="190" w:author="Thomas Derham" w:date="2021-07-18T10:57:00Z">
        <w:r>
          <w:rPr>
            <w:lang w:val="en-US"/>
          </w:rPr>
          <w:t>s</w:t>
        </w:r>
      </w:ins>
      <w:del w:id="191" w:author="Thomas Derham" w:date="2021-07-18T11:05:00Z">
        <w:r w:rsidR="0083485E" w:rsidDel="00B62BF3">
          <w:rPr>
            <w:lang w:val="en-US"/>
          </w:rPr>
          <w:delText xml:space="preserve">.  </w:delText>
        </w:r>
        <w:r w:rsidR="00B2291E" w:rsidDel="00B62BF3">
          <w:rPr>
            <w:lang w:val="en-US"/>
          </w:rPr>
          <w:delText xml:space="preserve">For </w:delText>
        </w:r>
        <w:r w:rsidR="00507F7E" w:rsidDel="00B62BF3">
          <w:rPr>
            <w:lang w:val="en-US"/>
          </w:rPr>
          <w:delText>example,</w:delText>
        </w:r>
        <w:r w:rsidR="00B2291E" w:rsidDel="00B62BF3">
          <w:rPr>
            <w:lang w:val="en-US"/>
          </w:rPr>
          <w:delText xml:space="preserve"> a</w:delText>
        </w:r>
        <w:r w:rsidR="00A475C5" w:rsidDel="00B62BF3">
          <w:rPr>
            <w:lang w:val="en-US"/>
          </w:rPr>
          <w:delText xml:space="preserve">ll </w:delText>
        </w:r>
        <w:r w:rsidR="00593309" w:rsidDel="00B62BF3">
          <w:rPr>
            <w:lang w:val="en-US"/>
          </w:rPr>
          <w:delText>current applications support</w:delText>
        </w:r>
        <w:r w:rsidR="00E05B5A" w:rsidDel="00B62BF3">
          <w:rPr>
            <w:lang w:val="en-US"/>
          </w:rPr>
          <w:delText>ing</w:delText>
        </w:r>
      </w:del>
      <w:ins w:id="192" w:author="Thomas Derham" w:date="2021-07-18T11:05:00Z">
        <w:r>
          <w:rPr>
            <w:lang w:val="en-US"/>
          </w:rPr>
          <w:t>, including</w:t>
        </w:r>
      </w:ins>
      <w:r w:rsidR="00593309">
        <w:rPr>
          <w:lang w:val="en-US"/>
        </w:rPr>
        <w:t xml:space="preserve"> Voice </w:t>
      </w:r>
      <w:r w:rsidR="006F754E">
        <w:rPr>
          <w:lang w:val="en-US"/>
        </w:rPr>
        <w:t>over Internet Protocol (</w:t>
      </w:r>
      <w:r w:rsidR="0054641F">
        <w:rPr>
          <w:lang w:val="en-US"/>
        </w:rPr>
        <w:t>Vo</w:t>
      </w:r>
      <w:r w:rsidR="006F754E">
        <w:rPr>
          <w:lang w:val="en-US"/>
        </w:rPr>
        <w:t>IP)</w:t>
      </w:r>
      <w:del w:id="193" w:author="Thomas Derham" w:date="2021-07-18T11:05:00Z">
        <w:r w:rsidR="00E05B5A" w:rsidDel="00B62BF3">
          <w:rPr>
            <w:lang w:val="en-US"/>
          </w:rPr>
          <w:delText xml:space="preserve"> </w:delText>
        </w:r>
        <w:r w:rsidR="00F50080" w:rsidDel="00B62BF3">
          <w:rPr>
            <w:lang w:val="en-US"/>
          </w:rPr>
          <w:delText xml:space="preserve">support </w:delText>
        </w:r>
        <w:r w:rsidR="00712AC0" w:rsidDel="00B62BF3">
          <w:rPr>
            <w:lang w:val="en-US"/>
          </w:rPr>
          <w:delText>WLAN</w:delText>
        </w:r>
        <w:r w:rsidR="00710117" w:rsidDel="00B62BF3">
          <w:rPr>
            <w:lang w:val="en-US"/>
          </w:rPr>
          <w:delText xml:space="preserve"> </w:delText>
        </w:r>
        <w:r w:rsidR="00D310B3" w:rsidDel="00B62BF3">
          <w:rPr>
            <w:lang w:val="en-US"/>
          </w:rPr>
          <w:delText>connectivity</w:delText>
        </w:r>
      </w:del>
      <w:ins w:id="194" w:author="Thomas Derham" w:date="2021-07-18T11:06:00Z">
        <w:r>
          <w:rPr>
            <w:lang w:val="en-US"/>
          </w:rPr>
          <w:t xml:space="preserve"> and</w:t>
        </w:r>
      </w:ins>
      <w:del w:id="195" w:author="Thomas Derham" w:date="2021-07-18T11:06:00Z">
        <w:r w:rsidR="00633933" w:rsidDel="00B62BF3">
          <w:rPr>
            <w:lang w:val="en-US"/>
          </w:rPr>
          <w:delText>,</w:delText>
        </w:r>
      </w:del>
      <w:r w:rsidR="00633933">
        <w:rPr>
          <w:lang w:val="en-US"/>
        </w:rPr>
        <w:t xml:space="preserve"> </w:t>
      </w:r>
      <w:del w:id="196" w:author="Thomas Derham" w:date="2021-07-18T11:05:00Z">
        <w:r w:rsidR="00633933" w:rsidDel="00B62BF3">
          <w:rPr>
            <w:lang w:val="en-US"/>
          </w:rPr>
          <w:delText>m</w:delText>
        </w:r>
        <w:r w:rsidR="00D310B3" w:rsidDel="00B62BF3">
          <w:rPr>
            <w:lang w:val="en-US"/>
          </w:rPr>
          <w:delText xml:space="preserve">ost </w:delText>
        </w:r>
      </w:del>
      <w:r w:rsidR="00D310B3">
        <w:rPr>
          <w:lang w:val="en-US"/>
        </w:rPr>
        <w:t xml:space="preserve">Video over IP </w:t>
      </w:r>
      <w:r w:rsidR="00565926">
        <w:rPr>
          <w:lang w:val="en-US"/>
        </w:rPr>
        <w:t>application</w:t>
      </w:r>
      <w:ins w:id="197" w:author="Thomas Derham" w:date="2021-07-18T11:06:00Z">
        <w:r>
          <w:rPr>
            <w:lang w:val="en-US"/>
          </w:rPr>
          <w:t>s</w:t>
        </w:r>
      </w:ins>
      <w:del w:id="198" w:author="Thomas Derham" w:date="2021-07-18T11:30:00Z">
        <w:r w:rsidR="00565926" w:rsidDel="00C82F4C">
          <w:rPr>
            <w:lang w:val="en-US"/>
          </w:rPr>
          <w:delText xml:space="preserve"> </w:delText>
        </w:r>
        <w:r w:rsidR="00EE5F6D" w:rsidDel="00C82F4C">
          <w:rPr>
            <w:lang w:val="en-US"/>
          </w:rPr>
          <w:delText>also support WLAN connectivity</w:delText>
        </w:r>
      </w:del>
      <w:del w:id="199" w:author="Thomas Derham" w:date="2021-07-18T11:06:00Z">
        <w:r w:rsidR="00DE33A3" w:rsidDel="00B62BF3">
          <w:rPr>
            <w:lang w:val="en-US"/>
          </w:rPr>
          <w:delText>, and</w:delText>
        </w:r>
        <w:r w:rsidR="006F754E" w:rsidDel="00B62BF3">
          <w:rPr>
            <w:lang w:val="en-US"/>
          </w:rPr>
          <w:delText xml:space="preserve"> </w:delText>
        </w:r>
        <w:r w:rsidR="008A36A7" w:rsidDel="00B62BF3">
          <w:rPr>
            <w:lang w:val="en-US"/>
          </w:rPr>
          <w:delText>WLAN implementations also</w:delText>
        </w:r>
      </w:del>
      <w:ins w:id="200" w:author="Thomas Derham" w:date="2021-07-18T11:06:00Z">
        <w:r>
          <w:rPr>
            <w:lang w:val="en-US"/>
          </w:rPr>
          <w:t>.</w:t>
        </w:r>
      </w:ins>
      <w:r w:rsidR="008A36A7">
        <w:rPr>
          <w:lang w:val="en-US"/>
        </w:rPr>
        <w:t xml:space="preserve"> </w:t>
      </w:r>
      <w:ins w:id="201" w:author="Thomas Derham" w:date="2021-07-18T11:06:00Z">
        <w:r>
          <w:rPr>
            <w:lang w:val="en-US"/>
          </w:rPr>
          <w:t xml:space="preserve">There is also widespread </w:t>
        </w:r>
      </w:ins>
      <w:del w:id="202" w:author="Thomas Derham" w:date="2021-07-18T11:06:00Z">
        <w:r w:rsidR="008A36A7" w:rsidDel="00B62BF3">
          <w:rPr>
            <w:lang w:val="en-US"/>
          </w:rPr>
          <w:delText xml:space="preserve">currently </w:delText>
        </w:r>
      </w:del>
      <w:r w:rsidR="008A36A7">
        <w:rPr>
          <w:lang w:val="en-US"/>
        </w:rPr>
        <w:t xml:space="preserve">support </w:t>
      </w:r>
      <w:ins w:id="203" w:author="Thomas Derham" w:date="2021-07-18T11:06:00Z">
        <w:r>
          <w:rPr>
            <w:lang w:val="en-US"/>
          </w:rPr>
          <w:t xml:space="preserve">for </w:t>
        </w:r>
      </w:ins>
      <w:r w:rsidR="00C2107E">
        <w:rPr>
          <w:lang w:val="en-US"/>
        </w:rPr>
        <w:t>“Wi-Fi Off</w:t>
      </w:r>
      <w:del w:id="204" w:author="Thomas Derham" w:date="2021-07-18T11:06:00Z">
        <w:r w:rsidR="00C2107E" w:rsidDel="00B62BF3">
          <w:rPr>
            <w:lang w:val="en-US"/>
          </w:rPr>
          <w:delText>-</w:delText>
        </w:r>
      </w:del>
      <w:r w:rsidR="00C2107E">
        <w:rPr>
          <w:lang w:val="en-US"/>
        </w:rPr>
        <w:t xml:space="preserve">load” </w:t>
      </w:r>
      <w:ins w:id="205" w:author="Joseph Levy" w:date="2021-07-20T00:59:00Z">
        <w:r w:rsidR="001F6E42">
          <w:rPr>
            <w:lang w:val="en-US"/>
          </w:rPr>
          <w:t>– a service that provides cellular subscribers data via WLAN</w:t>
        </w:r>
      </w:ins>
      <w:del w:id="206" w:author="Joseph Levy" w:date="2021-07-20T00:59:00Z">
        <w:r w:rsidR="00C2107E" w:rsidDel="001F6E42">
          <w:rPr>
            <w:lang w:val="en-US"/>
          </w:rPr>
          <w:delText xml:space="preserve">for </w:delText>
        </w:r>
        <w:r w:rsidR="00367CBB" w:rsidDel="001F6E42">
          <w:rPr>
            <w:lang w:val="en-US"/>
          </w:rPr>
          <w:delText xml:space="preserve">3GPP cellular </w:delText>
        </w:r>
      </w:del>
      <w:ins w:id="207" w:author="Thomas Derham" w:date="2021-07-18T11:07:00Z">
        <w:del w:id="208" w:author="Joseph Levy" w:date="2021-07-20T00:59:00Z">
          <w:r w:rsidR="002B7D8B" w:rsidDel="001F6E42">
            <w:rPr>
              <w:lang w:val="en-US"/>
            </w:rPr>
            <w:delText>data</w:delText>
          </w:r>
        </w:del>
      </w:ins>
      <w:del w:id="209" w:author="Thomas Derham" w:date="2021-07-18T13:07:00Z">
        <w:r w:rsidR="00363ABB" w:rsidDel="009914D2">
          <w:rPr>
            <w:lang w:val="en-US"/>
          </w:rPr>
          <w:delText>(3G, 4G, and 5G)</w:delText>
        </w:r>
      </w:del>
      <w:ins w:id="210" w:author="Thomas Derham" w:date="2021-07-18T11:07:00Z">
        <w:r w:rsidR="002B7D8B">
          <w:rPr>
            <w:lang w:val="en-US"/>
          </w:rPr>
          <w:t>,</w:t>
        </w:r>
      </w:ins>
      <w:del w:id="211" w:author="Thomas Derham" w:date="2021-07-18T11:07:00Z">
        <w:r w:rsidR="00AC7399" w:rsidDel="002B7D8B">
          <w:rPr>
            <w:lang w:val="en-US"/>
          </w:rPr>
          <w:delText>.  In addition</w:delText>
        </w:r>
        <w:r w:rsidR="00384FB4" w:rsidDel="002B7D8B">
          <w:rPr>
            <w:lang w:val="en-US"/>
          </w:rPr>
          <w:delText>,</w:delText>
        </w:r>
        <w:r w:rsidR="00AC7399" w:rsidDel="002B7D8B">
          <w:rPr>
            <w:lang w:val="en-US"/>
          </w:rPr>
          <w:delText xml:space="preserve"> </w:delText>
        </w:r>
        <w:r w:rsidR="000C22D2" w:rsidDel="002B7D8B">
          <w:rPr>
            <w:lang w:val="en-US"/>
          </w:rPr>
          <w:delText xml:space="preserve">many cellular telephones and </w:delText>
        </w:r>
        <w:r w:rsidR="00377855" w:rsidDel="002B7D8B">
          <w:rPr>
            <w:lang w:val="en-US"/>
          </w:rPr>
          <w:delText xml:space="preserve">cellular network </w:delText>
        </w:r>
        <w:r w:rsidR="00FC4513" w:rsidDel="002B7D8B">
          <w:rPr>
            <w:lang w:val="en-US"/>
          </w:rPr>
          <w:delText xml:space="preserve">operators </w:delText>
        </w:r>
        <w:r w:rsidR="00377855" w:rsidDel="002B7D8B">
          <w:rPr>
            <w:lang w:val="en-US"/>
          </w:rPr>
          <w:delText xml:space="preserve">support </w:delText>
        </w:r>
      </w:del>
      <w:ins w:id="212" w:author="Thomas Derham" w:date="2021-07-18T11:07:00Z">
        <w:r w:rsidR="002B7D8B">
          <w:rPr>
            <w:lang w:val="en-US"/>
          </w:rPr>
          <w:t xml:space="preserve"> as well as </w:t>
        </w:r>
      </w:ins>
      <w:r w:rsidR="00377855">
        <w:rPr>
          <w:lang w:val="en-US"/>
        </w:rPr>
        <w:t>“Wi-Fi Calling”</w:t>
      </w:r>
      <w:r w:rsidR="00FE3B0F">
        <w:rPr>
          <w:lang w:val="en-US"/>
        </w:rPr>
        <w:t xml:space="preserve"> </w:t>
      </w:r>
      <w:ins w:id="213" w:author="Thomas Derham" w:date="2021-07-18T11:07:00Z">
        <w:r w:rsidR="002B7D8B">
          <w:rPr>
            <w:lang w:val="en-US"/>
          </w:rPr>
          <w:t xml:space="preserve">- </w:t>
        </w:r>
      </w:ins>
      <w:r w:rsidR="00FE3B0F">
        <w:rPr>
          <w:lang w:val="en-US"/>
        </w:rPr>
        <w:t xml:space="preserve">a service that provides </w:t>
      </w:r>
      <w:r w:rsidR="003D45E4">
        <w:rPr>
          <w:lang w:val="en-US"/>
        </w:rPr>
        <w:t xml:space="preserve">3GPP </w:t>
      </w:r>
      <w:del w:id="214" w:author="Thomas Derham" w:date="2021-07-18T11:07:00Z">
        <w:r w:rsidR="007F3C87" w:rsidDel="002B7D8B">
          <w:rPr>
            <w:lang w:val="en-US"/>
          </w:rPr>
          <w:delText xml:space="preserve">data, </w:delText>
        </w:r>
      </w:del>
      <w:r w:rsidR="007F3C87">
        <w:rPr>
          <w:lang w:val="en-US"/>
        </w:rPr>
        <w:t>voice</w:t>
      </w:r>
      <w:del w:id="215" w:author="Thomas Derham" w:date="2021-07-18T11:07:00Z">
        <w:r w:rsidR="007F3C87" w:rsidDel="002B7D8B">
          <w:rPr>
            <w:lang w:val="en-US"/>
          </w:rPr>
          <w:delText>,</w:delText>
        </w:r>
      </w:del>
      <w:r w:rsidR="007F3C87">
        <w:rPr>
          <w:lang w:val="en-US"/>
        </w:rPr>
        <w:t xml:space="preserve"> and NAS</w:t>
      </w:r>
      <w:r w:rsidR="003D45E4">
        <w:rPr>
          <w:lang w:val="en-US"/>
        </w:rPr>
        <w:t xml:space="preserve"> services via </w:t>
      </w:r>
      <w:r w:rsidR="00687EE3">
        <w:rPr>
          <w:lang w:val="en-US"/>
        </w:rPr>
        <w:t>a WLAN radio link.</w:t>
      </w:r>
      <w:del w:id="216" w:author="Thomas Derham" w:date="2021-07-18T11:08:00Z">
        <w:r w:rsidR="00687EE3" w:rsidDel="002B4EC4">
          <w:rPr>
            <w:lang w:val="en-US"/>
          </w:rPr>
          <w:delText xml:space="preserve">  </w:delText>
        </w:r>
        <w:r w:rsidR="007F3C87" w:rsidDel="002B4EC4">
          <w:rPr>
            <w:lang w:val="en-US"/>
          </w:rPr>
          <w:delText xml:space="preserve"> </w:delText>
        </w:r>
      </w:del>
    </w:p>
    <w:p w14:paraId="6EF1BBE5" w14:textId="19830454" w:rsidR="00EE7A08" w:rsidRPr="00742AEA" w:rsidRDefault="00C82F4C" w:rsidP="002B4EC4">
      <w:pPr>
        <w:tabs>
          <w:tab w:val="left" w:pos="810"/>
        </w:tabs>
        <w:spacing w:before="100" w:beforeAutospacing="1" w:after="100" w:afterAutospacing="1"/>
        <w:rPr>
          <w:ins w:id="217" w:author="Thomas Derham" w:date="2021-07-18T11:08:00Z"/>
          <w:lang w:val="en-US"/>
        </w:rPr>
      </w:pPr>
      <w:ins w:id="218" w:author="Thomas Derham" w:date="2021-07-18T11:31:00Z">
        <w:r w:rsidRPr="00742AEA">
          <w:rPr>
            <w:lang w:val="en-US"/>
          </w:rPr>
          <w:t>As highlighted by WBA, there</w:t>
        </w:r>
      </w:ins>
      <w:ins w:id="219" w:author="Thomas Derham" w:date="2021-07-18T11:14:00Z">
        <w:r w:rsidR="009C6FC2" w:rsidRPr="00742AEA">
          <w:rPr>
            <w:lang w:val="en-US"/>
          </w:rPr>
          <w:t xml:space="preserve"> is an increasing range of applications (such as </w:t>
        </w:r>
      </w:ins>
      <w:ins w:id="220" w:author="Thomas Derham" w:date="2021-07-18T11:15:00Z">
        <w:r w:rsidR="009C6FC2" w:rsidRPr="00742AEA">
          <w:rPr>
            <w:lang w:val="en-US"/>
          </w:rPr>
          <w:t xml:space="preserve">gaming, AR/VR and teleconferencing) </w:t>
        </w:r>
      </w:ins>
      <w:ins w:id="221" w:author="Thomas Derham" w:date="2021-07-18T11:16:00Z">
        <w:r w:rsidR="009C6FC2" w:rsidRPr="00742AEA">
          <w:rPr>
            <w:lang w:val="en-US"/>
          </w:rPr>
          <w:t>that have stringent QoS requirements</w:t>
        </w:r>
      </w:ins>
      <w:ins w:id="222" w:author="Thomas Derham" w:date="2021-07-18T11:32:00Z">
        <w:r w:rsidRPr="00742AEA">
          <w:rPr>
            <w:lang w:val="en-US"/>
          </w:rPr>
          <w:t xml:space="preserve"> </w:t>
        </w:r>
      </w:ins>
      <w:ins w:id="223" w:author="Thomas Derham" w:date="2021-07-18T11:33:00Z">
        <w:r w:rsidRPr="00742AEA">
          <w:rPr>
            <w:lang w:val="en-US"/>
          </w:rPr>
          <w:t>that must be met by the</w:t>
        </w:r>
      </w:ins>
      <w:ins w:id="224" w:author="Thomas Derham" w:date="2021-07-18T11:32:00Z">
        <w:r w:rsidRPr="00742AEA">
          <w:rPr>
            <w:lang w:val="en-US"/>
          </w:rPr>
          <w:t xml:space="preserve"> 802.11 PHY/MAC.</w:t>
        </w:r>
      </w:ins>
    </w:p>
    <w:p w14:paraId="33C662C7" w14:textId="66793CA1" w:rsidR="004A471C" w:rsidRDefault="00531B5C" w:rsidP="00742AEA">
      <w:pPr>
        <w:tabs>
          <w:tab w:val="left" w:pos="810"/>
        </w:tabs>
        <w:spacing w:before="100" w:beforeAutospacing="1" w:after="100" w:afterAutospacing="1"/>
        <w:rPr>
          <w:ins w:id="225" w:author="Thomas Derham" w:date="2021-07-18T12:21:00Z"/>
          <w:lang w:val="en-US"/>
        </w:rPr>
      </w:pPr>
      <w:ins w:id="226" w:author="Thomas Derham" w:date="2021-07-18T12:05:00Z">
        <w:r w:rsidRPr="00742AEA">
          <w:rPr>
            <w:lang w:val="en-US"/>
          </w:rPr>
          <w:t xml:space="preserve">The </w:t>
        </w:r>
      </w:ins>
      <w:ins w:id="227" w:author="Thomas Derham" w:date="2021-07-18T12:04:00Z">
        <w:r w:rsidRPr="00742AEA">
          <w:rPr>
            <w:lang w:val="en-US"/>
          </w:rPr>
          <w:t xml:space="preserve">UP assignment </w:t>
        </w:r>
      </w:ins>
      <w:ins w:id="228" w:author="Thomas Derham" w:date="2021-07-18T12:05:00Z">
        <w:r w:rsidRPr="00742AEA">
          <w:rPr>
            <w:lang w:val="en-US"/>
          </w:rPr>
          <w:t xml:space="preserve">capabilities described </w:t>
        </w:r>
      </w:ins>
      <w:ins w:id="229" w:author="Thomas Derham" w:date="2021-07-18T12:09:00Z">
        <w:r w:rsidRPr="00742AEA">
          <w:rPr>
            <w:lang w:val="en-US"/>
          </w:rPr>
          <w:t>above</w:t>
        </w:r>
      </w:ins>
      <w:ins w:id="230" w:author="Thomas Derham" w:date="2021-07-18T12:05:00Z">
        <w:r w:rsidRPr="00742AEA">
          <w:rPr>
            <w:lang w:val="en-US"/>
          </w:rPr>
          <w:t xml:space="preserve"> </w:t>
        </w:r>
      </w:ins>
      <w:ins w:id="231" w:author="Thomas Derham" w:date="2021-07-18T12:09:00Z">
        <w:r w:rsidRPr="00742AEA">
          <w:rPr>
            <w:lang w:val="en-US"/>
          </w:rPr>
          <w:t xml:space="preserve">result in </w:t>
        </w:r>
      </w:ins>
      <w:ins w:id="232" w:author="Thomas Derham" w:date="2021-07-18T12:06:00Z">
        <w:r w:rsidRPr="00742AEA">
          <w:rPr>
            <w:lang w:val="en-US"/>
          </w:rPr>
          <w:t xml:space="preserve">flows with different QoS requirements </w:t>
        </w:r>
      </w:ins>
      <w:ins w:id="233" w:author="Thomas Derham" w:date="2021-07-18T12:09:00Z">
        <w:r w:rsidRPr="00742AEA">
          <w:rPr>
            <w:lang w:val="en-US"/>
          </w:rPr>
          <w:t xml:space="preserve">being separated </w:t>
        </w:r>
      </w:ins>
      <w:ins w:id="234" w:author="Thomas Derham" w:date="2021-07-18T12:06:00Z">
        <w:r w:rsidRPr="00742AEA">
          <w:rPr>
            <w:lang w:val="en-US"/>
          </w:rPr>
          <w:t xml:space="preserve">into </w:t>
        </w:r>
      </w:ins>
      <w:ins w:id="235" w:author="Thomas Derham" w:date="2021-07-18T12:09:00Z">
        <w:r w:rsidRPr="00742AEA">
          <w:rPr>
            <w:lang w:val="en-US"/>
          </w:rPr>
          <w:t>different</w:t>
        </w:r>
      </w:ins>
      <w:ins w:id="236" w:author="Thomas Derham" w:date="2021-07-18T12:06:00Z">
        <w:r w:rsidRPr="00742AEA">
          <w:rPr>
            <w:lang w:val="en-US"/>
          </w:rPr>
          <w:t xml:space="preserve"> queues (to help avoid head-of-line blocking), and provide differentiated</w:t>
        </w:r>
      </w:ins>
      <w:ins w:id="237" w:author="Thomas Derham" w:date="2021-07-18T11:34:00Z">
        <w:r w:rsidR="007322C0" w:rsidRPr="00742AEA">
          <w:rPr>
            <w:lang w:val="en-US"/>
          </w:rPr>
          <w:t xml:space="preserve"> </w:t>
        </w:r>
      </w:ins>
      <w:ins w:id="238" w:author="Thomas Derham" w:date="2021-07-18T12:03:00Z">
        <w:r w:rsidRPr="00742AEA">
          <w:rPr>
            <w:lang w:val="en-US"/>
          </w:rPr>
          <w:t xml:space="preserve">channel access </w:t>
        </w:r>
      </w:ins>
      <w:ins w:id="239" w:author="Thomas Derham" w:date="2021-07-18T11:34:00Z">
        <w:r w:rsidR="007322C0" w:rsidRPr="00742AEA">
          <w:rPr>
            <w:lang w:val="en-US"/>
          </w:rPr>
          <w:t xml:space="preserve">prioritization </w:t>
        </w:r>
      </w:ins>
      <w:ins w:id="240" w:author="Thomas Derham" w:date="2021-07-18T12:04:00Z">
        <w:r w:rsidRPr="00742AEA">
          <w:rPr>
            <w:lang w:val="en-US"/>
          </w:rPr>
          <w:t>via</w:t>
        </w:r>
      </w:ins>
      <w:ins w:id="241" w:author="Thomas Derham" w:date="2021-07-18T12:03:00Z">
        <w:r w:rsidRPr="00742AEA">
          <w:rPr>
            <w:lang w:val="en-US"/>
          </w:rPr>
          <w:t xml:space="preserve"> EDCA access categories</w:t>
        </w:r>
      </w:ins>
      <w:ins w:id="242" w:author="Thomas Derham" w:date="2021-07-18T12:07:00Z">
        <w:r w:rsidRPr="00742AEA">
          <w:rPr>
            <w:lang w:val="en-US"/>
          </w:rPr>
          <w:t xml:space="preserve">. This channel access prioritization is effective both </w:t>
        </w:r>
      </w:ins>
      <w:ins w:id="243" w:author="Thomas Derham" w:date="2021-07-18T12:10:00Z">
        <w:r w:rsidR="00742AEA" w:rsidRPr="00742AEA">
          <w:rPr>
            <w:lang w:val="en-US"/>
          </w:rPr>
          <w:lastRenderedPageBreak/>
          <w:t xml:space="preserve">within and between different </w:t>
        </w:r>
      </w:ins>
      <w:ins w:id="244" w:author="Thomas Derham" w:date="2021-07-18T12:13:00Z">
        <w:r w:rsidR="00742AEA" w:rsidRPr="00742AEA">
          <w:rPr>
            <w:lang w:val="en-US"/>
          </w:rPr>
          <w:t xml:space="preserve">IEEE </w:t>
        </w:r>
      </w:ins>
      <w:ins w:id="245" w:author="Thomas Derham" w:date="2021-07-18T12:39:00Z">
        <w:r w:rsidR="00B60066">
          <w:rPr>
            <w:lang w:val="en-US"/>
          </w:rPr>
          <w:t xml:space="preserve">Std. </w:t>
        </w:r>
      </w:ins>
      <w:ins w:id="246" w:author="Thomas Derham" w:date="2021-07-18T12:07:00Z">
        <w:r w:rsidRPr="00742AEA">
          <w:rPr>
            <w:lang w:val="en-US"/>
          </w:rPr>
          <w:t xml:space="preserve">802.11 </w:t>
        </w:r>
      </w:ins>
      <w:ins w:id="247" w:author="Thomas Derham" w:date="2021-07-18T12:10:00Z">
        <w:r w:rsidR="00742AEA" w:rsidRPr="00742AEA">
          <w:rPr>
            <w:lang w:val="en-US"/>
          </w:rPr>
          <w:t xml:space="preserve">based </w:t>
        </w:r>
      </w:ins>
      <w:ins w:id="248" w:author="Thomas Derham" w:date="2021-07-18T12:12:00Z">
        <w:r w:rsidR="00742AEA" w:rsidRPr="00742AEA">
          <w:rPr>
            <w:lang w:val="en-US"/>
          </w:rPr>
          <w:t xml:space="preserve">WLAN </w:t>
        </w:r>
      </w:ins>
      <w:ins w:id="249" w:author="Thomas Derham" w:date="2021-07-18T12:07:00Z">
        <w:r w:rsidRPr="00742AEA">
          <w:rPr>
            <w:lang w:val="en-US"/>
          </w:rPr>
          <w:t>network</w:t>
        </w:r>
      </w:ins>
      <w:ins w:id="250" w:author="Thomas Derham" w:date="2021-07-18T12:10:00Z">
        <w:r w:rsidR="00742AEA" w:rsidRPr="00742AEA">
          <w:rPr>
            <w:lang w:val="en-US"/>
          </w:rPr>
          <w:t>s</w:t>
        </w:r>
      </w:ins>
      <w:ins w:id="251" w:author="Thomas Derham" w:date="2021-07-18T12:07:00Z">
        <w:r w:rsidRPr="00742AEA">
          <w:rPr>
            <w:lang w:val="en-US"/>
          </w:rPr>
          <w:t xml:space="preserve">, and </w:t>
        </w:r>
      </w:ins>
      <w:ins w:id="252" w:author="Thomas Derham" w:date="2021-07-18T12:10:00Z">
        <w:r w:rsidR="00742AEA" w:rsidRPr="00742AEA">
          <w:rPr>
            <w:lang w:val="en-US"/>
          </w:rPr>
          <w:t xml:space="preserve">is </w:t>
        </w:r>
      </w:ins>
      <w:ins w:id="253" w:author="Thomas Derham" w:date="2021-07-18T12:08:00Z">
        <w:r w:rsidRPr="00742AEA">
          <w:rPr>
            <w:lang w:val="en-US"/>
          </w:rPr>
          <w:t xml:space="preserve">also </w:t>
        </w:r>
      </w:ins>
      <w:ins w:id="254" w:author="Thomas Derham" w:date="2021-07-18T12:10:00Z">
        <w:r w:rsidR="00742AEA" w:rsidRPr="00742AEA">
          <w:rPr>
            <w:lang w:val="en-US"/>
          </w:rPr>
          <w:t xml:space="preserve">effective with </w:t>
        </w:r>
      </w:ins>
      <w:ins w:id="255" w:author="Thomas Derham" w:date="2021-07-18T12:11:00Z">
        <w:r w:rsidR="00742AEA" w:rsidRPr="00742AEA">
          <w:rPr>
            <w:lang w:val="en-US"/>
          </w:rPr>
          <w:t xml:space="preserve">respect to </w:t>
        </w:r>
      </w:ins>
      <w:ins w:id="256" w:author="Thomas Derham" w:date="2021-07-18T12:10:00Z">
        <w:r w:rsidR="00742AEA" w:rsidRPr="00742AEA">
          <w:rPr>
            <w:lang w:val="en-US"/>
          </w:rPr>
          <w:t>other technologies that</w:t>
        </w:r>
      </w:ins>
      <w:ins w:id="257" w:author="Thomas Derham" w:date="2021-07-18T12:11:00Z">
        <w:r w:rsidR="00742AEA" w:rsidRPr="00742AEA">
          <w:rPr>
            <w:lang w:val="en-US"/>
          </w:rPr>
          <w:t xml:space="preserve"> share (unlicensed) spectrum using similar channel access rules.</w:t>
        </w:r>
      </w:ins>
    </w:p>
    <w:p w14:paraId="69CC3DDB" w14:textId="253E2FA0" w:rsidR="002E1BCB" w:rsidRDefault="00742AEA" w:rsidP="002E1BCB">
      <w:pPr>
        <w:tabs>
          <w:tab w:val="left" w:pos="810"/>
        </w:tabs>
        <w:spacing w:before="100" w:beforeAutospacing="1" w:after="100" w:afterAutospacing="1"/>
        <w:rPr>
          <w:ins w:id="258" w:author="Thomas Derham" w:date="2021-07-18T12:29:00Z"/>
          <w:lang w:val="en-US"/>
        </w:rPr>
      </w:pPr>
      <w:ins w:id="259" w:author="Thomas Derham" w:date="2021-07-18T12:12:00Z">
        <w:r w:rsidRPr="00742AEA">
          <w:rPr>
            <w:lang w:val="en-US"/>
          </w:rPr>
          <w:t xml:space="preserve">In addition, </w:t>
        </w:r>
      </w:ins>
      <w:ins w:id="260" w:author="Thomas Derham" w:date="2021-07-18T12:13:00Z">
        <w:r w:rsidRPr="00742AEA">
          <w:rPr>
            <w:lang w:val="en-US"/>
          </w:rPr>
          <w:t xml:space="preserve">as noted by WBA, </w:t>
        </w:r>
      </w:ins>
      <w:ins w:id="261" w:author="Thomas Derham" w:date="2021-07-18T11:08:00Z">
        <w:r w:rsidR="002B4EC4" w:rsidRPr="00742AEA">
          <w:rPr>
            <w:lang w:val="en-US"/>
          </w:rPr>
          <w:t xml:space="preserve">IEEE </w:t>
        </w:r>
      </w:ins>
      <w:ins w:id="262" w:author="Thomas Derham" w:date="2021-07-18T13:11:00Z">
        <w:r w:rsidR="009914D2">
          <w:rPr>
            <w:lang w:val="en-US"/>
          </w:rPr>
          <w:t xml:space="preserve">Std. </w:t>
        </w:r>
      </w:ins>
      <w:ins w:id="263" w:author="Thomas Derham" w:date="2021-07-18T11:08:00Z">
        <w:r w:rsidR="002B4EC4" w:rsidRPr="00742AEA">
          <w:rPr>
            <w:lang w:val="en-US"/>
          </w:rPr>
          <w:t xml:space="preserve">802.11ax </w:t>
        </w:r>
      </w:ins>
      <w:ins w:id="264" w:author="Thomas Derham" w:date="2021-07-18T12:13:00Z">
        <w:r w:rsidRPr="00742AEA">
          <w:rPr>
            <w:lang w:val="en-US"/>
          </w:rPr>
          <w:t xml:space="preserve">defines several new </w:t>
        </w:r>
      </w:ins>
      <w:ins w:id="265" w:author="Thomas Derham" w:date="2021-07-18T12:24:00Z">
        <w:r w:rsidR="004A471C">
          <w:rPr>
            <w:lang w:val="en-US"/>
          </w:rPr>
          <w:t xml:space="preserve">powerful </w:t>
        </w:r>
      </w:ins>
      <w:ins w:id="266" w:author="Thomas Derham" w:date="2021-07-18T12:13:00Z">
        <w:r w:rsidRPr="00742AEA">
          <w:rPr>
            <w:lang w:val="en-US"/>
          </w:rPr>
          <w:t xml:space="preserve">features </w:t>
        </w:r>
      </w:ins>
      <w:ins w:id="267" w:author="Thomas Derham" w:date="2021-07-18T11:08:00Z">
        <w:r w:rsidR="002B4EC4" w:rsidRPr="00742AEA">
          <w:rPr>
            <w:lang w:val="en-US"/>
          </w:rPr>
          <w:t xml:space="preserve">such as OFDMA, UL MU-MIMO, Spatial Reuse and TWT, </w:t>
        </w:r>
      </w:ins>
      <w:ins w:id="268" w:author="Thomas Derham" w:date="2021-07-18T12:13:00Z">
        <w:r w:rsidRPr="00742AEA">
          <w:rPr>
            <w:lang w:val="en-US"/>
          </w:rPr>
          <w:t xml:space="preserve">which </w:t>
        </w:r>
      </w:ins>
      <w:ins w:id="269" w:author="Thomas Derham" w:date="2021-07-18T12:24:00Z">
        <w:r w:rsidR="004A471C">
          <w:rPr>
            <w:lang w:val="en-US"/>
          </w:rPr>
          <w:t>provide additional degrees of freedom for spectr</w:t>
        </w:r>
      </w:ins>
      <w:ins w:id="270" w:author="Thomas Derham" w:date="2021-07-18T12:39:00Z">
        <w:r w:rsidR="00B60066">
          <w:rPr>
            <w:lang w:val="en-US"/>
          </w:rPr>
          <w:t>al</w:t>
        </w:r>
      </w:ins>
      <w:ins w:id="271" w:author="Thomas Derham" w:date="2021-07-18T12:24:00Z">
        <w:r w:rsidR="004A471C">
          <w:rPr>
            <w:lang w:val="en-US"/>
          </w:rPr>
          <w:t xml:space="preserve"> resource allocation that </w:t>
        </w:r>
      </w:ins>
      <w:ins w:id="272" w:author="Thomas Derham" w:date="2021-07-18T12:13:00Z">
        <w:r w:rsidRPr="00742AEA">
          <w:rPr>
            <w:lang w:val="en-US"/>
          </w:rPr>
          <w:t xml:space="preserve">can be leveraged </w:t>
        </w:r>
      </w:ins>
      <w:ins w:id="273" w:author="Thomas Derham" w:date="2021-07-18T12:14:00Z">
        <w:r w:rsidRPr="00742AEA">
          <w:rPr>
            <w:lang w:val="en-US"/>
          </w:rPr>
          <w:t xml:space="preserve">by </w:t>
        </w:r>
      </w:ins>
      <w:ins w:id="274" w:author="Thomas Derham" w:date="2021-07-18T12:21:00Z">
        <w:r w:rsidR="004A471C">
          <w:rPr>
            <w:lang w:val="en-US"/>
          </w:rPr>
          <w:t xml:space="preserve">the </w:t>
        </w:r>
      </w:ins>
      <w:ins w:id="275" w:author="Thomas Derham" w:date="2021-07-18T12:14:00Z">
        <w:r w:rsidRPr="00742AEA">
          <w:rPr>
            <w:lang w:val="en-US"/>
          </w:rPr>
          <w:t xml:space="preserve">scheduler </w:t>
        </w:r>
      </w:ins>
      <w:ins w:id="276" w:author="Thomas Derham" w:date="2021-07-18T12:29:00Z">
        <w:r w:rsidR="002E1BCB">
          <w:rPr>
            <w:lang w:val="en-US"/>
          </w:rPr>
          <w:t>in</w:t>
        </w:r>
      </w:ins>
      <w:ins w:id="277" w:author="Thomas Derham" w:date="2021-07-18T12:21:00Z">
        <w:r w:rsidR="004A471C">
          <w:rPr>
            <w:lang w:val="en-US"/>
          </w:rPr>
          <w:t xml:space="preserve"> an IEEE </w:t>
        </w:r>
      </w:ins>
      <w:ins w:id="278" w:author="Thomas Derham" w:date="2021-07-18T12:39:00Z">
        <w:r w:rsidR="00B60066">
          <w:rPr>
            <w:lang w:val="en-US"/>
          </w:rPr>
          <w:t xml:space="preserve">Std. </w:t>
        </w:r>
      </w:ins>
      <w:ins w:id="279" w:author="Thomas Derham" w:date="2021-07-18T12:21:00Z">
        <w:r w:rsidR="004A471C">
          <w:rPr>
            <w:lang w:val="en-US"/>
          </w:rPr>
          <w:t xml:space="preserve">802.11 based network to meet the KPIs of </w:t>
        </w:r>
      </w:ins>
      <w:ins w:id="280" w:author="Thomas Derham" w:date="2021-07-18T12:22:00Z">
        <w:r w:rsidR="004A471C">
          <w:rPr>
            <w:lang w:val="en-US"/>
          </w:rPr>
          <w:t xml:space="preserve">QoS traffic flows. </w:t>
        </w:r>
      </w:ins>
      <w:ins w:id="281" w:author="Thomas Derham" w:date="2021-07-18T12:29:00Z">
        <w:r w:rsidR="002E1BCB" w:rsidRPr="00742AEA">
          <w:rPr>
            <w:lang w:val="en-US"/>
          </w:rPr>
          <w:t xml:space="preserve">For example, </w:t>
        </w:r>
      </w:ins>
      <w:ins w:id="282" w:author="Thomas Derham" w:date="2021-07-18T12:31:00Z">
        <w:r w:rsidR="002E1BCB">
          <w:rPr>
            <w:lang w:val="en-US"/>
          </w:rPr>
          <w:t xml:space="preserve">downlink </w:t>
        </w:r>
      </w:ins>
      <w:ins w:id="283" w:author="Thomas Derham" w:date="2021-07-18T12:29:00Z">
        <w:r w:rsidR="002E1BCB" w:rsidRPr="00742AEA">
          <w:rPr>
            <w:lang w:val="en-US"/>
          </w:rPr>
          <w:t xml:space="preserve">OFDMA and MU-MIMO increase MAC efficiency and can reduce packet delay by transmitting packets to multiple users within the same TXOP, while Spatial Reuse can reduce packet delay by enabling additional transmit opportunities while managing interference. </w:t>
        </w:r>
      </w:ins>
      <w:ins w:id="284" w:author="Thomas Derham" w:date="2021-07-18T12:31:00Z">
        <w:r w:rsidR="002E1BCB">
          <w:rPr>
            <w:lang w:val="en-US"/>
          </w:rPr>
          <w:t xml:space="preserve">In addition, </w:t>
        </w:r>
      </w:ins>
      <w:ins w:id="285" w:author="Thomas Derham" w:date="2021-07-18T12:30:00Z">
        <w:r w:rsidR="002E1BCB">
          <w:rPr>
            <w:lang w:val="en-US"/>
          </w:rPr>
          <w:t>MU EDCA and trigger-based MU features allow uplink transmiss</w:t>
        </w:r>
      </w:ins>
      <w:ins w:id="286" w:author="Thomas Derham" w:date="2021-07-18T12:31:00Z">
        <w:r w:rsidR="002E1BCB">
          <w:rPr>
            <w:lang w:val="en-US"/>
          </w:rPr>
          <w:t xml:space="preserve">ions to be fully centrally controlled by the network. </w:t>
        </w:r>
      </w:ins>
      <w:ins w:id="287" w:author="Thomas Derham" w:date="2021-07-18T12:29:00Z">
        <w:r w:rsidR="002E1BCB" w:rsidRPr="00742AEA">
          <w:rPr>
            <w:lang w:val="en-US"/>
          </w:rPr>
          <w:t xml:space="preserve">Certain KPIs such as packet error rate targets are also influenced by rate selection and retransmit </w:t>
        </w:r>
        <w:commentRangeStart w:id="288"/>
        <w:r w:rsidR="002E1BCB" w:rsidRPr="00742AEA">
          <w:rPr>
            <w:lang w:val="en-US"/>
          </w:rPr>
          <w:t>behavior</w:t>
        </w:r>
      </w:ins>
      <w:commentRangeEnd w:id="288"/>
      <w:ins w:id="289" w:author="Thomas Derham" w:date="2021-07-18T12:53:00Z">
        <w:r w:rsidR="00B53297">
          <w:rPr>
            <w:rStyle w:val="CommentReference"/>
          </w:rPr>
          <w:commentReference w:id="288"/>
        </w:r>
      </w:ins>
      <w:ins w:id="290" w:author="Thomas Derham" w:date="2021-07-18T12:29:00Z">
        <w:r w:rsidR="002E1BCB" w:rsidRPr="00742AEA">
          <w:rPr>
            <w:lang w:val="en-US"/>
          </w:rPr>
          <w:t>.</w:t>
        </w:r>
      </w:ins>
    </w:p>
    <w:p w14:paraId="53999DA3" w14:textId="19ADB45D" w:rsidR="004A471C" w:rsidRDefault="004A471C" w:rsidP="00742AEA">
      <w:pPr>
        <w:tabs>
          <w:tab w:val="left" w:pos="810"/>
        </w:tabs>
        <w:spacing w:before="100" w:beforeAutospacing="1" w:after="100" w:afterAutospacing="1"/>
        <w:rPr>
          <w:ins w:id="291" w:author="Thomas Derham" w:date="2021-07-18T12:59:00Z"/>
          <w:lang w:val="en-US"/>
        </w:rPr>
      </w:pPr>
      <w:ins w:id="292" w:author="Thomas Derham" w:date="2021-07-18T12:22:00Z">
        <w:r>
          <w:rPr>
            <w:lang w:val="en-US"/>
          </w:rPr>
          <w:t>IEEE 802.11 WG notes that</w:t>
        </w:r>
      </w:ins>
      <w:ins w:id="293" w:author="Thomas Derham" w:date="2021-07-18T12:40:00Z">
        <w:r w:rsidR="00B60066">
          <w:rPr>
            <w:lang w:val="en-US"/>
          </w:rPr>
          <w:t xml:space="preserve">, as is typically the case in networking standards, </w:t>
        </w:r>
      </w:ins>
      <w:ins w:id="294" w:author="Thomas Derham" w:date="2021-07-18T12:26:00Z">
        <w:r w:rsidR="002E1BCB">
          <w:rPr>
            <w:lang w:val="en-US"/>
          </w:rPr>
          <w:t>a</w:t>
        </w:r>
      </w:ins>
      <w:ins w:id="295" w:author="Thomas Derham" w:date="2021-07-18T12:23:00Z">
        <w:r>
          <w:rPr>
            <w:lang w:val="en-US"/>
          </w:rPr>
          <w:t xml:space="preserve"> normative definition of a scheduler is out of scope of IEEE </w:t>
        </w:r>
      </w:ins>
      <w:ins w:id="296" w:author="Thomas Derham" w:date="2021-07-18T12:41:00Z">
        <w:r w:rsidR="00B60066">
          <w:rPr>
            <w:lang w:val="en-US"/>
          </w:rPr>
          <w:t xml:space="preserve">Std. </w:t>
        </w:r>
      </w:ins>
      <w:ins w:id="297" w:author="Thomas Derham" w:date="2021-07-18T12:23:00Z">
        <w:r>
          <w:rPr>
            <w:lang w:val="en-US"/>
          </w:rPr>
          <w:t xml:space="preserve">802.11. However, </w:t>
        </w:r>
      </w:ins>
      <w:ins w:id="298" w:author="Thomas Derham" w:date="2021-07-18T12:27:00Z">
        <w:r w:rsidR="002E1BCB">
          <w:rPr>
            <w:lang w:val="en-US"/>
          </w:rPr>
          <w:t xml:space="preserve">it is </w:t>
        </w:r>
      </w:ins>
      <w:ins w:id="299" w:author="Thomas Derham" w:date="2021-07-18T12:44:00Z">
        <w:r w:rsidR="00B60066">
          <w:rPr>
            <w:lang w:val="en-US"/>
          </w:rPr>
          <w:t xml:space="preserve">also </w:t>
        </w:r>
      </w:ins>
      <w:ins w:id="300" w:author="Thomas Derham" w:date="2021-07-18T12:27:00Z">
        <w:r w:rsidR="002E1BCB">
          <w:rPr>
            <w:lang w:val="en-US"/>
          </w:rPr>
          <w:t xml:space="preserve">noted that many IEEE </w:t>
        </w:r>
      </w:ins>
      <w:ins w:id="301" w:author="Thomas Derham" w:date="2021-07-18T12:41:00Z">
        <w:r w:rsidR="00B60066">
          <w:rPr>
            <w:lang w:val="en-US"/>
          </w:rPr>
          <w:t xml:space="preserve">Std. </w:t>
        </w:r>
      </w:ins>
      <w:ins w:id="302" w:author="Thomas Derham" w:date="2021-07-18T12:27:00Z">
        <w:r w:rsidR="002E1BCB">
          <w:rPr>
            <w:lang w:val="en-US"/>
          </w:rPr>
          <w:t xml:space="preserve">802.11 based network implementations use a centralized WLAN controller </w:t>
        </w:r>
      </w:ins>
      <w:ins w:id="303" w:author="Thomas Derham" w:date="2021-07-18T12:33:00Z">
        <w:r w:rsidR="002E1BCB">
          <w:rPr>
            <w:lang w:val="en-US"/>
          </w:rPr>
          <w:t>that</w:t>
        </w:r>
      </w:ins>
      <w:ins w:id="304" w:author="Thomas Derham" w:date="2021-07-18T12:27:00Z">
        <w:r w:rsidR="002E1BCB">
          <w:rPr>
            <w:lang w:val="en-US"/>
          </w:rPr>
          <w:t xml:space="preserve"> implement</w:t>
        </w:r>
      </w:ins>
      <w:ins w:id="305" w:author="Thomas Derham" w:date="2021-07-18T12:33:00Z">
        <w:r w:rsidR="002E1BCB">
          <w:rPr>
            <w:lang w:val="en-US"/>
          </w:rPr>
          <w:t>s</w:t>
        </w:r>
      </w:ins>
      <w:ins w:id="306" w:author="Thomas Derham" w:date="2021-07-18T12:27:00Z">
        <w:r w:rsidR="002E1BCB">
          <w:rPr>
            <w:lang w:val="en-US"/>
          </w:rPr>
          <w:t xml:space="preserve"> </w:t>
        </w:r>
      </w:ins>
      <w:ins w:id="307" w:author="Thomas Derham" w:date="2021-07-18T12:34:00Z">
        <w:r w:rsidR="002E1BCB">
          <w:rPr>
            <w:lang w:val="en-US"/>
          </w:rPr>
          <w:t xml:space="preserve">rich </w:t>
        </w:r>
      </w:ins>
      <w:ins w:id="308" w:author="Thomas Derham" w:date="2021-07-18T12:28:00Z">
        <w:r w:rsidR="002E1BCB">
          <w:rPr>
            <w:lang w:val="en-US"/>
          </w:rPr>
          <w:t xml:space="preserve">management interfaces between APs in the network and the controller </w:t>
        </w:r>
      </w:ins>
      <w:ins w:id="309" w:author="Thomas Derham" w:date="2021-07-18T12:34:00Z">
        <w:r w:rsidR="002E1BCB">
          <w:rPr>
            <w:lang w:val="en-US"/>
          </w:rPr>
          <w:t>for</w:t>
        </w:r>
      </w:ins>
      <w:ins w:id="310" w:author="Thomas Derham" w:date="2021-07-18T12:28:00Z">
        <w:r w:rsidR="002E1BCB">
          <w:rPr>
            <w:lang w:val="en-US"/>
          </w:rPr>
          <w:t xml:space="preserve"> exchange of </w:t>
        </w:r>
      </w:ins>
      <w:ins w:id="311" w:author="Thomas Derham" w:date="2021-07-18T12:29:00Z">
        <w:r w:rsidR="002E1BCB">
          <w:rPr>
            <w:lang w:val="en-US"/>
          </w:rPr>
          <w:t xml:space="preserve">monitoring and </w:t>
        </w:r>
      </w:ins>
      <w:ins w:id="312" w:author="Thomas Derham" w:date="2021-07-18T12:34:00Z">
        <w:r w:rsidR="002E1BCB">
          <w:rPr>
            <w:lang w:val="en-US"/>
          </w:rPr>
          <w:t xml:space="preserve">centralized </w:t>
        </w:r>
      </w:ins>
      <w:ins w:id="313" w:author="Thomas Derham" w:date="2021-07-18T12:29:00Z">
        <w:r w:rsidR="002E1BCB">
          <w:rPr>
            <w:lang w:val="en-US"/>
          </w:rPr>
          <w:t xml:space="preserve">control signaling. </w:t>
        </w:r>
      </w:ins>
      <w:ins w:id="314" w:author="Thomas Derham" w:date="2021-07-18T12:44:00Z">
        <w:r w:rsidR="00B60066">
          <w:rPr>
            <w:lang w:val="en-US"/>
          </w:rPr>
          <w:t>Therefore, a</w:t>
        </w:r>
      </w:ins>
      <w:ins w:id="315" w:author="Thomas Derham" w:date="2021-07-18T12:41:00Z">
        <w:r w:rsidR="00B60066">
          <w:rPr>
            <w:lang w:val="en-US"/>
          </w:rPr>
          <w:t xml:space="preserve"> centralized scheduler can leverage th</w:t>
        </w:r>
      </w:ins>
      <w:ins w:id="316" w:author="Thomas Derham" w:date="2021-07-18T12:42:00Z">
        <w:r w:rsidR="00B60066">
          <w:rPr>
            <w:lang w:val="en-US"/>
          </w:rPr>
          <w:t xml:space="preserve">ese PHY/MAC features to </w:t>
        </w:r>
      </w:ins>
      <w:ins w:id="317" w:author="Thomas Derham" w:date="2021-07-18T12:43:00Z">
        <w:r w:rsidR="00B60066">
          <w:rPr>
            <w:lang w:val="en-US"/>
          </w:rPr>
          <w:t>coordinate the optimal</w:t>
        </w:r>
      </w:ins>
      <w:ins w:id="318" w:author="Thomas Derham" w:date="2021-07-18T12:42:00Z">
        <w:r w:rsidR="00B60066">
          <w:rPr>
            <w:lang w:val="en-US"/>
          </w:rPr>
          <w:t xml:space="preserve"> </w:t>
        </w:r>
      </w:ins>
      <w:ins w:id="319" w:author="Thomas Derham" w:date="2021-07-18T12:43:00Z">
        <w:r w:rsidR="00B60066">
          <w:rPr>
            <w:lang w:val="en-US"/>
          </w:rPr>
          <w:t xml:space="preserve">allocation of </w:t>
        </w:r>
      </w:ins>
      <w:ins w:id="320" w:author="Thomas Derham" w:date="2021-07-18T12:42:00Z">
        <w:r w:rsidR="00B60066">
          <w:rPr>
            <w:lang w:val="en-US"/>
          </w:rPr>
          <w:t>spectral resources and avoid</w:t>
        </w:r>
      </w:ins>
      <w:ins w:id="321" w:author="Thomas Derham" w:date="2021-07-18T12:43:00Z">
        <w:r w:rsidR="00B60066">
          <w:rPr>
            <w:lang w:val="en-US"/>
          </w:rPr>
          <w:t>ance</w:t>
        </w:r>
      </w:ins>
      <w:ins w:id="322" w:author="Thomas Derham" w:date="2021-07-18T12:42:00Z">
        <w:r w:rsidR="00B60066">
          <w:rPr>
            <w:lang w:val="en-US"/>
          </w:rPr>
          <w:t>/mitigat</w:t>
        </w:r>
      </w:ins>
      <w:ins w:id="323" w:author="Thomas Derham" w:date="2021-07-18T12:43:00Z">
        <w:r w:rsidR="00B60066">
          <w:rPr>
            <w:lang w:val="en-US"/>
          </w:rPr>
          <w:t>ion of</w:t>
        </w:r>
      </w:ins>
      <w:ins w:id="324" w:author="Thomas Derham" w:date="2021-07-18T12:42:00Z">
        <w:r w:rsidR="00B60066">
          <w:rPr>
            <w:lang w:val="en-US"/>
          </w:rPr>
          <w:t xml:space="preserve"> interference</w:t>
        </w:r>
      </w:ins>
      <w:ins w:id="325" w:author="Thomas Derham" w:date="2021-07-18T12:54:00Z">
        <w:r w:rsidR="00B53297">
          <w:rPr>
            <w:lang w:val="en-US"/>
          </w:rPr>
          <w:t xml:space="preserve"> across the network</w:t>
        </w:r>
      </w:ins>
      <w:ins w:id="326" w:author="Thomas Derham" w:date="2021-07-18T12:44:00Z">
        <w:r w:rsidR="00B60066">
          <w:rPr>
            <w:lang w:val="en-US"/>
          </w:rPr>
          <w:t>, therefore ensuring the KPIs of QoS flows are met</w:t>
        </w:r>
      </w:ins>
      <w:ins w:id="327" w:author="Thomas Derham" w:date="2021-07-18T12:42:00Z">
        <w:r w:rsidR="00B60066">
          <w:rPr>
            <w:lang w:val="en-US"/>
          </w:rPr>
          <w:t xml:space="preserve">. </w:t>
        </w:r>
      </w:ins>
      <w:ins w:id="328" w:author="Thomas Derham" w:date="2021-07-18T12:55:00Z">
        <w:r w:rsidR="00B53297">
          <w:rPr>
            <w:lang w:val="en-US"/>
          </w:rPr>
          <w:t>In addition, policies</w:t>
        </w:r>
      </w:ins>
      <w:ins w:id="329" w:author="Thomas Derham" w:date="2021-07-18T12:47:00Z">
        <w:r w:rsidR="00B53297">
          <w:rPr>
            <w:lang w:val="en-US"/>
          </w:rPr>
          <w:t xml:space="preserve"> </w:t>
        </w:r>
      </w:ins>
      <w:ins w:id="330" w:author="Thomas Derham" w:date="2021-07-18T12:51:00Z">
        <w:r w:rsidR="00B53297">
          <w:rPr>
            <w:lang w:val="en-US"/>
          </w:rPr>
          <w:t xml:space="preserve">defined </w:t>
        </w:r>
      </w:ins>
      <w:ins w:id="331" w:author="Thomas Derham" w:date="2021-07-18T12:47:00Z">
        <w:r w:rsidR="00B53297">
          <w:rPr>
            <w:lang w:val="en-US"/>
          </w:rPr>
          <w:t xml:space="preserve">at the scheduler </w:t>
        </w:r>
      </w:ins>
      <w:ins w:id="332" w:author="Thomas Derham" w:date="2021-07-18T12:52:00Z">
        <w:r w:rsidR="00B53297">
          <w:rPr>
            <w:lang w:val="en-US"/>
          </w:rPr>
          <w:t xml:space="preserve">can </w:t>
        </w:r>
      </w:ins>
      <w:ins w:id="333" w:author="Thomas Derham" w:date="2021-07-18T12:47:00Z">
        <w:r w:rsidR="00B53297">
          <w:rPr>
            <w:lang w:val="en-US"/>
          </w:rPr>
          <w:t xml:space="preserve">determine how QoS flows are treated when spectral resources </w:t>
        </w:r>
      </w:ins>
      <w:ins w:id="334" w:author="Thomas Derham" w:date="2021-07-18T12:52:00Z">
        <w:r w:rsidR="00B53297">
          <w:rPr>
            <w:lang w:val="en-US"/>
          </w:rPr>
          <w:t>are</w:t>
        </w:r>
      </w:ins>
      <w:ins w:id="335" w:author="Thomas Derham" w:date="2021-07-18T12:47:00Z">
        <w:r w:rsidR="00B53297">
          <w:rPr>
            <w:lang w:val="en-US"/>
          </w:rPr>
          <w:t xml:space="preserve"> constrained (e.g. </w:t>
        </w:r>
      </w:ins>
      <w:ins w:id="336" w:author="Thomas Derham" w:date="2021-07-18T13:21:00Z">
        <w:r w:rsidR="00B2178C">
          <w:rPr>
            <w:lang w:val="en-US"/>
          </w:rPr>
          <w:t xml:space="preserve">trade-off between overall </w:t>
        </w:r>
      </w:ins>
      <w:ins w:id="337" w:author="Thomas Derham" w:date="2021-07-18T12:48:00Z">
        <w:r w:rsidR="00B53297">
          <w:rPr>
            <w:lang w:val="en-US"/>
          </w:rPr>
          <w:t xml:space="preserve">network capacity </w:t>
        </w:r>
      </w:ins>
      <w:ins w:id="338" w:author="Thomas Derham" w:date="2021-07-18T13:21:00Z">
        <w:r w:rsidR="00B2178C">
          <w:rPr>
            <w:lang w:val="en-US"/>
          </w:rPr>
          <w:t>and preserving the</w:t>
        </w:r>
      </w:ins>
      <w:ins w:id="339" w:author="Thomas Derham" w:date="2021-07-18T12:49:00Z">
        <w:r w:rsidR="00B53297">
          <w:rPr>
            <w:lang w:val="en-US"/>
          </w:rPr>
          <w:t xml:space="preserve"> KPIs of GBR flow</w:t>
        </w:r>
      </w:ins>
      <w:ins w:id="340" w:author="Thomas Derham" w:date="2021-07-18T13:21:00Z">
        <w:r w:rsidR="00B2178C">
          <w:rPr>
            <w:lang w:val="en-US"/>
          </w:rPr>
          <w:t>s</w:t>
        </w:r>
      </w:ins>
      <w:ins w:id="341" w:author="Thomas Derham" w:date="2021-07-18T12:49:00Z">
        <w:r w:rsidR="00B53297">
          <w:rPr>
            <w:lang w:val="en-US"/>
          </w:rPr>
          <w:t xml:space="preserve"> when link conditions degrade).</w:t>
        </w:r>
      </w:ins>
    </w:p>
    <w:p w14:paraId="2CE47A73" w14:textId="6978F3B0" w:rsidR="009914D2" w:rsidRDefault="00761089" w:rsidP="00742AEA">
      <w:pPr>
        <w:tabs>
          <w:tab w:val="left" w:pos="810"/>
        </w:tabs>
        <w:spacing w:before="100" w:beforeAutospacing="1" w:after="100" w:afterAutospacing="1"/>
        <w:rPr>
          <w:ins w:id="342" w:author="Thomas Derham" w:date="2021-07-18T13:14:00Z"/>
          <w:lang w:val="en-US"/>
        </w:rPr>
      </w:pPr>
      <w:ins w:id="343" w:author="Thomas Derham" w:date="2021-07-18T12:59:00Z">
        <w:r>
          <w:rPr>
            <w:lang w:val="en-US"/>
          </w:rPr>
          <w:t xml:space="preserve">IEEE 802.11 WG agrees with WBA that analysis of </w:t>
        </w:r>
      </w:ins>
      <w:ins w:id="344" w:author="Thomas Derham" w:date="2021-07-18T13:00:00Z">
        <w:r>
          <w:rPr>
            <w:lang w:val="en-US"/>
          </w:rPr>
          <w:t>these</w:t>
        </w:r>
      </w:ins>
      <w:ins w:id="345" w:author="Thomas Derham" w:date="2021-07-18T12:59:00Z">
        <w:r>
          <w:rPr>
            <w:lang w:val="en-US"/>
          </w:rPr>
          <w:t xml:space="preserve"> </w:t>
        </w:r>
      </w:ins>
      <w:ins w:id="346" w:author="Thomas Derham" w:date="2021-07-18T13:00:00Z">
        <w:r>
          <w:rPr>
            <w:lang w:val="en-US"/>
          </w:rPr>
          <w:t>features</w:t>
        </w:r>
      </w:ins>
      <w:ins w:id="347" w:author="Thomas Derham" w:date="2021-07-18T12:59:00Z">
        <w:r>
          <w:rPr>
            <w:lang w:val="en-US"/>
          </w:rPr>
          <w:t xml:space="preserve"> – particularly in the form of real-world trials – is valuable </w:t>
        </w:r>
      </w:ins>
      <w:ins w:id="348" w:author="Thomas Derham" w:date="2021-07-18T13:00:00Z">
        <w:r>
          <w:rPr>
            <w:lang w:val="en-US"/>
          </w:rPr>
          <w:t>to demonstrate the performance of IEEE Std</w:t>
        </w:r>
      </w:ins>
      <w:ins w:id="349" w:author="Thomas Derham" w:date="2021-07-18T13:20:00Z">
        <w:r w:rsidR="00237952">
          <w:rPr>
            <w:lang w:val="en-US"/>
          </w:rPr>
          <w:t>.</w:t>
        </w:r>
      </w:ins>
      <w:ins w:id="350" w:author="Thomas Derham" w:date="2021-07-18T13:00:00Z">
        <w:r>
          <w:rPr>
            <w:lang w:val="en-US"/>
          </w:rPr>
          <w:t xml:space="preserve"> 802.11 based networks </w:t>
        </w:r>
      </w:ins>
      <w:ins w:id="351" w:author="Thomas Derham" w:date="2021-07-18T12:59:00Z">
        <w:r>
          <w:rPr>
            <w:lang w:val="en-US"/>
          </w:rPr>
          <w:t>for fine grained QoS control</w:t>
        </w:r>
      </w:ins>
      <w:ins w:id="352" w:author="Thomas Derham" w:date="2021-07-18T13:00:00Z">
        <w:r>
          <w:rPr>
            <w:lang w:val="en-US"/>
          </w:rPr>
          <w:t>.</w:t>
        </w:r>
      </w:ins>
    </w:p>
    <w:p w14:paraId="32DBAB08" w14:textId="60298CB0" w:rsidR="00761089" w:rsidRDefault="009914D2" w:rsidP="00742AEA">
      <w:pPr>
        <w:tabs>
          <w:tab w:val="left" w:pos="810"/>
        </w:tabs>
        <w:spacing w:before="100" w:beforeAutospacing="1" w:after="100" w:afterAutospacing="1"/>
        <w:rPr>
          <w:ins w:id="353" w:author="Thomas Derham" w:date="2021-07-18T12:23:00Z"/>
          <w:lang w:val="en-US"/>
        </w:rPr>
      </w:pPr>
      <w:ins w:id="354" w:author="Thomas Derham" w:date="2021-07-18T13:14:00Z">
        <w:r>
          <w:rPr>
            <w:lang w:val="en-US"/>
          </w:rPr>
          <w:t xml:space="preserve">In addition, </w:t>
        </w:r>
      </w:ins>
      <w:ins w:id="355" w:author="Thomas Derham" w:date="2021-07-18T13:18:00Z">
        <w:r w:rsidR="00237952">
          <w:rPr>
            <w:lang w:val="en-US"/>
          </w:rPr>
          <w:t xml:space="preserve">as regulators around the world open up access to </w:t>
        </w:r>
      </w:ins>
      <w:ins w:id="356" w:author="Thomas Derham" w:date="2021-07-18T13:17:00Z">
        <w:r w:rsidR="00237952">
          <w:rPr>
            <w:lang w:val="en-US"/>
          </w:rPr>
          <w:t>new unlicensed spectrum in the 6 GHz band</w:t>
        </w:r>
      </w:ins>
      <w:ins w:id="357" w:author="Thomas Derham" w:date="2021-07-18T13:18:00Z">
        <w:r w:rsidR="00237952">
          <w:rPr>
            <w:lang w:val="en-US"/>
          </w:rPr>
          <w:t xml:space="preserve">, </w:t>
        </w:r>
      </w:ins>
      <w:ins w:id="358" w:author="Thomas Derham" w:date="2021-07-18T13:19:00Z">
        <w:r w:rsidR="00237952">
          <w:rPr>
            <w:lang w:val="en-US"/>
          </w:rPr>
          <w:t xml:space="preserve">the emergence of </w:t>
        </w:r>
      </w:ins>
      <w:ins w:id="359" w:author="Thomas Derham" w:date="2021-07-18T13:18:00Z">
        <w:r w:rsidR="00237952">
          <w:rPr>
            <w:lang w:val="en-US"/>
          </w:rPr>
          <w:t xml:space="preserve">IEEE Std. 802.11ax </w:t>
        </w:r>
      </w:ins>
      <w:ins w:id="360" w:author="Thomas Derham" w:date="2021-07-18T13:19:00Z">
        <w:r w:rsidR="00237952">
          <w:rPr>
            <w:lang w:val="en-US"/>
          </w:rPr>
          <w:t xml:space="preserve">based implementations that support 6 GHz </w:t>
        </w:r>
      </w:ins>
      <w:ins w:id="361" w:author="Thomas Derham" w:date="2021-07-18T13:17:00Z">
        <w:r w:rsidR="00237952">
          <w:rPr>
            <w:lang w:val="en-US"/>
          </w:rPr>
          <w:t xml:space="preserve">provides new opportunities to meet </w:t>
        </w:r>
      </w:ins>
      <w:ins w:id="362" w:author="Thomas Derham" w:date="2021-07-18T13:19:00Z">
        <w:r w:rsidR="00237952">
          <w:rPr>
            <w:lang w:val="en-US"/>
          </w:rPr>
          <w:t>demanding</w:t>
        </w:r>
      </w:ins>
      <w:ins w:id="363" w:author="Thomas Derham" w:date="2021-07-18T13:17:00Z">
        <w:r w:rsidR="00237952">
          <w:rPr>
            <w:lang w:val="en-US"/>
          </w:rPr>
          <w:t xml:space="preserve"> QoS requirements</w:t>
        </w:r>
      </w:ins>
      <w:ins w:id="364" w:author="Thomas Derham" w:date="2021-07-18T13:19:00Z">
        <w:r w:rsidR="00237952">
          <w:rPr>
            <w:lang w:val="en-US"/>
          </w:rPr>
          <w:t xml:space="preserve"> for very high throughput and very low latency</w:t>
        </w:r>
      </w:ins>
      <w:ins w:id="365" w:author="Thomas Derham" w:date="2021-07-18T13:18:00Z">
        <w:r w:rsidR="00237952">
          <w:rPr>
            <w:lang w:val="en-US"/>
          </w:rPr>
          <w:t>.</w:t>
        </w:r>
      </w:ins>
    </w:p>
    <w:p w14:paraId="4891B10C" w14:textId="77777777" w:rsidR="002B4EC4" w:rsidDel="00761089" w:rsidRDefault="002B4EC4" w:rsidP="006635E9">
      <w:pPr>
        <w:tabs>
          <w:tab w:val="left" w:pos="810"/>
        </w:tabs>
        <w:spacing w:before="100" w:beforeAutospacing="1" w:after="100" w:afterAutospacing="1"/>
        <w:rPr>
          <w:del w:id="366" w:author="Thomas Derham" w:date="2021-07-18T12:56:00Z"/>
          <w:lang w:val="en-US"/>
        </w:rPr>
      </w:pPr>
    </w:p>
    <w:p w14:paraId="015A61F7" w14:textId="3467EDA9" w:rsidR="001A0073" w:rsidRPr="00742AEA" w:rsidDel="00B62BF3" w:rsidRDefault="001A0073" w:rsidP="00742AEA">
      <w:pPr>
        <w:tabs>
          <w:tab w:val="left" w:pos="810"/>
        </w:tabs>
        <w:spacing w:before="100" w:beforeAutospacing="1" w:after="100" w:afterAutospacing="1"/>
        <w:rPr>
          <w:del w:id="367" w:author="Thomas Derham" w:date="2021-07-18T10:58:00Z"/>
          <w:lang w:val="en-US"/>
          <w:rPrChange w:id="368" w:author="Thomas Derham" w:date="2021-07-18T12:17:00Z">
            <w:rPr>
              <w:del w:id="369" w:author="Thomas Derham" w:date="2021-07-18T10:58:00Z"/>
              <w:i/>
              <w:iCs/>
              <w:lang w:val="en-US"/>
            </w:rPr>
          </w:rPrChange>
        </w:rPr>
      </w:pPr>
      <w:commentRangeStart w:id="370"/>
      <w:del w:id="371" w:author="Thomas Derham" w:date="2021-07-18T10:58:00Z">
        <w:r w:rsidRPr="00742AEA" w:rsidDel="00B62BF3">
          <w:rPr>
            <w:lang w:val="en-US"/>
          </w:rPr>
          <w:delText xml:space="preserve">{Adding </w:delText>
        </w:r>
      </w:del>
      <w:commentRangeEnd w:id="370"/>
      <w:r w:rsidR="00B62BF3" w:rsidRPr="00742AEA">
        <w:rPr>
          <w:lang w:val="en-US"/>
        </w:rPr>
        <w:commentReference w:id="370"/>
      </w:r>
      <w:del w:id="372" w:author="Thomas Derham" w:date="2021-07-18T10:58:00Z">
        <w:r w:rsidRPr="00742AEA" w:rsidDel="00B62BF3">
          <w:rPr>
            <w:lang w:val="en-US"/>
            <w:rPrChange w:id="373" w:author="Thomas Derham" w:date="2021-07-18T12:17:00Z">
              <w:rPr>
                <w:i/>
                <w:iCs/>
                <w:lang w:val="en-US"/>
              </w:rPr>
            </w:rPrChange>
          </w:rPr>
          <w:delText xml:space="preserve">the features from </w:delText>
        </w:r>
        <w:r w:rsidR="005B62D3" w:rsidRPr="00742AEA" w:rsidDel="00B62BF3">
          <w:rPr>
            <w:lang w:val="en-US"/>
            <w:rPrChange w:id="374" w:author="Thomas Derham" w:date="2021-07-18T12:17:00Z">
              <w:rPr/>
            </w:rPrChange>
          </w:rPr>
          <w:fldChar w:fldCharType="begin"/>
        </w:r>
        <w:r w:rsidR="005B62D3" w:rsidRPr="00742AEA" w:rsidDel="00B62BF3">
          <w:rPr>
            <w:lang w:val="en-US"/>
            <w:rPrChange w:id="375" w:author="Thomas Derham" w:date="2021-07-18T12:17:00Z">
              <w:rPr/>
            </w:rPrChange>
          </w:rPr>
          <w:delInstrText xml:space="preserve"> HYPERLINK "https://mentor.ieee.org/802.11/dcn/21/11-21-0616-00-AANI-802-11ax-features-and-applicability-to-5g-and-wi-fi-convergence.pptx" </w:delInstrText>
        </w:r>
        <w:r w:rsidR="005B62D3" w:rsidRPr="00742AEA" w:rsidDel="00B62BF3">
          <w:rPr>
            <w:lang w:val="en-US"/>
            <w:rPrChange w:id="376" w:author="Thomas Derham" w:date="2021-07-18T12:17:00Z">
              <w:rPr>
                <w:rStyle w:val="Hyperlink"/>
                <w:b/>
                <w:bCs/>
                <w:i/>
                <w:iCs/>
              </w:rPr>
            </w:rPrChange>
          </w:rPr>
          <w:fldChar w:fldCharType="separate"/>
        </w:r>
        <w:r w:rsidRPr="00742AEA" w:rsidDel="00B62BF3">
          <w:rPr>
            <w:lang w:val="en-US"/>
            <w:rPrChange w:id="377" w:author="Thomas Derham" w:date="2021-07-18T12:17:00Z">
              <w:rPr>
                <w:rStyle w:val="Hyperlink"/>
                <w:b/>
                <w:bCs/>
                <w:i/>
                <w:iCs/>
              </w:rPr>
            </w:rPrChange>
          </w:rPr>
          <w:delText>11-21/0616r0</w:delText>
        </w:r>
        <w:r w:rsidR="005B62D3" w:rsidRPr="00742AEA" w:rsidDel="00B62BF3">
          <w:rPr>
            <w:lang w:val="en-US"/>
            <w:rPrChange w:id="378" w:author="Thomas Derham" w:date="2021-07-18T12:17:00Z">
              <w:rPr>
                <w:rStyle w:val="Hyperlink"/>
                <w:b/>
                <w:bCs/>
                <w:i/>
                <w:iCs/>
              </w:rPr>
            </w:rPrChange>
          </w:rPr>
          <w:fldChar w:fldCharType="end"/>
        </w:r>
        <w:r w:rsidRPr="00742AEA" w:rsidDel="00B62BF3">
          <w:rPr>
            <w:lang w:val="en-US"/>
            <w:rPrChange w:id="379" w:author="Thomas Derham" w:date="2021-07-18T12:17:00Z">
              <w:rPr>
                <w:i/>
                <w:iCs/>
                <w:lang w:val="en-US"/>
              </w:rPr>
            </w:rPrChange>
          </w:rPr>
          <w:delText xml:space="preserve"> and discussed during previous AANI SC teleconferences.}</w:delText>
        </w:r>
      </w:del>
    </w:p>
    <w:p w14:paraId="7FFAE77D" w14:textId="12B93F74" w:rsidR="006635E9" w:rsidDel="00B62BF3" w:rsidRDefault="00416807" w:rsidP="00B23258">
      <w:pPr>
        <w:tabs>
          <w:tab w:val="left" w:pos="810"/>
        </w:tabs>
        <w:spacing w:before="100" w:beforeAutospacing="1" w:after="100" w:afterAutospacing="1"/>
        <w:rPr>
          <w:del w:id="380" w:author="Thomas Derham" w:date="2021-07-18T10:58:00Z"/>
          <w:lang w:val="en-US"/>
        </w:rPr>
      </w:pPr>
      <w:del w:id="381" w:author="Thomas Derham" w:date="2021-07-18T10:58:00Z">
        <w:r w:rsidDel="00B62BF3">
          <w:rPr>
            <w:lang w:val="en-US"/>
          </w:rPr>
          <w:delText xml:space="preserve">IEEE Std. 802.11 </w:delText>
        </w:r>
        <w:r w:rsidR="0055016B" w:rsidDel="00B62BF3">
          <w:rPr>
            <w:lang w:val="en-US"/>
          </w:rPr>
          <w:delText xml:space="preserve">provides the following features that can be used to improve </w:delText>
        </w:r>
        <w:r w:rsidR="00B32AEF" w:rsidDel="00B62BF3">
          <w:rPr>
            <w:lang w:val="en-US"/>
          </w:rPr>
          <w:delText xml:space="preserve">QoS performance of implementations </w:delText>
        </w:r>
        <w:r w:rsidR="005C1F5A" w:rsidDel="00B62BF3">
          <w:rPr>
            <w:lang w:val="en-US"/>
          </w:rPr>
          <w:delText xml:space="preserve">based on the </w:delText>
        </w:r>
        <w:r w:rsidR="00092FAF" w:rsidDel="00B62BF3">
          <w:rPr>
            <w:lang w:val="en-US"/>
          </w:rPr>
          <w:delText>IEEE Std. 802.11:</w:delText>
        </w:r>
      </w:del>
    </w:p>
    <w:p w14:paraId="05A19930" w14:textId="6659E7F0" w:rsidR="00AA5B24" w:rsidRPr="00254BE4" w:rsidDel="00B62BF3" w:rsidRDefault="00AA5B24" w:rsidP="00742AEA">
      <w:pPr>
        <w:tabs>
          <w:tab w:val="left" w:pos="810"/>
        </w:tabs>
        <w:spacing w:before="100" w:beforeAutospacing="1" w:after="100" w:afterAutospacing="1"/>
        <w:rPr>
          <w:del w:id="382" w:author="Thomas Derham" w:date="2021-07-18T10:58:00Z"/>
          <w:lang w:val="en-US"/>
        </w:rPr>
      </w:pPr>
      <w:del w:id="383" w:author="Thomas Derham" w:date="2021-07-18T10:58:00Z">
        <w:r w:rsidRPr="00792A07" w:rsidDel="00B62BF3">
          <w:rPr>
            <w:lang w:val="en-US"/>
          </w:rPr>
          <w:delText>F</w:delText>
        </w:r>
        <w:r w:rsidR="00D12B89" w:rsidRPr="00792A07" w:rsidDel="00B62BF3">
          <w:rPr>
            <w:lang w:val="en-US"/>
          </w:rPr>
          <w:delText>eatures that support efficient allocation of resources to achieve traffic prioritization</w:delText>
        </w:r>
        <w:r w:rsidRPr="00254BE4" w:rsidDel="00B62BF3">
          <w:rPr>
            <w:lang w:val="en-US"/>
          </w:rPr>
          <w:delText>:</w:delText>
        </w:r>
      </w:del>
    </w:p>
    <w:p w14:paraId="3DFFB4F4" w14:textId="534403EF" w:rsidR="00735042" w:rsidRPr="006B4094" w:rsidDel="00B62BF3" w:rsidRDefault="003C5E82" w:rsidP="00742AEA">
      <w:pPr>
        <w:tabs>
          <w:tab w:val="left" w:pos="810"/>
        </w:tabs>
        <w:spacing w:before="100" w:beforeAutospacing="1" w:after="100" w:afterAutospacing="1"/>
        <w:rPr>
          <w:del w:id="384" w:author="Thomas Derham" w:date="2021-07-18T10:58:00Z"/>
          <w:lang w:val="en-US"/>
        </w:rPr>
      </w:pPr>
      <w:del w:id="385" w:author="Thomas Derham" w:date="2021-07-18T10:58:00Z">
        <w:r w:rsidRPr="00742AEA" w:rsidDel="00B62BF3">
          <w:rPr>
            <w:lang w:val="en-US"/>
          </w:rPr>
          <w:delText>{“From TGbe”}</w:delText>
        </w:r>
      </w:del>
    </w:p>
    <w:p w14:paraId="52B4C8C9" w14:textId="008587CC" w:rsidR="00D12B89" w:rsidRPr="00D12B89" w:rsidDel="00B62BF3" w:rsidRDefault="00254BE4" w:rsidP="00742AEA">
      <w:pPr>
        <w:tabs>
          <w:tab w:val="left" w:pos="810"/>
        </w:tabs>
        <w:spacing w:before="100" w:beforeAutospacing="1" w:after="100" w:afterAutospacing="1"/>
        <w:rPr>
          <w:del w:id="386" w:author="Thomas Derham" w:date="2021-07-18T10:58:00Z"/>
          <w:lang w:val="en-US"/>
        </w:rPr>
      </w:pPr>
      <w:del w:id="387" w:author="Thomas Derham" w:date="2021-07-18T10:58:00Z">
        <w:r w:rsidDel="00B62BF3">
          <w:rPr>
            <w:lang w:val="en-US"/>
          </w:rPr>
          <w:delText xml:space="preserve">From </w:delText>
        </w:r>
        <w:r w:rsidR="00AA5B24" w:rsidDel="00B62BF3">
          <w:rPr>
            <w:lang w:val="en-US"/>
          </w:rPr>
          <w:delText>IEEE Std. 802.11ax</w:delText>
        </w:r>
        <w:r w:rsidR="0090145F" w:rsidDel="00B62BF3">
          <w:rPr>
            <w:lang w:val="en-US"/>
          </w:rPr>
          <w:delText>:</w:delText>
        </w:r>
      </w:del>
    </w:p>
    <w:p w14:paraId="7C87B752" w14:textId="1A84B439" w:rsidR="00D12B89" w:rsidRPr="00D12B89" w:rsidDel="00B62BF3" w:rsidRDefault="00D12B89" w:rsidP="00742AEA">
      <w:pPr>
        <w:tabs>
          <w:tab w:val="left" w:pos="810"/>
        </w:tabs>
        <w:spacing w:before="100" w:beforeAutospacing="1" w:after="100" w:afterAutospacing="1"/>
        <w:rPr>
          <w:del w:id="388" w:author="Thomas Derham" w:date="2021-07-18T10:58:00Z"/>
          <w:lang w:val="en-US"/>
        </w:rPr>
      </w:pPr>
      <w:del w:id="389" w:author="Thomas Derham" w:date="2021-07-18T10:58:00Z">
        <w:r w:rsidRPr="00D12B89" w:rsidDel="00B62BF3">
          <w:rPr>
            <w:lang w:val="en-US"/>
          </w:rPr>
          <w:delText>OFDMA (UL and DL) - RUs</w:delText>
        </w:r>
      </w:del>
    </w:p>
    <w:p w14:paraId="7D90B8D9" w14:textId="319FF4F7" w:rsidR="00D12B89" w:rsidRPr="00D12B89" w:rsidDel="00B62BF3" w:rsidRDefault="00D12B89" w:rsidP="00742AEA">
      <w:pPr>
        <w:tabs>
          <w:tab w:val="left" w:pos="810"/>
        </w:tabs>
        <w:spacing w:before="100" w:beforeAutospacing="1" w:after="100" w:afterAutospacing="1"/>
        <w:rPr>
          <w:del w:id="390" w:author="Thomas Derham" w:date="2021-07-18T10:58:00Z"/>
          <w:lang w:val="en-US"/>
        </w:rPr>
      </w:pPr>
      <w:del w:id="391" w:author="Thomas Derham" w:date="2021-07-18T10:58:00Z">
        <w:r w:rsidRPr="00D12B89" w:rsidDel="00B62BF3">
          <w:rPr>
            <w:lang w:val="en-US"/>
          </w:rPr>
          <w:delText>Trigger Frame</w:delText>
        </w:r>
      </w:del>
    </w:p>
    <w:p w14:paraId="34106AF9" w14:textId="7B2AA255" w:rsidR="00D12B89" w:rsidRPr="00D12B89" w:rsidDel="00B62BF3" w:rsidRDefault="00D12B89" w:rsidP="00742AEA">
      <w:pPr>
        <w:tabs>
          <w:tab w:val="left" w:pos="810"/>
        </w:tabs>
        <w:spacing w:before="100" w:beforeAutospacing="1" w:after="100" w:afterAutospacing="1"/>
        <w:rPr>
          <w:del w:id="392" w:author="Thomas Derham" w:date="2021-07-18T10:58:00Z"/>
          <w:lang w:val="en-US"/>
        </w:rPr>
      </w:pPr>
      <w:del w:id="393" w:author="Thomas Derham" w:date="2021-07-18T10:58:00Z">
        <w:r w:rsidRPr="00D12B89" w:rsidDel="00B62BF3">
          <w:rPr>
            <w:lang w:val="en-US"/>
          </w:rPr>
          <w:delText>basic trigger frame</w:delText>
        </w:r>
      </w:del>
    </w:p>
    <w:p w14:paraId="74E49BF5" w14:textId="4E6BB654" w:rsidR="00D12B89" w:rsidRPr="00D12B89" w:rsidDel="00B62BF3" w:rsidRDefault="00D12B89" w:rsidP="00742AEA">
      <w:pPr>
        <w:tabs>
          <w:tab w:val="left" w:pos="810"/>
        </w:tabs>
        <w:spacing w:before="100" w:beforeAutospacing="1" w:after="100" w:afterAutospacing="1"/>
        <w:rPr>
          <w:del w:id="394" w:author="Thomas Derham" w:date="2021-07-18T10:58:00Z"/>
          <w:lang w:val="en-US"/>
        </w:rPr>
      </w:pPr>
      <w:del w:id="395" w:author="Thomas Derham" w:date="2021-07-18T10:58:00Z">
        <w:r w:rsidRPr="00D12B89" w:rsidDel="00B62BF3">
          <w:rPr>
            <w:lang w:val="en-US"/>
          </w:rPr>
          <w:delText>BSRP, BQRP, and NFPR are supporting features that can be used as an input to the scheduler</w:delText>
        </w:r>
      </w:del>
    </w:p>
    <w:p w14:paraId="01400D7A" w14:textId="1C18E889" w:rsidR="00D12B89" w:rsidRPr="00D12B89" w:rsidDel="00B62BF3" w:rsidRDefault="00D12B89" w:rsidP="00742AEA">
      <w:pPr>
        <w:tabs>
          <w:tab w:val="left" w:pos="810"/>
        </w:tabs>
        <w:spacing w:before="100" w:beforeAutospacing="1" w:after="100" w:afterAutospacing="1"/>
        <w:rPr>
          <w:del w:id="396" w:author="Thomas Derham" w:date="2021-07-18T10:58:00Z"/>
          <w:lang w:val="en-US"/>
        </w:rPr>
      </w:pPr>
      <w:del w:id="397" w:author="Thomas Derham" w:date="2021-07-18T10:58:00Z">
        <w:r w:rsidRPr="00D12B89" w:rsidDel="00B62BF3">
          <w:rPr>
            <w:lang w:val="en-US"/>
          </w:rPr>
          <w:delText>TWT (Both types – individual and broadcast)</w:delText>
        </w:r>
      </w:del>
    </w:p>
    <w:p w14:paraId="1151C462" w14:textId="70AF6ED2" w:rsidR="00D12B89" w:rsidDel="00B62BF3" w:rsidRDefault="00D12B89" w:rsidP="00742AEA">
      <w:pPr>
        <w:tabs>
          <w:tab w:val="left" w:pos="810"/>
        </w:tabs>
        <w:spacing w:before="100" w:beforeAutospacing="1" w:after="100" w:afterAutospacing="1"/>
        <w:rPr>
          <w:del w:id="398" w:author="Thomas Derham" w:date="2021-07-18T10:58:00Z"/>
          <w:lang w:val="en-US"/>
        </w:rPr>
      </w:pPr>
      <w:del w:id="399" w:author="Thomas Derham" w:date="2021-07-18T10:58:00Z">
        <w:r w:rsidRPr="00D12B89" w:rsidDel="00B62BF3">
          <w:rPr>
            <w:lang w:val="en-US"/>
          </w:rPr>
          <w:delText xml:space="preserve"> MU-EDCA</w:delText>
        </w:r>
      </w:del>
    </w:p>
    <w:p w14:paraId="7A0A4E3E" w14:textId="4F41D1E3" w:rsidR="00D12B89" w:rsidDel="00B62BF3" w:rsidRDefault="00254BE4" w:rsidP="00742AEA">
      <w:pPr>
        <w:tabs>
          <w:tab w:val="left" w:pos="810"/>
        </w:tabs>
        <w:spacing w:before="100" w:beforeAutospacing="1" w:after="100" w:afterAutospacing="1"/>
        <w:rPr>
          <w:del w:id="400" w:author="Thomas Derham" w:date="2021-07-18T10:58:00Z"/>
          <w:lang w:val="en-US"/>
        </w:rPr>
      </w:pPr>
      <w:del w:id="401" w:author="Thomas Derham" w:date="2021-07-18T10:58:00Z">
        <w:r w:rsidDel="00B62BF3">
          <w:rPr>
            <w:lang w:val="en-US"/>
          </w:rPr>
          <w:delText>From IE</w:delText>
        </w:r>
        <w:r w:rsidR="004E178B" w:rsidDel="00B62BF3">
          <w:rPr>
            <w:lang w:val="en-US"/>
          </w:rPr>
          <w:delText>EE Std. 802.11-2020</w:delText>
        </w:r>
        <w:r w:rsidR="0090145F" w:rsidDel="00B62BF3">
          <w:rPr>
            <w:lang w:val="en-US"/>
          </w:rPr>
          <w:delText>:</w:delText>
        </w:r>
      </w:del>
    </w:p>
    <w:p w14:paraId="1C48F9E0" w14:textId="327490D8" w:rsidR="005D77B9" w:rsidDel="00B62BF3" w:rsidRDefault="005D77B9" w:rsidP="00742AEA">
      <w:pPr>
        <w:tabs>
          <w:tab w:val="left" w:pos="810"/>
        </w:tabs>
        <w:spacing w:before="100" w:beforeAutospacing="1" w:after="100" w:afterAutospacing="1"/>
        <w:rPr>
          <w:del w:id="402" w:author="Thomas Derham" w:date="2021-07-18T10:58:00Z"/>
          <w:lang w:val="en-US"/>
        </w:rPr>
      </w:pPr>
      <w:del w:id="403" w:author="Thomas Derham" w:date="2021-07-18T10:58:00Z">
        <w:r w:rsidRPr="005D77B9" w:rsidDel="00B62BF3">
          <w:rPr>
            <w:lang w:val="en-US"/>
          </w:rPr>
          <w:delText>TCLAS</w:delText>
        </w:r>
      </w:del>
    </w:p>
    <w:p w14:paraId="329FF5DB" w14:textId="4A244D78" w:rsidR="005D77B9" w:rsidDel="00B62BF3" w:rsidRDefault="005D77B9" w:rsidP="00742AEA">
      <w:pPr>
        <w:tabs>
          <w:tab w:val="left" w:pos="810"/>
        </w:tabs>
        <w:spacing w:before="100" w:beforeAutospacing="1" w:after="100" w:afterAutospacing="1"/>
        <w:rPr>
          <w:del w:id="404" w:author="Thomas Derham" w:date="2021-07-18T10:58:00Z"/>
          <w:lang w:val="en-US"/>
        </w:rPr>
      </w:pPr>
      <w:del w:id="405" w:author="Thomas Derham" w:date="2021-07-18T10:58:00Z">
        <w:r w:rsidRPr="005D77B9" w:rsidDel="00B62BF3">
          <w:rPr>
            <w:lang w:val="en-US"/>
          </w:rPr>
          <w:delText>TSPEC</w:delText>
        </w:r>
      </w:del>
    </w:p>
    <w:p w14:paraId="1C8BF629" w14:textId="0901F890" w:rsidR="00803570" w:rsidDel="00B62BF3" w:rsidRDefault="005D77B9" w:rsidP="00742AEA">
      <w:pPr>
        <w:tabs>
          <w:tab w:val="left" w:pos="810"/>
        </w:tabs>
        <w:spacing w:before="100" w:beforeAutospacing="1" w:after="100" w:afterAutospacing="1"/>
        <w:rPr>
          <w:del w:id="406" w:author="Thomas Derham" w:date="2021-07-18T10:58:00Z"/>
          <w:lang w:val="en-US"/>
        </w:rPr>
      </w:pPr>
      <w:del w:id="407" w:author="Thomas Derham" w:date="2021-07-18T10:58:00Z">
        <w:r w:rsidRPr="005D77B9" w:rsidDel="00B62BF3">
          <w:rPr>
            <w:lang w:val="en-US"/>
          </w:rPr>
          <w:delText>HCCA (not widely implemented)</w:delText>
        </w:r>
        <w:r w:rsidR="00355307" w:rsidDel="00B62BF3">
          <w:rPr>
            <w:lang w:val="en-US"/>
          </w:rPr>
          <w:delText xml:space="preserve"> {</w:delText>
        </w:r>
        <w:commentRangeStart w:id="408"/>
        <w:r w:rsidR="00355307" w:rsidRPr="00742AEA" w:rsidDel="00B62BF3">
          <w:rPr>
            <w:lang w:val="en-US"/>
            <w:rPrChange w:id="409" w:author="Thomas Derham" w:date="2021-07-18T12:17:00Z">
              <w:rPr>
                <w:i/>
                <w:iCs/>
                <w:lang w:val="en-US"/>
              </w:rPr>
            </w:rPrChange>
          </w:rPr>
          <w:delText>it was suggested that the statement that HCCA is not supported by 802.11ax was too strong and is incorrect, so the statement was deleted</w:delText>
        </w:r>
        <w:r w:rsidR="00355307" w:rsidDel="00B62BF3">
          <w:rPr>
            <w:lang w:val="en-US"/>
          </w:rPr>
          <w:delText>}</w:delText>
        </w:r>
      </w:del>
      <w:commentRangeEnd w:id="408"/>
      <w:r w:rsidR="00B62BF3" w:rsidRPr="00742AEA">
        <w:rPr>
          <w:lang w:val="en-US"/>
        </w:rPr>
        <w:commentReference w:id="408"/>
      </w:r>
    </w:p>
    <w:p w14:paraId="597E9203" w14:textId="1E397E1F" w:rsidR="005D77B9" w:rsidDel="00B62BF3" w:rsidRDefault="005D77B9" w:rsidP="00742AEA">
      <w:pPr>
        <w:tabs>
          <w:tab w:val="left" w:pos="810"/>
        </w:tabs>
        <w:spacing w:before="100" w:beforeAutospacing="1" w:after="100" w:afterAutospacing="1"/>
        <w:rPr>
          <w:del w:id="410" w:author="Thomas Derham" w:date="2021-07-18T10:58:00Z"/>
          <w:lang w:val="en-US"/>
        </w:rPr>
      </w:pPr>
      <w:del w:id="411" w:author="Thomas Derham" w:date="2021-07-18T10:58:00Z">
        <w:r w:rsidRPr="005D77B9" w:rsidDel="00B62BF3">
          <w:rPr>
            <w:lang w:val="en-US"/>
          </w:rPr>
          <w:delText xml:space="preserve">EDCA </w:delText>
        </w:r>
      </w:del>
    </w:p>
    <w:p w14:paraId="16626A1A" w14:textId="37339658" w:rsidR="00161AD5" w:rsidDel="00B62BF3" w:rsidRDefault="00161AD5" w:rsidP="00742AEA">
      <w:pPr>
        <w:tabs>
          <w:tab w:val="left" w:pos="810"/>
        </w:tabs>
        <w:spacing w:before="100" w:beforeAutospacing="1" w:after="100" w:afterAutospacing="1"/>
        <w:rPr>
          <w:del w:id="412" w:author="Thomas Derham" w:date="2021-07-18T10:58:00Z"/>
          <w:lang w:val="en-US"/>
        </w:rPr>
      </w:pPr>
      <w:del w:id="413" w:author="Thomas Derham" w:date="2021-07-18T10:58:00Z">
        <w:r w:rsidDel="00B62BF3">
          <w:rPr>
            <w:lang w:val="en-US"/>
          </w:rPr>
          <w:delText>QoS Map</w:delText>
        </w:r>
      </w:del>
    </w:p>
    <w:p w14:paraId="5F5A6ADA" w14:textId="27166ECE" w:rsidR="0023552D" w:rsidDel="00B62BF3" w:rsidRDefault="0023552D" w:rsidP="00742AEA">
      <w:pPr>
        <w:tabs>
          <w:tab w:val="left" w:pos="810"/>
        </w:tabs>
        <w:spacing w:before="100" w:beforeAutospacing="1" w:after="100" w:afterAutospacing="1"/>
        <w:rPr>
          <w:del w:id="414" w:author="Thomas Derham" w:date="2021-07-18T10:58:00Z"/>
          <w:lang w:val="en-US"/>
        </w:rPr>
      </w:pPr>
      <w:del w:id="415" w:author="Thomas Derham" w:date="2021-07-18T10:58:00Z">
        <w:r w:rsidDel="00B62BF3">
          <w:rPr>
            <w:lang w:val="en-US"/>
          </w:rPr>
          <w:delText>MSCS</w:delText>
        </w:r>
      </w:del>
    </w:p>
    <w:p w14:paraId="4465F3B0" w14:textId="479E465E" w:rsidR="00A652FD" w:rsidRPr="005D77B9" w:rsidDel="00B62BF3" w:rsidRDefault="00A652FD" w:rsidP="00742AEA">
      <w:pPr>
        <w:tabs>
          <w:tab w:val="left" w:pos="810"/>
        </w:tabs>
        <w:spacing w:before="100" w:beforeAutospacing="1" w:after="100" w:afterAutospacing="1"/>
        <w:rPr>
          <w:del w:id="416" w:author="Thomas Derham" w:date="2021-07-18T10:58:00Z"/>
          <w:lang w:val="en-US"/>
        </w:rPr>
      </w:pPr>
      <w:del w:id="417" w:author="Thomas Derham" w:date="2021-07-18T10:58:00Z">
        <w:r w:rsidDel="00B62BF3">
          <w:rPr>
            <w:lang w:val="en-US"/>
          </w:rPr>
          <w:delText>SCS</w:delText>
        </w:r>
      </w:del>
    </w:p>
    <w:p w14:paraId="1B50EE37" w14:textId="1DFE56CC" w:rsidR="0075166F" w:rsidRPr="0075166F" w:rsidDel="00B62BF3" w:rsidRDefault="0075166F" w:rsidP="00742AEA">
      <w:pPr>
        <w:tabs>
          <w:tab w:val="left" w:pos="810"/>
        </w:tabs>
        <w:spacing w:before="100" w:beforeAutospacing="1" w:after="100" w:afterAutospacing="1"/>
        <w:rPr>
          <w:del w:id="418" w:author="Thomas Derham" w:date="2021-07-18T10:58:00Z"/>
          <w:lang w:val="en-US"/>
        </w:rPr>
      </w:pPr>
    </w:p>
    <w:p w14:paraId="2607BF91" w14:textId="677BAD35" w:rsidR="0075166F" w:rsidRPr="00C421BA" w:rsidDel="00B62BF3" w:rsidRDefault="0075166F" w:rsidP="00742AEA">
      <w:pPr>
        <w:tabs>
          <w:tab w:val="left" w:pos="810"/>
        </w:tabs>
        <w:spacing w:before="100" w:beforeAutospacing="1" w:after="100" w:afterAutospacing="1"/>
        <w:rPr>
          <w:del w:id="419" w:author="Thomas Derham" w:date="2021-07-18T10:58:00Z"/>
          <w:lang w:val="en-US"/>
        </w:rPr>
      </w:pPr>
      <w:del w:id="420" w:author="Thomas Derham" w:date="2021-07-18T10:58:00Z">
        <w:r w:rsidRPr="0075166F" w:rsidDel="00B62BF3">
          <w:rPr>
            <w:lang w:val="en-US"/>
          </w:rPr>
          <w:delText>F</w:delText>
        </w:r>
        <w:r w:rsidRPr="00C421BA" w:rsidDel="00B62BF3">
          <w:rPr>
            <w:lang w:val="en-US"/>
          </w:rPr>
          <w:delText xml:space="preserve">eatures that support </w:delText>
        </w:r>
        <w:r w:rsidR="00C421BA" w:rsidDel="00B62BF3">
          <w:rPr>
            <w:lang w:val="en-US"/>
          </w:rPr>
          <w:delText>increased available resources</w:delText>
        </w:r>
        <w:r w:rsidRPr="00C421BA" w:rsidDel="00B62BF3">
          <w:rPr>
            <w:lang w:val="en-US"/>
          </w:rPr>
          <w:delText>:</w:delText>
        </w:r>
      </w:del>
    </w:p>
    <w:p w14:paraId="49F871B7" w14:textId="73FCFFB9" w:rsidR="00735042" w:rsidRPr="006C54D4" w:rsidDel="00B62BF3" w:rsidRDefault="00735042" w:rsidP="00742AEA">
      <w:pPr>
        <w:tabs>
          <w:tab w:val="left" w:pos="810"/>
        </w:tabs>
        <w:spacing w:before="100" w:beforeAutospacing="1" w:after="100" w:afterAutospacing="1"/>
        <w:rPr>
          <w:del w:id="421" w:author="Thomas Derham" w:date="2021-07-18T10:58:00Z"/>
          <w:lang w:val="en-US"/>
        </w:rPr>
      </w:pPr>
      <w:del w:id="422" w:author="Thomas Derham" w:date="2021-07-18T10:58:00Z">
        <w:r w:rsidRPr="00742AEA" w:rsidDel="00B62BF3">
          <w:rPr>
            <w:lang w:val="en-US"/>
          </w:rPr>
          <w:delText>{“From TGbe”}</w:delText>
        </w:r>
      </w:del>
    </w:p>
    <w:p w14:paraId="1202BB57" w14:textId="20674CC2" w:rsidR="00D12B89" w:rsidDel="00B62BF3" w:rsidRDefault="00803570" w:rsidP="00742AEA">
      <w:pPr>
        <w:tabs>
          <w:tab w:val="left" w:pos="810"/>
        </w:tabs>
        <w:spacing w:before="100" w:beforeAutospacing="1" w:after="100" w:afterAutospacing="1"/>
        <w:rPr>
          <w:del w:id="423" w:author="Thomas Derham" w:date="2021-07-18T10:58:00Z"/>
          <w:lang w:val="en-US"/>
        </w:rPr>
      </w:pPr>
      <w:del w:id="424" w:author="Thomas Derham" w:date="2021-07-18T10:58:00Z">
        <w:r w:rsidDel="00B62BF3">
          <w:rPr>
            <w:lang w:val="en-US"/>
          </w:rPr>
          <w:delText>From IEEE Std. 802.11ax:</w:delText>
        </w:r>
      </w:del>
    </w:p>
    <w:p w14:paraId="783E887C" w14:textId="159EB622" w:rsidR="000F45F6" w:rsidRPr="000F45F6" w:rsidDel="00B62BF3" w:rsidRDefault="000F45F6" w:rsidP="00742AEA">
      <w:pPr>
        <w:tabs>
          <w:tab w:val="left" w:pos="810"/>
        </w:tabs>
        <w:spacing w:before="100" w:beforeAutospacing="1" w:after="100" w:afterAutospacing="1"/>
        <w:rPr>
          <w:del w:id="425" w:author="Thomas Derham" w:date="2021-07-18T10:58:00Z"/>
          <w:lang w:val="en-US"/>
        </w:rPr>
      </w:pPr>
      <w:del w:id="426" w:author="Thomas Derham" w:date="2021-07-18T10:58:00Z">
        <w:r w:rsidRPr="000F45F6" w:rsidDel="00B62BF3">
          <w:rPr>
            <w:lang w:val="en-US"/>
          </w:rPr>
          <w:delText>Spatial Reuse (distributing power in space for user connectivity)</w:delText>
        </w:r>
      </w:del>
    </w:p>
    <w:p w14:paraId="1206EDD1" w14:textId="06D403C4" w:rsidR="000F45F6" w:rsidRPr="000F45F6" w:rsidDel="00B62BF3" w:rsidRDefault="000F45F6" w:rsidP="00742AEA">
      <w:pPr>
        <w:tabs>
          <w:tab w:val="left" w:pos="810"/>
        </w:tabs>
        <w:spacing w:before="100" w:beforeAutospacing="1" w:after="100" w:afterAutospacing="1"/>
        <w:rPr>
          <w:del w:id="427" w:author="Thomas Derham" w:date="2021-07-18T10:58:00Z"/>
          <w:lang w:val="en-US"/>
        </w:rPr>
      </w:pPr>
      <w:del w:id="428" w:author="Thomas Derham" w:date="2021-07-18T10:58:00Z">
        <w:r w:rsidRPr="000F45F6" w:rsidDel="00B62BF3">
          <w:rPr>
            <w:lang w:val="en-US"/>
          </w:rPr>
          <w:delText>MCS 10 and MCS 11 (1024 QAM)</w:delText>
        </w:r>
      </w:del>
    </w:p>
    <w:p w14:paraId="1E527CCC" w14:textId="58726240" w:rsidR="00D12B89" w:rsidDel="00B62BF3" w:rsidRDefault="000F45F6" w:rsidP="00742AEA">
      <w:pPr>
        <w:tabs>
          <w:tab w:val="left" w:pos="810"/>
        </w:tabs>
        <w:spacing w:before="100" w:beforeAutospacing="1" w:after="100" w:afterAutospacing="1"/>
        <w:rPr>
          <w:del w:id="429" w:author="Thomas Derham" w:date="2021-07-18T10:58:00Z"/>
          <w:lang w:val="en-US"/>
        </w:rPr>
      </w:pPr>
      <w:del w:id="430" w:author="Thomas Derham" w:date="2021-07-18T10:58:00Z">
        <w:r w:rsidRPr="000F45F6" w:rsidDel="00B62BF3">
          <w:rPr>
            <w:lang w:val="en-US"/>
          </w:rPr>
          <w:delText>MU MIMO (distributing power in space for user connectivity)</w:delText>
        </w:r>
      </w:del>
    </w:p>
    <w:p w14:paraId="701CA2F6" w14:textId="364F6138" w:rsidR="00CF3A4C" w:rsidRPr="00742AEA" w:rsidDel="00B62BF3" w:rsidRDefault="00CF3A4C" w:rsidP="00742AEA">
      <w:pPr>
        <w:tabs>
          <w:tab w:val="left" w:pos="810"/>
        </w:tabs>
        <w:spacing w:before="100" w:beforeAutospacing="1" w:after="100" w:afterAutospacing="1"/>
        <w:rPr>
          <w:del w:id="431" w:author="Thomas Derham" w:date="2021-07-18T10:58:00Z"/>
          <w:lang w:val="en-US"/>
          <w:rPrChange w:id="432" w:author="Thomas Derham" w:date="2021-07-18T12:17:00Z">
            <w:rPr>
              <w:del w:id="433" w:author="Thomas Derham" w:date="2021-07-18T10:58:00Z"/>
              <w:i/>
              <w:iCs/>
              <w:lang w:val="en-US"/>
            </w:rPr>
          </w:rPrChange>
        </w:rPr>
      </w:pPr>
      <w:del w:id="434" w:author="Thomas Derham" w:date="2021-07-18T10:58:00Z">
        <w:r w:rsidDel="00B62BF3">
          <w:rPr>
            <w:lang w:val="en-US"/>
          </w:rPr>
          <w:delText xml:space="preserve">Operation in 6 GHz </w:delText>
        </w:r>
        <w:r w:rsidRPr="00742AEA" w:rsidDel="00B62BF3">
          <w:rPr>
            <w:lang w:val="en-US"/>
            <w:rPrChange w:id="435" w:author="Thomas Derham" w:date="2021-07-18T12:17:00Z">
              <w:rPr>
                <w:i/>
                <w:iCs/>
                <w:lang w:val="en-US"/>
              </w:rPr>
            </w:rPrChange>
          </w:rPr>
          <w:delText xml:space="preserve">{Do we want to include 6 GHz </w:delText>
        </w:r>
        <w:r w:rsidR="0004240F" w:rsidRPr="00742AEA" w:rsidDel="00B62BF3">
          <w:rPr>
            <w:lang w:val="en-US"/>
            <w:rPrChange w:id="436" w:author="Thomas Derham" w:date="2021-07-18T12:17:00Z">
              <w:rPr>
                <w:i/>
                <w:iCs/>
                <w:lang w:val="en-US"/>
              </w:rPr>
            </w:rPrChange>
          </w:rPr>
          <w:delText>operation,</w:delText>
        </w:r>
        <w:r w:rsidRPr="00742AEA" w:rsidDel="00B62BF3">
          <w:rPr>
            <w:lang w:val="en-US"/>
            <w:rPrChange w:id="437" w:author="Thomas Derham" w:date="2021-07-18T12:17:00Z">
              <w:rPr>
                <w:i/>
                <w:iCs/>
                <w:lang w:val="en-US"/>
              </w:rPr>
            </w:rPrChange>
          </w:rPr>
          <w:delText xml:space="preserve"> and</w:delText>
        </w:r>
        <w:r w:rsidR="008C32A8" w:rsidRPr="00742AEA" w:rsidDel="00B62BF3">
          <w:rPr>
            <w:lang w:val="en-US"/>
            <w:rPrChange w:id="438" w:author="Thomas Derham" w:date="2021-07-18T12:17:00Z">
              <w:rPr>
                <w:i/>
                <w:iCs/>
                <w:lang w:val="en-US"/>
              </w:rPr>
            </w:rPrChange>
          </w:rPr>
          <w:delText xml:space="preserve"> should we consider also adding it above </w:delText>
        </w:r>
        <w:r w:rsidR="007B3556" w:rsidRPr="00742AEA" w:rsidDel="00B62BF3">
          <w:rPr>
            <w:lang w:val="en-US"/>
            <w:rPrChange w:id="439" w:author="Thomas Derham" w:date="2021-07-18T12:17:00Z">
              <w:rPr>
                <w:i/>
                <w:iCs/>
                <w:lang w:val="en-US"/>
              </w:rPr>
            </w:rPrChange>
          </w:rPr>
          <w:delText>do</w:delText>
        </w:r>
        <w:r w:rsidRPr="00742AEA" w:rsidDel="00B62BF3">
          <w:rPr>
            <w:lang w:val="en-US"/>
            <w:rPrChange w:id="440" w:author="Thomas Derham" w:date="2021-07-18T12:17:00Z">
              <w:rPr>
                <w:i/>
                <w:iCs/>
                <w:lang w:val="en-US"/>
              </w:rPr>
            </w:rPrChange>
          </w:rPr>
          <w:delText xml:space="preserve"> the improved QoS </w:delText>
        </w:r>
        <w:r w:rsidR="007B3556" w:rsidRPr="00742AEA" w:rsidDel="00B62BF3">
          <w:rPr>
            <w:lang w:val="en-US"/>
            <w:rPrChange w:id="441" w:author="Thomas Derham" w:date="2021-07-18T12:17:00Z">
              <w:rPr>
                <w:i/>
                <w:iCs/>
                <w:lang w:val="en-US"/>
              </w:rPr>
            </w:rPrChange>
          </w:rPr>
          <w:delText>provided by 802.11ax only?</w:delText>
        </w:r>
        <w:r w:rsidRPr="00742AEA" w:rsidDel="00B62BF3">
          <w:rPr>
            <w:lang w:val="en-US"/>
            <w:rPrChange w:id="442" w:author="Thomas Derham" w:date="2021-07-18T12:17:00Z">
              <w:rPr>
                <w:i/>
                <w:iCs/>
                <w:lang w:val="en-US"/>
              </w:rPr>
            </w:rPrChange>
          </w:rPr>
          <w:delText>}</w:delText>
        </w:r>
      </w:del>
    </w:p>
    <w:p w14:paraId="3E640C7D" w14:textId="35C1C4CA" w:rsidR="00803570" w:rsidDel="00B62BF3" w:rsidRDefault="00803570" w:rsidP="00742AEA">
      <w:pPr>
        <w:pStyle w:val="ListParagraph"/>
        <w:numPr>
          <w:ilvl w:val="0"/>
          <w:numId w:val="6"/>
        </w:numPr>
        <w:tabs>
          <w:tab w:val="left" w:pos="810"/>
        </w:tabs>
        <w:spacing w:beforeAutospacing="1" w:after="100" w:afterAutospacing="1"/>
        <w:rPr>
          <w:del w:id="443" w:author="Thomas Derham" w:date="2021-07-18T10:58:00Z"/>
          <w:lang w:val="en-US"/>
        </w:rPr>
      </w:pPr>
      <w:del w:id="444" w:author="Thomas Derham" w:date="2021-07-18T10:58:00Z">
        <w:r w:rsidDel="00B62BF3">
          <w:rPr>
            <w:lang w:val="en-US"/>
          </w:rPr>
          <w:delText>From IEEE Std. 802.11-2020:</w:delText>
        </w:r>
      </w:del>
    </w:p>
    <w:p w14:paraId="1281E6A4" w14:textId="5F86BF7F" w:rsidR="003D68C1" w:rsidDel="00B62BF3" w:rsidRDefault="003D68C1" w:rsidP="00742AEA">
      <w:pPr>
        <w:pStyle w:val="ListParagraph"/>
        <w:numPr>
          <w:ilvl w:val="1"/>
          <w:numId w:val="6"/>
        </w:numPr>
        <w:tabs>
          <w:tab w:val="left" w:pos="810"/>
        </w:tabs>
        <w:spacing w:beforeAutospacing="1" w:after="100" w:afterAutospacing="1"/>
        <w:rPr>
          <w:del w:id="445" w:author="Thomas Derham" w:date="2021-07-18T10:58:00Z"/>
          <w:lang w:val="en-US"/>
        </w:rPr>
      </w:pPr>
      <w:del w:id="446" w:author="Thomas Derham" w:date="2021-07-18T10:58:00Z">
        <w:r w:rsidRPr="003D68C1" w:rsidDel="00B62BF3">
          <w:rPr>
            <w:lang w:val="en-US"/>
          </w:rPr>
          <w:delText>Multi Band Operation</w:delText>
        </w:r>
      </w:del>
    </w:p>
    <w:p w14:paraId="3F155B5D" w14:textId="3262C9CC" w:rsidR="003D68C1" w:rsidDel="00B62BF3" w:rsidRDefault="003D68C1" w:rsidP="00742AEA">
      <w:pPr>
        <w:pStyle w:val="ListParagraph"/>
        <w:numPr>
          <w:ilvl w:val="1"/>
          <w:numId w:val="6"/>
        </w:numPr>
        <w:tabs>
          <w:tab w:val="left" w:pos="810"/>
        </w:tabs>
        <w:spacing w:beforeAutospacing="1" w:after="100" w:afterAutospacing="1"/>
        <w:rPr>
          <w:del w:id="447" w:author="Thomas Derham" w:date="2021-07-18T10:58:00Z"/>
          <w:lang w:val="en-US"/>
        </w:rPr>
      </w:pPr>
      <w:del w:id="448" w:author="Thomas Derham" w:date="2021-07-18T10:58:00Z">
        <w:r w:rsidRPr="003D68C1" w:rsidDel="00B62BF3">
          <w:rPr>
            <w:lang w:val="en-US"/>
          </w:rPr>
          <w:delText>Fast Session Transfer</w:delText>
        </w:r>
      </w:del>
    </w:p>
    <w:p w14:paraId="3C5AB880" w14:textId="601BB3F7" w:rsidR="00CE4AD2" w:rsidDel="00B62BF3" w:rsidRDefault="003D68C1" w:rsidP="00742AEA">
      <w:pPr>
        <w:pStyle w:val="ListParagraph"/>
        <w:numPr>
          <w:ilvl w:val="1"/>
          <w:numId w:val="6"/>
        </w:numPr>
        <w:tabs>
          <w:tab w:val="left" w:pos="810"/>
        </w:tabs>
        <w:spacing w:beforeAutospacing="1" w:after="100" w:afterAutospacing="1"/>
        <w:rPr>
          <w:del w:id="449" w:author="Thomas Derham" w:date="2021-07-18T10:58:00Z"/>
          <w:lang w:val="en-US"/>
        </w:rPr>
      </w:pPr>
      <w:commentRangeStart w:id="450"/>
      <w:del w:id="451" w:author="Thomas Derham" w:date="2021-07-18T10:58:00Z">
        <w:r w:rsidRPr="003D68C1" w:rsidDel="00B62BF3">
          <w:rPr>
            <w:lang w:val="en-US"/>
          </w:rPr>
          <w:delText>Fast BSS Transition</w:delText>
        </w:r>
      </w:del>
      <w:commentRangeEnd w:id="450"/>
      <w:r w:rsidR="00B62BF3" w:rsidRPr="00742AEA">
        <w:rPr>
          <w:szCs w:val="20"/>
          <w:lang w:val="en-US"/>
        </w:rPr>
        <w:commentReference w:id="450"/>
      </w:r>
    </w:p>
    <w:p w14:paraId="0B63EA70" w14:textId="072F3DDB" w:rsidR="00801499" w:rsidRPr="00742AEA" w:rsidDel="00B62BF3" w:rsidRDefault="005E410F" w:rsidP="00742AEA">
      <w:pPr>
        <w:tabs>
          <w:tab w:val="left" w:pos="810"/>
        </w:tabs>
        <w:spacing w:before="100" w:beforeAutospacing="1" w:after="100" w:afterAutospacing="1"/>
        <w:rPr>
          <w:del w:id="452" w:author="Thomas Derham" w:date="2021-07-18T10:58:00Z"/>
          <w:lang w:val="en-US"/>
        </w:rPr>
      </w:pPr>
      <w:del w:id="453" w:author="Thomas Derham" w:date="2021-07-18T10:58:00Z">
        <w:r w:rsidRPr="00742AEA" w:rsidDel="00B62BF3">
          <w:rPr>
            <w:lang w:val="en-US"/>
          </w:rPr>
          <w:delText>{</w:delText>
        </w:r>
        <w:r w:rsidR="00801499" w:rsidRPr="00742AEA" w:rsidDel="00B62BF3">
          <w:rPr>
            <w:lang w:val="en-US"/>
          </w:rPr>
          <w:delText xml:space="preserve">It </w:delText>
        </w:r>
        <w:r w:rsidR="00C85946" w:rsidRPr="00742AEA" w:rsidDel="00B62BF3">
          <w:rPr>
            <w:lang w:val="en-US"/>
          </w:rPr>
          <w:delText>w</w:delText>
        </w:r>
        <w:r w:rsidR="00801499" w:rsidRPr="00742AEA" w:rsidDel="00B62BF3">
          <w:rPr>
            <w:lang w:val="en-US"/>
          </w:rPr>
          <w:delText>as suggested that a high level summary of each of these features should be provided – volunteers are requested.  Note: it may be possible to include some text from</w:delText>
        </w:r>
        <w:r w:rsidR="00967806" w:rsidRPr="00742AEA" w:rsidDel="00B62BF3">
          <w:rPr>
            <w:lang w:val="en-US"/>
          </w:rPr>
          <w:delText xml:space="preserve"> IEEE Std. 802.11</w:delText>
        </w:r>
        <w:r w:rsidR="00801499" w:rsidRPr="00742AEA" w:rsidDel="00B62BF3">
          <w:rPr>
            <w:lang w:val="en-US"/>
          </w:rPr>
          <w:delText xml:space="preserve"> clause 4 to provide the suggested high level text}</w:delText>
        </w:r>
      </w:del>
    </w:p>
    <w:p w14:paraId="1F5AB8A9" w14:textId="4A9C5D7D" w:rsidR="00967806" w:rsidRPr="00742AEA" w:rsidDel="00B62BF3" w:rsidRDefault="00967806" w:rsidP="00742AEA">
      <w:pPr>
        <w:tabs>
          <w:tab w:val="left" w:pos="810"/>
        </w:tabs>
        <w:spacing w:before="100" w:beforeAutospacing="1" w:after="100" w:afterAutospacing="1"/>
        <w:rPr>
          <w:del w:id="454" w:author="Thomas Derham" w:date="2021-07-18T10:58:00Z"/>
          <w:lang w:val="en-US"/>
        </w:rPr>
      </w:pPr>
      <w:del w:id="455" w:author="Thomas Derham" w:date="2021-07-18T10:58:00Z">
        <w:r w:rsidRPr="00742AEA" w:rsidDel="00B62BF3">
          <w:rPr>
            <w:lang w:val="en-US"/>
          </w:rPr>
          <w:delText>{Should we reference the technical report in 11-20/0013?  Does additional information need to be added to 11-20/0013?  Should a new document be created to describe these features instead of describing them here in the reply LS?}</w:delText>
        </w:r>
      </w:del>
    </w:p>
    <w:p w14:paraId="243D4293" w14:textId="35D1DD6F" w:rsidR="00A27DA1" w:rsidRPr="00742AEA" w:rsidDel="00B62BF3" w:rsidRDefault="00A27DA1" w:rsidP="00742AEA">
      <w:pPr>
        <w:tabs>
          <w:tab w:val="left" w:pos="810"/>
        </w:tabs>
        <w:spacing w:before="100" w:beforeAutospacing="1" w:after="100" w:afterAutospacing="1"/>
        <w:rPr>
          <w:del w:id="456" w:author="Thomas Derham" w:date="2021-07-18T10:58:00Z"/>
          <w:lang w:val="en-US"/>
        </w:rPr>
      </w:pPr>
      <w:del w:id="457" w:author="Thomas Derham" w:date="2021-07-18T10:58:00Z">
        <w:r w:rsidRPr="00742AEA" w:rsidDel="00B62BF3">
          <w:rPr>
            <w:lang w:val="en-US"/>
          </w:rPr>
          <w:delText>{It was suggested we need more detailed technical information on how QoS can be met</w:delText>
        </w:r>
        <w:r w:rsidR="00FA52B4" w:rsidRPr="00742AEA" w:rsidDel="00B62BF3">
          <w:rPr>
            <w:lang w:val="en-US"/>
          </w:rPr>
          <w:delText xml:space="preserve"> using 802.11 tools}</w:delText>
        </w:r>
      </w:del>
    </w:p>
    <w:p w14:paraId="67BC513B" w14:textId="6831D11E" w:rsidR="008238B8" w:rsidRPr="00742AEA" w:rsidDel="00B62BF3" w:rsidRDefault="008238B8" w:rsidP="00742AEA">
      <w:pPr>
        <w:tabs>
          <w:tab w:val="left" w:pos="810"/>
        </w:tabs>
        <w:spacing w:before="100" w:beforeAutospacing="1" w:after="100" w:afterAutospacing="1"/>
        <w:rPr>
          <w:del w:id="458" w:author="Thomas Derham" w:date="2021-07-18T10:58:00Z"/>
          <w:lang w:val="en-US"/>
        </w:rPr>
      </w:pPr>
      <w:del w:id="459" w:author="Thomas Derham" w:date="2021-07-18T10:58:00Z">
        <w:r w:rsidRPr="00742AEA" w:rsidDel="00B62BF3">
          <w:rPr>
            <w:lang w:val="en-US"/>
          </w:rPr>
          <w:delText xml:space="preserve">{We have GBR for a long time, to support voice </w:delText>
        </w:r>
        <w:r w:rsidR="00A9184B" w:rsidRPr="00742AEA" w:rsidDel="00B62BF3">
          <w:rPr>
            <w:lang w:val="en-US"/>
          </w:rPr>
          <w:delText>–</w:delText>
        </w:r>
        <w:r w:rsidRPr="00742AEA" w:rsidDel="00B62BF3">
          <w:rPr>
            <w:lang w:val="en-US"/>
          </w:rPr>
          <w:delText xml:space="preserve"> </w:delText>
        </w:r>
        <w:r w:rsidR="00A9184B" w:rsidRPr="00742AEA" w:rsidDel="00B62BF3">
          <w:rPr>
            <w:lang w:val="en-US"/>
          </w:rPr>
          <w:delText xml:space="preserve">if we are going to talk about “real” guarantees </w:delText>
        </w:r>
        <w:r w:rsidR="00213C04" w:rsidRPr="00742AEA" w:rsidDel="00B62BF3">
          <w:rPr>
            <w:lang w:val="en-US"/>
          </w:rPr>
          <w:delText xml:space="preserve">do we need to address licensed </w:delText>
        </w:r>
        <w:r w:rsidR="009E62B8" w:rsidRPr="00742AEA" w:rsidDel="00B62BF3">
          <w:rPr>
            <w:lang w:val="en-US"/>
          </w:rPr>
          <w:delText>vs. unlicensed spectrum issues?}</w:delText>
        </w:r>
      </w:del>
    </w:p>
    <w:p w14:paraId="1913839E" w14:textId="2D4F3391" w:rsidR="002B5CDB" w:rsidRPr="00742AEA" w:rsidDel="00B62BF3" w:rsidRDefault="002B5CDB" w:rsidP="00742AEA">
      <w:pPr>
        <w:tabs>
          <w:tab w:val="left" w:pos="810"/>
        </w:tabs>
        <w:spacing w:before="100" w:beforeAutospacing="1" w:after="100" w:afterAutospacing="1"/>
        <w:rPr>
          <w:del w:id="460" w:author="Thomas Derham" w:date="2021-07-18T10:58:00Z"/>
          <w:lang w:val="en-US"/>
        </w:rPr>
      </w:pPr>
      <w:del w:id="461" w:author="Thomas Derham" w:date="2021-07-18T10:58:00Z">
        <w:r w:rsidRPr="00742AEA" w:rsidDel="00B62BF3">
          <w:rPr>
            <w:lang w:val="en-US"/>
          </w:rPr>
          <w:delText>{</w:delText>
        </w:r>
        <w:r w:rsidR="009F2953" w:rsidRPr="00742AEA" w:rsidDel="00B62BF3">
          <w:rPr>
            <w:lang w:val="en-US"/>
          </w:rPr>
          <w:delText xml:space="preserve">Concern was expressed about providing too </w:delText>
        </w:r>
        <w:r w:rsidR="00501EF9" w:rsidRPr="00742AEA" w:rsidDel="00B62BF3">
          <w:rPr>
            <w:lang w:val="en-US"/>
          </w:rPr>
          <w:delText>detailed a</w:delText>
        </w:r>
        <w:r w:rsidR="00340A51" w:rsidRPr="00742AEA" w:rsidDel="00B62BF3">
          <w:rPr>
            <w:lang w:val="en-US"/>
          </w:rPr>
          <w:delText>n</w:delText>
        </w:r>
        <w:r w:rsidR="00501EF9" w:rsidRPr="00742AEA" w:rsidDel="00B62BF3">
          <w:rPr>
            <w:lang w:val="en-US"/>
          </w:rPr>
          <w:delText xml:space="preserve"> </w:delText>
        </w:r>
        <w:r w:rsidR="00340A51" w:rsidRPr="00742AEA" w:rsidDel="00B62BF3">
          <w:rPr>
            <w:lang w:val="en-US"/>
          </w:rPr>
          <w:delText xml:space="preserve">802.11 </w:delText>
        </w:r>
        <w:r w:rsidR="00501EF9" w:rsidRPr="00742AEA" w:rsidDel="00B62BF3">
          <w:rPr>
            <w:lang w:val="en-US"/>
          </w:rPr>
          <w:delText>t</w:delText>
        </w:r>
        <w:r w:rsidR="009F2953" w:rsidRPr="00742AEA" w:rsidDel="00B62BF3">
          <w:rPr>
            <w:lang w:val="en-US"/>
          </w:rPr>
          <w:delText>echnical</w:delText>
        </w:r>
        <w:r w:rsidR="00501EF9" w:rsidRPr="00742AEA" w:rsidDel="00B62BF3">
          <w:rPr>
            <w:lang w:val="en-US"/>
          </w:rPr>
          <w:delText xml:space="preserve"> response.</w:delText>
        </w:r>
        <w:r w:rsidR="00340A51" w:rsidRPr="00742AEA" w:rsidDel="00B62BF3">
          <w:rPr>
            <w:lang w:val="en-US"/>
          </w:rPr>
          <w:delText xml:space="preserve"> An example is acceptable.</w:delText>
        </w:r>
        <w:r w:rsidR="00501EF9" w:rsidRPr="00742AEA" w:rsidDel="00B62BF3">
          <w:rPr>
            <w:lang w:val="en-US"/>
          </w:rPr>
          <w:delText>}</w:delText>
        </w:r>
        <w:r w:rsidR="009F2953" w:rsidRPr="00742AEA" w:rsidDel="00B62BF3">
          <w:rPr>
            <w:lang w:val="en-US"/>
          </w:rPr>
          <w:delText xml:space="preserve"> </w:delText>
        </w:r>
      </w:del>
    </w:p>
    <w:p w14:paraId="5F4F9044" w14:textId="527A1A9D" w:rsidR="00967806" w:rsidRPr="00742AEA" w:rsidDel="00B62BF3" w:rsidRDefault="00967806" w:rsidP="00742AEA">
      <w:pPr>
        <w:tabs>
          <w:tab w:val="left" w:pos="810"/>
        </w:tabs>
        <w:spacing w:before="100" w:beforeAutospacing="1" w:after="100" w:afterAutospacing="1"/>
        <w:rPr>
          <w:del w:id="462" w:author="Thomas Derham" w:date="2021-07-18T10:58:00Z"/>
          <w:lang w:val="en-US"/>
        </w:rPr>
      </w:pPr>
    </w:p>
    <w:p w14:paraId="1E12DDB4" w14:textId="26B5F649" w:rsidR="00801499" w:rsidDel="00B62BF3" w:rsidRDefault="001A0073" w:rsidP="00742AEA">
      <w:pPr>
        <w:tabs>
          <w:tab w:val="left" w:pos="810"/>
        </w:tabs>
        <w:spacing w:before="100" w:beforeAutospacing="1" w:after="100" w:afterAutospacing="1"/>
        <w:rPr>
          <w:del w:id="463" w:author="Thomas Derham" w:date="2021-07-18T10:58:00Z"/>
          <w:lang w:val="en-US"/>
        </w:rPr>
      </w:pPr>
      <w:del w:id="464" w:author="Thomas Derham" w:date="2021-07-18T10:58:00Z">
        <w:r w:rsidDel="00B62BF3">
          <w:rPr>
            <w:lang w:val="en-US"/>
          </w:rPr>
          <w:delText xml:space="preserve">Feature Descriptions </w:delText>
        </w:r>
        <w:r w:rsidR="00B0390F" w:rsidRPr="00742AEA" w:rsidDel="00B62BF3">
          <w:rPr>
            <w:lang w:val="en-US"/>
            <w:rPrChange w:id="465" w:author="Thomas Derham" w:date="2021-07-18T12:17:00Z">
              <w:rPr>
                <w:i/>
                <w:iCs/>
                <w:lang w:val="en-US"/>
              </w:rPr>
            </w:rPrChange>
          </w:rPr>
          <w:delText>{TGbe, 802.11ax 802.11-2020</w:delText>
        </w:r>
        <w:r w:rsidR="006F1FB6" w:rsidRPr="00742AEA" w:rsidDel="00B62BF3">
          <w:rPr>
            <w:lang w:val="en-US"/>
            <w:rPrChange w:id="466" w:author="Thomas Derham" w:date="2021-07-18T12:17:00Z">
              <w:rPr>
                <w:i/>
                <w:iCs/>
                <w:lang w:val="en-US"/>
              </w:rPr>
            </w:rPrChange>
          </w:rPr>
          <w:delText>}</w:delText>
        </w:r>
        <w:r w:rsidDel="00B62BF3">
          <w:rPr>
            <w:lang w:val="en-US"/>
          </w:rPr>
          <w:delText xml:space="preserve">– </w:delText>
        </w:r>
        <w:r w:rsidR="00801499" w:rsidRPr="00355307" w:rsidDel="00B62BF3">
          <w:rPr>
            <w:lang w:val="en-US"/>
          </w:rPr>
          <w:delText>TBS</w:delText>
        </w:r>
      </w:del>
    </w:p>
    <w:p w14:paraId="744B5316" w14:textId="74CEB3E7" w:rsidR="00967806" w:rsidRPr="00742AEA" w:rsidDel="00B62BF3" w:rsidRDefault="001A21F1" w:rsidP="00742AEA">
      <w:pPr>
        <w:tabs>
          <w:tab w:val="left" w:pos="810"/>
        </w:tabs>
        <w:spacing w:before="100" w:beforeAutospacing="1" w:after="100" w:afterAutospacing="1"/>
        <w:rPr>
          <w:del w:id="467" w:author="Thomas Derham" w:date="2021-07-18T10:58:00Z"/>
          <w:lang w:val="en-US"/>
        </w:rPr>
      </w:pPr>
      <w:del w:id="468" w:author="Thomas Derham" w:date="2021-07-18T10:58:00Z">
        <w:r w:rsidRPr="00742AEA" w:rsidDel="00B62BF3">
          <w:rPr>
            <w:lang w:val="en-US"/>
          </w:rPr>
          <w:delText>{It was suggested that ref</w:delText>
        </w:r>
        <w:r w:rsidR="00584EB8" w:rsidRPr="00742AEA" w:rsidDel="00B62BF3">
          <w:rPr>
            <w:lang w:val="en-US"/>
          </w:rPr>
          <w:delText>erencing the clause 4 sections to the above list may be adequate}</w:delText>
        </w:r>
      </w:del>
    </w:p>
    <w:p w14:paraId="277FFA77" w14:textId="585AFD28" w:rsidR="00A41DB7" w:rsidRPr="00742AEA" w:rsidDel="00B62BF3" w:rsidRDefault="00466CDE" w:rsidP="00742AEA">
      <w:pPr>
        <w:tabs>
          <w:tab w:val="left" w:pos="810"/>
        </w:tabs>
        <w:spacing w:before="100" w:beforeAutospacing="1" w:after="100" w:afterAutospacing="1"/>
        <w:rPr>
          <w:del w:id="469" w:author="Thomas Derham" w:date="2021-07-18T10:58:00Z"/>
          <w:lang w:val="en-US"/>
        </w:rPr>
      </w:pPr>
      <w:del w:id="470" w:author="Thomas Derham" w:date="2021-07-18T10:58:00Z">
        <w:r w:rsidRPr="00742AEA" w:rsidDel="00B62BF3">
          <w:rPr>
            <w:lang w:val="en-US"/>
          </w:rPr>
          <w:delText>{It was suggested that the following</w:delText>
        </w:r>
        <w:r w:rsidR="00A41DB7" w:rsidRPr="00742AEA" w:rsidDel="00B62BF3">
          <w:rPr>
            <w:lang w:val="en-US"/>
          </w:rPr>
          <w:delText xml:space="preserve"> item</w:delText>
        </w:r>
        <w:r w:rsidRPr="00742AEA" w:rsidDel="00B62BF3">
          <w:rPr>
            <w:lang w:val="en-US"/>
          </w:rPr>
          <w:delText xml:space="preserve"> is not needed}</w:delText>
        </w:r>
      </w:del>
    </w:p>
    <w:p w14:paraId="42FFCDAB" w14:textId="65E96C38" w:rsidR="001A0073" w:rsidRPr="00742AEA" w:rsidDel="00B62BF3" w:rsidRDefault="001A0073" w:rsidP="00742AEA">
      <w:pPr>
        <w:tabs>
          <w:tab w:val="left" w:pos="810"/>
        </w:tabs>
        <w:spacing w:before="100" w:beforeAutospacing="1" w:after="100" w:afterAutospacing="1"/>
        <w:rPr>
          <w:del w:id="471" w:author="Thomas Derham" w:date="2021-07-18T10:58:00Z"/>
          <w:lang w:val="en-US"/>
        </w:rPr>
      </w:pPr>
      <w:del w:id="472" w:author="Thomas Derham" w:date="2021-07-18T10:58:00Z">
        <w:r w:rsidRPr="00742AEA" w:rsidDel="00B62BF3">
          <w:rPr>
            <w:lang w:val="en-US"/>
          </w:rPr>
          <w:delText xml:space="preserve">{It was suggested that high level detail about 3GPP QoS may help </w:delText>
        </w:r>
        <w:r w:rsidR="003129F2" w:rsidRPr="00742AEA" w:rsidDel="00B62BF3">
          <w:rPr>
            <w:lang w:val="en-US"/>
          </w:rPr>
          <w:delText xml:space="preserve">focus </w:delText>
        </w:r>
        <w:r w:rsidRPr="00742AEA" w:rsidDel="00B62BF3">
          <w:rPr>
            <w:lang w:val="en-US"/>
          </w:rPr>
          <w:delText xml:space="preserve">this discussion – see </w:delText>
        </w:r>
        <w:r w:rsidR="005B62D3" w:rsidRPr="00742AEA" w:rsidDel="00B62BF3">
          <w:rPr>
            <w:lang w:val="en-US"/>
            <w:rPrChange w:id="473" w:author="Thomas Derham" w:date="2021-07-18T12:17:00Z">
              <w:rPr/>
            </w:rPrChange>
          </w:rPr>
          <w:fldChar w:fldCharType="begin"/>
        </w:r>
        <w:r w:rsidR="005B62D3" w:rsidRPr="00742AEA" w:rsidDel="00B62BF3">
          <w:rPr>
            <w:lang w:val="en-US"/>
            <w:rPrChange w:id="474" w:author="Thomas Derham" w:date="2021-07-18T12:17:00Z">
              <w:rPr/>
            </w:rPrChange>
          </w:rPr>
          <w:delInstrText xml:space="preserve"> HYPERLINK "https://www.3gpp.org/ftp/Specs/archive/23_series/23.501/23501-h00.zip" </w:delInstrText>
        </w:r>
        <w:r w:rsidR="005B62D3" w:rsidRPr="00742AEA" w:rsidDel="00B62BF3">
          <w:rPr>
            <w:rPrChange w:id="475" w:author="Thomas Derham" w:date="2021-07-18T12:17:00Z">
              <w:rPr>
                <w:rStyle w:val="Hyperlink"/>
                <w:i/>
                <w:iCs/>
                <w:lang w:val="en-US"/>
              </w:rPr>
            </w:rPrChange>
          </w:rPr>
          <w:fldChar w:fldCharType="separate"/>
        </w:r>
        <w:r w:rsidRPr="00742AEA" w:rsidDel="00B62BF3">
          <w:rPr>
            <w:rPrChange w:id="476" w:author="Thomas Derham" w:date="2021-07-18T12:17:00Z">
              <w:rPr>
                <w:rStyle w:val="Hyperlink"/>
                <w:i/>
                <w:iCs/>
                <w:lang w:val="en-US"/>
              </w:rPr>
            </w:rPrChange>
          </w:rPr>
          <w:delText>TS 23.501</w:delText>
        </w:r>
        <w:r w:rsidR="005B62D3" w:rsidRPr="00742AEA" w:rsidDel="00B62BF3">
          <w:rPr>
            <w:rPrChange w:id="477" w:author="Thomas Derham" w:date="2021-07-18T12:17:00Z">
              <w:rPr>
                <w:rStyle w:val="Hyperlink"/>
                <w:i/>
                <w:iCs/>
                <w:lang w:val="en-US"/>
              </w:rPr>
            </w:rPrChange>
          </w:rPr>
          <w:fldChar w:fldCharType="end"/>
        </w:r>
        <w:r w:rsidRPr="00742AEA" w:rsidDel="00B62BF3">
          <w:rPr>
            <w:lang w:val="en-US"/>
          </w:rPr>
          <w:delText xml:space="preserve"> section 5.7</w:delText>
        </w:r>
        <w:r w:rsidR="00C85946" w:rsidRPr="00742AEA" w:rsidDel="00B62BF3">
          <w:rPr>
            <w:lang w:val="en-US"/>
          </w:rPr>
          <w:delText>:</w:delText>
        </w:r>
      </w:del>
    </w:p>
    <w:p w14:paraId="657F403A" w14:textId="2D7ED52B" w:rsidR="00C85946" w:rsidRPr="00742AEA" w:rsidDel="00B62BF3" w:rsidRDefault="00C85946" w:rsidP="00742AEA">
      <w:pPr>
        <w:tabs>
          <w:tab w:val="left" w:pos="810"/>
        </w:tabs>
        <w:spacing w:before="100" w:beforeAutospacing="1" w:after="100" w:afterAutospacing="1"/>
        <w:rPr>
          <w:del w:id="478" w:author="Thomas Derham" w:date="2021-07-18T10:58:00Z"/>
          <w:lang w:val="en-US"/>
        </w:rPr>
      </w:pPr>
      <w:del w:id="479" w:author="Thomas Derham" w:date="2021-07-18T10:58:00Z">
        <w:r w:rsidRPr="00742AEA" w:rsidDel="00B62BF3">
          <w:rPr>
            <w:lang w:val="en-US"/>
          </w:rPr>
          <w:delText>3GPP QoS is divided into two phases for data connection: 1) call connection/admission phase 2) the packet forwarding phase</w:delText>
        </w:r>
      </w:del>
    </w:p>
    <w:p w14:paraId="23339C6D" w14:textId="68454150" w:rsidR="00C85946" w:rsidRPr="00742AEA" w:rsidDel="00B62BF3" w:rsidRDefault="00C85946" w:rsidP="00742AEA">
      <w:pPr>
        <w:tabs>
          <w:tab w:val="left" w:pos="810"/>
        </w:tabs>
        <w:spacing w:before="100" w:beforeAutospacing="1" w:after="100" w:afterAutospacing="1"/>
        <w:rPr>
          <w:del w:id="480" w:author="Thomas Derham" w:date="2021-07-18T10:58:00Z"/>
          <w:lang w:val="en-US"/>
        </w:rPr>
      </w:pPr>
      <w:del w:id="481" w:author="Thomas Derham" w:date="2021-07-18T10:58:00Z">
        <w:r w:rsidRPr="00742AEA" w:rsidDel="00B62BF3">
          <w:rPr>
            <w:lang w:val="en-US"/>
          </w:rPr>
          <w:delText xml:space="preserve">The call connection/admission phase – “allocation Retention Priority (ARP)” – the 3GPP system evaluates the priority of the data connection request (UE/service) that is requesting resources </w:delText>
        </w:r>
        <w:r w:rsidR="00981F96" w:rsidRPr="00742AEA" w:rsidDel="00B62BF3">
          <w:rPr>
            <w:lang w:val="en-US"/>
          </w:rPr>
          <w:delText>relative to other existing and requested connections.  The 3GPP system then manages resources and assigns them – this may result in a lower priority connection already running on the system losing its resources if the system is congested.</w:delText>
        </w:r>
        <w:r w:rsidRPr="00742AEA" w:rsidDel="00B62BF3">
          <w:rPr>
            <w:lang w:val="en-US"/>
          </w:rPr>
          <w:delText xml:space="preserve">   </w:delText>
        </w:r>
      </w:del>
    </w:p>
    <w:p w14:paraId="65CB0ABF" w14:textId="27332A53" w:rsidR="00981F96" w:rsidRPr="00742AEA" w:rsidDel="00B62BF3" w:rsidRDefault="00981F96" w:rsidP="00742AEA">
      <w:pPr>
        <w:tabs>
          <w:tab w:val="left" w:pos="810"/>
        </w:tabs>
        <w:spacing w:before="100" w:beforeAutospacing="1" w:after="100" w:afterAutospacing="1"/>
        <w:rPr>
          <w:del w:id="482" w:author="Thomas Derham" w:date="2021-07-18T10:58:00Z"/>
          <w:lang w:val="en-US"/>
        </w:rPr>
      </w:pPr>
      <w:del w:id="483" w:author="Thomas Derham" w:date="2021-07-18T10:58:00Z">
        <w:r w:rsidRPr="00742AEA" w:rsidDel="00B62BF3">
          <w:rPr>
            <w:lang w:val="en-US"/>
          </w:rPr>
          <w:delText>Once “connected”, the QoS enters the packet forwarding phase, TG QoS class identity is used by the system to schedule resources to support the QoS data connection.</w:delText>
        </w:r>
        <w:r w:rsidR="003129F2" w:rsidRPr="00742AEA" w:rsidDel="00B62BF3">
          <w:rPr>
            <w:lang w:val="en-US"/>
          </w:rPr>
          <w:delText xml:space="preserve"> (see </w:delText>
        </w:r>
        <w:r w:rsidR="005B62D3" w:rsidRPr="00742AEA" w:rsidDel="00B62BF3">
          <w:rPr>
            <w:lang w:val="en-US"/>
            <w:rPrChange w:id="484" w:author="Thomas Derham" w:date="2021-07-18T12:17:00Z">
              <w:rPr/>
            </w:rPrChange>
          </w:rPr>
          <w:fldChar w:fldCharType="begin"/>
        </w:r>
        <w:r w:rsidR="005B62D3" w:rsidRPr="00742AEA" w:rsidDel="00B62BF3">
          <w:rPr>
            <w:lang w:val="en-US"/>
            <w:rPrChange w:id="485" w:author="Thomas Derham" w:date="2021-07-18T12:17:00Z">
              <w:rPr/>
            </w:rPrChange>
          </w:rPr>
          <w:delInstrText xml:space="preserve"> HYPERLINK "https://www.3gpp.org/ftp/Specs/archive/23_series/23.501/23501-h00.zip" </w:delInstrText>
        </w:r>
        <w:r w:rsidR="005B62D3" w:rsidRPr="00742AEA" w:rsidDel="00B62BF3">
          <w:rPr>
            <w:rPrChange w:id="486" w:author="Thomas Derham" w:date="2021-07-18T12:17:00Z">
              <w:rPr>
                <w:rStyle w:val="Hyperlink"/>
                <w:i/>
                <w:iCs/>
                <w:lang w:val="en-US"/>
              </w:rPr>
            </w:rPrChange>
          </w:rPr>
          <w:fldChar w:fldCharType="separate"/>
        </w:r>
        <w:r w:rsidR="003129F2" w:rsidRPr="00742AEA" w:rsidDel="00B62BF3">
          <w:rPr>
            <w:rPrChange w:id="487" w:author="Thomas Derham" w:date="2021-07-18T12:17:00Z">
              <w:rPr>
                <w:rStyle w:val="Hyperlink"/>
                <w:i/>
                <w:iCs/>
                <w:lang w:val="en-US"/>
              </w:rPr>
            </w:rPrChange>
          </w:rPr>
          <w:delText>TS 23.501</w:delText>
        </w:r>
        <w:r w:rsidR="005B62D3" w:rsidRPr="00742AEA" w:rsidDel="00B62BF3">
          <w:rPr>
            <w:rPrChange w:id="488" w:author="Thomas Derham" w:date="2021-07-18T12:17:00Z">
              <w:rPr>
                <w:rStyle w:val="Hyperlink"/>
                <w:i/>
                <w:iCs/>
                <w:lang w:val="en-US"/>
              </w:rPr>
            </w:rPrChange>
          </w:rPr>
          <w:fldChar w:fldCharType="end"/>
        </w:r>
        <w:r w:rsidR="003129F2" w:rsidRPr="00742AEA" w:rsidDel="00B62BF3">
          <w:rPr>
            <w:lang w:val="en-US"/>
          </w:rPr>
          <w:delText xml:space="preserve"> Table 5.7.4-1 in section 5.7.4</w:delText>
        </w:r>
        <w:r w:rsidR="000616DF" w:rsidRPr="00742AEA" w:rsidDel="00B62BF3">
          <w:rPr>
            <w:lang w:val="en-US"/>
          </w:rPr>
          <w:delText>).}</w:delText>
        </w:r>
        <w:r w:rsidRPr="00742AEA" w:rsidDel="00B62BF3">
          <w:rPr>
            <w:lang w:val="en-US"/>
          </w:rPr>
          <w:delText xml:space="preserve"> </w:delText>
        </w:r>
      </w:del>
    </w:p>
    <w:p w14:paraId="48B09B68" w14:textId="70EB743D" w:rsidR="00C85946" w:rsidRPr="00742AEA" w:rsidDel="00B62BF3" w:rsidRDefault="00C85946" w:rsidP="00742AEA">
      <w:pPr>
        <w:tabs>
          <w:tab w:val="left" w:pos="810"/>
        </w:tabs>
        <w:spacing w:before="100" w:beforeAutospacing="1" w:after="100" w:afterAutospacing="1"/>
        <w:rPr>
          <w:del w:id="489" w:author="Thomas Derham" w:date="2021-07-18T10:58:00Z"/>
          <w:lang w:val="en-US"/>
        </w:rPr>
      </w:pPr>
    </w:p>
    <w:p w14:paraId="1461E8FA" w14:textId="01B97F05" w:rsidR="0014755B" w:rsidRPr="00742AEA" w:rsidDel="00B62BF3" w:rsidRDefault="0014755B" w:rsidP="00742AEA">
      <w:pPr>
        <w:tabs>
          <w:tab w:val="left" w:pos="810"/>
        </w:tabs>
        <w:spacing w:before="100" w:beforeAutospacing="1" w:after="100" w:afterAutospacing="1"/>
        <w:rPr>
          <w:del w:id="490" w:author="Thomas Derham" w:date="2021-07-18T10:58:00Z"/>
          <w:lang w:val="en-US"/>
        </w:rPr>
      </w:pPr>
      <w:del w:id="491" w:author="Thomas Derham" w:date="2021-07-18T10:58:00Z">
        <w:r w:rsidRPr="00742AEA" w:rsidDel="00B62BF3">
          <w:rPr>
            <w:lang w:val="en-US"/>
          </w:rPr>
          <w:delText>{</w:delText>
        </w:r>
        <w:r w:rsidR="006C35FE" w:rsidRPr="00742AEA" w:rsidDel="00B62BF3">
          <w:rPr>
            <w:lang w:val="en-US"/>
          </w:rPr>
          <w:delText xml:space="preserve">It was suggested that </w:delText>
        </w:r>
        <w:r w:rsidRPr="00742AEA" w:rsidDel="00B62BF3">
          <w:rPr>
            <w:lang w:val="en-US"/>
          </w:rPr>
          <w:delText>we discuss the different architecture philosophy used by IEEE Std. 802.11 and 3GPP 5G? Should this discussion include use cases that rely on QoS that have been implemented? e.g., voice and video are currently well supported on many WLAN implementation</w:delText>
        </w:r>
        <w:r w:rsidR="006C35FE" w:rsidRPr="00742AEA" w:rsidDel="00B62BF3">
          <w:rPr>
            <w:lang w:val="en-US"/>
          </w:rPr>
          <w:delText>,</w:delText>
        </w:r>
        <w:r w:rsidRPr="00742AEA" w:rsidDel="00B62BF3">
          <w:rPr>
            <w:lang w:val="en-US"/>
          </w:rPr>
          <w:delText xml:space="preserve"> based on IEEE Std. 802.11. IEEE Std. 802.11 has consistently been enhancing its data link performance and features to support QoS application</w:delText>
        </w:r>
        <w:r w:rsidR="006C35FE" w:rsidRPr="00742AEA" w:rsidDel="00B62BF3">
          <w:rPr>
            <w:lang w:val="en-US"/>
          </w:rPr>
          <w:delText xml:space="preserve"> and meet user performance expectations.</w:delText>
        </w:r>
        <w:r w:rsidRPr="00742AEA" w:rsidDel="00B62BF3">
          <w:rPr>
            <w:lang w:val="en-US"/>
          </w:rPr>
          <w:delText>}</w:delText>
        </w:r>
      </w:del>
    </w:p>
    <w:p w14:paraId="2CEFBF66" w14:textId="444AA3B4" w:rsidR="006C35FE" w:rsidRPr="00742AEA" w:rsidDel="00B62BF3" w:rsidRDefault="006C35FE" w:rsidP="00742AEA">
      <w:pPr>
        <w:tabs>
          <w:tab w:val="left" w:pos="810"/>
        </w:tabs>
        <w:spacing w:before="100" w:beforeAutospacing="1" w:after="100" w:afterAutospacing="1"/>
        <w:rPr>
          <w:del w:id="492" w:author="Thomas Derham" w:date="2021-07-18T10:58:00Z"/>
          <w:lang w:val="en-US"/>
        </w:rPr>
      </w:pPr>
    </w:p>
    <w:p w14:paraId="3124FDC2" w14:textId="17242215" w:rsidR="006C35FE" w:rsidRPr="00742AEA" w:rsidDel="00B62BF3" w:rsidRDefault="006C35FE" w:rsidP="00742AEA">
      <w:pPr>
        <w:tabs>
          <w:tab w:val="left" w:pos="810"/>
        </w:tabs>
        <w:spacing w:before="100" w:beforeAutospacing="1" w:after="100" w:afterAutospacing="1"/>
        <w:rPr>
          <w:del w:id="493" w:author="Thomas Derham" w:date="2021-07-18T10:58:00Z"/>
          <w:lang w:val="en-US"/>
        </w:rPr>
      </w:pPr>
      <w:del w:id="494" w:author="Thomas Derham" w:date="2021-07-18T10:58:00Z">
        <w:r w:rsidRPr="00742AEA" w:rsidDel="00B62BF3">
          <w:rPr>
            <w:lang w:val="en-US"/>
          </w:rPr>
          <w:delText xml:space="preserve">{It was suggested that it may be possible for QoS </w:delText>
        </w:r>
        <w:r w:rsidR="008E5AED" w:rsidRPr="00742AEA" w:rsidDel="00B62BF3">
          <w:rPr>
            <w:lang w:val="en-US"/>
          </w:rPr>
          <w:delText xml:space="preserve">requirements </w:delText>
        </w:r>
        <w:r w:rsidRPr="00742AEA" w:rsidDel="00B62BF3">
          <w:rPr>
            <w:lang w:val="en-US"/>
          </w:rPr>
          <w:delText>to be m</w:delText>
        </w:r>
        <w:r w:rsidR="008E5AED" w:rsidRPr="00742AEA" w:rsidDel="00B62BF3">
          <w:rPr>
            <w:lang w:val="en-US"/>
          </w:rPr>
          <w:delText>et using “natively” and properly in the lower OSI layers (MAC/PHY) in</w:delText>
        </w:r>
        <w:r w:rsidRPr="00742AEA" w:rsidDel="00B62BF3">
          <w:rPr>
            <w:lang w:val="en-US"/>
          </w:rPr>
          <w:delText xml:space="preserve"> WLAN, based on IEEE Std. 802.11, </w:delText>
        </w:r>
        <w:r w:rsidR="008E5AED" w:rsidRPr="00742AEA" w:rsidDel="00B62BF3">
          <w:rPr>
            <w:lang w:val="en-US"/>
          </w:rPr>
          <w:delText xml:space="preserve">if the upper layers properly manage the macro-level QoS matrix.  In other words, QoS mapping between the WLAN layer and 3GPP upper layer </w:delText>
        </w:r>
        <w:r w:rsidR="0096231A" w:rsidRPr="00742AEA" w:rsidDel="00B62BF3">
          <w:rPr>
            <w:lang w:val="en-US"/>
          </w:rPr>
          <w:delText>Q</w:delText>
        </w:r>
        <w:r w:rsidR="008E5AED" w:rsidRPr="00742AEA" w:rsidDel="00B62BF3">
          <w:rPr>
            <w:lang w:val="en-US"/>
          </w:rPr>
          <w:delText xml:space="preserve">oS matrix may or may not be needed.  Therefore, the study information provided by WBA may not be sufficient for the 802.11 WG to draw a definitive conclusion. This may require this reply LS to request WBA provide more specific requirements and/or specific use cases to illustrate specific gaps beyond the differences in WLAN and 5G </w:delText>
        </w:r>
        <w:r w:rsidR="00163740" w:rsidRPr="00742AEA" w:rsidDel="00B62BF3">
          <w:rPr>
            <w:lang w:val="en-US"/>
          </w:rPr>
          <w:delText xml:space="preserve">access architecture and management styles.  As it is unlikely that IEEE Std. 802.11 based WLANs with change from autonomous resource management to a centralized resource management model similar to the one defined by 3GPP.  Not adopting the 3GPP resource management model does not mean the WLANs based on IEEE Std. 802.11 cannot provide users with </w:delText>
        </w:r>
        <w:r w:rsidR="00967806" w:rsidRPr="00742AEA" w:rsidDel="00B62BF3">
          <w:rPr>
            <w:lang w:val="en-US"/>
          </w:rPr>
          <w:delText>QoS capabilities</w:delText>
        </w:r>
        <w:r w:rsidR="00163740" w:rsidRPr="00742AEA" w:rsidDel="00B62BF3">
          <w:rPr>
            <w:lang w:val="en-US"/>
          </w:rPr>
          <w:delText xml:space="preserve"> that meet user requirements and meet QoS performance requirements for the identified use cases.}</w:delText>
        </w:r>
        <w:r w:rsidR="008E5AED" w:rsidRPr="00742AEA" w:rsidDel="00B62BF3">
          <w:rPr>
            <w:lang w:val="en-US"/>
          </w:rPr>
          <w:delText xml:space="preserve"> </w:delText>
        </w:r>
        <w:r w:rsidRPr="00742AEA" w:rsidDel="00B62BF3">
          <w:rPr>
            <w:lang w:val="en-US"/>
          </w:rPr>
          <w:delText xml:space="preserve"> </w:delText>
        </w:r>
      </w:del>
    </w:p>
    <w:p w14:paraId="3087F301" w14:textId="2CF04BDB" w:rsidR="00AD0993" w:rsidRPr="00742AEA" w:rsidDel="00B62BF3" w:rsidRDefault="00B83E3F" w:rsidP="00742AEA">
      <w:pPr>
        <w:tabs>
          <w:tab w:val="left" w:pos="810"/>
        </w:tabs>
        <w:spacing w:before="100" w:beforeAutospacing="1" w:after="100" w:afterAutospacing="1"/>
        <w:rPr>
          <w:del w:id="495" w:author="Thomas Derham" w:date="2021-07-18T10:58:00Z"/>
          <w:lang w:val="en-US"/>
        </w:rPr>
      </w:pPr>
      <w:del w:id="496" w:author="Thomas Derham" w:date="2021-07-18T10:58:00Z">
        <w:r w:rsidRPr="00742AEA" w:rsidDel="00B62BF3">
          <w:rPr>
            <w:lang w:val="en-US"/>
          </w:rPr>
          <w:delText xml:space="preserve">{If any of the above 3 items are added – the statement that we are only providing discussion on features needs to be </w:delText>
        </w:r>
        <w:r w:rsidR="00AA00B9" w:rsidRPr="00742AEA" w:rsidDel="00B62BF3">
          <w:rPr>
            <w:lang w:val="en-US"/>
          </w:rPr>
          <w:delText>revisited</w:delText>
        </w:r>
        <w:r w:rsidR="002C4B78" w:rsidRPr="00742AEA" w:rsidDel="00B62BF3">
          <w:rPr>
            <w:lang w:val="en-US"/>
          </w:rPr>
          <w:delText>}</w:delText>
        </w:r>
        <w:r w:rsidRPr="00742AEA" w:rsidDel="00B62BF3">
          <w:rPr>
            <w:lang w:val="en-US"/>
          </w:rPr>
          <w:delText xml:space="preserve"> </w:delText>
        </w:r>
      </w:del>
    </w:p>
    <w:p w14:paraId="201E0828" w14:textId="199ADE1D" w:rsidR="00AD0993" w:rsidRPr="00742AEA" w:rsidDel="00B62BF3" w:rsidRDefault="00AD0993" w:rsidP="00742AEA">
      <w:pPr>
        <w:tabs>
          <w:tab w:val="left" w:pos="810"/>
        </w:tabs>
        <w:spacing w:before="100" w:beforeAutospacing="1" w:after="100" w:afterAutospacing="1"/>
        <w:rPr>
          <w:del w:id="497" w:author="Thomas Derham" w:date="2021-07-18T10:58:00Z"/>
          <w:lang w:val="en-US"/>
        </w:rPr>
      </w:pPr>
    </w:p>
    <w:p w14:paraId="662EE505" w14:textId="34F01A63" w:rsidR="006C35FE" w:rsidRPr="00742AEA" w:rsidDel="00B62BF3" w:rsidRDefault="00F65582" w:rsidP="00742AEA">
      <w:pPr>
        <w:tabs>
          <w:tab w:val="left" w:pos="810"/>
        </w:tabs>
        <w:spacing w:before="100" w:beforeAutospacing="1" w:after="100" w:afterAutospacing="1"/>
        <w:rPr>
          <w:del w:id="498" w:author="Thomas Derham" w:date="2021-07-18T10:58:00Z"/>
          <w:lang w:val="en-US"/>
        </w:rPr>
      </w:pPr>
      <w:del w:id="499" w:author="Thomas Derham" w:date="2021-07-18T10:58:00Z">
        <w:r w:rsidRPr="00742AEA" w:rsidDel="00B62BF3">
          <w:rPr>
            <w:lang w:val="en-US"/>
          </w:rPr>
          <w:delText>{It was suggested – that we need more information from WBA</w:delText>
        </w:r>
        <w:r w:rsidR="0082233E" w:rsidRPr="00742AEA" w:rsidDel="00B62BF3">
          <w:rPr>
            <w:lang w:val="en-US"/>
          </w:rPr>
          <w:delText xml:space="preserve"> regarding the specific use cases </w:delText>
        </w:r>
        <w:r w:rsidR="0003376A" w:rsidRPr="00742AEA" w:rsidDel="00B62BF3">
          <w:rPr>
            <w:lang w:val="en-US"/>
          </w:rPr>
          <w:delText xml:space="preserve">that </w:delText>
        </w:r>
        <w:r w:rsidR="0082233E" w:rsidRPr="00742AEA" w:rsidDel="00B62BF3">
          <w:rPr>
            <w:lang w:val="en-US"/>
          </w:rPr>
          <w:delText>need to be addressed</w:delText>
        </w:r>
        <w:r w:rsidR="00327127" w:rsidRPr="00742AEA" w:rsidDel="00B62BF3">
          <w:rPr>
            <w:lang w:val="en-US"/>
          </w:rPr>
          <w:delText xml:space="preserve"> by the 802.11 WG</w:delText>
        </w:r>
        <w:r w:rsidR="0003376A" w:rsidRPr="00742AEA" w:rsidDel="00B62BF3">
          <w:rPr>
            <w:lang w:val="en-US"/>
          </w:rPr>
          <w:delText>}</w:delText>
        </w:r>
      </w:del>
    </w:p>
    <w:p w14:paraId="4C9609B6" w14:textId="7A3107BA" w:rsidR="00801499" w:rsidDel="00B62BF3" w:rsidRDefault="00801499" w:rsidP="00742AEA">
      <w:pPr>
        <w:tabs>
          <w:tab w:val="left" w:pos="810"/>
        </w:tabs>
        <w:spacing w:before="100" w:beforeAutospacing="1" w:after="100" w:afterAutospacing="1"/>
        <w:rPr>
          <w:del w:id="500" w:author="Thomas Derham" w:date="2021-07-18T10:58:00Z"/>
          <w:lang w:val="en-US"/>
        </w:rPr>
      </w:pPr>
    </w:p>
    <w:p w14:paraId="19F1443C" w14:textId="6D61F6CB" w:rsidR="003129F2" w:rsidRPr="00742AEA" w:rsidDel="00B62BF3" w:rsidRDefault="003129F2" w:rsidP="00742AEA">
      <w:pPr>
        <w:tabs>
          <w:tab w:val="left" w:pos="810"/>
        </w:tabs>
        <w:spacing w:before="100" w:beforeAutospacing="1" w:after="100" w:afterAutospacing="1"/>
        <w:rPr>
          <w:del w:id="501" w:author="Thomas Derham" w:date="2021-07-18T10:58:00Z"/>
          <w:lang w:val="en-US"/>
        </w:rPr>
      </w:pPr>
      <w:del w:id="502" w:author="Thomas Derham" w:date="2021-07-18T10:58:00Z">
        <w:r w:rsidRPr="00742AEA" w:rsidDel="00B62BF3">
          <w:rPr>
            <w:lang w:val="en-US"/>
          </w:rPr>
          <w:delText>{It was suggested that discussion should be provide that states IEEE Std. 802.11 provides connectivity to multiple “core networks”, e.g.</w:delText>
        </w:r>
        <w:r w:rsidR="006C35FE" w:rsidRPr="00742AEA" w:rsidDel="00B62BF3">
          <w:rPr>
            <w:lang w:val="en-US"/>
          </w:rPr>
          <w:delText>,</w:delText>
        </w:r>
        <w:r w:rsidRPr="00742AEA" w:rsidDel="00B62BF3">
          <w:rPr>
            <w:lang w:val="en-US"/>
          </w:rPr>
          <w:delText xml:space="preserve"> ISP, Internet, Enterprise networks, </w:delText>
        </w:r>
        <w:r w:rsidR="00FA4FEB" w:rsidRPr="00742AEA" w:rsidDel="00B62BF3">
          <w:rPr>
            <w:lang w:val="en-US"/>
          </w:rPr>
          <w:delText>and</w:delText>
        </w:r>
        <w:r w:rsidRPr="00742AEA" w:rsidDel="00B62BF3">
          <w:rPr>
            <w:lang w:val="en-US"/>
          </w:rPr>
          <w:delText xml:space="preserve"> cellular core networks.  Therefore, support of interworking with the 3GPP 5G core will only use a subset of IEEE Std. 802.11 features</w:delText>
        </w:r>
        <w:r w:rsidR="006C35FE" w:rsidRPr="00742AEA" w:rsidDel="00B62BF3">
          <w:rPr>
            <w:lang w:val="en-US"/>
          </w:rPr>
          <w:delText xml:space="preserve"> as some features are provided to address other application</w:delText>
        </w:r>
        <w:r w:rsidRPr="00742AEA" w:rsidDel="00B62BF3">
          <w:rPr>
            <w:lang w:val="en-US"/>
          </w:rPr>
          <w:delText xml:space="preserve">.  </w:delText>
        </w:r>
        <w:r w:rsidR="0014755B" w:rsidRPr="00742AEA" w:rsidDel="00B62BF3">
          <w:rPr>
            <w:lang w:val="en-US"/>
          </w:rPr>
          <w:delText>Therefore,</w:delText>
        </w:r>
        <w:r w:rsidRPr="00742AEA" w:rsidDel="00B62BF3">
          <w:rPr>
            <w:lang w:val="en-US"/>
          </w:rPr>
          <w:delText xml:space="preserve"> it would be helpful if WBA could provide more detailed requirements on </w:delText>
        </w:r>
        <w:r w:rsidR="0014755B" w:rsidRPr="00742AEA" w:rsidDel="00B62BF3">
          <w:rPr>
            <w:lang w:val="en-US"/>
          </w:rPr>
          <w:delText xml:space="preserve">the IEEE Std. 802.11 features </w:delText>
        </w:r>
        <w:r w:rsidRPr="00742AEA" w:rsidDel="00B62BF3">
          <w:rPr>
            <w:lang w:val="en-US"/>
          </w:rPr>
          <w:delText xml:space="preserve">it expects </w:delText>
        </w:r>
        <w:r w:rsidR="0014755B" w:rsidRPr="00742AEA" w:rsidDel="00B62BF3">
          <w:rPr>
            <w:lang w:val="en-US"/>
          </w:rPr>
          <w:delText>to use and what limitations it sees in these features.</w:delText>
        </w:r>
        <w:r w:rsidR="006C35FE" w:rsidRPr="00742AEA" w:rsidDel="00B62BF3">
          <w:rPr>
            <w:lang w:val="en-US"/>
          </w:rPr>
          <w:delText>}</w:delText>
        </w:r>
        <w:r w:rsidRPr="00742AEA" w:rsidDel="00B62BF3">
          <w:rPr>
            <w:lang w:val="en-US"/>
          </w:rPr>
          <w:delText xml:space="preserve"> </w:delText>
        </w:r>
      </w:del>
    </w:p>
    <w:p w14:paraId="5D29664A" w14:textId="2A10C4A6" w:rsidR="003129F2" w:rsidRPr="00742AEA" w:rsidDel="00B62BF3" w:rsidRDefault="00BB470E" w:rsidP="00742AEA">
      <w:pPr>
        <w:tabs>
          <w:tab w:val="left" w:pos="810"/>
        </w:tabs>
        <w:spacing w:before="100" w:beforeAutospacing="1" w:after="100" w:afterAutospacing="1"/>
        <w:rPr>
          <w:del w:id="503" w:author="Thomas Derham" w:date="2021-07-18T10:58:00Z"/>
          <w:lang w:val="en-US"/>
        </w:rPr>
      </w:pPr>
      <w:del w:id="504" w:author="Thomas Derham" w:date="2021-07-18T10:58:00Z">
        <w:r w:rsidRPr="00742AEA" w:rsidDel="00B62BF3">
          <w:rPr>
            <w:lang w:val="en-US"/>
          </w:rPr>
          <w:delText>{TGbe additional input – if any}</w:delText>
        </w:r>
      </w:del>
    </w:p>
    <w:p w14:paraId="17AE8CA0" w14:textId="6054CE99" w:rsidR="003129F2" w:rsidRPr="00CE4AD2" w:rsidDel="00B62BF3" w:rsidRDefault="003129F2" w:rsidP="00742AEA">
      <w:pPr>
        <w:tabs>
          <w:tab w:val="left" w:pos="810"/>
        </w:tabs>
        <w:spacing w:before="100" w:beforeAutospacing="1" w:after="100" w:afterAutospacing="1"/>
        <w:rPr>
          <w:del w:id="505" w:author="Thomas Derham" w:date="2021-07-18T10:58:00Z"/>
          <w:lang w:val="en-US"/>
        </w:rPr>
      </w:pPr>
    </w:p>
    <w:p w14:paraId="0C1C4936" w14:textId="1CD991A6" w:rsidR="003D68C1" w:rsidRPr="00742AEA" w:rsidDel="00B62BF3" w:rsidRDefault="005B642F" w:rsidP="00742AEA">
      <w:pPr>
        <w:tabs>
          <w:tab w:val="left" w:pos="810"/>
        </w:tabs>
        <w:spacing w:before="100" w:beforeAutospacing="1" w:after="100" w:afterAutospacing="1"/>
        <w:rPr>
          <w:del w:id="506" w:author="Thomas Derham" w:date="2021-07-18T10:58:00Z"/>
          <w:lang w:val="en-US"/>
        </w:rPr>
      </w:pPr>
      <w:del w:id="507" w:author="Thomas Derham" w:date="2021-07-18T10:58:00Z">
        <w:r w:rsidRPr="00742AEA" w:rsidDel="00B62BF3">
          <w:rPr>
            <w:lang w:val="en-US"/>
          </w:rPr>
          <w:delText>{</w:delText>
        </w:r>
        <w:r w:rsidR="003D68C1" w:rsidRPr="00742AEA" w:rsidDel="00B62BF3">
          <w:rPr>
            <w:lang w:val="en-US"/>
          </w:rPr>
          <w:delText>IMT-2020 performance should be noted</w:delText>
        </w:r>
        <w:r w:rsidR="00050687" w:rsidRPr="00742AEA" w:rsidDel="00B62BF3">
          <w:rPr>
            <w:lang w:val="en-US"/>
          </w:rPr>
          <w:delText>, see below</w:delText>
        </w:r>
        <w:r w:rsidRPr="00742AEA" w:rsidDel="00B62BF3">
          <w:rPr>
            <w:lang w:val="en-US"/>
          </w:rPr>
          <w:delText>}</w:delText>
        </w:r>
      </w:del>
    </w:p>
    <w:p w14:paraId="49D593E7" w14:textId="6422BF3A" w:rsidR="004A471C" w:rsidRPr="00742AEA" w:rsidDel="00761089" w:rsidRDefault="00451DB7" w:rsidP="00742AEA">
      <w:pPr>
        <w:tabs>
          <w:tab w:val="left" w:pos="810"/>
        </w:tabs>
        <w:spacing w:before="100" w:beforeAutospacing="1" w:after="100" w:afterAutospacing="1"/>
        <w:rPr>
          <w:del w:id="508" w:author="Thomas Derham" w:date="2021-07-18T12:59:00Z"/>
          <w:lang w:val="en-US"/>
        </w:rPr>
      </w:pPr>
      <w:del w:id="509" w:author="Thomas Derham" w:date="2021-07-18T11:02:00Z">
        <w:r w:rsidRPr="00742AEA" w:rsidDel="00B62BF3">
          <w:rPr>
            <w:lang w:val="en-US"/>
          </w:rPr>
          <w:delText>It should be</w:delText>
        </w:r>
      </w:del>
      <w:ins w:id="510" w:author="Thomas Derham" w:date="2021-07-18T11:02:00Z">
        <w:r w:rsidR="00B62BF3" w:rsidRPr="00742AEA">
          <w:rPr>
            <w:lang w:val="en-US"/>
          </w:rPr>
          <w:t xml:space="preserve">Finally, </w:t>
        </w:r>
      </w:ins>
      <w:del w:id="511" w:author="Thomas Derham" w:date="2021-07-18T11:04:00Z">
        <w:r w:rsidRPr="00742AEA" w:rsidDel="00B62BF3">
          <w:rPr>
            <w:lang w:val="en-US"/>
          </w:rPr>
          <w:delText xml:space="preserve"> </w:delText>
        </w:r>
      </w:del>
      <w:ins w:id="512" w:author="Thomas Derham" w:date="2021-07-18T11:03:00Z">
        <w:r w:rsidR="00B62BF3" w:rsidRPr="00742AEA">
          <w:rPr>
            <w:lang w:val="en-US"/>
          </w:rPr>
          <w:t xml:space="preserve">the </w:t>
        </w:r>
        <w:r w:rsidR="00B62BF3">
          <w:rPr>
            <w:lang w:val="en-US"/>
          </w:rPr>
          <w:t xml:space="preserve">IEEE 802.11 WG </w:t>
        </w:r>
      </w:ins>
      <w:r w:rsidRPr="00742AEA">
        <w:rPr>
          <w:lang w:val="en-US"/>
        </w:rPr>
        <w:t>note</w:t>
      </w:r>
      <w:ins w:id="513" w:author="Thomas Derham" w:date="2021-07-18T11:03:00Z">
        <w:r w:rsidR="00B62BF3" w:rsidRPr="00742AEA">
          <w:rPr>
            <w:lang w:val="en-US"/>
          </w:rPr>
          <w:t>s</w:t>
        </w:r>
      </w:ins>
      <w:del w:id="514" w:author="Thomas Derham" w:date="2021-07-18T11:03:00Z">
        <w:r w:rsidRPr="00742AEA" w:rsidDel="00B62BF3">
          <w:rPr>
            <w:lang w:val="en-US"/>
          </w:rPr>
          <w:delText>d</w:delText>
        </w:r>
      </w:del>
      <w:r w:rsidRPr="00742AEA">
        <w:rPr>
          <w:lang w:val="en-US"/>
        </w:rPr>
        <w:t xml:space="preserve"> that</w:t>
      </w:r>
      <w:del w:id="515" w:author="Thomas Derham" w:date="2021-07-18T11:02:00Z">
        <w:r w:rsidR="00967806" w:rsidRPr="00742AEA" w:rsidDel="00B62BF3">
          <w:rPr>
            <w:lang w:val="en-US"/>
          </w:rPr>
          <w:delText>:</w:delText>
        </w:r>
      </w:del>
      <w:r w:rsidRPr="00742AEA">
        <w:rPr>
          <w:lang w:val="en-US"/>
        </w:rPr>
        <w:t xml:space="preserve"> </w:t>
      </w:r>
      <w:r w:rsidR="007F1D86" w:rsidRPr="00742AEA">
        <w:rPr>
          <w:lang w:val="en-US"/>
        </w:rPr>
        <w:t xml:space="preserve">IEEE </w:t>
      </w:r>
      <w:r w:rsidR="00F367D7" w:rsidRPr="00742AEA">
        <w:rPr>
          <w:lang w:val="en-US"/>
        </w:rPr>
        <w:t>Std</w:t>
      </w:r>
      <w:ins w:id="516" w:author="Thomas Derham" w:date="2021-07-18T13:11:00Z">
        <w:r w:rsidR="009914D2">
          <w:rPr>
            <w:lang w:val="en-US"/>
          </w:rPr>
          <w:t>.</w:t>
        </w:r>
      </w:ins>
      <w:r w:rsidR="00F367D7" w:rsidRPr="00742AEA">
        <w:rPr>
          <w:lang w:val="en-US"/>
        </w:rPr>
        <w:t xml:space="preserve"> </w:t>
      </w:r>
      <w:r w:rsidR="007F1D86" w:rsidRPr="00742AEA">
        <w:rPr>
          <w:lang w:val="en-US"/>
        </w:rPr>
        <w:t>802.11ax meets or exceeds requirements specified by the International Telecommunications Union for the 5G Indoor Hotspot and Dense Urban test environments of the enhanced Mobile Broadband (eMBB) usage scenario</w:t>
      </w:r>
      <w:r w:rsidR="006A6D2D" w:rsidRPr="00742AEA">
        <w:rPr>
          <w:lang w:val="en-US"/>
        </w:rPr>
        <w:t xml:space="preserve"> of IMT-2020</w:t>
      </w:r>
      <w:del w:id="517" w:author="Thomas Derham" w:date="2021-07-18T11:03:00Z">
        <w:r w:rsidR="007F1D86" w:rsidRPr="00742AEA" w:rsidDel="00B62BF3">
          <w:rPr>
            <w:lang w:val="en-US"/>
          </w:rPr>
          <w:delText xml:space="preserve">. IEEE </w:delText>
        </w:r>
        <w:r w:rsidR="006A6D2D" w:rsidRPr="00742AEA" w:rsidDel="00B62BF3">
          <w:rPr>
            <w:lang w:val="en-US"/>
          </w:rPr>
          <w:delText xml:space="preserve">Std </w:delText>
        </w:r>
        <w:r w:rsidR="007F1D86" w:rsidRPr="00742AEA" w:rsidDel="00B62BF3">
          <w:rPr>
            <w:lang w:val="en-US"/>
          </w:rPr>
          <w:delText xml:space="preserve">802.11ax </w:delText>
        </w:r>
      </w:del>
      <w:ins w:id="518" w:author="Thomas Derham" w:date="2021-07-18T11:03:00Z">
        <w:r w:rsidR="00B62BF3" w:rsidRPr="00742AEA">
          <w:rPr>
            <w:lang w:val="en-US"/>
          </w:rPr>
          <w:t xml:space="preserve">, and therefore </w:t>
        </w:r>
      </w:ins>
      <w:r w:rsidR="007F1D86" w:rsidRPr="00742AEA">
        <w:rPr>
          <w:lang w:val="en-US"/>
        </w:rPr>
        <w:t>establishes a foundation for an advanced Wi-Fi technology capable of supporting 5G network performance.</w:t>
      </w:r>
      <w:r w:rsidR="006F641C" w:rsidRPr="00742AEA">
        <w:rPr>
          <w:lang w:val="en-US"/>
        </w:rPr>
        <w:t xml:space="preserve"> [</w:t>
      </w:r>
      <w:r w:rsidR="007D6446" w:rsidRPr="00742AEA">
        <w:rPr>
          <w:lang w:val="en-US"/>
        </w:rPr>
        <w:fldChar w:fldCharType="begin"/>
      </w:r>
      <w:r w:rsidR="007D6446" w:rsidRPr="00742AEA">
        <w:rPr>
          <w:lang w:val="en-US"/>
        </w:rPr>
        <w:instrText xml:space="preserve"> REF _Ref73960860 \r \h </w:instrText>
      </w:r>
      <w:r w:rsidR="00742AEA">
        <w:rPr>
          <w:lang w:val="en-US"/>
        </w:rPr>
        <w:instrText xml:space="preserve"> \* MERGEFORMAT </w:instrText>
      </w:r>
      <w:r w:rsidR="007D6446" w:rsidRPr="00742AEA">
        <w:rPr>
          <w:lang w:val="en-US"/>
        </w:rPr>
      </w:r>
      <w:r w:rsidR="007D6446" w:rsidRPr="00742AEA">
        <w:rPr>
          <w:lang w:val="en-US"/>
        </w:rPr>
        <w:fldChar w:fldCharType="separate"/>
      </w:r>
      <w:r w:rsidR="007D6446" w:rsidRPr="00742AEA">
        <w:rPr>
          <w:lang w:val="en-US"/>
        </w:rPr>
        <w:t>5</w:t>
      </w:r>
      <w:r w:rsidR="007D6446" w:rsidRPr="00742AEA">
        <w:rPr>
          <w:lang w:val="en-US"/>
        </w:rPr>
        <w:fldChar w:fldCharType="end"/>
      </w:r>
      <w:r w:rsidR="006F641C" w:rsidRPr="00742AEA">
        <w:rPr>
          <w:lang w:val="en-US"/>
        </w:rPr>
        <w:t xml:space="preserve">, </w:t>
      </w:r>
      <w:r w:rsidR="007D6446" w:rsidRPr="00742AEA">
        <w:rPr>
          <w:lang w:val="en-US"/>
        </w:rPr>
        <w:fldChar w:fldCharType="begin"/>
      </w:r>
      <w:r w:rsidR="007D6446" w:rsidRPr="00742AEA">
        <w:rPr>
          <w:lang w:val="en-US"/>
        </w:rPr>
        <w:instrText xml:space="preserve"> REF _Ref73960869 \r \h </w:instrText>
      </w:r>
      <w:r w:rsidR="00742AEA">
        <w:rPr>
          <w:lang w:val="en-US"/>
        </w:rPr>
        <w:instrText xml:space="preserve"> \* MERGEFORMAT </w:instrText>
      </w:r>
      <w:r w:rsidR="007D6446" w:rsidRPr="00742AEA">
        <w:rPr>
          <w:lang w:val="en-US"/>
        </w:rPr>
      </w:r>
      <w:r w:rsidR="007D6446" w:rsidRPr="00742AEA">
        <w:rPr>
          <w:lang w:val="en-US"/>
        </w:rPr>
        <w:fldChar w:fldCharType="separate"/>
      </w:r>
      <w:r w:rsidR="007D6446" w:rsidRPr="00742AEA">
        <w:rPr>
          <w:lang w:val="en-US"/>
        </w:rPr>
        <w:t>6</w:t>
      </w:r>
      <w:r w:rsidR="007D6446" w:rsidRPr="00742AEA">
        <w:rPr>
          <w:lang w:val="en-US"/>
        </w:rPr>
        <w:fldChar w:fldCharType="end"/>
      </w:r>
      <w:r w:rsidR="006F641C" w:rsidRPr="00742AEA">
        <w:rPr>
          <w:lang w:val="en-US"/>
        </w:rPr>
        <w:t>]</w:t>
      </w:r>
    </w:p>
    <w:p w14:paraId="2470517F" w14:textId="3B9DA1AA" w:rsidR="000F45F6" w:rsidRPr="00742AEA" w:rsidDel="00B62BF3" w:rsidRDefault="00050687" w:rsidP="00355307">
      <w:pPr>
        <w:pStyle w:val="NormalWeb"/>
        <w:shd w:val="clear" w:color="auto" w:fill="FFFFFF"/>
        <w:spacing w:before="0" w:beforeAutospacing="0" w:after="0" w:afterAutospacing="0" w:line="390" w:lineRule="atLeast"/>
        <w:rPr>
          <w:del w:id="519" w:author="Thomas Derham" w:date="2021-07-18T11:03:00Z"/>
        </w:rPr>
      </w:pPr>
      <w:commentRangeStart w:id="520"/>
      <w:del w:id="521" w:author="Thomas Derham" w:date="2021-07-18T11:03:00Z">
        <w:r w:rsidRPr="00742AEA" w:rsidDel="00B62BF3">
          <w:rPr>
            <w:sz w:val="22"/>
            <w:szCs w:val="20"/>
          </w:rPr>
          <w:delText>Enabling</w:delText>
        </w:r>
        <w:r w:rsidR="007F1D86" w:rsidRPr="00742AEA" w:rsidDel="00B62BF3">
          <w:delText xml:space="preserve"> IEEE </w:delText>
        </w:r>
        <w:r w:rsidR="007A2EC4" w:rsidRPr="00742AEA" w:rsidDel="00B62BF3">
          <w:delText xml:space="preserve">Std </w:delText>
        </w:r>
        <w:r w:rsidR="007F1D86" w:rsidRPr="00742AEA" w:rsidDel="00B62BF3">
          <w:delText>802.11</w:delText>
        </w:r>
        <w:r w:rsidR="007F1D86" w:rsidRPr="00742AEA" w:rsidDel="00B62BF3">
          <w:rPr>
            <w:rFonts w:hint="eastAsia"/>
          </w:rPr>
          <w:delText>™</w:delText>
        </w:r>
        <w:r w:rsidR="007F1D86" w:rsidRPr="00742AEA" w:rsidDel="00B62BF3">
          <w:delText xml:space="preserve"> to meet wireless capacity demands being driven by remote video streaming, cloud access, and an increasingly connected mobile world.</w:delText>
        </w:r>
        <w:commentRangeEnd w:id="520"/>
        <w:r w:rsidR="00B62BF3" w:rsidRPr="00742AEA" w:rsidDel="00B62BF3">
          <w:rPr>
            <w:sz w:val="22"/>
            <w:szCs w:val="20"/>
            <w:rPrChange w:id="522" w:author="Thomas Derham" w:date="2021-07-18T12:17:00Z">
              <w:rPr>
                <w:rStyle w:val="CommentReference"/>
              </w:rPr>
            </w:rPrChange>
          </w:rPr>
          <w:commentReference w:id="520"/>
        </w:r>
      </w:del>
    </w:p>
    <w:p w14:paraId="6D400D38" w14:textId="77777777" w:rsidR="002348FB" w:rsidRDefault="002348FB" w:rsidP="002C4B78">
      <w:pPr>
        <w:tabs>
          <w:tab w:val="left" w:pos="810"/>
        </w:tabs>
        <w:spacing w:before="100" w:beforeAutospacing="1" w:after="100" w:afterAutospacing="1"/>
        <w:rPr>
          <w:lang w:val="en-US"/>
        </w:rPr>
      </w:pPr>
    </w:p>
    <w:p w14:paraId="48C0294A" w14:textId="7F07E744" w:rsidR="00092FAF" w:rsidRPr="00742AEA" w:rsidRDefault="00F82760" w:rsidP="006C54D4">
      <w:pPr>
        <w:tabs>
          <w:tab w:val="left" w:pos="810"/>
        </w:tabs>
        <w:spacing w:before="100" w:beforeAutospacing="1" w:after="100" w:afterAutospacing="1"/>
        <w:rPr>
          <w:lang w:val="en-US"/>
        </w:rPr>
      </w:pPr>
      <w:r w:rsidRPr="00742AEA">
        <w:rPr>
          <w:lang w:val="en-US"/>
        </w:rPr>
        <w:t xml:space="preserve">{A polite conclusion should be added – affirming our willingness to work to make WLAN </w:t>
      </w:r>
      <w:r w:rsidR="002348FB" w:rsidRPr="00742AEA">
        <w:rPr>
          <w:lang w:val="en-US"/>
        </w:rPr>
        <w:t>work for 5G}</w:t>
      </w:r>
    </w:p>
    <w:p w14:paraId="578FA351" w14:textId="77777777" w:rsidR="006635E9" w:rsidRDefault="006635E9" w:rsidP="006635E9">
      <w:pPr>
        <w:tabs>
          <w:tab w:val="left" w:pos="810"/>
        </w:tabs>
        <w:spacing w:before="100" w:beforeAutospacing="1" w:after="100" w:afterAutospacing="1"/>
        <w:rPr>
          <w:lang w:val="en-US"/>
        </w:rPr>
      </w:pPr>
      <w:r>
        <w:rPr>
          <w:lang w:val="en-US"/>
        </w:rPr>
        <w:t>Sincerely,</w:t>
      </w:r>
    </w:p>
    <w:p w14:paraId="3C792C79" w14:textId="77777777" w:rsidR="006635E9" w:rsidRDefault="006635E9" w:rsidP="00742AEA">
      <w:pPr>
        <w:tabs>
          <w:tab w:val="left" w:pos="810"/>
        </w:tabs>
        <w:spacing w:before="100" w:beforeAutospacing="1" w:after="100" w:afterAutospacing="1"/>
        <w:rPr>
          <w:lang w:val="en-US"/>
        </w:rPr>
      </w:pPr>
      <w:r>
        <w:rPr>
          <w:lang w:val="en-US"/>
        </w:rPr>
        <w:t>Dorothy Stanley</w:t>
      </w:r>
    </w:p>
    <w:p w14:paraId="0FABF3D4" w14:textId="77777777" w:rsidR="006635E9" w:rsidRDefault="006635E9" w:rsidP="00742AEA">
      <w:pPr>
        <w:tabs>
          <w:tab w:val="left" w:pos="810"/>
        </w:tabs>
        <w:spacing w:before="100" w:beforeAutospacing="1" w:after="100" w:afterAutospacing="1"/>
        <w:rPr>
          <w:lang w:val="en-US"/>
        </w:rPr>
      </w:pPr>
      <w:r>
        <w:rPr>
          <w:lang w:val="en-US"/>
        </w:rPr>
        <w:t>IEEE 802.11 Working Group Chair</w:t>
      </w:r>
    </w:p>
    <w:p w14:paraId="52B5C5A2" w14:textId="77777777" w:rsidR="006635E9" w:rsidRDefault="006635E9" w:rsidP="006635E9">
      <w:pPr>
        <w:rPr>
          <w:lang w:val="en-US"/>
        </w:rPr>
      </w:pPr>
    </w:p>
    <w:p w14:paraId="226BCBD8" w14:textId="77777777" w:rsidR="006635E9" w:rsidRDefault="006635E9" w:rsidP="006635E9">
      <w:pPr>
        <w:tabs>
          <w:tab w:val="left" w:pos="810"/>
        </w:tabs>
        <w:spacing w:before="100" w:beforeAutospacing="1" w:after="100" w:afterAutospacing="1"/>
        <w:rPr>
          <w:b/>
          <w:lang w:val="en-US"/>
        </w:rPr>
      </w:pPr>
      <w:r>
        <w:rPr>
          <w:b/>
          <w:lang w:val="en-US"/>
        </w:rPr>
        <w:t>Dates of future IEEE 802.11 WG Meetings:</w:t>
      </w:r>
    </w:p>
    <w:p w14:paraId="30F62870" w14:textId="40CA5BE0" w:rsidR="006635E9" w:rsidRDefault="003C2148" w:rsidP="006635E9">
      <w:pPr>
        <w:tabs>
          <w:tab w:val="left" w:pos="810"/>
        </w:tabs>
        <w:spacing w:before="100" w:beforeAutospacing="1" w:after="100" w:afterAutospacing="1"/>
        <w:ind w:left="720"/>
        <w:rPr>
          <w:lang w:val="en-US"/>
        </w:rPr>
      </w:pPr>
      <w:r>
        <w:rPr>
          <w:lang w:val="en-US"/>
        </w:rPr>
        <w:t>TBS</w:t>
      </w:r>
    </w:p>
    <w:p w14:paraId="2B40D157" w14:textId="77777777" w:rsidR="00CA09B2" w:rsidRPr="003D4ED2" w:rsidRDefault="00CA09B2">
      <w:pPr>
        <w:rPr>
          <w:lang w:val="en-US"/>
        </w:rPr>
      </w:pPr>
    </w:p>
    <w:p w14:paraId="70ABBB16" w14:textId="77777777" w:rsidR="00CA09B2" w:rsidRPr="003D4ED2" w:rsidRDefault="00CA09B2">
      <w:pPr>
        <w:rPr>
          <w:b/>
          <w:sz w:val="24"/>
          <w:lang w:val="en-US"/>
        </w:rPr>
      </w:pPr>
      <w:r w:rsidRPr="003D4ED2">
        <w:rPr>
          <w:lang w:val="en-US"/>
        </w:rPr>
        <w:br w:type="page"/>
      </w:r>
      <w:r w:rsidRPr="003D4ED2">
        <w:rPr>
          <w:b/>
          <w:sz w:val="24"/>
          <w:lang w:val="en-US"/>
        </w:rPr>
        <w:lastRenderedPageBreak/>
        <w:t>References:</w:t>
      </w:r>
    </w:p>
    <w:p w14:paraId="07353BF3" w14:textId="22CB223B" w:rsidR="00CA09B2" w:rsidRDefault="00CA09B2">
      <w:pPr>
        <w:rPr>
          <w:lang w:val="en-US"/>
        </w:rPr>
      </w:pPr>
    </w:p>
    <w:bookmarkStart w:id="523" w:name="_Ref72162507"/>
    <w:p w14:paraId="65ECE5A8" w14:textId="243D0D60" w:rsidR="00B508C7" w:rsidRPr="00A1214D" w:rsidRDefault="00B508C7" w:rsidP="00B508C7">
      <w:pPr>
        <w:pStyle w:val="ListParagraph"/>
        <w:numPr>
          <w:ilvl w:val="0"/>
          <w:numId w:val="4"/>
        </w:numPr>
        <w:rPr>
          <w:lang w:val="en-US"/>
        </w:rPr>
      </w:pPr>
      <w:r>
        <w:fldChar w:fldCharType="begin"/>
      </w:r>
      <w:r>
        <w:instrText>HYPERLINK "https://mentor.ieee.org/802.11/dcn/21/11-21-0170-00-0000-2021-jan-liaison-from-wba-re-convergence.docx"</w:instrText>
      </w:r>
      <w:r>
        <w:fldChar w:fldCharType="separate"/>
      </w:r>
      <w:r>
        <w:rPr>
          <w:rStyle w:val="Hyperlink"/>
        </w:rPr>
        <w:t>11-21/0170r0</w:t>
      </w:r>
      <w:r>
        <w:fldChar w:fldCharType="end"/>
      </w:r>
      <w:r>
        <w:t xml:space="preserve"> </w:t>
      </w:r>
      <w:r w:rsidR="00596207">
        <w:t>“</w:t>
      </w:r>
      <w:r w:rsidR="00B00837" w:rsidRPr="00B00837">
        <w:t>2021 Jan Liaison from WBA re: Convergence</w:t>
      </w:r>
      <w:r w:rsidR="00596207">
        <w:t>”</w:t>
      </w:r>
      <w:bookmarkEnd w:id="523"/>
    </w:p>
    <w:bookmarkStart w:id="524" w:name="_Ref72163930"/>
    <w:p w14:paraId="5536D438" w14:textId="33DA7A7A" w:rsidR="00A1214D" w:rsidRPr="004601E0" w:rsidRDefault="004325B1" w:rsidP="00A1214D">
      <w:pPr>
        <w:pStyle w:val="ListParagraph"/>
        <w:numPr>
          <w:ilvl w:val="0"/>
          <w:numId w:val="4"/>
        </w:numPr>
        <w:rPr>
          <w:lang w:val="en-US"/>
        </w:rPr>
      </w:pPr>
      <w:r>
        <w:fldChar w:fldCharType="begin"/>
      </w:r>
      <w:r>
        <w:instrText>HYPERLINK "https://mentor.ieee.org/802.11/dcn/21/11-21-0408-00-0wng-wba-5g-and-wi-fi-ran-convergence-ieee-802-11-wng-session.pdf"</w:instrText>
      </w:r>
      <w:r>
        <w:fldChar w:fldCharType="separate"/>
      </w:r>
      <w:r>
        <w:rPr>
          <w:rStyle w:val="Hyperlink"/>
        </w:rPr>
        <w:t>11-21/0408r0</w:t>
      </w:r>
      <w:r>
        <w:fldChar w:fldCharType="end"/>
      </w:r>
      <w:r>
        <w:t xml:space="preserve"> “</w:t>
      </w:r>
      <w:r w:rsidR="00A1214D" w:rsidRPr="00A1214D">
        <w:t>WBA_5G and Wi-Fi RAN Convergence</w:t>
      </w:r>
      <w:r>
        <w:t xml:space="preserve"> </w:t>
      </w:r>
      <w:r w:rsidR="00A1214D" w:rsidRPr="00A1214D">
        <w:t>IEEE 802-11 WNG Session</w:t>
      </w:r>
      <w:r>
        <w:t>”</w:t>
      </w:r>
      <w:bookmarkEnd w:id="524"/>
    </w:p>
    <w:bookmarkStart w:id="525" w:name="_Ref72165576"/>
    <w:p w14:paraId="3D079808" w14:textId="1047B612" w:rsidR="00F1108D" w:rsidRDefault="00DA0921" w:rsidP="001F2771">
      <w:pPr>
        <w:pStyle w:val="ListParagraph"/>
        <w:numPr>
          <w:ilvl w:val="0"/>
          <w:numId w:val="4"/>
        </w:numPr>
      </w:pPr>
      <w:ins w:id="526" w:author="Joseph Levy" w:date="2021-07-20T01:04:00Z">
        <w:r>
          <w:fldChar w:fldCharType="begin"/>
        </w:r>
        <w:r>
          <w:instrText xml:space="preserve"> HYPERLINK "https://standards.ieee.org/standard/802_11-2020.html" </w:instrText>
        </w:r>
        <w:r>
          <w:fldChar w:fldCharType="separate"/>
        </w:r>
        <w:r w:rsidR="00C20B23" w:rsidRPr="00DA0921">
          <w:rPr>
            <w:rStyle w:val="Hyperlink"/>
          </w:rPr>
          <w:t>IEEE Std 802.11-2020</w:t>
        </w:r>
        <w:r>
          <w:fldChar w:fldCharType="end"/>
        </w:r>
      </w:ins>
      <w:r w:rsidR="00C20B23">
        <w:t xml:space="preserve"> “</w:t>
      </w:r>
      <w:r w:rsidR="0039469D">
        <w:t>IEEE Standard for Information Technology—Telecommunications and Information Exchange between Systems Local and Metropolitan Area Networks—Specific Requirements Part 11: Wireless LAN Medium Access Control</w:t>
      </w:r>
      <w:r w:rsidR="008B2718">
        <w:t xml:space="preserve"> </w:t>
      </w:r>
      <w:r w:rsidR="0039469D">
        <w:t>(MAC) and Physical Layer (PHY) Specifications</w:t>
      </w:r>
      <w:r w:rsidR="008B2718">
        <w:t>”</w:t>
      </w:r>
      <w:bookmarkEnd w:id="525"/>
      <w:r w:rsidR="00F1108D">
        <w:t xml:space="preserve"> </w:t>
      </w:r>
    </w:p>
    <w:bookmarkStart w:id="527" w:name="_Ref72165581"/>
    <w:p w14:paraId="5F9972CF" w14:textId="269030A2" w:rsidR="004601E0" w:rsidRDefault="007B0014" w:rsidP="00C35CC7">
      <w:pPr>
        <w:pStyle w:val="ListParagraph"/>
        <w:numPr>
          <w:ilvl w:val="0"/>
          <w:numId w:val="4"/>
        </w:numPr>
        <w:rPr>
          <w:lang w:val="en-US"/>
        </w:rPr>
      </w:pPr>
      <w:ins w:id="528" w:author="Joseph Levy" w:date="2021-07-20T01:05:00Z">
        <w:r>
          <w:rPr>
            <w:lang w:val="en-US"/>
          </w:rPr>
          <w:fldChar w:fldCharType="begin"/>
        </w:r>
        <w:r>
          <w:rPr>
            <w:lang w:val="en-US"/>
          </w:rPr>
          <w:instrText xml:space="preserve"> HYPERLINK "https://standards.ieee.org/standard/802_11ax-2021.html" </w:instrText>
        </w:r>
        <w:r>
          <w:rPr>
            <w:lang w:val="en-US"/>
          </w:rPr>
        </w:r>
        <w:r>
          <w:rPr>
            <w:lang w:val="en-US"/>
          </w:rPr>
          <w:fldChar w:fldCharType="separate"/>
        </w:r>
        <w:r w:rsidR="008B2718" w:rsidRPr="007B0014">
          <w:rPr>
            <w:rStyle w:val="Hyperlink"/>
            <w:lang w:val="en-US"/>
          </w:rPr>
          <w:t>IEEE Std 802.11ax</w:t>
        </w:r>
        <w:r w:rsidR="004E493C" w:rsidRPr="007B0014">
          <w:rPr>
            <w:rStyle w:val="Hyperlink"/>
            <w:lang w:val="en-US"/>
          </w:rPr>
          <w:t>-2021</w:t>
        </w:r>
        <w:r>
          <w:rPr>
            <w:lang w:val="en-US"/>
          </w:rPr>
          <w:fldChar w:fldCharType="end"/>
        </w:r>
      </w:ins>
      <w:r w:rsidR="00E0723A" w:rsidRPr="003721B1">
        <w:rPr>
          <w:lang w:val="en-US"/>
        </w:rPr>
        <w:t xml:space="preserve"> “</w:t>
      </w:r>
      <w:del w:id="529" w:author="Thomas Derham" w:date="2021-07-18T13:12:00Z">
        <w:r w:rsidR="002B04BB" w:rsidRPr="003721B1" w:rsidDel="009914D2">
          <w:rPr>
            <w:lang w:val="en-US"/>
          </w:rPr>
          <w:delText xml:space="preserve">Draft </w:delText>
        </w:r>
      </w:del>
      <w:r w:rsidR="002B04BB" w:rsidRPr="003721B1">
        <w:rPr>
          <w:lang w:val="en-US"/>
        </w:rPr>
        <w:t>Standard for Information technology— Telecommunications and information exchange between systems Local and metropolitan area networks—Specific requirements Part 11: Wireless LAN Medium Access Control</w:t>
      </w:r>
      <w:r w:rsidR="003721B1" w:rsidRPr="003721B1">
        <w:rPr>
          <w:lang w:val="en-US"/>
        </w:rPr>
        <w:t xml:space="preserve"> </w:t>
      </w:r>
      <w:r w:rsidR="002B04BB" w:rsidRPr="003721B1">
        <w:rPr>
          <w:lang w:val="en-US"/>
        </w:rPr>
        <w:t>(MAC) and Physical Layer (PHY) Specifications</w:t>
      </w:r>
      <w:r w:rsidR="003721B1" w:rsidRPr="003721B1">
        <w:rPr>
          <w:lang w:val="en-US"/>
        </w:rPr>
        <w:t xml:space="preserve"> </w:t>
      </w:r>
      <w:r w:rsidR="002B04BB" w:rsidRPr="003721B1">
        <w:rPr>
          <w:lang w:val="en-US"/>
        </w:rPr>
        <w:t>Amendment 1: Enhancements for High Efficiency</w:t>
      </w:r>
      <w:r w:rsidR="003721B1" w:rsidRPr="003721B1">
        <w:rPr>
          <w:lang w:val="en-US"/>
        </w:rPr>
        <w:t xml:space="preserve"> </w:t>
      </w:r>
      <w:r w:rsidR="002B04BB" w:rsidRPr="003721B1">
        <w:rPr>
          <w:lang w:val="en-US"/>
        </w:rPr>
        <w:t>WLAN</w:t>
      </w:r>
      <w:r w:rsidR="003721B1">
        <w:rPr>
          <w:lang w:val="en-US"/>
        </w:rPr>
        <w:t>”</w:t>
      </w:r>
      <w:bookmarkEnd w:id="527"/>
    </w:p>
    <w:bookmarkStart w:id="530" w:name="_Ref73960860"/>
    <w:p w14:paraId="51326FAA" w14:textId="0024CEE7" w:rsidR="00633178" w:rsidRDefault="00633178" w:rsidP="00C35CC7">
      <w:pPr>
        <w:pStyle w:val="ListParagraph"/>
        <w:numPr>
          <w:ilvl w:val="0"/>
          <w:numId w:val="4"/>
        </w:numPr>
        <w:rPr>
          <w:lang w:val="en-US"/>
        </w:rPr>
      </w:pPr>
      <w:r>
        <w:rPr>
          <w:lang w:val="en-US"/>
        </w:rPr>
        <w:fldChar w:fldCharType="begin"/>
      </w:r>
      <w:r>
        <w:rPr>
          <w:lang w:val="en-US"/>
        </w:rPr>
        <w:instrText xml:space="preserve"> HYPERLINK "</w:instrText>
      </w:r>
      <w:r w:rsidRPr="00633178">
        <w:rPr>
          <w:lang w:val="en-US"/>
        </w:rPr>
        <w:instrText>https://standards.ieee.org/news/2019/5g-indoor-hotspot-and-dense-urban-deployments.html</w:instrText>
      </w:r>
      <w:r>
        <w:rPr>
          <w:lang w:val="en-US"/>
        </w:rPr>
        <w:instrText xml:space="preserve">" </w:instrText>
      </w:r>
      <w:r>
        <w:rPr>
          <w:lang w:val="en-US"/>
        </w:rPr>
        <w:fldChar w:fldCharType="separate"/>
      </w:r>
      <w:r w:rsidRPr="00C400D9">
        <w:rPr>
          <w:rStyle w:val="Hyperlink"/>
          <w:lang w:val="en-US"/>
        </w:rPr>
        <w:t>https://standards.ieee.org/news/2019/5g-indoor-hotspot-and-dense-urban-deployments.html</w:t>
      </w:r>
      <w:r>
        <w:rPr>
          <w:lang w:val="en-US"/>
        </w:rPr>
        <w:fldChar w:fldCharType="end"/>
      </w:r>
      <w:r>
        <w:rPr>
          <w:lang w:val="en-US"/>
        </w:rPr>
        <w:t xml:space="preserve"> “</w:t>
      </w:r>
      <w:r w:rsidR="00794E99" w:rsidRPr="00355307">
        <w:rPr>
          <w:lang w:val="en-US"/>
        </w:rPr>
        <w:t>IEEE P802.11ax</w:t>
      </w:r>
      <w:r w:rsidR="00794E99" w:rsidRPr="00355307">
        <w:rPr>
          <w:rFonts w:hint="eastAsia"/>
          <w:lang w:val="en-US"/>
        </w:rPr>
        <w:t>™</w:t>
      </w:r>
      <w:r w:rsidR="00794E99" w:rsidRPr="00355307">
        <w:rPr>
          <w:lang w:val="en-US"/>
        </w:rPr>
        <w:t xml:space="preserve"> Meets Requirements for 5G Indoor Hotspot and Dense Urban Deployments Enabling Enhanced Wireless Network Performance</w:t>
      </w:r>
      <w:r w:rsidR="00794E99" w:rsidRPr="00355307">
        <w:rPr>
          <w:rFonts w:hint="eastAsia"/>
          <w:lang w:val="en-US"/>
        </w:rPr>
        <w:t>”</w:t>
      </w:r>
      <w:r w:rsidR="00794E99">
        <w:rPr>
          <w:lang w:val="en-US"/>
        </w:rPr>
        <w:t>, 17 December 2019</w:t>
      </w:r>
      <w:bookmarkEnd w:id="530"/>
    </w:p>
    <w:bookmarkStart w:id="531" w:name="_Ref73960869"/>
    <w:p w14:paraId="1F22205A" w14:textId="67B2C670" w:rsidR="00794E99" w:rsidRPr="00B13F36" w:rsidRDefault="00C26BFC" w:rsidP="00C35CC7">
      <w:pPr>
        <w:pStyle w:val="ListParagraph"/>
        <w:numPr>
          <w:ilvl w:val="0"/>
          <w:numId w:val="4"/>
        </w:numPr>
        <w:rPr>
          <w:ins w:id="532" w:author="Joseph Levy" w:date="2021-07-20T01:00:00Z"/>
          <w:rStyle w:val="Hyperlink"/>
          <w:rPrChange w:id="533" w:author="Joseph Levy" w:date="2021-07-20T01:00:00Z">
            <w:rPr>
              <w:ins w:id="534" w:author="Joseph Levy" w:date="2021-07-20T01:00:00Z"/>
              <w:rStyle w:val="Hyperlink"/>
              <w:lang w:val="en-US"/>
            </w:rPr>
          </w:rPrChange>
        </w:rPr>
      </w:pPr>
      <w:r w:rsidRPr="00355307">
        <w:rPr>
          <w:rStyle w:val="Hyperlink"/>
        </w:rPr>
        <w:fldChar w:fldCharType="begin"/>
      </w:r>
      <w:r w:rsidR="003C0288">
        <w:rPr>
          <w:rStyle w:val="Hyperlink"/>
        </w:rPr>
        <w:instrText>HYPERLINK "https://mentor.ieee.org/802.11/dcn/19/11-19-1284-02-AANI-summary-of-802-11ax-self-evaluation-for-imt-2020-embb-indoor-hotspot-and-dense-urban-test-environments.docx"</w:instrText>
      </w:r>
      <w:r w:rsidRPr="00355307">
        <w:rPr>
          <w:rStyle w:val="Hyperlink"/>
        </w:rPr>
        <w:fldChar w:fldCharType="separate"/>
      </w:r>
      <w:r w:rsidR="003C0288">
        <w:rPr>
          <w:rStyle w:val="Hyperlink"/>
          <w:lang w:val="en-US"/>
        </w:rPr>
        <w:t>11-19/1284r2</w:t>
      </w:r>
      <w:r w:rsidRPr="00355307">
        <w:rPr>
          <w:rStyle w:val="Hyperlink"/>
        </w:rPr>
        <w:fldChar w:fldCharType="end"/>
      </w:r>
      <w:r w:rsidRPr="00355307">
        <w:rPr>
          <w:rStyle w:val="Hyperlink"/>
        </w:rPr>
        <w:t xml:space="preserve"> </w:t>
      </w:r>
      <w:r w:rsidR="0036322C" w:rsidRPr="00355307">
        <w:rPr>
          <w:rStyle w:val="Hyperlink"/>
        </w:rPr>
        <w:t>“</w:t>
      </w:r>
      <w:r w:rsidR="0036322C" w:rsidRPr="00355307">
        <w:rPr>
          <w:rStyle w:val="Hyperlink"/>
          <w:lang w:val="en-US"/>
        </w:rPr>
        <w:t>Summary of 802.11ax Self Evaluation for IMT-2020 EMBB Indoor Hotspot and Dense Urban Test Environments”</w:t>
      </w:r>
      <w:bookmarkEnd w:id="531"/>
    </w:p>
    <w:p w14:paraId="2789D256" w14:textId="77777777" w:rsidR="006A4FE4" w:rsidRDefault="006A4FE4" w:rsidP="006A4FE4">
      <w:pPr>
        <w:rPr>
          <w:ins w:id="535" w:author="Joseph Levy" w:date="2021-07-20T01:00:00Z"/>
          <w:rStyle w:val="Hyperlink"/>
          <w:szCs w:val="24"/>
          <w:lang w:val="en-US"/>
        </w:rPr>
      </w:pPr>
      <w:ins w:id="536" w:author="Joseph Levy" w:date="2021-07-20T01:00:00Z">
        <w:r>
          <w:rPr>
            <w:rStyle w:val="Hyperlink"/>
            <w:lang w:val="en-US"/>
          </w:rPr>
          <w:br w:type="page"/>
        </w:r>
      </w:ins>
    </w:p>
    <w:p w14:paraId="6D570821" w14:textId="77777777" w:rsidR="006A4FE4" w:rsidRDefault="006A4FE4" w:rsidP="006A4FE4">
      <w:pPr>
        <w:ind w:left="360"/>
        <w:rPr>
          <w:ins w:id="537" w:author="Joseph Levy" w:date="2021-07-20T01:00:00Z"/>
          <w:rStyle w:val="Hyperlink"/>
        </w:rPr>
      </w:pPr>
      <w:ins w:id="538" w:author="Joseph Levy" w:date="2021-07-20T01:00:00Z">
        <w:r>
          <w:rPr>
            <w:rStyle w:val="Hyperlink"/>
          </w:rPr>
          <w:lastRenderedPageBreak/>
          <w:t xml:space="preserve">Appendix: </w:t>
        </w:r>
      </w:ins>
    </w:p>
    <w:p w14:paraId="3EDFC07E" w14:textId="77777777" w:rsidR="006A4FE4" w:rsidRDefault="006A4FE4" w:rsidP="006A4FE4">
      <w:pPr>
        <w:tabs>
          <w:tab w:val="left" w:pos="810"/>
        </w:tabs>
        <w:spacing w:before="100" w:beforeAutospacing="1" w:after="100" w:afterAutospacing="1"/>
        <w:rPr>
          <w:ins w:id="539" w:author="Joseph Levy" w:date="2021-07-20T01:00:00Z"/>
          <w:lang w:val="en-US"/>
        </w:rPr>
      </w:pPr>
      <w:ins w:id="540" w:author="Joseph Levy" w:date="2021-07-20T01:00:00Z">
        <w:r>
          <w:rPr>
            <w:lang w:val="en-US"/>
          </w:rPr>
          <w:t>IEEE Std. 802.11 provides the following list of features that can be used to improve QoS performance of WLAN implementations based on the IEEE Std. 802.11.</w:t>
        </w:r>
      </w:ins>
    </w:p>
    <w:p w14:paraId="28E867D5" w14:textId="77777777" w:rsidR="006A4FE4" w:rsidRPr="00254BE4" w:rsidRDefault="006A4FE4" w:rsidP="006A4FE4">
      <w:pPr>
        <w:tabs>
          <w:tab w:val="left" w:pos="810"/>
        </w:tabs>
        <w:spacing w:beforeAutospacing="1" w:after="100" w:afterAutospacing="1"/>
        <w:rPr>
          <w:ins w:id="541" w:author="Joseph Levy" w:date="2021-07-20T01:00:00Z"/>
          <w:lang w:val="en-US"/>
        </w:rPr>
      </w:pPr>
      <w:ins w:id="542" w:author="Joseph Levy" w:date="2021-07-20T01:00:00Z">
        <w:r w:rsidRPr="00792A07">
          <w:rPr>
            <w:lang w:val="en-US"/>
          </w:rPr>
          <w:t>Features that support efficient allocation of resources to achieve traffic prioritization</w:t>
        </w:r>
        <w:r w:rsidRPr="00254BE4">
          <w:rPr>
            <w:lang w:val="en-US"/>
          </w:rPr>
          <w:t>:</w:t>
        </w:r>
      </w:ins>
    </w:p>
    <w:p w14:paraId="76E429D9" w14:textId="77777777" w:rsidR="006A4FE4" w:rsidRPr="00694092" w:rsidRDefault="006A4FE4" w:rsidP="006A4FE4">
      <w:pPr>
        <w:pStyle w:val="ListParagraph"/>
        <w:numPr>
          <w:ilvl w:val="0"/>
          <w:numId w:val="6"/>
        </w:numPr>
        <w:tabs>
          <w:tab w:val="left" w:pos="810"/>
        </w:tabs>
        <w:spacing w:beforeAutospacing="1" w:after="100" w:afterAutospacing="1"/>
        <w:rPr>
          <w:ins w:id="543" w:author="Joseph Levy" w:date="2021-07-20T01:00:00Z"/>
          <w:highlight w:val="yellow"/>
          <w:lang w:val="en-US"/>
        </w:rPr>
        <w:pPrChange w:id="544" w:author="Joseph Levy" w:date="2021-07-20T00:03:00Z">
          <w:pPr>
            <w:tabs>
              <w:tab w:val="left" w:pos="810"/>
            </w:tabs>
            <w:spacing w:beforeAutospacing="1" w:after="100" w:afterAutospacing="1"/>
            <w:ind w:left="360"/>
          </w:pPr>
        </w:pPrChange>
      </w:pPr>
      <w:ins w:id="545" w:author="Joseph Levy" w:date="2021-07-20T01:00:00Z">
        <w:r w:rsidRPr="00694092">
          <w:rPr>
            <w:highlight w:val="yellow"/>
            <w:lang w:val="en-US"/>
          </w:rPr>
          <w:t>From IEEE802.11be TG:</w:t>
        </w:r>
        <w:r w:rsidRPr="00694092">
          <w:rPr>
            <w:i/>
            <w:iCs/>
            <w:highlight w:val="yellow"/>
            <w:lang w:val="en-US"/>
            <w:rPrChange w:id="546" w:author="Joseph Levy" w:date="2021-07-20T00:03:00Z">
              <w:rPr>
                <w:highlight w:val="yellow"/>
                <w:lang w:val="en-US"/>
              </w:rPr>
            </w:rPrChange>
          </w:rPr>
          <w:t xml:space="preserve"> {provided by Alfred Asterjadhi (Qualcomm) Chair of 802.11 TGbe}</w:t>
        </w:r>
      </w:ins>
    </w:p>
    <w:p w14:paraId="2A265103" w14:textId="77777777" w:rsidR="006A4FE4" w:rsidRPr="008C538B" w:rsidRDefault="006A4FE4" w:rsidP="006A4FE4">
      <w:pPr>
        <w:pStyle w:val="ListParagraph"/>
        <w:numPr>
          <w:ilvl w:val="1"/>
          <w:numId w:val="6"/>
        </w:numPr>
        <w:tabs>
          <w:tab w:val="left" w:pos="810"/>
        </w:tabs>
        <w:spacing w:beforeAutospacing="1" w:after="100" w:afterAutospacing="1"/>
        <w:rPr>
          <w:ins w:id="547" w:author="Joseph Levy" w:date="2021-07-20T01:00:00Z"/>
          <w:highlight w:val="yellow"/>
          <w:lang w:val="en-US"/>
        </w:rPr>
      </w:pPr>
      <w:ins w:id="548" w:author="Joseph Levy" w:date="2021-07-20T01:00:00Z">
        <w:r w:rsidRPr="008C538B">
          <w:rPr>
            <w:highlight w:val="yellow"/>
            <w:lang w:val="en-US"/>
          </w:rPr>
          <w:t>Multiple link operation</w:t>
        </w:r>
      </w:ins>
    </w:p>
    <w:p w14:paraId="1AFE9837" w14:textId="77777777" w:rsidR="006A4FE4" w:rsidRPr="008C538B" w:rsidRDefault="006A4FE4" w:rsidP="006A4FE4">
      <w:pPr>
        <w:pStyle w:val="ListParagraph"/>
        <w:numPr>
          <w:ilvl w:val="1"/>
          <w:numId w:val="6"/>
        </w:numPr>
        <w:tabs>
          <w:tab w:val="left" w:pos="810"/>
        </w:tabs>
        <w:spacing w:beforeAutospacing="1" w:after="100" w:afterAutospacing="1"/>
        <w:rPr>
          <w:ins w:id="549" w:author="Joseph Levy" w:date="2021-07-20T01:00:00Z"/>
          <w:highlight w:val="yellow"/>
          <w:lang w:val="en-US"/>
        </w:rPr>
      </w:pPr>
      <w:ins w:id="550" w:author="Joseph Levy" w:date="2021-07-20T01:00:00Z">
        <w:r w:rsidRPr="008C538B">
          <w:rPr>
            <w:highlight w:val="yellow"/>
            <w:lang w:val="en-US"/>
          </w:rPr>
          <w:t>Restricted target wake times (TWT)</w:t>
        </w:r>
      </w:ins>
    </w:p>
    <w:p w14:paraId="34222B55" w14:textId="77777777" w:rsidR="006A4FE4" w:rsidRPr="008C538B" w:rsidRDefault="006A4FE4" w:rsidP="006A4FE4">
      <w:pPr>
        <w:pStyle w:val="ListParagraph"/>
        <w:numPr>
          <w:ilvl w:val="1"/>
          <w:numId w:val="6"/>
        </w:numPr>
        <w:tabs>
          <w:tab w:val="left" w:pos="810"/>
        </w:tabs>
        <w:spacing w:beforeAutospacing="1" w:after="100" w:afterAutospacing="1"/>
        <w:rPr>
          <w:ins w:id="551" w:author="Joseph Levy" w:date="2021-07-20T01:00:00Z"/>
          <w:highlight w:val="yellow"/>
          <w:lang w:val="en-US"/>
        </w:rPr>
      </w:pPr>
      <w:ins w:id="552" w:author="Joseph Levy" w:date="2021-07-20T01:00:00Z">
        <w:r w:rsidRPr="008C538B">
          <w:rPr>
            <w:highlight w:val="yellow"/>
            <w:lang w:val="en-US"/>
          </w:rPr>
          <w:t>NSEP prioritized access</w:t>
        </w:r>
      </w:ins>
    </w:p>
    <w:p w14:paraId="1DE51BF2" w14:textId="77777777" w:rsidR="006A4FE4" w:rsidRPr="008C538B" w:rsidRDefault="006A4FE4" w:rsidP="006A4FE4">
      <w:pPr>
        <w:pStyle w:val="ListParagraph"/>
        <w:numPr>
          <w:ilvl w:val="1"/>
          <w:numId w:val="6"/>
        </w:numPr>
        <w:tabs>
          <w:tab w:val="left" w:pos="810"/>
        </w:tabs>
        <w:spacing w:beforeAutospacing="1" w:after="100" w:afterAutospacing="1"/>
        <w:rPr>
          <w:ins w:id="553" w:author="Joseph Levy" w:date="2021-07-20T01:00:00Z"/>
          <w:highlight w:val="yellow"/>
          <w:lang w:val="en-US"/>
        </w:rPr>
      </w:pPr>
      <w:ins w:id="554" w:author="Joseph Levy" w:date="2021-07-20T01:00:00Z">
        <w:r w:rsidRPr="008C538B">
          <w:rPr>
            <w:highlight w:val="yellow"/>
            <w:lang w:val="en-US"/>
          </w:rPr>
          <w:t>Multiple Resource unit (MRU) aggregation</w:t>
        </w:r>
      </w:ins>
    </w:p>
    <w:p w14:paraId="796DD200" w14:textId="77777777" w:rsidR="006A4FE4" w:rsidRPr="008C538B" w:rsidRDefault="006A4FE4" w:rsidP="006A4FE4">
      <w:pPr>
        <w:pStyle w:val="ListParagraph"/>
        <w:numPr>
          <w:ilvl w:val="1"/>
          <w:numId w:val="6"/>
        </w:numPr>
        <w:tabs>
          <w:tab w:val="left" w:pos="810"/>
        </w:tabs>
        <w:spacing w:beforeAutospacing="1" w:after="100" w:afterAutospacing="1"/>
        <w:rPr>
          <w:ins w:id="555" w:author="Joseph Levy" w:date="2021-07-20T01:00:00Z"/>
          <w:highlight w:val="yellow"/>
          <w:lang w:val="en-US"/>
        </w:rPr>
      </w:pPr>
      <w:ins w:id="556" w:author="Joseph Levy" w:date="2021-07-20T01:00:00Z">
        <w:r w:rsidRPr="008C538B">
          <w:rPr>
            <w:highlight w:val="yellow"/>
            <w:lang w:val="en-US"/>
          </w:rPr>
          <w:t>Enhancements to traffic/stream classification services</w:t>
        </w:r>
      </w:ins>
    </w:p>
    <w:p w14:paraId="051E47F5" w14:textId="77777777" w:rsidR="006A4FE4" w:rsidRPr="00D12B89" w:rsidRDefault="006A4FE4" w:rsidP="006A4FE4">
      <w:pPr>
        <w:pStyle w:val="ListParagraph"/>
        <w:numPr>
          <w:ilvl w:val="0"/>
          <w:numId w:val="6"/>
        </w:numPr>
        <w:tabs>
          <w:tab w:val="left" w:pos="810"/>
        </w:tabs>
        <w:spacing w:beforeAutospacing="1" w:after="100" w:afterAutospacing="1"/>
        <w:rPr>
          <w:ins w:id="557" w:author="Joseph Levy" w:date="2021-07-20T01:00:00Z"/>
          <w:lang w:val="en-US"/>
        </w:rPr>
      </w:pPr>
      <w:ins w:id="558" w:author="Joseph Levy" w:date="2021-07-20T01:00:00Z">
        <w:r>
          <w:rPr>
            <w:lang w:val="en-US"/>
          </w:rPr>
          <w:t>From IEEE Std. 802.11ax:</w:t>
        </w:r>
      </w:ins>
    </w:p>
    <w:p w14:paraId="75BB4284" w14:textId="77777777" w:rsidR="006A4FE4" w:rsidRDefault="006A4FE4" w:rsidP="006A4FE4">
      <w:pPr>
        <w:pStyle w:val="ListParagraph"/>
        <w:numPr>
          <w:ilvl w:val="1"/>
          <w:numId w:val="6"/>
        </w:numPr>
        <w:tabs>
          <w:tab w:val="left" w:pos="810"/>
        </w:tabs>
        <w:spacing w:before="100" w:beforeAutospacing="1" w:after="100" w:afterAutospacing="1"/>
        <w:rPr>
          <w:ins w:id="559" w:author="Joseph Levy" w:date="2021-07-20T01:00:00Z"/>
          <w:lang w:val="en-US"/>
        </w:rPr>
      </w:pPr>
      <w:ins w:id="560" w:author="Joseph Levy" w:date="2021-07-20T01:00:00Z">
        <w:r w:rsidRPr="00D12B89">
          <w:rPr>
            <w:lang w:val="en-US"/>
          </w:rPr>
          <w:t xml:space="preserve">OFDMA (UL and DL) </w:t>
        </w:r>
        <w:r>
          <w:rPr>
            <w:lang w:val="en-US"/>
          </w:rPr>
          <w:t>–</w:t>
        </w:r>
        <w:r w:rsidRPr="00D12B89">
          <w:rPr>
            <w:lang w:val="en-US"/>
          </w:rPr>
          <w:t xml:space="preserve"> Rus</w:t>
        </w:r>
      </w:ins>
    </w:p>
    <w:p w14:paraId="2BF3AADB" w14:textId="77777777" w:rsidR="006A4FE4" w:rsidRPr="008C538B" w:rsidRDefault="006A4FE4" w:rsidP="006A4FE4">
      <w:pPr>
        <w:pStyle w:val="ListParagraph"/>
        <w:numPr>
          <w:ilvl w:val="1"/>
          <w:numId w:val="6"/>
        </w:numPr>
        <w:tabs>
          <w:tab w:val="left" w:pos="810"/>
        </w:tabs>
        <w:spacing w:before="100" w:beforeAutospacing="1" w:after="100" w:afterAutospacing="1"/>
        <w:rPr>
          <w:ins w:id="561" w:author="Joseph Levy" w:date="2021-07-20T01:00:00Z"/>
          <w:highlight w:val="yellow"/>
          <w:lang w:val="en-US"/>
        </w:rPr>
      </w:pPr>
      <w:ins w:id="562" w:author="Joseph Levy" w:date="2021-07-20T01:00:00Z">
        <w:r w:rsidRPr="008C538B">
          <w:rPr>
            <w:highlight w:val="yellow"/>
            <w:lang w:val="en-US"/>
          </w:rPr>
          <w:t xml:space="preserve">UL MU MIMO </w:t>
        </w:r>
        <w:r w:rsidRPr="008C538B">
          <w:rPr>
            <w:i/>
            <w:iCs/>
            <w:highlight w:val="yellow"/>
            <w:lang w:val="en-US"/>
          </w:rPr>
          <w:t>{provided by Alfred Asterjadhi (Qualcomm) Chair of 802.11 TGbe}</w:t>
        </w:r>
        <w:r w:rsidRPr="008C538B">
          <w:rPr>
            <w:highlight w:val="yellow"/>
            <w:lang w:val="en-US"/>
          </w:rPr>
          <w:t xml:space="preserve"> </w:t>
        </w:r>
      </w:ins>
    </w:p>
    <w:p w14:paraId="3DEE526D" w14:textId="77777777" w:rsidR="006A4FE4" w:rsidRPr="00D12B89" w:rsidRDefault="006A4FE4" w:rsidP="006A4FE4">
      <w:pPr>
        <w:pStyle w:val="ListParagraph"/>
        <w:numPr>
          <w:ilvl w:val="1"/>
          <w:numId w:val="6"/>
        </w:numPr>
        <w:tabs>
          <w:tab w:val="left" w:pos="810"/>
        </w:tabs>
        <w:spacing w:before="100" w:beforeAutospacing="1" w:after="100" w:afterAutospacing="1"/>
        <w:rPr>
          <w:ins w:id="563" w:author="Joseph Levy" w:date="2021-07-20T01:00:00Z"/>
          <w:lang w:val="en-US"/>
        </w:rPr>
      </w:pPr>
      <w:ins w:id="564" w:author="Joseph Levy" w:date="2021-07-20T01:00:00Z">
        <w:r w:rsidRPr="00D12B89">
          <w:rPr>
            <w:lang w:val="en-US"/>
          </w:rPr>
          <w:t>Trigger Frame</w:t>
        </w:r>
      </w:ins>
    </w:p>
    <w:p w14:paraId="7ADCE248" w14:textId="77777777" w:rsidR="006A4FE4" w:rsidRPr="00D12B89" w:rsidRDefault="006A4FE4" w:rsidP="006A4FE4">
      <w:pPr>
        <w:pStyle w:val="ListParagraph"/>
        <w:numPr>
          <w:ilvl w:val="2"/>
          <w:numId w:val="6"/>
        </w:numPr>
        <w:tabs>
          <w:tab w:val="left" w:pos="810"/>
        </w:tabs>
        <w:spacing w:before="100" w:beforeAutospacing="1" w:after="100" w:afterAutospacing="1"/>
        <w:rPr>
          <w:ins w:id="565" w:author="Joseph Levy" w:date="2021-07-20T01:00:00Z"/>
          <w:lang w:val="en-US"/>
        </w:rPr>
      </w:pPr>
      <w:ins w:id="566" w:author="Joseph Levy" w:date="2021-07-20T01:00:00Z">
        <w:r w:rsidRPr="00D12B89">
          <w:rPr>
            <w:lang w:val="en-US"/>
          </w:rPr>
          <w:t>basic trigger frame</w:t>
        </w:r>
      </w:ins>
    </w:p>
    <w:p w14:paraId="06E1D753" w14:textId="77777777" w:rsidR="006A4FE4" w:rsidRPr="00D12B89" w:rsidRDefault="006A4FE4" w:rsidP="006A4FE4">
      <w:pPr>
        <w:pStyle w:val="ListParagraph"/>
        <w:numPr>
          <w:ilvl w:val="2"/>
          <w:numId w:val="6"/>
        </w:numPr>
        <w:tabs>
          <w:tab w:val="left" w:pos="810"/>
        </w:tabs>
        <w:spacing w:before="100" w:beforeAutospacing="1" w:after="100" w:afterAutospacing="1"/>
        <w:rPr>
          <w:ins w:id="567" w:author="Joseph Levy" w:date="2021-07-20T01:00:00Z"/>
          <w:lang w:val="en-US"/>
        </w:rPr>
      </w:pPr>
      <w:ins w:id="568" w:author="Joseph Levy" w:date="2021-07-20T01:00:00Z">
        <w:r w:rsidRPr="00D12B89">
          <w:rPr>
            <w:lang w:val="en-US"/>
          </w:rPr>
          <w:t>BSRP, BQRP, and NFPR are supporting features that can be used as an input to the scheduler</w:t>
        </w:r>
      </w:ins>
    </w:p>
    <w:p w14:paraId="210E45AC" w14:textId="77777777" w:rsidR="006A4FE4" w:rsidRPr="00D12B89" w:rsidRDefault="006A4FE4" w:rsidP="006A4FE4">
      <w:pPr>
        <w:pStyle w:val="ListParagraph"/>
        <w:numPr>
          <w:ilvl w:val="1"/>
          <w:numId w:val="6"/>
        </w:numPr>
        <w:tabs>
          <w:tab w:val="left" w:pos="810"/>
        </w:tabs>
        <w:spacing w:before="100" w:beforeAutospacing="1" w:after="100" w:afterAutospacing="1"/>
        <w:rPr>
          <w:ins w:id="569" w:author="Joseph Levy" w:date="2021-07-20T01:00:00Z"/>
          <w:lang w:val="en-US"/>
        </w:rPr>
      </w:pPr>
      <w:ins w:id="570" w:author="Joseph Levy" w:date="2021-07-20T01:00:00Z">
        <w:r w:rsidRPr="00D12B89">
          <w:rPr>
            <w:lang w:val="en-US"/>
          </w:rPr>
          <w:t>TWT (Both types – individual and broadcast)</w:t>
        </w:r>
      </w:ins>
    </w:p>
    <w:p w14:paraId="3B93AC01" w14:textId="77777777" w:rsidR="006A4FE4" w:rsidRDefault="006A4FE4" w:rsidP="006A4FE4">
      <w:pPr>
        <w:pStyle w:val="ListParagraph"/>
        <w:numPr>
          <w:ilvl w:val="1"/>
          <w:numId w:val="6"/>
        </w:numPr>
        <w:tabs>
          <w:tab w:val="left" w:pos="810"/>
        </w:tabs>
        <w:spacing w:before="100" w:beforeAutospacing="1" w:after="100" w:afterAutospacing="1"/>
        <w:rPr>
          <w:ins w:id="571" w:author="Joseph Levy" w:date="2021-07-20T01:00:00Z"/>
          <w:lang w:val="en-US"/>
        </w:rPr>
      </w:pPr>
      <w:ins w:id="572" w:author="Joseph Levy" w:date="2021-07-20T01:00:00Z">
        <w:r w:rsidRPr="00D12B89">
          <w:rPr>
            <w:lang w:val="en-US"/>
          </w:rPr>
          <w:t xml:space="preserve"> MU-EDCA</w:t>
        </w:r>
      </w:ins>
    </w:p>
    <w:p w14:paraId="2B3A7802" w14:textId="77777777" w:rsidR="006A4FE4" w:rsidRDefault="006A4FE4" w:rsidP="006A4FE4">
      <w:pPr>
        <w:pStyle w:val="ListParagraph"/>
        <w:numPr>
          <w:ilvl w:val="0"/>
          <w:numId w:val="6"/>
        </w:numPr>
        <w:tabs>
          <w:tab w:val="left" w:pos="810"/>
        </w:tabs>
        <w:spacing w:beforeAutospacing="1" w:after="100" w:afterAutospacing="1"/>
        <w:rPr>
          <w:ins w:id="573" w:author="Joseph Levy" w:date="2021-07-20T01:00:00Z"/>
          <w:lang w:val="en-US"/>
        </w:rPr>
      </w:pPr>
      <w:ins w:id="574" w:author="Joseph Levy" w:date="2021-07-20T01:00:00Z">
        <w:r>
          <w:rPr>
            <w:lang w:val="en-US"/>
          </w:rPr>
          <w:t>From IEEE Std. 802.11-2020:</w:t>
        </w:r>
      </w:ins>
    </w:p>
    <w:p w14:paraId="7D1AAFCD" w14:textId="77777777" w:rsidR="006A4FE4" w:rsidRDefault="006A4FE4" w:rsidP="006A4FE4">
      <w:pPr>
        <w:pStyle w:val="ListParagraph"/>
        <w:numPr>
          <w:ilvl w:val="1"/>
          <w:numId w:val="6"/>
        </w:numPr>
        <w:tabs>
          <w:tab w:val="left" w:pos="810"/>
        </w:tabs>
        <w:spacing w:beforeAutospacing="1" w:after="100" w:afterAutospacing="1"/>
        <w:rPr>
          <w:ins w:id="575" w:author="Joseph Levy" w:date="2021-07-20T01:00:00Z"/>
          <w:lang w:val="en-US"/>
        </w:rPr>
      </w:pPr>
      <w:ins w:id="576" w:author="Joseph Levy" w:date="2021-07-20T01:00:00Z">
        <w:r w:rsidRPr="005D77B9">
          <w:rPr>
            <w:lang w:val="en-US"/>
          </w:rPr>
          <w:t>TCLAS</w:t>
        </w:r>
      </w:ins>
    </w:p>
    <w:p w14:paraId="03D74BD4" w14:textId="77777777" w:rsidR="006A4FE4" w:rsidRDefault="006A4FE4" w:rsidP="006A4FE4">
      <w:pPr>
        <w:pStyle w:val="ListParagraph"/>
        <w:numPr>
          <w:ilvl w:val="1"/>
          <w:numId w:val="6"/>
        </w:numPr>
        <w:tabs>
          <w:tab w:val="left" w:pos="810"/>
        </w:tabs>
        <w:spacing w:beforeAutospacing="1" w:after="100" w:afterAutospacing="1"/>
        <w:rPr>
          <w:ins w:id="577" w:author="Joseph Levy" w:date="2021-07-20T01:00:00Z"/>
          <w:lang w:val="en-US"/>
        </w:rPr>
      </w:pPr>
      <w:ins w:id="578" w:author="Joseph Levy" w:date="2021-07-20T01:00:00Z">
        <w:r w:rsidRPr="005D77B9">
          <w:rPr>
            <w:lang w:val="en-US"/>
          </w:rPr>
          <w:t>TSPEC</w:t>
        </w:r>
      </w:ins>
    </w:p>
    <w:p w14:paraId="7584BD55" w14:textId="77777777" w:rsidR="006A4FE4" w:rsidRDefault="006A4FE4" w:rsidP="006A4FE4">
      <w:pPr>
        <w:pStyle w:val="ListParagraph"/>
        <w:numPr>
          <w:ilvl w:val="1"/>
          <w:numId w:val="6"/>
        </w:numPr>
        <w:tabs>
          <w:tab w:val="left" w:pos="810"/>
        </w:tabs>
        <w:spacing w:beforeAutospacing="1" w:after="100" w:afterAutospacing="1"/>
        <w:rPr>
          <w:ins w:id="579" w:author="Joseph Levy" w:date="2021-07-20T01:00:00Z"/>
          <w:lang w:val="en-US"/>
        </w:rPr>
      </w:pPr>
      <w:ins w:id="580" w:author="Joseph Levy" w:date="2021-07-20T01:00:00Z">
        <w:r w:rsidRPr="005D77B9">
          <w:rPr>
            <w:lang w:val="en-US"/>
          </w:rPr>
          <w:t>HCCA (not widely implemented)</w:t>
        </w:r>
      </w:ins>
    </w:p>
    <w:p w14:paraId="0060645D" w14:textId="77777777" w:rsidR="006A4FE4" w:rsidRDefault="006A4FE4" w:rsidP="006A4FE4">
      <w:pPr>
        <w:pStyle w:val="ListParagraph"/>
        <w:numPr>
          <w:ilvl w:val="1"/>
          <w:numId w:val="6"/>
        </w:numPr>
        <w:tabs>
          <w:tab w:val="left" w:pos="810"/>
        </w:tabs>
        <w:spacing w:beforeAutospacing="1" w:after="100" w:afterAutospacing="1"/>
        <w:rPr>
          <w:ins w:id="581" w:author="Joseph Levy" w:date="2021-07-20T01:00:00Z"/>
          <w:lang w:val="en-US"/>
        </w:rPr>
      </w:pPr>
      <w:ins w:id="582" w:author="Joseph Levy" w:date="2021-07-20T01:00:00Z">
        <w:r w:rsidRPr="005D77B9">
          <w:rPr>
            <w:lang w:val="en-US"/>
          </w:rPr>
          <w:t xml:space="preserve">EDCA </w:t>
        </w:r>
      </w:ins>
    </w:p>
    <w:p w14:paraId="0CF6E847" w14:textId="77777777" w:rsidR="006A4FE4" w:rsidRDefault="006A4FE4" w:rsidP="006A4FE4">
      <w:pPr>
        <w:pStyle w:val="ListParagraph"/>
        <w:numPr>
          <w:ilvl w:val="1"/>
          <w:numId w:val="6"/>
        </w:numPr>
        <w:tabs>
          <w:tab w:val="left" w:pos="810"/>
        </w:tabs>
        <w:spacing w:beforeAutospacing="1" w:after="100" w:afterAutospacing="1"/>
        <w:rPr>
          <w:ins w:id="583" w:author="Joseph Levy" w:date="2021-07-20T01:00:00Z"/>
          <w:lang w:val="en-US"/>
        </w:rPr>
      </w:pPr>
      <w:ins w:id="584" w:author="Joseph Levy" w:date="2021-07-20T01:00:00Z">
        <w:r>
          <w:rPr>
            <w:lang w:val="en-US"/>
          </w:rPr>
          <w:t>QoS Map</w:t>
        </w:r>
      </w:ins>
    </w:p>
    <w:p w14:paraId="7739B0E0" w14:textId="77777777" w:rsidR="006A4FE4" w:rsidRDefault="006A4FE4" w:rsidP="006A4FE4">
      <w:pPr>
        <w:pStyle w:val="ListParagraph"/>
        <w:numPr>
          <w:ilvl w:val="1"/>
          <w:numId w:val="6"/>
        </w:numPr>
        <w:tabs>
          <w:tab w:val="left" w:pos="810"/>
        </w:tabs>
        <w:spacing w:beforeAutospacing="1" w:after="100" w:afterAutospacing="1"/>
        <w:rPr>
          <w:ins w:id="585" w:author="Joseph Levy" w:date="2021-07-20T01:00:00Z"/>
          <w:lang w:val="en-US"/>
        </w:rPr>
      </w:pPr>
      <w:ins w:id="586" w:author="Joseph Levy" w:date="2021-07-20T01:00:00Z">
        <w:r>
          <w:rPr>
            <w:lang w:val="en-US"/>
          </w:rPr>
          <w:t>MSCS</w:t>
        </w:r>
      </w:ins>
    </w:p>
    <w:p w14:paraId="7B437BB8" w14:textId="77777777" w:rsidR="006A4FE4" w:rsidRDefault="006A4FE4" w:rsidP="006A4FE4">
      <w:pPr>
        <w:pStyle w:val="ListParagraph"/>
        <w:numPr>
          <w:ilvl w:val="1"/>
          <w:numId w:val="6"/>
        </w:numPr>
        <w:tabs>
          <w:tab w:val="left" w:pos="810"/>
        </w:tabs>
        <w:spacing w:beforeAutospacing="1" w:after="100" w:afterAutospacing="1"/>
        <w:rPr>
          <w:ins w:id="587" w:author="Joseph Levy" w:date="2021-07-20T01:00:00Z"/>
          <w:lang w:val="en-US"/>
        </w:rPr>
      </w:pPr>
      <w:ins w:id="588" w:author="Joseph Levy" w:date="2021-07-20T01:00:00Z">
        <w:r>
          <w:rPr>
            <w:lang w:val="en-US"/>
          </w:rPr>
          <w:t>SCS</w:t>
        </w:r>
      </w:ins>
    </w:p>
    <w:p w14:paraId="66EE4A96" w14:textId="77777777" w:rsidR="006A4FE4" w:rsidRPr="008C538B" w:rsidRDefault="006A4FE4" w:rsidP="006A4FE4">
      <w:pPr>
        <w:pStyle w:val="ListParagraph"/>
        <w:numPr>
          <w:ilvl w:val="1"/>
          <w:numId w:val="6"/>
        </w:numPr>
        <w:tabs>
          <w:tab w:val="left" w:pos="810"/>
        </w:tabs>
        <w:spacing w:beforeAutospacing="1" w:after="100" w:afterAutospacing="1"/>
        <w:rPr>
          <w:ins w:id="589" w:author="Joseph Levy" w:date="2021-07-20T01:00:00Z"/>
          <w:highlight w:val="yellow"/>
          <w:lang w:val="en-US"/>
        </w:rPr>
      </w:pPr>
      <w:ins w:id="590" w:author="Joseph Levy" w:date="2021-07-20T01:00:00Z">
        <w:r w:rsidRPr="008C538B">
          <w:rPr>
            <w:highlight w:val="yellow"/>
            <w:lang w:val="en-US"/>
          </w:rPr>
          <w:t xml:space="preserve">DL MU MIMO </w:t>
        </w:r>
        <w:r w:rsidRPr="008C538B">
          <w:rPr>
            <w:i/>
            <w:iCs/>
            <w:highlight w:val="yellow"/>
            <w:lang w:val="en-US"/>
          </w:rPr>
          <w:t>{provided by Alfred Asterjadhi (Qualcomm) Chair of 802.11 TGbe}</w:t>
        </w:r>
      </w:ins>
    </w:p>
    <w:p w14:paraId="5EB0495D" w14:textId="77777777" w:rsidR="006A4FE4" w:rsidRPr="0075166F" w:rsidRDefault="006A4FE4" w:rsidP="006A4FE4">
      <w:pPr>
        <w:tabs>
          <w:tab w:val="left" w:pos="810"/>
        </w:tabs>
        <w:spacing w:beforeAutospacing="1" w:after="100" w:afterAutospacing="1"/>
        <w:rPr>
          <w:ins w:id="591" w:author="Joseph Levy" w:date="2021-07-20T01:00:00Z"/>
          <w:lang w:val="en-US"/>
        </w:rPr>
      </w:pPr>
    </w:p>
    <w:p w14:paraId="2BFB4BB4" w14:textId="77777777" w:rsidR="006A4FE4" w:rsidRPr="00C421BA" w:rsidRDefault="006A4FE4" w:rsidP="006A4FE4">
      <w:pPr>
        <w:tabs>
          <w:tab w:val="left" w:pos="810"/>
        </w:tabs>
        <w:spacing w:beforeAutospacing="1" w:after="100" w:afterAutospacing="1"/>
        <w:rPr>
          <w:ins w:id="592" w:author="Joseph Levy" w:date="2021-07-20T01:00:00Z"/>
          <w:lang w:val="en-US"/>
        </w:rPr>
      </w:pPr>
      <w:ins w:id="593" w:author="Joseph Levy" w:date="2021-07-20T01:00:00Z">
        <w:r w:rsidRPr="0075166F">
          <w:rPr>
            <w:lang w:val="en-US"/>
          </w:rPr>
          <w:t>F</w:t>
        </w:r>
        <w:r w:rsidRPr="00C421BA">
          <w:rPr>
            <w:lang w:val="en-US"/>
          </w:rPr>
          <w:t xml:space="preserve">eatures that support </w:t>
        </w:r>
        <w:r>
          <w:rPr>
            <w:lang w:val="en-US"/>
          </w:rPr>
          <w:t>increased available resources</w:t>
        </w:r>
        <w:r w:rsidRPr="00C421BA">
          <w:rPr>
            <w:lang w:val="en-US"/>
          </w:rPr>
          <w:t>:</w:t>
        </w:r>
      </w:ins>
    </w:p>
    <w:p w14:paraId="629406D7" w14:textId="77777777" w:rsidR="006A4FE4" w:rsidRPr="008C538B" w:rsidRDefault="006A4FE4" w:rsidP="006A4FE4">
      <w:pPr>
        <w:pStyle w:val="ListParagraph"/>
        <w:numPr>
          <w:ilvl w:val="0"/>
          <w:numId w:val="6"/>
        </w:numPr>
        <w:tabs>
          <w:tab w:val="left" w:pos="810"/>
        </w:tabs>
        <w:spacing w:beforeAutospacing="1" w:after="100" w:afterAutospacing="1"/>
        <w:rPr>
          <w:ins w:id="594" w:author="Joseph Levy" w:date="2021-07-20T01:00:00Z"/>
          <w:highlight w:val="yellow"/>
          <w:lang w:val="en-US"/>
        </w:rPr>
      </w:pPr>
      <w:ins w:id="595" w:author="Joseph Levy" w:date="2021-07-20T01:00:00Z">
        <w:r w:rsidRPr="008C538B">
          <w:rPr>
            <w:highlight w:val="yellow"/>
            <w:lang w:val="en-US"/>
          </w:rPr>
          <w:t>From IEEE802.11be TG:</w:t>
        </w:r>
        <w:r w:rsidRPr="00E7099F">
          <w:rPr>
            <w:i/>
            <w:iCs/>
            <w:highlight w:val="yellow"/>
            <w:lang w:val="en-US"/>
          </w:rPr>
          <w:t xml:space="preserve"> </w:t>
        </w:r>
        <w:r w:rsidRPr="008C538B">
          <w:rPr>
            <w:i/>
            <w:iCs/>
            <w:highlight w:val="yellow"/>
            <w:lang w:val="en-US"/>
          </w:rPr>
          <w:t>{provided by Alfred Asterjadhi (Qualcomm) Chair of 802.11 TGbe”</w:t>
        </w:r>
        <w:r>
          <w:rPr>
            <w:i/>
            <w:iCs/>
            <w:highlight w:val="yellow"/>
            <w:lang w:val="en-US"/>
          </w:rPr>
          <w:t>}</w:t>
        </w:r>
      </w:ins>
    </w:p>
    <w:p w14:paraId="63D746C3" w14:textId="77777777" w:rsidR="006A4FE4" w:rsidRPr="008C538B" w:rsidRDefault="006A4FE4" w:rsidP="006A4FE4">
      <w:pPr>
        <w:pStyle w:val="ListParagraph"/>
        <w:numPr>
          <w:ilvl w:val="1"/>
          <w:numId w:val="6"/>
        </w:numPr>
        <w:tabs>
          <w:tab w:val="left" w:pos="810"/>
        </w:tabs>
        <w:spacing w:beforeAutospacing="1" w:after="100" w:afterAutospacing="1"/>
        <w:rPr>
          <w:ins w:id="596" w:author="Joseph Levy" w:date="2021-07-20T01:00:00Z"/>
          <w:highlight w:val="yellow"/>
          <w:lang w:val="en-US"/>
        </w:rPr>
      </w:pPr>
      <w:ins w:id="597" w:author="Joseph Levy" w:date="2021-07-20T01:00:00Z">
        <w:r w:rsidRPr="008C538B">
          <w:rPr>
            <w:highlight w:val="yellow"/>
            <w:lang w:val="en-US"/>
          </w:rPr>
          <w:t>Bandwidth of 320 MHz</w:t>
        </w:r>
      </w:ins>
    </w:p>
    <w:p w14:paraId="54C28CD1" w14:textId="77777777" w:rsidR="006A4FE4" w:rsidRPr="008C538B" w:rsidRDefault="006A4FE4" w:rsidP="006A4FE4">
      <w:pPr>
        <w:pStyle w:val="ListParagraph"/>
        <w:numPr>
          <w:ilvl w:val="1"/>
          <w:numId w:val="6"/>
        </w:numPr>
        <w:tabs>
          <w:tab w:val="left" w:pos="810"/>
        </w:tabs>
        <w:spacing w:beforeAutospacing="1" w:after="100" w:afterAutospacing="1"/>
        <w:rPr>
          <w:ins w:id="598" w:author="Joseph Levy" w:date="2021-07-20T01:00:00Z"/>
          <w:highlight w:val="yellow"/>
          <w:lang w:val="en-US"/>
        </w:rPr>
      </w:pPr>
      <w:ins w:id="599" w:author="Joseph Levy" w:date="2021-07-20T01:00:00Z">
        <w:r w:rsidRPr="008C538B">
          <w:rPr>
            <w:highlight w:val="yellow"/>
            <w:lang w:val="en-US"/>
          </w:rPr>
          <w:t>MCS 12 and MCS 13 (4096 QAM)</w:t>
        </w:r>
      </w:ins>
    </w:p>
    <w:p w14:paraId="46A10FEF" w14:textId="77777777" w:rsidR="006A4FE4" w:rsidRPr="008C538B" w:rsidRDefault="006A4FE4" w:rsidP="006A4FE4">
      <w:pPr>
        <w:pStyle w:val="ListParagraph"/>
        <w:numPr>
          <w:ilvl w:val="1"/>
          <w:numId w:val="6"/>
        </w:numPr>
        <w:tabs>
          <w:tab w:val="left" w:pos="810"/>
        </w:tabs>
        <w:spacing w:beforeAutospacing="1" w:after="100" w:afterAutospacing="1"/>
        <w:rPr>
          <w:ins w:id="600" w:author="Joseph Levy" w:date="2021-07-20T01:00:00Z"/>
          <w:highlight w:val="yellow"/>
          <w:lang w:val="en-US"/>
        </w:rPr>
      </w:pPr>
      <w:ins w:id="601" w:author="Joseph Levy" w:date="2021-07-20T01:00:00Z">
        <w:r w:rsidRPr="008C538B">
          <w:rPr>
            <w:highlight w:val="yellow"/>
            <w:lang w:val="en-US"/>
          </w:rPr>
          <w:t>Preamble puncturing</w:t>
        </w:r>
      </w:ins>
    </w:p>
    <w:p w14:paraId="2BED0DC8" w14:textId="77777777" w:rsidR="006A4FE4" w:rsidRPr="008C538B" w:rsidRDefault="006A4FE4" w:rsidP="006A4FE4">
      <w:pPr>
        <w:pStyle w:val="ListParagraph"/>
        <w:numPr>
          <w:ilvl w:val="1"/>
          <w:numId w:val="6"/>
        </w:numPr>
        <w:tabs>
          <w:tab w:val="left" w:pos="810"/>
        </w:tabs>
        <w:spacing w:before="100" w:beforeAutospacing="1" w:after="100" w:afterAutospacing="1"/>
        <w:rPr>
          <w:ins w:id="602" w:author="Joseph Levy" w:date="2021-07-20T01:00:00Z"/>
          <w:highlight w:val="yellow"/>
          <w:u w:val="single"/>
          <w:lang w:val="en-US"/>
        </w:rPr>
      </w:pPr>
      <w:ins w:id="603" w:author="Joseph Levy" w:date="2021-07-20T01:00:00Z">
        <w:r w:rsidRPr="008C538B">
          <w:rPr>
            <w:highlight w:val="yellow"/>
            <w:u w:val="single"/>
            <w:lang w:val="en-US"/>
          </w:rPr>
          <w:t>Multiple Resource unit (MRU) aggregation</w:t>
        </w:r>
      </w:ins>
    </w:p>
    <w:p w14:paraId="40366FD9" w14:textId="77777777" w:rsidR="006A4FE4" w:rsidRPr="008C538B" w:rsidRDefault="006A4FE4" w:rsidP="006A4FE4">
      <w:pPr>
        <w:pStyle w:val="ListParagraph"/>
        <w:numPr>
          <w:ilvl w:val="1"/>
          <w:numId w:val="6"/>
        </w:numPr>
        <w:tabs>
          <w:tab w:val="left" w:pos="810"/>
        </w:tabs>
        <w:spacing w:before="100" w:beforeAutospacing="1" w:after="100" w:afterAutospacing="1"/>
        <w:rPr>
          <w:ins w:id="604" w:author="Joseph Levy" w:date="2021-07-20T01:00:00Z"/>
          <w:highlight w:val="yellow"/>
          <w:u w:val="single"/>
          <w:lang w:val="en-US"/>
        </w:rPr>
      </w:pPr>
      <w:ins w:id="605" w:author="Joseph Levy" w:date="2021-07-20T01:00:00Z">
        <w:r w:rsidRPr="008C538B">
          <w:rPr>
            <w:highlight w:val="yellow"/>
            <w:u w:val="single"/>
            <w:lang w:val="en-US"/>
          </w:rPr>
          <w:t>HT duplication mode in 6 GHz band (MCS 14)</w:t>
        </w:r>
      </w:ins>
    </w:p>
    <w:p w14:paraId="036DA889" w14:textId="77777777" w:rsidR="006A4FE4" w:rsidRDefault="006A4FE4" w:rsidP="006A4FE4">
      <w:pPr>
        <w:pStyle w:val="ListParagraph"/>
        <w:numPr>
          <w:ilvl w:val="0"/>
          <w:numId w:val="6"/>
        </w:numPr>
        <w:tabs>
          <w:tab w:val="left" w:pos="810"/>
        </w:tabs>
        <w:spacing w:beforeAutospacing="1" w:after="100" w:afterAutospacing="1"/>
        <w:rPr>
          <w:ins w:id="606" w:author="Joseph Levy" w:date="2021-07-20T01:00:00Z"/>
          <w:lang w:val="en-US"/>
        </w:rPr>
      </w:pPr>
      <w:ins w:id="607" w:author="Joseph Levy" w:date="2021-07-20T01:00:00Z">
        <w:r>
          <w:rPr>
            <w:lang w:val="en-US"/>
          </w:rPr>
          <w:t>From IEEE Std. 802.11ax:</w:t>
        </w:r>
      </w:ins>
    </w:p>
    <w:p w14:paraId="20E734F0" w14:textId="77777777" w:rsidR="006A4FE4" w:rsidRPr="000F45F6" w:rsidRDefault="006A4FE4" w:rsidP="006A4FE4">
      <w:pPr>
        <w:pStyle w:val="ListParagraph"/>
        <w:numPr>
          <w:ilvl w:val="1"/>
          <w:numId w:val="6"/>
        </w:numPr>
        <w:tabs>
          <w:tab w:val="left" w:pos="810"/>
        </w:tabs>
        <w:spacing w:beforeAutospacing="1" w:after="100" w:afterAutospacing="1"/>
        <w:rPr>
          <w:ins w:id="608" w:author="Joseph Levy" w:date="2021-07-20T01:00:00Z"/>
          <w:lang w:val="en-US"/>
        </w:rPr>
      </w:pPr>
      <w:ins w:id="609" w:author="Joseph Levy" w:date="2021-07-20T01:00:00Z">
        <w:r w:rsidRPr="000F45F6">
          <w:rPr>
            <w:lang w:val="en-US"/>
          </w:rPr>
          <w:t>Spatial Reuse (distributing power in space for user connectivity)</w:t>
        </w:r>
      </w:ins>
    </w:p>
    <w:p w14:paraId="60E69242" w14:textId="77777777" w:rsidR="006A4FE4" w:rsidRPr="000F45F6" w:rsidRDefault="006A4FE4" w:rsidP="006A4FE4">
      <w:pPr>
        <w:pStyle w:val="ListParagraph"/>
        <w:numPr>
          <w:ilvl w:val="1"/>
          <w:numId w:val="6"/>
        </w:numPr>
        <w:tabs>
          <w:tab w:val="left" w:pos="810"/>
        </w:tabs>
        <w:spacing w:beforeAutospacing="1" w:after="100" w:afterAutospacing="1"/>
        <w:rPr>
          <w:ins w:id="610" w:author="Joseph Levy" w:date="2021-07-20T01:00:00Z"/>
          <w:lang w:val="en-US"/>
        </w:rPr>
      </w:pPr>
      <w:ins w:id="611" w:author="Joseph Levy" w:date="2021-07-20T01:00:00Z">
        <w:r w:rsidRPr="000F45F6">
          <w:rPr>
            <w:lang w:val="en-US"/>
          </w:rPr>
          <w:t>MCS 10 and MCS 11 (1024 QAM)</w:t>
        </w:r>
      </w:ins>
    </w:p>
    <w:p w14:paraId="0885DB3A" w14:textId="77777777" w:rsidR="006A4FE4" w:rsidRDefault="006A4FE4" w:rsidP="006A4FE4">
      <w:pPr>
        <w:pStyle w:val="ListParagraph"/>
        <w:numPr>
          <w:ilvl w:val="1"/>
          <w:numId w:val="6"/>
        </w:numPr>
        <w:tabs>
          <w:tab w:val="left" w:pos="810"/>
        </w:tabs>
        <w:spacing w:beforeAutospacing="1" w:after="100" w:afterAutospacing="1"/>
        <w:rPr>
          <w:ins w:id="612" w:author="Joseph Levy" w:date="2021-07-20T01:00:00Z"/>
          <w:lang w:val="en-US"/>
        </w:rPr>
      </w:pPr>
      <w:ins w:id="613" w:author="Joseph Levy" w:date="2021-07-20T01:00:00Z">
        <w:r w:rsidRPr="000F45F6">
          <w:rPr>
            <w:lang w:val="en-US"/>
          </w:rPr>
          <w:t>MU MIMO (distributing power in space for user connectivity)</w:t>
        </w:r>
      </w:ins>
    </w:p>
    <w:p w14:paraId="1237ED1B" w14:textId="77777777" w:rsidR="006A4FE4" w:rsidRPr="008C538B" w:rsidRDefault="006A4FE4" w:rsidP="006A4FE4">
      <w:pPr>
        <w:pStyle w:val="ListParagraph"/>
        <w:numPr>
          <w:ilvl w:val="1"/>
          <w:numId w:val="6"/>
        </w:numPr>
        <w:tabs>
          <w:tab w:val="left" w:pos="810"/>
        </w:tabs>
        <w:spacing w:before="100" w:beforeAutospacing="1" w:after="100" w:afterAutospacing="1"/>
        <w:rPr>
          <w:ins w:id="614" w:author="Joseph Levy" w:date="2021-07-20T01:00:00Z"/>
          <w:i/>
          <w:iCs/>
          <w:lang w:val="en-US"/>
        </w:rPr>
      </w:pPr>
      <w:ins w:id="615" w:author="Joseph Levy" w:date="2021-07-20T01:00:00Z">
        <w:r>
          <w:rPr>
            <w:lang w:val="en-US"/>
          </w:rPr>
          <w:t xml:space="preserve">Operation in 6 GHz </w:t>
        </w:r>
        <w:r w:rsidRPr="00A767E5">
          <w:rPr>
            <w:i/>
            <w:iCs/>
            <w:lang w:val="en-US"/>
          </w:rPr>
          <w:t>{Do we want to include 6 GHz operation, and</w:t>
        </w:r>
        <w:r>
          <w:rPr>
            <w:i/>
            <w:iCs/>
            <w:lang w:val="en-US"/>
          </w:rPr>
          <w:t xml:space="preserve"> should we consider also adding it above do</w:t>
        </w:r>
        <w:r w:rsidRPr="00A767E5">
          <w:rPr>
            <w:i/>
            <w:iCs/>
            <w:lang w:val="en-US"/>
          </w:rPr>
          <w:t xml:space="preserve"> the improved QoS </w:t>
        </w:r>
        <w:r>
          <w:rPr>
            <w:i/>
            <w:iCs/>
            <w:lang w:val="en-US"/>
          </w:rPr>
          <w:t>provided by 802.11ax only?</w:t>
        </w:r>
        <w:r w:rsidRPr="00A767E5">
          <w:rPr>
            <w:i/>
            <w:iCs/>
            <w:lang w:val="en-US"/>
          </w:rPr>
          <w:t>}</w:t>
        </w:r>
      </w:ins>
    </w:p>
    <w:p w14:paraId="068FDEA8" w14:textId="77777777" w:rsidR="006A4FE4" w:rsidRDefault="006A4FE4" w:rsidP="006A4FE4">
      <w:pPr>
        <w:pStyle w:val="ListParagraph"/>
        <w:numPr>
          <w:ilvl w:val="0"/>
          <w:numId w:val="6"/>
        </w:numPr>
        <w:tabs>
          <w:tab w:val="left" w:pos="810"/>
        </w:tabs>
        <w:spacing w:beforeAutospacing="1" w:after="100" w:afterAutospacing="1"/>
        <w:rPr>
          <w:ins w:id="616" w:author="Joseph Levy" w:date="2021-07-20T01:00:00Z"/>
          <w:lang w:val="en-US"/>
        </w:rPr>
      </w:pPr>
      <w:ins w:id="617" w:author="Joseph Levy" w:date="2021-07-20T01:00:00Z">
        <w:r>
          <w:rPr>
            <w:lang w:val="en-US"/>
          </w:rPr>
          <w:t>From IEEE Std. 802.11-2020:</w:t>
        </w:r>
      </w:ins>
    </w:p>
    <w:p w14:paraId="585D8F33" w14:textId="77777777" w:rsidR="006A4FE4" w:rsidRDefault="006A4FE4" w:rsidP="006A4FE4">
      <w:pPr>
        <w:pStyle w:val="ListParagraph"/>
        <w:numPr>
          <w:ilvl w:val="1"/>
          <w:numId w:val="6"/>
        </w:numPr>
        <w:tabs>
          <w:tab w:val="left" w:pos="810"/>
        </w:tabs>
        <w:spacing w:beforeAutospacing="1" w:after="100" w:afterAutospacing="1"/>
        <w:rPr>
          <w:ins w:id="618" w:author="Joseph Levy" w:date="2021-07-20T01:00:00Z"/>
          <w:lang w:val="en-US"/>
        </w:rPr>
      </w:pPr>
      <w:ins w:id="619" w:author="Joseph Levy" w:date="2021-07-20T01:00:00Z">
        <w:r w:rsidRPr="003D68C1">
          <w:rPr>
            <w:lang w:val="en-US"/>
          </w:rPr>
          <w:t>Multi Band Operation</w:t>
        </w:r>
      </w:ins>
    </w:p>
    <w:p w14:paraId="184B6BE6" w14:textId="77777777" w:rsidR="006A4FE4" w:rsidRDefault="006A4FE4" w:rsidP="006A4FE4">
      <w:pPr>
        <w:pStyle w:val="ListParagraph"/>
        <w:numPr>
          <w:ilvl w:val="1"/>
          <w:numId w:val="6"/>
        </w:numPr>
        <w:tabs>
          <w:tab w:val="left" w:pos="810"/>
        </w:tabs>
        <w:spacing w:beforeAutospacing="1" w:after="100" w:afterAutospacing="1"/>
        <w:rPr>
          <w:ins w:id="620" w:author="Joseph Levy" w:date="2021-07-20T01:00:00Z"/>
          <w:lang w:val="en-US"/>
        </w:rPr>
      </w:pPr>
      <w:ins w:id="621" w:author="Joseph Levy" w:date="2021-07-20T01:00:00Z">
        <w:r w:rsidRPr="003D68C1">
          <w:rPr>
            <w:lang w:val="en-US"/>
          </w:rPr>
          <w:t>Fast Session Transfer</w:t>
        </w:r>
      </w:ins>
    </w:p>
    <w:p w14:paraId="20771E43" w14:textId="77777777" w:rsidR="006A4FE4" w:rsidRDefault="006A4FE4" w:rsidP="006A4FE4">
      <w:pPr>
        <w:pStyle w:val="ListParagraph"/>
        <w:numPr>
          <w:ilvl w:val="1"/>
          <w:numId w:val="6"/>
        </w:numPr>
        <w:tabs>
          <w:tab w:val="left" w:pos="810"/>
        </w:tabs>
        <w:spacing w:beforeAutospacing="1" w:after="100" w:afterAutospacing="1"/>
        <w:rPr>
          <w:ins w:id="622" w:author="Joseph Levy" w:date="2021-07-20T01:00:00Z"/>
          <w:lang w:val="en-US"/>
        </w:rPr>
      </w:pPr>
      <w:ins w:id="623" w:author="Joseph Levy" w:date="2021-07-20T01:00:00Z">
        <w:r w:rsidRPr="003D68C1">
          <w:rPr>
            <w:lang w:val="en-US"/>
          </w:rPr>
          <w:t>Fast BSS Transition</w:t>
        </w:r>
      </w:ins>
    </w:p>
    <w:p w14:paraId="14D0C3AA" w14:textId="77777777" w:rsidR="006A4FE4" w:rsidRPr="008C538B" w:rsidRDefault="006A4FE4" w:rsidP="006A4FE4">
      <w:pPr>
        <w:pStyle w:val="ListParagraph"/>
        <w:numPr>
          <w:ilvl w:val="1"/>
          <w:numId w:val="6"/>
        </w:numPr>
        <w:tabs>
          <w:tab w:val="left" w:pos="810"/>
        </w:tabs>
        <w:spacing w:beforeAutospacing="1" w:after="100" w:afterAutospacing="1"/>
        <w:rPr>
          <w:ins w:id="624" w:author="Joseph Levy" w:date="2021-07-20T01:00:00Z"/>
          <w:highlight w:val="yellow"/>
          <w:lang w:val="en-US"/>
        </w:rPr>
      </w:pPr>
      <w:ins w:id="625" w:author="Joseph Levy" w:date="2021-07-20T01:00:00Z">
        <w:r w:rsidRPr="008C538B">
          <w:rPr>
            <w:highlight w:val="yellow"/>
            <w:lang w:val="en-US"/>
          </w:rPr>
          <w:t xml:space="preserve">DL MU MIMO </w:t>
        </w:r>
        <w:r w:rsidRPr="008C538B">
          <w:rPr>
            <w:i/>
            <w:iCs/>
            <w:highlight w:val="yellow"/>
            <w:lang w:val="en-US"/>
          </w:rPr>
          <w:t>{provided by Alfred Asterjadhi (Qualcomm) Chair of 802.11 TGbe}</w:t>
        </w:r>
      </w:ins>
    </w:p>
    <w:p w14:paraId="5073A9A0" w14:textId="77777777" w:rsidR="00B13F36" w:rsidRPr="00443876" w:rsidRDefault="00B13F36" w:rsidP="00B13F36">
      <w:pPr>
        <w:rPr>
          <w:rStyle w:val="Hyperlink"/>
        </w:rPr>
        <w:pPrChange w:id="626" w:author="Joseph Levy" w:date="2021-07-20T01:00:00Z">
          <w:pPr>
            <w:pStyle w:val="ListParagraph"/>
            <w:numPr>
              <w:numId w:val="4"/>
            </w:numPr>
            <w:ind w:hanging="360"/>
          </w:pPr>
        </w:pPrChange>
      </w:pPr>
    </w:p>
    <w:sectPr w:rsidR="00B13F36" w:rsidRPr="00443876">
      <w:headerReference w:type="default" r:id="rId11"/>
      <w:footerReference w:type="default" r:id="rId12"/>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10" w:author="Thomas Derham" w:date="2021-07-19T17:03:00Z" w:initials="TD">
    <w:p w14:paraId="292815EC" w14:textId="55588867" w:rsidR="00A7794E" w:rsidRDefault="00272EAC">
      <w:pPr>
        <w:pStyle w:val="CommentText"/>
      </w:pPr>
      <w:r>
        <w:rPr>
          <w:rStyle w:val="CommentReference"/>
        </w:rPr>
        <w:annotationRef/>
      </w:r>
      <w:r w:rsidR="00A7794E">
        <w:t>C: Are there other approaches that e.g. use different ports instead of different Child SAs to differentiate QoS treatment? To c</w:t>
      </w:r>
      <w:r>
        <w:t>heck 3GPP doc</w:t>
      </w:r>
      <w:r w:rsidR="00A7794E">
        <w:t>s offline</w:t>
      </w:r>
      <w:r>
        <w:t xml:space="preserve">, </w:t>
      </w:r>
      <w:r w:rsidR="00A7794E">
        <w:t>update if needed. Noted the WBA request specifically referred to classification using SPI of each Child SA</w:t>
      </w:r>
    </w:p>
  </w:comment>
  <w:comment w:id="131" w:author="Thomas Derham" w:date="2021-07-19T17:07:00Z" w:initials="TD">
    <w:p w14:paraId="3DDBB4B2" w14:textId="46149BF9" w:rsidR="00A7794E" w:rsidRDefault="00873F49">
      <w:pPr>
        <w:pStyle w:val="CommentText"/>
      </w:pPr>
      <w:r>
        <w:rPr>
          <w:rStyle w:val="CommentReference"/>
        </w:rPr>
        <w:annotationRef/>
      </w:r>
      <w:r w:rsidR="00A7794E">
        <w:t>C: Clarify this approach can be useful if STA or AP don’t support mechanisms such as SCS (and, for STA, support integration with cellular stack to obtain SPI values and QoS mapping)</w:t>
      </w:r>
    </w:p>
    <w:p w14:paraId="57E18069" w14:textId="222D45CE" w:rsidR="00873F49" w:rsidRDefault="00A7794E">
      <w:pPr>
        <w:pStyle w:val="CommentText"/>
      </w:pPr>
      <w:r>
        <w:t xml:space="preserve">C: </w:t>
      </w:r>
      <w:r w:rsidR="00873F49">
        <w:t xml:space="preserve">Clarify </w:t>
      </w:r>
      <w:r>
        <w:t>this is intended as generic statement, not referring to specific standards-defined interface (e.g. vendor interface)</w:t>
      </w:r>
    </w:p>
    <w:p w14:paraId="33AE0C42" w14:textId="77777777" w:rsidR="00A7794E" w:rsidRDefault="00A7794E">
      <w:pPr>
        <w:pStyle w:val="CommentText"/>
      </w:pPr>
      <w:r>
        <w:t>C: Focus on 802.11 scope, don’t need to focus on interfaces outside of that scope</w:t>
      </w:r>
    </w:p>
    <w:p w14:paraId="0C4D91A0" w14:textId="2002B02C" w:rsidR="00A7794E" w:rsidRDefault="00A7794E">
      <w:pPr>
        <w:pStyle w:val="CommentText"/>
      </w:pPr>
      <w:r>
        <w:t>C: Relates to a WBA question, can refer more clearly to the request(?)</w:t>
      </w:r>
    </w:p>
  </w:comment>
  <w:comment w:id="155" w:author="Thomas Derham" w:date="2021-07-19T17:10:00Z" w:initials="TD">
    <w:p w14:paraId="190D9248" w14:textId="5859D5FB" w:rsidR="00873F49" w:rsidRDefault="00873F49">
      <w:pPr>
        <w:pStyle w:val="CommentText"/>
      </w:pPr>
      <w:r>
        <w:rPr>
          <w:rStyle w:val="CommentReference"/>
        </w:rPr>
        <w:annotationRef/>
      </w:r>
      <w:r w:rsidR="00A7794E">
        <w:t xml:space="preserve">C: (After discussion on the intent) Clarify this sentence to focus on asking WBA if </w:t>
      </w:r>
      <w:r>
        <w:t>the mechanism above (</w:t>
      </w:r>
      <w:r w:rsidR="00A7794E">
        <w:t>e.g. DSCP mapping</w:t>
      </w:r>
      <w:r>
        <w:t xml:space="preserve"> and SCS) are sufficient to cover all use cases for </w:t>
      </w:r>
      <w:r w:rsidR="00A7794E">
        <w:t>d</w:t>
      </w:r>
      <w:r>
        <w:t xml:space="preserve">ownlink </w:t>
      </w:r>
      <w:r w:rsidR="00A7794E">
        <w:t xml:space="preserve">over-the-air QoS (at least in terms of relative prioritization), or </w:t>
      </w:r>
      <w:r>
        <w:t>if there are still gaps</w:t>
      </w:r>
    </w:p>
  </w:comment>
  <w:comment w:id="178" w:author="Thomas Derham" w:date="2021-07-18T11:12:00Z" w:initials="TD">
    <w:p w14:paraId="672B623C" w14:textId="32BCADBD" w:rsidR="0097576D" w:rsidRDefault="0097576D">
      <w:pPr>
        <w:pStyle w:val="CommentText"/>
      </w:pPr>
      <w:r>
        <w:rPr>
          <w:rStyle w:val="CommentReference"/>
        </w:rPr>
        <w:annotationRef/>
      </w:r>
      <w:r>
        <w:t>TGbe could provide additional details here</w:t>
      </w:r>
    </w:p>
  </w:comment>
  <w:comment w:id="288" w:author="Thomas Derham" w:date="2021-07-18T12:53:00Z" w:initials="TD">
    <w:p w14:paraId="46EC27CC" w14:textId="7E154350" w:rsidR="00B53297" w:rsidRDefault="00B53297">
      <w:pPr>
        <w:pStyle w:val="CommentText"/>
      </w:pPr>
      <w:r>
        <w:rPr>
          <w:rStyle w:val="CommentReference"/>
        </w:rPr>
        <w:annotationRef/>
      </w:r>
      <w:r>
        <w:t>TGbe could provide additional details here on relevant new 11be features</w:t>
      </w:r>
    </w:p>
  </w:comment>
  <w:comment w:id="370" w:author="Thomas Derham" w:date="2021-07-18T10:58:00Z" w:initials="TD">
    <w:p w14:paraId="61B558D5" w14:textId="2CCF86BA" w:rsidR="00B62BF3" w:rsidRDefault="00B62BF3">
      <w:pPr>
        <w:pStyle w:val="CommentText"/>
      </w:pPr>
      <w:r>
        <w:rPr>
          <w:rStyle w:val="CommentReference"/>
        </w:rPr>
        <w:annotationRef/>
      </w:r>
      <w:r>
        <w:t>Either delete or move the laundry list of related features to an Appendix. Not clear this long list adds much value.</w:t>
      </w:r>
    </w:p>
  </w:comment>
  <w:comment w:id="408" w:author="Thomas Derham" w:date="2021-07-18T10:58:00Z" w:initials="TD">
    <w:p w14:paraId="30705ECB" w14:textId="2D54D549" w:rsidR="00B62BF3" w:rsidRDefault="00B62BF3">
      <w:pPr>
        <w:pStyle w:val="CommentText"/>
      </w:pPr>
      <w:r>
        <w:rPr>
          <w:rStyle w:val="CommentReference"/>
        </w:rPr>
        <w:annotationRef/>
      </w:r>
      <w:r w:rsidR="00742AEA">
        <w:t>(</w:t>
      </w:r>
      <w:r>
        <w:t>If we keep HCCA in the list, it seems reconciliation with 10.23.1 “HCCA is not used by DMG, S1G and HE STAs” would be needed.</w:t>
      </w:r>
      <w:r w:rsidR="00742AEA">
        <w:t>)</w:t>
      </w:r>
    </w:p>
  </w:comment>
  <w:comment w:id="450" w:author="Thomas Derham" w:date="2021-07-18T11:00:00Z" w:initials="TD">
    <w:p w14:paraId="751B56CA" w14:textId="1A8C68A7" w:rsidR="00B62BF3" w:rsidRDefault="00B62BF3">
      <w:pPr>
        <w:pStyle w:val="CommentText"/>
      </w:pPr>
      <w:r>
        <w:rPr>
          <w:rStyle w:val="CommentReference"/>
        </w:rPr>
        <w:annotationRef/>
      </w:r>
      <w:r w:rsidR="00742AEA">
        <w:t>(</w:t>
      </w:r>
      <w:r>
        <w:t>Barely relevant</w:t>
      </w:r>
      <w:r w:rsidR="00742AEA">
        <w:t>)</w:t>
      </w:r>
    </w:p>
  </w:comment>
  <w:comment w:id="520" w:author="Thomas Derham" w:date="2021-07-18T11:02:00Z" w:initials="TD">
    <w:p w14:paraId="4BCFB16D" w14:textId="4BA5446E" w:rsidR="00B62BF3" w:rsidRDefault="00B62BF3">
      <w:pPr>
        <w:pStyle w:val="CommentText"/>
      </w:pPr>
      <w:r>
        <w:rPr>
          <w:rStyle w:val="CommentReference"/>
        </w:rPr>
        <w:annotationRef/>
      </w:r>
      <w:r w:rsidR="00B23258">
        <w:t>(</w:t>
      </w:r>
      <w:r>
        <w:t>Hanging sentence</w:t>
      </w:r>
      <w:r w:rsidR="00B23258">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92815EC" w15:done="0"/>
  <w15:commentEx w15:paraId="0C4D91A0" w15:done="0"/>
  <w15:commentEx w15:paraId="190D9248" w15:done="0"/>
  <w15:commentEx w15:paraId="672B623C" w15:done="0"/>
  <w15:commentEx w15:paraId="46EC27CC" w15:done="0"/>
  <w15:commentEx w15:paraId="61B558D5" w15:done="0"/>
  <w15:commentEx w15:paraId="30705ECB" w15:done="0"/>
  <w15:commentEx w15:paraId="751B56CA" w15:done="0"/>
  <w15:commentEx w15:paraId="4BCFB16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A02EF6" w16cex:dateUtc="2021-07-20T00:03:00Z"/>
  <w16cex:commentExtensible w16cex:durableId="24A02FC5" w16cex:dateUtc="2021-07-20T00:07:00Z"/>
  <w16cex:commentExtensible w16cex:durableId="24A0306D" w16cex:dateUtc="2021-07-20T00:10:00Z"/>
  <w16cex:commentExtensible w16cex:durableId="249E8B22" w16cex:dateUtc="2021-07-18T18:12:00Z"/>
  <w16cex:commentExtensible w16cex:durableId="249EA2AD" w16cex:dateUtc="2021-07-18T19:53:00Z"/>
  <w16cex:commentExtensible w16cex:durableId="249E87C6" w16cex:dateUtc="2021-07-18T17:58:00Z"/>
  <w16cex:commentExtensible w16cex:durableId="249E87E7" w16cex:dateUtc="2021-07-18T17:58:00Z"/>
  <w16cex:commentExtensible w16cex:durableId="249E8843" w16cex:dateUtc="2021-07-18T18:00:00Z"/>
  <w16cex:commentExtensible w16cex:durableId="249E88A8" w16cex:dateUtc="2021-07-18T18: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92815EC" w16cid:durableId="24A02EF6"/>
  <w16cid:commentId w16cid:paraId="0C4D91A0" w16cid:durableId="24A02FC5"/>
  <w16cid:commentId w16cid:paraId="190D9248" w16cid:durableId="24A0306D"/>
  <w16cid:commentId w16cid:paraId="672B623C" w16cid:durableId="249E8B22"/>
  <w16cid:commentId w16cid:paraId="46EC27CC" w16cid:durableId="249EA2AD"/>
  <w16cid:commentId w16cid:paraId="61B558D5" w16cid:durableId="249E87C6"/>
  <w16cid:commentId w16cid:paraId="30705ECB" w16cid:durableId="249E87E7"/>
  <w16cid:commentId w16cid:paraId="751B56CA" w16cid:durableId="249E8843"/>
  <w16cid:commentId w16cid:paraId="4BCFB16D" w16cid:durableId="249E88A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F8E58" w14:textId="77777777" w:rsidR="0098384D" w:rsidRDefault="0098384D">
      <w:r>
        <w:separator/>
      </w:r>
    </w:p>
  </w:endnote>
  <w:endnote w:type="continuationSeparator" w:id="0">
    <w:p w14:paraId="05CFFD4F" w14:textId="77777777" w:rsidR="0098384D" w:rsidRDefault="00983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513B6" w14:textId="475C8908" w:rsidR="0029020B" w:rsidRPr="008408FA" w:rsidRDefault="0029020B">
    <w:pPr>
      <w:pStyle w:val="Footer"/>
      <w:tabs>
        <w:tab w:val="clear" w:pos="6480"/>
        <w:tab w:val="center" w:pos="4680"/>
        <w:tab w:val="right" w:pos="9360"/>
      </w:tabs>
      <w:rPr>
        <w:lang w:val="en-US"/>
      </w:rPr>
    </w:pPr>
    <w:r w:rsidRPr="008408FA">
      <w:rPr>
        <w:lang w:val="en-US"/>
      </w:rPr>
      <w:fldChar w:fldCharType="begin"/>
    </w:r>
    <w:r w:rsidRPr="008408FA">
      <w:rPr>
        <w:lang w:val="en-US"/>
      </w:rPr>
      <w:instrText xml:space="preserve"> SUBJECT  \* MERGEFORMAT </w:instrText>
    </w:r>
    <w:r w:rsidRPr="008408FA">
      <w:rPr>
        <w:lang w:val="en-US"/>
      </w:rPr>
      <w:fldChar w:fldCharType="separate"/>
    </w:r>
    <w:r w:rsidR="000452C6">
      <w:rPr>
        <w:lang w:val="en-US"/>
      </w:rPr>
      <w:t>Liaison Statement (LS)</w:t>
    </w:r>
    <w:r w:rsidRPr="008408FA">
      <w:rPr>
        <w:lang w:val="en-US"/>
      </w:rPr>
      <w:fldChar w:fldCharType="end"/>
    </w:r>
    <w:r w:rsidRPr="008408FA">
      <w:rPr>
        <w:lang w:val="en-US"/>
      </w:rPr>
      <w:tab/>
      <w:t xml:space="preserve">page </w:t>
    </w:r>
    <w:r w:rsidRPr="008408FA">
      <w:rPr>
        <w:lang w:val="en-US"/>
      </w:rPr>
      <w:fldChar w:fldCharType="begin"/>
    </w:r>
    <w:r w:rsidRPr="008408FA">
      <w:rPr>
        <w:lang w:val="en-US"/>
      </w:rPr>
      <w:instrText xml:space="preserve">page </w:instrText>
    </w:r>
    <w:r w:rsidRPr="008408FA">
      <w:rPr>
        <w:lang w:val="en-US"/>
      </w:rPr>
      <w:fldChar w:fldCharType="separate"/>
    </w:r>
    <w:r w:rsidR="009F2FBC" w:rsidRPr="008408FA">
      <w:rPr>
        <w:noProof/>
        <w:lang w:val="en-US"/>
      </w:rPr>
      <w:t>2</w:t>
    </w:r>
    <w:r w:rsidRPr="008408FA">
      <w:rPr>
        <w:lang w:val="en-US"/>
      </w:rPr>
      <w:fldChar w:fldCharType="end"/>
    </w:r>
    <w:r w:rsidRPr="008408FA">
      <w:rPr>
        <w:lang w:val="en-US"/>
      </w:rPr>
      <w:tab/>
    </w:r>
    <w:r w:rsidRPr="008408FA">
      <w:rPr>
        <w:lang w:val="en-US"/>
      </w:rPr>
      <w:fldChar w:fldCharType="begin"/>
    </w:r>
    <w:r w:rsidRPr="008408FA">
      <w:rPr>
        <w:lang w:val="en-US"/>
      </w:rPr>
      <w:instrText xml:space="preserve"> COMMENTS  \* MERGEFORMAT </w:instrText>
    </w:r>
    <w:r w:rsidRPr="008408FA">
      <w:rPr>
        <w:lang w:val="en-US"/>
      </w:rPr>
      <w:fldChar w:fldCharType="separate"/>
    </w:r>
    <w:r w:rsidR="00D05C2C">
      <w:rPr>
        <w:lang w:val="en-US"/>
      </w:rPr>
      <w:t>Thomas Derham</w:t>
    </w:r>
    <w:r w:rsidR="00554F98" w:rsidRPr="008408FA">
      <w:rPr>
        <w:lang w:val="en-US"/>
      </w:rPr>
      <w:t xml:space="preserve">, </w:t>
    </w:r>
    <w:r w:rsidR="00D05C2C">
      <w:rPr>
        <w:lang w:val="en-US"/>
      </w:rPr>
      <w:t>Broadcom</w:t>
    </w:r>
    <w:r w:rsidRPr="008408FA">
      <w:rPr>
        <w:lang w:val="en-US"/>
      </w:rPr>
      <w:fldChar w:fldCharType="end"/>
    </w:r>
  </w:p>
  <w:p w14:paraId="2AC21D83" w14:textId="77777777" w:rsidR="0029020B" w:rsidRPr="008408FA" w:rsidRDefault="0029020B">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1C4FF8" w14:textId="77777777" w:rsidR="0098384D" w:rsidRDefault="0098384D">
      <w:r>
        <w:separator/>
      </w:r>
    </w:p>
  </w:footnote>
  <w:footnote w:type="continuationSeparator" w:id="0">
    <w:p w14:paraId="2B078FC2" w14:textId="77777777" w:rsidR="0098384D" w:rsidRDefault="009838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CFDC3" w14:textId="438912E4" w:rsidR="0029020B" w:rsidRDefault="005B62D3">
    <w:pPr>
      <w:pStyle w:val="Header"/>
      <w:tabs>
        <w:tab w:val="clear" w:pos="6480"/>
        <w:tab w:val="center" w:pos="4680"/>
        <w:tab w:val="right" w:pos="9360"/>
      </w:tabs>
    </w:pPr>
    <w:fldSimple w:instr=" KEYWORDS  \* MERGEFORMAT ">
      <w:r w:rsidR="00355307">
        <w:t>July 2021</w:t>
      </w:r>
    </w:fldSimple>
    <w:r w:rsidR="0029020B">
      <w:tab/>
    </w:r>
    <w:r w:rsidR="0029020B">
      <w:tab/>
    </w:r>
    <w:fldSimple w:instr=" TITLE  \* MERGEFORMAT ">
      <w:r w:rsidR="00FB5DEC">
        <w:t>doc.: IEEE 802.11-21/</w:t>
      </w:r>
      <w:r w:rsidR="00D05C2C">
        <w:t>1198</w:t>
      </w:r>
      <w:r w:rsidR="00FB5DEC">
        <w:t>r</w:t>
      </w:r>
      <w:ins w:id="627" w:author="Thomas Derham" w:date="2021-07-19T21:37:00Z">
        <w:r w:rsidR="00A7794E">
          <w:t>1</w:t>
        </w:r>
      </w:ins>
      <w:del w:id="628" w:author="Thomas Derham" w:date="2021-07-19T21:37:00Z">
        <w:r w:rsidR="00D05C2C" w:rsidDel="00A7794E">
          <w:delText>0</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253E74"/>
    <w:multiLevelType w:val="hybridMultilevel"/>
    <w:tmpl w:val="76FAB9BA"/>
    <w:lvl w:ilvl="0" w:tplc="8C48383C">
      <w:start w:val="1"/>
      <w:numFmt w:val="bullet"/>
      <w:lvlText w:val="•"/>
      <w:lvlJc w:val="left"/>
      <w:pPr>
        <w:tabs>
          <w:tab w:val="num" w:pos="720"/>
        </w:tabs>
        <w:ind w:left="720" w:hanging="360"/>
      </w:pPr>
      <w:rPr>
        <w:rFonts w:ascii="Arial" w:hAnsi="Arial" w:hint="default"/>
      </w:rPr>
    </w:lvl>
    <w:lvl w:ilvl="1" w:tplc="C6345B08" w:tentative="1">
      <w:start w:val="1"/>
      <w:numFmt w:val="bullet"/>
      <w:lvlText w:val="•"/>
      <w:lvlJc w:val="left"/>
      <w:pPr>
        <w:tabs>
          <w:tab w:val="num" w:pos="1440"/>
        </w:tabs>
        <w:ind w:left="1440" w:hanging="360"/>
      </w:pPr>
      <w:rPr>
        <w:rFonts w:ascii="Arial" w:hAnsi="Arial" w:hint="default"/>
      </w:rPr>
    </w:lvl>
    <w:lvl w:ilvl="2" w:tplc="C13811B6">
      <w:start w:val="1"/>
      <w:numFmt w:val="bullet"/>
      <w:lvlText w:val="•"/>
      <w:lvlJc w:val="left"/>
      <w:pPr>
        <w:tabs>
          <w:tab w:val="num" w:pos="2160"/>
        </w:tabs>
        <w:ind w:left="2160" w:hanging="360"/>
      </w:pPr>
      <w:rPr>
        <w:rFonts w:ascii="Arial" w:hAnsi="Arial" w:hint="default"/>
      </w:rPr>
    </w:lvl>
    <w:lvl w:ilvl="3" w:tplc="EEA60B12" w:tentative="1">
      <w:start w:val="1"/>
      <w:numFmt w:val="bullet"/>
      <w:lvlText w:val="•"/>
      <w:lvlJc w:val="left"/>
      <w:pPr>
        <w:tabs>
          <w:tab w:val="num" w:pos="2880"/>
        </w:tabs>
        <w:ind w:left="2880" w:hanging="360"/>
      </w:pPr>
      <w:rPr>
        <w:rFonts w:ascii="Arial" w:hAnsi="Arial" w:hint="default"/>
      </w:rPr>
    </w:lvl>
    <w:lvl w:ilvl="4" w:tplc="F85EBE5E" w:tentative="1">
      <w:start w:val="1"/>
      <w:numFmt w:val="bullet"/>
      <w:lvlText w:val="•"/>
      <w:lvlJc w:val="left"/>
      <w:pPr>
        <w:tabs>
          <w:tab w:val="num" w:pos="3600"/>
        </w:tabs>
        <w:ind w:left="3600" w:hanging="360"/>
      </w:pPr>
      <w:rPr>
        <w:rFonts w:ascii="Arial" w:hAnsi="Arial" w:hint="default"/>
      </w:rPr>
    </w:lvl>
    <w:lvl w:ilvl="5" w:tplc="B0948E34" w:tentative="1">
      <w:start w:val="1"/>
      <w:numFmt w:val="bullet"/>
      <w:lvlText w:val="•"/>
      <w:lvlJc w:val="left"/>
      <w:pPr>
        <w:tabs>
          <w:tab w:val="num" w:pos="4320"/>
        </w:tabs>
        <w:ind w:left="4320" w:hanging="360"/>
      </w:pPr>
      <w:rPr>
        <w:rFonts w:ascii="Arial" w:hAnsi="Arial" w:hint="default"/>
      </w:rPr>
    </w:lvl>
    <w:lvl w:ilvl="6" w:tplc="EDE89B98" w:tentative="1">
      <w:start w:val="1"/>
      <w:numFmt w:val="bullet"/>
      <w:lvlText w:val="•"/>
      <w:lvlJc w:val="left"/>
      <w:pPr>
        <w:tabs>
          <w:tab w:val="num" w:pos="5040"/>
        </w:tabs>
        <w:ind w:left="5040" w:hanging="360"/>
      </w:pPr>
      <w:rPr>
        <w:rFonts w:ascii="Arial" w:hAnsi="Arial" w:hint="default"/>
      </w:rPr>
    </w:lvl>
    <w:lvl w:ilvl="7" w:tplc="A0C4F742" w:tentative="1">
      <w:start w:val="1"/>
      <w:numFmt w:val="bullet"/>
      <w:lvlText w:val="•"/>
      <w:lvlJc w:val="left"/>
      <w:pPr>
        <w:tabs>
          <w:tab w:val="num" w:pos="5760"/>
        </w:tabs>
        <w:ind w:left="5760" w:hanging="360"/>
      </w:pPr>
      <w:rPr>
        <w:rFonts w:ascii="Arial" w:hAnsi="Arial" w:hint="default"/>
      </w:rPr>
    </w:lvl>
    <w:lvl w:ilvl="8" w:tplc="62ACF2A6"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26E3051"/>
    <w:multiLevelType w:val="hybridMultilevel"/>
    <w:tmpl w:val="C9D1BF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EAC498B"/>
    <w:multiLevelType w:val="hybridMultilevel"/>
    <w:tmpl w:val="FB6C004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8C63A1"/>
    <w:multiLevelType w:val="hybridMultilevel"/>
    <w:tmpl w:val="DA00B2CE"/>
    <w:lvl w:ilvl="0" w:tplc="105E3458">
      <w:start w:val="1"/>
      <w:numFmt w:val="bullet"/>
      <w:lvlText w:val="•"/>
      <w:lvlJc w:val="left"/>
      <w:pPr>
        <w:tabs>
          <w:tab w:val="num" w:pos="720"/>
        </w:tabs>
        <w:ind w:left="720" w:hanging="360"/>
      </w:pPr>
      <w:rPr>
        <w:rFonts w:ascii="Arial" w:hAnsi="Arial" w:hint="default"/>
      </w:rPr>
    </w:lvl>
    <w:lvl w:ilvl="1" w:tplc="9870AA44" w:tentative="1">
      <w:start w:val="1"/>
      <w:numFmt w:val="bullet"/>
      <w:lvlText w:val="•"/>
      <w:lvlJc w:val="left"/>
      <w:pPr>
        <w:tabs>
          <w:tab w:val="num" w:pos="1440"/>
        </w:tabs>
        <w:ind w:left="1440" w:hanging="360"/>
      </w:pPr>
      <w:rPr>
        <w:rFonts w:ascii="Arial" w:hAnsi="Arial" w:hint="default"/>
      </w:rPr>
    </w:lvl>
    <w:lvl w:ilvl="2" w:tplc="8D00AC40">
      <w:start w:val="1"/>
      <w:numFmt w:val="bullet"/>
      <w:lvlText w:val="•"/>
      <w:lvlJc w:val="left"/>
      <w:pPr>
        <w:tabs>
          <w:tab w:val="num" w:pos="2160"/>
        </w:tabs>
        <w:ind w:left="2160" w:hanging="360"/>
      </w:pPr>
      <w:rPr>
        <w:rFonts w:ascii="Arial" w:hAnsi="Arial" w:hint="default"/>
      </w:rPr>
    </w:lvl>
    <w:lvl w:ilvl="3" w:tplc="8A5A1AA0" w:tentative="1">
      <w:start w:val="1"/>
      <w:numFmt w:val="bullet"/>
      <w:lvlText w:val="•"/>
      <w:lvlJc w:val="left"/>
      <w:pPr>
        <w:tabs>
          <w:tab w:val="num" w:pos="2880"/>
        </w:tabs>
        <w:ind w:left="2880" w:hanging="360"/>
      </w:pPr>
      <w:rPr>
        <w:rFonts w:ascii="Arial" w:hAnsi="Arial" w:hint="default"/>
      </w:rPr>
    </w:lvl>
    <w:lvl w:ilvl="4" w:tplc="EFC63EE8" w:tentative="1">
      <w:start w:val="1"/>
      <w:numFmt w:val="bullet"/>
      <w:lvlText w:val="•"/>
      <w:lvlJc w:val="left"/>
      <w:pPr>
        <w:tabs>
          <w:tab w:val="num" w:pos="3600"/>
        </w:tabs>
        <w:ind w:left="3600" w:hanging="360"/>
      </w:pPr>
      <w:rPr>
        <w:rFonts w:ascii="Arial" w:hAnsi="Arial" w:hint="default"/>
      </w:rPr>
    </w:lvl>
    <w:lvl w:ilvl="5" w:tplc="95FED1C4" w:tentative="1">
      <w:start w:val="1"/>
      <w:numFmt w:val="bullet"/>
      <w:lvlText w:val="•"/>
      <w:lvlJc w:val="left"/>
      <w:pPr>
        <w:tabs>
          <w:tab w:val="num" w:pos="4320"/>
        </w:tabs>
        <w:ind w:left="4320" w:hanging="360"/>
      </w:pPr>
      <w:rPr>
        <w:rFonts w:ascii="Arial" w:hAnsi="Arial" w:hint="default"/>
      </w:rPr>
    </w:lvl>
    <w:lvl w:ilvl="6" w:tplc="FE4E938C" w:tentative="1">
      <w:start w:val="1"/>
      <w:numFmt w:val="bullet"/>
      <w:lvlText w:val="•"/>
      <w:lvlJc w:val="left"/>
      <w:pPr>
        <w:tabs>
          <w:tab w:val="num" w:pos="5040"/>
        </w:tabs>
        <w:ind w:left="5040" w:hanging="360"/>
      </w:pPr>
      <w:rPr>
        <w:rFonts w:ascii="Arial" w:hAnsi="Arial" w:hint="default"/>
      </w:rPr>
    </w:lvl>
    <w:lvl w:ilvl="7" w:tplc="0E8A0488" w:tentative="1">
      <w:start w:val="1"/>
      <w:numFmt w:val="bullet"/>
      <w:lvlText w:val="•"/>
      <w:lvlJc w:val="left"/>
      <w:pPr>
        <w:tabs>
          <w:tab w:val="num" w:pos="5760"/>
        </w:tabs>
        <w:ind w:left="5760" w:hanging="360"/>
      </w:pPr>
      <w:rPr>
        <w:rFonts w:ascii="Arial" w:hAnsi="Arial" w:hint="default"/>
      </w:rPr>
    </w:lvl>
    <w:lvl w:ilvl="8" w:tplc="1CB6F4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41A6EA9"/>
    <w:multiLevelType w:val="hybridMultilevel"/>
    <w:tmpl w:val="1E7ABA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32676A"/>
    <w:multiLevelType w:val="hybridMultilevel"/>
    <w:tmpl w:val="3F52A5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C87587"/>
    <w:multiLevelType w:val="hybridMultilevel"/>
    <w:tmpl w:val="F9CA4758"/>
    <w:lvl w:ilvl="0" w:tplc="70921920">
      <w:start w:val="1"/>
      <w:numFmt w:val="bullet"/>
      <w:lvlText w:val="•"/>
      <w:lvlJc w:val="left"/>
      <w:pPr>
        <w:tabs>
          <w:tab w:val="num" w:pos="720"/>
        </w:tabs>
        <w:ind w:left="720" w:hanging="360"/>
      </w:pPr>
      <w:rPr>
        <w:rFonts w:ascii="Arial" w:hAnsi="Arial" w:hint="default"/>
      </w:rPr>
    </w:lvl>
    <w:lvl w:ilvl="1" w:tplc="5A200A2C">
      <w:start w:val="1"/>
      <w:numFmt w:val="bullet"/>
      <w:lvlText w:val="•"/>
      <w:lvlJc w:val="left"/>
      <w:pPr>
        <w:tabs>
          <w:tab w:val="num" w:pos="1440"/>
        </w:tabs>
        <w:ind w:left="1440" w:hanging="360"/>
      </w:pPr>
      <w:rPr>
        <w:rFonts w:ascii="Arial" w:hAnsi="Arial" w:hint="default"/>
      </w:rPr>
    </w:lvl>
    <w:lvl w:ilvl="2" w:tplc="83C4983C">
      <w:numFmt w:val="bullet"/>
      <w:lvlText w:val="•"/>
      <w:lvlJc w:val="left"/>
      <w:pPr>
        <w:tabs>
          <w:tab w:val="num" w:pos="2160"/>
        </w:tabs>
        <w:ind w:left="2160" w:hanging="360"/>
      </w:pPr>
      <w:rPr>
        <w:rFonts w:ascii="Arial" w:hAnsi="Arial" w:hint="default"/>
      </w:rPr>
    </w:lvl>
    <w:lvl w:ilvl="3" w:tplc="B1245F76">
      <w:numFmt w:val="bullet"/>
      <w:lvlText w:val="•"/>
      <w:lvlJc w:val="left"/>
      <w:pPr>
        <w:tabs>
          <w:tab w:val="num" w:pos="2880"/>
        </w:tabs>
        <w:ind w:left="2880" w:hanging="360"/>
      </w:pPr>
      <w:rPr>
        <w:rFonts w:ascii="Arial" w:hAnsi="Arial" w:hint="default"/>
      </w:rPr>
    </w:lvl>
    <w:lvl w:ilvl="4" w:tplc="9C5E3696" w:tentative="1">
      <w:start w:val="1"/>
      <w:numFmt w:val="bullet"/>
      <w:lvlText w:val="•"/>
      <w:lvlJc w:val="left"/>
      <w:pPr>
        <w:tabs>
          <w:tab w:val="num" w:pos="3600"/>
        </w:tabs>
        <w:ind w:left="3600" w:hanging="360"/>
      </w:pPr>
      <w:rPr>
        <w:rFonts w:ascii="Arial" w:hAnsi="Arial" w:hint="default"/>
      </w:rPr>
    </w:lvl>
    <w:lvl w:ilvl="5" w:tplc="983CAE38" w:tentative="1">
      <w:start w:val="1"/>
      <w:numFmt w:val="bullet"/>
      <w:lvlText w:val="•"/>
      <w:lvlJc w:val="left"/>
      <w:pPr>
        <w:tabs>
          <w:tab w:val="num" w:pos="4320"/>
        </w:tabs>
        <w:ind w:left="4320" w:hanging="360"/>
      </w:pPr>
      <w:rPr>
        <w:rFonts w:ascii="Arial" w:hAnsi="Arial" w:hint="default"/>
      </w:rPr>
    </w:lvl>
    <w:lvl w:ilvl="6" w:tplc="4E2ECBBA" w:tentative="1">
      <w:start w:val="1"/>
      <w:numFmt w:val="bullet"/>
      <w:lvlText w:val="•"/>
      <w:lvlJc w:val="left"/>
      <w:pPr>
        <w:tabs>
          <w:tab w:val="num" w:pos="5040"/>
        </w:tabs>
        <w:ind w:left="5040" w:hanging="360"/>
      </w:pPr>
      <w:rPr>
        <w:rFonts w:ascii="Arial" w:hAnsi="Arial" w:hint="default"/>
      </w:rPr>
    </w:lvl>
    <w:lvl w:ilvl="7" w:tplc="19A41A6E" w:tentative="1">
      <w:start w:val="1"/>
      <w:numFmt w:val="bullet"/>
      <w:lvlText w:val="•"/>
      <w:lvlJc w:val="left"/>
      <w:pPr>
        <w:tabs>
          <w:tab w:val="num" w:pos="5760"/>
        </w:tabs>
        <w:ind w:left="5760" w:hanging="360"/>
      </w:pPr>
      <w:rPr>
        <w:rFonts w:ascii="Arial" w:hAnsi="Arial" w:hint="default"/>
      </w:rPr>
    </w:lvl>
    <w:lvl w:ilvl="8" w:tplc="4536780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514A5BFB"/>
    <w:multiLevelType w:val="hybridMultilevel"/>
    <w:tmpl w:val="EC12FD0A"/>
    <w:lvl w:ilvl="0" w:tplc="196EEACE">
      <w:start w:val="1"/>
      <w:numFmt w:val="bullet"/>
      <w:lvlText w:val="•"/>
      <w:lvlJc w:val="left"/>
      <w:pPr>
        <w:tabs>
          <w:tab w:val="num" w:pos="720"/>
        </w:tabs>
        <w:ind w:left="720" w:hanging="360"/>
      </w:pPr>
      <w:rPr>
        <w:rFonts w:ascii="Arial" w:hAnsi="Arial" w:hint="default"/>
      </w:rPr>
    </w:lvl>
    <w:lvl w:ilvl="1" w:tplc="A1387CFA" w:tentative="1">
      <w:start w:val="1"/>
      <w:numFmt w:val="bullet"/>
      <w:lvlText w:val="•"/>
      <w:lvlJc w:val="left"/>
      <w:pPr>
        <w:tabs>
          <w:tab w:val="num" w:pos="1440"/>
        </w:tabs>
        <w:ind w:left="1440" w:hanging="360"/>
      </w:pPr>
      <w:rPr>
        <w:rFonts w:ascii="Arial" w:hAnsi="Arial" w:hint="default"/>
      </w:rPr>
    </w:lvl>
    <w:lvl w:ilvl="2" w:tplc="0C4ADEDC">
      <w:start w:val="1"/>
      <w:numFmt w:val="bullet"/>
      <w:lvlText w:val="•"/>
      <w:lvlJc w:val="left"/>
      <w:pPr>
        <w:tabs>
          <w:tab w:val="num" w:pos="2160"/>
        </w:tabs>
        <w:ind w:left="2160" w:hanging="360"/>
      </w:pPr>
      <w:rPr>
        <w:rFonts w:ascii="Arial" w:hAnsi="Arial" w:hint="default"/>
      </w:rPr>
    </w:lvl>
    <w:lvl w:ilvl="3" w:tplc="1B5CE51A" w:tentative="1">
      <w:start w:val="1"/>
      <w:numFmt w:val="bullet"/>
      <w:lvlText w:val="•"/>
      <w:lvlJc w:val="left"/>
      <w:pPr>
        <w:tabs>
          <w:tab w:val="num" w:pos="2880"/>
        </w:tabs>
        <w:ind w:left="2880" w:hanging="360"/>
      </w:pPr>
      <w:rPr>
        <w:rFonts w:ascii="Arial" w:hAnsi="Arial" w:hint="default"/>
      </w:rPr>
    </w:lvl>
    <w:lvl w:ilvl="4" w:tplc="B93845B8" w:tentative="1">
      <w:start w:val="1"/>
      <w:numFmt w:val="bullet"/>
      <w:lvlText w:val="•"/>
      <w:lvlJc w:val="left"/>
      <w:pPr>
        <w:tabs>
          <w:tab w:val="num" w:pos="3600"/>
        </w:tabs>
        <w:ind w:left="3600" w:hanging="360"/>
      </w:pPr>
      <w:rPr>
        <w:rFonts w:ascii="Arial" w:hAnsi="Arial" w:hint="default"/>
      </w:rPr>
    </w:lvl>
    <w:lvl w:ilvl="5" w:tplc="FEFCD434" w:tentative="1">
      <w:start w:val="1"/>
      <w:numFmt w:val="bullet"/>
      <w:lvlText w:val="•"/>
      <w:lvlJc w:val="left"/>
      <w:pPr>
        <w:tabs>
          <w:tab w:val="num" w:pos="4320"/>
        </w:tabs>
        <w:ind w:left="4320" w:hanging="360"/>
      </w:pPr>
      <w:rPr>
        <w:rFonts w:ascii="Arial" w:hAnsi="Arial" w:hint="default"/>
      </w:rPr>
    </w:lvl>
    <w:lvl w:ilvl="6" w:tplc="4E0A523A" w:tentative="1">
      <w:start w:val="1"/>
      <w:numFmt w:val="bullet"/>
      <w:lvlText w:val="•"/>
      <w:lvlJc w:val="left"/>
      <w:pPr>
        <w:tabs>
          <w:tab w:val="num" w:pos="5040"/>
        </w:tabs>
        <w:ind w:left="5040" w:hanging="360"/>
      </w:pPr>
      <w:rPr>
        <w:rFonts w:ascii="Arial" w:hAnsi="Arial" w:hint="default"/>
      </w:rPr>
    </w:lvl>
    <w:lvl w:ilvl="7" w:tplc="0ED448C0" w:tentative="1">
      <w:start w:val="1"/>
      <w:numFmt w:val="bullet"/>
      <w:lvlText w:val="•"/>
      <w:lvlJc w:val="left"/>
      <w:pPr>
        <w:tabs>
          <w:tab w:val="num" w:pos="5760"/>
        </w:tabs>
        <w:ind w:left="5760" w:hanging="360"/>
      </w:pPr>
      <w:rPr>
        <w:rFonts w:ascii="Arial" w:hAnsi="Arial" w:hint="default"/>
      </w:rPr>
    </w:lvl>
    <w:lvl w:ilvl="8" w:tplc="7A7EDB1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5FC6396"/>
    <w:multiLevelType w:val="hybridMultilevel"/>
    <w:tmpl w:val="588419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5CE32A0"/>
    <w:multiLevelType w:val="hybridMultilevel"/>
    <w:tmpl w:val="D50838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B3900A1"/>
    <w:multiLevelType w:val="hybridMultilevel"/>
    <w:tmpl w:val="A4FA880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1"/>
  </w:num>
  <w:num w:numId="6">
    <w:abstractNumId w:val="4"/>
  </w:num>
  <w:num w:numId="7">
    <w:abstractNumId w:val="6"/>
  </w:num>
  <w:num w:numId="8">
    <w:abstractNumId w:val="7"/>
  </w:num>
  <w:num w:numId="9">
    <w:abstractNumId w:val="0"/>
  </w:num>
  <w:num w:numId="10">
    <w:abstractNumId w:val="3"/>
  </w:num>
  <w:num w:numId="11">
    <w:abstractNumId w:val="2"/>
  </w:num>
  <w:num w:numId="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seph Levy">
    <w15:presenceInfo w15:providerId="AD" w15:userId="S::Joseph.Levy@InterDigital.com::3766db8f-7892-44ce-ae9b-8fce39950acf"/>
  </w15:person>
  <w15:person w15:author="Thomas Derham">
    <w15:presenceInfo w15:providerId="Windows Live" w15:userId="b129c12a19bddb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mirrorMargin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15B"/>
    <w:rsid w:val="000033F2"/>
    <w:rsid w:val="0001764C"/>
    <w:rsid w:val="00021E5C"/>
    <w:rsid w:val="00026430"/>
    <w:rsid w:val="0003376A"/>
    <w:rsid w:val="0004240F"/>
    <w:rsid w:val="000452C6"/>
    <w:rsid w:val="00050687"/>
    <w:rsid w:val="00054E1F"/>
    <w:rsid w:val="000616DF"/>
    <w:rsid w:val="00061B62"/>
    <w:rsid w:val="00091A66"/>
    <w:rsid w:val="00092FAF"/>
    <w:rsid w:val="000B3726"/>
    <w:rsid w:val="000C22D2"/>
    <w:rsid w:val="000C4D20"/>
    <w:rsid w:val="000F029C"/>
    <w:rsid w:val="000F244D"/>
    <w:rsid w:val="000F2B85"/>
    <w:rsid w:val="000F45F6"/>
    <w:rsid w:val="00120586"/>
    <w:rsid w:val="00125FD6"/>
    <w:rsid w:val="00133B9A"/>
    <w:rsid w:val="0014755B"/>
    <w:rsid w:val="0015115B"/>
    <w:rsid w:val="00161AD5"/>
    <w:rsid w:val="00163740"/>
    <w:rsid w:val="0017491B"/>
    <w:rsid w:val="001859D7"/>
    <w:rsid w:val="00190D59"/>
    <w:rsid w:val="00196225"/>
    <w:rsid w:val="001A0073"/>
    <w:rsid w:val="001A21F1"/>
    <w:rsid w:val="001A70F7"/>
    <w:rsid w:val="001B4A0A"/>
    <w:rsid w:val="001C3C30"/>
    <w:rsid w:val="001D723B"/>
    <w:rsid w:val="001E6794"/>
    <w:rsid w:val="001F20D4"/>
    <w:rsid w:val="001F6E42"/>
    <w:rsid w:val="00213C04"/>
    <w:rsid w:val="002221B5"/>
    <w:rsid w:val="002348FB"/>
    <w:rsid w:val="0023552D"/>
    <w:rsid w:val="00235750"/>
    <w:rsid w:val="00237952"/>
    <w:rsid w:val="00242714"/>
    <w:rsid w:val="002448F7"/>
    <w:rsid w:val="0025071A"/>
    <w:rsid w:val="00254BE4"/>
    <w:rsid w:val="00272EAC"/>
    <w:rsid w:val="0028106E"/>
    <w:rsid w:val="00285BA5"/>
    <w:rsid w:val="0029020B"/>
    <w:rsid w:val="002A2A8B"/>
    <w:rsid w:val="002B04BB"/>
    <w:rsid w:val="002B2F30"/>
    <w:rsid w:val="002B4EC4"/>
    <w:rsid w:val="002B5CDB"/>
    <w:rsid w:val="002B7D8B"/>
    <w:rsid w:val="002C0642"/>
    <w:rsid w:val="002C4B78"/>
    <w:rsid w:val="002D44BE"/>
    <w:rsid w:val="002D78BB"/>
    <w:rsid w:val="002E1BCB"/>
    <w:rsid w:val="002E5315"/>
    <w:rsid w:val="002F2FA3"/>
    <w:rsid w:val="003129F2"/>
    <w:rsid w:val="0031364E"/>
    <w:rsid w:val="003202FD"/>
    <w:rsid w:val="00327127"/>
    <w:rsid w:val="003305CB"/>
    <w:rsid w:val="00330A25"/>
    <w:rsid w:val="0033318A"/>
    <w:rsid w:val="00337941"/>
    <w:rsid w:val="00340A51"/>
    <w:rsid w:val="00355307"/>
    <w:rsid w:val="00362EC9"/>
    <w:rsid w:val="0036322C"/>
    <w:rsid w:val="00363ABB"/>
    <w:rsid w:val="00367CBB"/>
    <w:rsid w:val="003721B1"/>
    <w:rsid w:val="00377855"/>
    <w:rsid w:val="0038010B"/>
    <w:rsid w:val="00384FB4"/>
    <w:rsid w:val="0039469D"/>
    <w:rsid w:val="003A28FF"/>
    <w:rsid w:val="003A29BC"/>
    <w:rsid w:val="003B1104"/>
    <w:rsid w:val="003C0288"/>
    <w:rsid w:val="003C2148"/>
    <w:rsid w:val="003C5E82"/>
    <w:rsid w:val="003D45E4"/>
    <w:rsid w:val="003D4ED2"/>
    <w:rsid w:val="003D68C1"/>
    <w:rsid w:val="003E57B5"/>
    <w:rsid w:val="003F168F"/>
    <w:rsid w:val="003F5CEB"/>
    <w:rsid w:val="003F6FD5"/>
    <w:rsid w:val="004076E9"/>
    <w:rsid w:val="00416807"/>
    <w:rsid w:val="004213B2"/>
    <w:rsid w:val="00423394"/>
    <w:rsid w:val="004325B1"/>
    <w:rsid w:val="0043299B"/>
    <w:rsid w:val="00442037"/>
    <w:rsid w:val="00443876"/>
    <w:rsid w:val="00451860"/>
    <w:rsid w:val="00451DB7"/>
    <w:rsid w:val="004601E0"/>
    <w:rsid w:val="00461F8D"/>
    <w:rsid w:val="00463F82"/>
    <w:rsid w:val="00466817"/>
    <w:rsid w:val="00466CDE"/>
    <w:rsid w:val="00482C22"/>
    <w:rsid w:val="00485472"/>
    <w:rsid w:val="0049429F"/>
    <w:rsid w:val="004967C3"/>
    <w:rsid w:val="004A05F4"/>
    <w:rsid w:val="004A471C"/>
    <w:rsid w:val="004B064B"/>
    <w:rsid w:val="004B39CD"/>
    <w:rsid w:val="004B4FA4"/>
    <w:rsid w:val="004B637C"/>
    <w:rsid w:val="004C04F5"/>
    <w:rsid w:val="004C56DE"/>
    <w:rsid w:val="004D7D17"/>
    <w:rsid w:val="004E178B"/>
    <w:rsid w:val="004E493C"/>
    <w:rsid w:val="00501859"/>
    <w:rsid w:val="00501EF9"/>
    <w:rsid w:val="00507F7E"/>
    <w:rsid w:val="00513DB0"/>
    <w:rsid w:val="00521CF0"/>
    <w:rsid w:val="00531B5C"/>
    <w:rsid w:val="005437C7"/>
    <w:rsid w:val="0054641F"/>
    <w:rsid w:val="0055016B"/>
    <w:rsid w:val="00550C76"/>
    <w:rsid w:val="00552DC9"/>
    <w:rsid w:val="00554F98"/>
    <w:rsid w:val="00564E2A"/>
    <w:rsid w:val="00565926"/>
    <w:rsid w:val="00584EB8"/>
    <w:rsid w:val="00593309"/>
    <w:rsid w:val="00596207"/>
    <w:rsid w:val="005B62D3"/>
    <w:rsid w:val="005B642F"/>
    <w:rsid w:val="005C1F5A"/>
    <w:rsid w:val="005C33C0"/>
    <w:rsid w:val="005C3693"/>
    <w:rsid w:val="005C6F07"/>
    <w:rsid w:val="005D77B9"/>
    <w:rsid w:val="005E30EE"/>
    <w:rsid w:val="005E410F"/>
    <w:rsid w:val="005E4114"/>
    <w:rsid w:val="005E60F2"/>
    <w:rsid w:val="005F504D"/>
    <w:rsid w:val="005F6010"/>
    <w:rsid w:val="00606135"/>
    <w:rsid w:val="00607C44"/>
    <w:rsid w:val="00615376"/>
    <w:rsid w:val="00616363"/>
    <w:rsid w:val="0062440B"/>
    <w:rsid w:val="006277EA"/>
    <w:rsid w:val="00633178"/>
    <w:rsid w:val="00633933"/>
    <w:rsid w:val="00655D61"/>
    <w:rsid w:val="00662EAC"/>
    <w:rsid w:val="006635E9"/>
    <w:rsid w:val="0066585F"/>
    <w:rsid w:val="00666BE8"/>
    <w:rsid w:val="006679D3"/>
    <w:rsid w:val="00670B95"/>
    <w:rsid w:val="00673B53"/>
    <w:rsid w:val="00687EE3"/>
    <w:rsid w:val="006A4FE4"/>
    <w:rsid w:val="006A57EC"/>
    <w:rsid w:val="006A6D2D"/>
    <w:rsid w:val="006B3659"/>
    <w:rsid w:val="006B4094"/>
    <w:rsid w:val="006C0727"/>
    <w:rsid w:val="006C35FE"/>
    <w:rsid w:val="006C54D4"/>
    <w:rsid w:val="006C74EE"/>
    <w:rsid w:val="006C75E6"/>
    <w:rsid w:val="006D5416"/>
    <w:rsid w:val="006E145F"/>
    <w:rsid w:val="006E2A6F"/>
    <w:rsid w:val="006F1FB6"/>
    <w:rsid w:val="006F641C"/>
    <w:rsid w:val="006F754E"/>
    <w:rsid w:val="00710117"/>
    <w:rsid w:val="0071102A"/>
    <w:rsid w:val="00712AC0"/>
    <w:rsid w:val="00717325"/>
    <w:rsid w:val="007322C0"/>
    <w:rsid w:val="00735042"/>
    <w:rsid w:val="007370F0"/>
    <w:rsid w:val="00740BE7"/>
    <w:rsid w:val="00742AEA"/>
    <w:rsid w:val="00750FEC"/>
    <w:rsid w:val="0075166F"/>
    <w:rsid w:val="007538DD"/>
    <w:rsid w:val="0075475F"/>
    <w:rsid w:val="00760D9A"/>
    <w:rsid w:val="00761089"/>
    <w:rsid w:val="00767CDA"/>
    <w:rsid w:val="00770572"/>
    <w:rsid w:val="00792A07"/>
    <w:rsid w:val="00794E99"/>
    <w:rsid w:val="00796BFA"/>
    <w:rsid w:val="007A2EC4"/>
    <w:rsid w:val="007A71AA"/>
    <w:rsid w:val="007B0014"/>
    <w:rsid w:val="007B2403"/>
    <w:rsid w:val="007B2F7A"/>
    <w:rsid w:val="007B3556"/>
    <w:rsid w:val="007B4AD9"/>
    <w:rsid w:val="007D6446"/>
    <w:rsid w:val="007E0704"/>
    <w:rsid w:val="007F11A9"/>
    <w:rsid w:val="007F1D86"/>
    <w:rsid w:val="007F3C87"/>
    <w:rsid w:val="00801499"/>
    <w:rsid w:val="00801694"/>
    <w:rsid w:val="00803570"/>
    <w:rsid w:val="00814723"/>
    <w:rsid w:val="00821627"/>
    <w:rsid w:val="0082233E"/>
    <w:rsid w:val="0082327F"/>
    <w:rsid w:val="008238B8"/>
    <w:rsid w:val="00824FE7"/>
    <w:rsid w:val="0083259D"/>
    <w:rsid w:val="0083485E"/>
    <w:rsid w:val="00837915"/>
    <w:rsid w:val="008408FA"/>
    <w:rsid w:val="008416FB"/>
    <w:rsid w:val="00855CE3"/>
    <w:rsid w:val="00857854"/>
    <w:rsid w:val="00873F49"/>
    <w:rsid w:val="008746A5"/>
    <w:rsid w:val="00884DFB"/>
    <w:rsid w:val="00894A9E"/>
    <w:rsid w:val="008A36A7"/>
    <w:rsid w:val="008A4655"/>
    <w:rsid w:val="008B2718"/>
    <w:rsid w:val="008C2A3A"/>
    <w:rsid w:val="008C32A8"/>
    <w:rsid w:val="008D067B"/>
    <w:rsid w:val="008D37D7"/>
    <w:rsid w:val="008E5AED"/>
    <w:rsid w:val="0090145F"/>
    <w:rsid w:val="00926E9F"/>
    <w:rsid w:val="0096231A"/>
    <w:rsid w:val="00967806"/>
    <w:rsid w:val="00972847"/>
    <w:rsid w:val="00973B38"/>
    <w:rsid w:val="0097576D"/>
    <w:rsid w:val="00981670"/>
    <w:rsid w:val="00981F96"/>
    <w:rsid w:val="0098384D"/>
    <w:rsid w:val="009864DD"/>
    <w:rsid w:val="009914D2"/>
    <w:rsid w:val="009968B2"/>
    <w:rsid w:val="00997384"/>
    <w:rsid w:val="009B27B8"/>
    <w:rsid w:val="009C6FC2"/>
    <w:rsid w:val="009E62B8"/>
    <w:rsid w:val="009F2953"/>
    <w:rsid w:val="009F2FBC"/>
    <w:rsid w:val="009F321A"/>
    <w:rsid w:val="00A06FE5"/>
    <w:rsid w:val="00A1214D"/>
    <w:rsid w:val="00A1296C"/>
    <w:rsid w:val="00A27DA1"/>
    <w:rsid w:val="00A41DB7"/>
    <w:rsid w:val="00A42A5B"/>
    <w:rsid w:val="00A475C5"/>
    <w:rsid w:val="00A61206"/>
    <w:rsid w:val="00A64C1C"/>
    <w:rsid w:val="00A652FD"/>
    <w:rsid w:val="00A7794E"/>
    <w:rsid w:val="00A838C5"/>
    <w:rsid w:val="00A84703"/>
    <w:rsid w:val="00A9184B"/>
    <w:rsid w:val="00AA00B9"/>
    <w:rsid w:val="00AA1DEE"/>
    <w:rsid w:val="00AA427C"/>
    <w:rsid w:val="00AA5B24"/>
    <w:rsid w:val="00AA6AD9"/>
    <w:rsid w:val="00AC5A6F"/>
    <w:rsid w:val="00AC7399"/>
    <w:rsid w:val="00AD0993"/>
    <w:rsid w:val="00AD1AF4"/>
    <w:rsid w:val="00AD3590"/>
    <w:rsid w:val="00AF4DC7"/>
    <w:rsid w:val="00B00837"/>
    <w:rsid w:val="00B0390F"/>
    <w:rsid w:val="00B10995"/>
    <w:rsid w:val="00B11B84"/>
    <w:rsid w:val="00B13F36"/>
    <w:rsid w:val="00B2025C"/>
    <w:rsid w:val="00B2178C"/>
    <w:rsid w:val="00B2291E"/>
    <w:rsid w:val="00B23258"/>
    <w:rsid w:val="00B31820"/>
    <w:rsid w:val="00B32AEF"/>
    <w:rsid w:val="00B508C7"/>
    <w:rsid w:val="00B53297"/>
    <w:rsid w:val="00B5341C"/>
    <w:rsid w:val="00B60066"/>
    <w:rsid w:val="00B61F7A"/>
    <w:rsid w:val="00B62BF3"/>
    <w:rsid w:val="00B66A89"/>
    <w:rsid w:val="00B83E3F"/>
    <w:rsid w:val="00B85D0B"/>
    <w:rsid w:val="00B90D7F"/>
    <w:rsid w:val="00B90EA9"/>
    <w:rsid w:val="00B95803"/>
    <w:rsid w:val="00BA45C3"/>
    <w:rsid w:val="00BB470E"/>
    <w:rsid w:val="00BE0471"/>
    <w:rsid w:val="00BE68C2"/>
    <w:rsid w:val="00BF2ADD"/>
    <w:rsid w:val="00C00E80"/>
    <w:rsid w:val="00C02191"/>
    <w:rsid w:val="00C07619"/>
    <w:rsid w:val="00C20B23"/>
    <w:rsid w:val="00C2107E"/>
    <w:rsid w:val="00C25D52"/>
    <w:rsid w:val="00C26BFC"/>
    <w:rsid w:val="00C27A65"/>
    <w:rsid w:val="00C421BA"/>
    <w:rsid w:val="00C47A67"/>
    <w:rsid w:val="00C521C5"/>
    <w:rsid w:val="00C56FE1"/>
    <w:rsid w:val="00C7465C"/>
    <w:rsid w:val="00C77BAC"/>
    <w:rsid w:val="00C81AD2"/>
    <w:rsid w:val="00C82F4C"/>
    <w:rsid w:val="00C83AC5"/>
    <w:rsid w:val="00C85946"/>
    <w:rsid w:val="00CA0327"/>
    <w:rsid w:val="00CA09B2"/>
    <w:rsid w:val="00CC0B3E"/>
    <w:rsid w:val="00CC2DC7"/>
    <w:rsid w:val="00CD5E7B"/>
    <w:rsid w:val="00CE4AD2"/>
    <w:rsid w:val="00CF1953"/>
    <w:rsid w:val="00CF3A4C"/>
    <w:rsid w:val="00D00A79"/>
    <w:rsid w:val="00D05C2C"/>
    <w:rsid w:val="00D07645"/>
    <w:rsid w:val="00D12B89"/>
    <w:rsid w:val="00D134B4"/>
    <w:rsid w:val="00D17C6B"/>
    <w:rsid w:val="00D27257"/>
    <w:rsid w:val="00D310B3"/>
    <w:rsid w:val="00D4241B"/>
    <w:rsid w:val="00DA0921"/>
    <w:rsid w:val="00DA23C6"/>
    <w:rsid w:val="00DA6525"/>
    <w:rsid w:val="00DC2D23"/>
    <w:rsid w:val="00DC5A7B"/>
    <w:rsid w:val="00DE26E8"/>
    <w:rsid w:val="00DE33A3"/>
    <w:rsid w:val="00DF0041"/>
    <w:rsid w:val="00E007D0"/>
    <w:rsid w:val="00E04144"/>
    <w:rsid w:val="00E05B5A"/>
    <w:rsid w:val="00E0723A"/>
    <w:rsid w:val="00E26F5F"/>
    <w:rsid w:val="00E31121"/>
    <w:rsid w:val="00E331FC"/>
    <w:rsid w:val="00E4509B"/>
    <w:rsid w:val="00E5580D"/>
    <w:rsid w:val="00E55EE7"/>
    <w:rsid w:val="00E67284"/>
    <w:rsid w:val="00E676FA"/>
    <w:rsid w:val="00E95E6A"/>
    <w:rsid w:val="00EB0385"/>
    <w:rsid w:val="00EE288C"/>
    <w:rsid w:val="00EE5F6D"/>
    <w:rsid w:val="00EE7A08"/>
    <w:rsid w:val="00F03761"/>
    <w:rsid w:val="00F1108D"/>
    <w:rsid w:val="00F119EE"/>
    <w:rsid w:val="00F148C7"/>
    <w:rsid w:val="00F23562"/>
    <w:rsid w:val="00F367D7"/>
    <w:rsid w:val="00F42E74"/>
    <w:rsid w:val="00F50080"/>
    <w:rsid w:val="00F5269C"/>
    <w:rsid w:val="00F55853"/>
    <w:rsid w:val="00F65582"/>
    <w:rsid w:val="00F74396"/>
    <w:rsid w:val="00F82760"/>
    <w:rsid w:val="00F90724"/>
    <w:rsid w:val="00F96B56"/>
    <w:rsid w:val="00F97944"/>
    <w:rsid w:val="00FA4FEB"/>
    <w:rsid w:val="00FA52B4"/>
    <w:rsid w:val="00FB5DEC"/>
    <w:rsid w:val="00FC2C7D"/>
    <w:rsid w:val="00FC4513"/>
    <w:rsid w:val="00FD255F"/>
    <w:rsid w:val="00FE3B0F"/>
    <w:rsid w:val="00FF69AE"/>
    <w:rsid w:val="00FF70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39377"/>
  <w15:chartTrackingRefBased/>
  <w15:docId w15:val="{1843D337-7F8F-45E7-B92C-B6933007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5166F"/>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basedOn w:val="DefaultParagraphFont"/>
    <w:uiPriority w:val="99"/>
    <w:semiHidden/>
    <w:unhideWhenUsed/>
    <w:rsid w:val="002A2A8B"/>
    <w:rPr>
      <w:color w:val="605E5C"/>
      <w:shd w:val="clear" w:color="auto" w:fill="E1DFDD"/>
    </w:rPr>
  </w:style>
  <w:style w:type="paragraph" w:styleId="BodyText">
    <w:name w:val="Body Text"/>
    <w:basedOn w:val="Normal"/>
    <w:link w:val="BodyTextChar"/>
    <w:unhideWhenUsed/>
    <w:rsid w:val="006635E9"/>
    <w:pPr>
      <w:spacing w:after="120"/>
    </w:pPr>
  </w:style>
  <w:style w:type="character" w:customStyle="1" w:styleId="BodyTextChar">
    <w:name w:val="Body Text Char"/>
    <w:basedOn w:val="DefaultParagraphFont"/>
    <w:link w:val="BodyText"/>
    <w:rsid w:val="006635E9"/>
    <w:rPr>
      <w:sz w:val="22"/>
      <w:lang w:val="en-GB"/>
    </w:rPr>
  </w:style>
  <w:style w:type="paragraph" w:styleId="ListParagraph">
    <w:name w:val="List Paragraph"/>
    <w:basedOn w:val="Normal"/>
    <w:uiPriority w:val="34"/>
    <w:qFormat/>
    <w:rsid w:val="006635E9"/>
    <w:pPr>
      <w:ind w:left="720"/>
      <w:contextualSpacing/>
    </w:pPr>
    <w:rPr>
      <w:szCs w:val="24"/>
    </w:rPr>
  </w:style>
  <w:style w:type="paragraph" w:customStyle="1" w:styleId="Default">
    <w:name w:val="Default"/>
    <w:rsid w:val="00CD5E7B"/>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F1D86"/>
    <w:pPr>
      <w:spacing w:before="100" w:beforeAutospacing="1" w:after="100" w:afterAutospacing="1"/>
    </w:pPr>
    <w:rPr>
      <w:sz w:val="24"/>
      <w:szCs w:val="24"/>
      <w:lang w:val="en-US"/>
    </w:rPr>
  </w:style>
  <w:style w:type="character" w:styleId="FollowedHyperlink">
    <w:name w:val="FollowedHyperlink"/>
    <w:basedOn w:val="DefaultParagraphFont"/>
    <w:rsid w:val="001A0073"/>
    <w:rPr>
      <w:color w:val="954F72" w:themeColor="followedHyperlink"/>
      <w:u w:val="single"/>
    </w:rPr>
  </w:style>
  <w:style w:type="character" w:styleId="CommentReference">
    <w:name w:val="annotation reference"/>
    <w:basedOn w:val="DefaultParagraphFont"/>
    <w:rsid w:val="00E331FC"/>
    <w:rPr>
      <w:sz w:val="16"/>
      <w:szCs w:val="16"/>
    </w:rPr>
  </w:style>
  <w:style w:type="paragraph" w:styleId="CommentText">
    <w:name w:val="annotation text"/>
    <w:basedOn w:val="Normal"/>
    <w:link w:val="CommentTextChar"/>
    <w:rsid w:val="00E331FC"/>
    <w:rPr>
      <w:sz w:val="20"/>
    </w:rPr>
  </w:style>
  <w:style w:type="character" w:customStyle="1" w:styleId="CommentTextChar">
    <w:name w:val="Comment Text Char"/>
    <w:basedOn w:val="DefaultParagraphFont"/>
    <w:link w:val="CommentText"/>
    <w:rsid w:val="00E331FC"/>
    <w:rPr>
      <w:lang w:val="en-GB"/>
    </w:rPr>
  </w:style>
  <w:style w:type="paragraph" w:styleId="CommentSubject">
    <w:name w:val="annotation subject"/>
    <w:basedOn w:val="CommentText"/>
    <w:next w:val="CommentText"/>
    <w:link w:val="CommentSubjectChar"/>
    <w:rsid w:val="00E331FC"/>
    <w:rPr>
      <w:b/>
      <w:bCs/>
    </w:rPr>
  </w:style>
  <w:style w:type="character" w:customStyle="1" w:styleId="CommentSubjectChar">
    <w:name w:val="Comment Subject Char"/>
    <w:basedOn w:val="CommentTextChar"/>
    <w:link w:val="CommentSubject"/>
    <w:rsid w:val="00E331FC"/>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026356">
      <w:bodyDiv w:val="1"/>
      <w:marLeft w:val="0"/>
      <w:marRight w:val="0"/>
      <w:marTop w:val="0"/>
      <w:marBottom w:val="0"/>
      <w:divBdr>
        <w:top w:val="none" w:sz="0" w:space="0" w:color="auto"/>
        <w:left w:val="none" w:sz="0" w:space="0" w:color="auto"/>
        <w:bottom w:val="none" w:sz="0" w:space="0" w:color="auto"/>
        <w:right w:val="none" w:sz="0" w:space="0" w:color="auto"/>
      </w:divBdr>
      <w:divsChild>
        <w:div w:id="2100448466">
          <w:marLeft w:val="1800"/>
          <w:marRight w:val="0"/>
          <w:marTop w:val="90"/>
          <w:marBottom w:val="0"/>
          <w:divBdr>
            <w:top w:val="none" w:sz="0" w:space="0" w:color="auto"/>
            <w:left w:val="none" w:sz="0" w:space="0" w:color="auto"/>
            <w:bottom w:val="none" w:sz="0" w:space="0" w:color="auto"/>
            <w:right w:val="none" w:sz="0" w:space="0" w:color="auto"/>
          </w:divBdr>
        </w:div>
      </w:divsChild>
    </w:div>
    <w:div w:id="944772316">
      <w:bodyDiv w:val="1"/>
      <w:marLeft w:val="0"/>
      <w:marRight w:val="0"/>
      <w:marTop w:val="0"/>
      <w:marBottom w:val="0"/>
      <w:divBdr>
        <w:top w:val="none" w:sz="0" w:space="0" w:color="auto"/>
        <w:left w:val="none" w:sz="0" w:space="0" w:color="auto"/>
        <w:bottom w:val="none" w:sz="0" w:space="0" w:color="auto"/>
        <w:right w:val="none" w:sz="0" w:space="0" w:color="auto"/>
      </w:divBdr>
      <w:divsChild>
        <w:div w:id="1395086420">
          <w:marLeft w:val="1800"/>
          <w:marRight w:val="0"/>
          <w:marTop w:val="90"/>
          <w:marBottom w:val="0"/>
          <w:divBdr>
            <w:top w:val="none" w:sz="0" w:space="0" w:color="auto"/>
            <w:left w:val="none" w:sz="0" w:space="0" w:color="auto"/>
            <w:bottom w:val="none" w:sz="0" w:space="0" w:color="auto"/>
            <w:right w:val="none" w:sz="0" w:space="0" w:color="auto"/>
          </w:divBdr>
        </w:div>
      </w:divsChild>
    </w:div>
    <w:div w:id="1374885766">
      <w:bodyDiv w:val="1"/>
      <w:marLeft w:val="0"/>
      <w:marRight w:val="0"/>
      <w:marTop w:val="0"/>
      <w:marBottom w:val="0"/>
      <w:divBdr>
        <w:top w:val="none" w:sz="0" w:space="0" w:color="auto"/>
        <w:left w:val="none" w:sz="0" w:space="0" w:color="auto"/>
        <w:bottom w:val="none" w:sz="0" w:space="0" w:color="auto"/>
        <w:right w:val="none" w:sz="0" w:space="0" w:color="auto"/>
      </w:divBdr>
    </w:div>
    <w:div w:id="1445462547">
      <w:bodyDiv w:val="1"/>
      <w:marLeft w:val="0"/>
      <w:marRight w:val="0"/>
      <w:marTop w:val="0"/>
      <w:marBottom w:val="0"/>
      <w:divBdr>
        <w:top w:val="none" w:sz="0" w:space="0" w:color="auto"/>
        <w:left w:val="none" w:sz="0" w:space="0" w:color="auto"/>
        <w:bottom w:val="none" w:sz="0" w:space="0" w:color="auto"/>
        <w:right w:val="none" w:sz="0" w:space="0" w:color="auto"/>
      </w:divBdr>
    </w:div>
    <w:div w:id="1586375165">
      <w:bodyDiv w:val="1"/>
      <w:marLeft w:val="0"/>
      <w:marRight w:val="0"/>
      <w:marTop w:val="0"/>
      <w:marBottom w:val="0"/>
      <w:divBdr>
        <w:top w:val="none" w:sz="0" w:space="0" w:color="auto"/>
        <w:left w:val="none" w:sz="0" w:space="0" w:color="auto"/>
        <w:bottom w:val="none" w:sz="0" w:space="0" w:color="auto"/>
        <w:right w:val="none" w:sz="0" w:space="0" w:color="auto"/>
      </w:divBdr>
      <w:divsChild>
        <w:div w:id="1517159261">
          <w:marLeft w:val="1166"/>
          <w:marRight w:val="0"/>
          <w:marTop w:val="100"/>
          <w:marBottom w:val="0"/>
          <w:divBdr>
            <w:top w:val="none" w:sz="0" w:space="0" w:color="auto"/>
            <w:left w:val="none" w:sz="0" w:space="0" w:color="auto"/>
            <w:bottom w:val="none" w:sz="0" w:space="0" w:color="auto"/>
            <w:right w:val="none" w:sz="0" w:space="0" w:color="auto"/>
          </w:divBdr>
        </w:div>
        <w:div w:id="1348754945">
          <w:marLeft w:val="1800"/>
          <w:marRight w:val="0"/>
          <w:marTop w:val="90"/>
          <w:marBottom w:val="0"/>
          <w:divBdr>
            <w:top w:val="none" w:sz="0" w:space="0" w:color="auto"/>
            <w:left w:val="none" w:sz="0" w:space="0" w:color="auto"/>
            <w:bottom w:val="none" w:sz="0" w:space="0" w:color="auto"/>
            <w:right w:val="none" w:sz="0" w:space="0" w:color="auto"/>
          </w:divBdr>
        </w:div>
        <w:div w:id="956258527">
          <w:marLeft w:val="1800"/>
          <w:marRight w:val="0"/>
          <w:marTop w:val="90"/>
          <w:marBottom w:val="0"/>
          <w:divBdr>
            <w:top w:val="none" w:sz="0" w:space="0" w:color="auto"/>
            <w:left w:val="none" w:sz="0" w:space="0" w:color="auto"/>
            <w:bottom w:val="none" w:sz="0" w:space="0" w:color="auto"/>
            <w:right w:val="none" w:sz="0" w:space="0" w:color="auto"/>
          </w:divBdr>
        </w:div>
        <w:div w:id="1398165629">
          <w:marLeft w:val="2520"/>
          <w:marRight w:val="0"/>
          <w:marTop w:val="80"/>
          <w:marBottom w:val="0"/>
          <w:divBdr>
            <w:top w:val="none" w:sz="0" w:space="0" w:color="auto"/>
            <w:left w:val="none" w:sz="0" w:space="0" w:color="auto"/>
            <w:bottom w:val="none" w:sz="0" w:space="0" w:color="auto"/>
            <w:right w:val="none" w:sz="0" w:space="0" w:color="auto"/>
          </w:divBdr>
        </w:div>
        <w:div w:id="104202736">
          <w:marLeft w:val="2520"/>
          <w:marRight w:val="0"/>
          <w:marTop w:val="80"/>
          <w:marBottom w:val="0"/>
          <w:divBdr>
            <w:top w:val="none" w:sz="0" w:space="0" w:color="auto"/>
            <w:left w:val="none" w:sz="0" w:space="0" w:color="auto"/>
            <w:bottom w:val="none" w:sz="0" w:space="0" w:color="auto"/>
            <w:right w:val="none" w:sz="0" w:space="0" w:color="auto"/>
          </w:divBdr>
        </w:div>
        <w:div w:id="391857516">
          <w:marLeft w:val="1800"/>
          <w:marRight w:val="0"/>
          <w:marTop w:val="90"/>
          <w:marBottom w:val="0"/>
          <w:divBdr>
            <w:top w:val="none" w:sz="0" w:space="0" w:color="auto"/>
            <w:left w:val="none" w:sz="0" w:space="0" w:color="auto"/>
            <w:bottom w:val="none" w:sz="0" w:space="0" w:color="auto"/>
            <w:right w:val="none" w:sz="0" w:space="0" w:color="auto"/>
          </w:divBdr>
        </w:div>
        <w:div w:id="437723020">
          <w:marLeft w:val="1800"/>
          <w:marRight w:val="0"/>
          <w:marTop w:val="90"/>
          <w:marBottom w:val="0"/>
          <w:divBdr>
            <w:top w:val="none" w:sz="0" w:space="0" w:color="auto"/>
            <w:left w:val="none" w:sz="0" w:space="0" w:color="auto"/>
            <w:bottom w:val="none" w:sz="0" w:space="0" w:color="auto"/>
            <w:right w:val="none" w:sz="0" w:space="0" w:color="auto"/>
          </w:divBdr>
        </w:div>
      </w:divsChild>
    </w:div>
    <w:div w:id="1588689153">
      <w:bodyDiv w:val="1"/>
      <w:marLeft w:val="0"/>
      <w:marRight w:val="0"/>
      <w:marTop w:val="0"/>
      <w:marBottom w:val="0"/>
      <w:divBdr>
        <w:top w:val="none" w:sz="0" w:space="0" w:color="auto"/>
        <w:left w:val="none" w:sz="0" w:space="0" w:color="auto"/>
        <w:bottom w:val="none" w:sz="0" w:space="0" w:color="auto"/>
        <w:right w:val="none" w:sz="0" w:space="0" w:color="auto"/>
      </w:divBdr>
    </w:div>
    <w:div w:id="1997688874">
      <w:bodyDiv w:val="1"/>
      <w:marLeft w:val="0"/>
      <w:marRight w:val="0"/>
      <w:marTop w:val="0"/>
      <w:marBottom w:val="0"/>
      <w:divBdr>
        <w:top w:val="none" w:sz="0" w:space="0" w:color="auto"/>
        <w:left w:val="none" w:sz="0" w:space="0" w:color="auto"/>
        <w:bottom w:val="none" w:sz="0" w:space="0" w:color="auto"/>
        <w:right w:val="none" w:sz="0" w:space="0" w:color="auto"/>
      </w:divBdr>
      <w:divsChild>
        <w:div w:id="55516412">
          <w:marLeft w:val="1800"/>
          <w:marRight w:val="0"/>
          <w:marTop w:val="90"/>
          <w:marBottom w:val="0"/>
          <w:divBdr>
            <w:top w:val="none" w:sz="0" w:space="0" w:color="auto"/>
            <w:left w:val="none" w:sz="0" w:space="0" w:color="auto"/>
            <w:bottom w:val="none" w:sz="0" w:space="0" w:color="auto"/>
            <w:right w:val="none" w:sz="0" w:space="0" w:color="auto"/>
          </w:divBdr>
        </w:div>
        <w:div w:id="633295657">
          <w:marLeft w:val="1800"/>
          <w:marRight w:val="0"/>
          <w:marTop w:val="9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(3).dot</Template>
  <TotalTime>17</TotalTime>
  <Pages>6</Pages>
  <Words>3186</Words>
  <Characters>18164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doc.: IEEE 802.11-21/0865r5</vt:lpstr>
    </vt:vector>
  </TitlesOfParts>
  <Manager/>
  <Company/>
  <LinksUpToDate>false</LinksUpToDate>
  <CharactersWithSpaces>21308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Derham</dc:creator>
  <cp:keywords>July 2021</cp:keywords>
  <dc:description/>
  <cp:lastModifiedBy>Joseph Levy</cp:lastModifiedBy>
  <cp:revision>15</cp:revision>
  <cp:lastPrinted>1900-01-01T08:00:00Z</cp:lastPrinted>
  <dcterms:created xsi:type="dcterms:W3CDTF">2021-07-20T04:36:00Z</dcterms:created>
  <dcterms:modified xsi:type="dcterms:W3CDTF">2021-07-20T05:05:00Z</dcterms:modified>
  <cp:category/>
</cp:coreProperties>
</file>