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6BEFEC76" w:rsidR="00DE584F" w:rsidRPr="00183F4C" w:rsidRDefault="001B056C" w:rsidP="00A12A5A">
            <w:pPr>
              <w:pStyle w:val="T2"/>
            </w:pPr>
            <w:bookmarkStart w:id="0" w:name="_Hlk72686683"/>
            <w:r>
              <w:rPr>
                <w:lang w:eastAsia="ko-KR"/>
              </w:rPr>
              <w:t xml:space="preserve">PDT for </w:t>
            </w:r>
            <w:r w:rsidR="00662BE6">
              <w:rPr>
                <w:lang w:eastAsia="ko-KR"/>
              </w:rPr>
              <w:t>CC3</w:t>
            </w:r>
            <w:ins w:id="1" w:author="Author">
              <w:r w:rsidR="007A6C23">
                <w:rPr>
                  <w:lang w:eastAsia="ko-KR"/>
                </w:rPr>
                <w:t>6</w:t>
              </w:r>
            </w:ins>
            <w:del w:id="2" w:author="Author">
              <w:r w:rsidR="00662BE6" w:rsidDel="007A6C23">
                <w:rPr>
                  <w:lang w:eastAsia="ko-KR"/>
                </w:rPr>
                <w:delText>4</w:delText>
              </w:r>
            </w:del>
            <w:r w:rsidR="00662BE6">
              <w:rPr>
                <w:lang w:eastAsia="ko-KR"/>
              </w:rPr>
              <w:t xml:space="preserve"> Resolution for CID</w:t>
            </w:r>
            <w:bookmarkEnd w:id="0"/>
            <w:r w:rsidR="007A6C23">
              <w:rPr>
                <w:lang w:eastAsia="ko-KR"/>
              </w:rPr>
              <w:t xml:space="preserve"> 5363</w:t>
            </w:r>
            <w:r w:rsidR="00A12A5A">
              <w:rPr>
                <w:lang w:eastAsia="ko-KR"/>
              </w:rPr>
              <w:t xml:space="preserve"> </w:t>
            </w:r>
          </w:p>
        </w:tc>
      </w:tr>
      <w:tr w:rsidR="00DE584F" w:rsidRPr="00183F4C" w14:paraId="4EE171F3" w14:textId="77777777" w:rsidTr="00937A90">
        <w:trPr>
          <w:trHeight w:val="359"/>
          <w:jc w:val="center"/>
        </w:trPr>
        <w:tc>
          <w:tcPr>
            <w:tcW w:w="9576" w:type="dxa"/>
            <w:gridSpan w:val="5"/>
            <w:vAlign w:val="center"/>
          </w:tcPr>
          <w:p w14:paraId="2DCA8F1F" w14:textId="776675EC"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2A71D0">
              <w:rPr>
                <w:b w:val="0"/>
                <w:sz w:val="20"/>
                <w:lang w:eastAsia="ko-KR"/>
              </w:rPr>
              <w:t>07</w:t>
            </w:r>
            <w:r>
              <w:rPr>
                <w:rFonts w:hint="eastAsia"/>
                <w:b w:val="0"/>
                <w:sz w:val="20"/>
                <w:lang w:eastAsia="ko-KR"/>
              </w:rPr>
              <w:t>-</w:t>
            </w:r>
            <w:r w:rsidR="00382833">
              <w:rPr>
                <w:b w:val="0"/>
                <w:sz w:val="20"/>
                <w:lang w:eastAsia="ko-KR"/>
              </w:rPr>
              <w:t>1</w:t>
            </w:r>
            <w:r w:rsidR="002A71D0">
              <w:rPr>
                <w:b w:val="0"/>
                <w:sz w:val="20"/>
                <w:lang w:eastAsia="ko-KR"/>
              </w:rPr>
              <w:t>6</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5C0156C6" w:rsidR="00662BE6" w:rsidRDefault="007A6C23" w:rsidP="00662BE6">
            <w:pPr>
              <w:pStyle w:val="T2"/>
              <w:spacing w:after="0"/>
              <w:ind w:left="0" w:right="0"/>
              <w:jc w:val="left"/>
              <w:rPr>
                <w:b w:val="0"/>
                <w:sz w:val="18"/>
                <w:szCs w:val="18"/>
                <w:lang w:eastAsia="ko-KR"/>
              </w:rPr>
            </w:pPr>
            <w:r>
              <w:rPr>
                <w:b w:val="0"/>
                <w:sz w:val="18"/>
                <w:szCs w:val="18"/>
                <w:lang w:eastAsia="ko-KR"/>
              </w:rPr>
              <w:t>Jay Yang</w:t>
            </w:r>
          </w:p>
        </w:tc>
        <w:tc>
          <w:tcPr>
            <w:tcW w:w="1440" w:type="dxa"/>
            <w:vAlign w:val="center"/>
          </w:tcPr>
          <w:p w14:paraId="0368D64C" w14:textId="69CE14C2" w:rsidR="00662BE6" w:rsidRDefault="007A6C23" w:rsidP="00662BE6">
            <w:pPr>
              <w:pStyle w:val="T2"/>
              <w:spacing w:after="0"/>
              <w:ind w:left="0" w:right="0"/>
              <w:jc w:val="left"/>
              <w:rPr>
                <w:b w:val="0"/>
                <w:sz w:val="18"/>
                <w:szCs w:val="18"/>
                <w:lang w:eastAsia="ko-KR"/>
              </w:rPr>
            </w:pPr>
            <w:r>
              <w:rPr>
                <w:b w:val="0"/>
                <w:sz w:val="18"/>
                <w:szCs w:val="18"/>
                <w:lang w:eastAsia="ko-KR"/>
              </w:rPr>
              <w:t>Nokia</w:t>
            </w:r>
          </w:p>
        </w:tc>
        <w:tc>
          <w:tcPr>
            <w:tcW w:w="2610" w:type="dxa"/>
            <w:vAlign w:val="center"/>
          </w:tcPr>
          <w:p w14:paraId="67F1D9E1" w14:textId="77B7441D" w:rsidR="00662BE6" w:rsidRDefault="00662BE6" w:rsidP="00B109C6">
            <w:pPr>
              <w:pStyle w:val="T2"/>
              <w:spacing w:after="0"/>
              <w:ind w:left="0" w:right="0"/>
              <w:jc w:val="left"/>
              <w:rPr>
                <w:b w:val="0"/>
                <w:sz w:val="18"/>
                <w:szCs w:val="18"/>
              </w:rPr>
            </w:pP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37C29513" w:rsidR="00662BE6" w:rsidRDefault="007A6C23" w:rsidP="00662BE6">
            <w:pPr>
              <w:pStyle w:val="T2"/>
              <w:spacing w:after="0"/>
              <w:ind w:left="0" w:right="0"/>
              <w:jc w:val="left"/>
              <w:rPr>
                <w:b w:val="0"/>
                <w:sz w:val="18"/>
                <w:szCs w:val="18"/>
                <w:lang w:eastAsia="ko-KR"/>
              </w:rPr>
            </w:pPr>
            <w:r>
              <w:rPr>
                <w:b w:val="0"/>
                <w:sz w:val="18"/>
                <w:szCs w:val="18"/>
                <w:lang w:eastAsia="ko-KR"/>
              </w:rPr>
              <w:t>Zhijie.yang@nokia-sbell.com</w:t>
            </w:r>
          </w:p>
        </w:tc>
      </w:tr>
      <w:tr w:rsidR="002C6F3E" w14:paraId="6BC940EC" w14:textId="77777777" w:rsidTr="00937A90">
        <w:trPr>
          <w:trHeight w:val="359"/>
          <w:jc w:val="center"/>
        </w:trPr>
        <w:tc>
          <w:tcPr>
            <w:tcW w:w="1548" w:type="dxa"/>
            <w:vAlign w:val="center"/>
          </w:tcPr>
          <w:p w14:paraId="6AD6A63E" w14:textId="496F6229" w:rsidR="002C6F3E" w:rsidRDefault="007A6C23" w:rsidP="002C6F3E">
            <w:pPr>
              <w:pStyle w:val="T2"/>
              <w:spacing w:after="0"/>
              <w:ind w:left="0" w:right="0"/>
              <w:jc w:val="left"/>
              <w:rPr>
                <w:b w:val="0"/>
                <w:sz w:val="18"/>
                <w:szCs w:val="18"/>
                <w:lang w:eastAsia="ko-KR"/>
              </w:rPr>
            </w:pPr>
            <w:r w:rsidRPr="007A6C23">
              <w:rPr>
                <w:b w:val="0"/>
                <w:sz w:val="18"/>
                <w:szCs w:val="18"/>
                <w:lang w:eastAsia="ko-KR"/>
              </w:rPr>
              <w:t>Kasslin Mika</w:t>
            </w:r>
          </w:p>
        </w:tc>
        <w:tc>
          <w:tcPr>
            <w:tcW w:w="1440" w:type="dxa"/>
            <w:vAlign w:val="center"/>
          </w:tcPr>
          <w:p w14:paraId="47B4937B" w14:textId="7417282F" w:rsidR="002C6F3E" w:rsidRDefault="007A6C23" w:rsidP="002C6F3E">
            <w:pPr>
              <w:pStyle w:val="T2"/>
              <w:spacing w:after="0"/>
              <w:ind w:left="0" w:right="0"/>
              <w:jc w:val="left"/>
              <w:rPr>
                <w:b w:val="0"/>
                <w:sz w:val="18"/>
                <w:szCs w:val="18"/>
                <w:lang w:eastAsia="ko-KR"/>
              </w:rPr>
            </w:pPr>
            <w:r>
              <w:rPr>
                <w:b w:val="0"/>
                <w:sz w:val="18"/>
                <w:szCs w:val="18"/>
                <w:lang w:eastAsia="ko-KR"/>
              </w:rPr>
              <w:t>Nokia</w:t>
            </w:r>
          </w:p>
        </w:tc>
        <w:tc>
          <w:tcPr>
            <w:tcW w:w="2610" w:type="dxa"/>
            <w:vAlign w:val="center"/>
          </w:tcPr>
          <w:p w14:paraId="758AB25E" w14:textId="1E86326B" w:rsidR="002C6F3E" w:rsidRPr="00CB4F2F" w:rsidRDefault="002C6F3E" w:rsidP="002C6F3E">
            <w:pPr>
              <w:pStyle w:val="T2"/>
              <w:spacing w:after="0"/>
              <w:ind w:left="0" w:right="0"/>
              <w:jc w:val="left"/>
              <w:rPr>
                <w:b w:val="0"/>
                <w:sz w:val="18"/>
                <w:szCs w:val="18"/>
              </w:rPr>
            </w:pPr>
          </w:p>
        </w:tc>
        <w:tc>
          <w:tcPr>
            <w:tcW w:w="1620"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74BC02ED" w14:textId="7E625C91" w:rsidR="002C6F3E" w:rsidRPr="00AA7997" w:rsidRDefault="002C6F3E" w:rsidP="002C6F3E">
            <w:pPr>
              <w:pStyle w:val="T2"/>
              <w:spacing w:after="0"/>
              <w:ind w:left="0" w:right="0"/>
              <w:jc w:val="left"/>
              <w:rPr>
                <w:b w:val="0"/>
                <w:sz w:val="18"/>
                <w:szCs w:val="18"/>
              </w:rPr>
            </w:pPr>
          </w:p>
        </w:tc>
      </w:tr>
      <w:tr w:rsidR="002C6F3E" w14:paraId="17F10403" w14:textId="77777777" w:rsidTr="00937A90">
        <w:trPr>
          <w:trHeight w:val="359"/>
          <w:jc w:val="center"/>
        </w:trPr>
        <w:tc>
          <w:tcPr>
            <w:tcW w:w="1548" w:type="dxa"/>
            <w:vAlign w:val="center"/>
          </w:tcPr>
          <w:p w14:paraId="456D0C0E" w14:textId="4DDB9264" w:rsidR="002C6F3E" w:rsidRPr="007A6C23" w:rsidRDefault="007A6C23" w:rsidP="007A6C23">
            <w:pPr>
              <w:pStyle w:val="T2"/>
              <w:spacing w:after="0"/>
              <w:ind w:left="0" w:right="0"/>
              <w:jc w:val="left"/>
              <w:rPr>
                <w:b w:val="0"/>
                <w:sz w:val="18"/>
                <w:szCs w:val="18"/>
                <w:lang w:eastAsia="ko-KR"/>
              </w:rPr>
            </w:pPr>
            <w:r>
              <w:rPr>
                <w:b w:val="0"/>
                <w:sz w:val="18"/>
                <w:szCs w:val="18"/>
                <w:lang w:eastAsia="ko-KR"/>
              </w:rPr>
              <w:t xml:space="preserve">Lorenzo  </w:t>
            </w:r>
            <w:r w:rsidRPr="007A6C23">
              <w:rPr>
                <w:b w:val="0"/>
                <w:sz w:val="18"/>
                <w:szCs w:val="18"/>
                <w:lang w:eastAsia="ko-KR"/>
              </w:rPr>
              <w:t>Galati Giordano</w:t>
            </w:r>
          </w:p>
        </w:tc>
        <w:tc>
          <w:tcPr>
            <w:tcW w:w="1440" w:type="dxa"/>
            <w:vAlign w:val="center"/>
          </w:tcPr>
          <w:p w14:paraId="03743E72" w14:textId="60548991" w:rsidR="002C6F3E" w:rsidRDefault="007A6C23" w:rsidP="002C6F3E">
            <w:pPr>
              <w:pStyle w:val="T2"/>
              <w:spacing w:after="0"/>
              <w:ind w:left="0" w:right="0"/>
              <w:jc w:val="left"/>
              <w:rPr>
                <w:b w:val="0"/>
                <w:sz w:val="18"/>
                <w:szCs w:val="18"/>
                <w:lang w:eastAsia="ko-KR"/>
              </w:rPr>
            </w:pPr>
            <w:r>
              <w:rPr>
                <w:b w:val="0"/>
                <w:sz w:val="18"/>
                <w:szCs w:val="18"/>
                <w:lang w:eastAsia="ko-KR"/>
              </w:rPr>
              <w:t>Nokia</w:t>
            </w:r>
          </w:p>
        </w:tc>
        <w:tc>
          <w:tcPr>
            <w:tcW w:w="2610" w:type="dxa"/>
            <w:vAlign w:val="center"/>
          </w:tcPr>
          <w:p w14:paraId="1D8C4839" w14:textId="6A2C726A" w:rsidR="002C6F3E" w:rsidRPr="00CB4F2F" w:rsidRDefault="002C6F3E" w:rsidP="002C6F3E">
            <w:pPr>
              <w:pStyle w:val="T2"/>
              <w:spacing w:after="0"/>
              <w:ind w:left="0" w:right="0"/>
              <w:jc w:val="left"/>
              <w:rPr>
                <w:b w:val="0"/>
                <w:sz w:val="18"/>
                <w:szCs w:val="18"/>
              </w:rPr>
            </w:pPr>
          </w:p>
        </w:tc>
        <w:tc>
          <w:tcPr>
            <w:tcW w:w="1620" w:type="dxa"/>
            <w:vAlign w:val="center"/>
          </w:tcPr>
          <w:p w14:paraId="29BB7E03"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18DE01A0" w14:textId="3ECD6F1D" w:rsidR="002C6F3E" w:rsidRDefault="002C6F3E" w:rsidP="002C6F3E">
            <w:pPr>
              <w:pStyle w:val="T2"/>
              <w:spacing w:after="0"/>
              <w:ind w:left="0" w:right="0"/>
              <w:jc w:val="left"/>
            </w:pPr>
          </w:p>
        </w:tc>
      </w:tr>
      <w:tr w:rsidR="007A6C23" w14:paraId="248ED7D1" w14:textId="77777777" w:rsidTr="00937A90">
        <w:trPr>
          <w:trHeight w:val="359"/>
          <w:jc w:val="center"/>
        </w:trPr>
        <w:tc>
          <w:tcPr>
            <w:tcW w:w="1548" w:type="dxa"/>
            <w:vAlign w:val="center"/>
          </w:tcPr>
          <w:p w14:paraId="50B0C4B0" w14:textId="77777777" w:rsidR="000F0EFF" w:rsidRDefault="000F0EFF" w:rsidP="000F0EFF">
            <w:pPr>
              <w:rPr>
                <w:sz w:val="22"/>
                <w:lang w:val="en-US" w:eastAsia="zh-CN"/>
              </w:rPr>
            </w:pPr>
            <w:r>
              <w:t>Prabodh</w:t>
            </w:r>
          </w:p>
          <w:p w14:paraId="7DB6F900" w14:textId="644EFF55" w:rsidR="007A6C23" w:rsidRPr="009371B3" w:rsidRDefault="000F0EFF" w:rsidP="007A6C23">
            <w:pPr>
              <w:pStyle w:val="T2"/>
              <w:spacing w:after="0"/>
              <w:ind w:left="0" w:right="0"/>
              <w:jc w:val="left"/>
              <w:rPr>
                <w:b w:val="0"/>
                <w:sz w:val="18"/>
                <w:szCs w:val="18"/>
                <w:lang w:eastAsia="ko-KR"/>
              </w:rPr>
            </w:pPr>
            <w:r>
              <w:rPr>
                <w:b w:val="0"/>
                <w:sz w:val="18"/>
                <w:szCs w:val="18"/>
                <w:lang w:eastAsia="ko-KR"/>
              </w:rPr>
              <w:t>Varshney</w:t>
            </w:r>
          </w:p>
        </w:tc>
        <w:tc>
          <w:tcPr>
            <w:tcW w:w="1440" w:type="dxa"/>
            <w:vAlign w:val="center"/>
          </w:tcPr>
          <w:p w14:paraId="6F7B6A56" w14:textId="02C28465" w:rsidR="007A6C23" w:rsidRDefault="000F0EFF" w:rsidP="007A6C23">
            <w:pPr>
              <w:pStyle w:val="T2"/>
              <w:spacing w:after="0"/>
              <w:ind w:left="0" w:right="0"/>
              <w:jc w:val="left"/>
              <w:rPr>
                <w:b w:val="0"/>
                <w:sz w:val="18"/>
                <w:szCs w:val="18"/>
                <w:lang w:eastAsia="ko-KR"/>
              </w:rPr>
            </w:pPr>
            <w:r>
              <w:rPr>
                <w:b w:val="0"/>
                <w:sz w:val="18"/>
                <w:szCs w:val="18"/>
                <w:lang w:eastAsia="ko-KR"/>
              </w:rPr>
              <w:t>Nokia</w:t>
            </w:r>
          </w:p>
        </w:tc>
        <w:tc>
          <w:tcPr>
            <w:tcW w:w="2610" w:type="dxa"/>
            <w:vAlign w:val="center"/>
          </w:tcPr>
          <w:p w14:paraId="6CAB5076" w14:textId="77777777" w:rsidR="007A6C23" w:rsidRPr="00CB4F2F" w:rsidRDefault="007A6C23" w:rsidP="007A6C23">
            <w:pPr>
              <w:pStyle w:val="T2"/>
              <w:spacing w:after="0"/>
              <w:ind w:left="0" w:right="0"/>
              <w:jc w:val="left"/>
              <w:rPr>
                <w:b w:val="0"/>
                <w:sz w:val="18"/>
                <w:szCs w:val="18"/>
              </w:rPr>
            </w:pPr>
          </w:p>
        </w:tc>
        <w:tc>
          <w:tcPr>
            <w:tcW w:w="1620" w:type="dxa"/>
            <w:vAlign w:val="center"/>
          </w:tcPr>
          <w:p w14:paraId="033ABC60" w14:textId="77777777" w:rsidR="007A6C23" w:rsidRPr="002C60AE" w:rsidRDefault="007A6C23" w:rsidP="007A6C23">
            <w:pPr>
              <w:pStyle w:val="T2"/>
              <w:spacing w:after="0"/>
              <w:ind w:left="0" w:right="0"/>
              <w:jc w:val="left"/>
              <w:rPr>
                <w:b w:val="0"/>
                <w:sz w:val="18"/>
                <w:szCs w:val="18"/>
                <w:lang w:eastAsia="ko-KR"/>
              </w:rPr>
            </w:pPr>
          </w:p>
        </w:tc>
        <w:tc>
          <w:tcPr>
            <w:tcW w:w="2358" w:type="dxa"/>
            <w:vAlign w:val="center"/>
          </w:tcPr>
          <w:p w14:paraId="7F596BF0" w14:textId="2350B1D8" w:rsidR="007A6C23" w:rsidRDefault="007A6C23" w:rsidP="007A6C23">
            <w:pPr>
              <w:pStyle w:val="T2"/>
              <w:spacing w:after="0"/>
              <w:ind w:left="0" w:right="0"/>
              <w:jc w:val="left"/>
            </w:pPr>
          </w:p>
        </w:tc>
      </w:tr>
      <w:tr w:rsidR="00C97798" w14:paraId="628D5B08" w14:textId="77777777" w:rsidTr="00937A90">
        <w:trPr>
          <w:trHeight w:val="359"/>
          <w:jc w:val="center"/>
        </w:trPr>
        <w:tc>
          <w:tcPr>
            <w:tcW w:w="1548" w:type="dxa"/>
            <w:vAlign w:val="center"/>
          </w:tcPr>
          <w:p w14:paraId="1B83B9E0" w14:textId="110160A1" w:rsidR="00C97798" w:rsidRPr="009371B3" w:rsidRDefault="00C97798" w:rsidP="00C97798">
            <w:pPr>
              <w:pStyle w:val="T2"/>
              <w:spacing w:after="0"/>
              <w:ind w:left="0" w:right="0"/>
              <w:jc w:val="left"/>
              <w:rPr>
                <w:b w:val="0"/>
                <w:sz w:val="18"/>
                <w:szCs w:val="18"/>
                <w:lang w:eastAsia="ko-KR"/>
              </w:rPr>
            </w:pPr>
          </w:p>
        </w:tc>
        <w:tc>
          <w:tcPr>
            <w:tcW w:w="1440" w:type="dxa"/>
            <w:vAlign w:val="center"/>
          </w:tcPr>
          <w:p w14:paraId="277E7881" w14:textId="2C674651" w:rsidR="00C97798" w:rsidRDefault="00C97798" w:rsidP="00C97798">
            <w:pPr>
              <w:pStyle w:val="T2"/>
              <w:spacing w:after="0"/>
              <w:ind w:left="0" w:right="0"/>
              <w:jc w:val="left"/>
              <w:rPr>
                <w:b w:val="0"/>
                <w:sz w:val="18"/>
                <w:szCs w:val="18"/>
                <w:lang w:eastAsia="ko-KR"/>
              </w:rPr>
            </w:pPr>
          </w:p>
        </w:tc>
        <w:tc>
          <w:tcPr>
            <w:tcW w:w="2610" w:type="dxa"/>
            <w:vAlign w:val="center"/>
          </w:tcPr>
          <w:p w14:paraId="39E1B432" w14:textId="77777777" w:rsidR="00C97798" w:rsidRPr="00CB4F2F" w:rsidRDefault="00C97798" w:rsidP="00C97798">
            <w:pPr>
              <w:pStyle w:val="T2"/>
              <w:spacing w:after="0"/>
              <w:ind w:left="0" w:right="0"/>
              <w:jc w:val="left"/>
              <w:rPr>
                <w:b w:val="0"/>
                <w:sz w:val="18"/>
                <w:szCs w:val="18"/>
              </w:rPr>
            </w:pPr>
          </w:p>
        </w:tc>
        <w:tc>
          <w:tcPr>
            <w:tcW w:w="1620" w:type="dxa"/>
            <w:vAlign w:val="center"/>
          </w:tcPr>
          <w:p w14:paraId="22CAB902" w14:textId="77777777" w:rsidR="00C97798" w:rsidRPr="002C60AE" w:rsidRDefault="00C97798" w:rsidP="00C97798">
            <w:pPr>
              <w:pStyle w:val="T2"/>
              <w:spacing w:after="0"/>
              <w:ind w:left="0" w:right="0"/>
              <w:jc w:val="left"/>
              <w:rPr>
                <w:b w:val="0"/>
                <w:sz w:val="18"/>
                <w:szCs w:val="18"/>
                <w:lang w:eastAsia="ko-KR"/>
              </w:rPr>
            </w:pPr>
          </w:p>
        </w:tc>
        <w:tc>
          <w:tcPr>
            <w:tcW w:w="2358" w:type="dxa"/>
            <w:vAlign w:val="center"/>
          </w:tcPr>
          <w:p w14:paraId="56284935" w14:textId="77777777" w:rsidR="00C97798" w:rsidRDefault="00C97798" w:rsidP="00C97798">
            <w:pPr>
              <w:pStyle w:val="T2"/>
              <w:spacing w:after="0"/>
              <w:ind w:left="0" w:right="0"/>
              <w:jc w:val="left"/>
            </w:pPr>
          </w:p>
        </w:tc>
      </w:tr>
      <w:tr w:rsidR="00C97798" w14:paraId="5C1E15C6" w14:textId="77777777" w:rsidTr="00937A90">
        <w:trPr>
          <w:trHeight w:val="359"/>
          <w:jc w:val="center"/>
        </w:trPr>
        <w:tc>
          <w:tcPr>
            <w:tcW w:w="1548" w:type="dxa"/>
            <w:vAlign w:val="center"/>
          </w:tcPr>
          <w:p w14:paraId="44EFF743" w14:textId="6CD03CCA" w:rsidR="00C97798" w:rsidRDefault="00C97798" w:rsidP="00C97798">
            <w:pPr>
              <w:pStyle w:val="T2"/>
              <w:spacing w:after="0"/>
              <w:ind w:left="0" w:right="0"/>
              <w:jc w:val="left"/>
              <w:rPr>
                <w:b w:val="0"/>
                <w:sz w:val="18"/>
                <w:szCs w:val="18"/>
                <w:lang w:eastAsia="ko-KR"/>
              </w:rPr>
            </w:pPr>
          </w:p>
        </w:tc>
        <w:tc>
          <w:tcPr>
            <w:tcW w:w="1440" w:type="dxa"/>
            <w:vAlign w:val="center"/>
          </w:tcPr>
          <w:p w14:paraId="44ED90DE" w14:textId="7CE4B3BC" w:rsidR="00C97798" w:rsidRDefault="00C97798" w:rsidP="00C97798">
            <w:pPr>
              <w:pStyle w:val="T2"/>
              <w:spacing w:after="0"/>
              <w:ind w:left="0" w:right="0"/>
              <w:jc w:val="left"/>
              <w:rPr>
                <w:b w:val="0"/>
                <w:sz w:val="18"/>
                <w:szCs w:val="18"/>
                <w:lang w:eastAsia="ko-KR"/>
              </w:rPr>
            </w:pPr>
          </w:p>
        </w:tc>
        <w:tc>
          <w:tcPr>
            <w:tcW w:w="2610" w:type="dxa"/>
            <w:vAlign w:val="center"/>
          </w:tcPr>
          <w:p w14:paraId="68DB7215" w14:textId="77777777" w:rsidR="00C97798" w:rsidRPr="00CB4F2F" w:rsidRDefault="00C97798" w:rsidP="00C97798">
            <w:pPr>
              <w:pStyle w:val="T2"/>
              <w:spacing w:after="0"/>
              <w:ind w:left="0" w:right="0"/>
              <w:jc w:val="left"/>
              <w:rPr>
                <w:b w:val="0"/>
                <w:sz w:val="18"/>
                <w:szCs w:val="18"/>
              </w:rPr>
            </w:pPr>
          </w:p>
        </w:tc>
        <w:tc>
          <w:tcPr>
            <w:tcW w:w="1620" w:type="dxa"/>
            <w:vAlign w:val="center"/>
          </w:tcPr>
          <w:p w14:paraId="45B47CE0" w14:textId="77777777" w:rsidR="00C97798" w:rsidRPr="002C60AE" w:rsidRDefault="00C97798" w:rsidP="00C97798">
            <w:pPr>
              <w:pStyle w:val="T2"/>
              <w:spacing w:after="0"/>
              <w:ind w:left="0" w:right="0"/>
              <w:jc w:val="left"/>
              <w:rPr>
                <w:b w:val="0"/>
                <w:sz w:val="18"/>
                <w:szCs w:val="18"/>
                <w:lang w:eastAsia="ko-KR"/>
              </w:rPr>
            </w:pPr>
          </w:p>
        </w:tc>
        <w:tc>
          <w:tcPr>
            <w:tcW w:w="2358" w:type="dxa"/>
            <w:vAlign w:val="center"/>
          </w:tcPr>
          <w:p w14:paraId="382770C5" w14:textId="77777777" w:rsidR="00C97798" w:rsidRDefault="00C97798" w:rsidP="00C97798">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F01258F"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7A6C23">
        <w:rPr>
          <w:lang w:eastAsia="ko-KR"/>
        </w:rPr>
        <w:t>53</w:t>
      </w:r>
      <w:r w:rsidR="00506992">
        <w:rPr>
          <w:lang w:eastAsia="ko-KR"/>
        </w:rPr>
        <w:t>86</w:t>
      </w:r>
      <w:r w:rsidR="00457BD6">
        <w:rPr>
          <w:lang w:eastAsia="ko-KR"/>
        </w:rPr>
        <w:t xml:space="preserve"> (CC3</w:t>
      </w:r>
      <w:r w:rsidR="007A6C23">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DA0E03F" w14:textId="5A46F164" w:rsidR="001A753E" w:rsidRDefault="009008D2" w:rsidP="007A6C23">
      <w:pPr>
        <w:pStyle w:val="ListParagraph"/>
        <w:numPr>
          <w:ilvl w:val="0"/>
          <w:numId w:val="1"/>
        </w:numPr>
        <w:ind w:leftChars="0"/>
        <w:jc w:val="both"/>
        <w:rPr>
          <w:lang w:eastAsia="ko-KR"/>
        </w:rPr>
      </w:pPr>
      <w:r>
        <w:t>Rev 0: Initial version of the document.</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62F70568" w:rsidR="002B7C4C" w:rsidRPr="007A6C23" w:rsidRDefault="007A6C23" w:rsidP="005322E2">
            <w:pPr>
              <w:suppressAutoHyphens/>
              <w:rPr>
                <w:sz w:val="16"/>
                <w:szCs w:val="16"/>
              </w:rPr>
            </w:pPr>
            <w:r w:rsidRPr="007A6C23">
              <w:rPr>
                <w:sz w:val="16"/>
                <w:szCs w:val="16"/>
              </w:rPr>
              <w:t>53</w:t>
            </w:r>
            <w:r w:rsidR="00506992">
              <w:rPr>
                <w:sz w:val="16"/>
                <w:szCs w:val="16"/>
              </w:rPr>
              <w:t>86</w:t>
            </w:r>
          </w:p>
        </w:tc>
        <w:tc>
          <w:tcPr>
            <w:tcW w:w="1080" w:type="dxa"/>
          </w:tcPr>
          <w:p w14:paraId="0A55A25E" w14:textId="199BD886" w:rsidR="002B7C4C" w:rsidRDefault="007A6C23" w:rsidP="005322E2">
            <w:pPr>
              <w:suppressAutoHyphens/>
              <w:rPr>
                <w:sz w:val="16"/>
                <w:szCs w:val="16"/>
              </w:rPr>
            </w:pPr>
            <w:r w:rsidRPr="007A6C23">
              <w:rPr>
                <w:sz w:val="16"/>
                <w:szCs w:val="16"/>
              </w:rPr>
              <w:t>Jay Yang</w:t>
            </w:r>
          </w:p>
        </w:tc>
        <w:tc>
          <w:tcPr>
            <w:tcW w:w="720" w:type="dxa"/>
            <w:shd w:val="clear" w:color="auto" w:fill="auto"/>
            <w:noWrap/>
          </w:tcPr>
          <w:p w14:paraId="12429C22" w14:textId="36FA99AE" w:rsidR="002B7C4C" w:rsidRDefault="00506992" w:rsidP="005322E2">
            <w:pPr>
              <w:suppressAutoHyphens/>
              <w:rPr>
                <w:sz w:val="16"/>
                <w:szCs w:val="16"/>
              </w:rPr>
            </w:pPr>
            <w:r>
              <w:rPr>
                <w:sz w:val="16"/>
                <w:szCs w:val="16"/>
              </w:rPr>
              <w:t>284</w:t>
            </w:r>
            <w:r w:rsidR="002B7C4C">
              <w:rPr>
                <w:sz w:val="16"/>
                <w:szCs w:val="16"/>
              </w:rPr>
              <w:t>/</w:t>
            </w:r>
            <w:r>
              <w:rPr>
                <w:sz w:val="16"/>
                <w:szCs w:val="16"/>
              </w:rPr>
              <w:t>06</w:t>
            </w:r>
          </w:p>
        </w:tc>
        <w:tc>
          <w:tcPr>
            <w:tcW w:w="900" w:type="dxa"/>
          </w:tcPr>
          <w:p w14:paraId="206C8FBB" w14:textId="2D85FB9B" w:rsidR="002B7C4C" w:rsidRDefault="00506992" w:rsidP="005322E2">
            <w:pPr>
              <w:suppressAutoHyphens/>
              <w:rPr>
                <w:sz w:val="16"/>
                <w:szCs w:val="16"/>
              </w:rPr>
            </w:pPr>
            <w:r w:rsidRPr="00506992">
              <w:rPr>
                <w:sz w:val="16"/>
                <w:szCs w:val="16"/>
              </w:rPr>
              <w:t>35.3.17</w:t>
            </w:r>
          </w:p>
        </w:tc>
        <w:tc>
          <w:tcPr>
            <w:tcW w:w="2790" w:type="dxa"/>
            <w:shd w:val="clear" w:color="auto" w:fill="auto"/>
            <w:noWrap/>
          </w:tcPr>
          <w:p w14:paraId="7FD2C86E" w14:textId="0837E57C" w:rsidR="002B7C4C" w:rsidRPr="00A1275F" w:rsidRDefault="00506992" w:rsidP="007A6C23">
            <w:pPr>
              <w:suppressAutoHyphens/>
              <w:rPr>
                <w:sz w:val="16"/>
                <w:szCs w:val="16"/>
              </w:rPr>
            </w:pPr>
            <w:r w:rsidRPr="00506992">
              <w:rPr>
                <w:sz w:val="16"/>
                <w:szCs w:val="16"/>
              </w:rPr>
              <w:t xml:space="preserve">the concept of soft AP is out of fashion and is dropped by WFA, suggest use mobile AP MLD concept instead, which is aligned with </w:t>
            </w:r>
            <w:proofErr w:type="gramStart"/>
            <w:r w:rsidRPr="00506992">
              <w:rPr>
                <w:sz w:val="16"/>
                <w:szCs w:val="16"/>
              </w:rPr>
              <w:t>other</w:t>
            </w:r>
            <w:proofErr w:type="gramEnd"/>
            <w:r w:rsidRPr="00506992">
              <w:rPr>
                <w:sz w:val="16"/>
                <w:szCs w:val="16"/>
              </w:rPr>
              <w:t xml:space="preserve"> group.</w:t>
            </w:r>
          </w:p>
        </w:tc>
        <w:tc>
          <w:tcPr>
            <w:tcW w:w="1710" w:type="dxa"/>
            <w:shd w:val="clear" w:color="auto" w:fill="auto"/>
            <w:noWrap/>
          </w:tcPr>
          <w:p w14:paraId="54601973" w14:textId="78382FAD" w:rsidR="002B7C4C" w:rsidRDefault="00506992" w:rsidP="005322E2">
            <w:pPr>
              <w:suppressAutoHyphens/>
              <w:rPr>
                <w:sz w:val="16"/>
                <w:szCs w:val="16"/>
              </w:rPr>
            </w:pPr>
            <w:r w:rsidRPr="00506992">
              <w:rPr>
                <w:sz w:val="16"/>
                <w:szCs w:val="16"/>
              </w:rPr>
              <w:t>change soft AP MLD to Mobile AP MLD.</w:t>
            </w:r>
          </w:p>
        </w:tc>
        <w:tc>
          <w:tcPr>
            <w:tcW w:w="3150" w:type="dxa"/>
            <w:shd w:val="clear" w:color="auto" w:fill="auto"/>
          </w:tcPr>
          <w:p w14:paraId="2A8AD39A" w14:textId="24C79C77" w:rsidR="007A6C23" w:rsidRPr="005401B8" w:rsidRDefault="00506992" w:rsidP="005322E2">
            <w:pPr>
              <w:suppressAutoHyphens/>
              <w:rPr>
                <w:b/>
                <w:sz w:val="16"/>
                <w:szCs w:val="16"/>
              </w:rPr>
            </w:pPr>
            <w:r w:rsidRPr="005401B8">
              <w:rPr>
                <w:b/>
                <w:sz w:val="16"/>
                <w:szCs w:val="16"/>
              </w:rPr>
              <w:t>Accept</w:t>
            </w:r>
            <w:r>
              <w:rPr>
                <w:bCs/>
                <w:sz w:val="16"/>
                <w:szCs w:val="16"/>
              </w:rPr>
              <w:t>.</w:t>
            </w:r>
          </w:p>
          <w:p w14:paraId="407FD12F" w14:textId="0288BD03" w:rsidR="007A6C23" w:rsidRDefault="007A6C23" w:rsidP="005322E2">
            <w:pPr>
              <w:suppressAutoHyphens/>
              <w:rPr>
                <w:bCs/>
                <w:sz w:val="16"/>
                <w:szCs w:val="16"/>
              </w:rPr>
            </w:pPr>
          </w:p>
          <w:p w14:paraId="52C7D3C3" w14:textId="77777777" w:rsidR="007A6C23" w:rsidRDefault="007A6C23" w:rsidP="005322E2">
            <w:pPr>
              <w:suppressAutoHyphens/>
              <w:rPr>
                <w:bCs/>
                <w:sz w:val="16"/>
                <w:szCs w:val="16"/>
              </w:rPr>
            </w:pPr>
          </w:p>
          <w:p w14:paraId="6258E844" w14:textId="52663E87" w:rsidR="002B7C4C" w:rsidRDefault="002B7C4C" w:rsidP="005322E2">
            <w:pPr>
              <w:suppressAutoHyphens/>
              <w:rPr>
                <w:b/>
                <w:sz w:val="16"/>
                <w:szCs w:val="16"/>
              </w:rPr>
            </w:pPr>
            <w:r>
              <w:rPr>
                <w:b/>
                <w:sz w:val="16"/>
                <w:szCs w:val="16"/>
              </w:rPr>
              <w:t>TGbe editor please implement changes as shown in doc 11-21/</w:t>
            </w:r>
            <w:r w:rsidR="00382833">
              <w:rPr>
                <w:b/>
                <w:sz w:val="16"/>
                <w:szCs w:val="16"/>
              </w:rPr>
              <w:t>1180</w:t>
            </w:r>
            <w:r>
              <w:rPr>
                <w:b/>
                <w:sz w:val="16"/>
                <w:szCs w:val="16"/>
              </w:rPr>
              <w:t>r</w:t>
            </w:r>
            <w:r w:rsidR="00382833">
              <w:rPr>
                <w:b/>
                <w:sz w:val="16"/>
                <w:szCs w:val="16"/>
              </w:rPr>
              <w:t>0</w:t>
            </w:r>
            <w:r>
              <w:rPr>
                <w:b/>
                <w:sz w:val="16"/>
                <w:szCs w:val="16"/>
              </w:rPr>
              <w:t xml:space="preserve"> tagged as </w:t>
            </w:r>
            <w:r w:rsidR="00506992">
              <w:rPr>
                <w:b/>
                <w:sz w:val="16"/>
                <w:szCs w:val="16"/>
              </w:rPr>
              <w:t>5386</w:t>
            </w:r>
            <w:r>
              <w:rPr>
                <w:b/>
                <w:sz w:val="16"/>
                <w:szCs w:val="16"/>
              </w:rPr>
              <w:t>.</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53F88E94" w14:textId="48351B95" w:rsidR="00382833" w:rsidRDefault="00517E80" w:rsidP="00382833">
      <w:pPr>
        <w:suppressAutoHyphens/>
        <w:rPr>
          <w:sz w:val="22"/>
          <w:szCs w:val="22"/>
        </w:rPr>
      </w:pPr>
      <w:r>
        <w:rPr>
          <w:sz w:val="22"/>
          <w:szCs w:val="22"/>
        </w:rPr>
        <w:t xml:space="preserve">1.Mobile AP </w:t>
      </w:r>
      <w:proofErr w:type="spellStart"/>
      <w:r w:rsidR="00394314">
        <w:rPr>
          <w:sz w:val="22"/>
          <w:szCs w:val="22"/>
        </w:rPr>
        <w:t>ceritified</w:t>
      </w:r>
      <w:proofErr w:type="spellEnd"/>
      <w:r>
        <w:rPr>
          <w:sz w:val="22"/>
          <w:szCs w:val="22"/>
        </w:rPr>
        <w:t xml:space="preserve"> by other group has been widely accepted by the market</w:t>
      </w:r>
      <w:r w:rsidR="0017624D">
        <w:rPr>
          <w:sz w:val="22"/>
          <w:szCs w:val="22"/>
        </w:rPr>
        <w:t xml:space="preserve"> </w:t>
      </w:r>
      <w:r>
        <w:rPr>
          <w:sz w:val="22"/>
          <w:szCs w:val="22"/>
        </w:rPr>
        <w:t xml:space="preserve">with the </w:t>
      </w:r>
      <w:proofErr w:type="spellStart"/>
      <w:r>
        <w:rPr>
          <w:sz w:val="22"/>
          <w:szCs w:val="22"/>
        </w:rPr>
        <w:t>difination</w:t>
      </w:r>
      <w:proofErr w:type="spellEnd"/>
      <w:r>
        <w:rPr>
          <w:sz w:val="22"/>
          <w:szCs w:val="22"/>
        </w:rPr>
        <w:t xml:space="preserve"> as follows:</w:t>
      </w:r>
      <w:r w:rsidR="0017624D">
        <w:rPr>
          <w:sz w:val="22"/>
          <w:szCs w:val="22"/>
        </w:rPr>
        <w:t xml:space="preserve">   </w:t>
      </w:r>
    </w:p>
    <w:p w14:paraId="0E6449B2" w14:textId="77777777" w:rsidR="00517E80" w:rsidRDefault="00517E80" w:rsidP="00382833">
      <w:pPr>
        <w:suppressAutoHyphens/>
        <w:rPr>
          <w:i/>
          <w:iCs/>
          <w:lang w:val="en-US"/>
        </w:rPr>
      </w:pPr>
    </w:p>
    <w:p w14:paraId="5C814CAD" w14:textId="256AD46E" w:rsidR="00382833" w:rsidRDefault="00382833" w:rsidP="00382833">
      <w:pPr>
        <w:suppressAutoHyphens/>
        <w:rPr>
          <w:i/>
          <w:iCs/>
          <w:lang w:val="en-US"/>
        </w:rPr>
      </w:pPr>
      <w:r w:rsidRPr="00382833">
        <w:rPr>
          <w:i/>
          <w:iCs/>
          <w:lang w:val="en-US"/>
        </w:rPr>
        <w:t>Mobile APs are anticipated to be lower power, smaller form factor devices with more limited processing capability than APs, and generally with fewer STAs associated</w:t>
      </w:r>
      <w:r w:rsidR="00517E80">
        <w:rPr>
          <w:i/>
          <w:iCs/>
          <w:lang w:val="en-US"/>
        </w:rPr>
        <w:t>.</w:t>
      </w:r>
    </w:p>
    <w:p w14:paraId="319E6A90" w14:textId="77777777" w:rsidR="00517E80" w:rsidRDefault="00517E80" w:rsidP="00382833">
      <w:pPr>
        <w:suppressAutoHyphens/>
        <w:rPr>
          <w:i/>
          <w:iCs/>
          <w:lang w:val="en-US"/>
        </w:rPr>
      </w:pPr>
    </w:p>
    <w:p w14:paraId="4034DC4F" w14:textId="2B96A790" w:rsidR="00517E80" w:rsidRPr="00394314" w:rsidRDefault="00517E80" w:rsidP="00382833">
      <w:pPr>
        <w:suppressAutoHyphens/>
        <w:rPr>
          <w:sz w:val="22"/>
          <w:szCs w:val="22"/>
        </w:rPr>
      </w:pPr>
      <w:r w:rsidRPr="00394314">
        <w:rPr>
          <w:sz w:val="22"/>
          <w:szCs w:val="22"/>
        </w:rPr>
        <w:t xml:space="preserve">2. And the features as </w:t>
      </w:r>
      <w:r w:rsidR="00382833" w:rsidRPr="00394314">
        <w:rPr>
          <w:sz w:val="22"/>
          <w:szCs w:val="22"/>
        </w:rPr>
        <w:t>mandatory</w:t>
      </w:r>
      <w:r w:rsidRPr="00394314">
        <w:rPr>
          <w:sz w:val="22"/>
          <w:szCs w:val="22"/>
        </w:rPr>
        <w:t>/</w:t>
      </w:r>
      <w:r w:rsidR="00382833" w:rsidRPr="00394314">
        <w:rPr>
          <w:sz w:val="22"/>
          <w:szCs w:val="22"/>
        </w:rPr>
        <w:t>conditional</w:t>
      </w:r>
      <w:r w:rsidRPr="00394314">
        <w:rPr>
          <w:sz w:val="22"/>
          <w:szCs w:val="22"/>
        </w:rPr>
        <w:t>,</w:t>
      </w:r>
      <w:r w:rsidR="00382833" w:rsidRPr="00394314">
        <w:rPr>
          <w:sz w:val="22"/>
          <w:szCs w:val="22"/>
        </w:rPr>
        <w:t xml:space="preserve"> mandatory / optional</w:t>
      </w:r>
      <w:r w:rsidRPr="00394314">
        <w:rPr>
          <w:sz w:val="22"/>
          <w:szCs w:val="22"/>
        </w:rPr>
        <w:t xml:space="preserve"> need to reclassify compared to AP. </w:t>
      </w:r>
    </w:p>
    <w:p w14:paraId="17CE69D8" w14:textId="77777777" w:rsidR="00517E80" w:rsidRDefault="00517E80" w:rsidP="00382833">
      <w:pPr>
        <w:suppressAutoHyphens/>
        <w:rPr>
          <w:sz w:val="22"/>
          <w:szCs w:val="22"/>
        </w:rPr>
      </w:pPr>
    </w:p>
    <w:p w14:paraId="009D90EF" w14:textId="7FE9F797" w:rsidR="00517E80" w:rsidRPr="00394314" w:rsidRDefault="00C813CF" w:rsidP="00382833">
      <w:pPr>
        <w:suppressAutoHyphens/>
        <w:rPr>
          <w:sz w:val="22"/>
          <w:szCs w:val="22"/>
        </w:rPr>
      </w:pPr>
      <w:r w:rsidRPr="00394314">
        <w:rPr>
          <w:sz w:val="22"/>
          <w:szCs w:val="22"/>
        </w:rPr>
        <w:t>Therefore,</w:t>
      </w:r>
      <w:r w:rsidR="00517E80" w:rsidRPr="00394314">
        <w:rPr>
          <w:sz w:val="22"/>
          <w:szCs w:val="22"/>
        </w:rPr>
        <w:t xml:space="preserve"> the relationship between AP and Mobile AP is </w:t>
      </w:r>
      <w:r w:rsidR="00E80ABB" w:rsidRPr="00394314">
        <w:rPr>
          <w:sz w:val="22"/>
          <w:szCs w:val="22"/>
        </w:rPr>
        <w:t>quite</w:t>
      </w:r>
      <w:r w:rsidR="00517E80" w:rsidRPr="00394314">
        <w:rPr>
          <w:sz w:val="22"/>
          <w:szCs w:val="22"/>
        </w:rPr>
        <w:t xml:space="preserve"> similar to AP MLD and NSTR </w:t>
      </w:r>
      <w:r w:rsidRPr="00394314">
        <w:rPr>
          <w:sz w:val="22"/>
          <w:szCs w:val="22"/>
        </w:rPr>
        <w:t>soft</w:t>
      </w:r>
      <w:r w:rsidR="00517E80" w:rsidRPr="00394314">
        <w:rPr>
          <w:sz w:val="22"/>
          <w:szCs w:val="22"/>
        </w:rPr>
        <w:t xml:space="preserve"> AP MLD</w:t>
      </w:r>
      <w:r w:rsidR="00E80ABB" w:rsidRPr="00394314">
        <w:rPr>
          <w:sz w:val="22"/>
          <w:szCs w:val="22"/>
        </w:rPr>
        <w:t xml:space="preserve"> defined by 11be</w:t>
      </w:r>
      <w:r w:rsidR="00394314">
        <w:rPr>
          <w:sz w:val="22"/>
          <w:szCs w:val="22"/>
        </w:rPr>
        <w:t xml:space="preserve"> draft 1.0</w:t>
      </w:r>
      <w:r w:rsidR="00517E80" w:rsidRPr="00394314">
        <w:rPr>
          <w:sz w:val="22"/>
          <w:szCs w:val="22"/>
        </w:rPr>
        <w:t>,</w:t>
      </w:r>
      <w:r w:rsidR="00E80ABB" w:rsidRPr="00394314">
        <w:rPr>
          <w:sz w:val="22"/>
          <w:szCs w:val="22"/>
        </w:rPr>
        <w:t xml:space="preserve"> and thus</w:t>
      </w:r>
      <w:r w:rsidR="00517E80" w:rsidRPr="00394314">
        <w:rPr>
          <w:sz w:val="22"/>
          <w:szCs w:val="22"/>
        </w:rPr>
        <w:t xml:space="preserve"> we can consider rename NSTR </w:t>
      </w:r>
      <w:r w:rsidRPr="00394314">
        <w:rPr>
          <w:sz w:val="22"/>
          <w:szCs w:val="22"/>
        </w:rPr>
        <w:t>s</w:t>
      </w:r>
      <w:r w:rsidR="00517E80" w:rsidRPr="00394314">
        <w:rPr>
          <w:sz w:val="22"/>
          <w:szCs w:val="22"/>
        </w:rPr>
        <w:t xml:space="preserve">oft AP MLD to NSTR </w:t>
      </w:r>
      <w:r w:rsidRPr="00394314">
        <w:rPr>
          <w:sz w:val="22"/>
          <w:szCs w:val="22"/>
        </w:rPr>
        <w:t>M</w:t>
      </w:r>
      <w:r w:rsidR="00517E80" w:rsidRPr="00394314">
        <w:rPr>
          <w:sz w:val="22"/>
          <w:szCs w:val="22"/>
        </w:rPr>
        <w:t xml:space="preserve">obile AP MLD, which is more appropriate and consistent with current Mobile AP product. </w:t>
      </w:r>
    </w:p>
    <w:p w14:paraId="41AC34B4" w14:textId="13D6FB23" w:rsidR="00E80ABB" w:rsidRPr="00394314" w:rsidRDefault="00E80ABB" w:rsidP="00382833">
      <w:pPr>
        <w:suppressAutoHyphens/>
        <w:rPr>
          <w:sz w:val="22"/>
          <w:szCs w:val="22"/>
        </w:rPr>
      </w:pPr>
      <w:r w:rsidRPr="00394314">
        <w:rPr>
          <w:sz w:val="22"/>
          <w:szCs w:val="22"/>
        </w:rPr>
        <w:t xml:space="preserve">Further, the term NSTR </w:t>
      </w:r>
      <w:r w:rsidR="00C813CF" w:rsidRPr="00394314">
        <w:rPr>
          <w:sz w:val="22"/>
          <w:szCs w:val="22"/>
        </w:rPr>
        <w:t>s</w:t>
      </w:r>
      <w:r w:rsidRPr="00394314">
        <w:rPr>
          <w:sz w:val="22"/>
          <w:szCs w:val="22"/>
        </w:rPr>
        <w:t xml:space="preserve">oft AP MLD is </w:t>
      </w:r>
      <w:r w:rsidR="00C813CF" w:rsidRPr="00394314">
        <w:rPr>
          <w:sz w:val="22"/>
          <w:szCs w:val="22"/>
        </w:rPr>
        <w:t xml:space="preserve">a </w:t>
      </w:r>
      <w:r w:rsidRPr="00394314">
        <w:rPr>
          <w:sz w:val="22"/>
          <w:szCs w:val="22"/>
        </w:rPr>
        <w:t xml:space="preserve">standalone concept in 11be draft 1.0, and there is no negative effect to other part if </w:t>
      </w:r>
      <w:r w:rsidR="00C813CF" w:rsidRPr="00394314">
        <w:rPr>
          <w:sz w:val="22"/>
          <w:szCs w:val="22"/>
        </w:rPr>
        <w:t>only</w:t>
      </w:r>
      <w:r w:rsidRPr="00394314">
        <w:rPr>
          <w:sz w:val="22"/>
          <w:szCs w:val="22"/>
        </w:rPr>
        <w:t xml:space="preserve"> renam</w:t>
      </w:r>
      <w:r w:rsidR="00C813CF" w:rsidRPr="00394314">
        <w:rPr>
          <w:sz w:val="22"/>
          <w:szCs w:val="22"/>
        </w:rPr>
        <w:t>ing</w:t>
      </w:r>
      <w:r w:rsidRPr="00394314">
        <w:rPr>
          <w:sz w:val="22"/>
          <w:szCs w:val="22"/>
        </w:rPr>
        <w:t xml:space="preserve"> the term.</w:t>
      </w:r>
    </w:p>
    <w:p w14:paraId="0783661C" w14:textId="77777777" w:rsidR="00382833" w:rsidRPr="00382833" w:rsidRDefault="00382833" w:rsidP="00382833">
      <w:pPr>
        <w:suppressAutoHyphens/>
        <w:rPr>
          <w:lang w:val="en-US"/>
        </w:rPr>
      </w:pPr>
    </w:p>
    <w:p w14:paraId="61ACBF4C" w14:textId="377990B1" w:rsidR="002B7C4C" w:rsidRDefault="002B7C4C" w:rsidP="007A6C23">
      <w:r>
        <w:br w:type="page"/>
      </w:r>
    </w:p>
    <w:p w14:paraId="5E5A2783" w14:textId="4C4A9E88" w:rsidR="005401B8" w:rsidRPr="005401B8" w:rsidRDefault="005401B8" w:rsidP="005401B8">
      <w:pPr>
        <w:pStyle w:val="T"/>
        <w:spacing w:line="240" w:lineRule="auto"/>
        <w:rPr>
          <w:b/>
          <w:i/>
          <w:iCs/>
          <w:color w:val="000000" w:themeColor="text1"/>
          <w:highlight w:val="yellow"/>
          <w:lang w:eastAsia="en-US"/>
        </w:rPr>
      </w:pPr>
      <w:proofErr w:type="spellStart"/>
      <w:r>
        <w:rPr>
          <w:b/>
          <w:i/>
          <w:iCs/>
          <w:color w:val="000000" w:themeColor="text1"/>
          <w:highlight w:val="yellow"/>
        </w:rPr>
        <w:lastRenderedPageBreak/>
        <w:t>TGbe</w:t>
      </w:r>
      <w:proofErr w:type="spellEnd"/>
      <w:r>
        <w:rPr>
          <w:b/>
          <w:i/>
          <w:iCs/>
          <w:color w:val="000000" w:themeColor="text1"/>
          <w:highlight w:val="yellow"/>
        </w:rPr>
        <w:t xml:space="preserve"> editor: Please note Baseline is 11be D1.01</w:t>
      </w:r>
    </w:p>
    <w:p w14:paraId="7DD71916" w14:textId="1FF63DD7" w:rsidR="0086275A" w:rsidRDefault="0086275A" w:rsidP="0086275A">
      <w:pPr>
        <w:pStyle w:val="H2"/>
        <w:rPr>
          <w:w w:val="100"/>
        </w:rPr>
      </w:pPr>
      <w:proofErr w:type="spellStart"/>
      <w:r w:rsidRPr="005401B8">
        <w:rPr>
          <w:rFonts w:ascii="Times New Roman" w:hAnsi="Times New Roman" w:cs="Times New Roman"/>
          <w:bCs w:val="0"/>
          <w:i/>
          <w:iCs/>
          <w:color w:val="auto"/>
          <w:w w:val="100"/>
          <w:sz w:val="20"/>
          <w:highlight w:val="yellow"/>
          <w:lang w:val="en-GB"/>
        </w:rPr>
        <w:t>TGbe</w:t>
      </w:r>
      <w:proofErr w:type="spellEnd"/>
      <w:r w:rsidRPr="005401B8">
        <w:rPr>
          <w:rFonts w:ascii="Times New Roman" w:hAnsi="Times New Roman" w:cs="Times New Roman"/>
          <w:bCs w:val="0"/>
          <w:i/>
          <w:iCs/>
          <w:color w:val="auto"/>
          <w:w w:val="100"/>
          <w:sz w:val="20"/>
          <w:highlight w:val="yellow"/>
          <w:lang w:val="en-GB"/>
        </w:rPr>
        <w:t xml:space="preserve"> editor: Please </w:t>
      </w:r>
      <w:r w:rsidR="00364B41" w:rsidRPr="005401B8">
        <w:rPr>
          <w:rFonts w:ascii="宋体" w:eastAsia="宋体" w:hAnsi="宋体" w:cs="Times New Roman"/>
          <w:bCs w:val="0"/>
          <w:i/>
          <w:iCs/>
          <w:color w:val="auto"/>
          <w:w w:val="100"/>
          <w:sz w:val="20"/>
          <w:highlight w:val="yellow"/>
          <w:lang w:val="en-GB" w:eastAsia="zh-CN"/>
        </w:rPr>
        <w:t>re</w:t>
      </w:r>
      <w:r w:rsidR="00364B41" w:rsidRPr="005401B8">
        <w:rPr>
          <w:rFonts w:ascii="Times New Roman" w:hAnsi="Times New Roman" w:cs="Times New Roman"/>
          <w:bCs w:val="0"/>
          <w:i/>
          <w:iCs/>
          <w:color w:val="auto"/>
          <w:w w:val="100"/>
          <w:sz w:val="20"/>
          <w:highlight w:val="yellow"/>
          <w:lang w:val="en-GB"/>
        </w:rPr>
        <w:t>place all instances of “NSTR soft AP MLD” with “NSTR mobile AP MLD”</w:t>
      </w:r>
      <w:r w:rsidR="005401B8" w:rsidRPr="005401B8">
        <w:rPr>
          <w:rFonts w:ascii="Times New Roman" w:hAnsi="Times New Roman" w:cs="Times New Roman"/>
          <w:bCs w:val="0"/>
          <w:i/>
          <w:iCs/>
          <w:color w:val="auto"/>
          <w:w w:val="100"/>
          <w:sz w:val="20"/>
          <w:highlight w:val="yellow"/>
          <w:lang w:val="en-GB"/>
        </w:rPr>
        <w:t xml:space="preserve"> in 11be D1.01</w:t>
      </w:r>
      <w:r w:rsidR="005401B8">
        <w:rPr>
          <w:rFonts w:ascii="Times New Roman" w:hAnsi="Times New Roman" w:cs="Times New Roman"/>
          <w:bCs w:val="0"/>
          <w:i/>
          <w:iCs/>
          <w:color w:val="auto"/>
          <w:w w:val="100"/>
          <w:sz w:val="20"/>
          <w:highlight w:val="yellow"/>
          <w:lang w:val="en-GB"/>
        </w:rPr>
        <w:t xml:space="preserve"> </w:t>
      </w:r>
      <w:bookmarkStart w:id="3" w:name="_GoBack"/>
      <w:bookmarkEnd w:id="3"/>
      <w:r w:rsidR="005401B8" w:rsidRPr="005401B8">
        <w:rPr>
          <w:rFonts w:ascii="Times New Roman" w:hAnsi="Times New Roman" w:cs="Times New Roman"/>
          <w:bCs w:val="0"/>
          <w:i/>
          <w:iCs/>
          <w:color w:val="auto"/>
          <w:w w:val="100"/>
          <w:sz w:val="20"/>
          <w:highlight w:val="yellow"/>
          <w:lang w:val="en-GB"/>
        </w:rPr>
        <w:t>[CID 5386]</w:t>
      </w:r>
    </w:p>
    <w:p w14:paraId="1115C430" w14:textId="0B140CDA" w:rsidR="003C7925" w:rsidRDefault="003C7925" w:rsidP="00577B78">
      <w:pPr>
        <w:pStyle w:val="T"/>
        <w:rPr>
          <w:rFonts w:eastAsia="Malgun Gothic"/>
          <w:w w:val="100"/>
          <w:lang w:eastAsia="ko-KR"/>
        </w:rPr>
      </w:pPr>
    </w:p>
    <w:p w14:paraId="1B3DCF81" w14:textId="247E5718" w:rsidR="003C7925" w:rsidRPr="00577B78" w:rsidRDefault="003C7925" w:rsidP="00577B78">
      <w:pPr>
        <w:pStyle w:val="T"/>
        <w:rPr>
          <w:color w:val="FF0000"/>
          <w:u w:val="single"/>
          <w:lang w:val="en-GB" w:eastAsia="en-US"/>
        </w:rPr>
      </w:pPr>
    </w:p>
    <w:sectPr w:rsidR="003C7925" w:rsidRPr="00577B78"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183C4" w14:textId="77777777" w:rsidR="00361654" w:rsidRDefault="00361654">
      <w:r>
        <w:separator/>
      </w:r>
    </w:p>
  </w:endnote>
  <w:endnote w:type="continuationSeparator" w:id="0">
    <w:p w14:paraId="79A0E7CC" w14:textId="77777777" w:rsidR="00361654" w:rsidRDefault="00361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23568A6C" w:rsidR="00B65985" w:rsidRDefault="001E532E">
    <w:pPr>
      <w:pStyle w:val="Footer"/>
      <w:tabs>
        <w:tab w:val="clear" w:pos="6480"/>
        <w:tab w:val="center" w:pos="4680"/>
        <w:tab w:val="right" w:pos="9360"/>
      </w:tabs>
    </w:pPr>
    <w:fldSimple w:instr=" SUBJECT  \* MERGEFORMAT ">
      <w:r w:rsidR="00B65985">
        <w:t>Submission</w:t>
      </w:r>
    </w:fldSimple>
    <w:r w:rsidR="00B65985">
      <w:tab/>
      <w:t xml:space="preserve">page </w:t>
    </w:r>
    <w:r w:rsidR="00B65985">
      <w:fldChar w:fldCharType="begin"/>
    </w:r>
    <w:r w:rsidR="00B65985">
      <w:instrText xml:space="preserve">page </w:instrText>
    </w:r>
    <w:r w:rsidR="00B65985">
      <w:fldChar w:fldCharType="separate"/>
    </w:r>
    <w:r w:rsidR="00B65985">
      <w:rPr>
        <w:noProof/>
      </w:rPr>
      <w:t>10</w:t>
    </w:r>
    <w:r w:rsidR="00B65985">
      <w:rPr>
        <w:noProof/>
      </w:rPr>
      <w:fldChar w:fldCharType="end"/>
    </w:r>
    <w:r w:rsidR="00B65985">
      <w:tab/>
    </w:r>
    <w:r w:rsidR="00382833">
      <w:t>Jay Yang</w:t>
    </w:r>
    <w:r w:rsidR="00B65985">
      <w:t xml:space="preserve">, </w:t>
    </w:r>
    <w:r w:rsidR="00382833">
      <w:t>et al. (Nokia)</w:t>
    </w:r>
  </w:p>
  <w:p w14:paraId="78B10FFF" w14:textId="77777777" w:rsidR="00B65985" w:rsidRDefault="00B659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CF116" w14:textId="77777777" w:rsidR="00361654" w:rsidRDefault="00361654">
      <w:r>
        <w:separator/>
      </w:r>
    </w:p>
  </w:footnote>
  <w:footnote w:type="continuationSeparator" w:id="0">
    <w:p w14:paraId="38180FFA" w14:textId="77777777" w:rsidR="00361654" w:rsidRDefault="00361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5892A8DD" w:rsidR="00B65985" w:rsidRDefault="00B65985">
    <w:pPr>
      <w:pStyle w:val="Header"/>
      <w:tabs>
        <w:tab w:val="clear" w:pos="6480"/>
        <w:tab w:val="center" w:pos="4680"/>
        <w:tab w:val="right" w:pos="9360"/>
      </w:tabs>
    </w:pPr>
    <w:r>
      <w:rPr>
        <w:lang w:eastAsia="ko-KR"/>
      </w:rPr>
      <w:t>July 2021</w:t>
    </w:r>
    <w:r>
      <w:tab/>
    </w:r>
    <w:r>
      <w:tab/>
    </w:r>
    <w:r>
      <w:fldChar w:fldCharType="begin"/>
    </w:r>
    <w:r>
      <w:instrText xml:space="preserve"> TITLE  \* MERGEFORMAT </w:instrText>
    </w:r>
    <w:r>
      <w:fldChar w:fldCharType="end"/>
    </w:r>
    <w:fldSimple w:instr=" TITLE  \* MERGEFORMAT ">
      <w:r>
        <w:t>doc.: IEEE 802.11-21</w:t>
      </w:r>
      <w:r w:rsidR="00382833">
        <w:t>/1180</w:t>
      </w:r>
      <w:r>
        <w:rPr>
          <w:lang w:eastAsia="ko-KR"/>
        </w:rPr>
        <w:t>r</w:t>
      </w:r>
    </w:fldSimple>
    <w:r w:rsidR="007B194A">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4A44C02"/>
    <w:multiLevelType w:val="hybridMultilevel"/>
    <w:tmpl w:val="701C75CE"/>
    <w:lvl w:ilvl="0" w:tplc="DA184AC0">
      <w:start w:val="1"/>
      <w:numFmt w:val="bullet"/>
      <w:lvlText w:val="•"/>
      <w:lvlJc w:val="left"/>
      <w:pPr>
        <w:tabs>
          <w:tab w:val="num" w:pos="720"/>
        </w:tabs>
        <w:ind w:left="720" w:hanging="360"/>
      </w:pPr>
      <w:rPr>
        <w:rFonts w:ascii="Arial" w:hAnsi="Arial" w:hint="default"/>
      </w:rPr>
    </w:lvl>
    <w:lvl w:ilvl="1" w:tplc="03902814" w:tentative="1">
      <w:start w:val="1"/>
      <w:numFmt w:val="bullet"/>
      <w:lvlText w:val="•"/>
      <w:lvlJc w:val="left"/>
      <w:pPr>
        <w:tabs>
          <w:tab w:val="num" w:pos="1440"/>
        </w:tabs>
        <w:ind w:left="1440" w:hanging="360"/>
      </w:pPr>
      <w:rPr>
        <w:rFonts w:ascii="Arial" w:hAnsi="Arial" w:hint="default"/>
      </w:rPr>
    </w:lvl>
    <w:lvl w:ilvl="2" w:tplc="DB922714" w:tentative="1">
      <w:start w:val="1"/>
      <w:numFmt w:val="bullet"/>
      <w:lvlText w:val="•"/>
      <w:lvlJc w:val="left"/>
      <w:pPr>
        <w:tabs>
          <w:tab w:val="num" w:pos="2160"/>
        </w:tabs>
        <w:ind w:left="2160" w:hanging="360"/>
      </w:pPr>
      <w:rPr>
        <w:rFonts w:ascii="Arial" w:hAnsi="Arial" w:hint="default"/>
      </w:rPr>
    </w:lvl>
    <w:lvl w:ilvl="3" w:tplc="8EB8D188" w:tentative="1">
      <w:start w:val="1"/>
      <w:numFmt w:val="bullet"/>
      <w:lvlText w:val="•"/>
      <w:lvlJc w:val="left"/>
      <w:pPr>
        <w:tabs>
          <w:tab w:val="num" w:pos="2880"/>
        </w:tabs>
        <w:ind w:left="2880" w:hanging="360"/>
      </w:pPr>
      <w:rPr>
        <w:rFonts w:ascii="Arial" w:hAnsi="Arial" w:hint="default"/>
      </w:rPr>
    </w:lvl>
    <w:lvl w:ilvl="4" w:tplc="CDC24170" w:tentative="1">
      <w:start w:val="1"/>
      <w:numFmt w:val="bullet"/>
      <w:lvlText w:val="•"/>
      <w:lvlJc w:val="left"/>
      <w:pPr>
        <w:tabs>
          <w:tab w:val="num" w:pos="3600"/>
        </w:tabs>
        <w:ind w:left="3600" w:hanging="360"/>
      </w:pPr>
      <w:rPr>
        <w:rFonts w:ascii="Arial" w:hAnsi="Arial" w:hint="default"/>
      </w:rPr>
    </w:lvl>
    <w:lvl w:ilvl="5" w:tplc="D9809672" w:tentative="1">
      <w:start w:val="1"/>
      <w:numFmt w:val="bullet"/>
      <w:lvlText w:val="•"/>
      <w:lvlJc w:val="left"/>
      <w:pPr>
        <w:tabs>
          <w:tab w:val="num" w:pos="4320"/>
        </w:tabs>
        <w:ind w:left="4320" w:hanging="360"/>
      </w:pPr>
      <w:rPr>
        <w:rFonts w:ascii="Arial" w:hAnsi="Arial" w:hint="default"/>
      </w:rPr>
    </w:lvl>
    <w:lvl w:ilvl="6" w:tplc="FA66AA20" w:tentative="1">
      <w:start w:val="1"/>
      <w:numFmt w:val="bullet"/>
      <w:lvlText w:val="•"/>
      <w:lvlJc w:val="left"/>
      <w:pPr>
        <w:tabs>
          <w:tab w:val="num" w:pos="5040"/>
        </w:tabs>
        <w:ind w:left="5040" w:hanging="360"/>
      </w:pPr>
      <w:rPr>
        <w:rFonts w:ascii="Arial" w:hAnsi="Arial" w:hint="default"/>
      </w:rPr>
    </w:lvl>
    <w:lvl w:ilvl="7" w:tplc="3B4E752E" w:tentative="1">
      <w:start w:val="1"/>
      <w:numFmt w:val="bullet"/>
      <w:lvlText w:val="•"/>
      <w:lvlJc w:val="left"/>
      <w:pPr>
        <w:tabs>
          <w:tab w:val="num" w:pos="5760"/>
        </w:tabs>
        <w:ind w:left="5760" w:hanging="360"/>
      </w:pPr>
      <w:rPr>
        <w:rFonts w:ascii="Arial" w:hAnsi="Arial" w:hint="default"/>
      </w:rPr>
    </w:lvl>
    <w:lvl w:ilvl="8" w:tplc="DA4AD46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2"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5"/>
  </w:num>
  <w:num w:numId="8">
    <w:abstractNumId w:val="3"/>
  </w:num>
  <w:num w:numId="9">
    <w:abstractNumId w:val="15"/>
  </w:num>
  <w:num w:numId="10">
    <w:abstractNumId w:val="7"/>
  </w:num>
  <w:num w:numId="11">
    <w:abstractNumId w:val="1"/>
  </w:num>
  <w:num w:numId="12">
    <w:abstractNumId w:val="10"/>
  </w:num>
  <w:num w:numId="13">
    <w:abstractNumId w:val="16"/>
  </w:num>
  <w:num w:numId="14">
    <w:abstractNumId w:val="8"/>
  </w:num>
  <w:num w:numId="15">
    <w:abstractNumId w:val="13"/>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2"/>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4"/>
  </w:num>
  <w:num w:numId="34">
    <w:abstractNumId w:val="14"/>
  </w:num>
  <w:num w:numId="3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rgUAUhQn/ywAAAA="/>
  </w:docVars>
  <w:rsids>
    <w:rsidRoot w:val="0062440B"/>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3F3"/>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0EFF"/>
    <w:rsid w:val="000F16B9"/>
    <w:rsid w:val="000F238C"/>
    <w:rsid w:val="000F2E64"/>
    <w:rsid w:val="000F4937"/>
    <w:rsid w:val="000F4B24"/>
    <w:rsid w:val="000F5088"/>
    <w:rsid w:val="000F685B"/>
    <w:rsid w:val="000F6BB9"/>
    <w:rsid w:val="000F7932"/>
    <w:rsid w:val="00100E3B"/>
    <w:rsid w:val="001015F8"/>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5F4"/>
    <w:rsid w:val="00171C02"/>
    <w:rsid w:val="00172489"/>
    <w:rsid w:val="001727EA"/>
    <w:rsid w:val="00172DD9"/>
    <w:rsid w:val="001738FD"/>
    <w:rsid w:val="0017505E"/>
    <w:rsid w:val="00175B3E"/>
    <w:rsid w:val="00175CDF"/>
    <w:rsid w:val="0017624D"/>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501D"/>
    <w:rsid w:val="001C52D0"/>
    <w:rsid w:val="001C7CCE"/>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532E"/>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F01"/>
    <w:rsid w:val="00222261"/>
    <w:rsid w:val="00222395"/>
    <w:rsid w:val="002239F2"/>
    <w:rsid w:val="00224059"/>
    <w:rsid w:val="00224133"/>
    <w:rsid w:val="00225508"/>
    <w:rsid w:val="00225570"/>
    <w:rsid w:val="002256B7"/>
    <w:rsid w:val="00225888"/>
    <w:rsid w:val="00227097"/>
    <w:rsid w:val="002271E5"/>
    <w:rsid w:val="00227A76"/>
    <w:rsid w:val="002302DB"/>
    <w:rsid w:val="00231DA0"/>
    <w:rsid w:val="00231F3B"/>
    <w:rsid w:val="002323FE"/>
    <w:rsid w:val="00234C13"/>
    <w:rsid w:val="002369FD"/>
    <w:rsid w:val="00236A7E"/>
    <w:rsid w:val="0023760F"/>
    <w:rsid w:val="00237985"/>
    <w:rsid w:val="002408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468A"/>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59F2"/>
    <w:rsid w:val="00315B52"/>
    <w:rsid w:val="00315D5C"/>
    <w:rsid w:val="00315DE7"/>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654"/>
    <w:rsid w:val="00361949"/>
    <w:rsid w:val="00361BEE"/>
    <w:rsid w:val="00361E35"/>
    <w:rsid w:val="00361F5C"/>
    <w:rsid w:val="003622ED"/>
    <w:rsid w:val="00362C5B"/>
    <w:rsid w:val="00362FDE"/>
    <w:rsid w:val="00364B41"/>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833"/>
    <w:rsid w:val="00382C54"/>
    <w:rsid w:val="0038326C"/>
    <w:rsid w:val="00383766"/>
    <w:rsid w:val="00383C03"/>
    <w:rsid w:val="00385063"/>
    <w:rsid w:val="0038516A"/>
    <w:rsid w:val="00385654"/>
    <w:rsid w:val="00385D77"/>
    <w:rsid w:val="00385FD6"/>
    <w:rsid w:val="0038601E"/>
    <w:rsid w:val="00386FE0"/>
    <w:rsid w:val="00387F45"/>
    <w:rsid w:val="003901EE"/>
    <w:rsid w:val="0039069E"/>
    <w:rsid w:val="003906A1"/>
    <w:rsid w:val="00391845"/>
    <w:rsid w:val="003924F8"/>
    <w:rsid w:val="00394314"/>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3BF3"/>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925"/>
    <w:rsid w:val="003C7B46"/>
    <w:rsid w:val="003D02B9"/>
    <w:rsid w:val="003D1D90"/>
    <w:rsid w:val="003D220E"/>
    <w:rsid w:val="003D26A5"/>
    <w:rsid w:val="003D2CC1"/>
    <w:rsid w:val="003D32CD"/>
    <w:rsid w:val="003D33C1"/>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701C"/>
    <w:rsid w:val="0043035E"/>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3EC6"/>
    <w:rsid w:val="004551E7"/>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3C2A"/>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6992"/>
    <w:rsid w:val="005072B6"/>
    <w:rsid w:val="00507500"/>
    <w:rsid w:val="0050752C"/>
    <w:rsid w:val="00507B1D"/>
    <w:rsid w:val="0051035D"/>
    <w:rsid w:val="00510E4E"/>
    <w:rsid w:val="00511873"/>
    <w:rsid w:val="00513528"/>
    <w:rsid w:val="00514D2B"/>
    <w:rsid w:val="0051588E"/>
    <w:rsid w:val="0051673C"/>
    <w:rsid w:val="00516CAD"/>
    <w:rsid w:val="00517392"/>
    <w:rsid w:val="00517E80"/>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422A"/>
    <w:rsid w:val="0053566B"/>
    <w:rsid w:val="005401B8"/>
    <w:rsid w:val="00540657"/>
    <w:rsid w:val="005406D1"/>
    <w:rsid w:val="00540A28"/>
    <w:rsid w:val="0054235E"/>
    <w:rsid w:val="00542737"/>
    <w:rsid w:val="00543A77"/>
    <w:rsid w:val="0054425D"/>
    <w:rsid w:val="005442D3"/>
    <w:rsid w:val="00544B61"/>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5687"/>
    <w:rsid w:val="00576BBC"/>
    <w:rsid w:val="00577B78"/>
    <w:rsid w:val="00580824"/>
    <w:rsid w:val="00580C7C"/>
    <w:rsid w:val="00583212"/>
    <w:rsid w:val="00584338"/>
    <w:rsid w:val="00585D8F"/>
    <w:rsid w:val="00586072"/>
    <w:rsid w:val="0058644C"/>
    <w:rsid w:val="005868C2"/>
    <w:rsid w:val="00587F10"/>
    <w:rsid w:val="00590A65"/>
    <w:rsid w:val="00591351"/>
    <w:rsid w:val="005920E4"/>
    <w:rsid w:val="00595AFA"/>
    <w:rsid w:val="00596243"/>
    <w:rsid w:val="00596413"/>
    <w:rsid w:val="00596B6A"/>
    <w:rsid w:val="00597696"/>
    <w:rsid w:val="005A0854"/>
    <w:rsid w:val="005A09A7"/>
    <w:rsid w:val="005A16CF"/>
    <w:rsid w:val="005A1A3D"/>
    <w:rsid w:val="005A1D61"/>
    <w:rsid w:val="005A23DB"/>
    <w:rsid w:val="005A2BE2"/>
    <w:rsid w:val="005A2ECA"/>
    <w:rsid w:val="005A4504"/>
    <w:rsid w:val="005A689C"/>
    <w:rsid w:val="005A69C4"/>
    <w:rsid w:val="005A6BC3"/>
    <w:rsid w:val="005B03DA"/>
    <w:rsid w:val="005B151D"/>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33B5"/>
    <w:rsid w:val="005D397D"/>
    <w:rsid w:val="005D3F2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B7F51"/>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6C23"/>
    <w:rsid w:val="007A77FC"/>
    <w:rsid w:val="007A7FC8"/>
    <w:rsid w:val="007B058E"/>
    <w:rsid w:val="007B0864"/>
    <w:rsid w:val="007B0E05"/>
    <w:rsid w:val="007B194A"/>
    <w:rsid w:val="007B202E"/>
    <w:rsid w:val="007B2BDF"/>
    <w:rsid w:val="007B498E"/>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09E"/>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097"/>
    <w:rsid w:val="00982037"/>
    <w:rsid w:val="009824DF"/>
    <w:rsid w:val="0098358E"/>
    <w:rsid w:val="00983973"/>
    <w:rsid w:val="0098405A"/>
    <w:rsid w:val="0098426F"/>
    <w:rsid w:val="009865C0"/>
    <w:rsid w:val="009877D2"/>
    <w:rsid w:val="00987845"/>
    <w:rsid w:val="009907C0"/>
    <w:rsid w:val="00990E5A"/>
    <w:rsid w:val="0099139B"/>
    <w:rsid w:val="00991A93"/>
    <w:rsid w:val="0099222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68D2"/>
    <w:rsid w:val="009D789D"/>
    <w:rsid w:val="009D7B9E"/>
    <w:rsid w:val="009E096B"/>
    <w:rsid w:val="009E10B3"/>
    <w:rsid w:val="009E1533"/>
    <w:rsid w:val="009E1B85"/>
    <w:rsid w:val="009E2715"/>
    <w:rsid w:val="009E2785"/>
    <w:rsid w:val="009E4C1F"/>
    <w:rsid w:val="009E5718"/>
    <w:rsid w:val="009E5870"/>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4D55"/>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6723"/>
    <w:rsid w:val="00AD6AE6"/>
    <w:rsid w:val="00AE0A93"/>
    <w:rsid w:val="00AE1BE6"/>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21C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3CF"/>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97A92"/>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6234"/>
    <w:rsid w:val="00CB62CB"/>
    <w:rsid w:val="00CB7A46"/>
    <w:rsid w:val="00CC021A"/>
    <w:rsid w:val="00CC21A7"/>
    <w:rsid w:val="00CC3806"/>
    <w:rsid w:val="00CC4281"/>
    <w:rsid w:val="00CC6087"/>
    <w:rsid w:val="00CC648A"/>
    <w:rsid w:val="00CC6E2F"/>
    <w:rsid w:val="00CC76A3"/>
    <w:rsid w:val="00CC76CE"/>
    <w:rsid w:val="00CC7C82"/>
    <w:rsid w:val="00CC7DC1"/>
    <w:rsid w:val="00CD0ABD"/>
    <w:rsid w:val="00CD0F66"/>
    <w:rsid w:val="00CD259C"/>
    <w:rsid w:val="00CD6BAD"/>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5E68"/>
    <w:rsid w:val="00E56405"/>
    <w:rsid w:val="00E5708C"/>
    <w:rsid w:val="00E57F35"/>
    <w:rsid w:val="00E610D6"/>
    <w:rsid w:val="00E62A4F"/>
    <w:rsid w:val="00E65013"/>
    <w:rsid w:val="00E651DE"/>
    <w:rsid w:val="00E654B6"/>
    <w:rsid w:val="00E67720"/>
    <w:rsid w:val="00E7064A"/>
    <w:rsid w:val="00E71C91"/>
    <w:rsid w:val="00E72D22"/>
    <w:rsid w:val="00E7468D"/>
    <w:rsid w:val="00E74E87"/>
    <w:rsid w:val="00E77BE1"/>
    <w:rsid w:val="00E80182"/>
    <w:rsid w:val="00E8027B"/>
    <w:rsid w:val="00E806D2"/>
    <w:rsid w:val="00E80883"/>
    <w:rsid w:val="00E80ABB"/>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76E"/>
    <w:rsid w:val="00EA48D0"/>
    <w:rsid w:val="00EA6A6E"/>
    <w:rsid w:val="00EA6DCB"/>
    <w:rsid w:val="00EA723C"/>
    <w:rsid w:val="00EB0077"/>
    <w:rsid w:val="00EB0F6B"/>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EF7BE1"/>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4E4"/>
    <w:rsid w:val="00FC68C1"/>
    <w:rsid w:val="00FC7A07"/>
    <w:rsid w:val="00FC7D8B"/>
    <w:rsid w:val="00FD1508"/>
    <w:rsid w:val="00FD1937"/>
    <w:rsid w:val="00FD21ED"/>
    <w:rsid w:val="00FD3FA0"/>
    <w:rsid w:val="00FD4CB5"/>
    <w:rsid w:val="00FD522B"/>
    <w:rsid w:val="00FD554D"/>
    <w:rsid w:val="00FD5B24"/>
    <w:rsid w:val="00FD7A67"/>
    <w:rsid w:val="00FE02DE"/>
    <w:rsid w:val="00FE1231"/>
    <w:rsid w:val="00FE28CC"/>
    <w:rsid w:val="00FE29AA"/>
    <w:rsid w:val="00FE30C5"/>
    <w:rsid w:val="00FE31E9"/>
    <w:rsid w:val="00FE362B"/>
    <w:rsid w:val="00FE37EF"/>
    <w:rsid w:val="00FE3F51"/>
    <w:rsid w:val="00FE4800"/>
    <w:rsid w:val="00FE5C16"/>
    <w:rsid w:val="00FE7189"/>
    <w:rsid w:val="00FF0D93"/>
    <w:rsid w:val="00FF19E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F0839"/>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paragraph" w:customStyle="1" w:styleId="SP10233602">
    <w:name w:val="SP.10.233602"/>
    <w:basedOn w:val="Default"/>
    <w:next w:val="Default"/>
    <w:uiPriority w:val="99"/>
    <w:rsid w:val="000E03F3"/>
    <w:rPr>
      <w:color w:val="auto"/>
    </w:rPr>
  </w:style>
  <w:style w:type="paragraph" w:customStyle="1" w:styleId="SP10233771">
    <w:name w:val="SP.10.233771"/>
    <w:basedOn w:val="Default"/>
    <w:next w:val="Default"/>
    <w:uiPriority w:val="99"/>
    <w:rsid w:val="000E03F3"/>
    <w:rPr>
      <w:color w:val="auto"/>
    </w:rPr>
  </w:style>
  <w:style w:type="paragraph" w:customStyle="1" w:styleId="SP10233749">
    <w:name w:val="SP.10.233749"/>
    <w:basedOn w:val="Default"/>
    <w:next w:val="Default"/>
    <w:uiPriority w:val="99"/>
    <w:rsid w:val="000E03F3"/>
    <w:rPr>
      <w:color w:val="auto"/>
    </w:rPr>
  </w:style>
  <w:style w:type="character" w:customStyle="1" w:styleId="SC10319715">
    <w:name w:val="SC.10.319715"/>
    <w:uiPriority w:val="99"/>
    <w:rsid w:val="000E03F3"/>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153463">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5799130">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2721099">
      <w:bodyDiv w:val="1"/>
      <w:marLeft w:val="0"/>
      <w:marRight w:val="0"/>
      <w:marTop w:val="0"/>
      <w:marBottom w:val="0"/>
      <w:divBdr>
        <w:top w:val="none" w:sz="0" w:space="0" w:color="auto"/>
        <w:left w:val="none" w:sz="0" w:space="0" w:color="auto"/>
        <w:bottom w:val="none" w:sz="0" w:space="0" w:color="auto"/>
        <w:right w:val="none" w:sz="0" w:space="0" w:color="auto"/>
      </w:divBdr>
      <w:divsChild>
        <w:div w:id="1653951014">
          <w:marLeft w:val="360"/>
          <w:marRight w:val="0"/>
          <w:marTop w:val="320"/>
          <w:marBottom w:val="0"/>
          <w:divBdr>
            <w:top w:val="none" w:sz="0" w:space="0" w:color="auto"/>
            <w:left w:val="none" w:sz="0" w:space="0" w:color="auto"/>
            <w:bottom w:val="none" w:sz="0" w:space="0" w:color="auto"/>
            <w:right w:val="none" w:sz="0" w:space="0" w:color="auto"/>
          </w:divBdr>
        </w:div>
      </w:divsChild>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2992A0CC-024D-481E-A765-4BB60AEE8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2021-07-14T07:35:00Z</dcterms:created>
  <dcterms:modified xsi:type="dcterms:W3CDTF">2021-07-22T02:17:00Z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(3)h5rzv6gHYWL+rtVucsbCizByQfT4yfEtWrgc+wgNvgWSC8Wxfrwr0GjhAQdwvV3+s5YI+zR2
dim8MQl0c3fBV3+pvUlBMTz0VaylZP77qK4XA4frKEjrMTV/IiYeeREbea6Ef5kX+SCIB9Vk
/Bl3R+mc5fiEat/uCq4dK/exUuekjL9amHs85f0/+xCP23xw++2b9DSxH02a0iLiPhDFXI9s
0dUPRWQGZ0cjfJ8UZ4</vt:lpwstr>
  </property>
  <property fmtid="{D5CDD505-2E9C-101B-9397-08002B2CF9AE}" pid="9" name="_2015_ms_pID_7253431">
    <vt:lpwstr>tuEmN+1+pjTpsOA8GT6W1BlflhuAZHgHs4q2XHCEo7C/DVk0VnycP4
pjhSrD5boi7D082KbMveF0pnCCHIu6eaQ6jpOZY0WjvhJFzmpGJsKZbRHA5xLWJAfHkQxTjD
S3He4ZzjCs6IziBOjo9Uvecs8qzwg/5oGaomBoFxu7+kcamXkMfD4Mn06ADztufo5zLvgl8+
02hm9tPI9plXOygQdruqw9b+RUHr1fzPEZH6</vt:lpwstr>
  </property>
  <property fmtid="{D5CDD505-2E9C-101B-9397-08002B2CF9AE}" pid="10" name="_2015_ms_pID_7253432">
    <vt:lpwstr>fg==</vt:lpwstr>
  </property>
</Properties>
</file>