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61004FD"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2A497E">
              <w:rPr>
                <w:b w:val="0"/>
              </w:rPr>
              <w:t>Multi-Link Advertisement (Part 2)</w:t>
            </w:r>
          </w:p>
        </w:tc>
      </w:tr>
      <w:tr w:rsidR="00A353D7" w:rsidRPr="00CC2C3C" w14:paraId="5101EAE9" w14:textId="77777777" w:rsidTr="007836FF">
        <w:trPr>
          <w:trHeight w:val="269"/>
          <w:jc w:val="center"/>
        </w:trPr>
        <w:tc>
          <w:tcPr>
            <w:tcW w:w="9576" w:type="dxa"/>
            <w:gridSpan w:val="5"/>
            <w:vAlign w:val="center"/>
          </w:tcPr>
          <w:p w14:paraId="3704DF93" w14:textId="105C9A42"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72F0E">
              <w:rPr>
                <w:b w:val="0"/>
                <w:sz w:val="20"/>
              </w:rPr>
              <w:t>August</w:t>
            </w:r>
            <w:r>
              <w:rPr>
                <w:b w:val="0"/>
                <w:sz w:val="20"/>
              </w:rPr>
              <w:t xml:space="preserve"> </w:t>
            </w:r>
            <w:r w:rsidR="0079323C">
              <w:rPr>
                <w:b w:val="0"/>
                <w:sz w:val="20"/>
              </w:rPr>
              <w:t>1</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C155C2" w:rsidRPr="00CC2C3C" w14:paraId="76AD9055" w14:textId="77777777" w:rsidTr="00E547CE">
        <w:trPr>
          <w:jc w:val="center"/>
        </w:trPr>
        <w:tc>
          <w:tcPr>
            <w:tcW w:w="1705" w:type="dxa"/>
            <w:vAlign w:val="center"/>
          </w:tcPr>
          <w:p w14:paraId="6C5719D9" w14:textId="2B5D158A" w:rsidR="00C155C2" w:rsidRDefault="00F72EFC" w:rsidP="00126241">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Pr>
                <w:b w:val="0"/>
                <w:sz w:val="18"/>
                <w:szCs w:val="18"/>
                <w:lang w:eastAsia="ko-KR"/>
              </w:rPr>
              <w:t xml:space="preserve"> Adachi</w:t>
            </w:r>
          </w:p>
        </w:tc>
        <w:tc>
          <w:tcPr>
            <w:tcW w:w="1695" w:type="dxa"/>
            <w:vAlign w:val="center"/>
          </w:tcPr>
          <w:p w14:paraId="6487831B" w14:textId="050E2255" w:rsidR="00C155C2" w:rsidRDefault="00F72EFC" w:rsidP="00126241">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3DBD8497"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2A947045"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1BA3D19F" w14:textId="77777777" w:rsidR="00C155C2" w:rsidRDefault="00C155C2" w:rsidP="00126241">
            <w:pPr>
              <w:pStyle w:val="T2"/>
              <w:suppressAutoHyphens/>
              <w:spacing w:after="0"/>
              <w:ind w:left="0" w:right="0"/>
              <w:jc w:val="left"/>
              <w:rPr>
                <w:b w:val="0"/>
                <w:sz w:val="16"/>
                <w:szCs w:val="18"/>
                <w:lang w:eastAsia="ko-KR"/>
              </w:rPr>
            </w:pPr>
          </w:p>
        </w:tc>
      </w:tr>
      <w:tr w:rsidR="00C155C2" w:rsidRPr="00CC2C3C" w14:paraId="7AD82573" w14:textId="77777777" w:rsidTr="00E547CE">
        <w:trPr>
          <w:jc w:val="center"/>
        </w:trPr>
        <w:tc>
          <w:tcPr>
            <w:tcW w:w="1705" w:type="dxa"/>
            <w:vAlign w:val="center"/>
          </w:tcPr>
          <w:p w14:paraId="5107EDFF" w14:textId="3C9DEFA3" w:rsidR="00C155C2" w:rsidRDefault="00BC5E33" w:rsidP="00126241">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Align w:val="center"/>
          </w:tcPr>
          <w:p w14:paraId="38423371" w14:textId="1919D196" w:rsidR="00C155C2" w:rsidRDefault="00BC5E33" w:rsidP="00126241">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EBC4DCA"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7901331E"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3E1305F4" w14:textId="77777777" w:rsidR="00C155C2" w:rsidRDefault="00C155C2" w:rsidP="00126241">
            <w:pPr>
              <w:pStyle w:val="T2"/>
              <w:suppressAutoHyphens/>
              <w:spacing w:after="0"/>
              <w:ind w:left="0" w:right="0"/>
              <w:jc w:val="left"/>
              <w:rPr>
                <w:b w:val="0"/>
                <w:sz w:val="16"/>
                <w:szCs w:val="18"/>
                <w:lang w:eastAsia="ko-KR"/>
              </w:rPr>
            </w:pPr>
          </w:p>
        </w:tc>
      </w:tr>
      <w:tr w:rsidR="003D0DB5" w:rsidRPr="00CC2C3C" w14:paraId="2C266EBC" w14:textId="77777777" w:rsidTr="00E547CE">
        <w:trPr>
          <w:jc w:val="center"/>
        </w:trPr>
        <w:tc>
          <w:tcPr>
            <w:tcW w:w="1705" w:type="dxa"/>
            <w:vAlign w:val="center"/>
          </w:tcPr>
          <w:p w14:paraId="1BECF5EE" w14:textId="230D7577" w:rsidR="003D0DB5" w:rsidRDefault="00BC5E33" w:rsidP="00126241">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Align w:val="center"/>
          </w:tcPr>
          <w:p w14:paraId="6CA37A35" w14:textId="51EADAA3" w:rsidR="003D0DB5" w:rsidRDefault="00BC5E33" w:rsidP="00126241">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56943FC9" w14:textId="77777777" w:rsidR="003D0DB5" w:rsidRPr="000A26E7" w:rsidRDefault="003D0DB5" w:rsidP="00126241">
            <w:pPr>
              <w:pStyle w:val="T2"/>
              <w:suppressAutoHyphens/>
              <w:spacing w:after="0"/>
              <w:ind w:left="0" w:right="0"/>
              <w:jc w:val="left"/>
              <w:rPr>
                <w:b w:val="0"/>
                <w:sz w:val="18"/>
                <w:szCs w:val="18"/>
                <w:lang w:eastAsia="ko-KR"/>
              </w:rPr>
            </w:pPr>
          </w:p>
        </w:tc>
        <w:tc>
          <w:tcPr>
            <w:tcW w:w="1710" w:type="dxa"/>
            <w:vAlign w:val="center"/>
          </w:tcPr>
          <w:p w14:paraId="105FD7AA" w14:textId="77777777" w:rsidR="003D0DB5" w:rsidRPr="00BF7A21" w:rsidRDefault="003D0DB5" w:rsidP="00126241">
            <w:pPr>
              <w:pStyle w:val="T2"/>
              <w:suppressAutoHyphens/>
              <w:spacing w:after="0"/>
              <w:ind w:left="0" w:right="0"/>
              <w:jc w:val="left"/>
              <w:rPr>
                <w:b w:val="0"/>
                <w:sz w:val="18"/>
                <w:szCs w:val="18"/>
                <w:lang w:eastAsia="ko-KR"/>
              </w:rPr>
            </w:pPr>
          </w:p>
        </w:tc>
        <w:tc>
          <w:tcPr>
            <w:tcW w:w="2291" w:type="dxa"/>
            <w:vAlign w:val="center"/>
          </w:tcPr>
          <w:p w14:paraId="47E15FD6" w14:textId="77777777" w:rsidR="003D0DB5" w:rsidRDefault="003D0DB5" w:rsidP="00126241">
            <w:pPr>
              <w:pStyle w:val="T2"/>
              <w:suppressAutoHyphens/>
              <w:spacing w:after="0"/>
              <w:ind w:left="0" w:right="0"/>
              <w:jc w:val="left"/>
              <w:rPr>
                <w:b w:val="0"/>
                <w:sz w:val="16"/>
                <w:szCs w:val="18"/>
                <w:lang w:eastAsia="ko-KR"/>
              </w:rPr>
            </w:pPr>
          </w:p>
        </w:tc>
      </w:tr>
      <w:tr w:rsidR="00AB1EB5" w:rsidRPr="00CC2C3C" w14:paraId="5230F254" w14:textId="77777777" w:rsidTr="00E547CE">
        <w:trPr>
          <w:jc w:val="center"/>
        </w:trPr>
        <w:tc>
          <w:tcPr>
            <w:tcW w:w="1705" w:type="dxa"/>
            <w:vAlign w:val="center"/>
          </w:tcPr>
          <w:p w14:paraId="372D99A7" w14:textId="594B3D70" w:rsidR="00AB1EB5" w:rsidRDefault="00AB1EB5" w:rsidP="00AB1EB5">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6B6C7AE6" w14:textId="04081D5B"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3BB3C496" w14:textId="77777777" w:rsidR="00AB1EB5" w:rsidRPr="000A26E7" w:rsidRDefault="00AB1EB5" w:rsidP="00AB1EB5">
            <w:pPr>
              <w:pStyle w:val="T2"/>
              <w:suppressAutoHyphens/>
              <w:spacing w:after="0"/>
              <w:ind w:left="0" w:right="0"/>
              <w:jc w:val="left"/>
              <w:rPr>
                <w:b w:val="0"/>
                <w:sz w:val="18"/>
                <w:szCs w:val="18"/>
                <w:lang w:eastAsia="ko-KR"/>
              </w:rPr>
            </w:pPr>
          </w:p>
        </w:tc>
        <w:tc>
          <w:tcPr>
            <w:tcW w:w="1710" w:type="dxa"/>
            <w:vAlign w:val="center"/>
          </w:tcPr>
          <w:p w14:paraId="7A899238" w14:textId="77777777" w:rsidR="00AB1EB5" w:rsidRPr="00BF7A21" w:rsidRDefault="00AB1EB5" w:rsidP="00AB1EB5">
            <w:pPr>
              <w:pStyle w:val="T2"/>
              <w:suppressAutoHyphens/>
              <w:spacing w:after="0"/>
              <w:ind w:left="0" w:right="0"/>
              <w:jc w:val="left"/>
              <w:rPr>
                <w:b w:val="0"/>
                <w:sz w:val="18"/>
                <w:szCs w:val="18"/>
                <w:lang w:eastAsia="ko-KR"/>
              </w:rPr>
            </w:pPr>
          </w:p>
        </w:tc>
        <w:tc>
          <w:tcPr>
            <w:tcW w:w="2291" w:type="dxa"/>
            <w:vAlign w:val="center"/>
          </w:tcPr>
          <w:p w14:paraId="0ABB657C" w14:textId="77777777" w:rsidR="00AB1EB5" w:rsidRDefault="00AB1EB5" w:rsidP="00AB1EB5">
            <w:pPr>
              <w:pStyle w:val="T2"/>
              <w:suppressAutoHyphens/>
              <w:spacing w:after="0"/>
              <w:ind w:left="0" w:right="0"/>
              <w:jc w:val="left"/>
              <w:rPr>
                <w:b w:val="0"/>
                <w:sz w:val="16"/>
                <w:szCs w:val="18"/>
                <w:lang w:eastAsia="ko-KR"/>
              </w:rPr>
            </w:pPr>
          </w:p>
        </w:tc>
      </w:tr>
      <w:tr w:rsidR="00AB1EB5" w:rsidRPr="00CC2C3C" w14:paraId="18785B9F" w14:textId="77777777" w:rsidTr="00E547CE">
        <w:trPr>
          <w:jc w:val="center"/>
        </w:trPr>
        <w:tc>
          <w:tcPr>
            <w:tcW w:w="1705" w:type="dxa"/>
            <w:vAlign w:val="center"/>
          </w:tcPr>
          <w:p w14:paraId="7CF668CB" w14:textId="3680CB27"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141F360D" w14:textId="77777777" w:rsidR="00AB1EB5" w:rsidRDefault="00AB1EB5" w:rsidP="00AB1EB5">
            <w:pPr>
              <w:pStyle w:val="T2"/>
              <w:suppressAutoHyphens/>
              <w:spacing w:after="0"/>
              <w:ind w:left="0" w:right="0"/>
              <w:jc w:val="left"/>
              <w:rPr>
                <w:b w:val="0"/>
                <w:sz w:val="18"/>
                <w:szCs w:val="18"/>
                <w:lang w:eastAsia="ko-KR"/>
              </w:rPr>
            </w:pPr>
          </w:p>
        </w:tc>
        <w:tc>
          <w:tcPr>
            <w:tcW w:w="2175" w:type="dxa"/>
          </w:tcPr>
          <w:p w14:paraId="0C693F68" w14:textId="77777777" w:rsidR="00AB1EB5" w:rsidRPr="000A26E7" w:rsidRDefault="00AB1EB5" w:rsidP="00AB1EB5">
            <w:pPr>
              <w:pStyle w:val="T2"/>
              <w:suppressAutoHyphens/>
              <w:spacing w:after="0"/>
              <w:ind w:left="0" w:right="0"/>
              <w:jc w:val="left"/>
              <w:rPr>
                <w:b w:val="0"/>
                <w:sz w:val="18"/>
                <w:szCs w:val="18"/>
                <w:lang w:eastAsia="ko-KR"/>
              </w:rPr>
            </w:pPr>
          </w:p>
        </w:tc>
        <w:tc>
          <w:tcPr>
            <w:tcW w:w="1710" w:type="dxa"/>
            <w:vAlign w:val="center"/>
          </w:tcPr>
          <w:p w14:paraId="3CB2327A" w14:textId="77777777" w:rsidR="00AB1EB5" w:rsidRPr="00BF7A21" w:rsidRDefault="00AB1EB5" w:rsidP="00AB1EB5">
            <w:pPr>
              <w:pStyle w:val="T2"/>
              <w:suppressAutoHyphens/>
              <w:spacing w:after="0"/>
              <w:ind w:left="0" w:right="0"/>
              <w:jc w:val="left"/>
              <w:rPr>
                <w:b w:val="0"/>
                <w:sz w:val="18"/>
                <w:szCs w:val="18"/>
                <w:lang w:eastAsia="ko-KR"/>
              </w:rPr>
            </w:pPr>
          </w:p>
        </w:tc>
        <w:tc>
          <w:tcPr>
            <w:tcW w:w="2291" w:type="dxa"/>
            <w:vAlign w:val="center"/>
          </w:tcPr>
          <w:p w14:paraId="1B4746EB" w14:textId="77777777" w:rsidR="00AB1EB5" w:rsidRDefault="00AB1EB5" w:rsidP="00AB1EB5">
            <w:pPr>
              <w:pStyle w:val="T2"/>
              <w:suppressAutoHyphens/>
              <w:spacing w:after="0"/>
              <w:ind w:left="0" w:right="0"/>
              <w:jc w:val="left"/>
              <w:rPr>
                <w:b w:val="0"/>
                <w:sz w:val="16"/>
                <w:szCs w:val="18"/>
                <w:lang w:eastAsia="ko-KR"/>
              </w:rPr>
            </w:pPr>
          </w:p>
        </w:tc>
      </w:tr>
      <w:tr w:rsidR="00664119" w:rsidRPr="00CC2C3C" w14:paraId="2B070B73" w14:textId="77777777" w:rsidTr="00E547CE">
        <w:trPr>
          <w:jc w:val="center"/>
        </w:trPr>
        <w:tc>
          <w:tcPr>
            <w:tcW w:w="1705" w:type="dxa"/>
            <w:vAlign w:val="center"/>
          </w:tcPr>
          <w:p w14:paraId="65A28B9C" w14:textId="76125B91" w:rsidR="00664119" w:rsidRDefault="00664119" w:rsidP="00AB1EB5">
            <w:pPr>
              <w:pStyle w:val="T2"/>
              <w:suppressAutoHyphens/>
              <w:spacing w:after="0"/>
              <w:ind w:left="0" w:right="0"/>
              <w:jc w:val="left"/>
              <w:rPr>
                <w:b w:val="0"/>
                <w:sz w:val="18"/>
                <w:szCs w:val="18"/>
                <w:lang w:eastAsia="ko-KR"/>
              </w:rPr>
            </w:pPr>
            <w:r>
              <w:rPr>
                <w:b w:val="0"/>
                <w:sz w:val="18"/>
                <w:szCs w:val="18"/>
                <w:lang w:eastAsia="ko-KR"/>
              </w:rPr>
              <w:t>Arik</w:t>
            </w:r>
          </w:p>
        </w:tc>
        <w:tc>
          <w:tcPr>
            <w:tcW w:w="1695" w:type="dxa"/>
            <w:vAlign w:val="center"/>
          </w:tcPr>
          <w:p w14:paraId="27D2D683" w14:textId="0702FF00" w:rsidR="00664119" w:rsidRDefault="00664119" w:rsidP="00AB1EB5">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E7C1636" w14:textId="77777777" w:rsidR="00664119" w:rsidRPr="000A26E7" w:rsidRDefault="00664119" w:rsidP="00AB1EB5">
            <w:pPr>
              <w:pStyle w:val="T2"/>
              <w:suppressAutoHyphens/>
              <w:spacing w:after="0"/>
              <w:ind w:left="0" w:right="0"/>
              <w:jc w:val="left"/>
              <w:rPr>
                <w:b w:val="0"/>
                <w:sz w:val="18"/>
                <w:szCs w:val="18"/>
                <w:lang w:eastAsia="ko-KR"/>
              </w:rPr>
            </w:pPr>
          </w:p>
        </w:tc>
        <w:tc>
          <w:tcPr>
            <w:tcW w:w="1710" w:type="dxa"/>
            <w:vAlign w:val="center"/>
          </w:tcPr>
          <w:p w14:paraId="596CFF6A" w14:textId="77777777" w:rsidR="00664119" w:rsidRPr="00BF7A21" w:rsidRDefault="00664119" w:rsidP="00AB1EB5">
            <w:pPr>
              <w:pStyle w:val="T2"/>
              <w:suppressAutoHyphens/>
              <w:spacing w:after="0"/>
              <w:ind w:left="0" w:right="0"/>
              <w:jc w:val="left"/>
              <w:rPr>
                <w:b w:val="0"/>
                <w:sz w:val="18"/>
                <w:szCs w:val="18"/>
                <w:lang w:eastAsia="ko-KR"/>
              </w:rPr>
            </w:pPr>
          </w:p>
        </w:tc>
        <w:tc>
          <w:tcPr>
            <w:tcW w:w="2291" w:type="dxa"/>
            <w:vAlign w:val="center"/>
          </w:tcPr>
          <w:p w14:paraId="458F71A1" w14:textId="77777777" w:rsidR="00664119" w:rsidRDefault="00664119" w:rsidP="00AB1EB5">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59EDC40E"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sidR="00230F63">
        <w:rPr>
          <w:rFonts w:cs="Times New Roman"/>
          <w:sz w:val="18"/>
          <w:szCs w:val="18"/>
          <w:lang w:eastAsia="ko-KR"/>
        </w:rPr>
        <w:t xml:space="preserve">the </w:t>
      </w:r>
      <w:r>
        <w:rPr>
          <w:rFonts w:cs="Times New Roman"/>
          <w:sz w:val="18"/>
          <w:szCs w:val="18"/>
          <w:lang w:eastAsia="ko-KR"/>
        </w:rPr>
        <w:t>following</w:t>
      </w:r>
      <w:r w:rsidR="00607318">
        <w:rPr>
          <w:rFonts w:cs="Times New Roman"/>
          <w:sz w:val="18"/>
          <w:szCs w:val="18"/>
          <w:lang w:eastAsia="ko-KR"/>
        </w:rPr>
        <w:t xml:space="preserve"> </w:t>
      </w:r>
      <w:r w:rsidR="008A0DB8">
        <w:rPr>
          <w:rFonts w:cs="Times New Roman"/>
          <w:color w:val="FF0000"/>
          <w:sz w:val="18"/>
          <w:szCs w:val="18"/>
          <w:lang w:eastAsia="ko-KR"/>
        </w:rPr>
        <w:t>3</w:t>
      </w:r>
      <w:r w:rsidR="00B47C93">
        <w:rPr>
          <w:rFonts w:cs="Times New Roman"/>
          <w:color w:val="FF0000"/>
          <w:sz w:val="18"/>
          <w:szCs w:val="18"/>
          <w:lang w:eastAsia="ko-KR"/>
        </w:rPr>
        <w:t>4</w:t>
      </w:r>
      <w:r w:rsidR="00B50785">
        <w:rPr>
          <w:rFonts w:cs="Times New Roman"/>
          <w:sz w:val="18"/>
          <w:szCs w:val="18"/>
          <w:lang w:eastAsia="ko-KR"/>
        </w:rPr>
        <w:t xml:space="preserve"> </w:t>
      </w:r>
      <w:r>
        <w:rPr>
          <w:rFonts w:cs="Times New Roman"/>
          <w:sz w:val="18"/>
          <w:szCs w:val="18"/>
          <w:lang w:eastAsia="ko-KR"/>
        </w:rPr>
        <w:t>CID</w:t>
      </w:r>
      <w:r w:rsidR="00230F63">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bookmarkEnd w:id="0"/>
    </w:p>
    <w:p w14:paraId="10506DB6" w14:textId="3F3B7840" w:rsidR="00257356" w:rsidRDefault="008A0DB8" w:rsidP="004C6CD4">
      <w:pPr>
        <w:suppressAutoHyphens/>
        <w:jc w:val="both"/>
        <w:rPr>
          <w:rFonts w:ascii="Times New Roman" w:eastAsia="Malgun Gothic" w:hAnsi="Times New Roman" w:cs="Times New Roman"/>
          <w:sz w:val="18"/>
          <w:szCs w:val="20"/>
          <w:lang w:val="en-GB"/>
        </w:rPr>
      </w:pPr>
      <w:r w:rsidRPr="008A0DB8">
        <w:rPr>
          <w:rFonts w:ascii="Times New Roman" w:eastAsia="Malgun Gothic" w:hAnsi="Times New Roman" w:cs="Times New Roman"/>
          <w:sz w:val="18"/>
          <w:szCs w:val="20"/>
          <w:lang w:val="en-GB"/>
        </w:rPr>
        <w:t xml:space="preserve">4016, 6000, 6072, 4102, 6013, 7701, 6605, 6021, 7041, </w:t>
      </w:r>
      <w:r w:rsidR="00B47C93" w:rsidRPr="00B47C93">
        <w:rPr>
          <w:rFonts w:ascii="Times New Roman" w:eastAsia="Malgun Gothic" w:hAnsi="Times New Roman" w:cs="Times New Roman"/>
          <w:sz w:val="18"/>
          <w:szCs w:val="20"/>
          <w:lang w:val="en-GB"/>
        </w:rPr>
        <w:t>6016, 6017, 6019, 6018</w:t>
      </w:r>
      <w:r w:rsidR="00B47C93">
        <w:rPr>
          <w:rFonts w:ascii="Times New Roman" w:eastAsia="Malgun Gothic" w:hAnsi="Times New Roman" w:cs="Times New Roman"/>
          <w:sz w:val="18"/>
          <w:szCs w:val="20"/>
          <w:lang w:val="en-GB"/>
        </w:rPr>
        <w:t xml:space="preserve">, </w:t>
      </w:r>
      <w:r w:rsidRPr="008A0DB8">
        <w:rPr>
          <w:rFonts w:ascii="Times New Roman" w:eastAsia="Malgun Gothic" w:hAnsi="Times New Roman" w:cs="Times New Roman"/>
          <w:sz w:val="18"/>
          <w:szCs w:val="20"/>
          <w:lang w:val="en-GB"/>
        </w:rPr>
        <w:t>8329, 5904, 6571, 6873, 6874, 6875, 7848, 6572, 4248, 7719, 7720, 6877, 6536, 5968, 5898, 8226, 5048, 4037, 7812, 8331, 5907</w:t>
      </w:r>
    </w:p>
    <w:p w14:paraId="38070EF4" w14:textId="77777777" w:rsidR="00DC236E" w:rsidRDefault="00DC236E" w:rsidP="004C6CD4">
      <w:pPr>
        <w:suppressAutoHyphens/>
        <w:jc w:val="both"/>
        <w:rPr>
          <w:rFonts w:ascii="Times New Roman" w:eastAsia="Malgun Gothic" w:hAnsi="Times New Roman" w:cs="Times New Roman"/>
          <w:sz w:val="18"/>
          <w:szCs w:val="20"/>
          <w:lang w:val="en-GB"/>
        </w:rPr>
      </w:pPr>
    </w:p>
    <w:p w14:paraId="25F014FD" w14:textId="49FDCC9D" w:rsidR="00470A79" w:rsidRDefault="00470A79" w:rsidP="00470A79">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is 11be </w:t>
      </w:r>
      <w:r w:rsidRPr="00DD7D43">
        <w:rPr>
          <w:b/>
          <w:i/>
          <w:iCs/>
          <w:highlight w:val="yellow"/>
        </w:rPr>
        <w:t>D</w:t>
      </w:r>
      <w:r>
        <w:rPr>
          <w:b/>
          <w:i/>
          <w:iCs/>
          <w:highlight w:val="yellow"/>
        </w:rPr>
        <w:t>1.1 with exceptions as listed in-line.</w:t>
      </w:r>
    </w:p>
    <w:p w14:paraId="1DF6F3B4" w14:textId="77777777" w:rsidR="00470A79" w:rsidRDefault="00470A79" w:rsidP="004C6CD4">
      <w:pPr>
        <w:suppressAutoHyphens/>
        <w:jc w:val="both"/>
        <w:rPr>
          <w:rFonts w:ascii="Times New Roman" w:eastAsia="Malgun Gothic" w:hAnsi="Times New Roman" w:cs="Times New Roman"/>
          <w:sz w:val="18"/>
          <w:szCs w:val="20"/>
          <w:lang w:val="en-GB"/>
        </w:rPr>
      </w:pPr>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CF7C24A"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7BDDAB8" w14:textId="18FD59DA" w:rsidR="00E44B05" w:rsidRDefault="0091705E"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offline feedback from several members (added as co-authors)</w:t>
      </w:r>
    </w:p>
    <w:p w14:paraId="4A6CB22C" w14:textId="281C01FD" w:rsidR="00664119" w:rsidRPr="00AB1DC3" w:rsidRDefault="00664119"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updates based on offline feedback</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3BF1575C" w14:textId="77777777" w:rsidR="00986B93" w:rsidRDefault="00986B93" w:rsidP="00986B93">
      <w:pPr>
        <w:pStyle w:val="BodyText0"/>
        <w:kinsoku w:val="0"/>
        <w:overflowPunct w:val="0"/>
        <w:spacing w:before="5"/>
        <w:rPr>
          <w:sz w:val="27"/>
          <w:szCs w:val="27"/>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710"/>
        <w:gridCol w:w="1440"/>
        <w:gridCol w:w="4320"/>
      </w:tblGrid>
      <w:tr w:rsidR="004624B8" w:rsidRPr="007E587A" w14:paraId="1E0D1DD1" w14:textId="77777777" w:rsidTr="00CF331A">
        <w:trPr>
          <w:trHeight w:val="220"/>
          <w:jc w:val="center"/>
        </w:trPr>
        <w:tc>
          <w:tcPr>
            <w:tcW w:w="625" w:type="dxa"/>
            <w:shd w:val="clear" w:color="auto" w:fill="BFBFBF" w:themeFill="background1" w:themeFillShade="BF"/>
            <w:noWrap/>
            <w:vAlign w:val="center"/>
            <w:hideMark/>
          </w:tcPr>
          <w:p w14:paraId="347A2C3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bookmarkStart w:id="1" w:name="9.4.2.295b.2_Basic_variant_Multi-Link_el"/>
            <w:bookmarkStart w:id="2" w:name="_bookmark102"/>
            <w:bookmarkEnd w:id="1"/>
            <w:bookmarkEnd w:id="2"/>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4DFFB1FE"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655C3FF4"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F0E55F3"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1710" w:type="dxa"/>
            <w:shd w:val="clear" w:color="auto" w:fill="BFBFBF" w:themeFill="background1" w:themeFillShade="BF"/>
            <w:noWrap/>
            <w:vAlign w:val="bottom"/>
            <w:hideMark/>
          </w:tcPr>
          <w:p w14:paraId="04040ABF"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A1CEF18"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320" w:type="dxa"/>
            <w:shd w:val="clear" w:color="auto" w:fill="BFBFBF" w:themeFill="background1" w:themeFillShade="BF"/>
            <w:vAlign w:val="center"/>
            <w:hideMark/>
          </w:tcPr>
          <w:p w14:paraId="330D3DE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1A7285" w:rsidRPr="008B0293" w14:paraId="39564575" w14:textId="77777777" w:rsidTr="00CF331A">
        <w:trPr>
          <w:trHeight w:val="220"/>
          <w:jc w:val="center"/>
        </w:trPr>
        <w:tc>
          <w:tcPr>
            <w:tcW w:w="625" w:type="dxa"/>
            <w:shd w:val="clear" w:color="auto" w:fill="auto"/>
            <w:noWrap/>
          </w:tcPr>
          <w:p w14:paraId="33B39F86"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4016</w:t>
            </w:r>
          </w:p>
        </w:tc>
        <w:tc>
          <w:tcPr>
            <w:tcW w:w="1080" w:type="dxa"/>
          </w:tcPr>
          <w:p w14:paraId="0CFB9DBE"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2BDF2F22"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2C1FEC2B"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0.00</w:t>
            </w:r>
          </w:p>
        </w:tc>
        <w:tc>
          <w:tcPr>
            <w:tcW w:w="1710" w:type="dxa"/>
            <w:shd w:val="clear" w:color="auto" w:fill="auto"/>
            <w:noWrap/>
          </w:tcPr>
          <w:p w14:paraId="5FB3E5AA"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The STA Info field needs to carry </w:t>
            </w:r>
            <w:proofErr w:type="spellStart"/>
            <w:r w:rsidRPr="002226D3">
              <w:rPr>
                <w:rFonts w:ascii="Times New Roman" w:hAnsi="Times New Roman" w:cs="Times New Roman"/>
                <w:sz w:val="16"/>
                <w:szCs w:val="16"/>
              </w:rPr>
              <w:t>MaxBSSID</w:t>
            </w:r>
            <w:proofErr w:type="spellEnd"/>
            <w:r w:rsidRPr="002226D3">
              <w:rPr>
                <w:rFonts w:ascii="Times New Roman" w:hAnsi="Times New Roman" w:cs="Times New Roman"/>
                <w:sz w:val="16"/>
                <w:szCs w:val="16"/>
              </w:rPr>
              <w:t xml:space="preserve"> Indicator field when the reported AP belongs to a multiple BSSID set. This will help a non-AP MLD determine the size of the MBSSID set on the other link and make decisions on intra-BSS PPDU/NAV classification.</w:t>
            </w:r>
          </w:p>
        </w:tc>
        <w:tc>
          <w:tcPr>
            <w:tcW w:w="1440" w:type="dxa"/>
            <w:shd w:val="clear" w:color="auto" w:fill="auto"/>
            <w:noWrap/>
          </w:tcPr>
          <w:p w14:paraId="137EA5DE"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4320" w:type="dxa"/>
            <w:shd w:val="clear" w:color="auto" w:fill="auto"/>
          </w:tcPr>
          <w:p w14:paraId="61D9EB19" w14:textId="77777777" w:rsidR="00D2368C" w:rsidRDefault="00D2368C"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0314FE" w14:textId="77777777" w:rsidR="00D2368C" w:rsidRPr="00D2368C" w:rsidRDefault="00D2368C" w:rsidP="00D257B6">
            <w:pPr>
              <w:suppressAutoHyphens/>
              <w:spacing w:after="0"/>
              <w:rPr>
                <w:rFonts w:ascii="Times New Roman" w:hAnsi="Times New Roman" w:cs="Times New Roman"/>
                <w:bCs/>
                <w:sz w:val="16"/>
                <w:szCs w:val="16"/>
              </w:rPr>
            </w:pPr>
          </w:p>
          <w:p w14:paraId="7A4232A9" w14:textId="08F67F2A" w:rsidR="00D2368C" w:rsidRDefault="00D2368C" w:rsidP="00B37C14">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sidR="008D2E32">
              <w:rPr>
                <w:rFonts w:ascii="Times New Roman" w:hAnsi="Times New Roman" w:cs="Times New Roman"/>
                <w:bCs/>
                <w:sz w:val="16"/>
                <w:szCs w:val="16"/>
              </w:rPr>
              <w:t xml:space="preserve"> </w:t>
            </w:r>
            <w:r w:rsidR="006D7231">
              <w:rPr>
                <w:rFonts w:ascii="Times New Roman" w:hAnsi="Times New Roman" w:cs="Times New Roman"/>
                <w:bCs/>
                <w:sz w:val="16"/>
                <w:szCs w:val="16"/>
              </w:rPr>
              <w:t xml:space="preserve">A </w:t>
            </w:r>
            <w:r w:rsidR="008D2E32">
              <w:rPr>
                <w:rFonts w:ascii="Times New Roman" w:hAnsi="Times New Roman" w:cs="Times New Roman"/>
                <w:bCs/>
                <w:sz w:val="16"/>
                <w:szCs w:val="16"/>
              </w:rPr>
              <w:t>reporting AP needs to provide information</w:t>
            </w:r>
            <w:r w:rsidR="006D7231">
              <w:rPr>
                <w:rFonts w:ascii="Times New Roman" w:hAnsi="Times New Roman" w:cs="Times New Roman"/>
                <w:bCs/>
                <w:sz w:val="16"/>
                <w:szCs w:val="16"/>
              </w:rPr>
              <w:t xml:space="preserve"> </w:t>
            </w:r>
            <w:r w:rsidR="00684117">
              <w:rPr>
                <w:rFonts w:ascii="Times New Roman" w:hAnsi="Times New Roman" w:cs="Times New Roman"/>
                <w:bCs/>
                <w:sz w:val="16"/>
                <w:szCs w:val="16"/>
              </w:rPr>
              <w:t xml:space="preserve">on whether the reported AP belongs to a </w:t>
            </w:r>
            <w:r w:rsidR="00DB4D19">
              <w:rPr>
                <w:rFonts w:ascii="Times New Roman" w:hAnsi="Times New Roman" w:cs="Times New Roman"/>
                <w:bCs/>
                <w:sz w:val="16"/>
                <w:szCs w:val="16"/>
              </w:rPr>
              <w:t>multiple BSSID</w:t>
            </w:r>
            <w:r w:rsidR="00684117">
              <w:rPr>
                <w:rFonts w:ascii="Times New Roman" w:hAnsi="Times New Roman" w:cs="Times New Roman"/>
                <w:bCs/>
                <w:sz w:val="16"/>
                <w:szCs w:val="16"/>
              </w:rPr>
              <w:t xml:space="preserve"> set </w:t>
            </w:r>
            <w:r w:rsidR="00DB4D19">
              <w:rPr>
                <w:rFonts w:ascii="Times New Roman" w:hAnsi="Times New Roman" w:cs="Times New Roman"/>
                <w:bCs/>
                <w:sz w:val="16"/>
                <w:szCs w:val="16"/>
              </w:rPr>
              <w:t xml:space="preserve">and if so, what is the size of the set and identify the transmitted BSSID. Such information is </w:t>
            </w:r>
            <w:r w:rsidR="001537CD">
              <w:rPr>
                <w:rFonts w:ascii="Times New Roman" w:hAnsi="Times New Roman" w:cs="Times New Roman"/>
                <w:bCs/>
                <w:sz w:val="16"/>
                <w:szCs w:val="16"/>
              </w:rPr>
              <w:t xml:space="preserve">required by the non-AP MLD to identify the </w:t>
            </w:r>
            <w:r w:rsidR="00EA48C0">
              <w:rPr>
                <w:rFonts w:ascii="Times New Roman" w:hAnsi="Times New Roman" w:cs="Times New Roman"/>
                <w:bCs/>
                <w:sz w:val="16"/>
                <w:szCs w:val="16"/>
              </w:rPr>
              <w:t xml:space="preserve">frames (e.g., Beacon, Probe Response, Control) transmitted by the transmitted BSSID. The information also helps perform operations such as classifying a PPDU as intra-BSS when the PPDU originates from </w:t>
            </w:r>
            <w:r w:rsidR="00B37C14">
              <w:rPr>
                <w:rFonts w:ascii="Times New Roman" w:hAnsi="Times New Roman" w:cs="Times New Roman"/>
                <w:bCs/>
                <w:sz w:val="16"/>
                <w:szCs w:val="16"/>
              </w:rPr>
              <w:t xml:space="preserve">or is directed towards </w:t>
            </w:r>
            <w:r w:rsidR="00EA48C0">
              <w:rPr>
                <w:rFonts w:ascii="Times New Roman" w:hAnsi="Times New Roman" w:cs="Times New Roman"/>
                <w:bCs/>
                <w:sz w:val="16"/>
                <w:szCs w:val="16"/>
              </w:rPr>
              <w:t xml:space="preserve">any </w:t>
            </w:r>
            <w:r w:rsidR="00B37C14">
              <w:rPr>
                <w:rFonts w:ascii="Times New Roman" w:hAnsi="Times New Roman" w:cs="Times New Roman"/>
                <w:bCs/>
                <w:sz w:val="16"/>
                <w:szCs w:val="16"/>
              </w:rPr>
              <w:t>AP in the set.</w:t>
            </w:r>
            <w:r w:rsidR="001F4E59">
              <w:rPr>
                <w:rFonts w:ascii="Times New Roman" w:hAnsi="Times New Roman" w:cs="Times New Roman"/>
                <w:bCs/>
                <w:sz w:val="16"/>
                <w:szCs w:val="16"/>
              </w:rPr>
              <w:t xml:space="preserve"> The proposed change adds an optional Multiple BSSID Info field </w:t>
            </w:r>
            <w:r w:rsidR="00FA447A">
              <w:rPr>
                <w:rFonts w:ascii="Times New Roman" w:hAnsi="Times New Roman" w:cs="Times New Roman"/>
                <w:bCs/>
                <w:sz w:val="16"/>
                <w:szCs w:val="16"/>
              </w:rPr>
              <w:t xml:space="preserve">to STA Info field. This field </w:t>
            </w:r>
            <w:r w:rsidR="001F4E59">
              <w:rPr>
                <w:rFonts w:ascii="Times New Roman" w:hAnsi="Times New Roman" w:cs="Times New Roman"/>
                <w:bCs/>
                <w:sz w:val="16"/>
                <w:szCs w:val="16"/>
              </w:rPr>
              <w:t xml:space="preserve">consisting of </w:t>
            </w:r>
            <w:proofErr w:type="spellStart"/>
            <w:r w:rsidR="001F4E59">
              <w:rPr>
                <w:rFonts w:ascii="Times New Roman" w:hAnsi="Times New Roman" w:cs="Times New Roman"/>
                <w:bCs/>
                <w:sz w:val="16"/>
                <w:szCs w:val="16"/>
              </w:rPr>
              <w:t>MaxBSSID</w:t>
            </w:r>
            <w:proofErr w:type="spellEnd"/>
            <w:r w:rsidR="001F4E59">
              <w:rPr>
                <w:rFonts w:ascii="Times New Roman" w:hAnsi="Times New Roman" w:cs="Times New Roman"/>
                <w:bCs/>
                <w:sz w:val="16"/>
                <w:szCs w:val="16"/>
              </w:rPr>
              <w:t xml:space="preserve"> Indicator and BSSID Index subfields</w:t>
            </w:r>
            <w:r w:rsidR="00FA447A">
              <w:rPr>
                <w:rFonts w:ascii="Times New Roman" w:hAnsi="Times New Roman" w:cs="Times New Roman"/>
                <w:bCs/>
                <w:sz w:val="16"/>
                <w:szCs w:val="16"/>
              </w:rPr>
              <w:t>.</w:t>
            </w:r>
            <w:r w:rsidR="00DD0BCD">
              <w:rPr>
                <w:rFonts w:ascii="Times New Roman" w:hAnsi="Times New Roman" w:cs="Times New Roman"/>
                <w:bCs/>
                <w:sz w:val="16"/>
                <w:szCs w:val="16"/>
              </w:rPr>
              <w:t xml:space="preserve"> The field is present when the reported AP is a member of a multiple BSSID set.</w:t>
            </w:r>
          </w:p>
          <w:p w14:paraId="6B103826" w14:textId="77777777" w:rsidR="00B37C14" w:rsidRDefault="00B37C14" w:rsidP="00B37C14">
            <w:pPr>
              <w:suppressAutoHyphens/>
              <w:spacing w:after="0"/>
              <w:rPr>
                <w:rFonts w:ascii="Times New Roman" w:hAnsi="Times New Roman" w:cs="Times New Roman"/>
                <w:bCs/>
                <w:sz w:val="16"/>
                <w:szCs w:val="16"/>
              </w:rPr>
            </w:pPr>
          </w:p>
          <w:p w14:paraId="7CADF9D4" w14:textId="65989B1B" w:rsidR="00B37C14" w:rsidRPr="00DF1730" w:rsidRDefault="00B37C14" w:rsidP="00B37C14">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w:t>
            </w:r>
            <w:r w:rsidR="00DF1730" w:rsidRPr="00DF1730">
              <w:rPr>
                <w:rFonts w:ascii="Times New Roman" w:hAnsi="Times New Roman" w:cs="Times New Roman"/>
                <w:b/>
                <w:sz w:val="16"/>
                <w:szCs w:val="16"/>
              </w:rPr>
              <w:t>implement changes as shown in doc 11-21/</w:t>
            </w:r>
            <w:r w:rsidR="00CD190F">
              <w:rPr>
                <w:rFonts w:ascii="Times New Roman" w:hAnsi="Times New Roman" w:cs="Times New Roman"/>
                <w:b/>
                <w:sz w:val="16"/>
                <w:szCs w:val="16"/>
              </w:rPr>
              <w:t>1176r2</w:t>
            </w:r>
            <w:r w:rsidR="00DF1730" w:rsidRPr="00DF1730">
              <w:rPr>
                <w:rFonts w:ascii="Times New Roman" w:hAnsi="Times New Roman" w:cs="Times New Roman"/>
                <w:b/>
                <w:sz w:val="16"/>
                <w:szCs w:val="16"/>
              </w:rPr>
              <w:t xml:space="preserve"> tagged 4016</w:t>
            </w:r>
          </w:p>
        </w:tc>
      </w:tr>
      <w:tr w:rsidR="004624B8" w:rsidRPr="008B0293" w14:paraId="47B6E3AB" w14:textId="77777777" w:rsidTr="00CF331A">
        <w:trPr>
          <w:trHeight w:val="220"/>
          <w:jc w:val="center"/>
        </w:trPr>
        <w:tc>
          <w:tcPr>
            <w:tcW w:w="625" w:type="dxa"/>
            <w:shd w:val="clear" w:color="auto" w:fill="auto"/>
            <w:noWrap/>
          </w:tcPr>
          <w:p w14:paraId="68D56E4C"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6000</w:t>
            </w:r>
          </w:p>
        </w:tc>
        <w:tc>
          <w:tcPr>
            <w:tcW w:w="1080" w:type="dxa"/>
          </w:tcPr>
          <w:p w14:paraId="5EF53EB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0172C10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35.3.18</w:t>
            </w:r>
          </w:p>
        </w:tc>
        <w:tc>
          <w:tcPr>
            <w:tcW w:w="720" w:type="dxa"/>
          </w:tcPr>
          <w:p w14:paraId="2A64E4C5"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284.40</w:t>
            </w:r>
          </w:p>
        </w:tc>
        <w:tc>
          <w:tcPr>
            <w:tcW w:w="1710" w:type="dxa"/>
            <w:shd w:val="clear" w:color="auto" w:fill="auto"/>
            <w:noWrap/>
          </w:tcPr>
          <w:p w14:paraId="7BA91342"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association of MLD in one link can't give all the information of another link where the related AP in another link is non-transmitted BSSID.</w:t>
            </w:r>
          </w:p>
        </w:tc>
        <w:tc>
          <w:tcPr>
            <w:tcW w:w="1440" w:type="dxa"/>
            <w:shd w:val="clear" w:color="auto" w:fill="auto"/>
            <w:noWrap/>
          </w:tcPr>
          <w:p w14:paraId="2054D17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Fix the issue by including the additional information in the MLD association frame.</w:t>
            </w:r>
          </w:p>
        </w:tc>
        <w:tc>
          <w:tcPr>
            <w:tcW w:w="4320" w:type="dxa"/>
            <w:shd w:val="clear" w:color="auto" w:fill="auto"/>
          </w:tcPr>
          <w:p w14:paraId="29213DA8" w14:textId="77777777" w:rsidR="00DF1730" w:rsidRDefault="00DF1730" w:rsidP="00DF173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B471EC9" w14:textId="77777777" w:rsidR="00DF1730" w:rsidRPr="00D2368C" w:rsidRDefault="00DF1730" w:rsidP="00DF1730">
            <w:pPr>
              <w:suppressAutoHyphens/>
              <w:spacing w:after="0"/>
              <w:rPr>
                <w:rFonts w:ascii="Times New Roman" w:hAnsi="Times New Roman" w:cs="Times New Roman"/>
                <w:bCs/>
                <w:sz w:val="16"/>
                <w:szCs w:val="16"/>
              </w:rPr>
            </w:pPr>
          </w:p>
          <w:p w14:paraId="7274ED2B" w14:textId="3CE4B3C5" w:rsidR="00DF1730" w:rsidRDefault="00DF1730" w:rsidP="00DF1730">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Pr>
                <w:rFonts w:ascii="Times New Roman" w:hAnsi="Times New Roman" w:cs="Times New Roman"/>
                <w:bCs/>
                <w:sz w:val="16"/>
                <w:szCs w:val="16"/>
              </w:rPr>
              <w:t xml:space="preserve"> A reporting AP needs to provide information on whether the reported AP belongs to a multiple BSSID set and if so, what is the size of the set and identify the transmitted BSSID. Such information is required by the non-AP MLD to identify the frames (e.g., Beacon, Probe Response, Control) transmitted by the transmitted BSSID. The information also helps perform operations such as classifying a PPDU as intra-BSS when the PPDU originates from or is directed towards any AP in the set.</w:t>
            </w:r>
            <w:r w:rsidR="00FA447A">
              <w:rPr>
                <w:rFonts w:ascii="Times New Roman" w:hAnsi="Times New Roman" w:cs="Times New Roman"/>
                <w:bCs/>
                <w:sz w:val="16"/>
                <w:szCs w:val="16"/>
              </w:rPr>
              <w:t xml:space="preserve"> The proposed change adds an optional Multiple BSSID Info field to STA Info field. This field consisting of </w:t>
            </w:r>
            <w:proofErr w:type="spellStart"/>
            <w:r w:rsidR="00FA447A">
              <w:rPr>
                <w:rFonts w:ascii="Times New Roman" w:hAnsi="Times New Roman" w:cs="Times New Roman"/>
                <w:bCs/>
                <w:sz w:val="16"/>
                <w:szCs w:val="16"/>
              </w:rPr>
              <w:t>MaxBSSID</w:t>
            </w:r>
            <w:proofErr w:type="spellEnd"/>
            <w:r w:rsidR="00FA447A">
              <w:rPr>
                <w:rFonts w:ascii="Times New Roman" w:hAnsi="Times New Roman" w:cs="Times New Roman"/>
                <w:bCs/>
                <w:sz w:val="16"/>
                <w:szCs w:val="16"/>
              </w:rPr>
              <w:t xml:space="preserve"> Indicator and BSSID Index subfields.</w:t>
            </w:r>
            <w:r w:rsidR="00DD0BCD">
              <w:rPr>
                <w:rFonts w:ascii="Times New Roman" w:hAnsi="Times New Roman" w:cs="Times New Roman"/>
                <w:bCs/>
                <w:sz w:val="16"/>
                <w:szCs w:val="16"/>
              </w:rPr>
              <w:t xml:space="preserve"> The field is present when the reported AP is a member of a multiple BSSID set.</w:t>
            </w:r>
          </w:p>
          <w:p w14:paraId="0ABB770C" w14:textId="77777777" w:rsidR="00DF1730" w:rsidRDefault="00DF1730" w:rsidP="00DF1730">
            <w:pPr>
              <w:suppressAutoHyphens/>
              <w:spacing w:after="0"/>
              <w:rPr>
                <w:rFonts w:ascii="Times New Roman" w:hAnsi="Times New Roman" w:cs="Times New Roman"/>
                <w:bCs/>
                <w:sz w:val="16"/>
                <w:szCs w:val="16"/>
              </w:rPr>
            </w:pPr>
          </w:p>
          <w:p w14:paraId="70F37AB2" w14:textId="7528C210" w:rsidR="004624B8" w:rsidRPr="00D45D95" w:rsidRDefault="00DF1730" w:rsidP="00DF1730">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4016</w:t>
            </w:r>
          </w:p>
        </w:tc>
      </w:tr>
      <w:tr w:rsidR="004624B8" w:rsidRPr="008B0293" w14:paraId="6412FDBA" w14:textId="77777777" w:rsidTr="00CF331A">
        <w:trPr>
          <w:trHeight w:val="220"/>
          <w:jc w:val="center"/>
        </w:trPr>
        <w:tc>
          <w:tcPr>
            <w:tcW w:w="625" w:type="dxa"/>
            <w:shd w:val="clear" w:color="auto" w:fill="auto"/>
            <w:noWrap/>
          </w:tcPr>
          <w:p w14:paraId="4E48EB44"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6072</w:t>
            </w:r>
          </w:p>
        </w:tc>
        <w:tc>
          <w:tcPr>
            <w:tcW w:w="1080" w:type="dxa"/>
          </w:tcPr>
          <w:p w14:paraId="5E7668D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7FA1EC54"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35.3.18</w:t>
            </w:r>
          </w:p>
        </w:tc>
        <w:tc>
          <w:tcPr>
            <w:tcW w:w="720" w:type="dxa"/>
          </w:tcPr>
          <w:p w14:paraId="01F4510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284.40</w:t>
            </w:r>
          </w:p>
        </w:tc>
        <w:tc>
          <w:tcPr>
            <w:tcW w:w="1710" w:type="dxa"/>
            <w:shd w:val="clear" w:color="auto" w:fill="auto"/>
            <w:noWrap/>
          </w:tcPr>
          <w:p w14:paraId="14D4117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When a non-AP MLD has non-transmitted BSSID in a reported link, the association can't provide the full information of multiple BSSID in the reported link. </w:t>
            </w:r>
            <w:proofErr w:type="gramStart"/>
            <w:r w:rsidRPr="002226D3">
              <w:rPr>
                <w:rFonts w:ascii="Times New Roman" w:hAnsi="Times New Roman" w:cs="Times New Roman"/>
                <w:sz w:val="16"/>
                <w:szCs w:val="16"/>
              </w:rPr>
              <w:t>Accordingly</w:t>
            </w:r>
            <w:proofErr w:type="gramEnd"/>
            <w:r w:rsidRPr="002226D3">
              <w:rPr>
                <w:rFonts w:ascii="Times New Roman" w:hAnsi="Times New Roman" w:cs="Times New Roman"/>
                <w:sz w:val="16"/>
                <w:szCs w:val="16"/>
              </w:rPr>
              <w:t xml:space="preserve"> the operation of intra-BSS/inter-BSS NAV, OBSS PD, control frame with transmitted BSSID as TA for </w:t>
            </w:r>
            <w:r w:rsidRPr="002226D3">
              <w:rPr>
                <w:rFonts w:ascii="Times New Roman" w:hAnsi="Times New Roman" w:cs="Times New Roman"/>
                <w:sz w:val="16"/>
                <w:szCs w:val="16"/>
              </w:rPr>
              <w:lastRenderedPageBreak/>
              <w:t>STAs associated with multiple APs can't work correctly.</w:t>
            </w:r>
          </w:p>
        </w:tc>
        <w:tc>
          <w:tcPr>
            <w:tcW w:w="1440" w:type="dxa"/>
            <w:shd w:val="clear" w:color="auto" w:fill="auto"/>
            <w:noWrap/>
          </w:tcPr>
          <w:p w14:paraId="26AFD3DD"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Address the issue raised by the comment.</w:t>
            </w:r>
          </w:p>
        </w:tc>
        <w:tc>
          <w:tcPr>
            <w:tcW w:w="4320" w:type="dxa"/>
            <w:shd w:val="clear" w:color="auto" w:fill="auto"/>
          </w:tcPr>
          <w:p w14:paraId="32650047" w14:textId="77777777" w:rsidR="00DF1730" w:rsidRDefault="00DF1730" w:rsidP="00DF173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7C87E14" w14:textId="77777777" w:rsidR="00DF1730" w:rsidRPr="00D2368C" w:rsidRDefault="00DF1730" w:rsidP="00DF1730">
            <w:pPr>
              <w:suppressAutoHyphens/>
              <w:spacing w:after="0"/>
              <w:rPr>
                <w:rFonts w:ascii="Times New Roman" w:hAnsi="Times New Roman" w:cs="Times New Roman"/>
                <w:bCs/>
                <w:sz w:val="16"/>
                <w:szCs w:val="16"/>
              </w:rPr>
            </w:pPr>
          </w:p>
          <w:p w14:paraId="1199C0C0" w14:textId="2CD158D8" w:rsidR="00DF1730" w:rsidRDefault="00DF1730" w:rsidP="00DF1730">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Pr>
                <w:rFonts w:ascii="Times New Roman" w:hAnsi="Times New Roman" w:cs="Times New Roman"/>
                <w:bCs/>
                <w:sz w:val="16"/>
                <w:szCs w:val="16"/>
              </w:rPr>
              <w:t xml:space="preserve"> A reporting AP needs to provide information on whether the reported AP belongs to a multiple BSSID set and if so, what is the size of the set and identify the transmitted BSSID. Such information is required by the non-AP MLD to identify the frames (e.g., Beacon, Probe Response, Control) transmitted by the transmitted BSSID. The information also helps perform operations such as classifying a PPDU as intra-BSS when the PPDU originates from or is directed towards any AP in the set.</w:t>
            </w:r>
            <w:r w:rsidR="00FA447A">
              <w:rPr>
                <w:rFonts w:ascii="Times New Roman" w:hAnsi="Times New Roman" w:cs="Times New Roman"/>
                <w:bCs/>
                <w:sz w:val="16"/>
                <w:szCs w:val="16"/>
              </w:rPr>
              <w:t xml:space="preserve"> The proposed change adds an optional Multiple BSSID Info field to STA Info field. This field consisting of </w:t>
            </w:r>
            <w:proofErr w:type="spellStart"/>
            <w:r w:rsidR="00FA447A">
              <w:rPr>
                <w:rFonts w:ascii="Times New Roman" w:hAnsi="Times New Roman" w:cs="Times New Roman"/>
                <w:bCs/>
                <w:sz w:val="16"/>
                <w:szCs w:val="16"/>
              </w:rPr>
              <w:t>MaxBSSID</w:t>
            </w:r>
            <w:proofErr w:type="spellEnd"/>
            <w:r w:rsidR="00FA447A">
              <w:rPr>
                <w:rFonts w:ascii="Times New Roman" w:hAnsi="Times New Roman" w:cs="Times New Roman"/>
                <w:bCs/>
                <w:sz w:val="16"/>
                <w:szCs w:val="16"/>
              </w:rPr>
              <w:t xml:space="preserve"> Indicator and BSSID Index </w:t>
            </w:r>
            <w:r w:rsidR="00FA447A">
              <w:rPr>
                <w:rFonts w:ascii="Times New Roman" w:hAnsi="Times New Roman" w:cs="Times New Roman"/>
                <w:bCs/>
                <w:sz w:val="16"/>
                <w:szCs w:val="16"/>
              </w:rPr>
              <w:lastRenderedPageBreak/>
              <w:t>subfields.</w:t>
            </w:r>
            <w:r w:rsidR="00DD0BCD">
              <w:rPr>
                <w:rFonts w:ascii="Times New Roman" w:hAnsi="Times New Roman" w:cs="Times New Roman"/>
                <w:bCs/>
                <w:sz w:val="16"/>
                <w:szCs w:val="16"/>
              </w:rPr>
              <w:t xml:space="preserve"> The field is present when the reported AP is a member of a multiple BSSID set.</w:t>
            </w:r>
          </w:p>
          <w:p w14:paraId="5284466A" w14:textId="77777777" w:rsidR="00DF1730" w:rsidRDefault="00DF1730" w:rsidP="00DF1730">
            <w:pPr>
              <w:suppressAutoHyphens/>
              <w:spacing w:after="0"/>
              <w:rPr>
                <w:rFonts w:ascii="Times New Roman" w:hAnsi="Times New Roman" w:cs="Times New Roman"/>
                <w:bCs/>
                <w:sz w:val="16"/>
                <w:szCs w:val="16"/>
              </w:rPr>
            </w:pPr>
          </w:p>
          <w:p w14:paraId="425F7B89" w14:textId="07C510A7" w:rsidR="004624B8" w:rsidRPr="00D45D95" w:rsidRDefault="00DF1730" w:rsidP="00DF1730">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4016</w:t>
            </w:r>
          </w:p>
        </w:tc>
      </w:tr>
    </w:tbl>
    <w:p w14:paraId="332EAB01" w14:textId="0FE2EB8F" w:rsidR="006E5894" w:rsidRDefault="006E5894">
      <w:pPr>
        <w:rPr>
          <w:rFonts w:ascii="Times New Roman" w:hAnsi="Times New Roman" w:cs="Times New Roman"/>
          <w:b/>
          <w:color w:val="000000"/>
          <w:w w:val="0"/>
          <w:sz w:val="20"/>
          <w:szCs w:val="20"/>
        </w:rPr>
      </w:pPr>
    </w:p>
    <w:p w14:paraId="0F738E5D" w14:textId="77777777" w:rsidR="00FE6E8A" w:rsidRDefault="00FE6E8A">
      <w:pPr>
        <w:rPr>
          <w:rFonts w:ascii="Times New Roman" w:hAnsi="Times New Roman" w:cs="Times New Roman"/>
          <w:b/>
          <w:color w:val="000000"/>
          <w:w w:val="0"/>
          <w:sz w:val="20"/>
          <w:szCs w:val="20"/>
        </w:rPr>
      </w:pPr>
    </w:p>
    <w:p w14:paraId="20631743" w14:textId="76B24515" w:rsidR="006E5894" w:rsidRDefault="006E5894" w:rsidP="006E5894">
      <w:pPr>
        <w:pStyle w:val="T"/>
        <w:spacing w:after="0" w:line="240" w:lineRule="auto"/>
        <w:rPr>
          <w:rFonts w:ascii="Arial" w:hAnsi="Arial" w:cs="Arial"/>
          <w:b/>
          <w:bCs/>
        </w:rPr>
      </w:pPr>
      <w:r>
        <w:rPr>
          <w:rFonts w:ascii="Arial" w:hAnsi="Arial" w:cs="Arial"/>
          <w:b/>
          <w:bCs/>
        </w:rPr>
        <w:t>9.4.2.295b.2</w:t>
      </w:r>
      <w:r>
        <w:rPr>
          <w:rFonts w:ascii="Arial" w:hAnsi="Arial" w:cs="Arial"/>
          <w:b/>
          <w:bCs/>
          <w:spacing w:val="-7"/>
        </w:rPr>
        <w:t xml:space="preserve"> </w:t>
      </w:r>
      <w:r>
        <w:rPr>
          <w:rFonts w:ascii="Arial" w:hAnsi="Arial" w:cs="Arial"/>
          <w:b/>
          <w:bCs/>
        </w:rPr>
        <w:t>Basic</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Multi-Link</w:t>
      </w:r>
      <w:r>
        <w:rPr>
          <w:rFonts w:ascii="Arial" w:hAnsi="Arial" w:cs="Arial"/>
          <w:b/>
          <w:bCs/>
          <w:spacing w:val="-7"/>
        </w:rPr>
        <w:t xml:space="preserve"> </w:t>
      </w:r>
      <w:r>
        <w:rPr>
          <w:rFonts w:ascii="Arial" w:hAnsi="Arial" w:cs="Arial"/>
          <w:b/>
          <w:bCs/>
        </w:rPr>
        <w:t>element</w:t>
      </w:r>
    </w:p>
    <w:p w14:paraId="36DB052D" w14:textId="7154E7B8" w:rsidR="00177A61" w:rsidRDefault="00177A61" w:rsidP="00177A61">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sidR="000A22B2">
        <w:rPr>
          <w:b/>
          <w:i/>
          <w:iCs/>
          <w:highlight w:val="yellow"/>
        </w:rPr>
        <w:t xml:space="preserve">update the </w:t>
      </w:r>
      <w:r>
        <w:rPr>
          <w:b/>
          <w:i/>
          <w:iCs/>
          <w:highlight w:val="yellow"/>
        </w:rPr>
        <w:t>following Figure</w:t>
      </w:r>
      <w:r w:rsidR="001B347C">
        <w:rPr>
          <w:b/>
          <w:i/>
          <w:iCs/>
          <w:highlight w:val="yellow"/>
        </w:rPr>
        <w:t xml:space="preserve"> 9-788eo</w:t>
      </w:r>
      <w:r>
        <w:rPr>
          <w:b/>
          <w:i/>
          <w:iCs/>
          <w:highlight w:val="yellow"/>
        </w:rPr>
        <w:t xml:space="preserve"> as shown below</w:t>
      </w:r>
      <w:r w:rsidR="00D8164E">
        <w:rPr>
          <w:b/>
          <w:i/>
          <w:iCs/>
          <w:highlight w:val="yellow"/>
        </w:rPr>
        <w:t>:</w:t>
      </w:r>
    </w:p>
    <w:tbl>
      <w:tblPr>
        <w:tblW w:w="8100" w:type="dxa"/>
        <w:jc w:val="center"/>
        <w:tblLayout w:type="fixed"/>
        <w:tblCellMar>
          <w:left w:w="0" w:type="dxa"/>
          <w:right w:w="0" w:type="dxa"/>
        </w:tblCellMar>
        <w:tblLook w:val="0000" w:firstRow="0" w:lastRow="0" w:firstColumn="0" w:lastColumn="0" w:noHBand="0" w:noVBand="0"/>
      </w:tblPr>
      <w:tblGrid>
        <w:gridCol w:w="630"/>
        <w:gridCol w:w="810"/>
        <w:gridCol w:w="810"/>
        <w:gridCol w:w="990"/>
        <w:gridCol w:w="630"/>
        <w:gridCol w:w="900"/>
        <w:gridCol w:w="720"/>
        <w:gridCol w:w="720"/>
        <w:gridCol w:w="900"/>
        <w:gridCol w:w="990"/>
      </w:tblGrid>
      <w:tr w:rsidR="00E83B71" w:rsidRPr="00256DE0" w14:paraId="408A98FA" w14:textId="62829E46" w:rsidTr="00A15D4A">
        <w:trPr>
          <w:trHeight w:val="153"/>
          <w:jc w:val="center"/>
        </w:trPr>
        <w:tc>
          <w:tcPr>
            <w:tcW w:w="630" w:type="dxa"/>
            <w:vAlign w:val="center"/>
          </w:tcPr>
          <w:p w14:paraId="2254B657" w14:textId="77777777" w:rsidR="00E83B71" w:rsidRPr="00256DE0" w:rsidRDefault="00E83B71" w:rsidP="00467BF7">
            <w:pPr>
              <w:jc w:val="center"/>
              <w:rPr>
                <w:rFonts w:ascii="Times New Roman" w:hAnsi="Times New Roman" w:cs="Times New Roman"/>
                <w:sz w:val="18"/>
                <w:szCs w:val="18"/>
              </w:rPr>
            </w:pPr>
          </w:p>
        </w:tc>
        <w:tc>
          <w:tcPr>
            <w:tcW w:w="810" w:type="dxa"/>
            <w:tcBorders>
              <w:bottom w:val="single" w:sz="4" w:space="0" w:color="auto"/>
            </w:tcBorders>
            <w:vAlign w:val="center"/>
          </w:tcPr>
          <w:p w14:paraId="26E3FE4D" w14:textId="1D83E1B5"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B0   B3</w:t>
            </w:r>
          </w:p>
        </w:tc>
        <w:tc>
          <w:tcPr>
            <w:tcW w:w="810" w:type="dxa"/>
            <w:tcBorders>
              <w:bottom w:val="single" w:sz="4" w:space="0" w:color="auto"/>
            </w:tcBorders>
            <w:vAlign w:val="center"/>
          </w:tcPr>
          <w:p w14:paraId="139F9506" w14:textId="4E67AC7D"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B4</w:t>
            </w:r>
          </w:p>
        </w:tc>
        <w:tc>
          <w:tcPr>
            <w:tcW w:w="990" w:type="dxa"/>
            <w:tcBorders>
              <w:bottom w:val="single" w:sz="4" w:space="0" w:color="auto"/>
            </w:tcBorders>
            <w:vAlign w:val="center"/>
          </w:tcPr>
          <w:p w14:paraId="6C24B61F" w14:textId="4CF7DA38"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B5</w:t>
            </w:r>
          </w:p>
        </w:tc>
        <w:tc>
          <w:tcPr>
            <w:tcW w:w="630" w:type="dxa"/>
            <w:tcBorders>
              <w:bottom w:val="single" w:sz="4" w:space="0" w:color="auto"/>
            </w:tcBorders>
            <w:vAlign w:val="center"/>
          </w:tcPr>
          <w:p w14:paraId="576BA887" w14:textId="291891EC"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B6</w:t>
            </w:r>
          </w:p>
        </w:tc>
        <w:tc>
          <w:tcPr>
            <w:tcW w:w="900" w:type="dxa"/>
            <w:tcBorders>
              <w:bottom w:val="single" w:sz="4" w:space="0" w:color="auto"/>
            </w:tcBorders>
            <w:vAlign w:val="center"/>
          </w:tcPr>
          <w:p w14:paraId="582D1C6E" w14:textId="13FCE043"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B7</w:t>
            </w:r>
          </w:p>
        </w:tc>
        <w:tc>
          <w:tcPr>
            <w:tcW w:w="720" w:type="dxa"/>
            <w:tcBorders>
              <w:bottom w:val="single" w:sz="4" w:space="0" w:color="auto"/>
            </w:tcBorders>
            <w:vAlign w:val="center"/>
          </w:tcPr>
          <w:p w14:paraId="55A89C8C" w14:textId="7C85B103"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B8</w:t>
            </w:r>
          </w:p>
        </w:tc>
        <w:tc>
          <w:tcPr>
            <w:tcW w:w="720" w:type="dxa"/>
            <w:tcBorders>
              <w:bottom w:val="single" w:sz="4" w:space="0" w:color="auto"/>
            </w:tcBorders>
            <w:vAlign w:val="center"/>
          </w:tcPr>
          <w:p w14:paraId="0035E9DA" w14:textId="6589975C"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B9</w:t>
            </w:r>
          </w:p>
        </w:tc>
        <w:tc>
          <w:tcPr>
            <w:tcW w:w="900" w:type="dxa"/>
            <w:tcBorders>
              <w:bottom w:val="single" w:sz="4" w:space="0" w:color="auto"/>
            </w:tcBorders>
            <w:vAlign w:val="center"/>
          </w:tcPr>
          <w:p w14:paraId="00342EB6" w14:textId="7AA54885" w:rsidR="00E83B71" w:rsidRPr="00467BF7" w:rsidRDefault="004B6CBD" w:rsidP="00467BF7">
            <w:pPr>
              <w:pStyle w:val="TableParagraph"/>
              <w:kinsoku w:val="0"/>
              <w:overflowPunct w:val="0"/>
              <w:ind w:left="0"/>
              <w:jc w:val="center"/>
              <w:rPr>
                <w:sz w:val="18"/>
                <w:szCs w:val="18"/>
                <w:u w:val="none"/>
              </w:rPr>
            </w:pPr>
            <w:ins w:id="3" w:author="Abhishek Patil" w:date="2021-08-15T23:49:00Z">
              <w:r w:rsidRPr="00467BF7">
                <w:rPr>
                  <w:sz w:val="18"/>
                  <w:szCs w:val="18"/>
                  <w:u w:val="none"/>
                </w:rPr>
                <w:t>B10</w:t>
              </w:r>
            </w:ins>
          </w:p>
        </w:tc>
        <w:tc>
          <w:tcPr>
            <w:tcW w:w="990" w:type="dxa"/>
            <w:tcBorders>
              <w:bottom w:val="single" w:sz="4" w:space="0" w:color="auto"/>
            </w:tcBorders>
            <w:vAlign w:val="center"/>
          </w:tcPr>
          <w:p w14:paraId="47FEBC72" w14:textId="67C03068"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B1</w:t>
            </w:r>
            <w:del w:id="4" w:author="Abhishek Patil" w:date="2021-08-15T23:49:00Z">
              <w:r w:rsidRPr="00467BF7" w:rsidDel="00D52D0F">
                <w:rPr>
                  <w:sz w:val="18"/>
                  <w:szCs w:val="18"/>
                  <w:u w:val="none"/>
                </w:rPr>
                <w:delText>1</w:delText>
              </w:r>
            </w:del>
            <w:ins w:id="5" w:author="Abhishek Patil" w:date="2021-08-15T23:49:00Z">
              <w:r w:rsidR="00D52D0F">
                <w:rPr>
                  <w:sz w:val="18"/>
                  <w:szCs w:val="18"/>
                  <w:u w:val="none"/>
                </w:rPr>
                <w:t>0</w:t>
              </w:r>
            </w:ins>
            <w:r w:rsidRPr="00467BF7">
              <w:rPr>
                <w:sz w:val="18"/>
                <w:szCs w:val="18"/>
                <w:u w:val="none"/>
              </w:rPr>
              <w:t xml:space="preserve">   </w:t>
            </w:r>
            <w:r w:rsidR="00467BF7" w:rsidRPr="00467BF7">
              <w:rPr>
                <w:sz w:val="18"/>
                <w:szCs w:val="18"/>
                <w:u w:val="none"/>
              </w:rPr>
              <w:t>B</w:t>
            </w:r>
            <w:r w:rsidRPr="00467BF7">
              <w:rPr>
                <w:sz w:val="18"/>
                <w:szCs w:val="18"/>
                <w:u w:val="none"/>
              </w:rPr>
              <w:t>15</w:t>
            </w:r>
          </w:p>
        </w:tc>
      </w:tr>
      <w:tr w:rsidR="00E83B71" w:rsidRPr="00256DE0" w14:paraId="1D457219" w14:textId="599C63B7" w:rsidTr="00DB3925">
        <w:trPr>
          <w:trHeight w:val="260"/>
          <w:jc w:val="center"/>
        </w:trPr>
        <w:tc>
          <w:tcPr>
            <w:tcW w:w="630" w:type="dxa"/>
            <w:tcBorders>
              <w:left w:val="none" w:sz="6" w:space="0" w:color="auto"/>
              <w:bottom w:val="none" w:sz="6" w:space="0" w:color="auto"/>
              <w:right w:val="single" w:sz="4" w:space="0" w:color="auto"/>
            </w:tcBorders>
            <w:vAlign w:val="center"/>
          </w:tcPr>
          <w:p w14:paraId="1D47E91E" w14:textId="77777777" w:rsidR="00E83B71" w:rsidRPr="00256DE0" w:rsidRDefault="00E83B71" w:rsidP="00E83B71">
            <w:pPr>
              <w:rPr>
                <w:rFonts w:ascii="Times New Roman" w:hAnsi="Times New Roman" w:cs="Times New Roman"/>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AC6EA67" w14:textId="043BCB44" w:rsidR="00E83B71"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Link</w:t>
            </w:r>
            <w:r w:rsidRPr="00215515">
              <w:rPr>
                <w:rFonts w:ascii="Arial" w:hAnsi="Arial" w:cs="Arial"/>
                <w:spacing w:val="-1"/>
                <w:sz w:val="16"/>
                <w:szCs w:val="16"/>
                <w:u w:val="none"/>
              </w:rPr>
              <w:t xml:space="preserve"> </w:t>
            </w:r>
            <w:r w:rsidRPr="00215515">
              <w:rPr>
                <w:rFonts w:ascii="Arial" w:hAnsi="Arial" w:cs="Arial"/>
                <w:sz w:val="16"/>
                <w:szCs w:val="16"/>
                <w:u w:val="none"/>
              </w:rPr>
              <w:t>ID</w:t>
            </w:r>
          </w:p>
        </w:tc>
        <w:tc>
          <w:tcPr>
            <w:tcW w:w="810" w:type="dxa"/>
            <w:tcBorders>
              <w:top w:val="single" w:sz="4" w:space="0" w:color="auto"/>
              <w:left w:val="single" w:sz="4" w:space="0" w:color="auto"/>
              <w:bottom w:val="single" w:sz="4" w:space="0" w:color="auto"/>
              <w:right w:val="single" w:sz="4" w:space="0" w:color="auto"/>
            </w:tcBorders>
            <w:vAlign w:val="center"/>
          </w:tcPr>
          <w:p w14:paraId="6C1B6EB2" w14:textId="75F943D2"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Complete</w:t>
            </w:r>
            <w:r w:rsidR="00E53BE3">
              <w:rPr>
                <w:rFonts w:ascii="Arial" w:hAnsi="Arial" w:cs="Arial"/>
                <w:spacing w:val="-43"/>
                <w:sz w:val="16"/>
                <w:szCs w:val="16"/>
                <w:u w:val="none"/>
              </w:rPr>
              <w:t xml:space="preserve"> </w:t>
            </w:r>
            <w:r w:rsidRPr="00215515">
              <w:rPr>
                <w:rFonts w:ascii="Arial" w:hAnsi="Arial" w:cs="Arial"/>
                <w:sz w:val="16"/>
                <w:szCs w:val="16"/>
                <w:u w:val="none"/>
              </w:rPr>
              <w:t>Profile</w:t>
            </w:r>
          </w:p>
        </w:tc>
        <w:tc>
          <w:tcPr>
            <w:tcW w:w="990" w:type="dxa"/>
            <w:tcBorders>
              <w:top w:val="single" w:sz="4" w:space="0" w:color="auto"/>
              <w:left w:val="single" w:sz="4" w:space="0" w:color="auto"/>
              <w:bottom w:val="single" w:sz="4" w:space="0" w:color="auto"/>
              <w:right w:val="single" w:sz="4" w:space="0" w:color="auto"/>
            </w:tcBorders>
            <w:vAlign w:val="center"/>
          </w:tcPr>
          <w:p w14:paraId="73729779" w14:textId="0C98719C" w:rsidR="00E83B71" w:rsidRPr="00256DE0" w:rsidRDefault="00E83B71" w:rsidP="00A15D4A">
            <w:pPr>
              <w:pStyle w:val="TableParagraph"/>
              <w:suppressAutoHyphens/>
              <w:kinsoku w:val="0"/>
              <w:overflowPunct w:val="0"/>
              <w:ind w:left="0"/>
              <w:jc w:val="center"/>
              <w:rPr>
                <w:sz w:val="18"/>
                <w:szCs w:val="18"/>
                <w:u w:val="none"/>
              </w:rPr>
            </w:pPr>
            <w:r w:rsidRPr="00215515">
              <w:rPr>
                <w:rFonts w:ascii="Arial" w:hAnsi="Arial" w:cs="Arial"/>
                <w:sz w:val="16"/>
                <w:szCs w:val="16"/>
                <w:u w:val="none"/>
              </w:rPr>
              <w:t>MAC</w:t>
            </w:r>
            <w:r w:rsidR="001E71DA">
              <w:rPr>
                <w:rFonts w:ascii="Arial" w:hAnsi="Arial" w:cs="Arial"/>
                <w:sz w:val="16"/>
                <w:szCs w:val="16"/>
                <w:u w:val="none"/>
              </w:rPr>
              <w:t xml:space="preserve"> </w:t>
            </w:r>
            <w:r w:rsidRPr="00215515">
              <w:rPr>
                <w:rFonts w:ascii="Arial" w:hAnsi="Arial" w:cs="Arial"/>
                <w:sz w:val="16"/>
                <w:szCs w:val="16"/>
                <w:u w:val="none"/>
              </w:rPr>
              <w:t>Addres</w:t>
            </w:r>
            <w:r w:rsidR="00A15D4A">
              <w:rPr>
                <w:rFonts w:ascii="Arial" w:hAnsi="Arial" w:cs="Arial"/>
                <w:sz w:val="16"/>
                <w:szCs w:val="16"/>
                <w:u w:val="none"/>
              </w:rPr>
              <w:t>s P</w:t>
            </w:r>
            <w:r w:rsidRPr="00215515">
              <w:rPr>
                <w:rFonts w:ascii="Arial" w:hAnsi="Arial" w:cs="Arial"/>
                <w:sz w:val="16"/>
                <w:szCs w:val="16"/>
                <w:u w:val="none"/>
              </w:rPr>
              <w:t>resent</w:t>
            </w:r>
          </w:p>
        </w:tc>
        <w:tc>
          <w:tcPr>
            <w:tcW w:w="630" w:type="dxa"/>
            <w:tcBorders>
              <w:top w:val="single" w:sz="4" w:space="0" w:color="auto"/>
              <w:left w:val="single" w:sz="4" w:space="0" w:color="auto"/>
              <w:bottom w:val="single" w:sz="4" w:space="0" w:color="auto"/>
              <w:right w:val="single" w:sz="4" w:space="0" w:color="auto"/>
            </w:tcBorders>
            <w:vAlign w:val="center"/>
          </w:tcPr>
          <w:p w14:paraId="0E2A040E" w14:textId="603592AF"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Beacon</w:t>
            </w:r>
            <w:r w:rsidRPr="00215515">
              <w:rPr>
                <w:rFonts w:ascii="Arial" w:hAnsi="Arial" w:cs="Arial"/>
                <w:spacing w:val="-43"/>
                <w:sz w:val="16"/>
                <w:szCs w:val="16"/>
                <w:u w:val="none"/>
              </w:rPr>
              <w:t xml:space="preserve"> </w:t>
            </w:r>
            <w:r w:rsidRPr="00215515">
              <w:rPr>
                <w:rFonts w:ascii="Arial" w:hAnsi="Arial" w:cs="Arial"/>
                <w:sz w:val="16"/>
                <w:szCs w:val="16"/>
                <w:u w:val="none"/>
              </w:rPr>
              <w:t>Interval</w:t>
            </w:r>
            <w:r w:rsidRPr="00215515">
              <w:rPr>
                <w:rFonts w:ascii="Arial" w:hAnsi="Arial" w:cs="Arial"/>
                <w:spacing w:val="-43"/>
                <w:sz w:val="16"/>
                <w:szCs w:val="16"/>
                <w:u w:val="none"/>
              </w:rPr>
              <w:t xml:space="preserve"> </w:t>
            </w:r>
            <w:r w:rsidRPr="00215515">
              <w:rPr>
                <w:rFonts w:ascii="Arial" w:hAnsi="Arial" w:cs="Arial"/>
                <w:sz w:val="16"/>
                <w:szCs w:val="16"/>
                <w:u w:val="none"/>
              </w:rPr>
              <w:t>Present</w:t>
            </w:r>
          </w:p>
        </w:tc>
        <w:tc>
          <w:tcPr>
            <w:tcW w:w="900" w:type="dxa"/>
            <w:tcBorders>
              <w:top w:val="single" w:sz="4" w:space="0" w:color="auto"/>
              <w:left w:val="single" w:sz="4" w:space="0" w:color="auto"/>
              <w:bottom w:val="single" w:sz="4" w:space="0" w:color="auto"/>
              <w:right w:val="single" w:sz="4" w:space="0" w:color="auto"/>
            </w:tcBorders>
            <w:vAlign w:val="center"/>
          </w:tcPr>
          <w:p w14:paraId="7CEA53BD" w14:textId="498FE1F7"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pacing w:val="-2"/>
                <w:sz w:val="16"/>
                <w:szCs w:val="16"/>
                <w:u w:val="none"/>
              </w:rPr>
              <w:t>DTIM Info</w:t>
            </w:r>
            <w:r w:rsidRPr="00215515">
              <w:rPr>
                <w:rFonts w:ascii="Arial" w:hAnsi="Arial" w:cs="Arial"/>
                <w:spacing w:val="-42"/>
                <w:sz w:val="16"/>
                <w:szCs w:val="16"/>
                <w:u w:val="none"/>
              </w:rPr>
              <w:t xml:space="preserve"> </w:t>
            </w:r>
            <w:r w:rsidRPr="00215515">
              <w:rPr>
                <w:rFonts w:ascii="Arial" w:hAnsi="Arial" w:cs="Arial"/>
                <w:sz w:val="16"/>
                <w:szCs w:val="16"/>
                <w:u w:val="none"/>
              </w:rPr>
              <w:t>Present</w:t>
            </w:r>
          </w:p>
        </w:tc>
        <w:tc>
          <w:tcPr>
            <w:tcW w:w="720" w:type="dxa"/>
            <w:tcBorders>
              <w:top w:val="single" w:sz="4" w:space="0" w:color="auto"/>
              <w:left w:val="single" w:sz="4" w:space="0" w:color="auto"/>
              <w:bottom w:val="single" w:sz="4" w:space="0" w:color="auto"/>
              <w:right w:val="single" w:sz="4" w:space="0" w:color="auto"/>
            </w:tcBorders>
            <w:vAlign w:val="center"/>
          </w:tcPr>
          <w:p w14:paraId="449B84E1" w14:textId="1BA85863" w:rsidR="00E83B71" w:rsidRDefault="00E83B71" w:rsidP="001E71DA">
            <w:pPr>
              <w:pStyle w:val="TableParagraph"/>
              <w:kinsoku w:val="0"/>
              <w:overflowPunct w:val="0"/>
              <w:ind w:left="0"/>
              <w:jc w:val="center"/>
              <w:rPr>
                <w:sz w:val="18"/>
                <w:szCs w:val="18"/>
                <w:u w:val="none"/>
              </w:rPr>
            </w:pPr>
            <w:r w:rsidRPr="00215515">
              <w:rPr>
                <w:rFonts w:ascii="Arial" w:hAnsi="Arial" w:cs="Arial"/>
                <w:sz w:val="16"/>
                <w:szCs w:val="16"/>
                <w:u w:val="none"/>
              </w:rPr>
              <w:t>NSTR</w:t>
            </w:r>
            <w:r w:rsidR="001E71DA">
              <w:rPr>
                <w:rFonts w:ascii="Arial" w:hAnsi="Arial" w:cs="Arial"/>
                <w:sz w:val="16"/>
                <w:szCs w:val="16"/>
                <w:u w:val="none"/>
              </w:rPr>
              <w:t xml:space="preserve"> </w:t>
            </w:r>
            <w:r w:rsidRPr="00215515">
              <w:rPr>
                <w:rFonts w:ascii="Arial" w:hAnsi="Arial" w:cs="Arial"/>
                <w:spacing w:val="-1"/>
                <w:sz w:val="16"/>
                <w:szCs w:val="16"/>
                <w:u w:val="none"/>
              </w:rPr>
              <w:t xml:space="preserve">Link </w:t>
            </w:r>
            <w:r w:rsidRPr="00215515">
              <w:rPr>
                <w:rFonts w:ascii="Arial" w:hAnsi="Arial" w:cs="Arial"/>
                <w:sz w:val="16"/>
                <w:szCs w:val="16"/>
                <w:u w:val="none"/>
              </w:rPr>
              <w:t>Pair</w:t>
            </w:r>
            <w:r w:rsidRPr="00215515">
              <w:rPr>
                <w:rFonts w:ascii="Arial" w:hAnsi="Arial" w:cs="Arial"/>
                <w:spacing w:val="-42"/>
                <w:sz w:val="16"/>
                <w:szCs w:val="16"/>
                <w:u w:val="none"/>
              </w:rPr>
              <w:t xml:space="preserve"> </w:t>
            </w:r>
            <w:r w:rsidRPr="00215515">
              <w:rPr>
                <w:rFonts w:ascii="Arial" w:hAnsi="Arial" w:cs="Arial"/>
                <w:sz w:val="16"/>
                <w:szCs w:val="16"/>
                <w:u w:val="none"/>
              </w:rPr>
              <w:t>Present</w:t>
            </w:r>
          </w:p>
        </w:tc>
        <w:tc>
          <w:tcPr>
            <w:tcW w:w="720" w:type="dxa"/>
            <w:tcBorders>
              <w:top w:val="single" w:sz="4" w:space="0" w:color="auto"/>
              <w:left w:val="single" w:sz="4" w:space="0" w:color="auto"/>
              <w:bottom w:val="single" w:sz="4" w:space="0" w:color="auto"/>
              <w:right w:val="single" w:sz="4" w:space="0" w:color="auto"/>
            </w:tcBorders>
            <w:vAlign w:val="center"/>
          </w:tcPr>
          <w:p w14:paraId="4A716BC8" w14:textId="00C3DCCE" w:rsidR="00E83B71" w:rsidRPr="00215515" w:rsidRDefault="00E83B71" w:rsidP="001E71DA">
            <w:pPr>
              <w:pStyle w:val="TableParagraph"/>
              <w:kinsoku w:val="0"/>
              <w:overflowPunct w:val="0"/>
              <w:ind w:left="0"/>
              <w:jc w:val="center"/>
              <w:rPr>
                <w:rFonts w:ascii="Arial" w:hAnsi="Arial" w:cs="Arial"/>
                <w:sz w:val="16"/>
                <w:szCs w:val="16"/>
                <w:u w:val="none"/>
              </w:rPr>
            </w:pPr>
            <w:r w:rsidRPr="00215515">
              <w:rPr>
                <w:rFonts w:ascii="Arial" w:hAnsi="Arial" w:cs="Arial"/>
                <w:sz w:val="16"/>
                <w:szCs w:val="16"/>
                <w:u w:val="none"/>
              </w:rPr>
              <w:t>NSTR</w:t>
            </w:r>
            <w:r w:rsidR="001E71DA">
              <w:rPr>
                <w:rFonts w:ascii="Arial" w:hAnsi="Arial" w:cs="Arial"/>
                <w:sz w:val="16"/>
                <w:szCs w:val="16"/>
                <w:u w:val="none"/>
              </w:rPr>
              <w:t xml:space="preserve"> </w:t>
            </w:r>
            <w:r w:rsidRPr="00215515">
              <w:rPr>
                <w:rFonts w:ascii="Arial" w:hAnsi="Arial" w:cs="Arial"/>
                <w:sz w:val="16"/>
                <w:szCs w:val="16"/>
                <w:u w:val="none"/>
              </w:rPr>
              <w:t>Bitmap</w:t>
            </w:r>
            <w:r w:rsidRPr="00215515">
              <w:rPr>
                <w:rFonts w:ascii="Arial" w:hAnsi="Arial" w:cs="Arial"/>
                <w:spacing w:val="-42"/>
                <w:sz w:val="16"/>
                <w:szCs w:val="16"/>
                <w:u w:val="none"/>
              </w:rPr>
              <w:t xml:space="preserve"> </w:t>
            </w:r>
            <w:r w:rsidRPr="00215515">
              <w:rPr>
                <w:rFonts w:ascii="Arial" w:hAnsi="Arial" w:cs="Arial"/>
                <w:sz w:val="16"/>
                <w:szCs w:val="16"/>
                <w:u w:val="none"/>
              </w:rPr>
              <w:t>Size</w:t>
            </w:r>
          </w:p>
        </w:tc>
        <w:tc>
          <w:tcPr>
            <w:tcW w:w="900" w:type="dxa"/>
            <w:tcBorders>
              <w:top w:val="single" w:sz="4" w:space="0" w:color="auto"/>
              <w:left w:val="single" w:sz="4" w:space="0" w:color="auto"/>
              <w:bottom w:val="single" w:sz="4" w:space="0" w:color="auto"/>
              <w:right w:val="single" w:sz="4" w:space="0" w:color="auto"/>
            </w:tcBorders>
            <w:vAlign w:val="center"/>
          </w:tcPr>
          <w:p w14:paraId="5FA34826" w14:textId="59CEB208" w:rsidR="00E83B71" w:rsidRPr="00215515" w:rsidRDefault="00E53BE3" w:rsidP="00467BF7">
            <w:pPr>
              <w:pStyle w:val="TableParagraph"/>
              <w:kinsoku w:val="0"/>
              <w:overflowPunct w:val="0"/>
              <w:ind w:left="0"/>
              <w:jc w:val="center"/>
              <w:rPr>
                <w:rFonts w:ascii="Arial" w:hAnsi="Arial" w:cs="Arial"/>
                <w:sz w:val="16"/>
                <w:szCs w:val="16"/>
                <w:u w:val="none"/>
              </w:rPr>
            </w:pPr>
            <w:ins w:id="6" w:author="Abhishek Patil" w:date="2021-07-30T23:27:00Z">
              <w:r>
                <w:rPr>
                  <w:rFonts w:ascii="Arial" w:hAnsi="Arial" w:cs="Arial"/>
                  <w:sz w:val="16"/>
                  <w:szCs w:val="16"/>
                  <w:u w:val="none"/>
                </w:rPr>
                <w:t>Multiple BSSID Info Present</w:t>
              </w:r>
            </w:ins>
          </w:p>
        </w:tc>
        <w:tc>
          <w:tcPr>
            <w:tcW w:w="990" w:type="dxa"/>
            <w:tcBorders>
              <w:top w:val="single" w:sz="4" w:space="0" w:color="auto"/>
              <w:left w:val="single" w:sz="4" w:space="0" w:color="auto"/>
              <w:bottom w:val="single" w:sz="4" w:space="0" w:color="auto"/>
              <w:right w:val="single" w:sz="4" w:space="0" w:color="auto"/>
            </w:tcBorders>
            <w:vAlign w:val="center"/>
          </w:tcPr>
          <w:p w14:paraId="5FAA55F8" w14:textId="544096D8" w:rsidR="00E83B71" w:rsidRPr="00215515" w:rsidRDefault="00E83B71" w:rsidP="00467BF7">
            <w:pPr>
              <w:pStyle w:val="TableParagraph"/>
              <w:kinsoku w:val="0"/>
              <w:overflowPunct w:val="0"/>
              <w:ind w:left="0"/>
              <w:jc w:val="center"/>
              <w:rPr>
                <w:rFonts w:ascii="Arial" w:hAnsi="Arial" w:cs="Arial"/>
                <w:sz w:val="16"/>
                <w:szCs w:val="16"/>
                <w:u w:val="none"/>
              </w:rPr>
            </w:pPr>
            <w:r w:rsidRPr="00215515">
              <w:rPr>
                <w:rFonts w:ascii="Arial" w:hAnsi="Arial" w:cs="Arial"/>
                <w:sz w:val="16"/>
                <w:szCs w:val="16"/>
                <w:u w:val="none"/>
              </w:rPr>
              <w:t>Reserved</w:t>
            </w:r>
          </w:p>
        </w:tc>
      </w:tr>
      <w:tr w:rsidR="00E83B71" w:rsidRPr="00256DE0" w14:paraId="1D934312" w14:textId="541190E9" w:rsidTr="00A15D4A">
        <w:trPr>
          <w:trHeight w:val="284"/>
          <w:jc w:val="center"/>
        </w:trPr>
        <w:tc>
          <w:tcPr>
            <w:tcW w:w="630" w:type="dxa"/>
            <w:tcBorders>
              <w:top w:val="none" w:sz="6" w:space="0" w:color="auto"/>
              <w:left w:val="none" w:sz="6" w:space="0" w:color="auto"/>
              <w:bottom w:val="none" w:sz="6" w:space="0" w:color="auto"/>
              <w:right w:val="none" w:sz="6" w:space="0" w:color="auto"/>
            </w:tcBorders>
          </w:tcPr>
          <w:p w14:paraId="0C36F211" w14:textId="4B7620BE" w:rsidR="00E83B71" w:rsidRPr="00E83B71" w:rsidRDefault="00E83B71" w:rsidP="00E83B71">
            <w:pPr>
              <w:pStyle w:val="TableParagraph"/>
              <w:kinsoku w:val="0"/>
              <w:overflowPunct w:val="0"/>
              <w:spacing w:before="100" w:line="164" w:lineRule="exact"/>
              <w:ind w:left="50"/>
              <w:jc w:val="center"/>
              <w:rPr>
                <w:sz w:val="18"/>
                <w:szCs w:val="18"/>
                <w:u w:val="none"/>
              </w:rPr>
            </w:pPr>
            <w:r w:rsidRPr="00E83B71">
              <w:rPr>
                <w:rFonts w:ascii="Arial" w:hAnsi="Arial" w:cs="Arial"/>
                <w:sz w:val="16"/>
                <w:szCs w:val="16"/>
                <w:u w:val="none"/>
              </w:rPr>
              <w:t>Bits:</w:t>
            </w:r>
          </w:p>
        </w:tc>
        <w:tc>
          <w:tcPr>
            <w:tcW w:w="810" w:type="dxa"/>
            <w:tcBorders>
              <w:top w:val="single" w:sz="4" w:space="0" w:color="auto"/>
              <w:left w:val="none" w:sz="6" w:space="0" w:color="auto"/>
              <w:bottom w:val="none" w:sz="6" w:space="0" w:color="auto"/>
              <w:right w:val="none" w:sz="6" w:space="0" w:color="auto"/>
            </w:tcBorders>
          </w:tcPr>
          <w:p w14:paraId="32F12681" w14:textId="2BEDCCA5" w:rsidR="00E83B71" w:rsidRPr="00E83B71" w:rsidRDefault="00E83B71" w:rsidP="00E83B71">
            <w:pPr>
              <w:pStyle w:val="TableParagraph"/>
              <w:kinsoku w:val="0"/>
              <w:overflowPunct w:val="0"/>
              <w:spacing w:before="100" w:line="164" w:lineRule="exact"/>
              <w:ind w:left="0"/>
              <w:jc w:val="center"/>
              <w:rPr>
                <w:w w:val="99"/>
                <w:sz w:val="18"/>
                <w:szCs w:val="18"/>
                <w:u w:val="none"/>
              </w:rPr>
            </w:pPr>
            <w:r w:rsidRPr="00E83B71">
              <w:rPr>
                <w:rFonts w:ascii="Arial" w:hAnsi="Arial" w:cs="Arial"/>
                <w:sz w:val="16"/>
                <w:szCs w:val="16"/>
                <w:u w:val="none"/>
              </w:rPr>
              <w:t>4</w:t>
            </w:r>
          </w:p>
        </w:tc>
        <w:tc>
          <w:tcPr>
            <w:tcW w:w="810" w:type="dxa"/>
            <w:tcBorders>
              <w:top w:val="single" w:sz="4" w:space="0" w:color="auto"/>
              <w:left w:val="none" w:sz="6" w:space="0" w:color="auto"/>
              <w:bottom w:val="none" w:sz="6" w:space="0" w:color="auto"/>
              <w:right w:val="none" w:sz="6" w:space="0" w:color="auto"/>
            </w:tcBorders>
          </w:tcPr>
          <w:p w14:paraId="685F02C5" w14:textId="5CD0B087" w:rsidR="00E83B71" w:rsidRPr="00E83B71" w:rsidRDefault="00E83B71" w:rsidP="00E83B71">
            <w:pPr>
              <w:pStyle w:val="TableParagraph"/>
              <w:kinsoku w:val="0"/>
              <w:overflowPunct w:val="0"/>
              <w:spacing w:before="100" w:line="164" w:lineRule="exact"/>
              <w:ind w:left="0"/>
              <w:jc w:val="center"/>
              <w:rPr>
                <w:w w:val="99"/>
                <w:sz w:val="18"/>
                <w:szCs w:val="18"/>
                <w:u w:val="none"/>
              </w:rPr>
            </w:pPr>
            <w:r w:rsidRPr="00E83B71">
              <w:rPr>
                <w:rFonts w:ascii="Arial" w:hAnsi="Arial" w:cs="Arial"/>
                <w:sz w:val="16"/>
                <w:szCs w:val="16"/>
                <w:u w:val="none"/>
              </w:rPr>
              <w:t>1</w:t>
            </w:r>
          </w:p>
        </w:tc>
        <w:tc>
          <w:tcPr>
            <w:tcW w:w="990" w:type="dxa"/>
            <w:tcBorders>
              <w:top w:val="single" w:sz="4" w:space="0" w:color="auto"/>
              <w:left w:val="none" w:sz="6" w:space="0" w:color="auto"/>
              <w:bottom w:val="none" w:sz="6" w:space="0" w:color="auto"/>
              <w:right w:val="none" w:sz="6" w:space="0" w:color="auto"/>
            </w:tcBorders>
          </w:tcPr>
          <w:p w14:paraId="1FFA2C97" w14:textId="4D111C09"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630" w:type="dxa"/>
            <w:tcBorders>
              <w:top w:val="single" w:sz="4" w:space="0" w:color="auto"/>
              <w:left w:val="none" w:sz="6" w:space="0" w:color="auto"/>
              <w:bottom w:val="none" w:sz="6" w:space="0" w:color="auto"/>
              <w:right w:val="none" w:sz="6" w:space="0" w:color="auto"/>
            </w:tcBorders>
          </w:tcPr>
          <w:p w14:paraId="5B8D5B58" w14:textId="246D5BD0"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900" w:type="dxa"/>
            <w:tcBorders>
              <w:top w:val="single" w:sz="4" w:space="0" w:color="auto"/>
              <w:left w:val="none" w:sz="6" w:space="0" w:color="auto"/>
              <w:bottom w:val="none" w:sz="6" w:space="0" w:color="auto"/>
              <w:right w:val="none" w:sz="6" w:space="0" w:color="auto"/>
            </w:tcBorders>
          </w:tcPr>
          <w:p w14:paraId="58F62B8A" w14:textId="12680C8A" w:rsidR="00E83B71" w:rsidRPr="00E83B71" w:rsidRDefault="00E83B71" w:rsidP="00E83B71">
            <w:pPr>
              <w:pStyle w:val="TableParagraph"/>
              <w:kinsoku w:val="0"/>
              <w:overflowPunct w:val="0"/>
              <w:spacing w:before="100" w:line="164" w:lineRule="exact"/>
              <w:ind w:left="0"/>
              <w:jc w:val="center"/>
              <w:rPr>
                <w:color w:val="FF0000"/>
                <w:sz w:val="18"/>
                <w:szCs w:val="18"/>
                <w:u w:val="none"/>
              </w:rPr>
            </w:pPr>
            <w:r w:rsidRPr="00E83B71">
              <w:rPr>
                <w:rFonts w:ascii="Arial" w:hAnsi="Arial" w:cs="Arial"/>
                <w:sz w:val="16"/>
                <w:szCs w:val="16"/>
                <w:u w:val="none"/>
              </w:rPr>
              <w:t>1</w:t>
            </w:r>
          </w:p>
        </w:tc>
        <w:tc>
          <w:tcPr>
            <w:tcW w:w="720" w:type="dxa"/>
            <w:tcBorders>
              <w:top w:val="single" w:sz="4" w:space="0" w:color="auto"/>
              <w:left w:val="none" w:sz="6" w:space="0" w:color="auto"/>
              <w:bottom w:val="none" w:sz="6" w:space="0" w:color="auto"/>
              <w:right w:val="none" w:sz="6" w:space="0" w:color="auto"/>
            </w:tcBorders>
          </w:tcPr>
          <w:p w14:paraId="76F12E89" w14:textId="3CB5B2AB"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720" w:type="dxa"/>
            <w:tcBorders>
              <w:top w:val="single" w:sz="4" w:space="0" w:color="auto"/>
              <w:left w:val="none" w:sz="6" w:space="0" w:color="auto"/>
              <w:bottom w:val="none" w:sz="6" w:space="0" w:color="auto"/>
              <w:right w:val="none" w:sz="6" w:space="0" w:color="auto"/>
            </w:tcBorders>
          </w:tcPr>
          <w:p w14:paraId="3FBC5D1C" w14:textId="21942E3A"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900" w:type="dxa"/>
            <w:tcBorders>
              <w:top w:val="single" w:sz="4" w:space="0" w:color="auto"/>
              <w:left w:val="none" w:sz="6" w:space="0" w:color="auto"/>
              <w:bottom w:val="none" w:sz="6" w:space="0" w:color="auto"/>
              <w:right w:val="none" w:sz="6" w:space="0" w:color="auto"/>
            </w:tcBorders>
          </w:tcPr>
          <w:p w14:paraId="75E7A5D2" w14:textId="20B9645E" w:rsidR="00E83B71" w:rsidRPr="00E83B71" w:rsidRDefault="00E53BE3" w:rsidP="00E83B71">
            <w:pPr>
              <w:pStyle w:val="TableParagraph"/>
              <w:kinsoku w:val="0"/>
              <w:overflowPunct w:val="0"/>
              <w:spacing w:before="100" w:line="164" w:lineRule="exact"/>
              <w:ind w:left="0"/>
              <w:jc w:val="center"/>
              <w:rPr>
                <w:sz w:val="18"/>
                <w:szCs w:val="18"/>
                <w:u w:val="none"/>
              </w:rPr>
            </w:pPr>
            <w:ins w:id="7" w:author="Abhishek Patil" w:date="2021-07-30T23:27:00Z">
              <w:r>
                <w:rPr>
                  <w:sz w:val="18"/>
                  <w:szCs w:val="18"/>
                  <w:u w:val="none"/>
                </w:rPr>
                <w:t>1</w:t>
              </w:r>
            </w:ins>
          </w:p>
        </w:tc>
        <w:tc>
          <w:tcPr>
            <w:tcW w:w="990" w:type="dxa"/>
            <w:tcBorders>
              <w:top w:val="single" w:sz="4" w:space="0" w:color="auto"/>
              <w:left w:val="none" w:sz="6" w:space="0" w:color="auto"/>
              <w:bottom w:val="none" w:sz="6" w:space="0" w:color="auto"/>
              <w:right w:val="none" w:sz="6" w:space="0" w:color="auto"/>
            </w:tcBorders>
          </w:tcPr>
          <w:p w14:paraId="40F1250B" w14:textId="2D37D8F2" w:rsidR="00E83B71" w:rsidRDefault="00E53BE3" w:rsidP="00E83B71">
            <w:pPr>
              <w:pStyle w:val="TableParagraph"/>
              <w:kinsoku w:val="0"/>
              <w:overflowPunct w:val="0"/>
              <w:spacing w:before="100" w:line="164" w:lineRule="exact"/>
              <w:ind w:left="0"/>
              <w:jc w:val="center"/>
              <w:rPr>
                <w:sz w:val="18"/>
                <w:szCs w:val="18"/>
                <w:u w:val="none"/>
              </w:rPr>
            </w:pPr>
            <w:del w:id="8" w:author="Abhishek Patil" w:date="2021-07-30T23:27:00Z">
              <w:r w:rsidDel="00E53BE3">
                <w:rPr>
                  <w:sz w:val="18"/>
                  <w:szCs w:val="18"/>
                  <w:u w:val="none"/>
                </w:rPr>
                <w:delText>6</w:delText>
              </w:r>
            </w:del>
            <w:ins w:id="9" w:author="Abhishek Patil" w:date="2021-07-30T23:27:00Z">
              <w:r>
                <w:rPr>
                  <w:sz w:val="18"/>
                  <w:szCs w:val="18"/>
                  <w:u w:val="none"/>
                </w:rPr>
                <w:t>5</w:t>
              </w:r>
            </w:ins>
          </w:p>
        </w:tc>
      </w:tr>
    </w:tbl>
    <w:p w14:paraId="20EB3D80" w14:textId="30111F9B" w:rsidR="00215515" w:rsidRDefault="00215515" w:rsidP="00215515">
      <w:pPr>
        <w:pStyle w:val="T"/>
        <w:spacing w:after="0" w:line="240" w:lineRule="auto"/>
        <w:jc w:val="center"/>
        <w:rPr>
          <w:b/>
          <w:i/>
          <w:iCs/>
          <w:highlight w:val="yellow"/>
        </w:rPr>
      </w:pPr>
      <w:bookmarkStart w:id="10" w:name="_bookmark113"/>
      <w:bookmarkEnd w:id="10"/>
      <w:r>
        <w:rPr>
          <w:rFonts w:ascii="Arial" w:hAnsi="Arial" w:cs="Arial"/>
          <w:b/>
          <w:bCs/>
        </w:rPr>
        <w:t>Figure</w:t>
      </w:r>
      <w:r>
        <w:rPr>
          <w:rFonts w:ascii="Arial" w:hAnsi="Arial" w:cs="Arial"/>
          <w:b/>
          <w:bCs/>
          <w:spacing w:val="-13"/>
        </w:rPr>
        <w:t xml:space="preserve"> </w:t>
      </w:r>
      <w:r>
        <w:rPr>
          <w:rFonts w:ascii="Arial" w:hAnsi="Arial" w:cs="Arial"/>
          <w:b/>
          <w:bCs/>
        </w:rPr>
        <w:t>9-788eo—STA</w:t>
      </w:r>
      <w:r>
        <w:rPr>
          <w:rFonts w:ascii="Arial" w:hAnsi="Arial" w:cs="Arial"/>
          <w:b/>
          <w:bCs/>
          <w:spacing w:val="-12"/>
        </w:rPr>
        <w:t xml:space="preserve"> </w:t>
      </w:r>
      <w:r>
        <w:rPr>
          <w:rFonts w:ascii="Arial" w:hAnsi="Arial" w:cs="Arial"/>
          <w:b/>
          <w:bCs/>
        </w:rPr>
        <w:t>Control</w:t>
      </w:r>
      <w:r>
        <w:rPr>
          <w:rFonts w:ascii="Arial" w:hAnsi="Arial" w:cs="Arial"/>
          <w:b/>
          <w:bCs/>
          <w:spacing w:val="-12"/>
        </w:rPr>
        <w:t xml:space="preserve"> </w:t>
      </w:r>
      <w:r>
        <w:rPr>
          <w:rFonts w:ascii="Arial" w:hAnsi="Arial" w:cs="Arial"/>
          <w:b/>
          <w:bCs/>
        </w:rPr>
        <w:t>field</w:t>
      </w:r>
      <w:r>
        <w:rPr>
          <w:rFonts w:ascii="Arial" w:hAnsi="Arial" w:cs="Arial"/>
          <w:b/>
          <w:bCs/>
          <w:spacing w:val="-12"/>
        </w:rPr>
        <w:t xml:space="preserve"> </w:t>
      </w:r>
      <w:proofErr w:type="gramStart"/>
      <w:r>
        <w:rPr>
          <w:rFonts w:ascii="Arial" w:hAnsi="Arial" w:cs="Arial"/>
          <w:b/>
          <w:bCs/>
        </w:rPr>
        <w:t>format</w:t>
      </w:r>
      <w:r w:rsidR="00A15D4A" w:rsidRPr="00A15D4A">
        <w:rPr>
          <w:sz w:val="16"/>
          <w:szCs w:val="16"/>
          <w:highlight w:val="yellow"/>
        </w:rPr>
        <w:t>[</w:t>
      </w:r>
      <w:proofErr w:type="gramEnd"/>
      <w:r w:rsidR="00A15D4A" w:rsidRPr="00A15D4A">
        <w:rPr>
          <w:sz w:val="16"/>
          <w:szCs w:val="16"/>
          <w:highlight w:val="yellow"/>
        </w:rPr>
        <w:t>4016]</w:t>
      </w:r>
    </w:p>
    <w:p w14:paraId="2FB64C84" w14:textId="08EB0A53" w:rsidR="00D8164E" w:rsidRDefault="00D8164E" w:rsidP="00B8120B">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add the follow</w:t>
      </w:r>
      <w:r w:rsidR="00FE4A60">
        <w:rPr>
          <w:b/>
          <w:i/>
          <w:iCs/>
          <w:highlight w:val="yellow"/>
        </w:rPr>
        <w:t>ing</w:t>
      </w:r>
      <w:r>
        <w:rPr>
          <w:b/>
          <w:i/>
          <w:iCs/>
          <w:highlight w:val="yellow"/>
        </w:rPr>
        <w:t xml:space="preserve"> paragraph after the paragraph starting</w:t>
      </w:r>
      <w:r w:rsidRPr="00D8164E">
        <w:rPr>
          <w:b/>
          <w:i/>
          <w:iCs/>
          <w:highlight w:val="yellow"/>
        </w:rPr>
        <w:t xml:space="preserve"> “If the Complete Profile subfield is equal to 1 and the NSTR Link Pair Present subfield</w:t>
      </w:r>
      <w:r w:rsidR="008B5522">
        <w:rPr>
          <w:b/>
          <w:i/>
          <w:iCs/>
          <w:highlight w:val="yellow"/>
        </w:rPr>
        <w:t xml:space="preserve"> …</w:t>
      </w:r>
      <w:r w:rsidRPr="00D8164E">
        <w:rPr>
          <w:b/>
          <w:i/>
          <w:iCs/>
          <w:highlight w:val="yellow"/>
        </w:rPr>
        <w:t>”</w:t>
      </w:r>
      <w:r>
        <w:rPr>
          <w:b/>
          <w:i/>
          <w:iCs/>
          <w:highlight w:val="yellow"/>
        </w:rPr>
        <w:t xml:space="preserve"> as shown below:</w:t>
      </w:r>
    </w:p>
    <w:p w14:paraId="3B3EBFE7" w14:textId="2829E81F" w:rsidR="00D8164E" w:rsidRDefault="00A15D4A" w:rsidP="00962F72">
      <w:pPr>
        <w:pStyle w:val="T"/>
        <w:suppressAutoHyphens/>
        <w:spacing w:after="0" w:line="240" w:lineRule="auto"/>
        <w:rPr>
          <w:bCs/>
        </w:rPr>
      </w:pPr>
      <w:r w:rsidRPr="00A15D4A">
        <w:rPr>
          <w:sz w:val="16"/>
          <w:szCs w:val="16"/>
          <w:highlight w:val="yellow"/>
        </w:rPr>
        <w:t>[</w:t>
      </w:r>
      <w:proofErr w:type="gramStart"/>
      <w:r w:rsidRPr="00A15D4A">
        <w:rPr>
          <w:sz w:val="16"/>
          <w:szCs w:val="16"/>
          <w:highlight w:val="yellow"/>
        </w:rPr>
        <w:t>4016]</w:t>
      </w:r>
      <w:r w:rsidR="00371CD6" w:rsidRPr="00371CD6">
        <w:rPr>
          <w:bCs/>
        </w:rPr>
        <w:t>The</w:t>
      </w:r>
      <w:proofErr w:type="gramEnd"/>
      <w:r w:rsidR="00371CD6" w:rsidRPr="00371CD6">
        <w:rPr>
          <w:bCs/>
        </w:rPr>
        <w:t xml:space="preserve"> </w:t>
      </w:r>
      <w:r w:rsidR="00371CD6">
        <w:rPr>
          <w:bCs/>
        </w:rPr>
        <w:t>Multiple BSSID Info</w:t>
      </w:r>
      <w:r w:rsidR="00371CD6" w:rsidRPr="00371CD6">
        <w:rPr>
          <w:bCs/>
        </w:rPr>
        <w:t xml:space="preserve"> Present subfield indicates the presence of the </w:t>
      </w:r>
      <w:r w:rsidR="00371CD6">
        <w:rPr>
          <w:bCs/>
        </w:rPr>
        <w:t>Multiple BSSID Info</w:t>
      </w:r>
      <w:r w:rsidR="00371CD6" w:rsidRPr="00371CD6">
        <w:rPr>
          <w:bCs/>
        </w:rPr>
        <w:t xml:space="preserve"> subfield in the STA Info field. A non-AP STA sets the </w:t>
      </w:r>
      <w:r w:rsidR="00C07C38">
        <w:rPr>
          <w:bCs/>
        </w:rPr>
        <w:t>Multiple BSSID Info</w:t>
      </w:r>
      <w:r w:rsidR="00371CD6" w:rsidRPr="00371CD6">
        <w:rPr>
          <w:bCs/>
        </w:rPr>
        <w:t xml:space="preserve"> Present subfield to 0 in </w:t>
      </w:r>
      <w:r w:rsidR="00B17639">
        <w:rPr>
          <w:bCs/>
        </w:rPr>
        <w:t xml:space="preserve">a </w:t>
      </w:r>
      <w:r w:rsidR="00371CD6" w:rsidRPr="00371CD6">
        <w:rPr>
          <w:bCs/>
        </w:rPr>
        <w:t xml:space="preserve">transmitted Basic variant Multi-Link element. An AP sets </w:t>
      </w:r>
      <w:r w:rsidR="00BA54BD">
        <w:rPr>
          <w:bCs/>
        </w:rPr>
        <w:t>the Multiple BSSID Info</w:t>
      </w:r>
      <w:r w:rsidR="00371CD6" w:rsidRPr="00371CD6">
        <w:rPr>
          <w:bCs/>
        </w:rPr>
        <w:t xml:space="preserve"> subfield to 1 </w:t>
      </w:r>
      <w:r w:rsidR="00BA54BD">
        <w:rPr>
          <w:bCs/>
        </w:rPr>
        <w:t xml:space="preserve">if </w:t>
      </w:r>
      <w:r w:rsidR="00371CD6" w:rsidRPr="00371CD6">
        <w:rPr>
          <w:bCs/>
        </w:rPr>
        <w:t xml:space="preserve">the </w:t>
      </w:r>
      <w:r w:rsidR="00BA54BD">
        <w:rPr>
          <w:bCs/>
        </w:rPr>
        <w:t xml:space="preserve">Basic variant Multi-Link </w:t>
      </w:r>
      <w:r w:rsidR="00371CD6" w:rsidRPr="00371CD6">
        <w:rPr>
          <w:bCs/>
        </w:rPr>
        <w:t xml:space="preserve">element carries </w:t>
      </w:r>
      <w:r w:rsidR="00BA54BD">
        <w:rPr>
          <w:bCs/>
        </w:rPr>
        <w:t xml:space="preserve">the </w:t>
      </w:r>
      <w:r w:rsidR="00371CD6" w:rsidRPr="00371CD6">
        <w:rPr>
          <w:bCs/>
        </w:rPr>
        <w:t xml:space="preserve">complete </w:t>
      </w:r>
      <w:r w:rsidR="000358DA" w:rsidRPr="00371CD6">
        <w:rPr>
          <w:bCs/>
        </w:rPr>
        <w:t>profile</w:t>
      </w:r>
      <w:r w:rsidR="00C07C38">
        <w:rPr>
          <w:bCs/>
        </w:rPr>
        <w:t xml:space="preserve"> and </w:t>
      </w:r>
      <w:r w:rsidR="002C26C7">
        <w:rPr>
          <w:bCs/>
        </w:rPr>
        <w:t xml:space="preserve">the reported AP </w:t>
      </w:r>
      <w:r w:rsidR="00C16149">
        <w:rPr>
          <w:bCs/>
        </w:rPr>
        <w:t xml:space="preserve">is a member of </w:t>
      </w:r>
      <w:r w:rsidR="002C26C7">
        <w:rPr>
          <w:bCs/>
        </w:rPr>
        <w:t>a multiple BSSID set</w:t>
      </w:r>
      <w:r w:rsidR="00371CD6" w:rsidRPr="00371CD6">
        <w:rPr>
          <w:bCs/>
        </w:rPr>
        <w:t>.</w:t>
      </w:r>
      <w:r w:rsidR="00AC1F3C">
        <w:rPr>
          <w:bCs/>
        </w:rPr>
        <w:t xml:space="preserve"> </w:t>
      </w:r>
      <w:r w:rsidR="00AC1F3C" w:rsidRPr="00AC1F3C">
        <w:rPr>
          <w:bCs/>
        </w:rPr>
        <w:t xml:space="preserve">Otherwise, </w:t>
      </w:r>
      <w:r w:rsidR="00EF5174">
        <w:rPr>
          <w:bCs/>
        </w:rPr>
        <w:t>the</w:t>
      </w:r>
      <w:r w:rsidR="00AC1F3C" w:rsidRPr="00AC1F3C">
        <w:rPr>
          <w:bCs/>
        </w:rPr>
        <w:t xml:space="preserve"> AP sets </w:t>
      </w:r>
      <w:r w:rsidR="00EF5174">
        <w:rPr>
          <w:bCs/>
        </w:rPr>
        <w:t>it</w:t>
      </w:r>
      <w:r w:rsidR="00AC1F3C" w:rsidRPr="00AC1F3C">
        <w:rPr>
          <w:bCs/>
        </w:rPr>
        <w:t xml:space="preserve"> to 0.</w:t>
      </w:r>
    </w:p>
    <w:p w14:paraId="6A61ABCC" w14:textId="77777777" w:rsidR="00EE5F39" w:rsidRPr="00371CD6" w:rsidRDefault="00EE5F39" w:rsidP="00B8120B">
      <w:pPr>
        <w:pStyle w:val="T"/>
        <w:spacing w:after="0" w:line="240" w:lineRule="auto"/>
        <w:rPr>
          <w:bCs/>
          <w:highlight w:val="yellow"/>
        </w:rPr>
      </w:pPr>
    </w:p>
    <w:p w14:paraId="4A8B838B" w14:textId="5D6BCC74" w:rsidR="00AE683D" w:rsidRDefault="00AE683D" w:rsidP="00B8120B">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following Figure as shown below:</w:t>
      </w:r>
    </w:p>
    <w:p w14:paraId="6EAEDA59" w14:textId="7495E213" w:rsidR="00B8120B" w:rsidRDefault="00B8120B" w:rsidP="00B8120B">
      <w:pPr>
        <w:pStyle w:val="T"/>
        <w:spacing w:after="0" w:line="240" w:lineRule="auto"/>
        <w:rPr>
          <w:rFonts w:ascii="Arial" w:hAnsi="Arial" w:cs="Arial"/>
          <w:b/>
          <w:bCs/>
        </w:rPr>
      </w:pPr>
      <w:proofErr w:type="spellStart"/>
      <w:r>
        <w:rPr>
          <w:b/>
          <w:i/>
          <w:iCs/>
          <w:highlight w:val="yellow"/>
        </w:rPr>
        <w:t>TGbe</w:t>
      </w:r>
      <w:proofErr w:type="spellEnd"/>
      <w:r>
        <w:rPr>
          <w:b/>
          <w:i/>
          <w:iCs/>
          <w:highlight w:val="yellow"/>
        </w:rPr>
        <w:t xml:space="preserve"> editor: </w:t>
      </w:r>
      <w:r w:rsidR="00EE5B83">
        <w:rPr>
          <w:b/>
          <w:i/>
          <w:iCs/>
          <w:highlight w:val="yellow"/>
        </w:rPr>
        <w:t xml:space="preserve">The changes </w:t>
      </w:r>
      <w:r w:rsidR="005B30D5">
        <w:rPr>
          <w:b/>
          <w:i/>
          <w:iCs/>
          <w:highlight w:val="yellow"/>
        </w:rPr>
        <w:t xml:space="preserve">shown below </w:t>
      </w:r>
      <w:r w:rsidR="00EE5B83">
        <w:rPr>
          <w:b/>
          <w:i/>
          <w:iCs/>
          <w:highlight w:val="yellow"/>
        </w:rPr>
        <w:t>are applied</w:t>
      </w:r>
      <w:r>
        <w:rPr>
          <w:b/>
          <w:i/>
          <w:iCs/>
          <w:highlight w:val="yellow"/>
        </w:rPr>
        <w:t xml:space="preserve"> over the Figure</w:t>
      </w:r>
      <w:r w:rsidR="00CC7A99">
        <w:rPr>
          <w:b/>
          <w:i/>
          <w:iCs/>
          <w:highlight w:val="yellow"/>
        </w:rPr>
        <w:t xml:space="preserve"> added by </w:t>
      </w:r>
      <w:r w:rsidR="0088558E">
        <w:rPr>
          <w:b/>
          <w:i/>
          <w:iCs/>
          <w:highlight w:val="yellow"/>
        </w:rPr>
        <w:t xml:space="preserve">approved doc </w:t>
      </w:r>
      <w:r w:rsidR="00CC7A99">
        <w:rPr>
          <w:b/>
          <w:i/>
          <w:iCs/>
          <w:highlight w:val="yellow"/>
        </w:rPr>
        <w:t>11-21/</w:t>
      </w:r>
      <w:r w:rsidR="0088558E">
        <w:rPr>
          <w:b/>
          <w:i/>
          <w:iCs/>
          <w:highlight w:val="yellow"/>
        </w:rPr>
        <w:t>1085</w:t>
      </w:r>
      <w:r w:rsidR="00D775B4">
        <w:rPr>
          <w:b/>
          <w:i/>
          <w:iCs/>
          <w:highlight w:val="yellow"/>
        </w:rPr>
        <w:t>r6</w:t>
      </w:r>
      <w:r w:rsidR="0088558E">
        <w:rPr>
          <w:b/>
          <w:i/>
          <w:iCs/>
          <w:highlight w:val="yellow"/>
        </w:rPr>
        <w:t xml:space="preserve"> (Gaurang) and</w:t>
      </w:r>
      <w:r>
        <w:rPr>
          <w:b/>
          <w:i/>
          <w:iCs/>
          <w:highlight w:val="yellow"/>
        </w:rPr>
        <w:t xml:space="preserve"> amended by </w:t>
      </w:r>
      <w:r w:rsidR="00587E17">
        <w:rPr>
          <w:b/>
          <w:i/>
          <w:iCs/>
          <w:highlight w:val="yellow"/>
        </w:rPr>
        <w:t xml:space="preserve">approved </w:t>
      </w:r>
      <w:r>
        <w:rPr>
          <w:b/>
          <w:i/>
          <w:iCs/>
          <w:highlight w:val="yellow"/>
        </w:rPr>
        <w:t>doc 11-21/1175r4 (Abhishek).</w:t>
      </w:r>
    </w:p>
    <w:p w14:paraId="14C6BD3B" w14:textId="45E2E4DC" w:rsidR="00D925DB" w:rsidRDefault="00D925DB" w:rsidP="006E5894">
      <w:pPr>
        <w:pStyle w:val="T"/>
        <w:spacing w:after="0" w:line="240" w:lineRule="auto"/>
        <w:rPr>
          <w:b/>
        </w:rPr>
      </w:pPr>
    </w:p>
    <w:tbl>
      <w:tblPr>
        <w:tblW w:w="0" w:type="auto"/>
        <w:jc w:val="center"/>
        <w:tblLayout w:type="fixed"/>
        <w:tblCellMar>
          <w:left w:w="0" w:type="dxa"/>
          <w:right w:w="0" w:type="dxa"/>
        </w:tblCellMar>
        <w:tblLook w:val="0000" w:firstRow="0" w:lastRow="0" w:firstColumn="0" w:lastColumn="0" w:noHBand="0" w:noVBand="0"/>
      </w:tblPr>
      <w:tblGrid>
        <w:gridCol w:w="630"/>
        <w:gridCol w:w="900"/>
        <w:gridCol w:w="900"/>
        <w:gridCol w:w="810"/>
        <w:gridCol w:w="784"/>
        <w:gridCol w:w="1440"/>
        <w:gridCol w:w="1016"/>
      </w:tblGrid>
      <w:tr w:rsidR="005A51C5" w:rsidRPr="00256DE0" w14:paraId="290FE228" w14:textId="64CA3B33" w:rsidTr="00DB3925">
        <w:trPr>
          <w:trHeight w:val="294"/>
          <w:jc w:val="center"/>
        </w:trPr>
        <w:tc>
          <w:tcPr>
            <w:tcW w:w="630" w:type="dxa"/>
            <w:tcBorders>
              <w:top w:val="nil"/>
              <w:left w:val="none" w:sz="6" w:space="0" w:color="auto"/>
              <w:bottom w:val="none" w:sz="6" w:space="0" w:color="auto"/>
              <w:right w:val="none" w:sz="6" w:space="0" w:color="auto"/>
            </w:tcBorders>
            <w:vAlign w:val="center"/>
          </w:tcPr>
          <w:p w14:paraId="25005AE9" w14:textId="77777777" w:rsidR="005A51C5" w:rsidRPr="00256DE0" w:rsidRDefault="005A51C5" w:rsidP="00D257B6">
            <w:pPr>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19AC622E" w14:textId="77777777" w:rsidR="005A51C5" w:rsidRDefault="005A51C5" w:rsidP="00D257B6">
            <w:pPr>
              <w:pStyle w:val="TableParagraph"/>
              <w:kinsoku w:val="0"/>
              <w:overflowPunct w:val="0"/>
              <w:ind w:left="0"/>
              <w:jc w:val="center"/>
              <w:rPr>
                <w:sz w:val="18"/>
                <w:szCs w:val="18"/>
                <w:u w:val="none"/>
              </w:rPr>
            </w:pPr>
            <w:r>
              <w:rPr>
                <w:sz w:val="18"/>
                <w:szCs w:val="18"/>
                <w:u w:val="none"/>
              </w:rPr>
              <w:t>STA Info Length</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053F47C5"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STA MAC Address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67B107DD"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Beacon Interval</w:t>
            </w:r>
          </w:p>
        </w:tc>
        <w:tc>
          <w:tcPr>
            <w:tcW w:w="784" w:type="dxa"/>
            <w:tcBorders>
              <w:top w:val="single" w:sz="12" w:space="0" w:color="000000"/>
              <w:left w:val="single" w:sz="12" w:space="0" w:color="000000"/>
              <w:bottom w:val="single" w:sz="12" w:space="0" w:color="000000"/>
              <w:right w:val="single" w:sz="12" w:space="0" w:color="000000"/>
            </w:tcBorders>
            <w:vAlign w:val="center"/>
          </w:tcPr>
          <w:p w14:paraId="0D878513"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DTIM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2308F0F0"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NSTR Indication Bitmap</w:t>
            </w:r>
          </w:p>
        </w:tc>
        <w:tc>
          <w:tcPr>
            <w:tcW w:w="1016" w:type="dxa"/>
            <w:tcBorders>
              <w:top w:val="single" w:sz="12" w:space="0" w:color="000000"/>
              <w:left w:val="single" w:sz="12" w:space="0" w:color="000000"/>
              <w:bottom w:val="single" w:sz="12" w:space="0" w:color="000000"/>
              <w:right w:val="single" w:sz="12" w:space="0" w:color="000000"/>
            </w:tcBorders>
          </w:tcPr>
          <w:p w14:paraId="3D4E0B57" w14:textId="698FD732" w:rsidR="005A51C5" w:rsidRDefault="005A51C5" w:rsidP="00D257B6">
            <w:pPr>
              <w:pStyle w:val="TableParagraph"/>
              <w:kinsoku w:val="0"/>
              <w:overflowPunct w:val="0"/>
              <w:ind w:left="0"/>
              <w:jc w:val="center"/>
              <w:rPr>
                <w:sz w:val="18"/>
                <w:szCs w:val="18"/>
                <w:u w:val="none"/>
              </w:rPr>
            </w:pPr>
            <w:ins w:id="11" w:author="Abhishek Patil" w:date="2021-07-30T23:19:00Z">
              <w:r>
                <w:rPr>
                  <w:sz w:val="18"/>
                  <w:szCs w:val="18"/>
                  <w:u w:val="none"/>
                </w:rPr>
                <w:t>Multiple BS</w:t>
              </w:r>
            </w:ins>
            <w:ins w:id="12" w:author="Abhishek Patil" w:date="2021-07-30T23:20:00Z">
              <w:r>
                <w:rPr>
                  <w:sz w:val="18"/>
                  <w:szCs w:val="18"/>
                  <w:u w:val="none"/>
                </w:rPr>
                <w:t>SID Info</w:t>
              </w:r>
            </w:ins>
          </w:p>
        </w:tc>
      </w:tr>
      <w:tr w:rsidR="005A51C5" w:rsidRPr="00256DE0" w14:paraId="014997F6" w14:textId="1DDB9F9F" w:rsidTr="00764DBF">
        <w:trPr>
          <w:trHeight w:val="284"/>
          <w:jc w:val="center"/>
        </w:trPr>
        <w:tc>
          <w:tcPr>
            <w:tcW w:w="630" w:type="dxa"/>
            <w:tcBorders>
              <w:top w:val="none" w:sz="6" w:space="0" w:color="auto"/>
              <w:left w:val="none" w:sz="6" w:space="0" w:color="auto"/>
              <w:bottom w:val="none" w:sz="6" w:space="0" w:color="auto"/>
              <w:right w:val="none" w:sz="6" w:space="0" w:color="auto"/>
            </w:tcBorders>
          </w:tcPr>
          <w:p w14:paraId="6163F07F" w14:textId="77777777" w:rsidR="005A51C5" w:rsidRPr="00256DE0" w:rsidRDefault="005A51C5" w:rsidP="00D257B6">
            <w:pPr>
              <w:pStyle w:val="TableParagraph"/>
              <w:kinsoku w:val="0"/>
              <w:overflowPunct w:val="0"/>
              <w:spacing w:before="100" w:line="164" w:lineRule="exact"/>
              <w:ind w:left="50"/>
              <w:jc w:val="center"/>
              <w:rPr>
                <w:sz w:val="18"/>
                <w:szCs w:val="18"/>
                <w:u w:val="none"/>
              </w:rPr>
            </w:pPr>
            <w:r>
              <w:rPr>
                <w:sz w:val="18"/>
                <w:szCs w:val="18"/>
                <w:u w:val="none"/>
              </w:rPr>
              <w:t>Octets</w:t>
            </w:r>
            <w:r w:rsidRPr="00256DE0">
              <w:rPr>
                <w:sz w:val="18"/>
                <w:szCs w:val="18"/>
                <w:u w:val="none"/>
              </w:rPr>
              <w:t>:</w:t>
            </w:r>
          </w:p>
        </w:tc>
        <w:tc>
          <w:tcPr>
            <w:tcW w:w="900" w:type="dxa"/>
            <w:tcBorders>
              <w:top w:val="single" w:sz="12" w:space="0" w:color="000000"/>
              <w:left w:val="none" w:sz="6" w:space="0" w:color="auto"/>
              <w:bottom w:val="none" w:sz="6" w:space="0" w:color="auto"/>
              <w:right w:val="none" w:sz="6" w:space="0" w:color="auto"/>
            </w:tcBorders>
          </w:tcPr>
          <w:p w14:paraId="520E1B6A" w14:textId="77777777" w:rsidR="005A51C5" w:rsidRDefault="005A51C5" w:rsidP="00D257B6">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900" w:type="dxa"/>
            <w:tcBorders>
              <w:top w:val="single" w:sz="12" w:space="0" w:color="000000"/>
              <w:left w:val="none" w:sz="6" w:space="0" w:color="auto"/>
              <w:bottom w:val="none" w:sz="6" w:space="0" w:color="auto"/>
              <w:right w:val="none" w:sz="6" w:space="0" w:color="auto"/>
            </w:tcBorders>
          </w:tcPr>
          <w:p w14:paraId="023EA534" w14:textId="77777777" w:rsidR="005A51C5" w:rsidRPr="00256DE0" w:rsidRDefault="005A51C5" w:rsidP="00D257B6">
            <w:pPr>
              <w:pStyle w:val="TableParagraph"/>
              <w:kinsoku w:val="0"/>
              <w:overflowPunct w:val="0"/>
              <w:spacing w:before="100" w:line="164" w:lineRule="exact"/>
              <w:ind w:left="0"/>
              <w:jc w:val="center"/>
              <w:rPr>
                <w:w w:val="99"/>
                <w:sz w:val="18"/>
                <w:szCs w:val="18"/>
                <w:u w:val="none"/>
              </w:rPr>
            </w:pPr>
            <w:r>
              <w:rPr>
                <w:w w:val="99"/>
                <w:sz w:val="18"/>
                <w:szCs w:val="18"/>
                <w:u w:val="none"/>
              </w:rPr>
              <w:t>0 or 6</w:t>
            </w:r>
          </w:p>
        </w:tc>
        <w:tc>
          <w:tcPr>
            <w:tcW w:w="810" w:type="dxa"/>
            <w:tcBorders>
              <w:top w:val="single" w:sz="12" w:space="0" w:color="000000"/>
              <w:left w:val="none" w:sz="6" w:space="0" w:color="auto"/>
              <w:bottom w:val="none" w:sz="6" w:space="0" w:color="auto"/>
              <w:right w:val="none" w:sz="6" w:space="0" w:color="auto"/>
            </w:tcBorders>
          </w:tcPr>
          <w:p w14:paraId="38545A63" w14:textId="77777777" w:rsidR="005A51C5" w:rsidRPr="00256DE0" w:rsidRDefault="005A51C5" w:rsidP="00D257B6">
            <w:pPr>
              <w:pStyle w:val="TableParagraph"/>
              <w:kinsoku w:val="0"/>
              <w:overflowPunct w:val="0"/>
              <w:spacing w:before="100" w:line="164" w:lineRule="exact"/>
              <w:ind w:left="0"/>
              <w:jc w:val="center"/>
              <w:rPr>
                <w:sz w:val="18"/>
                <w:szCs w:val="18"/>
                <w:u w:val="none"/>
              </w:rPr>
            </w:pPr>
            <w:r>
              <w:rPr>
                <w:sz w:val="18"/>
                <w:szCs w:val="18"/>
                <w:u w:val="none"/>
              </w:rPr>
              <w:t>0 or 2</w:t>
            </w:r>
          </w:p>
        </w:tc>
        <w:tc>
          <w:tcPr>
            <w:tcW w:w="784" w:type="dxa"/>
            <w:tcBorders>
              <w:top w:val="single" w:sz="12" w:space="0" w:color="000000"/>
              <w:left w:val="none" w:sz="6" w:space="0" w:color="auto"/>
              <w:bottom w:val="none" w:sz="6" w:space="0" w:color="auto"/>
              <w:right w:val="none" w:sz="6" w:space="0" w:color="auto"/>
            </w:tcBorders>
          </w:tcPr>
          <w:p w14:paraId="171C5F09" w14:textId="77777777" w:rsidR="005A51C5" w:rsidRPr="00256DE0" w:rsidRDefault="005A51C5" w:rsidP="00D257B6">
            <w:pPr>
              <w:pStyle w:val="TableParagraph"/>
              <w:kinsoku w:val="0"/>
              <w:overflowPunct w:val="0"/>
              <w:spacing w:before="100" w:line="164" w:lineRule="exact"/>
              <w:ind w:left="0"/>
              <w:jc w:val="center"/>
              <w:rPr>
                <w:sz w:val="18"/>
                <w:szCs w:val="18"/>
                <w:u w:val="none"/>
              </w:rPr>
            </w:pPr>
            <w:r>
              <w:rPr>
                <w:sz w:val="18"/>
                <w:szCs w:val="18"/>
                <w:u w:val="none"/>
              </w:rPr>
              <w:t>0 or 2</w:t>
            </w:r>
          </w:p>
        </w:tc>
        <w:tc>
          <w:tcPr>
            <w:tcW w:w="1440" w:type="dxa"/>
            <w:tcBorders>
              <w:top w:val="single" w:sz="12" w:space="0" w:color="000000"/>
              <w:left w:val="none" w:sz="6" w:space="0" w:color="auto"/>
              <w:bottom w:val="none" w:sz="6" w:space="0" w:color="auto"/>
              <w:right w:val="none" w:sz="6" w:space="0" w:color="auto"/>
            </w:tcBorders>
          </w:tcPr>
          <w:p w14:paraId="3676A94C" w14:textId="77777777" w:rsidR="005A51C5" w:rsidRPr="00256DE0" w:rsidRDefault="005A51C5" w:rsidP="00D257B6">
            <w:pPr>
              <w:pStyle w:val="TableParagraph"/>
              <w:kinsoku w:val="0"/>
              <w:overflowPunct w:val="0"/>
              <w:spacing w:before="100" w:line="164" w:lineRule="exact"/>
              <w:ind w:left="0"/>
              <w:jc w:val="center"/>
              <w:rPr>
                <w:color w:val="FF0000"/>
                <w:sz w:val="18"/>
                <w:szCs w:val="18"/>
                <w:u w:val="none"/>
              </w:rPr>
            </w:pPr>
            <w:r w:rsidRPr="0086447C">
              <w:rPr>
                <w:sz w:val="18"/>
                <w:szCs w:val="18"/>
                <w:u w:val="none"/>
              </w:rPr>
              <w:t>0 or 1 or 2</w:t>
            </w:r>
          </w:p>
        </w:tc>
        <w:tc>
          <w:tcPr>
            <w:tcW w:w="1016" w:type="dxa"/>
            <w:tcBorders>
              <w:top w:val="single" w:sz="12" w:space="0" w:color="000000"/>
              <w:left w:val="none" w:sz="6" w:space="0" w:color="auto"/>
              <w:bottom w:val="none" w:sz="6" w:space="0" w:color="auto"/>
              <w:right w:val="none" w:sz="6" w:space="0" w:color="auto"/>
            </w:tcBorders>
          </w:tcPr>
          <w:p w14:paraId="0D874DEA" w14:textId="5F6035FF" w:rsidR="005A51C5" w:rsidRPr="0086447C" w:rsidRDefault="0009620B" w:rsidP="00D257B6">
            <w:pPr>
              <w:pStyle w:val="TableParagraph"/>
              <w:kinsoku w:val="0"/>
              <w:overflowPunct w:val="0"/>
              <w:spacing w:before="100" w:line="164" w:lineRule="exact"/>
              <w:ind w:left="0"/>
              <w:jc w:val="center"/>
              <w:rPr>
                <w:sz w:val="18"/>
                <w:szCs w:val="18"/>
                <w:u w:val="none"/>
              </w:rPr>
            </w:pPr>
            <w:ins w:id="13" w:author="Abhishek Patil" w:date="2021-08-03T18:06:00Z">
              <w:r>
                <w:rPr>
                  <w:sz w:val="18"/>
                  <w:szCs w:val="18"/>
                  <w:u w:val="none"/>
                </w:rPr>
                <w:t>0 or</w:t>
              </w:r>
            </w:ins>
            <w:r w:rsidR="00370291">
              <w:rPr>
                <w:sz w:val="18"/>
                <w:szCs w:val="18"/>
                <w:u w:val="none"/>
              </w:rPr>
              <w:t xml:space="preserve"> </w:t>
            </w:r>
            <w:ins w:id="14" w:author="Abhishek Patil" w:date="2021-07-30T23:20:00Z">
              <w:r w:rsidR="00B873F6">
                <w:rPr>
                  <w:sz w:val="18"/>
                  <w:szCs w:val="18"/>
                  <w:u w:val="none"/>
                </w:rPr>
                <w:t>2</w:t>
              </w:r>
            </w:ins>
          </w:p>
        </w:tc>
      </w:tr>
    </w:tbl>
    <w:p w14:paraId="7F57798D" w14:textId="517D80E0" w:rsidR="000A22B2" w:rsidRPr="002A4C4D" w:rsidRDefault="000A22B2" w:rsidP="008C7EA9">
      <w:pPr>
        <w:pStyle w:val="T"/>
        <w:spacing w:before="120" w:after="0" w:line="240" w:lineRule="auto"/>
        <w:jc w:val="center"/>
        <w:rPr>
          <w:b/>
          <w:sz w:val="18"/>
          <w:szCs w:val="18"/>
        </w:rPr>
      </w:pPr>
      <w:r w:rsidRPr="002A4C4D">
        <w:rPr>
          <w:b/>
          <w:sz w:val="18"/>
          <w:szCs w:val="18"/>
        </w:rPr>
        <w:t>Figure 9-</w:t>
      </w:r>
      <w:r w:rsidRPr="003F25FB">
        <w:rPr>
          <w:b/>
          <w:sz w:val="18"/>
          <w:szCs w:val="18"/>
          <w:highlight w:val="yellow"/>
        </w:rPr>
        <w:t>xxx</w:t>
      </w:r>
      <w:r w:rsidR="001B72F8">
        <w:rPr>
          <w:b/>
          <w:sz w:val="18"/>
          <w:szCs w:val="18"/>
        </w:rPr>
        <w:t>1</w:t>
      </w:r>
      <w:r w:rsidRPr="002A4C4D">
        <w:rPr>
          <w:b/>
          <w:sz w:val="18"/>
          <w:szCs w:val="18"/>
        </w:rPr>
        <w:t xml:space="preserve">: </w:t>
      </w:r>
      <w:r w:rsidRPr="00210A9B">
        <w:rPr>
          <w:b/>
          <w:sz w:val="18"/>
          <w:szCs w:val="18"/>
        </w:rPr>
        <w:t xml:space="preserve">STA Info field </w:t>
      </w:r>
      <w:proofErr w:type="gramStart"/>
      <w:r w:rsidRPr="00210A9B">
        <w:rPr>
          <w:b/>
          <w:sz w:val="18"/>
          <w:szCs w:val="18"/>
        </w:rPr>
        <w:t>format</w:t>
      </w:r>
      <w:r w:rsidR="00A15D4A" w:rsidRPr="00A15D4A">
        <w:rPr>
          <w:sz w:val="16"/>
          <w:szCs w:val="16"/>
          <w:highlight w:val="yellow"/>
        </w:rPr>
        <w:t>[</w:t>
      </w:r>
      <w:proofErr w:type="gramEnd"/>
      <w:r w:rsidR="00A15D4A" w:rsidRPr="00A15D4A">
        <w:rPr>
          <w:sz w:val="16"/>
          <w:szCs w:val="16"/>
          <w:highlight w:val="yellow"/>
        </w:rPr>
        <w:t>4016]</w:t>
      </w:r>
    </w:p>
    <w:p w14:paraId="2C7294AE" w14:textId="414A584F" w:rsidR="000A22B2" w:rsidRDefault="000A22B2" w:rsidP="006E5894">
      <w:pPr>
        <w:pStyle w:val="T"/>
        <w:spacing w:after="0" w:line="240" w:lineRule="auto"/>
        <w:rPr>
          <w:b/>
        </w:rPr>
      </w:pPr>
    </w:p>
    <w:p w14:paraId="5C2AB666" w14:textId="459565D5" w:rsidR="00B420AA" w:rsidRPr="00B420AA" w:rsidRDefault="00B420AA" w:rsidP="006E5894">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add the following Figure</w:t>
      </w:r>
      <w:r w:rsidR="002F2F7B">
        <w:rPr>
          <w:b/>
          <w:i/>
          <w:iCs/>
          <w:highlight w:val="yellow"/>
        </w:rPr>
        <w:t>,</w:t>
      </w:r>
      <w:r w:rsidRPr="00B420AA">
        <w:rPr>
          <w:b/>
          <w:i/>
          <w:iCs/>
          <w:highlight w:val="yellow"/>
        </w:rPr>
        <w:t xml:space="preserve"> paragraphs </w:t>
      </w:r>
      <w:r w:rsidR="002F2F7B">
        <w:rPr>
          <w:b/>
          <w:i/>
          <w:iCs/>
          <w:highlight w:val="yellow"/>
        </w:rPr>
        <w:t xml:space="preserve">and NOTEs </w:t>
      </w:r>
      <w:r w:rsidRPr="00B420AA">
        <w:rPr>
          <w:b/>
          <w:i/>
          <w:iCs/>
          <w:highlight w:val="yellow"/>
        </w:rPr>
        <w:t>before the paragraph starting: “The contents of the STA Profile field …” as shown below:</w:t>
      </w:r>
    </w:p>
    <w:p w14:paraId="684D43D3" w14:textId="051FEDA7" w:rsidR="001B72F8" w:rsidRPr="001B72F8" w:rsidRDefault="00A15D4A" w:rsidP="00962F72">
      <w:pPr>
        <w:pStyle w:val="T"/>
        <w:suppressAutoHyphens/>
        <w:spacing w:after="0" w:line="240" w:lineRule="auto"/>
        <w:rPr>
          <w:bCs/>
        </w:rPr>
      </w:pPr>
      <w:r w:rsidRPr="00A15D4A">
        <w:rPr>
          <w:sz w:val="16"/>
          <w:szCs w:val="16"/>
          <w:highlight w:val="yellow"/>
        </w:rPr>
        <w:t>[</w:t>
      </w:r>
      <w:proofErr w:type="gramStart"/>
      <w:r w:rsidRPr="00A15D4A">
        <w:rPr>
          <w:sz w:val="16"/>
          <w:szCs w:val="16"/>
          <w:highlight w:val="yellow"/>
        </w:rPr>
        <w:t>4016]</w:t>
      </w:r>
      <w:r w:rsidR="001B72F8" w:rsidRPr="001B72F8">
        <w:rPr>
          <w:bCs/>
        </w:rPr>
        <w:t>The</w:t>
      </w:r>
      <w:proofErr w:type="gramEnd"/>
      <w:r w:rsidR="001B72F8" w:rsidRPr="001B72F8">
        <w:rPr>
          <w:bCs/>
        </w:rPr>
        <w:t xml:space="preserve"> </w:t>
      </w:r>
      <w:r w:rsidR="004D080C">
        <w:rPr>
          <w:bCs/>
        </w:rPr>
        <w:t xml:space="preserve">format of the </w:t>
      </w:r>
      <w:r w:rsidR="001B72F8">
        <w:rPr>
          <w:bCs/>
        </w:rPr>
        <w:t>Multiple BSSID</w:t>
      </w:r>
      <w:r w:rsidR="001B72F8" w:rsidRPr="001B72F8">
        <w:rPr>
          <w:bCs/>
        </w:rPr>
        <w:t xml:space="preserve"> Info subfield of the STA Info field </w:t>
      </w:r>
      <w:r w:rsidR="004D080C">
        <w:rPr>
          <w:bCs/>
        </w:rPr>
        <w:t>i</w:t>
      </w:r>
      <w:r w:rsidR="001B72F8" w:rsidRPr="001B72F8">
        <w:rPr>
          <w:bCs/>
        </w:rPr>
        <w:t>s defined in Figure 9-</w:t>
      </w:r>
      <w:r w:rsidR="001B72F8" w:rsidRPr="001B72F8">
        <w:rPr>
          <w:bCs/>
          <w:highlight w:val="yellow"/>
        </w:rPr>
        <w:t>xx</w:t>
      </w:r>
      <w:r w:rsidR="007804C6">
        <w:rPr>
          <w:bCs/>
          <w:highlight w:val="yellow"/>
        </w:rPr>
        <w:t>x2</w:t>
      </w:r>
      <w:r w:rsidR="001B72F8" w:rsidRPr="001B72F8">
        <w:rPr>
          <w:bCs/>
        </w:rPr>
        <w:t xml:space="preserve"> (</w:t>
      </w:r>
      <w:r w:rsidR="001B72F8">
        <w:rPr>
          <w:bCs/>
        </w:rPr>
        <w:t xml:space="preserve">Multiple BSSID </w:t>
      </w:r>
      <w:r w:rsidR="001B72F8" w:rsidRPr="001B72F8">
        <w:rPr>
          <w:bCs/>
        </w:rPr>
        <w:t>Info subfield format).</w:t>
      </w:r>
    </w:p>
    <w:p w14:paraId="772FDF86" w14:textId="542E681E" w:rsidR="001B72F8" w:rsidRPr="001B72F8" w:rsidRDefault="001B72F8" w:rsidP="001B72F8">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18"/>
          <w:szCs w:val="18"/>
        </w:rPr>
      </w:pPr>
      <w:r w:rsidRPr="001B72F8">
        <w:rPr>
          <w:rFonts w:ascii="Times New Roman" w:eastAsia="Times New Roman" w:hAnsi="Times New Roman" w:cs="Times New Roman"/>
          <w:noProof/>
          <w:sz w:val="20"/>
          <w:szCs w:val="20"/>
        </w:rPr>
        <mc:AlternateContent>
          <mc:Choice Requires="wpg">
            <w:drawing>
              <wp:anchor distT="0" distB="0" distL="0" distR="0" simplePos="0" relativeHeight="251658240" behindDoc="0" locked="0" layoutInCell="0" allowOverlap="1" wp14:anchorId="5C5ADD29" wp14:editId="3BCB0E66">
                <wp:simplePos x="0" y="0"/>
                <wp:positionH relativeFrom="page">
                  <wp:posOffset>2985770</wp:posOffset>
                </wp:positionH>
                <wp:positionV relativeFrom="paragraph">
                  <wp:posOffset>162560</wp:posOffset>
                </wp:positionV>
                <wp:extent cx="2540000" cy="182245"/>
                <wp:effectExtent l="0" t="0" r="12700" b="27305"/>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000" cy="182245"/>
                          <a:chOff x="4700" y="255"/>
                          <a:chExt cx="4000" cy="287"/>
                        </a:xfrm>
                      </wpg:grpSpPr>
                      <wps:wsp>
                        <wps:cNvPr id="7" name="Text Box 8"/>
                        <wps:cNvSpPr txBox="1">
                          <a:spLocks noChangeArrowheads="1"/>
                        </wps:cNvSpPr>
                        <wps:spPr bwMode="auto">
                          <a:xfrm>
                            <a:off x="6699" y="255"/>
                            <a:ext cx="2001" cy="287"/>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E36449" w14:textId="56A36AFB" w:rsidR="00D257B6" w:rsidRDefault="00D257B6" w:rsidP="00DE4632">
                              <w:pPr>
                                <w:pStyle w:val="BodyText0"/>
                                <w:kinsoku w:val="0"/>
                                <w:overflowPunct w:val="0"/>
                                <w:spacing w:after="0"/>
                                <w:jc w:val="center"/>
                                <w:rPr>
                                  <w:rFonts w:ascii="Arial" w:hAnsi="Arial" w:cs="Arial"/>
                                  <w:sz w:val="16"/>
                                  <w:szCs w:val="16"/>
                                </w:rPr>
                              </w:pPr>
                              <w:r>
                                <w:rPr>
                                  <w:rFonts w:ascii="Arial" w:hAnsi="Arial" w:cs="Arial"/>
                                  <w:sz w:val="16"/>
                                  <w:szCs w:val="16"/>
                                </w:rPr>
                                <w:t>BSSID Index</w:t>
                              </w:r>
                            </w:p>
                          </w:txbxContent>
                        </wps:txbx>
                        <wps:bodyPr rot="0" vert="horz" wrap="square" lIns="0" tIns="0" rIns="0" bIns="0" anchor="t" anchorCtr="0" upright="1">
                          <a:noAutofit/>
                        </wps:bodyPr>
                      </wps:wsp>
                      <wps:wsp>
                        <wps:cNvPr id="8" name="Text Box 9"/>
                        <wps:cNvSpPr txBox="1">
                          <a:spLocks noChangeArrowheads="1"/>
                        </wps:cNvSpPr>
                        <wps:spPr bwMode="auto">
                          <a:xfrm>
                            <a:off x="4700" y="255"/>
                            <a:ext cx="2000" cy="287"/>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8AF7B2" w14:textId="1FB7C5E2" w:rsidR="00D257B6" w:rsidRDefault="00D257B6" w:rsidP="00C06942">
                              <w:pPr>
                                <w:pStyle w:val="BodyText0"/>
                                <w:kinsoku w:val="0"/>
                                <w:overflowPunct w:val="0"/>
                                <w:spacing w:after="0"/>
                                <w:jc w:val="center"/>
                                <w:rPr>
                                  <w:rFonts w:ascii="Arial" w:hAnsi="Arial" w:cs="Arial"/>
                                  <w:sz w:val="16"/>
                                  <w:szCs w:val="16"/>
                                </w:rPr>
                              </w:pPr>
                              <w:proofErr w:type="spellStart"/>
                              <w:r>
                                <w:rPr>
                                  <w:rFonts w:ascii="Arial" w:hAnsi="Arial" w:cs="Arial"/>
                                  <w:sz w:val="16"/>
                                  <w:szCs w:val="16"/>
                                </w:rPr>
                                <w:t>MaxBSSID</w:t>
                              </w:r>
                              <w:proofErr w:type="spellEnd"/>
                              <w:r>
                                <w:rPr>
                                  <w:rFonts w:ascii="Arial" w:hAnsi="Arial" w:cs="Arial"/>
                                  <w:sz w:val="16"/>
                                  <w:szCs w:val="16"/>
                                </w:rPr>
                                <w:t xml:space="preserve"> Indicator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5ADD29" id="Group 6" o:spid="_x0000_s1026" style="position:absolute;margin-left:235.1pt;margin-top:12.8pt;width:200pt;height:14.35pt;z-index:251658240;mso-wrap-distance-left:0;mso-wrap-distance-right:0;mso-position-horizontal-relative:page" coordorigin="4700,255" coordsize="400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" o:allowincell="f">
                <v:shapetype id="_x0000_t202" coordsize="21600,21600" o:spt="202" path="m,l,21600r21600,l21600,xe">
                  <v:stroke joinstyle="miter"/>
                  <v:path gradientshapeok="t" o:connecttype="rect"/>
                </v:shapetype>
                <v:shape id="Text Box 8" o:spid="_x0000_s1027" type="#_x0000_t202" style="position:absolute;left:6699;top:255;width:2001;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" filled="f" strokeweight=".44447mm">
                  <v:textbox inset="0,0,0,0">
                    <w:txbxContent>
                      <w:p w14:paraId="24E36449" w14:textId="56A36AFB" w:rsidR="00D257B6" w:rsidRDefault="00D257B6" w:rsidP="00DE4632">
                        <w:pPr>
                          <w:pStyle w:val="BodyText0"/>
                          <w:kinsoku w:val="0"/>
                          <w:overflowPunct w:val="0"/>
                          <w:spacing w:after="0"/>
                          <w:jc w:val="center"/>
                          <w:rPr>
                            <w:rFonts w:ascii="Arial" w:hAnsi="Arial" w:cs="Arial"/>
                            <w:sz w:val="16"/>
                            <w:szCs w:val="16"/>
                          </w:rPr>
                        </w:pPr>
                        <w:r>
                          <w:rPr>
                            <w:rFonts w:ascii="Arial" w:hAnsi="Arial" w:cs="Arial"/>
                            <w:sz w:val="16"/>
                            <w:szCs w:val="16"/>
                          </w:rPr>
                          <w:t>BSSID Index</w:t>
                        </w:r>
                      </w:p>
                    </w:txbxContent>
                  </v:textbox>
                </v:shape>
                <v:shape id="Text Box 9" o:spid="_x0000_s1028" type="#_x0000_t202" style="position:absolute;left:4700;top:255;width:2000;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" filled="f" strokeweight=".44447mm">
                  <v:textbox inset="0,0,0,0">
                    <w:txbxContent>
                      <w:p w14:paraId="428AF7B2" w14:textId="1FB7C5E2" w:rsidR="00D257B6" w:rsidRDefault="00D257B6" w:rsidP="00C06942">
                        <w:pPr>
                          <w:pStyle w:val="BodyText0"/>
                          <w:kinsoku w:val="0"/>
                          <w:overflowPunct w:val="0"/>
                          <w:spacing w:after="0"/>
                          <w:jc w:val="center"/>
                          <w:rPr>
                            <w:rFonts w:ascii="Arial" w:hAnsi="Arial" w:cs="Arial"/>
                            <w:sz w:val="16"/>
                            <w:szCs w:val="16"/>
                          </w:rPr>
                        </w:pPr>
                        <w:proofErr w:type="spellStart"/>
                        <w:r>
                          <w:rPr>
                            <w:rFonts w:ascii="Arial" w:hAnsi="Arial" w:cs="Arial"/>
                            <w:sz w:val="16"/>
                            <w:szCs w:val="16"/>
                          </w:rPr>
                          <w:t>MaxBSSID</w:t>
                        </w:r>
                        <w:proofErr w:type="spellEnd"/>
                        <w:r>
                          <w:rPr>
                            <w:rFonts w:ascii="Arial" w:hAnsi="Arial" w:cs="Arial"/>
                            <w:sz w:val="16"/>
                            <w:szCs w:val="16"/>
                          </w:rPr>
                          <w:t xml:space="preserve"> Indicator</w:t>
                        </w:r>
                      </w:p>
                    </w:txbxContent>
                  </v:textbox>
                </v:shape>
                <w10:wrap type="topAndBottom" anchorx="page"/>
              </v:group>
            </w:pict>
          </mc:Fallback>
        </mc:AlternateContent>
      </w:r>
    </w:p>
    <w:p w14:paraId="029F0AC6" w14:textId="77777777" w:rsidR="001B72F8" w:rsidRPr="001B72F8" w:rsidRDefault="001B72F8" w:rsidP="001B72F8">
      <w:pPr>
        <w:widowControl w:val="0"/>
        <w:tabs>
          <w:tab w:val="left" w:pos="4174"/>
          <w:tab w:val="right" w:pos="6263"/>
        </w:tabs>
        <w:kinsoku w:val="0"/>
        <w:overflowPunct w:val="0"/>
        <w:autoSpaceDE w:val="0"/>
        <w:autoSpaceDN w:val="0"/>
        <w:adjustRightInd w:val="0"/>
        <w:spacing w:before="104" w:after="0" w:line="240" w:lineRule="auto"/>
        <w:ind w:left="2387"/>
        <w:rPr>
          <w:rFonts w:ascii="Arial" w:eastAsia="Times New Roman" w:hAnsi="Arial" w:cs="Arial"/>
          <w:sz w:val="16"/>
          <w:szCs w:val="16"/>
        </w:rPr>
      </w:pPr>
      <w:r w:rsidRPr="001B72F8">
        <w:rPr>
          <w:rFonts w:ascii="Arial" w:eastAsia="Times New Roman" w:hAnsi="Arial" w:cs="Arial"/>
          <w:sz w:val="16"/>
          <w:szCs w:val="16"/>
        </w:rPr>
        <w:t>Octets:</w:t>
      </w:r>
      <w:r w:rsidRPr="001B72F8">
        <w:rPr>
          <w:rFonts w:ascii="Arial" w:eastAsia="Times New Roman" w:hAnsi="Arial" w:cs="Arial"/>
          <w:sz w:val="16"/>
          <w:szCs w:val="16"/>
        </w:rPr>
        <w:tab/>
        <w:t>1</w:t>
      </w:r>
      <w:r w:rsidRPr="001B72F8">
        <w:rPr>
          <w:rFonts w:ascii="Arial" w:eastAsia="Times New Roman" w:hAnsi="Arial" w:cs="Arial"/>
          <w:sz w:val="16"/>
          <w:szCs w:val="16"/>
        </w:rPr>
        <w:tab/>
        <w:t>1</w:t>
      </w:r>
    </w:p>
    <w:p w14:paraId="32DBC475" w14:textId="0B6E4DA6" w:rsidR="001B72F8" w:rsidRPr="001B72F8" w:rsidRDefault="001B72F8" w:rsidP="008C7EA9">
      <w:pPr>
        <w:pStyle w:val="T"/>
        <w:spacing w:before="120" w:after="0" w:line="240" w:lineRule="auto"/>
        <w:jc w:val="center"/>
        <w:rPr>
          <w:b/>
          <w:sz w:val="18"/>
          <w:szCs w:val="18"/>
        </w:rPr>
      </w:pPr>
      <w:bookmarkStart w:id="15" w:name="_bookmark115"/>
      <w:bookmarkEnd w:id="15"/>
      <w:r w:rsidRPr="001B72F8">
        <w:rPr>
          <w:b/>
          <w:sz w:val="18"/>
          <w:szCs w:val="18"/>
        </w:rPr>
        <w:t>Figure 9-</w:t>
      </w:r>
      <w:r w:rsidRPr="007804C6">
        <w:rPr>
          <w:b/>
          <w:sz w:val="18"/>
          <w:szCs w:val="18"/>
          <w:highlight w:val="yellow"/>
        </w:rPr>
        <w:t>xxx2</w:t>
      </w:r>
      <w:r w:rsidRPr="001B72F8">
        <w:rPr>
          <w:b/>
          <w:sz w:val="18"/>
          <w:szCs w:val="18"/>
        </w:rPr>
        <w:t>—</w:t>
      </w:r>
      <w:r>
        <w:rPr>
          <w:b/>
          <w:sz w:val="18"/>
          <w:szCs w:val="18"/>
        </w:rPr>
        <w:t>Multiple BSS</w:t>
      </w:r>
      <w:r w:rsidR="00C568B1">
        <w:rPr>
          <w:b/>
          <w:sz w:val="18"/>
          <w:szCs w:val="18"/>
        </w:rPr>
        <w:t>I</w:t>
      </w:r>
      <w:r>
        <w:rPr>
          <w:b/>
          <w:sz w:val="18"/>
          <w:szCs w:val="18"/>
        </w:rPr>
        <w:t>D</w:t>
      </w:r>
      <w:r w:rsidRPr="001B72F8">
        <w:rPr>
          <w:b/>
          <w:sz w:val="18"/>
          <w:szCs w:val="18"/>
        </w:rPr>
        <w:t xml:space="preserve"> Info subfield format</w:t>
      </w:r>
    </w:p>
    <w:p w14:paraId="2F1CDB88" w14:textId="1BC5EB21" w:rsidR="00A30709" w:rsidRDefault="00C374A5" w:rsidP="00962F72">
      <w:pPr>
        <w:pStyle w:val="T"/>
        <w:suppressAutoHyphens/>
        <w:spacing w:after="0" w:line="240" w:lineRule="auto"/>
        <w:rPr>
          <w:rFonts w:eastAsia="Times New Roman"/>
        </w:rPr>
      </w:pPr>
      <w:r w:rsidRPr="00A15D4A">
        <w:rPr>
          <w:sz w:val="16"/>
          <w:szCs w:val="16"/>
          <w:highlight w:val="yellow"/>
        </w:rPr>
        <w:lastRenderedPageBreak/>
        <w:t>[</w:t>
      </w:r>
      <w:proofErr w:type="gramStart"/>
      <w:r w:rsidRPr="00A15D4A">
        <w:rPr>
          <w:sz w:val="16"/>
          <w:szCs w:val="16"/>
          <w:highlight w:val="yellow"/>
        </w:rPr>
        <w:t>4016]</w:t>
      </w:r>
      <w:r w:rsidR="001B72F8" w:rsidRPr="001B72F8">
        <w:rPr>
          <w:rFonts w:eastAsia="Times New Roman"/>
        </w:rPr>
        <w:t>The</w:t>
      </w:r>
      <w:proofErr w:type="gramEnd"/>
      <w:r w:rsidR="001B72F8" w:rsidRPr="001B72F8">
        <w:rPr>
          <w:rFonts w:eastAsia="Times New Roman"/>
        </w:rPr>
        <w:t xml:space="preserve"> </w:t>
      </w:r>
      <w:proofErr w:type="spellStart"/>
      <w:r w:rsidR="00A30709">
        <w:rPr>
          <w:bCs/>
        </w:rPr>
        <w:t>MaxBSSID</w:t>
      </w:r>
      <w:proofErr w:type="spellEnd"/>
      <w:r w:rsidR="00A30709">
        <w:rPr>
          <w:bCs/>
        </w:rPr>
        <w:t xml:space="preserve"> Indicator</w:t>
      </w:r>
      <w:r w:rsidR="001B72F8" w:rsidRPr="001B72F8">
        <w:rPr>
          <w:rFonts w:eastAsia="Times New Roman"/>
        </w:rPr>
        <w:t xml:space="preserve"> </w:t>
      </w:r>
      <w:r w:rsidR="00A30709">
        <w:rPr>
          <w:rFonts w:eastAsia="Times New Roman"/>
        </w:rPr>
        <w:t>sub</w:t>
      </w:r>
      <w:r w:rsidR="001B72F8" w:rsidRPr="001B72F8">
        <w:rPr>
          <w:rFonts w:eastAsia="Times New Roman"/>
        </w:rPr>
        <w:t xml:space="preserve">field </w:t>
      </w:r>
      <w:r w:rsidR="00535F2A">
        <w:rPr>
          <w:rFonts w:eastAsia="Times New Roman"/>
        </w:rPr>
        <w:t xml:space="preserve">is defined in 9.4.2.45 (Multiple BSSID element) and carries the </w:t>
      </w:r>
      <w:r w:rsidR="005F250C">
        <w:rPr>
          <w:rFonts w:eastAsia="Times New Roman"/>
        </w:rPr>
        <w:t xml:space="preserve">same </w:t>
      </w:r>
      <w:r w:rsidR="00535F2A">
        <w:rPr>
          <w:rFonts w:eastAsia="Times New Roman"/>
        </w:rPr>
        <w:t xml:space="preserve">value </w:t>
      </w:r>
      <w:r w:rsidR="005F250C">
        <w:rPr>
          <w:rFonts w:eastAsia="Times New Roman"/>
        </w:rPr>
        <w:t>as t</w:t>
      </w:r>
      <w:r w:rsidR="00535F2A">
        <w:rPr>
          <w:rFonts w:eastAsia="Times New Roman"/>
        </w:rPr>
        <w:t xml:space="preserve">he </w:t>
      </w:r>
      <w:proofErr w:type="spellStart"/>
      <w:r w:rsidR="00535F2A">
        <w:rPr>
          <w:rFonts w:eastAsia="Times New Roman"/>
        </w:rPr>
        <w:t>MaxBSSID</w:t>
      </w:r>
      <w:proofErr w:type="spellEnd"/>
      <w:r w:rsidR="00535F2A">
        <w:rPr>
          <w:rFonts w:eastAsia="Times New Roman"/>
        </w:rPr>
        <w:t xml:space="preserve"> Indicator </w:t>
      </w:r>
      <w:r w:rsidR="005F250C">
        <w:rPr>
          <w:rFonts w:eastAsia="Times New Roman"/>
        </w:rPr>
        <w:t>field of the Multiple BSSID element carried in the Beacon frame transmitted by the AP corresponding to the transmitted BSSID in the same Multiple BSSID set as the reported AP corresponding to the nontransmitted BSSID.</w:t>
      </w:r>
    </w:p>
    <w:p w14:paraId="7F2C4B42" w14:textId="4AC4F764" w:rsidR="006D7B7C" w:rsidRDefault="006D7B7C" w:rsidP="001A3091">
      <w:pPr>
        <w:pStyle w:val="T"/>
        <w:suppressAutoHyphens/>
        <w:spacing w:before="0" w:after="0" w:line="240" w:lineRule="auto"/>
        <w:rPr>
          <w:rFonts w:eastAsia="Times New Roman"/>
          <w:sz w:val="18"/>
          <w:szCs w:val="18"/>
        </w:rPr>
      </w:pPr>
      <w:r w:rsidRPr="00A15D4A">
        <w:rPr>
          <w:sz w:val="16"/>
          <w:szCs w:val="16"/>
          <w:highlight w:val="yellow"/>
        </w:rPr>
        <w:t>[</w:t>
      </w:r>
      <w:proofErr w:type="gramStart"/>
      <w:r w:rsidRPr="00A15D4A">
        <w:rPr>
          <w:sz w:val="16"/>
          <w:szCs w:val="16"/>
          <w:highlight w:val="yellow"/>
        </w:rPr>
        <w:t>4016]</w:t>
      </w:r>
      <w:r w:rsidRPr="004D08E8">
        <w:rPr>
          <w:rFonts w:eastAsia="Times New Roman"/>
          <w:sz w:val="18"/>
          <w:szCs w:val="18"/>
        </w:rPr>
        <w:t>NOTE</w:t>
      </w:r>
      <w:proofErr w:type="gramEnd"/>
      <w:r>
        <w:rPr>
          <w:rFonts w:eastAsia="Times New Roman"/>
          <w:sz w:val="18"/>
          <w:szCs w:val="18"/>
        </w:rPr>
        <w:t xml:space="preserve"> </w:t>
      </w:r>
      <w:r w:rsidRPr="004D08E8">
        <w:rPr>
          <w:rFonts w:eastAsia="Times New Roman"/>
          <w:sz w:val="18"/>
          <w:szCs w:val="18"/>
        </w:rPr>
        <w:t xml:space="preserve">– A non-AP MLD can determine the size of the </w:t>
      </w:r>
      <w:r>
        <w:rPr>
          <w:rFonts w:eastAsia="Times New Roman"/>
          <w:sz w:val="18"/>
          <w:szCs w:val="18"/>
        </w:rPr>
        <w:t>m</w:t>
      </w:r>
      <w:r w:rsidRPr="004D08E8">
        <w:rPr>
          <w:rFonts w:eastAsia="Times New Roman"/>
          <w:sz w:val="18"/>
          <w:szCs w:val="18"/>
        </w:rPr>
        <w:t xml:space="preserve">ultiple BSSID set based on </w:t>
      </w:r>
      <w:r>
        <w:rPr>
          <w:rFonts w:eastAsia="Times New Roman"/>
          <w:sz w:val="18"/>
          <w:szCs w:val="18"/>
        </w:rPr>
        <w:t xml:space="preserve">the value carried in the </w:t>
      </w:r>
      <w:proofErr w:type="spellStart"/>
      <w:r w:rsidRPr="004D08E8">
        <w:rPr>
          <w:rFonts w:eastAsia="Times New Roman"/>
          <w:sz w:val="18"/>
          <w:szCs w:val="18"/>
        </w:rPr>
        <w:t>MaxBSSID</w:t>
      </w:r>
      <w:proofErr w:type="spellEnd"/>
      <w:r w:rsidRPr="004D08E8">
        <w:rPr>
          <w:rFonts w:eastAsia="Times New Roman"/>
          <w:sz w:val="18"/>
          <w:szCs w:val="18"/>
        </w:rPr>
        <w:t xml:space="preserve"> Indicator subfield</w:t>
      </w:r>
      <w:r>
        <w:rPr>
          <w:rFonts w:eastAsia="Times New Roman"/>
          <w:sz w:val="18"/>
          <w:szCs w:val="18"/>
        </w:rPr>
        <w:t xml:space="preserve">. A STA affiliated with the non-AP MLD when associated with an AP corresponding to the nontransmitted BSSID can use this information for classifying PPDUs as intra-BSS or inter-BSS and perform operations such as setting intra-BSS and basic NAVs, intra-PPDU power-save and spatial reuse. </w:t>
      </w:r>
    </w:p>
    <w:p w14:paraId="5F91FAED" w14:textId="1682189F" w:rsidR="001B72F8" w:rsidRDefault="00C374A5" w:rsidP="00962F72">
      <w:pPr>
        <w:pStyle w:val="T"/>
        <w:suppressAutoHyphens/>
        <w:spacing w:after="0" w:line="240" w:lineRule="auto"/>
        <w:rPr>
          <w:rFonts w:eastAsia="Times New Roman"/>
        </w:rPr>
      </w:pPr>
      <w:r w:rsidRPr="00A15D4A">
        <w:rPr>
          <w:sz w:val="16"/>
          <w:szCs w:val="16"/>
          <w:highlight w:val="yellow"/>
        </w:rPr>
        <w:t>[</w:t>
      </w:r>
      <w:proofErr w:type="gramStart"/>
      <w:r w:rsidRPr="00A15D4A">
        <w:rPr>
          <w:sz w:val="16"/>
          <w:szCs w:val="16"/>
          <w:highlight w:val="yellow"/>
        </w:rPr>
        <w:t>4016]</w:t>
      </w:r>
      <w:r w:rsidR="00491DAC">
        <w:rPr>
          <w:rFonts w:eastAsia="Times New Roman"/>
        </w:rPr>
        <w:t>The</w:t>
      </w:r>
      <w:proofErr w:type="gramEnd"/>
      <w:r w:rsidR="00491DAC">
        <w:rPr>
          <w:rFonts w:eastAsia="Times New Roman"/>
        </w:rPr>
        <w:t xml:space="preserve"> BSSID Index sub</w:t>
      </w:r>
      <w:r w:rsidR="001B72F8" w:rsidRPr="001B72F8">
        <w:rPr>
          <w:rFonts w:eastAsia="Times New Roman"/>
        </w:rPr>
        <w:t xml:space="preserve">field </w:t>
      </w:r>
      <w:r w:rsidR="008C1EEB">
        <w:rPr>
          <w:rFonts w:eastAsia="Times New Roman"/>
        </w:rPr>
        <w:t>indicates</w:t>
      </w:r>
      <w:r w:rsidR="008C1EEB" w:rsidRPr="001B72F8">
        <w:rPr>
          <w:rFonts w:eastAsia="Times New Roman"/>
          <w:spacing w:val="1"/>
        </w:rPr>
        <w:t xml:space="preserve"> </w:t>
      </w:r>
      <w:r w:rsidR="008C1EEB" w:rsidRPr="001B72F8">
        <w:rPr>
          <w:rFonts w:eastAsia="Times New Roman"/>
        </w:rPr>
        <w:t>the</w:t>
      </w:r>
      <w:r w:rsidR="008C1EEB">
        <w:rPr>
          <w:rFonts w:eastAsia="Times New Roman"/>
        </w:rPr>
        <w:t xml:space="preserve"> BSSID </w:t>
      </w:r>
      <w:r w:rsidR="008E565C">
        <w:rPr>
          <w:rFonts w:eastAsia="Times New Roman"/>
        </w:rPr>
        <w:t>i</w:t>
      </w:r>
      <w:r w:rsidR="008C1EEB">
        <w:rPr>
          <w:rFonts w:eastAsia="Times New Roman"/>
        </w:rPr>
        <w:t>ndex of the reported AP</w:t>
      </w:r>
      <w:r w:rsidR="009F0CEE">
        <w:rPr>
          <w:rFonts w:eastAsia="Times New Roman"/>
        </w:rPr>
        <w:t xml:space="preserve"> when the </w:t>
      </w:r>
      <w:r w:rsidR="0034536F">
        <w:rPr>
          <w:rFonts w:eastAsia="Times New Roman"/>
        </w:rPr>
        <w:t xml:space="preserve">reported </w:t>
      </w:r>
      <w:r w:rsidR="009F0CEE">
        <w:rPr>
          <w:rFonts w:eastAsia="Times New Roman"/>
        </w:rPr>
        <w:t>AP corresponds to a nontransmitted BSSID</w:t>
      </w:r>
      <w:r w:rsidR="008E565C">
        <w:rPr>
          <w:rFonts w:eastAsia="Times New Roman"/>
        </w:rPr>
        <w:t xml:space="preserve"> as defined in </w:t>
      </w:r>
      <w:r w:rsidR="008E565C" w:rsidRPr="008E565C">
        <w:rPr>
          <w:rFonts w:eastAsia="Times New Roman"/>
        </w:rPr>
        <w:t xml:space="preserve">9.4.2.73 </w:t>
      </w:r>
      <w:r w:rsidR="008E565C">
        <w:rPr>
          <w:rFonts w:eastAsia="Times New Roman"/>
        </w:rPr>
        <w:t>(</w:t>
      </w:r>
      <w:r w:rsidR="008E565C" w:rsidRPr="008E565C">
        <w:rPr>
          <w:rFonts w:eastAsia="Times New Roman"/>
        </w:rPr>
        <w:t>Multiple BSSID-Index element</w:t>
      </w:r>
      <w:r w:rsidR="008E565C">
        <w:rPr>
          <w:rFonts w:eastAsia="Times New Roman"/>
        </w:rPr>
        <w:t>)</w:t>
      </w:r>
      <w:r w:rsidR="008C1EEB">
        <w:rPr>
          <w:rFonts w:eastAsia="Times New Roman"/>
        </w:rPr>
        <w:t>.</w:t>
      </w:r>
      <w:r w:rsidR="00F6696C">
        <w:rPr>
          <w:rFonts w:eastAsia="Times New Roman"/>
        </w:rPr>
        <w:t xml:space="preserve"> Otherwise</w:t>
      </w:r>
      <w:r w:rsidR="008E565C">
        <w:rPr>
          <w:rFonts w:eastAsia="Times New Roman"/>
        </w:rPr>
        <w:t>, the BSSID Index sub</w:t>
      </w:r>
      <w:r w:rsidR="008E565C" w:rsidRPr="001B72F8">
        <w:rPr>
          <w:rFonts w:eastAsia="Times New Roman"/>
        </w:rPr>
        <w:t>field</w:t>
      </w:r>
      <w:r w:rsidR="00F6696C">
        <w:rPr>
          <w:rFonts w:eastAsia="Times New Roman"/>
        </w:rPr>
        <w:t xml:space="preserve"> set to 0.</w:t>
      </w:r>
    </w:p>
    <w:p w14:paraId="3294D872" w14:textId="7C14E5E3" w:rsidR="00401368" w:rsidRPr="001B72F8" w:rsidRDefault="00C374A5" w:rsidP="001A3091">
      <w:pPr>
        <w:pStyle w:val="T"/>
        <w:suppressAutoHyphens/>
        <w:spacing w:before="0" w:after="0" w:line="240" w:lineRule="auto"/>
        <w:rPr>
          <w:rFonts w:eastAsia="Times New Roman"/>
          <w:sz w:val="18"/>
          <w:szCs w:val="18"/>
        </w:rPr>
      </w:pPr>
      <w:r w:rsidRPr="00A15D4A">
        <w:rPr>
          <w:sz w:val="16"/>
          <w:szCs w:val="16"/>
          <w:highlight w:val="yellow"/>
        </w:rPr>
        <w:t>[</w:t>
      </w:r>
      <w:proofErr w:type="gramStart"/>
      <w:r w:rsidRPr="00A15D4A">
        <w:rPr>
          <w:sz w:val="16"/>
          <w:szCs w:val="16"/>
          <w:highlight w:val="yellow"/>
        </w:rPr>
        <w:t>4016]</w:t>
      </w:r>
      <w:r w:rsidR="00401368">
        <w:rPr>
          <w:rFonts w:eastAsia="Times New Roman"/>
          <w:sz w:val="18"/>
          <w:szCs w:val="18"/>
        </w:rPr>
        <w:t>NOTE</w:t>
      </w:r>
      <w:proofErr w:type="gramEnd"/>
      <w:r w:rsidR="00401368">
        <w:rPr>
          <w:rFonts w:eastAsia="Times New Roman"/>
          <w:sz w:val="18"/>
          <w:szCs w:val="18"/>
        </w:rPr>
        <w:t xml:space="preserve"> – </w:t>
      </w:r>
      <w:r w:rsidR="00401368" w:rsidRPr="004D08E8">
        <w:rPr>
          <w:rFonts w:eastAsia="Times New Roman"/>
          <w:sz w:val="18"/>
          <w:szCs w:val="18"/>
        </w:rPr>
        <w:t xml:space="preserve">A non-AP MLD can identify the </w:t>
      </w:r>
      <w:r w:rsidR="00401368">
        <w:rPr>
          <w:rFonts w:eastAsia="Times New Roman"/>
          <w:sz w:val="18"/>
          <w:szCs w:val="18"/>
        </w:rPr>
        <w:t xml:space="preserve">MAC address of the </w:t>
      </w:r>
      <w:r w:rsidR="00401368" w:rsidRPr="004D08E8">
        <w:rPr>
          <w:rFonts w:eastAsia="Times New Roman"/>
          <w:sz w:val="18"/>
          <w:szCs w:val="18"/>
        </w:rPr>
        <w:t>AP corresponding to the transmitted BSSID based on the</w:t>
      </w:r>
      <w:r w:rsidR="00401368">
        <w:rPr>
          <w:rFonts w:eastAsia="Times New Roman"/>
          <w:sz w:val="18"/>
          <w:szCs w:val="18"/>
        </w:rPr>
        <w:t xml:space="preserve"> values carried in</w:t>
      </w:r>
      <w:r w:rsidR="00401368" w:rsidRPr="004D08E8">
        <w:rPr>
          <w:rFonts w:eastAsia="Times New Roman"/>
          <w:sz w:val="18"/>
          <w:szCs w:val="18"/>
        </w:rPr>
        <w:t xml:space="preserve"> BSSID</w:t>
      </w:r>
      <w:r w:rsidR="0077492A">
        <w:rPr>
          <w:rFonts w:eastAsia="Times New Roman"/>
          <w:sz w:val="18"/>
          <w:szCs w:val="18"/>
        </w:rPr>
        <w:t xml:space="preserve"> </w:t>
      </w:r>
      <w:r w:rsidR="00401368" w:rsidRPr="004D08E8">
        <w:rPr>
          <w:rFonts w:eastAsia="Times New Roman"/>
          <w:sz w:val="18"/>
          <w:szCs w:val="18"/>
        </w:rPr>
        <w:t xml:space="preserve">Index and the </w:t>
      </w:r>
      <w:proofErr w:type="spellStart"/>
      <w:r w:rsidR="00401368" w:rsidRPr="004D08E8">
        <w:rPr>
          <w:rFonts w:eastAsia="Times New Roman"/>
          <w:sz w:val="18"/>
          <w:szCs w:val="18"/>
        </w:rPr>
        <w:t>Max</w:t>
      </w:r>
      <w:r w:rsidR="001F6FC1">
        <w:rPr>
          <w:rFonts w:eastAsia="Times New Roman"/>
          <w:sz w:val="18"/>
          <w:szCs w:val="18"/>
        </w:rPr>
        <w:t>BSSID</w:t>
      </w:r>
      <w:proofErr w:type="spellEnd"/>
      <w:r w:rsidR="00401368" w:rsidRPr="004D08E8">
        <w:rPr>
          <w:rFonts w:eastAsia="Times New Roman"/>
          <w:sz w:val="18"/>
          <w:szCs w:val="18"/>
        </w:rPr>
        <w:t xml:space="preserve"> Indicator subfield</w:t>
      </w:r>
      <w:r w:rsidR="00401368">
        <w:rPr>
          <w:rFonts w:eastAsia="Times New Roman"/>
          <w:sz w:val="18"/>
          <w:szCs w:val="18"/>
        </w:rPr>
        <w:t>s</w:t>
      </w:r>
      <w:r w:rsidR="00B16C8F">
        <w:rPr>
          <w:rFonts w:eastAsia="Times New Roman"/>
          <w:sz w:val="18"/>
          <w:szCs w:val="18"/>
        </w:rPr>
        <w:t xml:space="preserve"> as described in 9.4.2.45 (Multiple BSSID element)</w:t>
      </w:r>
      <w:r w:rsidR="00401368">
        <w:rPr>
          <w:rFonts w:eastAsia="Times New Roman"/>
          <w:sz w:val="18"/>
          <w:szCs w:val="18"/>
        </w:rPr>
        <w:t>.</w:t>
      </w:r>
      <w:r w:rsidR="00EF0C59" w:rsidRPr="00EF0C59">
        <w:rPr>
          <w:rFonts w:eastAsia="Times New Roman"/>
          <w:sz w:val="18"/>
          <w:szCs w:val="18"/>
        </w:rPr>
        <w:t xml:space="preserve"> </w:t>
      </w:r>
      <w:r w:rsidR="00EF0C59">
        <w:rPr>
          <w:rFonts w:eastAsia="Times New Roman"/>
          <w:sz w:val="18"/>
          <w:szCs w:val="18"/>
        </w:rPr>
        <w:t xml:space="preserve">A STA affiliated with the non-AP MLD when associated </w:t>
      </w:r>
      <w:r w:rsidR="00AC1F3C">
        <w:rPr>
          <w:rFonts w:eastAsia="Times New Roman"/>
          <w:sz w:val="18"/>
          <w:szCs w:val="18"/>
        </w:rPr>
        <w:t xml:space="preserve">with </w:t>
      </w:r>
      <w:r w:rsidR="00EF0C59">
        <w:rPr>
          <w:rFonts w:eastAsia="Times New Roman"/>
          <w:sz w:val="18"/>
          <w:szCs w:val="18"/>
        </w:rPr>
        <w:t xml:space="preserve">an AP corresponding to the nontransmitted BSSID can use this information </w:t>
      </w:r>
      <w:r w:rsidR="007D295B">
        <w:rPr>
          <w:rFonts w:eastAsia="Times New Roman"/>
          <w:sz w:val="18"/>
          <w:szCs w:val="18"/>
        </w:rPr>
        <w:t>to</w:t>
      </w:r>
      <w:r w:rsidR="00EF0C59">
        <w:rPr>
          <w:rFonts w:eastAsia="Times New Roman"/>
          <w:sz w:val="18"/>
          <w:szCs w:val="18"/>
        </w:rPr>
        <w:t xml:space="preserve"> iden</w:t>
      </w:r>
      <w:r w:rsidR="007D295B">
        <w:rPr>
          <w:rFonts w:eastAsia="Times New Roman"/>
          <w:sz w:val="18"/>
          <w:szCs w:val="18"/>
        </w:rPr>
        <w:t>tify frames sent by the AP corresponding to the transmitted BSSID.</w:t>
      </w:r>
    </w:p>
    <w:p w14:paraId="6D201B40" w14:textId="2AD6632C" w:rsidR="00BB53CD" w:rsidRDefault="00BB53CD">
      <w:pPr>
        <w:rPr>
          <w:rFonts w:ascii="Times New Roman" w:hAnsi="Times New Roman" w:cs="Times New Roman"/>
          <w:b/>
          <w:color w:val="000000"/>
          <w:w w:val="0"/>
          <w:sz w:val="20"/>
          <w:szCs w:val="20"/>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890"/>
        <w:gridCol w:w="2160"/>
        <w:gridCol w:w="3420"/>
      </w:tblGrid>
      <w:tr w:rsidR="00BB53CD" w:rsidRPr="007E587A" w14:paraId="33823B57" w14:textId="77777777" w:rsidTr="00D45C8C">
        <w:trPr>
          <w:trHeight w:val="220"/>
          <w:jc w:val="center"/>
        </w:trPr>
        <w:tc>
          <w:tcPr>
            <w:tcW w:w="625" w:type="dxa"/>
            <w:shd w:val="clear" w:color="auto" w:fill="BFBFBF" w:themeFill="background1" w:themeFillShade="BF"/>
            <w:noWrap/>
            <w:vAlign w:val="center"/>
            <w:hideMark/>
          </w:tcPr>
          <w:p w14:paraId="6B7AB0E5"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5CE14178"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4899713C"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199E011"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1890" w:type="dxa"/>
            <w:shd w:val="clear" w:color="auto" w:fill="BFBFBF" w:themeFill="background1" w:themeFillShade="BF"/>
            <w:noWrap/>
            <w:vAlign w:val="bottom"/>
            <w:hideMark/>
          </w:tcPr>
          <w:p w14:paraId="4735BAC7"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160" w:type="dxa"/>
            <w:shd w:val="clear" w:color="auto" w:fill="BFBFBF" w:themeFill="background1" w:themeFillShade="BF"/>
            <w:noWrap/>
            <w:vAlign w:val="bottom"/>
            <w:hideMark/>
          </w:tcPr>
          <w:p w14:paraId="734B2C85"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420" w:type="dxa"/>
            <w:shd w:val="clear" w:color="auto" w:fill="BFBFBF" w:themeFill="background1" w:themeFillShade="BF"/>
            <w:vAlign w:val="center"/>
            <w:hideMark/>
          </w:tcPr>
          <w:p w14:paraId="25F7EE6B"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102F7" w:rsidRPr="008B0293" w14:paraId="46B46BEE" w14:textId="77777777" w:rsidTr="00D45C8C">
        <w:trPr>
          <w:trHeight w:val="220"/>
          <w:jc w:val="center"/>
        </w:trPr>
        <w:tc>
          <w:tcPr>
            <w:tcW w:w="625" w:type="dxa"/>
            <w:shd w:val="clear" w:color="auto" w:fill="auto"/>
            <w:noWrap/>
          </w:tcPr>
          <w:p w14:paraId="6010B7BB"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4102</w:t>
            </w:r>
          </w:p>
        </w:tc>
        <w:tc>
          <w:tcPr>
            <w:tcW w:w="1080" w:type="dxa"/>
          </w:tcPr>
          <w:p w14:paraId="7C65719F"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5AC4E828"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4F0B2910"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129.52</w:t>
            </w:r>
          </w:p>
        </w:tc>
        <w:tc>
          <w:tcPr>
            <w:tcW w:w="1890" w:type="dxa"/>
            <w:shd w:val="clear" w:color="auto" w:fill="auto"/>
            <w:noWrap/>
          </w:tcPr>
          <w:p w14:paraId="7A331F2E"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paragraph on Link ID Info subfield and BSS Parameter Change Count subfield doesn't not capture the intended meaning for nontransmitted BSSID case.</w:t>
            </w:r>
          </w:p>
        </w:tc>
        <w:tc>
          <w:tcPr>
            <w:tcW w:w="2160" w:type="dxa"/>
            <w:shd w:val="clear" w:color="auto" w:fill="auto"/>
            <w:noWrap/>
          </w:tcPr>
          <w:p w14:paraId="164015C9"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Link ID subfield carries the link identifier for:</w:t>
            </w:r>
            <w:r w:rsidRPr="002226D3">
              <w:rPr>
                <w:rFonts w:ascii="Times New Roman" w:hAnsi="Times New Roman" w:cs="Times New Roman"/>
                <w:sz w:val="16"/>
                <w:szCs w:val="16"/>
              </w:rPr>
              <w:br/>
              <w:t xml:space="preserve">- the AP that transmits the Basic variant Multi-Link element or the AP corresponding to the nontransmitted BSSID in the same multiple BSSID set as the AP that transmits the Multiple BSSID element containing the Basic variant Multi-Link element as a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in the profile for the nontransmitted BSSID</w:t>
            </w:r>
            <w:r w:rsidRPr="002226D3">
              <w:rPr>
                <w:rFonts w:ascii="Times New Roman" w:hAnsi="Times New Roman" w:cs="Times New Roman"/>
                <w:sz w:val="16"/>
                <w:szCs w:val="16"/>
              </w:rPr>
              <w:br/>
              <w:t>- and is affiliated with the MLD that is described in the Multi-Link element.</w:t>
            </w:r>
            <w:r w:rsidRPr="002226D3">
              <w:rPr>
                <w:rFonts w:ascii="Times New Roman" w:hAnsi="Times New Roman" w:cs="Times New Roman"/>
                <w:sz w:val="16"/>
                <w:szCs w:val="16"/>
              </w:rPr>
              <w:br/>
            </w:r>
            <w:r w:rsidRPr="002226D3">
              <w:rPr>
                <w:rFonts w:ascii="Times New Roman" w:hAnsi="Times New Roman" w:cs="Times New Roman"/>
                <w:sz w:val="16"/>
                <w:szCs w:val="16"/>
              </w:rPr>
              <w:br/>
              <w:t>Similar changes need to be applied for the next paragraph for BSS Parameter Change Count subfield</w:t>
            </w:r>
          </w:p>
        </w:tc>
        <w:tc>
          <w:tcPr>
            <w:tcW w:w="3420" w:type="dxa"/>
            <w:shd w:val="clear" w:color="auto" w:fill="auto"/>
          </w:tcPr>
          <w:p w14:paraId="71843F74" w14:textId="77777777" w:rsidR="004102F7" w:rsidRPr="00E43E8B" w:rsidRDefault="00A066CC" w:rsidP="00D257B6">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3BA6571D" w14:textId="77777777" w:rsidR="00A066CC" w:rsidRPr="00E43E8B" w:rsidRDefault="00A066CC" w:rsidP="00D257B6">
            <w:pPr>
              <w:suppressAutoHyphens/>
              <w:spacing w:after="0"/>
              <w:rPr>
                <w:rFonts w:ascii="Times New Roman" w:hAnsi="Times New Roman" w:cs="Times New Roman"/>
                <w:bCs/>
                <w:sz w:val="16"/>
                <w:szCs w:val="16"/>
              </w:rPr>
            </w:pPr>
          </w:p>
          <w:p w14:paraId="56D87361" w14:textId="159B234F" w:rsidR="000C11D4" w:rsidRDefault="00A066CC" w:rsidP="00D257B6">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sidR="002807DC">
              <w:rPr>
                <w:rFonts w:ascii="Times New Roman" w:hAnsi="Times New Roman" w:cs="Times New Roman"/>
                <w:bCs/>
                <w:sz w:val="16"/>
                <w:szCs w:val="16"/>
              </w:rPr>
              <w:t>existing spec text is confusing</w:t>
            </w:r>
            <w:r w:rsidR="00C16C47">
              <w:rPr>
                <w:rFonts w:ascii="Times New Roman" w:hAnsi="Times New Roman" w:cs="Times New Roman"/>
                <w:bCs/>
                <w:sz w:val="16"/>
                <w:szCs w:val="16"/>
              </w:rPr>
              <w:t xml:space="preserve"> and doesn’t clearly differentiate the case of nontransmitted BSSID.</w:t>
            </w:r>
            <w:r w:rsidR="002712D3">
              <w:rPr>
                <w:rFonts w:ascii="Times New Roman" w:hAnsi="Times New Roman" w:cs="Times New Roman"/>
                <w:bCs/>
                <w:sz w:val="16"/>
                <w:szCs w:val="16"/>
              </w:rPr>
              <w:t xml:space="preserve"> The proposed change splits the text into bullets to cover each case separately.</w:t>
            </w:r>
          </w:p>
          <w:p w14:paraId="7BA65182" w14:textId="3691D0D4" w:rsidR="002712D3" w:rsidRDefault="002712D3" w:rsidP="00D257B6">
            <w:pPr>
              <w:suppressAutoHyphens/>
              <w:spacing w:after="0"/>
              <w:rPr>
                <w:rFonts w:ascii="Times New Roman" w:hAnsi="Times New Roman" w:cs="Times New Roman"/>
                <w:bCs/>
                <w:sz w:val="16"/>
                <w:szCs w:val="16"/>
              </w:rPr>
            </w:pPr>
          </w:p>
          <w:p w14:paraId="3E127EF9" w14:textId="77777777" w:rsidR="00A066CC" w:rsidRDefault="005E4BC8"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Since the fields are carried only in the frame transmitted by an AP, the paragraph </w:t>
            </w:r>
            <w:r w:rsidR="009918E8">
              <w:rPr>
                <w:rFonts w:ascii="Times New Roman" w:hAnsi="Times New Roman" w:cs="Times New Roman"/>
                <w:bCs/>
                <w:sz w:val="16"/>
                <w:szCs w:val="16"/>
              </w:rPr>
              <w:t>on presence indication is updated to say that a non-AP STA sets the corresponding presence bit to 0 and the corresponding subfield is not included in the Common Info field.</w:t>
            </w:r>
          </w:p>
          <w:p w14:paraId="563D6C94" w14:textId="77777777" w:rsidR="00D45C8C" w:rsidRDefault="00D45C8C" w:rsidP="00D257B6">
            <w:pPr>
              <w:suppressAutoHyphens/>
              <w:spacing w:after="0"/>
              <w:rPr>
                <w:rFonts w:ascii="Times New Roman" w:hAnsi="Times New Roman" w:cs="Times New Roman"/>
                <w:bCs/>
                <w:sz w:val="16"/>
                <w:szCs w:val="16"/>
              </w:rPr>
            </w:pPr>
          </w:p>
          <w:p w14:paraId="33906D0D" w14:textId="58AB4CBA" w:rsidR="00D45C8C" w:rsidRPr="00E43E8B" w:rsidRDefault="00D45C8C"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r w:rsidR="00BB53CD" w:rsidRPr="008B0293" w14:paraId="3D73F1CA" w14:textId="77777777" w:rsidTr="00D45C8C">
        <w:trPr>
          <w:trHeight w:val="220"/>
          <w:jc w:val="center"/>
        </w:trPr>
        <w:tc>
          <w:tcPr>
            <w:tcW w:w="625" w:type="dxa"/>
            <w:shd w:val="clear" w:color="auto" w:fill="auto"/>
            <w:noWrap/>
          </w:tcPr>
          <w:p w14:paraId="262B427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6013</w:t>
            </w:r>
          </w:p>
        </w:tc>
        <w:tc>
          <w:tcPr>
            <w:tcW w:w="1080" w:type="dxa"/>
          </w:tcPr>
          <w:p w14:paraId="64A26CA1"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462E57AC"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7AE62CA2"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129.51</w:t>
            </w:r>
          </w:p>
        </w:tc>
        <w:tc>
          <w:tcPr>
            <w:tcW w:w="1890" w:type="dxa"/>
            <w:shd w:val="clear" w:color="auto" w:fill="auto"/>
            <w:noWrap/>
          </w:tcPr>
          <w:p w14:paraId="6B4B4A2B"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Link ID in Common Info field can only be used to indicate the id of the reporting AP. Non-transmitted BSSID case should be removed.</w:t>
            </w:r>
          </w:p>
        </w:tc>
        <w:tc>
          <w:tcPr>
            <w:tcW w:w="2160" w:type="dxa"/>
            <w:shd w:val="clear" w:color="auto" w:fill="auto"/>
            <w:noWrap/>
          </w:tcPr>
          <w:p w14:paraId="4269559F"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3420" w:type="dxa"/>
            <w:shd w:val="clear" w:color="auto" w:fill="auto"/>
          </w:tcPr>
          <w:p w14:paraId="3621AB3E" w14:textId="77777777" w:rsidR="00D45C8C" w:rsidRPr="00E43E8B" w:rsidRDefault="00D45C8C" w:rsidP="00D45C8C">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44B3294A" w14:textId="77777777" w:rsidR="00D45C8C" w:rsidRPr="00E43E8B" w:rsidRDefault="00D45C8C" w:rsidP="00D45C8C">
            <w:pPr>
              <w:suppressAutoHyphens/>
              <w:spacing w:after="0"/>
              <w:rPr>
                <w:rFonts w:ascii="Times New Roman" w:hAnsi="Times New Roman" w:cs="Times New Roman"/>
                <w:bCs/>
                <w:sz w:val="16"/>
                <w:szCs w:val="16"/>
              </w:rPr>
            </w:pPr>
          </w:p>
          <w:p w14:paraId="2843D31A" w14:textId="77777777" w:rsidR="00D45C8C" w:rsidRDefault="00D45C8C" w:rsidP="00D45C8C">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Pr>
                <w:rFonts w:ascii="Times New Roman" w:hAnsi="Times New Roman" w:cs="Times New Roman"/>
                <w:bCs/>
                <w:sz w:val="16"/>
                <w:szCs w:val="16"/>
              </w:rPr>
              <w:t>existing spec text is confusing and doesn’t clearly differentiate the case of nontransmitted BSSID. The proposed change splits the text into bullets to cover each case separately.</w:t>
            </w:r>
          </w:p>
          <w:p w14:paraId="4D065068" w14:textId="77777777" w:rsidR="00D45C8C" w:rsidRDefault="00D45C8C" w:rsidP="00D45C8C">
            <w:pPr>
              <w:suppressAutoHyphens/>
              <w:spacing w:after="0"/>
              <w:rPr>
                <w:rFonts w:ascii="Times New Roman" w:hAnsi="Times New Roman" w:cs="Times New Roman"/>
                <w:bCs/>
                <w:sz w:val="16"/>
                <w:szCs w:val="16"/>
              </w:rPr>
            </w:pPr>
          </w:p>
          <w:p w14:paraId="064775F5" w14:textId="77777777" w:rsidR="00D45C8C" w:rsidRDefault="00D45C8C" w:rsidP="00D45C8C">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fields are carried only in the frame transmitted by an AP, the paragraph on presence indication is updated to say that a non-AP STA sets the corresponding presence bit to 0 and the corresponding subfield is not included in the Common Info field.</w:t>
            </w:r>
          </w:p>
          <w:p w14:paraId="7E84F91D" w14:textId="77777777" w:rsidR="00D45C8C" w:rsidRDefault="00D45C8C" w:rsidP="00D45C8C">
            <w:pPr>
              <w:suppressAutoHyphens/>
              <w:spacing w:after="0"/>
              <w:rPr>
                <w:rFonts w:ascii="Times New Roman" w:hAnsi="Times New Roman" w:cs="Times New Roman"/>
                <w:bCs/>
                <w:sz w:val="16"/>
                <w:szCs w:val="16"/>
              </w:rPr>
            </w:pPr>
          </w:p>
          <w:p w14:paraId="5E06944B" w14:textId="51E0C1CF" w:rsidR="00BB53CD" w:rsidRPr="00E43E8B" w:rsidRDefault="00D45C8C" w:rsidP="00D45C8C">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r w:rsidR="00BB53CD" w:rsidRPr="008B0293" w14:paraId="44267DF9" w14:textId="77777777" w:rsidTr="00D45C8C">
        <w:trPr>
          <w:trHeight w:val="220"/>
          <w:jc w:val="center"/>
        </w:trPr>
        <w:tc>
          <w:tcPr>
            <w:tcW w:w="625" w:type="dxa"/>
            <w:shd w:val="clear" w:color="auto" w:fill="auto"/>
            <w:noWrap/>
          </w:tcPr>
          <w:p w14:paraId="0B5E6279"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7701</w:t>
            </w:r>
          </w:p>
        </w:tc>
        <w:tc>
          <w:tcPr>
            <w:tcW w:w="1080" w:type="dxa"/>
          </w:tcPr>
          <w:p w14:paraId="3EF461CC"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Xiaofei Wang</w:t>
            </w:r>
          </w:p>
        </w:tc>
        <w:tc>
          <w:tcPr>
            <w:tcW w:w="1080" w:type="dxa"/>
            <w:shd w:val="clear" w:color="auto" w:fill="auto"/>
            <w:noWrap/>
          </w:tcPr>
          <w:p w14:paraId="40589E89"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22C6B5E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129.52</w:t>
            </w:r>
          </w:p>
        </w:tc>
        <w:tc>
          <w:tcPr>
            <w:tcW w:w="1890" w:type="dxa"/>
            <w:shd w:val="clear" w:color="auto" w:fill="auto"/>
            <w:noWrap/>
          </w:tcPr>
          <w:p w14:paraId="3C3E1BD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sentence "The Link ID subfield indicates the link identifier of the AP that transmits the Basic variant Multi-Link element or the nontransmitted BSSID in the same multiple BSSID set as the AP that transmits the Basic variant Multi-Link element and affiliated with the MLD that is described in the Multi-Link element." is not very clear. Is the Link ID supposed to be set to the nontransmitted BSSID? 4 bits are not sufficient for nontransmitted BSSID. Please rewrite the sentence to clarify.</w:t>
            </w:r>
          </w:p>
        </w:tc>
        <w:tc>
          <w:tcPr>
            <w:tcW w:w="2160" w:type="dxa"/>
            <w:shd w:val="clear" w:color="auto" w:fill="auto"/>
            <w:noWrap/>
          </w:tcPr>
          <w:p w14:paraId="35BFD42A"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3420" w:type="dxa"/>
            <w:shd w:val="clear" w:color="auto" w:fill="auto"/>
          </w:tcPr>
          <w:p w14:paraId="4BDF878C" w14:textId="77777777" w:rsidR="00D45C8C" w:rsidRPr="00E43E8B" w:rsidRDefault="00D45C8C" w:rsidP="00D45C8C">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595FF1E8" w14:textId="77777777" w:rsidR="00D45C8C" w:rsidRPr="00E43E8B" w:rsidRDefault="00D45C8C" w:rsidP="00D45C8C">
            <w:pPr>
              <w:suppressAutoHyphens/>
              <w:spacing w:after="0"/>
              <w:rPr>
                <w:rFonts w:ascii="Times New Roman" w:hAnsi="Times New Roman" w:cs="Times New Roman"/>
                <w:bCs/>
                <w:sz w:val="16"/>
                <w:szCs w:val="16"/>
              </w:rPr>
            </w:pPr>
          </w:p>
          <w:p w14:paraId="50D02846" w14:textId="77777777" w:rsidR="00D45C8C" w:rsidRDefault="00D45C8C" w:rsidP="00D45C8C">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Pr>
                <w:rFonts w:ascii="Times New Roman" w:hAnsi="Times New Roman" w:cs="Times New Roman"/>
                <w:bCs/>
                <w:sz w:val="16"/>
                <w:szCs w:val="16"/>
              </w:rPr>
              <w:t>existing spec text is confusing and doesn’t clearly differentiate the case of nontransmitted BSSID. The proposed change splits the text into bullets to cover each case separately.</w:t>
            </w:r>
          </w:p>
          <w:p w14:paraId="5CA5DAD9" w14:textId="77777777" w:rsidR="00D45C8C" w:rsidRDefault="00D45C8C" w:rsidP="00D45C8C">
            <w:pPr>
              <w:suppressAutoHyphens/>
              <w:spacing w:after="0"/>
              <w:rPr>
                <w:rFonts w:ascii="Times New Roman" w:hAnsi="Times New Roman" w:cs="Times New Roman"/>
                <w:bCs/>
                <w:sz w:val="16"/>
                <w:szCs w:val="16"/>
              </w:rPr>
            </w:pPr>
          </w:p>
          <w:p w14:paraId="61C9935E" w14:textId="77777777" w:rsidR="00D45C8C" w:rsidRDefault="00D45C8C" w:rsidP="00D45C8C">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fields are carried only in the frame transmitted by an AP, the paragraph on presence indication is updated to say that a non-AP STA sets the corresponding presence bit to 0 and the corresponding subfield is not included in the Common Info field.</w:t>
            </w:r>
          </w:p>
          <w:p w14:paraId="0D276381" w14:textId="77777777" w:rsidR="00D45C8C" w:rsidRDefault="00D45C8C" w:rsidP="00D45C8C">
            <w:pPr>
              <w:suppressAutoHyphens/>
              <w:spacing w:after="0"/>
              <w:rPr>
                <w:rFonts w:ascii="Times New Roman" w:hAnsi="Times New Roman" w:cs="Times New Roman"/>
                <w:bCs/>
                <w:sz w:val="16"/>
                <w:szCs w:val="16"/>
              </w:rPr>
            </w:pPr>
          </w:p>
          <w:p w14:paraId="1B3B11CC" w14:textId="3787F537" w:rsidR="00BB53CD" w:rsidRDefault="00D45C8C" w:rsidP="00D45C8C">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bl>
    <w:p w14:paraId="48FB4B0B" w14:textId="77777777" w:rsidR="000B25DF" w:rsidRDefault="000B25DF" w:rsidP="00986B93">
      <w:pPr>
        <w:pStyle w:val="T"/>
        <w:spacing w:after="0" w:line="240" w:lineRule="auto"/>
        <w:rPr>
          <w:b/>
        </w:rPr>
      </w:pPr>
    </w:p>
    <w:p w14:paraId="5DC9DB42" w14:textId="660DC168" w:rsidR="009B55A7" w:rsidRDefault="009B55A7" w:rsidP="009B55A7">
      <w:pPr>
        <w:pStyle w:val="T"/>
        <w:spacing w:after="0" w:line="240" w:lineRule="auto"/>
        <w:rPr>
          <w:b/>
          <w:i/>
          <w:iCs/>
          <w:highlight w:val="yellow"/>
        </w:rPr>
      </w:pPr>
      <w:proofErr w:type="spellStart"/>
      <w:r w:rsidRPr="00391D9E">
        <w:rPr>
          <w:b/>
          <w:i/>
          <w:iCs/>
          <w:highlight w:val="yellow"/>
        </w:rPr>
        <w:lastRenderedPageBreak/>
        <w:t>TGbe</w:t>
      </w:r>
      <w:proofErr w:type="spellEnd"/>
      <w:r w:rsidRPr="00391D9E">
        <w:rPr>
          <w:b/>
          <w:i/>
          <w:iCs/>
          <w:highlight w:val="yellow"/>
        </w:rPr>
        <w:t xml:space="preserve"> editor: Please </w:t>
      </w:r>
      <w:r>
        <w:rPr>
          <w:b/>
          <w:i/>
          <w:iCs/>
          <w:highlight w:val="yellow"/>
        </w:rPr>
        <w:t>update the following paragraph in this subclause as shown below:</w:t>
      </w:r>
    </w:p>
    <w:p w14:paraId="345BE37A" w14:textId="0E2B2748" w:rsidR="00276B75" w:rsidRDefault="00C374A5" w:rsidP="000A5E3E">
      <w:pPr>
        <w:pStyle w:val="T"/>
        <w:suppressAutoHyphens/>
        <w:spacing w:after="0" w:line="240" w:lineRule="auto"/>
        <w:rPr>
          <w:ins w:id="16" w:author="Abhishek Patil" w:date="2021-07-31T13:26:00Z"/>
          <w:rFonts w:eastAsia="Times New Roman"/>
        </w:rPr>
      </w:pPr>
      <w:r w:rsidRPr="00A15D4A">
        <w:rPr>
          <w:sz w:val="16"/>
          <w:szCs w:val="16"/>
          <w:highlight w:val="yellow"/>
        </w:rPr>
        <w:t>[</w:t>
      </w:r>
      <w:proofErr w:type="gramStart"/>
      <w:r>
        <w:rPr>
          <w:sz w:val="16"/>
          <w:szCs w:val="16"/>
          <w:highlight w:val="yellow"/>
        </w:rPr>
        <w:t>4102</w:t>
      </w:r>
      <w:r w:rsidRPr="00A15D4A">
        <w:rPr>
          <w:sz w:val="16"/>
          <w:szCs w:val="16"/>
          <w:highlight w:val="yellow"/>
        </w:rPr>
        <w:t>]</w:t>
      </w:r>
      <w:r w:rsidR="000A5E3E" w:rsidRPr="000A5E3E">
        <w:rPr>
          <w:rFonts w:eastAsia="Times New Roman"/>
        </w:rPr>
        <w:t>The</w:t>
      </w:r>
      <w:proofErr w:type="gramEnd"/>
      <w:r w:rsidR="000A5E3E" w:rsidRPr="000A5E3E">
        <w:rPr>
          <w:rFonts w:eastAsia="Times New Roman"/>
        </w:rPr>
        <w:t xml:space="preserve"> format of the Link ID Info subfield is defined in Figure 9-788ej (Link ID info subfield format). The Link ID subfield </w:t>
      </w:r>
      <w:ins w:id="17" w:author="Abhishek Patil" w:date="2021-08-11T09:41:00Z">
        <w:r w:rsidR="00656DC4">
          <w:rPr>
            <w:rFonts w:eastAsia="Times New Roman"/>
          </w:rPr>
          <w:t xml:space="preserve">of the Link ID Info field </w:t>
        </w:r>
      </w:ins>
      <w:r w:rsidR="000A5E3E" w:rsidRPr="000A5E3E">
        <w:rPr>
          <w:rFonts w:eastAsia="Times New Roman"/>
        </w:rPr>
        <w:t xml:space="preserve">indicates the link identifier of the AP </w:t>
      </w:r>
      <w:ins w:id="18" w:author="Abhishek Patil" w:date="2021-07-31T13:26:00Z">
        <w:r w:rsidR="00A95927">
          <w:rPr>
            <w:rFonts w:eastAsia="Times New Roman"/>
          </w:rPr>
          <w:t xml:space="preserve">that </w:t>
        </w:r>
        <w:r w:rsidR="00276B75">
          <w:rPr>
            <w:rFonts w:eastAsia="Times New Roman"/>
          </w:rPr>
          <w:t xml:space="preserve">is </w:t>
        </w:r>
        <w:r w:rsidR="00276B75" w:rsidRPr="000A5E3E">
          <w:rPr>
            <w:rFonts w:eastAsia="Times New Roman"/>
          </w:rPr>
          <w:t>affiliated with the</w:t>
        </w:r>
      </w:ins>
      <w:ins w:id="19" w:author="Abhishek Patil" w:date="2021-08-11T09:41:00Z">
        <w:r w:rsidR="00353C08">
          <w:rPr>
            <w:rFonts w:eastAsia="Times New Roman"/>
          </w:rPr>
          <w:t xml:space="preserve"> AP</w:t>
        </w:r>
      </w:ins>
      <w:ins w:id="20" w:author="Abhishek Patil" w:date="2021-07-31T13:26:00Z">
        <w:r w:rsidR="00276B75" w:rsidRPr="000A5E3E">
          <w:rPr>
            <w:rFonts w:eastAsia="Times New Roman"/>
          </w:rPr>
          <w:t xml:space="preserve"> MLD</w:t>
        </w:r>
      </w:ins>
      <w:ins w:id="21" w:author="Abhishek Patil" w:date="2021-08-03T22:15:00Z">
        <w:r w:rsidR="002913B9">
          <w:rPr>
            <w:rFonts w:eastAsia="Times New Roman"/>
          </w:rPr>
          <w:t xml:space="preserve"> </w:t>
        </w:r>
        <w:r w:rsidR="00604ED9">
          <w:rPr>
            <w:rFonts w:eastAsia="Times New Roman"/>
          </w:rPr>
          <w:t>which</w:t>
        </w:r>
        <w:r w:rsidR="002913B9">
          <w:rPr>
            <w:rFonts w:eastAsia="Times New Roman"/>
          </w:rPr>
          <w:t xml:space="preserve"> is </w:t>
        </w:r>
      </w:ins>
      <w:ins w:id="22" w:author="Abhishek Patil" w:date="2021-07-31T13:26:00Z">
        <w:r w:rsidR="00276B75" w:rsidRPr="000A5E3E">
          <w:rPr>
            <w:rFonts w:eastAsia="Times New Roman"/>
          </w:rPr>
          <w:t xml:space="preserve">described in the </w:t>
        </w:r>
      </w:ins>
      <w:ins w:id="23" w:author="Abhishek Patil" w:date="2021-07-31T13:31:00Z">
        <w:r w:rsidR="00DA337B" w:rsidRPr="000A5E3E">
          <w:rPr>
            <w:rFonts w:eastAsia="Times New Roman"/>
          </w:rPr>
          <w:t xml:space="preserve">Basic variant </w:t>
        </w:r>
      </w:ins>
      <w:ins w:id="24" w:author="Abhishek Patil" w:date="2021-07-31T13:26:00Z">
        <w:r w:rsidR="00276B75" w:rsidRPr="000A5E3E">
          <w:rPr>
            <w:rFonts w:eastAsia="Times New Roman"/>
          </w:rPr>
          <w:t>Multi-Link element</w:t>
        </w:r>
        <w:r w:rsidR="00276B75">
          <w:rPr>
            <w:rFonts w:eastAsia="Times New Roman"/>
          </w:rPr>
          <w:t xml:space="preserve"> and</w:t>
        </w:r>
      </w:ins>
      <w:ins w:id="25" w:author="Abhishek Patil" w:date="2021-07-31T13:29:00Z">
        <w:r w:rsidR="006F27F3">
          <w:rPr>
            <w:rFonts w:eastAsia="Times New Roman"/>
          </w:rPr>
          <w:t xml:space="preserve"> </w:t>
        </w:r>
      </w:ins>
      <w:ins w:id="26" w:author="Abhishek Patil" w:date="2021-08-11T09:42:00Z">
        <w:r w:rsidR="00210F08">
          <w:rPr>
            <w:rFonts w:eastAsia="Times New Roman"/>
          </w:rPr>
          <w:t xml:space="preserve">satisfies </w:t>
        </w:r>
      </w:ins>
      <w:ins w:id="27" w:author="Abhishek Patil" w:date="2021-08-03T22:17:00Z">
        <w:r w:rsidR="00E0691F">
          <w:rPr>
            <w:rFonts w:eastAsia="Times New Roman"/>
          </w:rPr>
          <w:t>one of the following</w:t>
        </w:r>
      </w:ins>
      <w:ins w:id="28" w:author="Abhishek Patil" w:date="2021-07-31T13:26:00Z">
        <w:r w:rsidR="00276B75">
          <w:rPr>
            <w:rFonts w:eastAsia="Times New Roman"/>
          </w:rPr>
          <w:t>:</w:t>
        </w:r>
      </w:ins>
    </w:p>
    <w:p w14:paraId="12B6603E" w14:textId="185723A2" w:rsidR="00E0691F" w:rsidRDefault="00684E00" w:rsidP="00CE7287">
      <w:pPr>
        <w:pStyle w:val="T"/>
        <w:numPr>
          <w:ilvl w:val="0"/>
          <w:numId w:val="44"/>
        </w:numPr>
        <w:suppressAutoHyphens/>
        <w:spacing w:before="0" w:after="0" w:line="240" w:lineRule="auto"/>
        <w:ind w:left="216" w:hanging="216"/>
        <w:rPr>
          <w:ins w:id="29" w:author="Abhishek Patil" w:date="2021-08-03T22:17:00Z"/>
          <w:rFonts w:eastAsia="Times New Roman"/>
        </w:rPr>
      </w:pPr>
      <w:ins w:id="30" w:author="Abhishek Patil" w:date="2021-08-11T09:44:00Z">
        <w:r>
          <w:rPr>
            <w:rFonts w:eastAsia="Times New Roman"/>
          </w:rPr>
          <w:t xml:space="preserve">It is </w:t>
        </w:r>
      </w:ins>
      <w:ins w:id="31" w:author="Abhishek Patil" w:date="2021-08-03T22:14:00Z">
        <w:r w:rsidR="00594339">
          <w:rPr>
            <w:rFonts w:eastAsia="Times New Roman"/>
          </w:rPr>
          <w:t>the AP</w:t>
        </w:r>
      </w:ins>
      <w:ins w:id="32" w:author="Abhishek Patil" w:date="2021-08-03T22:25:00Z">
        <w:r w:rsidR="00C436C3">
          <w:rPr>
            <w:rFonts w:eastAsia="Times New Roman"/>
          </w:rPr>
          <w:t xml:space="preserve"> </w:t>
        </w:r>
      </w:ins>
      <w:r w:rsidR="000A5E3E" w:rsidRPr="000A5E3E">
        <w:rPr>
          <w:rFonts w:eastAsia="Times New Roman"/>
        </w:rPr>
        <w:t xml:space="preserve">that </w:t>
      </w:r>
      <w:del w:id="33" w:author="Abhishek Patil" w:date="2021-07-31T13:29:00Z">
        <w:r w:rsidR="000A5E3E" w:rsidRPr="000A5E3E" w:rsidDel="00514F46">
          <w:rPr>
            <w:rFonts w:eastAsia="Times New Roman"/>
          </w:rPr>
          <w:delText xml:space="preserve">transmits </w:delText>
        </w:r>
      </w:del>
      <w:ins w:id="34" w:author="Abhishek Patil" w:date="2021-07-31T13:29:00Z">
        <w:r w:rsidR="00514F46" w:rsidRPr="000A5E3E">
          <w:rPr>
            <w:rFonts w:eastAsia="Times New Roman"/>
          </w:rPr>
          <w:t>transmit</w:t>
        </w:r>
        <w:r w:rsidR="00514F46">
          <w:rPr>
            <w:rFonts w:eastAsia="Times New Roman"/>
          </w:rPr>
          <w:t>ted</w:t>
        </w:r>
        <w:r w:rsidR="00514F46" w:rsidRPr="000A5E3E">
          <w:rPr>
            <w:rFonts w:eastAsia="Times New Roman"/>
          </w:rPr>
          <w:t xml:space="preserve"> </w:t>
        </w:r>
      </w:ins>
      <w:r w:rsidR="000A5E3E" w:rsidRPr="000A5E3E">
        <w:rPr>
          <w:rFonts w:eastAsia="Times New Roman"/>
        </w:rPr>
        <w:t>the Basic variant Multi-Link element</w:t>
      </w:r>
      <w:del w:id="35" w:author="Abhishek Patil" w:date="2021-08-11T09:44:00Z">
        <w:r w:rsidR="000A5E3E" w:rsidRPr="000A5E3E" w:rsidDel="004072C4">
          <w:rPr>
            <w:rFonts w:eastAsia="Times New Roman"/>
          </w:rPr>
          <w:delText xml:space="preserve"> </w:delText>
        </w:r>
      </w:del>
      <w:ins w:id="36" w:author="Abhishek Patil" w:date="2021-08-03T22:20:00Z">
        <w:r w:rsidR="00EB52C8">
          <w:rPr>
            <w:rFonts w:eastAsia="Times New Roman"/>
          </w:rPr>
          <w:t>.</w:t>
        </w:r>
      </w:ins>
    </w:p>
    <w:p w14:paraId="42052847" w14:textId="0D4462EB" w:rsidR="00CE7287" w:rsidRDefault="00684E00" w:rsidP="003A3163">
      <w:pPr>
        <w:pStyle w:val="T"/>
        <w:numPr>
          <w:ilvl w:val="0"/>
          <w:numId w:val="44"/>
        </w:numPr>
        <w:suppressAutoHyphens/>
        <w:spacing w:before="0" w:after="0" w:line="240" w:lineRule="auto"/>
        <w:ind w:left="216" w:hanging="216"/>
        <w:rPr>
          <w:ins w:id="37" w:author="Abhishek Patil" w:date="2021-07-31T13:30:00Z"/>
          <w:rFonts w:eastAsia="Times New Roman"/>
        </w:rPr>
      </w:pPr>
      <w:ins w:id="38" w:author="Abhishek Patil" w:date="2021-08-11T09:44:00Z">
        <w:r>
          <w:rPr>
            <w:rFonts w:eastAsia="Times New Roman"/>
          </w:rPr>
          <w:t xml:space="preserve">It is </w:t>
        </w:r>
      </w:ins>
      <w:ins w:id="39" w:author="Abhishek Patil" w:date="2021-08-03T22:18:00Z">
        <w:r w:rsidR="007F2EE8">
          <w:rPr>
            <w:rFonts w:eastAsia="Times New Roman"/>
          </w:rPr>
          <w:t xml:space="preserve">the AP </w:t>
        </w:r>
      </w:ins>
      <w:ins w:id="40" w:author="Abhishek Patil" w:date="2021-07-31T13:31:00Z">
        <w:r w:rsidR="00CE7287">
          <w:rPr>
            <w:rFonts w:eastAsia="Times New Roman"/>
          </w:rPr>
          <w:t xml:space="preserve">that </w:t>
        </w:r>
      </w:ins>
      <w:del w:id="41" w:author="Abhishek Patil" w:date="2021-07-31T10:46:00Z">
        <w:r w:rsidR="000A5E3E" w:rsidRPr="000A5E3E" w:rsidDel="002672DA">
          <w:rPr>
            <w:rFonts w:eastAsia="Times New Roman"/>
          </w:rPr>
          <w:delText>or t</w:delText>
        </w:r>
      </w:del>
      <w:del w:id="42" w:author="Abhishek Patil" w:date="2021-07-31T13:30:00Z">
        <w:r w:rsidR="000A5E3E" w:rsidRPr="000A5E3E" w:rsidDel="003A3163">
          <w:rPr>
            <w:rFonts w:eastAsia="Times New Roman"/>
          </w:rPr>
          <w:delText xml:space="preserve">he </w:delText>
        </w:r>
      </w:del>
      <w:ins w:id="43" w:author="Abhishek Patil" w:date="2021-07-31T10:50:00Z">
        <w:r w:rsidR="00654030">
          <w:rPr>
            <w:rFonts w:eastAsia="Times New Roman"/>
          </w:rPr>
          <w:t>correspond</w:t>
        </w:r>
      </w:ins>
      <w:ins w:id="44" w:author="Abhishek Patil" w:date="2021-07-31T13:31:00Z">
        <w:r w:rsidR="00CE7287">
          <w:rPr>
            <w:rFonts w:eastAsia="Times New Roman"/>
          </w:rPr>
          <w:t>s</w:t>
        </w:r>
      </w:ins>
      <w:ins w:id="45" w:author="Abhishek Patil" w:date="2021-07-31T10:50:00Z">
        <w:r w:rsidR="00654030">
          <w:rPr>
            <w:rFonts w:eastAsia="Times New Roman"/>
          </w:rPr>
          <w:t xml:space="preserve"> to </w:t>
        </w:r>
      </w:ins>
      <w:ins w:id="46" w:author="Abhishek Patil" w:date="2021-08-03T22:18:00Z">
        <w:r w:rsidR="007F2EE8">
          <w:rPr>
            <w:rFonts w:eastAsia="Times New Roman"/>
          </w:rPr>
          <w:t xml:space="preserve">a </w:t>
        </w:r>
      </w:ins>
      <w:r w:rsidR="000A5E3E" w:rsidRPr="000A5E3E">
        <w:rPr>
          <w:rFonts w:eastAsia="Times New Roman"/>
        </w:rPr>
        <w:t xml:space="preserve">nontransmitted BSSID </w:t>
      </w:r>
      <w:ins w:id="47" w:author="Abhishek Patil" w:date="2021-07-31T11:02:00Z">
        <w:r w:rsidR="00B12461">
          <w:rPr>
            <w:rFonts w:eastAsia="Times New Roman"/>
          </w:rPr>
          <w:t xml:space="preserve">that is a member of </w:t>
        </w:r>
      </w:ins>
      <w:del w:id="48" w:author="Abhishek Patil" w:date="2021-07-31T11:02:00Z">
        <w:r w:rsidR="000A5E3E" w:rsidRPr="000A5E3E" w:rsidDel="00B12461">
          <w:rPr>
            <w:rFonts w:eastAsia="Times New Roman"/>
          </w:rPr>
          <w:delText xml:space="preserve">in </w:delText>
        </w:r>
      </w:del>
      <w:r w:rsidR="000A5E3E" w:rsidRPr="000A5E3E">
        <w:rPr>
          <w:rFonts w:eastAsia="Times New Roman"/>
        </w:rPr>
        <w:t xml:space="preserve">the same multiple BSSID set as the AP that </w:t>
      </w:r>
      <w:del w:id="49" w:author="Abhishek Patil" w:date="2021-07-31T11:05:00Z">
        <w:r w:rsidR="000A5E3E" w:rsidRPr="000A5E3E" w:rsidDel="003D109F">
          <w:rPr>
            <w:rFonts w:eastAsia="Times New Roman"/>
          </w:rPr>
          <w:delText xml:space="preserve">transmits </w:delText>
        </w:r>
      </w:del>
      <w:ins w:id="50" w:author="Abhishek Patil" w:date="2021-07-31T11:05:00Z">
        <w:r w:rsidR="003D109F" w:rsidRPr="000A5E3E">
          <w:rPr>
            <w:rFonts w:eastAsia="Times New Roman"/>
          </w:rPr>
          <w:t>transmit</w:t>
        </w:r>
        <w:r w:rsidR="003D109F">
          <w:rPr>
            <w:rFonts w:eastAsia="Times New Roman"/>
          </w:rPr>
          <w:t>ted</w:t>
        </w:r>
        <w:r w:rsidR="003D109F" w:rsidRPr="000A5E3E">
          <w:rPr>
            <w:rFonts w:eastAsia="Times New Roman"/>
          </w:rPr>
          <w:t xml:space="preserve"> </w:t>
        </w:r>
      </w:ins>
      <w:r w:rsidR="000A5E3E" w:rsidRPr="000A5E3E">
        <w:rPr>
          <w:rFonts w:eastAsia="Times New Roman"/>
        </w:rPr>
        <w:t xml:space="preserve">the </w:t>
      </w:r>
      <w:ins w:id="51" w:author="Abhishek Patil" w:date="2021-07-31T10:51:00Z">
        <w:r w:rsidR="00520666">
          <w:rPr>
            <w:rFonts w:eastAsia="Times New Roman"/>
          </w:rPr>
          <w:t xml:space="preserve">Multiple BSSID element </w:t>
        </w:r>
        <w:r w:rsidR="00525131">
          <w:rPr>
            <w:rFonts w:eastAsia="Times New Roman"/>
          </w:rPr>
          <w:t xml:space="preserve">containing the </w:t>
        </w:r>
      </w:ins>
      <w:ins w:id="52" w:author="Abhishek Patil" w:date="2021-08-11T09:55:00Z">
        <w:r w:rsidR="00E35EF3">
          <w:rPr>
            <w:rFonts w:eastAsia="Times New Roman"/>
          </w:rPr>
          <w:t xml:space="preserve">profile for the nontransmitted BSSID </w:t>
        </w:r>
      </w:ins>
      <w:ins w:id="53" w:author="Abhishek Patil" w:date="2021-07-31T11:03:00Z">
        <w:r w:rsidR="00B52031">
          <w:rPr>
            <w:rFonts w:eastAsia="Times New Roman"/>
          </w:rPr>
          <w:t xml:space="preserve">which includes the </w:t>
        </w:r>
      </w:ins>
      <w:r w:rsidR="000A5E3E" w:rsidRPr="000A5E3E">
        <w:rPr>
          <w:rFonts w:eastAsia="Times New Roman"/>
        </w:rPr>
        <w:t>Basic variant Multi-</w:t>
      </w:r>
      <w:del w:id="54" w:author="Abhishek Patil" w:date="2021-07-31T10:52:00Z">
        <w:r w:rsidR="000A5E3E" w:rsidRPr="000A5E3E" w:rsidDel="0004508A">
          <w:rPr>
            <w:rFonts w:eastAsia="Times New Roman"/>
          </w:rPr>
          <w:delText xml:space="preserve"> </w:delText>
        </w:r>
      </w:del>
      <w:r w:rsidR="000A5E3E" w:rsidRPr="000A5E3E">
        <w:rPr>
          <w:rFonts w:eastAsia="Times New Roman"/>
        </w:rPr>
        <w:t>Link element</w:t>
      </w:r>
      <w:del w:id="55" w:author="Abhishek Patil" w:date="2021-07-31T13:30:00Z">
        <w:r w:rsidR="000A5E3E" w:rsidRPr="000A5E3E" w:rsidDel="003A3163">
          <w:rPr>
            <w:rFonts w:eastAsia="Times New Roman"/>
          </w:rPr>
          <w:delText xml:space="preserve"> and affiliated with the MLD that is described in the Multi-Link element</w:delText>
        </w:r>
      </w:del>
      <w:r w:rsidR="000A5E3E" w:rsidRPr="000A5E3E">
        <w:rPr>
          <w:rFonts w:eastAsia="Times New Roman"/>
        </w:rPr>
        <w:t xml:space="preserve">. </w:t>
      </w:r>
    </w:p>
    <w:p w14:paraId="34DD0C6F" w14:textId="108472EA" w:rsidR="000A5E3E" w:rsidRDefault="000A5E3E" w:rsidP="00CE7287">
      <w:pPr>
        <w:pStyle w:val="T"/>
        <w:suppressAutoHyphens/>
        <w:spacing w:after="0" w:line="240" w:lineRule="auto"/>
        <w:rPr>
          <w:rFonts w:eastAsia="Times New Roman"/>
        </w:rPr>
      </w:pPr>
      <w:r w:rsidRPr="000A5E3E">
        <w:rPr>
          <w:rFonts w:eastAsia="Times New Roman"/>
        </w:rPr>
        <w:t>Link ID Info subfield in the Common info field is not present if the Basic variant Multi-Link element is sent by the non-AP STA.</w:t>
      </w:r>
    </w:p>
    <w:p w14:paraId="443937B3" w14:textId="77777777" w:rsidR="006402A8" w:rsidRPr="000A5E3E" w:rsidRDefault="006402A8" w:rsidP="00CE7287">
      <w:pPr>
        <w:pStyle w:val="T"/>
        <w:suppressAutoHyphens/>
        <w:spacing w:after="0" w:line="240" w:lineRule="auto"/>
        <w:rPr>
          <w:rFonts w:eastAsia="Times New Roman"/>
        </w:rPr>
      </w:pPr>
    </w:p>
    <w:p w14:paraId="676E60CC" w14:textId="77777777" w:rsidR="006402A8" w:rsidRDefault="006402A8" w:rsidP="006402A8">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following paragraph in this subclause as shown below:</w:t>
      </w:r>
    </w:p>
    <w:p w14:paraId="5CC1EE11" w14:textId="2D3DC3C8" w:rsidR="002357B6" w:rsidRDefault="00C374A5" w:rsidP="000A5E3E">
      <w:pPr>
        <w:pStyle w:val="T"/>
        <w:suppressAutoHyphens/>
        <w:spacing w:after="0" w:line="240" w:lineRule="auto"/>
        <w:rPr>
          <w:ins w:id="56" w:author="Abhishek Patil" w:date="2021-07-31T13:18:00Z"/>
          <w:rFonts w:eastAsia="Times New Roman"/>
        </w:rPr>
      </w:pPr>
      <w:r w:rsidRPr="00A15D4A">
        <w:rPr>
          <w:sz w:val="16"/>
          <w:szCs w:val="16"/>
          <w:highlight w:val="yellow"/>
        </w:rPr>
        <w:t>[</w:t>
      </w:r>
      <w:proofErr w:type="gramStart"/>
      <w:r>
        <w:rPr>
          <w:sz w:val="16"/>
          <w:szCs w:val="16"/>
          <w:highlight w:val="yellow"/>
        </w:rPr>
        <w:t>4102</w:t>
      </w:r>
      <w:r w:rsidRPr="00A15D4A">
        <w:rPr>
          <w:sz w:val="16"/>
          <w:szCs w:val="16"/>
          <w:highlight w:val="yellow"/>
        </w:rPr>
        <w:t>]</w:t>
      </w:r>
      <w:r w:rsidR="000A5E3E" w:rsidRPr="000A5E3E">
        <w:rPr>
          <w:rFonts w:eastAsia="Times New Roman"/>
        </w:rPr>
        <w:t>The</w:t>
      </w:r>
      <w:proofErr w:type="gramEnd"/>
      <w:r w:rsidR="000A5E3E" w:rsidRPr="000A5E3E">
        <w:rPr>
          <w:rFonts w:eastAsia="Times New Roman"/>
        </w:rPr>
        <w:t xml:space="preserve"> BSS Parameters Change Count subfield in the Common Info field is </w:t>
      </w:r>
      <w:ins w:id="57" w:author="Abhishek Patil" w:date="2021-07-31T13:15:00Z">
        <w:r w:rsidR="00DD34A8">
          <w:rPr>
            <w:rFonts w:eastAsia="Times New Roman"/>
          </w:rPr>
          <w:t xml:space="preserve">one octet in length and carries </w:t>
        </w:r>
      </w:ins>
      <w:r w:rsidR="000A5E3E" w:rsidRPr="000A5E3E">
        <w:rPr>
          <w:rFonts w:eastAsia="Times New Roman"/>
        </w:rPr>
        <w:t>an unsigned integer, initialized to 0</w:t>
      </w:r>
      <w:ins w:id="58" w:author="Abhishek Patil" w:date="2021-07-31T13:16:00Z">
        <w:r w:rsidR="00A0487B">
          <w:rPr>
            <w:rFonts w:eastAsia="Times New Roman"/>
          </w:rPr>
          <w:t xml:space="preserve">. </w:t>
        </w:r>
      </w:ins>
      <w:del w:id="59" w:author="Abhishek Patil" w:date="2021-07-31T13:10:00Z">
        <w:r w:rsidR="000A5E3E" w:rsidRPr="000A5E3E" w:rsidDel="00C730D3">
          <w:rPr>
            <w:rFonts w:eastAsia="Times New Roman"/>
          </w:rPr>
          <w:delText>, that</w:delText>
        </w:r>
      </w:del>
      <w:ins w:id="60" w:author="Abhishek Patil" w:date="2021-07-31T13:10:00Z">
        <w:r w:rsidR="00C730D3">
          <w:rPr>
            <w:rFonts w:eastAsia="Times New Roman"/>
          </w:rPr>
          <w:t>The value carried</w:t>
        </w:r>
      </w:ins>
      <w:ins w:id="61" w:author="Abhishek Patil" w:date="2021-07-31T13:11:00Z">
        <w:r w:rsidR="00C730D3">
          <w:rPr>
            <w:rFonts w:eastAsia="Times New Roman"/>
          </w:rPr>
          <w:t xml:space="preserve"> in the </w:t>
        </w:r>
      </w:ins>
      <w:ins w:id="62" w:author="Abhishek Patil" w:date="2021-07-31T13:10:00Z">
        <w:r w:rsidR="00C730D3">
          <w:rPr>
            <w:rFonts w:eastAsia="Times New Roman"/>
          </w:rPr>
          <w:t>subfield</w:t>
        </w:r>
      </w:ins>
      <w:ins w:id="63" w:author="Abhishek Patil" w:date="2021-07-31T13:11:00Z">
        <w:r w:rsidR="00C730D3">
          <w:rPr>
            <w:rFonts w:eastAsia="Times New Roman"/>
          </w:rPr>
          <w:t xml:space="preserve"> is</w:t>
        </w:r>
      </w:ins>
      <w:r w:rsidR="000A5E3E" w:rsidRPr="000A5E3E">
        <w:rPr>
          <w:rFonts w:eastAsia="Times New Roman"/>
        </w:rPr>
        <w:t xml:space="preserve"> </w:t>
      </w:r>
      <w:del w:id="64" w:author="Abhishek Patil" w:date="2021-07-31T13:11:00Z">
        <w:r w:rsidR="000A5E3E" w:rsidRPr="000A5E3E" w:rsidDel="00C730D3">
          <w:rPr>
            <w:rFonts w:eastAsia="Times New Roman"/>
          </w:rPr>
          <w:delText xml:space="preserve">increments </w:delText>
        </w:r>
      </w:del>
      <w:ins w:id="65" w:author="Abhishek Patil" w:date="2021-07-31T13:11:00Z">
        <w:r w:rsidR="00C730D3" w:rsidRPr="000A5E3E">
          <w:rPr>
            <w:rFonts w:eastAsia="Times New Roman"/>
          </w:rPr>
          <w:t>increment</w:t>
        </w:r>
        <w:r w:rsidR="00C730D3">
          <w:rPr>
            <w:rFonts w:eastAsia="Times New Roman"/>
          </w:rPr>
          <w:t>ed</w:t>
        </w:r>
        <w:r w:rsidR="00C730D3" w:rsidRPr="000A5E3E">
          <w:rPr>
            <w:rFonts w:eastAsia="Times New Roman"/>
          </w:rPr>
          <w:t xml:space="preserve"> </w:t>
        </w:r>
      </w:ins>
      <w:r w:rsidR="000A5E3E" w:rsidRPr="000A5E3E">
        <w:rPr>
          <w:rFonts w:eastAsia="Times New Roman"/>
        </w:rPr>
        <w:t>when a critical update</w:t>
      </w:r>
      <w:ins w:id="66" w:author="Abhishek Patil" w:date="2021-07-31T13:21:00Z">
        <w:r w:rsidR="00375067">
          <w:rPr>
            <w:rFonts w:eastAsia="Times New Roman"/>
          </w:rPr>
          <w:t xml:space="preserve"> (as defined in 11.2.3.15 (TIM Broadcast</w:t>
        </w:r>
      </w:ins>
      <w:ins w:id="67" w:author="Abhishek Patil" w:date="2021-07-31T13:22:00Z">
        <w:r w:rsidR="0038352E">
          <w:rPr>
            <w:rFonts w:eastAsia="Times New Roman"/>
          </w:rPr>
          <w:t>)</w:t>
        </w:r>
      </w:ins>
      <w:ins w:id="68" w:author="Abhishek Patil" w:date="2021-07-31T13:21:00Z">
        <w:r w:rsidR="00375067">
          <w:rPr>
            <w:rFonts w:eastAsia="Times New Roman"/>
          </w:rPr>
          <w:t>)</w:t>
        </w:r>
      </w:ins>
      <w:r w:rsidR="000A5E3E" w:rsidRPr="000A5E3E">
        <w:rPr>
          <w:rFonts w:eastAsia="Times New Roman"/>
        </w:rPr>
        <w:t xml:space="preserve"> occurs to the operational parameters for the AP</w:t>
      </w:r>
      <w:ins w:id="69" w:author="Abhishek Patil" w:date="2021-07-31T13:24:00Z">
        <w:r w:rsidR="00F21CB9">
          <w:rPr>
            <w:rFonts w:eastAsia="Times New Roman"/>
          </w:rPr>
          <w:t xml:space="preserve"> that is </w:t>
        </w:r>
        <w:r w:rsidR="00F21CB9" w:rsidRPr="0038352E">
          <w:rPr>
            <w:rFonts w:eastAsia="Times New Roman"/>
          </w:rPr>
          <w:t xml:space="preserve">affiliated with an </w:t>
        </w:r>
      </w:ins>
      <w:ins w:id="70" w:author="Abhishek Patil" w:date="2021-08-11T09:57:00Z">
        <w:r w:rsidR="00DB5170">
          <w:rPr>
            <w:rFonts w:eastAsia="Times New Roman"/>
          </w:rPr>
          <w:t xml:space="preserve">AP </w:t>
        </w:r>
      </w:ins>
      <w:ins w:id="71" w:author="Abhishek Patil" w:date="2021-07-31T13:24:00Z">
        <w:r w:rsidR="00F21CB9" w:rsidRPr="0038352E">
          <w:rPr>
            <w:rFonts w:eastAsia="Times New Roman"/>
          </w:rPr>
          <w:t xml:space="preserve">MLD </w:t>
        </w:r>
      </w:ins>
      <w:ins w:id="72" w:author="Abhishek Patil" w:date="2021-08-03T22:19:00Z">
        <w:r w:rsidR="00B9096B">
          <w:rPr>
            <w:rFonts w:eastAsia="Times New Roman"/>
          </w:rPr>
          <w:t>which</w:t>
        </w:r>
      </w:ins>
      <w:ins w:id="73" w:author="Abhishek Patil" w:date="2021-07-31T13:24:00Z">
        <w:r w:rsidR="00F21CB9" w:rsidRPr="0038352E">
          <w:rPr>
            <w:rFonts w:eastAsia="Times New Roman"/>
          </w:rPr>
          <w:t xml:space="preserve"> is described in the </w:t>
        </w:r>
      </w:ins>
      <w:ins w:id="74" w:author="Abhishek Patil" w:date="2021-07-31T13:32:00Z">
        <w:r w:rsidR="00DA337B" w:rsidRPr="000A5E3E">
          <w:rPr>
            <w:rFonts w:eastAsia="Times New Roman"/>
          </w:rPr>
          <w:t>Basic variant</w:t>
        </w:r>
        <w:r w:rsidR="00DA337B" w:rsidRPr="0038352E">
          <w:rPr>
            <w:rFonts w:eastAsia="Times New Roman"/>
          </w:rPr>
          <w:t xml:space="preserve"> </w:t>
        </w:r>
      </w:ins>
      <w:ins w:id="75" w:author="Abhishek Patil" w:date="2021-07-31T13:24:00Z">
        <w:r w:rsidR="00F21CB9" w:rsidRPr="0038352E">
          <w:rPr>
            <w:rFonts w:eastAsia="Times New Roman"/>
          </w:rPr>
          <w:t>Multi-Link element</w:t>
        </w:r>
        <w:r w:rsidR="00454DF9">
          <w:rPr>
            <w:rFonts w:eastAsia="Times New Roman"/>
          </w:rPr>
          <w:t xml:space="preserve"> and</w:t>
        </w:r>
      </w:ins>
      <w:ins w:id="76" w:author="Abhishek Patil" w:date="2021-07-31T13:32:00Z">
        <w:r w:rsidR="000D01B6">
          <w:rPr>
            <w:rFonts w:eastAsia="Times New Roman"/>
          </w:rPr>
          <w:t xml:space="preserve"> </w:t>
        </w:r>
      </w:ins>
      <w:ins w:id="77" w:author="Abhishek Patil" w:date="2021-08-11T09:56:00Z">
        <w:r w:rsidR="00973C37">
          <w:rPr>
            <w:rFonts w:eastAsia="Times New Roman"/>
          </w:rPr>
          <w:t>satisfies</w:t>
        </w:r>
      </w:ins>
      <w:ins w:id="78" w:author="Abhishek Patil" w:date="2021-07-31T13:32:00Z">
        <w:r w:rsidR="000D01B6">
          <w:rPr>
            <w:rFonts w:eastAsia="Times New Roman"/>
          </w:rPr>
          <w:t xml:space="preserve"> </w:t>
        </w:r>
      </w:ins>
      <w:ins w:id="79" w:author="Abhishek Patil" w:date="2021-08-03T22:19:00Z">
        <w:r w:rsidR="00B9096B">
          <w:rPr>
            <w:rFonts w:eastAsia="Times New Roman"/>
          </w:rPr>
          <w:t>one of the following</w:t>
        </w:r>
      </w:ins>
      <w:ins w:id="80" w:author="Abhishek Patil" w:date="2021-07-31T13:18:00Z">
        <w:r w:rsidR="00CF7596">
          <w:rPr>
            <w:rFonts w:eastAsia="Times New Roman"/>
          </w:rPr>
          <w:t>:</w:t>
        </w:r>
      </w:ins>
      <w:r w:rsidR="00CF7596">
        <w:rPr>
          <w:rFonts w:eastAsia="Times New Roman"/>
        </w:rPr>
        <w:t xml:space="preserve"> </w:t>
      </w:r>
    </w:p>
    <w:p w14:paraId="77E87517" w14:textId="22D9D41E" w:rsidR="00EB52C8" w:rsidRDefault="00973C37" w:rsidP="002357B6">
      <w:pPr>
        <w:pStyle w:val="T"/>
        <w:numPr>
          <w:ilvl w:val="0"/>
          <w:numId w:val="44"/>
        </w:numPr>
        <w:suppressAutoHyphens/>
        <w:spacing w:before="0" w:after="0" w:line="240" w:lineRule="auto"/>
        <w:ind w:left="216" w:hanging="216"/>
        <w:rPr>
          <w:ins w:id="81" w:author="Abhishek Patil" w:date="2021-08-03T22:20:00Z"/>
          <w:rFonts w:eastAsia="Times New Roman"/>
        </w:rPr>
      </w:pPr>
      <w:ins w:id="82" w:author="Abhishek Patil" w:date="2021-08-11T09:56:00Z">
        <w:r>
          <w:rPr>
            <w:rFonts w:eastAsia="Times New Roman"/>
          </w:rPr>
          <w:t xml:space="preserve">It is </w:t>
        </w:r>
      </w:ins>
      <w:ins w:id="83" w:author="Abhishek Patil" w:date="2021-08-03T22:19:00Z">
        <w:r w:rsidR="00A53EC0">
          <w:rPr>
            <w:rFonts w:eastAsia="Times New Roman"/>
          </w:rPr>
          <w:t xml:space="preserve">the AP </w:t>
        </w:r>
      </w:ins>
      <w:r w:rsidR="000A5E3E" w:rsidRPr="000A5E3E">
        <w:rPr>
          <w:rFonts w:eastAsia="Times New Roman"/>
        </w:rPr>
        <w:t xml:space="preserve">that </w:t>
      </w:r>
      <w:del w:id="84" w:author="Abhishek Patil" w:date="2021-08-03T22:20:00Z">
        <w:r w:rsidR="000A5E3E" w:rsidRPr="000A5E3E" w:rsidDel="00A53EC0">
          <w:rPr>
            <w:rFonts w:eastAsia="Times New Roman"/>
          </w:rPr>
          <w:delText xml:space="preserve">transmits </w:delText>
        </w:r>
      </w:del>
      <w:ins w:id="85" w:author="Abhishek Patil" w:date="2021-08-03T22:20:00Z">
        <w:r w:rsidR="00A53EC0" w:rsidRPr="000A5E3E">
          <w:rPr>
            <w:rFonts w:eastAsia="Times New Roman"/>
          </w:rPr>
          <w:t>transmit</w:t>
        </w:r>
        <w:r w:rsidR="00A53EC0">
          <w:rPr>
            <w:rFonts w:eastAsia="Times New Roman"/>
          </w:rPr>
          <w:t>ted</w:t>
        </w:r>
        <w:r w:rsidR="00A53EC0" w:rsidRPr="000A5E3E">
          <w:rPr>
            <w:rFonts w:eastAsia="Times New Roman"/>
          </w:rPr>
          <w:t xml:space="preserve"> </w:t>
        </w:r>
      </w:ins>
      <w:r w:rsidR="000A5E3E" w:rsidRPr="000A5E3E">
        <w:rPr>
          <w:rFonts w:eastAsia="Times New Roman"/>
        </w:rPr>
        <w:t>the Basic variant Multi-Link element</w:t>
      </w:r>
      <w:del w:id="86" w:author="Abhishek Patil" w:date="2021-08-11T09:56:00Z">
        <w:r w:rsidR="000A5E3E" w:rsidRPr="000A5E3E" w:rsidDel="00973C37">
          <w:rPr>
            <w:rFonts w:eastAsia="Times New Roman"/>
          </w:rPr>
          <w:delText xml:space="preserve"> </w:delText>
        </w:r>
      </w:del>
      <w:ins w:id="87" w:author="Abhishek Patil" w:date="2021-08-03T22:20:00Z">
        <w:r w:rsidR="00EB52C8">
          <w:rPr>
            <w:rFonts w:eastAsia="Times New Roman"/>
          </w:rPr>
          <w:t>.</w:t>
        </w:r>
      </w:ins>
    </w:p>
    <w:p w14:paraId="74273DFE" w14:textId="0D7EF834" w:rsidR="00375067" w:rsidRDefault="00973C37" w:rsidP="00D257B6">
      <w:pPr>
        <w:pStyle w:val="T"/>
        <w:numPr>
          <w:ilvl w:val="0"/>
          <w:numId w:val="44"/>
        </w:numPr>
        <w:suppressAutoHyphens/>
        <w:spacing w:before="0" w:after="0" w:line="240" w:lineRule="auto"/>
        <w:ind w:left="216" w:hanging="216"/>
        <w:rPr>
          <w:ins w:id="88" w:author="Abhishek Patil" w:date="2021-07-31T13:21:00Z"/>
          <w:rFonts w:eastAsia="Times New Roman"/>
        </w:rPr>
      </w:pPr>
      <w:ins w:id="89" w:author="Abhishek Patil" w:date="2021-08-11T09:56:00Z">
        <w:r>
          <w:rPr>
            <w:rFonts w:eastAsia="Times New Roman"/>
          </w:rPr>
          <w:t xml:space="preserve">It is </w:t>
        </w:r>
      </w:ins>
      <w:ins w:id="90" w:author="Abhishek Patil" w:date="2021-08-03T22:21:00Z">
        <w:r w:rsidR="004821F8">
          <w:rPr>
            <w:rFonts w:eastAsia="Times New Roman"/>
          </w:rPr>
          <w:t xml:space="preserve">the AP </w:t>
        </w:r>
      </w:ins>
      <w:ins w:id="91" w:author="Abhishek Patil" w:date="2021-07-31T13:20:00Z">
        <w:r w:rsidR="000C5FA3">
          <w:rPr>
            <w:rFonts w:eastAsia="Times New Roman"/>
          </w:rPr>
          <w:t>that</w:t>
        </w:r>
      </w:ins>
      <w:ins w:id="92" w:author="Abhishek Patil" w:date="2021-07-31T13:19:00Z">
        <w:r w:rsidR="000C5FA3" w:rsidRPr="000C5FA3">
          <w:rPr>
            <w:rFonts w:eastAsia="Times New Roman"/>
          </w:rPr>
          <w:t xml:space="preserve"> corresponds to </w:t>
        </w:r>
      </w:ins>
      <w:del w:id="93" w:author="Abhishek Patil" w:date="2021-07-31T13:19:00Z">
        <w:r w:rsidR="000A5E3E" w:rsidRPr="000C5FA3" w:rsidDel="000C5FA3">
          <w:rPr>
            <w:rFonts w:eastAsia="Times New Roman"/>
          </w:rPr>
          <w:delText xml:space="preserve">or </w:delText>
        </w:r>
      </w:del>
      <w:del w:id="94" w:author="Abhishek Patil" w:date="2021-08-03T22:22:00Z">
        <w:r w:rsidR="000A5E3E" w:rsidRPr="000C5FA3" w:rsidDel="00EA2FF1">
          <w:rPr>
            <w:rFonts w:eastAsia="Times New Roman"/>
          </w:rPr>
          <w:delText xml:space="preserve">the </w:delText>
        </w:r>
      </w:del>
      <w:ins w:id="95" w:author="Abhishek Patil" w:date="2021-08-03T22:22:00Z">
        <w:r w:rsidR="00EA2FF1">
          <w:rPr>
            <w:rFonts w:eastAsia="Times New Roman"/>
          </w:rPr>
          <w:t xml:space="preserve">a </w:t>
        </w:r>
      </w:ins>
      <w:r w:rsidR="000A5E3E" w:rsidRPr="000C5FA3">
        <w:rPr>
          <w:rFonts w:eastAsia="Times New Roman"/>
        </w:rPr>
        <w:t xml:space="preserve">nontransmitted BSSID </w:t>
      </w:r>
      <w:del w:id="96" w:author="Abhishek Patil" w:date="2021-08-03T22:22:00Z">
        <w:r w:rsidR="000A5E3E" w:rsidRPr="000C5FA3" w:rsidDel="00F507BF">
          <w:rPr>
            <w:rFonts w:eastAsia="Times New Roman"/>
          </w:rPr>
          <w:delText xml:space="preserve">in </w:delText>
        </w:r>
      </w:del>
      <w:ins w:id="97" w:author="Abhishek Patil" w:date="2021-08-03T22:22:00Z">
        <w:r w:rsidR="00F507BF">
          <w:rPr>
            <w:rFonts w:eastAsia="Times New Roman"/>
          </w:rPr>
          <w:t>that is a member of</w:t>
        </w:r>
        <w:r w:rsidR="00F507BF" w:rsidRPr="000C5FA3">
          <w:rPr>
            <w:rFonts w:eastAsia="Times New Roman"/>
          </w:rPr>
          <w:t xml:space="preserve"> </w:t>
        </w:r>
      </w:ins>
      <w:r w:rsidR="000A5E3E" w:rsidRPr="000C5FA3">
        <w:rPr>
          <w:rFonts w:eastAsia="Times New Roman"/>
        </w:rPr>
        <w:t xml:space="preserve">the same multiple BSSID set as the AP that </w:t>
      </w:r>
      <w:del w:id="98" w:author="Abhishek Patil" w:date="2021-07-31T13:24:00Z">
        <w:r w:rsidR="000A5E3E" w:rsidRPr="000C5FA3" w:rsidDel="00454DF9">
          <w:rPr>
            <w:rFonts w:eastAsia="Times New Roman"/>
          </w:rPr>
          <w:delText xml:space="preserve">transmits </w:delText>
        </w:r>
      </w:del>
      <w:ins w:id="99" w:author="Abhishek Patil" w:date="2021-07-31T13:24:00Z">
        <w:r w:rsidR="00454DF9" w:rsidRPr="000C5FA3">
          <w:rPr>
            <w:rFonts w:eastAsia="Times New Roman"/>
          </w:rPr>
          <w:t>transmit</w:t>
        </w:r>
        <w:r w:rsidR="00454DF9">
          <w:rPr>
            <w:rFonts w:eastAsia="Times New Roman"/>
          </w:rPr>
          <w:t xml:space="preserve">ted </w:t>
        </w:r>
      </w:ins>
      <w:r w:rsidR="000A5E3E" w:rsidRPr="00454DF9">
        <w:rPr>
          <w:rFonts w:eastAsia="Times New Roman"/>
        </w:rPr>
        <w:t xml:space="preserve">the </w:t>
      </w:r>
      <w:ins w:id="100" w:author="Abhishek Patil" w:date="2021-07-31T13:24:00Z">
        <w:r w:rsidR="000F7568">
          <w:rPr>
            <w:rFonts w:eastAsia="Times New Roman"/>
          </w:rPr>
          <w:t xml:space="preserve">Multiple BSSID element containing the </w:t>
        </w:r>
      </w:ins>
      <w:ins w:id="101" w:author="Abhishek Patil" w:date="2021-08-11T09:57:00Z">
        <w:r>
          <w:rPr>
            <w:rFonts w:eastAsia="Times New Roman"/>
          </w:rPr>
          <w:t xml:space="preserve">profile </w:t>
        </w:r>
        <w:r w:rsidR="00371E71">
          <w:rPr>
            <w:rFonts w:eastAsia="Times New Roman"/>
          </w:rPr>
          <w:t xml:space="preserve">for the nontransmitted BSSID </w:t>
        </w:r>
        <w:r w:rsidR="00DB5170">
          <w:rPr>
            <w:rFonts w:eastAsia="Times New Roman"/>
          </w:rPr>
          <w:t xml:space="preserve"> </w:t>
        </w:r>
      </w:ins>
      <w:ins w:id="102" w:author="Abhishek Patil" w:date="2021-07-31T13:24:00Z">
        <w:r w:rsidR="000F7568">
          <w:rPr>
            <w:rFonts w:eastAsia="Times New Roman"/>
          </w:rPr>
          <w:t>which includes the</w:t>
        </w:r>
        <w:r w:rsidR="000F7568" w:rsidRPr="00454DF9">
          <w:rPr>
            <w:rFonts w:eastAsia="Times New Roman"/>
          </w:rPr>
          <w:t xml:space="preserve"> </w:t>
        </w:r>
      </w:ins>
      <w:r w:rsidR="000A5E3E" w:rsidRPr="00454DF9">
        <w:rPr>
          <w:rFonts w:eastAsia="Times New Roman"/>
        </w:rPr>
        <w:t>Basic variant Multi-Link element</w:t>
      </w:r>
      <w:del w:id="103" w:author="Abhishek Patil" w:date="2021-07-31T13:25:00Z">
        <w:r w:rsidR="000A5E3E" w:rsidRPr="00454DF9" w:rsidDel="000F7568">
          <w:rPr>
            <w:rFonts w:eastAsia="Times New Roman"/>
          </w:rPr>
          <w:delText xml:space="preserve"> </w:delText>
        </w:r>
      </w:del>
      <w:del w:id="104" w:author="Abhishek Patil" w:date="2021-07-31T13:24:00Z">
        <w:r w:rsidR="000A5E3E" w:rsidRPr="000C5FA3" w:rsidDel="00454DF9">
          <w:rPr>
            <w:rFonts w:eastAsia="Times New Roman"/>
          </w:rPr>
          <w:delText>and</w:delText>
        </w:r>
        <w:r w:rsidR="000A5E3E" w:rsidRPr="000C5FA3" w:rsidDel="00F21CB9">
          <w:rPr>
            <w:rFonts w:eastAsia="Times New Roman"/>
          </w:rPr>
          <w:delText xml:space="preserve"> </w:delText>
        </w:r>
        <w:r w:rsidR="000A5E3E" w:rsidRPr="0038352E" w:rsidDel="00F21CB9">
          <w:rPr>
            <w:rFonts w:eastAsia="Times New Roman"/>
          </w:rPr>
          <w:delText>affiliated with an MLD that is described in the Multi-Link element</w:delText>
        </w:r>
      </w:del>
      <w:r w:rsidR="000A5E3E" w:rsidRPr="0038352E">
        <w:rPr>
          <w:rFonts w:eastAsia="Times New Roman"/>
        </w:rPr>
        <w:t xml:space="preserve">. </w:t>
      </w:r>
    </w:p>
    <w:p w14:paraId="03EF5013" w14:textId="07166317" w:rsidR="000A5E3E" w:rsidRDefault="000A5E3E" w:rsidP="00375067">
      <w:pPr>
        <w:pStyle w:val="T"/>
        <w:suppressAutoHyphens/>
        <w:spacing w:after="0" w:line="240" w:lineRule="auto"/>
        <w:rPr>
          <w:rFonts w:eastAsia="Times New Roman"/>
        </w:rPr>
      </w:pPr>
      <w:del w:id="105" w:author="Abhishek Patil" w:date="2021-07-31T13:21:00Z">
        <w:r w:rsidRPr="00375067" w:rsidDel="0038352E">
          <w:rPr>
            <w:rFonts w:eastAsia="Times New Roman"/>
          </w:rPr>
          <w:delText xml:space="preserve">The critical updates are defined in 11.2.3.15 (TIM Broadcast). </w:delText>
        </w:r>
      </w:del>
      <w:r w:rsidRPr="000C5FA3">
        <w:rPr>
          <w:rFonts w:eastAsia="Times New Roman"/>
        </w:rPr>
        <w:t>The BSS Parameters Change Count subfield in the Common info field is not present if the Basic variant Multi-Link element is sent by the non-AP STA.</w:t>
      </w:r>
    </w:p>
    <w:p w14:paraId="0A9FCDCC" w14:textId="6E79EFA3" w:rsidR="000B25DF" w:rsidRDefault="000B25DF" w:rsidP="00D45C8C">
      <w:pPr>
        <w:pStyle w:val="T"/>
        <w:suppressAutoHyphens/>
        <w:spacing w:after="0" w:line="240" w:lineRule="auto"/>
        <w:rPr>
          <w:b/>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530"/>
        <w:gridCol w:w="1440"/>
        <w:gridCol w:w="4500"/>
      </w:tblGrid>
      <w:tr w:rsidR="000B25DF" w:rsidRPr="007E587A" w14:paraId="197935D8" w14:textId="77777777" w:rsidTr="004D62E6">
        <w:trPr>
          <w:trHeight w:val="220"/>
          <w:jc w:val="center"/>
        </w:trPr>
        <w:tc>
          <w:tcPr>
            <w:tcW w:w="625" w:type="dxa"/>
            <w:shd w:val="clear" w:color="auto" w:fill="BFBFBF" w:themeFill="background1" w:themeFillShade="BF"/>
            <w:noWrap/>
            <w:vAlign w:val="center"/>
            <w:hideMark/>
          </w:tcPr>
          <w:p w14:paraId="4A3FBF85"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0AA33C18"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334511FA"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7BCF7291"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1530" w:type="dxa"/>
            <w:shd w:val="clear" w:color="auto" w:fill="BFBFBF" w:themeFill="background1" w:themeFillShade="BF"/>
            <w:noWrap/>
            <w:vAlign w:val="bottom"/>
            <w:hideMark/>
          </w:tcPr>
          <w:p w14:paraId="606B2134"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08E5C3E7"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500" w:type="dxa"/>
            <w:shd w:val="clear" w:color="auto" w:fill="BFBFBF" w:themeFill="background1" w:themeFillShade="BF"/>
            <w:vAlign w:val="center"/>
            <w:hideMark/>
          </w:tcPr>
          <w:p w14:paraId="719919A1"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E0335D" w:rsidRPr="008B0293" w14:paraId="2078FA98" w14:textId="77777777" w:rsidTr="004D62E6">
        <w:trPr>
          <w:trHeight w:val="220"/>
          <w:jc w:val="center"/>
        </w:trPr>
        <w:tc>
          <w:tcPr>
            <w:tcW w:w="625" w:type="dxa"/>
            <w:shd w:val="clear" w:color="auto" w:fill="auto"/>
            <w:noWrap/>
          </w:tcPr>
          <w:p w14:paraId="0CD2FDD6"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6605</w:t>
            </w:r>
          </w:p>
        </w:tc>
        <w:tc>
          <w:tcPr>
            <w:tcW w:w="1080" w:type="dxa"/>
          </w:tcPr>
          <w:p w14:paraId="1560C4E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Po-Kai Huang</w:t>
            </w:r>
          </w:p>
        </w:tc>
        <w:tc>
          <w:tcPr>
            <w:tcW w:w="1080" w:type="dxa"/>
            <w:shd w:val="clear" w:color="auto" w:fill="auto"/>
            <w:noWrap/>
          </w:tcPr>
          <w:p w14:paraId="3C6F64D5"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187C03B7"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146.22</w:t>
            </w:r>
          </w:p>
        </w:tc>
        <w:tc>
          <w:tcPr>
            <w:tcW w:w="1530" w:type="dxa"/>
            <w:shd w:val="clear" w:color="auto" w:fill="auto"/>
            <w:noWrap/>
          </w:tcPr>
          <w:p w14:paraId="68A75021"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In D1.1, AAR support is in EHT MAC capabilities, but since this is a MLD feature, the bit shall be in MLD capabilities field. \Capability bit for AAR control is missing in MLD capabilities.</w:t>
            </w:r>
          </w:p>
        </w:tc>
        <w:tc>
          <w:tcPr>
            <w:tcW w:w="1440" w:type="dxa"/>
            <w:shd w:val="clear" w:color="auto" w:fill="auto"/>
            <w:noWrap/>
          </w:tcPr>
          <w:p w14:paraId="75B9FB38"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Move the capability bit of AAR control from EHT MAC to MLD capabilities.</w:t>
            </w:r>
          </w:p>
        </w:tc>
        <w:tc>
          <w:tcPr>
            <w:tcW w:w="4500" w:type="dxa"/>
            <w:shd w:val="clear" w:color="auto" w:fill="auto"/>
          </w:tcPr>
          <w:p w14:paraId="7C740168" w14:textId="77777777" w:rsidR="00E0335D" w:rsidRDefault="0035294D"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D6955E" w14:textId="77777777" w:rsidR="0035294D" w:rsidRDefault="0035294D" w:rsidP="00D257B6">
            <w:pPr>
              <w:suppressAutoHyphens/>
              <w:spacing w:after="0"/>
              <w:rPr>
                <w:rFonts w:ascii="Times New Roman" w:hAnsi="Times New Roman" w:cs="Times New Roman"/>
                <w:b/>
                <w:sz w:val="16"/>
                <w:szCs w:val="16"/>
              </w:rPr>
            </w:pPr>
          </w:p>
          <w:p w14:paraId="5046C6AE" w14:textId="4D1AC4D8" w:rsidR="0035294D" w:rsidRDefault="0035294D" w:rsidP="00D257B6">
            <w:pPr>
              <w:suppressAutoHyphens/>
              <w:spacing w:after="0"/>
              <w:rPr>
                <w:rFonts w:ascii="Times New Roman" w:hAnsi="Times New Roman" w:cs="Times New Roman"/>
                <w:bCs/>
                <w:sz w:val="16"/>
                <w:szCs w:val="16"/>
              </w:rPr>
            </w:pPr>
            <w:r w:rsidRPr="00E03418">
              <w:rPr>
                <w:rFonts w:ascii="Times New Roman" w:hAnsi="Times New Roman" w:cs="Times New Roman"/>
                <w:bCs/>
                <w:sz w:val="16"/>
                <w:szCs w:val="16"/>
              </w:rPr>
              <w:t>Agree with the comment. The AAR</w:t>
            </w:r>
            <w:r w:rsidR="00E03418">
              <w:rPr>
                <w:rFonts w:ascii="Times New Roman" w:hAnsi="Times New Roman" w:cs="Times New Roman"/>
                <w:bCs/>
                <w:sz w:val="16"/>
                <w:szCs w:val="16"/>
              </w:rPr>
              <w:t xml:space="preserve"> feature is related to MLO</w:t>
            </w:r>
            <w:r w:rsidR="00DA022C">
              <w:rPr>
                <w:rFonts w:ascii="Times New Roman" w:hAnsi="Times New Roman" w:cs="Times New Roman"/>
                <w:bCs/>
                <w:sz w:val="16"/>
                <w:szCs w:val="16"/>
              </w:rPr>
              <w:t xml:space="preserve"> </w:t>
            </w:r>
            <w:r w:rsidR="000416B5">
              <w:rPr>
                <w:rFonts w:ascii="Times New Roman" w:hAnsi="Times New Roman" w:cs="Times New Roman"/>
                <w:bCs/>
                <w:sz w:val="16"/>
                <w:szCs w:val="16"/>
              </w:rPr>
              <w:t>and applies at the MLD level</w:t>
            </w:r>
            <w:r w:rsidR="00E03418">
              <w:rPr>
                <w:rFonts w:ascii="Times New Roman" w:hAnsi="Times New Roman" w:cs="Times New Roman"/>
                <w:bCs/>
                <w:sz w:val="16"/>
                <w:szCs w:val="16"/>
              </w:rPr>
              <w:t xml:space="preserve">. </w:t>
            </w:r>
            <w:r w:rsidR="00DA022C">
              <w:rPr>
                <w:rFonts w:ascii="Times New Roman" w:hAnsi="Times New Roman" w:cs="Times New Roman"/>
                <w:bCs/>
                <w:sz w:val="16"/>
                <w:szCs w:val="16"/>
              </w:rPr>
              <w:t>Therefore, t</w:t>
            </w:r>
            <w:r w:rsidR="00E03418">
              <w:rPr>
                <w:rFonts w:ascii="Times New Roman" w:hAnsi="Times New Roman" w:cs="Times New Roman"/>
                <w:bCs/>
                <w:sz w:val="16"/>
                <w:szCs w:val="16"/>
              </w:rPr>
              <w:t>he AAR</w:t>
            </w:r>
            <w:r w:rsidRPr="00E03418">
              <w:rPr>
                <w:rFonts w:ascii="Times New Roman" w:hAnsi="Times New Roman" w:cs="Times New Roman"/>
                <w:bCs/>
                <w:sz w:val="16"/>
                <w:szCs w:val="16"/>
              </w:rPr>
              <w:t xml:space="preserve"> Support subfield is moved from EHT MAC Capabilities to MLD Capabilities field</w:t>
            </w:r>
            <w:r w:rsidR="00E03418" w:rsidRPr="00E03418">
              <w:rPr>
                <w:rFonts w:ascii="Times New Roman" w:hAnsi="Times New Roman" w:cs="Times New Roman"/>
                <w:bCs/>
                <w:sz w:val="16"/>
                <w:szCs w:val="16"/>
              </w:rPr>
              <w:t xml:space="preserve"> of the Basic variant Multi-Link element.</w:t>
            </w:r>
            <w:r w:rsidR="00A56D5F">
              <w:rPr>
                <w:rFonts w:ascii="Times New Roman" w:hAnsi="Times New Roman" w:cs="Times New Roman"/>
                <w:bCs/>
                <w:sz w:val="16"/>
                <w:szCs w:val="16"/>
              </w:rPr>
              <w:t xml:space="preserve"> Corresponding </w:t>
            </w:r>
            <w:r w:rsidR="00217329">
              <w:rPr>
                <w:rFonts w:ascii="Times New Roman" w:hAnsi="Times New Roman" w:cs="Times New Roman"/>
                <w:bCs/>
                <w:sz w:val="16"/>
                <w:szCs w:val="16"/>
              </w:rPr>
              <w:t>text changes made to clause 35.3.15.7.2</w:t>
            </w:r>
          </w:p>
          <w:p w14:paraId="40377DDF" w14:textId="77777777" w:rsidR="00C374A5" w:rsidRDefault="00C374A5" w:rsidP="00D257B6">
            <w:pPr>
              <w:suppressAutoHyphens/>
              <w:spacing w:after="0"/>
              <w:rPr>
                <w:rFonts w:ascii="Times New Roman" w:hAnsi="Times New Roman" w:cs="Times New Roman"/>
                <w:bCs/>
                <w:sz w:val="16"/>
                <w:szCs w:val="16"/>
              </w:rPr>
            </w:pPr>
          </w:p>
          <w:p w14:paraId="7AE78F7F" w14:textId="561416A7" w:rsidR="00C374A5" w:rsidRPr="00E03418" w:rsidRDefault="00C374A5"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6605</w:t>
            </w:r>
          </w:p>
        </w:tc>
      </w:tr>
      <w:tr w:rsidR="00E0335D" w:rsidRPr="008B0293" w14:paraId="3C0084EE" w14:textId="77777777" w:rsidTr="004D62E6">
        <w:trPr>
          <w:trHeight w:val="220"/>
          <w:jc w:val="center"/>
        </w:trPr>
        <w:tc>
          <w:tcPr>
            <w:tcW w:w="625" w:type="dxa"/>
            <w:shd w:val="clear" w:color="auto" w:fill="auto"/>
            <w:noWrap/>
          </w:tcPr>
          <w:p w14:paraId="399BFE4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6021</w:t>
            </w:r>
          </w:p>
        </w:tc>
        <w:tc>
          <w:tcPr>
            <w:tcW w:w="1080" w:type="dxa"/>
          </w:tcPr>
          <w:p w14:paraId="3077B50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7B698ED5"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1B997CCA"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137.41</w:t>
            </w:r>
          </w:p>
        </w:tc>
        <w:tc>
          <w:tcPr>
            <w:tcW w:w="1530" w:type="dxa"/>
            <w:shd w:val="clear" w:color="auto" w:fill="auto"/>
            <w:noWrap/>
          </w:tcPr>
          <w:p w14:paraId="6A550B26"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announcement of the support of Tx AAR Control is not needed.</w:t>
            </w:r>
          </w:p>
        </w:tc>
        <w:tc>
          <w:tcPr>
            <w:tcW w:w="1440" w:type="dxa"/>
            <w:shd w:val="clear" w:color="auto" w:fill="auto"/>
            <w:noWrap/>
          </w:tcPr>
          <w:p w14:paraId="5B99B2BB"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the draft per comment</w:t>
            </w:r>
          </w:p>
        </w:tc>
        <w:tc>
          <w:tcPr>
            <w:tcW w:w="4500" w:type="dxa"/>
            <w:shd w:val="clear" w:color="auto" w:fill="auto"/>
          </w:tcPr>
          <w:p w14:paraId="6A6AB259" w14:textId="77777777" w:rsidR="00E0335D" w:rsidRPr="00FA36F8" w:rsidRDefault="006D1254" w:rsidP="00D257B6">
            <w:pPr>
              <w:suppressAutoHyphens/>
              <w:spacing w:after="0"/>
              <w:rPr>
                <w:rFonts w:ascii="Times New Roman" w:hAnsi="Times New Roman" w:cs="Times New Roman"/>
                <w:b/>
                <w:sz w:val="16"/>
                <w:szCs w:val="16"/>
              </w:rPr>
            </w:pPr>
            <w:r w:rsidRPr="00FA36F8">
              <w:rPr>
                <w:rFonts w:ascii="Times New Roman" w:hAnsi="Times New Roman" w:cs="Times New Roman"/>
                <w:b/>
                <w:sz w:val="16"/>
                <w:szCs w:val="16"/>
              </w:rPr>
              <w:t>Revised</w:t>
            </w:r>
          </w:p>
          <w:p w14:paraId="31DAD3C5" w14:textId="77777777" w:rsidR="006D1254" w:rsidRDefault="006D1254"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w:t>
            </w:r>
            <w:r w:rsidR="00FA36F8">
              <w:rPr>
                <w:rFonts w:ascii="Times New Roman" w:hAnsi="Times New Roman" w:cs="Times New Roman"/>
                <w:bCs/>
                <w:sz w:val="16"/>
                <w:szCs w:val="16"/>
              </w:rPr>
              <w:t>The ability to transmit AAR Control doesn’t need to be advertised. It is up to the non-AP MLD to transmit AAR Control (based on the capability of the associated AP MLD).</w:t>
            </w:r>
          </w:p>
          <w:p w14:paraId="5F4496AD" w14:textId="77777777" w:rsidR="00FA36F8" w:rsidRDefault="00FA36F8" w:rsidP="00D257B6">
            <w:pPr>
              <w:suppressAutoHyphens/>
              <w:spacing w:after="0"/>
              <w:rPr>
                <w:rFonts w:ascii="Times New Roman" w:hAnsi="Times New Roman" w:cs="Times New Roman"/>
                <w:bCs/>
                <w:sz w:val="16"/>
                <w:szCs w:val="16"/>
              </w:rPr>
            </w:pPr>
          </w:p>
          <w:p w14:paraId="326A886D" w14:textId="6C2E6700" w:rsidR="00FA36F8" w:rsidRPr="00AC264D" w:rsidRDefault="00FA36F8"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6021</w:t>
            </w:r>
          </w:p>
        </w:tc>
      </w:tr>
      <w:tr w:rsidR="000B25DF" w:rsidRPr="008B0293" w14:paraId="561B49F6" w14:textId="77777777" w:rsidTr="004D62E6">
        <w:trPr>
          <w:trHeight w:val="220"/>
          <w:jc w:val="center"/>
        </w:trPr>
        <w:tc>
          <w:tcPr>
            <w:tcW w:w="625" w:type="dxa"/>
            <w:shd w:val="clear" w:color="auto" w:fill="auto"/>
            <w:noWrap/>
          </w:tcPr>
          <w:p w14:paraId="3D5861DA"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7041</w:t>
            </w:r>
          </w:p>
        </w:tc>
        <w:tc>
          <w:tcPr>
            <w:tcW w:w="1080" w:type="dxa"/>
          </w:tcPr>
          <w:p w14:paraId="02AEB24E"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Sigurd Schelstraete</w:t>
            </w:r>
          </w:p>
        </w:tc>
        <w:tc>
          <w:tcPr>
            <w:tcW w:w="1080" w:type="dxa"/>
            <w:shd w:val="clear" w:color="auto" w:fill="auto"/>
            <w:noWrap/>
          </w:tcPr>
          <w:p w14:paraId="02FB001B"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723FADE7"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136.51</w:t>
            </w:r>
          </w:p>
        </w:tc>
        <w:tc>
          <w:tcPr>
            <w:tcW w:w="1530" w:type="dxa"/>
            <w:shd w:val="clear" w:color="auto" w:fill="auto"/>
            <w:noWrap/>
          </w:tcPr>
          <w:p w14:paraId="0FFF5A32"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"AAR Support" in Table 9-322aq is not shown in Figure 9-788eu</w:t>
            </w:r>
          </w:p>
        </w:tc>
        <w:tc>
          <w:tcPr>
            <w:tcW w:w="1440" w:type="dxa"/>
            <w:shd w:val="clear" w:color="auto" w:fill="auto"/>
            <w:noWrap/>
          </w:tcPr>
          <w:p w14:paraId="5233F5EC"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Update figure</w:t>
            </w:r>
          </w:p>
        </w:tc>
        <w:tc>
          <w:tcPr>
            <w:tcW w:w="4500" w:type="dxa"/>
            <w:shd w:val="clear" w:color="auto" w:fill="auto"/>
          </w:tcPr>
          <w:p w14:paraId="76588C0C" w14:textId="77777777" w:rsidR="006A62D4" w:rsidRPr="00FA36F8" w:rsidRDefault="006A62D4" w:rsidP="006A62D4">
            <w:pPr>
              <w:suppressAutoHyphens/>
              <w:spacing w:after="0"/>
              <w:rPr>
                <w:rFonts w:ascii="Times New Roman" w:hAnsi="Times New Roman" w:cs="Times New Roman"/>
                <w:b/>
                <w:sz w:val="16"/>
                <w:szCs w:val="16"/>
              </w:rPr>
            </w:pPr>
            <w:r w:rsidRPr="00FA36F8">
              <w:rPr>
                <w:rFonts w:ascii="Times New Roman" w:hAnsi="Times New Roman" w:cs="Times New Roman"/>
                <w:b/>
                <w:sz w:val="16"/>
                <w:szCs w:val="16"/>
              </w:rPr>
              <w:t>Revised</w:t>
            </w:r>
          </w:p>
          <w:p w14:paraId="3E01A052" w14:textId="5562CFF0" w:rsidR="006A62D4" w:rsidRDefault="006A62D4" w:rsidP="006A62D4">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w:t>
            </w:r>
            <w:r w:rsidR="006905F5">
              <w:rPr>
                <w:rFonts w:ascii="Times New Roman" w:hAnsi="Times New Roman" w:cs="Times New Roman"/>
                <w:bCs/>
                <w:sz w:val="16"/>
                <w:szCs w:val="16"/>
              </w:rPr>
              <w:t>Figure 9-788am</w:t>
            </w:r>
            <w:r w:rsidR="00D50697">
              <w:rPr>
                <w:rFonts w:ascii="Times New Roman" w:hAnsi="Times New Roman" w:cs="Times New Roman"/>
                <w:bCs/>
                <w:sz w:val="16"/>
                <w:szCs w:val="16"/>
              </w:rPr>
              <w:t xml:space="preserve"> </w:t>
            </w:r>
            <w:r w:rsidR="006905F5">
              <w:rPr>
                <w:rFonts w:ascii="Times New Roman" w:hAnsi="Times New Roman" w:cs="Times New Roman"/>
                <w:bCs/>
                <w:sz w:val="16"/>
                <w:szCs w:val="16"/>
              </w:rPr>
              <w:t xml:space="preserve">is updated to show the </w:t>
            </w:r>
            <w:r w:rsidR="00D50697">
              <w:rPr>
                <w:rFonts w:ascii="Times New Roman" w:hAnsi="Times New Roman" w:cs="Times New Roman"/>
                <w:bCs/>
                <w:sz w:val="16"/>
                <w:szCs w:val="16"/>
              </w:rPr>
              <w:t xml:space="preserve">AAR Support subfield </w:t>
            </w:r>
            <w:r w:rsidR="006905F5">
              <w:rPr>
                <w:rFonts w:ascii="Times New Roman" w:hAnsi="Times New Roman" w:cs="Times New Roman"/>
                <w:bCs/>
                <w:sz w:val="16"/>
                <w:szCs w:val="16"/>
              </w:rPr>
              <w:t xml:space="preserve">since the subfield </w:t>
            </w:r>
            <w:r w:rsidR="00D50697">
              <w:rPr>
                <w:rFonts w:ascii="Times New Roman" w:hAnsi="Times New Roman" w:cs="Times New Roman"/>
                <w:bCs/>
                <w:sz w:val="16"/>
                <w:szCs w:val="16"/>
              </w:rPr>
              <w:t>is moved to MLD Capabilities field of Basic variant Multi-Link element</w:t>
            </w:r>
            <w:r w:rsidR="00C40B8A">
              <w:rPr>
                <w:rFonts w:ascii="Times New Roman" w:hAnsi="Times New Roman" w:cs="Times New Roman"/>
                <w:bCs/>
                <w:sz w:val="16"/>
                <w:szCs w:val="16"/>
              </w:rPr>
              <w:t>.</w:t>
            </w:r>
          </w:p>
          <w:p w14:paraId="5F703C49" w14:textId="77777777" w:rsidR="006A62D4" w:rsidRDefault="006A62D4" w:rsidP="006A62D4">
            <w:pPr>
              <w:suppressAutoHyphens/>
              <w:spacing w:after="0"/>
              <w:rPr>
                <w:rFonts w:ascii="Times New Roman" w:hAnsi="Times New Roman" w:cs="Times New Roman"/>
                <w:bCs/>
                <w:sz w:val="16"/>
                <w:szCs w:val="16"/>
              </w:rPr>
            </w:pPr>
          </w:p>
          <w:p w14:paraId="2E6E3CB2" w14:textId="6322F6DE" w:rsidR="000B25DF" w:rsidRPr="004D6B67" w:rsidRDefault="006A62D4" w:rsidP="006A62D4">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sidR="00D50697">
              <w:rPr>
                <w:rFonts w:ascii="Times New Roman" w:hAnsi="Times New Roman" w:cs="Times New Roman"/>
                <w:b/>
                <w:sz w:val="16"/>
                <w:szCs w:val="16"/>
              </w:rPr>
              <w:t>7</w:t>
            </w:r>
            <w:r>
              <w:rPr>
                <w:rFonts w:ascii="Times New Roman" w:hAnsi="Times New Roman" w:cs="Times New Roman"/>
                <w:b/>
                <w:sz w:val="16"/>
                <w:szCs w:val="16"/>
              </w:rPr>
              <w:t>0</w:t>
            </w:r>
            <w:r w:rsidR="00D50697">
              <w:rPr>
                <w:rFonts w:ascii="Times New Roman" w:hAnsi="Times New Roman" w:cs="Times New Roman"/>
                <w:b/>
                <w:sz w:val="16"/>
                <w:szCs w:val="16"/>
              </w:rPr>
              <w:t>4</w:t>
            </w:r>
            <w:r>
              <w:rPr>
                <w:rFonts w:ascii="Times New Roman" w:hAnsi="Times New Roman" w:cs="Times New Roman"/>
                <w:b/>
                <w:sz w:val="16"/>
                <w:szCs w:val="16"/>
              </w:rPr>
              <w:t>1</w:t>
            </w:r>
          </w:p>
        </w:tc>
      </w:tr>
      <w:tr w:rsidR="00331E92" w:rsidRPr="008B0293" w14:paraId="6F207E4C" w14:textId="77777777" w:rsidTr="004D62E6">
        <w:trPr>
          <w:trHeight w:val="220"/>
          <w:jc w:val="center"/>
        </w:trPr>
        <w:tc>
          <w:tcPr>
            <w:tcW w:w="625" w:type="dxa"/>
            <w:shd w:val="clear" w:color="auto" w:fill="auto"/>
            <w:noWrap/>
          </w:tcPr>
          <w:p w14:paraId="7CD6CE56" w14:textId="50C5CF5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6016</w:t>
            </w:r>
          </w:p>
        </w:tc>
        <w:tc>
          <w:tcPr>
            <w:tcW w:w="1080" w:type="dxa"/>
          </w:tcPr>
          <w:p w14:paraId="57B6B3AD" w14:textId="4FAFFF4B"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1717C632" w14:textId="2DE1AD0D"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061B378C" w14:textId="45B8862B"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132.30</w:t>
            </w:r>
          </w:p>
        </w:tc>
        <w:tc>
          <w:tcPr>
            <w:tcW w:w="1530" w:type="dxa"/>
            <w:shd w:val="clear" w:color="auto" w:fill="auto"/>
            <w:noWrap/>
          </w:tcPr>
          <w:p w14:paraId="5D2E9EFE" w14:textId="52FFED2C"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EHT AP" to "For an AP MLD"</w:t>
            </w:r>
          </w:p>
        </w:tc>
        <w:tc>
          <w:tcPr>
            <w:tcW w:w="1440" w:type="dxa"/>
            <w:shd w:val="clear" w:color="auto" w:fill="auto"/>
            <w:noWrap/>
          </w:tcPr>
          <w:p w14:paraId="60966BC2" w14:textId="3F3A8AC0"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3F9727AA" w14:textId="77777777" w:rsidR="00743038" w:rsidRDefault="00743038" w:rsidP="00743038">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05B0EA7D" w14:textId="77777777" w:rsidR="00331E92" w:rsidRPr="00FA36F8" w:rsidRDefault="00331E92" w:rsidP="00331E92">
            <w:pPr>
              <w:suppressAutoHyphens/>
              <w:spacing w:after="0"/>
              <w:rPr>
                <w:rFonts w:ascii="Times New Roman" w:hAnsi="Times New Roman" w:cs="Times New Roman"/>
                <w:b/>
                <w:sz w:val="16"/>
                <w:szCs w:val="16"/>
              </w:rPr>
            </w:pPr>
          </w:p>
        </w:tc>
      </w:tr>
      <w:tr w:rsidR="00331E92" w:rsidRPr="008B0293" w14:paraId="74D62D61" w14:textId="77777777" w:rsidTr="004D62E6">
        <w:trPr>
          <w:trHeight w:val="220"/>
          <w:jc w:val="center"/>
        </w:trPr>
        <w:tc>
          <w:tcPr>
            <w:tcW w:w="625" w:type="dxa"/>
            <w:shd w:val="clear" w:color="auto" w:fill="auto"/>
            <w:noWrap/>
          </w:tcPr>
          <w:p w14:paraId="70A5B927" w14:textId="43E9B274"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6017</w:t>
            </w:r>
          </w:p>
        </w:tc>
        <w:tc>
          <w:tcPr>
            <w:tcW w:w="1080" w:type="dxa"/>
          </w:tcPr>
          <w:p w14:paraId="20BCF888" w14:textId="776FE9A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0C974F34" w14:textId="1B637985"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23C6308B" w14:textId="5239B2AA"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132.35</w:t>
            </w:r>
          </w:p>
        </w:tc>
        <w:tc>
          <w:tcPr>
            <w:tcW w:w="1530" w:type="dxa"/>
            <w:shd w:val="clear" w:color="auto" w:fill="auto"/>
            <w:noWrap/>
          </w:tcPr>
          <w:p w14:paraId="0541163F" w14:textId="0A880B50"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 xml:space="preserve">change "For </w:t>
            </w:r>
            <w:proofErr w:type="gramStart"/>
            <w:r w:rsidRPr="00331E92">
              <w:rPr>
                <w:rFonts w:ascii="Times New Roman" w:hAnsi="Times New Roman" w:cs="Times New Roman"/>
                <w:sz w:val="16"/>
                <w:szCs w:val="16"/>
              </w:rPr>
              <w:t>an</w:t>
            </w:r>
            <w:proofErr w:type="gramEnd"/>
            <w:r w:rsidRPr="00331E92">
              <w:rPr>
                <w:rFonts w:ascii="Times New Roman" w:hAnsi="Times New Roman" w:cs="Times New Roman"/>
                <w:sz w:val="16"/>
                <w:szCs w:val="16"/>
              </w:rPr>
              <w:t xml:space="preserve"> non-AP EHT STA" to "For an non-AP MLD"</w:t>
            </w:r>
          </w:p>
        </w:tc>
        <w:tc>
          <w:tcPr>
            <w:tcW w:w="1440" w:type="dxa"/>
            <w:shd w:val="clear" w:color="auto" w:fill="auto"/>
            <w:noWrap/>
          </w:tcPr>
          <w:p w14:paraId="2CFF28E2" w14:textId="2026B097"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24D9754F" w14:textId="77777777" w:rsidR="00743038" w:rsidRDefault="00743038" w:rsidP="00743038">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53D03034" w14:textId="77777777" w:rsidR="00331E92" w:rsidRPr="00FA36F8" w:rsidRDefault="00331E92" w:rsidP="00331E92">
            <w:pPr>
              <w:suppressAutoHyphens/>
              <w:spacing w:after="0"/>
              <w:rPr>
                <w:rFonts w:ascii="Times New Roman" w:hAnsi="Times New Roman" w:cs="Times New Roman"/>
                <w:b/>
                <w:sz w:val="16"/>
                <w:szCs w:val="16"/>
              </w:rPr>
            </w:pPr>
          </w:p>
        </w:tc>
      </w:tr>
      <w:tr w:rsidR="00331E92" w:rsidRPr="008B0293" w14:paraId="68180FC0" w14:textId="77777777" w:rsidTr="004D62E6">
        <w:trPr>
          <w:trHeight w:val="220"/>
          <w:jc w:val="center"/>
        </w:trPr>
        <w:tc>
          <w:tcPr>
            <w:tcW w:w="625" w:type="dxa"/>
            <w:shd w:val="clear" w:color="auto" w:fill="auto"/>
            <w:noWrap/>
          </w:tcPr>
          <w:p w14:paraId="3F34A89C" w14:textId="075150FF"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6019</w:t>
            </w:r>
          </w:p>
        </w:tc>
        <w:tc>
          <w:tcPr>
            <w:tcW w:w="1080" w:type="dxa"/>
          </w:tcPr>
          <w:p w14:paraId="62354E7F" w14:textId="559D0CB2"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32115892" w14:textId="04FCDC23"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5E7FAB3C" w14:textId="7395EB8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132.49</w:t>
            </w:r>
          </w:p>
        </w:tc>
        <w:tc>
          <w:tcPr>
            <w:tcW w:w="1530" w:type="dxa"/>
            <w:shd w:val="clear" w:color="auto" w:fill="auto"/>
            <w:noWrap/>
          </w:tcPr>
          <w:p w14:paraId="62D90099" w14:textId="59797874"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 xml:space="preserve">change "For </w:t>
            </w:r>
            <w:proofErr w:type="gramStart"/>
            <w:r w:rsidRPr="00331E92">
              <w:rPr>
                <w:rFonts w:ascii="Times New Roman" w:hAnsi="Times New Roman" w:cs="Times New Roman"/>
                <w:sz w:val="16"/>
                <w:szCs w:val="16"/>
              </w:rPr>
              <w:t>an</w:t>
            </w:r>
            <w:proofErr w:type="gramEnd"/>
            <w:r w:rsidRPr="00331E92">
              <w:rPr>
                <w:rFonts w:ascii="Times New Roman" w:hAnsi="Times New Roman" w:cs="Times New Roman"/>
                <w:sz w:val="16"/>
                <w:szCs w:val="16"/>
              </w:rPr>
              <w:t xml:space="preserve"> non-AP EHT STA" to "For an non-AP MLD"</w:t>
            </w:r>
          </w:p>
        </w:tc>
        <w:tc>
          <w:tcPr>
            <w:tcW w:w="1440" w:type="dxa"/>
            <w:shd w:val="clear" w:color="auto" w:fill="auto"/>
            <w:noWrap/>
          </w:tcPr>
          <w:p w14:paraId="39F8EBB0" w14:textId="240ECEE3"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6D1EDAD0" w14:textId="77777777" w:rsidR="00331E92" w:rsidRDefault="00E154F6" w:rsidP="00331E92">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F3C628F" w14:textId="77777777" w:rsidR="00E154F6" w:rsidRDefault="00E154F6" w:rsidP="00331E92">
            <w:pPr>
              <w:suppressAutoHyphens/>
              <w:spacing w:after="0"/>
              <w:rPr>
                <w:rFonts w:ascii="Times New Roman" w:hAnsi="Times New Roman" w:cs="Times New Roman"/>
                <w:b/>
                <w:sz w:val="16"/>
                <w:szCs w:val="16"/>
              </w:rPr>
            </w:pPr>
          </w:p>
          <w:p w14:paraId="1D768D51" w14:textId="1823B6F3" w:rsidR="00E154F6" w:rsidRPr="00FA36F8" w:rsidRDefault="00E154F6" w:rsidP="00331E9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approved doc 11-21/1206r4 </w:t>
            </w:r>
            <w:r w:rsidR="0016684F">
              <w:rPr>
                <w:rFonts w:ascii="Times New Roman" w:hAnsi="Times New Roman" w:cs="Times New Roman"/>
                <w:b/>
                <w:sz w:val="16"/>
                <w:szCs w:val="16"/>
              </w:rPr>
              <w:t>(</w:t>
            </w:r>
            <w:proofErr w:type="spellStart"/>
            <w:r w:rsidR="0016684F">
              <w:rPr>
                <w:rFonts w:ascii="Times New Roman" w:hAnsi="Times New Roman" w:cs="Times New Roman"/>
                <w:b/>
                <w:sz w:val="16"/>
                <w:szCs w:val="16"/>
              </w:rPr>
              <w:t>Yunbo</w:t>
            </w:r>
            <w:proofErr w:type="spellEnd"/>
            <w:r w:rsidR="0016684F">
              <w:rPr>
                <w:rFonts w:ascii="Times New Roman" w:hAnsi="Times New Roman" w:cs="Times New Roman"/>
                <w:b/>
                <w:sz w:val="16"/>
                <w:szCs w:val="16"/>
              </w:rPr>
              <w:t xml:space="preserve">) </w:t>
            </w:r>
            <w:r w:rsidR="003F3712">
              <w:rPr>
                <w:rFonts w:ascii="Times New Roman" w:hAnsi="Times New Roman" w:cs="Times New Roman"/>
                <w:b/>
                <w:sz w:val="16"/>
                <w:szCs w:val="16"/>
              </w:rPr>
              <w:t>has made this change.</w:t>
            </w:r>
          </w:p>
        </w:tc>
      </w:tr>
      <w:tr w:rsidR="00331E92" w:rsidRPr="008B0293" w14:paraId="0D0CBD98" w14:textId="77777777" w:rsidTr="004D62E6">
        <w:trPr>
          <w:trHeight w:val="220"/>
          <w:jc w:val="center"/>
        </w:trPr>
        <w:tc>
          <w:tcPr>
            <w:tcW w:w="625" w:type="dxa"/>
            <w:shd w:val="clear" w:color="auto" w:fill="auto"/>
            <w:noWrap/>
          </w:tcPr>
          <w:p w14:paraId="4A932403" w14:textId="67239EA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6018</w:t>
            </w:r>
          </w:p>
        </w:tc>
        <w:tc>
          <w:tcPr>
            <w:tcW w:w="1080" w:type="dxa"/>
          </w:tcPr>
          <w:p w14:paraId="09D967AD" w14:textId="5C8A2B62"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746B107E" w14:textId="3BAF29B7"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4A6497E7" w14:textId="49E0268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132.55</w:t>
            </w:r>
          </w:p>
        </w:tc>
        <w:tc>
          <w:tcPr>
            <w:tcW w:w="1530" w:type="dxa"/>
            <w:shd w:val="clear" w:color="auto" w:fill="auto"/>
            <w:noWrap/>
          </w:tcPr>
          <w:p w14:paraId="10244293" w14:textId="3732C2BD"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EHT AP" to "For an AP MLD"</w:t>
            </w:r>
          </w:p>
        </w:tc>
        <w:tc>
          <w:tcPr>
            <w:tcW w:w="1440" w:type="dxa"/>
            <w:shd w:val="clear" w:color="auto" w:fill="auto"/>
            <w:noWrap/>
          </w:tcPr>
          <w:p w14:paraId="5A1ACA15" w14:textId="3165A141"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1B11C722" w14:textId="77777777" w:rsidR="003F3712" w:rsidRDefault="003F3712" w:rsidP="003F3712">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41117CE" w14:textId="77777777" w:rsidR="003F3712" w:rsidRDefault="003F3712" w:rsidP="003F3712">
            <w:pPr>
              <w:suppressAutoHyphens/>
              <w:spacing w:after="0"/>
              <w:rPr>
                <w:rFonts w:ascii="Times New Roman" w:hAnsi="Times New Roman" w:cs="Times New Roman"/>
                <w:b/>
                <w:sz w:val="16"/>
                <w:szCs w:val="16"/>
              </w:rPr>
            </w:pPr>
          </w:p>
          <w:p w14:paraId="50C768CF" w14:textId="74033E36" w:rsidR="00331E92" w:rsidRPr="00FA36F8" w:rsidRDefault="003F3712" w:rsidP="003F37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approved doc 11-21/1206r4</w:t>
            </w:r>
            <w:r w:rsidR="0016684F">
              <w:rPr>
                <w:rFonts w:ascii="Times New Roman" w:hAnsi="Times New Roman" w:cs="Times New Roman"/>
                <w:b/>
                <w:sz w:val="16"/>
                <w:szCs w:val="16"/>
              </w:rPr>
              <w:t xml:space="preserve"> (</w:t>
            </w:r>
            <w:proofErr w:type="spellStart"/>
            <w:r w:rsidR="0016684F">
              <w:rPr>
                <w:rFonts w:ascii="Times New Roman" w:hAnsi="Times New Roman" w:cs="Times New Roman"/>
                <w:b/>
                <w:sz w:val="16"/>
                <w:szCs w:val="16"/>
              </w:rPr>
              <w:t>Yunbo</w:t>
            </w:r>
            <w:proofErr w:type="spellEnd"/>
            <w:r w:rsidR="0016684F">
              <w:rPr>
                <w:rFonts w:ascii="Times New Roman" w:hAnsi="Times New Roman" w:cs="Times New Roman"/>
                <w:b/>
                <w:sz w:val="16"/>
                <w:szCs w:val="16"/>
              </w:rPr>
              <w:t xml:space="preserve">) </w:t>
            </w:r>
            <w:r>
              <w:rPr>
                <w:rFonts w:ascii="Times New Roman" w:hAnsi="Times New Roman" w:cs="Times New Roman"/>
                <w:b/>
                <w:sz w:val="16"/>
                <w:szCs w:val="16"/>
              </w:rPr>
              <w:t>has made this change.</w:t>
            </w:r>
          </w:p>
        </w:tc>
      </w:tr>
    </w:tbl>
    <w:p w14:paraId="4270ED0B" w14:textId="6D41F0B9" w:rsidR="00B5087C" w:rsidRDefault="00B5087C" w:rsidP="002D015E">
      <w:pPr>
        <w:pStyle w:val="BodyText0"/>
        <w:kinsoku w:val="0"/>
        <w:overflowPunct w:val="0"/>
        <w:spacing w:before="1"/>
        <w:jc w:val="both"/>
        <w:rPr>
          <w:rFonts w:ascii="Arial" w:hAnsi="Arial" w:cs="Arial"/>
          <w:b/>
          <w:bCs/>
        </w:rPr>
      </w:pPr>
    </w:p>
    <w:p w14:paraId="15BCDACD" w14:textId="77777777" w:rsidR="00B5087C" w:rsidRDefault="00B5087C">
      <w:pPr>
        <w:rPr>
          <w:rFonts w:ascii="Arial" w:eastAsia="Malgun Gothic" w:hAnsi="Arial" w:cs="Arial"/>
          <w:b/>
          <w:bCs/>
          <w:szCs w:val="20"/>
          <w:lang w:val="en-GB"/>
        </w:rPr>
      </w:pPr>
      <w:r>
        <w:rPr>
          <w:rFonts w:ascii="Arial" w:hAnsi="Arial" w:cs="Arial"/>
          <w:b/>
          <w:bCs/>
        </w:rPr>
        <w:br w:type="page"/>
      </w:r>
    </w:p>
    <w:p w14:paraId="582C6D8B" w14:textId="1D457CED" w:rsidR="00C7129A" w:rsidRDefault="002D015E" w:rsidP="005D6851">
      <w:pPr>
        <w:pStyle w:val="BodyText0"/>
        <w:kinsoku w:val="0"/>
        <w:overflowPunct w:val="0"/>
        <w:spacing w:before="1"/>
        <w:jc w:val="both"/>
        <w:rPr>
          <w:b/>
        </w:rPr>
      </w:pPr>
      <w:r>
        <w:rPr>
          <w:rFonts w:ascii="Arial" w:hAnsi="Arial" w:cs="Arial"/>
          <w:b/>
          <w:bCs/>
        </w:rPr>
        <w:lastRenderedPageBreak/>
        <w:t>9.4.2.295c.2</w:t>
      </w:r>
      <w:r>
        <w:rPr>
          <w:rFonts w:ascii="Arial" w:hAnsi="Arial" w:cs="Arial"/>
          <w:b/>
          <w:bCs/>
          <w:spacing w:val="-8"/>
        </w:rPr>
        <w:t xml:space="preserve"> </w:t>
      </w:r>
      <w:r>
        <w:rPr>
          <w:rFonts w:ascii="Arial" w:hAnsi="Arial" w:cs="Arial"/>
          <w:b/>
          <w:bCs/>
        </w:rPr>
        <w:t>EHT</w:t>
      </w:r>
      <w:r>
        <w:rPr>
          <w:rFonts w:ascii="Arial" w:hAnsi="Arial" w:cs="Arial"/>
          <w:b/>
          <w:bCs/>
          <w:spacing w:val="-8"/>
        </w:rPr>
        <w:t xml:space="preserve"> </w:t>
      </w:r>
      <w:r>
        <w:rPr>
          <w:rFonts w:ascii="Arial" w:hAnsi="Arial" w:cs="Arial"/>
          <w:b/>
          <w:bCs/>
        </w:rPr>
        <w:t>MAC</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Information</w:t>
      </w:r>
      <w:r>
        <w:rPr>
          <w:rFonts w:ascii="Arial" w:hAnsi="Arial" w:cs="Arial"/>
          <w:b/>
          <w:bCs/>
          <w:spacing w:val="-8"/>
        </w:rPr>
        <w:t xml:space="preserve"> </w:t>
      </w:r>
      <w:r>
        <w:rPr>
          <w:rFonts w:ascii="Arial" w:hAnsi="Arial" w:cs="Arial"/>
          <w:b/>
          <w:bCs/>
        </w:rPr>
        <w:t>field</w:t>
      </w:r>
    </w:p>
    <w:p w14:paraId="1E73D6A1" w14:textId="1F4573AD" w:rsidR="006E4745" w:rsidRDefault="006E4745" w:rsidP="006E4745">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w:t>
      </w:r>
      <w:r>
        <w:rPr>
          <w:b/>
          <w:i/>
          <w:iCs/>
          <w:highlight w:val="yellow"/>
        </w:rPr>
        <w:t xml:space="preserve">Move the entry for AAR support from Table 9-322aq to Table 9-322ao </w:t>
      </w:r>
      <w:r w:rsidR="001F6382">
        <w:rPr>
          <w:b/>
          <w:i/>
          <w:iCs/>
          <w:highlight w:val="yellow"/>
        </w:rPr>
        <w:t xml:space="preserve">with additional changes </w:t>
      </w:r>
      <w:r>
        <w:rPr>
          <w:b/>
          <w:i/>
          <w:iCs/>
          <w:highlight w:val="yellow"/>
        </w:rPr>
        <w:t>as shown below</w:t>
      </w:r>
    </w:p>
    <w:p w14:paraId="4F60B373" w14:textId="7DEA28A6" w:rsidR="00C7129A" w:rsidRPr="00C7129A" w:rsidRDefault="00C7129A" w:rsidP="0036403D">
      <w:pPr>
        <w:widowControl w:val="0"/>
        <w:kinsoku w:val="0"/>
        <w:overflowPunct w:val="0"/>
        <w:autoSpaceDE w:val="0"/>
        <w:autoSpaceDN w:val="0"/>
        <w:adjustRightInd w:val="0"/>
        <w:spacing w:before="93" w:after="0" w:line="240" w:lineRule="auto"/>
        <w:ind w:left="207" w:right="343"/>
        <w:jc w:val="center"/>
        <w:rPr>
          <w:rFonts w:ascii="Arial" w:eastAsia="Times New Roman" w:hAnsi="Arial" w:cs="Arial"/>
          <w:b/>
          <w:bCs/>
          <w:sz w:val="21"/>
          <w:szCs w:val="21"/>
        </w:rPr>
      </w:pPr>
      <w:r w:rsidRPr="00C7129A">
        <w:rPr>
          <w:rFonts w:ascii="Arial" w:eastAsia="Times New Roman" w:hAnsi="Arial" w:cs="Arial"/>
          <w:b/>
          <w:bCs/>
          <w:sz w:val="20"/>
          <w:szCs w:val="20"/>
        </w:rPr>
        <w:t>Table</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9-322aq—Subfields</w:t>
      </w:r>
      <w:r w:rsidRPr="00C7129A">
        <w:rPr>
          <w:rFonts w:ascii="Arial" w:eastAsia="Times New Roman" w:hAnsi="Arial" w:cs="Arial"/>
          <w:b/>
          <w:bCs/>
          <w:spacing w:val="-1"/>
          <w:sz w:val="20"/>
          <w:szCs w:val="20"/>
        </w:rPr>
        <w:t xml:space="preserve"> </w:t>
      </w:r>
      <w:r w:rsidRPr="00C7129A">
        <w:rPr>
          <w:rFonts w:ascii="Arial" w:eastAsia="Times New Roman" w:hAnsi="Arial" w:cs="Arial"/>
          <w:b/>
          <w:bCs/>
          <w:sz w:val="20"/>
          <w:szCs w:val="20"/>
        </w:rPr>
        <w:t>of</w:t>
      </w:r>
      <w:r w:rsidRPr="00C7129A">
        <w:rPr>
          <w:rFonts w:ascii="Arial" w:eastAsia="Times New Roman" w:hAnsi="Arial" w:cs="Arial"/>
          <w:b/>
          <w:bCs/>
          <w:spacing w:val="-3"/>
          <w:sz w:val="20"/>
          <w:szCs w:val="20"/>
        </w:rPr>
        <w:t xml:space="preserve"> </w:t>
      </w:r>
      <w:r w:rsidRPr="00C7129A">
        <w:rPr>
          <w:rFonts w:ascii="Arial" w:eastAsia="Times New Roman" w:hAnsi="Arial" w:cs="Arial"/>
          <w:b/>
          <w:bCs/>
          <w:sz w:val="20"/>
          <w:szCs w:val="20"/>
        </w:rPr>
        <w:t>the</w:t>
      </w:r>
      <w:r w:rsidRPr="00C7129A">
        <w:rPr>
          <w:rFonts w:ascii="Arial" w:eastAsia="Times New Roman" w:hAnsi="Arial" w:cs="Arial"/>
          <w:b/>
          <w:bCs/>
          <w:spacing w:val="-4"/>
          <w:sz w:val="20"/>
          <w:szCs w:val="20"/>
        </w:rPr>
        <w:t xml:space="preserve"> </w:t>
      </w:r>
      <w:r w:rsidRPr="00C7129A">
        <w:rPr>
          <w:rFonts w:ascii="Arial" w:eastAsia="Times New Roman" w:hAnsi="Arial" w:cs="Arial"/>
          <w:b/>
          <w:bCs/>
          <w:sz w:val="20"/>
          <w:szCs w:val="20"/>
        </w:rPr>
        <w:t>EHT</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MAC</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Capabilities</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Information</w:t>
      </w:r>
      <w:r w:rsidRPr="00C7129A">
        <w:rPr>
          <w:rFonts w:ascii="Arial" w:eastAsia="Times New Roman" w:hAnsi="Arial" w:cs="Arial"/>
          <w:b/>
          <w:bCs/>
          <w:spacing w:val="-2"/>
          <w:sz w:val="20"/>
          <w:szCs w:val="20"/>
        </w:rPr>
        <w:t xml:space="preserve"> </w:t>
      </w:r>
      <w:proofErr w:type="gramStart"/>
      <w:r w:rsidRPr="00C7129A">
        <w:rPr>
          <w:rFonts w:ascii="Arial" w:eastAsia="Times New Roman" w:hAnsi="Arial" w:cs="Arial"/>
          <w:b/>
          <w:bCs/>
          <w:sz w:val="20"/>
          <w:szCs w:val="20"/>
        </w:rPr>
        <w:t>field</w:t>
      </w:r>
      <w:r w:rsidR="00E76C7A" w:rsidRPr="00A15D4A">
        <w:rPr>
          <w:rFonts w:ascii="Times New Roman" w:hAnsi="Times New Roman" w:cs="Times New Roman"/>
          <w:sz w:val="16"/>
          <w:szCs w:val="16"/>
          <w:highlight w:val="yellow"/>
        </w:rPr>
        <w:t>[</w:t>
      </w:r>
      <w:proofErr w:type="gramEnd"/>
      <w:r w:rsidR="00E76C7A">
        <w:rPr>
          <w:rFonts w:ascii="Times New Roman" w:hAnsi="Times New Roman" w:cs="Times New Roman"/>
          <w:sz w:val="16"/>
          <w:szCs w:val="16"/>
          <w:highlight w:val="yellow"/>
        </w:rPr>
        <w:t>6605</w:t>
      </w:r>
      <w:r w:rsidR="00E76C7A" w:rsidRPr="00A15D4A">
        <w:rPr>
          <w:rFonts w:ascii="Times New Roman" w:hAnsi="Times New Roman" w:cs="Times New Roman"/>
          <w:sz w:val="16"/>
          <w:szCs w:val="16"/>
          <w:highlight w:val="yellow"/>
        </w:rPr>
        <w:t>]</w:t>
      </w: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C7129A" w:rsidRPr="00C7129A" w14:paraId="48DAF437" w14:textId="77777777" w:rsidTr="00D257B6">
        <w:trPr>
          <w:trHeight w:val="380"/>
        </w:trPr>
        <w:tc>
          <w:tcPr>
            <w:tcW w:w="1823" w:type="dxa"/>
            <w:tcBorders>
              <w:top w:val="single" w:sz="12" w:space="0" w:color="000000"/>
              <w:left w:val="single" w:sz="12" w:space="0" w:color="000000"/>
              <w:bottom w:val="single" w:sz="12" w:space="0" w:color="000000"/>
              <w:right w:val="single" w:sz="2" w:space="0" w:color="000000"/>
            </w:tcBorders>
          </w:tcPr>
          <w:p w14:paraId="4BD12023" w14:textId="77777777" w:rsidR="00C7129A" w:rsidRPr="00C7129A" w:rsidRDefault="00C7129A" w:rsidP="00C7129A">
            <w:pPr>
              <w:widowControl w:val="0"/>
              <w:kinsoku w:val="0"/>
              <w:overflowPunct w:val="0"/>
              <w:autoSpaceDE w:val="0"/>
              <w:autoSpaceDN w:val="0"/>
              <w:adjustRightInd w:val="0"/>
              <w:spacing w:before="76" w:after="0" w:line="240" w:lineRule="auto"/>
              <w:ind w:left="588"/>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30CAC4FE" w14:textId="77777777" w:rsidR="00C7129A" w:rsidRPr="00C7129A" w:rsidRDefault="00C7129A" w:rsidP="00C7129A">
            <w:pPr>
              <w:widowControl w:val="0"/>
              <w:kinsoku w:val="0"/>
              <w:overflowPunct w:val="0"/>
              <w:autoSpaceDE w:val="0"/>
              <w:autoSpaceDN w:val="0"/>
              <w:adjustRightInd w:val="0"/>
              <w:spacing w:before="76" w:after="0" w:line="240" w:lineRule="auto"/>
              <w:ind w:left="1104" w:right="1079"/>
              <w:jc w:val="center"/>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Definition</w:t>
            </w:r>
          </w:p>
        </w:tc>
        <w:tc>
          <w:tcPr>
            <w:tcW w:w="3001" w:type="dxa"/>
            <w:tcBorders>
              <w:top w:val="single" w:sz="12" w:space="0" w:color="000000"/>
              <w:left w:val="single" w:sz="2" w:space="0" w:color="000000"/>
              <w:bottom w:val="single" w:sz="12" w:space="0" w:color="000000"/>
              <w:right w:val="single" w:sz="12" w:space="0" w:color="000000"/>
            </w:tcBorders>
          </w:tcPr>
          <w:p w14:paraId="6DF41BCA" w14:textId="77777777" w:rsidR="00C7129A" w:rsidRPr="00C7129A" w:rsidRDefault="00C7129A" w:rsidP="00C7129A">
            <w:pPr>
              <w:widowControl w:val="0"/>
              <w:kinsoku w:val="0"/>
              <w:overflowPunct w:val="0"/>
              <w:autoSpaceDE w:val="0"/>
              <w:autoSpaceDN w:val="0"/>
              <w:adjustRightInd w:val="0"/>
              <w:spacing w:before="76" w:after="0" w:line="240" w:lineRule="auto"/>
              <w:ind w:left="1124" w:right="1088"/>
              <w:jc w:val="center"/>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Encoding</w:t>
            </w:r>
          </w:p>
        </w:tc>
      </w:tr>
      <w:tr w:rsidR="00C7129A" w:rsidRPr="00C7129A" w14:paraId="2D674FBF" w14:textId="77777777" w:rsidTr="00D257B6">
        <w:trPr>
          <w:trHeight w:val="1510"/>
        </w:trPr>
        <w:tc>
          <w:tcPr>
            <w:tcW w:w="1823" w:type="dxa"/>
            <w:tcBorders>
              <w:top w:val="single" w:sz="4" w:space="0" w:color="000000"/>
              <w:left w:val="single" w:sz="12" w:space="0" w:color="000000"/>
              <w:bottom w:val="single" w:sz="12" w:space="0" w:color="000000"/>
              <w:right w:val="single" w:sz="2" w:space="0" w:color="000000"/>
            </w:tcBorders>
          </w:tcPr>
          <w:p w14:paraId="7EEB7C17" w14:textId="3C40CF9B" w:rsidR="00C7129A" w:rsidRPr="00C7129A" w:rsidRDefault="00C7129A" w:rsidP="00C7129A">
            <w:pPr>
              <w:widowControl w:val="0"/>
              <w:kinsoku w:val="0"/>
              <w:overflowPunct w:val="0"/>
              <w:autoSpaceDE w:val="0"/>
              <w:autoSpaceDN w:val="0"/>
              <w:adjustRightInd w:val="0"/>
              <w:spacing w:before="46" w:after="0" w:line="240" w:lineRule="auto"/>
              <w:ind w:left="116"/>
              <w:rPr>
                <w:rFonts w:ascii="Times New Roman" w:eastAsia="Times New Roman" w:hAnsi="Times New Roman" w:cs="Times New Roman"/>
                <w:sz w:val="18"/>
                <w:szCs w:val="18"/>
              </w:rPr>
            </w:pPr>
            <w:del w:id="106" w:author="Abhishek Patil" w:date="2021-07-31T00:36:00Z">
              <w:r w:rsidRPr="00C7129A" w:rsidDel="005D6851">
                <w:rPr>
                  <w:rFonts w:ascii="Times New Roman" w:eastAsia="Times New Roman" w:hAnsi="Times New Roman" w:cs="Times New Roman"/>
                  <w:sz w:val="18"/>
                  <w:szCs w:val="18"/>
                </w:rPr>
                <w:delText>AAR</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del>
          </w:p>
        </w:tc>
        <w:tc>
          <w:tcPr>
            <w:tcW w:w="3000" w:type="dxa"/>
            <w:tcBorders>
              <w:top w:val="single" w:sz="4" w:space="0" w:color="000000"/>
              <w:left w:val="single" w:sz="2" w:space="0" w:color="000000"/>
              <w:bottom w:val="single" w:sz="12" w:space="0" w:color="000000"/>
              <w:right w:val="single" w:sz="2" w:space="0" w:color="000000"/>
            </w:tcBorders>
          </w:tcPr>
          <w:p w14:paraId="2B046A41" w14:textId="1B586237" w:rsidR="00C7129A" w:rsidRPr="00C7129A" w:rsidRDefault="00C7129A" w:rsidP="00C7129A">
            <w:pPr>
              <w:widowControl w:val="0"/>
              <w:kinsoku w:val="0"/>
              <w:overflowPunct w:val="0"/>
              <w:autoSpaceDE w:val="0"/>
              <w:autoSpaceDN w:val="0"/>
              <w:adjustRightInd w:val="0"/>
              <w:spacing w:before="51" w:after="0" w:line="232" w:lineRule="auto"/>
              <w:ind w:left="130" w:right="105"/>
              <w:rPr>
                <w:rFonts w:ascii="Times New Roman" w:eastAsia="Times New Roman" w:hAnsi="Times New Roman" w:cs="Times New Roman"/>
                <w:sz w:val="18"/>
                <w:szCs w:val="18"/>
              </w:rPr>
            </w:pPr>
            <w:del w:id="107" w:author="Abhishek Patil" w:date="2021-07-31T00:36:00Z">
              <w:r w:rsidRPr="00C7129A" w:rsidDel="005D6851">
                <w:rPr>
                  <w:rFonts w:ascii="Times New Roman" w:eastAsia="Times New Roman" w:hAnsi="Times New Roman" w:cs="Times New Roman"/>
                  <w:sz w:val="18"/>
                  <w:szCs w:val="18"/>
                </w:rPr>
                <w:delText>For an AP, indicates support for</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receiving a frame with an AAR Con-</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trol</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For</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a</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non-AP</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STA,</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indi-</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cates support for generating a frame</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with</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an</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AAR</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Control</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subfield.</w:delText>
              </w:r>
            </w:del>
          </w:p>
        </w:tc>
        <w:tc>
          <w:tcPr>
            <w:tcW w:w="3001" w:type="dxa"/>
            <w:tcBorders>
              <w:top w:val="single" w:sz="4" w:space="0" w:color="000000"/>
              <w:left w:val="single" w:sz="2" w:space="0" w:color="000000"/>
              <w:bottom w:val="single" w:sz="12" w:space="0" w:color="000000"/>
              <w:right w:val="single" w:sz="12" w:space="0" w:color="000000"/>
            </w:tcBorders>
          </w:tcPr>
          <w:p w14:paraId="636D08AB" w14:textId="3C52750E" w:rsidR="00C7129A" w:rsidRPr="00C7129A" w:rsidDel="005D6851" w:rsidRDefault="00C7129A" w:rsidP="00C7129A">
            <w:pPr>
              <w:widowControl w:val="0"/>
              <w:kinsoku w:val="0"/>
              <w:overflowPunct w:val="0"/>
              <w:autoSpaceDE w:val="0"/>
              <w:autoSpaceDN w:val="0"/>
              <w:adjustRightInd w:val="0"/>
              <w:spacing w:before="51" w:after="0" w:line="232" w:lineRule="auto"/>
              <w:ind w:left="130"/>
              <w:rPr>
                <w:del w:id="108" w:author="Abhishek Patil" w:date="2021-07-31T00:36:00Z"/>
                <w:rFonts w:ascii="Times New Roman" w:eastAsia="Times New Roman" w:hAnsi="Times New Roman" w:cs="Times New Roman"/>
                <w:sz w:val="18"/>
                <w:szCs w:val="18"/>
              </w:rPr>
            </w:pPr>
            <w:del w:id="109" w:author="Abhishek Patil" w:date="2021-07-31T00:36:00Z">
              <w:r w:rsidRPr="00C7129A" w:rsidDel="005D6851">
                <w:rPr>
                  <w:rFonts w:ascii="Times New Roman" w:eastAsia="Times New Roman" w:hAnsi="Times New Roman" w:cs="Times New Roman"/>
                  <w:sz w:val="18"/>
                  <w:szCs w:val="18"/>
                </w:rPr>
                <w:delText>If</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the</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+HTC-HE</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is</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1:</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Set to 1 if the STA supports the AAR</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Control</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functionality.</w:delText>
              </w:r>
            </w:del>
          </w:p>
          <w:p w14:paraId="68F265C7" w14:textId="6EA2D01F" w:rsidR="00C7129A" w:rsidRPr="00C7129A" w:rsidDel="005D6851" w:rsidRDefault="00C7129A" w:rsidP="00C7129A">
            <w:pPr>
              <w:widowControl w:val="0"/>
              <w:kinsoku w:val="0"/>
              <w:overflowPunct w:val="0"/>
              <w:autoSpaceDE w:val="0"/>
              <w:autoSpaceDN w:val="0"/>
              <w:adjustRightInd w:val="0"/>
              <w:spacing w:after="0" w:line="200" w:lineRule="exact"/>
              <w:ind w:left="130"/>
              <w:rPr>
                <w:del w:id="110" w:author="Abhishek Patil" w:date="2021-07-31T00:36:00Z"/>
                <w:rFonts w:ascii="Times New Roman" w:eastAsia="Times New Roman" w:hAnsi="Times New Roman" w:cs="Times New Roman"/>
                <w:sz w:val="18"/>
                <w:szCs w:val="18"/>
              </w:rPr>
            </w:pPr>
            <w:del w:id="111" w:author="Abhishek Patil" w:date="2021-07-31T00:36:00Z">
              <w:r w:rsidRPr="00C7129A" w:rsidDel="005D6851">
                <w:rPr>
                  <w:rFonts w:ascii="Times New Roman" w:eastAsia="Times New Roman" w:hAnsi="Times New Roman" w:cs="Times New Roman"/>
                  <w:sz w:val="18"/>
                  <w:szCs w:val="18"/>
                </w:rPr>
                <w:delText>Set</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to</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0</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otherwise.</w:delText>
              </w:r>
            </w:del>
          </w:p>
          <w:p w14:paraId="36378572" w14:textId="77172953" w:rsidR="00C7129A" w:rsidRPr="00C7129A" w:rsidDel="005D6851" w:rsidRDefault="00C7129A" w:rsidP="00C7129A">
            <w:pPr>
              <w:widowControl w:val="0"/>
              <w:kinsoku w:val="0"/>
              <w:overflowPunct w:val="0"/>
              <w:autoSpaceDE w:val="0"/>
              <w:autoSpaceDN w:val="0"/>
              <w:adjustRightInd w:val="0"/>
              <w:spacing w:before="2" w:after="0" w:line="240" w:lineRule="auto"/>
              <w:rPr>
                <w:del w:id="112" w:author="Abhishek Patil" w:date="2021-07-31T00:36:00Z"/>
                <w:rFonts w:ascii="Arial" w:eastAsia="Times New Roman" w:hAnsi="Arial" w:cs="Arial"/>
                <w:b/>
                <w:bCs/>
                <w:sz w:val="17"/>
                <w:szCs w:val="17"/>
              </w:rPr>
            </w:pPr>
          </w:p>
          <w:p w14:paraId="0B072D73" w14:textId="49C42BC1" w:rsidR="00C7129A" w:rsidRPr="00C7129A" w:rsidRDefault="00C7129A" w:rsidP="00C7129A">
            <w:pPr>
              <w:widowControl w:val="0"/>
              <w:kinsoku w:val="0"/>
              <w:overflowPunct w:val="0"/>
              <w:autoSpaceDE w:val="0"/>
              <w:autoSpaceDN w:val="0"/>
              <w:adjustRightInd w:val="0"/>
              <w:spacing w:after="0" w:line="232" w:lineRule="auto"/>
              <w:ind w:left="130" w:right="342"/>
              <w:rPr>
                <w:rFonts w:ascii="Times New Roman" w:eastAsia="Times New Roman" w:hAnsi="Times New Roman" w:cs="Times New Roman"/>
                <w:sz w:val="18"/>
                <w:szCs w:val="18"/>
              </w:rPr>
            </w:pPr>
            <w:del w:id="113" w:author="Abhishek Patil" w:date="2021-07-31T00:36:00Z">
              <w:r w:rsidRPr="00C7129A" w:rsidDel="005D6851">
                <w:rPr>
                  <w:rFonts w:ascii="Times New Roman" w:eastAsia="Times New Roman" w:hAnsi="Times New Roman" w:cs="Times New Roman"/>
                  <w:sz w:val="18"/>
                  <w:szCs w:val="18"/>
                </w:rPr>
                <w:delText>Reserved</w:delText>
              </w:r>
              <w:r w:rsidRPr="00C7129A" w:rsidDel="005D6851">
                <w:rPr>
                  <w:rFonts w:ascii="Times New Roman" w:eastAsia="Times New Roman" w:hAnsi="Times New Roman" w:cs="Times New Roman"/>
                  <w:spacing w:val="-5"/>
                  <w:sz w:val="18"/>
                  <w:szCs w:val="18"/>
                </w:rPr>
                <w:delText xml:space="preserve"> </w:delText>
              </w:r>
              <w:r w:rsidRPr="00C7129A" w:rsidDel="005D6851">
                <w:rPr>
                  <w:rFonts w:ascii="Times New Roman" w:eastAsia="Times New Roman" w:hAnsi="Times New Roman" w:cs="Times New Roman"/>
                  <w:sz w:val="18"/>
                  <w:szCs w:val="18"/>
                </w:rPr>
                <w:delText>if</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the</w:delText>
              </w:r>
              <w:r w:rsidRPr="00C7129A" w:rsidDel="005D6851">
                <w:rPr>
                  <w:rFonts w:ascii="Times New Roman" w:eastAsia="Times New Roman" w:hAnsi="Times New Roman" w:cs="Times New Roman"/>
                  <w:spacing w:val="-5"/>
                  <w:sz w:val="18"/>
                  <w:szCs w:val="18"/>
                </w:rPr>
                <w:delText xml:space="preserve"> </w:delText>
              </w:r>
              <w:r w:rsidRPr="00C7129A" w:rsidDel="005D6851">
                <w:rPr>
                  <w:rFonts w:ascii="Times New Roman" w:eastAsia="Times New Roman" w:hAnsi="Times New Roman" w:cs="Times New Roman"/>
                  <w:sz w:val="18"/>
                  <w:szCs w:val="18"/>
                </w:rPr>
                <w:delText>+HTC-HE</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is</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0.</w:delText>
              </w:r>
            </w:del>
          </w:p>
        </w:tc>
      </w:tr>
    </w:tbl>
    <w:p w14:paraId="488ADB94" w14:textId="77777777" w:rsidR="00036635" w:rsidRDefault="00036635">
      <w:pPr>
        <w:rPr>
          <w:b/>
        </w:rPr>
      </w:pPr>
    </w:p>
    <w:p w14:paraId="75D8B677" w14:textId="77777777" w:rsidR="00F16646" w:rsidRDefault="00F16646" w:rsidP="00F16646">
      <w:pPr>
        <w:pStyle w:val="T"/>
        <w:spacing w:after="0" w:line="240" w:lineRule="auto"/>
        <w:rPr>
          <w:rFonts w:ascii="Arial" w:hAnsi="Arial" w:cs="Arial"/>
          <w:b/>
          <w:bCs/>
        </w:rPr>
      </w:pPr>
      <w:r>
        <w:rPr>
          <w:rFonts w:ascii="Arial" w:hAnsi="Arial" w:cs="Arial"/>
          <w:b/>
          <w:bCs/>
        </w:rPr>
        <w:t>9.4.2.295b.2</w:t>
      </w:r>
      <w:r>
        <w:rPr>
          <w:rFonts w:ascii="Arial" w:hAnsi="Arial" w:cs="Arial"/>
          <w:b/>
          <w:bCs/>
          <w:spacing w:val="-7"/>
        </w:rPr>
        <w:t xml:space="preserve"> </w:t>
      </w:r>
      <w:r>
        <w:rPr>
          <w:rFonts w:ascii="Arial" w:hAnsi="Arial" w:cs="Arial"/>
          <w:b/>
          <w:bCs/>
        </w:rPr>
        <w:t>Basic</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Multi-Link</w:t>
      </w:r>
      <w:r>
        <w:rPr>
          <w:rFonts w:ascii="Arial" w:hAnsi="Arial" w:cs="Arial"/>
          <w:b/>
          <w:bCs/>
          <w:spacing w:val="-7"/>
        </w:rPr>
        <w:t xml:space="preserve"> </w:t>
      </w:r>
      <w:r>
        <w:rPr>
          <w:rFonts w:ascii="Arial" w:hAnsi="Arial" w:cs="Arial"/>
          <w:b/>
          <w:bCs/>
        </w:rPr>
        <w:t>element</w:t>
      </w:r>
    </w:p>
    <w:p w14:paraId="49333401" w14:textId="21FBAA61" w:rsidR="005D6851" w:rsidRDefault="005D6851" w:rsidP="005D6851">
      <w:pPr>
        <w:pStyle w:val="BodyText0"/>
        <w:kinsoku w:val="0"/>
        <w:overflowPunct w:val="0"/>
        <w:spacing w:before="152"/>
        <w:ind w:left="1029"/>
        <w:rPr>
          <w:rFonts w:ascii="Arial" w:hAnsi="Arial" w:cs="Arial"/>
          <w:b/>
          <w:bCs/>
          <w:szCs w:val="22"/>
        </w:rPr>
      </w:pPr>
      <w:r>
        <w:rPr>
          <w:rFonts w:ascii="Arial" w:hAnsi="Arial" w:cs="Arial"/>
          <w:b/>
          <w:bCs/>
        </w:rPr>
        <w:t>Table</w:t>
      </w:r>
      <w:r>
        <w:rPr>
          <w:rFonts w:ascii="Arial" w:hAnsi="Arial" w:cs="Arial"/>
          <w:b/>
          <w:bCs/>
          <w:spacing w:val="-9"/>
        </w:rPr>
        <w:t xml:space="preserve"> </w:t>
      </w:r>
      <w:r>
        <w:rPr>
          <w:rFonts w:ascii="Arial" w:hAnsi="Arial" w:cs="Arial"/>
          <w:b/>
          <w:bCs/>
        </w:rPr>
        <w:t>9-322ao—Subfields</w:t>
      </w:r>
      <w:r>
        <w:rPr>
          <w:rFonts w:ascii="Arial" w:hAnsi="Arial" w:cs="Arial"/>
          <w:b/>
          <w:bCs/>
          <w:spacing w:val="-8"/>
        </w:rPr>
        <w:t xml:space="preserve"> </w:t>
      </w:r>
      <w:r>
        <w:rPr>
          <w:rFonts w:ascii="Arial" w:hAnsi="Arial" w:cs="Arial"/>
          <w:b/>
          <w:bCs/>
        </w:rPr>
        <w:t>of</w:t>
      </w:r>
      <w:r>
        <w:rPr>
          <w:rFonts w:ascii="Arial" w:hAnsi="Arial" w:cs="Arial"/>
          <w:b/>
          <w:bCs/>
          <w:spacing w:val="-9"/>
        </w:rPr>
        <w:t xml:space="preserve"> </w:t>
      </w:r>
      <w:r>
        <w:rPr>
          <w:rFonts w:ascii="Arial" w:hAnsi="Arial" w:cs="Arial"/>
          <w:b/>
          <w:bCs/>
        </w:rPr>
        <w:t>the</w:t>
      </w:r>
      <w:r>
        <w:rPr>
          <w:rFonts w:ascii="Arial" w:hAnsi="Arial" w:cs="Arial"/>
          <w:b/>
          <w:bCs/>
          <w:spacing w:val="-8"/>
        </w:rPr>
        <w:t xml:space="preserve"> </w:t>
      </w:r>
      <w:r>
        <w:rPr>
          <w:rFonts w:ascii="Arial" w:hAnsi="Arial" w:cs="Arial"/>
          <w:b/>
          <w:bCs/>
        </w:rPr>
        <w:t>MLD</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proofErr w:type="gramStart"/>
      <w:r>
        <w:rPr>
          <w:rFonts w:ascii="Arial" w:hAnsi="Arial" w:cs="Arial"/>
          <w:b/>
          <w:bCs/>
        </w:rPr>
        <w:t>field</w:t>
      </w:r>
      <w:r w:rsidR="00E76C7A" w:rsidRPr="00A15D4A">
        <w:rPr>
          <w:sz w:val="16"/>
          <w:szCs w:val="16"/>
          <w:highlight w:val="yellow"/>
        </w:rPr>
        <w:t>[</w:t>
      </w:r>
      <w:proofErr w:type="gramEnd"/>
      <w:r w:rsidR="00E76C7A">
        <w:rPr>
          <w:sz w:val="16"/>
          <w:szCs w:val="16"/>
          <w:highlight w:val="yellow"/>
        </w:rPr>
        <w:t>6605</w:t>
      </w:r>
      <w:r w:rsidR="004E6788">
        <w:rPr>
          <w:sz w:val="16"/>
          <w:szCs w:val="16"/>
          <w:highlight w:val="yellow"/>
        </w:rPr>
        <w:t>, 6021</w:t>
      </w:r>
      <w:r w:rsidR="00E76C7A" w:rsidRPr="00A15D4A">
        <w:rPr>
          <w:sz w:val="16"/>
          <w:szCs w:val="16"/>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1155"/>
        <w:gridCol w:w="1800"/>
        <w:gridCol w:w="5546"/>
      </w:tblGrid>
      <w:tr w:rsidR="005D6851" w14:paraId="196F7A1D" w14:textId="77777777" w:rsidTr="00A56D5F">
        <w:trPr>
          <w:trHeight w:val="20"/>
          <w:jc w:val="center"/>
        </w:trPr>
        <w:tc>
          <w:tcPr>
            <w:tcW w:w="1155" w:type="dxa"/>
            <w:tcBorders>
              <w:top w:val="single" w:sz="12" w:space="0" w:color="000000"/>
              <w:left w:val="single" w:sz="12" w:space="0" w:color="000000"/>
              <w:bottom w:val="single" w:sz="12" w:space="0" w:color="000000"/>
              <w:right w:val="single" w:sz="2" w:space="0" w:color="000000"/>
            </w:tcBorders>
            <w:vAlign w:val="center"/>
          </w:tcPr>
          <w:p w14:paraId="4C5EED91" w14:textId="77777777" w:rsidR="005D6851" w:rsidRPr="002D5B03" w:rsidRDefault="005D6851" w:rsidP="002D5B03">
            <w:pPr>
              <w:pStyle w:val="TableParagraph"/>
              <w:kinsoku w:val="0"/>
              <w:overflowPunct w:val="0"/>
              <w:ind w:left="0"/>
              <w:rPr>
                <w:b/>
                <w:bCs/>
                <w:sz w:val="18"/>
                <w:szCs w:val="18"/>
                <w:u w:val="none"/>
              </w:rPr>
            </w:pPr>
            <w:r w:rsidRPr="002D5B03">
              <w:rPr>
                <w:b/>
                <w:bCs/>
                <w:sz w:val="18"/>
                <w:szCs w:val="18"/>
                <w:u w:val="none"/>
              </w:rPr>
              <w:t>Subfield</w:t>
            </w:r>
          </w:p>
        </w:tc>
        <w:tc>
          <w:tcPr>
            <w:tcW w:w="1800" w:type="dxa"/>
            <w:tcBorders>
              <w:top w:val="single" w:sz="12" w:space="0" w:color="000000"/>
              <w:left w:val="single" w:sz="2" w:space="0" w:color="000000"/>
              <w:bottom w:val="single" w:sz="12" w:space="0" w:color="000000"/>
              <w:right w:val="single" w:sz="2" w:space="0" w:color="000000"/>
            </w:tcBorders>
            <w:vAlign w:val="center"/>
          </w:tcPr>
          <w:p w14:paraId="70CCC065" w14:textId="77777777" w:rsidR="005D6851" w:rsidRPr="002D5B03" w:rsidRDefault="005D6851" w:rsidP="002D5B03">
            <w:pPr>
              <w:pStyle w:val="TableParagraph"/>
              <w:kinsoku w:val="0"/>
              <w:overflowPunct w:val="0"/>
              <w:ind w:left="0"/>
              <w:jc w:val="center"/>
              <w:rPr>
                <w:b/>
                <w:bCs/>
                <w:sz w:val="18"/>
                <w:szCs w:val="18"/>
                <w:u w:val="none"/>
              </w:rPr>
            </w:pPr>
            <w:r w:rsidRPr="002D5B03">
              <w:rPr>
                <w:b/>
                <w:bCs/>
                <w:sz w:val="18"/>
                <w:szCs w:val="18"/>
                <w:u w:val="none"/>
              </w:rPr>
              <w:t>Definition</w:t>
            </w:r>
          </w:p>
        </w:tc>
        <w:tc>
          <w:tcPr>
            <w:tcW w:w="5546" w:type="dxa"/>
            <w:tcBorders>
              <w:top w:val="single" w:sz="12" w:space="0" w:color="000000"/>
              <w:left w:val="single" w:sz="2" w:space="0" w:color="000000"/>
              <w:bottom w:val="single" w:sz="12" w:space="0" w:color="000000"/>
              <w:right w:val="single" w:sz="12" w:space="0" w:color="000000"/>
            </w:tcBorders>
            <w:vAlign w:val="center"/>
          </w:tcPr>
          <w:p w14:paraId="79FDD208" w14:textId="77777777" w:rsidR="005D6851" w:rsidRPr="002D5B03" w:rsidRDefault="005D6851" w:rsidP="002D5B03">
            <w:pPr>
              <w:pStyle w:val="TableParagraph"/>
              <w:kinsoku w:val="0"/>
              <w:overflowPunct w:val="0"/>
              <w:ind w:left="0"/>
              <w:jc w:val="center"/>
              <w:rPr>
                <w:b/>
                <w:bCs/>
                <w:sz w:val="18"/>
                <w:szCs w:val="18"/>
                <w:u w:val="none"/>
              </w:rPr>
            </w:pPr>
            <w:r w:rsidRPr="002D5B03">
              <w:rPr>
                <w:b/>
                <w:bCs/>
                <w:sz w:val="18"/>
                <w:szCs w:val="18"/>
                <w:u w:val="none"/>
              </w:rPr>
              <w:t>Encoding</w:t>
            </w:r>
          </w:p>
        </w:tc>
      </w:tr>
      <w:tr w:rsidR="005D6851" w14:paraId="6D335565" w14:textId="77777777" w:rsidTr="00A56D5F">
        <w:trPr>
          <w:trHeight w:val="1068"/>
          <w:jc w:val="center"/>
        </w:trPr>
        <w:tc>
          <w:tcPr>
            <w:tcW w:w="1155" w:type="dxa"/>
            <w:tcBorders>
              <w:top w:val="single" w:sz="4" w:space="0" w:color="000000"/>
              <w:left w:val="single" w:sz="12" w:space="0" w:color="000000"/>
              <w:bottom w:val="single" w:sz="12" w:space="0" w:color="000000"/>
              <w:right w:val="single" w:sz="2" w:space="0" w:color="000000"/>
            </w:tcBorders>
          </w:tcPr>
          <w:p w14:paraId="0768F50E" w14:textId="27A7EE8C" w:rsidR="005D6851" w:rsidRDefault="005D6851" w:rsidP="00276FAA">
            <w:pPr>
              <w:pStyle w:val="TableParagraph"/>
              <w:kinsoku w:val="0"/>
              <w:overflowPunct w:val="0"/>
              <w:ind w:left="0"/>
              <w:rPr>
                <w:sz w:val="18"/>
                <w:szCs w:val="18"/>
              </w:rPr>
            </w:pPr>
            <w:ins w:id="114" w:author="Abhishek Patil" w:date="2021-07-31T00:36:00Z">
              <w:r w:rsidRPr="00C7129A">
                <w:rPr>
                  <w:rFonts w:eastAsia="Times New Roman"/>
                  <w:sz w:val="18"/>
                  <w:szCs w:val="18"/>
                </w:rPr>
                <w:t>AAR</w:t>
              </w:r>
              <w:r w:rsidRPr="00C7129A">
                <w:rPr>
                  <w:rFonts w:eastAsia="Times New Roman"/>
                  <w:spacing w:val="-6"/>
                  <w:sz w:val="18"/>
                  <w:szCs w:val="18"/>
                </w:rPr>
                <w:t xml:space="preserve"> </w:t>
              </w:r>
              <w:r w:rsidRPr="00C7129A">
                <w:rPr>
                  <w:rFonts w:eastAsia="Times New Roman"/>
                  <w:sz w:val="18"/>
                  <w:szCs w:val="18"/>
                </w:rPr>
                <w:t>Support</w:t>
              </w:r>
            </w:ins>
          </w:p>
        </w:tc>
        <w:tc>
          <w:tcPr>
            <w:tcW w:w="1800" w:type="dxa"/>
            <w:tcBorders>
              <w:top w:val="single" w:sz="4" w:space="0" w:color="000000"/>
              <w:left w:val="single" w:sz="2" w:space="0" w:color="000000"/>
              <w:bottom w:val="single" w:sz="12" w:space="0" w:color="000000"/>
              <w:right w:val="single" w:sz="2" w:space="0" w:color="000000"/>
            </w:tcBorders>
          </w:tcPr>
          <w:p w14:paraId="608DBBE0" w14:textId="4A01BBE8" w:rsidR="005D6851" w:rsidRDefault="00DA7263" w:rsidP="00CD6907">
            <w:pPr>
              <w:pStyle w:val="TableParagraph"/>
              <w:suppressAutoHyphens/>
              <w:kinsoku w:val="0"/>
              <w:overflowPunct w:val="0"/>
              <w:ind w:left="0"/>
              <w:rPr>
                <w:sz w:val="18"/>
                <w:szCs w:val="18"/>
              </w:rPr>
            </w:pPr>
            <w:ins w:id="115" w:author="Abhishek Patil" w:date="2021-08-08T16:50:00Z">
              <w:r>
                <w:rPr>
                  <w:rFonts w:eastAsia="Times New Roman"/>
                  <w:sz w:val="18"/>
                  <w:szCs w:val="18"/>
                </w:rPr>
                <w:t>An AP MLD</w:t>
              </w:r>
            </w:ins>
            <w:ins w:id="116" w:author="Abhishek Patil" w:date="2021-07-31T00:36:00Z">
              <w:r w:rsidR="005D6851" w:rsidRPr="00C7129A">
                <w:rPr>
                  <w:rFonts w:eastAsia="Times New Roman"/>
                  <w:sz w:val="18"/>
                  <w:szCs w:val="18"/>
                </w:rPr>
                <w:t xml:space="preserve"> indicates support for</w:t>
              </w:r>
              <w:r w:rsidR="005D6851" w:rsidRPr="00C7129A">
                <w:rPr>
                  <w:rFonts w:eastAsia="Times New Roman"/>
                  <w:spacing w:val="1"/>
                  <w:sz w:val="18"/>
                  <w:szCs w:val="18"/>
                </w:rPr>
                <w:t xml:space="preserve"> </w:t>
              </w:r>
              <w:r w:rsidR="005D6851" w:rsidRPr="00C7129A">
                <w:rPr>
                  <w:rFonts w:eastAsia="Times New Roman"/>
                  <w:sz w:val="18"/>
                  <w:szCs w:val="18"/>
                </w:rPr>
                <w:t>receiving a frame with an AAR Control</w:t>
              </w:r>
              <w:r w:rsidR="005D6851" w:rsidRPr="00C7129A">
                <w:rPr>
                  <w:rFonts w:eastAsia="Times New Roman"/>
                  <w:spacing w:val="-4"/>
                  <w:sz w:val="18"/>
                  <w:szCs w:val="18"/>
                </w:rPr>
                <w:t xml:space="preserve"> </w:t>
              </w:r>
              <w:r w:rsidR="005D6851" w:rsidRPr="00C7129A">
                <w:rPr>
                  <w:rFonts w:eastAsia="Times New Roman"/>
                  <w:sz w:val="18"/>
                  <w:szCs w:val="18"/>
                </w:rPr>
                <w:t>subfield.</w:t>
              </w:r>
            </w:ins>
          </w:p>
        </w:tc>
        <w:tc>
          <w:tcPr>
            <w:tcW w:w="5546" w:type="dxa"/>
            <w:tcBorders>
              <w:top w:val="single" w:sz="4" w:space="0" w:color="000000"/>
              <w:left w:val="single" w:sz="2" w:space="0" w:color="000000"/>
              <w:bottom w:val="single" w:sz="12" w:space="0" w:color="000000"/>
              <w:right w:val="single" w:sz="12" w:space="0" w:color="000000"/>
            </w:tcBorders>
          </w:tcPr>
          <w:p w14:paraId="3FD9792B" w14:textId="77777777" w:rsidR="002D5B03" w:rsidRDefault="005D6851" w:rsidP="00CD6907">
            <w:pPr>
              <w:widowControl w:val="0"/>
              <w:suppressAutoHyphens/>
              <w:kinsoku w:val="0"/>
              <w:overflowPunct w:val="0"/>
              <w:autoSpaceDE w:val="0"/>
              <w:autoSpaceDN w:val="0"/>
              <w:adjustRightInd w:val="0"/>
              <w:spacing w:after="0" w:line="240" w:lineRule="auto"/>
              <w:rPr>
                <w:rFonts w:ascii="Times New Roman" w:eastAsia="Times New Roman" w:hAnsi="Times New Roman" w:cs="Times New Roman"/>
                <w:sz w:val="18"/>
                <w:szCs w:val="18"/>
              </w:rPr>
            </w:pPr>
            <w:ins w:id="117" w:author="Abhishek Patil" w:date="2021-07-31T00:36:00Z">
              <w:r w:rsidRPr="00C7129A">
                <w:rPr>
                  <w:rFonts w:ascii="Times New Roman" w:eastAsia="Times New Roman" w:hAnsi="Times New Roman" w:cs="Times New Roman"/>
                  <w:sz w:val="18"/>
                  <w:szCs w:val="18"/>
                </w:rPr>
                <w:t>If</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the</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+HTC-HE</w:t>
              </w:r>
              <w:r w:rsidRPr="00C7129A">
                <w:rPr>
                  <w:rFonts w:ascii="Times New Roman" w:eastAsia="Times New Roman" w:hAnsi="Times New Roman" w:cs="Times New Roman"/>
                  <w:spacing w:val="-6"/>
                  <w:sz w:val="18"/>
                  <w:szCs w:val="18"/>
                </w:rPr>
                <w:t xml:space="preserve"> </w:t>
              </w:r>
              <w:r w:rsidRPr="00C7129A">
                <w:rPr>
                  <w:rFonts w:ascii="Times New Roman" w:eastAsia="Times New Roman" w:hAnsi="Times New Roman" w:cs="Times New Roman"/>
                  <w:sz w:val="18"/>
                  <w:szCs w:val="18"/>
                </w:rPr>
                <w:t>Support</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subfield</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is</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1:</w:t>
              </w:r>
            </w:ins>
          </w:p>
          <w:p w14:paraId="2B03AC01" w14:textId="14BBF822" w:rsidR="005D6851" w:rsidRPr="00834386" w:rsidRDefault="00FD7426" w:rsidP="00CD6907">
            <w:pPr>
              <w:pStyle w:val="ListParagraph"/>
              <w:widowControl w:val="0"/>
              <w:suppressAutoHyphens/>
              <w:kinsoku w:val="0"/>
              <w:overflowPunct w:val="0"/>
              <w:autoSpaceDE w:val="0"/>
              <w:autoSpaceDN w:val="0"/>
              <w:adjustRightInd w:val="0"/>
              <w:spacing w:after="0" w:line="240" w:lineRule="auto"/>
              <w:ind w:left="0"/>
              <w:rPr>
                <w:ins w:id="118" w:author="Abhishek Patil" w:date="2021-07-31T00:36:00Z"/>
                <w:rFonts w:ascii="Times New Roman" w:eastAsia="Times New Roman" w:hAnsi="Times New Roman" w:cs="Times New Roman"/>
                <w:sz w:val="18"/>
                <w:szCs w:val="18"/>
              </w:rPr>
            </w:pPr>
            <w:ins w:id="119" w:author="Abhishek Patil" w:date="2021-07-31T23:57:00Z">
              <w:r>
                <w:rPr>
                  <w:rFonts w:ascii="Times New Roman" w:eastAsia="Times New Roman" w:hAnsi="Times New Roman" w:cs="Times New Roman"/>
                  <w:sz w:val="18"/>
                  <w:szCs w:val="18"/>
                </w:rPr>
                <w:t xml:space="preserve">  </w:t>
              </w:r>
            </w:ins>
            <w:ins w:id="120" w:author="Abhishek Patil" w:date="2021-07-31T00:36:00Z">
              <w:r w:rsidR="005D6851" w:rsidRPr="00834386">
                <w:rPr>
                  <w:rFonts w:ascii="Times New Roman" w:eastAsia="Times New Roman" w:hAnsi="Times New Roman" w:cs="Times New Roman"/>
                  <w:sz w:val="18"/>
                  <w:szCs w:val="18"/>
                </w:rPr>
                <w:t xml:space="preserve">Set to 1 if the </w:t>
              </w:r>
            </w:ins>
            <w:ins w:id="121" w:author="Abhishek Patil" w:date="2021-07-31T23:55:00Z">
              <w:r w:rsidR="009B4924">
                <w:rPr>
                  <w:rFonts w:ascii="Times New Roman" w:eastAsia="Times New Roman" w:hAnsi="Times New Roman" w:cs="Times New Roman"/>
                  <w:sz w:val="18"/>
                  <w:szCs w:val="18"/>
                </w:rPr>
                <w:t>AP</w:t>
              </w:r>
            </w:ins>
            <w:ins w:id="122" w:author="Abhishek Patil" w:date="2021-07-31T00:36:00Z">
              <w:r w:rsidR="005D6851" w:rsidRPr="00834386">
                <w:rPr>
                  <w:rFonts w:ascii="Times New Roman" w:eastAsia="Times New Roman" w:hAnsi="Times New Roman" w:cs="Times New Roman"/>
                  <w:sz w:val="18"/>
                  <w:szCs w:val="18"/>
                </w:rPr>
                <w:t xml:space="preserve"> </w:t>
              </w:r>
            </w:ins>
            <w:ins w:id="123" w:author="Abhishek Patil" w:date="2021-08-03T10:43:00Z">
              <w:r w:rsidR="00C26513">
                <w:rPr>
                  <w:rFonts w:ascii="Times New Roman" w:eastAsia="Times New Roman" w:hAnsi="Times New Roman" w:cs="Times New Roman"/>
                  <w:sz w:val="18"/>
                  <w:szCs w:val="18"/>
                </w:rPr>
                <w:t xml:space="preserve">MLD </w:t>
              </w:r>
            </w:ins>
            <w:ins w:id="124" w:author="Abhishek Patil" w:date="2021-07-31T00:36:00Z">
              <w:r w:rsidR="005D6851" w:rsidRPr="00834386">
                <w:rPr>
                  <w:rFonts w:ascii="Times New Roman" w:eastAsia="Times New Roman" w:hAnsi="Times New Roman" w:cs="Times New Roman"/>
                  <w:sz w:val="18"/>
                  <w:szCs w:val="18"/>
                </w:rPr>
                <w:t>supports the AAR</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Control</w:t>
              </w:r>
              <w:r w:rsidR="005D6851" w:rsidRPr="00834386">
                <w:rPr>
                  <w:rFonts w:ascii="Times New Roman" w:eastAsia="Times New Roman" w:hAnsi="Times New Roman" w:cs="Times New Roman"/>
                  <w:spacing w:val="-3"/>
                  <w:sz w:val="18"/>
                  <w:szCs w:val="18"/>
                </w:rPr>
                <w:t xml:space="preserve"> </w:t>
              </w:r>
              <w:r w:rsidR="005D6851" w:rsidRPr="00834386">
                <w:rPr>
                  <w:rFonts w:ascii="Times New Roman" w:eastAsia="Times New Roman" w:hAnsi="Times New Roman" w:cs="Times New Roman"/>
                  <w:sz w:val="18"/>
                  <w:szCs w:val="18"/>
                </w:rPr>
                <w:t>subfield</w:t>
              </w:r>
              <w:r w:rsidR="005D6851" w:rsidRPr="00834386">
                <w:rPr>
                  <w:rFonts w:ascii="Times New Roman" w:eastAsia="Times New Roman" w:hAnsi="Times New Roman" w:cs="Times New Roman"/>
                  <w:spacing w:val="-3"/>
                  <w:sz w:val="18"/>
                  <w:szCs w:val="18"/>
                </w:rPr>
                <w:t xml:space="preserve"> </w:t>
              </w:r>
              <w:r w:rsidR="005D6851" w:rsidRPr="00834386">
                <w:rPr>
                  <w:rFonts w:ascii="Times New Roman" w:eastAsia="Times New Roman" w:hAnsi="Times New Roman" w:cs="Times New Roman"/>
                  <w:sz w:val="18"/>
                  <w:szCs w:val="18"/>
                </w:rPr>
                <w:t>functionality.</w:t>
              </w:r>
            </w:ins>
          </w:p>
          <w:p w14:paraId="46EA64F9" w14:textId="0570E3C2" w:rsidR="005D6851" w:rsidRPr="00834386" w:rsidRDefault="00FD7426" w:rsidP="00CD6907">
            <w:pPr>
              <w:pStyle w:val="ListParagraph"/>
              <w:widowControl w:val="0"/>
              <w:suppressAutoHyphens/>
              <w:kinsoku w:val="0"/>
              <w:overflowPunct w:val="0"/>
              <w:autoSpaceDE w:val="0"/>
              <w:autoSpaceDN w:val="0"/>
              <w:adjustRightInd w:val="0"/>
              <w:spacing w:after="0" w:line="240" w:lineRule="auto"/>
              <w:ind w:left="0"/>
              <w:rPr>
                <w:ins w:id="125" w:author="Abhishek Patil" w:date="2021-07-31T00:36:00Z"/>
                <w:rFonts w:ascii="Times New Roman" w:eastAsia="Times New Roman" w:hAnsi="Times New Roman" w:cs="Times New Roman"/>
                <w:sz w:val="18"/>
                <w:szCs w:val="18"/>
              </w:rPr>
            </w:pPr>
            <w:ins w:id="126" w:author="Abhishek Patil" w:date="2021-07-31T23:57:00Z">
              <w:r>
                <w:rPr>
                  <w:rFonts w:ascii="Times New Roman" w:eastAsia="Times New Roman" w:hAnsi="Times New Roman" w:cs="Times New Roman"/>
                  <w:sz w:val="18"/>
                  <w:szCs w:val="18"/>
                </w:rPr>
                <w:t xml:space="preserve">  </w:t>
              </w:r>
            </w:ins>
            <w:ins w:id="127" w:author="Abhishek Patil" w:date="2021-07-31T00:36:00Z">
              <w:r w:rsidR="005D6851" w:rsidRPr="00834386">
                <w:rPr>
                  <w:rFonts w:ascii="Times New Roman" w:eastAsia="Times New Roman" w:hAnsi="Times New Roman" w:cs="Times New Roman"/>
                  <w:sz w:val="18"/>
                  <w:szCs w:val="18"/>
                </w:rPr>
                <w:t>Set</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to</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0</w:t>
              </w:r>
              <w:r w:rsidR="005D6851" w:rsidRPr="00834386">
                <w:rPr>
                  <w:rFonts w:ascii="Times New Roman" w:eastAsia="Times New Roman" w:hAnsi="Times New Roman" w:cs="Times New Roman"/>
                  <w:spacing w:val="-2"/>
                  <w:sz w:val="18"/>
                  <w:szCs w:val="18"/>
                </w:rPr>
                <w:t xml:space="preserve"> </w:t>
              </w:r>
              <w:r w:rsidR="005D6851" w:rsidRPr="00834386">
                <w:rPr>
                  <w:rFonts w:ascii="Times New Roman" w:eastAsia="Times New Roman" w:hAnsi="Times New Roman" w:cs="Times New Roman"/>
                  <w:sz w:val="18"/>
                  <w:szCs w:val="18"/>
                </w:rPr>
                <w:t>otherwise.</w:t>
              </w:r>
            </w:ins>
          </w:p>
          <w:p w14:paraId="293090A8" w14:textId="77777777" w:rsidR="005D6851" w:rsidRPr="00C7129A" w:rsidRDefault="005D6851" w:rsidP="00CD6907">
            <w:pPr>
              <w:widowControl w:val="0"/>
              <w:suppressAutoHyphens/>
              <w:kinsoku w:val="0"/>
              <w:overflowPunct w:val="0"/>
              <w:autoSpaceDE w:val="0"/>
              <w:autoSpaceDN w:val="0"/>
              <w:adjustRightInd w:val="0"/>
              <w:spacing w:after="0" w:line="240" w:lineRule="auto"/>
              <w:rPr>
                <w:ins w:id="128" w:author="Abhishek Patil" w:date="2021-07-31T00:36:00Z"/>
                <w:rFonts w:ascii="Arial" w:eastAsia="Times New Roman" w:hAnsi="Arial" w:cs="Arial"/>
                <w:b/>
                <w:bCs/>
                <w:sz w:val="17"/>
                <w:szCs w:val="17"/>
              </w:rPr>
            </w:pPr>
          </w:p>
          <w:p w14:paraId="724D615F" w14:textId="77777777" w:rsidR="005D6851" w:rsidRDefault="005D6851" w:rsidP="00CD6907">
            <w:pPr>
              <w:pStyle w:val="TableParagraph"/>
              <w:suppressAutoHyphens/>
              <w:kinsoku w:val="0"/>
              <w:overflowPunct w:val="0"/>
              <w:ind w:left="0"/>
              <w:jc w:val="both"/>
              <w:rPr>
                <w:ins w:id="129" w:author="Abhishek Patil" w:date="2021-08-03T10:48:00Z"/>
                <w:rFonts w:eastAsia="Times New Roman"/>
                <w:sz w:val="18"/>
                <w:szCs w:val="18"/>
              </w:rPr>
            </w:pPr>
            <w:ins w:id="130" w:author="Abhishek Patil" w:date="2021-07-31T00:36:00Z">
              <w:r w:rsidRPr="00C7129A">
                <w:rPr>
                  <w:rFonts w:eastAsia="Times New Roman"/>
                  <w:sz w:val="18"/>
                  <w:szCs w:val="18"/>
                </w:rPr>
                <w:t>Reserved</w:t>
              </w:r>
              <w:r w:rsidRPr="00C7129A">
                <w:rPr>
                  <w:rFonts w:eastAsia="Times New Roman"/>
                  <w:spacing w:val="-5"/>
                  <w:sz w:val="18"/>
                  <w:szCs w:val="18"/>
                </w:rPr>
                <w:t xml:space="preserve"> </w:t>
              </w:r>
            </w:ins>
            <w:ins w:id="131" w:author="Abhishek Patil" w:date="2021-07-31T23:55:00Z">
              <w:r w:rsidR="002E2903">
                <w:rPr>
                  <w:rFonts w:eastAsia="Times New Roman"/>
                  <w:spacing w:val="-5"/>
                  <w:sz w:val="18"/>
                  <w:szCs w:val="18"/>
                </w:rPr>
                <w:t>for non-AP</w:t>
              </w:r>
            </w:ins>
            <w:ins w:id="132" w:author="Abhishek Patil" w:date="2021-08-03T10:43:00Z">
              <w:r w:rsidR="006E6191">
                <w:rPr>
                  <w:rFonts w:eastAsia="Times New Roman"/>
                  <w:spacing w:val="-5"/>
                  <w:sz w:val="18"/>
                  <w:szCs w:val="18"/>
                </w:rPr>
                <w:t xml:space="preserve"> MLD</w:t>
              </w:r>
            </w:ins>
            <w:ins w:id="133" w:author="Abhishek Patil" w:date="2021-07-31T23:55:00Z">
              <w:r w:rsidR="002E2903">
                <w:rPr>
                  <w:rFonts w:eastAsia="Times New Roman"/>
                  <w:spacing w:val="-5"/>
                  <w:sz w:val="18"/>
                  <w:szCs w:val="18"/>
                </w:rPr>
                <w:t xml:space="preserve"> or </w:t>
              </w:r>
            </w:ins>
            <w:ins w:id="134" w:author="Abhishek Patil" w:date="2021-07-31T00:36:00Z">
              <w:r w:rsidRPr="00C7129A">
                <w:rPr>
                  <w:rFonts w:eastAsia="Times New Roman"/>
                  <w:sz w:val="18"/>
                  <w:szCs w:val="18"/>
                </w:rPr>
                <w:t>if</w:t>
              </w:r>
              <w:r w:rsidRPr="00C7129A">
                <w:rPr>
                  <w:rFonts w:eastAsia="Times New Roman"/>
                  <w:spacing w:val="-4"/>
                  <w:sz w:val="18"/>
                  <w:szCs w:val="18"/>
                </w:rPr>
                <w:t xml:space="preserve"> </w:t>
              </w:r>
              <w:r w:rsidRPr="00C7129A">
                <w:rPr>
                  <w:rFonts w:eastAsia="Times New Roman"/>
                  <w:sz w:val="18"/>
                  <w:szCs w:val="18"/>
                </w:rPr>
                <w:t>the</w:t>
              </w:r>
              <w:r w:rsidRPr="00C7129A">
                <w:rPr>
                  <w:rFonts w:eastAsia="Times New Roman"/>
                  <w:spacing w:val="-5"/>
                  <w:sz w:val="18"/>
                  <w:szCs w:val="18"/>
                </w:rPr>
                <w:t xml:space="preserve"> </w:t>
              </w:r>
              <w:r w:rsidRPr="00C7129A">
                <w:rPr>
                  <w:rFonts w:eastAsia="Times New Roman"/>
                  <w:sz w:val="18"/>
                  <w:szCs w:val="18"/>
                </w:rPr>
                <w:t>+HTC-HE</w:t>
              </w:r>
              <w:r w:rsidRPr="00C7129A">
                <w:rPr>
                  <w:rFonts w:eastAsia="Times New Roman"/>
                  <w:spacing w:val="-6"/>
                  <w:sz w:val="18"/>
                  <w:szCs w:val="18"/>
                </w:rPr>
                <w:t xml:space="preserve"> </w:t>
              </w:r>
              <w:r w:rsidRPr="00C7129A">
                <w:rPr>
                  <w:rFonts w:eastAsia="Times New Roman"/>
                  <w:sz w:val="18"/>
                  <w:szCs w:val="18"/>
                </w:rPr>
                <w:t>Suppor</w:t>
              </w:r>
            </w:ins>
            <w:ins w:id="135" w:author="Abhishek Patil" w:date="2021-07-31T23:55:00Z">
              <w:r w:rsidR="009B4924">
                <w:rPr>
                  <w:rFonts w:eastAsia="Times New Roman"/>
                  <w:sz w:val="18"/>
                  <w:szCs w:val="18"/>
                </w:rPr>
                <w:t>t s</w:t>
              </w:r>
            </w:ins>
            <w:ins w:id="136" w:author="Abhishek Patil" w:date="2021-07-31T00:36:00Z">
              <w:r w:rsidRPr="00C7129A">
                <w:rPr>
                  <w:rFonts w:eastAsia="Times New Roman"/>
                  <w:sz w:val="18"/>
                  <w:szCs w:val="18"/>
                </w:rPr>
                <w:t>ubfield</w:t>
              </w:r>
              <w:r w:rsidRPr="00C7129A">
                <w:rPr>
                  <w:rFonts w:eastAsia="Times New Roman"/>
                  <w:spacing w:val="-2"/>
                  <w:sz w:val="18"/>
                  <w:szCs w:val="18"/>
                </w:rPr>
                <w:t xml:space="preserve"> </w:t>
              </w:r>
              <w:r w:rsidRPr="00C7129A">
                <w:rPr>
                  <w:rFonts w:eastAsia="Times New Roman"/>
                  <w:sz w:val="18"/>
                  <w:szCs w:val="18"/>
                </w:rPr>
                <w:t>is</w:t>
              </w:r>
              <w:r w:rsidRPr="00C7129A">
                <w:rPr>
                  <w:rFonts w:eastAsia="Times New Roman"/>
                  <w:spacing w:val="-1"/>
                  <w:sz w:val="18"/>
                  <w:szCs w:val="18"/>
                </w:rPr>
                <w:t xml:space="preserve"> </w:t>
              </w:r>
              <w:r w:rsidRPr="00C7129A">
                <w:rPr>
                  <w:rFonts w:eastAsia="Times New Roman"/>
                  <w:sz w:val="18"/>
                  <w:szCs w:val="18"/>
                </w:rPr>
                <w:t>0.</w:t>
              </w:r>
            </w:ins>
          </w:p>
          <w:p w14:paraId="3E6FC680" w14:textId="77777777" w:rsidR="00827D9D" w:rsidRDefault="00827D9D" w:rsidP="00CD6907">
            <w:pPr>
              <w:pStyle w:val="TableParagraph"/>
              <w:suppressAutoHyphens/>
              <w:kinsoku w:val="0"/>
              <w:overflowPunct w:val="0"/>
              <w:ind w:left="0"/>
              <w:jc w:val="both"/>
              <w:rPr>
                <w:ins w:id="137" w:author="Abhishek Patil" w:date="2021-08-03T10:48:00Z"/>
                <w:rFonts w:eastAsia="Times New Roman"/>
                <w:sz w:val="18"/>
                <w:szCs w:val="18"/>
              </w:rPr>
            </w:pPr>
          </w:p>
          <w:p w14:paraId="5F87862D" w14:textId="055C0B26" w:rsidR="00827D9D" w:rsidRDefault="00827D9D" w:rsidP="00CD6907">
            <w:pPr>
              <w:pStyle w:val="TableParagraph"/>
              <w:suppressAutoHyphens/>
              <w:kinsoku w:val="0"/>
              <w:overflowPunct w:val="0"/>
              <w:ind w:left="0"/>
              <w:jc w:val="both"/>
              <w:rPr>
                <w:sz w:val="18"/>
                <w:szCs w:val="18"/>
              </w:rPr>
            </w:pPr>
            <w:ins w:id="138" w:author="Abhishek Patil" w:date="2021-08-03T10:48:00Z">
              <w:r>
                <w:rPr>
                  <w:rFonts w:eastAsia="Times New Roman"/>
                  <w:sz w:val="18"/>
                  <w:szCs w:val="18"/>
                </w:rPr>
                <w:t>See 35.3.15.7.2 (</w:t>
              </w:r>
              <w:r w:rsidRPr="00827D9D">
                <w:rPr>
                  <w:rFonts w:eastAsia="Times New Roman"/>
                  <w:sz w:val="18"/>
                  <w:szCs w:val="18"/>
                </w:rPr>
                <w:t>AP assisted medium synchronization recovery procedure</w:t>
              </w:r>
              <w:r>
                <w:rPr>
                  <w:rFonts w:eastAsia="Times New Roman"/>
                  <w:sz w:val="18"/>
                  <w:szCs w:val="18"/>
                </w:rPr>
                <w:t>)</w:t>
              </w:r>
              <w:r w:rsidR="00AD464C">
                <w:rPr>
                  <w:rFonts w:eastAsia="Times New Roman"/>
                  <w:sz w:val="18"/>
                  <w:szCs w:val="18"/>
                </w:rPr>
                <w:t>.</w:t>
              </w:r>
            </w:ins>
          </w:p>
        </w:tc>
      </w:tr>
    </w:tbl>
    <w:p w14:paraId="655FF6DB" w14:textId="77777777" w:rsidR="005D6851" w:rsidRDefault="005D6851" w:rsidP="005D6851">
      <w:pPr>
        <w:pStyle w:val="BodyText0"/>
        <w:kinsoku w:val="0"/>
        <w:overflowPunct w:val="0"/>
        <w:rPr>
          <w:rFonts w:ascii="Arial" w:hAnsi="Arial" w:cs="Arial"/>
          <w:b/>
          <w:bCs/>
          <w:szCs w:val="22"/>
        </w:rPr>
      </w:pPr>
    </w:p>
    <w:p w14:paraId="01834728" w14:textId="2B1AA620" w:rsidR="00426334" w:rsidRDefault="00426334" w:rsidP="00426334">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w:t>
      </w:r>
      <w:r w:rsidR="0050138F">
        <w:rPr>
          <w:b/>
          <w:i/>
          <w:iCs/>
          <w:highlight w:val="yellow"/>
        </w:rPr>
        <w:t>Please make the following changes to Figure 9-788em as shown below</w:t>
      </w:r>
      <w:r w:rsidR="00DA5C00">
        <w:rPr>
          <w:b/>
          <w:i/>
          <w:iCs/>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450"/>
        <w:gridCol w:w="1890"/>
        <w:gridCol w:w="990"/>
        <w:gridCol w:w="1890"/>
        <w:gridCol w:w="1440"/>
        <w:gridCol w:w="1080"/>
        <w:gridCol w:w="900"/>
      </w:tblGrid>
      <w:tr w:rsidR="001451A0" w:rsidRPr="00256DE0" w14:paraId="38325554" w14:textId="77777777" w:rsidTr="00685213">
        <w:trPr>
          <w:trHeight w:val="153"/>
          <w:jc w:val="center"/>
        </w:trPr>
        <w:tc>
          <w:tcPr>
            <w:tcW w:w="450" w:type="dxa"/>
            <w:tcBorders>
              <w:top w:val="nil"/>
              <w:left w:val="none" w:sz="6" w:space="0" w:color="auto"/>
              <w:bottom w:val="none" w:sz="6" w:space="0" w:color="auto"/>
            </w:tcBorders>
            <w:vAlign w:val="center"/>
          </w:tcPr>
          <w:p w14:paraId="53F7684C" w14:textId="77777777" w:rsidR="001451A0" w:rsidRPr="00256DE0" w:rsidRDefault="001451A0" w:rsidP="00210CDB">
            <w:pPr>
              <w:spacing w:after="0"/>
              <w:jc w:val="center"/>
              <w:rPr>
                <w:rFonts w:ascii="Times New Roman" w:hAnsi="Times New Roman" w:cs="Times New Roman"/>
                <w:sz w:val="18"/>
                <w:szCs w:val="18"/>
              </w:rPr>
            </w:pPr>
          </w:p>
        </w:tc>
        <w:tc>
          <w:tcPr>
            <w:tcW w:w="1890" w:type="dxa"/>
            <w:tcBorders>
              <w:bottom w:val="single" w:sz="4" w:space="0" w:color="auto"/>
            </w:tcBorders>
            <w:vAlign w:val="center"/>
          </w:tcPr>
          <w:p w14:paraId="55690F90" w14:textId="6EC4DC81" w:rsidR="001451A0" w:rsidRPr="002F70E7" w:rsidRDefault="0071726E" w:rsidP="00210CDB">
            <w:pPr>
              <w:pStyle w:val="TableParagraph"/>
              <w:kinsoku w:val="0"/>
              <w:overflowPunct w:val="0"/>
              <w:ind w:left="0"/>
              <w:jc w:val="center"/>
              <w:rPr>
                <w:sz w:val="18"/>
                <w:szCs w:val="18"/>
                <w:u w:val="none"/>
              </w:rPr>
            </w:pPr>
            <w:r>
              <w:rPr>
                <w:sz w:val="18"/>
                <w:szCs w:val="18"/>
                <w:u w:val="none"/>
              </w:rPr>
              <w:t>B0</w:t>
            </w:r>
            <w:r w:rsidR="00685213">
              <w:rPr>
                <w:sz w:val="18"/>
                <w:szCs w:val="18"/>
                <w:u w:val="none"/>
              </w:rPr>
              <w:t xml:space="preserve">   </w:t>
            </w:r>
            <w:r>
              <w:rPr>
                <w:sz w:val="18"/>
                <w:szCs w:val="18"/>
                <w:u w:val="none"/>
              </w:rPr>
              <w:t xml:space="preserve">  </w:t>
            </w:r>
            <w:r w:rsidR="007F04D5">
              <w:rPr>
                <w:sz w:val="18"/>
                <w:szCs w:val="18"/>
                <w:u w:val="none"/>
              </w:rPr>
              <w:t xml:space="preserve">  </w:t>
            </w:r>
            <w:r>
              <w:rPr>
                <w:sz w:val="18"/>
                <w:szCs w:val="18"/>
                <w:u w:val="none"/>
              </w:rPr>
              <w:t xml:space="preserve"> B3</w:t>
            </w:r>
          </w:p>
        </w:tc>
        <w:tc>
          <w:tcPr>
            <w:tcW w:w="990" w:type="dxa"/>
            <w:tcBorders>
              <w:bottom w:val="single" w:sz="4" w:space="0" w:color="auto"/>
            </w:tcBorders>
            <w:vAlign w:val="center"/>
          </w:tcPr>
          <w:p w14:paraId="3A86ECFE" w14:textId="410B9EFE" w:rsidR="001451A0" w:rsidRPr="002F70E7" w:rsidRDefault="0071726E" w:rsidP="00210CDB">
            <w:pPr>
              <w:pStyle w:val="TableParagraph"/>
              <w:kinsoku w:val="0"/>
              <w:overflowPunct w:val="0"/>
              <w:ind w:left="0"/>
              <w:jc w:val="center"/>
              <w:rPr>
                <w:sz w:val="18"/>
                <w:szCs w:val="18"/>
                <w:u w:val="none"/>
              </w:rPr>
            </w:pPr>
            <w:r>
              <w:rPr>
                <w:sz w:val="18"/>
                <w:szCs w:val="18"/>
                <w:u w:val="none"/>
              </w:rPr>
              <w:t>B4</w:t>
            </w:r>
          </w:p>
        </w:tc>
        <w:tc>
          <w:tcPr>
            <w:tcW w:w="1890" w:type="dxa"/>
            <w:tcBorders>
              <w:bottom w:val="single" w:sz="4" w:space="0" w:color="auto"/>
            </w:tcBorders>
            <w:vAlign w:val="center"/>
          </w:tcPr>
          <w:p w14:paraId="653E9268" w14:textId="4CCCE77E" w:rsidR="001451A0" w:rsidRPr="002F70E7" w:rsidRDefault="0071726E" w:rsidP="00210CDB">
            <w:pPr>
              <w:pStyle w:val="TableParagraph"/>
              <w:kinsoku w:val="0"/>
              <w:overflowPunct w:val="0"/>
              <w:ind w:left="0"/>
              <w:jc w:val="center"/>
              <w:rPr>
                <w:sz w:val="18"/>
                <w:szCs w:val="18"/>
                <w:u w:val="none"/>
              </w:rPr>
            </w:pPr>
            <w:r>
              <w:rPr>
                <w:sz w:val="18"/>
                <w:szCs w:val="18"/>
                <w:u w:val="none"/>
              </w:rPr>
              <w:t>B5</w:t>
            </w:r>
            <w:r w:rsidR="00685213">
              <w:rPr>
                <w:sz w:val="18"/>
                <w:szCs w:val="18"/>
                <w:u w:val="none"/>
              </w:rPr>
              <w:t xml:space="preserve">   </w:t>
            </w:r>
            <w:r>
              <w:rPr>
                <w:sz w:val="18"/>
                <w:szCs w:val="18"/>
                <w:u w:val="none"/>
              </w:rPr>
              <w:t xml:space="preserve">   </w:t>
            </w:r>
            <w:r w:rsidR="007F04D5">
              <w:rPr>
                <w:sz w:val="18"/>
                <w:szCs w:val="18"/>
                <w:u w:val="none"/>
              </w:rPr>
              <w:t xml:space="preserve"> </w:t>
            </w:r>
            <w:r>
              <w:rPr>
                <w:sz w:val="18"/>
                <w:szCs w:val="18"/>
                <w:u w:val="none"/>
              </w:rPr>
              <w:t xml:space="preserve"> B6</w:t>
            </w:r>
          </w:p>
        </w:tc>
        <w:tc>
          <w:tcPr>
            <w:tcW w:w="1440" w:type="dxa"/>
            <w:tcBorders>
              <w:bottom w:val="single" w:sz="4" w:space="0" w:color="auto"/>
            </w:tcBorders>
            <w:vAlign w:val="center"/>
          </w:tcPr>
          <w:p w14:paraId="2C837A39" w14:textId="38A3B52C" w:rsidR="001451A0" w:rsidRPr="002F70E7" w:rsidRDefault="0071726E" w:rsidP="00210CDB">
            <w:pPr>
              <w:pStyle w:val="TableParagraph"/>
              <w:kinsoku w:val="0"/>
              <w:overflowPunct w:val="0"/>
              <w:ind w:left="0"/>
              <w:jc w:val="center"/>
              <w:rPr>
                <w:sz w:val="18"/>
                <w:szCs w:val="18"/>
                <w:u w:val="none"/>
              </w:rPr>
            </w:pPr>
            <w:r>
              <w:rPr>
                <w:sz w:val="18"/>
                <w:szCs w:val="18"/>
                <w:u w:val="none"/>
              </w:rPr>
              <w:t>B7    B1</w:t>
            </w:r>
            <w:r w:rsidR="007F04D5">
              <w:rPr>
                <w:sz w:val="18"/>
                <w:szCs w:val="18"/>
                <w:u w:val="none"/>
              </w:rPr>
              <w:t>1</w:t>
            </w:r>
          </w:p>
        </w:tc>
        <w:tc>
          <w:tcPr>
            <w:tcW w:w="1080" w:type="dxa"/>
            <w:tcBorders>
              <w:bottom w:val="single" w:sz="4" w:space="0" w:color="auto"/>
            </w:tcBorders>
            <w:vAlign w:val="center"/>
          </w:tcPr>
          <w:p w14:paraId="4AF49966" w14:textId="210504E3" w:rsidR="001451A0" w:rsidRDefault="00BA171B" w:rsidP="00210CDB">
            <w:pPr>
              <w:pStyle w:val="TableParagraph"/>
              <w:kinsoku w:val="0"/>
              <w:overflowPunct w:val="0"/>
              <w:ind w:left="0"/>
              <w:jc w:val="center"/>
              <w:rPr>
                <w:sz w:val="18"/>
                <w:szCs w:val="18"/>
                <w:u w:val="none"/>
              </w:rPr>
            </w:pPr>
            <w:ins w:id="139" w:author="Abhishek Patil" w:date="2021-08-15T23:52:00Z">
              <w:r>
                <w:rPr>
                  <w:sz w:val="18"/>
                  <w:szCs w:val="18"/>
                  <w:u w:val="none"/>
                </w:rPr>
                <w:t>B12</w:t>
              </w:r>
            </w:ins>
          </w:p>
        </w:tc>
        <w:tc>
          <w:tcPr>
            <w:tcW w:w="900" w:type="dxa"/>
            <w:tcBorders>
              <w:bottom w:val="single" w:sz="4" w:space="0" w:color="auto"/>
            </w:tcBorders>
            <w:vAlign w:val="center"/>
          </w:tcPr>
          <w:p w14:paraId="24ADBCD7" w14:textId="669D704A" w:rsidR="001451A0" w:rsidRDefault="0071726E" w:rsidP="00210CDB">
            <w:pPr>
              <w:pStyle w:val="TableParagraph"/>
              <w:kinsoku w:val="0"/>
              <w:overflowPunct w:val="0"/>
              <w:ind w:left="0"/>
              <w:jc w:val="center"/>
              <w:rPr>
                <w:sz w:val="18"/>
                <w:szCs w:val="18"/>
                <w:u w:val="none"/>
              </w:rPr>
            </w:pPr>
            <w:r>
              <w:rPr>
                <w:sz w:val="18"/>
                <w:szCs w:val="18"/>
                <w:u w:val="none"/>
              </w:rPr>
              <w:t>B</w:t>
            </w:r>
            <w:r w:rsidR="007F04D5">
              <w:rPr>
                <w:sz w:val="18"/>
                <w:szCs w:val="18"/>
                <w:u w:val="none"/>
              </w:rPr>
              <w:t>1</w:t>
            </w:r>
            <w:del w:id="140" w:author="Abhishek Patil" w:date="2021-08-15T23:52:00Z">
              <w:r w:rsidR="00450A9E" w:rsidDel="00450A9E">
                <w:rPr>
                  <w:sz w:val="18"/>
                  <w:szCs w:val="18"/>
                  <w:u w:val="none"/>
                </w:rPr>
                <w:delText>2</w:delText>
              </w:r>
            </w:del>
            <w:proofErr w:type="gramStart"/>
            <w:ins w:id="141" w:author="Abhishek Patil" w:date="2021-08-15T23:52:00Z">
              <w:r w:rsidR="00450A9E">
                <w:rPr>
                  <w:sz w:val="18"/>
                  <w:szCs w:val="18"/>
                  <w:u w:val="none"/>
                </w:rPr>
                <w:t>3</w:t>
              </w:r>
            </w:ins>
            <w:r w:rsidR="007F04D5">
              <w:rPr>
                <w:sz w:val="18"/>
                <w:szCs w:val="18"/>
                <w:u w:val="none"/>
              </w:rPr>
              <w:t xml:space="preserve">  B</w:t>
            </w:r>
            <w:proofErr w:type="gramEnd"/>
            <w:r w:rsidR="007F04D5">
              <w:rPr>
                <w:sz w:val="18"/>
                <w:szCs w:val="18"/>
                <w:u w:val="none"/>
              </w:rPr>
              <w:t>15</w:t>
            </w:r>
          </w:p>
        </w:tc>
      </w:tr>
      <w:tr w:rsidR="00426334" w:rsidRPr="00256DE0" w14:paraId="089EF8A7" w14:textId="77777777" w:rsidTr="00685213">
        <w:trPr>
          <w:trHeight w:val="549"/>
          <w:jc w:val="center"/>
        </w:trPr>
        <w:tc>
          <w:tcPr>
            <w:tcW w:w="450" w:type="dxa"/>
            <w:tcBorders>
              <w:top w:val="nil"/>
              <w:left w:val="none" w:sz="6" w:space="0" w:color="auto"/>
              <w:bottom w:val="none" w:sz="6" w:space="0" w:color="auto"/>
              <w:right w:val="single" w:sz="4" w:space="0" w:color="auto"/>
            </w:tcBorders>
            <w:vAlign w:val="center"/>
          </w:tcPr>
          <w:p w14:paraId="192838D6" w14:textId="77777777" w:rsidR="00426334" w:rsidRPr="00256DE0" w:rsidRDefault="00426334" w:rsidP="00426334">
            <w:pPr>
              <w:rPr>
                <w:rFonts w:ascii="Times New Roman" w:hAnsi="Times New Roman" w:cs="Times New Roman"/>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14:paraId="371927DC" w14:textId="76EF9EE8"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 xml:space="preserve">Maximum Number </w:t>
            </w:r>
            <w:proofErr w:type="gramStart"/>
            <w:r w:rsidRPr="002F70E7">
              <w:rPr>
                <w:sz w:val="18"/>
                <w:szCs w:val="18"/>
                <w:u w:val="none"/>
              </w:rPr>
              <w:t>O</w:t>
            </w:r>
            <w:r>
              <w:rPr>
                <w:sz w:val="18"/>
                <w:szCs w:val="18"/>
                <w:u w:val="none"/>
              </w:rPr>
              <w:t>f</w:t>
            </w:r>
            <w:proofErr w:type="gramEnd"/>
            <w:r>
              <w:rPr>
                <w:sz w:val="18"/>
                <w:szCs w:val="18"/>
                <w:u w:val="none"/>
              </w:rPr>
              <w:t xml:space="preserve"> </w:t>
            </w:r>
            <w:r w:rsidRPr="002F70E7">
              <w:rPr>
                <w:sz w:val="18"/>
                <w:szCs w:val="18"/>
                <w:u w:val="none"/>
              </w:rPr>
              <w:t>Simultaneous</w:t>
            </w:r>
            <w:r w:rsidRPr="002F70E7">
              <w:rPr>
                <w:spacing w:val="-3"/>
                <w:sz w:val="18"/>
                <w:szCs w:val="18"/>
                <w:u w:val="none"/>
              </w:rPr>
              <w:t xml:space="preserve"> </w:t>
            </w:r>
            <w:r w:rsidRPr="002F70E7">
              <w:rPr>
                <w:sz w:val="18"/>
                <w:szCs w:val="18"/>
                <w:u w:val="none"/>
              </w:rPr>
              <w:t>Links</w:t>
            </w:r>
          </w:p>
        </w:tc>
        <w:tc>
          <w:tcPr>
            <w:tcW w:w="990" w:type="dxa"/>
            <w:tcBorders>
              <w:top w:val="single" w:sz="4" w:space="0" w:color="auto"/>
              <w:left w:val="single" w:sz="4" w:space="0" w:color="auto"/>
              <w:bottom w:val="single" w:sz="4" w:space="0" w:color="auto"/>
              <w:right w:val="single" w:sz="4" w:space="0" w:color="auto"/>
            </w:tcBorders>
            <w:vAlign w:val="center"/>
          </w:tcPr>
          <w:p w14:paraId="5B1AECA6" w14:textId="0A3F05DF"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SRS</w:t>
            </w:r>
            <w:r w:rsidRPr="002F70E7">
              <w:rPr>
                <w:spacing w:val="-1"/>
                <w:sz w:val="18"/>
                <w:szCs w:val="18"/>
                <w:u w:val="none"/>
              </w:rPr>
              <w:t xml:space="preserve"> </w:t>
            </w:r>
            <w:r w:rsidRPr="002F70E7">
              <w:rPr>
                <w:sz w:val="18"/>
                <w:szCs w:val="18"/>
                <w:u w:val="none"/>
              </w:rPr>
              <w:t>Support</w:t>
            </w:r>
          </w:p>
        </w:tc>
        <w:tc>
          <w:tcPr>
            <w:tcW w:w="1890" w:type="dxa"/>
            <w:tcBorders>
              <w:top w:val="single" w:sz="4" w:space="0" w:color="auto"/>
              <w:left w:val="single" w:sz="4" w:space="0" w:color="auto"/>
              <w:bottom w:val="single" w:sz="4" w:space="0" w:color="auto"/>
              <w:right w:val="single" w:sz="4" w:space="0" w:color="auto"/>
            </w:tcBorders>
            <w:vAlign w:val="center"/>
          </w:tcPr>
          <w:p w14:paraId="32F59251" w14:textId="184F3429"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TID-To-Link Mappin</w:t>
            </w:r>
            <w:r w:rsidR="00685213">
              <w:rPr>
                <w:sz w:val="18"/>
                <w:szCs w:val="18"/>
                <w:u w:val="none"/>
              </w:rPr>
              <w:t>g N</w:t>
            </w:r>
            <w:r w:rsidRPr="002F70E7">
              <w:rPr>
                <w:spacing w:val="-1"/>
                <w:sz w:val="18"/>
                <w:szCs w:val="18"/>
                <w:u w:val="none"/>
              </w:rPr>
              <w:t>egotiation</w:t>
            </w:r>
            <w:r w:rsidRPr="002F70E7">
              <w:rPr>
                <w:spacing w:val="-6"/>
                <w:sz w:val="18"/>
                <w:szCs w:val="18"/>
                <w:u w:val="none"/>
              </w:rPr>
              <w:t xml:space="preserve"> </w:t>
            </w:r>
            <w:r w:rsidRPr="002F70E7">
              <w:rPr>
                <w:sz w:val="18"/>
                <w:szCs w:val="18"/>
                <w:u w:val="none"/>
              </w:rPr>
              <w:t>Supported</w:t>
            </w:r>
          </w:p>
        </w:tc>
        <w:tc>
          <w:tcPr>
            <w:tcW w:w="1440" w:type="dxa"/>
            <w:tcBorders>
              <w:top w:val="single" w:sz="4" w:space="0" w:color="auto"/>
              <w:left w:val="single" w:sz="4" w:space="0" w:color="auto"/>
              <w:bottom w:val="single" w:sz="4" w:space="0" w:color="auto"/>
              <w:right w:val="single" w:sz="4" w:space="0" w:color="auto"/>
            </w:tcBorders>
            <w:vAlign w:val="center"/>
          </w:tcPr>
          <w:p w14:paraId="2C4F4601" w14:textId="77777777" w:rsidR="00685213" w:rsidRDefault="00426334" w:rsidP="00426334">
            <w:pPr>
              <w:pStyle w:val="TableParagraph"/>
              <w:kinsoku w:val="0"/>
              <w:overflowPunct w:val="0"/>
              <w:ind w:left="0"/>
              <w:jc w:val="center"/>
              <w:rPr>
                <w:sz w:val="18"/>
                <w:szCs w:val="18"/>
                <w:u w:val="none"/>
              </w:rPr>
            </w:pPr>
            <w:r w:rsidRPr="002F70E7">
              <w:rPr>
                <w:sz w:val="18"/>
                <w:szCs w:val="18"/>
                <w:u w:val="none"/>
              </w:rPr>
              <w:t>Frequenc</w:t>
            </w:r>
            <w:r>
              <w:rPr>
                <w:sz w:val="18"/>
                <w:szCs w:val="18"/>
                <w:u w:val="none"/>
              </w:rPr>
              <w:t xml:space="preserve">y </w:t>
            </w:r>
          </w:p>
          <w:p w14:paraId="11FB0A7D" w14:textId="02B9C88C" w:rsidR="00426334" w:rsidRPr="002F70E7" w:rsidRDefault="00426334" w:rsidP="00426334">
            <w:pPr>
              <w:pStyle w:val="TableParagraph"/>
              <w:kinsoku w:val="0"/>
              <w:overflowPunct w:val="0"/>
              <w:ind w:left="0"/>
              <w:jc w:val="center"/>
              <w:rPr>
                <w:sz w:val="18"/>
                <w:szCs w:val="18"/>
                <w:u w:val="none"/>
              </w:rPr>
            </w:pPr>
            <w:r w:rsidRPr="002F70E7">
              <w:rPr>
                <w:spacing w:val="-1"/>
                <w:sz w:val="18"/>
                <w:szCs w:val="18"/>
                <w:u w:val="none"/>
              </w:rPr>
              <w:t>Separatio</w:t>
            </w:r>
            <w:r>
              <w:rPr>
                <w:spacing w:val="-1"/>
                <w:sz w:val="18"/>
                <w:szCs w:val="18"/>
                <w:u w:val="none"/>
              </w:rPr>
              <w:t>n F</w:t>
            </w:r>
            <w:r w:rsidRPr="002F70E7">
              <w:rPr>
                <w:sz w:val="18"/>
                <w:szCs w:val="18"/>
                <w:u w:val="none"/>
              </w:rPr>
              <w:t>o</w:t>
            </w:r>
            <w:r>
              <w:rPr>
                <w:sz w:val="18"/>
                <w:szCs w:val="18"/>
                <w:u w:val="none"/>
              </w:rPr>
              <w:t xml:space="preserve">r </w:t>
            </w:r>
            <w:r w:rsidRPr="002F70E7">
              <w:rPr>
                <w:sz w:val="18"/>
                <w:szCs w:val="18"/>
                <w:u w:val="none"/>
              </w:rPr>
              <w:t>STR</w:t>
            </w:r>
          </w:p>
        </w:tc>
        <w:tc>
          <w:tcPr>
            <w:tcW w:w="1080" w:type="dxa"/>
            <w:tcBorders>
              <w:top w:val="single" w:sz="4" w:space="0" w:color="auto"/>
              <w:left w:val="single" w:sz="4" w:space="0" w:color="auto"/>
              <w:bottom w:val="single" w:sz="4" w:space="0" w:color="auto"/>
              <w:right w:val="single" w:sz="4" w:space="0" w:color="auto"/>
            </w:tcBorders>
            <w:vAlign w:val="center"/>
          </w:tcPr>
          <w:p w14:paraId="66CE27D0" w14:textId="05F860E1" w:rsidR="00426334" w:rsidRPr="002F70E7" w:rsidRDefault="00426334" w:rsidP="00426334">
            <w:pPr>
              <w:pStyle w:val="TableParagraph"/>
              <w:kinsoku w:val="0"/>
              <w:overflowPunct w:val="0"/>
              <w:ind w:left="0"/>
              <w:jc w:val="center"/>
              <w:rPr>
                <w:sz w:val="18"/>
                <w:szCs w:val="18"/>
                <w:u w:val="none"/>
              </w:rPr>
            </w:pPr>
            <w:ins w:id="142" w:author="Abhishek Patil" w:date="2021-07-31T00:43:00Z">
              <w:r>
                <w:rPr>
                  <w:sz w:val="18"/>
                  <w:szCs w:val="18"/>
                  <w:u w:val="none"/>
                </w:rPr>
                <w:t>AAR Support</w:t>
              </w:r>
            </w:ins>
          </w:p>
        </w:tc>
        <w:tc>
          <w:tcPr>
            <w:tcW w:w="900" w:type="dxa"/>
            <w:tcBorders>
              <w:top w:val="single" w:sz="4" w:space="0" w:color="auto"/>
              <w:left w:val="single" w:sz="4" w:space="0" w:color="auto"/>
              <w:bottom w:val="single" w:sz="4" w:space="0" w:color="auto"/>
              <w:right w:val="single" w:sz="4" w:space="0" w:color="auto"/>
            </w:tcBorders>
            <w:vAlign w:val="center"/>
          </w:tcPr>
          <w:p w14:paraId="0DDA3E91" w14:textId="4F7E0C58" w:rsidR="00426334" w:rsidRDefault="00426334" w:rsidP="00426334">
            <w:pPr>
              <w:pStyle w:val="TableParagraph"/>
              <w:kinsoku w:val="0"/>
              <w:overflowPunct w:val="0"/>
              <w:ind w:left="0"/>
              <w:jc w:val="center"/>
              <w:rPr>
                <w:sz w:val="18"/>
                <w:szCs w:val="18"/>
                <w:u w:val="none"/>
              </w:rPr>
            </w:pPr>
            <w:r>
              <w:rPr>
                <w:sz w:val="18"/>
                <w:szCs w:val="18"/>
                <w:u w:val="none"/>
              </w:rPr>
              <w:t>Reserved</w:t>
            </w:r>
          </w:p>
        </w:tc>
      </w:tr>
      <w:tr w:rsidR="00426334" w:rsidRPr="00256DE0" w14:paraId="24E4E8C1" w14:textId="77777777" w:rsidTr="00685213">
        <w:trPr>
          <w:trHeight w:val="284"/>
          <w:jc w:val="center"/>
        </w:trPr>
        <w:tc>
          <w:tcPr>
            <w:tcW w:w="450" w:type="dxa"/>
            <w:tcBorders>
              <w:top w:val="none" w:sz="6" w:space="0" w:color="auto"/>
              <w:left w:val="none" w:sz="6" w:space="0" w:color="auto"/>
              <w:bottom w:val="none" w:sz="6" w:space="0" w:color="auto"/>
              <w:right w:val="none" w:sz="6" w:space="0" w:color="auto"/>
            </w:tcBorders>
          </w:tcPr>
          <w:p w14:paraId="55B5C614" w14:textId="62A16BEA" w:rsidR="00426334" w:rsidRPr="00256DE0" w:rsidRDefault="00426334" w:rsidP="00426334">
            <w:pPr>
              <w:pStyle w:val="TableParagraph"/>
              <w:kinsoku w:val="0"/>
              <w:overflowPunct w:val="0"/>
              <w:spacing w:before="100" w:line="164" w:lineRule="exact"/>
              <w:ind w:left="50"/>
              <w:jc w:val="center"/>
              <w:rPr>
                <w:sz w:val="18"/>
                <w:szCs w:val="18"/>
                <w:u w:val="none"/>
              </w:rPr>
            </w:pPr>
            <w:r>
              <w:rPr>
                <w:sz w:val="18"/>
                <w:szCs w:val="18"/>
                <w:u w:val="none"/>
              </w:rPr>
              <w:t>Bits</w:t>
            </w:r>
            <w:r w:rsidRPr="00256DE0">
              <w:rPr>
                <w:sz w:val="18"/>
                <w:szCs w:val="18"/>
                <w:u w:val="none"/>
              </w:rPr>
              <w:t>:</w:t>
            </w:r>
          </w:p>
        </w:tc>
        <w:tc>
          <w:tcPr>
            <w:tcW w:w="1890" w:type="dxa"/>
            <w:tcBorders>
              <w:top w:val="single" w:sz="4" w:space="0" w:color="auto"/>
              <w:left w:val="none" w:sz="6" w:space="0" w:color="auto"/>
              <w:bottom w:val="none" w:sz="6" w:space="0" w:color="auto"/>
              <w:right w:val="none" w:sz="6" w:space="0" w:color="auto"/>
            </w:tcBorders>
          </w:tcPr>
          <w:p w14:paraId="397CDBEF" w14:textId="6383B6F1" w:rsidR="00426334" w:rsidRDefault="00426334" w:rsidP="00426334">
            <w:pPr>
              <w:pStyle w:val="TableParagraph"/>
              <w:kinsoku w:val="0"/>
              <w:overflowPunct w:val="0"/>
              <w:spacing w:before="100" w:line="164" w:lineRule="exact"/>
              <w:ind w:left="0"/>
              <w:jc w:val="center"/>
              <w:rPr>
                <w:w w:val="99"/>
                <w:sz w:val="18"/>
                <w:szCs w:val="18"/>
                <w:u w:val="none"/>
              </w:rPr>
            </w:pPr>
            <w:r>
              <w:rPr>
                <w:w w:val="99"/>
                <w:sz w:val="18"/>
                <w:szCs w:val="18"/>
                <w:u w:val="none"/>
              </w:rPr>
              <w:t>4</w:t>
            </w:r>
          </w:p>
        </w:tc>
        <w:tc>
          <w:tcPr>
            <w:tcW w:w="990" w:type="dxa"/>
            <w:tcBorders>
              <w:top w:val="single" w:sz="4" w:space="0" w:color="auto"/>
              <w:left w:val="none" w:sz="6" w:space="0" w:color="auto"/>
              <w:bottom w:val="none" w:sz="6" w:space="0" w:color="auto"/>
              <w:right w:val="none" w:sz="6" w:space="0" w:color="auto"/>
            </w:tcBorders>
          </w:tcPr>
          <w:p w14:paraId="060E4488" w14:textId="4F0E3409" w:rsidR="00426334" w:rsidRPr="00256DE0" w:rsidRDefault="00426334" w:rsidP="00426334">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1890" w:type="dxa"/>
            <w:tcBorders>
              <w:top w:val="single" w:sz="4" w:space="0" w:color="auto"/>
              <w:left w:val="none" w:sz="6" w:space="0" w:color="auto"/>
              <w:bottom w:val="none" w:sz="6" w:space="0" w:color="auto"/>
              <w:right w:val="none" w:sz="6" w:space="0" w:color="auto"/>
            </w:tcBorders>
          </w:tcPr>
          <w:p w14:paraId="6C67CDAD" w14:textId="6EEF1A1A" w:rsidR="00426334" w:rsidRPr="00256DE0" w:rsidRDefault="00426334" w:rsidP="00426334">
            <w:pPr>
              <w:pStyle w:val="TableParagraph"/>
              <w:kinsoku w:val="0"/>
              <w:overflowPunct w:val="0"/>
              <w:spacing w:before="100" w:line="164" w:lineRule="exact"/>
              <w:ind w:left="0"/>
              <w:jc w:val="center"/>
              <w:rPr>
                <w:sz w:val="18"/>
                <w:szCs w:val="18"/>
                <w:u w:val="none"/>
              </w:rPr>
            </w:pPr>
            <w:r>
              <w:rPr>
                <w:sz w:val="18"/>
                <w:szCs w:val="18"/>
                <w:u w:val="none"/>
              </w:rPr>
              <w:t>2</w:t>
            </w:r>
          </w:p>
        </w:tc>
        <w:tc>
          <w:tcPr>
            <w:tcW w:w="1440" w:type="dxa"/>
            <w:tcBorders>
              <w:top w:val="single" w:sz="4" w:space="0" w:color="auto"/>
              <w:left w:val="none" w:sz="6" w:space="0" w:color="auto"/>
              <w:bottom w:val="none" w:sz="6" w:space="0" w:color="auto"/>
              <w:right w:val="none" w:sz="6" w:space="0" w:color="auto"/>
            </w:tcBorders>
          </w:tcPr>
          <w:p w14:paraId="654A4F7F" w14:textId="65C959AB" w:rsidR="00426334" w:rsidRPr="00256DE0" w:rsidRDefault="00426334" w:rsidP="00426334">
            <w:pPr>
              <w:pStyle w:val="TableParagraph"/>
              <w:kinsoku w:val="0"/>
              <w:overflowPunct w:val="0"/>
              <w:spacing w:before="100" w:line="164" w:lineRule="exact"/>
              <w:ind w:left="0"/>
              <w:jc w:val="center"/>
              <w:rPr>
                <w:sz w:val="18"/>
                <w:szCs w:val="18"/>
                <w:u w:val="none"/>
              </w:rPr>
            </w:pPr>
            <w:r>
              <w:rPr>
                <w:sz w:val="18"/>
                <w:szCs w:val="18"/>
                <w:u w:val="none"/>
              </w:rPr>
              <w:t>5</w:t>
            </w:r>
          </w:p>
        </w:tc>
        <w:tc>
          <w:tcPr>
            <w:tcW w:w="1080" w:type="dxa"/>
            <w:tcBorders>
              <w:top w:val="single" w:sz="4" w:space="0" w:color="auto"/>
              <w:left w:val="none" w:sz="6" w:space="0" w:color="auto"/>
              <w:bottom w:val="none" w:sz="6" w:space="0" w:color="auto"/>
              <w:right w:val="none" w:sz="6" w:space="0" w:color="auto"/>
            </w:tcBorders>
          </w:tcPr>
          <w:p w14:paraId="6ED89978" w14:textId="2E239841" w:rsidR="00426334" w:rsidRPr="00256DE0" w:rsidRDefault="00CD7DF6" w:rsidP="00426334">
            <w:pPr>
              <w:pStyle w:val="TableParagraph"/>
              <w:kinsoku w:val="0"/>
              <w:overflowPunct w:val="0"/>
              <w:spacing w:before="100" w:line="164" w:lineRule="exact"/>
              <w:ind w:left="0"/>
              <w:jc w:val="center"/>
              <w:rPr>
                <w:color w:val="FF0000"/>
                <w:sz w:val="18"/>
                <w:szCs w:val="18"/>
                <w:u w:val="none"/>
              </w:rPr>
            </w:pPr>
            <w:ins w:id="143" w:author="Abhishek Patil" w:date="2021-08-09T17:02:00Z">
              <w:r w:rsidRPr="0074343B">
                <w:rPr>
                  <w:sz w:val="18"/>
                  <w:szCs w:val="18"/>
                  <w:u w:val="none"/>
                </w:rPr>
                <w:t>1</w:t>
              </w:r>
            </w:ins>
          </w:p>
        </w:tc>
        <w:tc>
          <w:tcPr>
            <w:tcW w:w="900" w:type="dxa"/>
            <w:tcBorders>
              <w:top w:val="single" w:sz="4" w:space="0" w:color="auto"/>
              <w:left w:val="none" w:sz="6" w:space="0" w:color="auto"/>
              <w:bottom w:val="none" w:sz="6" w:space="0" w:color="auto"/>
              <w:right w:val="none" w:sz="6" w:space="0" w:color="auto"/>
            </w:tcBorders>
          </w:tcPr>
          <w:p w14:paraId="068484BD" w14:textId="4D7A9C11" w:rsidR="00426334" w:rsidRPr="0086447C" w:rsidRDefault="001451A0" w:rsidP="00426334">
            <w:pPr>
              <w:pStyle w:val="TableParagraph"/>
              <w:kinsoku w:val="0"/>
              <w:overflowPunct w:val="0"/>
              <w:spacing w:before="100" w:line="164" w:lineRule="exact"/>
              <w:ind w:left="0"/>
              <w:jc w:val="center"/>
              <w:rPr>
                <w:sz w:val="18"/>
                <w:szCs w:val="18"/>
                <w:u w:val="none"/>
              </w:rPr>
            </w:pPr>
            <w:del w:id="144" w:author="Abhishek Patil" w:date="2021-07-31T00:43:00Z">
              <w:r w:rsidDel="001451A0">
                <w:rPr>
                  <w:sz w:val="18"/>
                  <w:szCs w:val="18"/>
                  <w:u w:val="none"/>
                </w:rPr>
                <w:delText>4</w:delText>
              </w:r>
            </w:del>
            <w:ins w:id="145" w:author="Abhishek Patil" w:date="2021-07-31T00:43:00Z">
              <w:r>
                <w:rPr>
                  <w:sz w:val="18"/>
                  <w:szCs w:val="18"/>
                  <w:u w:val="none"/>
                </w:rPr>
                <w:t>3</w:t>
              </w:r>
            </w:ins>
          </w:p>
        </w:tc>
      </w:tr>
    </w:tbl>
    <w:p w14:paraId="34B334C7" w14:textId="13B1E14D" w:rsidR="00C7129A" w:rsidRPr="00FB1E64" w:rsidRDefault="00FB1E64" w:rsidP="00FB1E64">
      <w:pPr>
        <w:pStyle w:val="BodyText0"/>
        <w:kinsoku w:val="0"/>
        <w:overflowPunct w:val="0"/>
        <w:spacing w:before="185"/>
        <w:ind w:left="207" w:right="343"/>
        <w:jc w:val="center"/>
        <w:rPr>
          <w:rFonts w:ascii="Arial" w:hAnsi="Arial" w:cs="Arial"/>
          <w:b/>
          <w:bCs/>
          <w:color w:val="208A20"/>
        </w:rPr>
      </w:pPr>
      <w:r>
        <w:rPr>
          <w:rFonts w:ascii="Arial" w:hAnsi="Arial" w:cs="Arial"/>
          <w:b/>
          <w:bCs/>
        </w:rPr>
        <w:t>Figure</w:t>
      </w:r>
      <w:r>
        <w:rPr>
          <w:rFonts w:ascii="Arial" w:hAnsi="Arial" w:cs="Arial"/>
          <w:b/>
          <w:bCs/>
          <w:spacing w:val="-9"/>
        </w:rPr>
        <w:t xml:space="preserve"> </w:t>
      </w:r>
      <w:r>
        <w:rPr>
          <w:rFonts w:ascii="Arial" w:hAnsi="Arial" w:cs="Arial"/>
          <w:b/>
          <w:bCs/>
        </w:rPr>
        <w:t>9-788em—MLD</w:t>
      </w:r>
      <w:r>
        <w:rPr>
          <w:rFonts w:ascii="Arial" w:hAnsi="Arial" w:cs="Arial"/>
          <w:b/>
          <w:bCs/>
          <w:spacing w:val="-10"/>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subfield</w:t>
      </w:r>
      <w:r>
        <w:rPr>
          <w:rFonts w:ascii="Arial" w:hAnsi="Arial" w:cs="Arial"/>
          <w:b/>
          <w:bCs/>
          <w:spacing w:val="-9"/>
        </w:rPr>
        <w:t xml:space="preserve"> </w:t>
      </w:r>
      <w:proofErr w:type="gramStart"/>
      <w:r>
        <w:rPr>
          <w:rFonts w:ascii="Arial" w:hAnsi="Arial" w:cs="Arial"/>
          <w:b/>
          <w:bCs/>
        </w:rPr>
        <w:t>format</w:t>
      </w:r>
      <w:r w:rsidR="00E76C7A" w:rsidRPr="00A15D4A">
        <w:rPr>
          <w:sz w:val="16"/>
          <w:szCs w:val="16"/>
          <w:highlight w:val="yellow"/>
        </w:rPr>
        <w:t>[</w:t>
      </w:r>
      <w:proofErr w:type="gramEnd"/>
      <w:r w:rsidR="00E76C7A">
        <w:rPr>
          <w:sz w:val="16"/>
          <w:szCs w:val="16"/>
          <w:highlight w:val="yellow"/>
        </w:rPr>
        <w:t>6605</w:t>
      </w:r>
      <w:r w:rsidR="006A62D4">
        <w:rPr>
          <w:sz w:val="16"/>
          <w:szCs w:val="16"/>
          <w:highlight w:val="yellow"/>
        </w:rPr>
        <w:t>, 7041</w:t>
      </w:r>
      <w:r w:rsidR="00E76C7A" w:rsidRPr="00A15D4A">
        <w:rPr>
          <w:sz w:val="16"/>
          <w:szCs w:val="16"/>
          <w:highlight w:val="yellow"/>
        </w:rPr>
        <w:t>]</w:t>
      </w:r>
    </w:p>
    <w:p w14:paraId="26C27380" w14:textId="531775C7" w:rsidR="00BC261B" w:rsidRPr="00BC261B" w:rsidRDefault="00BC261B" w:rsidP="00BC261B">
      <w:pPr>
        <w:autoSpaceDE w:val="0"/>
        <w:autoSpaceDN w:val="0"/>
        <w:adjustRightInd w:val="0"/>
        <w:spacing w:before="240" w:after="240" w:line="240" w:lineRule="auto"/>
        <w:rPr>
          <w:rFonts w:ascii="Arial" w:hAnsi="Arial" w:cs="Arial"/>
          <w:color w:val="000000"/>
          <w:sz w:val="20"/>
          <w:szCs w:val="20"/>
        </w:rPr>
      </w:pPr>
      <w:r w:rsidRPr="00BC261B">
        <w:rPr>
          <w:rFonts w:ascii="Arial" w:hAnsi="Arial" w:cs="Arial"/>
          <w:b/>
          <w:bCs/>
          <w:color w:val="000000"/>
          <w:sz w:val="20"/>
          <w:szCs w:val="20"/>
        </w:rPr>
        <w:t>35.3.15.7.2 AP assisted medium synchronization recovery procedure</w:t>
      </w:r>
    </w:p>
    <w:p w14:paraId="4246F063" w14:textId="3680F070" w:rsidR="003312E2" w:rsidRDefault="003312E2" w:rsidP="003312E2">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following paragraphs in this subclause as shown below:</w:t>
      </w:r>
    </w:p>
    <w:p w14:paraId="0CD5C72D" w14:textId="7A1BD129" w:rsidR="00BC261B" w:rsidRPr="00BC261B" w:rsidRDefault="00BC261B" w:rsidP="00BC261B">
      <w:pPr>
        <w:autoSpaceDE w:val="0"/>
        <w:autoSpaceDN w:val="0"/>
        <w:adjustRightInd w:val="0"/>
        <w:spacing w:before="240" w:after="0" w:line="240" w:lineRule="auto"/>
        <w:jc w:val="both"/>
        <w:rPr>
          <w:rFonts w:ascii="Times New Roman" w:hAnsi="Times New Roman" w:cs="Times New Roman"/>
          <w:color w:val="000000"/>
          <w:sz w:val="20"/>
          <w:szCs w:val="20"/>
        </w:rPr>
      </w:pPr>
      <w:r w:rsidRPr="00A15D4A">
        <w:rPr>
          <w:rFonts w:ascii="Times New Roman" w:hAnsi="Times New Roman" w:cs="Times New Roman"/>
          <w:sz w:val="16"/>
          <w:szCs w:val="16"/>
          <w:highlight w:val="yellow"/>
        </w:rPr>
        <w:t>[</w:t>
      </w:r>
      <w:proofErr w:type="gramStart"/>
      <w:r>
        <w:rPr>
          <w:rFonts w:ascii="Times New Roman" w:hAnsi="Times New Roman" w:cs="Times New Roman"/>
          <w:sz w:val="16"/>
          <w:szCs w:val="16"/>
          <w:highlight w:val="yellow"/>
        </w:rPr>
        <w:t>6605</w:t>
      </w:r>
      <w:r w:rsidRPr="00A15D4A">
        <w:rPr>
          <w:rFonts w:ascii="Times New Roman" w:hAnsi="Times New Roman" w:cs="Times New Roman"/>
          <w:sz w:val="16"/>
          <w:szCs w:val="16"/>
          <w:highlight w:val="yellow"/>
        </w:rPr>
        <w:t>]</w:t>
      </w:r>
      <w:r w:rsidRPr="00BC261B">
        <w:rPr>
          <w:rFonts w:ascii="Times New Roman" w:hAnsi="Times New Roman" w:cs="Times New Roman"/>
          <w:color w:val="000000"/>
          <w:sz w:val="20"/>
          <w:szCs w:val="20"/>
        </w:rPr>
        <w:t>An</w:t>
      </w:r>
      <w:proofErr w:type="gramEnd"/>
      <w:r w:rsidRPr="00BC261B">
        <w:rPr>
          <w:rFonts w:ascii="Times New Roman" w:hAnsi="Times New Roman" w:cs="Times New Roman"/>
          <w:color w:val="000000"/>
          <w:sz w:val="20"/>
          <w:szCs w:val="20"/>
        </w:rPr>
        <w:t xml:space="preserve"> </w:t>
      </w:r>
      <w:del w:id="146" w:author="Abhishek Patil" w:date="2021-08-08T16:54:00Z">
        <w:r w:rsidRPr="00BC261B" w:rsidDel="00C473ED">
          <w:rPr>
            <w:rFonts w:ascii="Times New Roman" w:hAnsi="Times New Roman" w:cs="Times New Roman"/>
            <w:color w:val="000000"/>
            <w:sz w:val="20"/>
            <w:szCs w:val="20"/>
          </w:rPr>
          <w:delText xml:space="preserve">EHT </w:delText>
        </w:r>
      </w:del>
      <w:del w:id="147" w:author="Abhishek Patil" w:date="2021-08-08T16:53:00Z">
        <w:r w:rsidRPr="00BC261B" w:rsidDel="008C6198">
          <w:rPr>
            <w:rFonts w:ascii="Times New Roman" w:hAnsi="Times New Roman" w:cs="Times New Roman"/>
            <w:color w:val="000000"/>
            <w:sz w:val="20"/>
            <w:szCs w:val="20"/>
          </w:rPr>
          <w:delText xml:space="preserve">STA </w:delText>
        </w:r>
      </w:del>
      <w:ins w:id="148" w:author="Abhishek Patil" w:date="2021-08-08T16:53:00Z">
        <w:r w:rsidR="008C6198">
          <w:rPr>
            <w:rFonts w:ascii="Times New Roman" w:hAnsi="Times New Roman" w:cs="Times New Roman"/>
            <w:color w:val="000000"/>
            <w:sz w:val="20"/>
            <w:szCs w:val="20"/>
          </w:rPr>
          <w:t>AP</w:t>
        </w:r>
        <w:r w:rsidR="008C6198" w:rsidRPr="00BC261B">
          <w:rPr>
            <w:rFonts w:ascii="Times New Roman" w:hAnsi="Times New Roman" w:cs="Times New Roman"/>
            <w:color w:val="000000"/>
            <w:sz w:val="20"/>
            <w:szCs w:val="20"/>
          </w:rPr>
          <w:t xml:space="preserve"> </w:t>
        </w:r>
      </w:ins>
      <w:ins w:id="149" w:author="Abhishek Patil" w:date="2021-08-08T16:54:00Z">
        <w:r w:rsidR="00C473ED">
          <w:rPr>
            <w:rFonts w:ascii="Times New Roman" w:hAnsi="Times New Roman" w:cs="Times New Roman"/>
            <w:color w:val="000000"/>
            <w:sz w:val="20"/>
            <w:szCs w:val="20"/>
          </w:rPr>
          <w:t xml:space="preserve">affiliated with an AP MLD </w:t>
        </w:r>
      </w:ins>
      <w:r w:rsidRPr="00BC261B">
        <w:rPr>
          <w:rFonts w:ascii="Times New Roman" w:hAnsi="Times New Roman" w:cs="Times New Roman"/>
          <w:color w:val="000000"/>
          <w:sz w:val="20"/>
          <w:szCs w:val="20"/>
        </w:rPr>
        <w:t xml:space="preserve">with dot11AAROptionImplemented equals to true shall set the AAR Support subfield in the </w:t>
      </w:r>
      <w:del w:id="150" w:author="Abhishek Patil" w:date="2021-08-03T10:26:00Z">
        <w:r w:rsidRPr="00BC261B" w:rsidDel="00BC261B">
          <w:rPr>
            <w:rFonts w:ascii="Times New Roman" w:hAnsi="Times New Roman" w:cs="Times New Roman"/>
            <w:color w:val="000000"/>
            <w:sz w:val="20"/>
            <w:szCs w:val="20"/>
          </w:rPr>
          <w:delText xml:space="preserve">EHT </w:delText>
        </w:r>
      </w:del>
      <w:ins w:id="151" w:author="Abhishek Patil" w:date="2021-08-03T10:26:00Z">
        <w:r>
          <w:rPr>
            <w:rFonts w:ascii="Times New Roman" w:hAnsi="Times New Roman" w:cs="Times New Roman"/>
            <w:color w:val="000000"/>
            <w:sz w:val="20"/>
            <w:szCs w:val="20"/>
          </w:rPr>
          <w:t>MLD</w:t>
        </w:r>
      </w:ins>
      <w:del w:id="152" w:author="Abhishek Patil" w:date="2021-08-03T10:26:00Z">
        <w:r w:rsidRPr="00BC261B" w:rsidDel="00BC261B">
          <w:rPr>
            <w:rFonts w:ascii="Times New Roman" w:hAnsi="Times New Roman" w:cs="Times New Roman"/>
            <w:color w:val="000000"/>
            <w:sz w:val="20"/>
            <w:szCs w:val="20"/>
          </w:rPr>
          <w:delText>MAC</w:delText>
        </w:r>
      </w:del>
      <w:r w:rsidRPr="00BC261B">
        <w:rPr>
          <w:rFonts w:ascii="Times New Roman" w:hAnsi="Times New Roman" w:cs="Times New Roman"/>
          <w:color w:val="000000"/>
          <w:sz w:val="20"/>
          <w:szCs w:val="20"/>
        </w:rPr>
        <w:t xml:space="preserve"> Capabilities </w:t>
      </w:r>
      <w:del w:id="153" w:author="Abhishek Patil" w:date="2021-08-03T10:26:00Z">
        <w:r w:rsidRPr="00BC261B" w:rsidDel="00BC261B">
          <w:rPr>
            <w:rFonts w:ascii="Times New Roman" w:hAnsi="Times New Roman" w:cs="Times New Roman"/>
            <w:color w:val="000000"/>
            <w:sz w:val="20"/>
            <w:szCs w:val="20"/>
          </w:rPr>
          <w:delText xml:space="preserve">Information </w:delText>
        </w:r>
      </w:del>
      <w:r w:rsidRPr="00BC261B">
        <w:rPr>
          <w:rFonts w:ascii="Times New Roman" w:hAnsi="Times New Roman" w:cs="Times New Roman"/>
          <w:color w:val="000000"/>
          <w:sz w:val="20"/>
          <w:szCs w:val="20"/>
        </w:rPr>
        <w:t xml:space="preserve">field in </w:t>
      </w:r>
      <w:del w:id="154" w:author="Abhishek Patil" w:date="2021-08-08T16:53:00Z">
        <w:r w:rsidRPr="00BC261B" w:rsidDel="008C6198">
          <w:rPr>
            <w:rFonts w:ascii="Times New Roman" w:hAnsi="Times New Roman" w:cs="Times New Roman"/>
            <w:color w:val="000000"/>
            <w:sz w:val="20"/>
            <w:szCs w:val="20"/>
          </w:rPr>
          <w:delText xml:space="preserve">the </w:delText>
        </w:r>
      </w:del>
      <w:ins w:id="155" w:author="Abhishek Patil" w:date="2021-08-08T16:53:00Z">
        <w:r w:rsidR="008C6198">
          <w:rPr>
            <w:rFonts w:ascii="Times New Roman" w:hAnsi="Times New Roman" w:cs="Times New Roman"/>
            <w:color w:val="000000"/>
            <w:sz w:val="20"/>
            <w:szCs w:val="20"/>
          </w:rPr>
          <w:t>a</w:t>
        </w:r>
        <w:r w:rsidR="008C6198" w:rsidRPr="00BC261B">
          <w:rPr>
            <w:rFonts w:ascii="Times New Roman" w:hAnsi="Times New Roman" w:cs="Times New Roman"/>
            <w:color w:val="000000"/>
            <w:sz w:val="20"/>
            <w:szCs w:val="20"/>
          </w:rPr>
          <w:t xml:space="preserve"> </w:t>
        </w:r>
      </w:ins>
      <w:del w:id="156" w:author="Abhishek Patil" w:date="2021-08-03T10:27:00Z">
        <w:r w:rsidRPr="00BC261B" w:rsidDel="00F96C54">
          <w:rPr>
            <w:rFonts w:ascii="Times New Roman" w:hAnsi="Times New Roman" w:cs="Times New Roman"/>
            <w:color w:val="000000"/>
            <w:sz w:val="20"/>
            <w:szCs w:val="20"/>
          </w:rPr>
          <w:delText>EHT Capabilities</w:delText>
        </w:r>
      </w:del>
      <w:ins w:id="157" w:author="Abhishek Patil" w:date="2021-08-03T10:27:00Z">
        <w:r w:rsidR="00F96C54">
          <w:rPr>
            <w:rFonts w:ascii="Times New Roman" w:hAnsi="Times New Roman" w:cs="Times New Roman"/>
            <w:color w:val="000000"/>
            <w:sz w:val="20"/>
            <w:szCs w:val="20"/>
          </w:rPr>
          <w:t>Basic variant Multi-link</w:t>
        </w:r>
      </w:ins>
      <w:r w:rsidRPr="00BC261B">
        <w:rPr>
          <w:rFonts w:ascii="Times New Roman" w:hAnsi="Times New Roman" w:cs="Times New Roman"/>
          <w:color w:val="000000"/>
          <w:sz w:val="20"/>
          <w:szCs w:val="20"/>
        </w:rPr>
        <w:t xml:space="preserve"> element it transmits to 1; otherwise the </w:t>
      </w:r>
      <w:del w:id="158" w:author="Abhishek Patil" w:date="2021-08-08T16:54:00Z">
        <w:r w:rsidRPr="00BC261B" w:rsidDel="00C473ED">
          <w:rPr>
            <w:rFonts w:ascii="Times New Roman" w:hAnsi="Times New Roman" w:cs="Times New Roman"/>
            <w:color w:val="000000"/>
            <w:sz w:val="20"/>
            <w:szCs w:val="20"/>
          </w:rPr>
          <w:delText xml:space="preserve">EHT </w:delText>
        </w:r>
      </w:del>
      <w:del w:id="159" w:author="Abhishek Patil" w:date="2021-08-08T16:53:00Z">
        <w:r w:rsidRPr="00BC261B" w:rsidDel="008C6198">
          <w:rPr>
            <w:rFonts w:ascii="Times New Roman" w:hAnsi="Times New Roman" w:cs="Times New Roman"/>
            <w:color w:val="000000"/>
            <w:sz w:val="20"/>
            <w:szCs w:val="20"/>
          </w:rPr>
          <w:delText xml:space="preserve">STA </w:delText>
        </w:r>
      </w:del>
      <w:ins w:id="160" w:author="Abhishek Patil" w:date="2021-08-08T16:53:00Z">
        <w:r w:rsidR="008C6198">
          <w:rPr>
            <w:rFonts w:ascii="Times New Roman" w:hAnsi="Times New Roman" w:cs="Times New Roman"/>
            <w:color w:val="000000"/>
            <w:sz w:val="20"/>
            <w:szCs w:val="20"/>
          </w:rPr>
          <w:t>AP</w:t>
        </w:r>
        <w:r w:rsidR="008C6198" w:rsidRPr="00BC261B">
          <w:rPr>
            <w:rFonts w:ascii="Times New Roman" w:hAnsi="Times New Roman" w:cs="Times New Roman"/>
            <w:color w:val="000000"/>
            <w:sz w:val="20"/>
            <w:szCs w:val="20"/>
          </w:rPr>
          <w:t xml:space="preserve"> </w:t>
        </w:r>
      </w:ins>
      <w:r w:rsidRPr="00BC261B">
        <w:rPr>
          <w:rFonts w:ascii="Times New Roman" w:hAnsi="Times New Roman" w:cs="Times New Roman"/>
          <w:color w:val="000000"/>
          <w:sz w:val="20"/>
          <w:szCs w:val="20"/>
        </w:rPr>
        <w:t>shall set the AAR Support subfield to 0.</w:t>
      </w:r>
    </w:p>
    <w:p w14:paraId="0046BC61" w14:textId="3721905C" w:rsidR="00BC261B" w:rsidRPr="00BC261B" w:rsidRDefault="00BC261B" w:rsidP="00BC261B">
      <w:pPr>
        <w:autoSpaceDE w:val="0"/>
        <w:autoSpaceDN w:val="0"/>
        <w:adjustRightInd w:val="0"/>
        <w:spacing w:before="240" w:after="0" w:line="240" w:lineRule="auto"/>
        <w:jc w:val="both"/>
        <w:rPr>
          <w:rFonts w:ascii="Times New Roman" w:hAnsi="Times New Roman" w:cs="Times New Roman"/>
          <w:color w:val="000000"/>
          <w:sz w:val="20"/>
          <w:szCs w:val="20"/>
        </w:rPr>
      </w:pPr>
      <w:r w:rsidRPr="00BC261B">
        <w:rPr>
          <w:rFonts w:ascii="Times New Roman" w:hAnsi="Times New Roman" w:cs="Times New Roman"/>
          <w:color w:val="000000"/>
          <w:sz w:val="20"/>
          <w:szCs w:val="20"/>
        </w:rPr>
        <w:t xml:space="preserve">A non-AP STA </w:t>
      </w:r>
      <w:ins w:id="161" w:author="Abhishek Patil" w:date="2021-08-03T10:38:00Z">
        <w:r w:rsidR="00DC5D4C" w:rsidRPr="00BC261B">
          <w:rPr>
            <w:rFonts w:ascii="Times New Roman" w:hAnsi="Times New Roman" w:cs="Times New Roman"/>
            <w:color w:val="000000"/>
            <w:sz w:val="20"/>
            <w:szCs w:val="20"/>
          </w:rPr>
          <w:t xml:space="preserve">affiliated with a non-AP MLD </w:t>
        </w:r>
      </w:ins>
      <w:r w:rsidRPr="00BC261B">
        <w:rPr>
          <w:rFonts w:ascii="Times New Roman" w:hAnsi="Times New Roman" w:cs="Times New Roman"/>
          <w:color w:val="000000"/>
          <w:sz w:val="20"/>
          <w:szCs w:val="20"/>
        </w:rPr>
        <w:t xml:space="preserve">with dot11AAROptionImplemented equals to true and </w:t>
      </w:r>
      <w:del w:id="162" w:author="Abhishek Patil" w:date="2021-08-03T10:38:00Z">
        <w:r w:rsidRPr="00BC261B" w:rsidDel="00DC5D4C">
          <w:rPr>
            <w:rFonts w:ascii="Times New Roman" w:hAnsi="Times New Roman" w:cs="Times New Roman"/>
            <w:color w:val="000000"/>
            <w:sz w:val="20"/>
            <w:szCs w:val="20"/>
          </w:rPr>
          <w:delText xml:space="preserve">affiliated with a non-AP MLD </w:delText>
        </w:r>
      </w:del>
      <w:r w:rsidRPr="00BC261B">
        <w:rPr>
          <w:rFonts w:ascii="Times New Roman" w:hAnsi="Times New Roman" w:cs="Times New Roman"/>
          <w:color w:val="000000"/>
          <w:sz w:val="20"/>
          <w:szCs w:val="20"/>
        </w:rPr>
        <w:t>that belongs to a</w:t>
      </w:r>
      <w:ins w:id="163" w:author="Abhishek Patil" w:date="2021-08-08T16:58:00Z">
        <w:r w:rsidR="00342C2F">
          <w:rPr>
            <w:rFonts w:ascii="Times New Roman" w:hAnsi="Times New Roman" w:cs="Times New Roman"/>
            <w:color w:val="000000"/>
            <w:sz w:val="20"/>
            <w:szCs w:val="20"/>
          </w:rPr>
          <w:t>n</w:t>
        </w:r>
      </w:ins>
      <w:r w:rsidRPr="00BC261B">
        <w:rPr>
          <w:rFonts w:ascii="Times New Roman" w:hAnsi="Times New Roman" w:cs="Times New Roman"/>
          <w:color w:val="000000"/>
          <w:sz w:val="20"/>
          <w:szCs w:val="20"/>
        </w:rPr>
        <w:t xml:space="preserve"> NSTR link pair may transmit the AAR Control subfield in a frame to its associated AP affiliated with an AP MLD</w:t>
      </w:r>
      <w:ins w:id="164" w:author="Abhishek Patil" w:date="2021-08-08T16:55:00Z">
        <w:r w:rsidR="003E39D3">
          <w:rPr>
            <w:rFonts w:ascii="Times New Roman" w:hAnsi="Times New Roman" w:cs="Times New Roman"/>
            <w:color w:val="000000"/>
            <w:sz w:val="20"/>
            <w:szCs w:val="20"/>
          </w:rPr>
          <w:t xml:space="preserve"> if </w:t>
        </w:r>
        <w:r w:rsidR="007056E3">
          <w:rPr>
            <w:rFonts w:ascii="Times New Roman" w:hAnsi="Times New Roman" w:cs="Times New Roman"/>
            <w:color w:val="000000"/>
            <w:sz w:val="20"/>
            <w:szCs w:val="20"/>
          </w:rPr>
          <w:t xml:space="preserve">it has received </w:t>
        </w:r>
      </w:ins>
      <w:ins w:id="165" w:author="Abhishek Patil" w:date="2021-08-08T16:56:00Z">
        <w:r w:rsidR="007056E3">
          <w:rPr>
            <w:rFonts w:ascii="Times New Roman" w:hAnsi="Times New Roman" w:cs="Times New Roman"/>
            <w:color w:val="000000"/>
            <w:sz w:val="20"/>
            <w:szCs w:val="20"/>
          </w:rPr>
          <w:t xml:space="preserve">a </w:t>
        </w:r>
      </w:ins>
      <w:ins w:id="166" w:author="Abhishek Patil" w:date="2021-08-08T16:55:00Z">
        <w:r w:rsidR="007056E3">
          <w:rPr>
            <w:rFonts w:ascii="Times New Roman" w:hAnsi="Times New Roman" w:cs="Times New Roman"/>
            <w:color w:val="000000"/>
            <w:sz w:val="20"/>
            <w:szCs w:val="20"/>
          </w:rPr>
          <w:t xml:space="preserve">Basic variant Multi-Link element </w:t>
        </w:r>
      </w:ins>
      <w:ins w:id="167" w:author="Abhishek Patil" w:date="2021-08-08T16:56:00Z">
        <w:r w:rsidR="007056E3">
          <w:rPr>
            <w:rFonts w:ascii="Times New Roman" w:hAnsi="Times New Roman" w:cs="Times New Roman"/>
            <w:color w:val="000000"/>
            <w:sz w:val="20"/>
            <w:szCs w:val="20"/>
          </w:rPr>
          <w:t xml:space="preserve">from the AP with the </w:t>
        </w:r>
        <w:r w:rsidR="007056E3" w:rsidRPr="00BC261B">
          <w:rPr>
            <w:rFonts w:ascii="Times New Roman" w:hAnsi="Times New Roman" w:cs="Times New Roman"/>
            <w:color w:val="000000"/>
            <w:sz w:val="20"/>
            <w:szCs w:val="20"/>
          </w:rPr>
          <w:t xml:space="preserve">AAR Support subfield </w:t>
        </w:r>
      </w:ins>
      <w:ins w:id="168" w:author="Abhishek Patil" w:date="2021-08-08T16:57:00Z">
        <w:r w:rsidR="0054519C">
          <w:rPr>
            <w:rFonts w:ascii="Times New Roman" w:hAnsi="Times New Roman" w:cs="Times New Roman"/>
            <w:color w:val="000000"/>
            <w:sz w:val="20"/>
            <w:szCs w:val="20"/>
          </w:rPr>
          <w:t>equal</w:t>
        </w:r>
      </w:ins>
      <w:ins w:id="169" w:author="Abhishek Patil" w:date="2021-08-08T16:56:00Z">
        <w:r w:rsidR="007056E3">
          <w:rPr>
            <w:rFonts w:ascii="Times New Roman" w:hAnsi="Times New Roman" w:cs="Times New Roman"/>
            <w:color w:val="000000"/>
            <w:sz w:val="20"/>
            <w:szCs w:val="20"/>
          </w:rPr>
          <w:t xml:space="preserve"> to 1</w:t>
        </w:r>
      </w:ins>
      <w:ins w:id="170" w:author="Abhishek Patil" w:date="2021-08-03T10:39:00Z">
        <w:r w:rsidR="00D22E62">
          <w:rPr>
            <w:rFonts w:ascii="Times New Roman" w:hAnsi="Times New Roman" w:cs="Times New Roman"/>
            <w:color w:val="000000"/>
            <w:sz w:val="20"/>
            <w:szCs w:val="20"/>
          </w:rPr>
          <w:t xml:space="preserve">. </w:t>
        </w:r>
      </w:ins>
      <w:ins w:id="171" w:author="Abhishek Patil" w:date="2021-08-03T10:40:00Z">
        <w:r w:rsidR="00D22E62">
          <w:rPr>
            <w:rFonts w:ascii="Times New Roman" w:hAnsi="Times New Roman" w:cs="Times New Roman"/>
            <w:color w:val="000000"/>
            <w:sz w:val="20"/>
            <w:szCs w:val="20"/>
          </w:rPr>
          <w:t>The AAR Control subfield</w:t>
        </w:r>
      </w:ins>
      <w:ins w:id="172" w:author="Abhishek Patil" w:date="2021-08-08T16:56:00Z">
        <w:r w:rsidR="00794315">
          <w:rPr>
            <w:rFonts w:ascii="Times New Roman" w:hAnsi="Times New Roman" w:cs="Times New Roman"/>
            <w:color w:val="000000"/>
            <w:sz w:val="20"/>
            <w:szCs w:val="20"/>
          </w:rPr>
          <w:t xml:space="preserve"> transmitted by a STA of a non-AP MLD</w:t>
        </w:r>
      </w:ins>
      <w:del w:id="173" w:author="Abhishek Patil" w:date="2021-08-03T10:40:00Z">
        <w:r w:rsidRPr="00BC261B" w:rsidDel="002E22D8">
          <w:rPr>
            <w:rFonts w:ascii="Times New Roman" w:hAnsi="Times New Roman" w:cs="Times New Roman"/>
            <w:color w:val="000000"/>
            <w:sz w:val="20"/>
            <w:szCs w:val="20"/>
          </w:rPr>
          <w:delText>, which indicates</w:delText>
        </w:r>
      </w:del>
      <w:ins w:id="174" w:author="Abhishek Patil" w:date="2021-08-03T10:40:00Z">
        <w:r w:rsidR="002E22D8">
          <w:rPr>
            <w:rFonts w:ascii="Times New Roman" w:hAnsi="Times New Roman" w:cs="Times New Roman"/>
            <w:color w:val="000000"/>
            <w:sz w:val="20"/>
            <w:szCs w:val="20"/>
          </w:rPr>
          <w:t xml:space="preserve"> carries</w:t>
        </w:r>
      </w:ins>
      <w:r w:rsidRPr="00BC261B">
        <w:rPr>
          <w:rFonts w:ascii="Times New Roman" w:hAnsi="Times New Roman" w:cs="Times New Roman"/>
          <w:color w:val="000000"/>
          <w:sz w:val="20"/>
          <w:szCs w:val="20"/>
        </w:rPr>
        <w:t xml:space="preserve"> the link identifier of another AP affiliated with the same AP MLD to solicit the other AP to transmit a Trigger frame to the other non-AP STA affiliated with the same non-AP MLD that belongs to the same NSTR link pair. </w:t>
      </w:r>
      <w:del w:id="175" w:author="Abhishek Patil" w:date="2021-08-08T16:57:00Z">
        <w:r w:rsidRPr="00BC261B" w:rsidDel="00AF3C3C">
          <w:rPr>
            <w:rFonts w:ascii="Times New Roman" w:hAnsi="Times New Roman" w:cs="Times New Roman"/>
            <w:color w:val="000000"/>
            <w:sz w:val="20"/>
            <w:szCs w:val="20"/>
          </w:rPr>
          <w:delText xml:space="preserve">The non-AP STA shall not transmit a frame containing an AAR Control subfield to its associated AP from which it has not received an </w:delText>
        </w:r>
      </w:del>
      <w:del w:id="176" w:author="Abhishek Patil" w:date="2021-08-03T10:40:00Z">
        <w:r w:rsidRPr="00BC261B" w:rsidDel="004B3DEC">
          <w:rPr>
            <w:rFonts w:ascii="Times New Roman" w:hAnsi="Times New Roman" w:cs="Times New Roman"/>
            <w:color w:val="000000"/>
            <w:sz w:val="20"/>
            <w:szCs w:val="20"/>
          </w:rPr>
          <w:delText>EHT Capabilities</w:delText>
        </w:r>
      </w:del>
      <w:del w:id="177" w:author="Abhishek Patil" w:date="2021-08-08T16:57:00Z">
        <w:r w:rsidRPr="00BC261B" w:rsidDel="00AF3C3C">
          <w:rPr>
            <w:rFonts w:ascii="Times New Roman" w:hAnsi="Times New Roman" w:cs="Times New Roman"/>
            <w:color w:val="000000"/>
            <w:sz w:val="20"/>
            <w:szCs w:val="20"/>
          </w:rPr>
          <w:delText xml:space="preserve"> element with the AAR Support subfield of the </w:delText>
        </w:r>
      </w:del>
      <w:del w:id="178" w:author="Abhishek Patil" w:date="2021-08-03T10:41:00Z">
        <w:r w:rsidRPr="00BC261B" w:rsidDel="00715D51">
          <w:rPr>
            <w:rFonts w:ascii="Times New Roman" w:hAnsi="Times New Roman" w:cs="Times New Roman"/>
            <w:color w:val="000000"/>
            <w:sz w:val="20"/>
            <w:szCs w:val="20"/>
          </w:rPr>
          <w:delText xml:space="preserve">EHT MAC </w:delText>
        </w:r>
      </w:del>
      <w:del w:id="179" w:author="Abhishek Patil" w:date="2021-08-08T16:57:00Z">
        <w:r w:rsidRPr="00BC261B" w:rsidDel="00AF3C3C">
          <w:rPr>
            <w:rFonts w:ascii="Times New Roman" w:hAnsi="Times New Roman" w:cs="Times New Roman"/>
            <w:color w:val="000000"/>
            <w:sz w:val="20"/>
            <w:szCs w:val="20"/>
          </w:rPr>
          <w:delText xml:space="preserve">Capabilities </w:delText>
        </w:r>
      </w:del>
      <w:del w:id="180" w:author="Abhishek Patil" w:date="2021-08-03T10:41:00Z">
        <w:r w:rsidRPr="00BC261B" w:rsidDel="00715D51">
          <w:rPr>
            <w:rFonts w:ascii="Times New Roman" w:hAnsi="Times New Roman" w:cs="Times New Roman"/>
            <w:color w:val="000000"/>
            <w:sz w:val="20"/>
            <w:szCs w:val="20"/>
          </w:rPr>
          <w:delText xml:space="preserve">Information </w:delText>
        </w:r>
      </w:del>
      <w:del w:id="181" w:author="Abhishek Patil" w:date="2021-08-08T16:57:00Z">
        <w:r w:rsidRPr="00BC261B" w:rsidDel="00AF3C3C">
          <w:rPr>
            <w:rFonts w:ascii="Times New Roman" w:hAnsi="Times New Roman" w:cs="Times New Roman"/>
            <w:color w:val="000000"/>
            <w:sz w:val="20"/>
            <w:szCs w:val="20"/>
          </w:rPr>
          <w:delText xml:space="preserve">field equal to 1. </w:delText>
        </w:r>
      </w:del>
    </w:p>
    <w:p w14:paraId="67604D7F" w14:textId="6E3F629D" w:rsidR="00624B09" w:rsidRDefault="00624B09" w:rsidP="00BC261B">
      <w:pPr>
        <w:pStyle w:val="T"/>
        <w:suppressAutoHyphens/>
        <w:spacing w:after="0" w:line="240" w:lineRule="auto"/>
        <w:rPr>
          <w:b/>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880"/>
        <w:gridCol w:w="1980"/>
        <w:gridCol w:w="2610"/>
      </w:tblGrid>
      <w:tr w:rsidR="00624B09" w:rsidRPr="007E587A" w14:paraId="5E8C40C5" w14:textId="77777777" w:rsidTr="001031DF">
        <w:trPr>
          <w:trHeight w:val="220"/>
          <w:jc w:val="center"/>
        </w:trPr>
        <w:tc>
          <w:tcPr>
            <w:tcW w:w="625" w:type="dxa"/>
            <w:shd w:val="clear" w:color="auto" w:fill="BFBFBF" w:themeFill="background1" w:themeFillShade="BF"/>
            <w:noWrap/>
            <w:vAlign w:val="center"/>
            <w:hideMark/>
          </w:tcPr>
          <w:p w14:paraId="158F098F"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2B6E750A"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478CBC0D"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7D171A22"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2880" w:type="dxa"/>
            <w:shd w:val="clear" w:color="auto" w:fill="BFBFBF" w:themeFill="background1" w:themeFillShade="BF"/>
            <w:noWrap/>
            <w:vAlign w:val="bottom"/>
            <w:hideMark/>
          </w:tcPr>
          <w:p w14:paraId="7A527B44"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494FD5B7"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610" w:type="dxa"/>
            <w:shd w:val="clear" w:color="auto" w:fill="BFBFBF" w:themeFill="background1" w:themeFillShade="BF"/>
            <w:vAlign w:val="center"/>
            <w:hideMark/>
          </w:tcPr>
          <w:p w14:paraId="16C6AA9F"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24B09" w:rsidRPr="008B0293" w14:paraId="5A43DCA2" w14:textId="77777777" w:rsidTr="001031DF">
        <w:trPr>
          <w:trHeight w:val="220"/>
          <w:jc w:val="center"/>
        </w:trPr>
        <w:tc>
          <w:tcPr>
            <w:tcW w:w="625" w:type="dxa"/>
            <w:shd w:val="clear" w:color="auto" w:fill="auto"/>
            <w:noWrap/>
          </w:tcPr>
          <w:p w14:paraId="459DA97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8329</w:t>
            </w:r>
          </w:p>
        </w:tc>
        <w:tc>
          <w:tcPr>
            <w:tcW w:w="1080" w:type="dxa"/>
          </w:tcPr>
          <w:p w14:paraId="4C7A591F" w14:textId="77777777" w:rsidR="00624B09" w:rsidRPr="002226D3" w:rsidRDefault="00624B09" w:rsidP="00D257B6">
            <w:pPr>
              <w:suppressAutoHyphens/>
              <w:spacing w:after="0"/>
              <w:rPr>
                <w:rFonts w:ascii="Times New Roman" w:hAnsi="Times New Roman" w:cs="Times New Roman"/>
                <w:sz w:val="16"/>
                <w:szCs w:val="16"/>
              </w:rPr>
            </w:pPr>
            <w:proofErr w:type="spellStart"/>
            <w:r w:rsidRPr="002226D3">
              <w:rPr>
                <w:rFonts w:ascii="Times New Roman" w:hAnsi="Times New Roman" w:cs="Times New Roman"/>
                <w:sz w:val="16"/>
                <w:szCs w:val="16"/>
              </w:rPr>
              <w:t>Zhiqiang</w:t>
            </w:r>
            <w:proofErr w:type="spellEnd"/>
            <w:r w:rsidRPr="002226D3">
              <w:rPr>
                <w:rFonts w:ascii="Times New Roman" w:hAnsi="Times New Roman" w:cs="Times New Roman"/>
                <w:sz w:val="16"/>
                <w:szCs w:val="16"/>
              </w:rPr>
              <w:t xml:space="preserve"> Han</w:t>
            </w:r>
          </w:p>
        </w:tc>
        <w:tc>
          <w:tcPr>
            <w:tcW w:w="1080" w:type="dxa"/>
            <w:shd w:val="clear" w:color="auto" w:fill="auto"/>
            <w:noWrap/>
          </w:tcPr>
          <w:p w14:paraId="0CB9EAE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537493C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247.31</w:t>
            </w:r>
          </w:p>
        </w:tc>
        <w:tc>
          <w:tcPr>
            <w:tcW w:w="2880" w:type="dxa"/>
            <w:shd w:val="clear" w:color="auto" w:fill="auto"/>
            <w:noWrap/>
          </w:tcPr>
          <w:p w14:paraId="3A57060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(1) The complete information of a reported STA means the complete profile of a reported </w:t>
            </w:r>
            <w:proofErr w:type="gramStart"/>
            <w:r w:rsidRPr="002226D3">
              <w:rPr>
                <w:rFonts w:ascii="Times New Roman" w:hAnsi="Times New Roman" w:cs="Times New Roman"/>
                <w:sz w:val="16"/>
                <w:szCs w:val="16"/>
              </w:rPr>
              <w:t>STA?</w:t>
            </w:r>
            <w:proofErr w:type="gramEnd"/>
            <w:r w:rsidRPr="002226D3">
              <w:rPr>
                <w:rFonts w:ascii="Times New Roman" w:hAnsi="Times New Roman" w:cs="Times New Roman"/>
                <w:sz w:val="16"/>
                <w:szCs w:val="16"/>
              </w:rPr>
              <w:t xml:space="preserve"> (2) the reported AP were to transmit the Management frame?  Is the Management frame transmitted by the reporting STA?</w:t>
            </w:r>
            <w:r w:rsidRPr="002226D3">
              <w:rPr>
                <w:rFonts w:ascii="Times New Roman" w:hAnsi="Times New Roman" w:cs="Times New Roman"/>
                <w:sz w:val="16"/>
                <w:szCs w:val="16"/>
              </w:rPr>
              <w:br/>
              <w:t>(</w:t>
            </w:r>
            <w:proofErr w:type="gramStart"/>
            <w:r w:rsidRPr="002226D3">
              <w:rPr>
                <w:rFonts w:ascii="Times New Roman" w:hAnsi="Times New Roman" w:cs="Times New Roman"/>
                <w:sz w:val="16"/>
                <w:szCs w:val="16"/>
              </w:rPr>
              <w:t>3)change</w:t>
            </w:r>
            <w:proofErr w:type="gramEnd"/>
            <w:r w:rsidRPr="002226D3">
              <w:rPr>
                <w:rFonts w:ascii="Times New Roman" w:hAnsi="Times New Roman" w:cs="Times New Roman"/>
                <w:sz w:val="16"/>
                <w:szCs w:val="16"/>
              </w:rPr>
              <w:t xml:space="preserve"> were to was</w:t>
            </w:r>
            <w:r w:rsidRPr="002226D3">
              <w:rPr>
                <w:rFonts w:ascii="Times New Roman" w:hAnsi="Times New Roman" w:cs="Times New Roman"/>
                <w:sz w:val="16"/>
                <w:szCs w:val="16"/>
              </w:rPr>
              <w:br/>
              <w:t>(4) Beacon frame can be included in the Management frame, but the next paragraph describes the complete profile of a reported AP shall not be included. They are contradictory.</w:t>
            </w:r>
          </w:p>
        </w:tc>
        <w:tc>
          <w:tcPr>
            <w:tcW w:w="1980" w:type="dxa"/>
            <w:shd w:val="clear" w:color="auto" w:fill="auto"/>
            <w:noWrap/>
          </w:tcPr>
          <w:p w14:paraId="378FEDC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it</w:t>
            </w:r>
          </w:p>
        </w:tc>
        <w:tc>
          <w:tcPr>
            <w:tcW w:w="2610" w:type="dxa"/>
            <w:shd w:val="clear" w:color="auto" w:fill="auto"/>
          </w:tcPr>
          <w:p w14:paraId="14BE5E33" w14:textId="77777777" w:rsidR="00DA5629" w:rsidRDefault="00ED10F8"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74D485B" w14:textId="77777777" w:rsidR="00FE13DE" w:rsidRPr="00FE13DE" w:rsidRDefault="00FE13DE" w:rsidP="00D257B6">
            <w:pPr>
              <w:suppressAutoHyphens/>
              <w:spacing w:after="0"/>
              <w:rPr>
                <w:rFonts w:ascii="Times New Roman" w:hAnsi="Times New Roman" w:cs="Times New Roman"/>
                <w:bCs/>
                <w:sz w:val="16"/>
                <w:szCs w:val="16"/>
              </w:rPr>
            </w:pPr>
          </w:p>
          <w:p w14:paraId="57489EF8" w14:textId="611640F7" w:rsidR="00FE13DE" w:rsidRDefault="00FE13DE"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text in the cited paragraph was updated </w:t>
            </w:r>
            <w:r w:rsidR="00F02286">
              <w:rPr>
                <w:rFonts w:ascii="Times New Roman" w:hAnsi="Times New Roman" w:cs="Times New Roman"/>
                <w:bCs/>
                <w:sz w:val="16"/>
                <w:szCs w:val="16"/>
              </w:rPr>
              <w:t xml:space="preserve">and simplified </w:t>
            </w:r>
            <w:r>
              <w:rPr>
                <w:rFonts w:ascii="Times New Roman" w:hAnsi="Times New Roman" w:cs="Times New Roman"/>
                <w:bCs/>
                <w:sz w:val="16"/>
                <w:szCs w:val="16"/>
              </w:rPr>
              <w:t xml:space="preserve">to </w:t>
            </w:r>
            <w:r w:rsidR="002724AB">
              <w:rPr>
                <w:rFonts w:ascii="Times New Roman" w:hAnsi="Times New Roman" w:cs="Times New Roman"/>
                <w:bCs/>
                <w:sz w:val="16"/>
                <w:szCs w:val="16"/>
              </w:rPr>
              <w:t>clarify the intention and address any ambiguities.</w:t>
            </w:r>
            <w:r w:rsidR="00C05D0F">
              <w:rPr>
                <w:rFonts w:ascii="Times New Roman" w:hAnsi="Times New Roman" w:cs="Times New Roman"/>
                <w:bCs/>
                <w:sz w:val="16"/>
                <w:szCs w:val="16"/>
              </w:rPr>
              <w:t xml:space="preserve"> A NOTE was added to clearly call out the mgmt. frames that can carry complete profile.</w:t>
            </w:r>
          </w:p>
          <w:p w14:paraId="6F2D0ADB" w14:textId="77777777" w:rsidR="002724AB" w:rsidRDefault="002724AB" w:rsidP="00D257B6">
            <w:pPr>
              <w:suppressAutoHyphens/>
              <w:spacing w:after="0"/>
              <w:rPr>
                <w:rFonts w:ascii="Times New Roman" w:hAnsi="Times New Roman" w:cs="Times New Roman"/>
                <w:bCs/>
                <w:sz w:val="16"/>
                <w:szCs w:val="16"/>
              </w:rPr>
            </w:pPr>
          </w:p>
          <w:p w14:paraId="27A0AE1A" w14:textId="0584E0A5" w:rsidR="002724AB" w:rsidRPr="00FE13DE" w:rsidRDefault="002724AB"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8329</w:t>
            </w:r>
          </w:p>
        </w:tc>
      </w:tr>
      <w:tr w:rsidR="002C2105" w:rsidRPr="008B0293" w14:paraId="69CBA4D9" w14:textId="77777777" w:rsidTr="001031DF">
        <w:trPr>
          <w:trHeight w:val="220"/>
          <w:jc w:val="center"/>
        </w:trPr>
        <w:tc>
          <w:tcPr>
            <w:tcW w:w="625" w:type="dxa"/>
            <w:shd w:val="clear" w:color="auto" w:fill="auto"/>
            <w:noWrap/>
          </w:tcPr>
          <w:p w14:paraId="5521A0E0"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4248</w:t>
            </w:r>
          </w:p>
        </w:tc>
        <w:tc>
          <w:tcPr>
            <w:tcW w:w="1080" w:type="dxa"/>
          </w:tcPr>
          <w:p w14:paraId="06259509"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Alfred Asterjadhi</w:t>
            </w:r>
          </w:p>
        </w:tc>
        <w:tc>
          <w:tcPr>
            <w:tcW w:w="1080" w:type="dxa"/>
            <w:shd w:val="clear" w:color="auto" w:fill="auto"/>
            <w:noWrap/>
          </w:tcPr>
          <w:p w14:paraId="6AD31DB5"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4027A5BC"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248.25</w:t>
            </w:r>
          </w:p>
        </w:tc>
        <w:tc>
          <w:tcPr>
            <w:tcW w:w="2880" w:type="dxa"/>
            <w:shd w:val="clear" w:color="auto" w:fill="auto"/>
            <w:noWrap/>
          </w:tcPr>
          <w:p w14:paraId="4C0DF63D"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The sentence starts with shall comprise the following, but then there are two bullets that say that those fields are not included. This seems not clear. Does it mean that it shall comprise the non-inclusion? Suggest </w:t>
            </w:r>
            <w:proofErr w:type="gramStart"/>
            <w:r w:rsidRPr="002226D3">
              <w:rPr>
                <w:rFonts w:ascii="Times New Roman" w:hAnsi="Times New Roman" w:cs="Times New Roman"/>
                <w:sz w:val="16"/>
                <w:szCs w:val="16"/>
              </w:rPr>
              <w:t>to separate</w:t>
            </w:r>
            <w:proofErr w:type="gramEnd"/>
            <w:r w:rsidRPr="002226D3">
              <w:rPr>
                <w:rFonts w:ascii="Times New Roman" w:hAnsi="Times New Roman" w:cs="Times New Roman"/>
                <w:sz w:val="16"/>
                <w:szCs w:val="16"/>
              </w:rPr>
              <w:t xml:space="preserve"> the two bullets as their own paragraph.</w:t>
            </w:r>
          </w:p>
        </w:tc>
        <w:tc>
          <w:tcPr>
            <w:tcW w:w="1980" w:type="dxa"/>
            <w:shd w:val="clear" w:color="auto" w:fill="auto"/>
            <w:noWrap/>
          </w:tcPr>
          <w:p w14:paraId="4EAC4CF0"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610" w:type="dxa"/>
            <w:shd w:val="clear" w:color="auto" w:fill="auto"/>
          </w:tcPr>
          <w:p w14:paraId="7FC65187" w14:textId="77777777" w:rsidR="002C2105" w:rsidRDefault="002C2105"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E1D2547" w14:textId="77777777" w:rsidR="002C2105" w:rsidRDefault="002C2105" w:rsidP="00D257B6">
            <w:pPr>
              <w:suppressAutoHyphens/>
              <w:spacing w:after="0"/>
              <w:rPr>
                <w:rFonts w:ascii="Times New Roman" w:hAnsi="Times New Roman" w:cs="Times New Roman"/>
                <w:b/>
                <w:sz w:val="16"/>
                <w:szCs w:val="16"/>
              </w:rPr>
            </w:pPr>
          </w:p>
          <w:p w14:paraId="597DA195" w14:textId="67A3232A" w:rsidR="002C2105" w:rsidRDefault="002C2105" w:rsidP="00D257B6">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sidR="009C7F50">
              <w:rPr>
                <w:rFonts w:ascii="Times New Roman" w:hAnsi="Times New Roman" w:cs="Times New Roman"/>
                <w:bCs/>
                <w:sz w:val="16"/>
                <w:szCs w:val="16"/>
              </w:rPr>
              <w:t xml:space="preserve">on contents of complete profile was </w:t>
            </w:r>
            <w:r w:rsidR="002C43DA" w:rsidRPr="00210A72">
              <w:rPr>
                <w:rFonts w:ascii="Times New Roman" w:hAnsi="Times New Roman" w:cs="Times New Roman"/>
                <w:bCs/>
                <w:sz w:val="16"/>
                <w:szCs w:val="16"/>
              </w:rPr>
              <w:t>updated</w:t>
            </w:r>
            <w:r w:rsidR="00482ADA" w:rsidRPr="00210A72">
              <w:rPr>
                <w:rFonts w:ascii="Times New Roman" w:hAnsi="Times New Roman" w:cs="Times New Roman"/>
                <w:bCs/>
                <w:sz w:val="16"/>
                <w:szCs w:val="16"/>
              </w:rPr>
              <w:t xml:space="preserve"> </w:t>
            </w:r>
            <w:r w:rsidR="0009523F">
              <w:rPr>
                <w:rFonts w:ascii="Times New Roman" w:hAnsi="Times New Roman" w:cs="Times New Roman"/>
                <w:bCs/>
                <w:sz w:val="16"/>
                <w:szCs w:val="16"/>
              </w:rPr>
              <w:t>as a resolution to</w:t>
            </w:r>
            <w:r w:rsidR="00482ADA" w:rsidRPr="00210A72">
              <w:rPr>
                <w:rFonts w:ascii="Times New Roman" w:hAnsi="Times New Roman" w:cs="Times New Roman"/>
                <w:bCs/>
                <w:sz w:val="16"/>
                <w:szCs w:val="16"/>
              </w:rPr>
              <w:t xml:space="preserve"> </w:t>
            </w:r>
            <w:r w:rsidR="002C43DA" w:rsidRPr="00210A72">
              <w:rPr>
                <w:rFonts w:ascii="Times New Roman" w:hAnsi="Times New Roman" w:cs="Times New Roman"/>
                <w:bCs/>
                <w:sz w:val="16"/>
                <w:szCs w:val="16"/>
              </w:rPr>
              <w:t xml:space="preserve">several </w:t>
            </w:r>
            <w:r w:rsidR="00482ADA" w:rsidRPr="00210A72">
              <w:rPr>
                <w:rFonts w:ascii="Times New Roman" w:hAnsi="Times New Roman" w:cs="Times New Roman"/>
                <w:bCs/>
                <w:sz w:val="16"/>
                <w:szCs w:val="16"/>
              </w:rPr>
              <w:t xml:space="preserve">comments </w:t>
            </w:r>
            <w:r w:rsidR="00953FAA">
              <w:rPr>
                <w:rFonts w:ascii="Times New Roman" w:hAnsi="Times New Roman" w:cs="Times New Roman"/>
                <w:bCs/>
                <w:sz w:val="16"/>
                <w:szCs w:val="16"/>
              </w:rPr>
              <w:t>(</w:t>
            </w:r>
            <w:r w:rsidR="00362AFF">
              <w:rPr>
                <w:rFonts w:ascii="Times New Roman" w:hAnsi="Times New Roman" w:cs="Times New Roman"/>
                <w:bCs/>
                <w:sz w:val="16"/>
                <w:szCs w:val="16"/>
              </w:rPr>
              <w:t xml:space="preserve">4248, 5904, 6571, 6572, </w:t>
            </w:r>
            <w:r w:rsidR="00D96F1D">
              <w:rPr>
                <w:rFonts w:ascii="Times New Roman" w:hAnsi="Times New Roman" w:cs="Times New Roman"/>
                <w:bCs/>
                <w:sz w:val="16"/>
                <w:szCs w:val="16"/>
              </w:rPr>
              <w:t xml:space="preserve">6873, 6874, 6875, 6877, </w:t>
            </w:r>
            <w:r w:rsidR="004B04DD">
              <w:rPr>
                <w:rFonts w:ascii="Times New Roman" w:hAnsi="Times New Roman" w:cs="Times New Roman"/>
                <w:bCs/>
                <w:sz w:val="16"/>
                <w:szCs w:val="16"/>
              </w:rPr>
              <w:t>6536</w:t>
            </w:r>
            <w:r w:rsidR="00953FAA">
              <w:rPr>
                <w:rFonts w:ascii="Times New Roman" w:hAnsi="Times New Roman" w:cs="Times New Roman"/>
                <w:bCs/>
                <w:sz w:val="16"/>
                <w:szCs w:val="16"/>
              </w:rPr>
              <w:t>)</w:t>
            </w:r>
            <w:r w:rsidR="0009523F">
              <w:rPr>
                <w:rFonts w:ascii="Times New Roman" w:hAnsi="Times New Roman" w:cs="Times New Roman"/>
                <w:bCs/>
                <w:sz w:val="16"/>
                <w:szCs w:val="16"/>
              </w:rPr>
              <w:t>. The updated text</w:t>
            </w:r>
            <w:r w:rsidR="00482ADA" w:rsidRPr="00210A72">
              <w:rPr>
                <w:rFonts w:ascii="Times New Roman" w:hAnsi="Times New Roman" w:cs="Times New Roman"/>
                <w:bCs/>
                <w:sz w:val="16"/>
                <w:szCs w:val="16"/>
              </w:rPr>
              <w:t xml:space="preserve"> </w:t>
            </w:r>
            <w:r w:rsidR="00F234B4">
              <w:rPr>
                <w:rFonts w:ascii="Times New Roman" w:hAnsi="Times New Roman" w:cs="Times New Roman"/>
                <w:bCs/>
                <w:sz w:val="16"/>
                <w:szCs w:val="16"/>
              </w:rPr>
              <w:t>re</w:t>
            </w:r>
            <w:r w:rsidR="002C43DA" w:rsidRPr="00210A72">
              <w:rPr>
                <w:rFonts w:ascii="Times New Roman" w:hAnsi="Times New Roman" w:cs="Times New Roman"/>
                <w:bCs/>
                <w:sz w:val="16"/>
                <w:szCs w:val="16"/>
              </w:rPr>
              <w:t>organize</w:t>
            </w:r>
            <w:r w:rsidR="0009523F">
              <w:rPr>
                <w:rFonts w:ascii="Times New Roman" w:hAnsi="Times New Roman" w:cs="Times New Roman"/>
                <w:bCs/>
                <w:sz w:val="16"/>
                <w:szCs w:val="16"/>
              </w:rPr>
              <w:t>s</w:t>
            </w:r>
            <w:r w:rsidR="002C43DA" w:rsidRPr="00210A72">
              <w:rPr>
                <w:rFonts w:ascii="Times New Roman" w:hAnsi="Times New Roman" w:cs="Times New Roman"/>
                <w:bCs/>
                <w:sz w:val="16"/>
                <w:szCs w:val="16"/>
              </w:rPr>
              <w:t xml:space="preserve"> the structure </w:t>
            </w:r>
            <w:r w:rsidR="00210A72" w:rsidRPr="00210A72">
              <w:rPr>
                <w:rFonts w:ascii="Times New Roman" w:hAnsi="Times New Roman" w:cs="Times New Roman"/>
                <w:bCs/>
                <w:sz w:val="16"/>
                <w:szCs w:val="16"/>
              </w:rPr>
              <w:t>such that it is easier to under</w:t>
            </w:r>
            <w:r w:rsidR="004A1891">
              <w:rPr>
                <w:rFonts w:ascii="Times New Roman" w:hAnsi="Times New Roman" w:cs="Times New Roman"/>
                <w:bCs/>
                <w:sz w:val="16"/>
                <w:szCs w:val="16"/>
              </w:rPr>
              <w:t>stand</w:t>
            </w:r>
            <w:r w:rsidR="00210A72" w:rsidRPr="00210A72">
              <w:rPr>
                <w:rFonts w:ascii="Times New Roman" w:hAnsi="Times New Roman" w:cs="Times New Roman"/>
                <w:bCs/>
                <w:sz w:val="16"/>
                <w:szCs w:val="16"/>
              </w:rPr>
              <w:t xml:space="preserve"> </w:t>
            </w:r>
            <w:r w:rsidR="00F234B4">
              <w:rPr>
                <w:rFonts w:ascii="Times New Roman" w:hAnsi="Times New Roman" w:cs="Times New Roman"/>
                <w:bCs/>
                <w:sz w:val="16"/>
                <w:szCs w:val="16"/>
              </w:rPr>
              <w:t xml:space="preserve">the </w:t>
            </w:r>
            <w:r w:rsidR="00210A72" w:rsidRPr="00210A72">
              <w:rPr>
                <w:rFonts w:ascii="Times New Roman" w:hAnsi="Times New Roman" w:cs="Times New Roman"/>
                <w:bCs/>
                <w:sz w:val="16"/>
                <w:szCs w:val="16"/>
              </w:rPr>
              <w:t>various rules</w:t>
            </w:r>
            <w:r w:rsidR="00210A72">
              <w:rPr>
                <w:rFonts w:ascii="Times New Roman" w:hAnsi="Times New Roman" w:cs="Times New Roman"/>
                <w:bCs/>
                <w:sz w:val="16"/>
                <w:szCs w:val="16"/>
              </w:rPr>
              <w:t xml:space="preserve"> </w:t>
            </w:r>
            <w:r w:rsidR="004A1891">
              <w:rPr>
                <w:rFonts w:ascii="Times New Roman" w:hAnsi="Times New Roman" w:cs="Times New Roman"/>
                <w:bCs/>
                <w:sz w:val="16"/>
                <w:szCs w:val="16"/>
              </w:rPr>
              <w:t xml:space="preserve">that apply </w:t>
            </w:r>
            <w:r w:rsidR="00210A72">
              <w:rPr>
                <w:rFonts w:ascii="Times New Roman" w:hAnsi="Times New Roman" w:cs="Times New Roman"/>
                <w:bCs/>
                <w:sz w:val="16"/>
                <w:szCs w:val="16"/>
              </w:rPr>
              <w:t xml:space="preserve">when including </w:t>
            </w:r>
            <w:r w:rsidR="00D479C5">
              <w:rPr>
                <w:rFonts w:ascii="Times New Roman" w:hAnsi="Times New Roman" w:cs="Times New Roman"/>
                <w:bCs/>
                <w:sz w:val="16"/>
                <w:szCs w:val="16"/>
              </w:rPr>
              <w:t xml:space="preserve">(or not) </w:t>
            </w:r>
            <w:r w:rsidR="00210A72">
              <w:rPr>
                <w:rFonts w:ascii="Times New Roman" w:hAnsi="Times New Roman" w:cs="Times New Roman"/>
                <w:bCs/>
                <w:sz w:val="16"/>
                <w:szCs w:val="16"/>
              </w:rPr>
              <w:t>an element or a field in the complete profile.</w:t>
            </w:r>
          </w:p>
          <w:p w14:paraId="147078E7" w14:textId="39DAE4C0" w:rsidR="00F234B4" w:rsidRDefault="00F234B4" w:rsidP="00D257B6">
            <w:pPr>
              <w:suppressAutoHyphens/>
              <w:spacing w:after="0"/>
              <w:rPr>
                <w:rFonts w:ascii="Times New Roman" w:hAnsi="Times New Roman" w:cs="Times New Roman"/>
                <w:bCs/>
                <w:sz w:val="16"/>
                <w:szCs w:val="16"/>
              </w:rPr>
            </w:pPr>
          </w:p>
          <w:p w14:paraId="1D866162" w14:textId="4925B2F2" w:rsidR="00F234B4" w:rsidRDefault="00F234B4"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In addition, text in clause 35.3.2.1 was updated </w:t>
            </w:r>
            <w:r w:rsidR="00A4229C">
              <w:rPr>
                <w:rFonts w:ascii="Times New Roman" w:hAnsi="Times New Roman" w:cs="Times New Roman"/>
                <w:bCs/>
                <w:sz w:val="16"/>
                <w:szCs w:val="16"/>
              </w:rPr>
              <w:t xml:space="preserve">so that </w:t>
            </w:r>
            <w:r>
              <w:rPr>
                <w:rFonts w:ascii="Times New Roman" w:hAnsi="Times New Roman" w:cs="Times New Roman"/>
                <w:bCs/>
                <w:sz w:val="16"/>
                <w:szCs w:val="16"/>
              </w:rPr>
              <w:t xml:space="preserve">the exception </w:t>
            </w:r>
            <w:r w:rsidR="00DE633B">
              <w:rPr>
                <w:rFonts w:ascii="Times New Roman" w:hAnsi="Times New Roman" w:cs="Times New Roman"/>
                <w:bCs/>
                <w:sz w:val="16"/>
                <w:szCs w:val="16"/>
              </w:rPr>
              <w:t>rule</w:t>
            </w:r>
            <w:r w:rsidR="00A4229C">
              <w:rPr>
                <w:rFonts w:ascii="Times New Roman" w:hAnsi="Times New Roman" w:cs="Times New Roman"/>
                <w:bCs/>
                <w:sz w:val="16"/>
                <w:szCs w:val="16"/>
              </w:rPr>
              <w:t>,</w:t>
            </w:r>
            <w:r w:rsidR="00DE633B">
              <w:rPr>
                <w:rFonts w:ascii="Times New Roman" w:hAnsi="Times New Roman" w:cs="Times New Roman"/>
                <w:bCs/>
                <w:sz w:val="16"/>
                <w:szCs w:val="16"/>
              </w:rPr>
              <w:t xml:space="preserve"> </w:t>
            </w:r>
            <w:r w:rsidR="00A4229C">
              <w:rPr>
                <w:rFonts w:ascii="Times New Roman" w:hAnsi="Times New Roman" w:cs="Times New Roman"/>
                <w:bCs/>
                <w:sz w:val="16"/>
                <w:szCs w:val="16"/>
              </w:rPr>
              <w:t>regarding</w:t>
            </w:r>
            <w:r w:rsidR="00DE633B">
              <w:rPr>
                <w:rFonts w:ascii="Times New Roman" w:hAnsi="Times New Roman" w:cs="Times New Roman"/>
                <w:bCs/>
                <w:sz w:val="16"/>
                <w:szCs w:val="16"/>
              </w:rPr>
              <w:t xml:space="preserve"> which IEs are not allowed in the profile</w:t>
            </w:r>
            <w:r w:rsidR="00A4229C">
              <w:rPr>
                <w:rFonts w:ascii="Times New Roman" w:hAnsi="Times New Roman" w:cs="Times New Roman"/>
                <w:bCs/>
                <w:sz w:val="16"/>
                <w:szCs w:val="16"/>
              </w:rPr>
              <w:t>,</w:t>
            </w:r>
            <w:r w:rsidR="00DE633B">
              <w:rPr>
                <w:rFonts w:ascii="Times New Roman" w:hAnsi="Times New Roman" w:cs="Times New Roman"/>
                <w:bCs/>
                <w:sz w:val="16"/>
                <w:szCs w:val="16"/>
              </w:rPr>
              <w:t xml:space="preserve"> </w:t>
            </w:r>
            <w:r w:rsidR="00A4229C">
              <w:rPr>
                <w:rFonts w:ascii="Times New Roman" w:hAnsi="Times New Roman" w:cs="Times New Roman"/>
                <w:bCs/>
                <w:sz w:val="16"/>
                <w:szCs w:val="16"/>
              </w:rPr>
              <w:t xml:space="preserve">applies </w:t>
            </w:r>
            <w:r>
              <w:rPr>
                <w:rFonts w:ascii="Times New Roman" w:hAnsi="Times New Roman" w:cs="Times New Roman"/>
                <w:bCs/>
                <w:sz w:val="16"/>
                <w:szCs w:val="16"/>
              </w:rPr>
              <w:t>to both AP and non-AP STA.</w:t>
            </w:r>
            <w:r w:rsidR="00A8159C">
              <w:rPr>
                <w:rFonts w:ascii="Times New Roman" w:hAnsi="Times New Roman" w:cs="Times New Roman"/>
                <w:bCs/>
                <w:sz w:val="16"/>
                <w:szCs w:val="16"/>
              </w:rPr>
              <w:t xml:space="preserve"> Duplicate text from 35.3.</w:t>
            </w:r>
            <w:r w:rsidR="00D409C1">
              <w:rPr>
                <w:rFonts w:ascii="Times New Roman" w:hAnsi="Times New Roman" w:cs="Times New Roman"/>
                <w:bCs/>
                <w:sz w:val="16"/>
                <w:szCs w:val="16"/>
              </w:rPr>
              <w:t>5</w:t>
            </w:r>
            <w:r w:rsidR="00A8159C">
              <w:rPr>
                <w:rFonts w:ascii="Times New Roman" w:hAnsi="Times New Roman" w:cs="Times New Roman"/>
                <w:bCs/>
                <w:sz w:val="16"/>
                <w:szCs w:val="16"/>
              </w:rPr>
              <w:t>.</w:t>
            </w:r>
            <w:r w:rsidR="00D409C1">
              <w:rPr>
                <w:rFonts w:ascii="Times New Roman" w:hAnsi="Times New Roman" w:cs="Times New Roman"/>
                <w:bCs/>
                <w:sz w:val="16"/>
                <w:szCs w:val="16"/>
              </w:rPr>
              <w:t>4 was deleted</w:t>
            </w:r>
          </w:p>
          <w:p w14:paraId="55F3520D" w14:textId="77777777" w:rsidR="004A1891" w:rsidRDefault="004A1891" w:rsidP="00D257B6">
            <w:pPr>
              <w:suppressAutoHyphens/>
              <w:spacing w:after="0"/>
              <w:rPr>
                <w:rFonts w:ascii="Times New Roman" w:hAnsi="Times New Roman" w:cs="Times New Roman"/>
                <w:bCs/>
                <w:sz w:val="16"/>
                <w:szCs w:val="16"/>
              </w:rPr>
            </w:pPr>
          </w:p>
          <w:p w14:paraId="431077AB" w14:textId="12C8885E" w:rsidR="004A1891" w:rsidRPr="00210A72" w:rsidRDefault="004A1891"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CF4C5C" w:rsidRPr="008B0293" w14:paraId="4854F119" w14:textId="77777777" w:rsidTr="001031DF">
        <w:trPr>
          <w:trHeight w:val="220"/>
          <w:jc w:val="center"/>
        </w:trPr>
        <w:tc>
          <w:tcPr>
            <w:tcW w:w="625" w:type="dxa"/>
            <w:shd w:val="clear" w:color="auto" w:fill="auto"/>
            <w:noWrap/>
          </w:tcPr>
          <w:p w14:paraId="3180F30E" w14:textId="602C0DB7"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5904</w:t>
            </w:r>
          </w:p>
        </w:tc>
        <w:tc>
          <w:tcPr>
            <w:tcW w:w="1080" w:type="dxa"/>
          </w:tcPr>
          <w:p w14:paraId="3AF93282" w14:textId="1517186C"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Li-Hsiang Sun</w:t>
            </w:r>
          </w:p>
        </w:tc>
        <w:tc>
          <w:tcPr>
            <w:tcW w:w="1080" w:type="dxa"/>
            <w:shd w:val="clear" w:color="auto" w:fill="auto"/>
            <w:noWrap/>
          </w:tcPr>
          <w:p w14:paraId="05137794" w14:textId="3210B323"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35.3.2.2</w:t>
            </w:r>
          </w:p>
        </w:tc>
        <w:tc>
          <w:tcPr>
            <w:tcW w:w="720" w:type="dxa"/>
          </w:tcPr>
          <w:p w14:paraId="56DF0DC7" w14:textId="45B51FA1"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248.04</w:t>
            </w:r>
          </w:p>
        </w:tc>
        <w:tc>
          <w:tcPr>
            <w:tcW w:w="2880" w:type="dxa"/>
            <w:shd w:val="clear" w:color="auto" w:fill="auto"/>
            <w:noWrap/>
          </w:tcPr>
          <w:p w14:paraId="46208128" w14:textId="508B3C21"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 xml:space="preserve">"each Per-STA Profile </w:t>
            </w:r>
            <w:proofErr w:type="spellStart"/>
            <w:r w:rsidRPr="00CF4C5C">
              <w:rPr>
                <w:rFonts w:ascii="Times New Roman" w:hAnsi="Times New Roman" w:cs="Times New Roman"/>
                <w:sz w:val="16"/>
                <w:szCs w:val="16"/>
              </w:rPr>
              <w:t>subelement</w:t>
            </w:r>
            <w:proofErr w:type="spellEnd"/>
            <w:r w:rsidRPr="00CF4C5C">
              <w:rPr>
                <w:rFonts w:ascii="Times New Roman" w:hAnsi="Times New Roman" w:cs="Times New Roman"/>
                <w:sz w:val="16"/>
                <w:szCs w:val="16"/>
              </w:rPr>
              <w:t>, that is a complete profile, shall comprise of the followings:</w:t>
            </w:r>
            <w:r w:rsidRPr="00CF4C5C">
              <w:rPr>
                <w:rFonts w:ascii="Times New Roman" w:hAnsi="Times New Roman" w:cs="Times New Roman"/>
                <w:sz w:val="16"/>
                <w:szCs w:val="16"/>
              </w:rPr>
              <w:br/>
              <w:t>--(#</w:t>
            </w:r>
            <w:proofErr w:type="gramStart"/>
            <w:r w:rsidRPr="00CF4C5C">
              <w:rPr>
                <w:rFonts w:ascii="Times New Roman" w:hAnsi="Times New Roman" w:cs="Times New Roman"/>
                <w:sz w:val="16"/>
                <w:szCs w:val="16"/>
              </w:rPr>
              <w:t>1035)(</w:t>
            </w:r>
            <w:proofErr w:type="gramEnd"/>
            <w:r w:rsidRPr="00CF4C5C">
              <w:rPr>
                <w:rFonts w:ascii="Times New Roman" w:hAnsi="Times New Roman" w:cs="Times New Roman"/>
                <w:sz w:val="16"/>
                <w:szCs w:val="16"/>
              </w:rPr>
              <w:t>#2451)The STA Control field"</w:t>
            </w:r>
            <w:r w:rsidRPr="00CF4C5C">
              <w:rPr>
                <w:rFonts w:ascii="Times New Roman" w:hAnsi="Times New Roman" w:cs="Times New Roman"/>
                <w:sz w:val="16"/>
                <w:szCs w:val="16"/>
              </w:rPr>
              <w:br/>
              <w:t xml:space="preserve">This bullet is not needed because STA Control field indicates Complete Profile, so it must be included in the Per-STA Profile </w:t>
            </w:r>
            <w:proofErr w:type="spellStart"/>
            <w:r w:rsidRPr="00CF4C5C">
              <w:rPr>
                <w:rFonts w:ascii="Times New Roman" w:hAnsi="Times New Roman" w:cs="Times New Roman"/>
                <w:sz w:val="16"/>
                <w:szCs w:val="16"/>
              </w:rPr>
              <w:t>subelement</w:t>
            </w:r>
            <w:proofErr w:type="spellEnd"/>
          </w:p>
        </w:tc>
        <w:tc>
          <w:tcPr>
            <w:tcW w:w="1980" w:type="dxa"/>
            <w:shd w:val="clear" w:color="auto" w:fill="auto"/>
            <w:noWrap/>
          </w:tcPr>
          <w:p w14:paraId="6807AAA7" w14:textId="088E9343"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delete the bullet</w:t>
            </w:r>
          </w:p>
        </w:tc>
        <w:tc>
          <w:tcPr>
            <w:tcW w:w="2610" w:type="dxa"/>
            <w:shd w:val="clear" w:color="auto" w:fill="auto"/>
          </w:tcPr>
          <w:p w14:paraId="65AFFED9"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BD0B7A1" w14:textId="77777777" w:rsidR="004A1891" w:rsidRDefault="004A1891" w:rsidP="004A1891">
            <w:pPr>
              <w:suppressAutoHyphens/>
              <w:spacing w:after="0"/>
              <w:rPr>
                <w:rFonts w:ascii="Times New Roman" w:hAnsi="Times New Roman" w:cs="Times New Roman"/>
                <w:b/>
                <w:sz w:val="16"/>
                <w:szCs w:val="16"/>
              </w:rPr>
            </w:pPr>
          </w:p>
          <w:p w14:paraId="6E76E176"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61B46E3E" w14:textId="77777777" w:rsidR="00D409C1" w:rsidRDefault="00D409C1" w:rsidP="00D409C1">
            <w:pPr>
              <w:suppressAutoHyphens/>
              <w:spacing w:after="0"/>
              <w:rPr>
                <w:rFonts w:ascii="Times New Roman" w:hAnsi="Times New Roman" w:cs="Times New Roman"/>
                <w:bCs/>
                <w:sz w:val="16"/>
                <w:szCs w:val="16"/>
              </w:rPr>
            </w:pPr>
          </w:p>
          <w:p w14:paraId="61F61C75"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7A237A41" w14:textId="77777777" w:rsidR="004A1891" w:rsidRDefault="004A1891" w:rsidP="004A1891">
            <w:pPr>
              <w:suppressAutoHyphens/>
              <w:spacing w:after="0"/>
              <w:rPr>
                <w:rFonts w:ascii="Times New Roman" w:hAnsi="Times New Roman" w:cs="Times New Roman"/>
                <w:bCs/>
                <w:sz w:val="16"/>
                <w:szCs w:val="16"/>
              </w:rPr>
            </w:pPr>
          </w:p>
          <w:p w14:paraId="092AC1AE" w14:textId="3331660C" w:rsidR="00C6409C" w:rsidRDefault="004A1891" w:rsidP="004A1891">
            <w:pPr>
              <w:suppressAutoHyphens/>
              <w:spacing w:after="0"/>
              <w:rPr>
                <w:rFonts w:ascii="Times New Roman" w:hAnsi="Times New Roman" w:cs="Times New Roman"/>
                <w:bCs/>
                <w:sz w:val="16"/>
                <w:szCs w:val="16"/>
                <w:highlight w:val="green"/>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197A3B16" w14:textId="77777777" w:rsidTr="001031DF">
        <w:trPr>
          <w:trHeight w:val="220"/>
          <w:jc w:val="center"/>
        </w:trPr>
        <w:tc>
          <w:tcPr>
            <w:tcW w:w="625" w:type="dxa"/>
            <w:shd w:val="clear" w:color="auto" w:fill="auto"/>
            <w:noWrap/>
          </w:tcPr>
          <w:p w14:paraId="1FE6503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6571</w:t>
            </w:r>
          </w:p>
        </w:tc>
        <w:tc>
          <w:tcPr>
            <w:tcW w:w="1080" w:type="dxa"/>
          </w:tcPr>
          <w:p w14:paraId="61A09BE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Payam Torab </w:t>
            </w:r>
            <w:proofErr w:type="spellStart"/>
            <w:r w:rsidRPr="002226D3">
              <w:rPr>
                <w:rFonts w:ascii="Times New Roman" w:hAnsi="Times New Roman" w:cs="Times New Roman"/>
                <w:sz w:val="16"/>
                <w:szCs w:val="16"/>
              </w:rPr>
              <w:t>Jahromi</w:t>
            </w:r>
            <w:proofErr w:type="spellEnd"/>
          </w:p>
        </w:tc>
        <w:tc>
          <w:tcPr>
            <w:tcW w:w="1080" w:type="dxa"/>
            <w:shd w:val="clear" w:color="auto" w:fill="auto"/>
            <w:noWrap/>
          </w:tcPr>
          <w:p w14:paraId="69890CA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49B6936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248.10</w:t>
            </w:r>
          </w:p>
        </w:tc>
        <w:tc>
          <w:tcPr>
            <w:tcW w:w="2880" w:type="dxa"/>
            <w:shd w:val="clear" w:color="auto" w:fill="auto"/>
            <w:noWrap/>
          </w:tcPr>
          <w:p w14:paraId="7C415CC9" w14:textId="334E3CFC"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(1) Too many commas make the paragraph hard to parse, (2) I think intention has been to require the same </w:t>
            </w:r>
            <w:r w:rsidRPr="002226D3">
              <w:rPr>
                <w:rFonts w:ascii="Times New Roman" w:hAnsi="Times New Roman" w:cs="Times New Roman"/>
                <w:sz w:val="16"/>
                <w:szCs w:val="16"/>
              </w:rPr>
              <w:lastRenderedPageBreak/>
              <w:t xml:space="preserve">field/element order for Association Response and Reassociation Response frames too but somehow the sentence reads as if the same order requirement is for Probe Response only, (3) Not all fields and elements are </w:t>
            </w:r>
            <w:r w:rsidR="0044080F">
              <w:rPr>
                <w:rFonts w:ascii="Times New Roman" w:hAnsi="Times New Roman" w:cs="Times New Roman"/>
                <w:sz w:val="16"/>
                <w:szCs w:val="16"/>
              </w:rPr>
              <w:t>“</w:t>
            </w:r>
            <w:r w:rsidRPr="002226D3">
              <w:rPr>
                <w:rFonts w:ascii="Times New Roman" w:hAnsi="Times New Roman" w:cs="Times New Roman"/>
                <w:sz w:val="16"/>
                <w:szCs w:val="16"/>
              </w:rPr>
              <w:t>defined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in the referenced tables, some are just </w:t>
            </w:r>
            <w:r w:rsidR="0044080F">
              <w:rPr>
                <w:rFonts w:ascii="Times New Roman" w:hAnsi="Times New Roman" w:cs="Times New Roman"/>
                <w:sz w:val="16"/>
                <w:szCs w:val="16"/>
              </w:rPr>
              <w:t>“</w:t>
            </w:r>
            <w:r w:rsidRPr="002226D3">
              <w:rPr>
                <w:rFonts w:ascii="Times New Roman" w:hAnsi="Times New Roman" w:cs="Times New Roman"/>
                <w:sz w:val="16"/>
                <w:szCs w:val="16"/>
              </w:rPr>
              <w:t>listed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(one can say their order is defined), prefer to use </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in Table </w:t>
            </w:r>
            <w:proofErr w:type="spellStart"/>
            <w:r w:rsidRPr="002226D3">
              <w:rPr>
                <w:rFonts w:ascii="Times New Roman" w:hAnsi="Times New Roman" w:cs="Times New Roman"/>
                <w:sz w:val="16"/>
                <w:szCs w:val="16"/>
              </w:rPr>
              <w:t>xyz</w:t>
            </w:r>
            <w:proofErr w:type="spellEnd"/>
            <w:r w:rsidR="0044080F">
              <w:rPr>
                <w:rFonts w:ascii="Times New Roman" w:hAnsi="Times New Roman" w:cs="Times New Roman"/>
                <w:sz w:val="16"/>
                <w:szCs w:val="16"/>
              </w:rPr>
              <w:t>”</w:t>
            </w:r>
            <w:r w:rsidRPr="002226D3">
              <w:rPr>
                <w:rFonts w:ascii="Times New Roman" w:hAnsi="Times New Roman" w:cs="Times New Roman"/>
                <w:sz w:val="16"/>
                <w:szCs w:val="16"/>
              </w:rPr>
              <w:t xml:space="preserve"> instead of </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defined in Table </w:t>
            </w:r>
            <w:proofErr w:type="spellStart"/>
            <w:r w:rsidRPr="002226D3">
              <w:rPr>
                <w:rFonts w:ascii="Times New Roman" w:hAnsi="Times New Roman" w:cs="Times New Roman"/>
                <w:sz w:val="16"/>
                <w:szCs w:val="16"/>
              </w:rPr>
              <w:t>xyz</w:t>
            </w:r>
            <w:proofErr w:type="spellEnd"/>
            <w:r w:rsidR="0044080F">
              <w:rPr>
                <w:rFonts w:ascii="Times New Roman" w:hAnsi="Times New Roman" w:cs="Times New Roman"/>
                <w:sz w:val="16"/>
                <w:szCs w:val="16"/>
              </w:rPr>
              <w:t>”</w:t>
            </w:r>
            <w:r w:rsidRPr="002226D3">
              <w:rPr>
                <w:rFonts w:ascii="Times New Roman" w:hAnsi="Times New Roman" w:cs="Times New Roman"/>
                <w:sz w:val="16"/>
                <w:szCs w:val="16"/>
              </w:rPr>
              <w:t xml:space="preserve"> or </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listed in Table </w:t>
            </w:r>
            <w:proofErr w:type="spellStart"/>
            <w:r w:rsidRPr="002226D3">
              <w:rPr>
                <w:rFonts w:ascii="Times New Roman" w:hAnsi="Times New Roman" w:cs="Times New Roman"/>
                <w:sz w:val="16"/>
                <w:szCs w:val="16"/>
              </w:rPr>
              <w:t>xyz</w:t>
            </w:r>
            <w:proofErr w:type="spellEnd"/>
            <w:r w:rsidR="0044080F">
              <w:rPr>
                <w:rFonts w:ascii="Times New Roman" w:hAnsi="Times New Roman" w:cs="Times New Roman"/>
                <w:sz w:val="16"/>
                <w:szCs w:val="16"/>
              </w:rPr>
              <w:t>”</w:t>
            </w:r>
            <w:r w:rsidRPr="002226D3">
              <w:rPr>
                <w:rFonts w:ascii="Times New Roman" w:hAnsi="Times New Roman" w:cs="Times New Roman"/>
                <w:sz w:val="16"/>
                <w:szCs w:val="16"/>
              </w:rPr>
              <w:t xml:space="preserve"> (</w:t>
            </w:r>
            <w:r w:rsidR="0044080F">
              <w:rPr>
                <w:rFonts w:ascii="Times New Roman" w:hAnsi="Times New Roman" w:cs="Times New Roman"/>
                <w:sz w:val="16"/>
                <w:szCs w:val="16"/>
              </w:rPr>
              <w:t>“</w:t>
            </w:r>
            <w:r w:rsidRPr="002226D3">
              <w:rPr>
                <w:rFonts w:ascii="Times New Roman" w:hAnsi="Times New Roman" w:cs="Times New Roman"/>
                <w:sz w:val="16"/>
                <w:szCs w:val="16"/>
              </w:rPr>
              <w:t>listed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is also acceptable but not preferred), (4) There are exceptions to some fields and elements as defined in lines 25-30, would be good to add </w:t>
            </w:r>
            <w:r w:rsidR="0044080F">
              <w:rPr>
                <w:rFonts w:ascii="Times New Roman" w:hAnsi="Times New Roman" w:cs="Times New Roman"/>
                <w:sz w:val="16"/>
                <w:szCs w:val="16"/>
              </w:rPr>
              <w:t>“</w:t>
            </w:r>
            <w:r w:rsidRPr="002226D3">
              <w:rPr>
                <w:rFonts w:ascii="Times New Roman" w:hAnsi="Times New Roman" w:cs="Times New Roman"/>
                <w:sz w:val="16"/>
                <w:szCs w:val="16"/>
              </w:rPr>
              <w:t>unless defined otherwise</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or similar.</w:t>
            </w:r>
            <w:r w:rsidRPr="002226D3">
              <w:rPr>
                <w:rFonts w:ascii="Times New Roman" w:hAnsi="Times New Roman" w:cs="Times New Roman"/>
                <w:sz w:val="16"/>
                <w:szCs w:val="16"/>
              </w:rPr>
              <w:br/>
            </w:r>
            <w:r w:rsidRPr="002226D3">
              <w:rPr>
                <w:rFonts w:ascii="Times New Roman" w:hAnsi="Times New Roman" w:cs="Times New Roman"/>
                <w:sz w:val="16"/>
                <w:szCs w:val="16"/>
              </w:rPr>
              <w:br/>
              <w:t>Marking this comment technical to confirm that same order requirement is for all 3 frame subtypes</w:t>
            </w:r>
          </w:p>
        </w:tc>
        <w:tc>
          <w:tcPr>
            <w:tcW w:w="1980" w:type="dxa"/>
            <w:shd w:val="clear" w:color="auto" w:fill="auto"/>
            <w:noWrap/>
          </w:tcPr>
          <w:p w14:paraId="729175B7" w14:textId="5A57F6BC"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 xml:space="preserve">Change to: </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If the reporting STA is an AP, the STA Profile field </w:t>
            </w:r>
            <w:r w:rsidRPr="002226D3">
              <w:rPr>
                <w:rFonts w:ascii="Times New Roman" w:hAnsi="Times New Roman" w:cs="Times New Roman"/>
                <w:sz w:val="16"/>
                <w:szCs w:val="16"/>
              </w:rPr>
              <w:lastRenderedPageBreak/>
              <w:t>corresponding to the reported AP carries the same fields and elements (subject to the inheritance rules defined in 35.3.2.3 (Inheritance in a per-STA profile), and unless specified otherwise) and in the same order (unless specified otherwise) as fields and elements in Table 9-39 (Probe Response frame body) if the frame is a Probe Response frame that is an ML probe response, in Table 9-35 (Association Response frame body) if the frame is an Association Response frame, or in Table 9-37 (Reassociation Response frame body) if the frame is a Reassociation Response frame.</w:t>
            </w:r>
            <w:r w:rsidR="0044080F">
              <w:rPr>
                <w:rFonts w:ascii="Times New Roman" w:hAnsi="Times New Roman" w:cs="Times New Roman"/>
                <w:sz w:val="16"/>
                <w:szCs w:val="16"/>
              </w:rPr>
              <w:t>”</w:t>
            </w:r>
          </w:p>
        </w:tc>
        <w:tc>
          <w:tcPr>
            <w:tcW w:w="2610" w:type="dxa"/>
            <w:shd w:val="clear" w:color="auto" w:fill="auto"/>
          </w:tcPr>
          <w:p w14:paraId="180BBE70"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Revised</w:t>
            </w:r>
          </w:p>
          <w:p w14:paraId="159590DA" w14:textId="77777777" w:rsidR="004A1891" w:rsidRDefault="004A1891" w:rsidP="004A1891">
            <w:pPr>
              <w:suppressAutoHyphens/>
              <w:spacing w:after="0"/>
              <w:rPr>
                <w:rFonts w:ascii="Times New Roman" w:hAnsi="Times New Roman" w:cs="Times New Roman"/>
                <w:b/>
                <w:sz w:val="16"/>
                <w:szCs w:val="16"/>
              </w:rPr>
            </w:pPr>
          </w:p>
          <w:p w14:paraId="13A2AF09"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lastRenderedPageBreak/>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6321AF2E" w14:textId="77777777" w:rsidR="00D409C1" w:rsidRDefault="00D409C1" w:rsidP="00D409C1">
            <w:pPr>
              <w:suppressAutoHyphens/>
              <w:spacing w:after="0"/>
              <w:rPr>
                <w:rFonts w:ascii="Times New Roman" w:hAnsi="Times New Roman" w:cs="Times New Roman"/>
                <w:bCs/>
                <w:sz w:val="16"/>
                <w:szCs w:val="16"/>
              </w:rPr>
            </w:pPr>
          </w:p>
          <w:p w14:paraId="1E4A596B"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068FD46D" w14:textId="77777777" w:rsidR="004A1891" w:rsidRDefault="004A1891" w:rsidP="004A1891">
            <w:pPr>
              <w:suppressAutoHyphens/>
              <w:spacing w:after="0"/>
              <w:rPr>
                <w:rFonts w:ascii="Times New Roman" w:hAnsi="Times New Roman" w:cs="Times New Roman"/>
                <w:bCs/>
                <w:sz w:val="16"/>
                <w:szCs w:val="16"/>
              </w:rPr>
            </w:pPr>
          </w:p>
          <w:p w14:paraId="515DE07F" w14:textId="5CC0A120" w:rsidR="009B7AE1" w:rsidRPr="00D354FA" w:rsidRDefault="004A1891" w:rsidP="004A1891">
            <w:pPr>
              <w:suppressAutoHyphens/>
              <w:spacing w:after="0"/>
              <w:rPr>
                <w:rFonts w:ascii="Times New Roman" w:hAnsi="Times New Roman" w:cs="Times New Roman"/>
                <w:bCs/>
                <w:sz w:val="16"/>
                <w:szCs w:val="16"/>
                <w:highlight w:val="green"/>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4B37E87E" w14:textId="77777777" w:rsidTr="001031DF">
        <w:trPr>
          <w:trHeight w:val="220"/>
          <w:jc w:val="center"/>
        </w:trPr>
        <w:tc>
          <w:tcPr>
            <w:tcW w:w="625" w:type="dxa"/>
            <w:shd w:val="clear" w:color="auto" w:fill="auto"/>
            <w:noWrap/>
          </w:tcPr>
          <w:p w14:paraId="0139716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6873</w:t>
            </w:r>
          </w:p>
        </w:tc>
        <w:tc>
          <w:tcPr>
            <w:tcW w:w="1080" w:type="dxa"/>
          </w:tcPr>
          <w:p w14:paraId="13BFDE3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42BD02D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6822675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248.12</w:t>
            </w:r>
          </w:p>
        </w:tc>
        <w:tc>
          <w:tcPr>
            <w:tcW w:w="2880" w:type="dxa"/>
            <w:shd w:val="clear" w:color="auto" w:fill="auto"/>
            <w:noWrap/>
          </w:tcPr>
          <w:p w14:paraId="0AE3D23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Probe Response frame body carries Basic variant Multi-Link element if the AP is affiliated with AP MLD. It means if the STA Profile field in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is carried in the Probe Response frame, then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will carry another Multi-Link element, according to this sentence. However, this is in contradiction with the rule stated in page 247 line 25 (section 35.3.2.2) which </w:t>
            </w:r>
            <w:proofErr w:type="gramStart"/>
            <w:r w:rsidRPr="002226D3">
              <w:rPr>
                <w:rFonts w:ascii="Times New Roman" w:hAnsi="Times New Roman" w:cs="Times New Roman"/>
                <w:sz w:val="16"/>
                <w:szCs w:val="16"/>
              </w:rPr>
              <w:t>says  that</w:t>
            </w:r>
            <w:proofErr w:type="gramEnd"/>
            <w:r w:rsidRPr="002226D3">
              <w:rPr>
                <w:rFonts w:ascii="Times New Roman" w:hAnsi="Times New Roman" w:cs="Times New Roman"/>
                <w:sz w:val="16"/>
                <w:szCs w:val="16"/>
              </w:rPr>
              <w:t xml:space="preserve"> the AP shall not include another Basic variant Multi-Link element in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w:t>
            </w:r>
          </w:p>
        </w:tc>
        <w:tc>
          <w:tcPr>
            <w:tcW w:w="1980" w:type="dxa"/>
            <w:shd w:val="clear" w:color="auto" w:fill="auto"/>
            <w:noWrap/>
          </w:tcPr>
          <w:p w14:paraId="6105799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02FE605E"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C3B144" w14:textId="77777777" w:rsidR="004A1891" w:rsidRDefault="004A1891" w:rsidP="004A1891">
            <w:pPr>
              <w:suppressAutoHyphens/>
              <w:spacing w:after="0"/>
              <w:rPr>
                <w:rFonts w:ascii="Times New Roman" w:hAnsi="Times New Roman" w:cs="Times New Roman"/>
                <w:b/>
                <w:sz w:val="16"/>
                <w:szCs w:val="16"/>
              </w:rPr>
            </w:pPr>
          </w:p>
          <w:p w14:paraId="3817DE0B"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06AE23D1" w14:textId="77777777" w:rsidR="00D409C1" w:rsidRDefault="00D409C1" w:rsidP="00D409C1">
            <w:pPr>
              <w:suppressAutoHyphens/>
              <w:spacing w:after="0"/>
              <w:rPr>
                <w:rFonts w:ascii="Times New Roman" w:hAnsi="Times New Roman" w:cs="Times New Roman"/>
                <w:bCs/>
                <w:sz w:val="16"/>
                <w:szCs w:val="16"/>
              </w:rPr>
            </w:pPr>
          </w:p>
          <w:p w14:paraId="61A0B7E7"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4D1E236D" w14:textId="77777777" w:rsidR="004A1891" w:rsidRDefault="004A1891" w:rsidP="004A1891">
            <w:pPr>
              <w:suppressAutoHyphens/>
              <w:spacing w:after="0"/>
              <w:rPr>
                <w:rFonts w:ascii="Times New Roman" w:hAnsi="Times New Roman" w:cs="Times New Roman"/>
                <w:bCs/>
                <w:sz w:val="16"/>
                <w:szCs w:val="16"/>
              </w:rPr>
            </w:pPr>
          </w:p>
          <w:p w14:paraId="2A16E40F" w14:textId="39FB4B90" w:rsidR="00624B09" w:rsidRDefault="004A1891" w:rsidP="004A1891">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49EDFCE7" w14:textId="77777777" w:rsidTr="001031DF">
        <w:trPr>
          <w:trHeight w:val="220"/>
          <w:jc w:val="center"/>
        </w:trPr>
        <w:tc>
          <w:tcPr>
            <w:tcW w:w="625" w:type="dxa"/>
            <w:shd w:val="clear" w:color="auto" w:fill="auto"/>
            <w:noWrap/>
          </w:tcPr>
          <w:p w14:paraId="3ADF09D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6874</w:t>
            </w:r>
          </w:p>
        </w:tc>
        <w:tc>
          <w:tcPr>
            <w:tcW w:w="1080" w:type="dxa"/>
          </w:tcPr>
          <w:p w14:paraId="198904F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3890A11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1F7FF68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248.14</w:t>
            </w:r>
          </w:p>
        </w:tc>
        <w:tc>
          <w:tcPr>
            <w:tcW w:w="2880" w:type="dxa"/>
            <w:shd w:val="clear" w:color="auto" w:fill="auto"/>
            <w:noWrap/>
          </w:tcPr>
          <w:p w14:paraId="0B20408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Association Response frame body carries Basic variant Multi-Link element if the AP is affiliated with AP MLD. It means if the STA Profile field in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is carried in the Association Response frame, then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will carry another Multi-Link element, according to this sentence. However, this is in contradiction with the rule stated in page 247 line 25 (section 35.3.2.2) which </w:t>
            </w:r>
            <w:proofErr w:type="gramStart"/>
            <w:r w:rsidRPr="002226D3">
              <w:rPr>
                <w:rFonts w:ascii="Times New Roman" w:hAnsi="Times New Roman" w:cs="Times New Roman"/>
                <w:sz w:val="16"/>
                <w:szCs w:val="16"/>
              </w:rPr>
              <w:t>says  that</w:t>
            </w:r>
            <w:proofErr w:type="gramEnd"/>
            <w:r w:rsidRPr="002226D3">
              <w:rPr>
                <w:rFonts w:ascii="Times New Roman" w:hAnsi="Times New Roman" w:cs="Times New Roman"/>
                <w:sz w:val="16"/>
                <w:szCs w:val="16"/>
              </w:rPr>
              <w:t xml:space="preserve"> the AP shall not include another Basic variant Multi-Link element in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w:t>
            </w:r>
          </w:p>
        </w:tc>
        <w:tc>
          <w:tcPr>
            <w:tcW w:w="1980" w:type="dxa"/>
            <w:shd w:val="clear" w:color="auto" w:fill="auto"/>
            <w:noWrap/>
          </w:tcPr>
          <w:p w14:paraId="6F574A96"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7560A509"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7A84647" w14:textId="77777777" w:rsidR="004A1891" w:rsidRDefault="004A1891" w:rsidP="004A1891">
            <w:pPr>
              <w:suppressAutoHyphens/>
              <w:spacing w:after="0"/>
              <w:rPr>
                <w:rFonts w:ascii="Times New Roman" w:hAnsi="Times New Roman" w:cs="Times New Roman"/>
                <w:b/>
                <w:sz w:val="16"/>
                <w:szCs w:val="16"/>
              </w:rPr>
            </w:pPr>
          </w:p>
          <w:p w14:paraId="6C8BD8AE"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4C04742F" w14:textId="77777777" w:rsidR="00D409C1" w:rsidRDefault="00D409C1" w:rsidP="00D409C1">
            <w:pPr>
              <w:suppressAutoHyphens/>
              <w:spacing w:after="0"/>
              <w:rPr>
                <w:rFonts w:ascii="Times New Roman" w:hAnsi="Times New Roman" w:cs="Times New Roman"/>
                <w:bCs/>
                <w:sz w:val="16"/>
                <w:szCs w:val="16"/>
              </w:rPr>
            </w:pPr>
          </w:p>
          <w:p w14:paraId="61EA1B58"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In addition, text in clause 35.3.2.1 was updated so that the exception </w:t>
            </w:r>
            <w:r>
              <w:rPr>
                <w:rFonts w:ascii="Times New Roman" w:hAnsi="Times New Roman" w:cs="Times New Roman"/>
                <w:bCs/>
                <w:sz w:val="16"/>
                <w:szCs w:val="16"/>
              </w:rPr>
              <w:lastRenderedPageBreak/>
              <w:t>rule, regarding which IEs are not allowed in the profile, applies to both AP and non-AP STA. Duplicate text from 35.3.5.4 was deleted</w:t>
            </w:r>
          </w:p>
          <w:p w14:paraId="75D510DE" w14:textId="77777777" w:rsidR="004A1891" w:rsidRDefault="004A1891" w:rsidP="004A1891">
            <w:pPr>
              <w:suppressAutoHyphens/>
              <w:spacing w:after="0"/>
              <w:rPr>
                <w:rFonts w:ascii="Times New Roman" w:hAnsi="Times New Roman" w:cs="Times New Roman"/>
                <w:bCs/>
                <w:sz w:val="16"/>
                <w:szCs w:val="16"/>
              </w:rPr>
            </w:pPr>
          </w:p>
          <w:p w14:paraId="02D53F67" w14:textId="16199162" w:rsidR="00624B09" w:rsidRDefault="004A1891" w:rsidP="004A1891">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37A96920" w14:textId="77777777" w:rsidTr="001031DF">
        <w:trPr>
          <w:trHeight w:val="220"/>
          <w:jc w:val="center"/>
        </w:trPr>
        <w:tc>
          <w:tcPr>
            <w:tcW w:w="625" w:type="dxa"/>
            <w:shd w:val="clear" w:color="auto" w:fill="auto"/>
            <w:noWrap/>
          </w:tcPr>
          <w:p w14:paraId="4A0C036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6875</w:t>
            </w:r>
          </w:p>
        </w:tc>
        <w:tc>
          <w:tcPr>
            <w:tcW w:w="1080" w:type="dxa"/>
          </w:tcPr>
          <w:p w14:paraId="49EAB2C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4BDA210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0A3249D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248.16</w:t>
            </w:r>
          </w:p>
        </w:tc>
        <w:tc>
          <w:tcPr>
            <w:tcW w:w="2880" w:type="dxa"/>
            <w:shd w:val="clear" w:color="auto" w:fill="auto"/>
            <w:noWrap/>
          </w:tcPr>
          <w:p w14:paraId="4646677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Reassociation Response frame body carries Basic variant Multi-Link element if the AP is affiliated with AP MLD. It means if the STA Profile field in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is carried in the Reassociation Response frame, then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 xml:space="preserve"> will carry another Multi-Link element, according to this sentence. However, this is in contradiction with the rule stated in page 247 line 25 (section 35.3.2.2) which </w:t>
            </w:r>
            <w:proofErr w:type="gramStart"/>
            <w:r w:rsidRPr="002226D3">
              <w:rPr>
                <w:rFonts w:ascii="Times New Roman" w:hAnsi="Times New Roman" w:cs="Times New Roman"/>
                <w:sz w:val="16"/>
                <w:szCs w:val="16"/>
              </w:rPr>
              <w:t>says  that</w:t>
            </w:r>
            <w:proofErr w:type="gramEnd"/>
            <w:r w:rsidRPr="002226D3">
              <w:rPr>
                <w:rFonts w:ascii="Times New Roman" w:hAnsi="Times New Roman" w:cs="Times New Roman"/>
                <w:sz w:val="16"/>
                <w:szCs w:val="16"/>
              </w:rPr>
              <w:t xml:space="preserve"> the AP shall not include another Basic variant Multi-Link element in the Per-STA Profile </w:t>
            </w:r>
            <w:proofErr w:type="spellStart"/>
            <w:r w:rsidRPr="002226D3">
              <w:rPr>
                <w:rFonts w:ascii="Times New Roman" w:hAnsi="Times New Roman" w:cs="Times New Roman"/>
                <w:sz w:val="16"/>
                <w:szCs w:val="16"/>
              </w:rPr>
              <w:t>subelement</w:t>
            </w:r>
            <w:proofErr w:type="spellEnd"/>
            <w:r w:rsidRPr="002226D3">
              <w:rPr>
                <w:rFonts w:ascii="Times New Roman" w:hAnsi="Times New Roman" w:cs="Times New Roman"/>
                <w:sz w:val="16"/>
                <w:szCs w:val="16"/>
              </w:rPr>
              <w:t>.</w:t>
            </w:r>
          </w:p>
        </w:tc>
        <w:tc>
          <w:tcPr>
            <w:tcW w:w="1980" w:type="dxa"/>
            <w:shd w:val="clear" w:color="auto" w:fill="auto"/>
            <w:noWrap/>
          </w:tcPr>
          <w:p w14:paraId="15FCDF5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625CD780"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EC44236" w14:textId="77777777" w:rsidR="004A1891" w:rsidRDefault="004A1891" w:rsidP="004A1891">
            <w:pPr>
              <w:suppressAutoHyphens/>
              <w:spacing w:after="0"/>
              <w:rPr>
                <w:rFonts w:ascii="Times New Roman" w:hAnsi="Times New Roman" w:cs="Times New Roman"/>
                <w:b/>
                <w:sz w:val="16"/>
                <w:szCs w:val="16"/>
              </w:rPr>
            </w:pPr>
          </w:p>
          <w:p w14:paraId="28636505"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08273036" w14:textId="77777777" w:rsidR="00D409C1" w:rsidRDefault="00D409C1" w:rsidP="00D409C1">
            <w:pPr>
              <w:suppressAutoHyphens/>
              <w:spacing w:after="0"/>
              <w:rPr>
                <w:rFonts w:ascii="Times New Roman" w:hAnsi="Times New Roman" w:cs="Times New Roman"/>
                <w:bCs/>
                <w:sz w:val="16"/>
                <w:szCs w:val="16"/>
              </w:rPr>
            </w:pPr>
          </w:p>
          <w:p w14:paraId="62712E5A"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5626F222" w14:textId="77777777" w:rsidR="004A1891" w:rsidRDefault="004A1891" w:rsidP="004A1891">
            <w:pPr>
              <w:suppressAutoHyphens/>
              <w:spacing w:after="0"/>
              <w:rPr>
                <w:rFonts w:ascii="Times New Roman" w:hAnsi="Times New Roman" w:cs="Times New Roman"/>
                <w:bCs/>
                <w:sz w:val="16"/>
                <w:szCs w:val="16"/>
              </w:rPr>
            </w:pPr>
          </w:p>
          <w:p w14:paraId="211181B3" w14:textId="70A3409A" w:rsidR="00624B09" w:rsidRDefault="004A1891" w:rsidP="004A1891">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3B8114DD" w14:textId="77777777" w:rsidTr="001031DF">
        <w:trPr>
          <w:trHeight w:val="220"/>
          <w:jc w:val="center"/>
        </w:trPr>
        <w:tc>
          <w:tcPr>
            <w:tcW w:w="625" w:type="dxa"/>
            <w:shd w:val="clear" w:color="auto" w:fill="auto"/>
            <w:noWrap/>
          </w:tcPr>
          <w:p w14:paraId="13E4BA87"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6572</w:t>
            </w:r>
          </w:p>
        </w:tc>
        <w:tc>
          <w:tcPr>
            <w:tcW w:w="1080" w:type="dxa"/>
          </w:tcPr>
          <w:p w14:paraId="48D4789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Payam Torab </w:t>
            </w:r>
            <w:proofErr w:type="spellStart"/>
            <w:r w:rsidRPr="002226D3">
              <w:rPr>
                <w:rFonts w:ascii="Times New Roman" w:hAnsi="Times New Roman" w:cs="Times New Roman"/>
                <w:sz w:val="16"/>
                <w:szCs w:val="16"/>
              </w:rPr>
              <w:t>Jahromi</w:t>
            </w:r>
            <w:proofErr w:type="spellEnd"/>
          </w:p>
        </w:tc>
        <w:tc>
          <w:tcPr>
            <w:tcW w:w="1080" w:type="dxa"/>
            <w:shd w:val="clear" w:color="auto" w:fill="auto"/>
            <w:noWrap/>
          </w:tcPr>
          <w:p w14:paraId="1A228DB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3AA2CDE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248.18</w:t>
            </w:r>
          </w:p>
        </w:tc>
        <w:tc>
          <w:tcPr>
            <w:tcW w:w="2880" w:type="dxa"/>
            <w:shd w:val="clear" w:color="auto" w:fill="auto"/>
            <w:noWrap/>
          </w:tcPr>
          <w:p w14:paraId="12C170B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(1) Better wording, (2) not all fields and elements are "defined" in the referenced tables, some are just "listed" (one can say their order is defined), prefer to use "in Table </w:t>
            </w:r>
            <w:proofErr w:type="spellStart"/>
            <w:r w:rsidRPr="002226D3">
              <w:rPr>
                <w:rFonts w:ascii="Times New Roman" w:hAnsi="Times New Roman" w:cs="Times New Roman"/>
                <w:sz w:val="16"/>
                <w:szCs w:val="16"/>
              </w:rPr>
              <w:t>xyz</w:t>
            </w:r>
            <w:proofErr w:type="spellEnd"/>
            <w:r w:rsidRPr="002226D3">
              <w:rPr>
                <w:rFonts w:ascii="Times New Roman" w:hAnsi="Times New Roman" w:cs="Times New Roman"/>
                <w:sz w:val="16"/>
                <w:szCs w:val="16"/>
              </w:rPr>
              <w:t xml:space="preserve">" instead of "defined in Table </w:t>
            </w:r>
            <w:proofErr w:type="spellStart"/>
            <w:r w:rsidRPr="002226D3">
              <w:rPr>
                <w:rFonts w:ascii="Times New Roman" w:hAnsi="Times New Roman" w:cs="Times New Roman"/>
                <w:sz w:val="16"/>
                <w:szCs w:val="16"/>
              </w:rPr>
              <w:t>xyz</w:t>
            </w:r>
            <w:proofErr w:type="spellEnd"/>
            <w:r w:rsidRPr="002226D3">
              <w:rPr>
                <w:rFonts w:ascii="Times New Roman" w:hAnsi="Times New Roman" w:cs="Times New Roman"/>
                <w:sz w:val="16"/>
                <w:szCs w:val="16"/>
              </w:rPr>
              <w:t xml:space="preserve">" or "listed in Table </w:t>
            </w:r>
            <w:proofErr w:type="spellStart"/>
            <w:r w:rsidRPr="002226D3">
              <w:rPr>
                <w:rFonts w:ascii="Times New Roman" w:hAnsi="Times New Roman" w:cs="Times New Roman"/>
                <w:sz w:val="16"/>
                <w:szCs w:val="16"/>
              </w:rPr>
              <w:t>xyz</w:t>
            </w:r>
            <w:proofErr w:type="spellEnd"/>
            <w:r w:rsidRPr="002226D3">
              <w:rPr>
                <w:rFonts w:ascii="Times New Roman" w:hAnsi="Times New Roman" w:cs="Times New Roman"/>
                <w:sz w:val="16"/>
                <w:szCs w:val="16"/>
              </w:rPr>
              <w:t>" ("listed" is also acceptable but not preferred), (3) There are exceptions to some fields and elements as defined in lines 25-30, would be good to add "unless defined otherwise" or similar.</w:t>
            </w:r>
            <w:r w:rsidRPr="002226D3">
              <w:rPr>
                <w:rFonts w:ascii="Times New Roman" w:hAnsi="Times New Roman" w:cs="Times New Roman"/>
                <w:sz w:val="16"/>
                <w:szCs w:val="16"/>
              </w:rPr>
              <w:br/>
            </w:r>
            <w:r w:rsidRPr="002226D3">
              <w:rPr>
                <w:rFonts w:ascii="Times New Roman" w:hAnsi="Times New Roman" w:cs="Times New Roman"/>
                <w:sz w:val="16"/>
                <w:szCs w:val="16"/>
              </w:rPr>
              <w:br/>
              <w:t>Marking this comment technical to confirm that same order requirement is for both frame subtypes</w:t>
            </w:r>
          </w:p>
        </w:tc>
        <w:tc>
          <w:tcPr>
            <w:tcW w:w="1980" w:type="dxa"/>
            <w:shd w:val="clear" w:color="auto" w:fill="auto"/>
            <w:noWrap/>
          </w:tcPr>
          <w:p w14:paraId="220D912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Change to: "If the reporting STA is a non-AP STA, the STA Profile field corresponding to the reported non-AP STA carries the same fields and elements (subject to inheritance rules defined in 35.3.2.3 (Inheritance in a per-STA profile), and unless specified otherwise) and in the same order (unless specified otherwise) as fields and elements in Table 9-34 (Association Request frame body) if the frame is an </w:t>
            </w:r>
            <w:proofErr w:type="spellStart"/>
            <w:r w:rsidRPr="002226D3">
              <w:rPr>
                <w:rFonts w:ascii="Times New Roman" w:hAnsi="Times New Roman" w:cs="Times New Roman"/>
                <w:sz w:val="16"/>
                <w:szCs w:val="16"/>
              </w:rPr>
              <w:t>Assocation</w:t>
            </w:r>
            <w:proofErr w:type="spellEnd"/>
            <w:r w:rsidRPr="002226D3">
              <w:rPr>
                <w:rFonts w:ascii="Times New Roman" w:hAnsi="Times New Roman" w:cs="Times New Roman"/>
                <w:sz w:val="16"/>
                <w:szCs w:val="16"/>
              </w:rPr>
              <w:t xml:space="preserve"> Request frame, or in Table 9-36 (Reassociation Request frame body) if the frame is a Reassociation Request frame."</w:t>
            </w:r>
          </w:p>
        </w:tc>
        <w:tc>
          <w:tcPr>
            <w:tcW w:w="2610" w:type="dxa"/>
            <w:shd w:val="clear" w:color="auto" w:fill="auto"/>
          </w:tcPr>
          <w:p w14:paraId="43995207"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BEC9D0C" w14:textId="77777777" w:rsidR="004A1891" w:rsidRDefault="004A1891" w:rsidP="004A1891">
            <w:pPr>
              <w:suppressAutoHyphens/>
              <w:spacing w:after="0"/>
              <w:rPr>
                <w:rFonts w:ascii="Times New Roman" w:hAnsi="Times New Roman" w:cs="Times New Roman"/>
                <w:b/>
                <w:sz w:val="16"/>
                <w:szCs w:val="16"/>
              </w:rPr>
            </w:pPr>
          </w:p>
          <w:p w14:paraId="091725E3"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581532D4" w14:textId="77777777" w:rsidR="00D409C1" w:rsidRDefault="00D409C1" w:rsidP="00D409C1">
            <w:pPr>
              <w:suppressAutoHyphens/>
              <w:spacing w:after="0"/>
              <w:rPr>
                <w:rFonts w:ascii="Times New Roman" w:hAnsi="Times New Roman" w:cs="Times New Roman"/>
                <w:bCs/>
                <w:sz w:val="16"/>
                <w:szCs w:val="16"/>
              </w:rPr>
            </w:pPr>
          </w:p>
          <w:p w14:paraId="404BE627"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310AAC07" w14:textId="77777777" w:rsidR="004A1891" w:rsidRDefault="004A1891" w:rsidP="004A1891">
            <w:pPr>
              <w:suppressAutoHyphens/>
              <w:spacing w:after="0"/>
              <w:rPr>
                <w:rFonts w:ascii="Times New Roman" w:hAnsi="Times New Roman" w:cs="Times New Roman"/>
                <w:bCs/>
                <w:sz w:val="16"/>
                <w:szCs w:val="16"/>
              </w:rPr>
            </w:pPr>
          </w:p>
          <w:p w14:paraId="7D86E80C" w14:textId="09567EC3" w:rsidR="00B41213" w:rsidRDefault="004A1891" w:rsidP="004A1891">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E4FC9" w:rsidRPr="008B0293" w14:paraId="3360F1D9" w14:textId="77777777" w:rsidTr="00D257B6">
        <w:trPr>
          <w:trHeight w:val="220"/>
          <w:jc w:val="center"/>
        </w:trPr>
        <w:tc>
          <w:tcPr>
            <w:tcW w:w="625" w:type="dxa"/>
            <w:shd w:val="clear" w:color="auto" w:fill="auto"/>
            <w:noWrap/>
          </w:tcPr>
          <w:p w14:paraId="52F89263"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6877</w:t>
            </w:r>
          </w:p>
        </w:tc>
        <w:tc>
          <w:tcPr>
            <w:tcW w:w="1080" w:type="dxa"/>
          </w:tcPr>
          <w:p w14:paraId="2514BE3A"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27D27DE1"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5133ED2A"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248.31</w:t>
            </w:r>
          </w:p>
        </w:tc>
        <w:tc>
          <w:tcPr>
            <w:tcW w:w="2880" w:type="dxa"/>
            <w:shd w:val="clear" w:color="auto" w:fill="auto"/>
            <w:noWrap/>
          </w:tcPr>
          <w:p w14:paraId="501E4896"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This fourth rule seems out of place. Why do need we need to mention this? Using rule 2 (Page 248, line 9), we already know what fields and elements shall be carried in STA Profile field and in what order. Adding this fourth rule creates confusion since it gives </w:t>
            </w:r>
            <w:proofErr w:type="gramStart"/>
            <w:r w:rsidRPr="002226D3">
              <w:rPr>
                <w:rFonts w:ascii="Times New Roman" w:hAnsi="Times New Roman" w:cs="Times New Roman"/>
                <w:sz w:val="16"/>
                <w:szCs w:val="16"/>
              </w:rPr>
              <w:t>an</w:t>
            </w:r>
            <w:proofErr w:type="gramEnd"/>
            <w:r w:rsidRPr="002226D3">
              <w:rPr>
                <w:rFonts w:ascii="Times New Roman" w:hAnsi="Times New Roman" w:cs="Times New Roman"/>
                <w:sz w:val="16"/>
                <w:szCs w:val="16"/>
              </w:rPr>
              <w:t xml:space="preserve"> impression that additional field(s) other than those mentioned in rule 2 and other than the </w:t>
            </w:r>
            <w:r w:rsidRPr="002226D3">
              <w:rPr>
                <w:rFonts w:ascii="Times New Roman" w:hAnsi="Times New Roman" w:cs="Times New Roman"/>
                <w:sz w:val="16"/>
                <w:szCs w:val="16"/>
              </w:rPr>
              <w:lastRenderedPageBreak/>
              <w:t>optional (last) Non-Inheritance element may also be present in the STA Profile field (If this is the case, then the question becomes what will be the order in which they come?).</w:t>
            </w:r>
          </w:p>
        </w:tc>
        <w:tc>
          <w:tcPr>
            <w:tcW w:w="1980" w:type="dxa"/>
            <w:shd w:val="clear" w:color="auto" w:fill="auto"/>
            <w:noWrap/>
          </w:tcPr>
          <w:p w14:paraId="34D384A6"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Please clarify this issue.</w:t>
            </w:r>
          </w:p>
        </w:tc>
        <w:tc>
          <w:tcPr>
            <w:tcW w:w="2610" w:type="dxa"/>
            <w:shd w:val="clear" w:color="auto" w:fill="auto"/>
          </w:tcPr>
          <w:p w14:paraId="3194AC32" w14:textId="77777777" w:rsidR="005E4FC9" w:rsidRDefault="005E4FC9"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F9ED67A" w14:textId="77777777" w:rsidR="005E4FC9" w:rsidRDefault="005E4FC9" w:rsidP="00D257B6">
            <w:pPr>
              <w:suppressAutoHyphens/>
              <w:spacing w:after="0"/>
              <w:rPr>
                <w:rFonts w:ascii="Times New Roman" w:hAnsi="Times New Roman" w:cs="Times New Roman"/>
                <w:b/>
                <w:sz w:val="16"/>
                <w:szCs w:val="16"/>
              </w:rPr>
            </w:pPr>
          </w:p>
          <w:p w14:paraId="6E785F0D"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w:t>
            </w:r>
            <w:r w:rsidRPr="00210A72">
              <w:rPr>
                <w:rFonts w:ascii="Times New Roman" w:hAnsi="Times New Roman" w:cs="Times New Roman"/>
                <w:bCs/>
                <w:sz w:val="16"/>
                <w:szCs w:val="16"/>
              </w:rPr>
              <w:lastRenderedPageBreak/>
              <w:t>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1AE3788D" w14:textId="77777777" w:rsidR="00D409C1" w:rsidRDefault="00D409C1" w:rsidP="00D409C1">
            <w:pPr>
              <w:suppressAutoHyphens/>
              <w:spacing w:after="0"/>
              <w:rPr>
                <w:rFonts w:ascii="Times New Roman" w:hAnsi="Times New Roman" w:cs="Times New Roman"/>
                <w:bCs/>
                <w:sz w:val="16"/>
                <w:szCs w:val="16"/>
              </w:rPr>
            </w:pPr>
          </w:p>
          <w:p w14:paraId="23947265"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5BAD4D6E" w14:textId="77777777" w:rsidR="005E4FC9" w:rsidRDefault="005E4FC9" w:rsidP="00D257B6">
            <w:pPr>
              <w:suppressAutoHyphens/>
              <w:spacing w:after="0"/>
              <w:rPr>
                <w:rFonts w:ascii="Times New Roman" w:hAnsi="Times New Roman" w:cs="Times New Roman"/>
                <w:bCs/>
                <w:sz w:val="16"/>
                <w:szCs w:val="16"/>
              </w:rPr>
            </w:pPr>
          </w:p>
          <w:p w14:paraId="228069A0" w14:textId="63844805" w:rsidR="005E4FC9" w:rsidRDefault="005E4FC9" w:rsidP="00D257B6">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373C2" w:rsidRPr="008B0293" w14:paraId="75A896CA" w14:textId="77777777" w:rsidTr="001031DF">
        <w:trPr>
          <w:trHeight w:val="220"/>
          <w:jc w:val="center"/>
        </w:trPr>
        <w:tc>
          <w:tcPr>
            <w:tcW w:w="625" w:type="dxa"/>
            <w:shd w:val="clear" w:color="auto" w:fill="auto"/>
            <w:noWrap/>
          </w:tcPr>
          <w:p w14:paraId="5D52866D" w14:textId="77ED4DEE"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lastRenderedPageBreak/>
              <w:t>7719</w:t>
            </w:r>
          </w:p>
        </w:tc>
        <w:tc>
          <w:tcPr>
            <w:tcW w:w="1080" w:type="dxa"/>
          </w:tcPr>
          <w:p w14:paraId="41FBF6EA" w14:textId="65D3A05D"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Xiaofei Wang</w:t>
            </w:r>
          </w:p>
        </w:tc>
        <w:tc>
          <w:tcPr>
            <w:tcW w:w="1080" w:type="dxa"/>
            <w:shd w:val="clear" w:color="auto" w:fill="auto"/>
            <w:noWrap/>
          </w:tcPr>
          <w:p w14:paraId="7A3C3763" w14:textId="02BC0833"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35.3.2.2</w:t>
            </w:r>
          </w:p>
        </w:tc>
        <w:tc>
          <w:tcPr>
            <w:tcW w:w="720" w:type="dxa"/>
          </w:tcPr>
          <w:p w14:paraId="7325BCA2" w14:textId="02933C09"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248.09</w:t>
            </w:r>
          </w:p>
        </w:tc>
        <w:tc>
          <w:tcPr>
            <w:tcW w:w="2880" w:type="dxa"/>
            <w:shd w:val="clear" w:color="auto" w:fill="auto"/>
            <w:noWrap/>
          </w:tcPr>
          <w:p w14:paraId="09C293CF" w14:textId="6572DEE4"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 xml:space="preserve">This bullet point seems to </w:t>
            </w:r>
            <w:proofErr w:type="spellStart"/>
            <w:r w:rsidRPr="00021626">
              <w:rPr>
                <w:rFonts w:ascii="Times New Roman" w:hAnsi="Times New Roman" w:cs="Times New Roman"/>
                <w:sz w:val="16"/>
                <w:szCs w:val="16"/>
              </w:rPr>
              <w:t>specifiy</w:t>
            </w:r>
            <w:proofErr w:type="spellEnd"/>
            <w:r w:rsidRPr="00021626">
              <w:rPr>
                <w:rFonts w:ascii="Times New Roman" w:hAnsi="Times New Roman" w:cs="Times New Roman"/>
                <w:sz w:val="16"/>
                <w:szCs w:val="16"/>
              </w:rPr>
              <w:t xml:space="preserve"> frame format. This paragraph should be moved to clause 9 or removed.</w:t>
            </w:r>
          </w:p>
        </w:tc>
        <w:tc>
          <w:tcPr>
            <w:tcW w:w="1980" w:type="dxa"/>
            <w:shd w:val="clear" w:color="auto" w:fill="auto"/>
            <w:noWrap/>
          </w:tcPr>
          <w:p w14:paraId="08AD108B" w14:textId="35CF4EF5" w:rsidR="005373C2" w:rsidRPr="002226D3" w:rsidRDefault="005373C2" w:rsidP="005373C2">
            <w:pPr>
              <w:suppressAutoHyphens/>
              <w:spacing w:after="0"/>
              <w:rPr>
                <w:rFonts w:ascii="Times New Roman" w:hAnsi="Times New Roman" w:cs="Times New Roman"/>
                <w:sz w:val="16"/>
                <w:szCs w:val="16"/>
              </w:rPr>
            </w:pPr>
            <w:r w:rsidRPr="005373C2">
              <w:rPr>
                <w:rFonts w:ascii="Times New Roman" w:hAnsi="Times New Roman" w:cs="Times New Roman"/>
                <w:sz w:val="16"/>
                <w:szCs w:val="16"/>
              </w:rPr>
              <w:t>move the paragraph to clause 9 or delete</w:t>
            </w:r>
          </w:p>
        </w:tc>
        <w:tc>
          <w:tcPr>
            <w:tcW w:w="2610" w:type="dxa"/>
            <w:shd w:val="clear" w:color="auto" w:fill="auto"/>
          </w:tcPr>
          <w:p w14:paraId="54D633C3"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8C95A2" w14:textId="7CD935B6" w:rsidR="004A1891" w:rsidRDefault="004A1891" w:rsidP="004A1891">
            <w:pPr>
              <w:suppressAutoHyphens/>
              <w:spacing w:after="0"/>
              <w:rPr>
                <w:rFonts w:ascii="Times New Roman" w:hAnsi="Times New Roman" w:cs="Times New Roman"/>
                <w:b/>
                <w:sz w:val="16"/>
                <w:szCs w:val="16"/>
              </w:rPr>
            </w:pPr>
          </w:p>
          <w:p w14:paraId="50DF7F33" w14:textId="22C72164" w:rsidR="00673D97" w:rsidRDefault="00673D97" w:rsidP="004A1891">
            <w:pPr>
              <w:suppressAutoHyphens/>
              <w:spacing w:after="0"/>
              <w:rPr>
                <w:rFonts w:ascii="Times New Roman" w:hAnsi="Times New Roman" w:cs="Times New Roman"/>
                <w:bCs/>
                <w:sz w:val="16"/>
                <w:szCs w:val="16"/>
              </w:rPr>
            </w:pPr>
            <w:r w:rsidRPr="00673D97">
              <w:rPr>
                <w:rFonts w:ascii="Times New Roman" w:hAnsi="Times New Roman" w:cs="Times New Roman"/>
                <w:bCs/>
                <w:sz w:val="16"/>
                <w:szCs w:val="16"/>
              </w:rPr>
              <w:t xml:space="preserve">The paragraph is revised </w:t>
            </w:r>
            <w:r w:rsidR="002F35A1">
              <w:rPr>
                <w:rFonts w:ascii="Times New Roman" w:hAnsi="Times New Roman" w:cs="Times New Roman"/>
                <w:bCs/>
                <w:sz w:val="16"/>
                <w:szCs w:val="16"/>
              </w:rPr>
              <w:t xml:space="preserve">as a resolution to several comment (including this one) </w:t>
            </w:r>
            <w:r w:rsidRPr="00673D97">
              <w:rPr>
                <w:rFonts w:ascii="Times New Roman" w:hAnsi="Times New Roman" w:cs="Times New Roman"/>
                <w:bCs/>
                <w:sz w:val="16"/>
                <w:szCs w:val="16"/>
              </w:rPr>
              <w:t>to emphasize more on normative behavior and rules</w:t>
            </w:r>
            <w:r w:rsidR="00374FA7">
              <w:rPr>
                <w:rFonts w:ascii="Times New Roman" w:hAnsi="Times New Roman" w:cs="Times New Roman"/>
                <w:bCs/>
                <w:sz w:val="16"/>
                <w:szCs w:val="16"/>
              </w:rPr>
              <w:t xml:space="preserve"> to help provide </w:t>
            </w:r>
            <w:r w:rsidRPr="00673D97">
              <w:rPr>
                <w:rFonts w:ascii="Times New Roman" w:hAnsi="Times New Roman" w:cs="Times New Roman"/>
                <w:bCs/>
                <w:sz w:val="16"/>
                <w:szCs w:val="16"/>
              </w:rPr>
              <w:t>guid</w:t>
            </w:r>
            <w:r w:rsidR="00374FA7">
              <w:rPr>
                <w:rFonts w:ascii="Times New Roman" w:hAnsi="Times New Roman" w:cs="Times New Roman"/>
                <w:bCs/>
                <w:sz w:val="16"/>
                <w:szCs w:val="16"/>
              </w:rPr>
              <w:t xml:space="preserve">ance to implementation </w:t>
            </w:r>
            <w:r w:rsidR="00196EE0">
              <w:rPr>
                <w:rFonts w:ascii="Times New Roman" w:hAnsi="Times New Roman" w:cs="Times New Roman"/>
                <w:bCs/>
                <w:sz w:val="16"/>
                <w:szCs w:val="16"/>
              </w:rPr>
              <w:t>regarding</w:t>
            </w:r>
            <w:r w:rsidR="00374FA7">
              <w:rPr>
                <w:rFonts w:ascii="Times New Roman" w:hAnsi="Times New Roman" w:cs="Times New Roman"/>
                <w:bCs/>
                <w:sz w:val="16"/>
                <w:szCs w:val="16"/>
              </w:rPr>
              <w:t xml:space="preserve"> the order in which the element appears and which elements are disallowed in the per-STA profile</w:t>
            </w:r>
            <w:r w:rsidRPr="00673D97">
              <w:rPr>
                <w:rFonts w:ascii="Times New Roman" w:hAnsi="Times New Roman" w:cs="Times New Roman"/>
                <w:bCs/>
                <w:sz w:val="16"/>
                <w:szCs w:val="16"/>
              </w:rPr>
              <w:t xml:space="preserve"> in this section.</w:t>
            </w:r>
          </w:p>
          <w:p w14:paraId="482E1C6D" w14:textId="77777777" w:rsidR="00DF3B5C" w:rsidRDefault="00DF3B5C" w:rsidP="004A1891">
            <w:pPr>
              <w:suppressAutoHyphens/>
              <w:spacing w:after="0"/>
              <w:rPr>
                <w:rFonts w:ascii="Times New Roman" w:hAnsi="Times New Roman" w:cs="Times New Roman"/>
                <w:b/>
                <w:sz w:val="16"/>
                <w:szCs w:val="16"/>
              </w:rPr>
            </w:pPr>
          </w:p>
          <w:p w14:paraId="72605BA4" w14:textId="7A1E6130" w:rsidR="005373C2" w:rsidRDefault="004A1891" w:rsidP="004A1891">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373C2" w:rsidRPr="008B0293" w14:paraId="6B331424" w14:textId="77777777" w:rsidTr="001031DF">
        <w:trPr>
          <w:trHeight w:val="220"/>
          <w:jc w:val="center"/>
        </w:trPr>
        <w:tc>
          <w:tcPr>
            <w:tcW w:w="625" w:type="dxa"/>
            <w:shd w:val="clear" w:color="auto" w:fill="auto"/>
            <w:noWrap/>
          </w:tcPr>
          <w:p w14:paraId="7DC37821" w14:textId="02DDB575"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7720</w:t>
            </w:r>
          </w:p>
        </w:tc>
        <w:tc>
          <w:tcPr>
            <w:tcW w:w="1080" w:type="dxa"/>
          </w:tcPr>
          <w:p w14:paraId="4EE48758" w14:textId="0E86F32B"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Xiaofei Wang</w:t>
            </w:r>
          </w:p>
        </w:tc>
        <w:tc>
          <w:tcPr>
            <w:tcW w:w="1080" w:type="dxa"/>
            <w:shd w:val="clear" w:color="auto" w:fill="auto"/>
            <w:noWrap/>
          </w:tcPr>
          <w:p w14:paraId="30291077" w14:textId="6A2B6BCC"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35.3.2.2</w:t>
            </w:r>
          </w:p>
        </w:tc>
        <w:tc>
          <w:tcPr>
            <w:tcW w:w="720" w:type="dxa"/>
          </w:tcPr>
          <w:p w14:paraId="32696260" w14:textId="1ED36447"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248.17</w:t>
            </w:r>
          </w:p>
        </w:tc>
        <w:tc>
          <w:tcPr>
            <w:tcW w:w="2880" w:type="dxa"/>
            <w:shd w:val="clear" w:color="auto" w:fill="auto"/>
            <w:noWrap/>
          </w:tcPr>
          <w:p w14:paraId="0FEFB8BF" w14:textId="2EBAB23D"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 xml:space="preserve">This bullet point seems to </w:t>
            </w:r>
            <w:proofErr w:type="spellStart"/>
            <w:r w:rsidRPr="00021626">
              <w:rPr>
                <w:rFonts w:ascii="Times New Roman" w:hAnsi="Times New Roman" w:cs="Times New Roman"/>
                <w:sz w:val="16"/>
                <w:szCs w:val="16"/>
              </w:rPr>
              <w:t>specifiy</w:t>
            </w:r>
            <w:proofErr w:type="spellEnd"/>
            <w:r w:rsidRPr="00021626">
              <w:rPr>
                <w:rFonts w:ascii="Times New Roman" w:hAnsi="Times New Roman" w:cs="Times New Roman"/>
                <w:sz w:val="16"/>
                <w:szCs w:val="16"/>
              </w:rPr>
              <w:t xml:space="preserve"> frame format. This paragraph should be moved to clause 9 or removed.</w:t>
            </w:r>
          </w:p>
        </w:tc>
        <w:tc>
          <w:tcPr>
            <w:tcW w:w="1980" w:type="dxa"/>
            <w:shd w:val="clear" w:color="auto" w:fill="auto"/>
            <w:noWrap/>
          </w:tcPr>
          <w:p w14:paraId="7A8F2FE1" w14:textId="6D14E185" w:rsidR="005373C2" w:rsidRPr="002226D3" w:rsidRDefault="005373C2" w:rsidP="005373C2">
            <w:pPr>
              <w:suppressAutoHyphens/>
              <w:spacing w:after="0"/>
              <w:rPr>
                <w:rFonts w:ascii="Times New Roman" w:hAnsi="Times New Roman" w:cs="Times New Roman"/>
                <w:sz w:val="16"/>
                <w:szCs w:val="16"/>
              </w:rPr>
            </w:pPr>
            <w:r w:rsidRPr="005373C2">
              <w:rPr>
                <w:rFonts w:ascii="Times New Roman" w:hAnsi="Times New Roman" w:cs="Times New Roman"/>
                <w:sz w:val="16"/>
                <w:szCs w:val="16"/>
              </w:rPr>
              <w:t>move the paragraph to clause 9 or delete</w:t>
            </w:r>
          </w:p>
        </w:tc>
        <w:tc>
          <w:tcPr>
            <w:tcW w:w="2610" w:type="dxa"/>
            <w:shd w:val="clear" w:color="auto" w:fill="auto"/>
          </w:tcPr>
          <w:p w14:paraId="5513E624"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70E1E5" w14:textId="77777777" w:rsidR="004A1891" w:rsidRDefault="004A1891" w:rsidP="004A1891">
            <w:pPr>
              <w:suppressAutoHyphens/>
              <w:spacing w:after="0"/>
              <w:rPr>
                <w:rFonts w:ascii="Times New Roman" w:hAnsi="Times New Roman" w:cs="Times New Roman"/>
                <w:b/>
                <w:sz w:val="16"/>
                <w:szCs w:val="16"/>
              </w:rPr>
            </w:pPr>
          </w:p>
          <w:p w14:paraId="520197DA" w14:textId="2C36B467" w:rsidR="00196EE0" w:rsidRDefault="00DD59D6" w:rsidP="00196EE0">
            <w:pPr>
              <w:suppressAutoHyphens/>
              <w:spacing w:after="0"/>
              <w:rPr>
                <w:rFonts w:ascii="Times New Roman" w:hAnsi="Times New Roman" w:cs="Times New Roman"/>
                <w:bCs/>
                <w:sz w:val="16"/>
                <w:szCs w:val="16"/>
              </w:rPr>
            </w:pPr>
            <w:r w:rsidRPr="00673D97">
              <w:rPr>
                <w:rFonts w:ascii="Times New Roman" w:hAnsi="Times New Roman" w:cs="Times New Roman"/>
                <w:bCs/>
                <w:sz w:val="16"/>
                <w:szCs w:val="16"/>
              </w:rPr>
              <w:t xml:space="preserve">The paragraph is revised </w:t>
            </w:r>
            <w:r>
              <w:rPr>
                <w:rFonts w:ascii="Times New Roman" w:hAnsi="Times New Roman" w:cs="Times New Roman"/>
                <w:bCs/>
                <w:sz w:val="16"/>
                <w:szCs w:val="16"/>
              </w:rPr>
              <w:t xml:space="preserve">as a resolution to several comment (including this one) to </w:t>
            </w:r>
            <w:r w:rsidR="00196EE0" w:rsidRPr="00673D97">
              <w:rPr>
                <w:rFonts w:ascii="Times New Roman" w:hAnsi="Times New Roman" w:cs="Times New Roman"/>
                <w:bCs/>
                <w:sz w:val="16"/>
                <w:szCs w:val="16"/>
              </w:rPr>
              <w:t>emphasize more on normative behavior and rules</w:t>
            </w:r>
            <w:r w:rsidR="00196EE0">
              <w:rPr>
                <w:rFonts w:ascii="Times New Roman" w:hAnsi="Times New Roman" w:cs="Times New Roman"/>
                <w:bCs/>
                <w:sz w:val="16"/>
                <w:szCs w:val="16"/>
              </w:rPr>
              <w:t xml:space="preserve"> to help provide </w:t>
            </w:r>
            <w:r w:rsidR="00196EE0" w:rsidRPr="00673D97">
              <w:rPr>
                <w:rFonts w:ascii="Times New Roman" w:hAnsi="Times New Roman" w:cs="Times New Roman"/>
                <w:bCs/>
                <w:sz w:val="16"/>
                <w:szCs w:val="16"/>
              </w:rPr>
              <w:t>guid</w:t>
            </w:r>
            <w:r w:rsidR="00196EE0">
              <w:rPr>
                <w:rFonts w:ascii="Times New Roman" w:hAnsi="Times New Roman" w:cs="Times New Roman"/>
                <w:bCs/>
                <w:sz w:val="16"/>
                <w:szCs w:val="16"/>
              </w:rPr>
              <w:t>ance to implementation regarding the order in which the element appears and which elements are disallowed in the per-STA profile</w:t>
            </w:r>
            <w:r w:rsidR="00196EE0" w:rsidRPr="00673D97">
              <w:rPr>
                <w:rFonts w:ascii="Times New Roman" w:hAnsi="Times New Roman" w:cs="Times New Roman"/>
                <w:bCs/>
                <w:sz w:val="16"/>
                <w:szCs w:val="16"/>
              </w:rPr>
              <w:t xml:space="preserve"> in this section.</w:t>
            </w:r>
          </w:p>
          <w:p w14:paraId="7C07C1EB" w14:textId="77777777" w:rsidR="004A1891" w:rsidRDefault="004A1891" w:rsidP="004A1891">
            <w:pPr>
              <w:suppressAutoHyphens/>
              <w:spacing w:after="0"/>
              <w:rPr>
                <w:rFonts w:ascii="Times New Roman" w:hAnsi="Times New Roman" w:cs="Times New Roman"/>
                <w:bCs/>
                <w:sz w:val="16"/>
                <w:szCs w:val="16"/>
              </w:rPr>
            </w:pPr>
          </w:p>
          <w:p w14:paraId="622CC94A" w14:textId="1F077D9A" w:rsidR="005373C2" w:rsidRDefault="004A1891" w:rsidP="004A1891">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AA0FFD" w:rsidRPr="008B0293" w14:paraId="557B7D8A" w14:textId="77777777" w:rsidTr="001031DF">
        <w:trPr>
          <w:trHeight w:val="220"/>
          <w:jc w:val="center"/>
        </w:trPr>
        <w:tc>
          <w:tcPr>
            <w:tcW w:w="625" w:type="dxa"/>
            <w:shd w:val="clear" w:color="auto" w:fill="auto"/>
            <w:noWrap/>
          </w:tcPr>
          <w:p w14:paraId="4671F281"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7848</w:t>
            </w:r>
          </w:p>
        </w:tc>
        <w:tc>
          <w:tcPr>
            <w:tcW w:w="1080" w:type="dxa"/>
          </w:tcPr>
          <w:p w14:paraId="1C71291D"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Yonggang Fang</w:t>
            </w:r>
          </w:p>
        </w:tc>
        <w:tc>
          <w:tcPr>
            <w:tcW w:w="1080" w:type="dxa"/>
            <w:shd w:val="clear" w:color="auto" w:fill="auto"/>
            <w:noWrap/>
          </w:tcPr>
          <w:p w14:paraId="3C4306BE"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72666C41"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248.16</w:t>
            </w:r>
          </w:p>
        </w:tc>
        <w:tc>
          <w:tcPr>
            <w:tcW w:w="2880" w:type="dxa"/>
            <w:shd w:val="clear" w:color="auto" w:fill="auto"/>
            <w:noWrap/>
          </w:tcPr>
          <w:p w14:paraId="5E53F385"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This following sentence is not necessary and accurate: "In this example, only the STA MAC Address field is shown. However, there can be other fields present in the STA info portion whose presence is signaled via the subfields in the STA Control field."  If there is a particular subfield in the STA Info field, please list it and remove "However, there can be other fields present in the STA info portion whose presence is signaled via the subfields in the STA Control field."</w:t>
            </w:r>
          </w:p>
        </w:tc>
        <w:tc>
          <w:tcPr>
            <w:tcW w:w="1980" w:type="dxa"/>
            <w:shd w:val="clear" w:color="auto" w:fill="auto"/>
            <w:noWrap/>
          </w:tcPr>
          <w:p w14:paraId="55B22389"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See the comment.</w:t>
            </w:r>
          </w:p>
        </w:tc>
        <w:tc>
          <w:tcPr>
            <w:tcW w:w="2610" w:type="dxa"/>
            <w:shd w:val="clear" w:color="auto" w:fill="auto"/>
          </w:tcPr>
          <w:p w14:paraId="085520CE" w14:textId="77777777" w:rsidR="00AA0FFD" w:rsidRDefault="00AA0FFD"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31531117" w14:textId="77777777" w:rsidR="00CF2960" w:rsidRDefault="00CF2960" w:rsidP="00D257B6">
            <w:pPr>
              <w:suppressAutoHyphens/>
              <w:spacing w:after="0"/>
              <w:rPr>
                <w:rFonts w:ascii="Times New Roman" w:hAnsi="Times New Roman" w:cs="Times New Roman"/>
                <w:bCs/>
                <w:sz w:val="16"/>
                <w:szCs w:val="16"/>
              </w:rPr>
            </w:pPr>
          </w:p>
          <w:p w14:paraId="2E0A2007" w14:textId="24FAD2AA" w:rsidR="007D2045" w:rsidRPr="00CF2960" w:rsidRDefault="007D2045"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As stated in the cited text, this is an example figure and </w:t>
            </w:r>
            <w:r w:rsidR="00F831AD">
              <w:rPr>
                <w:rFonts w:ascii="Times New Roman" w:hAnsi="Times New Roman" w:cs="Times New Roman"/>
                <w:bCs/>
                <w:sz w:val="16"/>
                <w:szCs w:val="16"/>
              </w:rPr>
              <w:t>meant to depict the structure of complete profile. The fields shown the figure (and accompanying description text) are not meant to be exhaustive.</w:t>
            </w:r>
          </w:p>
        </w:tc>
      </w:tr>
    </w:tbl>
    <w:p w14:paraId="53AE3403" w14:textId="08091E72" w:rsidR="00154D72" w:rsidRDefault="00154D72"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60E1A66C" w14:textId="4BBA611D"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38474ACD" w14:textId="220D6195"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76655310" w14:textId="28308706"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68B8AE8B" w14:textId="77777777" w:rsidR="00194158" w:rsidRPr="005A7CF3"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2DAE0B0D" w14:textId="51B16EDC" w:rsidR="00EC51D2" w:rsidRPr="00EC51D2" w:rsidRDefault="001801EE" w:rsidP="00EC51D2">
      <w:pPr>
        <w:widowControl w:val="0"/>
        <w:tabs>
          <w:tab w:val="left" w:pos="897"/>
        </w:tabs>
        <w:kinsoku w:val="0"/>
        <w:overflowPunct w:val="0"/>
        <w:autoSpaceDE w:val="0"/>
        <w:autoSpaceDN w:val="0"/>
        <w:adjustRightInd w:val="0"/>
        <w:spacing w:after="0" w:line="240" w:lineRule="auto"/>
        <w:outlineLvl w:val="1"/>
        <w:rPr>
          <w:rFonts w:ascii="Arial" w:eastAsia="Times New Roman" w:hAnsi="Arial" w:cs="Arial"/>
          <w:b/>
          <w:bCs/>
          <w:color w:val="000000"/>
          <w:sz w:val="20"/>
          <w:szCs w:val="20"/>
        </w:rPr>
      </w:pPr>
      <w:bookmarkStart w:id="182" w:name="35.3.2.2_Advertisement_of_complete_or_pa"/>
      <w:bookmarkStart w:id="183" w:name="_bookmark6"/>
      <w:bookmarkEnd w:id="182"/>
      <w:bookmarkEnd w:id="183"/>
      <w:r>
        <w:rPr>
          <w:rFonts w:ascii="Arial" w:eastAsia="Times New Roman" w:hAnsi="Arial" w:cs="Arial"/>
          <w:b/>
          <w:bCs/>
          <w:sz w:val="20"/>
          <w:szCs w:val="20"/>
        </w:rPr>
        <w:lastRenderedPageBreak/>
        <w:t>35.3.2.2</w:t>
      </w:r>
      <w:r>
        <w:rPr>
          <w:rFonts w:ascii="Arial" w:eastAsia="Times New Roman" w:hAnsi="Arial" w:cs="Arial"/>
          <w:b/>
          <w:bCs/>
          <w:sz w:val="20"/>
          <w:szCs w:val="20"/>
        </w:rPr>
        <w:tab/>
      </w:r>
      <w:r w:rsidR="00EC51D2" w:rsidRPr="00EC51D2">
        <w:rPr>
          <w:rFonts w:ascii="Arial" w:eastAsia="Times New Roman" w:hAnsi="Arial" w:cs="Arial"/>
          <w:b/>
          <w:bCs/>
          <w:sz w:val="20"/>
          <w:szCs w:val="20"/>
        </w:rPr>
        <w:t>Advertisement</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of</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complete</w:t>
      </w:r>
      <w:r w:rsidR="00EC51D2" w:rsidRPr="00EC51D2">
        <w:rPr>
          <w:rFonts w:ascii="Arial" w:eastAsia="Times New Roman" w:hAnsi="Arial" w:cs="Arial"/>
          <w:b/>
          <w:bCs/>
          <w:spacing w:val="-6"/>
          <w:sz w:val="20"/>
          <w:szCs w:val="20"/>
        </w:rPr>
        <w:t xml:space="preserve"> </w:t>
      </w:r>
      <w:r w:rsidR="00EC51D2" w:rsidRPr="00EC51D2">
        <w:rPr>
          <w:rFonts w:ascii="Arial" w:eastAsia="Times New Roman" w:hAnsi="Arial" w:cs="Arial"/>
          <w:b/>
          <w:bCs/>
          <w:sz w:val="20"/>
          <w:szCs w:val="20"/>
        </w:rPr>
        <w:t>or</w:t>
      </w:r>
      <w:r w:rsidR="00EC51D2" w:rsidRPr="00EC51D2">
        <w:rPr>
          <w:rFonts w:ascii="Arial" w:eastAsia="Times New Roman" w:hAnsi="Arial" w:cs="Arial"/>
          <w:b/>
          <w:bCs/>
          <w:spacing w:val="-6"/>
          <w:sz w:val="20"/>
          <w:szCs w:val="20"/>
        </w:rPr>
        <w:t xml:space="preserve"> </w:t>
      </w:r>
      <w:r w:rsidR="00EC51D2" w:rsidRPr="00EC51D2">
        <w:rPr>
          <w:rFonts w:ascii="Arial" w:eastAsia="Times New Roman" w:hAnsi="Arial" w:cs="Arial"/>
          <w:b/>
          <w:bCs/>
          <w:sz w:val="20"/>
          <w:szCs w:val="20"/>
        </w:rPr>
        <w:t>partial</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per-link</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information</w:t>
      </w:r>
    </w:p>
    <w:p w14:paraId="594E5338" w14:textId="77777777" w:rsidR="005A7CF3" w:rsidRPr="005A7CF3" w:rsidRDefault="005A7CF3" w:rsidP="005A7CF3">
      <w:pPr>
        <w:widowControl w:val="0"/>
        <w:kinsoku w:val="0"/>
        <w:overflowPunct w:val="0"/>
        <w:autoSpaceDE w:val="0"/>
        <w:autoSpaceDN w:val="0"/>
        <w:adjustRightInd w:val="0"/>
        <w:spacing w:before="10" w:after="0" w:line="240" w:lineRule="auto"/>
        <w:rPr>
          <w:rFonts w:ascii="Arial" w:eastAsia="Times New Roman" w:hAnsi="Arial" w:cs="Arial"/>
          <w:b/>
          <w:bCs/>
          <w:sz w:val="13"/>
          <w:szCs w:val="13"/>
        </w:rPr>
      </w:pPr>
    </w:p>
    <w:p w14:paraId="68817D5D" w14:textId="68661C97" w:rsidR="00977305" w:rsidRDefault="00977305" w:rsidP="00977305">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following paragraph in this subclause as shown below:</w:t>
      </w:r>
    </w:p>
    <w:p w14:paraId="4AB34402" w14:textId="2C627EE5" w:rsidR="00977305" w:rsidRDefault="00977305" w:rsidP="00977305">
      <w:pPr>
        <w:pStyle w:val="T"/>
        <w:spacing w:after="0" w:line="240" w:lineRule="auto"/>
        <w:rPr>
          <w:rFonts w:ascii="Arial" w:hAnsi="Arial" w:cs="Arial"/>
          <w:b/>
          <w:bCs/>
        </w:rPr>
      </w:pPr>
      <w:proofErr w:type="spellStart"/>
      <w:r>
        <w:rPr>
          <w:b/>
          <w:i/>
          <w:iCs/>
          <w:highlight w:val="yellow"/>
        </w:rPr>
        <w:t>TGbe</w:t>
      </w:r>
      <w:proofErr w:type="spellEnd"/>
      <w:r>
        <w:rPr>
          <w:b/>
          <w:i/>
          <w:iCs/>
          <w:highlight w:val="yellow"/>
        </w:rPr>
        <w:t xml:space="preserve"> editor: The changes </w:t>
      </w:r>
      <w:r w:rsidR="00A5295C">
        <w:rPr>
          <w:b/>
          <w:i/>
          <w:iCs/>
          <w:highlight w:val="yellow"/>
        </w:rPr>
        <w:t xml:space="preserve">shown below </w:t>
      </w:r>
      <w:r>
        <w:rPr>
          <w:b/>
          <w:i/>
          <w:iCs/>
          <w:highlight w:val="yellow"/>
        </w:rPr>
        <w:t>are applied over the approved doc</w:t>
      </w:r>
      <w:r w:rsidR="0006351D">
        <w:rPr>
          <w:b/>
          <w:i/>
          <w:iCs/>
          <w:highlight w:val="yellow"/>
        </w:rPr>
        <w:t>s</w:t>
      </w:r>
      <w:r>
        <w:rPr>
          <w:b/>
          <w:i/>
          <w:iCs/>
          <w:highlight w:val="yellow"/>
        </w:rPr>
        <w:t xml:space="preserve"> 11-21/108</w:t>
      </w:r>
      <w:r w:rsidR="009450E2">
        <w:rPr>
          <w:b/>
          <w:i/>
          <w:iCs/>
          <w:highlight w:val="yellow"/>
        </w:rPr>
        <w:t>7</w:t>
      </w:r>
      <w:r>
        <w:rPr>
          <w:b/>
          <w:i/>
          <w:iCs/>
          <w:highlight w:val="yellow"/>
        </w:rPr>
        <w:t>r</w:t>
      </w:r>
      <w:r w:rsidR="009450E2">
        <w:rPr>
          <w:b/>
          <w:i/>
          <w:iCs/>
          <w:highlight w:val="yellow"/>
        </w:rPr>
        <w:t>5</w:t>
      </w:r>
      <w:r>
        <w:rPr>
          <w:b/>
          <w:i/>
          <w:iCs/>
          <w:highlight w:val="yellow"/>
        </w:rPr>
        <w:t xml:space="preserve"> (Gaurang).</w:t>
      </w:r>
    </w:p>
    <w:p w14:paraId="7EDCFB69" w14:textId="77777777" w:rsidR="005A7CF3" w:rsidRPr="005A7CF3" w:rsidRDefault="005A7CF3" w:rsidP="001B4CA3">
      <w:pPr>
        <w:widowControl w:val="0"/>
        <w:suppressAutoHyphens/>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33E9FC1A" w14:textId="1BD1D715" w:rsidR="000B28EE" w:rsidRDefault="00CE4E56" w:rsidP="001B4CA3">
      <w:pPr>
        <w:widowControl w:val="0"/>
        <w:suppressAutoHyphens/>
        <w:kinsoku w:val="0"/>
        <w:overflowPunct w:val="0"/>
        <w:autoSpaceDE w:val="0"/>
        <w:autoSpaceDN w:val="0"/>
        <w:adjustRightInd w:val="0"/>
        <w:spacing w:after="0" w:line="249" w:lineRule="auto"/>
        <w:ind w:right="116"/>
        <w:jc w:val="both"/>
        <w:rPr>
          <w:ins w:id="184" w:author="Abhishek Patil" w:date="2021-08-02T15:13:00Z"/>
          <w:rFonts w:ascii="Times New Roman" w:eastAsia="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8329</w:t>
      </w:r>
      <w:r w:rsidRPr="00A15D4A">
        <w:rPr>
          <w:rFonts w:ascii="Times New Roman" w:hAnsi="Times New Roman" w:cs="Times New Roman"/>
          <w:sz w:val="16"/>
          <w:szCs w:val="16"/>
          <w:highlight w:val="yellow"/>
        </w:rPr>
        <w:t>]</w:t>
      </w:r>
      <w:r w:rsidR="005A7CF3" w:rsidRPr="005A7CF3">
        <w:rPr>
          <w:rFonts w:ascii="Times New Roman" w:eastAsia="Times New Roman" w:hAnsi="Times New Roman" w:cs="Times New Roman"/>
          <w:color w:val="000000"/>
          <w:sz w:val="20"/>
          <w:szCs w:val="20"/>
        </w:rPr>
        <w:t xml:space="preserve">The complete </w:t>
      </w:r>
      <w:r w:rsidR="00FC2CD5">
        <w:rPr>
          <w:rFonts w:ascii="Times New Roman" w:eastAsia="Times New Roman" w:hAnsi="Times New Roman" w:cs="Times New Roman"/>
          <w:color w:val="000000"/>
          <w:sz w:val="20"/>
          <w:szCs w:val="20"/>
        </w:rPr>
        <w:t>profile</w:t>
      </w:r>
      <w:r w:rsidR="005A7CF3" w:rsidRPr="005A7CF3">
        <w:rPr>
          <w:rFonts w:ascii="Times New Roman" w:eastAsia="Times New Roman" w:hAnsi="Times New Roman" w:cs="Times New Roman"/>
          <w:color w:val="000000"/>
          <w:sz w:val="20"/>
          <w:szCs w:val="20"/>
        </w:rPr>
        <w:t xml:space="preserve"> of a reported STA </w:t>
      </w:r>
      <w:del w:id="185" w:author="Abhishek Patil" w:date="2021-08-02T14:56:00Z">
        <w:r w:rsidR="005A7CF3" w:rsidRPr="005A7CF3" w:rsidDel="00B75AE5">
          <w:rPr>
            <w:rFonts w:ascii="Times New Roman" w:eastAsia="Times New Roman" w:hAnsi="Times New Roman" w:cs="Times New Roman"/>
            <w:color w:val="000000"/>
            <w:sz w:val="20"/>
            <w:szCs w:val="20"/>
          </w:rPr>
          <w:delText>in a Management frame, carrying Basic variant Multi-</w:delText>
        </w:r>
        <w:r w:rsidR="005A7CF3" w:rsidRPr="005A7CF3" w:rsidDel="00B75AE5">
          <w:rPr>
            <w:rFonts w:ascii="Times New Roman" w:eastAsia="Times New Roman" w:hAnsi="Times New Roman" w:cs="Times New Roman"/>
            <w:color w:val="000000"/>
            <w:spacing w:val="-47"/>
            <w:sz w:val="20"/>
            <w:szCs w:val="20"/>
          </w:rPr>
          <w:delText xml:space="preserve"> </w:delText>
        </w:r>
        <w:r w:rsidR="005A7CF3" w:rsidRPr="005A7CF3" w:rsidDel="00B75AE5">
          <w:rPr>
            <w:rFonts w:ascii="Times New Roman" w:eastAsia="Times New Roman" w:hAnsi="Times New Roman" w:cs="Times New Roman"/>
            <w:color w:val="000000"/>
            <w:sz w:val="20"/>
            <w:szCs w:val="20"/>
          </w:rPr>
          <w:delText xml:space="preserve">Link element, </w:delText>
        </w:r>
      </w:del>
      <w:del w:id="186" w:author="Abhishek Patil" w:date="2021-08-02T15:03:00Z">
        <w:r w:rsidR="005A7CF3" w:rsidRPr="005A7CF3" w:rsidDel="003A76DA">
          <w:rPr>
            <w:rFonts w:ascii="Times New Roman" w:eastAsia="Times New Roman" w:hAnsi="Times New Roman" w:cs="Times New Roman"/>
            <w:color w:val="000000"/>
            <w:sz w:val="20"/>
            <w:szCs w:val="20"/>
          </w:rPr>
          <w:delText xml:space="preserve">is defined as </w:delText>
        </w:r>
      </w:del>
      <w:ins w:id="187" w:author="Abhishek Patil" w:date="2021-08-02T15:03:00Z">
        <w:r w:rsidR="003A76DA">
          <w:rPr>
            <w:rFonts w:ascii="Times New Roman" w:eastAsia="Times New Roman" w:hAnsi="Times New Roman" w:cs="Times New Roman"/>
            <w:color w:val="000000"/>
            <w:sz w:val="20"/>
            <w:szCs w:val="20"/>
          </w:rPr>
          <w:t xml:space="preserve">consists of </w:t>
        </w:r>
      </w:ins>
      <w:r w:rsidR="005A7CF3" w:rsidRPr="005A7CF3">
        <w:rPr>
          <w:rFonts w:ascii="Times New Roman" w:eastAsia="Times New Roman" w:hAnsi="Times New Roman" w:cs="Times New Roman"/>
          <w:color w:val="000000"/>
          <w:sz w:val="20"/>
          <w:szCs w:val="20"/>
        </w:rPr>
        <w:t xml:space="preserve">all the elements and fields </w:t>
      </w:r>
      <w:ins w:id="188" w:author="Abhishek Patil" w:date="2021-08-03T11:11:00Z">
        <w:r w:rsidR="00E52C21">
          <w:rPr>
            <w:rFonts w:ascii="Times New Roman" w:eastAsia="Times New Roman" w:hAnsi="Times New Roman" w:cs="Times New Roman"/>
            <w:color w:val="000000"/>
            <w:sz w:val="20"/>
            <w:szCs w:val="20"/>
          </w:rPr>
          <w:t xml:space="preserve">(subject to exceptions discussed later in this subclause) </w:t>
        </w:r>
      </w:ins>
      <w:r w:rsidR="005A7CF3" w:rsidRPr="005A7CF3">
        <w:rPr>
          <w:rFonts w:ascii="Times New Roman" w:eastAsia="Times New Roman" w:hAnsi="Times New Roman" w:cs="Times New Roman"/>
          <w:color w:val="000000"/>
          <w:sz w:val="20"/>
          <w:szCs w:val="20"/>
        </w:rPr>
        <w:t xml:space="preserve">that would be included in </w:t>
      </w:r>
      <w:del w:id="189" w:author="Abhishek Patil" w:date="2021-08-03T11:08:00Z">
        <w:r w:rsidR="005A7CF3" w:rsidRPr="005A7CF3" w:rsidDel="00B746A7">
          <w:rPr>
            <w:rFonts w:ascii="Times New Roman" w:eastAsia="Times New Roman" w:hAnsi="Times New Roman" w:cs="Times New Roman"/>
            <w:color w:val="000000"/>
            <w:sz w:val="20"/>
            <w:szCs w:val="20"/>
          </w:rPr>
          <w:delText xml:space="preserve">the </w:delText>
        </w:r>
      </w:del>
      <w:ins w:id="190" w:author="Abhishek Patil" w:date="2021-08-03T11:08:00Z">
        <w:r w:rsidR="00B746A7">
          <w:rPr>
            <w:rFonts w:ascii="Times New Roman" w:eastAsia="Times New Roman" w:hAnsi="Times New Roman" w:cs="Times New Roman"/>
            <w:color w:val="000000"/>
            <w:sz w:val="20"/>
            <w:szCs w:val="20"/>
          </w:rPr>
          <w:t>a</w:t>
        </w:r>
        <w:r w:rsidR="00B746A7" w:rsidRPr="005A7CF3">
          <w:rPr>
            <w:rFonts w:ascii="Times New Roman" w:eastAsia="Times New Roman" w:hAnsi="Times New Roman" w:cs="Times New Roman"/>
            <w:color w:val="000000"/>
            <w:sz w:val="20"/>
            <w:szCs w:val="20"/>
          </w:rPr>
          <w:t xml:space="preserve"> </w:t>
        </w:r>
      </w:ins>
      <w:ins w:id="191" w:author="Abhishek Patil" w:date="2021-08-02T15:11:00Z">
        <w:r w:rsidR="00A81F5D" w:rsidRPr="005A7CF3">
          <w:rPr>
            <w:rFonts w:ascii="Times New Roman" w:eastAsia="Times New Roman" w:hAnsi="Times New Roman" w:cs="Times New Roman"/>
            <w:color w:val="000000"/>
            <w:sz w:val="20"/>
            <w:szCs w:val="20"/>
          </w:rPr>
          <w:t xml:space="preserve">Management </w:t>
        </w:r>
      </w:ins>
      <w:r w:rsidR="005A7CF3" w:rsidRPr="005A7CF3">
        <w:rPr>
          <w:rFonts w:ascii="Times New Roman" w:eastAsia="Times New Roman" w:hAnsi="Times New Roman" w:cs="Times New Roman"/>
          <w:color w:val="000000"/>
          <w:sz w:val="20"/>
          <w:szCs w:val="20"/>
        </w:rPr>
        <w:t>frame</w:t>
      </w:r>
      <w:ins w:id="192" w:author="Abhishek Patil" w:date="2021-08-03T11:10:00Z">
        <w:r w:rsidR="00CD5833">
          <w:rPr>
            <w:rFonts w:ascii="Times New Roman" w:eastAsia="Times New Roman" w:hAnsi="Times New Roman" w:cs="Times New Roman"/>
            <w:color w:val="000000"/>
            <w:sz w:val="20"/>
            <w:szCs w:val="20"/>
          </w:rPr>
          <w:t>,</w:t>
        </w:r>
      </w:ins>
      <w:ins w:id="193" w:author="Abhishek Patil" w:date="2021-08-03T11:09:00Z">
        <w:r w:rsidR="00B746A7">
          <w:rPr>
            <w:rFonts w:ascii="Times New Roman" w:eastAsia="Times New Roman" w:hAnsi="Times New Roman" w:cs="Times New Roman"/>
            <w:color w:val="000000"/>
            <w:sz w:val="20"/>
            <w:szCs w:val="20"/>
          </w:rPr>
          <w:t xml:space="preserve"> that is of the same subtype as that</w:t>
        </w:r>
      </w:ins>
      <w:ins w:id="194" w:author="Abhishek Patil" w:date="2021-08-02T15:12:00Z">
        <w:r w:rsidR="00D119AE">
          <w:rPr>
            <w:rFonts w:ascii="Times New Roman" w:eastAsia="Times New Roman" w:hAnsi="Times New Roman" w:cs="Times New Roman"/>
            <w:color w:val="000000"/>
            <w:sz w:val="20"/>
            <w:szCs w:val="20"/>
          </w:rPr>
          <w:t xml:space="preserve"> transmitted by the reporting STA</w:t>
        </w:r>
      </w:ins>
      <w:ins w:id="195" w:author="Abhishek Patil" w:date="2021-08-02T14:56:00Z">
        <w:r w:rsidR="00B75AE5">
          <w:rPr>
            <w:rFonts w:ascii="Times New Roman" w:eastAsia="Times New Roman" w:hAnsi="Times New Roman" w:cs="Times New Roman"/>
            <w:color w:val="000000"/>
            <w:sz w:val="20"/>
            <w:szCs w:val="20"/>
          </w:rPr>
          <w:t xml:space="preserve"> </w:t>
        </w:r>
      </w:ins>
      <w:ins w:id="196" w:author="Abhishek Patil" w:date="2021-08-03T11:10:00Z">
        <w:r w:rsidR="00573C9B">
          <w:rPr>
            <w:rFonts w:ascii="Times New Roman" w:eastAsia="Times New Roman" w:hAnsi="Times New Roman" w:cs="Times New Roman"/>
            <w:color w:val="000000"/>
            <w:sz w:val="20"/>
            <w:szCs w:val="20"/>
          </w:rPr>
          <w:t>carrying</w:t>
        </w:r>
      </w:ins>
      <w:ins w:id="197" w:author="Abhishek Patil" w:date="2021-08-02T14:56:00Z">
        <w:r w:rsidR="00B75AE5">
          <w:rPr>
            <w:rFonts w:ascii="Times New Roman" w:eastAsia="Times New Roman" w:hAnsi="Times New Roman" w:cs="Times New Roman"/>
            <w:color w:val="000000"/>
            <w:sz w:val="20"/>
            <w:szCs w:val="20"/>
          </w:rPr>
          <w:t xml:space="preserve"> the Basic variant Multi-Link element</w:t>
        </w:r>
      </w:ins>
      <w:ins w:id="198" w:author="Abhishek Patil" w:date="2021-08-03T11:10:00Z">
        <w:r w:rsidR="00CD5833">
          <w:rPr>
            <w:rFonts w:ascii="Times New Roman" w:eastAsia="Times New Roman" w:hAnsi="Times New Roman" w:cs="Times New Roman"/>
            <w:color w:val="000000"/>
            <w:sz w:val="20"/>
            <w:szCs w:val="20"/>
          </w:rPr>
          <w:t>,</w:t>
        </w:r>
      </w:ins>
      <w:ins w:id="199" w:author="Abhishek Patil" w:date="2021-08-02T14:56:00Z">
        <w:r w:rsidR="007B5B40">
          <w:rPr>
            <w:rFonts w:ascii="Times New Roman" w:eastAsia="Times New Roman" w:hAnsi="Times New Roman" w:cs="Times New Roman"/>
            <w:color w:val="000000"/>
            <w:sz w:val="20"/>
            <w:szCs w:val="20"/>
          </w:rPr>
          <w:t xml:space="preserve"> </w:t>
        </w:r>
      </w:ins>
      <w:r w:rsidR="005A7CF3" w:rsidRPr="005A7CF3">
        <w:rPr>
          <w:rFonts w:ascii="Times New Roman" w:eastAsia="Times New Roman" w:hAnsi="Times New Roman" w:cs="Times New Roman"/>
          <w:color w:val="000000"/>
          <w:sz w:val="20"/>
          <w:szCs w:val="20"/>
        </w:rPr>
        <w:t>if the reported</w:t>
      </w:r>
      <w:r w:rsidR="005A7CF3" w:rsidRPr="005A7CF3">
        <w:rPr>
          <w:rFonts w:ascii="Times New Roman" w:eastAsia="Times New Roman" w:hAnsi="Times New Roman" w:cs="Times New Roman"/>
          <w:color w:val="000000"/>
          <w:spacing w:val="1"/>
          <w:sz w:val="20"/>
          <w:szCs w:val="20"/>
        </w:rPr>
        <w:t xml:space="preserve"> </w:t>
      </w:r>
      <w:r w:rsidR="005A7CF3" w:rsidRPr="005A7CF3">
        <w:rPr>
          <w:rFonts w:ascii="Times New Roman" w:eastAsia="Times New Roman" w:hAnsi="Times New Roman" w:cs="Times New Roman"/>
          <w:color w:val="000000"/>
          <w:sz w:val="20"/>
          <w:szCs w:val="20"/>
        </w:rPr>
        <w:t xml:space="preserve">STA were to transmit </w:t>
      </w:r>
      <w:ins w:id="200" w:author="Abhishek Patil" w:date="2021-08-03T11:10:00Z">
        <w:r w:rsidR="000934B0">
          <w:rPr>
            <w:rFonts w:ascii="Times New Roman" w:eastAsia="Times New Roman" w:hAnsi="Times New Roman" w:cs="Times New Roman"/>
            <w:color w:val="000000"/>
            <w:sz w:val="20"/>
            <w:szCs w:val="20"/>
          </w:rPr>
          <w:t xml:space="preserve">the </w:t>
        </w:r>
      </w:ins>
      <w:del w:id="201" w:author="Abhishek Patil" w:date="2021-08-03T11:10:00Z">
        <w:r w:rsidR="005A7CF3" w:rsidRPr="005A7CF3" w:rsidDel="000934B0">
          <w:rPr>
            <w:rFonts w:ascii="Times New Roman" w:eastAsia="Times New Roman" w:hAnsi="Times New Roman" w:cs="Times New Roman"/>
            <w:color w:val="000000"/>
            <w:sz w:val="20"/>
            <w:szCs w:val="20"/>
          </w:rPr>
          <w:delText xml:space="preserve">that </w:delText>
        </w:r>
      </w:del>
      <w:del w:id="202" w:author="Abhishek Patil" w:date="2021-08-02T15:11:00Z">
        <w:r w:rsidR="005A7CF3" w:rsidRPr="005A7CF3" w:rsidDel="00A81F5D">
          <w:rPr>
            <w:rFonts w:ascii="Times New Roman" w:eastAsia="Times New Roman" w:hAnsi="Times New Roman" w:cs="Times New Roman"/>
            <w:color w:val="000000"/>
            <w:sz w:val="20"/>
            <w:szCs w:val="20"/>
          </w:rPr>
          <w:delText xml:space="preserve">Management </w:delText>
        </w:r>
      </w:del>
      <w:r w:rsidR="005A7CF3" w:rsidRPr="005A7CF3">
        <w:rPr>
          <w:rFonts w:ascii="Times New Roman" w:eastAsia="Times New Roman" w:hAnsi="Times New Roman" w:cs="Times New Roman"/>
          <w:color w:val="000000"/>
          <w:sz w:val="20"/>
          <w:szCs w:val="20"/>
        </w:rPr>
        <w:t xml:space="preserve">frame. </w:t>
      </w:r>
      <w:del w:id="203" w:author="Abhishek Patil" w:date="2021-08-03T11:15:00Z">
        <w:r w:rsidR="005A7CF3" w:rsidRPr="005A7CF3" w:rsidDel="00F02286">
          <w:rPr>
            <w:rFonts w:ascii="Times New Roman" w:eastAsia="Times New Roman" w:hAnsi="Times New Roman" w:cs="Times New Roman"/>
            <w:color w:val="000000"/>
            <w:sz w:val="20"/>
            <w:szCs w:val="20"/>
          </w:rPr>
          <w:delText>For example, when an AP affiliated with an AP MLD</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transmits an Association Response frame, the Per-STA Profile subelement corresponding to another AP</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affiliated with the AP MLD carries complete </w:delText>
        </w:r>
        <w:r w:rsidR="00CB5C5D" w:rsidDel="00F02286">
          <w:rPr>
            <w:rFonts w:ascii="Times New Roman" w:eastAsia="Times New Roman" w:hAnsi="Times New Roman" w:cs="Times New Roman"/>
            <w:color w:val="000000"/>
            <w:sz w:val="20"/>
            <w:szCs w:val="20"/>
          </w:rPr>
          <w:delText>profile</w:delText>
        </w:r>
        <w:r w:rsidR="005A7CF3" w:rsidRPr="005A7CF3" w:rsidDel="00F02286">
          <w:rPr>
            <w:rFonts w:ascii="Times New Roman" w:eastAsia="Times New Roman" w:hAnsi="Times New Roman" w:cs="Times New Roman"/>
            <w:color w:val="000000"/>
            <w:sz w:val="20"/>
            <w:szCs w:val="20"/>
          </w:rPr>
          <w:delText xml:space="preserve"> of the other AP, subject to inheritance rule. The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complete </w:delText>
        </w:r>
        <w:r w:rsidR="00FC2CD5" w:rsidDel="00F02286">
          <w:rPr>
            <w:rFonts w:ascii="Times New Roman" w:eastAsia="Times New Roman" w:hAnsi="Times New Roman" w:cs="Times New Roman"/>
            <w:color w:val="000000"/>
            <w:sz w:val="20"/>
            <w:szCs w:val="20"/>
          </w:rPr>
          <w:delText>profile</w:delText>
        </w:r>
        <w:r w:rsidR="00FC2CD5" w:rsidRPr="005A7CF3" w:rsidDel="00F02286">
          <w:rPr>
            <w:rFonts w:ascii="Times New Roman" w:eastAsia="Times New Roman" w:hAnsi="Times New Roman" w:cs="Times New Roman"/>
            <w:color w:val="000000"/>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consists of elements and fields that would be included </w:delText>
        </w:r>
      </w:del>
      <w:del w:id="204" w:author="Abhishek Patil" w:date="2021-08-02T14:59:00Z">
        <w:r w:rsidR="005A7CF3" w:rsidRPr="005A7CF3" w:rsidDel="000B28EE">
          <w:rPr>
            <w:rFonts w:ascii="Times New Roman" w:eastAsia="Times New Roman" w:hAnsi="Times New Roman" w:cs="Times New Roman"/>
            <w:color w:val="000000"/>
            <w:sz w:val="20"/>
            <w:szCs w:val="20"/>
          </w:rPr>
          <w:delText xml:space="preserve">in the frame </w:delText>
        </w:r>
      </w:del>
      <w:del w:id="205" w:author="Abhishek Patil" w:date="2021-08-03T11:15:00Z">
        <w:r w:rsidR="005A7CF3" w:rsidRPr="005A7CF3" w:rsidDel="00F02286">
          <w:rPr>
            <w:rFonts w:ascii="Times New Roman" w:eastAsia="Times New Roman" w:hAnsi="Times New Roman" w:cs="Times New Roman"/>
            <w:color w:val="000000"/>
            <w:sz w:val="20"/>
            <w:szCs w:val="20"/>
          </w:rPr>
          <w:delText>if the reported A</w:delText>
        </w:r>
        <w:r w:rsidR="00CB5C5D" w:rsidDel="00F02286">
          <w:rPr>
            <w:rFonts w:ascii="Times New Roman" w:eastAsia="Times New Roman" w:hAnsi="Times New Roman" w:cs="Times New Roman"/>
            <w:color w:val="000000"/>
            <w:sz w:val="20"/>
            <w:szCs w:val="20"/>
          </w:rPr>
          <w:delText xml:space="preserve">P </w:delText>
        </w:r>
        <w:r w:rsidR="005A7CF3" w:rsidRPr="005A7CF3" w:rsidDel="00F02286">
          <w:rPr>
            <w:rFonts w:ascii="Times New Roman" w:eastAsia="Times New Roman" w:hAnsi="Times New Roman" w:cs="Times New Roman"/>
            <w:color w:val="000000"/>
            <w:sz w:val="20"/>
            <w:szCs w:val="20"/>
          </w:rPr>
          <w:delText>were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to transmit the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Association </w:delText>
        </w:r>
        <w:r w:rsidR="0019325E" w:rsidDel="00F02286">
          <w:rPr>
            <w:rFonts w:ascii="Times New Roman" w:eastAsia="Times New Roman" w:hAnsi="Times New Roman" w:cs="Times New Roman"/>
            <w:color w:val="000000"/>
            <w:sz w:val="20"/>
            <w:szCs w:val="20"/>
          </w:rPr>
          <w:delText>Response</w:delText>
        </w:r>
        <w:r w:rsidR="005A7CF3" w:rsidRPr="005A7CF3" w:rsidDel="00F02286">
          <w:rPr>
            <w:rFonts w:ascii="Times New Roman" w:eastAsia="Times New Roman" w:hAnsi="Times New Roman" w:cs="Times New Roman"/>
            <w:color w:val="000000"/>
            <w:sz w:val="20"/>
            <w:szCs w:val="20"/>
          </w:rPr>
          <w:delText xml:space="preserve"> frame.</w:delText>
        </w:r>
      </w:del>
    </w:p>
    <w:p w14:paraId="3C09C0A1" w14:textId="393DFA8A" w:rsidR="00366F4A" w:rsidRPr="008E79DB" w:rsidRDefault="001F769A" w:rsidP="001B4CA3">
      <w:pPr>
        <w:widowControl w:val="0"/>
        <w:suppressAutoHyphens/>
        <w:kinsoku w:val="0"/>
        <w:overflowPunct w:val="0"/>
        <w:autoSpaceDE w:val="0"/>
        <w:autoSpaceDN w:val="0"/>
        <w:adjustRightInd w:val="0"/>
        <w:spacing w:after="0" w:line="249" w:lineRule="auto"/>
        <w:ind w:right="116"/>
        <w:jc w:val="both"/>
        <w:rPr>
          <w:rFonts w:ascii="Times New Roman" w:eastAsia="Times New Roman" w:hAnsi="Times New Roman" w:cs="Times New Roman"/>
          <w:color w:val="000000"/>
          <w:sz w:val="18"/>
          <w:szCs w:val="18"/>
        </w:rPr>
      </w:pPr>
      <w:r w:rsidRPr="00A15D4A">
        <w:rPr>
          <w:rFonts w:ascii="Times New Roman" w:hAnsi="Times New Roman" w:cs="Times New Roman"/>
          <w:sz w:val="16"/>
          <w:szCs w:val="16"/>
          <w:highlight w:val="yellow"/>
        </w:rPr>
        <w:t>[</w:t>
      </w:r>
      <w:proofErr w:type="gramStart"/>
      <w:r>
        <w:rPr>
          <w:rFonts w:ascii="Times New Roman" w:hAnsi="Times New Roman" w:cs="Times New Roman"/>
          <w:sz w:val="16"/>
          <w:szCs w:val="16"/>
          <w:highlight w:val="yellow"/>
        </w:rPr>
        <w:t>8329</w:t>
      </w:r>
      <w:r w:rsidRPr="00A15D4A">
        <w:rPr>
          <w:rFonts w:ascii="Times New Roman" w:hAnsi="Times New Roman" w:cs="Times New Roman"/>
          <w:sz w:val="16"/>
          <w:szCs w:val="16"/>
          <w:highlight w:val="yellow"/>
        </w:rPr>
        <w:t>]</w:t>
      </w:r>
      <w:ins w:id="206" w:author="Abhishek Patil" w:date="2021-08-02T15:13:00Z">
        <w:r w:rsidR="00366F4A" w:rsidRPr="008E79DB">
          <w:rPr>
            <w:rFonts w:ascii="Times New Roman" w:eastAsia="Times New Roman" w:hAnsi="Times New Roman" w:cs="Times New Roman"/>
            <w:color w:val="000000"/>
            <w:sz w:val="18"/>
            <w:szCs w:val="18"/>
          </w:rPr>
          <w:t>NOTE</w:t>
        </w:r>
        <w:proofErr w:type="gramEnd"/>
        <w:r w:rsidR="00366F4A" w:rsidRPr="008E79DB">
          <w:rPr>
            <w:rFonts w:ascii="Times New Roman" w:eastAsia="Times New Roman" w:hAnsi="Times New Roman" w:cs="Times New Roman"/>
            <w:color w:val="000000"/>
            <w:sz w:val="18"/>
            <w:szCs w:val="18"/>
          </w:rPr>
          <w:t xml:space="preserve"> – </w:t>
        </w:r>
      </w:ins>
      <w:ins w:id="207" w:author="Abhishek Patil" w:date="2021-08-03T11:16:00Z">
        <w:r w:rsidR="00C05D0F">
          <w:rPr>
            <w:rFonts w:ascii="Times New Roman" w:eastAsia="Times New Roman" w:hAnsi="Times New Roman" w:cs="Times New Roman"/>
            <w:color w:val="000000"/>
            <w:sz w:val="18"/>
            <w:szCs w:val="18"/>
          </w:rPr>
          <w:t xml:space="preserve">Only </w:t>
        </w:r>
      </w:ins>
      <w:ins w:id="208" w:author="Abhishek Patil" w:date="2021-08-03T11:13:00Z">
        <w:r w:rsidR="00484D40">
          <w:rPr>
            <w:rFonts w:ascii="Times New Roman" w:eastAsia="Times New Roman" w:hAnsi="Times New Roman" w:cs="Times New Roman"/>
            <w:color w:val="000000"/>
            <w:sz w:val="18"/>
            <w:szCs w:val="18"/>
          </w:rPr>
          <w:t>Management frame</w:t>
        </w:r>
      </w:ins>
      <w:ins w:id="209" w:author="Abhishek Patil" w:date="2021-08-03T11:14:00Z">
        <w:r w:rsidR="0033364E">
          <w:rPr>
            <w:rFonts w:ascii="Times New Roman" w:eastAsia="Times New Roman" w:hAnsi="Times New Roman" w:cs="Times New Roman"/>
            <w:color w:val="000000"/>
            <w:sz w:val="18"/>
            <w:szCs w:val="18"/>
          </w:rPr>
          <w:t>s</w:t>
        </w:r>
      </w:ins>
      <w:ins w:id="210" w:author="Abhishek Patil" w:date="2021-08-03T11:13:00Z">
        <w:r w:rsidR="00DB225A">
          <w:rPr>
            <w:rFonts w:ascii="Times New Roman" w:eastAsia="Times New Roman" w:hAnsi="Times New Roman" w:cs="Times New Roman"/>
            <w:color w:val="000000"/>
            <w:sz w:val="18"/>
            <w:szCs w:val="18"/>
          </w:rPr>
          <w:t xml:space="preserve"> </w:t>
        </w:r>
      </w:ins>
      <w:ins w:id="211" w:author="Abhishek Patil" w:date="2021-08-03T11:14:00Z">
        <w:r w:rsidR="00DB225A">
          <w:rPr>
            <w:rFonts w:ascii="Times New Roman" w:eastAsia="Times New Roman" w:hAnsi="Times New Roman" w:cs="Times New Roman"/>
            <w:color w:val="000000"/>
            <w:sz w:val="18"/>
            <w:szCs w:val="18"/>
          </w:rPr>
          <w:t>belonging to subtypes</w:t>
        </w:r>
      </w:ins>
      <w:ins w:id="212" w:author="Abhishek Patil" w:date="2021-08-02T15:15:00Z">
        <w:r w:rsidR="00431225">
          <w:rPr>
            <w:rFonts w:ascii="Times New Roman" w:eastAsia="Times New Roman" w:hAnsi="Times New Roman" w:cs="Times New Roman"/>
            <w:color w:val="000000"/>
            <w:sz w:val="18"/>
            <w:szCs w:val="18"/>
          </w:rPr>
          <w:t xml:space="preserve"> </w:t>
        </w:r>
      </w:ins>
      <w:ins w:id="213" w:author="Abhishek Patil" w:date="2021-08-02T15:13:00Z">
        <w:r w:rsidR="00366F4A" w:rsidRPr="008E79DB">
          <w:rPr>
            <w:rFonts w:ascii="Times New Roman" w:eastAsia="Times New Roman" w:hAnsi="Times New Roman" w:cs="Times New Roman"/>
            <w:color w:val="000000"/>
            <w:sz w:val="18"/>
            <w:szCs w:val="18"/>
          </w:rPr>
          <w:t>(Re)Association Request</w:t>
        </w:r>
      </w:ins>
      <w:ins w:id="214" w:author="Abhishek Patil" w:date="2021-08-03T11:14:00Z">
        <w:r w:rsidR="00DB225A">
          <w:rPr>
            <w:rFonts w:ascii="Times New Roman" w:eastAsia="Times New Roman" w:hAnsi="Times New Roman" w:cs="Times New Roman"/>
            <w:color w:val="000000"/>
            <w:sz w:val="18"/>
            <w:szCs w:val="18"/>
          </w:rPr>
          <w:t xml:space="preserve">, </w:t>
        </w:r>
      </w:ins>
      <w:ins w:id="215" w:author="Abhishek Patil" w:date="2021-08-02T15:13:00Z">
        <w:r w:rsidR="00366F4A" w:rsidRPr="008E79DB">
          <w:rPr>
            <w:rFonts w:ascii="Times New Roman" w:eastAsia="Times New Roman" w:hAnsi="Times New Roman" w:cs="Times New Roman"/>
            <w:color w:val="000000"/>
            <w:sz w:val="18"/>
            <w:szCs w:val="18"/>
          </w:rPr>
          <w:t>(Re)A</w:t>
        </w:r>
      </w:ins>
      <w:ins w:id="216" w:author="Abhishek Patil" w:date="2021-08-02T15:14:00Z">
        <w:r w:rsidR="00366F4A" w:rsidRPr="008E79DB">
          <w:rPr>
            <w:rFonts w:ascii="Times New Roman" w:eastAsia="Times New Roman" w:hAnsi="Times New Roman" w:cs="Times New Roman"/>
            <w:color w:val="000000"/>
            <w:sz w:val="18"/>
            <w:szCs w:val="18"/>
          </w:rPr>
          <w:t>ssociation Response</w:t>
        </w:r>
      </w:ins>
      <w:ins w:id="217" w:author="Abhishek Patil" w:date="2021-08-03T11:14:00Z">
        <w:r w:rsidR="0033364E">
          <w:rPr>
            <w:rFonts w:ascii="Times New Roman" w:eastAsia="Times New Roman" w:hAnsi="Times New Roman" w:cs="Times New Roman"/>
            <w:color w:val="000000"/>
            <w:sz w:val="18"/>
            <w:szCs w:val="18"/>
          </w:rPr>
          <w:t>,</w:t>
        </w:r>
      </w:ins>
      <w:ins w:id="218" w:author="Abhishek Patil" w:date="2021-08-02T15:14:00Z">
        <w:r w:rsidR="00366F4A" w:rsidRPr="008E79DB">
          <w:rPr>
            <w:rFonts w:ascii="Times New Roman" w:eastAsia="Times New Roman" w:hAnsi="Times New Roman" w:cs="Times New Roman"/>
            <w:color w:val="000000"/>
            <w:sz w:val="18"/>
            <w:szCs w:val="18"/>
          </w:rPr>
          <w:t xml:space="preserve"> or Probe Response that is an ML probe response </w:t>
        </w:r>
        <w:r w:rsidR="008E79DB" w:rsidRPr="008E79DB">
          <w:rPr>
            <w:rFonts w:ascii="Times New Roman" w:eastAsia="Times New Roman" w:hAnsi="Times New Roman" w:cs="Times New Roman"/>
            <w:color w:val="000000"/>
            <w:sz w:val="18"/>
            <w:szCs w:val="18"/>
          </w:rPr>
          <w:t>can</w:t>
        </w:r>
        <w:r w:rsidR="00366F4A" w:rsidRPr="008E79DB">
          <w:rPr>
            <w:rFonts w:ascii="Times New Roman" w:eastAsia="Times New Roman" w:hAnsi="Times New Roman" w:cs="Times New Roman"/>
            <w:color w:val="000000"/>
            <w:sz w:val="18"/>
            <w:szCs w:val="18"/>
          </w:rPr>
          <w:t xml:space="preserve"> carry complete profile of a reported STA.</w:t>
        </w:r>
      </w:ins>
    </w:p>
    <w:p w14:paraId="1B1F8D3C" w14:textId="77777777" w:rsidR="00D15251" w:rsidRPr="005A7CF3" w:rsidRDefault="00D15251" w:rsidP="001B4CA3">
      <w:pPr>
        <w:widowControl w:val="0"/>
        <w:suppressAutoHyphens/>
        <w:kinsoku w:val="0"/>
        <w:overflowPunct w:val="0"/>
        <w:autoSpaceDE w:val="0"/>
        <w:autoSpaceDN w:val="0"/>
        <w:adjustRightInd w:val="0"/>
        <w:spacing w:before="4" w:after="0" w:line="240" w:lineRule="auto"/>
        <w:rPr>
          <w:rFonts w:ascii="Times New Roman" w:eastAsia="Times New Roman" w:hAnsi="Times New Roman" w:cs="Times New Roman"/>
          <w:sz w:val="21"/>
          <w:szCs w:val="21"/>
        </w:rPr>
      </w:pPr>
    </w:p>
    <w:p w14:paraId="01D4D303" w14:textId="7FB0D809" w:rsidR="00A51483" w:rsidRDefault="00A51483" w:rsidP="00A51483">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following paragraph in this subclause as shown below:</w:t>
      </w:r>
    </w:p>
    <w:p w14:paraId="01844C8D" w14:textId="70EF6F9B" w:rsidR="005A7CF3" w:rsidRPr="005A7CF3" w:rsidDel="00E9605A" w:rsidRDefault="00306510" w:rsidP="00C71D2C">
      <w:pPr>
        <w:widowControl w:val="0"/>
        <w:suppressAutoHyphens/>
        <w:kinsoku w:val="0"/>
        <w:overflowPunct w:val="0"/>
        <w:autoSpaceDE w:val="0"/>
        <w:autoSpaceDN w:val="0"/>
        <w:adjustRightInd w:val="0"/>
        <w:spacing w:before="240" w:after="0" w:line="250" w:lineRule="auto"/>
        <w:ind w:right="115"/>
        <w:jc w:val="both"/>
        <w:rPr>
          <w:del w:id="219" w:author="Abhishek Patil" w:date="2021-08-03T12:07:00Z"/>
          <w:rFonts w:ascii="Times New Roman" w:eastAsia="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4248</w:t>
      </w:r>
      <w:r w:rsidRPr="00A15D4A">
        <w:rPr>
          <w:rFonts w:ascii="Times New Roman" w:hAnsi="Times New Roman" w:cs="Times New Roman"/>
          <w:sz w:val="16"/>
          <w:szCs w:val="16"/>
          <w:highlight w:val="yellow"/>
        </w:rPr>
        <w:t>]</w:t>
      </w:r>
      <w:del w:id="220" w:author="Abhishek Patil" w:date="2021-08-04T13:05:00Z">
        <w:r w:rsidRPr="06E1A3E0" w:rsidDel="005A7CF3">
          <w:rPr>
            <w:rFonts w:ascii="Times New Roman" w:eastAsia="Times New Roman" w:hAnsi="Times New Roman" w:cs="Times New Roman"/>
            <w:color w:val="000000" w:themeColor="text1"/>
            <w:sz w:val="20"/>
            <w:szCs w:val="20"/>
          </w:rPr>
          <w:delText xml:space="preserve">When </w:delText>
        </w:r>
      </w:del>
      <w:ins w:id="221" w:author="Abhishek Patil" w:date="2021-08-04T13:05:00Z">
        <w:r w:rsidR="00095FAB" w:rsidRPr="06E1A3E0">
          <w:rPr>
            <w:rFonts w:ascii="Times New Roman" w:eastAsia="Times New Roman" w:hAnsi="Times New Roman" w:cs="Times New Roman"/>
            <w:color w:val="000000" w:themeColor="text1"/>
            <w:sz w:val="20"/>
            <w:szCs w:val="20"/>
          </w:rPr>
          <w:t xml:space="preserve">Each Per-STA Profile </w:t>
        </w:r>
        <w:proofErr w:type="spellStart"/>
        <w:r w:rsidR="00095FAB" w:rsidRPr="06E1A3E0">
          <w:rPr>
            <w:rFonts w:ascii="Times New Roman" w:eastAsia="Times New Roman" w:hAnsi="Times New Roman" w:cs="Times New Roman"/>
            <w:color w:val="000000" w:themeColor="text1"/>
            <w:sz w:val="20"/>
            <w:szCs w:val="20"/>
          </w:rPr>
          <w:t>subelement</w:t>
        </w:r>
        <w:proofErr w:type="spellEnd"/>
        <w:r w:rsidR="00095FAB" w:rsidRPr="06E1A3E0">
          <w:rPr>
            <w:rFonts w:ascii="Times New Roman" w:eastAsia="Times New Roman" w:hAnsi="Times New Roman" w:cs="Times New Roman"/>
            <w:color w:val="000000" w:themeColor="text1"/>
            <w:sz w:val="20"/>
            <w:szCs w:val="20"/>
          </w:rPr>
          <w:t xml:space="preserve"> of the Basic variant Multi-Link element</w:t>
        </w:r>
      </w:ins>
      <w:ins w:id="222" w:author="Abhishek Patil" w:date="2021-08-04T13:10:00Z">
        <w:r w:rsidR="00994782" w:rsidRPr="06E1A3E0">
          <w:rPr>
            <w:rFonts w:ascii="Times New Roman" w:eastAsia="Times New Roman" w:hAnsi="Times New Roman" w:cs="Times New Roman"/>
            <w:color w:val="000000" w:themeColor="text1"/>
            <w:sz w:val="20"/>
            <w:szCs w:val="20"/>
          </w:rPr>
          <w:t xml:space="preserve"> </w:t>
        </w:r>
        <w:r w:rsidR="00543B85" w:rsidRPr="06E1A3E0">
          <w:rPr>
            <w:rFonts w:ascii="Times New Roman" w:eastAsia="Times New Roman" w:hAnsi="Times New Roman" w:cs="Times New Roman"/>
            <w:color w:val="000000" w:themeColor="text1"/>
            <w:sz w:val="20"/>
            <w:szCs w:val="20"/>
          </w:rPr>
          <w:t xml:space="preserve">that is included in a Management frame transmitted by a STA affiliated with an MLD </w:t>
        </w:r>
      </w:ins>
      <w:ins w:id="223" w:author="Abhishek Patil" w:date="2021-08-04T13:11:00Z">
        <w:r w:rsidR="00543B85" w:rsidRPr="06E1A3E0">
          <w:rPr>
            <w:rFonts w:ascii="Times New Roman" w:eastAsia="Times New Roman" w:hAnsi="Times New Roman" w:cs="Times New Roman"/>
            <w:color w:val="000000" w:themeColor="text1"/>
            <w:sz w:val="20"/>
            <w:szCs w:val="20"/>
          </w:rPr>
          <w:t xml:space="preserve">and </w:t>
        </w:r>
      </w:ins>
      <w:ins w:id="224" w:author="Abhishek Patil" w:date="2021-08-04T13:05:00Z">
        <w:r w:rsidR="00862392" w:rsidRPr="06E1A3E0">
          <w:rPr>
            <w:rFonts w:ascii="Times New Roman" w:eastAsia="Times New Roman" w:hAnsi="Times New Roman" w:cs="Times New Roman"/>
            <w:color w:val="000000" w:themeColor="text1"/>
            <w:sz w:val="20"/>
            <w:szCs w:val="20"/>
          </w:rPr>
          <w:t xml:space="preserve">that carries a complete profile </w:t>
        </w:r>
      </w:ins>
      <w:del w:id="225" w:author="Abhishek Patil" w:date="2021-08-04T13:11:00Z">
        <w:r w:rsidRPr="06E1A3E0" w:rsidDel="005A7CF3">
          <w:rPr>
            <w:rFonts w:ascii="Times New Roman" w:eastAsia="Times New Roman" w:hAnsi="Times New Roman" w:cs="Times New Roman"/>
            <w:color w:val="000000" w:themeColor="text1"/>
            <w:sz w:val="20"/>
            <w:szCs w:val="20"/>
          </w:rPr>
          <w:delText>carried</w:delText>
        </w:r>
      </w:del>
      <w:del w:id="226" w:author="Abhishek Patil" w:date="2021-08-04T13:10:00Z">
        <w:r w:rsidRPr="06E1A3E0" w:rsidDel="005A7CF3">
          <w:rPr>
            <w:rFonts w:ascii="Times New Roman" w:eastAsia="Times New Roman" w:hAnsi="Times New Roman" w:cs="Times New Roman"/>
            <w:color w:val="000000" w:themeColor="text1"/>
            <w:sz w:val="20"/>
            <w:szCs w:val="20"/>
          </w:rPr>
          <w:delText xml:space="preserve"> in a Management frame transmitted by a STA affiliated with an MLD</w:delText>
        </w:r>
      </w:del>
      <w:del w:id="227"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del w:id="228" w:author="Abhishek Patil" w:date="2021-08-04T13:05:00Z">
        <w:r w:rsidRPr="06E1A3E0" w:rsidDel="005A7CF3">
          <w:rPr>
            <w:rFonts w:ascii="Times New Roman" w:eastAsia="Times New Roman" w:hAnsi="Times New Roman" w:cs="Times New Roman"/>
            <w:color w:val="000000" w:themeColor="text1"/>
            <w:sz w:val="20"/>
            <w:szCs w:val="20"/>
          </w:rPr>
          <w:delText>each</w:delText>
        </w:r>
        <w:r w:rsidRPr="06E1A3E0" w:rsidDel="00AC56EF">
          <w:rPr>
            <w:rFonts w:ascii="Times New Roman" w:eastAsia="Times New Roman" w:hAnsi="Times New Roman" w:cs="Times New Roman"/>
            <w:color w:val="000000" w:themeColor="text1"/>
            <w:sz w:val="20"/>
            <w:szCs w:val="20"/>
          </w:rPr>
          <w:delText xml:space="preserve"> P</w:delText>
        </w:r>
        <w:r w:rsidRPr="06E1A3E0" w:rsidDel="005A7CF3">
          <w:rPr>
            <w:rFonts w:ascii="Times New Roman" w:eastAsia="Times New Roman" w:hAnsi="Times New Roman" w:cs="Times New Roman"/>
            <w:color w:val="000000" w:themeColor="text1"/>
            <w:sz w:val="20"/>
            <w:szCs w:val="20"/>
          </w:rPr>
          <w:delText>er-STA Profile subelement</w:delText>
        </w:r>
      </w:del>
      <w:del w:id="229"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del w:id="230" w:author="Abhishek Patil" w:date="2021-08-04T13:05:00Z">
        <w:r w:rsidRPr="06E1A3E0" w:rsidDel="005A7CF3">
          <w:rPr>
            <w:rFonts w:ascii="Times New Roman" w:eastAsia="Times New Roman" w:hAnsi="Times New Roman" w:cs="Times New Roman"/>
            <w:color w:val="000000" w:themeColor="text1"/>
            <w:sz w:val="20"/>
            <w:szCs w:val="20"/>
          </w:rPr>
          <w:delText xml:space="preserve">that </w:delText>
        </w:r>
      </w:del>
      <w:del w:id="231" w:author="Abhishek Patil" w:date="2021-08-04T12:54:00Z">
        <w:r w:rsidRPr="06E1A3E0" w:rsidDel="005A7CF3">
          <w:rPr>
            <w:rFonts w:ascii="Times New Roman" w:eastAsia="Times New Roman" w:hAnsi="Times New Roman" w:cs="Times New Roman"/>
            <w:color w:val="000000" w:themeColor="text1"/>
            <w:sz w:val="20"/>
            <w:szCs w:val="20"/>
          </w:rPr>
          <w:delText xml:space="preserve">is </w:delText>
        </w:r>
      </w:del>
      <w:del w:id="232" w:author="Abhishek Patil" w:date="2021-08-04T13:05:00Z">
        <w:r w:rsidRPr="06E1A3E0" w:rsidDel="005A7CF3">
          <w:rPr>
            <w:rFonts w:ascii="Times New Roman" w:eastAsia="Times New Roman" w:hAnsi="Times New Roman" w:cs="Times New Roman"/>
            <w:color w:val="000000" w:themeColor="text1"/>
            <w:sz w:val="20"/>
            <w:szCs w:val="20"/>
          </w:rPr>
          <w:delText>a complete profile</w:delText>
        </w:r>
      </w:del>
      <w:del w:id="233"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r w:rsidR="005A7CF3" w:rsidRPr="005A7CF3">
        <w:rPr>
          <w:rFonts w:ascii="Times New Roman" w:eastAsia="Times New Roman" w:hAnsi="Times New Roman" w:cs="Times New Roman"/>
          <w:color w:val="000000"/>
          <w:sz w:val="20"/>
          <w:szCs w:val="20"/>
        </w:rPr>
        <w:t>shall</w:t>
      </w:r>
      <w:r w:rsidR="005A7CF3" w:rsidRPr="005A7CF3">
        <w:rPr>
          <w:rFonts w:ascii="Times New Roman" w:eastAsia="Times New Roman" w:hAnsi="Times New Roman" w:cs="Times New Roman"/>
          <w:color w:val="000000"/>
          <w:spacing w:val="-1"/>
          <w:sz w:val="20"/>
          <w:szCs w:val="20"/>
        </w:rPr>
        <w:t xml:space="preserve"> </w:t>
      </w:r>
      <w:del w:id="234" w:author="Abhishek Patil" w:date="2021-08-04T13:12:00Z">
        <w:r w:rsidRPr="06E1A3E0" w:rsidDel="005A7CF3">
          <w:rPr>
            <w:rFonts w:ascii="Times New Roman" w:eastAsia="Times New Roman" w:hAnsi="Times New Roman" w:cs="Times New Roman"/>
            <w:color w:val="000000" w:themeColor="text1"/>
            <w:sz w:val="20"/>
            <w:szCs w:val="20"/>
          </w:rPr>
          <w:delText xml:space="preserve">comprise </w:delText>
        </w:r>
      </w:del>
      <w:ins w:id="235" w:author="Abhishek Patil" w:date="2021-08-04T13:12:00Z">
        <w:r w:rsidR="00F629B1" w:rsidRPr="06E1A3E0">
          <w:rPr>
            <w:rFonts w:ascii="Times New Roman" w:eastAsia="Times New Roman" w:hAnsi="Times New Roman" w:cs="Times New Roman"/>
            <w:color w:val="000000" w:themeColor="text1"/>
            <w:sz w:val="20"/>
            <w:szCs w:val="20"/>
          </w:rPr>
          <w:t xml:space="preserve">consist </w:t>
        </w:r>
      </w:ins>
      <w:ins w:id="236" w:author="Abhishek Patil" w:date="2021-08-03T22:11:00Z">
        <w:r w:rsidR="00181FE7" w:rsidRPr="06E1A3E0">
          <w:rPr>
            <w:rFonts w:ascii="Times New Roman" w:eastAsia="Times New Roman" w:hAnsi="Times New Roman" w:cs="Times New Roman"/>
            <w:color w:val="000000" w:themeColor="text1"/>
            <w:sz w:val="20"/>
            <w:szCs w:val="20"/>
          </w:rPr>
          <w:t xml:space="preserve">of </w:t>
        </w:r>
      </w:ins>
      <w:r w:rsidR="005A7CF3" w:rsidRPr="005A7CF3">
        <w:rPr>
          <w:rFonts w:ascii="Times New Roman" w:eastAsia="Times New Roman" w:hAnsi="Times New Roman" w:cs="Times New Roman"/>
          <w:color w:val="000000"/>
          <w:sz w:val="20"/>
          <w:szCs w:val="20"/>
        </w:rPr>
        <w:t>the</w:t>
      </w:r>
      <w:r w:rsidR="005A7CF3" w:rsidRPr="005A7CF3">
        <w:rPr>
          <w:rFonts w:ascii="Times New Roman" w:eastAsia="Times New Roman" w:hAnsi="Times New Roman" w:cs="Times New Roman"/>
          <w:color w:val="000000"/>
          <w:spacing w:val="-1"/>
          <w:sz w:val="20"/>
          <w:szCs w:val="20"/>
        </w:rPr>
        <w:t xml:space="preserve"> </w:t>
      </w:r>
      <w:del w:id="237" w:author="Abhishek Patil" w:date="2021-08-03T12:07:00Z">
        <w:r w:rsidRPr="06E1A3E0" w:rsidDel="005A7CF3">
          <w:rPr>
            <w:rFonts w:ascii="Times New Roman" w:eastAsia="Times New Roman" w:hAnsi="Times New Roman" w:cs="Times New Roman"/>
            <w:color w:val="000000" w:themeColor="text1"/>
            <w:sz w:val="20"/>
            <w:szCs w:val="20"/>
          </w:rPr>
          <w:delText>following:</w:delText>
        </w:r>
      </w:del>
    </w:p>
    <w:p w14:paraId="4B795C18" w14:textId="1D5BCCAB" w:rsidR="005A7CF3" w:rsidRPr="005A7CF3" w:rsidDel="00E9605A" w:rsidRDefault="005A7CF3" w:rsidP="00C71D2C">
      <w:pPr>
        <w:widowControl w:val="0"/>
        <w:suppressAutoHyphens/>
        <w:kinsoku w:val="0"/>
        <w:overflowPunct w:val="0"/>
        <w:autoSpaceDE w:val="0"/>
        <w:autoSpaceDN w:val="0"/>
        <w:adjustRightInd w:val="0"/>
        <w:spacing w:before="240" w:after="0" w:line="250" w:lineRule="auto"/>
        <w:ind w:right="115"/>
        <w:jc w:val="both"/>
        <w:rPr>
          <w:del w:id="238" w:author="Abhishek Patil" w:date="2021-08-03T12:07:00Z"/>
          <w:rFonts w:ascii="Times New Roman" w:eastAsia="Times New Roman" w:hAnsi="Times New Roman" w:cs="Times New Roman"/>
          <w:color w:val="000000"/>
          <w:sz w:val="20"/>
          <w:szCs w:val="20"/>
        </w:rPr>
      </w:pPr>
      <w:del w:id="239" w:author="Abhishek Patil" w:date="2021-08-03T12:07:00Z">
        <w:r w:rsidRPr="2EFFA326" w:rsidDel="00E9605A">
          <w:rPr>
            <w:rFonts w:ascii="Times New Roman" w:eastAsia="Times New Roman" w:hAnsi="Times New Roman" w:cs="Times New Roman"/>
            <w:color w:val="000000" w:themeColor="text1"/>
            <w:sz w:val="20"/>
            <w:szCs w:val="20"/>
          </w:rPr>
          <w:delText>The</w:delText>
        </w:r>
        <w:r w:rsidR="005155D4" w:rsidRPr="2EFFA326" w:rsidDel="00E9605A">
          <w:rPr>
            <w:rFonts w:ascii="Times New Roman" w:eastAsia="Times New Roman" w:hAnsi="Times New Roman" w:cs="Times New Roman"/>
            <w:color w:val="000000" w:themeColor="text1"/>
            <w:sz w:val="20"/>
            <w:szCs w:val="20"/>
          </w:rPr>
          <w:delText xml:space="preserve"> </w:delText>
        </w:r>
      </w:del>
      <w:r w:rsidRPr="005A7CF3">
        <w:rPr>
          <w:rFonts w:ascii="Times New Roman" w:eastAsia="Times New Roman" w:hAnsi="Times New Roman" w:cs="Times New Roman"/>
          <w:color w:val="000000"/>
          <w:sz w:val="20"/>
          <w:szCs w:val="20"/>
        </w:rPr>
        <w:t>STA</w:t>
      </w:r>
      <w:r w:rsidR="005155D4">
        <w:rPr>
          <w:rFonts w:ascii="Times New Roman" w:eastAsia="Times New Roman" w:hAnsi="Times New Roman" w:cs="Times New Roman"/>
          <w:color w:val="000000"/>
          <w:sz w:val="20"/>
          <w:szCs w:val="20"/>
        </w:rPr>
        <w:t xml:space="preserve"> </w:t>
      </w:r>
      <w:r w:rsidRPr="005A7CF3">
        <w:rPr>
          <w:rFonts w:ascii="Times New Roman" w:eastAsia="Times New Roman" w:hAnsi="Times New Roman" w:cs="Times New Roman"/>
          <w:color w:val="000000"/>
          <w:sz w:val="20"/>
          <w:szCs w:val="20"/>
        </w:rPr>
        <w:t>Control</w:t>
      </w:r>
      <w:r w:rsidR="005155D4">
        <w:rPr>
          <w:rFonts w:ascii="Times New Roman" w:eastAsia="Times New Roman" w:hAnsi="Times New Roman" w:cs="Times New Roman"/>
          <w:color w:val="000000"/>
          <w:sz w:val="20"/>
          <w:szCs w:val="20"/>
        </w:rPr>
        <w:t xml:space="preserve"> </w:t>
      </w:r>
      <w:r w:rsidRPr="005A7CF3">
        <w:rPr>
          <w:rFonts w:ascii="Times New Roman" w:eastAsia="Times New Roman" w:hAnsi="Times New Roman" w:cs="Times New Roman"/>
          <w:color w:val="000000"/>
          <w:sz w:val="20"/>
          <w:szCs w:val="20"/>
        </w:rPr>
        <w:t>field</w:t>
      </w:r>
      <w:r w:rsidR="0061666B">
        <w:rPr>
          <w:rFonts w:ascii="Times New Roman" w:eastAsia="Times New Roman" w:hAnsi="Times New Roman" w:cs="Times New Roman"/>
          <w:color w:val="000000"/>
          <w:sz w:val="20"/>
          <w:szCs w:val="20"/>
        </w:rPr>
        <w:t xml:space="preserve"> </w:t>
      </w:r>
      <w:del w:id="240" w:author="Abhishek Patil" w:date="2021-08-03T12:10:00Z">
        <w:r w:rsidRPr="2EFFA326" w:rsidDel="00840598">
          <w:rPr>
            <w:rFonts w:ascii="Times New Roman" w:eastAsia="Times New Roman" w:hAnsi="Times New Roman" w:cs="Times New Roman"/>
            <w:color w:val="000000" w:themeColor="text1"/>
            <w:sz w:val="20"/>
            <w:szCs w:val="20"/>
          </w:rPr>
          <w:delText>(see</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Figure 9-788eo</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(STA</w:delText>
        </w:r>
        <w:r w:rsidR="0061666B"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Control</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fiel</w:delText>
        </w:r>
        <w:r w:rsidR="005155D4" w:rsidRPr="2EFFA326" w:rsidDel="00840598">
          <w:rPr>
            <w:rFonts w:ascii="Times New Roman" w:eastAsia="Times New Roman" w:hAnsi="Times New Roman" w:cs="Times New Roman"/>
            <w:color w:val="000000" w:themeColor="text1"/>
            <w:sz w:val="20"/>
            <w:szCs w:val="20"/>
          </w:rPr>
          <w:delText>d f</w:delText>
        </w:r>
        <w:r w:rsidRPr="2EFFA326" w:rsidDel="00840598">
          <w:rPr>
            <w:rFonts w:ascii="Times New Roman" w:eastAsia="Times New Roman" w:hAnsi="Times New Roman" w:cs="Times New Roman"/>
            <w:color w:val="000000" w:themeColor="text1"/>
            <w:sz w:val="20"/>
            <w:szCs w:val="20"/>
          </w:rPr>
          <w:delText>ormat))</w:delText>
        </w:r>
      </w:del>
      <w:ins w:id="241" w:author="Abhishek Patil" w:date="2021-08-04T13:13:00Z">
        <w:r w:rsidR="00A15BFE" w:rsidRPr="2EFFA326">
          <w:rPr>
            <w:rFonts w:ascii="Times New Roman" w:eastAsia="Times New Roman" w:hAnsi="Times New Roman" w:cs="Times New Roman"/>
            <w:color w:val="000000" w:themeColor="text1"/>
            <w:sz w:val="20"/>
            <w:szCs w:val="20"/>
          </w:rPr>
          <w:t xml:space="preserve">to </w:t>
        </w:r>
      </w:ins>
      <w:ins w:id="242" w:author="Abhishek Patil" w:date="2021-08-02T19:53:00Z">
        <w:r w:rsidR="000C5B9D" w:rsidRPr="2EFFA326">
          <w:rPr>
            <w:rFonts w:ascii="Times New Roman" w:eastAsia="Times New Roman" w:hAnsi="Times New Roman" w:cs="Times New Roman"/>
            <w:color w:val="000000" w:themeColor="text1"/>
            <w:sz w:val="20"/>
            <w:szCs w:val="20"/>
          </w:rPr>
          <w:t>identif</w:t>
        </w:r>
      </w:ins>
      <w:ins w:id="243" w:author="Abhishek Patil" w:date="2021-08-04T13:13:00Z">
        <w:r w:rsidR="00A15BFE" w:rsidRPr="2EFFA326">
          <w:rPr>
            <w:rFonts w:ascii="Times New Roman" w:eastAsia="Times New Roman" w:hAnsi="Times New Roman" w:cs="Times New Roman"/>
            <w:color w:val="000000" w:themeColor="text1"/>
            <w:sz w:val="20"/>
            <w:szCs w:val="20"/>
          </w:rPr>
          <w:t>y</w:t>
        </w:r>
      </w:ins>
      <w:ins w:id="244" w:author="Abhishek Patil" w:date="2021-08-02T19:53:00Z">
        <w:r w:rsidR="000C5B9D" w:rsidRPr="2EFFA326">
          <w:rPr>
            <w:rFonts w:ascii="Times New Roman" w:eastAsia="Times New Roman" w:hAnsi="Times New Roman" w:cs="Times New Roman"/>
            <w:color w:val="000000" w:themeColor="text1"/>
            <w:sz w:val="20"/>
            <w:szCs w:val="20"/>
          </w:rPr>
          <w:t xml:space="preserve"> the</w:t>
        </w:r>
      </w:ins>
      <w:ins w:id="245" w:author="Abhishek Patil" w:date="2021-08-03T22:10:00Z">
        <w:r w:rsidR="005B32F7" w:rsidRPr="2EFFA326">
          <w:rPr>
            <w:rFonts w:ascii="Times New Roman" w:eastAsia="Times New Roman" w:hAnsi="Times New Roman" w:cs="Times New Roman"/>
            <w:color w:val="000000" w:themeColor="text1"/>
            <w:sz w:val="20"/>
            <w:szCs w:val="20"/>
          </w:rPr>
          <w:t xml:space="preserve"> link</w:t>
        </w:r>
      </w:ins>
      <w:ins w:id="246" w:author="Abhishek Patil" w:date="2021-08-03T22:11:00Z">
        <w:r w:rsidR="00181FE7" w:rsidRPr="2EFFA326">
          <w:rPr>
            <w:rFonts w:ascii="Times New Roman" w:eastAsia="Times New Roman" w:hAnsi="Times New Roman" w:cs="Times New Roman"/>
            <w:color w:val="000000" w:themeColor="text1"/>
            <w:sz w:val="20"/>
            <w:szCs w:val="20"/>
          </w:rPr>
          <w:t xml:space="preserve"> </w:t>
        </w:r>
        <w:r w:rsidR="00BE3200" w:rsidRPr="2EFFA326">
          <w:rPr>
            <w:rFonts w:ascii="Times New Roman" w:eastAsia="Times New Roman" w:hAnsi="Times New Roman" w:cs="Times New Roman"/>
            <w:color w:val="000000" w:themeColor="text1"/>
            <w:sz w:val="20"/>
            <w:szCs w:val="20"/>
          </w:rPr>
          <w:t>the rep</w:t>
        </w:r>
      </w:ins>
      <w:ins w:id="247" w:author="Abhishek Patil" w:date="2021-08-03T22:12:00Z">
        <w:r w:rsidR="00BE3200" w:rsidRPr="2EFFA326">
          <w:rPr>
            <w:rFonts w:ascii="Times New Roman" w:eastAsia="Times New Roman" w:hAnsi="Times New Roman" w:cs="Times New Roman"/>
            <w:color w:val="000000" w:themeColor="text1"/>
            <w:sz w:val="20"/>
            <w:szCs w:val="20"/>
          </w:rPr>
          <w:t>o</w:t>
        </w:r>
      </w:ins>
      <w:ins w:id="248" w:author="Abhishek Patil" w:date="2021-08-03T22:11:00Z">
        <w:r w:rsidR="00BE3200" w:rsidRPr="2EFFA326">
          <w:rPr>
            <w:rFonts w:ascii="Times New Roman" w:eastAsia="Times New Roman" w:hAnsi="Times New Roman" w:cs="Times New Roman"/>
            <w:color w:val="000000" w:themeColor="text1"/>
            <w:sz w:val="20"/>
            <w:szCs w:val="20"/>
          </w:rPr>
          <w:t>rted STA operates</w:t>
        </w:r>
      </w:ins>
      <w:ins w:id="249" w:author="Abhishek Patil" w:date="2021-08-02T19:53:00Z">
        <w:r w:rsidR="000C5B9D" w:rsidRPr="2EFFA326">
          <w:rPr>
            <w:rFonts w:ascii="Times New Roman" w:eastAsia="Times New Roman" w:hAnsi="Times New Roman" w:cs="Times New Roman"/>
            <w:color w:val="000000" w:themeColor="text1"/>
            <w:sz w:val="20"/>
            <w:szCs w:val="20"/>
          </w:rPr>
          <w:t xml:space="preserve"> </w:t>
        </w:r>
      </w:ins>
      <w:ins w:id="250" w:author="Abhishek Patil" w:date="2021-08-05T16:13:00Z">
        <w:r w:rsidR="00575113">
          <w:rPr>
            <w:rFonts w:ascii="Times New Roman" w:eastAsia="Times New Roman" w:hAnsi="Times New Roman" w:cs="Times New Roman"/>
            <w:color w:val="000000" w:themeColor="text1"/>
            <w:sz w:val="20"/>
            <w:szCs w:val="20"/>
          </w:rPr>
          <w:t xml:space="preserve">on </w:t>
        </w:r>
      </w:ins>
      <w:ins w:id="251" w:author="Abhishek Patil" w:date="2021-08-02T19:53:00Z">
        <w:r w:rsidR="000C5B9D" w:rsidRPr="2EFFA326">
          <w:rPr>
            <w:rFonts w:ascii="Times New Roman" w:eastAsia="Times New Roman" w:hAnsi="Times New Roman" w:cs="Times New Roman"/>
            <w:color w:val="000000" w:themeColor="text1"/>
            <w:sz w:val="20"/>
            <w:szCs w:val="20"/>
          </w:rPr>
          <w:t xml:space="preserve">and </w:t>
        </w:r>
      </w:ins>
      <w:ins w:id="252" w:author="Abhishek Patil" w:date="2021-08-04T13:15:00Z">
        <w:r w:rsidR="00EF2ABC" w:rsidRPr="2EFFA326">
          <w:rPr>
            <w:rFonts w:ascii="Times New Roman" w:eastAsia="Times New Roman" w:hAnsi="Times New Roman" w:cs="Times New Roman"/>
            <w:color w:val="000000" w:themeColor="text1"/>
            <w:sz w:val="20"/>
            <w:szCs w:val="20"/>
          </w:rPr>
          <w:t xml:space="preserve">to </w:t>
        </w:r>
      </w:ins>
      <w:ins w:id="253" w:author="Abhishek Patil" w:date="2021-08-04T13:14:00Z">
        <w:r w:rsidR="005C0C23" w:rsidRPr="2EFFA326">
          <w:rPr>
            <w:rFonts w:ascii="Times New Roman" w:eastAsia="Times New Roman" w:hAnsi="Times New Roman" w:cs="Times New Roman"/>
            <w:color w:val="000000" w:themeColor="text1"/>
            <w:sz w:val="20"/>
            <w:szCs w:val="20"/>
          </w:rPr>
          <w:t xml:space="preserve">carry </w:t>
        </w:r>
        <w:r w:rsidR="00EC3D5D" w:rsidRPr="2EFFA326">
          <w:rPr>
            <w:rFonts w:ascii="Times New Roman" w:eastAsia="Times New Roman" w:hAnsi="Times New Roman" w:cs="Times New Roman"/>
            <w:color w:val="000000" w:themeColor="text1"/>
            <w:sz w:val="20"/>
            <w:szCs w:val="20"/>
          </w:rPr>
          <w:t xml:space="preserve">the </w:t>
        </w:r>
      </w:ins>
      <w:ins w:id="254" w:author="Abhishek Patil" w:date="2021-08-02T19:54:00Z">
        <w:r w:rsidR="000C5B9D" w:rsidRPr="2EFFA326">
          <w:rPr>
            <w:rFonts w:ascii="Times New Roman" w:eastAsia="Times New Roman" w:hAnsi="Times New Roman" w:cs="Times New Roman"/>
            <w:color w:val="000000" w:themeColor="text1"/>
            <w:sz w:val="20"/>
            <w:szCs w:val="20"/>
          </w:rPr>
          <w:t xml:space="preserve">presence </w:t>
        </w:r>
      </w:ins>
      <w:ins w:id="255" w:author="Abhishek Patil" w:date="2021-08-03T22:13:00Z">
        <w:r w:rsidR="00970CB9" w:rsidRPr="2EFFA326">
          <w:rPr>
            <w:rFonts w:ascii="Times New Roman" w:eastAsia="Times New Roman" w:hAnsi="Times New Roman" w:cs="Times New Roman"/>
            <w:color w:val="000000" w:themeColor="text1"/>
            <w:sz w:val="20"/>
            <w:szCs w:val="20"/>
          </w:rPr>
          <w:t xml:space="preserve">indicators for the </w:t>
        </w:r>
      </w:ins>
      <w:ins w:id="256" w:author="Abhishek Patil" w:date="2021-08-02T19:54:00Z">
        <w:r w:rsidR="000C5B9D" w:rsidRPr="2EFFA326">
          <w:rPr>
            <w:rFonts w:ascii="Times New Roman" w:eastAsia="Times New Roman" w:hAnsi="Times New Roman" w:cs="Times New Roman"/>
            <w:color w:val="000000" w:themeColor="text1"/>
            <w:sz w:val="20"/>
            <w:szCs w:val="20"/>
          </w:rPr>
          <w:t>subfield</w:t>
        </w:r>
      </w:ins>
      <w:ins w:id="257" w:author="Abhishek Patil" w:date="2021-08-02T20:13:00Z">
        <w:r w:rsidR="00592297" w:rsidRPr="2EFFA326">
          <w:rPr>
            <w:rFonts w:ascii="Times New Roman" w:eastAsia="Times New Roman" w:hAnsi="Times New Roman" w:cs="Times New Roman"/>
            <w:color w:val="000000" w:themeColor="text1"/>
            <w:sz w:val="20"/>
            <w:szCs w:val="20"/>
          </w:rPr>
          <w:t>(s)</w:t>
        </w:r>
      </w:ins>
      <w:ins w:id="258" w:author="Abhishek Patil" w:date="2021-08-02T19:54:00Z">
        <w:r w:rsidR="000C5B9D" w:rsidRPr="2EFFA326">
          <w:rPr>
            <w:rFonts w:ascii="Times New Roman" w:eastAsia="Times New Roman" w:hAnsi="Times New Roman" w:cs="Times New Roman"/>
            <w:color w:val="000000" w:themeColor="text1"/>
            <w:sz w:val="20"/>
            <w:szCs w:val="20"/>
          </w:rPr>
          <w:t xml:space="preserve"> within</w:t>
        </w:r>
      </w:ins>
      <w:ins w:id="259" w:author="Abhishek Patil" w:date="2021-08-04T13:15:00Z">
        <w:r w:rsidR="00E91665" w:rsidRPr="2EFFA326">
          <w:rPr>
            <w:rFonts w:ascii="Times New Roman" w:eastAsia="Times New Roman" w:hAnsi="Times New Roman" w:cs="Times New Roman"/>
            <w:color w:val="000000" w:themeColor="text1"/>
            <w:sz w:val="20"/>
            <w:szCs w:val="20"/>
          </w:rPr>
          <w:t xml:space="preserve"> the</w:t>
        </w:r>
      </w:ins>
      <w:ins w:id="260" w:author="Abhishek Patil" w:date="2021-08-02T19:54:00Z">
        <w:r w:rsidR="000C5B9D" w:rsidRPr="2EFFA326">
          <w:rPr>
            <w:rFonts w:ascii="Times New Roman" w:eastAsia="Times New Roman" w:hAnsi="Times New Roman" w:cs="Times New Roman"/>
            <w:color w:val="000000" w:themeColor="text1"/>
            <w:sz w:val="20"/>
            <w:szCs w:val="20"/>
          </w:rPr>
          <w:t xml:space="preserve"> STA Info field</w:t>
        </w:r>
      </w:ins>
      <w:r w:rsidRPr="005A7CF3">
        <w:rPr>
          <w:rFonts w:ascii="Times New Roman" w:eastAsia="Times New Roman" w:hAnsi="Times New Roman" w:cs="Times New Roman"/>
          <w:color w:val="000000"/>
          <w:sz w:val="20"/>
          <w:szCs w:val="20"/>
        </w:rPr>
        <w:t>,</w:t>
      </w:r>
      <w:ins w:id="261" w:author="Abhishek Patil" w:date="2021-08-03T12:07:00Z">
        <w:r w:rsidR="00E9605A" w:rsidRPr="2EFFA326">
          <w:rPr>
            <w:rFonts w:ascii="Times New Roman" w:eastAsia="Times New Roman" w:hAnsi="Times New Roman" w:cs="Times New Roman"/>
            <w:color w:val="000000" w:themeColor="text1"/>
            <w:sz w:val="20"/>
            <w:szCs w:val="20"/>
          </w:rPr>
          <w:t xml:space="preserve"> </w:t>
        </w:r>
      </w:ins>
    </w:p>
    <w:p w14:paraId="09CED845" w14:textId="2B174A60" w:rsidR="005A7CF3" w:rsidRPr="005A7CF3" w:rsidDel="00E9605A" w:rsidRDefault="005A7CF3" w:rsidP="00C71D2C">
      <w:pPr>
        <w:widowControl w:val="0"/>
        <w:suppressAutoHyphens/>
        <w:kinsoku w:val="0"/>
        <w:overflowPunct w:val="0"/>
        <w:autoSpaceDE w:val="0"/>
        <w:autoSpaceDN w:val="0"/>
        <w:adjustRightInd w:val="0"/>
        <w:spacing w:before="240" w:after="0" w:line="250" w:lineRule="auto"/>
        <w:ind w:right="115"/>
        <w:jc w:val="both"/>
        <w:rPr>
          <w:del w:id="262" w:author="Abhishek Patil" w:date="2021-08-03T12:07:00Z"/>
          <w:rFonts w:ascii="Times New Roman" w:eastAsia="Times New Roman" w:hAnsi="Times New Roman" w:cs="Times New Roman"/>
          <w:sz w:val="20"/>
          <w:szCs w:val="20"/>
        </w:rPr>
      </w:pPr>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2"/>
          <w:sz w:val="20"/>
          <w:szCs w:val="20"/>
        </w:rPr>
        <w:t xml:space="preserve"> </w:t>
      </w:r>
      <w:r w:rsidRPr="005A7CF3">
        <w:rPr>
          <w:rFonts w:ascii="Times New Roman" w:eastAsia="Times New Roman" w:hAnsi="Times New Roman" w:cs="Times New Roman"/>
          <w:sz w:val="20"/>
          <w:szCs w:val="20"/>
        </w:rPr>
        <w:t>STA</w:t>
      </w:r>
      <w:r w:rsidRPr="005A7CF3">
        <w:rPr>
          <w:rFonts w:ascii="Times New Roman" w:eastAsia="Times New Roman" w:hAnsi="Times New Roman" w:cs="Times New Roman"/>
          <w:spacing w:val="-1"/>
          <w:sz w:val="20"/>
          <w:szCs w:val="20"/>
        </w:rPr>
        <w:t xml:space="preserve"> </w:t>
      </w:r>
      <w:r w:rsidRPr="005A7CF3">
        <w:rPr>
          <w:rFonts w:ascii="Times New Roman" w:eastAsia="Times New Roman" w:hAnsi="Times New Roman" w:cs="Times New Roman"/>
          <w:sz w:val="20"/>
          <w:szCs w:val="20"/>
        </w:rPr>
        <w:t>Info</w:t>
      </w:r>
      <w:r w:rsidRPr="005A7CF3">
        <w:rPr>
          <w:rFonts w:ascii="Times New Roman" w:eastAsia="Times New Roman" w:hAnsi="Times New Roman" w:cs="Times New Roman"/>
          <w:spacing w:val="-2"/>
          <w:sz w:val="20"/>
          <w:szCs w:val="20"/>
        </w:rPr>
        <w:t xml:space="preserve"> </w:t>
      </w:r>
      <w:r w:rsidRPr="005A7CF3">
        <w:rPr>
          <w:rFonts w:ascii="Times New Roman" w:eastAsia="Times New Roman" w:hAnsi="Times New Roman" w:cs="Times New Roman"/>
          <w:sz w:val="20"/>
          <w:szCs w:val="20"/>
        </w:rPr>
        <w:t>field</w:t>
      </w:r>
      <w:del w:id="263" w:author="Abhishek Patil" w:date="2021-08-03T12:10:00Z">
        <w:r w:rsidRPr="005A7CF3" w:rsidDel="00840598">
          <w:rPr>
            <w:rFonts w:ascii="Times New Roman" w:eastAsia="Times New Roman" w:hAnsi="Times New Roman" w:cs="Times New Roman"/>
            <w:spacing w:val="-1"/>
            <w:sz w:val="20"/>
            <w:szCs w:val="20"/>
          </w:rPr>
          <w:delText xml:space="preserve"> </w:delText>
        </w:r>
        <w:r w:rsidRPr="005A7CF3" w:rsidDel="00840598">
          <w:rPr>
            <w:rFonts w:ascii="Times New Roman" w:eastAsia="Times New Roman" w:hAnsi="Times New Roman" w:cs="Times New Roman"/>
            <w:sz w:val="20"/>
            <w:szCs w:val="20"/>
          </w:rPr>
          <w:delText>(</w:delText>
        </w:r>
      </w:del>
      <w:del w:id="264" w:author="Abhishek Patil" w:date="2021-08-02T20:06:00Z">
        <w:r w:rsidRPr="005A7CF3" w:rsidDel="001105CB">
          <w:rPr>
            <w:rFonts w:ascii="Times New Roman" w:eastAsia="Times New Roman" w:hAnsi="Times New Roman" w:cs="Times New Roman"/>
            <w:sz w:val="20"/>
            <w:szCs w:val="20"/>
          </w:rPr>
          <w:delText>presence</w:delText>
        </w:r>
        <w:r w:rsidRPr="005A7CF3" w:rsidDel="001105CB">
          <w:rPr>
            <w:rFonts w:ascii="Times New Roman" w:eastAsia="Times New Roman" w:hAnsi="Times New Roman" w:cs="Times New Roman"/>
            <w:spacing w:val="-3"/>
            <w:sz w:val="20"/>
            <w:szCs w:val="20"/>
          </w:rPr>
          <w:delText xml:space="preserve"> </w:delText>
        </w:r>
        <w:r w:rsidRPr="005A7CF3" w:rsidDel="001105CB">
          <w:rPr>
            <w:rFonts w:ascii="Times New Roman" w:eastAsia="Times New Roman" w:hAnsi="Times New Roman" w:cs="Times New Roman"/>
            <w:sz w:val="20"/>
            <w:szCs w:val="20"/>
          </w:rPr>
          <w:delText>of</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subfields</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within</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the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field</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are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signaled</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in</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the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STA</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Control</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field</w:delText>
        </w:r>
      </w:del>
      <w:del w:id="265" w:author="Abhishek Patil" w:date="2021-08-03T12:10:00Z">
        <w:r w:rsidRPr="005A7CF3" w:rsidDel="00840598">
          <w:rPr>
            <w:rFonts w:ascii="Times New Roman" w:eastAsia="Times New Roman" w:hAnsi="Times New Roman" w:cs="Times New Roman"/>
            <w:sz w:val="20"/>
            <w:szCs w:val="20"/>
          </w:rPr>
          <w:delText>)</w:delText>
        </w:r>
      </w:del>
      <w:r w:rsidRPr="005A7CF3">
        <w:rPr>
          <w:rFonts w:ascii="Times New Roman" w:eastAsia="Times New Roman" w:hAnsi="Times New Roman" w:cs="Times New Roman"/>
          <w:sz w:val="20"/>
          <w:szCs w:val="20"/>
        </w:rPr>
        <w:t>,</w:t>
      </w:r>
      <w:r w:rsidRPr="005A7CF3">
        <w:rPr>
          <w:rFonts w:ascii="Times New Roman" w:eastAsia="Times New Roman" w:hAnsi="Times New Roman" w:cs="Times New Roman"/>
          <w:spacing w:val="-1"/>
          <w:sz w:val="20"/>
          <w:szCs w:val="20"/>
        </w:rPr>
        <w:t xml:space="preserve"> </w:t>
      </w:r>
      <w:r w:rsidRPr="005A7CF3">
        <w:rPr>
          <w:rFonts w:ascii="Times New Roman" w:eastAsia="Times New Roman" w:hAnsi="Times New Roman" w:cs="Times New Roman"/>
          <w:sz w:val="20"/>
          <w:szCs w:val="20"/>
        </w:rPr>
        <w:t>and</w:t>
      </w:r>
      <w:ins w:id="266" w:author="Abhishek Patil" w:date="2021-08-03T12:07:00Z">
        <w:r w:rsidR="00E9605A">
          <w:rPr>
            <w:rFonts w:ascii="Times New Roman" w:eastAsia="Times New Roman" w:hAnsi="Times New Roman" w:cs="Times New Roman"/>
            <w:sz w:val="20"/>
            <w:szCs w:val="20"/>
          </w:rPr>
          <w:t xml:space="preserve"> </w:t>
        </w:r>
      </w:ins>
    </w:p>
    <w:p w14:paraId="5F4B7BF2" w14:textId="57E6B00D" w:rsidR="005A7CF3" w:rsidRPr="005A7CF3" w:rsidRDefault="005A7CF3" w:rsidP="00C71D2C">
      <w:pPr>
        <w:widowControl w:val="0"/>
        <w:suppressAutoHyphens/>
        <w:kinsoku w:val="0"/>
        <w:overflowPunct w:val="0"/>
        <w:autoSpaceDE w:val="0"/>
        <w:autoSpaceDN w:val="0"/>
        <w:adjustRightInd w:val="0"/>
        <w:spacing w:before="240" w:after="0" w:line="250" w:lineRule="auto"/>
        <w:ind w:right="115"/>
        <w:jc w:val="both"/>
        <w:rPr>
          <w:rFonts w:ascii="Times New Roman" w:eastAsia="Times New Roman" w:hAnsi="Times New Roman" w:cs="Times New Roman"/>
          <w:sz w:val="20"/>
          <w:szCs w:val="20"/>
        </w:rPr>
      </w:pPr>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STA</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Profile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field</w:t>
      </w:r>
      <w:r w:rsidRPr="005A7CF3">
        <w:rPr>
          <w:rFonts w:ascii="Times New Roman" w:eastAsia="Times New Roman" w:hAnsi="Times New Roman" w:cs="Times New Roman"/>
          <w:spacing w:val="-3"/>
          <w:sz w:val="20"/>
          <w:szCs w:val="20"/>
        </w:rPr>
        <w:t xml:space="preserve"> </w:t>
      </w:r>
      <w:ins w:id="267" w:author="Abhishek Patil" w:date="2021-08-02T20:16:00Z">
        <w:r w:rsidR="005B23BE">
          <w:rPr>
            <w:rFonts w:ascii="Times New Roman" w:eastAsia="Times New Roman" w:hAnsi="Times New Roman" w:cs="Times New Roman"/>
            <w:spacing w:val="-3"/>
            <w:sz w:val="20"/>
            <w:szCs w:val="20"/>
          </w:rPr>
          <w:t>containing</w:t>
        </w:r>
      </w:ins>
      <w:ins w:id="268" w:author="Abhishek Patil" w:date="2021-08-02T20:12:00Z">
        <w:r w:rsidR="00555502">
          <w:rPr>
            <w:rFonts w:ascii="Times New Roman" w:eastAsia="Times New Roman" w:hAnsi="Times New Roman" w:cs="Times New Roman"/>
            <w:spacing w:val="-3"/>
            <w:sz w:val="20"/>
            <w:szCs w:val="20"/>
          </w:rPr>
          <w:t xml:space="preserve"> fields and elements </w:t>
        </w:r>
        <w:r w:rsidR="00AF2226">
          <w:rPr>
            <w:rFonts w:ascii="Times New Roman" w:eastAsia="Times New Roman" w:hAnsi="Times New Roman" w:cs="Times New Roman"/>
            <w:spacing w:val="-3"/>
            <w:sz w:val="20"/>
            <w:szCs w:val="20"/>
          </w:rPr>
          <w:t xml:space="preserve">based on </w:t>
        </w:r>
      </w:ins>
      <w:del w:id="269" w:author="Abhishek Patil" w:date="2021-08-02T20:12:00Z">
        <w:r w:rsidRPr="005A7CF3" w:rsidDel="00AF2226">
          <w:rPr>
            <w:rFonts w:ascii="Times New Roman" w:eastAsia="Times New Roman" w:hAnsi="Times New Roman" w:cs="Times New Roman"/>
            <w:sz w:val="20"/>
            <w:szCs w:val="20"/>
          </w:rPr>
          <w:delText>with</w:delText>
        </w:r>
        <w:r w:rsidRPr="005A7CF3" w:rsidDel="00AF2226">
          <w:rPr>
            <w:rFonts w:ascii="Times New Roman" w:eastAsia="Times New Roman" w:hAnsi="Times New Roman" w:cs="Times New Roman"/>
            <w:spacing w:val="-3"/>
            <w:sz w:val="20"/>
            <w:szCs w:val="20"/>
          </w:rPr>
          <w:delText xml:space="preserve"> </w:delText>
        </w:r>
      </w:del>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following</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rules:</w:t>
      </w:r>
    </w:p>
    <w:p w14:paraId="2C35829E" w14:textId="5264EFA7" w:rsidR="00234FB9" w:rsidRDefault="005A7CF3" w:rsidP="00DD6A9C">
      <w:pPr>
        <w:widowControl w:val="0"/>
        <w:numPr>
          <w:ilvl w:val="0"/>
          <w:numId w:val="41"/>
        </w:numPr>
        <w:tabs>
          <w:tab w:val="left" w:pos="1041"/>
        </w:tabs>
        <w:suppressAutoHyphens/>
        <w:kinsoku w:val="0"/>
        <w:overflowPunct w:val="0"/>
        <w:autoSpaceDE w:val="0"/>
        <w:autoSpaceDN w:val="0"/>
        <w:adjustRightInd w:val="0"/>
        <w:spacing w:before="70" w:after="0" w:line="249" w:lineRule="auto"/>
        <w:ind w:right="115"/>
        <w:jc w:val="both"/>
        <w:rPr>
          <w:ins w:id="270" w:author="Abhishek Patil" w:date="2021-08-03T12:1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If the reporting STA is an AP, </w:t>
      </w:r>
      <w:r w:rsidR="00BC789E" w:rsidRPr="005A7CF3">
        <w:rPr>
          <w:rFonts w:ascii="Times New Roman" w:eastAsia="Times New Roman" w:hAnsi="Times New Roman" w:cs="Times New Roman"/>
          <w:color w:val="000000"/>
          <w:sz w:val="20"/>
          <w:szCs w:val="20"/>
        </w:rPr>
        <w:t>the STA Profile</w:t>
      </w:r>
      <w:r w:rsidR="00BC789E" w:rsidRPr="005A7CF3">
        <w:rPr>
          <w:rFonts w:ascii="Times New Roman" w:eastAsia="Times New Roman" w:hAnsi="Times New Roman" w:cs="Times New Roman"/>
          <w:color w:val="000000"/>
          <w:spacing w:val="1"/>
          <w:sz w:val="20"/>
          <w:szCs w:val="20"/>
        </w:rPr>
        <w:t xml:space="preserve"> </w:t>
      </w:r>
      <w:r w:rsidR="00BC789E" w:rsidRPr="005A7CF3">
        <w:rPr>
          <w:rFonts w:ascii="Times New Roman" w:eastAsia="Times New Roman" w:hAnsi="Times New Roman" w:cs="Times New Roman"/>
          <w:color w:val="000000"/>
          <w:sz w:val="20"/>
          <w:szCs w:val="20"/>
        </w:rPr>
        <w:t>field corresponding to the reported AP</w:t>
      </w:r>
      <w:ins w:id="271" w:author="Abhishek Patil" w:date="2021-08-03T13:30:00Z">
        <w:r w:rsidR="00CA4F34">
          <w:rPr>
            <w:rFonts w:ascii="Times New Roman" w:eastAsia="Times New Roman" w:hAnsi="Times New Roman" w:cs="Times New Roman"/>
            <w:color w:val="000000"/>
            <w:sz w:val="20"/>
            <w:szCs w:val="20"/>
          </w:rPr>
          <w:t>:</w:t>
        </w:r>
      </w:ins>
    </w:p>
    <w:p w14:paraId="1E3A5280" w14:textId="6991BED6" w:rsidR="00805B98" w:rsidRDefault="005A7CF3" w:rsidP="006A5B45">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ins w:id="272" w:author="Abhishek Patil" w:date="2021-08-02T19:20: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carries fields and elements </w:t>
      </w:r>
      <w:del w:id="273" w:author="Abhishek Patil" w:date="2021-08-03T12:19:00Z">
        <w:r w:rsidRPr="005A7CF3" w:rsidDel="007B26CE">
          <w:rPr>
            <w:rFonts w:ascii="Times New Roman" w:eastAsia="Times New Roman" w:hAnsi="Times New Roman" w:cs="Times New Roman"/>
            <w:color w:val="000000"/>
            <w:sz w:val="20"/>
            <w:szCs w:val="20"/>
          </w:rPr>
          <w:delText>(</w:delText>
        </w:r>
      </w:del>
      <w:del w:id="274" w:author="Abhishek Patil" w:date="2021-08-03T12:14:00Z">
        <w:r w:rsidRPr="005A7CF3" w:rsidDel="00234FB9">
          <w:rPr>
            <w:rFonts w:ascii="Times New Roman" w:eastAsia="Times New Roman" w:hAnsi="Times New Roman" w:cs="Times New Roman"/>
            <w:color w:val="000000"/>
            <w:sz w:val="20"/>
            <w:szCs w:val="20"/>
          </w:rPr>
          <w:delText>subject to inheritance rules</w:delText>
        </w:r>
        <w:r w:rsidRPr="005A7CF3" w:rsidDel="00234FB9">
          <w:rPr>
            <w:rFonts w:ascii="Times New Roman" w:eastAsia="Times New Roman" w:hAnsi="Times New Roman" w:cs="Times New Roman"/>
            <w:color w:val="000000"/>
            <w:spacing w:val="1"/>
            <w:sz w:val="20"/>
            <w:szCs w:val="20"/>
          </w:rPr>
          <w:delText xml:space="preserve"> </w:delText>
        </w:r>
        <w:r w:rsidRPr="005A7CF3" w:rsidDel="00234FB9">
          <w:rPr>
            <w:rFonts w:ascii="Times New Roman" w:eastAsia="Times New Roman" w:hAnsi="Times New Roman" w:cs="Times New Roman"/>
            <w:color w:val="000000"/>
            <w:sz w:val="20"/>
            <w:szCs w:val="20"/>
          </w:rPr>
          <w:delText>defined in 35.3.2.3 (Inheritance in a per-STA profile)</w:delText>
        </w:r>
      </w:del>
      <w:del w:id="275" w:author="Abhishek Patil" w:date="2021-08-03T12:19:00Z">
        <w:r w:rsidRPr="005A7CF3" w:rsidDel="007B26CE">
          <w:rPr>
            <w:rFonts w:ascii="Times New Roman" w:eastAsia="Times New Roman" w:hAnsi="Times New Roman" w:cs="Times New Roman"/>
            <w:color w:val="000000"/>
            <w:sz w:val="20"/>
            <w:szCs w:val="20"/>
          </w:rPr>
          <w:delText xml:space="preserve">) </w:delText>
        </w:r>
      </w:del>
      <w:r w:rsidRPr="005A7CF3">
        <w:rPr>
          <w:rFonts w:ascii="Times New Roman" w:eastAsia="Times New Roman" w:hAnsi="Times New Roman" w:cs="Times New Roman"/>
          <w:color w:val="000000"/>
          <w:sz w:val="20"/>
          <w:szCs w:val="20"/>
        </w:rPr>
        <w:t xml:space="preserve">in the </w:t>
      </w:r>
      <w:ins w:id="276" w:author="Abhishek Patil" w:date="2021-08-02T19:19:00Z">
        <w:r w:rsidR="00935B48">
          <w:rPr>
            <w:rFonts w:ascii="Times New Roman" w:eastAsia="Times New Roman" w:hAnsi="Times New Roman" w:cs="Times New Roman"/>
            <w:color w:val="000000"/>
            <w:sz w:val="20"/>
            <w:szCs w:val="20"/>
          </w:rPr>
          <w:t xml:space="preserve">same </w:t>
        </w:r>
      </w:ins>
      <w:r w:rsidRPr="005A7CF3">
        <w:rPr>
          <w:rFonts w:ascii="Times New Roman" w:eastAsia="Times New Roman" w:hAnsi="Times New Roman" w:cs="Times New Roman"/>
          <w:color w:val="000000"/>
          <w:sz w:val="20"/>
          <w:szCs w:val="20"/>
        </w:rPr>
        <w:t xml:space="preserve">order </w:t>
      </w:r>
      <w:ins w:id="277" w:author="Abhishek Patil" w:date="2021-08-02T19:23:00Z">
        <w:r w:rsidR="00BC0E7B">
          <w:rPr>
            <w:rFonts w:ascii="Times New Roman" w:eastAsia="Times New Roman" w:hAnsi="Times New Roman" w:cs="Times New Roman"/>
            <w:color w:val="000000"/>
            <w:sz w:val="20"/>
            <w:szCs w:val="20"/>
          </w:rPr>
          <w:t xml:space="preserve">and subject to conditions </w:t>
        </w:r>
      </w:ins>
      <w:ins w:id="278" w:author="Abhishek Patil" w:date="2021-08-02T19:20:00Z">
        <w:r w:rsidR="00805B98">
          <w:rPr>
            <w:rFonts w:ascii="Times New Roman" w:eastAsia="Times New Roman" w:hAnsi="Times New Roman" w:cs="Times New Roman"/>
            <w:color w:val="000000"/>
            <w:sz w:val="20"/>
            <w:szCs w:val="20"/>
          </w:rPr>
          <w:t xml:space="preserve">as </w:t>
        </w:r>
      </w:ins>
      <w:del w:id="279" w:author="Abhishek Patil" w:date="2021-08-02T19:20:00Z">
        <w:r w:rsidRPr="005A7CF3" w:rsidDel="00805B98">
          <w:rPr>
            <w:rFonts w:ascii="Times New Roman" w:eastAsia="Times New Roman" w:hAnsi="Times New Roman" w:cs="Times New Roman"/>
            <w:color w:val="000000"/>
            <w:sz w:val="20"/>
            <w:szCs w:val="20"/>
          </w:rPr>
          <w:delText xml:space="preserve">defined </w:delText>
        </w:r>
      </w:del>
      <w:r w:rsidRPr="005A7CF3">
        <w:rPr>
          <w:rFonts w:ascii="Times New Roman" w:eastAsia="Times New Roman" w:hAnsi="Times New Roman" w:cs="Times New Roman"/>
          <w:color w:val="000000"/>
          <w:sz w:val="20"/>
          <w:szCs w:val="20"/>
        </w:rPr>
        <w:t>in</w:t>
      </w:r>
      <w:ins w:id="280" w:author="Abhishek Patil" w:date="2021-08-02T19:20:00Z">
        <w:r w:rsidR="00805B98">
          <w:rPr>
            <w:rFonts w:ascii="Times New Roman" w:eastAsia="Times New Roman" w:hAnsi="Times New Roman" w:cs="Times New Roman"/>
            <w:color w:val="000000"/>
            <w:sz w:val="20"/>
            <w:szCs w:val="20"/>
          </w:rPr>
          <w:t>:</w:t>
        </w:r>
      </w:ins>
      <w:r w:rsidRPr="005A7CF3">
        <w:rPr>
          <w:rFonts w:ascii="Times New Roman" w:eastAsia="Times New Roman" w:hAnsi="Times New Roman" w:cs="Times New Roman"/>
          <w:color w:val="000000"/>
          <w:sz w:val="20"/>
          <w:szCs w:val="20"/>
        </w:rPr>
        <w:t xml:space="preserve"> </w:t>
      </w:r>
    </w:p>
    <w:p w14:paraId="3B749541" w14:textId="3B249E11" w:rsidR="00805B98"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81" w:author="Abhishek Patil" w:date="2021-08-02T19:21: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9-39 (Probe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Response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body)</w:t>
      </w:r>
      <w:del w:id="282"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2"/>
          <w:sz w:val="20"/>
          <w:szCs w:val="20"/>
        </w:rPr>
        <w:t xml:space="preserve"> </w:t>
      </w:r>
      <w:del w:id="283" w:author="Abhishek Patil" w:date="2021-08-08T16:59:00Z">
        <w:r w:rsidRPr="005A7CF3" w:rsidDel="005C3AB1">
          <w:rPr>
            <w:rFonts w:ascii="Times New Roman" w:eastAsia="Times New Roman" w:hAnsi="Times New Roman" w:cs="Times New Roman"/>
            <w:color w:val="000000"/>
            <w:sz w:val="20"/>
            <w:szCs w:val="20"/>
          </w:rPr>
          <w:delText>a</w:delText>
        </w:r>
        <w:r w:rsidRPr="005A7CF3" w:rsidDel="005C3AB1">
          <w:rPr>
            <w:rFonts w:ascii="Times New Roman" w:eastAsia="Times New Roman" w:hAnsi="Times New Roman" w:cs="Times New Roman"/>
            <w:color w:val="000000"/>
            <w:spacing w:val="-3"/>
            <w:sz w:val="20"/>
            <w:szCs w:val="20"/>
          </w:rPr>
          <w:delText xml:space="preserve"> </w:delText>
        </w:r>
        <w:r w:rsidRPr="005A7CF3" w:rsidDel="005C3AB1">
          <w:rPr>
            <w:rFonts w:ascii="Times New Roman" w:eastAsia="Times New Roman" w:hAnsi="Times New Roman" w:cs="Times New Roman"/>
            <w:color w:val="000000"/>
            <w:sz w:val="20"/>
            <w:szCs w:val="20"/>
          </w:rPr>
          <w:delText>Probe</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Response</w:delText>
        </w:r>
        <w:r w:rsidRPr="005A7CF3" w:rsidDel="005C3AB1">
          <w:rPr>
            <w:rFonts w:ascii="Times New Roman" w:eastAsia="Times New Roman" w:hAnsi="Times New Roman" w:cs="Times New Roman"/>
            <w:color w:val="000000"/>
            <w:spacing w:val="-3"/>
            <w:sz w:val="20"/>
            <w:szCs w:val="20"/>
          </w:rPr>
          <w:delText xml:space="preserve"> </w:delText>
        </w:r>
        <w:r w:rsidRPr="005A7CF3" w:rsidDel="005C3AB1">
          <w:rPr>
            <w:rFonts w:ascii="Times New Roman" w:eastAsia="Times New Roman" w:hAnsi="Times New Roman" w:cs="Times New Roman"/>
            <w:color w:val="000000"/>
            <w:sz w:val="20"/>
            <w:szCs w:val="20"/>
          </w:rPr>
          <w:delText>frame,</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that</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is</w:delText>
        </w:r>
        <w:r w:rsidRPr="005A7CF3" w:rsidDel="005C3AB1">
          <w:rPr>
            <w:rFonts w:ascii="Times New Roman" w:eastAsia="Times New Roman" w:hAnsi="Times New Roman" w:cs="Times New Roman"/>
            <w:color w:val="000000"/>
            <w:spacing w:val="-3"/>
            <w:sz w:val="20"/>
            <w:szCs w:val="20"/>
          </w:rPr>
          <w:delText xml:space="preserve"> </w:delText>
        </w:r>
      </w:del>
      <w:r w:rsidRPr="005A7CF3">
        <w:rPr>
          <w:rFonts w:ascii="Times New Roman" w:eastAsia="Times New Roman" w:hAnsi="Times New Roman" w:cs="Times New Roman"/>
          <w:color w:val="000000"/>
          <w:sz w:val="20"/>
          <w:szCs w:val="20"/>
        </w:rPr>
        <w:t>an</w:t>
      </w:r>
      <w:r w:rsidR="008F6050">
        <w:rPr>
          <w:rFonts w:ascii="Times New Roman" w:eastAsia="Times New Roman" w:hAnsi="Times New Roman" w:cs="Times New Roman"/>
          <w:color w:val="000000"/>
          <w:sz w:val="20"/>
          <w:szCs w:val="20"/>
        </w:rPr>
        <w:t xml:space="preserve"> M</w:t>
      </w:r>
      <w:r w:rsidRPr="005A7CF3">
        <w:rPr>
          <w:rFonts w:ascii="Times New Roman" w:eastAsia="Times New Roman" w:hAnsi="Times New Roman" w:cs="Times New Roman"/>
          <w:color w:val="000000"/>
          <w:sz w:val="20"/>
          <w:szCs w:val="20"/>
        </w:rPr>
        <w:t>L probe response</w:t>
      </w:r>
      <w:del w:id="284" w:author="Abhishek Patil" w:date="2021-08-02T19:22:00Z">
        <w:r w:rsidRPr="005A7CF3" w:rsidDel="00DC7937">
          <w:rPr>
            <w:rFonts w:ascii="Times New Roman" w:eastAsia="Times New Roman" w:hAnsi="Times New Roman" w:cs="Times New Roman"/>
            <w:color w:val="000000"/>
            <w:sz w:val="20"/>
            <w:szCs w:val="20"/>
          </w:rPr>
          <w:delText xml:space="preserve">, </w:delText>
        </w:r>
      </w:del>
      <w:ins w:id="285" w:author="Abhishek Patil" w:date="2021-08-02T19:22:00Z">
        <w:r w:rsidR="00DC7937">
          <w:rPr>
            <w:rFonts w:ascii="Times New Roman" w:eastAsia="Times New Roman" w:hAnsi="Times New Roman" w:cs="Times New Roman"/>
            <w:color w:val="000000"/>
            <w:sz w:val="20"/>
            <w:szCs w:val="20"/>
          </w:rPr>
          <w:t>.</w:t>
        </w:r>
        <w:r w:rsidR="00DC7937" w:rsidRPr="005A7CF3">
          <w:rPr>
            <w:rFonts w:ascii="Times New Roman" w:eastAsia="Times New Roman" w:hAnsi="Times New Roman" w:cs="Times New Roman"/>
            <w:color w:val="000000"/>
            <w:sz w:val="20"/>
            <w:szCs w:val="20"/>
          </w:rPr>
          <w:t xml:space="preserve"> </w:t>
        </w:r>
      </w:ins>
    </w:p>
    <w:p w14:paraId="366FA106" w14:textId="73636B8B" w:rsidR="00805B98"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86" w:author="Abhishek Patil" w:date="2021-08-02T19:21: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9-35 (Association Response frame body)</w:t>
      </w:r>
      <w:del w:id="287"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z w:val="20"/>
          <w:szCs w:val="20"/>
        </w:rPr>
        <w:t xml:space="preserve"> if</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the frame is an Association Response frame</w:t>
      </w:r>
      <w:del w:id="288" w:author="Abhishek Patil" w:date="2021-08-02T19:21:00Z">
        <w:r w:rsidRPr="005A7CF3" w:rsidDel="00DC7937">
          <w:rPr>
            <w:rFonts w:ascii="Times New Roman" w:eastAsia="Times New Roman" w:hAnsi="Times New Roman" w:cs="Times New Roman"/>
            <w:color w:val="000000"/>
            <w:sz w:val="20"/>
            <w:szCs w:val="20"/>
          </w:rPr>
          <w:delText>, or</w:delText>
        </w:r>
      </w:del>
      <w:ins w:id="289" w:author="Abhishek Patil" w:date="2021-08-02T19:22:00Z">
        <w:r w:rsidR="00DC7937">
          <w:rPr>
            <w:rFonts w:ascii="Times New Roman" w:eastAsia="Times New Roman" w:hAnsi="Times New Roman" w:cs="Times New Roman"/>
            <w:color w:val="000000"/>
            <w:sz w:val="20"/>
            <w:szCs w:val="20"/>
          </w:rPr>
          <w:t>.</w:t>
        </w:r>
      </w:ins>
      <w:r w:rsidRPr="005A7CF3">
        <w:rPr>
          <w:rFonts w:ascii="Times New Roman" w:eastAsia="Times New Roman" w:hAnsi="Times New Roman" w:cs="Times New Roman"/>
          <w:color w:val="000000"/>
          <w:sz w:val="20"/>
          <w:szCs w:val="20"/>
        </w:rPr>
        <w:t xml:space="preserve"> </w:t>
      </w:r>
    </w:p>
    <w:p w14:paraId="6DDEEB8C" w14:textId="1A03AE01" w:rsidR="005A7CF3"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90" w:author="Abhishek Patil" w:date="2021-08-03T12:1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9-37 (Reassociation Response 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body)</w:t>
      </w:r>
      <w:del w:id="291"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if the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Reassociation Response frame.</w:t>
      </w:r>
    </w:p>
    <w:p w14:paraId="4F8257FB" w14:textId="69609D64" w:rsidR="00C123C6" w:rsidRDefault="00BC789E" w:rsidP="00234FB9">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ins w:id="292" w:author="Abhishek Patil" w:date="2021-08-03T13:13:00Z"/>
          <w:rFonts w:ascii="Times New Roman" w:eastAsia="Times New Roman" w:hAnsi="Times New Roman" w:cs="Times New Roman"/>
          <w:color w:val="000000"/>
          <w:sz w:val="20"/>
          <w:szCs w:val="20"/>
        </w:rPr>
      </w:pPr>
      <w:ins w:id="293" w:author="Abhishek Patil" w:date="2021-08-03T13:12:00Z">
        <w:r>
          <w:rPr>
            <w:rFonts w:ascii="Times New Roman" w:eastAsia="Times New Roman" w:hAnsi="Times New Roman" w:cs="Times New Roman"/>
            <w:color w:val="000000"/>
            <w:sz w:val="20"/>
            <w:szCs w:val="20"/>
          </w:rPr>
          <w:t xml:space="preserve">is </w:t>
        </w:r>
      </w:ins>
      <w:ins w:id="294" w:author="Abhishek Patil" w:date="2021-08-03T12:14:00Z">
        <w:r w:rsidR="00234FB9" w:rsidRPr="005A7CF3">
          <w:rPr>
            <w:rFonts w:ascii="Times New Roman" w:eastAsia="Times New Roman" w:hAnsi="Times New Roman" w:cs="Times New Roman"/>
            <w:color w:val="000000"/>
            <w:sz w:val="20"/>
            <w:szCs w:val="20"/>
          </w:rPr>
          <w:t>subject to inheritance rules</w:t>
        </w:r>
        <w:r w:rsidR="00234FB9" w:rsidRPr="005A7CF3">
          <w:rPr>
            <w:rFonts w:ascii="Times New Roman" w:eastAsia="Times New Roman" w:hAnsi="Times New Roman" w:cs="Times New Roman"/>
            <w:color w:val="000000"/>
            <w:spacing w:val="1"/>
            <w:sz w:val="20"/>
            <w:szCs w:val="20"/>
          </w:rPr>
          <w:t xml:space="preserve"> </w:t>
        </w:r>
        <w:r w:rsidR="00234FB9" w:rsidRPr="005A7CF3">
          <w:rPr>
            <w:rFonts w:ascii="Times New Roman" w:eastAsia="Times New Roman" w:hAnsi="Times New Roman" w:cs="Times New Roman"/>
            <w:color w:val="000000"/>
            <w:sz w:val="20"/>
            <w:szCs w:val="20"/>
          </w:rPr>
          <w:t>defined in 35.3.2.3</w:t>
        </w:r>
      </w:ins>
      <w:ins w:id="295" w:author="Abhishek Patil" w:date="2021-08-11T10:06:00Z">
        <w:r w:rsidR="0041404B">
          <w:rPr>
            <w:rFonts w:ascii="Times New Roman" w:eastAsia="Times New Roman" w:hAnsi="Times New Roman" w:cs="Times New Roman"/>
            <w:color w:val="000000"/>
            <w:sz w:val="20"/>
            <w:szCs w:val="20"/>
          </w:rPr>
          <w:t>.1</w:t>
        </w:r>
      </w:ins>
      <w:ins w:id="296" w:author="Abhishek Patil" w:date="2021-08-03T12:14:00Z">
        <w:r w:rsidR="00234FB9" w:rsidRPr="005A7CF3">
          <w:rPr>
            <w:rFonts w:ascii="Times New Roman" w:eastAsia="Times New Roman" w:hAnsi="Times New Roman" w:cs="Times New Roman"/>
            <w:color w:val="000000"/>
            <w:sz w:val="20"/>
            <w:szCs w:val="20"/>
          </w:rPr>
          <w:t xml:space="preserve"> (Inheritance in a per-STA profile</w:t>
        </w:r>
      </w:ins>
      <w:ins w:id="297" w:author="Abhishek Patil" w:date="2021-08-11T10:06:00Z">
        <w:r w:rsidR="00641B01" w:rsidRPr="00641B01">
          <w:t xml:space="preserve"> </w:t>
        </w:r>
        <w:r w:rsidR="00641B01" w:rsidRPr="00641B01">
          <w:rPr>
            <w:rFonts w:ascii="Times New Roman" w:eastAsia="Times New Roman" w:hAnsi="Times New Roman" w:cs="Times New Roman"/>
            <w:color w:val="000000"/>
            <w:sz w:val="20"/>
            <w:szCs w:val="20"/>
          </w:rPr>
          <w:t>of Basic variant Multi-Link element</w:t>
        </w:r>
      </w:ins>
      <w:ins w:id="298" w:author="Abhishek Patil" w:date="2021-08-03T12:14:00Z">
        <w:r w:rsidR="00234FB9" w:rsidRPr="005A7CF3">
          <w:rPr>
            <w:rFonts w:ascii="Times New Roman" w:eastAsia="Times New Roman" w:hAnsi="Times New Roman" w:cs="Times New Roman"/>
            <w:color w:val="000000"/>
            <w:sz w:val="20"/>
            <w:szCs w:val="20"/>
          </w:rPr>
          <w:t>)</w:t>
        </w:r>
      </w:ins>
      <w:ins w:id="299" w:author="Abhishek Patil" w:date="2021-08-03T12:19:00Z">
        <w:r w:rsidR="007B26CE">
          <w:rPr>
            <w:rFonts w:ascii="Times New Roman" w:eastAsia="Times New Roman" w:hAnsi="Times New Roman" w:cs="Times New Roman"/>
            <w:color w:val="000000"/>
            <w:sz w:val="20"/>
            <w:szCs w:val="20"/>
          </w:rPr>
          <w:t xml:space="preserve"> and</w:t>
        </w:r>
      </w:ins>
      <w:ins w:id="300" w:author="Abhishek Patil" w:date="2021-08-03T12:18:00Z">
        <w:r w:rsidR="00A07375">
          <w:rPr>
            <w:rFonts w:ascii="Times New Roman" w:eastAsia="Times New Roman" w:hAnsi="Times New Roman" w:cs="Times New Roman"/>
            <w:color w:val="000000"/>
            <w:sz w:val="20"/>
            <w:szCs w:val="20"/>
          </w:rPr>
          <w:t xml:space="preserve"> </w:t>
        </w:r>
      </w:ins>
      <w:ins w:id="301" w:author="Abhishek Patil" w:date="2021-08-03T12:15:00Z">
        <w:r w:rsidR="00E744D3">
          <w:rPr>
            <w:rFonts w:ascii="Times New Roman" w:eastAsia="Times New Roman" w:hAnsi="Times New Roman" w:cs="Times New Roman"/>
            <w:color w:val="000000"/>
            <w:sz w:val="20"/>
            <w:szCs w:val="20"/>
          </w:rPr>
          <w:t>exceptions specified in 35.3.2.1 (General)</w:t>
        </w:r>
      </w:ins>
      <w:ins w:id="302" w:author="Abhishek Patil" w:date="2021-08-03T12:18:00Z">
        <w:r w:rsidR="00500AF4">
          <w:rPr>
            <w:rFonts w:ascii="Times New Roman" w:eastAsia="Times New Roman" w:hAnsi="Times New Roman" w:cs="Times New Roman"/>
            <w:color w:val="000000"/>
            <w:sz w:val="20"/>
            <w:szCs w:val="20"/>
          </w:rPr>
          <w:t xml:space="preserve">. </w:t>
        </w:r>
      </w:ins>
    </w:p>
    <w:p w14:paraId="14294376" w14:textId="0615617B" w:rsidR="00234FB9" w:rsidRPr="005A7CF3" w:rsidRDefault="0009473F" w:rsidP="00234FB9">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ins w:id="303" w:author="Abhishek Patil" w:date="2021-08-03T13:14:00Z">
        <w:r>
          <w:rPr>
            <w:rFonts w:ascii="Times New Roman" w:eastAsia="Times New Roman" w:hAnsi="Times New Roman" w:cs="Times New Roman"/>
            <w:color w:val="000000"/>
            <w:sz w:val="20"/>
            <w:szCs w:val="20"/>
          </w:rPr>
          <w:t>does not include</w:t>
        </w:r>
      </w:ins>
      <w:ins w:id="304" w:author="Abhishek Patil" w:date="2021-08-03T12:18:00Z">
        <w:r w:rsidR="00500AF4">
          <w:rPr>
            <w:rFonts w:ascii="Times New Roman" w:eastAsia="Times New Roman" w:hAnsi="Times New Roman" w:cs="Times New Roman"/>
            <w:color w:val="000000"/>
            <w:sz w:val="20"/>
            <w:szCs w:val="20"/>
          </w:rPr>
          <w:t xml:space="preserve"> </w:t>
        </w:r>
        <w:r w:rsidR="00500AF4" w:rsidRPr="005A7CF3">
          <w:rPr>
            <w:rFonts w:ascii="Times New Roman" w:eastAsia="Times New Roman" w:hAnsi="Times New Roman" w:cs="Times New Roman"/>
            <w:color w:val="000000"/>
            <w:sz w:val="20"/>
            <w:szCs w:val="20"/>
          </w:rPr>
          <w:t>the Timestamp field, Beacon Interval field, AID field,</w:t>
        </w:r>
        <w:r w:rsidR="00500AF4" w:rsidRPr="005A7CF3">
          <w:rPr>
            <w:rFonts w:ascii="Times New Roman" w:eastAsia="Times New Roman" w:hAnsi="Times New Roman" w:cs="Times New Roman"/>
            <w:color w:val="000000"/>
            <w:spacing w:val="1"/>
            <w:sz w:val="20"/>
            <w:szCs w:val="20"/>
          </w:rPr>
          <w:t xml:space="preserve"> </w:t>
        </w:r>
        <w:r w:rsidR="00500AF4" w:rsidRPr="005A7CF3">
          <w:rPr>
            <w:rFonts w:ascii="Times New Roman" w:eastAsia="Times New Roman" w:hAnsi="Times New Roman" w:cs="Times New Roman"/>
            <w:color w:val="000000"/>
            <w:sz w:val="20"/>
            <w:szCs w:val="20"/>
          </w:rPr>
          <w:t>SSID</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element,</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TIM</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element,</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and</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BSS</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Max</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Idle</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Period</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element.</w:t>
        </w:r>
      </w:ins>
    </w:p>
    <w:p w14:paraId="306FDA43" w14:textId="054AA8B9" w:rsidR="007E5C68" w:rsidRPr="006A5B45" w:rsidRDefault="005A7CF3" w:rsidP="00DD6A9C">
      <w:pPr>
        <w:widowControl w:val="0"/>
        <w:numPr>
          <w:ilvl w:val="0"/>
          <w:numId w:val="41"/>
        </w:numPr>
        <w:tabs>
          <w:tab w:val="left" w:pos="1041"/>
        </w:tabs>
        <w:suppressAutoHyphens/>
        <w:kinsoku w:val="0"/>
        <w:overflowPunct w:val="0"/>
        <w:autoSpaceDE w:val="0"/>
        <w:autoSpaceDN w:val="0"/>
        <w:adjustRightInd w:val="0"/>
        <w:spacing w:before="5" w:after="0" w:line="249" w:lineRule="auto"/>
        <w:ind w:right="115"/>
        <w:jc w:val="both"/>
        <w:rPr>
          <w:ins w:id="305" w:author="Abhishek Patil" w:date="2021-08-03T12:18: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reporting</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STA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non-AP</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STA,</w:t>
      </w:r>
      <w:r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the</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STA</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Profile</w:t>
      </w:r>
      <w:r w:rsidR="00814E7F" w:rsidRPr="005A7CF3">
        <w:rPr>
          <w:rFonts w:ascii="Times New Roman" w:eastAsia="Times New Roman" w:hAnsi="Times New Roman" w:cs="Times New Roman"/>
          <w:color w:val="000000"/>
          <w:spacing w:val="-5"/>
          <w:sz w:val="20"/>
          <w:szCs w:val="20"/>
        </w:rPr>
        <w:t xml:space="preserve"> </w:t>
      </w:r>
      <w:r w:rsidR="00814E7F" w:rsidRPr="005A7CF3">
        <w:rPr>
          <w:rFonts w:ascii="Times New Roman" w:eastAsia="Times New Roman" w:hAnsi="Times New Roman" w:cs="Times New Roman"/>
          <w:color w:val="000000"/>
          <w:sz w:val="20"/>
          <w:szCs w:val="20"/>
        </w:rPr>
        <w:t>field</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corresponding to the reported non-AP STA</w:t>
      </w:r>
      <w:ins w:id="306" w:author="Abhishek Patil" w:date="2021-08-03T13:30:00Z">
        <w:r w:rsidR="00CA4F34">
          <w:rPr>
            <w:rFonts w:ascii="Times New Roman" w:eastAsia="Times New Roman" w:hAnsi="Times New Roman" w:cs="Times New Roman"/>
            <w:color w:val="000000"/>
            <w:sz w:val="20"/>
            <w:szCs w:val="20"/>
          </w:rPr>
          <w:t>:</w:t>
        </w:r>
      </w:ins>
    </w:p>
    <w:p w14:paraId="751C535E" w14:textId="422387F2" w:rsidR="00C91545" w:rsidRDefault="005A7CF3" w:rsidP="006A5B45">
      <w:pPr>
        <w:widowControl w:val="0"/>
        <w:numPr>
          <w:ilvl w:val="1"/>
          <w:numId w:val="41"/>
        </w:numPr>
        <w:tabs>
          <w:tab w:val="left" w:pos="1041"/>
        </w:tabs>
        <w:suppressAutoHyphens/>
        <w:kinsoku w:val="0"/>
        <w:overflowPunct w:val="0"/>
        <w:autoSpaceDE w:val="0"/>
        <w:autoSpaceDN w:val="0"/>
        <w:adjustRightInd w:val="0"/>
        <w:spacing w:before="5" w:after="0" w:line="249" w:lineRule="auto"/>
        <w:ind w:right="115"/>
        <w:jc w:val="both"/>
        <w:rPr>
          <w:ins w:id="307" w:author="Abhishek Patil" w:date="2021-08-02T19:23: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carries fields and elements </w:t>
      </w:r>
      <w:del w:id="308" w:author="Abhishek Patil" w:date="2021-08-03T12:20:00Z">
        <w:r w:rsidRPr="005A7CF3" w:rsidDel="007B26CE">
          <w:rPr>
            <w:rFonts w:ascii="Times New Roman" w:eastAsia="Times New Roman" w:hAnsi="Times New Roman" w:cs="Times New Roman"/>
            <w:color w:val="000000"/>
            <w:sz w:val="20"/>
            <w:szCs w:val="20"/>
          </w:rPr>
          <w:delText>(subject to</w:delText>
        </w:r>
        <w:r w:rsidR="00017F69" w:rsidRPr="005A7CF3" w:rsidDel="007B26CE">
          <w:rPr>
            <w:rFonts w:ascii="Times New Roman" w:eastAsia="Times New Roman" w:hAnsi="Times New Roman" w:cs="Times New Roman"/>
            <w:color w:val="000000"/>
            <w:sz w:val="20"/>
            <w:szCs w:val="20"/>
          </w:rPr>
          <w:delText xml:space="preserve"> </w:delText>
        </w:r>
        <w:r w:rsidRPr="005A7CF3" w:rsidDel="007B26CE">
          <w:rPr>
            <w:rFonts w:ascii="Times New Roman" w:eastAsia="Times New Roman" w:hAnsi="Times New Roman" w:cs="Times New Roman"/>
            <w:color w:val="000000"/>
            <w:sz w:val="20"/>
            <w:szCs w:val="20"/>
          </w:rPr>
          <w:delText>inheritance rules</w:delText>
        </w:r>
        <w:r w:rsidRPr="005A7CF3" w:rsidDel="007B26CE">
          <w:rPr>
            <w:rFonts w:ascii="Times New Roman" w:eastAsia="Times New Roman" w:hAnsi="Times New Roman" w:cs="Times New Roman"/>
            <w:color w:val="000000"/>
            <w:spacing w:val="1"/>
            <w:sz w:val="20"/>
            <w:szCs w:val="20"/>
          </w:rPr>
          <w:delText xml:space="preserve"> </w:delText>
        </w:r>
        <w:r w:rsidRPr="005A7CF3" w:rsidDel="007B26CE">
          <w:rPr>
            <w:rFonts w:ascii="Times New Roman" w:eastAsia="Times New Roman" w:hAnsi="Times New Roman" w:cs="Times New Roman"/>
            <w:color w:val="000000"/>
            <w:sz w:val="20"/>
            <w:szCs w:val="20"/>
          </w:rPr>
          <w:delText>defined</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in</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35.3.2.3</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(Inheritance</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in</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a</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per-STA</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profile))</w:delText>
        </w:r>
        <w:r w:rsidRPr="005A7CF3" w:rsidDel="007B26CE">
          <w:rPr>
            <w:rFonts w:ascii="Times New Roman" w:eastAsia="Times New Roman" w:hAnsi="Times New Roman" w:cs="Times New Roman"/>
            <w:color w:val="000000"/>
            <w:spacing w:val="-7"/>
            <w:sz w:val="20"/>
            <w:szCs w:val="20"/>
          </w:rPr>
          <w:delText xml:space="preserve"> </w:delText>
        </w:r>
      </w:del>
      <w:r w:rsidRPr="005A7CF3">
        <w:rPr>
          <w:rFonts w:ascii="Times New Roman" w:eastAsia="Times New Roman" w:hAnsi="Times New Roman" w:cs="Times New Roman"/>
          <w:color w:val="000000"/>
          <w:sz w:val="20"/>
          <w:szCs w:val="20"/>
        </w:rPr>
        <w:t>in</w:t>
      </w:r>
      <w:r w:rsidRPr="005A7CF3">
        <w:rPr>
          <w:rFonts w:ascii="Times New Roman" w:eastAsia="Times New Roman" w:hAnsi="Times New Roman" w:cs="Times New Roman"/>
          <w:color w:val="000000"/>
          <w:spacing w:val="-7"/>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7"/>
          <w:sz w:val="20"/>
          <w:szCs w:val="20"/>
        </w:rPr>
        <w:t xml:space="preserve"> </w:t>
      </w:r>
      <w:ins w:id="309" w:author="Abhishek Patil" w:date="2021-08-02T19:23:00Z">
        <w:r w:rsidR="00BC0E7B">
          <w:rPr>
            <w:rFonts w:ascii="Times New Roman" w:eastAsia="Times New Roman" w:hAnsi="Times New Roman" w:cs="Times New Roman"/>
            <w:color w:val="000000"/>
            <w:spacing w:val="-7"/>
            <w:sz w:val="20"/>
            <w:szCs w:val="20"/>
          </w:rPr>
          <w:t xml:space="preserve">same </w:t>
        </w:r>
      </w:ins>
      <w:r w:rsidRPr="005A7CF3">
        <w:rPr>
          <w:rFonts w:ascii="Times New Roman" w:eastAsia="Times New Roman" w:hAnsi="Times New Roman" w:cs="Times New Roman"/>
          <w:color w:val="000000"/>
          <w:sz w:val="20"/>
          <w:szCs w:val="20"/>
        </w:rPr>
        <w:t>order</w:t>
      </w:r>
      <w:r w:rsidRPr="005A7CF3">
        <w:rPr>
          <w:rFonts w:ascii="Times New Roman" w:eastAsia="Times New Roman" w:hAnsi="Times New Roman" w:cs="Times New Roman"/>
          <w:color w:val="000000"/>
          <w:spacing w:val="-7"/>
          <w:sz w:val="20"/>
          <w:szCs w:val="20"/>
        </w:rPr>
        <w:t xml:space="preserve"> </w:t>
      </w:r>
      <w:del w:id="310" w:author="Abhishek Patil" w:date="2021-08-02T19:23:00Z">
        <w:r w:rsidRPr="005A7CF3" w:rsidDel="00BC0E7B">
          <w:rPr>
            <w:rFonts w:ascii="Times New Roman" w:eastAsia="Times New Roman" w:hAnsi="Times New Roman" w:cs="Times New Roman"/>
            <w:color w:val="000000"/>
            <w:sz w:val="20"/>
            <w:szCs w:val="20"/>
          </w:rPr>
          <w:delText>defined</w:delText>
        </w:r>
        <w:r w:rsidRPr="005A7CF3" w:rsidDel="00BC0E7B">
          <w:rPr>
            <w:rFonts w:ascii="Times New Roman" w:eastAsia="Times New Roman" w:hAnsi="Times New Roman" w:cs="Times New Roman"/>
            <w:color w:val="000000"/>
            <w:spacing w:val="-7"/>
            <w:sz w:val="20"/>
            <w:szCs w:val="20"/>
          </w:rPr>
          <w:delText xml:space="preserve"> </w:delText>
        </w:r>
      </w:del>
      <w:ins w:id="311" w:author="Abhishek Patil" w:date="2021-08-02T19:23:00Z">
        <w:r w:rsidR="00BC0E7B">
          <w:rPr>
            <w:rFonts w:ascii="Times New Roman" w:eastAsia="Times New Roman" w:hAnsi="Times New Roman" w:cs="Times New Roman"/>
            <w:color w:val="000000"/>
            <w:sz w:val="20"/>
            <w:szCs w:val="20"/>
          </w:rPr>
          <w:t xml:space="preserve">and subject to </w:t>
        </w:r>
        <w:r w:rsidR="00C91545">
          <w:rPr>
            <w:rFonts w:ascii="Times New Roman" w:eastAsia="Times New Roman" w:hAnsi="Times New Roman" w:cs="Times New Roman"/>
            <w:color w:val="000000"/>
            <w:sz w:val="20"/>
            <w:szCs w:val="20"/>
          </w:rPr>
          <w:t>conditions as</w:t>
        </w:r>
        <w:r w:rsidR="00BC0E7B" w:rsidRPr="005A7CF3">
          <w:rPr>
            <w:rFonts w:ascii="Times New Roman" w:eastAsia="Times New Roman" w:hAnsi="Times New Roman" w:cs="Times New Roman"/>
            <w:color w:val="000000"/>
            <w:spacing w:val="-7"/>
            <w:sz w:val="20"/>
            <w:szCs w:val="20"/>
          </w:rPr>
          <w:t xml:space="preserve"> </w:t>
        </w:r>
      </w:ins>
      <w:r w:rsidRPr="005A7CF3">
        <w:rPr>
          <w:rFonts w:ascii="Times New Roman" w:eastAsia="Times New Roman" w:hAnsi="Times New Roman" w:cs="Times New Roman"/>
          <w:color w:val="000000"/>
          <w:sz w:val="20"/>
          <w:szCs w:val="20"/>
        </w:rPr>
        <w:t>in</w:t>
      </w:r>
      <w:ins w:id="312" w:author="Abhishek Patil" w:date="2021-08-02T19:23:00Z">
        <w:r w:rsidR="00C91545">
          <w:rPr>
            <w:rFonts w:ascii="Times New Roman" w:eastAsia="Times New Roman" w:hAnsi="Times New Roman" w:cs="Times New Roman"/>
            <w:color w:val="000000"/>
            <w:sz w:val="20"/>
            <w:szCs w:val="20"/>
          </w:rPr>
          <w:t>:</w:t>
        </w:r>
      </w:ins>
    </w:p>
    <w:p w14:paraId="2B26608A" w14:textId="77777777" w:rsidR="00C91545"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313" w:author="Abhishek Patil" w:date="2021-08-02T19:2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9-34</w:t>
      </w:r>
      <w:r w:rsidRPr="005A7CF3">
        <w:rPr>
          <w:rFonts w:ascii="Times New Roman" w:eastAsia="Times New Roman" w:hAnsi="Times New Roman" w:cs="Times New Roman"/>
          <w:color w:val="000000"/>
          <w:spacing w:val="-7"/>
          <w:sz w:val="20"/>
          <w:szCs w:val="20"/>
        </w:rPr>
        <w:t xml:space="preserve"> </w:t>
      </w:r>
      <w:r w:rsidRPr="005A7CF3">
        <w:rPr>
          <w:rFonts w:ascii="Times New Roman" w:eastAsia="Times New Roman" w:hAnsi="Times New Roman" w:cs="Times New Roman"/>
          <w:color w:val="000000"/>
          <w:sz w:val="20"/>
          <w:szCs w:val="20"/>
        </w:rPr>
        <w:t xml:space="preserve">(Association Request frame body) if the frame is an </w:t>
      </w:r>
      <w:r w:rsidR="001C2305" w:rsidRPr="005A7CF3">
        <w:rPr>
          <w:rFonts w:ascii="Times New Roman" w:eastAsia="Times New Roman" w:hAnsi="Times New Roman" w:cs="Times New Roman"/>
          <w:color w:val="000000"/>
          <w:sz w:val="20"/>
          <w:szCs w:val="20"/>
        </w:rPr>
        <w:t>Association</w:t>
      </w:r>
      <w:r w:rsidRPr="005A7CF3">
        <w:rPr>
          <w:rFonts w:ascii="Times New Roman" w:eastAsia="Times New Roman" w:hAnsi="Times New Roman" w:cs="Times New Roman"/>
          <w:color w:val="000000"/>
          <w:sz w:val="20"/>
          <w:szCs w:val="20"/>
        </w:rPr>
        <w:t xml:space="preserve"> Request frame</w:t>
      </w:r>
      <w:del w:id="314" w:author="Abhishek Patil" w:date="2021-08-02T19:24:00Z">
        <w:r w:rsidRPr="005A7CF3" w:rsidDel="00C91545">
          <w:rPr>
            <w:rFonts w:ascii="Times New Roman" w:eastAsia="Times New Roman" w:hAnsi="Times New Roman" w:cs="Times New Roman"/>
            <w:color w:val="000000"/>
            <w:sz w:val="20"/>
            <w:szCs w:val="20"/>
          </w:rPr>
          <w:delText>,</w:delText>
        </w:r>
        <w:r w:rsidRPr="005A7CF3" w:rsidDel="00C91545">
          <w:rPr>
            <w:rFonts w:ascii="Times New Roman" w:eastAsia="Times New Roman" w:hAnsi="Times New Roman" w:cs="Times New Roman"/>
            <w:color w:val="000000"/>
            <w:spacing w:val="1"/>
            <w:sz w:val="20"/>
            <w:szCs w:val="20"/>
          </w:rPr>
          <w:delText xml:space="preserve"> </w:delText>
        </w:r>
        <w:r w:rsidRPr="005A7CF3" w:rsidDel="00C91545">
          <w:rPr>
            <w:rFonts w:ascii="Times New Roman" w:eastAsia="Times New Roman" w:hAnsi="Times New Roman" w:cs="Times New Roman"/>
            <w:color w:val="000000"/>
            <w:sz w:val="20"/>
            <w:szCs w:val="20"/>
          </w:rPr>
          <w:delText>or</w:delText>
        </w:r>
        <w:r w:rsidRPr="005A7CF3" w:rsidDel="00C91545">
          <w:rPr>
            <w:rFonts w:ascii="Times New Roman" w:eastAsia="Times New Roman" w:hAnsi="Times New Roman" w:cs="Times New Roman"/>
            <w:color w:val="000000"/>
            <w:spacing w:val="-4"/>
            <w:sz w:val="20"/>
            <w:szCs w:val="20"/>
          </w:rPr>
          <w:delText xml:space="preserve"> </w:delText>
        </w:r>
      </w:del>
      <w:ins w:id="315" w:author="Abhishek Patil" w:date="2021-08-02T19:24:00Z">
        <w:r w:rsidR="00C91545">
          <w:rPr>
            <w:rFonts w:ascii="Times New Roman" w:eastAsia="Times New Roman" w:hAnsi="Times New Roman" w:cs="Times New Roman"/>
            <w:color w:val="000000"/>
            <w:sz w:val="20"/>
            <w:szCs w:val="20"/>
          </w:rPr>
          <w:t>.</w:t>
        </w:r>
      </w:ins>
    </w:p>
    <w:p w14:paraId="1BFF44A2" w14:textId="4E150E89" w:rsidR="005A7CF3"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316" w:author="Abhishek Patil" w:date="2021-08-03T12:19: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9-36</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(Reassociation</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Request</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body)</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Reassociation</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Request frame.</w:t>
      </w:r>
    </w:p>
    <w:p w14:paraId="0AFD5CE1" w14:textId="2F5BCA10" w:rsidR="00814E7F" w:rsidRDefault="00DB3CFE" w:rsidP="007E5C68">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ins w:id="317" w:author="Abhishek Patil" w:date="2021-08-03T13:19:00Z">
        <w:r w:rsidRPr="002E2F2F">
          <w:rPr>
            <w:rFonts w:ascii="Times New Roman" w:eastAsia="Times New Roman" w:hAnsi="Times New Roman" w:cs="Times New Roman"/>
            <w:color w:val="000000"/>
            <w:sz w:val="20"/>
            <w:szCs w:val="20"/>
          </w:rPr>
          <w:t xml:space="preserve">is </w:t>
        </w:r>
      </w:ins>
      <w:ins w:id="318" w:author="Abhishek Patil" w:date="2021-08-03T12:19:00Z">
        <w:r w:rsidR="001738FD" w:rsidRPr="005A7CF3">
          <w:rPr>
            <w:rFonts w:ascii="Times New Roman" w:eastAsia="Times New Roman" w:hAnsi="Times New Roman" w:cs="Times New Roman"/>
            <w:color w:val="000000"/>
            <w:sz w:val="20"/>
            <w:szCs w:val="20"/>
          </w:rPr>
          <w:t>subject to inheritance rules</w:t>
        </w:r>
        <w:r w:rsidR="001738FD" w:rsidRPr="005A7CF3">
          <w:rPr>
            <w:rFonts w:ascii="Times New Roman" w:eastAsia="Times New Roman" w:hAnsi="Times New Roman" w:cs="Times New Roman"/>
            <w:color w:val="000000"/>
            <w:spacing w:val="1"/>
            <w:sz w:val="20"/>
            <w:szCs w:val="20"/>
          </w:rPr>
          <w:t xml:space="preserve"> </w:t>
        </w:r>
        <w:r w:rsidR="001738FD" w:rsidRPr="005A7CF3">
          <w:rPr>
            <w:rFonts w:ascii="Times New Roman" w:eastAsia="Times New Roman" w:hAnsi="Times New Roman" w:cs="Times New Roman"/>
            <w:color w:val="000000"/>
            <w:sz w:val="20"/>
            <w:szCs w:val="20"/>
          </w:rPr>
          <w:t xml:space="preserve">defined in </w:t>
        </w:r>
      </w:ins>
      <w:ins w:id="319" w:author="Abhishek Patil" w:date="2021-08-11T10:06:00Z">
        <w:r w:rsidR="00641B01" w:rsidRPr="005A7CF3">
          <w:rPr>
            <w:rFonts w:ascii="Times New Roman" w:eastAsia="Times New Roman" w:hAnsi="Times New Roman" w:cs="Times New Roman"/>
            <w:color w:val="000000"/>
            <w:sz w:val="20"/>
            <w:szCs w:val="20"/>
          </w:rPr>
          <w:t>35.3.2.3</w:t>
        </w:r>
        <w:r w:rsidR="00641B01">
          <w:rPr>
            <w:rFonts w:ascii="Times New Roman" w:eastAsia="Times New Roman" w:hAnsi="Times New Roman" w:cs="Times New Roman"/>
            <w:color w:val="000000"/>
            <w:sz w:val="20"/>
            <w:szCs w:val="20"/>
          </w:rPr>
          <w:t>.1</w:t>
        </w:r>
        <w:r w:rsidR="00641B01" w:rsidRPr="005A7CF3">
          <w:rPr>
            <w:rFonts w:ascii="Times New Roman" w:eastAsia="Times New Roman" w:hAnsi="Times New Roman" w:cs="Times New Roman"/>
            <w:color w:val="000000"/>
            <w:sz w:val="20"/>
            <w:szCs w:val="20"/>
          </w:rPr>
          <w:t xml:space="preserve"> (Inheritance in a per-STA profile</w:t>
        </w:r>
        <w:r w:rsidR="00641B01" w:rsidRPr="00641B01">
          <w:t xml:space="preserve"> </w:t>
        </w:r>
        <w:r w:rsidR="00641B01" w:rsidRPr="00641B01">
          <w:rPr>
            <w:rFonts w:ascii="Times New Roman" w:eastAsia="Times New Roman" w:hAnsi="Times New Roman" w:cs="Times New Roman"/>
            <w:color w:val="000000"/>
            <w:sz w:val="20"/>
            <w:szCs w:val="20"/>
          </w:rPr>
          <w:t>of Basic variant Multi-Link element</w:t>
        </w:r>
      </w:ins>
      <w:ins w:id="320" w:author="Abhishek Patil" w:date="2021-08-03T12:19:00Z">
        <w:r w:rsidR="001738FD" w:rsidRPr="005A7CF3">
          <w:rPr>
            <w:rFonts w:ascii="Times New Roman" w:eastAsia="Times New Roman" w:hAnsi="Times New Roman" w:cs="Times New Roman"/>
            <w:color w:val="000000"/>
            <w:sz w:val="20"/>
            <w:szCs w:val="20"/>
          </w:rPr>
          <w:t>)</w:t>
        </w:r>
        <w:r w:rsidR="007B26CE">
          <w:rPr>
            <w:rFonts w:ascii="Times New Roman" w:eastAsia="Times New Roman" w:hAnsi="Times New Roman" w:cs="Times New Roman"/>
            <w:color w:val="000000"/>
            <w:sz w:val="20"/>
            <w:szCs w:val="20"/>
          </w:rPr>
          <w:t xml:space="preserve"> and</w:t>
        </w:r>
        <w:r w:rsidR="001738FD">
          <w:rPr>
            <w:rFonts w:ascii="Times New Roman" w:eastAsia="Times New Roman" w:hAnsi="Times New Roman" w:cs="Times New Roman"/>
            <w:color w:val="000000"/>
            <w:sz w:val="20"/>
            <w:szCs w:val="20"/>
          </w:rPr>
          <w:t xml:space="preserve"> exceptions specified in 35.3.2.1 (General). </w:t>
        </w:r>
      </w:ins>
    </w:p>
    <w:p w14:paraId="18DB8194" w14:textId="7D495604" w:rsidR="007E5C68" w:rsidRPr="005A7CF3" w:rsidRDefault="00814E7F" w:rsidP="007E5C68">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del w:id="321" w:author="Gaurang Naik" w:date="2021-08-03T17:40:00Z"/>
          <w:rFonts w:ascii="Times New Roman" w:eastAsia="Times New Roman" w:hAnsi="Times New Roman" w:cs="Times New Roman"/>
          <w:color w:val="000000"/>
          <w:sz w:val="20"/>
          <w:szCs w:val="20"/>
        </w:rPr>
      </w:pPr>
      <w:ins w:id="322" w:author="Abhishek Patil" w:date="2021-08-03T13:14:00Z">
        <w:r>
          <w:rPr>
            <w:rFonts w:ascii="Times New Roman" w:eastAsia="Times New Roman" w:hAnsi="Times New Roman" w:cs="Times New Roman"/>
            <w:color w:val="000000"/>
            <w:sz w:val="20"/>
            <w:szCs w:val="20"/>
          </w:rPr>
          <w:t>does not include</w:t>
        </w:r>
      </w:ins>
      <w:ins w:id="323" w:author="Abhishek Patil" w:date="2021-08-03T12:19:00Z">
        <w:r w:rsidR="001738FD">
          <w:rPr>
            <w:rFonts w:ascii="Times New Roman" w:eastAsia="Times New Roman" w:hAnsi="Times New Roman" w:cs="Times New Roman"/>
            <w:color w:val="000000"/>
            <w:sz w:val="20"/>
            <w:szCs w:val="20"/>
          </w:rPr>
          <w:t xml:space="preserve"> </w:t>
        </w:r>
        <w:r w:rsidR="001738FD" w:rsidRPr="005A7CF3">
          <w:rPr>
            <w:rFonts w:ascii="Times New Roman" w:eastAsia="Times New Roman" w:hAnsi="Times New Roman" w:cs="Times New Roman"/>
            <w:color w:val="000000"/>
            <w:sz w:val="20"/>
            <w:szCs w:val="20"/>
          </w:rPr>
          <w:t>the Listen Interval field and Current AP Addres</w:t>
        </w:r>
      </w:ins>
      <w:ins w:id="324" w:author="Abhishek Patil" w:date="2021-08-03T13:15:00Z">
        <w:r w:rsidR="0012734D">
          <w:rPr>
            <w:rFonts w:ascii="Times New Roman" w:eastAsia="Times New Roman" w:hAnsi="Times New Roman" w:cs="Times New Roman"/>
            <w:color w:val="000000"/>
            <w:sz w:val="20"/>
            <w:szCs w:val="20"/>
          </w:rPr>
          <w:t xml:space="preserve">s </w:t>
        </w:r>
      </w:ins>
      <w:ins w:id="325" w:author="Abhishek Patil" w:date="2021-08-03T12:19:00Z">
        <w:r w:rsidR="001738FD" w:rsidRPr="005A7CF3">
          <w:rPr>
            <w:rFonts w:ascii="Times New Roman" w:eastAsia="Times New Roman" w:hAnsi="Times New Roman" w:cs="Times New Roman"/>
            <w:color w:val="000000"/>
            <w:sz w:val="20"/>
            <w:szCs w:val="20"/>
          </w:rPr>
          <w:t>field.</w:t>
        </w:r>
      </w:ins>
    </w:p>
    <w:p w14:paraId="2AF8CE8C" w14:textId="67D81453" w:rsidR="005A7CF3" w:rsidRPr="00C12019" w:rsidRDefault="005A7CF3" w:rsidP="00EF3DE4">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del w:id="326" w:author="Abhishek Patil" w:date="2021-08-03T12:18:00Z">
        <w:r w:rsidRPr="005A7CF3" w:rsidDel="00500AF4">
          <w:rPr>
            <w:rFonts w:ascii="Times New Roman" w:eastAsia="Times New Roman" w:hAnsi="Times New Roman" w:cs="Times New Roman"/>
            <w:color w:val="000000"/>
            <w:sz w:val="20"/>
            <w:szCs w:val="20"/>
          </w:rPr>
          <w:lastRenderedPageBreak/>
          <w:delText>If the reporting STA is an AP, the Timestamp field, Beacon Interval field, AID field,</w:delText>
        </w:r>
        <w:r w:rsidRPr="00C12019" w:rsidDel="00500AF4">
          <w:rPr>
            <w:rFonts w:ascii="Times New Roman" w:eastAsia="Times New Roman" w:hAnsi="Times New Roman" w:cs="Times New Roman"/>
            <w:color w:val="000000"/>
            <w:spacing w:val="1"/>
            <w:sz w:val="20"/>
            <w:szCs w:val="20"/>
          </w:rPr>
          <w:delText xml:space="preserve"> </w:delText>
        </w:r>
        <w:r w:rsidRPr="00C12019" w:rsidDel="00500AF4">
          <w:rPr>
            <w:rFonts w:ascii="Times New Roman" w:eastAsia="Times New Roman" w:hAnsi="Times New Roman" w:cs="Times New Roman"/>
            <w:color w:val="000000"/>
            <w:sz w:val="20"/>
            <w:szCs w:val="20"/>
          </w:rPr>
          <w:delText>SSID</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TIM</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and</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BSS</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Max</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Idle</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Period</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are</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not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included</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in</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the</w:delText>
        </w:r>
        <w:r w:rsidRPr="00C12019" w:rsidDel="00500AF4">
          <w:rPr>
            <w:rFonts w:ascii="Times New Roman" w:eastAsia="Times New Roman" w:hAnsi="Times New Roman" w:cs="Times New Roman"/>
            <w:color w:val="000000"/>
            <w:spacing w:val="-2"/>
            <w:sz w:val="20"/>
            <w:szCs w:val="20"/>
          </w:rPr>
          <w:delText xml:space="preserve"> </w:delText>
        </w:r>
        <w:r w:rsidRPr="00C12019" w:rsidDel="00500AF4">
          <w:rPr>
            <w:rFonts w:ascii="Times New Roman" w:eastAsia="Times New Roman" w:hAnsi="Times New Roman" w:cs="Times New Roman"/>
            <w:color w:val="000000"/>
            <w:sz w:val="20"/>
            <w:szCs w:val="20"/>
          </w:rPr>
          <w:delText>STA</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Pro</w:delText>
        </w:r>
        <w:r w:rsidRPr="00C12019" w:rsidDel="00500AF4">
          <w:rPr>
            <w:rFonts w:ascii="Times New Roman" w:eastAsia="Times New Roman" w:hAnsi="Times New Roman" w:cs="Times New Roman"/>
            <w:color w:val="000000"/>
            <w:spacing w:val="-48"/>
            <w:sz w:val="20"/>
            <w:szCs w:val="20"/>
          </w:rPr>
          <w:delText xml:space="preserve"> </w:delText>
        </w:r>
        <w:r w:rsidRPr="00C12019" w:rsidDel="00500AF4">
          <w:rPr>
            <w:rFonts w:ascii="Times New Roman" w:eastAsia="Times New Roman" w:hAnsi="Times New Roman" w:cs="Times New Roman"/>
            <w:color w:val="000000"/>
            <w:sz w:val="20"/>
            <w:szCs w:val="20"/>
          </w:rPr>
          <w:delText>file</w:delText>
        </w:r>
        <w:r w:rsidRPr="00C12019" w:rsidDel="00500AF4">
          <w:rPr>
            <w:rFonts w:ascii="Times New Roman" w:eastAsia="Times New Roman" w:hAnsi="Times New Roman" w:cs="Times New Roman"/>
            <w:color w:val="000000"/>
            <w:spacing w:val="-2"/>
            <w:sz w:val="20"/>
            <w:szCs w:val="20"/>
          </w:rPr>
          <w:delText xml:space="preserve"> </w:delText>
        </w:r>
        <w:r w:rsidRPr="00C12019" w:rsidDel="00500AF4">
          <w:rPr>
            <w:rFonts w:ascii="Times New Roman" w:eastAsia="Times New Roman" w:hAnsi="Times New Roman" w:cs="Times New Roman"/>
            <w:color w:val="000000"/>
            <w:sz w:val="20"/>
            <w:szCs w:val="20"/>
          </w:rPr>
          <w:delText>field.</w:delText>
        </w:r>
      </w:del>
    </w:p>
    <w:p w14:paraId="2618A694" w14:textId="2D596A7D" w:rsidR="005A7CF3" w:rsidRPr="005A7CF3" w:rsidDel="001738FD" w:rsidRDefault="005A7CF3" w:rsidP="00DD6A9C">
      <w:pPr>
        <w:widowControl w:val="0"/>
        <w:numPr>
          <w:ilvl w:val="0"/>
          <w:numId w:val="41"/>
        </w:numPr>
        <w:tabs>
          <w:tab w:val="left" w:pos="1041"/>
        </w:tabs>
        <w:suppressAutoHyphens/>
        <w:kinsoku w:val="0"/>
        <w:overflowPunct w:val="0"/>
        <w:autoSpaceDE w:val="0"/>
        <w:autoSpaceDN w:val="0"/>
        <w:adjustRightInd w:val="0"/>
        <w:spacing w:before="3" w:after="0" w:line="249" w:lineRule="auto"/>
        <w:ind w:right="119"/>
        <w:jc w:val="both"/>
        <w:rPr>
          <w:del w:id="327" w:author="Abhishek Patil" w:date="2021-08-03T12:19:00Z"/>
          <w:rFonts w:ascii="Times New Roman" w:eastAsia="Times New Roman" w:hAnsi="Times New Roman" w:cs="Times New Roman"/>
          <w:color w:val="000000"/>
          <w:sz w:val="20"/>
          <w:szCs w:val="20"/>
        </w:rPr>
      </w:pPr>
      <w:del w:id="328" w:author="Abhishek Patil" w:date="2021-08-03T12:19:00Z">
        <w:r w:rsidRPr="005A7CF3" w:rsidDel="001738FD">
          <w:rPr>
            <w:rFonts w:ascii="Times New Roman" w:eastAsia="Times New Roman" w:hAnsi="Times New Roman" w:cs="Times New Roman"/>
            <w:color w:val="000000"/>
            <w:sz w:val="20"/>
            <w:szCs w:val="20"/>
          </w:rPr>
          <w:delText>If the reporting STA is a non-AP STA, the Listen Interval field and Current AP Address</w:delText>
        </w:r>
        <w:r w:rsidRPr="005A7CF3" w:rsidDel="001738FD">
          <w:rPr>
            <w:rFonts w:ascii="Times New Roman" w:eastAsia="Times New Roman" w:hAnsi="Times New Roman" w:cs="Times New Roman"/>
            <w:color w:val="000000"/>
            <w:spacing w:val="-47"/>
            <w:sz w:val="20"/>
            <w:szCs w:val="20"/>
          </w:rPr>
          <w:delText xml:space="preserve"> </w:delText>
        </w:r>
        <w:r w:rsidRPr="005A7CF3" w:rsidDel="001738FD">
          <w:rPr>
            <w:rFonts w:ascii="Times New Roman" w:eastAsia="Times New Roman" w:hAnsi="Times New Roman" w:cs="Times New Roman"/>
            <w:color w:val="000000"/>
            <w:sz w:val="20"/>
            <w:szCs w:val="20"/>
          </w:rPr>
          <w:delText>field</w:delText>
        </w:r>
        <w:r w:rsidRPr="005A7CF3" w:rsidDel="001738FD">
          <w:rPr>
            <w:rFonts w:ascii="Times New Roman" w:eastAsia="Times New Roman" w:hAnsi="Times New Roman" w:cs="Times New Roman"/>
            <w:color w:val="000000"/>
            <w:spacing w:val="-2"/>
            <w:sz w:val="20"/>
            <w:szCs w:val="20"/>
          </w:rPr>
          <w:delText xml:space="preserve"> </w:delText>
        </w:r>
        <w:r w:rsidRPr="005A7CF3" w:rsidDel="001738FD">
          <w:rPr>
            <w:rFonts w:ascii="Times New Roman" w:eastAsia="Times New Roman" w:hAnsi="Times New Roman" w:cs="Times New Roman"/>
            <w:color w:val="000000"/>
            <w:sz w:val="20"/>
            <w:szCs w:val="20"/>
          </w:rPr>
          <w:delText>are not included in the STA</w:delText>
        </w:r>
        <w:r w:rsidRPr="005A7CF3" w:rsidDel="001738FD">
          <w:rPr>
            <w:rFonts w:ascii="Times New Roman" w:eastAsia="Times New Roman" w:hAnsi="Times New Roman" w:cs="Times New Roman"/>
            <w:color w:val="000000"/>
            <w:spacing w:val="-1"/>
            <w:sz w:val="20"/>
            <w:szCs w:val="20"/>
          </w:rPr>
          <w:delText xml:space="preserve"> </w:delText>
        </w:r>
        <w:r w:rsidRPr="005A7CF3" w:rsidDel="001738FD">
          <w:rPr>
            <w:rFonts w:ascii="Times New Roman" w:eastAsia="Times New Roman" w:hAnsi="Times New Roman" w:cs="Times New Roman"/>
            <w:color w:val="000000"/>
            <w:sz w:val="20"/>
            <w:szCs w:val="20"/>
          </w:rPr>
          <w:delText>Profile</w:delText>
        </w:r>
        <w:r w:rsidRPr="005A7CF3" w:rsidDel="001738FD">
          <w:rPr>
            <w:rFonts w:ascii="Times New Roman" w:eastAsia="Times New Roman" w:hAnsi="Times New Roman" w:cs="Times New Roman"/>
            <w:color w:val="000000"/>
            <w:spacing w:val="-1"/>
            <w:sz w:val="20"/>
            <w:szCs w:val="20"/>
          </w:rPr>
          <w:delText xml:space="preserve"> </w:delText>
        </w:r>
        <w:r w:rsidRPr="005A7CF3" w:rsidDel="001738FD">
          <w:rPr>
            <w:rFonts w:ascii="Times New Roman" w:eastAsia="Times New Roman" w:hAnsi="Times New Roman" w:cs="Times New Roman"/>
            <w:color w:val="000000"/>
            <w:sz w:val="20"/>
            <w:szCs w:val="20"/>
          </w:rPr>
          <w:delText>field.</w:delText>
        </w:r>
      </w:del>
    </w:p>
    <w:p w14:paraId="1EA4FA6F" w14:textId="4A72DEDA" w:rsidR="005A7CF3" w:rsidRPr="00A93F4A" w:rsidRDefault="005A7CF3" w:rsidP="00DD6A9C">
      <w:pPr>
        <w:widowControl w:val="0"/>
        <w:numPr>
          <w:ilvl w:val="0"/>
          <w:numId w:val="41"/>
        </w:numPr>
        <w:tabs>
          <w:tab w:val="left" w:pos="1041"/>
        </w:tabs>
        <w:suppressAutoHyphens/>
        <w:kinsoku w:val="0"/>
        <w:overflowPunct w:val="0"/>
        <w:autoSpaceDE w:val="0"/>
        <w:autoSpaceDN w:val="0"/>
        <w:adjustRightInd w:val="0"/>
        <w:spacing w:before="5" w:after="0" w:line="249" w:lineRule="auto"/>
        <w:ind w:right="117"/>
        <w:jc w:val="both"/>
        <w:rPr>
          <w:rFonts w:ascii="Times New Roman" w:eastAsia="Times New Roman" w:hAnsi="Times New Roman" w:cs="Times New Roman"/>
          <w:color w:val="000000"/>
          <w:sz w:val="20"/>
          <w:szCs w:val="20"/>
        </w:rPr>
      </w:pPr>
      <w:r w:rsidRPr="00A93F4A">
        <w:rPr>
          <w:rFonts w:ascii="Times New Roman" w:eastAsia="Times New Roman" w:hAnsi="Times New Roman" w:cs="Times New Roman"/>
          <w:color w:val="000000"/>
          <w:sz w:val="20"/>
          <w:szCs w:val="20"/>
        </w:rPr>
        <w:t xml:space="preserve">Optionally, a Non-Inheritance element appears as the last element in the </w:t>
      </w:r>
      <w:ins w:id="329" w:author="Abhishek Patil" w:date="2021-08-02T20:19:00Z">
        <w:r w:rsidR="00B1316F">
          <w:rPr>
            <w:rFonts w:ascii="Times New Roman" w:eastAsia="Times New Roman" w:hAnsi="Times New Roman" w:cs="Times New Roman"/>
            <w:color w:val="000000"/>
            <w:sz w:val="20"/>
            <w:szCs w:val="20"/>
          </w:rPr>
          <w:t xml:space="preserve">STA </w:t>
        </w:r>
      </w:ins>
      <w:del w:id="330" w:author="Abhishek Patil" w:date="2021-08-02T20:19:00Z">
        <w:r w:rsidRPr="00A93F4A" w:rsidDel="00B1316F">
          <w:rPr>
            <w:rFonts w:ascii="Times New Roman" w:eastAsia="Times New Roman" w:hAnsi="Times New Roman" w:cs="Times New Roman"/>
            <w:color w:val="000000"/>
            <w:sz w:val="20"/>
            <w:szCs w:val="20"/>
          </w:rPr>
          <w:delText xml:space="preserve">profile </w:delText>
        </w:r>
      </w:del>
      <w:ins w:id="331" w:author="Abhishek Patil" w:date="2021-08-02T20:19:00Z">
        <w:r w:rsidR="00B1316F">
          <w:rPr>
            <w:rFonts w:ascii="Times New Roman" w:eastAsia="Times New Roman" w:hAnsi="Times New Roman" w:cs="Times New Roman"/>
            <w:color w:val="000000"/>
            <w:sz w:val="20"/>
            <w:szCs w:val="20"/>
          </w:rPr>
          <w:t>P</w:t>
        </w:r>
        <w:r w:rsidR="00B1316F" w:rsidRPr="00A93F4A">
          <w:rPr>
            <w:rFonts w:ascii="Times New Roman" w:eastAsia="Times New Roman" w:hAnsi="Times New Roman" w:cs="Times New Roman"/>
            <w:color w:val="000000"/>
            <w:sz w:val="20"/>
            <w:szCs w:val="20"/>
          </w:rPr>
          <w:t>rofile</w:t>
        </w:r>
      </w:ins>
      <w:ins w:id="332" w:author="Abhishek Patil" w:date="2021-08-08T16:59:00Z">
        <w:r w:rsidR="002E1550">
          <w:rPr>
            <w:rFonts w:ascii="Times New Roman" w:eastAsia="Times New Roman" w:hAnsi="Times New Roman" w:cs="Times New Roman"/>
            <w:color w:val="000000"/>
            <w:sz w:val="20"/>
            <w:szCs w:val="20"/>
          </w:rPr>
          <w:t xml:space="preserve"> field</w:t>
        </w:r>
      </w:ins>
      <w:ins w:id="333" w:author="Abhishek Patil" w:date="2021-08-02T20:19:00Z">
        <w:r w:rsidR="00B1316F" w:rsidRPr="00A93F4A">
          <w:rPr>
            <w:rFonts w:ascii="Times New Roman" w:eastAsia="Times New Roman" w:hAnsi="Times New Roman" w:cs="Times New Roman"/>
            <w:color w:val="000000"/>
            <w:sz w:val="20"/>
            <w:szCs w:val="20"/>
          </w:rPr>
          <w:t xml:space="preserve"> </w:t>
        </w:r>
      </w:ins>
      <w:r w:rsidRPr="00A93F4A">
        <w:rPr>
          <w:rFonts w:ascii="Times New Roman" w:eastAsia="Times New Roman" w:hAnsi="Times New Roman" w:cs="Times New Roman"/>
          <w:color w:val="000000"/>
          <w:sz w:val="20"/>
          <w:szCs w:val="20"/>
        </w:rPr>
        <w:t>and carries a list of elements that are not inherited by the reported STA from the reporting STA (see</w:t>
      </w:r>
      <w:r w:rsidR="00A93F4A">
        <w:rPr>
          <w:rFonts w:ascii="Times New Roman" w:eastAsia="Times New Roman" w:hAnsi="Times New Roman" w:cs="Times New Roman"/>
          <w:color w:val="000000"/>
          <w:sz w:val="20"/>
          <w:szCs w:val="20"/>
        </w:rPr>
        <w:t xml:space="preserve"> </w:t>
      </w:r>
      <w:r w:rsidR="0066252D">
        <w:rPr>
          <w:rFonts w:ascii="Times New Roman" w:eastAsia="Times New Roman" w:hAnsi="Times New Roman" w:cs="Times New Roman"/>
          <w:color w:val="000000"/>
          <w:sz w:val="20"/>
          <w:szCs w:val="20"/>
        </w:rPr>
        <w:t>35.3.2.3</w:t>
      </w:r>
      <w:ins w:id="334" w:author="Abhishek Patil" w:date="2021-08-11T10:08:00Z">
        <w:r w:rsidR="00E1539E">
          <w:rPr>
            <w:rFonts w:ascii="Times New Roman" w:eastAsia="Times New Roman" w:hAnsi="Times New Roman" w:cs="Times New Roman"/>
            <w:color w:val="000000"/>
            <w:sz w:val="20"/>
            <w:szCs w:val="20"/>
          </w:rPr>
          <w:t>.1</w:t>
        </w:r>
      </w:ins>
      <w:r w:rsidR="0066252D">
        <w:rPr>
          <w:rFonts w:ascii="Times New Roman" w:eastAsia="Times New Roman" w:hAnsi="Times New Roman" w:cs="Times New Roman"/>
          <w:color w:val="000000"/>
          <w:sz w:val="20"/>
          <w:szCs w:val="20"/>
        </w:rPr>
        <w:t xml:space="preserve"> </w:t>
      </w:r>
      <w:r w:rsidRPr="00A93F4A">
        <w:rPr>
          <w:rFonts w:ascii="Times New Roman" w:eastAsia="Times New Roman" w:hAnsi="Times New Roman" w:cs="Times New Roman"/>
          <w:color w:val="000000"/>
          <w:sz w:val="20"/>
          <w:szCs w:val="20"/>
        </w:rPr>
        <w:t>(Inheritance in a per-STA profile</w:t>
      </w:r>
      <w:ins w:id="335" w:author="Abhishek Patil" w:date="2021-08-11T10:08:00Z">
        <w:r w:rsidR="00E1539E">
          <w:rPr>
            <w:rFonts w:ascii="Times New Roman" w:eastAsia="Times New Roman" w:hAnsi="Times New Roman" w:cs="Times New Roman"/>
            <w:color w:val="000000"/>
            <w:sz w:val="20"/>
            <w:szCs w:val="20"/>
          </w:rPr>
          <w:t xml:space="preserve"> of Basic variant Multi-Link element</w:t>
        </w:r>
      </w:ins>
      <w:r w:rsidRPr="00A93F4A">
        <w:rPr>
          <w:rFonts w:ascii="Times New Roman" w:eastAsia="Times New Roman" w:hAnsi="Times New Roman" w:cs="Times New Roman"/>
          <w:color w:val="000000"/>
          <w:sz w:val="20"/>
          <w:szCs w:val="20"/>
        </w:rPr>
        <w:t>)).</w:t>
      </w:r>
    </w:p>
    <w:p w14:paraId="703C07EE" w14:textId="6655A7EB" w:rsidR="005A7CF3" w:rsidRDefault="005A7CF3" w:rsidP="001B4CA3">
      <w:pPr>
        <w:widowControl w:val="0"/>
        <w:suppressAutoHyphens/>
        <w:kinsoku w:val="0"/>
        <w:overflowPunct w:val="0"/>
        <w:autoSpaceDE w:val="0"/>
        <w:autoSpaceDN w:val="0"/>
        <w:adjustRightInd w:val="0"/>
        <w:spacing w:before="91" w:after="0" w:line="250" w:lineRule="auto"/>
        <w:ind w:right="115"/>
        <w:jc w:val="both"/>
        <w:rPr>
          <w:rFonts w:ascii="Times New Roman" w:eastAsia="Times New Roman" w:hAnsi="Times New Roman" w:cs="Times New Roman"/>
          <w:color w:val="000000"/>
          <w:sz w:val="20"/>
          <w:szCs w:val="20"/>
        </w:rPr>
      </w:pPr>
    </w:p>
    <w:p w14:paraId="4DE3E68C" w14:textId="3BBF7B92" w:rsidR="00991012" w:rsidRDefault="00991012" w:rsidP="00991012">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Figure 35-3 in this subclause as shown below:</w:t>
      </w:r>
    </w:p>
    <w:p w14:paraId="4F38DDDE" w14:textId="180B0058" w:rsidR="00991012" w:rsidRPr="005A7CF3" w:rsidRDefault="00991012" w:rsidP="00991012">
      <w:pPr>
        <w:widowControl w:val="0"/>
        <w:suppressAutoHyphens/>
        <w:kinsoku w:val="0"/>
        <w:overflowPunct w:val="0"/>
        <w:autoSpaceDE w:val="0"/>
        <w:autoSpaceDN w:val="0"/>
        <w:adjustRightInd w:val="0"/>
        <w:spacing w:before="91" w:after="0" w:line="250" w:lineRule="auto"/>
        <w:ind w:right="115"/>
        <w:jc w:val="center"/>
        <w:rPr>
          <w:rFonts w:ascii="Times New Roman" w:eastAsia="Times New Roman" w:hAnsi="Times New Roman" w:cs="Times New Roman"/>
          <w:color w:val="000000"/>
          <w:sz w:val="20"/>
          <w:szCs w:val="20"/>
        </w:rPr>
      </w:pPr>
      <w:r w:rsidRPr="00991012">
        <w:rPr>
          <w:noProof/>
        </w:rPr>
        <w:drawing>
          <wp:inline distT="0" distB="0" distL="0" distR="0" wp14:anchorId="7918F520" wp14:editId="3EAD9170">
            <wp:extent cx="5943600" cy="25711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571115"/>
                    </a:xfrm>
                    <a:prstGeom prst="rect">
                      <a:avLst/>
                    </a:prstGeom>
                  </pic:spPr>
                </pic:pic>
              </a:graphicData>
            </a:graphic>
          </wp:inline>
        </w:drawing>
      </w:r>
    </w:p>
    <w:p w14:paraId="7E20719E" w14:textId="63FF40FA" w:rsidR="00624B09" w:rsidRDefault="00A937D7" w:rsidP="00BC550A">
      <w:pPr>
        <w:pStyle w:val="SP19135562"/>
        <w:jc w:val="center"/>
        <w:rPr>
          <w:rFonts w:ascii="Times New Roman" w:hAnsi="Times New Roman" w:cs="Times New Roman"/>
          <w:b/>
          <w:color w:val="000000"/>
          <w:w w:val="0"/>
          <w:sz w:val="20"/>
          <w:szCs w:val="20"/>
        </w:rPr>
      </w:pPr>
      <w:r>
        <w:rPr>
          <w:rFonts w:ascii="Times New Roman" w:hAnsi="Times New Roman" w:cs="Times New Roman"/>
          <w:b/>
          <w:color w:val="000000"/>
          <w:w w:val="0"/>
          <w:sz w:val="20"/>
          <w:szCs w:val="20"/>
        </w:rPr>
        <w:t xml:space="preserve">Figure 35-3 – </w:t>
      </w:r>
      <w:r w:rsidR="00BC550A">
        <w:rPr>
          <w:b/>
          <w:bCs/>
          <w:color w:val="000000"/>
          <w:sz w:val="20"/>
          <w:szCs w:val="20"/>
        </w:rPr>
        <w:t>Example of Basic variant Multi-Link element in an Association Request frame</w:t>
      </w:r>
    </w:p>
    <w:p w14:paraId="78EF33BF" w14:textId="77777777" w:rsidR="002066D0" w:rsidRPr="002066D0" w:rsidRDefault="002066D0" w:rsidP="002066D0">
      <w:pPr>
        <w:autoSpaceDE w:val="0"/>
        <w:autoSpaceDN w:val="0"/>
        <w:adjustRightInd w:val="0"/>
        <w:spacing w:before="240" w:after="240" w:line="240" w:lineRule="auto"/>
        <w:rPr>
          <w:rFonts w:ascii="Arial" w:hAnsi="Arial" w:cs="Arial"/>
          <w:color w:val="000000"/>
          <w:sz w:val="24"/>
          <w:szCs w:val="24"/>
        </w:rPr>
      </w:pPr>
    </w:p>
    <w:p w14:paraId="0B3FD07B" w14:textId="0BA10D1E" w:rsidR="002066D0" w:rsidRPr="002066D0" w:rsidRDefault="002066D0" w:rsidP="002066D0">
      <w:pPr>
        <w:autoSpaceDE w:val="0"/>
        <w:autoSpaceDN w:val="0"/>
        <w:adjustRightInd w:val="0"/>
        <w:spacing w:before="240" w:after="240" w:line="240" w:lineRule="auto"/>
        <w:rPr>
          <w:rFonts w:ascii="Times New Roman" w:hAnsi="Times New Roman" w:cs="Times New Roman"/>
          <w:color w:val="000000"/>
          <w:sz w:val="24"/>
          <w:szCs w:val="24"/>
        </w:rPr>
      </w:pPr>
      <w:r w:rsidRPr="002066D0">
        <w:rPr>
          <w:rFonts w:ascii="Arial" w:hAnsi="Arial" w:cs="Arial"/>
          <w:b/>
          <w:bCs/>
          <w:color w:val="000000"/>
          <w:sz w:val="20"/>
          <w:szCs w:val="20"/>
        </w:rPr>
        <w:t>35.3.2.1 General</w:t>
      </w:r>
    </w:p>
    <w:p w14:paraId="302468A0" w14:textId="79BFD076" w:rsidR="002066D0" w:rsidRDefault="002066D0" w:rsidP="002066D0">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sidR="00C419FC">
        <w:rPr>
          <w:b/>
          <w:i/>
          <w:iCs/>
          <w:highlight w:val="yellow"/>
        </w:rPr>
        <w:t>add</w:t>
      </w:r>
      <w:r>
        <w:rPr>
          <w:b/>
          <w:i/>
          <w:iCs/>
          <w:highlight w:val="yellow"/>
        </w:rPr>
        <w:t xml:space="preserve"> the following </w:t>
      </w:r>
      <w:r w:rsidRPr="00813E97">
        <w:rPr>
          <w:b/>
          <w:i/>
          <w:iCs/>
          <w:highlight w:val="yellow"/>
        </w:rPr>
        <w:t>paragraph in this subclause</w:t>
      </w:r>
      <w:r w:rsidR="00C419FC" w:rsidRPr="00813E97">
        <w:rPr>
          <w:b/>
          <w:i/>
          <w:iCs/>
          <w:highlight w:val="yellow"/>
        </w:rPr>
        <w:t xml:space="preserve"> after the paragraph starting “</w:t>
      </w:r>
      <w:r w:rsidR="00813E97" w:rsidRPr="00813E97">
        <w:rPr>
          <w:highlight w:val="yellow"/>
        </w:rPr>
        <w:t xml:space="preserve">An AP affiliated with an AP MLD shall not include a Neighbor Report </w:t>
      </w:r>
      <w:proofErr w:type="gramStart"/>
      <w:r w:rsidR="00813E97" w:rsidRPr="00813E97">
        <w:rPr>
          <w:highlight w:val="yellow"/>
        </w:rPr>
        <w:t>element,…</w:t>
      </w:r>
      <w:proofErr w:type="gramEnd"/>
      <w:r w:rsidR="00C419FC" w:rsidRPr="00813E97">
        <w:rPr>
          <w:b/>
          <w:i/>
          <w:iCs/>
          <w:highlight w:val="yellow"/>
        </w:rPr>
        <w:t>”</w:t>
      </w:r>
      <w:r w:rsidRPr="00813E97">
        <w:rPr>
          <w:b/>
          <w:i/>
          <w:iCs/>
          <w:highlight w:val="yellow"/>
        </w:rPr>
        <w:t xml:space="preserve"> as </w:t>
      </w:r>
      <w:r>
        <w:rPr>
          <w:b/>
          <w:i/>
          <w:iCs/>
          <w:highlight w:val="yellow"/>
        </w:rPr>
        <w:t>shown below:</w:t>
      </w:r>
    </w:p>
    <w:p w14:paraId="2BB9E166" w14:textId="5CC200B5" w:rsidR="002066D0" w:rsidRDefault="00CD3D3F" w:rsidP="000C74ED">
      <w:pPr>
        <w:suppressAutoHyphens/>
        <w:spacing w:before="240" w:after="0" w:line="240" w:lineRule="auto"/>
        <w:jc w:val="both"/>
        <w:rPr>
          <w:rFonts w:ascii="Times New Roman" w:hAnsi="Times New Roman" w:cs="Times New Roman"/>
          <w:color w:val="000000"/>
          <w:sz w:val="20"/>
          <w:szCs w:val="20"/>
        </w:rPr>
      </w:pPr>
      <w:r w:rsidRPr="00A15D4A">
        <w:rPr>
          <w:rFonts w:ascii="Times New Roman" w:hAnsi="Times New Roman" w:cs="Times New Roman"/>
          <w:sz w:val="16"/>
          <w:szCs w:val="16"/>
          <w:highlight w:val="yellow"/>
        </w:rPr>
        <w:t>[</w:t>
      </w:r>
      <w:proofErr w:type="gramStart"/>
      <w:r>
        <w:rPr>
          <w:rFonts w:ascii="Times New Roman" w:hAnsi="Times New Roman" w:cs="Times New Roman"/>
          <w:sz w:val="16"/>
          <w:szCs w:val="16"/>
          <w:highlight w:val="yellow"/>
        </w:rPr>
        <w:t>4248</w:t>
      </w:r>
      <w:r w:rsidRPr="00A15D4A">
        <w:rPr>
          <w:rFonts w:ascii="Times New Roman" w:hAnsi="Times New Roman" w:cs="Times New Roman"/>
          <w:sz w:val="16"/>
          <w:szCs w:val="16"/>
          <w:highlight w:val="yellow"/>
        </w:rPr>
        <w:t>]</w:t>
      </w:r>
      <w:ins w:id="336" w:author="Abhishek Patil" w:date="2021-08-05T16:32:00Z">
        <w:r w:rsidR="00813E97" w:rsidRPr="002066D0">
          <w:rPr>
            <w:rFonts w:ascii="Times New Roman" w:hAnsi="Times New Roman" w:cs="Times New Roman"/>
            <w:color w:val="000000"/>
            <w:sz w:val="20"/>
            <w:szCs w:val="20"/>
          </w:rPr>
          <w:t>A</w:t>
        </w:r>
        <w:proofErr w:type="gramEnd"/>
        <w:r w:rsidR="00813E97" w:rsidRPr="002066D0">
          <w:rPr>
            <w:rFonts w:ascii="Times New Roman" w:hAnsi="Times New Roman" w:cs="Times New Roman"/>
            <w:color w:val="000000"/>
            <w:sz w:val="20"/>
            <w:szCs w:val="20"/>
          </w:rPr>
          <w:t xml:space="preserve"> </w:t>
        </w:r>
        <w:r w:rsidR="00813E97">
          <w:rPr>
            <w:rFonts w:ascii="Times New Roman" w:hAnsi="Times New Roman" w:cs="Times New Roman"/>
            <w:color w:val="000000"/>
            <w:sz w:val="20"/>
            <w:szCs w:val="20"/>
          </w:rPr>
          <w:t>STA</w:t>
        </w:r>
        <w:r w:rsidR="00813E97" w:rsidRPr="002066D0">
          <w:rPr>
            <w:rFonts w:ascii="Times New Roman" w:hAnsi="Times New Roman" w:cs="Times New Roman"/>
            <w:color w:val="000000"/>
            <w:sz w:val="20"/>
            <w:szCs w:val="20"/>
          </w:rPr>
          <w:t xml:space="preserve"> affiliated with a </w:t>
        </w:r>
        <w:r w:rsidR="00813E97">
          <w:rPr>
            <w:rFonts w:ascii="Times New Roman" w:hAnsi="Times New Roman" w:cs="Times New Roman"/>
            <w:color w:val="000000"/>
            <w:sz w:val="20"/>
            <w:szCs w:val="20"/>
          </w:rPr>
          <w:t>non-</w:t>
        </w:r>
        <w:r w:rsidR="00813E97" w:rsidRPr="002066D0">
          <w:rPr>
            <w:rFonts w:ascii="Times New Roman" w:hAnsi="Times New Roman" w:cs="Times New Roman"/>
            <w:color w:val="000000"/>
            <w:sz w:val="20"/>
            <w:szCs w:val="20"/>
          </w:rPr>
          <w:t xml:space="preserve">AP MLD shall not include </w:t>
        </w:r>
        <w:r w:rsidR="0012789C">
          <w:rPr>
            <w:rFonts w:ascii="Times New Roman" w:hAnsi="Times New Roman" w:cs="Times New Roman"/>
            <w:color w:val="000000"/>
            <w:sz w:val="20"/>
            <w:szCs w:val="20"/>
          </w:rPr>
          <w:t>a</w:t>
        </w:r>
        <w:r w:rsidR="00813E97" w:rsidRPr="002066D0">
          <w:rPr>
            <w:rFonts w:ascii="Times New Roman" w:hAnsi="Times New Roman" w:cs="Times New Roman"/>
            <w:color w:val="000000"/>
            <w:sz w:val="20"/>
            <w:szCs w:val="20"/>
          </w:rPr>
          <w:t xml:space="preserve"> Basic variant Multi-Link element in the Per-STA Profile </w:t>
        </w:r>
        <w:proofErr w:type="spellStart"/>
        <w:r w:rsidR="00813E97" w:rsidRPr="002066D0">
          <w:rPr>
            <w:rFonts w:ascii="Times New Roman" w:hAnsi="Times New Roman" w:cs="Times New Roman"/>
            <w:color w:val="000000"/>
            <w:sz w:val="20"/>
            <w:szCs w:val="20"/>
          </w:rPr>
          <w:t>subelement</w:t>
        </w:r>
        <w:proofErr w:type="spellEnd"/>
        <w:r w:rsidR="00813E97" w:rsidRPr="002066D0">
          <w:rPr>
            <w:rFonts w:ascii="Times New Roman" w:hAnsi="Times New Roman" w:cs="Times New Roman"/>
            <w:color w:val="000000"/>
            <w:sz w:val="20"/>
            <w:szCs w:val="20"/>
          </w:rPr>
          <w:t xml:space="preserve"> of the Basic variant Multi-Link element </w:t>
        </w:r>
      </w:ins>
      <w:ins w:id="337" w:author="Abhishek Patil" w:date="2021-08-05T16:33:00Z">
        <w:r w:rsidR="00ED5306">
          <w:rPr>
            <w:rFonts w:ascii="Times New Roman" w:hAnsi="Times New Roman" w:cs="Times New Roman"/>
            <w:color w:val="000000"/>
            <w:sz w:val="20"/>
            <w:szCs w:val="20"/>
          </w:rPr>
          <w:t>corresponding to</w:t>
        </w:r>
      </w:ins>
      <w:ins w:id="338" w:author="Abhishek Patil" w:date="2021-08-05T16:32:00Z">
        <w:r w:rsidR="00813E97" w:rsidRPr="002066D0">
          <w:rPr>
            <w:rFonts w:ascii="Times New Roman" w:hAnsi="Times New Roman" w:cs="Times New Roman"/>
            <w:color w:val="000000"/>
            <w:sz w:val="20"/>
            <w:szCs w:val="20"/>
          </w:rPr>
          <w:t xml:space="preserve"> a reported </w:t>
        </w:r>
        <w:r w:rsidR="00813E97">
          <w:rPr>
            <w:rFonts w:ascii="Times New Roman" w:hAnsi="Times New Roman" w:cs="Times New Roman"/>
            <w:color w:val="000000"/>
            <w:sz w:val="20"/>
            <w:szCs w:val="20"/>
          </w:rPr>
          <w:t>STA</w:t>
        </w:r>
        <w:r w:rsidR="00813E97" w:rsidRPr="002066D0">
          <w:rPr>
            <w:rFonts w:ascii="Times New Roman" w:hAnsi="Times New Roman" w:cs="Times New Roman"/>
            <w:color w:val="000000"/>
            <w:sz w:val="20"/>
            <w:szCs w:val="20"/>
          </w:rPr>
          <w:t>.</w:t>
        </w:r>
      </w:ins>
    </w:p>
    <w:p w14:paraId="02E28439" w14:textId="70B56565" w:rsidR="008658C8" w:rsidRDefault="008658C8" w:rsidP="000C74ED">
      <w:pPr>
        <w:suppressAutoHyphens/>
        <w:spacing w:line="240" w:lineRule="auto"/>
        <w:jc w:val="both"/>
        <w:rPr>
          <w:rFonts w:ascii="Times New Roman" w:hAnsi="Times New Roman" w:cs="Times New Roman"/>
          <w:bCs/>
          <w:color w:val="000000"/>
          <w:w w:val="0"/>
          <w:sz w:val="18"/>
          <w:szCs w:val="18"/>
        </w:rPr>
      </w:pPr>
    </w:p>
    <w:p w14:paraId="79FFD218" w14:textId="77777777" w:rsidR="00E000A5" w:rsidRPr="000C74ED" w:rsidRDefault="00E000A5" w:rsidP="000C74ED">
      <w:pPr>
        <w:suppressAutoHyphens/>
        <w:spacing w:line="240" w:lineRule="auto"/>
        <w:jc w:val="both"/>
        <w:rPr>
          <w:rFonts w:ascii="Times New Roman" w:hAnsi="Times New Roman" w:cs="Times New Roman"/>
          <w:bCs/>
          <w:color w:val="000000"/>
          <w:w w:val="0"/>
          <w:sz w:val="18"/>
          <w:szCs w:val="18"/>
        </w:rPr>
      </w:pPr>
    </w:p>
    <w:p w14:paraId="20073E7A" w14:textId="77777777" w:rsidR="007906BD" w:rsidRPr="00B658DC" w:rsidRDefault="007906BD" w:rsidP="00B658DC">
      <w:pPr>
        <w:autoSpaceDE w:val="0"/>
        <w:autoSpaceDN w:val="0"/>
        <w:adjustRightInd w:val="0"/>
        <w:spacing w:before="240" w:after="240" w:line="240" w:lineRule="auto"/>
        <w:rPr>
          <w:rFonts w:ascii="Arial" w:hAnsi="Arial" w:cs="Arial"/>
          <w:b/>
          <w:color w:val="000000"/>
          <w:sz w:val="20"/>
          <w:szCs w:val="20"/>
        </w:rPr>
      </w:pPr>
      <w:r w:rsidRPr="00B658DC">
        <w:rPr>
          <w:rFonts w:ascii="Arial" w:hAnsi="Arial" w:cs="Arial"/>
          <w:b/>
          <w:color w:val="000000"/>
          <w:sz w:val="20"/>
          <w:szCs w:val="20"/>
        </w:rPr>
        <w:t>35.3.5.4 Usage and rules of Basic variant Multi-Link element in the context of multi-link (re)setup</w:t>
      </w:r>
    </w:p>
    <w:p w14:paraId="50F4925B" w14:textId="77777777" w:rsidR="007906BD" w:rsidRPr="007906BD" w:rsidRDefault="007906BD" w:rsidP="007906BD">
      <w:pPr>
        <w:rPr>
          <w:rFonts w:ascii="Times New Roman" w:hAnsi="Times New Roman" w:cs="Times New Roman"/>
          <w:b/>
          <w:i/>
          <w:iCs/>
          <w:color w:val="000000"/>
          <w:w w:val="0"/>
          <w:sz w:val="20"/>
          <w:szCs w:val="20"/>
        </w:rPr>
      </w:pPr>
      <w:proofErr w:type="spellStart"/>
      <w:r w:rsidRPr="00B658DC">
        <w:rPr>
          <w:rFonts w:ascii="Times New Roman" w:hAnsi="Times New Roman" w:cs="Times New Roman"/>
          <w:b/>
          <w:i/>
          <w:color w:val="000000"/>
          <w:w w:val="0"/>
          <w:sz w:val="20"/>
          <w:szCs w:val="20"/>
          <w:highlight w:val="yellow"/>
        </w:rPr>
        <w:t>TGbe</w:t>
      </w:r>
      <w:proofErr w:type="spellEnd"/>
      <w:r w:rsidRPr="00B658DC">
        <w:rPr>
          <w:rFonts w:ascii="Times New Roman" w:hAnsi="Times New Roman" w:cs="Times New Roman"/>
          <w:b/>
          <w:i/>
          <w:color w:val="000000"/>
          <w:w w:val="0"/>
          <w:sz w:val="20"/>
          <w:szCs w:val="20"/>
          <w:highlight w:val="yellow"/>
        </w:rPr>
        <w:t xml:space="preserve"> editor: Please update the following paragraph in this subclause as shown below</w:t>
      </w:r>
      <w:r w:rsidRPr="007906BD">
        <w:rPr>
          <w:rFonts w:ascii="Times New Roman" w:hAnsi="Times New Roman" w:cs="Times New Roman"/>
          <w:b/>
          <w:i/>
          <w:iCs/>
          <w:color w:val="000000"/>
          <w:w w:val="0"/>
          <w:sz w:val="20"/>
          <w:szCs w:val="20"/>
        </w:rPr>
        <w:t>:</w:t>
      </w:r>
    </w:p>
    <w:p w14:paraId="3DB3AB04" w14:textId="2926F0D1" w:rsidR="00624B09" w:rsidRDefault="007906BD" w:rsidP="00624B09">
      <w:pPr>
        <w:rPr>
          <w:rFonts w:ascii="Times New Roman" w:hAnsi="Times New Roman" w:cs="Times New Roman"/>
          <w:b/>
          <w:color w:val="000000"/>
          <w:w w:val="0"/>
          <w:sz w:val="20"/>
          <w:szCs w:val="20"/>
        </w:rPr>
      </w:pPr>
      <w:r w:rsidRPr="00B658DC">
        <w:rPr>
          <w:rFonts w:ascii="Times New Roman" w:hAnsi="Times New Roman" w:cs="Times New Roman"/>
          <w:sz w:val="16"/>
          <w:szCs w:val="16"/>
          <w:highlight w:val="yellow"/>
        </w:rPr>
        <w:t>[4248]</w:t>
      </w:r>
      <w:del w:id="339" w:author="Abhishek Patil" w:date="2021-08-03T22:26:00Z">
        <w:r w:rsidR="00B658DC" w:rsidRPr="00B658DC" w:rsidDel="002C2719">
          <w:rPr>
            <w:rFonts w:ascii="Times New Roman" w:hAnsi="Times New Roman" w:cs="Times New Roman"/>
            <w:color w:val="000000"/>
            <w:w w:val="0"/>
            <w:sz w:val="20"/>
            <w:szCs w:val="20"/>
          </w:rPr>
          <w:delText>Each Per-STA Profile subelement included in the Basic variant Multi-Link element carried in the(Re)Association Request frame shall not include another Basic variant Multi-Link element.</w:delText>
        </w:r>
      </w:del>
      <w:r w:rsidR="00624B09">
        <w:rPr>
          <w:rFonts w:ascii="Times New Roman" w:hAnsi="Times New Roman" w:cs="Times New Roman"/>
          <w:b/>
          <w:color w:val="000000"/>
          <w:w w:val="0"/>
          <w:sz w:val="20"/>
          <w:szCs w:val="20"/>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624B09" w:rsidRPr="007E587A" w14:paraId="685D4266" w14:textId="77777777" w:rsidTr="00217C74">
        <w:trPr>
          <w:trHeight w:val="220"/>
          <w:jc w:val="center"/>
        </w:trPr>
        <w:tc>
          <w:tcPr>
            <w:tcW w:w="625" w:type="dxa"/>
            <w:shd w:val="clear" w:color="auto" w:fill="BFBFBF" w:themeFill="background1" w:themeFillShade="BF"/>
            <w:noWrap/>
            <w:vAlign w:val="center"/>
            <w:hideMark/>
          </w:tcPr>
          <w:p w14:paraId="30B49298"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1A689867"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39AB7053"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0100EFE1"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2520" w:type="dxa"/>
            <w:shd w:val="clear" w:color="auto" w:fill="BFBFBF" w:themeFill="background1" w:themeFillShade="BF"/>
            <w:noWrap/>
            <w:vAlign w:val="bottom"/>
            <w:hideMark/>
          </w:tcPr>
          <w:p w14:paraId="1BFF4868"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2B898411"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970" w:type="dxa"/>
            <w:shd w:val="clear" w:color="auto" w:fill="BFBFBF" w:themeFill="background1" w:themeFillShade="BF"/>
            <w:vAlign w:val="center"/>
            <w:hideMark/>
          </w:tcPr>
          <w:p w14:paraId="559C4DB0"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265474" w:rsidRPr="008B0293" w14:paraId="487AC898" w14:textId="77777777" w:rsidTr="00217C74">
        <w:trPr>
          <w:trHeight w:val="220"/>
          <w:jc w:val="center"/>
        </w:trPr>
        <w:tc>
          <w:tcPr>
            <w:tcW w:w="625" w:type="dxa"/>
            <w:shd w:val="clear" w:color="auto" w:fill="auto"/>
            <w:noWrap/>
          </w:tcPr>
          <w:p w14:paraId="35E913E5"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6536</w:t>
            </w:r>
          </w:p>
        </w:tc>
        <w:tc>
          <w:tcPr>
            <w:tcW w:w="1080" w:type="dxa"/>
          </w:tcPr>
          <w:p w14:paraId="49AD0FA2"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Pascal VIGER</w:t>
            </w:r>
          </w:p>
        </w:tc>
        <w:tc>
          <w:tcPr>
            <w:tcW w:w="1080" w:type="dxa"/>
            <w:shd w:val="clear" w:color="auto" w:fill="auto"/>
            <w:noWrap/>
          </w:tcPr>
          <w:p w14:paraId="0F3D92B8"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83260A7"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249.27</w:t>
            </w:r>
          </w:p>
        </w:tc>
        <w:tc>
          <w:tcPr>
            <w:tcW w:w="2520" w:type="dxa"/>
            <w:shd w:val="clear" w:color="auto" w:fill="auto"/>
            <w:noWrap/>
          </w:tcPr>
          <w:p w14:paraId="4FB2CF44" w14:textId="77777777" w:rsidR="00265474" w:rsidRPr="002226D3" w:rsidRDefault="00265474" w:rsidP="008B74F0">
            <w:pPr>
              <w:suppressAutoHyphens/>
              <w:spacing w:after="0"/>
              <w:rPr>
                <w:rFonts w:ascii="Times New Roman" w:hAnsi="Times New Roman" w:cs="Times New Roman"/>
                <w:sz w:val="16"/>
                <w:szCs w:val="16"/>
              </w:rPr>
            </w:pPr>
            <w:proofErr w:type="gramStart"/>
            <w:r w:rsidRPr="002226D3">
              <w:rPr>
                <w:rFonts w:ascii="Times New Roman" w:hAnsi="Times New Roman" w:cs="Times New Roman"/>
                <w:sz w:val="16"/>
                <w:szCs w:val="16"/>
              </w:rPr>
              <w:t>In order to</w:t>
            </w:r>
            <w:proofErr w:type="gramEnd"/>
            <w:r w:rsidRPr="002226D3">
              <w:rPr>
                <w:rFonts w:ascii="Times New Roman" w:hAnsi="Times New Roman" w:cs="Times New Roman"/>
                <w:sz w:val="16"/>
                <w:szCs w:val="16"/>
              </w:rPr>
              <w:t xml:space="preserve"> clarify the concept, it shall be useful to indicate that the inherited elements of reporting STA are outside the ML Element.</w:t>
            </w:r>
          </w:p>
        </w:tc>
        <w:tc>
          <w:tcPr>
            <w:tcW w:w="1980" w:type="dxa"/>
            <w:shd w:val="clear" w:color="auto" w:fill="auto"/>
            <w:noWrap/>
          </w:tcPr>
          <w:p w14:paraId="19C6536D"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Complete sentence: "As a result, some elements carried in the per-STA profile for a reported STA can be </w:t>
            </w:r>
            <w:proofErr w:type="gramStart"/>
            <w:r w:rsidRPr="002226D3">
              <w:rPr>
                <w:rFonts w:ascii="Times New Roman" w:hAnsi="Times New Roman" w:cs="Times New Roman"/>
                <w:sz w:val="16"/>
                <w:szCs w:val="16"/>
              </w:rPr>
              <w:t>identical  to</w:t>
            </w:r>
            <w:proofErr w:type="gramEnd"/>
            <w:r w:rsidRPr="002226D3">
              <w:rPr>
                <w:rFonts w:ascii="Times New Roman" w:hAnsi="Times New Roman" w:cs="Times New Roman"/>
                <w:sz w:val="16"/>
                <w:szCs w:val="16"/>
              </w:rPr>
              <w:t xml:space="preserve"> same elements for the reporting STA ..." with "...that precede the Basic variant Multi-Link element".</w:t>
            </w:r>
          </w:p>
        </w:tc>
        <w:tc>
          <w:tcPr>
            <w:tcW w:w="2970" w:type="dxa"/>
            <w:shd w:val="clear" w:color="auto" w:fill="auto"/>
          </w:tcPr>
          <w:p w14:paraId="687B2967" w14:textId="77777777" w:rsidR="00265474" w:rsidRDefault="00265474" w:rsidP="008B74F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7F04615" w14:textId="77777777" w:rsidR="00265474" w:rsidRDefault="00265474" w:rsidP="008B74F0">
            <w:pPr>
              <w:suppressAutoHyphens/>
              <w:spacing w:after="0"/>
              <w:rPr>
                <w:rFonts w:ascii="Times New Roman" w:hAnsi="Times New Roman" w:cs="Times New Roman"/>
                <w:b/>
                <w:sz w:val="16"/>
                <w:szCs w:val="16"/>
              </w:rPr>
            </w:pPr>
          </w:p>
          <w:p w14:paraId="0333535F" w14:textId="67174A05" w:rsidR="00265474" w:rsidRDefault="00F613E9"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the first paragraph of 35.3.2.3.1 was updated to provide clarity on inheritance.</w:t>
            </w:r>
          </w:p>
          <w:p w14:paraId="7F57F642" w14:textId="77777777" w:rsidR="005C2A91" w:rsidRDefault="005C2A91" w:rsidP="008B74F0">
            <w:pPr>
              <w:suppressAutoHyphens/>
              <w:spacing w:after="0"/>
              <w:rPr>
                <w:rFonts w:ascii="Times New Roman" w:hAnsi="Times New Roman" w:cs="Times New Roman"/>
                <w:bCs/>
                <w:sz w:val="16"/>
                <w:szCs w:val="16"/>
              </w:rPr>
            </w:pPr>
          </w:p>
          <w:p w14:paraId="4FA867EC" w14:textId="11B2AC4B" w:rsidR="005C2A91" w:rsidRDefault="005C2A91"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Furthermore</w:t>
            </w:r>
            <w:r w:rsidR="004C381C">
              <w:rPr>
                <w:rFonts w:ascii="Times New Roman" w:hAnsi="Times New Roman" w:cs="Times New Roman"/>
                <w:bCs/>
                <w:sz w:val="16"/>
                <w:szCs w:val="16"/>
              </w:rPr>
              <w:t>,</w:t>
            </w:r>
            <w:r>
              <w:rPr>
                <w:rFonts w:ascii="Times New Roman" w:hAnsi="Times New Roman" w:cs="Times New Roman"/>
                <w:bCs/>
                <w:sz w:val="16"/>
                <w:szCs w:val="16"/>
              </w:rPr>
              <w:t xml:space="preserve"> the fourth paragraph was updated to clarify that certain elements such as ML IE are not inherited.</w:t>
            </w:r>
          </w:p>
          <w:p w14:paraId="63122812" w14:textId="77777777" w:rsidR="00265474" w:rsidRDefault="00265474" w:rsidP="008B74F0">
            <w:pPr>
              <w:suppressAutoHyphens/>
              <w:spacing w:after="0"/>
              <w:rPr>
                <w:rFonts w:ascii="Times New Roman" w:hAnsi="Times New Roman" w:cs="Times New Roman"/>
                <w:bCs/>
                <w:sz w:val="16"/>
                <w:szCs w:val="16"/>
              </w:rPr>
            </w:pPr>
          </w:p>
          <w:p w14:paraId="4A981C19" w14:textId="6ED8E501" w:rsidR="00265474" w:rsidRDefault="00265474" w:rsidP="008B74F0">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sidR="0030038D">
              <w:rPr>
                <w:rFonts w:ascii="Times New Roman" w:hAnsi="Times New Roman" w:cs="Times New Roman"/>
                <w:b/>
                <w:sz w:val="16"/>
                <w:szCs w:val="16"/>
              </w:rPr>
              <w:t>6536</w:t>
            </w:r>
          </w:p>
        </w:tc>
      </w:tr>
      <w:tr w:rsidR="00624B09" w:rsidRPr="008B0293" w14:paraId="42F96001" w14:textId="77777777" w:rsidTr="00217C74">
        <w:trPr>
          <w:trHeight w:val="220"/>
          <w:jc w:val="center"/>
        </w:trPr>
        <w:tc>
          <w:tcPr>
            <w:tcW w:w="625" w:type="dxa"/>
            <w:shd w:val="clear" w:color="auto" w:fill="auto"/>
            <w:noWrap/>
          </w:tcPr>
          <w:p w14:paraId="632F47F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5968</w:t>
            </w:r>
          </w:p>
        </w:tc>
        <w:tc>
          <w:tcPr>
            <w:tcW w:w="1080" w:type="dxa"/>
          </w:tcPr>
          <w:p w14:paraId="27E86B3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1A6584A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39DED0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249.36</w:t>
            </w:r>
          </w:p>
        </w:tc>
        <w:tc>
          <w:tcPr>
            <w:tcW w:w="2520" w:type="dxa"/>
            <w:shd w:val="clear" w:color="auto" w:fill="auto"/>
            <w:noWrap/>
          </w:tcPr>
          <w:p w14:paraId="1C9C006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Change the first sentence to "if </w:t>
            </w:r>
            <w:proofErr w:type="spellStart"/>
            <w:proofErr w:type="gramStart"/>
            <w:r w:rsidRPr="002226D3">
              <w:rPr>
                <w:rFonts w:ascii="Times New Roman" w:hAnsi="Times New Roman" w:cs="Times New Roman"/>
                <w:sz w:val="16"/>
                <w:szCs w:val="16"/>
              </w:rPr>
              <w:t>a</w:t>
            </w:r>
            <w:proofErr w:type="spellEnd"/>
            <w:proofErr w:type="gramEnd"/>
            <w:r w:rsidRPr="002226D3">
              <w:rPr>
                <w:rFonts w:ascii="Times New Roman" w:hAnsi="Times New Roman" w:cs="Times New Roman"/>
                <w:sz w:val="16"/>
                <w:szCs w:val="16"/>
              </w:rPr>
              <w:t xml:space="preserve"> element with element ID of the reported STA is different from the element with the me element ID of the reporting STA, the STA that transmits a Management frame carrying the Basic variant Multi-Link element shall include the element..." or "A STA that transmits a Management frame carrying the Basic variant Multi-Link element shall include all the elements that are specific to the reported STA..."</w:t>
            </w:r>
          </w:p>
        </w:tc>
        <w:tc>
          <w:tcPr>
            <w:tcW w:w="1980" w:type="dxa"/>
            <w:shd w:val="clear" w:color="auto" w:fill="auto"/>
            <w:noWrap/>
          </w:tcPr>
          <w:p w14:paraId="27C7A8B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970" w:type="dxa"/>
            <w:shd w:val="clear" w:color="auto" w:fill="auto"/>
          </w:tcPr>
          <w:p w14:paraId="0C8E6959" w14:textId="77777777" w:rsidR="00624B09" w:rsidRDefault="00E82CCE"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AB385B0" w14:textId="77777777" w:rsidR="00E82CCE" w:rsidRPr="00C90FFE" w:rsidRDefault="00E82CCE" w:rsidP="00D257B6">
            <w:pPr>
              <w:suppressAutoHyphens/>
              <w:spacing w:after="0"/>
              <w:rPr>
                <w:rFonts w:ascii="Times New Roman" w:hAnsi="Times New Roman" w:cs="Times New Roman"/>
                <w:bCs/>
                <w:sz w:val="16"/>
                <w:szCs w:val="16"/>
              </w:rPr>
            </w:pPr>
          </w:p>
          <w:p w14:paraId="2A273273" w14:textId="6F04A3D6" w:rsidR="00E82CCE" w:rsidRPr="00C90FFE" w:rsidRDefault="00E82CCE" w:rsidP="00D257B6">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 xml:space="preserve">The third paragraph in clause 35.3.2.3.1 was updated as a resolution to CIDs 5968, 5898 and </w:t>
            </w:r>
            <w:r w:rsidR="00A12A3A" w:rsidRPr="00C90FFE">
              <w:rPr>
                <w:rFonts w:ascii="Times New Roman" w:hAnsi="Times New Roman" w:cs="Times New Roman"/>
                <w:bCs/>
                <w:sz w:val="16"/>
                <w:szCs w:val="16"/>
              </w:rPr>
              <w:t>8226.</w:t>
            </w:r>
            <w:r w:rsidR="00347ACB">
              <w:rPr>
                <w:rFonts w:ascii="Times New Roman" w:hAnsi="Times New Roman" w:cs="Times New Roman"/>
                <w:bCs/>
                <w:sz w:val="16"/>
                <w:szCs w:val="16"/>
              </w:rPr>
              <w:t xml:space="preserve"> The updated text clarifies the conditions when an element is carried in </w:t>
            </w:r>
            <w:r w:rsidR="00CB0A04">
              <w:rPr>
                <w:rFonts w:ascii="Times New Roman" w:hAnsi="Times New Roman" w:cs="Times New Roman"/>
                <w:bCs/>
                <w:sz w:val="16"/>
                <w:szCs w:val="16"/>
              </w:rPr>
              <w:t>a complete profile of a reported STA.</w:t>
            </w:r>
          </w:p>
          <w:p w14:paraId="42B26424" w14:textId="77777777" w:rsidR="00A12A3A" w:rsidRDefault="00A12A3A" w:rsidP="00D257B6">
            <w:pPr>
              <w:suppressAutoHyphens/>
              <w:spacing w:after="0"/>
              <w:rPr>
                <w:rFonts w:ascii="Times New Roman" w:hAnsi="Times New Roman" w:cs="Times New Roman"/>
                <w:b/>
                <w:sz w:val="16"/>
                <w:szCs w:val="16"/>
              </w:rPr>
            </w:pPr>
          </w:p>
          <w:p w14:paraId="319F2FCC" w14:textId="678B202E" w:rsidR="00A12A3A" w:rsidRDefault="00A12A3A" w:rsidP="00D257B6">
            <w:pPr>
              <w:suppressAutoHyphens/>
              <w:spacing w:after="0"/>
              <w:rPr>
                <w:rFonts w:ascii="Times New Roman" w:hAnsi="Times New Roman" w:cs="Times New Roman"/>
                <w:b/>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624B09" w:rsidRPr="008B0293" w14:paraId="51ACE8D2" w14:textId="77777777" w:rsidTr="00217C74">
        <w:trPr>
          <w:trHeight w:val="220"/>
          <w:jc w:val="center"/>
        </w:trPr>
        <w:tc>
          <w:tcPr>
            <w:tcW w:w="625" w:type="dxa"/>
            <w:shd w:val="clear" w:color="auto" w:fill="auto"/>
            <w:noWrap/>
          </w:tcPr>
          <w:p w14:paraId="73E4D75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5898</w:t>
            </w:r>
          </w:p>
        </w:tc>
        <w:tc>
          <w:tcPr>
            <w:tcW w:w="1080" w:type="dxa"/>
          </w:tcPr>
          <w:p w14:paraId="2D26CBD3" w14:textId="77777777" w:rsidR="00624B09" w:rsidRPr="002226D3" w:rsidRDefault="00624B09" w:rsidP="00D257B6">
            <w:pPr>
              <w:suppressAutoHyphens/>
              <w:spacing w:after="0"/>
              <w:rPr>
                <w:rFonts w:ascii="Times New Roman" w:hAnsi="Times New Roman" w:cs="Times New Roman"/>
                <w:sz w:val="16"/>
                <w:szCs w:val="16"/>
              </w:rPr>
            </w:pPr>
            <w:proofErr w:type="spellStart"/>
            <w:r w:rsidRPr="002226D3">
              <w:rPr>
                <w:rFonts w:ascii="Times New Roman" w:hAnsi="Times New Roman" w:cs="Times New Roman"/>
                <w:sz w:val="16"/>
                <w:szCs w:val="16"/>
              </w:rPr>
              <w:t>Liangxiao</w:t>
            </w:r>
            <w:proofErr w:type="spellEnd"/>
            <w:r w:rsidRPr="002226D3">
              <w:rPr>
                <w:rFonts w:ascii="Times New Roman" w:hAnsi="Times New Roman" w:cs="Times New Roman"/>
                <w:sz w:val="16"/>
                <w:szCs w:val="16"/>
              </w:rPr>
              <w:t xml:space="preserve"> Xin</w:t>
            </w:r>
          </w:p>
        </w:tc>
        <w:tc>
          <w:tcPr>
            <w:tcW w:w="1080" w:type="dxa"/>
            <w:shd w:val="clear" w:color="auto" w:fill="auto"/>
            <w:noWrap/>
          </w:tcPr>
          <w:p w14:paraId="44662A9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1E7D44B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249.41</w:t>
            </w:r>
          </w:p>
        </w:tc>
        <w:tc>
          <w:tcPr>
            <w:tcW w:w="2520" w:type="dxa"/>
            <w:shd w:val="clear" w:color="auto" w:fill="auto"/>
            <w:noWrap/>
          </w:tcPr>
          <w:p w14:paraId="46C0FF9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broken </w:t>
            </w:r>
            <w:proofErr w:type="spellStart"/>
            <w:r w:rsidRPr="002226D3">
              <w:rPr>
                <w:rFonts w:ascii="Times New Roman" w:hAnsi="Times New Roman" w:cs="Times New Roman"/>
                <w:sz w:val="16"/>
                <w:szCs w:val="16"/>
              </w:rPr>
              <w:t>english</w:t>
            </w:r>
            <w:proofErr w:type="spellEnd"/>
            <w:r w:rsidRPr="002226D3">
              <w:rPr>
                <w:rFonts w:ascii="Times New Roman" w:hAnsi="Times New Roman" w:cs="Times New Roman"/>
                <w:sz w:val="16"/>
                <w:szCs w:val="16"/>
              </w:rPr>
              <w:t xml:space="preserve"> here.</w:t>
            </w:r>
            <w:r w:rsidRPr="002226D3">
              <w:rPr>
                <w:rFonts w:ascii="Times New Roman" w:hAnsi="Times New Roman" w:cs="Times New Roman"/>
                <w:sz w:val="16"/>
                <w:szCs w:val="16"/>
              </w:rPr>
              <w:br/>
              <w:t>"--its value is different from the element, if advertised by the reporting STA that has the same Element ID and Extended Element ID (if present)</w:t>
            </w:r>
          </w:p>
        </w:tc>
        <w:tc>
          <w:tcPr>
            <w:tcW w:w="1980" w:type="dxa"/>
            <w:shd w:val="clear" w:color="auto" w:fill="auto"/>
            <w:noWrap/>
          </w:tcPr>
          <w:p w14:paraId="751ADE2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its value is different from the element that has the same Element ID and Extended Element ID and that is advertised by the reporting STA (if present)</w:t>
            </w:r>
          </w:p>
        </w:tc>
        <w:tc>
          <w:tcPr>
            <w:tcW w:w="2970" w:type="dxa"/>
            <w:shd w:val="clear" w:color="auto" w:fill="auto"/>
          </w:tcPr>
          <w:p w14:paraId="4279D275" w14:textId="77777777" w:rsidR="00D46AA8" w:rsidRDefault="00D46AA8" w:rsidP="00D46AA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68BB58F" w14:textId="77777777" w:rsidR="00D46AA8" w:rsidRPr="00C90FFE" w:rsidRDefault="00D46AA8" w:rsidP="00D46AA8">
            <w:pPr>
              <w:suppressAutoHyphens/>
              <w:spacing w:after="0"/>
              <w:rPr>
                <w:rFonts w:ascii="Times New Roman" w:hAnsi="Times New Roman" w:cs="Times New Roman"/>
                <w:bCs/>
                <w:sz w:val="16"/>
                <w:szCs w:val="16"/>
              </w:rPr>
            </w:pPr>
          </w:p>
          <w:p w14:paraId="48C10DBC" w14:textId="77777777" w:rsidR="00D46AA8" w:rsidRPr="00C90FFE" w:rsidRDefault="00D46AA8" w:rsidP="00D46AA8">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The third paragraph in clause 35.3.2.3.1 was updated as a resolution to CIDs 5968, 5898 and 8226.</w:t>
            </w:r>
            <w:r>
              <w:rPr>
                <w:rFonts w:ascii="Times New Roman" w:hAnsi="Times New Roman" w:cs="Times New Roman"/>
                <w:bCs/>
                <w:sz w:val="16"/>
                <w:szCs w:val="16"/>
              </w:rPr>
              <w:t xml:space="preserve"> The updated text clarifies the conditions when an element is carried in a complete profile of a reported STA.</w:t>
            </w:r>
          </w:p>
          <w:p w14:paraId="3138B685" w14:textId="77777777" w:rsidR="00D46AA8" w:rsidRDefault="00D46AA8" w:rsidP="00D46AA8">
            <w:pPr>
              <w:suppressAutoHyphens/>
              <w:spacing w:after="0"/>
              <w:rPr>
                <w:rFonts w:ascii="Times New Roman" w:hAnsi="Times New Roman" w:cs="Times New Roman"/>
                <w:b/>
                <w:sz w:val="16"/>
                <w:szCs w:val="16"/>
              </w:rPr>
            </w:pPr>
          </w:p>
          <w:p w14:paraId="22CA9B1A" w14:textId="43412EAE" w:rsidR="00624B09" w:rsidRPr="00D45D95" w:rsidRDefault="00D46AA8" w:rsidP="00D46AA8">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FA2A4A" w:rsidRPr="008B0293" w14:paraId="236F5DD5" w14:textId="77777777" w:rsidTr="00217C74">
        <w:trPr>
          <w:trHeight w:val="220"/>
          <w:jc w:val="center"/>
        </w:trPr>
        <w:tc>
          <w:tcPr>
            <w:tcW w:w="625" w:type="dxa"/>
            <w:shd w:val="clear" w:color="auto" w:fill="auto"/>
            <w:noWrap/>
          </w:tcPr>
          <w:p w14:paraId="07106E34" w14:textId="79FB8E02"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8226</w:t>
            </w:r>
          </w:p>
        </w:tc>
        <w:tc>
          <w:tcPr>
            <w:tcW w:w="1080" w:type="dxa"/>
          </w:tcPr>
          <w:p w14:paraId="1C608035" w14:textId="4283D61E" w:rsidR="00FA2A4A" w:rsidRPr="002226D3" w:rsidRDefault="00FA2A4A" w:rsidP="00FA2A4A">
            <w:pPr>
              <w:suppressAutoHyphens/>
              <w:spacing w:after="0"/>
              <w:rPr>
                <w:rFonts w:ascii="Times New Roman" w:hAnsi="Times New Roman" w:cs="Times New Roman"/>
                <w:sz w:val="16"/>
                <w:szCs w:val="16"/>
              </w:rPr>
            </w:pPr>
            <w:proofErr w:type="spellStart"/>
            <w:r w:rsidRPr="00FA2A4A">
              <w:rPr>
                <w:rFonts w:ascii="Times New Roman" w:hAnsi="Times New Roman" w:cs="Times New Roman"/>
                <w:sz w:val="16"/>
                <w:szCs w:val="16"/>
              </w:rPr>
              <w:t>Yuxin</w:t>
            </w:r>
            <w:proofErr w:type="spellEnd"/>
            <w:r w:rsidRPr="00FA2A4A">
              <w:rPr>
                <w:rFonts w:ascii="Times New Roman" w:hAnsi="Times New Roman" w:cs="Times New Roman"/>
                <w:sz w:val="16"/>
                <w:szCs w:val="16"/>
              </w:rPr>
              <w:t xml:space="preserve"> LU</w:t>
            </w:r>
          </w:p>
        </w:tc>
        <w:tc>
          <w:tcPr>
            <w:tcW w:w="1080" w:type="dxa"/>
            <w:shd w:val="clear" w:color="auto" w:fill="auto"/>
            <w:noWrap/>
          </w:tcPr>
          <w:p w14:paraId="3D233763" w14:textId="56BA0C3F"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35.3.2.3 Inheritance in a per-STA profile</w:t>
            </w:r>
          </w:p>
        </w:tc>
        <w:tc>
          <w:tcPr>
            <w:tcW w:w="720" w:type="dxa"/>
          </w:tcPr>
          <w:p w14:paraId="0B10AB68" w14:textId="3A74B470"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249.41</w:t>
            </w:r>
          </w:p>
        </w:tc>
        <w:tc>
          <w:tcPr>
            <w:tcW w:w="2520" w:type="dxa"/>
            <w:shd w:val="clear" w:color="auto" w:fill="auto"/>
            <w:noWrap/>
          </w:tcPr>
          <w:p w14:paraId="198C717A" w14:textId="2A3B0794"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For the first condition, if "the element" is not advertised by the reporting STA, the first condition would not exist.</w:t>
            </w:r>
          </w:p>
        </w:tc>
        <w:tc>
          <w:tcPr>
            <w:tcW w:w="1980" w:type="dxa"/>
            <w:shd w:val="clear" w:color="auto" w:fill="auto"/>
            <w:noWrap/>
          </w:tcPr>
          <w:p w14:paraId="3BEA0DBE" w14:textId="359E78E8"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Remove "if". Such as change "its value is different from the element, if advertised by the reporting STA..." to "its value is different from the element which is advertised by the reporting STA..."</w:t>
            </w:r>
          </w:p>
        </w:tc>
        <w:tc>
          <w:tcPr>
            <w:tcW w:w="2970" w:type="dxa"/>
            <w:shd w:val="clear" w:color="auto" w:fill="auto"/>
          </w:tcPr>
          <w:p w14:paraId="7C86D0E6" w14:textId="77777777" w:rsidR="00D46AA8" w:rsidRDefault="00D46AA8" w:rsidP="00D46AA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08FA1E" w14:textId="77777777" w:rsidR="00D46AA8" w:rsidRPr="00C90FFE" w:rsidRDefault="00D46AA8" w:rsidP="00D46AA8">
            <w:pPr>
              <w:suppressAutoHyphens/>
              <w:spacing w:after="0"/>
              <w:rPr>
                <w:rFonts w:ascii="Times New Roman" w:hAnsi="Times New Roman" w:cs="Times New Roman"/>
                <w:bCs/>
                <w:sz w:val="16"/>
                <w:szCs w:val="16"/>
              </w:rPr>
            </w:pPr>
          </w:p>
          <w:p w14:paraId="027046C4" w14:textId="77777777" w:rsidR="00D46AA8" w:rsidRPr="00C90FFE" w:rsidRDefault="00D46AA8" w:rsidP="00D46AA8">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The third paragraph in clause 35.3.2.3.1 was updated as a resolution to CIDs 5968, 5898 and 8226.</w:t>
            </w:r>
            <w:r>
              <w:rPr>
                <w:rFonts w:ascii="Times New Roman" w:hAnsi="Times New Roman" w:cs="Times New Roman"/>
                <w:bCs/>
                <w:sz w:val="16"/>
                <w:szCs w:val="16"/>
              </w:rPr>
              <w:t xml:space="preserve"> The updated text clarifies the conditions when an element is carried in a complete profile of a reported STA.</w:t>
            </w:r>
          </w:p>
          <w:p w14:paraId="285775F7" w14:textId="77777777" w:rsidR="00D46AA8" w:rsidRDefault="00D46AA8" w:rsidP="00D46AA8">
            <w:pPr>
              <w:suppressAutoHyphens/>
              <w:spacing w:after="0"/>
              <w:rPr>
                <w:rFonts w:ascii="Times New Roman" w:hAnsi="Times New Roman" w:cs="Times New Roman"/>
                <w:b/>
                <w:sz w:val="16"/>
                <w:szCs w:val="16"/>
              </w:rPr>
            </w:pPr>
          </w:p>
          <w:p w14:paraId="1D1E0340" w14:textId="7BA6FC5F" w:rsidR="00FA2A4A" w:rsidRPr="00D45D95" w:rsidRDefault="00D46AA8" w:rsidP="00D46AA8">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D81CC6" w:rsidRPr="008B0293" w14:paraId="1B5242B5" w14:textId="77777777" w:rsidTr="00217C74">
        <w:trPr>
          <w:trHeight w:val="220"/>
          <w:jc w:val="center"/>
        </w:trPr>
        <w:tc>
          <w:tcPr>
            <w:tcW w:w="625" w:type="dxa"/>
            <w:shd w:val="clear" w:color="auto" w:fill="auto"/>
            <w:noWrap/>
          </w:tcPr>
          <w:p w14:paraId="21B53DF5"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7812</w:t>
            </w:r>
          </w:p>
        </w:tc>
        <w:tc>
          <w:tcPr>
            <w:tcW w:w="1080" w:type="dxa"/>
          </w:tcPr>
          <w:p w14:paraId="4116A4A3" w14:textId="77777777" w:rsidR="00D81CC6" w:rsidRPr="002226D3" w:rsidRDefault="00D81CC6" w:rsidP="008B74F0">
            <w:pPr>
              <w:suppressAutoHyphens/>
              <w:spacing w:after="0"/>
              <w:rPr>
                <w:rFonts w:ascii="Times New Roman" w:hAnsi="Times New Roman" w:cs="Times New Roman"/>
                <w:sz w:val="16"/>
                <w:szCs w:val="16"/>
              </w:rPr>
            </w:pPr>
            <w:proofErr w:type="spellStart"/>
            <w:r w:rsidRPr="002226D3">
              <w:rPr>
                <w:rFonts w:ascii="Times New Roman" w:hAnsi="Times New Roman" w:cs="Times New Roman"/>
                <w:sz w:val="16"/>
                <w:szCs w:val="16"/>
              </w:rPr>
              <w:t>Yiqing</w:t>
            </w:r>
            <w:proofErr w:type="spellEnd"/>
            <w:r w:rsidRPr="002226D3">
              <w:rPr>
                <w:rFonts w:ascii="Times New Roman" w:hAnsi="Times New Roman" w:cs="Times New Roman"/>
                <w:sz w:val="16"/>
                <w:szCs w:val="16"/>
              </w:rPr>
              <w:t xml:space="preserve"> Li</w:t>
            </w:r>
          </w:p>
        </w:tc>
        <w:tc>
          <w:tcPr>
            <w:tcW w:w="1080" w:type="dxa"/>
            <w:shd w:val="clear" w:color="auto" w:fill="auto"/>
            <w:noWrap/>
          </w:tcPr>
          <w:p w14:paraId="1CB6E9BE"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3031E069"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249.63</w:t>
            </w:r>
          </w:p>
        </w:tc>
        <w:tc>
          <w:tcPr>
            <w:tcW w:w="2520" w:type="dxa"/>
            <w:shd w:val="clear" w:color="auto" w:fill="auto"/>
            <w:noWrap/>
          </w:tcPr>
          <w:p w14:paraId="047AF371"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The NOTE 3 here seems to describe the </w:t>
            </w:r>
            <w:proofErr w:type="spellStart"/>
            <w:r w:rsidRPr="002226D3">
              <w:rPr>
                <w:rFonts w:ascii="Times New Roman" w:hAnsi="Times New Roman" w:cs="Times New Roman"/>
                <w:sz w:val="16"/>
                <w:szCs w:val="16"/>
              </w:rPr>
              <w:t>the</w:t>
            </w:r>
            <w:proofErr w:type="spellEnd"/>
            <w:r w:rsidRPr="002226D3">
              <w:rPr>
                <w:rFonts w:ascii="Times New Roman" w:hAnsi="Times New Roman" w:cs="Times New Roman"/>
                <w:sz w:val="16"/>
                <w:szCs w:val="16"/>
              </w:rPr>
              <w:t xml:space="preserve"> case where the reported STA does not satisfy the condition for that element to be included in the frame while the reporting STA satisfies the corresponding condition. What does the description "a value specific to the reported STA" mean? Please </w:t>
            </w:r>
            <w:proofErr w:type="spellStart"/>
            <w:r w:rsidRPr="002226D3">
              <w:rPr>
                <w:rFonts w:ascii="Times New Roman" w:hAnsi="Times New Roman" w:cs="Times New Roman"/>
                <w:sz w:val="16"/>
                <w:szCs w:val="16"/>
              </w:rPr>
              <w:t>calrify</w:t>
            </w:r>
            <w:proofErr w:type="spellEnd"/>
            <w:r w:rsidRPr="002226D3">
              <w:rPr>
                <w:rFonts w:ascii="Times New Roman" w:hAnsi="Times New Roman" w:cs="Times New Roman"/>
                <w:sz w:val="16"/>
                <w:szCs w:val="16"/>
              </w:rPr>
              <w:t xml:space="preserve"> this </w:t>
            </w:r>
            <w:proofErr w:type="spellStart"/>
            <w:r w:rsidRPr="002226D3">
              <w:rPr>
                <w:rFonts w:ascii="Times New Roman" w:hAnsi="Times New Roman" w:cs="Times New Roman"/>
                <w:sz w:val="16"/>
                <w:szCs w:val="16"/>
              </w:rPr>
              <w:t>defition</w:t>
            </w:r>
            <w:proofErr w:type="spellEnd"/>
            <w:r w:rsidRPr="002226D3">
              <w:rPr>
                <w:rFonts w:ascii="Times New Roman" w:hAnsi="Times New Roman" w:cs="Times New Roman"/>
                <w:sz w:val="16"/>
                <w:szCs w:val="16"/>
              </w:rPr>
              <w:t>. Besides, the elements not applicable to the reported STA but carried in the Management frame should be included in the Non-</w:t>
            </w:r>
            <w:r w:rsidRPr="002226D3">
              <w:rPr>
                <w:rFonts w:ascii="Times New Roman" w:hAnsi="Times New Roman" w:cs="Times New Roman"/>
                <w:sz w:val="16"/>
                <w:szCs w:val="16"/>
              </w:rPr>
              <w:lastRenderedPageBreak/>
              <w:t xml:space="preserve">Inheritance element with its element ID and extended </w:t>
            </w:r>
            <w:proofErr w:type="spellStart"/>
            <w:r w:rsidRPr="002226D3">
              <w:rPr>
                <w:rFonts w:ascii="Times New Roman" w:hAnsi="Times New Roman" w:cs="Times New Roman"/>
                <w:sz w:val="16"/>
                <w:szCs w:val="16"/>
              </w:rPr>
              <w:t>elemetn</w:t>
            </w:r>
            <w:proofErr w:type="spellEnd"/>
            <w:r w:rsidRPr="002226D3">
              <w:rPr>
                <w:rFonts w:ascii="Times New Roman" w:hAnsi="Times New Roman" w:cs="Times New Roman"/>
                <w:sz w:val="16"/>
                <w:szCs w:val="16"/>
              </w:rPr>
              <w:t xml:space="preserve"> ID (if present).</w:t>
            </w:r>
          </w:p>
        </w:tc>
        <w:tc>
          <w:tcPr>
            <w:tcW w:w="1980" w:type="dxa"/>
            <w:shd w:val="clear" w:color="auto" w:fill="auto"/>
            <w:noWrap/>
          </w:tcPr>
          <w:p w14:paraId="7BD9DA9D"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 xml:space="preserve">Please clarify the description "a value specific to the reported STA". The case where there are different values for the same element and the case where the elements are not applicable to the reported STA but carried in the Management frame </w:t>
            </w:r>
            <w:proofErr w:type="spellStart"/>
            <w:r w:rsidRPr="002226D3">
              <w:rPr>
                <w:rFonts w:ascii="Times New Roman" w:hAnsi="Times New Roman" w:cs="Times New Roman"/>
                <w:sz w:val="16"/>
                <w:szCs w:val="16"/>
              </w:rPr>
              <w:t>tranmistted</w:t>
            </w:r>
            <w:proofErr w:type="spellEnd"/>
            <w:r w:rsidRPr="002226D3">
              <w:rPr>
                <w:rFonts w:ascii="Times New Roman" w:hAnsi="Times New Roman" w:cs="Times New Roman"/>
                <w:sz w:val="16"/>
                <w:szCs w:val="16"/>
              </w:rPr>
              <w:t xml:space="preserve"> by the reporting STA shall be distinguished.</w:t>
            </w:r>
          </w:p>
        </w:tc>
        <w:tc>
          <w:tcPr>
            <w:tcW w:w="2970" w:type="dxa"/>
            <w:shd w:val="clear" w:color="auto" w:fill="auto"/>
          </w:tcPr>
          <w:p w14:paraId="5CFA8F57" w14:textId="77777777" w:rsidR="00D81CC6" w:rsidRPr="009E7714" w:rsidRDefault="00BD61E6" w:rsidP="008B74F0">
            <w:pPr>
              <w:suppressAutoHyphens/>
              <w:spacing w:after="0"/>
              <w:rPr>
                <w:rFonts w:ascii="Times New Roman" w:hAnsi="Times New Roman" w:cs="Times New Roman"/>
                <w:b/>
                <w:sz w:val="16"/>
                <w:szCs w:val="16"/>
              </w:rPr>
            </w:pPr>
            <w:r w:rsidRPr="009E7714">
              <w:rPr>
                <w:rFonts w:ascii="Times New Roman" w:hAnsi="Times New Roman" w:cs="Times New Roman"/>
                <w:b/>
                <w:sz w:val="16"/>
                <w:szCs w:val="16"/>
              </w:rPr>
              <w:t>Revised</w:t>
            </w:r>
          </w:p>
          <w:p w14:paraId="7D02715A" w14:textId="77777777" w:rsidR="00BD61E6" w:rsidRDefault="00BD61E6" w:rsidP="008B74F0">
            <w:pPr>
              <w:suppressAutoHyphens/>
              <w:spacing w:after="0"/>
              <w:rPr>
                <w:rFonts w:ascii="Times New Roman" w:hAnsi="Times New Roman" w:cs="Times New Roman"/>
                <w:bCs/>
                <w:sz w:val="16"/>
                <w:szCs w:val="16"/>
              </w:rPr>
            </w:pPr>
          </w:p>
          <w:p w14:paraId="05A90BB0" w14:textId="04F98646" w:rsidR="00BD61E6" w:rsidRDefault="00BD61E6"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The NOTE was updated to clarify th</w:t>
            </w:r>
            <w:r w:rsidR="00662F2C">
              <w:rPr>
                <w:rFonts w:ascii="Times New Roman" w:hAnsi="Times New Roman" w:cs="Times New Roman"/>
                <w:bCs/>
                <w:sz w:val="16"/>
                <w:szCs w:val="16"/>
              </w:rPr>
              <w:t>e case wh</w:t>
            </w:r>
            <w:r w:rsidR="004918AE">
              <w:rPr>
                <w:rFonts w:ascii="Times New Roman" w:hAnsi="Times New Roman" w:cs="Times New Roman"/>
                <w:bCs/>
                <w:sz w:val="16"/>
                <w:szCs w:val="16"/>
              </w:rPr>
              <w:t xml:space="preserve">ere </w:t>
            </w:r>
            <w:r w:rsidR="00C6123F">
              <w:rPr>
                <w:rFonts w:ascii="Times New Roman" w:hAnsi="Times New Roman" w:cs="Times New Roman"/>
                <w:bCs/>
                <w:sz w:val="16"/>
                <w:szCs w:val="16"/>
              </w:rPr>
              <w:t xml:space="preserve">there </w:t>
            </w:r>
            <w:proofErr w:type="gramStart"/>
            <w:r w:rsidR="00C6123F">
              <w:rPr>
                <w:rFonts w:ascii="Times New Roman" w:hAnsi="Times New Roman" w:cs="Times New Roman"/>
                <w:bCs/>
                <w:sz w:val="16"/>
                <w:szCs w:val="16"/>
              </w:rPr>
              <w:t>are</w:t>
            </w:r>
            <w:proofErr w:type="gramEnd"/>
            <w:r w:rsidR="00C6123F">
              <w:rPr>
                <w:rFonts w:ascii="Times New Roman" w:hAnsi="Times New Roman" w:cs="Times New Roman"/>
                <w:bCs/>
                <w:sz w:val="16"/>
                <w:szCs w:val="16"/>
              </w:rPr>
              <w:t xml:space="preserve"> more than one </w:t>
            </w:r>
            <w:r w:rsidR="003342F9">
              <w:rPr>
                <w:rFonts w:ascii="Times New Roman" w:hAnsi="Times New Roman" w:cs="Times New Roman"/>
                <w:bCs/>
                <w:sz w:val="16"/>
                <w:szCs w:val="16"/>
              </w:rPr>
              <w:t>element</w:t>
            </w:r>
            <w:r w:rsidR="00C6123F">
              <w:rPr>
                <w:rFonts w:ascii="Times New Roman" w:hAnsi="Times New Roman" w:cs="Times New Roman"/>
                <w:bCs/>
                <w:sz w:val="16"/>
                <w:szCs w:val="16"/>
              </w:rPr>
              <w:t xml:space="preserve"> carried in the core frame and the STA profile and at least one element has a value that is not applicable to the reported STA.</w:t>
            </w:r>
            <w:r w:rsidR="003342F9">
              <w:rPr>
                <w:rFonts w:ascii="Times New Roman" w:hAnsi="Times New Roman" w:cs="Times New Roman"/>
                <w:bCs/>
                <w:sz w:val="16"/>
                <w:szCs w:val="16"/>
              </w:rPr>
              <w:t xml:space="preserve"> This case is </w:t>
            </w:r>
            <w:r w:rsidR="00970BD1">
              <w:rPr>
                <w:rFonts w:ascii="Times New Roman" w:hAnsi="Times New Roman" w:cs="Times New Roman"/>
                <w:bCs/>
                <w:sz w:val="16"/>
                <w:szCs w:val="16"/>
              </w:rPr>
              <w:t>not the same as</w:t>
            </w:r>
            <w:r w:rsidR="003342F9">
              <w:rPr>
                <w:rFonts w:ascii="Times New Roman" w:hAnsi="Times New Roman" w:cs="Times New Roman"/>
                <w:bCs/>
                <w:sz w:val="16"/>
                <w:szCs w:val="16"/>
              </w:rPr>
              <w:t xml:space="preserve"> from non-inheritance.</w:t>
            </w:r>
          </w:p>
          <w:p w14:paraId="38750421" w14:textId="77777777" w:rsidR="003342F9" w:rsidRDefault="003342F9" w:rsidP="008B74F0">
            <w:pPr>
              <w:suppressAutoHyphens/>
              <w:spacing w:after="0"/>
              <w:rPr>
                <w:rFonts w:ascii="Times New Roman" w:hAnsi="Times New Roman" w:cs="Times New Roman"/>
                <w:bCs/>
                <w:sz w:val="16"/>
                <w:szCs w:val="16"/>
              </w:rPr>
            </w:pPr>
          </w:p>
          <w:p w14:paraId="6FA4AB73" w14:textId="5D8DAF4C" w:rsidR="003342F9" w:rsidRPr="00D45D95" w:rsidRDefault="003342F9" w:rsidP="008B74F0">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7812</w:t>
            </w:r>
          </w:p>
        </w:tc>
      </w:tr>
      <w:tr w:rsidR="00624B09" w:rsidRPr="008B0293" w14:paraId="57E59FB2" w14:textId="77777777" w:rsidTr="00217C74">
        <w:trPr>
          <w:trHeight w:val="220"/>
          <w:jc w:val="center"/>
        </w:trPr>
        <w:tc>
          <w:tcPr>
            <w:tcW w:w="625" w:type="dxa"/>
            <w:shd w:val="clear" w:color="auto" w:fill="auto"/>
            <w:noWrap/>
          </w:tcPr>
          <w:p w14:paraId="716C98D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5048</w:t>
            </w:r>
          </w:p>
        </w:tc>
        <w:tc>
          <w:tcPr>
            <w:tcW w:w="1080" w:type="dxa"/>
          </w:tcPr>
          <w:p w14:paraId="6E30D7D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Gaurang Naik</w:t>
            </w:r>
          </w:p>
        </w:tc>
        <w:tc>
          <w:tcPr>
            <w:tcW w:w="1080" w:type="dxa"/>
            <w:shd w:val="clear" w:color="auto" w:fill="auto"/>
            <w:noWrap/>
          </w:tcPr>
          <w:p w14:paraId="62D5E5B7"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2DA92B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249.48</w:t>
            </w:r>
          </w:p>
        </w:tc>
        <w:tc>
          <w:tcPr>
            <w:tcW w:w="2520" w:type="dxa"/>
            <w:shd w:val="clear" w:color="auto" w:fill="auto"/>
            <w:noWrap/>
          </w:tcPr>
          <w:p w14:paraId="563C672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Clarify the rules related to inheritance of the Vendor specific elements when elements are carried in the frame body as well as in the Per-STA profile, when the number of Vendor specific elements in the frame body and in the Per-STA profile are different</w:t>
            </w:r>
          </w:p>
        </w:tc>
        <w:tc>
          <w:tcPr>
            <w:tcW w:w="1980" w:type="dxa"/>
            <w:shd w:val="clear" w:color="auto" w:fill="auto"/>
            <w:noWrap/>
          </w:tcPr>
          <w:p w14:paraId="664D2A3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970" w:type="dxa"/>
            <w:shd w:val="clear" w:color="auto" w:fill="auto"/>
          </w:tcPr>
          <w:p w14:paraId="15805B54" w14:textId="77777777" w:rsidR="00624B09" w:rsidRPr="00B1101A" w:rsidRDefault="00813B2E" w:rsidP="00D257B6">
            <w:pPr>
              <w:suppressAutoHyphens/>
              <w:spacing w:after="0"/>
              <w:rPr>
                <w:rFonts w:ascii="Times New Roman" w:hAnsi="Times New Roman" w:cs="Times New Roman"/>
                <w:b/>
                <w:sz w:val="16"/>
                <w:szCs w:val="16"/>
              </w:rPr>
            </w:pPr>
            <w:r w:rsidRPr="00B1101A">
              <w:rPr>
                <w:rFonts w:ascii="Times New Roman" w:hAnsi="Times New Roman" w:cs="Times New Roman"/>
                <w:b/>
                <w:sz w:val="16"/>
                <w:szCs w:val="16"/>
              </w:rPr>
              <w:t>Revised</w:t>
            </w:r>
          </w:p>
          <w:p w14:paraId="40879EEB" w14:textId="77777777" w:rsidR="001B04C1" w:rsidRDefault="001B04C1" w:rsidP="00D257B6">
            <w:pPr>
              <w:suppressAutoHyphens/>
              <w:spacing w:after="0"/>
              <w:rPr>
                <w:rFonts w:ascii="Times New Roman" w:hAnsi="Times New Roman" w:cs="Times New Roman"/>
                <w:bCs/>
                <w:sz w:val="16"/>
                <w:szCs w:val="16"/>
              </w:rPr>
            </w:pPr>
          </w:p>
          <w:p w14:paraId="11AE0444" w14:textId="77777777" w:rsidR="001B04C1" w:rsidRDefault="001B04C1"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new NOTE was added to cover the case when there is a difference in the number of </w:t>
            </w:r>
            <w:r w:rsidR="00970BD1">
              <w:rPr>
                <w:rFonts w:ascii="Times New Roman" w:hAnsi="Times New Roman" w:cs="Times New Roman"/>
                <w:bCs/>
                <w:sz w:val="16"/>
                <w:szCs w:val="16"/>
              </w:rPr>
              <w:t xml:space="preserve">applicable instances of an </w:t>
            </w:r>
            <w:r>
              <w:rPr>
                <w:rFonts w:ascii="Times New Roman" w:hAnsi="Times New Roman" w:cs="Times New Roman"/>
                <w:bCs/>
                <w:sz w:val="16"/>
                <w:szCs w:val="16"/>
              </w:rPr>
              <w:t>element</w:t>
            </w:r>
            <w:r w:rsidR="00970BD1">
              <w:rPr>
                <w:rFonts w:ascii="Times New Roman" w:hAnsi="Times New Roman" w:cs="Times New Roman"/>
                <w:bCs/>
                <w:sz w:val="16"/>
                <w:szCs w:val="16"/>
              </w:rPr>
              <w:t xml:space="preserve"> between the reported and reporting STA. In such case the applicable elements are included in the per-STA profile. This case is not the same as from non-inheritance.</w:t>
            </w:r>
          </w:p>
          <w:p w14:paraId="2DBADAEE" w14:textId="77777777" w:rsidR="00970BD1" w:rsidRDefault="00970BD1" w:rsidP="00D257B6">
            <w:pPr>
              <w:suppressAutoHyphens/>
              <w:spacing w:after="0"/>
              <w:rPr>
                <w:rFonts w:ascii="Times New Roman" w:hAnsi="Times New Roman" w:cs="Times New Roman"/>
                <w:bCs/>
                <w:sz w:val="16"/>
                <w:szCs w:val="16"/>
              </w:rPr>
            </w:pPr>
          </w:p>
          <w:p w14:paraId="395A4A6A" w14:textId="2DBEA2AE" w:rsidR="00970BD1" w:rsidRPr="00D45D95" w:rsidRDefault="00970BD1"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sidR="00B1101A">
              <w:rPr>
                <w:rFonts w:ascii="Times New Roman" w:hAnsi="Times New Roman" w:cs="Times New Roman"/>
                <w:b/>
                <w:sz w:val="16"/>
                <w:szCs w:val="16"/>
              </w:rPr>
              <w:t>4037</w:t>
            </w:r>
          </w:p>
        </w:tc>
      </w:tr>
      <w:tr w:rsidR="00624B09" w:rsidRPr="008B0293" w14:paraId="762389C7" w14:textId="77777777" w:rsidTr="00217C74">
        <w:trPr>
          <w:trHeight w:val="220"/>
          <w:jc w:val="center"/>
        </w:trPr>
        <w:tc>
          <w:tcPr>
            <w:tcW w:w="625" w:type="dxa"/>
            <w:shd w:val="clear" w:color="auto" w:fill="auto"/>
            <w:noWrap/>
          </w:tcPr>
          <w:p w14:paraId="1F2C4BA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4037</w:t>
            </w:r>
          </w:p>
        </w:tc>
        <w:tc>
          <w:tcPr>
            <w:tcW w:w="1080" w:type="dxa"/>
          </w:tcPr>
          <w:p w14:paraId="016007C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5C177EF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0C6F890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249.63</w:t>
            </w:r>
          </w:p>
        </w:tc>
        <w:tc>
          <w:tcPr>
            <w:tcW w:w="2520" w:type="dxa"/>
            <w:shd w:val="clear" w:color="auto" w:fill="auto"/>
            <w:noWrap/>
          </w:tcPr>
          <w:p w14:paraId="2DE7A92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The spec needs to clarify the case when the number of elements having the same Element ID and Extended Element ID (if applicable) carried in the </w:t>
            </w:r>
            <w:proofErr w:type="spellStart"/>
            <w:r w:rsidRPr="002226D3">
              <w:rPr>
                <w:rFonts w:ascii="Times New Roman" w:hAnsi="Times New Roman" w:cs="Times New Roman"/>
                <w:sz w:val="16"/>
                <w:szCs w:val="16"/>
              </w:rPr>
              <w:t>Mgmt</w:t>
            </w:r>
            <w:proofErr w:type="spellEnd"/>
            <w:r w:rsidRPr="002226D3">
              <w:rPr>
                <w:rFonts w:ascii="Times New Roman" w:hAnsi="Times New Roman" w:cs="Times New Roman"/>
                <w:sz w:val="16"/>
                <w:szCs w:val="16"/>
              </w:rPr>
              <w:t xml:space="preserve"> frame for the reporting STA and that for the reported STA are different. For example, a single Vendor Specific element applies to the reporting STA and more than one Vendor Specific element applies to the reported STA.</w:t>
            </w:r>
          </w:p>
        </w:tc>
        <w:tc>
          <w:tcPr>
            <w:tcW w:w="1980" w:type="dxa"/>
            <w:shd w:val="clear" w:color="auto" w:fill="auto"/>
            <w:noWrap/>
          </w:tcPr>
          <w:p w14:paraId="2B521DE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Add another NOTE as follows:</w:t>
            </w:r>
            <w:r w:rsidRPr="002226D3">
              <w:rPr>
                <w:rFonts w:ascii="Times New Roman" w:hAnsi="Times New Roman" w:cs="Times New Roman"/>
                <w:sz w:val="16"/>
                <w:szCs w:val="16"/>
              </w:rPr>
              <w:br/>
              <w:t>It is possible that more than one element with the same Element ID and Extended Element ID (if present), applies to a (reporting or the reported) STA. If there is a difference in the number of elements with the same Element ID and Extended Element ID (if present) for the reported and reporting STA, then inheritance is not applied for that element and the profile for that reported STA includes all the instance of that elements, each containing a value specific to the reported STA.</w:t>
            </w:r>
          </w:p>
        </w:tc>
        <w:tc>
          <w:tcPr>
            <w:tcW w:w="2970" w:type="dxa"/>
            <w:shd w:val="clear" w:color="auto" w:fill="auto"/>
          </w:tcPr>
          <w:p w14:paraId="3F07EBBA" w14:textId="77777777" w:rsidR="00B1101A" w:rsidRPr="00B1101A" w:rsidRDefault="00B1101A" w:rsidP="00B1101A">
            <w:pPr>
              <w:suppressAutoHyphens/>
              <w:spacing w:after="0"/>
              <w:rPr>
                <w:rFonts w:ascii="Times New Roman" w:hAnsi="Times New Roman" w:cs="Times New Roman"/>
                <w:b/>
                <w:sz w:val="16"/>
                <w:szCs w:val="16"/>
              </w:rPr>
            </w:pPr>
            <w:r w:rsidRPr="00B1101A">
              <w:rPr>
                <w:rFonts w:ascii="Times New Roman" w:hAnsi="Times New Roman" w:cs="Times New Roman"/>
                <w:b/>
                <w:sz w:val="16"/>
                <w:szCs w:val="16"/>
              </w:rPr>
              <w:t>Revised</w:t>
            </w:r>
          </w:p>
          <w:p w14:paraId="2DEB12A4" w14:textId="77777777" w:rsidR="00B1101A" w:rsidRDefault="00B1101A" w:rsidP="00B1101A">
            <w:pPr>
              <w:suppressAutoHyphens/>
              <w:spacing w:after="0"/>
              <w:rPr>
                <w:rFonts w:ascii="Times New Roman" w:hAnsi="Times New Roman" w:cs="Times New Roman"/>
                <w:bCs/>
                <w:sz w:val="16"/>
                <w:szCs w:val="16"/>
              </w:rPr>
            </w:pPr>
          </w:p>
          <w:p w14:paraId="2E36EFC7" w14:textId="77777777" w:rsidR="00B1101A" w:rsidRDefault="00B1101A" w:rsidP="00B1101A">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new NOTE was added to cover the case when there is a difference in the number of applicable instances of an element between the reported and reporting STA. In such case the applicable elements are included in the per-STA profile. This case is not the same as from non-inheritance.</w:t>
            </w:r>
          </w:p>
          <w:p w14:paraId="0C9962BD" w14:textId="77777777" w:rsidR="00B1101A" w:rsidRDefault="00B1101A" w:rsidP="00B1101A">
            <w:pPr>
              <w:suppressAutoHyphens/>
              <w:spacing w:after="0"/>
              <w:rPr>
                <w:rFonts w:ascii="Times New Roman" w:hAnsi="Times New Roman" w:cs="Times New Roman"/>
                <w:bCs/>
                <w:sz w:val="16"/>
                <w:szCs w:val="16"/>
              </w:rPr>
            </w:pPr>
          </w:p>
          <w:p w14:paraId="08531399" w14:textId="443AFFD2" w:rsidR="00624B09" w:rsidRPr="00D45D95" w:rsidRDefault="00B1101A" w:rsidP="00B1101A">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4037</w:t>
            </w:r>
          </w:p>
        </w:tc>
      </w:tr>
      <w:tr w:rsidR="00624B09" w:rsidRPr="008B0293" w14:paraId="24BC0FCF" w14:textId="77777777" w:rsidTr="00217C74">
        <w:trPr>
          <w:trHeight w:val="220"/>
          <w:jc w:val="center"/>
        </w:trPr>
        <w:tc>
          <w:tcPr>
            <w:tcW w:w="625" w:type="dxa"/>
            <w:shd w:val="clear" w:color="auto" w:fill="auto"/>
            <w:noWrap/>
          </w:tcPr>
          <w:p w14:paraId="34F4B7E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8331</w:t>
            </w:r>
          </w:p>
        </w:tc>
        <w:tc>
          <w:tcPr>
            <w:tcW w:w="1080" w:type="dxa"/>
          </w:tcPr>
          <w:p w14:paraId="2B411AE0" w14:textId="77777777" w:rsidR="00624B09" w:rsidRPr="002226D3" w:rsidRDefault="00624B09" w:rsidP="00D257B6">
            <w:pPr>
              <w:suppressAutoHyphens/>
              <w:spacing w:after="0"/>
              <w:rPr>
                <w:rFonts w:ascii="Times New Roman" w:hAnsi="Times New Roman" w:cs="Times New Roman"/>
                <w:sz w:val="16"/>
                <w:szCs w:val="16"/>
              </w:rPr>
            </w:pPr>
            <w:proofErr w:type="spellStart"/>
            <w:r w:rsidRPr="002226D3">
              <w:rPr>
                <w:rFonts w:ascii="Times New Roman" w:hAnsi="Times New Roman" w:cs="Times New Roman"/>
                <w:sz w:val="16"/>
                <w:szCs w:val="16"/>
              </w:rPr>
              <w:t>Zhiqiang</w:t>
            </w:r>
            <w:proofErr w:type="spellEnd"/>
            <w:r w:rsidRPr="002226D3">
              <w:rPr>
                <w:rFonts w:ascii="Times New Roman" w:hAnsi="Times New Roman" w:cs="Times New Roman"/>
                <w:sz w:val="16"/>
                <w:szCs w:val="16"/>
              </w:rPr>
              <w:t xml:space="preserve"> Han</w:t>
            </w:r>
          </w:p>
        </w:tc>
        <w:tc>
          <w:tcPr>
            <w:tcW w:w="1080" w:type="dxa"/>
            <w:shd w:val="clear" w:color="auto" w:fill="auto"/>
            <w:noWrap/>
          </w:tcPr>
          <w:p w14:paraId="7BB0CF0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9041118"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250.26</w:t>
            </w:r>
          </w:p>
        </w:tc>
        <w:tc>
          <w:tcPr>
            <w:tcW w:w="2520" w:type="dxa"/>
            <w:shd w:val="clear" w:color="auto" w:fill="auto"/>
            <w:noWrap/>
          </w:tcPr>
          <w:p w14:paraId="3C10AAC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There is no description about Per-STA Profile y. Please delete it or add some description about Per-STA Profile y.</w:t>
            </w:r>
          </w:p>
        </w:tc>
        <w:tc>
          <w:tcPr>
            <w:tcW w:w="1980" w:type="dxa"/>
            <w:shd w:val="clear" w:color="auto" w:fill="auto"/>
            <w:noWrap/>
          </w:tcPr>
          <w:p w14:paraId="66752F38"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it</w:t>
            </w:r>
          </w:p>
        </w:tc>
        <w:tc>
          <w:tcPr>
            <w:tcW w:w="2970" w:type="dxa"/>
            <w:shd w:val="clear" w:color="auto" w:fill="auto"/>
          </w:tcPr>
          <w:p w14:paraId="3CFA5B16" w14:textId="77777777" w:rsidR="00624B09" w:rsidRPr="000F6B8B" w:rsidRDefault="00810CE9" w:rsidP="00D257B6">
            <w:pPr>
              <w:suppressAutoHyphens/>
              <w:spacing w:after="0"/>
              <w:rPr>
                <w:rFonts w:ascii="Times New Roman" w:hAnsi="Times New Roman" w:cs="Times New Roman"/>
                <w:b/>
                <w:sz w:val="16"/>
                <w:szCs w:val="16"/>
              </w:rPr>
            </w:pPr>
            <w:r w:rsidRPr="000F6B8B">
              <w:rPr>
                <w:rFonts w:ascii="Times New Roman" w:hAnsi="Times New Roman" w:cs="Times New Roman"/>
                <w:b/>
                <w:sz w:val="16"/>
                <w:szCs w:val="16"/>
              </w:rPr>
              <w:t>Revised</w:t>
            </w:r>
          </w:p>
          <w:p w14:paraId="63493FD2" w14:textId="77777777" w:rsidR="00EB17C9" w:rsidRDefault="00EB17C9"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The description text was updated to clarify that the figure shows the expanded profile for only one of the reported STA. In addition, </w:t>
            </w:r>
            <w:r w:rsidR="000F6B8B">
              <w:rPr>
                <w:rFonts w:ascii="Times New Roman" w:hAnsi="Times New Roman" w:cs="Times New Roman"/>
                <w:bCs/>
                <w:sz w:val="16"/>
                <w:szCs w:val="16"/>
              </w:rPr>
              <w:t>to avoid confusion with element Y, the profile references are changed to Profile 1 (STA 1) and Profile 2 (STA 2).</w:t>
            </w:r>
          </w:p>
          <w:p w14:paraId="1A25E497" w14:textId="77777777" w:rsidR="0047206B" w:rsidRDefault="0047206B" w:rsidP="00D257B6">
            <w:pPr>
              <w:suppressAutoHyphens/>
              <w:spacing w:after="0"/>
              <w:rPr>
                <w:rFonts w:ascii="Times New Roman" w:hAnsi="Times New Roman" w:cs="Times New Roman"/>
                <w:bCs/>
                <w:sz w:val="16"/>
                <w:szCs w:val="16"/>
              </w:rPr>
            </w:pPr>
          </w:p>
          <w:p w14:paraId="38A172C0" w14:textId="6DCD7D1A" w:rsidR="0047206B" w:rsidRPr="00D45D95" w:rsidRDefault="0047206B" w:rsidP="00D257B6">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8331</w:t>
            </w:r>
          </w:p>
        </w:tc>
      </w:tr>
      <w:tr w:rsidR="00624B09" w:rsidRPr="008B0293" w14:paraId="7372B20A" w14:textId="77777777" w:rsidTr="00217C74">
        <w:trPr>
          <w:trHeight w:val="220"/>
          <w:jc w:val="center"/>
        </w:trPr>
        <w:tc>
          <w:tcPr>
            <w:tcW w:w="625" w:type="dxa"/>
            <w:shd w:val="clear" w:color="auto" w:fill="auto"/>
            <w:noWrap/>
          </w:tcPr>
          <w:p w14:paraId="5DB74CC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5907</w:t>
            </w:r>
          </w:p>
        </w:tc>
        <w:tc>
          <w:tcPr>
            <w:tcW w:w="1080" w:type="dxa"/>
          </w:tcPr>
          <w:p w14:paraId="5C09E45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Li-Hsiang Sun</w:t>
            </w:r>
          </w:p>
        </w:tc>
        <w:tc>
          <w:tcPr>
            <w:tcW w:w="1080" w:type="dxa"/>
            <w:shd w:val="clear" w:color="auto" w:fill="auto"/>
            <w:noWrap/>
          </w:tcPr>
          <w:p w14:paraId="028A646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1239B79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250.37</w:t>
            </w:r>
          </w:p>
        </w:tc>
        <w:tc>
          <w:tcPr>
            <w:tcW w:w="2520" w:type="dxa"/>
            <w:shd w:val="clear" w:color="auto" w:fill="auto"/>
            <w:noWrap/>
          </w:tcPr>
          <w:p w14:paraId="4B456B09"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Capability Info field should be included after STA Info because a field is not inherited</w:t>
            </w:r>
          </w:p>
        </w:tc>
        <w:tc>
          <w:tcPr>
            <w:tcW w:w="1980" w:type="dxa"/>
            <w:shd w:val="clear" w:color="auto" w:fill="auto"/>
            <w:noWrap/>
          </w:tcPr>
          <w:p w14:paraId="41280BD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970" w:type="dxa"/>
            <w:shd w:val="clear" w:color="auto" w:fill="auto"/>
          </w:tcPr>
          <w:p w14:paraId="08337E91" w14:textId="77777777" w:rsidR="003E7DA8" w:rsidRPr="000F6B8B" w:rsidRDefault="003E7DA8" w:rsidP="003E7DA8">
            <w:pPr>
              <w:suppressAutoHyphens/>
              <w:spacing w:after="0"/>
              <w:rPr>
                <w:rFonts w:ascii="Times New Roman" w:hAnsi="Times New Roman" w:cs="Times New Roman"/>
                <w:b/>
                <w:sz w:val="16"/>
                <w:szCs w:val="16"/>
              </w:rPr>
            </w:pPr>
            <w:r w:rsidRPr="000F6B8B">
              <w:rPr>
                <w:rFonts w:ascii="Times New Roman" w:hAnsi="Times New Roman" w:cs="Times New Roman"/>
                <w:b/>
                <w:sz w:val="16"/>
                <w:szCs w:val="16"/>
              </w:rPr>
              <w:t>Revised</w:t>
            </w:r>
          </w:p>
          <w:p w14:paraId="3A8B24B8" w14:textId="039866C4" w:rsidR="003E7DA8" w:rsidRDefault="003E7DA8" w:rsidP="003E7DA8">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Figure 35-4 was updated to show Capability Information field as the first </w:t>
            </w:r>
            <w:r w:rsidR="00533E1D">
              <w:rPr>
                <w:rFonts w:ascii="Times New Roman" w:hAnsi="Times New Roman" w:cs="Times New Roman"/>
                <w:bCs/>
                <w:sz w:val="16"/>
                <w:szCs w:val="16"/>
              </w:rPr>
              <w:t>subfield within the STA Profile field.</w:t>
            </w:r>
          </w:p>
          <w:p w14:paraId="070C687C" w14:textId="77777777" w:rsidR="003E7DA8" w:rsidRDefault="003E7DA8" w:rsidP="003E7DA8">
            <w:pPr>
              <w:suppressAutoHyphens/>
              <w:spacing w:after="0"/>
              <w:rPr>
                <w:rFonts w:ascii="Times New Roman" w:hAnsi="Times New Roman" w:cs="Times New Roman"/>
                <w:bCs/>
                <w:sz w:val="16"/>
                <w:szCs w:val="16"/>
              </w:rPr>
            </w:pPr>
          </w:p>
          <w:p w14:paraId="385A18B5" w14:textId="1CD396ED" w:rsidR="00624B09" w:rsidRPr="00D45D95" w:rsidRDefault="003E7DA8" w:rsidP="003E7DA8">
            <w:pPr>
              <w:suppressAutoHyphens/>
              <w:spacing w:after="0"/>
              <w:rPr>
                <w:rFonts w:ascii="Times New Roman" w:hAnsi="Times New Roman" w:cs="Times New Roman"/>
                <w:bCs/>
                <w:sz w:val="16"/>
                <w:szCs w:val="16"/>
              </w:rPr>
            </w:pPr>
            <w:proofErr w:type="spellStart"/>
            <w:r w:rsidRPr="00DF1730">
              <w:rPr>
                <w:rFonts w:ascii="Times New Roman" w:hAnsi="Times New Roman" w:cs="Times New Roman"/>
                <w:b/>
                <w:sz w:val="16"/>
                <w:szCs w:val="16"/>
              </w:rPr>
              <w:t>TGbe</w:t>
            </w:r>
            <w:proofErr w:type="spellEnd"/>
            <w:r w:rsidRPr="00DF1730">
              <w:rPr>
                <w:rFonts w:ascii="Times New Roman" w:hAnsi="Times New Roman" w:cs="Times New Roman"/>
                <w:b/>
                <w:sz w:val="16"/>
                <w:szCs w:val="16"/>
              </w:rPr>
              <w:t xml:space="preserve"> editor, please implement changes as shown in doc 11-21/</w:t>
            </w:r>
            <w:r w:rsidR="00CD190F">
              <w:rPr>
                <w:rFonts w:ascii="Times New Roman" w:hAnsi="Times New Roman" w:cs="Times New Roman"/>
                <w:b/>
                <w:sz w:val="16"/>
                <w:szCs w:val="16"/>
              </w:rPr>
              <w:t>1176r2</w:t>
            </w:r>
            <w:r w:rsidRPr="00DF1730">
              <w:rPr>
                <w:rFonts w:ascii="Times New Roman" w:hAnsi="Times New Roman" w:cs="Times New Roman"/>
                <w:b/>
                <w:sz w:val="16"/>
                <w:szCs w:val="16"/>
              </w:rPr>
              <w:t xml:space="preserve"> tagged </w:t>
            </w:r>
            <w:r w:rsidR="00533E1D">
              <w:rPr>
                <w:rFonts w:ascii="Times New Roman" w:hAnsi="Times New Roman" w:cs="Times New Roman"/>
                <w:b/>
                <w:sz w:val="16"/>
                <w:szCs w:val="16"/>
              </w:rPr>
              <w:t>5907</w:t>
            </w:r>
          </w:p>
        </w:tc>
      </w:tr>
    </w:tbl>
    <w:p w14:paraId="73DB5F5F" w14:textId="77777777" w:rsidR="00474F76" w:rsidRDefault="00474F76">
      <w:pPr>
        <w:rPr>
          <w:rFonts w:ascii="Times New Roman" w:hAnsi="Times New Roman" w:cs="Times New Roman"/>
          <w:b/>
          <w:color w:val="000000"/>
          <w:w w:val="0"/>
          <w:sz w:val="20"/>
          <w:szCs w:val="20"/>
        </w:rPr>
      </w:pPr>
    </w:p>
    <w:p w14:paraId="53577460" w14:textId="77777777" w:rsidR="00D87B12" w:rsidRPr="00D87B12" w:rsidRDefault="00D87B12" w:rsidP="00D87B12">
      <w:pPr>
        <w:widowControl w:val="0"/>
        <w:kinsoku w:val="0"/>
        <w:overflowPunct w:val="0"/>
        <w:autoSpaceDE w:val="0"/>
        <w:autoSpaceDN w:val="0"/>
        <w:adjustRightInd w:val="0"/>
        <w:spacing w:before="1" w:after="0" w:line="240" w:lineRule="auto"/>
        <w:rPr>
          <w:rFonts w:ascii="Times New Roman" w:eastAsia="Times New Roman" w:hAnsi="Times New Roman" w:cs="Times New Roman"/>
        </w:rPr>
      </w:pPr>
    </w:p>
    <w:p w14:paraId="5D187A43" w14:textId="77777777" w:rsidR="00D87B12" w:rsidRPr="00D87B12" w:rsidRDefault="00D87B12" w:rsidP="00D87B12">
      <w:pPr>
        <w:widowControl w:val="0"/>
        <w:numPr>
          <w:ilvl w:val="3"/>
          <w:numId w:val="43"/>
        </w:numPr>
        <w:tabs>
          <w:tab w:val="left" w:pos="897"/>
        </w:tabs>
        <w:kinsoku w:val="0"/>
        <w:overflowPunct w:val="0"/>
        <w:autoSpaceDE w:val="0"/>
        <w:autoSpaceDN w:val="0"/>
        <w:adjustRightInd w:val="0"/>
        <w:spacing w:after="0" w:line="240" w:lineRule="auto"/>
        <w:outlineLvl w:val="1"/>
        <w:rPr>
          <w:rFonts w:ascii="Arial" w:eastAsia="Times New Roman" w:hAnsi="Arial" w:cs="Arial"/>
          <w:b/>
          <w:bCs/>
          <w:sz w:val="20"/>
          <w:szCs w:val="20"/>
        </w:rPr>
      </w:pPr>
      <w:bookmarkStart w:id="340" w:name="35.3.2.3_Inheritance_in_a_per-STA_profil"/>
      <w:bookmarkStart w:id="341" w:name="_bookmark8"/>
      <w:bookmarkEnd w:id="340"/>
      <w:bookmarkEnd w:id="341"/>
      <w:r w:rsidRPr="00D87B12">
        <w:rPr>
          <w:rFonts w:ascii="Arial" w:eastAsia="Times New Roman" w:hAnsi="Arial" w:cs="Arial"/>
          <w:b/>
          <w:bCs/>
          <w:sz w:val="20"/>
          <w:szCs w:val="20"/>
        </w:rPr>
        <w:t>Inheritance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a</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profile</w:t>
      </w:r>
    </w:p>
    <w:p w14:paraId="0F17520E" w14:textId="77777777" w:rsidR="00D87B12" w:rsidRPr="00D87B12" w:rsidRDefault="00D87B12" w:rsidP="00D87B12">
      <w:pPr>
        <w:widowControl w:val="0"/>
        <w:kinsoku w:val="0"/>
        <w:overflowPunct w:val="0"/>
        <w:autoSpaceDE w:val="0"/>
        <w:autoSpaceDN w:val="0"/>
        <w:adjustRightInd w:val="0"/>
        <w:spacing w:before="8" w:after="0" w:line="240" w:lineRule="auto"/>
        <w:rPr>
          <w:rFonts w:ascii="Arial" w:eastAsia="Times New Roman" w:hAnsi="Arial" w:cs="Arial"/>
          <w:b/>
          <w:bCs/>
          <w:sz w:val="21"/>
          <w:szCs w:val="21"/>
        </w:rPr>
      </w:pPr>
    </w:p>
    <w:p w14:paraId="0CB3A447" w14:textId="35E7E9FE" w:rsidR="00D87B12" w:rsidRPr="00D87B12" w:rsidRDefault="00D87B12" w:rsidP="00D87B12">
      <w:pPr>
        <w:widowControl w:val="0"/>
        <w:numPr>
          <w:ilvl w:val="4"/>
          <w:numId w:val="43"/>
        </w:numPr>
        <w:tabs>
          <w:tab w:val="left" w:pos="1064"/>
        </w:tabs>
        <w:kinsoku w:val="0"/>
        <w:overflowPunct w:val="0"/>
        <w:autoSpaceDE w:val="0"/>
        <w:autoSpaceDN w:val="0"/>
        <w:adjustRightInd w:val="0"/>
        <w:spacing w:after="0" w:line="240" w:lineRule="auto"/>
        <w:rPr>
          <w:rFonts w:ascii="Arial" w:eastAsia="Times New Roman" w:hAnsi="Arial" w:cs="Arial"/>
          <w:b/>
          <w:bCs/>
          <w:color w:val="208A20"/>
          <w:sz w:val="20"/>
          <w:szCs w:val="20"/>
        </w:rPr>
      </w:pPr>
      <w:bookmarkStart w:id="342" w:name="35.3.2.3.1_Inheritance_in_the_per-STA_pr"/>
      <w:bookmarkEnd w:id="342"/>
      <w:r w:rsidRPr="00D87B12">
        <w:rPr>
          <w:rFonts w:ascii="Arial" w:eastAsia="Times New Roman" w:hAnsi="Arial" w:cs="Arial"/>
          <w:b/>
          <w:bCs/>
          <w:sz w:val="20"/>
          <w:szCs w:val="20"/>
        </w:rPr>
        <w:t>Inheritance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the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profile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of</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Basic</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variant</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Multi-Link</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element</w:t>
      </w:r>
    </w:p>
    <w:p w14:paraId="62B1EC51" w14:textId="77777777" w:rsidR="00D87B12" w:rsidRPr="00D87B12" w:rsidRDefault="00D87B12" w:rsidP="00D87B12">
      <w:pPr>
        <w:widowControl w:val="0"/>
        <w:kinsoku w:val="0"/>
        <w:overflowPunct w:val="0"/>
        <w:autoSpaceDE w:val="0"/>
        <w:autoSpaceDN w:val="0"/>
        <w:adjustRightInd w:val="0"/>
        <w:spacing w:before="11" w:after="0" w:line="240" w:lineRule="auto"/>
        <w:rPr>
          <w:rFonts w:ascii="Arial" w:eastAsia="Times New Roman" w:hAnsi="Arial" w:cs="Arial"/>
          <w:b/>
          <w:bCs/>
          <w:sz w:val="13"/>
          <w:szCs w:val="13"/>
        </w:rPr>
      </w:pPr>
    </w:p>
    <w:p w14:paraId="3BB573D8" w14:textId="476211F4" w:rsidR="004008CD" w:rsidRDefault="004008CD" w:rsidP="004008CD">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first paragraph in this subclause as shown below:</w:t>
      </w:r>
    </w:p>
    <w:p w14:paraId="6203407D" w14:textId="56CFFD2B" w:rsidR="00E6285F" w:rsidRDefault="00840BA9" w:rsidP="003B1EB5">
      <w:pPr>
        <w:widowControl w:val="0"/>
        <w:suppressAutoHyphens/>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w:t>
      </w:r>
      <w:proofErr w:type="gramStart"/>
      <w:r w:rsidRPr="00B027F0">
        <w:rPr>
          <w:rFonts w:ascii="Times New Roman" w:eastAsia="Times New Roman" w:hAnsi="Times New Roman" w:cs="Times New Roman"/>
          <w:color w:val="000000"/>
          <w:sz w:val="16"/>
          <w:szCs w:val="16"/>
          <w:highlight w:val="yellow"/>
        </w:rPr>
        <w:t>6536]</w:t>
      </w:r>
      <w:r w:rsidR="00E6285F" w:rsidRPr="00E6285F">
        <w:rPr>
          <w:rFonts w:ascii="Times New Roman" w:eastAsia="Times New Roman" w:hAnsi="Times New Roman" w:cs="Times New Roman"/>
          <w:color w:val="000000"/>
          <w:sz w:val="20"/>
          <w:szCs w:val="20"/>
        </w:rPr>
        <w:t>It</w:t>
      </w:r>
      <w:proofErr w:type="gramEnd"/>
      <w:r w:rsidR="00E6285F" w:rsidRPr="00E6285F">
        <w:rPr>
          <w:rFonts w:ascii="Times New Roman" w:eastAsia="Times New Roman" w:hAnsi="Times New Roman" w:cs="Times New Roman"/>
          <w:color w:val="000000"/>
          <w:sz w:val="20"/>
          <w:szCs w:val="20"/>
        </w:rPr>
        <w:t xml:space="preserve"> is possible for STAs affiliated with an MLD to have similar capabilities and operational parameters on different links. As a result, </w:t>
      </w:r>
      <w:del w:id="343" w:author="Abhishek Patil" w:date="2021-08-03T22:54:00Z">
        <w:r w:rsidR="00E6285F" w:rsidRPr="00E6285F" w:rsidDel="0001440A">
          <w:rPr>
            <w:rFonts w:ascii="Times New Roman" w:eastAsia="Times New Roman" w:hAnsi="Times New Roman" w:cs="Times New Roman"/>
            <w:color w:val="000000"/>
            <w:sz w:val="20"/>
            <w:szCs w:val="20"/>
          </w:rPr>
          <w:delText xml:space="preserve">some </w:delText>
        </w:r>
      </w:del>
      <w:ins w:id="344" w:author="Abhishek Patil" w:date="2021-08-03T22:54:00Z">
        <w:r w:rsidR="0001440A">
          <w:rPr>
            <w:rFonts w:ascii="Times New Roman" w:eastAsia="Times New Roman" w:hAnsi="Times New Roman" w:cs="Times New Roman"/>
            <w:color w:val="000000"/>
            <w:sz w:val="20"/>
            <w:szCs w:val="20"/>
          </w:rPr>
          <w:t>an</w:t>
        </w:r>
      </w:ins>
      <w:ins w:id="345" w:author="Abhishek Patil" w:date="2021-08-02T23:19:00Z">
        <w:r w:rsidR="00E6285F">
          <w:rPr>
            <w:rFonts w:ascii="Times New Roman" w:eastAsia="Times New Roman" w:hAnsi="Times New Roman" w:cs="Times New Roman"/>
            <w:color w:val="000000"/>
            <w:sz w:val="20"/>
            <w:szCs w:val="20"/>
          </w:rPr>
          <w:t xml:space="preserve"> </w:t>
        </w:r>
      </w:ins>
      <w:r w:rsidR="00E6285F" w:rsidRPr="00E6285F">
        <w:rPr>
          <w:rFonts w:ascii="Times New Roman" w:eastAsia="Times New Roman" w:hAnsi="Times New Roman" w:cs="Times New Roman"/>
          <w:color w:val="000000"/>
          <w:sz w:val="20"/>
          <w:szCs w:val="20"/>
        </w:rPr>
        <w:t>element</w:t>
      </w:r>
      <w:del w:id="346" w:author="Abhishek Patil" w:date="2021-08-03T22:54:00Z">
        <w:r w:rsidR="00E6285F" w:rsidRPr="00E6285F" w:rsidDel="0001440A">
          <w:rPr>
            <w:rFonts w:ascii="Times New Roman" w:eastAsia="Times New Roman" w:hAnsi="Times New Roman" w:cs="Times New Roman"/>
            <w:color w:val="000000"/>
            <w:sz w:val="20"/>
            <w:szCs w:val="20"/>
          </w:rPr>
          <w:delText>s</w:delText>
        </w:r>
      </w:del>
      <w:r w:rsidR="00E6285F" w:rsidRPr="00E6285F">
        <w:rPr>
          <w:rFonts w:ascii="Times New Roman" w:eastAsia="Times New Roman" w:hAnsi="Times New Roman" w:cs="Times New Roman"/>
          <w:color w:val="000000"/>
          <w:sz w:val="20"/>
          <w:szCs w:val="20"/>
        </w:rPr>
        <w:t xml:space="preserve"> </w:t>
      </w:r>
      <w:del w:id="347" w:author="Abhishek Patil" w:date="2021-08-02T23:19:00Z">
        <w:r w:rsidR="00E6285F" w:rsidRPr="00E6285F" w:rsidDel="003C06E1">
          <w:rPr>
            <w:rFonts w:ascii="Times New Roman" w:eastAsia="Times New Roman" w:hAnsi="Times New Roman" w:cs="Times New Roman"/>
            <w:color w:val="000000"/>
            <w:sz w:val="20"/>
            <w:szCs w:val="20"/>
          </w:rPr>
          <w:delText xml:space="preserve">carried in the per-STA profile for </w:delText>
        </w:r>
      </w:del>
      <w:ins w:id="348" w:author="Abhishek Patil" w:date="2021-08-02T23:19:00Z">
        <w:r w:rsidR="003C06E1">
          <w:rPr>
            <w:rFonts w:ascii="Times New Roman" w:eastAsia="Times New Roman" w:hAnsi="Times New Roman" w:cs="Times New Roman"/>
            <w:color w:val="000000"/>
            <w:sz w:val="20"/>
            <w:szCs w:val="20"/>
          </w:rPr>
          <w:t xml:space="preserve">that </w:t>
        </w:r>
      </w:ins>
      <w:ins w:id="349" w:author="Abhishek Patil" w:date="2021-08-03T22:54:00Z">
        <w:r w:rsidR="00FF33A4">
          <w:rPr>
            <w:rFonts w:ascii="Times New Roman" w:eastAsia="Times New Roman" w:hAnsi="Times New Roman" w:cs="Times New Roman"/>
            <w:color w:val="000000"/>
            <w:sz w:val="20"/>
            <w:szCs w:val="20"/>
          </w:rPr>
          <w:t>is</w:t>
        </w:r>
      </w:ins>
      <w:ins w:id="350" w:author="Abhishek Patil" w:date="2021-08-02T23:19:00Z">
        <w:r w:rsidR="003C06E1">
          <w:rPr>
            <w:rFonts w:ascii="Times New Roman" w:eastAsia="Times New Roman" w:hAnsi="Times New Roman" w:cs="Times New Roman"/>
            <w:color w:val="000000"/>
            <w:sz w:val="20"/>
            <w:szCs w:val="20"/>
          </w:rPr>
          <w:t xml:space="preserve"> applicable to </w:t>
        </w:r>
      </w:ins>
      <w:r w:rsidR="00E6285F" w:rsidRPr="00E6285F">
        <w:rPr>
          <w:rFonts w:ascii="Times New Roman" w:eastAsia="Times New Roman" w:hAnsi="Times New Roman" w:cs="Times New Roman"/>
          <w:color w:val="000000"/>
          <w:sz w:val="20"/>
          <w:szCs w:val="20"/>
        </w:rPr>
        <w:t xml:space="preserve">a reported STA might </w:t>
      </w:r>
      <w:del w:id="351" w:author="Abhishek Patil" w:date="2021-08-03T22:54:00Z">
        <w:r w:rsidR="00E6285F" w:rsidRPr="00E6285F" w:rsidDel="00103FDA">
          <w:rPr>
            <w:rFonts w:ascii="Times New Roman" w:eastAsia="Times New Roman" w:hAnsi="Times New Roman" w:cs="Times New Roman"/>
            <w:color w:val="000000"/>
            <w:sz w:val="20"/>
            <w:szCs w:val="20"/>
          </w:rPr>
          <w:delText xml:space="preserve">be </w:delText>
        </w:r>
      </w:del>
      <w:ins w:id="352" w:author="Abhishek Patil" w:date="2021-08-03T22:54:00Z">
        <w:r w:rsidR="00103FDA">
          <w:rPr>
            <w:rFonts w:ascii="Times New Roman" w:eastAsia="Times New Roman" w:hAnsi="Times New Roman" w:cs="Times New Roman"/>
            <w:color w:val="000000"/>
            <w:sz w:val="20"/>
            <w:szCs w:val="20"/>
          </w:rPr>
          <w:t xml:space="preserve">have the same value as </w:t>
        </w:r>
      </w:ins>
      <w:del w:id="353" w:author="Abhishek Patil" w:date="2021-08-03T22:54:00Z">
        <w:r w:rsidR="00E6285F" w:rsidRPr="00E6285F" w:rsidDel="0001440A">
          <w:rPr>
            <w:rFonts w:ascii="Times New Roman" w:eastAsia="Times New Roman" w:hAnsi="Times New Roman" w:cs="Times New Roman"/>
            <w:color w:val="000000"/>
            <w:sz w:val="20"/>
            <w:szCs w:val="20"/>
          </w:rPr>
          <w:delText xml:space="preserve">identical to </w:delText>
        </w:r>
      </w:del>
      <w:r w:rsidR="00E6285F" w:rsidRPr="00E6285F">
        <w:rPr>
          <w:rFonts w:ascii="Times New Roman" w:eastAsia="Times New Roman" w:hAnsi="Times New Roman" w:cs="Times New Roman"/>
          <w:color w:val="000000"/>
          <w:sz w:val="20"/>
          <w:szCs w:val="20"/>
        </w:rPr>
        <w:t>the corresponding element</w:t>
      </w:r>
      <w:del w:id="354" w:author="Abhishek Patil" w:date="2021-08-03T22:54:00Z">
        <w:r w:rsidR="00E6285F" w:rsidRPr="00E6285F" w:rsidDel="00FF33A4">
          <w:rPr>
            <w:rFonts w:ascii="Times New Roman" w:eastAsia="Times New Roman" w:hAnsi="Times New Roman" w:cs="Times New Roman"/>
            <w:color w:val="000000"/>
            <w:sz w:val="20"/>
            <w:szCs w:val="20"/>
          </w:rPr>
          <w:delText>s</w:delText>
        </w:r>
      </w:del>
      <w:r w:rsidR="00E6285F" w:rsidRPr="00E6285F">
        <w:rPr>
          <w:rFonts w:ascii="Times New Roman" w:eastAsia="Times New Roman" w:hAnsi="Times New Roman" w:cs="Times New Roman"/>
          <w:color w:val="000000"/>
          <w:sz w:val="20"/>
          <w:szCs w:val="20"/>
        </w:rPr>
        <w:t xml:space="preserve"> </w:t>
      </w:r>
      <w:del w:id="355" w:author="Abhishek Patil" w:date="2021-08-03T22:56:00Z">
        <w:r w:rsidR="00E6285F" w:rsidRPr="00E6285F" w:rsidDel="00C96737">
          <w:rPr>
            <w:rFonts w:ascii="Times New Roman" w:eastAsia="Times New Roman" w:hAnsi="Times New Roman" w:cs="Times New Roman"/>
            <w:color w:val="000000"/>
            <w:sz w:val="20"/>
            <w:szCs w:val="20"/>
          </w:rPr>
          <w:delText>carried for</w:delText>
        </w:r>
      </w:del>
      <w:ins w:id="356" w:author="Abhishek Patil" w:date="2021-08-03T22:56:00Z">
        <w:r w:rsidR="00C96737">
          <w:rPr>
            <w:rFonts w:ascii="Times New Roman" w:eastAsia="Times New Roman" w:hAnsi="Times New Roman" w:cs="Times New Roman"/>
            <w:color w:val="000000"/>
            <w:sz w:val="20"/>
            <w:szCs w:val="20"/>
          </w:rPr>
          <w:t>applicable to</w:t>
        </w:r>
      </w:ins>
      <w:r w:rsidR="00E6285F" w:rsidRPr="00E6285F">
        <w:rPr>
          <w:rFonts w:ascii="Times New Roman" w:eastAsia="Times New Roman" w:hAnsi="Times New Roman" w:cs="Times New Roman"/>
          <w:color w:val="000000"/>
          <w:sz w:val="20"/>
          <w:szCs w:val="20"/>
        </w:rPr>
        <w:t xml:space="preserve"> the reporting STA </w:t>
      </w:r>
      <w:ins w:id="357" w:author="Abhishek Patil" w:date="2021-08-03T22:56:00Z">
        <w:r w:rsidR="005B72EE">
          <w:rPr>
            <w:rFonts w:ascii="Times New Roman" w:eastAsia="Times New Roman" w:hAnsi="Times New Roman" w:cs="Times New Roman"/>
            <w:color w:val="000000"/>
            <w:sz w:val="20"/>
            <w:szCs w:val="20"/>
          </w:rPr>
          <w:t xml:space="preserve">and carried in the frame </w:t>
        </w:r>
      </w:ins>
      <w:r w:rsidR="00E6285F" w:rsidRPr="00E6285F">
        <w:rPr>
          <w:rFonts w:ascii="Times New Roman" w:eastAsia="Times New Roman" w:hAnsi="Times New Roman" w:cs="Times New Roman"/>
          <w:color w:val="000000"/>
          <w:sz w:val="20"/>
          <w:szCs w:val="20"/>
        </w:rPr>
        <w:t xml:space="preserve">outside the Basic variant Multi-Link element. To reduce the frame size, when a </w:t>
      </w:r>
      <w:del w:id="358" w:author="Abhishek Patil" w:date="2021-08-03T22:57:00Z">
        <w:r w:rsidR="00E6285F" w:rsidRPr="00E6285F" w:rsidDel="008764CE">
          <w:rPr>
            <w:rFonts w:ascii="Times New Roman" w:eastAsia="Times New Roman" w:hAnsi="Times New Roman" w:cs="Times New Roman"/>
            <w:color w:val="000000"/>
            <w:sz w:val="20"/>
            <w:szCs w:val="20"/>
          </w:rPr>
          <w:delText>per</w:delText>
        </w:r>
      </w:del>
      <w:ins w:id="359" w:author="Abhishek Patil" w:date="2021-08-03T22:57:00Z">
        <w:r w:rsidR="008764CE">
          <w:rPr>
            <w:rFonts w:ascii="Times New Roman" w:eastAsia="Times New Roman" w:hAnsi="Times New Roman" w:cs="Times New Roman"/>
            <w:color w:val="000000"/>
            <w:sz w:val="20"/>
            <w:szCs w:val="20"/>
          </w:rPr>
          <w:t>P</w:t>
        </w:r>
        <w:r w:rsidR="008764CE" w:rsidRPr="00E6285F">
          <w:rPr>
            <w:rFonts w:ascii="Times New Roman" w:eastAsia="Times New Roman" w:hAnsi="Times New Roman" w:cs="Times New Roman"/>
            <w:color w:val="000000"/>
            <w:sz w:val="20"/>
            <w:szCs w:val="20"/>
          </w:rPr>
          <w:t>er</w:t>
        </w:r>
      </w:ins>
      <w:r w:rsidR="00E6285F" w:rsidRPr="00E6285F">
        <w:rPr>
          <w:rFonts w:ascii="Times New Roman" w:eastAsia="Times New Roman" w:hAnsi="Times New Roman" w:cs="Times New Roman"/>
          <w:color w:val="000000"/>
          <w:sz w:val="20"/>
          <w:szCs w:val="20"/>
        </w:rPr>
        <w:t xml:space="preserve">-STA </w:t>
      </w:r>
      <w:del w:id="360" w:author="Abhishek Patil" w:date="2021-08-03T22:57:00Z">
        <w:r w:rsidR="00E6285F" w:rsidRPr="00E6285F" w:rsidDel="008764CE">
          <w:rPr>
            <w:rFonts w:ascii="Times New Roman" w:eastAsia="Times New Roman" w:hAnsi="Times New Roman" w:cs="Times New Roman"/>
            <w:color w:val="000000"/>
            <w:sz w:val="20"/>
            <w:szCs w:val="20"/>
          </w:rPr>
          <w:delText xml:space="preserve">profile </w:delText>
        </w:r>
      </w:del>
      <w:ins w:id="361" w:author="Abhishek Patil" w:date="2021-08-03T22:57:00Z">
        <w:r w:rsidR="008764CE">
          <w:rPr>
            <w:rFonts w:ascii="Times New Roman" w:eastAsia="Times New Roman" w:hAnsi="Times New Roman" w:cs="Times New Roman"/>
            <w:color w:val="000000"/>
            <w:sz w:val="20"/>
            <w:szCs w:val="20"/>
          </w:rPr>
          <w:t>P</w:t>
        </w:r>
        <w:r w:rsidR="008764CE" w:rsidRPr="00E6285F">
          <w:rPr>
            <w:rFonts w:ascii="Times New Roman" w:eastAsia="Times New Roman" w:hAnsi="Times New Roman" w:cs="Times New Roman"/>
            <w:color w:val="000000"/>
            <w:sz w:val="20"/>
            <w:szCs w:val="20"/>
          </w:rPr>
          <w:t xml:space="preserve">rofile </w:t>
        </w:r>
        <w:proofErr w:type="spellStart"/>
        <w:r w:rsidR="008764CE">
          <w:rPr>
            <w:rFonts w:ascii="Times New Roman" w:eastAsia="Times New Roman" w:hAnsi="Times New Roman" w:cs="Times New Roman"/>
            <w:color w:val="000000"/>
            <w:sz w:val="20"/>
            <w:szCs w:val="20"/>
          </w:rPr>
          <w:t>subelement</w:t>
        </w:r>
        <w:proofErr w:type="spellEnd"/>
        <w:r w:rsidR="008764CE">
          <w:rPr>
            <w:rFonts w:ascii="Times New Roman" w:eastAsia="Times New Roman" w:hAnsi="Times New Roman" w:cs="Times New Roman"/>
            <w:color w:val="000000"/>
            <w:sz w:val="20"/>
            <w:szCs w:val="20"/>
          </w:rPr>
          <w:t xml:space="preserve"> </w:t>
        </w:r>
      </w:ins>
      <w:r w:rsidR="00E6285F" w:rsidRPr="00E6285F">
        <w:rPr>
          <w:rFonts w:ascii="Times New Roman" w:eastAsia="Times New Roman" w:hAnsi="Times New Roman" w:cs="Times New Roman"/>
          <w:color w:val="000000"/>
          <w:sz w:val="20"/>
          <w:szCs w:val="20"/>
        </w:rPr>
        <w:t>carries complete profile for a reported STA, it inherits the elements from the reporting STA</w:t>
      </w:r>
      <w:ins w:id="362" w:author="Abhishek Patil" w:date="2021-08-04T13:00:00Z">
        <w:r w:rsidR="00537BF0">
          <w:rPr>
            <w:rFonts w:ascii="Times New Roman" w:eastAsia="Times New Roman" w:hAnsi="Times New Roman" w:cs="Times New Roman"/>
            <w:color w:val="000000"/>
            <w:sz w:val="20"/>
            <w:szCs w:val="20"/>
          </w:rPr>
          <w:t xml:space="preserve"> based on the </w:t>
        </w:r>
        <w:r w:rsidR="007D33A2">
          <w:rPr>
            <w:rFonts w:ascii="Times New Roman" w:eastAsia="Times New Roman" w:hAnsi="Times New Roman" w:cs="Times New Roman"/>
            <w:color w:val="000000"/>
            <w:sz w:val="20"/>
            <w:szCs w:val="20"/>
          </w:rPr>
          <w:t xml:space="preserve">rules </w:t>
        </w:r>
      </w:ins>
      <w:ins w:id="363" w:author="Abhishek Patil" w:date="2021-08-04T13:01:00Z">
        <w:r w:rsidR="00E35B6E">
          <w:rPr>
            <w:rFonts w:ascii="Times New Roman" w:eastAsia="Times New Roman" w:hAnsi="Times New Roman" w:cs="Times New Roman"/>
            <w:color w:val="000000"/>
            <w:sz w:val="20"/>
            <w:szCs w:val="20"/>
          </w:rPr>
          <w:t>defined</w:t>
        </w:r>
      </w:ins>
      <w:ins w:id="364" w:author="Abhishek Patil" w:date="2021-08-04T13:00:00Z">
        <w:r w:rsidR="007D33A2">
          <w:rPr>
            <w:rFonts w:ascii="Times New Roman" w:eastAsia="Times New Roman" w:hAnsi="Times New Roman" w:cs="Times New Roman"/>
            <w:color w:val="000000"/>
            <w:sz w:val="20"/>
            <w:szCs w:val="20"/>
          </w:rPr>
          <w:t xml:space="preserve"> in this subclause</w:t>
        </w:r>
      </w:ins>
      <w:r w:rsidR="00E6285F" w:rsidRPr="00E6285F">
        <w:rPr>
          <w:rFonts w:ascii="Times New Roman" w:eastAsia="Times New Roman" w:hAnsi="Times New Roman" w:cs="Times New Roman"/>
          <w:color w:val="000000"/>
          <w:sz w:val="20"/>
          <w:szCs w:val="20"/>
        </w:rPr>
        <w:t>.</w:t>
      </w:r>
    </w:p>
    <w:p w14:paraId="3718CE63" w14:textId="77777777" w:rsidR="0060798F" w:rsidRDefault="0060798F" w:rsidP="003B1EB5">
      <w:pPr>
        <w:widowControl w:val="0"/>
        <w:suppressAutoHyphens/>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p>
    <w:p w14:paraId="09BE91D0" w14:textId="5C0518A6" w:rsidR="003B1EB5" w:rsidRDefault="003B1EB5" w:rsidP="003B1EB5">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 xml:space="preserve">update the </w:t>
      </w:r>
      <w:r w:rsidR="005C63A1">
        <w:rPr>
          <w:b/>
          <w:i/>
          <w:iCs/>
          <w:highlight w:val="yellow"/>
        </w:rPr>
        <w:t>third</w:t>
      </w:r>
      <w:r>
        <w:rPr>
          <w:b/>
          <w:i/>
          <w:iCs/>
          <w:highlight w:val="yellow"/>
        </w:rPr>
        <w:t xml:space="preserve"> paragraph in this subclause as shown below:</w:t>
      </w:r>
    </w:p>
    <w:p w14:paraId="48571893" w14:textId="34A62C98" w:rsidR="00D87B12" w:rsidRPr="00D87B12" w:rsidRDefault="00840BA9" w:rsidP="003B1EB5">
      <w:pPr>
        <w:widowControl w:val="0"/>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w:t>
      </w:r>
      <w:proofErr w:type="gramStart"/>
      <w:r>
        <w:rPr>
          <w:rFonts w:ascii="Times New Roman" w:eastAsia="Times New Roman" w:hAnsi="Times New Roman" w:cs="Times New Roman"/>
          <w:color w:val="000000"/>
          <w:sz w:val="16"/>
          <w:szCs w:val="16"/>
          <w:highlight w:val="yellow"/>
        </w:rPr>
        <w:t>5968</w:t>
      </w:r>
      <w:r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color w:val="000000"/>
          <w:sz w:val="20"/>
          <w:szCs w:val="20"/>
        </w:rPr>
        <w:t>A</w:t>
      </w:r>
      <w:proofErr w:type="gramEnd"/>
      <w:r w:rsidR="00D87B12" w:rsidRPr="00D87B12">
        <w:rPr>
          <w:rFonts w:ascii="Times New Roman" w:eastAsia="Times New Roman" w:hAnsi="Times New Roman" w:cs="Times New Roman"/>
          <w:color w:val="000000"/>
          <w:spacing w:val="-7"/>
          <w:sz w:val="20"/>
          <w:szCs w:val="20"/>
        </w:rPr>
        <w:t xml:space="preserve"> </w:t>
      </w:r>
      <w:r w:rsidR="00D87B12" w:rsidRPr="00D87B12">
        <w:rPr>
          <w:rFonts w:ascii="Times New Roman" w:eastAsia="Times New Roman" w:hAnsi="Times New Roman" w:cs="Times New Roman"/>
          <w:color w:val="000000"/>
          <w:sz w:val="20"/>
          <w:szCs w:val="20"/>
        </w:rPr>
        <w:t>STA</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that</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transmits</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Management</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frame</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carrying</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Basic</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variant</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Multi-</w:t>
      </w:r>
      <w:r w:rsidR="00D87B12" w:rsidRPr="00D87B12">
        <w:rPr>
          <w:rFonts w:ascii="Times New Roman" w:eastAsia="Times New Roman" w:hAnsi="Times New Roman" w:cs="Times New Roman"/>
          <w:color w:val="000000"/>
          <w:spacing w:val="-48"/>
          <w:sz w:val="20"/>
          <w:szCs w:val="20"/>
        </w:rPr>
        <w:t xml:space="preserve"> </w:t>
      </w:r>
      <w:r w:rsidR="00D87B12" w:rsidRPr="00D87B12">
        <w:rPr>
          <w:rFonts w:ascii="Times New Roman" w:eastAsia="Times New Roman" w:hAnsi="Times New Roman" w:cs="Times New Roman"/>
          <w:color w:val="000000"/>
          <w:sz w:val="20"/>
          <w:szCs w:val="20"/>
        </w:rPr>
        <w:t>Link element shall include an element that is specific to the reported STA in the complete profile of the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reported STA carried in the Basic variant Multi-Link element. An element is</w:t>
      </w:r>
      <w:ins w:id="365" w:author="Abhishek Patil" w:date="2021-08-03T23:19:00Z">
        <w:r w:rsidR="00157F79">
          <w:rPr>
            <w:rFonts w:ascii="Times New Roman" w:eastAsia="Times New Roman" w:hAnsi="Times New Roman" w:cs="Times New Roman"/>
            <w:color w:val="000000"/>
            <w:sz w:val="20"/>
            <w:szCs w:val="20"/>
          </w:rPr>
          <w:t xml:space="preserve"> considered</w:t>
        </w:r>
      </w:ins>
      <w:r w:rsidR="00D87B12" w:rsidRPr="00D87B12">
        <w:rPr>
          <w:rFonts w:ascii="Times New Roman" w:eastAsia="Times New Roman" w:hAnsi="Times New Roman" w:cs="Times New Roman"/>
          <w:color w:val="000000"/>
          <w:sz w:val="20"/>
          <w:szCs w:val="20"/>
        </w:rPr>
        <w:t xml:space="preserve"> specific to a reported STA if</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any</w:t>
      </w:r>
      <w:r w:rsidR="00D87B12" w:rsidRPr="00D87B12">
        <w:rPr>
          <w:rFonts w:ascii="Times New Roman" w:eastAsia="Times New Roman" w:hAnsi="Times New Roman" w:cs="Times New Roman"/>
          <w:color w:val="000000"/>
          <w:spacing w:val="-1"/>
          <w:sz w:val="20"/>
          <w:szCs w:val="20"/>
        </w:rPr>
        <w:t xml:space="preserve"> </w:t>
      </w:r>
      <w:del w:id="366" w:author="Abhishek Patil" w:date="2021-08-03T23:12:00Z">
        <w:r w:rsidR="00D87B12" w:rsidRPr="00D87B12" w:rsidDel="00BF068D">
          <w:rPr>
            <w:rFonts w:ascii="Times New Roman" w:eastAsia="Times New Roman" w:hAnsi="Times New Roman" w:cs="Times New Roman"/>
            <w:color w:val="000000"/>
            <w:sz w:val="20"/>
            <w:szCs w:val="20"/>
          </w:rPr>
          <w:delText>one</w:delText>
        </w:r>
        <w:r w:rsidR="00D87B12" w:rsidRPr="00D87B12" w:rsidDel="00BF068D">
          <w:rPr>
            <w:rFonts w:ascii="Times New Roman" w:eastAsia="Times New Roman" w:hAnsi="Times New Roman" w:cs="Times New Roman"/>
            <w:color w:val="000000"/>
            <w:spacing w:val="-1"/>
            <w:sz w:val="20"/>
            <w:szCs w:val="20"/>
          </w:rPr>
          <w:delText xml:space="preserve"> </w:delText>
        </w:r>
      </w:del>
      <w:r w:rsidR="00D87B12" w:rsidRPr="00D87B12">
        <w:rPr>
          <w:rFonts w:ascii="Times New Roman" w:eastAsia="Times New Roman" w:hAnsi="Times New Roman" w:cs="Times New Roman"/>
          <w:color w:val="000000"/>
          <w:sz w:val="20"/>
          <w:szCs w:val="20"/>
        </w:rPr>
        <w:t xml:space="preserve">of the following conditions </w:t>
      </w:r>
      <w:del w:id="367" w:author="Abhishek Patil" w:date="2021-08-08T17:00:00Z">
        <w:r w:rsidR="00D87B12" w:rsidRPr="00D87B12" w:rsidDel="00832E60">
          <w:rPr>
            <w:rFonts w:ascii="Times New Roman" w:eastAsia="Times New Roman" w:hAnsi="Times New Roman" w:cs="Times New Roman"/>
            <w:color w:val="000000"/>
            <w:sz w:val="20"/>
            <w:szCs w:val="20"/>
          </w:rPr>
          <w:delText xml:space="preserve">is </w:delText>
        </w:r>
      </w:del>
      <w:ins w:id="368" w:author="Abhishek Patil" w:date="2021-08-08T17:00:00Z">
        <w:r w:rsidR="00832E60">
          <w:rPr>
            <w:rFonts w:ascii="Times New Roman" w:eastAsia="Times New Roman" w:hAnsi="Times New Roman" w:cs="Times New Roman"/>
            <w:color w:val="000000"/>
            <w:sz w:val="20"/>
            <w:szCs w:val="20"/>
          </w:rPr>
          <w:t>are</w:t>
        </w:r>
        <w:r w:rsidR="00832E60"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satisfied:</w:t>
      </w:r>
    </w:p>
    <w:p w14:paraId="50569425" w14:textId="165A91E0" w:rsidR="00D87B12" w:rsidRPr="00D87B12" w:rsidRDefault="00BE4047" w:rsidP="00D87B12">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rFonts w:ascii="Times New Roman" w:eastAsia="Times New Roman" w:hAnsi="Times New Roman" w:cs="Times New Roman"/>
          <w:sz w:val="20"/>
          <w:szCs w:val="20"/>
        </w:rPr>
      </w:pPr>
      <w:ins w:id="369" w:author="Abhishek Patil" w:date="2021-08-03T23:34:00Z">
        <w:r>
          <w:rPr>
            <w:rFonts w:ascii="Times New Roman" w:eastAsia="Times New Roman" w:hAnsi="Times New Roman" w:cs="Times New Roman"/>
            <w:sz w:val="20"/>
            <w:szCs w:val="20"/>
          </w:rPr>
          <w:t>a</w:t>
        </w:r>
      </w:ins>
      <w:ins w:id="370" w:author="Abhishek Patil" w:date="2021-08-03T23:19:00Z">
        <w:r w:rsidR="000F272B">
          <w:rPr>
            <w:rFonts w:ascii="Times New Roman" w:eastAsia="Times New Roman" w:hAnsi="Times New Roman" w:cs="Times New Roman"/>
            <w:sz w:val="20"/>
            <w:szCs w:val="20"/>
          </w:rPr>
          <w:t xml:space="preserve">n element with the same Element ID and Extended </w:t>
        </w:r>
      </w:ins>
      <w:ins w:id="371" w:author="Abhishek Patil" w:date="2021-08-03T23:20:00Z">
        <w:r w:rsidR="000F272B">
          <w:rPr>
            <w:rFonts w:ascii="Times New Roman" w:eastAsia="Times New Roman" w:hAnsi="Times New Roman" w:cs="Times New Roman"/>
            <w:sz w:val="20"/>
            <w:szCs w:val="20"/>
          </w:rPr>
          <w:t xml:space="preserve">Element ID (if </w:t>
        </w:r>
      </w:ins>
      <w:ins w:id="372" w:author="Abhishek Patil" w:date="2021-08-03T23:21:00Z">
        <w:r w:rsidR="003F60C9">
          <w:rPr>
            <w:rFonts w:ascii="Times New Roman" w:eastAsia="Times New Roman" w:hAnsi="Times New Roman" w:cs="Times New Roman"/>
            <w:sz w:val="20"/>
            <w:szCs w:val="20"/>
          </w:rPr>
          <w:t>applicable</w:t>
        </w:r>
      </w:ins>
      <w:ins w:id="373" w:author="Abhishek Patil" w:date="2021-08-03T23:20:00Z">
        <w:r w:rsidR="000F272B">
          <w:rPr>
            <w:rFonts w:ascii="Times New Roman" w:eastAsia="Times New Roman" w:hAnsi="Times New Roman" w:cs="Times New Roman"/>
            <w:sz w:val="20"/>
            <w:szCs w:val="20"/>
          </w:rPr>
          <w:t xml:space="preserve">) is </w:t>
        </w:r>
      </w:ins>
      <w:ins w:id="374" w:author="Abhishek Patil" w:date="2021-08-03T23:21:00Z">
        <w:r w:rsidR="00C37E83">
          <w:rPr>
            <w:rFonts w:ascii="Times New Roman" w:eastAsia="Times New Roman" w:hAnsi="Times New Roman" w:cs="Times New Roman"/>
            <w:sz w:val="20"/>
            <w:szCs w:val="20"/>
          </w:rPr>
          <w:t>present</w:t>
        </w:r>
      </w:ins>
      <w:ins w:id="375" w:author="Abhishek Patil" w:date="2021-08-03T23:20:00Z">
        <w:r w:rsidR="000F272B">
          <w:rPr>
            <w:rFonts w:ascii="Times New Roman" w:eastAsia="Times New Roman" w:hAnsi="Times New Roman" w:cs="Times New Roman"/>
            <w:sz w:val="20"/>
            <w:szCs w:val="20"/>
          </w:rPr>
          <w:t xml:space="preserve"> in the </w:t>
        </w:r>
        <w:r w:rsidR="00A6394A">
          <w:rPr>
            <w:rFonts w:ascii="Times New Roman" w:eastAsia="Times New Roman" w:hAnsi="Times New Roman" w:cs="Times New Roman"/>
            <w:sz w:val="20"/>
            <w:szCs w:val="20"/>
          </w:rPr>
          <w:t xml:space="preserve">frame that carried the Basic variant Multi-Link element </w:t>
        </w:r>
      </w:ins>
      <w:ins w:id="376" w:author="Abhishek Patil" w:date="2021-08-03T23:27:00Z">
        <w:r w:rsidR="001E41CF">
          <w:rPr>
            <w:rFonts w:ascii="Times New Roman" w:eastAsia="Times New Roman" w:hAnsi="Times New Roman" w:cs="Times New Roman"/>
            <w:sz w:val="20"/>
            <w:szCs w:val="20"/>
          </w:rPr>
          <w:t>but</w:t>
        </w:r>
      </w:ins>
      <w:ins w:id="377" w:author="Abhishek Patil" w:date="2021-08-03T23:20:00Z">
        <w:r w:rsidR="00A6394A">
          <w:rPr>
            <w:rFonts w:ascii="Times New Roman" w:eastAsia="Times New Roman" w:hAnsi="Times New Roman" w:cs="Times New Roman"/>
            <w:sz w:val="20"/>
            <w:szCs w:val="20"/>
          </w:rPr>
          <w:t xml:space="preserve"> </w:t>
        </w:r>
      </w:ins>
      <w:r w:rsidR="00D87B12" w:rsidRPr="00D87B12">
        <w:rPr>
          <w:rFonts w:ascii="Times New Roman" w:eastAsia="Times New Roman" w:hAnsi="Times New Roman" w:cs="Times New Roman"/>
          <w:sz w:val="20"/>
          <w:szCs w:val="20"/>
        </w:rPr>
        <w:t xml:space="preserve">its value is </w:t>
      </w:r>
      <w:ins w:id="378" w:author="Abhishek Patil" w:date="2021-08-03T23:33:00Z">
        <w:r w:rsidR="00554CC5">
          <w:rPr>
            <w:rFonts w:ascii="Times New Roman" w:eastAsia="Times New Roman" w:hAnsi="Times New Roman" w:cs="Times New Roman"/>
            <w:sz w:val="20"/>
            <w:szCs w:val="20"/>
          </w:rPr>
          <w:t xml:space="preserve">not </w:t>
        </w:r>
        <w:r>
          <w:rPr>
            <w:rFonts w:ascii="Times New Roman" w:eastAsia="Times New Roman" w:hAnsi="Times New Roman" w:cs="Times New Roman"/>
            <w:sz w:val="20"/>
            <w:szCs w:val="20"/>
          </w:rPr>
          <w:t>the same for the reported STA</w:t>
        </w:r>
      </w:ins>
      <w:del w:id="379" w:author="Abhishek Patil" w:date="2021-08-03T23:33:00Z">
        <w:r w:rsidR="00D87B12" w:rsidRPr="00D87B12" w:rsidDel="00BE4047">
          <w:rPr>
            <w:rFonts w:ascii="Times New Roman" w:eastAsia="Times New Roman" w:hAnsi="Times New Roman" w:cs="Times New Roman"/>
            <w:sz w:val="20"/>
            <w:szCs w:val="20"/>
          </w:rPr>
          <w:delText>different from the element</w:delText>
        </w:r>
      </w:del>
      <w:del w:id="380" w:author="Abhishek Patil" w:date="2021-08-03T23:13:00Z">
        <w:r w:rsidR="00D87B12" w:rsidRPr="00D87B12" w:rsidDel="00971A2E">
          <w:rPr>
            <w:rFonts w:ascii="Times New Roman" w:eastAsia="Times New Roman" w:hAnsi="Times New Roman" w:cs="Times New Roman"/>
            <w:sz w:val="20"/>
            <w:szCs w:val="20"/>
          </w:rPr>
          <w:delText>, if</w:delText>
        </w:r>
      </w:del>
      <w:del w:id="381" w:author="Abhishek Patil" w:date="2021-08-03T23:33:00Z">
        <w:r w:rsidR="00D87B12" w:rsidRPr="00D87B12" w:rsidDel="00BE4047">
          <w:rPr>
            <w:rFonts w:ascii="Times New Roman" w:eastAsia="Times New Roman" w:hAnsi="Times New Roman" w:cs="Times New Roman"/>
            <w:sz w:val="20"/>
            <w:szCs w:val="20"/>
          </w:rPr>
          <w:delText xml:space="preserve"> advertised by the reporting STA that has the same Element</w:delText>
        </w:r>
        <w:r w:rsidR="00D87B12" w:rsidRPr="00D87B12" w:rsidDel="00BE4047">
          <w:rPr>
            <w:rFonts w:ascii="Times New Roman" w:eastAsia="Times New Roman" w:hAnsi="Times New Roman" w:cs="Times New Roman"/>
            <w:spacing w:val="-47"/>
            <w:sz w:val="20"/>
            <w:szCs w:val="20"/>
          </w:rPr>
          <w:delText xml:space="preserve"> </w:delText>
        </w:r>
        <w:r w:rsidR="00D87B12" w:rsidRPr="00D87B12" w:rsidDel="00BE4047">
          <w:rPr>
            <w:rFonts w:ascii="Times New Roman" w:eastAsia="Times New Roman" w:hAnsi="Times New Roman" w:cs="Times New Roman"/>
            <w:sz w:val="20"/>
            <w:szCs w:val="20"/>
          </w:rPr>
          <w:delText>ID</w:delText>
        </w:r>
        <w:r w:rsidR="00D87B12" w:rsidRPr="00D87B12" w:rsidDel="00BE4047">
          <w:rPr>
            <w:rFonts w:ascii="Times New Roman" w:eastAsia="Times New Roman" w:hAnsi="Times New Roman" w:cs="Times New Roman"/>
            <w:spacing w:val="-2"/>
            <w:sz w:val="20"/>
            <w:szCs w:val="20"/>
          </w:rPr>
          <w:delText xml:space="preserve"> </w:delText>
        </w:r>
        <w:r w:rsidR="00D87B12" w:rsidRPr="00D87B12" w:rsidDel="00BE4047">
          <w:rPr>
            <w:rFonts w:ascii="Times New Roman" w:eastAsia="Times New Roman" w:hAnsi="Times New Roman" w:cs="Times New Roman"/>
            <w:sz w:val="20"/>
            <w:szCs w:val="20"/>
          </w:rPr>
          <w:delText>and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Extended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Element ID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(if</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present)</w:delText>
        </w:r>
      </w:del>
      <w:ins w:id="382" w:author="Abhishek Patil" w:date="2021-08-03T23:33:00Z">
        <w:r>
          <w:rPr>
            <w:rFonts w:ascii="Times New Roman" w:eastAsia="Times New Roman" w:hAnsi="Times New Roman" w:cs="Times New Roman"/>
            <w:sz w:val="20"/>
            <w:szCs w:val="20"/>
          </w:rPr>
          <w:t>.</w:t>
        </w:r>
      </w:ins>
    </w:p>
    <w:p w14:paraId="247E39FE" w14:textId="3D7D6ED7" w:rsidR="00D87B12" w:rsidRPr="00D87B12" w:rsidRDefault="00D87B12" w:rsidP="00D87B12">
      <w:pPr>
        <w:widowControl w:val="0"/>
        <w:numPr>
          <w:ilvl w:val="0"/>
          <w:numId w:val="42"/>
        </w:numPr>
        <w:tabs>
          <w:tab w:val="left" w:pos="720"/>
        </w:tabs>
        <w:kinsoku w:val="0"/>
        <w:overflowPunct w:val="0"/>
        <w:autoSpaceDE w:val="0"/>
        <w:autoSpaceDN w:val="0"/>
        <w:adjustRightInd w:val="0"/>
        <w:spacing w:before="61" w:after="0" w:line="249" w:lineRule="auto"/>
        <w:ind w:left="719" w:right="117"/>
        <w:jc w:val="both"/>
        <w:rPr>
          <w:rFonts w:ascii="Times New Roman" w:eastAsia="Times New Roman" w:hAnsi="Times New Roman" w:cs="Times New Roman"/>
          <w:sz w:val="20"/>
          <w:szCs w:val="20"/>
        </w:rPr>
      </w:pPr>
      <w:r w:rsidRPr="00D87B12">
        <w:rPr>
          <w:rFonts w:ascii="Times New Roman" w:eastAsia="Times New Roman" w:hAnsi="Times New Roman" w:cs="Times New Roman"/>
          <w:sz w:val="20"/>
          <w:szCs w:val="20"/>
        </w:rPr>
        <w:t>the reported STA satisfies the condition for that element to be included in the frame that carries 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Basic</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variant</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Multi-Link</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while</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reporting</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STA</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does</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not</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satisfy</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46"/>
          <w:sz w:val="20"/>
          <w:szCs w:val="20"/>
        </w:rPr>
        <w:t xml:space="preserve"> </w:t>
      </w:r>
      <w:r w:rsidRPr="00D87B12">
        <w:rPr>
          <w:rFonts w:ascii="Times New Roman" w:eastAsia="Times New Roman" w:hAnsi="Times New Roman" w:cs="Times New Roman"/>
          <w:sz w:val="20"/>
          <w:szCs w:val="20"/>
        </w:rPr>
        <w:t>corresponding</w:t>
      </w:r>
      <w:r w:rsidR="00A36EE1">
        <w:rPr>
          <w:rFonts w:ascii="Times New Roman" w:eastAsia="Times New Roman" w:hAnsi="Times New Roman" w:cs="Times New Roman"/>
          <w:sz w:val="20"/>
          <w:szCs w:val="20"/>
        </w:rPr>
        <w:t xml:space="preserve"> c</w:t>
      </w:r>
      <w:r w:rsidRPr="00D87B12">
        <w:rPr>
          <w:rFonts w:ascii="Times New Roman" w:eastAsia="Times New Roman" w:hAnsi="Times New Roman" w:cs="Times New Roman"/>
          <w:sz w:val="20"/>
          <w:szCs w:val="20"/>
        </w:rPr>
        <w:t>ondition.</w:t>
      </w:r>
    </w:p>
    <w:p w14:paraId="010B95C5" w14:textId="77777777" w:rsidR="00D87B12" w:rsidRPr="00D87B12" w:rsidRDefault="00D87B12" w:rsidP="00D87B12">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19"/>
          <w:szCs w:val="19"/>
        </w:rPr>
      </w:pPr>
    </w:p>
    <w:p w14:paraId="6C78CE60" w14:textId="0DE761C5" w:rsidR="0060798F" w:rsidRDefault="0060798F" w:rsidP="0060798F">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the fourth and fifth paragraphs along with the NOTEs as shown below:</w:t>
      </w:r>
    </w:p>
    <w:p w14:paraId="64884191" w14:textId="4AED293A" w:rsidR="007F69DD" w:rsidRDefault="00EA148D" w:rsidP="0060798F">
      <w:pPr>
        <w:widowControl w:val="0"/>
        <w:kinsoku w:val="0"/>
        <w:overflowPunct w:val="0"/>
        <w:autoSpaceDE w:val="0"/>
        <w:autoSpaceDN w:val="0"/>
        <w:adjustRightInd w:val="0"/>
        <w:spacing w:before="240" w:after="0" w:line="250" w:lineRule="auto"/>
        <w:ind w:right="115"/>
        <w:jc w:val="both"/>
        <w:rPr>
          <w:ins w:id="383" w:author="Abhishek Patil" w:date="2021-08-03T23:30:00Z"/>
          <w:rFonts w:ascii="Times New Roman" w:eastAsia="Times New Roman" w:hAnsi="Times New Roman" w:cs="Times New Roman"/>
          <w:sz w:val="20"/>
          <w:szCs w:val="20"/>
        </w:rPr>
      </w:pPr>
      <w:r w:rsidRPr="00B027F0">
        <w:rPr>
          <w:rFonts w:ascii="Times New Roman" w:eastAsia="Times New Roman" w:hAnsi="Times New Roman" w:cs="Times New Roman"/>
          <w:color w:val="000000"/>
          <w:sz w:val="16"/>
          <w:szCs w:val="16"/>
          <w:highlight w:val="yellow"/>
        </w:rPr>
        <w:t>[</w:t>
      </w:r>
      <w:proofErr w:type="gramStart"/>
      <w:r w:rsidRPr="00B027F0">
        <w:rPr>
          <w:rFonts w:ascii="Times New Roman" w:eastAsia="Times New Roman" w:hAnsi="Times New Roman" w:cs="Times New Roman"/>
          <w:color w:val="000000"/>
          <w:sz w:val="16"/>
          <w:szCs w:val="16"/>
          <w:highlight w:val="yellow"/>
        </w:rPr>
        <w:t>6536]</w:t>
      </w:r>
      <w:r w:rsidR="00D87B12" w:rsidRPr="00D87B12">
        <w:rPr>
          <w:rFonts w:ascii="Times New Roman" w:eastAsia="Times New Roman" w:hAnsi="Times New Roman" w:cs="Times New Roman"/>
          <w:sz w:val="20"/>
          <w:szCs w:val="20"/>
        </w:rPr>
        <w:t>When</w:t>
      </w:r>
      <w:proofErr w:type="gramEnd"/>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an</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element</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that</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is</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carried</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a</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Management</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frame</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transmitted</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by</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the</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reporting</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STA</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is</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not</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present</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a</w:t>
      </w:r>
      <w:r w:rsidR="0071507B">
        <w:rPr>
          <w:rFonts w:ascii="Times New Roman" w:eastAsia="Times New Roman" w:hAnsi="Times New Roman" w:cs="Times New Roman"/>
          <w:sz w:val="20"/>
          <w:szCs w:val="20"/>
        </w:rPr>
        <w:t xml:space="preserve"> </w:t>
      </w:r>
      <w:r w:rsidR="00D87B12" w:rsidRPr="00D87B12">
        <w:rPr>
          <w:rFonts w:ascii="Times New Roman" w:eastAsia="Times New Roman" w:hAnsi="Times New Roman" w:cs="Times New Roman"/>
          <w:spacing w:val="-48"/>
          <w:sz w:val="20"/>
          <w:szCs w:val="20"/>
        </w:rPr>
        <w:t xml:space="preserve"> </w:t>
      </w:r>
      <w:r w:rsidR="00D87B12" w:rsidRPr="00D87B12">
        <w:rPr>
          <w:rFonts w:ascii="Times New Roman" w:eastAsia="Times New Roman" w:hAnsi="Times New Roman" w:cs="Times New Roman"/>
          <w:sz w:val="20"/>
          <w:szCs w:val="20"/>
        </w:rPr>
        <w:t>complete profile of a reported STA, then the element is considered to be part of the reported STA’s profile</w:t>
      </w:r>
      <w:r w:rsidR="00D87B12" w:rsidRPr="00D87B12">
        <w:rPr>
          <w:rFonts w:ascii="Times New Roman" w:eastAsia="Times New Roman" w:hAnsi="Times New Roman" w:cs="Times New Roman"/>
          <w:spacing w:val="1"/>
          <w:sz w:val="20"/>
          <w:szCs w:val="20"/>
        </w:rPr>
        <w:t xml:space="preserve"> </w:t>
      </w:r>
      <w:r w:rsidR="00D87B12" w:rsidRPr="00D87B12">
        <w:rPr>
          <w:rFonts w:ascii="Times New Roman" w:eastAsia="Times New Roman" w:hAnsi="Times New Roman" w:cs="Times New Roman"/>
          <w:sz w:val="20"/>
          <w:szCs w:val="20"/>
        </w:rPr>
        <w:t>and the value to use is the same as that of the corresponding element carried in the reporting STA’s frame</w:t>
      </w:r>
      <w:r w:rsidR="00D87B12" w:rsidRPr="00D87B12">
        <w:rPr>
          <w:rFonts w:ascii="Times New Roman" w:eastAsia="Times New Roman" w:hAnsi="Times New Roman" w:cs="Times New Roman"/>
          <w:spacing w:val="1"/>
          <w:sz w:val="20"/>
          <w:szCs w:val="20"/>
        </w:rPr>
        <w:t xml:space="preserve"> </w:t>
      </w:r>
      <w:r w:rsidR="00D87B12" w:rsidRPr="00D87B12">
        <w:rPr>
          <w:rFonts w:ascii="Times New Roman" w:eastAsia="Times New Roman" w:hAnsi="Times New Roman" w:cs="Times New Roman"/>
          <w:sz w:val="20"/>
          <w:szCs w:val="20"/>
        </w:rPr>
        <w:t>unless</w:t>
      </w:r>
      <w:ins w:id="384" w:author="Abhishek Patil" w:date="2021-08-03T23:31:00Z">
        <w:r w:rsidR="00541690">
          <w:rPr>
            <w:rFonts w:ascii="Times New Roman" w:eastAsia="Times New Roman" w:hAnsi="Times New Roman" w:cs="Times New Roman"/>
            <w:sz w:val="20"/>
            <w:szCs w:val="20"/>
          </w:rPr>
          <w:t xml:space="preserve"> any of the following </w:t>
        </w:r>
      </w:ins>
      <w:ins w:id="385" w:author="Abhishek Patil" w:date="2021-08-08T17:00:00Z">
        <w:r w:rsidR="00F41BFC">
          <w:rPr>
            <w:rFonts w:ascii="Times New Roman" w:eastAsia="Times New Roman" w:hAnsi="Times New Roman" w:cs="Times New Roman"/>
            <w:sz w:val="20"/>
            <w:szCs w:val="20"/>
          </w:rPr>
          <w:t>are</w:t>
        </w:r>
      </w:ins>
      <w:ins w:id="386" w:author="Abhishek Patil" w:date="2021-08-03T23:31:00Z">
        <w:r w:rsidR="00541690">
          <w:rPr>
            <w:rFonts w:ascii="Times New Roman" w:eastAsia="Times New Roman" w:hAnsi="Times New Roman" w:cs="Times New Roman"/>
            <w:sz w:val="20"/>
            <w:szCs w:val="20"/>
          </w:rPr>
          <w:t xml:space="preserve"> true</w:t>
        </w:r>
      </w:ins>
      <w:ins w:id="387" w:author="Abhishek Patil" w:date="2021-08-03T23:30:00Z">
        <w:r w:rsidR="007F69DD">
          <w:rPr>
            <w:rFonts w:ascii="Times New Roman" w:eastAsia="Times New Roman" w:hAnsi="Times New Roman" w:cs="Times New Roman"/>
            <w:sz w:val="20"/>
            <w:szCs w:val="20"/>
          </w:rPr>
          <w:t>:</w:t>
        </w:r>
      </w:ins>
    </w:p>
    <w:p w14:paraId="347D54CC" w14:textId="0AA0ECBD" w:rsidR="00D87B12" w:rsidRDefault="00D87B12"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ins w:id="388" w:author="Abhishek Patil" w:date="2021-08-03T23:31:00Z"/>
          <w:rFonts w:ascii="Times New Roman" w:eastAsia="Times New Roman" w:hAnsi="Times New Roman" w:cs="Times New Roman"/>
          <w:color w:val="000000"/>
          <w:sz w:val="20"/>
          <w:szCs w:val="20"/>
        </w:rPr>
      </w:pPr>
      <w:r w:rsidRPr="00D87B12">
        <w:rPr>
          <w:rFonts w:ascii="Times New Roman" w:eastAsia="Times New Roman" w:hAnsi="Times New Roman" w:cs="Times New Roman"/>
          <w:sz w:val="20"/>
          <w:szCs w:val="20"/>
        </w:rPr>
        <w:t>the complete profile carries the Non-Inheritance element (see 9.4.2.240 (Non-Inheritance element))</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and</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is</w:t>
      </w:r>
      <w:r w:rsidRPr="00D87B12">
        <w:rPr>
          <w:rFonts w:ascii="Times New Roman" w:eastAsia="Times New Roman" w:hAnsi="Times New Roman" w:cs="Times New Roman"/>
          <w:spacing w:val="-2"/>
          <w:sz w:val="20"/>
          <w:szCs w:val="20"/>
        </w:rPr>
        <w:t xml:space="preserve"> </w:t>
      </w:r>
      <w:r w:rsidRPr="00D87B12">
        <w:rPr>
          <w:rFonts w:ascii="Times New Roman" w:eastAsia="Times New Roman" w:hAnsi="Times New Roman" w:cs="Times New Roman"/>
          <w:sz w:val="20"/>
          <w:szCs w:val="20"/>
        </w:rPr>
        <w:t>listed in</w:t>
      </w:r>
      <w:r w:rsidRPr="00D87B12">
        <w:rPr>
          <w:rFonts w:ascii="Times New Roman" w:eastAsia="Times New Roman" w:hAnsi="Times New Roman" w:cs="Times New Roman"/>
          <w:spacing w:val="-2"/>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Non-Inheritance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color w:val="000000"/>
          <w:sz w:val="20"/>
          <w:szCs w:val="20"/>
        </w:rPr>
        <w:t>.</w:t>
      </w:r>
    </w:p>
    <w:p w14:paraId="5C50A36B" w14:textId="1F15FB49" w:rsidR="007F69DD" w:rsidRPr="00D87B12" w:rsidRDefault="007F69DD"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rFonts w:ascii="Times New Roman" w:eastAsia="Times New Roman" w:hAnsi="Times New Roman" w:cs="Times New Roman"/>
          <w:color w:val="000000"/>
          <w:sz w:val="20"/>
          <w:szCs w:val="20"/>
        </w:rPr>
      </w:pPr>
      <w:ins w:id="389" w:author="Abhishek Patil" w:date="2021-08-03T23:31:00Z">
        <w:r>
          <w:rPr>
            <w:rFonts w:ascii="Times New Roman" w:eastAsia="Times New Roman" w:hAnsi="Times New Roman" w:cs="Times New Roman"/>
            <w:sz w:val="20"/>
            <w:szCs w:val="20"/>
          </w:rPr>
          <w:t xml:space="preserve">the element is excluded from being included in the Per-STA Profile </w:t>
        </w:r>
        <w:proofErr w:type="spellStart"/>
        <w:r>
          <w:rPr>
            <w:rFonts w:ascii="Times New Roman" w:eastAsia="Times New Roman" w:hAnsi="Times New Roman" w:cs="Times New Roman"/>
            <w:sz w:val="20"/>
            <w:szCs w:val="20"/>
          </w:rPr>
          <w:t>subelement</w:t>
        </w:r>
        <w:proofErr w:type="spellEnd"/>
        <w:r>
          <w:rPr>
            <w:rFonts w:ascii="Times New Roman" w:eastAsia="Times New Roman" w:hAnsi="Times New Roman" w:cs="Times New Roman"/>
            <w:sz w:val="20"/>
            <w:szCs w:val="20"/>
          </w:rPr>
          <w:t xml:space="preserve"> as described in 35.3.2.1 (General) and 35.3.2.2 (</w:t>
        </w:r>
        <w:r w:rsidRPr="00D063B9">
          <w:rPr>
            <w:rFonts w:ascii="Times New Roman" w:eastAsia="Times New Roman" w:hAnsi="Times New Roman" w:cs="Times New Roman"/>
            <w:sz w:val="20"/>
            <w:szCs w:val="20"/>
          </w:rPr>
          <w:t>Advertisement of complete or partial per-link information</w:t>
        </w:r>
        <w:r>
          <w:rPr>
            <w:rFonts w:ascii="Times New Roman" w:eastAsia="Times New Roman" w:hAnsi="Times New Roman" w:cs="Times New Roman"/>
            <w:sz w:val="20"/>
            <w:szCs w:val="20"/>
          </w:rPr>
          <w:t>)</w:t>
        </w:r>
        <w:r w:rsidRPr="00D87B12">
          <w:rPr>
            <w:rFonts w:ascii="Times New Roman" w:eastAsia="Times New Roman" w:hAnsi="Times New Roman" w:cs="Times New Roman"/>
            <w:color w:val="000000"/>
            <w:sz w:val="20"/>
            <w:szCs w:val="20"/>
          </w:rPr>
          <w:t>.</w:t>
        </w:r>
      </w:ins>
    </w:p>
    <w:p w14:paraId="472AF2B9" w14:textId="3AEED4D4" w:rsidR="00D87B12" w:rsidRDefault="00475DC3" w:rsidP="00CB2D07">
      <w:pPr>
        <w:widowControl w:val="0"/>
        <w:kinsoku w:val="0"/>
        <w:overflowPunct w:val="0"/>
        <w:autoSpaceDE w:val="0"/>
        <w:autoSpaceDN w:val="0"/>
        <w:adjustRightInd w:val="0"/>
        <w:spacing w:before="135" w:after="0" w:line="232" w:lineRule="auto"/>
        <w:ind w:right="115"/>
        <w:jc w:val="both"/>
        <w:rPr>
          <w:rFonts w:ascii="Times New Roman" w:eastAsia="Times New Roman" w:hAnsi="Times New Roman" w:cs="Times New Roman"/>
          <w:sz w:val="18"/>
          <w:szCs w:val="18"/>
        </w:rPr>
      </w:pPr>
      <w:r w:rsidRPr="00B027F0">
        <w:rPr>
          <w:rFonts w:ascii="Times New Roman" w:eastAsia="Times New Roman" w:hAnsi="Times New Roman" w:cs="Times New Roman"/>
          <w:color w:val="000000"/>
          <w:sz w:val="16"/>
          <w:szCs w:val="16"/>
          <w:highlight w:val="yellow"/>
        </w:rPr>
        <w:t>[</w:t>
      </w:r>
      <w:r>
        <w:rPr>
          <w:rFonts w:ascii="Times New Roman" w:eastAsia="Times New Roman" w:hAnsi="Times New Roman" w:cs="Times New Roman"/>
          <w:color w:val="000000"/>
          <w:sz w:val="16"/>
          <w:szCs w:val="16"/>
          <w:highlight w:val="yellow"/>
        </w:rPr>
        <w:t>7812</w:t>
      </w:r>
      <w:r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sz w:val="18"/>
          <w:szCs w:val="18"/>
        </w:rPr>
        <w:t>NOTE 3—When multiple elements</w:t>
      </w:r>
      <w:ins w:id="390" w:author="Abhishek Patil" w:date="2021-08-04T00:06:00Z">
        <w:r w:rsidR="00EE2A9E">
          <w:rPr>
            <w:rFonts w:ascii="Times New Roman" w:eastAsia="Times New Roman" w:hAnsi="Times New Roman" w:cs="Times New Roman"/>
            <w:sz w:val="18"/>
            <w:szCs w:val="18"/>
          </w:rPr>
          <w:t xml:space="preserve"> (</w:t>
        </w:r>
      </w:ins>
      <w:ins w:id="391" w:author="Abhishek Patil" w:date="2021-08-04T00:04:00Z">
        <w:r w:rsidR="00785A22">
          <w:rPr>
            <w:rFonts w:ascii="Times New Roman" w:eastAsia="Times New Roman" w:hAnsi="Times New Roman" w:cs="Times New Roman"/>
            <w:sz w:val="18"/>
            <w:szCs w:val="18"/>
          </w:rPr>
          <w:t>such as Vendor Specific elements</w:t>
        </w:r>
      </w:ins>
      <w:ins w:id="392" w:author="Abhishek Patil" w:date="2021-08-04T00:06:00Z">
        <w:r w:rsidR="00EE2A9E">
          <w:rPr>
            <w:rFonts w:ascii="Times New Roman" w:eastAsia="Times New Roman" w:hAnsi="Times New Roman" w:cs="Times New Roman"/>
            <w:sz w:val="18"/>
            <w:szCs w:val="18"/>
          </w:rPr>
          <w:t>)</w:t>
        </w:r>
      </w:ins>
      <w:r w:rsidR="00D87B12" w:rsidRPr="00D87B12">
        <w:rPr>
          <w:rFonts w:ascii="Times New Roman" w:eastAsia="Times New Roman" w:hAnsi="Times New Roman" w:cs="Times New Roman"/>
          <w:sz w:val="18"/>
          <w:szCs w:val="18"/>
        </w:rPr>
        <w:t xml:space="preserve"> carried in the Management frame transmitted by the reporting STA have the same</w:t>
      </w:r>
      <w:r w:rsidR="00D87B12" w:rsidRPr="00D87B12">
        <w:rPr>
          <w:rFonts w:ascii="Times New Roman" w:eastAsia="Times New Roman" w:hAnsi="Times New Roman" w:cs="Times New Roman"/>
          <w:spacing w:val="1"/>
          <w:sz w:val="18"/>
          <w:szCs w:val="18"/>
        </w:rPr>
        <w:t xml:space="preserve"> </w:t>
      </w:r>
      <w:r w:rsidR="00D87B12" w:rsidRPr="00D87B12">
        <w:rPr>
          <w:rFonts w:ascii="Times New Roman" w:eastAsia="Times New Roman" w:hAnsi="Times New Roman" w:cs="Times New Roman"/>
          <w:sz w:val="18"/>
          <w:szCs w:val="18"/>
        </w:rPr>
        <w:t xml:space="preserve">Element ID and Extended Element ID (if present) and at least one such </w:t>
      </w:r>
      <w:ins w:id="393" w:author="Abhishek Patil" w:date="2021-08-04T00:06:00Z">
        <w:r w:rsidR="00EE2A9E">
          <w:rPr>
            <w:rFonts w:ascii="Times New Roman" w:eastAsia="Times New Roman" w:hAnsi="Times New Roman" w:cs="Times New Roman"/>
            <w:sz w:val="18"/>
            <w:szCs w:val="18"/>
          </w:rPr>
          <w:t xml:space="preserve">(Vendor Specific) </w:t>
        </w:r>
      </w:ins>
      <w:r w:rsidR="00D87B12" w:rsidRPr="00D87B12">
        <w:rPr>
          <w:rFonts w:ascii="Times New Roman" w:eastAsia="Times New Roman" w:hAnsi="Times New Roman" w:cs="Times New Roman"/>
          <w:sz w:val="18"/>
          <w:szCs w:val="18"/>
        </w:rPr>
        <w:t>element is not applicable to the reported STA,</w:t>
      </w:r>
      <w:r w:rsidR="00D87B12" w:rsidRPr="00D87B12">
        <w:rPr>
          <w:rFonts w:ascii="Times New Roman" w:eastAsia="Times New Roman" w:hAnsi="Times New Roman" w:cs="Times New Roman"/>
          <w:spacing w:val="1"/>
          <w:sz w:val="18"/>
          <w:szCs w:val="18"/>
        </w:rPr>
        <w:t xml:space="preserve"> </w:t>
      </w:r>
      <w:r w:rsidR="00D87B12" w:rsidRPr="00D87B12">
        <w:rPr>
          <w:rFonts w:ascii="Times New Roman" w:eastAsia="Times New Roman" w:hAnsi="Times New Roman" w:cs="Times New Roman"/>
          <w:sz w:val="18"/>
          <w:szCs w:val="18"/>
        </w:rPr>
        <w:t xml:space="preserve">then the per-STA profile corresponding to the reported STA includes all the elements that have a value </w:t>
      </w:r>
      <w:del w:id="394" w:author="Abhishek Patil" w:date="2021-08-04T00:05:00Z">
        <w:r w:rsidR="00D87B12" w:rsidRPr="00D87B12" w:rsidDel="006D50F1">
          <w:rPr>
            <w:rFonts w:ascii="Times New Roman" w:eastAsia="Times New Roman" w:hAnsi="Times New Roman" w:cs="Times New Roman"/>
            <w:sz w:val="18"/>
            <w:szCs w:val="18"/>
          </w:rPr>
          <w:delText xml:space="preserve">specific </w:delText>
        </w:r>
      </w:del>
      <w:ins w:id="395" w:author="Abhishek Patil" w:date="2021-08-04T00:05:00Z">
        <w:r w:rsidR="006D50F1">
          <w:rPr>
            <w:rFonts w:ascii="Times New Roman" w:eastAsia="Times New Roman" w:hAnsi="Times New Roman" w:cs="Times New Roman"/>
            <w:sz w:val="18"/>
            <w:szCs w:val="18"/>
          </w:rPr>
          <w:t>applicable only</w:t>
        </w:r>
        <w:r w:rsidR="006D50F1" w:rsidRPr="00D87B12">
          <w:rPr>
            <w:rFonts w:ascii="Times New Roman" w:eastAsia="Times New Roman" w:hAnsi="Times New Roman" w:cs="Times New Roman"/>
            <w:sz w:val="18"/>
            <w:szCs w:val="18"/>
          </w:rPr>
          <w:t xml:space="preserve"> </w:t>
        </w:r>
      </w:ins>
      <w:r w:rsidR="00D87B12" w:rsidRPr="00D87B12">
        <w:rPr>
          <w:rFonts w:ascii="Times New Roman" w:eastAsia="Times New Roman" w:hAnsi="Times New Roman" w:cs="Times New Roman"/>
          <w:sz w:val="18"/>
          <w:szCs w:val="18"/>
        </w:rPr>
        <w:t>to the</w:t>
      </w:r>
      <w:r w:rsidR="00D87B12" w:rsidRPr="00D87B12">
        <w:rPr>
          <w:rFonts w:ascii="Times New Roman" w:eastAsia="Times New Roman" w:hAnsi="Times New Roman" w:cs="Times New Roman"/>
          <w:spacing w:val="1"/>
          <w:sz w:val="18"/>
          <w:szCs w:val="18"/>
        </w:rPr>
        <w:t xml:space="preserve"> </w:t>
      </w:r>
      <w:r w:rsidR="00D87B12" w:rsidRPr="00D87B12">
        <w:rPr>
          <w:rFonts w:ascii="Times New Roman" w:eastAsia="Times New Roman" w:hAnsi="Times New Roman" w:cs="Times New Roman"/>
          <w:sz w:val="18"/>
          <w:szCs w:val="18"/>
        </w:rPr>
        <w:t>reported</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STA</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and</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have</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the</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same</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Element</w:t>
      </w:r>
      <w:r w:rsidR="00D87B12" w:rsidRPr="00D87B12">
        <w:rPr>
          <w:rFonts w:ascii="Times New Roman" w:eastAsia="Times New Roman" w:hAnsi="Times New Roman" w:cs="Times New Roman"/>
          <w:spacing w:val="-3"/>
          <w:sz w:val="18"/>
          <w:szCs w:val="18"/>
        </w:rPr>
        <w:t xml:space="preserve"> </w:t>
      </w:r>
      <w:r w:rsidR="00D87B12" w:rsidRPr="00D87B12">
        <w:rPr>
          <w:rFonts w:ascii="Times New Roman" w:eastAsia="Times New Roman" w:hAnsi="Times New Roman" w:cs="Times New Roman"/>
          <w:sz w:val="18"/>
          <w:szCs w:val="18"/>
        </w:rPr>
        <w:t>ID</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and</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Extended</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Element</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ID</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(if</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present)</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as</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that</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in</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the</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reporting</w:t>
      </w:r>
      <w:r w:rsidR="00D87B12" w:rsidRPr="00D87B12">
        <w:rPr>
          <w:rFonts w:ascii="Times New Roman" w:eastAsia="Times New Roman" w:hAnsi="Times New Roman" w:cs="Times New Roman"/>
          <w:spacing w:val="-5"/>
          <w:sz w:val="18"/>
          <w:szCs w:val="18"/>
        </w:rPr>
        <w:t xml:space="preserve"> </w:t>
      </w:r>
      <w:r w:rsidR="00D87B12" w:rsidRPr="00D87B12">
        <w:rPr>
          <w:rFonts w:ascii="Times New Roman" w:eastAsia="Times New Roman" w:hAnsi="Times New Roman" w:cs="Times New Roman"/>
          <w:sz w:val="18"/>
          <w:szCs w:val="18"/>
        </w:rPr>
        <w:t>STA’s</w:t>
      </w:r>
      <w:r w:rsidR="00D87B12" w:rsidRPr="00D87B12">
        <w:rPr>
          <w:rFonts w:ascii="Times New Roman" w:eastAsia="Times New Roman" w:hAnsi="Times New Roman" w:cs="Times New Roman"/>
          <w:spacing w:val="-4"/>
          <w:sz w:val="18"/>
          <w:szCs w:val="18"/>
        </w:rPr>
        <w:t xml:space="preserve"> </w:t>
      </w:r>
      <w:r w:rsidR="00D87B12" w:rsidRPr="00D87B12">
        <w:rPr>
          <w:rFonts w:ascii="Times New Roman" w:eastAsia="Times New Roman" w:hAnsi="Times New Roman" w:cs="Times New Roman"/>
          <w:sz w:val="18"/>
          <w:szCs w:val="18"/>
        </w:rPr>
        <w:t>frame.</w:t>
      </w:r>
      <w:r w:rsidR="00D87B12" w:rsidRPr="00D87B12">
        <w:rPr>
          <w:rFonts w:ascii="Times New Roman" w:eastAsia="Times New Roman" w:hAnsi="Times New Roman" w:cs="Times New Roman"/>
          <w:spacing w:val="1"/>
          <w:sz w:val="18"/>
          <w:szCs w:val="18"/>
        </w:rPr>
        <w:t xml:space="preserve"> </w:t>
      </w:r>
      <w:r w:rsidR="00D87B12" w:rsidRPr="00D87B12">
        <w:rPr>
          <w:rFonts w:ascii="Times New Roman" w:eastAsia="Times New Roman" w:hAnsi="Times New Roman" w:cs="Times New Roman"/>
          <w:sz w:val="18"/>
          <w:szCs w:val="18"/>
        </w:rPr>
        <w:t>In</w:t>
      </w:r>
      <w:r w:rsidR="00D87B12" w:rsidRPr="00D87B12">
        <w:rPr>
          <w:rFonts w:ascii="Times New Roman" w:eastAsia="Times New Roman" w:hAnsi="Times New Roman" w:cs="Times New Roman"/>
          <w:spacing w:val="-2"/>
          <w:sz w:val="18"/>
          <w:szCs w:val="18"/>
        </w:rPr>
        <w:t xml:space="preserve"> </w:t>
      </w:r>
      <w:r w:rsidR="00D87B12" w:rsidRPr="00D87B12">
        <w:rPr>
          <w:rFonts w:ascii="Times New Roman" w:eastAsia="Times New Roman" w:hAnsi="Times New Roman" w:cs="Times New Roman"/>
          <w:sz w:val="18"/>
          <w:szCs w:val="18"/>
        </w:rPr>
        <w:t>this case,</w:t>
      </w:r>
      <w:r w:rsidR="00D87B12" w:rsidRPr="00D87B12">
        <w:rPr>
          <w:rFonts w:ascii="Times New Roman" w:eastAsia="Times New Roman" w:hAnsi="Times New Roman" w:cs="Times New Roman"/>
          <w:spacing w:val="-1"/>
          <w:sz w:val="18"/>
          <w:szCs w:val="18"/>
        </w:rPr>
        <w:t xml:space="preserve"> </w:t>
      </w:r>
      <w:r w:rsidR="00D87B12" w:rsidRPr="00D87B12">
        <w:rPr>
          <w:rFonts w:ascii="Times New Roman" w:eastAsia="Times New Roman" w:hAnsi="Times New Roman" w:cs="Times New Roman"/>
          <w:sz w:val="18"/>
          <w:szCs w:val="18"/>
        </w:rPr>
        <w:t>inheritance is</w:t>
      </w:r>
      <w:r w:rsidR="00D87B12" w:rsidRPr="00D87B12">
        <w:rPr>
          <w:rFonts w:ascii="Times New Roman" w:eastAsia="Times New Roman" w:hAnsi="Times New Roman" w:cs="Times New Roman"/>
          <w:spacing w:val="-2"/>
          <w:sz w:val="18"/>
          <w:szCs w:val="18"/>
        </w:rPr>
        <w:t xml:space="preserve"> </w:t>
      </w:r>
      <w:r w:rsidR="00D87B12" w:rsidRPr="00D87B12">
        <w:rPr>
          <w:rFonts w:ascii="Times New Roman" w:eastAsia="Times New Roman" w:hAnsi="Times New Roman" w:cs="Times New Roman"/>
          <w:sz w:val="18"/>
          <w:szCs w:val="18"/>
        </w:rPr>
        <w:t>not applied</w:t>
      </w:r>
      <w:r w:rsidR="00D87B12" w:rsidRPr="00D87B12">
        <w:rPr>
          <w:rFonts w:ascii="Times New Roman" w:eastAsia="Times New Roman" w:hAnsi="Times New Roman" w:cs="Times New Roman"/>
          <w:spacing w:val="-1"/>
          <w:sz w:val="18"/>
          <w:szCs w:val="18"/>
        </w:rPr>
        <w:t xml:space="preserve"> </w:t>
      </w:r>
      <w:r w:rsidR="00D87B12" w:rsidRPr="00D87B12">
        <w:rPr>
          <w:rFonts w:ascii="Times New Roman" w:eastAsia="Times New Roman" w:hAnsi="Times New Roman" w:cs="Times New Roman"/>
          <w:sz w:val="18"/>
          <w:szCs w:val="18"/>
        </w:rPr>
        <w:t>for</w:t>
      </w:r>
      <w:r w:rsidR="00D87B12" w:rsidRPr="00D87B12">
        <w:rPr>
          <w:rFonts w:ascii="Times New Roman" w:eastAsia="Times New Roman" w:hAnsi="Times New Roman" w:cs="Times New Roman"/>
          <w:spacing w:val="-1"/>
          <w:sz w:val="18"/>
          <w:szCs w:val="18"/>
        </w:rPr>
        <w:t xml:space="preserve"> </w:t>
      </w:r>
      <w:del w:id="396" w:author="Abhishek Patil" w:date="2021-08-04T00:05:00Z">
        <w:r w:rsidR="00D87B12" w:rsidRPr="00D87B12" w:rsidDel="00BB4D21">
          <w:rPr>
            <w:rFonts w:ascii="Times New Roman" w:eastAsia="Times New Roman" w:hAnsi="Times New Roman" w:cs="Times New Roman"/>
            <w:sz w:val="18"/>
            <w:szCs w:val="18"/>
          </w:rPr>
          <w:delText>the</w:delText>
        </w:r>
        <w:r w:rsidR="00D87B12" w:rsidRPr="00D87B12" w:rsidDel="00BB4D21">
          <w:rPr>
            <w:rFonts w:ascii="Times New Roman" w:eastAsia="Times New Roman" w:hAnsi="Times New Roman" w:cs="Times New Roman"/>
            <w:spacing w:val="-1"/>
            <w:sz w:val="18"/>
            <w:szCs w:val="18"/>
          </w:rPr>
          <w:delText xml:space="preserve"> </w:delText>
        </w:r>
      </w:del>
      <w:r w:rsidR="00D87B12" w:rsidRPr="00D87B12">
        <w:rPr>
          <w:rFonts w:ascii="Times New Roman" w:eastAsia="Times New Roman" w:hAnsi="Times New Roman" w:cs="Times New Roman"/>
          <w:sz w:val="18"/>
          <w:szCs w:val="18"/>
        </w:rPr>
        <w:t>such</w:t>
      </w:r>
      <w:r w:rsidR="00D87B12" w:rsidRPr="00D87B12">
        <w:rPr>
          <w:rFonts w:ascii="Times New Roman" w:eastAsia="Times New Roman" w:hAnsi="Times New Roman" w:cs="Times New Roman"/>
          <w:spacing w:val="-2"/>
          <w:sz w:val="18"/>
          <w:szCs w:val="18"/>
        </w:rPr>
        <w:t xml:space="preserve"> </w:t>
      </w:r>
      <w:r w:rsidR="00D87B12" w:rsidRPr="00D87B12">
        <w:rPr>
          <w:rFonts w:ascii="Times New Roman" w:eastAsia="Times New Roman" w:hAnsi="Times New Roman" w:cs="Times New Roman"/>
          <w:sz w:val="18"/>
          <w:szCs w:val="18"/>
        </w:rPr>
        <w:t>elements.</w:t>
      </w:r>
    </w:p>
    <w:p w14:paraId="47059346" w14:textId="782660CB" w:rsidR="00966039" w:rsidRPr="002521E9" w:rsidRDefault="000055B3" w:rsidP="00966039">
      <w:pPr>
        <w:widowControl w:val="0"/>
        <w:kinsoku w:val="0"/>
        <w:overflowPunct w:val="0"/>
        <w:autoSpaceDE w:val="0"/>
        <w:autoSpaceDN w:val="0"/>
        <w:adjustRightInd w:val="0"/>
        <w:spacing w:before="133" w:after="0" w:line="232" w:lineRule="auto"/>
        <w:ind w:right="115"/>
        <w:jc w:val="both"/>
        <w:rPr>
          <w:rFonts w:ascii="Times New Roman" w:eastAsia="Times New Roman" w:hAnsi="Times New Roman" w:cs="Times New Roman"/>
          <w:sz w:val="18"/>
          <w:szCs w:val="18"/>
        </w:rPr>
      </w:pPr>
      <w:r w:rsidRPr="00B027F0">
        <w:rPr>
          <w:rFonts w:ascii="Times New Roman" w:eastAsia="Times New Roman" w:hAnsi="Times New Roman" w:cs="Times New Roman"/>
          <w:color w:val="000000"/>
          <w:sz w:val="16"/>
          <w:szCs w:val="16"/>
          <w:highlight w:val="yellow"/>
        </w:rPr>
        <w:t>[</w:t>
      </w:r>
      <w:proofErr w:type="gramStart"/>
      <w:r>
        <w:rPr>
          <w:rFonts w:ascii="Times New Roman" w:eastAsia="Times New Roman" w:hAnsi="Times New Roman" w:cs="Times New Roman"/>
          <w:color w:val="000000"/>
          <w:sz w:val="16"/>
          <w:szCs w:val="16"/>
          <w:highlight w:val="yellow"/>
        </w:rPr>
        <w:t>4037</w:t>
      </w:r>
      <w:r w:rsidRPr="00B027F0">
        <w:rPr>
          <w:rFonts w:ascii="Times New Roman" w:eastAsia="Times New Roman" w:hAnsi="Times New Roman" w:cs="Times New Roman"/>
          <w:color w:val="000000"/>
          <w:sz w:val="16"/>
          <w:szCs w:val="16"/>
          <w:highlight w:val="yellow"/>
        </w:rPr>
        <w:t>]</w:t>
      </w:r>
      <w:ins w:id="397" w:author="Abhishek Patil" w:date="2021-08-03T23:15:00Z">
        <w:r w:rsidR="00966039" w:rsidRPr="002521E9">
          <w:rPr>
            <w:rFonts w:ascii="Times New Roman" w:eastAsia="Times New Roman" w:hAnsi="Times New Roman" w:cs="Times New Roman"/>
            <w:sz w:val="18"/>
            <w:szCs w:val="18"/>
          </w:rPr>
          <w:t>NOTE</w:t>
        </w:r>
        <w:proofErr w:type="gramEnd"/>
        <w:r w:rsidR="00966039" w:rsidRPr="002521E9">
          <w:rPr>
            <w:rFonts w:ascii="Times New Roman" w:eastAsia="Times New Roman" w:hAnsi="Times New Roman" w:cs="Times New Roman"/>
            <w:sz w:val="18"/>
            <w:szCs w:val="18"/>
          </w:rPr>
          <w:t xml:space="preserve"> </w:t>
        </w:r>
      </w:ins>
      <w:ins w:id="398" w:author="Abhishek Patil" w:date="2021-08-03T23:35:00Z">
        <w:r w:rsidR="00966039" w:rsidRPr="002521E9">
          <w:rPr>
            <w:rFonts w:ascii="Times New Roman" w:eastAsia="Times New Roman" w:hAnsi="Times New Roman" w:cs="Times New Roman"/>
            <w:sz w:val="18"/>
            <w:szCs w:val="18"/>
          </w:rPr>
          <w:t>4</w:t>
        </w:r>
      </w:ins>
      <w:ins w:id="399" w:author="Abhishek Patil" w:date="2021-08-03T23:15:00Z">
        <w:r w:rsidR="00966039" w:rsidRPr="002521E9">
          <w:rPr>
            <w:rFonts w:ascii="Times New Roman" w:eastAsia="Times New Roman" w:hAnsi="Times New Roman" w:cs="Times New Roman"/>
            <w:sz w:val="18"/>
            <w:szCs w:val="18"/>
          </w:rPr>
          <w:t xml:space="preserve"> - </w:t>
        </w:r>
      </w:ins>
      <w:ins w:id="400" w:author="Abhishek Patil" w:date="2021-08-04T00:09:00Z">
        <w:r w:rsidR="0050348D">
          <w:rPr>
            <w:rFonts w:ascii="Times New Roman" w:hAnsi="Times New Roman" w:cs="Times New Roman"/>
            <w:sz w:val="18"/>
            <w:szCs w:val="18"/>
          </w:rPr>
          <w:t>When</w:t>
        </w:r>
      </w:ins>
      <w:ins w:id="401" w:author="Abhishek Patil" w:date="2021-08-03T23:15:00Z">
        <w:r w:rsidR="00966039" w:rsidRPr="002521E9">
          <w:rPr>
            <w:rFonts w:ascii="Times New Roman" w:hAnsi="Times New Roman" w:cs="Times New Roman"/>
            <w:sz w:val="18"/>
            <w:szCs w:val="18"/>
          </w:rPr>
          <w:t xml:space="preserve"> there is a difference in the number of elements </w:t>
        </w:r>
      </w:ins>
      <w:ins w:id="402" w:author="Abhishek Patil" w:date="2021-08-04T00:06:00Z">
        <w:r w:rsidR="00E77FD9">
          <w:rPr>
            <w:rFonts w:ascii="Times New Roman" w:eastAsia="Times New Roman" w:hAnsi="Times New Roman" w:cs="Times New Roman"/>
            <w:sz w:val="18"/>
            <w:szCs w:val="18"/>
          </w:rPr>
          <w:t>(</w:t>
        </w:r>
      </w:ins>
      <w:ins w:id="403" w:author="Abhishek Patil" w:date="2021-08-04T00:04:00Z">
        <w:r w:rsidR="00E77FD9">
          <w:rPr>
            <w:rFonts w:ascii="Times New Roman" w:eastAsia="Times New Roman" w:hAnsi="Times New Roman" w:cs="Times New Roman"/>
            <w:sz w:val="18"/>
            <w:szCs w:val="18"/>
          </w:rPr>
          <w:t>such as Vendor Specific elements</w:t>
        </w:r>
      </w:ins>
      <w:ins w:id="404" w:author="Abhishek Patil" w:date="2021-08-04T00:06:00Z">
        <w:r w:rsidR="00E77FD9">
          <w:rPr>
            <w:rFonts w:ascii="Times New Roman" w:eastAsia="Times New Roman" w:hAnsi="Times New Roman" w:cs="Times New Roman"/>
            <w:sz w:val="18"/>
            <w:szCs w:val="18"/>
          </w:rPr>
          <w:t>)</w:t>
        </w:r>
      </w:ins>
      <w:ins w:id="405" w:author="Abhishek Patil" w:date="2021-08-11T10:44:00Z">
        <w:r w:rsidR="00C74ACF">
          <w:rPr>
            <w:rFonts w:ascii="Times New Roman" w:eastAsia="Times New Roman" w:hAnsi="Times New Roman" w:cs="Times New Roman"/>
            <w:sz w:val="18"/>
            <w:szCs w:val="18"/>
          </w:rPr>
          <w:t xml:space="preserve"> </w:t>
        </w:r>
      </w:ins>
      <w:ins w:id="406" w:author="Abhishek Patil" w:date="2021-08-03T23:15:00Z">
        <w:r w:rsidR="00966039" w:rsidRPr="002521E9">
          <w:rPr>
            <w:rFonts w:ascii="Times New Roman" w:hAnsi="Times New Roman" w:cs="Times New Roman"/>
            <w:sz w:val="18"/>
            <w:szCs w:val="18"/>
          </w:rPr>
          <w:t>with the same Element ID and Extended Element ID (if present) for the reported and reporting STA, then inheritance is not applied for that element and the</w:t>
        </w:r>
      </w:ins>
      <w:ins w:id="407" w:author="Abhishek Patil" w:date="2021-08-04T00:10:00Z">
        <w:r w:rsidR="009509B2">
          <w:rPr>
            <w:rFonts w:ascii="Times New Roman" w:hAnsi="Times New Roman" w:cs="Times New Roman"/>
            <w:sz w:val="18"/>
            <w:szCs w:val="18"/>
          </w:rPr>
          <w:t xml:space="preserve"> complete</w:t>
        </w:r>
      </w:ins>
      <w:ins w:id="408" w:author="Abhishek Patil" w:date="2021-08-03T23:15:00Z">
        <w:r w:rsidR="00966039" w:rsidRPr="002521E9">
          <w:rPr>
            <w:rFonts w:ascii="Times New Roman" w:hAnsi="Times New Roman" w:cs="Times New Roman"/>
            <w:sz w:val="18"/>
            <w:szCs w:val="18"/>
          </w:rPr>
          <w:t xml:space="preserve"> profile for that reported STA includes </w:t>
        </w:r>
      </w:ins>
      <w:ins w:id="409" w:author="Abhishek Patil" w:date="2021-08-04T00:12:00Z">
        <w:r w:rsidR="00485DCD">
          <w:rPr>
            <w:rFonts w:ascii="Times New Roman" w:hAnsi="Times New Roman" w:cs="Times New Roman"/>
            <w:sz w:val="18"/>
            <w:szCs w:val="18"/>
          </w:rPr>
          <w:t>one or more</w:t>
        </w:r>
      </w:ins>
      <w:ins w:id="410" w:author="Abhishek Patil" w:date="2021-08-03T23:15:00Z">
        <w:r w:rsidR="00966039" w:rsidRPr="002521E9">
          <w:rPr>
            <w:rFonts w:ascii="Times New Roman" w:hAnsi="Times New Roman" w:cs="Times New Roman"/>
            <w:sz w:val="18"/>
            <w:szCs w:val="18"/>
          </w:rPr>
          <w:t xml:space="preserve"> </w:t>
        </w:r>
      </w:ins>
      <w:ins w:id="411" w:author="Abhishek Patil" w:date="2021-08-04T00:12:00Z">
        <w:r w:rsidR="00485DCD">
          <w:rPr>
            <w:rFonts w:ascii="Times New Roman" w:hAnsi="Times New Roman" w:cs="Times New Roman"/>
            <w:sz w:val="18"/>
            <w:szCs w:val="18"/>
          </w:rPr>
          <w:t>instance</w:t>
        </w:r>
      </w:ins>
      <w:ins w:id="412" w:author="Abhishek Patil" w:date="2021-08-03T23:15:00Z">
        <w:r w:rsidR="00966039" w:rsidRPr="002521E9">
          <w:rPr>
            <w:rFonts w:ascii="Times New Roman" w:hAnsi="Times New Roman" w:cs="Times New Roman"/>
            <w:sz w:val="18"/>
            <w:szCs w:val="18"/>
          </w:rPr>
          <w:t xml:space="preserve"> of that element, each containing a value </w:t>
        </w:r>
      </w:ins>
      <w:ins w:id="413" w:author="Abhishek Patil" w:date="2021-08-04T00:12:00Z">
        <w:r w:rsidR="00FE6E2C">
          <w:rPr>
            <w:rFonts w:ascii="Times New Roman" w:hAnsi="Times New Roman" w:cs="Times New Roman"/>
            <w:sz w:val="18"/>
            <w:szCs w:val="18"/>
          </w:rPr>
          <w:t>applicable only</w:t>
        </w:r>
      </w:ins>
      <w:ins w:id="414" w:author="Abhishek Patil" w:date="2021-08-03T23:15:00Z">
        <w:r w:rsidR="00966039" w:rsidRPr="002521E9">
          <w:rPr>
            <w:rFonts w:ascii="Times New Roman" w:hAnsi="Times New Roman" w:cs="Times New Roman"/>
            <w:sz w:val="18"/>
            <w:szCs w:val="18"/>
          </w:rPr>
          <w:t xml:space="preserve"> to the reported STA.</w:t>
        </w:r>
      </w:ins>
    </w:p>
    <w:p w14:paraId="55AE75AA" w14:textId="77777777" w:rsidR="00D87B12" w:rsidRPr="00D87B12" w:rsidRDefault="00D87B12" w:rsidP="00D87B12">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19"/>
          <w:szCs w:val="19"/>
        </w:rPr>
      </w:pPr>
    </w:p>
    <w:p w14:paraId="277165CF" w14:textId="3B714F9E" w:rsidR="00D87B12" w:rsidRPr="00D87B12" w:rsidRDefault="00BA7295" w:rsidP="000444FB">
      <w:pPr>
        <w:widowControl w:val="0"/>
        <w:suppressAutoHyphens/>
        <w:kinsoku w:val="0"/>
        <w:overflowPunct w:val="0"/>
        <w:autoSpaceDE w:val="0"/>
        <w:autoSpaceDN w:val="0"/>
        <w:adjustRightInd w:val="0"/>
        <w:spacing w:after="0" w:line="250" w:lineRule="auto"/>
        <w:ind w:right="115"/>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w:t>
      </w:r>
      <w:proofErr w:type="gramStart"/>
      <w:r>
        <w:rPr>
          <w:rFonts w:ascii="Times New Roman" w:eastAsia="Times New Roman" w:hAnsi="Times New Roman" w:cs="Times New Roman"/>
          <w:color w:val="000000"/>
          <w:sz w:val="16"/>
          <w:szCs w:val="16"/>
          <w:highlight w:val="yellow"/>
        </w:rPr>
        <w:t>8331</w:t>
      </w:r>
      <w:r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color w:val="000000"/>
          <w:sz w:val="20"/>
          <w:szCs w:val="20"/>
        </w:rPr>
        <w:t>Figure</w:t>
      </w:r>
      <w:proofErr w:type="gramEnd"/>
      <w:r w:rsidR="00D87B12" w:rsidRPr="00D87B12">
        <w:rPr>
          <w:rFonts w:ascii="Times New Roman" w:eastAsia="Times New Roman" w:hAnsi="Times New Roman" w:cs="Times New Roman"/>
          <w:color w:val="000000"/>
          <w:sz w:val="20"/>
          <w:szCs w:val="20"/>
        </w:rPr>
        <w:t xml:space="preserve"> 35-4</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(Example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of</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inheritance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in</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complete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per-STA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profile)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illustrate</w:t>
      </w:r>
      <w:r w:rsidR="00E314E9">
        <w:rPr>
          <w:rFonts w:ascii="Times New Roman" w:eastAsia="Times New Roman" w:hAnsi="Times New Roman" w:cs="Times New Roman"/>
          <w:color w:val="000000"/>
          <w:sz w:val="20"/>
          <w:szCs w:val="20"/>
        </w:rPr>
        <w:t xml:space="preserve">s </w:t>
      </w:r>
      <w:r w:rsidR="00D87B12" w:rsidRPr="00D87B12">
        <w:rPr>
          <w:rFonts w:ascii="Times New Roman" w:eastAsia="Times New Roman" w:hAnsi="Times New Roman" w:cs="Times New Roman"/>
          <w:color w:val="000000"/>
          <w:sz w:val="20"/>
          <w:szCs w:val="20"/>
        </w:rPr>
        <w:t>inheritance when a per-STA profile carries complete information. The example shows a Management frame</w:t>
      </w:r>
      <w:r w:rsidR="00CC4C49">
        <w:rPr>
          <w:rFonts w:ascii="Times New Roman" w:eastAsia="Times New Roman" w:hAnsi="Times New Roman" w:cs="Times New Roman"/>
          <w:color w:val="000000"/>
          <w:sz w:val="20"/>
          <w:szCs w:val="20"/>
        </w:rPr>
        <w:t xml:space="preserve"> t</w:t>
      </w:r>
      <w:r w:rsidR="00D87B12" w:rsidRPr="00D87B12">
        <w:rPr>
          <w:rFonts w:ascii="Times New Roman" w:eastAsia="Times New Roman" w:hAnsi="Times New Roman" w:cs="Times New Roman"/>
          <w:color w:val="000000"/>
          <w:sz w:val="20"/>
          <w:szCs w:val="20"/>
        </w:rPr>
        <w:t>ransmitted by a reporting STA that is affiliated with an MLD. The Management frame carries several</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elements with their corresponding element IDs shown in parenthesis. The frame also carries a Basic variant</w:t>
      </w:r>
      <w:r w:rsidR="003150A5">
        <w:rPr>
          <w:rFonts w:ascii="Times New Roman" w:eastAsia="Times New Roman" w:hAnsi="Times New Roman" w:cs="Times New Roman"/>
          <w:color w:val="000000"/>
          <w:sz w:val="20"/>
          <w:szCs w:val="20"/>
        </w:rPr>
        <w:t xml:space="preserve"> M</w:t>
      </w:r>
      <w:r w:rsidR="00D87B12" w:rsidRPr="00D87B12">
        <w:rPr>
          <w:rFonts w:ascii="Times New Roman" w:eastAsia="Times New Roman" w:hAnsi="Times New Roman" w:cs="Times New Roman"/>
          <w:color w:val="000000"/>
          <w:sz w:val="20"/>
          <w:szCs w:val="20"/>
        </w:rPr>
        <w:t>ulti-Link</w:t>
      </w:r>
      <w:r w:rsidR="00D87B12" w:rsidRPr="00D87B12">
        <w:rPr>
          <w:rFonts w:ascii="Times New Roman" w:eastAsia="Times New Roman" w:hAnsi="Times New Roman" w:cs="Times New Roman"/>
          <w:color w:val="000000"/>
          <w:spacing w:val="23"/>
          <w:sz w:val="20"/>
          <w:szCs w:val="20"/>
        </w:rPr>
        <w:t xml:space="preserve"> </w:t>
      </w:r>
      <w:r w:rsidR="00D87B12" w:rsidRPr="00D87B12">
        <w:rPr>
          <w:rFonts w:ascii="Times New Roman" w:eastAsia="Times New Roman" w:hAnsi="Times New Roman" w:cs="Times New Roman"/>
          <w:color w:val="000000"/>
          <w:sz w:val="20"/>
          <w:szCs w:val="20"/>
        </w:rPr>
        <w:t>element</w:t>
      </w:r>
      <w:r w:rsidR="00D87B12" w:rsidRPr="00D87B12">
        <w:rPr>
          <w:rFonts w:ascii="Times New Roman" w:eastAsia="Times New Roman" w:hAnsi="Times New Roman" w:cs="Times New Roman"/>
          <w:color w:val="000000"/>
          <w:spacing w:val="25"/>
          <w:sz w:val="20"/>
          <w:szCs w:val="20"/>
        </w:rPr>
        <w:t xml:space="preserve"> </w:t>
      </w:r>
      <w:r w:rsidR="00D87B12" w:rsidRPr="00D87B12">
        <w:rPr>
          <w:rFonts w:ascii="Times New Roman" w:eastAsia="Times New Roman" w:hAnsi="Times New Roman" w:cs="Times New Roman"/>
          <w:color w:val="000000"/>
          <w:sz w:val="20"/>
          <w:szCs w:val="20"/>
        </w:rPr>
        <w:t>which</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is</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carrying</w:t>
      </w:r>
      <w:r w:rsidR="00D87B12" w:rsidRPr="001237EE">
        <w:rPr>
          <w:rFonts w:ascii="Times New Roman" w:eastAsia="Times New Roman" w:hAnsi="Times New Roman" w:cs="Times New Roman"/>
          <w:color w:val="000000"/>
          <w:sz w:val="20"/>
          <w:szCs w:val="20"/>
        </w:rPr>
        <w:t xml:space="preserve"> </w:t>
      </w:r>
      <w:ins w:id="415" w:author="Abhishek Patil" w:date="2021-08-03T23:54:00Z">
        <w:r w:rsidR="00A8244A" w:rsidRPr="001237EE">
          <w:rPr>
            <w:rFonts w:ascii="Times New Roman" w:eastAsia="Times New Roman" w:hAnsi="Times New Roman" w:cs="Times New Roman"/>
            <w:color w:val="000000"/>
            <w:sz w:val="20"/>
            <w:szCs w:val="20"/>
          </w:rPr>
          <w:t>two Per-STA</w:t>
        </w:r>
      </w:ins>
      <w:ins w:id="416" w:author="Abhishek Patil" w:date="2021-08-03T23:55:00Z">
        <w:r w:rsidR="00A8244A" w:rsidRPr="001237EE">
          <w:rPr>
            <w:rFonts w:ascii="Times New Roman" w:eastAsia="Times New Roman" w:hAnsi="Times New Roman" w:cs="Times New Roman"/>
            <w:color w:val="000000"/>
            <w:sz w:val="20"/>
            <w:szCs w:val="20"/>
          </w:rPr>
          <w:t xml:space="preserve"> </w:t>
        </w:r>
        <w:r w:rsidR="00A8244A" w:rsidRPr="001237EE">
          <w:rPr>
            <w:rFonts w:ascii="Times New Roman" w:eastAsia="Times New Roman" w:hAnsi="Times New Roman" w:cs="Times New Roman"/>
            <w:color w:val="000000"/>
            <w:sz w:val="20"/>
            <w:szCs w:val="20"/>
          </w:rPr>
          <w:lastRenderedPageBreak/>
          <w:t xml:space="preserve">Profile </w:t>
        </w:r>
        <w:proofErr w:type="spellStart"/>
        <w:r w:rsidR="00A8244A" w:rsidRPr="001237EE">
          <w:rPr>
            <w:rFonts w:ascii="Times New Roman" w:eastAsia="Times New Roman" w:hAnsi="Times New Roman" w:cs="Times New Roman"/>
            <w:color w:val="000000"/>
            <w:sz w:val="20"/>
            <w:szCs w:val="20"/>
          </w:rPr>
          <w:t>sublements</w:t>
        </w:r>
        <w:proofErr w:type="spellEnd"/>
        <w:r w:rsidR="00F63CC3" w:rsidRPr="001237EE">
          <w:rPr>
            <w:rFonts w:ascii="Times New Roman" w:eastAsia="Times New Roman" w:hAnsi="Times New Roman" w:cs="Times New Roman"/>
            <w:color w:val="000000"/>
            <w:sz w:val="20"/>
            <w:szCs w:val="20"/>
          </w:rPr>
          <w:t xml:space="preserve"> corresponding to STA 1 and STA 2</w:t>
        </w:r>
        <w:r w:rsidR="00A8244A" w:rsidRPr="001237EE">
          <w:rPr>
            <w:rFonts w:ascii="Times New Roman" w:eastAsia="Times New Roman" w:hAnsi="Times New Roman" w:cs="Times New Roman"/>
            <w:color w:val="000000"/>
            <w:sz w:val="20"/>
            <w:szCs w:val="20"/>
          </w:rPr>
          <w:t xml:space="preserve">. </w:t>
        </w:r>
      </w:ins>
      <w:ins w:id="417" w:author="Abhishek Patil" w:date="2021-08-04T00:00:00Z">
        <w:r w:rsidR="00A50CC0" w:rsidRPr="001237EE">
          <w:rPr>
            <w:rFonts w:ascii="Times New Roman" w:eastAsia="Times New Roman" w:hAnsi="Times New Roman" w:cs="Times New Roman"/>
            <w:color w:val="000000"/>
            <w:sz w:val="20"/>
            <w:szCs w:val="20"/>
          </w:rPr>
          <w:t xml:space="preserve">In this example, the </w:t>
        </w:r>
      </w:ins>
      <w:ins w:id="418" w:author="Abhishek Patil" w:date="2021-08-03T23:55:00Z">
        <w:r w:rsidR="00F63CC3" w:rsidRPr="001237EE">
          <w:rPr>
            <w:rFonts w:ascii="Times New Roman" w:eastAsia="Times New Roman" w:hAnsi="Times New Roman" w:cs="Times New Roman"/>
            <w:color w:val="000000"/>
            <w:sz w:val="20"/>
            <w:szCs w:val="20"/>
          </w:rPr>
          <w:t>profile for STA 1</w:t>
        </w:r>
      </w:ins>
      <w:ins w:id="419" w:author="Abhishek Patil" w:date="2021-08-04T00:01:00Z">
        <w:r w:rsidR="00A50CC0" w:rsidRPr="001237EE">
          <w:rPr>
            <w:rFonts w:ascii="Times New Roman" w:eastAsia="Times New Roman" w:hAnsi="Times New Roman" w:cs="Times New Roman"/>
            <w:color w:val="000000"/>
            <w:sz w:val="20"/>
            <w:szCs w:val="20"/>
          </w:rPr>
          <w:t>, which</w:t>
        </w:r>
      </w:ins>
      <w:ins w:id="420" w:author="Abhishek Patil" w:date="2021-08-03T23:55:00Z">
        <w:r w:rsidR="00F63CC3" w:rsidRPr="001237EE">
          <w:rPr>
            <w:rFonts w:ascii="Times New Roman" w:eastAsia="Times New Roman" w:hAnsi="Times New Roman" w:cs="Times New Roman"/>
            <w:color w:val="000000"/>
            <w:sz w:val="20"/>
            <w:szCs w:val="20"/>
          </w:rPr>
          <w:t xml:space="preserve"> is </w:t>
        </w:r>
      </w:ins>
      <w:r w:rsidR="00D87B12" w:rsidRPr="00D87B12">
        <w:rPr>
          <w:rFonts w:ascii="Times New Roman" w:eastAsia="Times New Roman" w:hAnsi="Times New Roman" w:cs="Times New Roman"/>
          <w:color w:val="000000"/>
          <w:sz w:val="20"/>
          <w:szCs w:val="20"/>
        </w:rPr>
        <w:t>a</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complete</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profile</w:t>
      </w:r>
      <w:del w:id="421" w:author="Abhishek Patil" w:date="2021-08-03T23:55:00Z">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for</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a</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reported</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STA</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x</w:delText>
        </w:r>
      </w:del>
      <w:ins w:id="422" w:author="Abhishek Patil" w:date="2021-08-04T00:01:00Z">
        <w:r w:rsidR="00A50CC0">
          <w:rPr>
            <w:rFonts w:ascii="Times New Roman" w:eastAsia="Times New Roman" w:hAnsi="Times New Roman" w:cs="Times New Roman"/>
            <w:color w:val="000000"/>
            <w:sz w:val="20"/>
            <w:szCs w:val="20"/>
          </w:rPr>
          <w:t xml:space="preserve">, is expanded </w:t>
        </w:r>
        <w:r w:rsidR="003836FB">
          <w:rPr>
            <w:rFonts w:ascii="Times New Roman" w:eastAsia="Times New Roman" w:hAnsi="Times New Roman" w:cs="Times New Roman"/>
            <w:color w:val="000000"/>
            <w:sz w:val="20"/>
            <w:szCs w:val="20"/>
          </w:rPr>
          <w:t>to show the details of inheritance</w:t>
        </w:r>
      </w:ins>
      <w:r w:rsidR="00D87B12" w:rsidRPr="00D87B12">
        <w:rPr>
          <w:rFonts w:ascii="Times New Roman" w:eastAsia="Times New Roman" w:hAnsi="Times New Roman" w:cs="Times New Roman"/>
          <w:color w:val="000000"/>
          <w:sz w:val="20"/>
          <w:szCs w:val="20"/>
        </w:rPr>
        <w:t>.</w:t>
      </w:r>
      <w:r w:rsidR="00D87B12" w:rsidRPr="001237EE">
        <w:rPr>
          <w:rFonts w:ascii="Times New Roman" w:eastAsia="Times New Roman" w:hAnsi="Times New Roman" w:cs="Times New Roman"/>
          <w:color w:val="000000"/>
          <w:sz w:val="20"/>
          <w:szCs w:val="20"/>
        </w:rPr>
        <w:t xml:space="preserve"> </w:t>
      </w:r>
      <w:ins w:id="423" w:author="Abhishek Patil" w:date="2021-08-04T00:02:00Z">
        <w:r w:rsidR="001E29BA" w:rsidRPr="001237EE">
          <w:rPr>
            <w:rFonts w:ascii="Times New Roman" w:eastAsia="Times New Roman" w:hAnsi="Times New Roman" w:cs="Times New Roman"/>
            <w:color w:val="000000"/>
            <w:sz w:val="20"/>
            <w:szCs w:val="20"/>
          </w:rPr>
          <w:t>The</w:t>
        </w:r>
      </w:ins>
      <w:ins w:id="424" w:author="Abhishek Patil" w:date="2021-08-04T00:01:00Z">
        <w:r w:rsidR="003836FB" w:rsidRPr="001237EE">
          <w:rPr>
            <w:rFonts w:ascii="Times New Roman" w:eastAsia="Times New Roman" w:hAnsi="Times New Roman" w:cs="Times New Roman"/>
            <w:color w:val="000000"/>
            <w:sz w:val="20"/>
            <w:szCs w:val="20"/>
          </w:rPr>
          <w:t xml:space="preserve"> contents of the profile for STA 2 </w:t>
        </w:r>
        <w:proofErr w:type="gramStart"/>
        <w:r w:rsidR="003836FB" w:rsidRPr="001237EE">
          <w:rPr>
            <w:rFonts w:ascii="Times New Roman" w:eastAsia="Times New Roman" w:hAnsi="Times New Roman" w:cs="Times New Roman"/>
            <w:color w:val="000000"/>
            <w:sz w:val="20"/>
            <w:szCs w:val="20"/>
          </w:rPr>
          <w:t>is</w:t>
        </w:r>
        <w:proofErr w:type="gramEnd"/>
        <w:r w:rsidR="003836FB" w:rsidRPr="001237EE">
          <w:rPr>
            <w:rFonts w:ascii="Times New Roman" w:eastAsia="Times New Roman" w:hAnsi="Times New Roman" w:cs="Times New Roman"/>
            <w:color w:val="000000"/>
            <w:sz w:val="20"/>
            <w:szCs w:val="20"/>
          </w:rPr>
          <w:t xml:space="preserve"> not shown</w:t>
        </w:r>
      </w:ins>
      <w:ins w:id="425" w:author="Abhishek Patil" w:date="2021-08-04T00:02:00Z">
        <w:r w:rsidR="001E29BA" w:rsidRPr="001237EE">
          <w:rPr>
            <w:rFonts w:ascii="Times New Roman" w:eastAsia="Times New Roman" w:hAnsi="Times New Roman" w:cs="Times New Roman"/>
            <w:color w:val="000000"/>
            <w:sz w:val="20"/>
            <w:szCs w:val="20"/>
          </w:rPr>
          <w:t xml:space="preserve"> in this illustration</w:t>
        </w:r>
      </w:ins>
      <w:ins w:id="426" w:author="Abhishek Patil" w:date="2021-08-04T00:01:00Z">
        <w:r w:rsidR="003836FB" w:rsidRPr="001237EE">
          <w:rPr>
            <w:rFonts w:ascii="Times New Roman" w:eastAsia="Times New Roman" w:hAnsi="Times New Roman" w:cs="Times New Roman"/>
            <w:color w:val="000000"/>
            <w:sz w:val="20"/>
            <w:szCs w:val="20"/>
          </w:rPr>
          <w:t>.</w:t>
        </w:r>
      </w:ins>
      <w:ins w:id="427" w:author="Abhishek Patil" w:date="2021-08-04T00:02:00Z">
        <w:r w:rsidR="003836FB" w:rsidRPr="001237EE">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per-STA</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profile</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fo</w:t>
      </w:r>
      <w:r w:rsidR="00400920">
        <w:rPr>
          <w:rFonts w:ascii="Times New Roman" w:eastAsia="Times New Roman" w:hAnsi="Times New Roman" w:cs="Times New Roman"/>
          <w:color w:val="000000"/>
          <w:sz w:val="20"/>
          <w:szCs w:val="20"/>
        </w:rPr>
        <w:t xml:space="preserve">r </w:t>
      </w:r>
      <w:r w:rsidR="00D87B12" w:rsidRPr="00D87B12">
        <w:rPr>
          <w:rFonts w:ascii="Times New Roman" w:eastAsia="Times New Roman" w:hAnsi="Times New Roman" w:cs="Times New Roman"/>
          <w:color w:val="000000"/>
          <w:sz w:val="20"/>
          <w:szCs w:val="20"/>
        </w:rPr>
        <w:t>STA</w:t>
      </w:r>
      <w:r w:rsidR="00D87B12" w:rsidRPr="00D87B12">
        <w:rPr>
          <w:rFonts w:ascii="Times New Roman" w:eastAsia="Times New Roman" w:hAnsi="Times New Roman" w:cs="Times New Roman"/>
          <w:color w:val="000000"/>
          <w:spacing w:val="-3"/>
          <w:sz w:val="20"/>
          <w:szCs w:val="20"/>
        </w:rPr>
        <w:t xml:space="preserve"> </w:t>
      </w:r>
      <w:del w:id="428" w:author="Abhishek Patil" w:date="2021-08-03T23:55:00Z">
        <w:r w:rsidR="00D87B12" w:rsidRPr="00D87B12" w:rsidDel="00BF208F">
          <w:rPr>
            <w:rFonts w:ascii="Times New Roman" w:eastAsia="Times New Roman" w:hAnsi="Times New Roman" w:cs="Times New Roman"/>
            <w:color w:val="000000"/>
            <w:sz w:val="20"/>
            <w:szCs w:val="20"/>
          </w:rPr>
          <w:delText>x</w:delText>
        </w:r>
        <w:r w:rsidR="00D87B12" w:rsidRPr="00D87B12" w:rsidDel="00BF208F">
          <w:rPr>
            <w:rFonts w:ascii="Times New Roman" w:eastAsia="Times New Roman" w:hAnsi="Times New Roman" w:cs="Times New Roman"/>
            <w:color w:val="000000"/>
            <w:spacing w:val="-3"/>
            <w:sz w:val="20"/>
            <w:szCs w:val="20"/>
          </w:rPr>
          <w:delText xml:space="preserve"> </w:delText>
        </w:r>
      </w:del>
      <w:ins w:id="429" w:author="Abhishek Patil" w:date="2021-08-03T23:55:00Z">
        <w:r w:rsidR="00BF208F">
          <w:rPr>
            <w:rFonts w:ascii="Times New Roman" w:eastAsia="Times New Roman" w:hAnsi="Times New Roman" w:cs="Times New Roman"/>
            <w:color w:val="000000"/>
            <w:sz w:val="20"/>
            <w:szCs w:val="20"/>
          </w:rPr>
          <w:t>1</w:t>
        </w:r>
        <w:r w:rsidR="00BF208F" w:rsidRPr="00D87B12">
          <w:rPr>
            <w:rFonts w:ascii="Times New Roman" w:eastAsia="Times New Roman" w:hAnsi="Times New Roman" w:cs="Times New Roman"/>
            <w:color w:val="000000"/>
            <w:spacing w:val="-3"/>
            <w:sz w:val="20"/>
            <w:szCs w:val="20"/>
          </w:rPr>
          <w:t xml:space="preserve"> </w:t>
        </w:r>
      </w:ins>
      <w:r w:rsidR="00D87B12" w:rsidRPr="00D87B12">
        <w:rPr>
          <w:rFonts w:ascii="Times New Roman" w:eastAsia="Times New Roman" w:hAnsi="Times New Roman" w:cs="Times New Roman"/>
          <w:color w:val="000000"/>
          <w:sz w:val="20"/>
          <w:szCs w:val="20"/>
        </w:rPr>
        <w:t>includes</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element</w:t>
      </w:r>
      <w:del w:id="430" w:author="Abhishek Patil" w:date="2021-08-08T17:00:00Z">
        <w:r w:rsidR="00D87B12" w:rsidRPr="00D87B12" w:rsidDel="005D25A5">
          <w:rPr>
            <w:rFonts w:ascii="Times New Roman" w:eastAsia="Times New Roman" w:hAnsi="Times New Roman" w:cs="Times New Roman"/>
            <w:color w:val="000000"/>
            <w:sz w:val="20"/>
            <w:szCs w:val="20"/>
          </w:rPr>
          <w:delText>s</w:delText>
        </w:r>
      </w:del>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with</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B</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since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element</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has</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value</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different</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from</w:t>
      </w:r>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corresponding</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48"/>
          <w:sz w:val="20"/>
          <w:szCs w:val="20"/>
        </w:rPr>
        <w:t xml:space="preserve"> </w:t>
      </w:r>
      <w:r w:rsidR="00D87B12" w:rsidRPr="00D87B12">
        <w:rPr>
          <w:rFonts w:ascii="Times New Roman" w:eastAsia="Times New Roman" w:hAnsi="Times New Roman" w:cs="Times New Roman"/>
          <w:color w:val="000000"/>
          <w:sz w:val="20"/>
          <w:szCs w:val="20"/>
        </w:rPr>
        <w:t xml:space="preserve">carried in the frame. The profile also includes element with ID </w:t>
      </w:r>
      <w:del w:id="431" w:author="Abhishek Patil" w:date="2021-08-08T17:00:00Z">
        <w:r w:rsidR="00D87B12" w:rsidRPr="00D87B12" w:rsidDel="005D25A5">
          <w:rPr>
            <w:rFonts w:ascii="Times New Roman" w:eastAsia="Times New Roman" w:hAnsi="Times New Roman" w:cs="Times New Roman"/>
            <w:color w:val="000000"/>
            <w:sz w:val="20"/>
            <w:szCs w:val="20"/>
          </w:rPr>
          <w:delText xml:space="preserve">Y </w:delText>
        </w:r>
      </w:del>
      <w:ins w:id="432" w:author="Abhishek Patil" w:date="2021-08-08T17:00:00Z">
        <w:r w:rsidR="005D25A5">
          <w:rPr>
            <w:rFonts w:ascii="Times New Roman" w:eastAsia="Times New Roman" w:hAnsi="Times New Roman" w:cs="Times New Roman"/>
            <w:color w:val="000000"/>
            <w:sz w:val="20"/>
            <w:szCs w:val="20"/>
          </w:rPr>
          <w:t>D</w:t>
        </w:r>
        <w:r w:rsidR="005D25A5"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 xml:space="preserve">and ID </w:t>
      </w:r>
      <w:del w:id="433" w:author="Abhishek Patil" w:date="2021-08-08T17:00:00Z">
        <w:r w:rsidR="00D87B12" w:rsidRPr="00D87B12" w:rsidDel="005D25A5">
          <w:rPr>
            <w:rFonts w:ascii="Times New Roman" w:eastAsia="Times New Roman" w:hAnsi="Times New Roman" w:cs="Times New Roman"/>
            <w:color w:val="000000"/>
            <w:sz w:val="20"/>
            <w:szCs w:val="20"/>
          </w:rPr>
          <w:delText xml:space="preserve">D </w:delText>
        </w:r>
      </w:del>
      <w:ins w:id="434" w:author="Abhishek Patil" w:date="2021-08-08T17:00:00Z">
        <w:r w:rsidR="005D25A5">
          <w:rPr>
            <w:rFonts w:ascii="Times New Roman" w:eastAsia="Times New Roman" w:hAnsi="Times New Roman" w:cs="Times New Roman"/>
            <w:color w:val="000000"/>
            <w:sz w:val="20"/>
            <w:szCs w:val="20"/>
          </w:rPr>
          <w:t>Y</w:t>
        </w:r>
        <w:r w:rsidR="005D25A5"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 xml:space="preserve">that are specific to STA </w:t>
      </w:r>
      <w:del w:id="435" w:author="Abhishek Patil" w:date="2021-08-03T23:56:00Z">
        <w:r w:rsidR="00D87B12" w:rsidRPr="00D87B12" w:rsidDel="00BF208F">
          <w:rPr>
            <w:rFonts w:ascii="Times New Roman" w:eastAsia="Times New Roman" w:hAnsi="Times New Roman" w:cs="Times New Roman"/>
            <w:color w:val="000000"/>
            <w:sz w:val="20"/>
            <w:szCs w:val="20"/>
          </w:rPr>
          <w:delText>x</w:delText>
        </w:r>
      </w:del>
      <w:ins w:id="436" w:author="Abhishek Patil" w:date="2021-08-03T23:56:00Z">
        <w:r w:rsidR="00BF208F">
          <w:rPr>
            <w:rFonts w:ascii="Times New Roman" w:eastAsia="Times New Roman" w:hAnsi="Times New Roman" w:cs="Times New Roman"/>
            <w:color w:val="000000"/>
            <w:sz w:val="20"/>
            <w:szCs w:val="20"/>
          </w:rPr>
          <w:t>1</w:t>
        </w:r>
      </w:ins>
      <w:r w:rsidR="00D87B12" w:rsidRPr="00D87B12">
        <w:rPr>
          <w:rFonts w:ascii="Times New Roman" w:eastAsia="Times New Roman" w:hAnsi="Times New Roman" w:cs="Times New Roman"/>
          <w:color w:val="000000"/>
          <w:sz w:val="20"/>
          <w:szCs w:val="20"/>
        </w:rPr>
        <w:t>. In</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 xml:space="preserve">addition, elements with ID C and ID F are inherited and are not carried in the profile for STA </w:t>
      </w:r>
      <w:ins w:id="437" w:author="Abhishek Patil" w:date="2021-08-03T23:56:00Z">
        <w:r w:rsidR="00BF208F">
          <w:rPr>
            <w:rFonts w:ascii="Times New Roman" w:eastAsia="Times New Roman" w:hAnsi="Times New Roman" w:cs="Times New Roman"/>
            <w:color w:val="000000"/>
            <w:sz w:val="20"/>
            <w:szCs w:val="20"/>
          </w:rPr>
          <w:t>1</w:t>
        </w:r>
      </w:ins>
      <w:del w:id="438" w:author="Abhishek Patil" w:date="2021-08-03T23:56:00Z">
        <w:r w:rsidR="00D87B12" w:rsidRPr="00D87B12" w:rsidDel="00BF208F">
          <w:rPr>
            <w:rFonts w:ascii="Times New Roman" w:eastAsia="Times New Roman" w:hAnsi="Times New Roman" w:cs="Times New Roman"/>
            <w:color w:val="000000"/>
            <w:sz w:val="20"/>
            <w:szCs w:val="20"/>
          </w:rPr>
          <w:delText>x</w:delText>
        </w:r>
      </w:del>
      <w:r w:rsidR="00D87B12" w:rsidRPr="00D87B12">
        <w:rPr>
          <w:rFonts w:ascii="Times New Roman" w:eastAsia="Times New Roman" w:hAnsi="Times New Roman" w:cs="Times New Roman"/>
          <w:color w:val="000000"/>
          <w:sz w:val="20"/>
          <w:szCs w:val="20"/>
        </w:rPr>
        <w:t>. The values</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for</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these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two</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are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same as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that</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carried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in 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frame.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Furthermore,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with</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and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E</w:t>
      </w:r>
      <w:r w:rsidR="00B00532">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sz w:val="20"/>
          <w:szCs w:val="20"/>
        </w:rPr>
        <w:t>are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not</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applicable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to</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STA</w:t>
      </w:r>
      <w:r w:rsidR="00D87B12" w:rsidRPr="00D87B12">
        <w:rPr>
          <w:rFonts w:ascii="Times New Roman" w:eastAsia="Times New Roman" w:hAnsi="Times New Roman" w:cs="Times New Roman"/>
          <w:spacing w:val="-2"/>
          <w:sz w:val="20"/>
          <w:szCs w:val="20"/>
        </w:rPr>
        <w:t xml:space="preserve"> </w:t>
      </w:r>
      <w:del w:id="439" w:author="Abhishek Patil" w:date="2021-08-03T23:56:00Z">
        <w:r w:rsidR="00D87B12" w:rsidRPr="00D87B12" w:rsidDel="00BF208F">
          <w:rPr>
            <w:rFonts w:ascii="Times New Roman" w:eastAsia="Times New Roman" w:hAnsi="Times New Roman" w:cs="Times New Roman"/>
            <w:sz w:val="20"/>
            <w:szCs w:val="20"/>
          </w:rPr>
          <w:delText>x</w:delText>
        </w:r>
      </w:del>
      <w:ins w:id="440" w:author="Abhishek Patil" w:date="2021-08-03T23:56:00Z">
        <w:r w:rsidR="00BF208F">
          <w:rPr>
            <w:rFonts w:ascii="Times New Roman" w:eastAsia="Times New Roman" w:hAnsi="Times New Roman" w:cs="Times New Roman"/>
            <w:sz w:val="20"/>
            <w:szCs w:val="20"/>
          </w:rPr>
          <w:t>1</w:t>
        </w:r>
      </w:ins>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as</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their</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corresponding</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(Extended)</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Element</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IDs</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are</w:t>
      </w:r>
      <w:r w:rsidR="00D87B12" w:rsidRPr="00D87B12">
        <w:rPr>
          <w:rFonts w:ascii="Times New Roman" w:eastAsia="Times New Roman" w:hAnsi="Times New Roman" w:cs="Times New Roman"/>
          <w:spacing w:val="-5"/>
          <w:sz w:val="20"/>
          <w:szCs w:val="20"/>
        </w:rPr>
        <w:t xml:space="preserve"> </w:t>
      </w:r>
      <w:r w:rsidR="00D87B12" w:rsidRPr="00D87B12">
        <w:rPr>
          <w:rFonts w:ascii="Times New Roman" w:eastAsia="Times New Roman" w:hAnsi="Times New Roman" w:cs="Times New Roman"/>
          <w:sz w:val="20"/>
          <w:szCs w:val="20"/>
        </w:rPr>
        <w:t>listed</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the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Non-Inheritance</w:t>
      </w:r>
      <w:r w:rsidR="00D87B12" w:rsidRPr="00D87B12">
        <w:rPr>
          <w:rFonts w:ascii="Times New Roman" w:eastAsia="Times New Roman" w:hAnsi="Times New Roman" w:cs="Times New Roman"/>
          <w:spacing w:val="-47"/>
          <w:sz w:val="20"/>
          <w:szCs w:val="20"/>
        </w:rPr>
        <w:t xml:space="preserve"> </w:t>
      </w:r>
      <w:r w:rsidR="00D87B12" w:rsidRPr="00D87B12">
        <w:rPr>
          <w:rFonts w:ascii="Times New Roman" w:eastAsia="Times New Roman" w:hAnsi="Times New Roman" w:cs="Times New Roman"/>
          <w:sz w:val="20"/>
          <w:szCs w:val="20"/>
        </w:rPr>
        <w:t>element.</w:t>
      </w:r>
    </w:p>
    <w:p w14:paraId="445B83C0" w14:textId="51AE206C" w:rsidR="00D87B12" w:rsidRDefault="00D87B12" w:rsidP="00D87B12">
      <w:pPr>
        <w:widowControl w:val="0"/>
        <w:kinsoku w:val="0"/>
        <w:overflowPunct w:val="0"/>
        <w:autoSpaceDE w:val="0"/>
        <w:autoSpaceDN w:val="0"/>
        <w:adjustRightInd w:val="0"/>
        <w:spacing w:after="0" w:line="240" w:lineRule="auto"/>
        <w:rPr>
          <w:rFonts w:ascii="Times New Roman" w:eastAsia="Times New Roman" w:hAnsi="Times New Roman" w:cs="Times New Roman"/>
          <w:sz w:val="21"/>
          <w:szCs w:val="21"/>
        </w:rPr>
      </w:pPr>
    </w:p>
    <w:p w14:paraId="5978246C" w14:textId="4DA67002" w:rsidR="001475CC" w:rsidRDefault="001475CC" w:rsidP="001475CC">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update Figure 35-4 in this subclause as shown below:</w:t>
      </w:r>
    </w:p>
    <w:p w14:paraId="598C4B82" w14:textId="29226663" w:rsidR="00525BCF" w:rsidRPr="00D87B12" w:rsidRDefault="00525BCF" w:rsidP="00525BCF">
      <w:pPr>
        <w:widowControl w:val="0"/>
        <w:kinsoku w:val="0"/>
        <w:overflowPunct w:val="0"/>
        <w:autoSpaceDE w:val="0"/>
        <w:autoSpaceDN w:val="0"/>
        <w:adjustRightInd w:val="0"/>
        <w:spacing w:before="240" w:after="0" w:line="240" w:lineRule="auto"/>
        <w:jc w:val="center"/>
        <w:rPr>
          <w:rFonts w:ascii="Times New Roman" w:eastAsia="Times New Roman" w:hAnsi="Times New Roman" w:cs="Times New Roman"/>
          <w:sz w:val="21"/>
          <w:szCs w:val="21"/>
        </w:rPr>
      </w:pPr>
      <w:r w:rsidRPr="00525BCF">
        <w:rPr>
          <w:noProof/>
        </w:rPr>
        <w:drawing>
          <wp:inline distT="0" distB="0" distL="0" distR="0" wp14:anchorId="27BE9B90" wp14:editId="06399E1F">
            <wp:extent cx="4991100" cy="2625189"/>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12153" cy="2636262"/>
                    </a:xfrm>
                    <a:prstGeom prst="rect">
                      <a:avLst/>
                    </a:prstGeom>
                  </pic:spPr>
                </pic:pic>
              </a:graphicData>
            </a:graphic>
          </wp:inline>
        </w:drawing>
      </w:r>
    </w:p>
    <w:p w14:paraId="47D97A8B" w14:textId="57611485" w:rsidR="00D87B12" w:rsidRPr="00D87B12" w:rsidRDefault="00D87B12" w:rsidP="00966039">
      <w:pPr>
        <w:widowControl w:val="0"/>
        <w:kinsoku w:val="0"/>
        <w:overflowPunct w:val="0"/>
        <w:autoSpaceDE w:val="0"/>
        <w:autoSpaceDN w:val="0"/>
        <w:adjustRightInd w:val="0"/>
        <w:spacing w:before="128" w:after="0" w:line="240" w:lineRule="auto"/>
        <w:ind w:left="958" w:firstLine="482"/>
        <w:outlineLvl w:val="1"/>
        <w:rPr>
          <w:rFonts w:ascii="Arial" w:eastAsia="Times New Roman" w:hAnsi="Arial" w:cs="Arial"/>
          <w:b/>
          <w:bCs/>
          <w:sz w:val="20"/>
          <w:szCs w:val="20"/>
        </w:rPr>
      </w:pPr>
      <w:bookmarkStart w:id="441" w:name="_bookmark9"/>
      <w:bookmarkEnd w:id="441"/>
      <w:r w:rsidRPr="00D87B12">
        <w:rPr>
          <w:rFonts w:ascii="Arial" w:eastAsia="Times New Roman" w:hAnsi="Arial" w:cs="Arial"/>
          <w:b/>
          <w:bCs/>
          <w:sz w:val="20"/>
          <w:szCs w:val="20"/>
        </w:rPr>
        <w:t>Figure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35-4—Example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of</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inheritance</w:t>
      </w:r>
      <w:r w:rsidRPr="00D87B12">
        <w:rPr>
          <w:rFonts w:ascii="Arial" w:eastAsia="Times New Roman" w:hAnsi="Arial" w:cs="Arial"/>
          <w:b/>
          <w:bCs/>
          <w:spacing w:val="-3"/>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3"/>
          <w:sz w:val="20"/>
          <w:szCs w:val="20"/>
        </w:rPr>
        <w:t xml:space="preserve"> </w:t>
      </w:r>
      <w:r w:rsidRPr="00D87B12">
        <w:rPr>
          <w:rFonts w:ascii="Arial" w:eastAsia="Times New Roman" w:hAnsi="Arial" w:cs="Arial"/>
          <w:b/>
          <w:bCs/>
          <w:sz w:val="20"/>
          <w:szCs w:val="20"/>
        </w:rPr>
        <w:t>a</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complete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2"/>
          <w:sz w:val="20"/>
          <w:szCs w:val="20"/>
        </w:rPr>
        <w:t xml:space="preserve"> </w:t>
      </w:r>
      <w:proofErr w:type="gramStart"/>
      <w:r w:rsidRPr="00D87B12">
        <w:rPr>
          <w:rFonts w:ascii="Arial" w:eastAsia="Times New Roman" w:hAnsi="Arial" w:cs="Arial"/>
          <w:b/>
          <w:bCs/>
          <w:sz w:val="20"/>
          <w:szCs w:val="20"/>
        </w:rPr>
        <w:t>profile</w:t>
      </w:r>
      <w:r w:rsidR="00FE3E37" w:rsidRPr="00B027F0">
        <w:rPr>
          <w:rFonts w:ascii="Times New Roman" w:eastAsia="Times New Roman" w:hAnsi="Times New Roman" w:cs="Times New Roman"/>
          <w:color w:val="000000"/>
          <w:sz w:val="16"/>
          <w:szCs w:val="16"/>
          <w:highlight w:val="yellow"/>
        </w:rPr>
        <w:t>[</w:t>
      </w:r>
      <w:proofErr w:type="gramEnd"/>
      <w:r w:rsidR="003544AA">
        <w:rPr>
          <w:rFonts w:ascii="Times New Roman" w:eastAsia="Times New Roman" w:hAnsi="Times New Roman" w:cs="Times New Roman"/>
          <w:color w:val="000000"/>
          <w:sz w:val="16"/>
          <w:szCs w:val="16"/>
          <w:highlight w:val="yellow"/>
        </w:rPr>
        <w:t xml:space="preserve">8331, </w:t>
      </w:r>
      <w:r w:rsidR="00FE3E37">
        <w:rPr>
          <w:rFonts w:ascii="Times New Roman" w:eastAsia="Times New Roman" w:hAnsi="Times New Roman" w:cs="Times New Roman"/>
          <w:color w:val="000000"/>
          <w:sz w:val="16"/>
          <w:szCs w:val="16"/>
          <w:highlight w:val="yellow"/>
        </w:rPr>
        <w:t>5907</w:t>
      </w:r>
      <w:r w:rsidR="00FE3E37" w:rsidRPr="00B027F0">
        <w:rPr>
          <w:rFonts w:ascii="Times New Roman" w:eastAsia="Times New Roman" w:hAnsi="Times New Roman" w:cs="Times New Roman"/>
          <w:color w:val="000000"/>
          <w:sz w:val="16"/>
          <w:szCs w:val="16"/>
          <w:highlight w:val="yellow"/>
        </w:rPr>
        <w:t>]</w:t>
      </w:r>
    </w:p>
    <w:p w14:paraId="3CCF9DE5" w14:textId="28ABD244" w:rsidR="000B25DF" w:rsidRPr="00624B09" w:rsidRDefault="000B25DF" w:rsidP="00624B09">
      <w:pPr>
        <w:rPr>
          <w:rFonts w:ascii="Times New Roman" w:hAnsi="Times New Roman" w:cs="Times New Roman"/>
          <w:b/>
          <w:color w:val="000000"/>
          <w:w w:val="0"/>
          <w:sz w:val="20"/>
          <w:szCs w:val="20"/>
        </w:rPr>
      </w:pPr>
    </w:p>
    <w:sectPr w:rsidR="000B25DF" w:rsidRPr="00624B09" w:rsidSect="006D4666">
      <w:headerReference w:type="even" r:id="rId15"/>
      <w:headerReference w:type="default" r:id="rId16"/>
      <w:footerReference w:type="even" r:id="rId17"/>
      <w:footerReference w:type="default" r:id="rId1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B0A3A" w14:textId="77777777" w:rsidR="00AC1F6E" w:rsidRDefault="00AC1F6E">
      <w:pPr>
        <w:spacing w:after="0" w:line="240" w:lineRule="auto"/>
      </w:pPr>
      <w:r>
        <w:separator/>
      </w:r>
    </w:p>
  </w:endnote>
  <w:endnote w:type="continuationSeparator" w:id="0">
    <w:p w14:paraId="3F7836B5" w14:textId="77777777" w:rsidR="00AC1F6E" w:rsidRDefault="00AC1F6E">
      <w:pPr>
        <w:spacing w:after="0" w:line="240" w:lineRule="auto"/>
      </w:pPr>
      <w:r>
        <w:continuationSeparator/>
      </w:r>
    </w:p>
  </w:endnote>
  <w:endnote w:type="continuationNotice" w:id="1">
    <w:p w14:paraId="4838645F" w14:textId="77777777" w:rsidR="00AC1F6E" w:rsidRDefault="00AC1F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60964" w14:textId="60670F4C" w:rsidR="00D257B6" w:rsidRPr="00362EA8" w:rsidRDefault="00D257B6" w:rsidP="00362EA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0939F" w14:textId="0E151944" w:rsidR="00D257B6" w:rsidRPr="00D925DB" w:rsidRDefault="00D257B6" w:rsidP="00D925DB">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B604D" w14:textId="77777777" w:rsidR="00AC1F6E" w:rsidRDefault="00AC1F6E">
      <w:pPr>
        <w:spacing w:after="0" w:line="240" w:lineRule="auto"/>
      </w:pPr>
      <w:r>
        <w:separator/>
      </w:r>
    </w:p>
  </w:footnote>
  <w:footnote w:type="continuationSeparator" w:id="0">
    <w:p w14:paraId="3ADB48E9" w14:textId="77777777" w:rsidR="00AC1F6E" w:rsidRDefault="00AC1F6E">
      <w:pPr>
        <w:spacing w:after="0" w:line="240" w:lineRule="auto"/>
      </w:pPr>
      <w:r>
        <w:continuationSeparator/>
      </w:r>
    </w:p>
  </w:footnote>
  <w:footnote w:type="continuationNotice" w:id="1">
    <w:p w14:paraId="64E80296" w14:textId="77777777" w:rsidR="00AC1F6E" w:rsidRDefault="00AC1F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1108A0D0" w:rsidR="00D257B6" w:rsidRPr="002D636E" w:rsidRDefault="00D257B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21/1176r</w:t>
    </w:r>
    <w:r w:rsidR="00664119">
      <w:rPr>
        <w:rFonts w:ascii="Times New Roman" w:eastAsia="Malgun Gothic" w:hAnsi="Times New Roman" w:cs="Times New Roman"/>
        <w:b/>
        <w:sz w:val="28"/>
        <w:szCs w:val="20"/>
        <w:lang w:val="en-GB"/>
      </w:rPr>
      <w:t>2</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3A1B7394" w:rsidR="00D257B6" w:rsidRPr="00DE6B44" w:rsidRDefault="00D257B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21/1176r</w:t>
    </w:r>
    <w:r w:rsidR="00664119">
      <w:rPr>
        <w:rFonts w:ascii="Times New Roman" w:eastAsia="Malgun Gothic" w:hAnsi="Times New Roman" w:cs="Times New Roman"/>
        <w:b/>
        <w:sz w:val="28"/>
        <w:szCs w:val="20"/>
        <w:lang w:val="en-GB"/>
      </w:rPr>
      <w:t>2</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5"/>
    <w:multiLevelType w:val="multilevel"/>
    <w:tmpl w:val="00000888"/>
    <w:lvl w:ilvl="0">
      <w:numFmt w:val="bullet"/>
      <w:lvlText w:val="—"/>
      <w:lvlJc w:val="left"/>
      <w:pPr>
        <w:ind w:left="400" w:hanging="400"/>
      </w:pPr>
      <w:rPr>
        <w:rFonts w:ascii="Times New Roman" w:hAnsi="Times New Roman" w:cs="Times New Roman"/>
        <w:b w:val="0"/>
        <w:bCs w:val="0"/>
        <w:i w:val="0"/>
        <w:iCs w:val="0"/>
        <w:w w:val="99"/>
        <w:sz w:val="20"/>
        <w:szCs w:val="20"/>
      </w:rPr>
    </w:lvl>
    <w:lvl w:ilvl="1">
      <w:numFmt w:val="bullet"/>
      <w:lvlText w:val="•"/>
      <w:lvlJc w:val="left"/>
      <w:pPr>
        <w:ind w:left="720" w:hanging="281"/>
      </w:pPr>
      <w:rPr>
        <w:rFonts w:ascii="Times New Roman" w:hAnsi="Times New Roman" w:cs="Times New Roman"/>
        <w:b w:val="0"/>
        <w:bCs w:val="0"/>
        <w:i w:val="0"/>
        <w:iCs w:val="0"/>
        <w:w w:val="99"/>
        <w:sz w:val="20"/>
        <w:szCs w:val="20"/>
      </w:rPr>
    </w:lvl>
    <w:lvl w:ilvl="2">
      <w:numFmt w:val="bullet"/>
      <w:lvlText w:val="•"/>
      <w:lvlJc w:val="left"/>
      <w:pPr>
        <w:ind w:left="1591" w:hanging="281"/>
      </w:pPr>
    </w:lvl>
    <w:lvl w:ilvl="3">
      <w:numFmt w:val="bullet"/>
      <w:lvlText w:val="•"/>
      <w:lvlJc w:val="left"/>
      <w:pPr>
        <w:ind w:left="2462" w:hanging="281"/>
      </w:pPr>
    </w:lvl>
    <w:lvl w:ilvl="4">
      <w:numFmt w:val="bullet"/>
      <w:lvlText w:val="•"/>
      <w:lvlJc w:val="left"/>
      <w:pPr>
        <w:ind w:left="3333" w:hanging="281"/>
      </w:pPr>
    </w:lvl>
    <w:lvl w:ilvl="5">
      <w:numFmt w:val="bullet"/>
      <w:lvlText w:val="•"/>
      <w:lvlJc w:val="left"/>
      <w:pPr>
        <w:ind w:left="4204" w:hanging="281"/>
      </w:pPr>
    </w:lvl>
    <w:lvl w:ilvl="6">
      <w:numFmt w:val="bullet"/>
      <w:lvlText w:val="•"/>
      <w:lvlJc w:val="left"/>
      <w:pPr>
        <w:ind w:left="5075" w:hanging="281"/>
      </w:pPr>
    </w:lvl>
    <w:lvl w:ilvl="7">
      <w:numFmt w:val="bullet"/>
      <w:lvlText w:val="•"/>
      <w:lvlJc w:val="left"/>
      <w:pPr>
        <w:ind w:left="5946" w:hanging="281"/>
      </w:pPr>
    </w:lvl>
    <w:lvl w:ilvl="8">
      <w:numFmt w:val="bullet"/>
      <w:lvlText w:val="•"/>
      <w:lvlJc w:val="left"/>
      <w:pPr>
        <w:ind w:left="6817" w:hanging="281"/>
      </w:pPr>
    </w:lvl>
  </w:abstractNum>
  <w:abstractNum w:abstractNumId="3" w15:restartNumberingAfterBreak="0">
    <w:nsid w:val="00000406"/>
    <w:multiLevelType w:val="multilevel"/>
    <w:tmpl w:val="50FC3962"/>
    <w:lvl w:ilvl="0">
      <w:start w:val="35"/>
      <w:numFmt w:val="decimal"/>
      <w:lvlText w:val="%1"/>
      <w:lvlJc w:val="left"/>
      <w:pPr>
        <w:ind w:left="896" w:hanging="777"/>
      </w:pPr>
    </w:lvl>
    <w:lvl w:ilvl="1">
      <w:start w:val="3"/>
      <w:numFmt w:val="decimal"/>
      <w:lvlText w:val="%1.%2"/>
      <w:lvlJc w:val="left"/>
      <w:pPr>
        <w:ind w:left="896" w:hanging="777"/>
      </w:pPr>
    </w:lvl>
    <w:lvl w:ilvl="2">
      <w:start w:val="2"/>
      <w:numFmt w:val="decimal"/>
      <w:lvlText w:val="%1.%2.%3"/>
      <w:lvlJc w:val="left"/>
      <w:pPr>
        <w:ind w:left="896" w:hanging="777"/>
      </w:pPr>
    </w:lvl>
    <w:lvl w:ilvl="3">
      <w:start w:val="3"/>
      <w:numFmt w:val="decimal"/>
      <w:lvlText w:val="%1.%2.%3.%4"/>
      <w:lvlJc w:val="left"/>
      <w:pPr>
        <w:ind w:left="896" w:hanging="777"/>
      </w:pPr>
      <w:rPr>
        <w:rFonts w:ascii="Arial" w:hAnsi="Arial" w:cs="Arial"/>
        <w:b/>
        <w:bCs/>
        <w:i w:val="0"/>
        <w:iCs w:val="0"/>
        <w:w w:val="99"/>
        <w:sz w:val="20"/>
        <w:szCs w:val="20"/>
      </w:rPr>
    </w:lvl>
    <w:lvl w:ilvl="4">
      <w:start w:val="1"/>
      <w:numFmt w:val="decimal"/>
      <w:lvlText w:val="%1.%2.%3.%4.%5"/>
      <w:lvlJc w:val="left"/>
      <w:pPr>
        <w:ind w:left="1063" w:hanging="944"/>
      </w:pPr>
      <w:rPr>
        <w:rFonts w:ascii="Arial" w:hAnsi="Arial" w:cs="Arial"/>
        <w:b/>
        <w:bCs/>
        <w:i w:val="0"/>
        <w:iCs w:val="0"/>
        <w:color w:val="auto"/>
        <w:w w:val="99"/>
        <w:sz w:val="20"/>
        <w:szCs w:val="20"/>
      </w:rPr>
    </w:lvl>
    <w:lvl w:ilvl="5">
      <w:numFmt w:val="bullet"/>
      <w:lvlText w:val="•"/>
      <w:lvlJc w:val="left"/>
      <w:pPr>
        <w:ind w:left="4535" w:hanging="944"/>
      </w:pPr>
    </w:lvl>
    <w:lvl w:ilvl="6">
      <w:numFmt w:val="bullet"/>
      <w:lvlText w:val="•"/>
      <w:lvlJc w:val="left"/>
      <w:pPr>
        <w:ind w:left="5404" w:hanging="944"/>
      </w:pPr>
    </w:lvl>
    <w:lvl w:ilvl="7">
      <w:numFmt w:val="bullet"/>
      <w:lvlText w:val="•"/>
      <w:lvlJc w:val="left"/>
      <w:pPr>
        <w:ind w:left="6273" w:hanging="944"/>
      </w:pPr>
    </w:lvl>
    <w:lvl w:ilvl="8">
      <w:numFmt w:val="bullet"/>
      <w:lvlText w:val="•"/>
      <w:lvlJc w:val="left"/>
      <w:pPr>
        <w:ind w:left="7142" w:hanging="944"/>
      </w:pPr>
    </w:lvl>
  </w:abstractNum>
  <w:abstractNum w:abstractNumId="4" w15:restartNumberingAfterBreak="0">
    <w:nsid w:val="00000407"/>
    <w:multiLevelType w:val="multilevel"/>
    <w:tmpl w:val="0000088A"/>
    <w:lvl w:ilvl="0">
      <w:numFmt w:val="bullet"/>
      <w:lvlText w:val="—"/>
      <w:lvlJc w:val="left"/>
      <w:pPr>
        <w:ind w:left="82" w:hanging="400"/>
      </w:pPr>
      <w:rPr>
        <w:rFonts w:ascii="Times New Roman" w:hAnsi="Times New Roman" w:cs="Times New Roman"/>
        <w:b w:val="0"/>
        <w:bCs w:val="0"/>
        <w:i w:val="0"/>
        <w:iCs w:val="0"/>
        <w:w w:val="99"/>
        <w:sz w:val="20"/>
        <w:szCs w:val="20"/>
      </w:rPr>
    </w:lvl>
    <w:lvl w:ilvl="1">
      <w:numFmt w:val="bullet"/>
      <w:lvlText w:val="•"/>
      <w:lvlJc w:val="left"/>
      <w:pPr>
        <w:ind w:left="898" w:hanging="400"/>
      </w:pPr>
    </w:lvl>
    <w:lvl w:ilvl="2">
      <w:numFmt w:val="bullet"/>
      <w:lvlText w:val="•"/>
      <w:lvlJc w:val="left"/>
      <w:pPr>
        <w:ind w:left="1714" w:hanging="400"/>
      </w:pPr>
    </w:lvl>
    <w:lvl w:ilvl="3">
      <w:numFmt w:val="bullet"/>
      <w:lvlText w:val="•"/>
      <w:lvlJc w:val="left"/>
      <w:pPr>
        <w:ind w:left="2530" w:hanging="400"/>
      </w:pPr>
    </w:lvl>
    <w:lvl w:ilvl="4">
      <w:numFmt w:val="bullet"/>
      <w:lvlText w:val="•"/>
      <w:lvlJc w:val="left"/>
      <w:pPr>
        <w:ind w:left="3346" w:hanging="400"/>
      </w:pPr>
    </w:lvl>
    <w:lvl w:ilvl="5">
      <w:numFmt w:val="bullet"/>
      <w:lvlText w:val="•"/>
      <w:lvlJc w:val="left"/>
      <w:pPr>
        <w:ind w:left="4162" w:hanging="400"/>
      </w:pPr>
    </w:lvl>
    <w:lvl w:ilvl="6">
      <w:numFmt w:val="bullet"/>
      <w:lvlText w:val="•"/>
      <w:lvlJc w:val="left"/>
      <w:pPr>
        <w:ind w:left="4978" w:hanging="400"/>
      </w:pPr>
    </w:lvl>
    <w:lvl w:ilvl="7">
      <w:numFmt w:val="bullet"/>
      <w:lvlText w:val="•"/>
      <w:lvlJc w:val="left"/>
      <w:pPr>
        <w:ind w:left="5794" w:hanging="400"/>
      </w:pPr>
    </w:lvl>
    <w:lvl w:ilvl="8">
      <w:numFmt w:val="bullet"/>
      <w:lvlText w:val="•"/>
      <w:lvlJc w:val="left"/>
      <w:pPr>
        <w:ind w:left="6610" w:hanging="400"/>
      </w:pPr>
    </w:lvl>
  </w:abstractNum>
  <w:abstractNum w:abstractNumId="5"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6"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7"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8"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9"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11"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6183E"/>
    <w:multiLevelType w:val="hybridMultilevel"/>
    <w:tmpl w:val="61CA1508"/>
    <w:lvl w:ilvl="0" w:tplc="C9ECFC8C">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4" w15:restartNumberingAfterBreak="0">
    <w:nsid w:val="394F5584"/>
    <w:multiLevelType w:val="hybridMultilevel"/>
    <w:tmpl w:val="ED6018E6"/>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2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5"/>
  </w:num>
  <w:num w:numId="28">
    <w:abstractNumId w:val="17"/>
  </w:num>
  <w:num w:numId="29">
    <w:abstractNumId w:val="10"/>
  </w:num>
  <w:num w:numId="30">
    <w:abstractNumId w:val="9"/>
  </w:num>
  <w:num w:numId="31">
    <w:abstractNumId w:val="19"/>
  </w:num>
  <w:num w:numId="32">
    <w:abstractNumId w:val="11"/>
  </w:num>
  <w:num w:numId="33">
    <w:abstractNumId w:val="12"/>
  </w:num>
  <w:num w:numId="34">
    <w:abstractNumId w:val="2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7"/>
  </w:num>
  <w:num w:numId="37">
    <w:abstractNumId w:val="6"/>
  </w:num>
  <w:num w:numId="38">
    <w:abstractNumId w:val="5"/>
  </w:num>
  <w:num w:numId="39">
    <w:abstractNumId w:val="1"/>
  </w:num>
  <w:num w:numId="40">
    <w:abstractNumId w:val="8"/>
  </w:num>
  <w:num w:numId="41">
    <w:abstractNumId w:val="2"/>
  </w:num>
  <w:num w:numId="42">
    <w:abstractNumId w:val="4"/>
  </w:num>
  <w:num w:numId="43">
    <w:abstractNumId w:val="3"/>
  </w:num>
  <w:num w:numId="44">
    <w:abstractNumId w:val="13"/>
  </w:num>
  <w:num w:numId="45">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C2"/>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5B3"/>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40A"/>
    <w:rsid w:val="00014A66"/>
    <w:rsid w:val="00014BBF"/>
    <w:rsid w:val="00014BFB"/>
    <w:rsid w:val="00014CBC"/>
    <w:rsid w:val="000150F3"/>
    <w:rsid w:val="00015234"/>
    <w:rsid w:val="00015246"/>
    <w:rsid w:val="0001539C"/>
    <w:rsid w:val="0001563D"/>
    <w:rsid w:val="00015B87"/>
    <w:rsid w:val="00015D87"/>
    <w:rsid w:val="000164BA"/>
    <w:rsid w:val="000169EF"/>
    <w:rsid w:val="0001765A"/>
    <w:rsid w:val="00017A85"/>
    <w:rsid w:val="00017C2B"/>
    <w:rsid w:val="00017F69"/>
    <w:rsid w:val="00020579"/>
    <w:rsid w:val="0002057C"/>
    <w:rsid w:val="0002058A"/>
    <w:rsid w:val="0002066B"/>
    <w:rsid w:val="00020911"/>
    <w:rsid w:val="00020A10"/>
    <w:rsid w:val="00020C64"/>
    <w:rsid w:val="00020DC3"/>
    <w:rsid w:val="00020EFB"/>
    <w:rsid w:val="0002104D"/>
    <w:rsid w:val="00021626"/>
    <w:rsid w:val="00021B93"/>
    <w:rsid w:val="00021DBE"/>
    <w:rsid w:val="00022209"/>
    <w:rsid w:val="000222F5"/>
    <w:rsid w:val="000222FF"/>
    <w:rsid w:val="00022523"/>
    <w:rsid w:val="00022979"/>
    <w:rsid w:val="00022B10"/>
    <w:rsid w:val="00022C66"/>
    <w:rsid w:val="00022EB4"/>
    <w:rsid w:val="00023245"/>
    <w:rsid w:val="00023289"/>
    <w:rsid w:val="000239AF"/>
    <w:rsid w:val="00023C71"/>
    <w:rsid w:val="00023D4D"/>
    <w:rsid w:val="00024ABC"/>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C10"/>
    <w:rsid w:val="00027D48"/>
    <w:rsid w:val="0003003F"/>
    <w:rsid w:val="00030158"/>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DA"/>
    <w:rsid w:val="000358EF"/>
    <w:rsid w:val="00035CD0"/>
    <w:rsid w:val="00036478"/>
    <w:rsid w:val="00036635"/>
    <w:rsid w:val="00036DB4"/>
    <w:rsid w:val="00036F1B"/>
    <w:rsid w:val="000374AE"/>
    <w:rsid w:val="000379F8"/>
    <w:rsid w:val="00040100"/>
    <w:rsid w:val="0004029D"/>
    <w:rsid w:val="000402A4"/>
    <w:rsid w:val="000404D1"/>
    <w:rsid w:val="000407F8"/>
    <w:rsid w:val="0004096E"/>
    <w:rsid w:val="00040FD6"/>
    <w:rsid w:val="000416B5"/>
    <w:rsid w:val="000416C2"/>
    <w:rsid w:val="00041881"/>
    <w:rsid w:val="00041A26"/>
    <w:rsid w:val="00041AAB"/>
    <w:rsid w:val="00041B4C"/>
    <w:rsid w:val="00041B74"/>
    <w:rsid w:val="000420C7"/>
    <w:rsid w:val="000420E8"/>
    <w:rsid w:val="00042B02"/>
    <w:rsid w:val="00042F67"/>
    <w:rsid w:val="00043360"/>
    <w:rsid w:val="0004378A"/>
    <w:rsid w:val="00043C19"/>
    <w:rsid w:val="000444FB"/>
    <w:rsid w:val="00044579"/>
    <w:rsid w:val="00044802"/>
    <w:rsid w:val="000449A6"/>
    <w:rsid w:val="00044A80"/>
    <w:rsid w:val="0004508A"/>
    <w:rsid w:val="000450C2"/>
    <w:rsid w:val="00045532"/>
    <w:rsid w:val="000455CF"/>
    <w:rsid w:val="00045796"/>
    <w:rsid w:val="00045CE6"/>
    <w:rsid w:val="0004636A"/>
    <w:rsid w:val="00046D39"/>
    <w:rsid w:val="00046F8C"/>
    <w:rsid w:val="00047550"/>
    <w:rsid w:val="0004789D"/>
    <w:rsid w:val="0005003C"/>
    <w:rsid w:val="000501BC"/>
    <w:rsid w:val="00050C6B"/>
    <w:rsid w:val="00051117"/>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51D"/>
    <w:rsid w:val="0006361F"/>
    <w:rsid w:val="0006369A"/>
    <w:rsid w:val="00063726"/>
    <w:rsid w:val="00063F61"/>
    <w:rsid w:val="00063F77"/>
    <w:rsid w:val="000642BF"/>
    <w:rsid w:val="000646C9"/>
    <w:rsid w:val="0006499D"/>
    <w:rsid w:val="00064B7C"/>
    <w:rsid w:val="00064B9E"/>
    <w:rsid w:val="00064EB1"/>
    <w:rsid w:val="00064F6E"/>
    <w:rsid w:val="0006523F"/>
    <w:rsid w:val="00065739"/>
    <w:rsid w:val="00065954"/>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1"/>
    <w:rsid w:val="00074A84"/>
    <w:rsid w:val="000750A6"/>
    <w:rsid w:val="000752FF"/>
    <w:rsid w:val="000753E8"/>
    <w:rsid w:val="000754CA"/>
    <w:rsid w:val="00075991"/>
    <w:rsid w:val="0007630E"/>
    <w:rsid w:val="0007648D"/>
    <w:rsid w:val="00076855"/>
    <w:rsid w:val="00076CAA"/>
    <w:rsid w:val="00076D15"/>
    <w:rsid w:val="00076E60"/>
    <w:rsid w:val="00076F21"/>
    <w:rsid w:val="000774D5"/>
    <w:rsid w:val="00077B51"/>
    <w:rsid w:val="00077BDD"/>
    <w:rsid w:val="00077C40"/>
    <w:rsid w:val="0008011F"/>
    <w:rsid w:val="00080243"/>
    <w:rsid w:val="000803A9"/>
    <w:rsid w:val="0008049D"/>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B0"/>
    <w:rsid w:val="00093791"/>
    <w:rsid w:val="00093812"/>
    <w:rsid w:val="00094010"/>
    <w:rsid w:val="0009408D"/>
    <w:rsid w:val="0009463A"/>
    <w:rsid w:val="0009471E"/>
    <w:rsid w:val="00094733"/>
    <w:rsid w:val="0009473F"/>
    <w:rsid w:val="000948F5"/>
    <w:rsid w:val="00094914"/>
    <w:rsid w:val="000949F2"/>
    <w:rsid w:val="00094B7C"/>
    <w:rsid w:val="00094B87"/>
    <w:rsid w:val="00094DC0"/>
    <w:rsid w:val="00094E00"/>
    <w:rsid w:val="00094EA5"/>
    <w:rsid w:val="0009523F"/>
    <w:rsid w:val="00095363"/>
    <w:rsid w:val="0009596C"/>
    <w:rsid w:val="00095C1E"/>
    <w:rsid w:val="00095CB6"/>
    <w:rsid w:val="00095DCF"/>
    <w:rsid w:val="00095FAB"/>
    <w:rsid w:val="000960C9"/>
    <w:rsid w:val="000960E6"/>
    <w:rsid w:val="0009620B"/>
    <w:rsid w:val="000967F9"/>
    <w:rsid w:val="00096AF7"/>
    <w:rsid w:val="00096FAC"/>
    <w:rsid w:val="00096FD6"/>
    <w:rsid w:val="00097504"/>
    <w:rsid w:val="000A0610"/>
    <w:rsid w:val="000A0951"/>
    <w:rsid w:val="000A099E"/>
    <w:rsid w:val="000A0B76"/>
    <w:rsid w:val="000A1169"/>
    <w:rsid w:val="000A12A6"/>
    <w:rsid w:val="000A12BA"/>
    <w:rsid w:val="000A1577"/>
    <w:rsid w:val="000A174B"/>
    <w:rsid w:val="000A197F"/>
    <w:rsid w:val="000A1DEA"/>
    <w:rsid w:val="000A1F16"/>
    <w:rsid w:val="000A1F6E"/>
    <w:rsid w:val="000A21CE"/>
    <w:rsid w:val="000A22B2"/>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5E3E"/>
    <w:rsid w:val="000A66F8"/>
    <w:rsid w:val="000A6854"/>
    <w:rsid w:val="000A6C9F"/>
    <w:rsid w:val="000A6F26"/>
    <w:rsid w:val="000A7151"/>
    <w:rsid w:val="000A74DB"/>
    <w:rsid w:val="000A76C8"/>
    <w:rsid w:val="000A7819"/>
    <w:rsid w:val="000A7C44"/>
    <w:rsid w:val="000B0857"/>
    <w:rsid w:val="000B0948"/>
    <w:rsid w:val="000B09BF"/>
    <w:rsid w:val="000B10B8"/>
    <w:rsid w:val="000B1AAB"/>
    <w:rsid w:val="000B1C77"/>
    <w:rsid w:val="000B25DF"/>
    <w:rsid w:val="000B28EE"/>
    <w:rsid w:val="000B3024"/>
    <w:rsid w:val="000B3334"/>
    <w:rsid w:val="000B35BA"/>
    <w:rsid w:val="000B3897"/>
    <w:rsid w:val="000B4007"/>
    <w:rsid w:val="000B46F6"/>
    <w:rsid w:val="000B47A1"/>
    <w:rsid w:val="000B47D6"/>
    <w:rsid w:val="000B481C"/>
    <w:rsid w:val="000B4DE9"/>
    <w:rsid w:val="000B54D5"/>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66C"/>
    <w:rsid w:val="000C0A65"/>
    <w:rsid w:val="000C0C77"/>
    <w:rsid w:val="000C0D90"/>
    <w:rsid w:val="000C11D4"/>
    <w:rsid w:val="000C126F"/>
    <w:rsid w:val="000C1339"/>
    <w:rsid w:val="000C14AD"/>
    <w:rsid w:val="000C1B3F"/>
    <w:rsid w:val="000C1C76"/>
    <w:rsid w:val="000C20F5"/>
    <w:rsid w:val="000C21DD"/>
    <w:rsid w:val="000C26C5"/>
    <w:rsid w:val="000C28DE"/>
    <w:rsid w:val="000C2B89"/>
    <w:rsid w:val="000C2BF4"/>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B9D"/>
    <w:rsid w:val="000C5C36"/>
    <w:rsid w:val="000C5C41"/>
    <w:rsid w:val="000C5EBD"/>
    <w:rsid w:val="000C5FA3"/>
    <w:rsid w:val="000C6254"/>
    <w:rsid w:val="000C6786"/>
    <w:rsid w:val="000C725F"/>
    <w:rsid w:val="000C72A8"/>
    <w:rsid w:val="000C7367"/>
    <w:rsid w:val="000C738D"/>
    <w:rsid w:val="000C739B"/>
    <w:rsid w:val="000C74ED"/>
    <w:rsid w:val="000C761A"/>
    <w:rsid w:val="000C7773"/>
    <w:rsid w:val="000C778B"/>
    <w:rsid w:val="000C78EF"/>
    <w:rsid w:val="000C7B78"/>
    <w:rsid w:val="000C7EEE"/>
    <w:rsid w:val="000D01B6"/>
    <w:rsid w:val="000D03FC"/>
    <w:rsid w:val="000D0D4C"/>
    <w:rsid w:val="000D0FE2"/>
    <w:rsid w:val="000D120A"/>
    <w:rsid w:val="000D1281"/>
    <w:rsid w:val="000D12F0"/>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5A4D"/>
    <w:rsid w:val="000D64FE"/>
    <w:rsid w:val="000D6FEA"/>
    <w:rsid w:val="000D70DA"/>
    <w:rsid w:val="000D71D2"/>
    <w:rsid w:val="000D74A8"/>
    <w:rsid w:val="000D74F1"/>
    <w:rsid w:val="000D756C"/>
    <w:rsid w:val="000D777C"/>
    <w:rsid w:val="000D7C90"/>
    <w:rsid w:val="000D7DC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CC7"/>
    <w:rsid w:val="000E5E88"/>
    <w:rsid w:val="000E5F88"/>
    <w:rsid w:val="000E62CA"/>
    <w:rsid w:val="000E6377"/>
    <w:rsid w:val="000E63C8"/>
    <w:rsid w:val="000E671C"/>
    <w:rsid w:val="000E6939"/>
    <w:rsid w:val="000E6A02"/>
    <w:rsid w:val="000E6CEA"/>
    <w:rsid w:val="000E6F2A"/>
    <w:rsid w:val="000E70D2"/>
    <w:rsid w:val="000E7DC9"/>
    <w:rsid w:val="000E7EA4"/>
    <w:rsid w:val="000F0154"/>
    <w:rsid w:val="000F0260"/>
    <w:rsid w:val="000F07AF"/>
    <w:rsid w:val="000F0D33"/>
    <w:rsid w:val="000F0E70"/>
    <w:rsid w:val="000F101E"/>
    <w:rsid w:val="000F1520"/>
    <w:rsid w:val="000F1693"/>
    <w:rsid w:val="000F182E"/>
    <w:rsid w:val="000F184F"/>
    <w:rsid w:val="000F1A1F"/>
    <w:rsid w:val="000F1B16"/>
    <w:rsid w:val="000F1B4D"/>
    <w:rsid w:val="000F22A4"/>
    <w:rsid w:val="000F247A"/>
    <w:rsid w:val="000F256B"/>
    <w:rsid w:val="000F272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B8B"/>
    <w:rsid w:val="000F6FBF"/>
    <w:rsid w:val="000F7568"/>
    <w:rsid w:val="000F7760"/>
    <w:rsid w:val="000F78F0"/>
    <w:rsid w:val="000F7CEF"/>
    <w:rsid w:val="000F7D1E"/>
    <w:rsid w:val="00100C2B"/>
    <w:rsid w:val="001012BD"/>
    <w:rsid w:val="001012D5"/>
    <w:rsid w:val="001012F7"/>
    <w:rsid w:val="001015AD"/>
    <w:rsid w:val="0010162B"/>
    <w:rsid w:val="001019BB"/>
    <w:rsid w:val="00101AC8"/>
    <w:rsid w:val="00102168"/>
    <w:rsid w:val="001026AE"/>
    <w:rsid w:val="001028D0"/>
    <w:rsid w:val="00102E50"/>
    <w:rsid w:val="00102E85"/>
    <w:rsid w:val="00102E9A"/>
    <w:rsid w:val="001031DF"/>
    <w:rsid w:val="001031ED"/>
    <w:rsid w:val="001035A9"/>
    <w:rsid w:val="00103977"/>
    <w:rsid w:val="00103C03"/>
    <w:rsid w:val="00103FDA"/>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CB"/>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EE"/>
    <w:rsid w:val="001237FA"/>
    <w:rsid w:val="00123820"/>
    <w:rsid w:val="00123C97"/>
    <w:rsid w:val="00123DD0"/>
    <w:rsid w:val="001241BA"/>
    <w:rsid w:val="00124C8D"/>
    <w:rsid w:val="00124D20"/>
    <w:rsid w:val="00125462"/>
    <w:rsid w:val="0012582D"/>
    <w:rsid w:val="00125897"/>
    <w:rsid w:val="001258F9"/>
    <w:rsid w:val="00125CAB"/>
    <w:rsid w:val="00126241"/>
    <w:rsid w:val="00126337"/>
    <w:rsid w:val="0012678B"/>
    <w:rsid w:val="0012734D"/>
    <w:rsid w:val="001275AD"/>
    <w:rsid w:val="00127835"/>
    <w:rsid w:val="0012789C"/>
    <w:rsid w:val="00127FB3"/>
    <w:rsid w:val="00130051"/>
    <w:rsid w:val="0013020C"/>
    <w:rsid w:val="001303B7"/>
    <w:rsid w:val="00130B9A"/>
    <w:rsid w:val="00130C65"/>
    <w:rsid w:val="00130C74"/>
    <w:rsid w:val="00130CFE"/>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5FBE"/>
    <w:rsid w:val="0013604E"/>
    <w:rsid w:val="0013641C"/>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10"/>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1A0"/>
    <w:rsid w:val="001453B4"/>
    <w:rsid w:val="00145A52"/>
    <w:rsid w:val="00145B95"/>
    <w:rsid w:val="00146C0B"/>
    <w:rsid w:val="00146C4D"/>
    <w:rsid w:val="00146DAE"/>
    <w:rsid w:val="001471A7"/>
    <w:rsid w:val="001475CC"/>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807"/>
    <w:rsid w:val="00152961"/>
    <w:rsid w:val="00153648"/>
    <w:rsid w:val="00153658"/>
    <w:rsid w:val="00153775"/>
    <w:rsid w:val="001537CD"/>
    <w:rsid w:val="001538A6"/>
    <w:rsid w:val="00153A09"/>
    <w:rsid w:val="00153F7B"/>
    <w:rsid w:val="001541B2"/>
    <w:rsid w:val="001542C4"/>
    <w:rsid w:val="0015443E"/>
    <w:rsid w:val="001547C8"/>
    <w:rsid w:val="0015498F"/>
    <w:rsid w:val="00154A6D"/>
    <w:rsid w:val="00154BA3"/>
    <w:rsid w:val="00154D72"/>
    <w:rsid w:val="00155B05"/>
    <w:rsid w:val="001560F6"/>
    <w:rsid w:val="0015731D"/>
    <w:rsid w:val="0015752F"/>
    <w:rsid w:val="001576A3"/>
    <w:rsid w:val="00157DBC"/>
    <w:rsid w:val="00157E3B"/>
    <w:rsid w:val="00157F79"/>
    <w:rsid w:val="0016007D"/>
    <w:rsid w:val="00160249"/>
    <w:rsid w:val="001603D5"/>
    <w:rsid w:val="001607DC"/>
    <w:rsid w:val="00160B6B"/>
    <w:rsid w:val="00160BC6"/>
    <w:rsid w:val="00161259"/>
    <w:rsid w:val="0016156F"/>
    <w:rsid w:val="00161C7D"/>
    <w:rsid w:val="00161D3A"/>
    <w:rsid w:val="00162076"/>
    <w:rsid w:val="00162090"/>
    <w:rsid w:val="001624E2"/>
    <w:rsid w:val="00162500"/>
    <w:rsid w:val="00162759"/>
    <w:rsid w:val="00162C5F"/>
    <w:rsid w:val="00162E05"/>
    <w:rsid w:val="00162E1C"/>
    <w:rsid w:val="001631BB"/>
    <w:rsid w:val="001632E0"/>
    <w:rsid w:val="00163554"/>
    <w:rsid w:val="001635C6"/>
    <w:rsid w:val="00163802"/>
    <w:rsid w:val="0016413B"/>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4F"/>
    <w:rsid w:val="001668AD"/>
    <w:rsid w:val="0016690E"/>
    <w:rsid w:val="00166F09"/>
    <w:rsid w:val="001674C3"/>
    <w:rsid w:val="00167DD4"/>
    <w:rsid w:val="00167E43"/>
    <w:rsid w:val="00167FA4"/>
    <w:rsid w:val="0017011D"/>
    <w:rsid w:val="00170473"/>
    <w:rsid w:val="001705A5"/>
    <w:rsid w:val="001705CC"/>
    <w:rsid w:val="001708A7"/>
    <w:rsid w:val="00170FF2"/>
    <w:rsid w:val="00171229"/>
    <w:rsid w:val="0017136C"/>
    <w:rsid w:val="001713AD"/>
    <w:rsid w:val="00171499"/>
    <w:rsid w:val="00171AD6"/>
    <w:rsid w:val="00171CE2"/>
    <w:rsid w:val="0017215D"/>
    <w:rsid w:val="00172276"/>
    <w:rsid w:val="00172740"/>
    <w:rsid w:val="00172F7C"/>
    <w:rsid w:val="0017367D"/>
    <w:rsid w:val="001738FD"/>
    <w:rsid w:val="00173AA4"/>
    <w:rsid w:val="00173CF0"/>
    <w:rsid w:val="00174426"/>
    <w:rsid w:val="00174FA8"/>
    <w:rsid w:val="001751B1"/>
    <w:rsid w:val="001753C9"/>
    <w:rsid w:val="001753D2"/>
    <w:rsid w:val="00176A03"/>
    <w:rsid w:val="00176D17"/>
    <w:rsid w:val="00176E00"/>
    <w:rsid w:val="001779F4"/>
    <w:rsid w:val="00177A61"/>
    <w:rsid w:val="00177CF8"/>
    <w:rsid w:val="00177F89"/>
    <w:rsid w:val="00180038"/>
    <w:rsid w:val="0018012D"/>
    <w:rsid w:val="001801EE"/>
    <w:rsid w:val="0018083C"/>
    <w:rsid w:val="001809BE"/>
    <w:rsid w:val="00180D0A"/>
    <w:rsid w:val="001812BC"/>
    <w:rsid w:val="00181BA4"/>
    <w:rsid w:val="00181FE7"/>
    <w:rsid w:val="00182973"/>
    <w:rsid w:val="00182F9F"/>
    <w:rsid w:val="001830A2"/>
    <w:rsid w:val="001833D1"/>
    <w:rsid w:val="00183413"/>
    <w:rsid w:val="00183559"/>
    <w:rsid w:val="001836C6"/>
    <w:rsid w:val="001837D7"/>
    <w:rsid w:val="0018438C"/>
    <w:rsid w:val="001844B0"/>
    <w:rsid w:val="0018511A"/>
    <w:rsid w:val="00185156"/>
    <w:rsid w:val="00185FFF"/>
    <w:rsid w:val="0018612C"/>
    <w:rsid w:val="00186D8C"/>
    <w:rsid w:val="0018762F"/>
    <w:rsid w:val="00187D57"/>
    <w:rsid w:val="001901F0"/>
    <w:rsid w:val="001902FA"/>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5E"/>
    <w:rsid w:val="001932DA"/>
    <w:rsid w:val="0019379E"/>
    <w:rsid w:val="00193C8C"/>
    <w:rsid w:val="00193CE4"/>
    <w:rsid w:val="00193F4D"/>
    <w:rsid w:val="00194158"/>
    <w:rsid w:val="00194197"/>
    <w:rsid w:val="001945AA"/>
    <w:rsid w:val="001947FB"/>
    <w:rsid w:val="0019587D"/>
    <w:rsid w:val="00195CD7"/>
    <w:rsid w:val="00195D29"/>
    <w:rsid w:val="00195FCA"/>
    <w:rsid w:val="001962BC"/>
    <w:rsid w:val="001965D3"/>
    <w:rsid w:val="001965DB"/>
    <w:rsid w:val="001966AA"/>
    <w:rsid w:val="00196EE0"/>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091"/>
    <w:rsid w:val="001A31CE"/>
    <w:rsid w:val="001A331F"/>
    <w:rsid w:val="001A3C13"/>
    <w:rsid w:val="001A3FDA"/>
    <w:rsid w:val="001A434A"/>
    <w:rsid w:val="001A4797"/>
    <w:rsid w:val="001A4868"/>
    <w:rsid w:val="001A4B4E"/>
    <w:rsid w:val="001A4C10"/>
    <w:rsid w:val="001A54F6"/>
    <w:rsid w:val="001A5DA1"/>
    <w:rsid w:val="001A5ECD"/>
    <w:rsid w:val="001A5FAD"/>
    <w:rsid w:val="001A6140"/>
    <w:rsid w:val="001A62E6"/>
    <w:rsid w:val="001A6365"/>
    <w:rsid w:val="001A6785"/>
    <w:rsid w:val="001A7163"/>
    <w:rsid w:val="001A7285"/>
    <w:rsid w:val="001A7638"/>
    <w:rsid w:val="001A785B"/>
    <w:rsid w:val="001A787F"/>
    <w:rsid w:val="001A7A18"/>
    <w:rsid w:val="001B04C1"/>
    <w:rsid w:val="001B0541"/>
    <w:rsid w:val="001B0759"/>
    <w:rsid w:val="001B0F53"/>
    <w:rsid w:val="001B161F"/>
    <w:rsid w:val="001B1ADF"/>
    <w:rsid w:val="001B1E43"/>
    <w:rsid w:val="001B1EF2"/>
    <w:rsid w:val="001B263C"/>
    <w:rsid w:val="001B2851"/>
    <w:rsid w:val="001B2D78"/>
    <w:rsid w:val="001B2E6A"/>
    <w:rsid w:val="001B2ED9"/>
    <w:rsid w:val="001B347C"/>
    <w:rsid w:val="001B376F"/>
    <w:rsid w:val="001B37A4"/>
    <w:rsid w:val="001B37C7"/>
    <w:rsid w:val="001B3C30"/>
    <w:rsid w:val="001B41F5"/>
    <w:rsid w:val="001B446D"/>
    <w:rsid w:val="001B47C3"/>
    <w:rsid w:val="001B481C"/>
    <w:rsid w:val="001B4A97"/>
    <w:rsid w:val="001B4B16"/>
    <w:rsid w:val="001B4CA3"/>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2F8"/>
    <w:rsid w:val="001B738D"/>
    <w:rsid w:val="001B7B1C"/>
    <w:rsid w:val="001B7E14"/>
    <w:rsid w:val="001C002F"/>
    <w:rsid w:val="001C06EE"/>
    <w:rsid w:val="001C0708"/>
    <w:rsid w:val="001C0986"/>
    <w:rsid w:val="001C09FC"/>
    <w:rsid w:val="001C0EBF"/>
    <w:rsid w:val="001C12D5"/>
    <w:rsid w:val="001C15A5"/>
    <w:rsid w:val="001C1A34"/>
    <w:rsid w:val="001C1C67"/>
    <w:rsid w:val="001C1DAE"/>
    <w:rsid w:val="001C1F38"/>
    <w:rsid w:val="001C21D3"/>
    <w:rsid w:val="001C2305"/>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5F0"/>
    <w:rsid w:val="001C5637"/>
    <w:rsid w:val="001C5E51"/>
    <w:rsid w:val="001C619A"/>
    <w:rsid w:val="001C699E"/>
    <w:rsid w:val="001C6AAE"/>
    <w:rsid w:val="001C6C4A"/>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6E2"/>
    <w:rsid w:val="001E1855"/>
    <w:rsid w:val="001E1AE0"/>
    <w:rsid w:val="001E2596"/>
    <w:rsid w:val="001E29BA"/>
    <w:rsid w:val="001E2DEF"/>
    <w:rsid w:val="001E320E"/>
    <w:rsid w:val="001E353F"/>
    <w:rsid w:val="001E35C7"/>
    <w:rsid w:val="001E360D"/>
    <w:rsid w:val="001E362A"/>
    <w:rsid w:val="001E36A7"/>
    <w:rsid w:val="001E3755"/>
    <w:rsid w:val="001E3810"/>
    <w:rsid w:val="001E3BC1"/>
    <w:rsid w:val="001E3DAB"/>
    <w:rsid w:val="001E3F29"/>
    <w:rsid w:val="001E41CF"/>
    <w:rsid w:val="001E473B"/>
    <w:rsid w:val="001E47D0"/>
    <w:rsid w:val="001E5551"/>
    <w:rsid w:val="001E57EC"/>
    <w:rsid w:val="001E5E12"/>
    <w:rsid w:val="001E6098"/>
    <w:rsid w:val="001E61E3"/>
    <w:rsid w:val="001E68E5"/>
    <w:rsid w:val="001E695A"/>
    <w:rsid w:val="001E6AFB"/>
    <w:rsid w:val="001E6E20"/>
    <w:rsid w:val="001E713D"/>
    <w:rsid w:val="001E71DA"/>
    <w:rsid w:val="001F0073"/>
    <w:rsid w:val="001F021A"/>
    <w:rsid w:val="001F044E"/>
    <w:rsid w:val="001F057F"/>
    <w:rsid w:val="001F058C"/>
    <w:rsid w:val="001F0821"/>
    <w:rsid w:val="001F0888"/>
    <w:rsid w:val="001F0983"/>
    <w:rsid w:val="001F0A04"/>
    <w:rsid w:val="001F0A1B"/>
    <w:rsid w:val="001F0A64"/>
    <w:rsid w:val="001F0C3A"/>
    <w:rsid w:val="001F0D83"/>
    <w:rsid w:val="001F0F55"/>
    <w:rsid w:val="001F1572"/>
    <w:rsid w:val="001F1AB9"/>
    <w:rsid w:val="001F1CEC"/>
    <w:rsid w:val="001F1F82"/>
    <w:rsid w:val="001F2061"/>
    <w:rsid w:val="001F211B"/>
    <w:rsid w:val="001F239C"/>
    <w:rsid w:val="001F2C26"/>
    <w:rsid w:val="001F2DD5"/>
    <w:rsid w:val="001F3715"/>
    <w:rsid w:val="001F3765"/>
    <w:rsid w:val="001F3B11"/>
    <w:rsid w:val="001F3BEA"/>
    <w:rsid w:val="001F3CF1"/>
    <w:rsid w:val="001F3EA3"/>
    <w:rsid w:val="001F4255"/>
    <w:rsid w:val="001F443E"/>
    <w:rsid w:val="001F458E"/>
    <w:rsid w:val="001F4610"/>
    <w:rsid w:val="001F4982"/>
    <w:rsid w:val="001F4E0B"/>
    <w:rsid w:val="001F4E59"/>
    <w:rsid w:val="001F4E7D"/>
    <w:rsid w:val="001F5787"/>
    <w:rsid w:val="001F5E7A"/>
    <w:rsid w:val="001F6382"/>
    <w:rsid w:val="001F6B05"/>
    <w:rsid w:val="001F6D13"/>
    <w:rsid w:val="001F6D2B"/>
    <w:rsid w:val="001F6FA0"/>
    <w:rsid w:val="001F6FC1"/>
    <w:rsid w:val="001F70AB"/>
    <w:rsid w:val="001F74DA"/>
    <w:rsid w:val="001F769A"/>
    <w:rsid w:val="001F78AF"/>
    <w:rsid w:val="0020010A"/>
    <w:rsid w:val="00200136"/>
    <w:rsid w:val="00200563"/>
    <w:rsid w:val="002005D5"/>
    <w:rsid w:val="002008D5"/>
    <w:rsid w:val="0020091E"/>
    <w:rsid w:val="00201328"/>
    <w:rsid w:val="0020169E"/>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6D0"/>
    <w:rsid w:val="00206E4B"/>
    <w:rsid w:val="00207025"/>
    <w:rsid w:val="0020735A"/>
    <w:rsid w:val="002078BF"/>
    <w:rsid w:val="002079A0"/>
    <w:rsid w:val="00210230"/>
    <w:rsid w:val="002103BB"/>
    <w:rsid w:val="002104BB"/>
    <w:rsid w:val="002107B5"/>
    <w:rsid w:val="00210A03"/>
    <w:rsid w:val="00210A72"/>
    <w:rsid w:val="00210AE1"/>
    <w:rsid w:val="00210B47"/>
    <w:rsid w:val="00210CDB"/>
    <w:rsid w:val="00210D36"/>
    <w:rsid w:val="00210F08"/>
    <w:rsid w:val="002113A8"/>
    <w:rsid w:val="00211434"/>
    <w:rsid w:val="002114D4"/>
    <w:rsid w:val="00211CEA"/>
    <w:rsid w:val="0021263B"/>
    <w:rsid w:val="00212678"/>
    <w:rsid w:val="00212A68"/>
    <w:rsid w:val="00213220"/>
    <w:rsid w:val="00213420"/>
    <w:rsid w:val="002138F8"/>
    <w:rsid w:val="00214339"/>
    <w:rsid w:val="00214358"/>
    <w:rsid w:val="00214BA4"/>
    <w:rsid w:val="00214CED"/>
    <w:rsid w:val="00214F53"/>
    <w:rsid w:val="00215107"/>
    <w:rsid w:val="00215256"/>
    <w:rsid w:val="0021526A"/>
    <w:rsid w:val="002153D6"/>
    <w:rsid w:val="00215515"/>
    <w:rsid w:val="00215A3A"/>
    <w:rsid w:val="002162FE"/>
    <w:rsid w:val="00216B95"/>
    <w:rsid w:val="00216B98"/>
    <w:rsid w:val="0021731B"/>
    <w:rsid w:val="00217329"/>
    <w:rsid w:val="00217BE5"/>
    <w:rsid w:val="00217C74"/>
    <w:rsid w:val="00220036"/>
    <w:rsid w:val="002204E1"/>
    <w:rsid w:val="00220574"/>
    <w:rsid w:val="0022063D"/>
    <w:rsid w:val="00220B6D"/>
    <w:rsid w:val="00220BFD"/>
    <w:rsid w:val="002212F0"/>
    <w:rsid w:val="00221492"/>
    <w:rsid w:val="0022223E"/>
    <w:rsid w:val="0022261B"/>
    <w:rsid w:val="002226D3"/>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643"/>
    <w:rsid w:val="0022777F"/>
    <w:rsid w:val="00227CA8"/>
    <w:rsid w:val="00227D5E"/>
    <w:rsid w:val="00227EB4"/>
    <w:rsid w:val="00230052"/>
    <w:rsid w:val="002300A1"/>
    <w:rsid w:val="00230434"/>
    <w:rsid w:val="00230C95"/>
    <w:rsid w:val="00230F01"/>
    <w:rsid w:val="00230F63"/>
    <w:rsid w:val="00231198"/>
    <w:rsid w:val="00231496"/>
    <w:rsid w:val="002315A1"/>
    <w:rsid w:val="00231A84"/>
    <w:rsid w:val="00231F20"/>
    <w:rsid w:val="0023222A"/>
    <w:rsid w:val="00232588"/>
    <w:rsid w:val="002326DD"/>
    <w:rsid w:val="00232850"/>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4FB9"/>
    <w:rsid w:val="002352AB"/>
    <w:rsid w:val="002353F1"/>
    <w:rsid w:val="002357B6"/>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6"/>
    <w:rsid w:val="00240A39"/>
    <w:rsid w:val="00240F91"/>
    <w:rsid w:val="00240FAB"/>
    <w:rsid w:val="002413F6"/>
    <w:rsid w:val="00241455"/>
    <w:rsid w:val="00241964"/>
    <w:rsid w:val="002419B5"/>
    <w:rsid w:val="00241BB2"/>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AB8"/>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518"/>
    <w:rsid w:val="00250850"/>
    <w:rsid w:val="00250BD0"/>
    <w:rsid w:val="00250C71"/>
    <w:rsid w:val="002516E2"/>
    <w:rsid w:val="002517B6"/>
    <w:rsid w:val="002518AE"/>
    <w:rsid w:val="0025198E"/>
    <w:rsid w:val="00251B72"/>
    <w:rsid w:val="00251B8C"/>
    <w:rsid w:val="00251FFD"/>
    <w:rsid w:val="002521E9"/>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60388"/>
    <w:rsid w:val="002603D5"/>
    <w:rsid w:val="00260567"/>
    <w:rsid w:val="0026086D"/>
    <w:rsid w:val="00260ADB"/>
    <w:rsid w:val="0026104E"/>
    <w:rsid w:val="002610BD"/>
    <w:rsid w:val="0026125D"/>
    <w:rsid w:val="00261645"/>
    <w:rsid w:val="002616E3"/>
    <w:rsid w:val="00262BBF"/>
    <w:rsid w:val="002636E4"/>
    <w:rsid w:val="0026380B"/>
    <w:rsid w:val="002638A1"/>
    <w:rsid w:val="002639B3"/>
    <w:rsid w:val="00263A7C"/>
    <w:rsid w:val="00263D7A"/>
    <w:rsid w:val="0026411D"/>
    <w:rsid w:val="002642D6"/>
    <w:rsid w:val="002647D5"/>
    <w:rsid w:val="00264A62"/>
    <w:rsid w:val="00264FD2"/>
    <w:rsid w:val="00265474"/>
    <w:rsid w:val="002656BE"/>
    <w:rsid w:val="00265CA0"/>
    <w:rsid w:val="00265F4C"/>
    <w:rsid w:val="00266116"/>
    <w:rsid w:val="002661AE"/>
    <w:rsid w:val="00266223"/>
    <w:rsid w:val="002662B1"/>
    <w:rsid w:val="002664C9"/>
    <w:rsid w:val="00266C0E"/>
    <w:rsid w:val="00266E4D"/>
    <w:rsid w:val="002672DA"/>
    <w:rsid w:val="00267AE6"/>
    <w:rsid w:val="00270152"/>
    <w:rsid w:val="00270370"/>
    <w:rsid w:val="002705DE"/>
    <w:rsid w:val="00270BA1"/>
    <w:rsid w:val="002710A0"/>
    <w:rsid w:val="002712D3"/>
    <w:rsid w:val="00271548"/>
    <w:rsid w:val="002715ED"/>
    <w:rsid w:val="00271B12"/>
    <w:rsid w:val="002723B5"/>
    <w:rsid w:val="00272438"/>
    <w:rsid w:val="002724AB"/>
    <w:rsid w:val="002724F9"/>
    <w:rsid w:val="00272738"/>
    <w:rsid w:val="002727D8"/>
    <w:rsid w:val="00272A8D"/>
    <w:rsid w:val="00272B0C"/>
    <w:rsid w:val="00272B3B"/>
    <w:rsid w:val="00272D52"/>
    <w:rsid w:val="00272DCF"/>
    <w:rsid w:val="00272DEB"/>
    <w:rsid w:val="00273925"/>
    <w:rsid w:val="0027396A"/>
    <w:rsid w:val="00273AC6"/>
    <w:rsid w:val="002746A4"/>
    <w:rsid w:val="002746F0"/>
    <w:rsid w:val="00274851"/>
    <w:rsid w:val="0027502F"/>
    <w:rsid w:val="0027515D"/>
    <w:rsid w:val="00275233"/>
    <w:rsid w:val="00275393"/>
    <w:rsid w:val="002755F4"/>
    <w:rsid w:val="0027572F"/>
    <w:rsid w:val="00275787"/>
    <w:rsid w:val="00275D37"/>
    <w:rsid w:val="00276560"/>
    <w:rsid w:val="00276B75"/>
    <w:rsid w:val="00276C7B"/>
    <w:rsid w:val="00276DE1"/>
    <w:rsid w:val="00276E37"/>
    <w:rsid w:val="00276F0C"/>
    <w:rsid w:val="00276FAA"/>
    <w:rsid w:val="00276FD8"/>
    <w:rsid w:val="00277049"/>
    <w:rsid w:val="002770F3"/>
    <w:rsid w:val="002771AB"/>
    <w:rsid w:val="002777C1"/>
    <w:rsid w:val="00277A80"/>
    <w:rsid w:val="00277CE3"/>
    <w:rsid w:val="00277D8A"/>
    <w:rsid w:val="00277FBB"/>
    <w:rsid w:val="002807DC"/>
    <w:rsid w:val="00280809"/>
    <w:rsid w:val="00280B2E"/>
    <w:rsid w:val="00280B55"/>
    <w:rsid w:val="00280BB3"/>
    <w:rsid w:val="00280C62"/>
    <w:rsid w:val="0028121E"/>
    <w:rsid w:val="0028199D"/>
    <w:rsid w:val="00281A45"/>
    <w:rsid w:val="002820BE"/>
    <w:rsid w:val="0028286C"/>
    <w:rsid w:val="00282B60"/>
    <w:rsid w:val="00282E46"/>
    <w:rsid w:val="00283173"/>
    <w:rsid w:val="00283B28"/>
    <w:rsid w:val="00283BCA"/>
    <w:rsid w:val="00283CB6"/>
    <w:rsid w:val="00283D06"/>
    <w:rsid w:val="00283E6D"/>
    <w:rsid w:val="00284063"/>
    <w:rsid w:val="002842E2"/>
    <w:rsid w:val="002844A1"/>
    <w:rsid w:val="0028455A"/>
    <w:rsid w:val="00284A5F"/>
    <w:rsid w:val="00284FAB"/>
    <w:rsid w:val="00285DC3"/>
    <w:rsid w:val="002864ED"/>
    <w:rsid w:val="002867A8"/>
    <w:rsid w:val="00286840"/>
    <w:rsid w:val="0028684B"/>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3B9"/>
    <w:rsid w:val="002915FA"/>
    <w:rsid w:val="00291A58"/>
    <w:rsid w:val="0029274A"/>
    <w:rsid w:val="002927CF"/>
    <w:rsid w:val="002929F6"/>
    <w:rsid w:val="00292CBC"/>
    <w:rsid w:val="00293490"/>
    <w:rsid w:val="002937ED"/>
    <w:rsid w:val="00293922"/>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230"/>
    <w:rsid w:val="002A3970"/>
    <w:rsid w:val="002A3A53"/>
    <w:rsid w:val="002A3F92"/>
    <w:rsid w:val="002A497E"/>
    <w:rsid w:val="002A4FC1"/>
    <w:rsid w:val="002A5306"/>
    <w:rsid w:val="002A530C"/>
    <w:rsid w:val="002A5395"/>
    <w:rsid w:val="002A59FE"/>
    <w:rsid w:val="002A5E18"/>
    <w:rsid w:val="002A5F97"/>
    <w:rsid w:val="002A6025"/>
    <w:rsid w:val="002A68EF"/>
    <w:rsid w:val="002A7196"/>
    <w:rsid w:val="002A7603"/>
    <w:rsid w:val="002A7A63"/>
    <w:rsid w:val="002A7B60"/>
    <w:rsid w:val="002B0303"/>
    <w:rsid w:val="002B071E"/>
    <w:rsid w:val="002B082A"/>
    <w:rsid w:val="002B1117"/>
    <w:rsid w:val="002B1273"/>
    <w:rsid w:val="002B1614"/>
    <w:rsid w:val="002B168A"/>
    <w:rsid w:val="002B1BCF"/>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68E6"/>
    <w:rsid w:val="002B720C"/>
    <w:rsid w:val="002B737C"/>
    <w:rsid w:val="002B78F1"/>
    <w:rsid w:val="002B7D70"/>
    <w:rsid w:val="002C0009"/>
    <w:rsid w:val="002C00EA"/>
    <w:rsid w:val="002C068F"/>
    <w:rsid w:val="002C0A0B"/>
    <w:rsid w:val="002C0B0B"/>
    <w:rsid w:val="002C0D6B"/>
    <w:rsid w:val="002C0EF6"/>
    <w:rsid w:val="002C105C"/>
    <w:rsid w:val="002C1195"/>
    <w:rsid w:val="002C1958"/>
    <w:rsid w:val="002C1BAA"/>
    <w:rsid w:val="002C2105"/>
    <w:rsid w:val="002C22A6"/>
    <w:rsid w:val="002C26C7"/>
    <w:rsid w:val="002C2708"/>
    <w:rsid w:val="002C2719"/>
    <w:rsid w:val="002C294A"/>
    <w:rsid w:val="002C2ECF"/>
    <w:rsid w:val="002C326C"/>
    <w:rsid w:val="002C380A"/>
    <w:rsid w:val="002C40B7"/>
    <w:rsid w:val="002C4387"/>
    <w:rsid w:val="002C43DA"/>
    <w:rsid w:val="002C4A05"/>
    <w:rsid w:val="002C4CF8"/>
    <w:rsid w:val="002C4DD6"/>
    <w:rsid w:val="002C50CF"/>
    <w:rsid w:val="002C5367"/>
    <w:rsid w:val="002C56AE"/>
    <w:rsid w:val="002C5703"/>
    <w:rsid w:val="002C5E92"/>
    <w:rsid w:val="002C632F"/>
    <w:rsid w:val="002C64B6"/>
    <w:rsid w:val="002C6968"/>
    <w:rsid w:val="002C6E1C"/>
    <w:rsid w:val="002C6EF1"/>
    <w:rsid w:val="002C6EF9"/>
    <w:rsid w:val="002C712B"/>
    <w:rsid w:val="002C7353"/>
    <w:rsid w:val="002C7848"/>
    <w:rsid w:val="002C7AF5"/>
    <w:rsid w:val="002C7CC5"/>
    <w:rsid w:val="002C7DDB"/>
    <w:rsid w:val="002D015E"/>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B03"/>
    <w:rsid w:val="002D5FCC"/>
    <w:rsid w:val="002D6007"/>
    <w:rsid w:val="002D636E"/>
    <w:rsid w:val="002D64F1"/>
    <w:rsid w:val="002D667B"/>
    <w:rsid w:val="002D6A2A"/>
    <w:rsid w:val="002D6BF0"/>
    <w:rsid w:val="002D6CD9"/>
    <w:rsid w:val="002D6F37"/>
    <w:rsid w:val="002D70CE"/>
    <w:rsid w:val="002D71A7"/>
    <w:rsid w:val="002D7589"/>
    <w:rsid w:val="002D7E4E"/>
    <w:rsid w:val="002D7FEA"/>
    <w:rsid w:val="002E025A"/>
    <w:rsid w:val="002E0338"/>
    <w:rsid w:val="002E0420"/>
    <w:rsid w:val="002E05EF"/>
    <w:rsid w:val="002E088F"/>
    <w:rsid w:val="002E0B37"/>
    <w:rsid w:val="002E0D41"/>
    <w:rsid w:val="002E1550"/>
    <w:rsid w:val="002E18B1"/>
    <w:rsid w:val="002E198E"/>
    <w:rsid w:val="002E1EE4"/>
    <w:rsid w:val="002E2008"/>
    <w:rsid w:val="002E20E4"/>
    <w:rsid w:val="002E22D8"/>
    <w:rsid w:val="002E2903"/>
    <w:rsid w:val="002E2C4F"/>
    <w:rsid w:val="002E2CAF"/>
    <w:rsid w:val="002E2F12"/>
    <w:rsid w:val="002E2F2F"/>
    <w:rsid w:val="002E2FC0"/>
    <w:rsid w:val="002E330F"/>
    <w:rsid w:val="002E36E4"/>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2202"/>
    <w:rsid w:val="002F232D"/>
    <w:rsid w:val="002F2502"/>
    <w:rsid w:val="002F2F7B"/>
    <w:rsid w:val="002F2FD5"/>
    <w:rsid w:val="002F304F"/>
    <w:rsid w:val="002F35A1"/>
    <w:rsid w:val="002F382D"/>
    <w:rsid w:val="002F3ABB"/>
    <w:rsid w:val="002F3D0A"/>
    <w:rsid w:val="002F3D84"/>
    <w:rsid w:val="002F3D9A"/>
    <w:rsid w:val="002F4048"/>
    <w:rsid w:val="002F464A"/>
    <w:rsid w:val="002F4A4D"/>
    <w:rsid w:val="002F4BC3"/>
    <w:rsid w:val="002F4D07"/>
    <w:rsid w:val="002F5267"/>
    <w:rsid w:val="002F5615"/>
    <w:rsid w:val="002F56BB"/>
    <w:rsid w:val="002F57B2"/>
    <w:rsid w:val="002F58A7"/>
    <w:rsid w:val="002F5CA5"/>
    <w:rsid w:val="002F5F59"/>
    <w:rsid w:val="002F5FFF"/>
    <w:rsid w:val="002F620D"/>
    <w:rsid w:val="002F6253"/>
    <w:rsid w:val="002F65C9"/>
    <w:rsid w:val="002F691E"/>
    <w:rsid w:val="002F6D09"/>
    <w:rsid w:val="002F6E35"/>
    <w:rsid w:val="002F6F58"/>
    <w:rsid w:val="002F6F6F"/>
    <w:rsid w:val="002F70E7"/>
    <w:rsid w:val="002F70F8"/>
    <w:rsid w:val="002F7918"/>
    <w:rsid w:val="002F7B40"/>
    <w:rsid w:val="002F7D72"/>
    <w:rsid w:val="003000DF"/>
    <w:rsid w:val="0030035F"/>
    <w:rsid w:val="0030038D"/>
    <w:rsid w:val="0030077B"/>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10"/>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0A5"/>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10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8A1"/>
    <w:rsid w:val="00326B4F"/>
    <w:rsid w:val="00326BAA"/>
    <w:rsid w:val="0032702B"/>
    <w:rsid w:val="003278A9"/>
    <w:rsid w:val="00327AC5"/>
    <w:rsid w:val="0033052D"/>
    <w:rsid w:val="00330BB7"/>
    <w:rsid w:val="00330BF4"/>
    <w:rsid w:val="00330C03"/>
    <w:rsid w:val="00330F12"/>
    <w:rsid w:val="003312E2"/>
    <w:rsid w:val="003313A1"/>
    <w:rsid w:val="00331C03"/>
    <w:rsid w:val="00331DB5"/>
    <w:rsid w:val="00331E92"/>
    <w:rsid w:val="00332168"/>
    <w:rsid w:val="003327FF"/>
    <w:rsid w:val="0033286B"/>
    <w:rsid w:val="00332FAD"/>
    <w:rsid w:val="00333105"/>
    <w:rsid w:val="003331D8"/>
    <w:rsid w:val="0033364E"/>
    <w:rsid w:val="00333AA1"/>
    <w:rsid w:val="00333B54"/>
    <w:rsid w:val="00333B8C"/>
    <w:rsid w:val="00334118"/>
    <w:rsid w:val="00334135"/>
    <w:rsid w:val="003342F9"/>
    <w:rsid w:val="003347A9"/>
    <w:rsid w:val="00334C5E"/>
    <w:rsid w:val="003356DA"/>
    <w:rsid w:val="00335AD3"/>
    <w:rsid w:val="00335B6C"/>
    <w:rsid w:val="00335F59"/>
    <w:rsid w:val="0033607A"/>
    <w:rsid w:val="00336CA9"/>
    <w:rsid w:val="00337863"/>
    <w:rsid w:val="00337932"/>
    <w:rsid w:val="00337C19"/>
    <w:rsid w:val="00337DA5"/>
    <w:rsid w:val="00337EF9"/>
    <w:rsid w:val="00337FC2"/>
    <w:rsid w:val="00337FD3"/>
    <w:rsid w:val="00340254"/>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C2F"/>
    <w:rsid w:val="00342E67"/>
    <w:rsid w:val="0034318F"/>
    <w:rsid w:val="003437D4"/>
    <w:rsid w:val="003439C8"/>
    <w:rsid w:val="00344171"/>
    <w:rsid w:val="003445AA"/>
    <w:rsid w:val="00344711"/>
    <w:rsid w:val="003448CF"/>
    <w:rsid w:val="00344935"/>
    <w:rsid w:val="003449CD"/>
    <w:rsid w:val="00345128"/>
    <w:rsid w:val="00345201"/>
    <w:rsid w:val="00345353"/>
    <w:rsid w:val="0034536F"/>
    <w:rsid w:val="003458C3"/>
    <w:rsid w:val="00345BCE"/>
    <w:rsid w:val="00345C0F"/>
    <w:rsid w:val="003461F1"/>
    <w:rsid w:val="00346218"/>
    <w:rsid w:val="00346576"/>
    <w:rsid w:val="00346614"/>
    <w:rsid w:val="003466B5"/>
    <w:rsid w:val="00346CAD"/>
    <w:rsid w:val="003474B4"/>
    <w:rsid w:val="003477AD"/>
    <w:rsid w:val="00347ACB"/>
    <w:rsid w:val="0035031E"/>
    <w:rsid w:val="0035059B"/>
    <w:rsid w:val="00350634"/>
    <w:rsid w:val="0035074D"/>
    <w:rsid w:val="00350867"/>
    <w:rsid w:val="00350D13"/>
    <w:rsid w:val="00351052"/>
    <w:rsid w:val="0035116C"/>
    <w:rsid w:val="003512EF"/>
    <w:rsid w:val="003516A3"/>
    <w:rsid w:val="00351A74"/>
    <w:rsid w:val="00351ABE"/>
    <w:rsid w:val="00351E0F"/>
    <w:rsid w:val="0035265C"/>
    <w:rsid w:val="0035294D"/>
    <w:rsid w:val="00352DEC"/>
    <w:rsid w:val="00352FD1"/>
    <w:rsid w:val="00352FF0"/>
    <w:rsid w:val="00353114"/>
    <w:rsid w:val="00353662"/>
    <w:rsid w:val="00353A56"/>
    <w:rsid w:val="00353A6B"/>
    <w:rsid w:val="00353C08"/>
    <w:rsid w:val="00353FA3"/>
    <w:rsid w:val="003544AA"/>
    <w:rsid w:val="0035482E"/>
    <w:rsid w:val="00354981"/>
    <w:rsid w:val="00355202"/>
    <w:rsid w:val="0035584B"/>
    <w:rsid w:val="00355C0D"/>
    <w:rsid w:val="00355CE4"/>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EF6"/>
    <w:rsid w:val="00361FB5"/>
    <w:rsid w:val="00362497"/>
    <w:rsid w:val="00362634"/>
    <w:rsid w:val="0036275E"/>
    <w:rsid w:val="00362AC2"/>
    <w:rsid w:val="00362AFF"/>
    <w:rsid w:val="00362C70"/>
    <w:rsid w:val="00362EA8"/>
    <w:rsid w:val="00362F1B"/>
    <w:rsid w:val="003635F3"/>
    <w:rsid w:val="00363BF9"/>
    <w:rsid w:val="00363CC3"/>
    <w:rsid w:val="0036403D"/>
    <w:rsid w:val="003640BA"/>
    <w:rsid w:val="003641C6"/>
    <w:rsid w:val="003644D9"/>
    <w:rsid w:val="00364753"/>
    <w:rsid w:val="00364960"/>
    <w:rsid w:val="00364ACB"/>
    <w:rsid w:val="00365DA9"/>
    <w:rsid w:val="00365E85"/>
    <w:rsid w:val="00366588"/>
    <w:rsid w:val="00366A85"/>
    <w:rsid w:val="00366BBD"/>
    <w:rsid w:val="00366F4A"/>
    <w:rsid w:val="00367066"/>
    <w:rsid w:val="003670F2"/>
    <w:rsid w:val="0036719F"/>
    <w:rsid w:val="0036773C"/>
    <w:rsid w:val="003678E4"/>
    <w:rsid w:val="00367CBF"/>
    <w:rsid w:val="00367D39"/>
    <w:rsid w:val="00367E3A"/>
    <w:rsid w:val="00370291"/>
    <w:rsid w:val="00370462"/>
    <w:rsid w:val="0037068D"/>
    <w:rsid w:val="00370A1D"/>
    <w:rsid w:val="00370A93"/>
    <w:rsid w:val="0037108C"/>
    <w:rsid w:val="0037129B"/>
    <w:rsid w:val="003718C0"/>
    <w:rsid w:val="00371ACB"/>
    <w:rsid w:val="00371BBB"/>
    <w:rsid w:val="00371C05"/>
    <w:rsid w:val="00371CD6"/>
    <w:rsid w:val="00371E33"/>
    <w:rsid w:val="00371E71"/>
    <w:rsid w:val="00372073"/>
    <w:rsid w:val="003720A5"/>
    <w:rsid w:val="003720FB"/>
    <w:rsid w:val="00372171"/>
    <w:rsid w:val="0037246D"/>
    <w:rsid w:val="00372BBA"/>
    <w:rsid w:val="00372F0E"/>
    <w:rsid w:val="0037308D"/>
    <w:rsid w:val="0037317C"/>
    <w:rsid w:val="003736F5"/>
    <w:rsid w:val="003742E2"/>
    <w:rsid w:val="0037455F"/>
    <w:rsid w:val="00374716"/>
    <w:rsid w:val="003747DD"/>
    <w:rsid w:val="00374969"/>
    <w:rsid w:val="003749D0"/>
    <w:rsid w:val="00374C9F"/>
    <w:rsid w:val="00374FA7"/>
    <w:rsid w:val="00375067"/>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ADB"/>
    <w:rsid w:val="00380E37"/>
    <w:rsid w:val="0038151B"/>
    <w:rsid w:val="0038166B"/>
    <w:rsid w:val="003819CC"/>
    <w:rsid w:val="00381BE5"/>
    <w:rsid w:val="00381EC5"/>
    <w:rsid w:val="003824E2"/>
    <w:rsid w:val="0038286A"/>
    <w:rsid w:val="00382B05"/>
    <w:rsid w:val="0038334D"/>
    <w:rsid w:val="003834BE"/>
    <w:rsid w:val="0038352E"/>
    <w:rsid w:val="003836FB"/>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73F"/>
    <w:rsid w:val="00391BCE"/>
    <w:rsid w:val="00391BEA"/>
    <w:rsid w:val="00391D9E"/>
    <w:rsid w:val="0039217C"/>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997"/>
    <w:rsid w:val="00397B95"/>
    <w:rsid w:val="00397D4E"/>
    <w:rsid w:val="00397E09"/>
    <w:rsid w:val="00397E14"/>
    <w:rsid w:val="003A0051"/>
    <w:rsid w:val="003A0495"/>
    <w:rsid w:val="003A0597"/>
    <w:rsid w:val="003A0C99"/>
    <w:rsid w:val="003A0F92"/>
    <w:rsid w:val="003A1010"/>
    <w:rsid w:val="003A1266"/>
    <w:rsid w:val="003A126B"/>
    <w:rsid w:val="003A129E"/>
    <w:rsid w:val="003A12A7"/>
    <w:rsid w:val="003A12DC"/>
    <w:rsid w:val="003A131A"/>
    <w:rsid w:val="003A149D"/>
    <w:rsid w:val="003A17D6"/>
    <w:rsid w:val="003A223E"/>
    <w:rsid w:val="003A25E9"/>
    <w:rsid w:val="003A2688"/>
    <w:rsid w:val="003A28D7"/>
    <w:rsid w:val="003A2962"/>
    <w:rsid w:val="003A2B4D"/>
    <w:rsid w:val="003A2BEC"/>
    <w:rsid w:val="003A2C8A"/>
    <w:rsid w:val="003A2D4B"/>
    <w:rsid w:val="003A3154"/>
    <w:rsid w:val="003A3163"/>
    <w:rsid w:val="003A3411"/>
    <w:rsid w:val="003A3443"/>
    <w:rsid w:val="003A4C56"/>
    <w:rsid w:val="003A54EC"/>
    <w:rsid w:val="003A56AE"/>
    <w:rsid w:val="003A60AD"/>
    <w:rsid w:val="003A614B"/>
    <w:rsid w:val="003A6299"/>
    <w:rsid w:val="003A665E"/>
    <w:rsid w:val="003A6DF2"/>
    <w:rsid w:val="003A6E1C"/>
    <w:rsid w:val="003A72C1"/>
    <w:rsid w:val="003A7473"/>
    <w:rsid w:val="003A76DA"/>
    <w:rsid w:val="003A79CF"/>
    <w:rsid w:val="003A7C80"/>
    <w:rsid w:val="003A7DCB"/>
    <w:rsid w:val="003B07F6"/>
    <w:rsid w:val="003B0881"/>
    <w:rsid w:val="003B092D"/>
    <w:rsid w:val="003B0A1B"/>
    <w:rsid w:val="003B0ADD"/>
    <w:rsid w:val="003B1275"/>
    <w:rsid w:val="003B150B"/>
    <w:rsid w:val="003B154C"/>
    <w:rsid w:val="003B1C84"/>
    <w:rsid w:val="003B1EB5"/>
    <w:rsid w:val="003B22C7"/>
    <w:rsid w:val="003B24D4"/>
    <w:rsid w:val="003B296F"/>
    <w:rsid w:val="003B2F12"/>
    <w:rsid w:val="003B33B2"/>
    <w:rsid w:val="003B3627"/>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3A2"/>
    <w:rsid w:val="003B6C0D"/>
    <w:rsid w:val="003B6DC6"/>
    <w:rsid w:val="003B7117"/>
    <w:rsid w:val="003B7183"/>
    <w:rsid w:val="003B7215"/>
    <w:rsid w:val="003B7262"/>
    <w:rsid w:val="003C020D"/>
    <w:rsid w:val="003C06E1"/>
    <w:rsid w:val="003C07DD"/>
    <w:rsid w:val="003C0FF5"/>
    <w:rsid w:val="003C1549"/>
    <w:rsid w:val="003C17F0"/>
    <w:rsid w:val="003C18E4"/>
    <w:rsid w:val="003C1BDB"/>
    <w:rsid w:val="003C1BF8"/>
    <w:rsid w:val="003C2055"/>
    <w:rsid w:val="003C26B9"/>
    <w:rsid w:val="003C26D9"/>
    <w:rsid w:val="003C2D4B"/>
    <w:rsid w:val="003C321E"/>
    <w:rsid w:val="003C349E"/>
    <w:rsid w:val="003C34DB"/>
    <w:rsid w:val="003C356B"/>
    <w:rsid w:val="003C35A6"/>
    <w:rsid w:val="003C3CE0"/>
    <w:rsid w:val="003C3D54"/>
    <w:rsid w:val="003C4083"/>
    <w:rsid w:val="003C4565"/>
    <w:rsid w:val="003C4A4F"/>
    <w:rsid w:val="003C4BF2"/>
    <w:rsid w:val="003C4C28"/>
    <w:rsid w:val="003C506B"/>
    <w:rsid w:val="003C55B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09F"/>
    <w:rsid w:val="003D13F6"/>
    <w:rsid w:val="003D17DD"/>
    <w:rsid w:val="003D1F5B"/>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39D3"/>
    <w:rsid w:val="003E3B8C"/>
    <w:rsid w:val="003E3F63"/>
    <w:rsid w:val="003E4017"/>
    <w:rsid w:val="003E45C8"/>
    <w:rsid w:val="003E4FFE"/>
    <w:rsid w:val="003E548C"/>
    <w:rsid w:val="003E555A"/>
    <w:rsid w:val="003E566C"/>
    <w:rsid w:val="003E572F"/>
    <w:rsid w:val="003E5915"/>
    <w:rsid w:val="003E5BCC"/>
    <w:rsid w:val="003E5D27"/>
    <w:rsid w:val="003E618E"/>
    <w:rsid w:val="003E6205"/>
    <w:rsid w:val="003E665F"/>
    <w:rsid w:val="003E69CC"/>
    <w:rsid w:val="003E6A67"/>
    <w:rsid w:val="003E6AD1"/>
    <w:rsid w:val="003E75D7"/>
    <w:rsid w:val="003E7DA8"/>
    <w:rsid w:val="003E7F5A"/>
    <w:rsid w:val="003F0328"/>
    <w:rsid w:val="003F03AC"/>
    <w:rsid w:val="003F03B8"/>
    <w:rsid w:val="003F03CD"/>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9DF"/>
    <w:rsid w:val="003F2CB0"/>
    <w:rsid w:val="003F2E6D"/>
    <w:rsid w:val="003F35D8"/>
    <w:rsid w:val="003F365C"/>
    <w:rsid w:val="003F3712"/>
    <w:rsid w:val="003F38DB"/>
    <w:rsid w:val="003F3B8E"/>
    <w:rsid w:val="003F3D2F"/>
    <w:rsid w:val="003F3DFA"/>
    <w:rsid w:val="003F51BE"/>
    <w:rsid w:val="003F54FA"/>
    <w:rsid w:val="003F5C4F"/>
    <w:rsid w:val="003F6027"/>
    <w:rsid w:val="003F60C9"/>
    <w:rsid w:val="003F6116"/>
    <w:rsid w:val="003F62F5"/>
    <w:rsid w:val="003F645B"/>
    <w:rsid w:val="003F648E"/>
    <w:rsid w:val="003F6810"/>
    <w:rsid w:val="003F6AB7"/>
    <w:rsid w:val="003F6BEC"/>
    <w:rsid w:val="003F6C9A"/>
    <w:rsid w:val="003F6EDB"/>
    <w:rsid w:val="003F7113"/>
    <w:rsid w:val="003F72E5"/>
    <w:rsid w:val="003F7753"/>
    <w:rsid w:val="003F77C2"/>
    <w:rsid w:val="003F781B"/>
    <w:rsid w:val="003F78F8"/>
    <w:rsid w:val="003F7A9D"/>
    <w:rsid w:val="0040063A"/>
    <w:rsid w:val="004008CD"/>
    <w:rsid w:val="00400920"/>
    <w:rsid w:val="00400924"/>
    <w:rsid w:val="004009F3"/>
    <w:rsid w:val="00400A20"/>
    <w:rsid w:val="00401063"/>
    <w:rsid w:val="00401160"/>
    <w:rsid w:val="00401368"/>
    <w:rsid w:val="004015AC"/>
    <w:rsid w:val="00401702"/>
    <w:rsid w:val="00401DA7"/>
    <w:rsid w:val="00401F46"/>
    <w:rsid w:val="0040208F"/>
    <w:rsid w:val="004021B5"/>
    <w:rsid w:val="00402476"/>
    <w:rsid w:val="0040280C"/>
    <w:rsid w:val="00402834"/>
    <w:rsid w:val="004028AE"/>
    <w:rsid w:val="00402BC6"/>
    <w:rsid w:val="004032D8"/>
    <w:rsid w:val="004032F0"/>
    <w:rsid w:val="004032FD"/>
    <w:rsid w:val="00403A25"/>
    <w:rsid w:val="00403DB5"/>
    <w:rsid w:val="00403E78"/>
    <w:rsid w:val="00403F85"/>
    <w:rsid w:val="00404380"/>
    <w:rsid w:val="0040453E"/>
    <w:rsid w:val="004049DA"/>
    <w:rsid w:val="00404ACF"/>
    <w:rsid w:val="00404B62"/>
    <w:rsid w:val="00404F68"/>
    <w:rsid w:val="004053D7"/>
    <w:rsid w:val="004055C2"/>
    <w:rsid w:val="00405C3C"/>
    <w:rsid w:val="00406202"/>
    <w:rsid w:val="00406761"/>
    <w:rsid w:val="00406A42"/>
    <w:rsid w:val="00407028"/>
    <w:rsid w:val="0040714B"/>
    <w:rsid w:val="00407196"/>
    <w:rsid w:val="004071A5"/>
    <w:rsid w:val="004072C4"/>
    <w:rsid w:val="00407921"/>
    <w:rsid w:val="00407A46"/>
    <w:rsid w:val="00407ADD"/>
    <w:rsid w:val="0041026F"/>
    <w:rsid w:val="004102F7"/>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CD2"/>
    <w:rsid w:val="00412E77"/>
    <w:rsid w:val="00412F1D"/>
    <w:rsid w:val="0041311A"/>
    <w:rsid w:val="004133B2"/>
    <w:rsid w:val="0041404A"/>
    <w:rsid w:val="0041404B"/>
    <w:rsid w:val="00414904"/>
    <w:rsid w:val="00414938"/>
    <w:rsid w:val="00414BB9"/>
    <w:rsid w:val="00414D79"/>
    <w:rsid w:val="00414DB7"/>
    <w:rsid w:val="00414F13"/>
    <w:rsid w:val="004152B5"/>
    <w:rsid w:val="00415B17"/>
    <w:rsid w:val="00415D62"/>
    <w:rsid w:val="004165DD"/>
    <w:rsid w:val="00416DE2"/>
    <w:rsid w:val="00416FBF"/>
    <w:rsid w:val="004173CD"/>
    <w:rsid w:val="00417B15"/>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334"/>
    <w:rsid w:val="004265B2"/>
    <w:rsid w:val="00426880"/>
    <w:rsid w:val="00426F9D"/>
    <w:rsid w:val="0042711A"/>
    <w:rsid w:val="00427387"/>
    <w:rsid w:val="00427408"/>
    <w:rsid w:val="00427780"/>
    <w:rsid w:val="00427ACD"/>
    <w:rsid w:val="004308CB"/>
    <w:rsid w:val="00430A7C"/>
    <w:rsid w:val="00430B5D"/>
    <w:rsid w:val="00430D19"/>
    <w:rsid w:val="00430D46"/>
    <w:rsid w:val="00431225"/>
    <w:rsid w:val="004315FB"/>
    <w:rsid w:val="00431A0E"/>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80F"/>
    <w:rsid w:val="00440C66"/>
    <w:rsid w:val="0044109F"/>
    <w:rsid w:val="00441321"/>
    <w:rsid w:val="00441436"/>
    <w:rsid w:val="00441A8C"/>
    <w:rsid w:val="00441D98"/>
    <w:rsid w:val="00441EE7"/>
    <w:rsid w:val="00441F22"/>
    <w:rsid w:val="00442102"/>
    <w:rsid w:val="004428E9"/>
    <w:rsid w:val="00442A34"/>
    <w:rsid w:val="00442F31"/>
    <w:rsid w:val="00443080"/>
    <w:rsid w:val="00443389"/>
    <w:rsid w:val="00443904"/>
    <w:rsid w:val="00443B55"/>
    <w:rsid w:val="00443E8C"/>
    <w:rsid w:val="004441F3"/>
    <w:rsid w:val="0044445E"/>
    <w:rsid w:val="0044446B"/>
    <w:rsid w:val="00444497"/>
    <w:rsid w:val="00444961"/>
    <w:rsid w:val="00444DCB"/>
    <w:rsid w:val="0044501A"/>
    <w:rsid w:val="0044501C"/>
    <w:rsid w:val="00445054"/>
    <w:rsid w:val="004453A4"/>
    <w:rsid w:val="00445491"/>
    <w:rsid w:val="00445A4F"/>
    <w:rsid w:val="00445B0D"/>
    <w:rsid w:val="00445B53"/>
    <w:rsid w:val="00445DA8"/>
    <w:rsid w:val="0044639E"/>
    <w:rsid w:val="00446645"/>
    <w:rsid w:val="00446BEC"/>
    <w:rsid w:val="00446C74"/>
    <w:rsid w:val="00446DFF"/>
    <w:rsid w:val="004476F2"/>
    <w:rsid w:val="00447978"/>
    <w:rsid w:val="00447A08"/>
    <w:rsid w:val="004502D2"/>
    <w:rsid w:val="0045066C"/>
    <w:rsid w:val="004506FA"/>
    <w:rsid w:val="00450A9E"/>
    <w:rsid w:val="004513E1"/>
    <w:rsid w:val="004515BF"/>
    <w:rsid w:val="004519FA"/>
    <w:rsid w:val="00451A52"/>
    <w:rsid w:val="00451C2D"/>
    <w:rsid w:val="00451CBD"/>
    <w:rsid w:val="00451E35"/>
    <w:rsid w:val="00451EB7"/>
    <w:rsid w:val="00452520"/>
    <w:rsid w:val="00452600"/>
    <w:rsid w:val="004527EC"/>
    <w:rsid w:val="00452BEA"/>
    <w:rsid w:val="00452C66"/>
    <w:rsid w:val="00452F60"/>
    <w:rsid w:val="00453613"/>
    <w:rsid w:val="00453FCE"/>
    <w:rsid w:val="004543C2"/>
    <w:rsid w:val="0045475B"/>
    <w:rsid w:val="0045477B"/>
    <w:rsid w:val="00454C15"/>
    <w:rsid w:val="00454DF9"/>
    <w:rsid w:val="004553B0"/>
    <w:rsid w:val="004556D2"/>
    <w:rsid w:val="0045627D"/>
    <w:rsid w:val="004566A1"/>
    <w:rsid w:val="00456929"/>
    <w:rsid w:val="00456C57"/>
    <w:rsid w:val="00456DEA"/>
    <w:rsid w:val="004573B9"/>
    <w:rsid w:val="00457499"/>
    <w:rsid w:val="00457E97"/>
    <w:rsid w:val="00457FE9"/>
    <w:rsid w:val="00460471"/>
    <w:rsid w:val="004606D1"/>
    <w:rsid w:val="00460CF5"/>
    <w:rsid w:val="00460E21"/>
    <w:rsid w:val="0046105F"/>
    <w:rsid w:val="0046106C"/>
    <w:rsid w:val="004610B1"/>
    <w:rsid w:val="0046132D"/>
    <w:rsid w:val="004615F9"/>
    <w:rsid w:val="00461820"/>
    <w:rsid w:val="00461A7C"/>
    <w:rsid w:val="00461CC8"/>
    <w:rsid w:val="004620D5"/>
    <w:rsid w:val="00462321"/>
    <w:rsid w:val="004624B8"/>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7F0"/>
    <w:rsid w:val="004668A5"/>
    <w:rsid w:val="00466DB1"/>
    <w:rsid w:val="00466E94"/>
    <w:rsid w:val="004675B6"/>
    <w:rsid w:val="00467783"/>
    <w:rsid w:val="00467ADC"/>
    <w:rsid w:val="00467B83"/>
    <w:rsid w:val="00467BEB"/>
    <w:rsid w:val="00467BF7"/>
    <w:rsid w:val="00467E8A"/>
    <w:rsid w:val="0047002A"/>
    <w:rsid w:val="0047010C"/>
    <w:rsid w:val="004704E5"/>
    <w:rsid w:val="00470A02"/>
    <w:rsid w:val="00470A0A"/>
    <w:rsid w:val="00470A79"/>
    <w:rsid w:val="00471080"/>
    <w:rsid w:val="0047119F"/>
    <w:rsid w:val="00471E64"/>
    <w:rsid w:val="00471F87"/>
    <w:rsid w:val="0047206B"/>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4F76"/>
    <w:rsid w:val="0047504F"/>
    <w:rsid w:val="00475110"/>
    <w:rsid w:val="0047556C"/>
    <w:rsid w:val="00475864"/>
    <w:rsid w:val="004759AD"/>
    <w:rsid w:val="00475AD4"/>
    <w:rsid w:val="00475B38"/>
    <w:rsid w:val="00475B8E"/>
    <w:rsid w:val="00475BBB"/>
    <w:rsid w:val="00475DC3"/>
    <w:rsid w:val="00476310"/>
    <w:rsid w:val="00476384"/>
    <w:rsid w:val="004769FF"/>
    <w:rsid w:val="00476A1A"/>
    <w:rsid w:val="00476B67"/>
    <w:rsid w:val="00476EFC"/>
    <w:rsid w:val="0047700E"/>
    <w:rsid w:val="00477055"/>
    <w:rsid w:val="00477138"/>
    <w:rsid w:val="004779DF"/>
    <w:rsid w:val="00477B2C"/>
    <w:rsid w:val="00480113"/>
    <w:rsid w:val="00480279"/>
    <w:rsid w:val="00480E8E"/>
    <w:rsid w:val="004816DA"/>
    <w:rsid w:val="00481952"/>
    <w:rsid w:val="00482097"/>
    <w:rsid w:val="00482134"/>
    <w:rsid w:val="004821F8"/>
    <w:rsid w:val="004826AC"/>
    <w:rsid w:val="00482A50"/>
    <w:rsid w:val="00482ADA"/>
    <w:rsid w:val="00482DEC"/>
    <w:rsid w:val="0048305D"/>
    <w:rsid w:val="0048311B"/>
    <w:rsid w:val="00483125"/>
    <w:rsid w:val="004834E5"/>
    <w:rsid w:val="0048368A"/>
    <w:rsid w:val="004836E0"/>
    <w:rsid w:val="00483CB7"/>
    <w:rsid w:val="00483CE4"/>
    <w:rsid w:val="0048427E"/>
    <w:rsid w:val="004843FD"/>
    <w:rsid w:val="004847CA"/>
    <w:rsid w:val="00484D40"/>
    <w:rsid w:val="00484F49"/>
    <w:rsid w:val="00485498"/>
    <w:rsid w:val="00485C11"/>
    <w:rsid w:val="00485C33"/>
    <w:rsid w:val="00485DCD"/>
    <w:rsid w:val="00485FA0"/>
    <w:rsid w:val="00485FBA"/>
    <w:rsid w:val="004860E1"/>
    <w:rsid w:val="004865EB"/>
    <w:rsid w:val="00486818"/>
    <w:rsid w:val="004868D1"/>
    <w:rsid w:val="00487297"/>
    <w:rsid w:val="0048744E"/>
    <w:rsid w:val="00487676"/>
    <w:rsid w:val="004877DF"/>
    <w:rsid w:val="00487AF3"/>
    <w:rsid w:val="00487B8D"/>
    <w:rsid w:val="00487C3C"/>
    <w:rsid w:val="00487C54"/>
    <w:rsid w:val="00487C9E"/>
    <w:rsid w:val="00487F9C"/>
    <w:rsid w:val="00490094"/>
    <w:rsid w:val="0049047B"/>
    <w:rsid w:val="004907E3"/>
    <w:rsid w:val="00490A47"/>
    <w:rsid w:val="00490B66"/>
    <w:rsid w:val="00491160"/>
    <w:rsid w:val="0049150E"/>
    <w:rsid w:val="004917FA"/>
    <w:rsid w:val="004918AE"/>
    <w:rsid w:val="00491DAC"/>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0A0"/>
    <w:rsid w:val="00494700"/>
    <w:rsid w:val="00494A63"/>
    <w:rsid w:val="00494EF7"/>
    <w:rsid w:val="004951DC"/>
    <w:rsid w:val="00495625"/>
    <w:rsid w:val="00495A7E"/>
    <w:rsid w:val="00495D54"/>
    <w:rsid w:val="00496709"/>
    <w:rsid w:val="004967B3"/>
    <w:rsid w:val="00496EC2"/>
    <w:rsid w:val="00497934"/>
    <w:rsid w:val="00497ACA"/>
    <w:rsid w:val="00497B26"/>
    <w:rsid w:val="004A015D"/>
    <w:rsid w:val="004A0670"/>
    <w:rsid w:val="004A11B4"/>
    <w:rsid w:val="004A12C0"/>
    <w:rsid w:val="004A1401"/>
    <w:rsid w:val="004A1603"/>
    <w:rsid w:val="004A1891"/>
    <w:rsid w:val="004A1CB5"/>
    <w:rsid w:val="004A1EF9"/>
    <w:rsid w:val="004A21A0"/>
    <w:rsid w:val="004A2445"/>
    <w:rsid w:val="004A256A"/>
    <w:rsid w:val="004A31A6"/>
    <w:rsid w:val="004A3BB2"/>
    <w:rsid w:val="004A3F33"/>
    <w:rsid w:val="004A3FA4"/>
    <w:rsid w:val="004A4343"/>
    <w:rsid w:val="004A4F09"/>
    <w:rsid w:val="004A519E"/>
    <w:rsid w:val="004A51EA"/>
    <w:rsid w:val="004A52CC"/>
    <w:rsid w:val="004A5740"/>
    <w:rsid w:val="004A5E8D"/>
    <w:rsid w:val="004A6558"/>
    <w:rsid w:val="004A6830"/>
    <w:rsid w:val="004A6876"/>
    <w:rsid w:val="004A719C"/>
    <w:rsid w:val="004A71E7"/>
    <w:rsid w:val="004A72BC"/>
    <w:rsid w:val="004A7382"/>
    <w:rsid w:val="004A73A1"/>
    <w:rsid w:val="004A7401"/>
    <w:rsid w:val="004A7C41"/>
    <w:rsid w:val="004A7CF2"/>
    <w:rsid w:val="004B025C"/>
    <w:rsid w:val="004B04DD"/>
    <w:rsid w:val="004B0774"/>
    <w:rsid w:val="004B0F49"/>
    <w:rsid w:val="004B0F4A"/>
    <w:rsid w:val="004B0FF4"/>
    <w:rsid w:val="004B1180"/>
    <w:rsid w:val="004B1304"/>
    <w:rsid w:val="004B1362"/>
    <w:rsid w:val="004B1686"/>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DEC"/>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CBD"/>
    <w:rsid w:val="004B6E6F"/>
    <w:rsid w:val="004B6EE6"/>
    <w:rsid w:val="004B6FF5"/>
    <w:rsid w:val="004B732C"/>
    <w:rsid w:val="004B75C2"/>
    <w:rsid w:val="004B7D1A"/>
    <w:rsid w:val="004B7F18"/>
    <w:rsid w:val="004C0044"/>
    <w:rsid w:val="004C0261"/>
    <w:rsid w:val="004C04CE"/>
    <w:rsid w:val="004C0630"/>
    <w:rsid w:val="004C0665"/>
    <w:rsid w:val="004C06C1"/>
    <w:rsid w:val="004C07B8"/>
    <w:rsid w:val="004C0C33"/>
    <w:rsid w:val="004C0D53"/>
    <w:rsid w:val="004C0F9F"/>
    <w:rsid w:val="004C104E"/>
    <w:rsid w:val="004C11F1"/>
    <w:rsid w:val="004C1318"/>
    <w:rsid w:val="004C133B"/>
    <w:rsid w:val="004C14BB"/>
    <w:rsid w:val="004C15FF"/>
    <w:rsid w:val="004C2579"/>
    <w:rsid w:val="004C2886"/>
    <w:rsid w:val="004C381C"/>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0C"/>
    <w:rsid w:val="004D0879"/>
    <w:rsid w:val="004D08E8"/>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2C82"/>
    <w:rsid w:val="004D3D83"/>
    <w:rsid w:val="004D43C8"/>
    <w:rsid w:val="004D4C2E"/>
    <w:rsid w:val="004D4F8F"/>
    <w:rsid w:val="004D516D"/>
    <w:rsid w:val="004D5753"/>
    <w:rsid w:val="004D583B"/>
    <w:rsid w:val="004D58EE"/>
    <w:rsid w:val="004D5C3C"/>
    <w:rsid w:val="004D5D62"/>
    <w:rsid w:val="004D5F26"/>
    <w:rsid w:val="004D5F95"/>
    <w:rsid w:val="004D5FCA"/>
    <w:rsid w:val="004D61AB"/>
    <w:rsid w:val="004D62E6"/>
    <w:rsid w:val="004D6368"/>
    <w:rsid w:val="004D6785"/>
    <w:rsid w:val="004D6AC2"/>
    <w:rsid w:val="004D6B67"/>
    <w:rsid w:val="004D6C26"/>
    <w:rsid w:val="004D6E0B"/>
    <w:rsid w:val="004D7154"/>
    <w:rsid w:val="004D7179"/>
    <w:rsid w:val="004D7496"/>
    <w:rsid w:val="004D7731"/>
    <w:rsid w:val="004D7B45"/>
    <w:rsid w:val="004D7B59"/>
    <w:rsid w:val="004E004F"/>
    <w:rsid w:val="004E01F3"/>
    <w:rsid w:val="004E0506"/>
    <w:rsid w:val="004E0688"/>
    <w:rsid w:val="004E0CA3"/>
    <w:rsid w:val="004E0ECE"/>
    <w:rsid w:val="004E1279"/>
    <w:rsid w:val="004E14A9"/>
    <w:rsid w:val="004E1665"/>
    <w:rsid w:val="004E1680"/>
    <w:rsid w:val="004E22E4"/>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6788"/>
    <w:rsid w:val="004E6C3D"/>
    <w:rsid w:val="004E6E48"/>
    <w:rsid w:val="004E6F2A"/>
    <w:rsid w:val="004E7385"/>
    <w:rsid w:val="004E767A"/>
    <w:rsid w:val="004E7819"/>
    <w:rsid w:val="004E7E4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1A"/>
    <w:rsid w:val="004F73C3"/>
    <w:rsid w:val="004F772C"/>
    <w:rsid w:val="004F7B72"/>
    <w:rsid w:val="004F7C9B"/>
    <w:rsid w:val="004F7DCF"/>
    <w:rsid w:val="0050009D"/>
    <w:rsid w:val="0050010D"/>
    <w:rsid w:val="005003D0"/>
    <w:rsid w:val="005005B8"/>
    <w:rsid w:val="00500815"/>
    <w:rsid w:val="00500AF4"/>
    <w:rsid w:val="00500B7F"/>
    <w:rsid w:val="00501066"/>
    <w:rsid w:val="00501180"/>
    <w:rsid w:val="0050138F"/>
    <w:rsid w:val="00502440"/>
    <w:rsid w:val="005029E1"/>
    <w:rsid w:val="00502FE4"/>
    <w:rsid w:val="00503220"/>
    <w:rsid w:val="00503381"/>
    <w:rsid w:val="005033D2"/>
    <w:rsid w:val="0050348D"/>
    <w:rsid w:val="00503521"/>
    <w:rsid w:val="0050373B"/>
    <w:rsid w:val="0050419E"/>
    <w:rsid w:val="00504417"/>
    <w:rsid w:val="0050443D"/>
    <w:rsid w:val="005045D1"/>
    <w:rsid w:val="00504879"/>
    <w:rsid w:val="005049BE"/>
    <w:rsid w:val="00504A47"/>
    <w:rsid w:val="00504B70"/>
    <w:rsid w:val="0050517C"/>
    <w:rsid w:val="00505875"/>
    <w:rsid w:val="00505BD8"/>
    <w:rsid w:val="00505BE6"/>
    <w:rsid w:val="00505EC2"/>
    <w:rsid w:val="005060C4"/>
    <w:rsid w:val="005060D3"/>
    <w:rsid w:val="005062DA"/>
    <w:rsid w:val="005063A4"/>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46"/>
    <w:rsid w:val="00514FE0"/>
    <w:rsid w:val="005152B6"/>
    <w:rsid w:val="005152FC"/>
    <w:rsid w:val="005155D4"/>
    <w:rsid w:val="00515650"/>
    <w:rsid w:val="005157F5"/>
    <w:rsid w:val="00515F5C"/>
    <w:rsid w:val="00516500"/>
    <w:rsid w:val="005165BF"/>
    <w:rsid w:val="00516851"/>
    <w:rsid w:val="00516E88"/>
    <w:rsid w:val="005179E3"/>
    <w:rsid w:val="00517CA7"/>
    <w:rsid w:val="00517D76"/>
    <w:rsid w:val="00517E09"/>
    <w:rsid w:val="00520187"/>
    <w:rsid w:val="0052021D"/>
    <w:rsid w:val="00520666"/>
    <w:rsid w:val="005206A8"/>
    <w:rsid w:val="005213C9"/>
    <w:rsid w:val="00521496"/>
    <w:rsid w:val="00521859"/>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131"/>
    <w:rsid w:val="0052515F"/>
    <w:rsid w:val="00525428"/>
    <w:rsid w:val="005255A8"/>
    <w:rsid w:val="005255B6"/>
    <w:rsid w:val="0052585E"/>
    <w:rsid w:val="00525BCF"/>
    <w:rsid w:val="00525EA5"/>
    <w:rsid w:val="00525EAD"/>
    <w:rsid w:val="005262F0"/>
    <w:rsid w:val="005268A7"/>
    <w:rsid w:val="005276EA"/>
    <w:rsid w:val="00527A2D"/>
    <w:rsid w:val="00527BA3"/>
    <w:rsid w:val="00527D82"/>
    <w:rsid w:val="00527DD2"/>
    <w:rsid w:val="00527E78"/>
    <w:rsid w:val="00530264"/>
    <w:rsid w:val="005302C2"/>
    <w:rsid w:val="00530982"/>
    <w:rsid w:val="00530B6E"/>
    <w:rsid w:val="00530B9F"/>
    <w:rsid w:val="005313D9"/>
    <w:rsid w:val="005318B7"/>
    <w:rsid w:val="00531BFD"/>
    <w:rsid w:val="00532012"/>
    <w:rsid w:val="00532160"/>
    <w:rsid w:val="005329FB"/>
    <w:rsid w:val="00532CF3"/>
    <w:rsid w:val="00532D79"/>
    <w:rsid w:val="0053313A"/>
    <w:rsid w:val="0053322F"/>
    <w:rsid w:val="0053329F"/>
    <w:rsid w:val="005333BE"/>
    <w:rsid w:val="00533659"/>
    <w:rsid w:val="005336FA"/>
    <w:rsid w:val="00533756"/>
    <w:rsid w:val="00533772"/>
    <w:rsid w:val="00533E1D"/>
    <w:rsid w:val="0053416D"/>
    <w:rsid w:val="005341D7"/>
    <w:rsid w:val="0053463A"/>
    <w:rsid w:val="005352B0"/>
    <w:rsid w:val="0053532A"/>
    <w:rsid w:val="00535D2A"/>
    <w:rsid w:val="00535DC8"/>
    <w:rsid w:val="00535E9F"/>
    <w:rsid w:val="00535EDB"/>
    <w:rsid w:val="00535F2A"/>
    <w:rsid w:val="00536007"/>
    <w:rsid w:val="00536683"/>
    <w:rsid w:val="00536955"/>
    <w:rsid w:val="005373C2"/>
    <w:rsid w:val="005377A1"/>
    <w:rsid w:val="00537BF0"/>
    <w:rsid w:val="00537F1B"/>
    <w:rsid w:val="00537FFC"/>
    <w:rsid w:val="00540011"/>
    <w:rsid w:val="00540096"/>
    <w:rsid w:val="005401A1"/>
    <w:rsid w:val="005404F0"/>
    <w:rsid w:val="0054054A"/>
    <w:rsid w:val="0054069F"/>
    <w:rsid w:val="005408E3"/>
    <w:rsid w:val="00540B96"/>
    <w:rsid w:val="00541690"/>
    <w:rsid w:val="0054182D"/>
    <w:rsid w:val="00541859"/>
    <w:rsid w:val="0054196A"/>
    <w:rsid w:val="00541EBB"/>
    <w:rsid w:val="005421D7"/>
    <w:rsid w:val="005421F5"/>
    <w:rsid w:val="0054295A"/>
    <w:rsid w:val="00542B85"/>
    <w:rsid w:val="00542C5D"/>
    <w:rsid w:val="005433E7"/>
    <w:rsid w:val="00543A59"/>
    <w:rsid w:val="00543A74"/>
    <w:rsid w:val="00543B85"/>
    <w:rsid w:val="00543E14"/>
    <w:rsid w:val="00543FFE"/>
    <w:rsid w:val="005441E7"/>
    <w:rsid w:val="0054438F"/>
    <w:rsid w:val="005444BB"/>
    <w:rsid w:val="005444C6"/>
    <w:rsid w:val="005444F1"/>
    <w:rsid w:val="0054466A"/>
    <w:rsid w:val="00544B8F"/>
    <w:rsid w:val="00544E17"/>
    <w:rsid w:val="00544ECC"/>
    <w:rsid w:val="0054519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23F"/>
    <w:rsid w:val="00554385"/>
    <w:rsid w:val="0055452E"/>
    <w:rsid w:val="0055482C"/>
    <w:rsid w:val="005549B6"/>
    <w:rsid w:val="00554CC5"/>
    <w:rsid w:val="00555192"/>
    <w:rsid w:val="0055550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CC"/>
    <w:rsid w:val="00560F3A"/>
    <w:rsid w:val="005612FA"/>
    <w:rsid w:val="00561323"/>
    <w:rsid w:val="005613BF"/>
    <w:rsid w:val="00561623"/>
    <w:rsid w:val="0056162A"/>
    <w:rsid w:val="00561C12"/>
    <w:rsid w:val="00561EE4"/>
    <w:rsid w:val="005627D8"/>
    <w:rsid w:val="00562E81"/>
    <w:rsid w:val="0056374C"/>
    <w:rsid w:val="00563B0D"/>
    <w:rsid w:val="00563B88"/>
    <w:rsid w:val="00563C34"/>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3C9B"/>
    <w:rsid w:val="005743E4"/>
    <w:rsid w:val="005744B6"/>
    <w:rsid w:val="005744D5"/>
    <w:rsid w:val="00574603"/>
    <w:rsid w:val="005748D3"/>
    <w:rsid w:val="00574AC0"/>
    <w:rsid w:val="00574F6D"/>
    <w:rsid w:val="00575113"/>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23B"/>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202"/>
    <w:rsid w:val="00587781"/>
    <w:rsid w:val="00587A13"/>
    <w:rsid w:val="00587A62"/>
    <w:rsid w:val="00587CEF"/>
    <w:rsid w:val="00587E17"/>
    <w:rsid w:val="0059013E"/>
    <w:rsid w:val="00590463"/>
    <w:rsid w:val="00590AE2"/>
    <w:rsid w:val="00590D3C"/>
    <w:rsid w:val="005910EB"/>
    <w:rsid w:val="0059139D"/>
    <w:rsid w:val="00591441"/>
    <w:rsid w:val="0059144E"/>
    <w:rsid w:val="00591465"/>
    <w:rsid w:val="00591558"/>
    <w:rsid w:val="00591580"/>
    <w:rsid w:val="00591BB5"/>
    <w:rsid w:val="00591C30"/>
    <w:rsid w:val="00592297"/>
    <w:rsid w:val="00592446"/>
    <w:rsid w:val="00592FC6"/>
    <w:rsid w:val="00593665"/>
    <w:rsid w:val="0059366F"/>
    <w:rsid w:val="00593A5F"/>
    <w:rsid w:val="00593C7D"/>
    <w:rsid w:val="00593F98"/>
    <w:rsid w:val="00594240"/>
    <w:rsid w:val="005942BF"/>
    <w:rsid w:val="00594339"/>
    <w:rsid w:val="005943C8"/>
    <w:rsid w:val="00594C86"/>
    <w:rsid w:val="00594FE8"/>
    <w:rsid w:val="005950F2"/>
    <w:rsid w:val="0059538D"/>
    <w:rsid w:val="00595534"/>
    <w:rsid w:val="005957BC"/>
    <w:rsid w:val="00595CFD"/>
    <w:rsid w:val="005960D9"/>
    <w:rsid w:val="005961AB"/>
    <w:rsid w:val="005962DE"/>
    <w:rsid w:val="00596A4E"/>
    <w:rsid w:val="00596C3C"/>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C3"/>
    <w:rsid w:val="005A36C3"/>
    <w:rsid w:val="005A386D"/>
    <w:rsid w:val="005A3A84"/>
    <w:rsid w:val="005A407A"/>
    <w:rsid w:val="005A4250"/>
    <w:rsid w:val="005A4382"/>
    <w:rsid w:val="005A4503"/>
    <w:rsid w:val="005A45F3"/>
    <w:rsid w:val="005A4BA9"/>
    <w:rsid w:val="005A5044"/>
    <w:rsid w:val="005A51C5"/>
    <w:rsid w:val="005A552F"/>
    <w:rsid w:val="005A55AC"/>
    <w:rsid w:val="005A5A13"/>
    <w:rsid w:val="005A5D13"/>
    <w:rsid w:val="005A5E31"/>
    <w:rsid w:val="005A5E55"/>
    <w:rsid w:val="005A5F59"/>
    <w:rsid w:val="005A6133"/>
    <w:rsid w:val="005A6152"/>
    <w:rsid w:val="005A68DA"/>
    <w:rsid w:val="005A6DCC"/>
    <w:rsid w:val="005A6F2F"/>
    <w:rsid w:val="005A6F5B"/>
    <w:rsid w:val="005A7094"/>
    <w:rsid w:val="005A7156"/>
    <w:rsid w:val="005A71F4"/>
    <w:rsid w:val="005A7582"/>
    <w:rsid w:val="005A7762"/>
    <w:rsid w:val="005A7ABF"/>
    <w:rsid w:val="005A7CF3"/>
    <w:rsid w:val="005B00BE"/>
    <w:rsid w:val="005B0156"/>
    <w:rsid w:val="005B02F3"/>
    <w:rsid w:val="005B05B4"/>
    <w:rsid w:val="005B08F3"/>
    <w:rsid w:val="005B09E4"/>
    <w:rsid w:val="005B0C0C"/>
    <w:rsid w:val="005B0DE2"/>
    <w:rsid w:val="005B14F2"/>
    <w:rsid w:val="005B1604"/>
    <w:rsid w:val="005B166E"/>
    <w:rsid w:val="005B177A"/>
    <w:rsid w:val="005B2308"/>
    <w:rsid w:val="005B23BE"/>
    <w:rsid w:val="005B2498"/>
    <w:rsid w:val="005B280B"/>
    <w:rsid w:val="005B2D2F"/>
    <w:rsid w:val="005B30D5"/>
    <w:rsid w:val="005B32F7"/>
    <w:rsid w:val="005B34A3"/>
    <w:rsid w:val="005B38A1"/>
    <w:rsid w:val="005B39AE"/>
    <w:rsid w:val="005B3A88"/>
    <w:rsid w:val="005B3BDB"/>
    <w:rsid w:val="005B3E73"/>
    <w:rsid w:val="005B4900"/>
    <w:rsid w:val="005B5534"/>
    <w:rsid w:val="005B61DC"/>
    <w:rsid w:val="005B62D7"/>
    <w:rsid w:val="005B6921"/>
    <w:rsid w:val="005B6D62"/>
    <w:rsid w:val="005B6E7B"/>
    <w:rsid w:val="005B6F34"/>
    <w:rsid w:val="005B7104"/>
    <w:rsid w:val="005B713B"/>
    <w:rsid w:val="005B72EE"/>
    <w:rsid w:val="005C01D0"/>
    <w:rsid w:val="005C0300"/>
    <w:rsid w:val="005C0C23"/>
    <w:rsid w:val="005C0F9C"/>
    <w:rsid w:val="005C0FAC"/>
    <w:rsid w:val="005C1B77"/>
    <w:rsid w:val="005C1BA6"/>
    <w:rsid w:val="005C1CD5"/>
    <w:rsid w:val="005C1F93"/>
    <w:rsid w:val="005C2032"/>
    <w:rsid w:val="005C20AD"/>
    <w:rsid w:val="005C22CC"/>
    <w:rsid w:val="005C23CF"/>
    <w:rsid w:val="005C2917"/>
    <w:rsid w:val="005C2A91"/>
    <w:rsid w:val="005C2BB4"/>
    <w:rsid w:val="005C2BC6"/>
    <w:rsid w:val="005C3029"/>
    <w:rsid w:val="005C30C2"/>
    <w:rsid w:val="005C3255"/>
    <w:rsid w:val="005C34AB"/>
    <w:rsid w:val="005C3585"/>
    <w:rsid w:val="005C370B"/>
    <w:rsid w:val="005C3AB1"/>
    <w:rsid w:val="005C40D6"/>
    <w:rsid w:val="005C49FC"/>
    <w:rsid w:val="005C4AB0"/>
    <w:rsid w:val="005C4BD2"/>
    <w:rsid w:val="005C5AC4"/>
    <w:rsid w:val="005C5DBB"/>
    <w:rsid w:val="005C5F0B"/>
    <w:rsid w:val="005C5F21"/>
    <w:rsid w:val="005C60E1"/>
    <w:rsid w:val="005C6264"/>
    <w:rsid w:val="005C63A1"/>
    <w:rsid w:val="005C702B"/>
    <w:rsid w:val="005C7238"/>
    <w:rsid w:val="005C7364"/>
    <w:rsid w:val="005C75A6"/>
    <w:rsid w:val="005C767A"/>
    <w:rsid w:val="005C79FD"/>
    <w:rsid w:val="005C7B32"/>
    <w:rsid w:val="005C7DAD"/>
    <w:rsid w:val="005D0268"/>
    <w:rsid w:val="005D0418"/>
    <w:rsid w:val="005D0621"/>
    <w:rsid w:val="005D0B12"/>
    <w:rsid w:val="005D0C84"/>
    <w:rsid w:val="005D0CA9"/>
    <w:rsid w:val="005D14F4"/>
    <w:rsid w:val="005D194D"/>
    <w:rsid w:val="005D1BAE"/>
    <w:rsid w:val="005D1BF8"/>
    <w:rsid w:val="005D2179"/>
    <w:rsid w:val="005D2233"/>
    <w:rsid w:val="005D2363"/>
    <w:rsid w:val="005D25A5"/>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85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84E"/>
    <w:rsid w:val="005E1D7E"/>
    <w:rsid w:val="005E2735"/>
    <w:rsid w:val="005E33DC"/>
    <w:rsid w:val="005E39B8"/>
    <w:rsid w:val="005E39C8"/>
    <w:rsid w:val="005E3A10"/>
    <w:rsid w:val="005E3C75"/>
    <w:rsid w:val="005E4669"/>
    <w:rsid w:val="005E46EB"/>
    <w:rsid w:val="005E4AD9"/>
    <w:rsid w:val="005E4BC8"/>
    <w:rsid w:val="005E4CB7"/>
    <w:rsid w:val="005E4FC9"/>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C99"/>
    <w:rsid w:val="005F1F49"/>
    <w:rsid w:val="005F1FA1"/>
    <w:rsid w:val="005F216E"/>
    <w:rsid w:val="005F228E"/>
    <w:rsid w:val="005F250C"/>
    <w:rsid w:val="005F2640"/>
    <w:rsid w:val="005F296E"/>
    <w:rsid w:val="005F2ACE"/>
    <w:rsid w:val="005F2ED3"/>
    <w:rsid w:val="005F2F60"/>
    <w:rsid w:val="005F3551"/>
    <w:rsid w:val="005F369E"/>
    <w:rsid w:val="005F3B63"/>
    <w:rsid w:val="005F421E"/>
    <w:rsid w:val="005F4449"/>
    <w:rsid w:val="005F468A"/>
    <w:rsid w:val="005F4751"/>
    <w:rsid w:val="005F4893"/>
    <w:rsid w:val="005F4952"/>
    <w:rsid w:val="005F4A5D"/>
    <w:rsid w:val="005F4A62"/>
    <w:rsid w:val="005F525B"/>
    <w:rsid w:val="005F548A"/>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995"/>
    <w:rsid w:val="00600A46"/>
    <w:rsid w:val="00601C20"/>
    <w:rsid w:val="00601CD1"/>
    <w:rsid w:val="00601DDF"/>
    <w:rsid w:val="00601F6D"/>
    <w:rsid w:val="0060228C"/>
    <w:rsid w:val="00602616"/>
    <w:rsid w:val="00602FEC"/>
    <w:rsid w:val="00603109"/>
    <w:rsid w:val="006033AC"/>
    <w:rsid w:val="00603AE6"/>
    <w:rsid w:val="00603E46"/>
    <w:rsid w:val="00604A7A"/>
    <w:rsid w:val="00604CB4"/>
    <w:rsid w:val="00604ED9"/>
    <w:rsid w:val="0060566B"/>
    <w:rsid w:val="00605975"/>
    <w:rsid w:val="00605F32"/>
    <w:rsid w:val="00606558"/>
    <w:rsid w:val="00606FCD"/>
    <w:rsid w:val="00607318"/>
    <w:rsid w:val="006073E3"/>
    <w:rsid w:val="0060798F"/>
    <w:rsid w:val="00607ABE"/>
    <w:rsid w:val="00607B18"/>
    <w:rsid w:val="006103E4"/>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4AD"/>
    <w:rsid w:val="006159DC"/>
    <w:rsid w:val="00615A76"/>
    <w:rsid w:val="00616227"/>
    <w:rsid w:val="0061666B"/>
    <w:rsid w:val="00616720"/>
    <w:rsid w:val="006169DE"/>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36A"/>
    <w:rsid w:val="00624B0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2E9"/>
    <w:rsid w:val="006364C0"/>
    <w:rsid w:val="00636B8A"/>
    <w:rsid w:val="00636D1D"/>
    <w:rsid w:val="006377EC"/>
    <w:rsid w:val="00637810"/>
    <w:rsid w:val="00637C08"/>
    <w:rsid w:val="00637C68"/>
    <w:rsid w:val="006402A8"/>
    <w:rsid w:val="006403F4"/>
    <w:rsid w:val="00640817"/>
    <w:rsid w:val="006418B6"/>
    <w:rsid w:val="00641922"/>
    <w:rsid w:val="00641B01"/>
    <w:rsid w:val="00642AA9"/>
    <w:rsid w:val="00642EC2"/>
    <w:rsid w:val="006438C6"/>
    <w:rsid w:val="00643943"/>
    <w:rsid w:val="006439F5"/>
    <w:rsid w:val="00643A97"/>
    <w:rsid w:val="00643F9D"/>
    <w:rsid w:val="00644B31"/>
    <w:rsid w:val="00644EF9"/>
    <w:rsid w:val="00644FE2"/>
    <w:rsid w:val="006454B4"/>
    <w:rsid w:val="00645AC7"/>
    <w:rsid w:val="00645D68"/>
    <w:rsid w:val="00645DAB"/>
    <w:rsid w:val="00645E6B"/>
    <w:rsid w:val="0064662B"/>
    <w:rsid w:val="0064682B"/>
    <w:rsid w:val="00647CF5"/>
    <w:rsid w:val="00647E4D"/>
    <w:rsid w:val="00647F60"/>
    <w:rsid w:val="00647FCC"/>
    <w:rsid w:val="006500C3"/>
    <w:rsid w:val="00650870"/>
    <w:rsid w:val="00650879"/>
    <w:rsid w:val="00650919"/>
    <w:rsid w:val="00650984"/>
    <w:rsid w:val="00650E2E"/>
    <w:rsid w:val="00650FD5"/>
    <w:rsid w:val="0065133A"/>
    <w:rsid w:val="0065182F"/>
    <w:rsid w:val="006519D0"/>
    <w:rsid w:val="006519FE"/>
    <w:rsid w:val="00651C01"/>
    <w:rsid w:val="00651DA9"/>
    <w:rsid w:val="00652150"/>
    <w:rsid w:val="0065227A"/>
    <w:rsid w:val="0065232F"/>
    <w:rsid w:val="006527C9"/>
    <w:rsid w:val="00652D2D"/>
    <w:rsid w:val="00652FB0"/>
    <w:rsid w:val="00653017"/>
    <w:rsid w:val="006532A9"/>
    <w:rsid w:val="006532AF"/>
    <w:rsid w:val="006536F4"/>
    <w:rsid w:val="00653B41"/>
    <w:rsid w:val="00653C9F"/>
    <w:rsid w:val="00654009"/>
    <w:rsid w:val="00654030"/>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8A"/>
    <w:rsid w:val="00656DC4"/>
    <w:rsid w:val="00657846"/>
    <w:rsid w:val="00657D82"/>
    <w:rsid w:val="006601B6"/>
    <w:rsid w:val="0066033B"/>
    <w:rsid w:val="00660476"/>
    <w:rsid w:val="00660959"/>
    <w:rsid w:val="00660A28"/>
    <w:rsid w:val="00660C7F"/>
    <w:rsid w:val="00660FB7"/>
    <w:rsid w:val="006612CF"/>
    <w:rsid w:val="006618B4"/>
    <w:rsid w:val="00661B55"/>
    <w:rsid w:val="00662446"/>
    <w:rsid w:val="0066252D"/>
    <w:rsid w:val="0066264F"/>
    <w:rsid w:val="0066286B"/>
    <w:rsid w:val="006628E8"/>
    <w:rsid w:val="00662D8A"/>
    <w:rsid w:val="00662F2C"/>
    <w:rsid w:val="00662F9D"/>
    <w:rsid w:val="006638F9"/>
    <w:rsid w:val="00664119"/>
    <w:rsid w:val="00664462"/>
    <w:rsid w:val="00664871"/>
    <w:rsid w:val="00664B69"/>
    <w:rsid w:val="00664BCD"/>
    <w:rsid w:val="00664ED2"/>
    <w:rsid w:val="00665351"/>
    <w:rsid w:val="00665472"/>
    <w:rsid w:val="006657CA"/>
    <w:rsid w:val="006658E0"/>
    <w:rsid w:val="00665BF0"/>
    <w:rsid w:val="00665BFC"/>
    <w:rsid w:val="00665DA1"/>
    <w:rsid w:val="00665F57"/>
    <w:rsid w:val="00666307"/>
    <w:rsid w:val="006670E8"/>
    <w:rsid w:val="00667938"/>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97"/>
    <w:rsid w:val="00673DFA"/>
    <w:rsid w:val="00674232"/>
    <w:rsid w:val="0067472C"/>
    <w:rsid w:val="00674C59"/>
    <w:rsid w:val="0067501C"/>
    <w:rsid w:val="00675173"/>
    <w:rsid w:val="0067534F"/>
    <w:rsid w:val="006757B1"/>
    <w:rsid w:val="00675B13"/>
    <w:rsid w:val="00675D76"/>
    <w:rsid w:val="00675EC9"/>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117"/>
    <w:rsid w:val="00684532"/>
    <w:rsid w:val="0068471D"/>
    <w:rsid w:val="00684E00"/>
    <w:rsid w:val="00684EF2"/>
    <w:rsid w:val="00684F79"/>
    <w:rsid w:val="006850A9"/>
    <w:rsid w:val="00685213"/>
    <w:rsid w:val="00685674"/>
    <w:rsid w:val="00685723"/>
    <w:rsid w:val="006858F3"/>
    <w:rsid w:val="00685CD8"/>
    <w:rsid w:val="0068618D"/>
    <w:rsid w:val="0068628A"/>
    <w:rsid w:val="006867BE"/>
    <w:rsid w:val="00687AAE"/>
    <w:rsid w:val="00687C17"/>
    <w:rsid w:val="00687C92"/>
    <w:rsid w:val="00687DAE"/>
    <w:rsid w:val="006905F5"/>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E9B"/>
    <w:rsid w:val="006A40F3"/>
    <w:rsid w:val="006A429D"/>
    <w:rsid w:val="006A435C"/>
    <w:rsid w:val="006A4493"/>
    <w:rsid w:val="006A4CE1"/>
    <w:rsid w:val="006A5510"/>
    <w:rsid w:val="006A57DA"/>
    <w:rsid w:val="006A5B45"/>
    <w:rsid w:val="006A62CA"/>
    <w:rsid w:val="006A62D4"/>
    <w:rsid w:val="006A6574"/>
    <w:rsid w:val="006A6F57"/>
    <w:rsid w:val="006A7269"/>
    <w:rsid w:val="006A744C"/>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9E4"/>
    <w:rsid w:val="006B0D78"/>
    <w:rsid w:val="006B0D9B"/>
    <w:rsid w:val="006B0DDC"/>
    <w:rsid w:val="006B0F1B"/>
    <w:rsid w:val="006B1024"/>
    <w:rsid w:val="006B107B"/>
    <w:rsid w:val="006B10DB"/>
    <w:rsid w:val="006B10FB"/>
    <w:rsid w:val="006B1711"/>
    <w:rsid w:val="006B1818"/>
    <w:rsid w:val="006B2704"/>
    <w:rsid w:val="006B326E"/>
    <w:rsid w:val="006B32D8"/>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6BD6"/>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4EEB"/>
    <w:rsid w:val="006C5158"/>
    <w:rsid w:val="006C5163"/>
    <w:rsid w:val="006C5356"/>
    <w:rsid w:val="006C5391"/>
    <w:rsid w:val="006C5472"/>
    <w:rsid w:val="006C5941"/>
    <w:rsid w:val="006C5A81"/>
    <w:rsid w:val="006C5D88"/>
    <w:rsid w:val="006C61C2"/>
    <w:rsid w:val="006C637B"/>
    <w:rsid w:val="006C6B6F"/>
    <w:rsid w:val="006C6F1A"/>
    <w:rsid w:val="006C6FD8"/>
    <w:rsid w:val="006C71CB"/>
    <w:rsid w:val="006C7829"/>
    <w:rsid w:val="006C7915"/>
    <w:rsid w:val="006D021A"/>
    <w:rsid w:val="006D03B6"/>
    <w:rsid w:val="006D0428"/>
    <w:rsid w:val="006D042F"/>
    <w:rsid w:val="006D056B"/>
    <w:rsid w:val="006D0B09"/>
    <w:rsid w:val="006D0F7B"/>
    <w:rsid w:val="006D1254"/>
    <w:rsid w:val="006D1382"/>
    <w:rsid w:val="006D1AB3"/>
    <w:rsid w:val="006D1AD2"/>
    <w:rsid w:val="006D1D2A"/>
    <w:rsid w:val="006D2238"/>
    <w:rsid w:val="006D253D"/>
    <w:rsid w:val="006D3207"/>
    <w:rsid w:val="006D36DE"/>
    <w:rsid w:val="006D3BCD"/>
    <w:rsid w:val="006D3D90"/>
    <w:rsid w:val="006D3D99"/>
    <w:rsid w:val="006D42C8"/>
    <w:rsid w:val="006D4311"/>
    <w:rsid w:val="006D4666"/>
    <w:rsid w:val="006D4744"/>
    <w:rsid w:val="006D4E49"/>
    <w:rsid w:val="006D507E"/>
    <w:rsid w:val="006D50F1"/>
    <w:rsid w:val="006D5134"/>
    <w:rsid w:val="006D5983"/>
    <w:rsid w:val="006D6061"/>
    <w:rsid w:val="006D6135"/>
    <w:rsid w:val="006D6595"/>
    <w:rsid w:val="006D661A"/>
    <w:rsid w:val="006D6871"/>
    <w:rsid w:val="006D6B0A"/>
    <w:rsid w:val="006D6BE2"/>
    <w:rsid w:val="006D6C73"/>
    <w:rsid w:val="006D6CD9"/>
    <w:rsid w:val="006D6D73"/>
    <w:rsid w:val="006D7231"/>
    <w:rsid w:val="006D74AC"/>
    <w:rsid w:val="006D775A"/>
    <w:rsid w:val="006D77EF"/>
    <w:rsid w:val="006D78C4"/>
    <w:rsid w:val="006D7AB5"/>
    <w:rsid w:val="006D7B7C"/>
    <w:rsid w:val="006D7BB5"/>
    <w:rsid w:val="006D7C3A"/>
    <w:rsid w:val="006D7D29"/>
    <w:rsid w:val="006D7D88"/>
    <w:rsid w:val="006D7E61"/>
    <w:rsid w:val="006D7F67"/>
    <w:rsid w:val="006E0322"/>
    <w:rsid w:val="006E0678"/>
    <w:rsid w:val="006E0807"/>
    <w:rsid w:val="006E0827"/>
    <w:rsid w:val="006E0941"/>
    <w:rsid w:val="006E0970"/>
    <w:rsid w:val="006E09D4"/>
    <w:rsid w:val="006E0B0F"/>
    <w:rsid w:val="006E0F66"/>
    <w:rsid w:val="006E178E"/>
    <w:rsid w:val="006E1AEF"/>
    <w:rsid w:val="006E2126"/>
    <w:rsid w:val="006E2207"/>
    <w:rsid w:val="006E2230"/>
    <w:rsid w:val="006E2316"/>
    <w:rsid w:val="006E251F"/>
    <w:rsid w:val="006E2670"/>
    <w:rsid w:val="006E279A"/>
    <w:rsid w:val="006E2E9B"/>
    <w:rsid w:val="006E2F14"/>
    <w:rsid w:val="006E3033"/>
    <w:rsid w:val="006E3313"/>
    <w:rsid w:val="006E3323"/>
    <w:rsid w:val="006E3687"/>
    <w:rsid w:val="006E39B4"/>
    <w:rsid w:val="006E3E43"/>
    <w:rsid w:val="006E4118"/>
    <w:rsid w:val="006E4745"/>
    <w:rsid w:val="006E4AF6"/>
    <w:rsid w:val="006E4C96"/>
    <w:rsid w:val="006E4D30"/>
    <w:rsid w:val="006E4FB0"/>
    <w:rsid w:val="006E50C9"/>
    <w:rsid w:val="006E5245"/>
    <w:rsid w:val="006E53CD"/>
    <w:rsid w:val="006E5673"/>
    <w:rsid w:val="006E5894"/>
    <w:rsid w:val="006E599A"/>
    <w:rsid w:val="006E5BE9"/>
    <w:rsid w:val="006E5D37"/>
    <w:rsid w:val="006E5EE4"/>
    <w:rsid w:val="006E6191"/>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7F3"/>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49F"/>
    <w:rsid w:val="00705562"/>
    <w:rsid w:val="007055B9"/>
    <w:rsid w:val="007056E3"/>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5A8"/>
    <w:rsid w:val="00713972"/>
    <w:rsid w:val="00713B31"/>
    <w:rsid w:val="00713BF4"/>
    <w:rsid w:val="00713C49"/>
    <w:rsid w:val="00713C77"/>
    <w:rsid w:val="00713F35"/>
    <w:rsid w:val="0071404B"/>
    <w:rsid w:val="007141E5"/>
    <w:rsid w:val="007146E3"/>
    <w:rsid w:val="0071507B"/>
    <w:rsid w:val="0071508A"/>
    <w:rsid w:val="007152FA"/>
    <w:rsid w:val="00715366"/>
    <w:rsid w:val="00715424"/>
    <w:rsid w:val="007155F2"/>
    <w:rsid w:val="00715CF7"/>
    <w:rsid w:val="00715D51"/>
    <w:rsid w:val="00715E7B"/>
    <w:rsid w:val="00715FAF"/>
    <w:rsid w:val="00716027"/>
    <w:rsid w:val="007162BE"/>
    <w:rsid w:val="007165E4"/>
    <w:rsid w:val="00716656"/>
    <w:rsid w:val="007167CF"/>
    <w:rsid w:val="00716885"/>
    <w:rsid w:val="00716FAB"/>
    <w:rsid w:val="0071703D"/>
    <w:rsid w:val="0071726E"/>
    <w:rsid w:val="00717634"/>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89D"/>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3E2"/>
    <w:rsid w:val="00731409"/>
    <w:rsid w:val="0073142D"/>
    <w:rsid w:val="00731B02"/>
    <w:rsid w:val="00731B36"/>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BA5"/>
    <w:rsid w:val="00733D95"/>
    <w:rsid w:val="00733EED"/>
    <w:rsid w:val="0073431F"/>
    <w:rsid w:val="0073457F"/>
    <w:rsid w:val="007345BE"/>
    <w:rsid w:val="00734AEE"/>
    <w:rsid w:val="00735165"/>
    <w:rsid w:val="007351FD"/>
    <w:rsid w:val="007352BE"/>
    <w:rsid w:val="00735778"/>
    <w:rsid w:val="00735A58"/>
    <w:rsid w:val="00735CF1"/>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38"/>
    <w:rsid w:val="007430F7"/>
    <w:rsid w:val="00743408"/>
    <w:rsid w:val="0074343B"/>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AA8"/>
    <w:rsid w:val="00750D07"/>
    <w:rsid w:val="00750D4A"/>
    <w:rsid w:val="00750EC2"/>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D88"/>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4DBF"/>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45"/>
    <w:rsid w:val="00771E5C"/>
    <w:rsid w:val="007721F8"/>
    <w:rsid w:val="0077229B"/>
    <w:rsid w:val="0077238E"/>
    <w:rsid w:val="007729F6"/>
    <w:rsid w:val="00772B85"/>
    <w:rsid w:val="0077303F"/>
    <w:rsid w:val="00773574"/>
    <w:rsid w:val="007739D1"/>
    <w:rsid w:val="00773A6F"/>
    <w:rsid w:val="00773DFD"/>
    <w:rsid w:val="0077440B"/>
    <w:rsid w:val="00774478"/>
    <w:rsid w:val="007747F4"/>
    <w:rsid w:val="0077492A"/>
    <w:rsid w:val="0077497A"/>
    <w:rsid w:val="00774D5E"/>
    <w:rsid w:val="0077538D"/>
    <w:rsid w:val="00775A39"/>
    <w:rsid w:val="00775C48"/>
    <w:rsid w:val="00776481"/>
    <w:rsid w:val="0077673B"/>
    <w:rsid w:val="007769EF"/>
    <w:rsid w:val="00776DDA"/>
    <w:rsid w:val="00776E79"/>
    <w:rsid w:val="00776E91"/>
    <w:rsid w:val="0077731B"/>
    <w:rsid w:val="007775A4"/>
    <w:rsid w:val="0077775E"/>
    <w:rsid w:val="007800BA"/>
    <w:rsid w:val="007800DB"/>
    <w:rsid w:val="00780379"/>
    <w:rsid w:val="007803C8"/>
    <w:rsid w:val="007804C6"/>
    <w:rsid w:val="00780B4F"/>
    <w:rsid w:val="00780BBC"/>
    <w:rsid w:val="00780D0C"/>
    <w:rsid w:val="00780D35"/>
    <w:rsid w:val="00781499"/>
    <w:rsid w:val="007815BD"/>
    <w:rsid w:val="00781A6C"/>
    <w:rsid w:val="007822D7"/>
    <w:rsid w:val="00782303"/>
    <w:rsid w:val="0078240C"/>
    <w:rsid w:val="007832AC"/>
    <w:rsid w:val="00783533"/>
    <w:rsid w:val="007836FF"/>
    <w:rsid w:val="00783BBD"/>
    <w:rsid w:val="00783C57"/>
    <w:rsid w:val="00784040"/>
    <w:rsid w:val="0078422A"/>
    <w:rsid w:val="00784468"/>
    <w:rsid w:val="00784A07"/>
    <w:rsid w:val="007854A1"/>
    <w:rsid w:val="0078587E"/>
    <w:rsid w:val="00785A22"/>
    <w:rsid w:val="00785B51"/>
    <w:rsid w:val="00785B69"/>
    <w:rsid w:val="00785D18"/>
    <w:rsid w:val="00786027"/>
    <w:rsid w:val="007866D9"/>
    <w:rsid w:val="00786743"/>
    <w:rsid w:val="007868B1"/>
    <w:rsid w:val="0078695C"/>
    <w:rsid w:val="00786B38"/>
    <w:rsid w:val="00786C25"/>
    <w:rsid w:val="00786C42"/>
    <w:rsid w:val="00786D60"/>
    <w:rsid w:val="007871B9"/>
    <w:rsid w:val="007873DB"/>
    <w:rsid w:val="00790669"/>
    <w:rsid w:val="0079068A"/>
    <w:rsid w:val="007906BD"/>
    <w:rsid w:val="00790950"/>
    <w:rsid w:val="00790B16"/>
    <w:rsid w:val="00790CAD"/>
    <w:rsid w:val="00790FA8"/>
    <w:rsid w:val="00791125"/>
    <w:rsid w:val="007911DD"/>
    <w:rsid w:val="007913EC"/>
    <w:rsid w:val="00791635"/>
    <w:rsid w:val="00791756"/>
    <w:rsid w:val="00791D5B"/>
    <w:rsid w:val="00791F99"/>
    <w:rsid w:val="007920BA"/>
    <w:rsid w:val="00792372"/>
    <w:rsid w:val="007926E5"/>
    <w:rsid w:val="00792872"/>
    <w:rsid w:val="00792AB5"/>
    <w:rsid w:val="00792E27"/>
    <w:rsid w:val="00792FFB"/>
    <w:rsid w:val="0079323C"/>
    <w:rsid w:val="007934AF"/>
    <w:rsid w:val="00793725"/>
    <w:rsid w:val="0079392A"/>
    <w:rsid w:val="00793FAF"/>
    <w:rsid w:val="00794315"/>
    <w:rsid w:val="007943C0"/>
    <w:rsid w:val="00794958"/>
    <w:rsid w:val="00794A81"/>
    <w:rsid w:val="007951A2"/>
    <w:rsid w:val="00795394"/>
    <w:rsid w:val="007956C7"/>
    <w:rsid w:val="00795A53"/>
    <w:rsid w:val="00795E70"/>
    <w:rsid w:val="0079617F"/>
    <w:rsid w:val="00796564"/>
    <w:rsid w:val="00796C9D"/>
    <w:rsid w:val="00797037"/>
    <w:rsid w:val="007970B5"/>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9B4"/>
    <w:rsid w:val="007A5B1E"/>
    <w:rsid w:val="007A5F2B"/>
    <w:rsid w:val="007A6044"/>
    <w:rsid w:val="007A60F2"/>
    <w:rsid w:val="007A63CC"/>
    <w:rsid w:val="007A67E9"/>
    <w:rsid w:val="007A6BBD"/>
    <w:rsid w:val="007A7106"/>
    <w:rsid w:val="007A72B8"/>
    <w:rsid w:val="007A7D8F"/>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6CE"/>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D"/>
    <w:rsid w:val="007B59B2"/>
    <w:rsid w:val="007B5B40"/>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8FE"/>
    <w:rsid w:val="007C29A4"/>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045"/>
    <w:rsid w:val="007D24A0"/>
    <w:rsid w:val="007D26E8"/>
    <w:rsid w:val="007D295B"/>
    <w:rsid w:val="007D2A69"/>
    <w:rsid w:val="007D33A2"/>
    <w:rsid w:val="007D36F2"/>
    <w:rsid w:val="007D38DD"/>
    <w:rsid w:val="007D3CB1"/>
    <w:rsid w:val="007D4214"/>
    <w:rsid w:val="007D422E"/>
    <w:rsid w:val="007D433A"/>
    <w:rsid w:val="007D487A"/>
    <w:rsid w:val="007D4BDE"/>
    <w:rsid w:val="007D4C7E"/>
    <w:rsid w:val="007D4D46"/>
    <w:rsid w:val="007D510D"/>
    <w:rsid w:val="007D51AE"/>
    <w:rsid w:val="007D5695"/>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5EF"/>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5C68"/>
    <w:rsid w:val="007E6037"/>
    <w:rsid w:val="007E6C69"/>
    <w:rsid w:val="007E6E49"/>
    <w:rsid w:val="007E7377"/>
    <w:rsid w:val="007E74DA"/>
    <w:rsid w:val="007E7863"/>
    <w:rsid w:val="007E7BF2"/>
    <w:rsid w:val="007F04D5"/>
    <w:rsid w:val="007F0A06"/>
    <w:rsid w:val="007F0C07"/>
    <w:rsid w:val="007F0E3D"/>
    <w:rsid w:val="007F0F24"/>
    <w:rsid w:val="007F182B"/>
    <w:rsid w:val="007F1833"/>
    <w:rsid w:val="007F1DBB"/>
    <w:rsid w:val="007F23D7"/>
    <w:rsid w:val="007F273D"/>
    <w:rsid w:val="007F2835"/>
    <w:rsid w:val="007F28EE"/>
    <w:rsid w:val="007F2C51"/>
    <w:rsid w:val="007F2EE8"/>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69DD"/>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94"/>
    <w:rsid w:val="008040CD"/>
    <w:rsid w:val="008049FD"/>
    <w:rsid w:val="00804DE5"/>
    <w:rsid w:val="00805573"/>
    <w:rsid w:val="00805A35"/>
    <w:rsid w:val="00805B98"/>
    <w:rsid w:val="00805C50"/>
    <w:rsid w:val="00805EB4"/>
    <w:rsid w:val="0080603C"/>
    <w:rsid w:val="00806458"/>
    <w:rsid w:val="00806932"/>
    <w:rsid w:val="00806B32"/>
    <w:rsid w:val="00806D32"/>
    <w:rsid w:val="00806D68"/>
    <w:rsid w:val="00806D7C"/>
    <w:rsid w:val="00807A39"/>
    <w:rsid w:val="00807B25"/>
    <w:rsid w:val="00810237"/>
    <w:rsid w:val="00810273"/>
    <w:rsid w:val="008106C0"/>
    <w:rsid w:val="00810728"/>
    <w:rsid w:val="00810739"/>
    <w:rsid w:val="0081084C"/>
    <w:rsid w:val="00810A37"/>
    <w:rsid w:val="00810C91"/>
    <w:rsid w:val="00810CE9"/>
    <w:rsid w:val="00810D65"/>
    <w:rsid w:val="008116A1"/>
    <w:rsid w:val="00811B43"/>
    <w:rsid w:val="00811F97"/>
    <w:rsid w:val="008125AF"/>
    <w:rsid w:val="0081267F"/>
    <w:rsid w:val="00812D6C"/>
    <w:rsid w:val="00812ED8"/>
    <w:rsid w:val="00813027"/>
    <w:rsid w:val="0081392E"/>
    <w:rsid w:val="00813B2E"/>
    <w:rsid w:val="00813B4D"/>
    <w:rsid w:val="00813E97"/>
    <w:rsid w:val="008143C0"/>
    <w:rsid w:val="0081468F"/>
    <w:rsid w:val="00814E7F"/>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B9"/>
    <w:rsid w:val="00821D5F"/>
    <w:rsid w:val="008225B0"/>
    <w:rsid w:val="008226AF"/>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DF8"/>
    <w:rsid w:val="00824E80"/>
    <w:rsid w:val="00824E83"/>
    <w:rsid w:val="00824EA8"/>
    <w:rsid w:val="008254C3"/>
    <w:rsid w:val="00825533"/>
    <w:rsid w:val="0082582A"/>
    <w:rsid w:val="00825A89"/>
    <w:rsid w:val="0082604A"/>
    <w:rsid w:val="00826056"/>
    <w:rsid w:val="0082617E"/>
    <w:rsid w:val="008264BA"/>
    <w:rsid w:val="0082650F"/>
    <w:rsid w:val="00826755"/>
    <w:rsid w:val="00827C1E"/>
    <w:rsid w:val="00827D9D"/>
    <w:rsid w:val="00827DD2"/>
    <w:rsid w:val="00827E8F"/>
    <w:rsid w:val="00830557"/>
    <w:rsid w:val="008306EB"/>
    <w:rsid w:val="00830808"/>
    <w:rsid w:val="00830E20"/>
    <w:rsid w:val="00830FC7"/>
    <w:rsid w:val="0083195A"/>
    <w:rsid w:val="008321B6"/>
    <w:rsid w:val="0083288F"/>
    <w:rsid w:val="00832E60"/>
    <w:rsid w:val="00832F06"/>
    <w:rsid w:val="008331D5"/>
    <w:rsid w:val="008337E7"/>
    <w:rsid w:val="00833956"/>
    <w:rsid w:val="00833A0A"/>
    <w:rsid w:val="00833C38"/>
    <w:rsid w:val="00833CD0"/>
    <w:rsid w:val="00833EAC"/>
    <w:rsid w:val="00834166"/>
    <w:rsid w:val="0083438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725A"/>
    <w:rsid w:val="0083739A"/>
    <w:rsid w:val="00837768"/>
    <w:rsid w:val="00837CFD"/>
    <w:rsid w:val="00837FD2"/>
    <w:rsid w:val="00840070"/>
    <w:rsid w:val="008401B0"/>
    <w:rsid w:val="00840598"/>
    <w:rsid w:val="00840667"/>
    <w:rsid w:val="00840807"/>
    <w:rsid w:val="008408D3"/>
    <w:rsid w:val="00840BA9"/>
    <w:rsid w:val="00840C9B"/>
    <w:rsid w:val="008414D6"/>
    <w:rsid w:val="008419B4"/>
    <w:rsid w:val="00841B16"/>
    <w:rsid w:val="00841DD6"/>
    <w:rsid w:val="00842B1E"/>
    <w:rsid w:val="00842CFC"/>
    <w:rsid w:val="00842D7D"/>
    <w:rsid w:val="00842E54"/>
    <w:rsid w:val="0084317C"/>
    <w:rsid w:val="0084359C"/>
    <w:rsid w:val="00843A01"/>
    <w:rsid w:val="0084405A"/>
    <w:rsid w:val="00844391"/>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713"/>
    <w:rsid w:val="00853890"/>
    <w:rsid w:val="008539D4"/>
    <w:rsid w:val="00853A22"/>
    <w:rsid w:val="00853B3B"/>
    <w:rsid w:val="00853BD4"/>
    <w:rsid w:val="00853C93"/>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3E5"/>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392"/>
    <w:rsid w:val="00862585"/>
    <w:rsid w:val="00862C05"/>
    <w:rsid w:val="00862D16"/>
    <w:rsid w:val="00863095"/>
    <w:rsid w:val="00863170"/>
    <w:rsid w:val="008635F7"/>
    <w:rsid w:val="0086376E"/>
    <w:rsid w:val="00863A6D"/>
    <w:rsid w:val="00863F61"/>
    <w:rsid w:val="0086415B"/>
    <w:rsid w:val="00864AA2"/>
    <w:rsid w:val="00864ABC"/>
    <w:rsid w:val="00865434"/>
    <w:rsid w:val="00865446"/>
    <w:rsid w:val="0086550C"/>
    <w:rsid w:val="00865707"/>
    <w:rsid w:val="008658C8"/>
    <w:rsid w:val="00865AC1"/>
    <w:rsid w:val="00865B92"/>
    <w:rsid w:val="00865CAD"/>
    <w:rsid w:val="00865EBC"/>
    <w:rsid w:val="00865F50"/>
    <w:rsid w:val="00865F65"/>
    <w:rsid w:val="00865FC2"/>
    <w:rsid w:val="00866FED"/>
    <w:rsid w:val="00867000"/>
    <w:rsid w:val="008672D2"/>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6356"/>
    <w:rsid w:val="008764CE"/>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D5"/>
    <w:rsid w:val="008808EF"/>
    <w:rsid w:val="00880AC5"/>
    <w:rsid w:val="00880B31"/>
    <w:rsid w:val="00880B35"/>
    <w:rsid w:val="008811FD"/>
    <w:rsid w:val="00881AA1"/>
    <w:rsid w:val="00881FE3"/>
    <w:rsid w:val="00882142"/>
    <w:rsid w:val="0088219A"/>
    <w:rsid w:val="0088242D"/>
    <w:rsid w:val="00882C39"/>
    <w:rsid w:val="00882D27"/>
    <w:rsid w:val="00883BAD"/>
    <w:rsid w:val="00883C42"/>
    <w:rsid w:val="00883DF4"/>
    <w:rsid w:val="00883F5C"/>
    <w:rsid w:val="0088401D"/>
    <w:rsid w:val="0088416A"/>
    <w:rsid w:val="0088423B"/>
    <w:rsid w:val="00884370"/>
    <w:rsid w:val="00884B0A"/>
    <w:rsid w:val="00884C2D"/>
    <w:rsid w:val="00884DC7"/>
    <w:rsid w:val="0088533B"/>
    <w:rsid w:val="00885342"/>
    <w:rsid w:val="0088558E"/>
    <w:rsid w:val="00885C3A"/>
    <w:rsid w:val="0088605C"/>
    <w:rsid w:val="00886131"/>
    <w:rsid w:val="0088634E"/>
    <w:rsid w:val="00886478"/>
    <w:rsid w:val="008865D1"/>
    <w:rsid w:val="00886605"/>
    <w:rsid w:val="008866C5"/>
    <w:rsid w:val="00886785"/>
    <w:rsid w:val="00886B79"/>
    <w:rsid w:val="00886F2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83D"/>
    <w:rsid w:val="00897DC9"/>
    <w:rsid w:val="00897FE0"/>
    <w:rsid w:val="008A07A6"/>
    <w:rsid w:val="008A0AD4"/>
    <w:rsid w:val="008A0AFE"/>
    <w:rsid w:val="008A0DB8"/>
    <w:rsid w:val="008A1278"/>
    <w:rsid w:val="008A12D4"/>
    <w:rsid w:val="008A1619"/>
    <w:rsid w:val="008A1DE2"/>
    <w:rsid w:val="008A2038"/>
    <w:rsid w:val="008A22D7"/>
    <w:rsid w:val="008A272D"/>
    <w:rsid w:val="008A2790"/>
    <w:rsid w:val="008A27F7"/>
    <w:rsid w:val="008A2AB9"/>
    <w:rsid w:val="008A2C58"/>
    <w:rsid w:val="008A2F09"/>
    <w:rsid w:val="008A332C"/>
    <w:rsid w:val="008A3B15"/>
    <w:rsid w:val="008A3BAC"/>
    <w:rsid w:val="008A43EE"/>
    <w:rsid w:val="008A4814"/>
    <w:rsid w:val="008A4C44"/>
    <w:rsid w:val="008A547C"/>
    <w:rsid w:val="008A5B46"/>
    <w:rsid w:val="008A5D47"/>
    <w:rsid w:val="008A5F35"/>
    <w:rsid w:val="008A7207"/>
    <w:rsid w:val="008B00A6"/>
    <w:rsid w:val="008B0148"/>
    <w:rsid w:val="008B0293"/>
    <w:rsid w:val="008B037C"/>
    <w:rsid w:val="008B03B1"/>
    <w:rsid w:val="008B073A"/>
    <w:rsid w:val="008B0F9D"/>
    <w:rsid w:val="008B1761"/>
    <w:rsid w:val="008B1D70"/>
    <w:rsid w:val="008B21AD"/>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522"/>
    <w:rsid w:val="008B57B6"/>
    <w:rsid w:val="008B5C01"/>
    <w:rsid w:val="008B6309"/>
    <w:rsid w:val="008B63A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1EEB"/>
    <w:rsid w:val="008C2241"/>
    <w:rsid w:val="008C31D9"/>
    <w:rsid w:val="008C354C"/>
    <w:rsid w:val="008C380D"/>
    <w:rsid w:val="008C38C0"/>
    <w:rsid w:val="008C3E20"/>
    <w:rsid w:val="008C48A7"/>
    <w:rsid w:val="008C490E"/>
    <w:rsid w:val="008C4ED6"/>
    <w:rsid w:val="008C4FC5"/>
    <w:rsid w:val="008C5DAB"/>
    <w:rsid w:val="008C6198"/>
    <w:rsid w:val="008C6BC8"/>
    <w:rsid w:val="008C72BF"/>
    <w:rsid w:val="008C7865"/>
    <w:rsid w:val="008C78D9"/>
    <w:rsid w:val="008C7ACB"/>
    <w:rsid w:val="008C7EA1"/>
    <w:rsid w:val="008C7EA9"/>
    <w:rsid w:val="008D023B"/>
    <w:rsid w:val="008D098D"/>
    <w:rsid w:val="008D0DA4"/>
    <w:rsid w:val="008D0DE1"/>
    <w:rsid w:val="008D0EEA"/>
    <w:rsid w:val="008D0FB3"/>
    <w:rsid w:val="008D1072"/>
    <w:rsid w:val="008D1248"/>
    <w:rsid w:val="008D1B6A"/>
    <w:rsid w:val="008D21C5"/>
    <w:rsid w:val="008D226B"/>
    <w:rsid w:val="008D23D1"/>
    <w:rsid w:val="008D246E"/>
    <w:rsid w:val="008D2E32"/>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C4C"/>
    <w:rsid w:val="008D7E22"/>
    <w:rsid w:val="008E08C3"/>
    <w:rsid w:val="008E0A3E"/>
    <w:rsid w:val="008E0A41"/>
    <w:rsid w:val="008E0E46"/>
    <w:rsid w:val="008E1669"/>
    <w:rsid w:val="008E199F"/>
    <w:rsid w:val="008E19B9"/>
    <w:rsid w:val="008E1AD8"/>
    <w:rsid w:val="008E1CFE"/>
    <w:rsid w:val="008E1E01"/>
    <w:rsid w:val="008E1F83"/>
    <w:rsid w:val="008E2169"/>
    <w:rsid w:val="008E451E"/>
    <w:rsid w:val="008E46B2"/>
    <w:rsid w:val="008E49DD"/>
    <w:rsid w:val="008E4D2D"/>
    <w:rsid w:val="008E4ED4"/>
    <w:rsid w:val="008E4F0F"/>
    <w:rsid w:val="008E4F68"/>
    <w:rsid w:val="008E502B"/>
    <w:rsid w:val="008E50D3"/>
    <w:rsid w:val="008E5103"/>
    <w:rsid w:val="008E51DB"/>
    <w:rsid w:val="008E565C"/>
    <w:rsid w:val="008E5929"/>
    <w:rsid w:val="008E5975"/>
    <w:rsid w:val="008E5EDD"/>
    <w:rsid w:val="008E681B"/>
    <w:rsid w:val="008E68CC"/>
    <w:rsid w:val="008E6A06"/>
    <w:rsid w:val="008E6D5F"/>
    <w:rsid w:val="008E72EB"/>
    <w:rsid w:val="008E73E7"/>
    <w:rsid w:val="008E75CE"/>
    <w:rsid w:val="008E77E9"/>
    <w:rsid w:val="008E79DB"/>
    <w:rsid w:val="008E7D13"/>
    <w:rsid w:val="008F0009"/>
    <w:rsid w:val="008F0309"/>
    <w:rsid w:val="008F08D7"/>
    <w:rsid w:val="008F0AE4"/>
    <w:rsid w:val="008F0BBF"/>
    <w:rsid w:val="008F0F76"/>
    <w:rsid w:val="008F0F99"/>
    <w:rsid w:val="008F15F3"/>
    <w:rsid w:val="008F1C3F"/>
    <w:rsid w:val="008F25ED"/>
    <w:rsid w:val="008F26D1"/>
    <w:rsid w:val="008F2775"/>
    <w:rsid w:val="008F2BC4"/>
    <w:rsid w:val="008F2EBD"/>
    <w:rsid w:val="008F315E"/>
    <w:rsid w:val="008F392E"/>
    <w:rsid w:val="008F40C1"/>
    <w:rsid w:val="008F4149"/>
    <w:rsid w:val="008F4379"/>
    <w:rsid w:val="008F45FA"/>
    <w:rsid w:val="008F4C01"/>
    <w:rsid w:val="008F52ED"/>
    <w:rsid w:val="008F59C0"/>
    <w:rsid w:val="008F5A85"/>
    <w:rsid w:val="008F5CDB"/>
    <w:rsid w:val="008F5F22"/>
    <w:rsid w:val="008F6050"/>
    <w:rsid w:val="008F679B"/>
    <w:rsid w:val="008F68C7"/>
    <w:rsid w:val="008F723B"/>
    <w:rsid w:val="008F72F6"/>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26A3"/>
    <w:rsid w:val="0090327D"/>
    <w:rsid w:val="0090400D"/>
    <w:rsid w:val="0090458B"/>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2F"/>
    <w:rsid w:val="00913463"/>
    <w:rsid w:val="00913535"/>
    <w:rsid w:val="00913EDE"/>
    <w:rsid w:val="00914BC3"/>
    <w:rsid w:val="009156E5"/>
    <w:rsid w:val="00915A2E"/>
    <w:rsid w:val="00916054"/>
    <w:rsid w:val="00916301"/>
    <w:rsid w:val="009164A4"/>
    <w:rsid w:val="00916676"/>
    <w:rsid w:val="009166C5"/>
    <w:rsid w:val="00916C93"/>
    <w:rsid w:val="00916E52"/>
    <w:rsid w:val="00916F8A"/>
    <w:rsid w:val="0091705E"/>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6C3"/>
    <w:rsid w:val="00933DC3"/>
    <w:rsid w:val="00934ED0"/>
    <w:rsid w:val="00935238"/>
    <w:rsid w:val="009353D7"/>
    <w:rsid w:val="00935749"/>
    <w:rsid w:val="009359C5"/>
    <w:rsid w:val="00935B29"/>
    <w:rsid w:val="00935B48"/>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4847"/>
    <w:rsid w:val="009450E2"/>
    <w:rsid w:val="00945169"/>
    <w:rsid w:val="00945378"/>
    <w:rsid w:val="00945623"/>
    <w:rsid w:val="00945917"/>
    <w:rsid w:val="00945A0F"/>
    <w:rsid w:val="009460E4"/>
    <w:rsid w:val="00946753"/>
    <w:rsid w:val="009472F2"/>
    <w:rsid w:val="0094743D"/>
    <w:rsid w:val="00947539"/>
    <w:rsid w:val="00947AE6"/>
    <w:rsid w:val="00947B4F"/>
    <w:rsid w:val="00947DC7"/>
    <w:rsid w:val="00950077"/>
    <w:rsid w:val="00950102"/>
    <w:rsid w:val="0095043D"/>
    <w:rsid w:val="00950587"/>
    <w:rsid w:val="009509B2"/>
    <w:rsid w:val="00950A10"/>
    <w:rsid w:val="00950A20"/>
    <w:rsid w:val="00951290"/>
    <w:rsid w:val="0095197A"/>
    <w:rsid w:val="00952069"/>
    <w:rsid w:val="009520B3"/>
    <w:rsid w:val="00952519"/>
    <w:rsid w:val="00952559"/>
    <w:rsid w:val="00952935"/>
    <w:rsid w:val="00952962"/>
    <w:rsid w:val="009534DE"/>
    <w:rsid w:val="009538A9"/>
    <w:rsid w:val="00953E01"/>
    <w:rsid w:val="00953FAA"/>
    <w:rsid w:val="00953FB9"/>
    <w:rsid w:val="0095405B"/>
    <w:rsid w:val="0095490B"/>
    <w:rsid w:val="00954A66"/>
    <w:rsid w:val="00954C34"/>
    <w:rsid w:val="00954FDD"/>
    <w:rsid w:val="0095526E"/>
    <w:rsid w:val="009553FE"/>
    <w:rsid w:val="009556DC"/>
    <w:rsid w:val="009558EB"/>
    <w:rsid w:val="00955AA9"/>
    <w:rsid w:val="00955AE4"/>
    <w:rsid w:val="00955FE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7A1"/>
    <w:rsid w:val="00961AA5"/>
    <w:rsid w:val="00961CDC"/>
    <w:rsid w:val="009627C1"/>
    <w:rsid w:val="009629D5"/>
    <w:rsid w:val="00962DA3"/>
    <w:rsid w:val="00962E07"/>
    <w:rsid w:val="00962F72"/>
    <w:rsid w:val="00963167"/>
    <w:rsid w:val="00963244"/>
    <w:rsid w:val="00963860"/>
    <w:rsid w:val="00963BB5"/>
    <w:rsid w:val="00963BDB"/>
    <w:rsid w:val="00963DB8"/>
    <w:rsid w:val="0096464B"/>
    <w:rsid w:val="00964768"/>
    <w:rsid w:val="00964777"/>
    <w:rsid w:val="00964CA9"/>
    <w:rsid w:val="00964D00"/>
    <w:rsid w:val="00964F18"/>
    <w:rsid w:val="0096505A"/>
    <w:rsid w:val="009653DA"/>
    <w:rsid w:val="009656A9"/>
    <w:rsid w:val="00965B07"/>
    <w:rsid w:val="00965E17"/>
    <w:rsid w:val="00966039"/>
    <w:rsid w:val="009661AA"/>
    <w:rsid w:val="009661DC"/>
    <w:rsid w:val="009662CE"/>
    <w:rsid w:val="009664C5"/>
    <w:rsid w:val="00966571"/>
    <w:rsid w:val="009669D0"/>
    <w:rsid w:val="00966B09"/>
    <w:rsid w:val="00966DE9"/>
    <w:rsid w:val="009670E3"/>
    <w:rsid w:val="009673AD"/>
    <w:rsid w:val="009676D1"/>
    <w:rsid w:val="00967943"/>
    <w:rsid w:val="00970723"/>
    <w:rsid w:val="00970779"/>
    <w:rsid w:val="00970BD1"/>
    <w:rsid w:val="00970CB9"/>
    <w:rsid w:val="00971013"/>
    <w:rsid w:val="00971083"/>
    <w:rsid w:val="009710D5"/>
    <w:rsid w:val="00971155"/>
    <w:rsid w:val="00971372"/>
    <w:rsid w:val="009719CC"/>
    <w:rsid w:val="009719F6"/>
    <w:rsid w:val="00971A2E"/>
    <w:rsid w:val="00971D70"/>
    <w:rsid w:val="00971F18"/>
    <w:rsid w:val="009727C3"/>
    <w:rsid w:val="00972986"/>
    <w:rsid w:val="00972B54"/>
    <w:rsid w:val="00972BD5"/>
    <w:rsid w:val="00972DAB"/>
    <w:rsid w:val="009734F2"/>
    <w:rsid w:val="00973706"/>
    <w:rsid w:val="00973C37"/>
    <w:rsid w:val="00973C95"/>
    <w:rsid w:val="00974010"/>
    <w:rsid w:val="00974806"/>
    <w:rsid w:val="0097498F"/>
    <w:rsid w:val="00974A5A"/>
    <w:rsid w:val="00974ED4"/>
    <w:rsid w:val="0097536D"/>
    <w:rsid w:val="00975459"/>
    <w:rsid w:val="009754C1"/>
    <w:rsid w:val="009758C3"/>
    <w:rsid w:val="00975A9C"/>
    <w:rsid w:val="00975BE6"/>
    <w:rsid w:val="00975CA0"/>
    <w:rsid w:val="00975D94"/>
    <w:rsid w:val="009763E0"/>
    <w:rsid w:val="00976851"/>
    <w:rsid w:val="00976AAC"/>
    <w:rsid w:val="00976DCE"/>
    <w:rsid w:val="00976EDB"/>
    <w:rsid w:val="0097703D"/>
    <w:rsid w:val="00977305"/>
    <w:rsid w:val="0097798C"/>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5C9"/>
    <w:rsid w:val="0098260E"/>
    <w:rsid w:val="00982610"/>
    <w:rsid w:val="0098274A"/>
    <w:rsid w:val="00982CC6"/>
    <w:rsid w:val="00982E83"/>
    <w:rsid w:val="009832EA"/>
    <w:rsid w:val="0098334E"/>
    <w:rsid w:val="009835C2"/>
    <w:rsid w:val="009837E7"/>
    <w:rsid w:val="0098383F"/>
    <w:rsid w:val="00983B11"/>
    <w:rsid w:val="00983ED1"/>
    <w:rsid w:val="0098436C"/>
    <w:rsid w:val="009846DE"/>
    <w:rsid w:val="0098498D"/>
    <w:rsid w:val="00985058"/>
    <w:rsid w:val="0098576C"/>
    <w:rsid w:val="00985989"/>
    <w:rsid w:val="0098691C"/>
    <w:rsid w:val="00986B93"/>
    <w:rsid w:val="00987074"/>
    <w:rsid w:val="009871AF"/>
    <w:rsid w:val="00987507"/>
    <w:rsid w:val="009876FE"/>
    <w:rsid w:val="0098785C"/>
    <w:rsid w:val="009878B5"/>
    <w:rsid w:val="00987BF4"/>
    <w:rsid w:val="00987C92"/>
    <w:rsid w:val="009902AB"/>
    <w:rsid w:val="00990698"/>
    <w:rsid w:val="009907D7"/>
    <w:rsid w:val="00990B76"/>
    <w:rsid w:val="00991012"/>
    <w:rsid w:val="00991068"/>
    <w:rsid w:val="009915B6"/>
    <w:rsid w:val="009915C2"/>
    <w:rsid w:val="009917E9"/>
    <w:rsid w:val="009918E8"/>
    <w:rsid w:val="009921E5"/>
    <w:rsid w:val="009921F7"/>
    <w:rsid w:val="00992241"/>
    <w:rsid w:val="009923A0"/>
    <w:rsid w:val="0099250F"/>
    <w:rsid w:val="00992625"/>
    <w:rsid w:val="00992F45"/>
    <w:rsid w:val="009936F4"/>
    <w:rsid w:val="00993806"/>
    <w:rsid w:val="009938DA"/>
    <w:rsid w:val="00993A45"/>
    <w:rsid w:val="009942B6"/>
    <w:rsid w:val="00994782"/>
    <w:rsid w:val="00994839"/>
    <w:rsid w:val="00994D72"/>
    <w:rsid w:val="00994DBC"/>
    <w:rsid w:val="009955CA"/>
    <w:rsid w:val="009957EC"/>
    <w:rsid w:val="00995BAF"/>
    <w:rsid w:val="00995F7D"/>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C56"/>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24"/>
    <w:rsid w:val="009B498C"/>
    <w:rsid w:val="009B53D6"/>
    <w:rsid w:val="009B55A7"/>
    <w:rsid w:val="009B5AAD"/>
    <w:rsid w:val="009B5D17"/>
    <w:rsid w:val="009B6302"/>
    <w:rsid w:val="009B633D"/>
    <w:rsid w:val="009B6469"/>
    <w:rsid w:val="009B6D0C"/>
    <w:rsid w:val="009B6EE9"/>
    <w:rsid w:val="009B70A7"/>
    <w:rsid w:val="009B71F7"/>
    <w:rsid w:val="009B735E"/>
    <w:rsid w:val="009B73A4"/>
    <w:rsid w:val="009B784E"/>
    <w:rsid w:val="009B7AE1"/>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4E22"/>
    <w:rsid w:val="009C50BE"/>
    <w:rsid w:val="009C5372"/>
    <w:rsid w:val="009C537E"/>
    <w:rsid w:val="009C5A1F"/>
    <w:rsid w:val="009C62CC"/>
    <w:rsid w:val="009C636C"/>
    <w:rsid w:val="009C6440"/>
    <w:rsid w:val="009C6568"/>
    <w:rsid w:val="009C66F2"/>
    <w:rsid w:val="009C67DE"/>
    <w:rsid w:val="009C725E"/>
    <w:rsid w:val="009C72CE"/>
    <w:rsid w:val="009C7374"/>
    <w:rsid w:val="009C78EC"/>
    <w:rsid w:val="009C792B"/>
    <w:rsid w:val="009C7DD2"/>
    <w:rsid w:val="009C7E5E"/>
    <w:rsid w:val="009C7F50"/>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992"/>
    <w:rsid w:val="009D3D8E"/>
    <w:rsid w:val="009D4083"/>
    <w:rsid w:val="009D4185"/>
    <w:rsid w:val="009D44D4"/>
    <w:rsid w:val="009D45CD"/>
    <w:rsid w:val="009D4FBD"/>
    <w:rsid w:val="009D4FE7"/>
    <w:rsid w:val="009D54C2"/>
    <w:rsid w:val="009D54FE"/>
    <w:rsid w:val="009D5C5C"/>
    <w:rsid w:val="009D5C9A"/>
    <w:rsid w:val="009D6DB3"/>
    <w:rsid w:val="009D6EF9"/>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60C"/>
    <w:rsid w:val="009E2BF3"/>
    <w:rsid w:val="009E2CFB"/>
    <w:rsid w:val="009E31DD"/>
    <w:rsid w:val="009E340B"/>
    <w:rsid w:val="009E3879"/>
    <w:rsid w:val="009E3C00"/>
    <w:rsid w:val="009E4597"/>
    <w:rsid w:val="009E49AC"/>
    <w:rsid w:val="009E4C35"/>
    <w:rsid w:val="009E53EA"/>
    <w:rsid w:val="009E542D"/>
    <w:rsid w:val="009E5A06"/>
    <w:rsid w:val="009E62E2"/>
    <w:rsid w:val="009E62EA"/>
    <w:rsid w:val="009E6858"/>
    <w:rsid w:val="009E7714"/>
    <w:rsid w:val="009E7C59"/>
    <w:rsid w:val="009F0194"/>
    <w:rsid w:val="009F0459"/>
    <w:rsid w:val="009F053F"/>
    <w:rsid w:val="009F096A"/>
    <w:rsid w:val="009F0A37"/>
    <w:rsid w:val="009F0CEE"/>
    <w:rsid w:val="009F0CF9"/>
    <w:rsid w:val="009F0E97"/>
    <w:rsid w:val="009F10AB"/>
    <w:rsid w:val="009F1C9A"/>
    <w:rsid w:val="009F1F3A"/>
    <w:rsid w:val="009F1F79"/>
    <w:rsid w:val="009F22EE"/>
    <w:rsid w:val="009F24CD"/>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309"/>
    <w:rsid w:val="00A038C0"/>
    <w:rsid w:val="00A03C1F"/>
    <w:rsid w:val="00A03F3B"/>
    <w:rsid w:val="00A0487B"/>
    <w:rsid w:val="00A04EAE"/>
    <w:rsid w:val="00A04F78"/>
    <w:rsid w:val="00A0556B"/>
    <w:rsid w:val="00A0578F"/>
    <w:rsid w:val="00A0596A"/>
    <w:rsid w:val="00A059D7"/>
    <w:rsid w:val="00A066CC"/>
    <w:rsid w:val="00A06B4B"/>
    <w:rsid w:val="00A06E5F"/>
    <w:rsid w:val="00A072AA"/>
    <w:rsid w:val="00A07375"/>
    <w:rsid w:val="00A07502"/>
    <w:rsid w:val="00A07A5E"/>
    <w:rsid w:val="00A07F07"/>
    <w:rsid w:val="00A10302"/>
    <w:rsid w:val="00A10FB8"/>
    <w:rsid w:val="00A1100C"/>
    <w:rsid w:val="00A11254"/>
    <w:rsid w:val="00A1136F"/>
    <w:rsid w:val="00A11772"/>
    <w:rsid w:val="00A11EAF"/>
    <w:rsid w:val="00A12722"/>
    <w:rsid w:val="00A1275F"/>
    <w:rsid w:val="00A12886"/>
    <w:rsid w:val="00A12A3A"/>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BFE"/>
    <w:rsid w:val="00A15CA2"/>
    <w:rsid w:val="00A15D4A"/>
    <w:rsid w:val="00A1619C"/>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20F"/>
    <w:rsid w:val="00A245F2"/>
    <w:rsid w:val="00A24DA4"/>
    <w:rsid w:val="00A24DE8"/>
    <w:rsid w:val="00A25776"/>
    <w:rsid w:val="00A263CA"/>
    <w:rsid w:val="00A2669C"/>
    <w:rsid w:val="00A2678F"/>
    <w:rsid w:val="00A2680A"/>
    <w:rsid w:val="00A26D04"/>
    <w:rsid w:val="00A2702B"/>
    <w:rsid w:val="00A27903"/>
    <w:rsid w:val="00A3024D"/>
    <w:rsid w:val="00A30251"/>
    <w:rsid w:val="00A30377"/>
    <w:rsid w:val="00A30709"/>
    <w:rsid w:val="00A3083F"/>
    <w:rsid w:val="00A30ACA"/>
    <w:rsid w:val="00A30B63"/>
    <w:rsid w:val="00A30C63"/>
    <w:rsid w:val="00A30F87"/>
    <w:rsid w:val="00A317D6"/>
    <w:rsid w:val="00A31A1E"/>
    <w:rsid w:val="00A31A8D"/>
    <w:rsid w:val="00A32167"/>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1"/>
    <w:rsid w:val="00A36EE7"/>
    <w:rsid w:val="00A37469"/>
    <w:rsid w:val="00A37B1E"/>
    <w:rsid w:val="00A37B26"/>
    <w:rsid w:val="00A37EB4"/>
    <w:rsid w:val="00A37F41"/>
    <w:rsid w:val="00A4061F"/>
    <w:rsid w:val="00A407E0"/>
    <w:rsid w:val="00A4081C"/>
    <w:rsid w:val="00A40F32"/>
    <w:rsid w:val="00A41197"/>
    <w:rsid w:val="00A41326"/>
    <w:rsid w:val="00A41368"/>
    <w:rsid w:val="00A41413"/>
    <w:rsid w:val="00A41513"/>
    <w:rsid w:val="00A415AA"/>
    <w:rsid w:val="00A41A68"/>
    <w:rsid w:val="00A41C73"/>
    <w:rsid w:val="00A4229C"/>
    <w:rsid w:val="00A4253D"/>
    <w:rsid w:val="00A42849"/>
    <w:rsid w:val="00A429CE"/>
    <w:rsid w:val="00A42D46"/>
    <w:rsid w:val="00A42E74"/>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CC0"/>
    <w:rsid w:val="00A5108D"/>
    <w:rsid w:val="00A51452"/>
    <w:rsid w:val="00A51483"/>
    <w:rsid w:val="00A51908"/>
    <w:rsid w:val="00A519C2"/>
    <w:rsid w:val="00A51AB4"/>
    <w:rsid w:val="00A521AD"/>
    <w:rsid w:val="00A5244C"/>
    <w:rsid w:val="00A5295C"/>
    <w:rsid w:val="00A52BE7"/>
    <w:rsid w:val="00A52D87"/>
    <w:rsid w:val="00A53044"/>
    <w:rsid w:val="00A5348A"/>
    <w:rsid w:val="00A53B37"/>
    <w:rsid w:val="00A53D08"/>
    <w:rsid w:val="00A53E55"/>
    <w:rsid w:val="00A53EC0"/>
    <w:rsid w:val="00A53F56"/>
    <w:rsid w:val="00A53F5C"/>
    <w:rsid w:val="00A54006"/>
    <w:rsid w:val="00A5422B"/>
    <w:rsid w:val="00A543B9"/>
    <w:rsid w:val="00A5458C"/>
    <w:rsid w:val="00A54C55"/>
    <w:rsid w:val="00A54E04"/>
    <w:rsid w:val="00A54FA7"/>
    <w:rsid w:val="00A55286"/>
    <w:rsid w:val="00A5537F"/>
    <w:rsid w:val="00A55443"/>
    <w:rsid w:val="00A554C7"/>
    <w:rsid w:val="00A5571E"/>
    <w:rsid w:val="00A5591A"/>
    <w:rsid w:val="00A5592C"/>
    <w:rsid w:val="00A5598D"/>
    <w:rsid w:val="00A55CBA"/>
    <w:rsid w:val="00A55E4F"/>
    <w:rsid w:val="00A55F0B"/>
    <w:rsid w:val="00A564F1"/>
    <w:rsid w:val="00A56765"/>
    <w:rsid w:val="00A56914"/>
    <w:rsid w:val="00A56D5F"/>
    <w:rsid w:val="00A56D96"/>
    <w:rsid w:val="00A56E75"/>
    <w:rsid w:val="00A57165"/>
    <w:rsid w:val="00A573FE"/>
    <w:rsid w:val="00A57428"/>
    <w:rsid w:val="00A5786B"/>
    <w:rsid w:val="00A60474"/>
    <w:rsid w:val="00A6062B"/>
    <w:rsid w:val="00A6063F"/>
    <w:rsid w:val="00A6067C"/>
    <w:rsid w:val="00A60689"/>
    <w:rsid w:val="00A607E3"/>
    <w:rsid w:val="00A608F3"/>
    <w:rsid w:val="00A6108C"/>
    <w:rsid w:val="00A61286"/>
    <w:rsid w:val="00A612F6"/>
    <w:rsid w:val="00A618FC"/>
    <w:rsid w:val="00A61DFA"/>
    <w:rsid w:val="00A61F0E"/>
    <w:rsid w:val="00A624C9"/>
    <w:rsid w:val="00A6253D"/>
    <w:rsid w:val="00A62607"/>
    <w:rsid w:val="00A62E92"/>
    <w:rsid w:val="00A6306B"/>
    <w:rsid w:val="00A63121"/>
    <w:rsid w:val="00A632BC"/>
    <w:rsid w:val="00A6390A"/>
    <w:rsid w:val="00A6394A"/>
    <w:rsid w:val="00A6398C"/>
    <w:rsid w:val="00A63A59"/>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075"/>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59C"/>
    <w:rsid w:val="00A81776"/>
    <w:rsid w:val="00A81DA9"/>
    <w:rsid w:val="00A81F5D"/>
    <w:rsid w:val="00A8244A"/>
    <w:rsid w:val="00A8268D"/>
    <w:rsid w:val="00A8298B"/>
    <w:rsid w:val="00A829A5"/>
    <w:rsid w:val="00A82E30"/>
    <w:rsid w:val="00A8309D"/>
    <w:rsid w:val="00A838D6"/>
    <w:rsid w:val="00A83ADB"/>
    <w:rsid w:val="00A84199"/>
    <w:rsid w:val="00A8423E"/>
    <w:rsid w:val="00A84327"/>
    <w:rsid w:val="00A84346"/>
    <w:rsid w:val="00A8486F"/>
    <w:rsid w:val="00A848FD"/>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5C"/>
    <w:rsid w:val="00A91372"/>
    <w:rsid w:val="00A914A6"/>
    <w:rsid w:val="00A9156D"/>
    <w:rsid w:val="00A91868"/>
    <w:rsid w:val="00A91C33"/>
    <w:rsid w:val="00A91CB4"/>
    <w:rsid w:val="00A92152"/>
    <w:rsid w:val="00A926E5"/>
    <w:rsid w:val="00A92B43"/>
    <w:rsid w:val="00A92CC1"/>
    <w:rsid w:val="00A936C1"/>
    <w:rsid w:val="00A937D7"/>
    <w:rsid w:val="00A9398A"/>
    <w:rsid w:val="00A93B46"/>
    <w:rsid w:val="00A93F4A"/>
    <w:rsid w:val="00A942AD"/>
    <w:rsid w:val="00A9468A"/>
    <w:rsid w:val="00A94A35"/>
    <w:rsid w:val="00A94F99"/>
    <w:rsid w:val="00A9508E"/>
    <w:rsid w:val="00A953E1"/>
    <w:rsid w:val="00A95924"/>
    <w:rsid w:val="00A95927"/>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FFD"/>
    <w:rsid w:val="00AA1018"/>
    <w:rsid w:val="00AA107F"/>
    <w:rsid w:val="00AA1552"/>
    <w:rsid w:val="00AA16EF"/>
    <w:rsid w:val="00AA17F6"/>
    <w:rsid w:val="00AA18BD"/>
    <w:rsid w:val="00AA1903"/>
    <w:rsid w:val="00AA23EE"/>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A70"/>
    <w:rsid w:val="00AA5AAD"/>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0"/>
    <w:rsid w:val="00AB1B5E"/>
    <w:rsid w:val="00AB1DC3"/>
    <w:rsid w:val="00AB1E06"/>
    <w:rsid w:val="00AB1EB5"/>
    <w:rsid w:val="00AB1EF4"/>
    <w:rsid w:val="00AB225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6EE"/>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A99"/>
    <w:rsid w:val="00AC0DE1"/>
    <w:rsid w:val="00AC1409"/>
    <w:rsid w:val="00AC1688"/>
    <w:rsid w:val="00AC17BC"/>
    <w:rsid w:val="00AC1817"/>
    <w:rsid w:val="00AC1DAD"/>
    <w:rsid w:val="00AC1F3C"/>
    <w:rsid w:val="00AC1F6E"/>
    <w:rsid w:val="00AC2187"/>
    <w:rsid w:val="00AC25EE"/>
    <w:rsid w:val="00AC264D"/>
    <w:rsid w:val="00AC288D"/>
    <w:rsid w:val="00AC2F7F"/>
    <w:rsid w:val="00AC3195"/>
    <w:rsid w:val="00AC324A"/>
    <w:rsid w:val="00AC4172"/>
    <w:rsid w:val="00AC48A3"/>
    <w:rsid w:val="00AC4A2C"/>
    <w:rsid w:val="00AC4BA3"/>
    <w:rsid w:val="00AC4CFB"/>
    <w:rsid w:val="00AC4F85"/>
    <w:rsid w:val="00AC52B5"/>
    <w:rsid w:val="00AC54FB"/>
    <w:rsid w:val="00AC56EF"/>
    <w:rsid w:val="00AC57C9"/>
    <w:rsid w:val="00AC57D2"/>
    <w:rsid w:val="00AC59C0"/>
    <w:rsid w:val="00AC6131"/>
    <w:rsid w:val="00AC61CF"/>
    <w:rsid w:val="00AC61FE"/>
    <w:rsid w:val="00AC6494"/>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B0"/>
    <w:rsid w:val="00AD2504"/>
    <w:rsid w:val="00AD2E12"/>
    <w:rsid w:val="00AD344D"/>
    <w:rsid w:val="00AD35C6"/>
    <w:rsid w:val="00AD3D01"/>
    <w:rsid w:val="00AD3F18"/>
    <w:rsid w:val="00AD4079"/>
    <w:rsid w:val="00AD4299"/>
    <w:rsid w:val="00AD4338"/>
    <w:rsid w:val="00AD464C"/>
    <w:rsid w:val="00AD47A0"/>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F7D"/>
    <w:rsid w:val="00AE37E9"/>
    <w:rsid w:val="00AE3EF1"/>
    <w:rsid w:val="00AE3FC4"/>
    <w:rsid w:val="00AE49A5"/>
    <w:rsid w:val="00AE4ABF"/>
    <w:rsid w:val="00AE4C16"/>
    <w:rsid w:val="00AE4F53"/>
    <w:rsid w:val="00AE5080"/>
    <w:rsid w:val="00AE52FE"/>
    <w:rsid w:val="00AE548F"/>
    <w:rsid w:val="00AE5DB8"/>
    <w:rsid w:val="00AE5FD2"/>
    <w:rsid w:val="00AE6096"/>
    <w:rsid w:val="00AE6318"/>
    <w:rsid w:val="00AE6788"/>
    <w:rsid w:val="00AE683D"/>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226"/>
    <w:rsid w:val="00AF238C"/>
    <w:rsid w:val="00AF23DC"/>
    <w:rsid w:val="00AF2A7B"/>
    <w:rsid w:val="00AF2E64"/>
    <w:rsid w:val="00AF2E88"/>
    <w:rsid w:val="00AF35B0"/>
    <w:rsid w:val="00AF3C3C"/>
    <w:rsid w:val="00AF3C52"/>
    <w:rsid w:val="00AF4176"/>
    <w:rsid w:val="00AF44E4"/>
    <w:rsid w:val="00AF44F4"/>
    <w:rsid w:val="00AF4A12"/>
    <w:rsid w:val="00AF4BB2"/>
    <w:rsid w:val="00AF4CE5"/>
    <w:rsid w:val="00AF5023"/>
    <w:rsid w:val="00AF5297"/>
    <w:rsid w:val="00AF533D"/>
    <w:rsid w:val="00AF5627"/>
    <w:rsid w:val="00AF582A"/>
    <w:rsid w:val="00AF5913"/>
    <w:rsid w:val="00AF609D"/>
    <w:rsid w:val="00AF6702"/>
    <w:rsid w:val="00AF692A"/>
    <w:rsid w:val="00AF696C"/>
    <w:rsid w:val="00AF6B62"/>
    <w:rsid w:val="00AF7738"/>
    <w:rsid w:val="00AF79C8"/>
    <w:rsid w:val="00AF7B5C"/>
    <w:rsid w:val="00AF7B81"/>
    <w:rsid w:val="00AF7C93"/>
    <w:rsid w:val="00B003D7"/>
    <w:rsid w:val="00B00532"/>
    <w:rsid w:val="00B01192"/>
    <w:rsid w:val="00B01517"/>
    <w:rsid w:val="00B016AC"/>
    <w:rsid w:val="00B019C1"/>
    <w:rsid w:val="00B01B77"/>
    <w:rsid w:val="00B01EBD"/>
    <w:rsid w:val="00B027F0"/>
    <w:rsid w:val="00B02AFA"/>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67F"/>
    <w:rsid w:val="00B077CD"/>
    <w:rsid w:val="00B07D16"/>
    <w:rsid w:val="00B07D1A"/>
    <w:rsid w:val="00B10161"/>
    <w:rsid w:val="00B104AC"/>
    <w:rsid w:val="00B1088E"/>
    <w:rsid w:val="00B1091D"/>
    <w:rsid w:val="00B10E90"/>
    <w:rsid w:val="00B1101A"/>
    <w:rsid w:val="00B112D7"/>
    <w:rsid w:val="00B11CC5"/>
    <w:rsid w:val="00B11D88"/>
    <w:rsid w:val="00B11E8C"/>
    <w:rsid w:val="00B11FB3"/>
    <w:rsid w:val="00B12171"/>
    <w:rsid w:val="00B1218A"/>
    <w:rsid w:val="00B121C7"/>
    <w:rsid w:val="00B12461"/>
    <w:rsid w:val="00B12514"/>
    <w:rsid w:val="00B1309A"/>
    <w:rsid w:val="00B1316F"/>
    <w:rsid w:val="00B1318D"/>
    <w:rsid w:val="00B1345C"/>
    <w:rsid w:val="00B1355D"/>
    <w:rsid w:val="00B13796"/>
    <w:rsid w:val="00B137BF"/>
    <w:rsid w:val="00B147D5"/>
    <w:rsid w:val="00B14A3A"/>
    <w:rsid w:val="00B14D8C"/>
    <w:rsid w:val="00B14DFA"/>
    <w:rsid w:val="00B14F34"/>
    <w:rsid w:val="00B1562D"/>
    <w:rsid w:val="00B15804"/>
    <w:rsid w:val="00B1591A"/>
    <w:rsid w:val="00B15976"/>
    <w:rsid w:val="00B159E6"/>
    <w:rsid w:val="00B16566"/>
    <w:rsid w:val="00B16C8F"/>
    <w:rsid w:val="00B16E11"/>
    <w:rsid w:val="00B16ED0"/>
    <w:rsid w:val="00B16FF3"/>
    <w:rsid w:val="00B1734F"/>
    <w:rsid w:val="00B17639"/>
    <w:rsid w:val="00B17849"/>
    <w:rsid w:val="00B17A27"/>
    <w:rsid w:val="00B17BF0"/>
    <w:rsid w:val="00B2052A"/>
    <w:rsid w:val="00B20D83"/>
    <w:rsid w:val="00B20FD7"/>
    <w:rsid w:val="00B212E7"/>
    <w:rsid w:val="00B2193A"/>
    <w:rsid w:val="00B21B6B"/>
    <w:rsid w:val="00B21F0C"/>
    <w:rsid w:val="00B2221D"/>
    <w:rsid w:val="00B2224F"/>
    <w:rsid w:val="00B222FA"/>
    <w:rsid w:val="00B22422"/>
    <w:rsid w:val="00B2274B"/>
    <w:rsid w:val="00B22A8B"/>
    <w:rsid w:val="00B22D2A"/>
    <w:rsid w:val="00B22DE2"/>
    <w:rsid w:val="00B233E9"/>
    <w:rsid w:val="00B2390B"/>
    <w:rsid w:val="00B23AAA"/>
    <w:rsid w:val="00B23F4E"/>
    <w:rsid w:val="00B24644"/>
    <w:rsid w:val="00B24A2F"/>
    <w:rsid w:val="00B24C14"/>
    <w:rsid w:val="00B24D68"/>
    <w:rsid w:val="00B24FB2"/>
    <w:rsid w:val="00B25333"/>
    <w:rsid w:val="00B25632"/>
    <w:rsid w:val="00B25762"/>
    <w:rsid w:val="00B257A1"/>
    <w:rsid w:val="00B25B4E"/>
    <w:rsid w:val="00B26562"/>
    <w:rsid w:val="00B26A33"/>
    <w:rsid w:val="00B26B34"/>
    <w:rsid w:val="00B26FAA"/>
    <w:rsid w:val="00B26FFA"/>
    <w:rsid w:val="00B273B9"/>
    <w:rsid w:val="00B30010"/>
    <w:rsid w:val="00B3037C"/>
    <w:rsid w:val="00B304DE"/>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46F8"/>
    <w:rsid w:val="00B34BE2"/>
    <w:rsid w:val="00B355F7"/>
    <w:rsid w:val="00B35859"/>
    <w:rsid w:val="00B35A5C"/>
    <w:rsid w:val="00B35E58"/>
    <w:rsid w:val="00B35EFA"/>
    <w:rsid w:val="00B365A0"/>
    <w:rsid w:val="00B36874"/>
    <w:rsid w:val="00B36B51"/>
    <w:rsid w:val="00B36D54"/>
    <w:rsid w:val="00B36E8F"/>
    <w:rsid w:val="00B36EF0"/>
    <w:rsid w:val="00B370B6"/>
    <w:rsid w:val="00B3783A"/>
    <w:rsid w:val="00B379D0"/>
    <w:rsid w:val="00B37B34"/>
    <w:rsid w:val="00B37C14"/>
    <w:rsid w:val="00B37C70"/>
    <w:rsid w:val="00B402FA"/>
    <w:rsid w:val="00B4030F"/>
    <w:rsid w:val="00B4090A"/>
    <w:rsid w:val="00B40911"/>
    <w:rsid w:val="00B40AE9"/>
    <w:rsid w:val="00B40B5B"/>
    <w:rsid w:val="00B40D22"/>
    <w:rsid w:val="00B41060"/>
    <w:rsid w:val="00B411D3"/>
    <w:rsid w:val="00B41213"/>
    <w:rsid w:val="00B41470"/>
    <w:rsid w:val="00B4163B"/>
    <w:rsid w:val="00B41766"/>
    <w:rsid w:val="00B418FE"/>
    <w:rsid w:val="00B41980"/>
    <w:rsid w:val="00B41FD7"/>
    <w:rsid w:val="00B420AA"/>
    <w:rsid w:val="00B422C2"/>
    <w:rsid w:val="00B427AE"/>
    <w:rsid w:val="00B42FD3"/>
    <w:rsid w:val="00B43918"/>
    <w:rsid w:val="00B439E4"/>
    <w:rsid w:val="00B43F35"/>
    <w:rsid w:val="00B43F6A"/>
    <w:rsid w:val="00B4427B"/>
    <w:rsid w:val="00B44AE6"/>
    <w:rsid w:val="00B44B36"/>
    <w:rsid w:val="00B44BEE"/>
    <w:rsid w:val="00B44FC1"/>
    <w:rsid w:val="00B45680"/>
    <w:rsid w:val="00B462C0"/>
    <w:rsid w:val="00B46A32"/>
    <w:rsid w:val="00B46D7A"/>
    <w:rsid w:val="00B46F79"/>
    <w:rsid w:val="00B46FD6"/>
    <w:rsid w:val="00B475EE"/>
    <w:rsid w:val="00B47770"/>
    <w:rsid w:val="00B47C93"/>
    <w:rsid w:val="00B47FC2"/>
    <w:rsid w:val="00B5004F"/>
    <w:rsid w:val="00B502EF"/>
    <w:rsid w:val="00B50785"/>
    <w:rsid w:val="00B5078A"/>
    <w:rsid w:val="00B5087C"/>
    <w:rsid w:val="00B50ABA"/>
    <w:rsid w:val="00B50FC7"/>
    <w:rsid w:val="00B510BB"/>
    <w:rsid w:val="00B515FB"/>
    <w:rsid w:val="00B51738"/>
    <w:rsid w:val="00B51BCB"/>
    <w:rsid w:val="00B51CD3"/>
    <w:rsid w:val="00B51D3C"/>
    <w:rsid w:val="00B51E67"/>
    <w:rsid w:val="00B51F9E"/>
    <w:rsid w:val="00B52031"/>
    <w:rsid w:val="00B52078"/>
    <w:rsid w:val="00B522AC"/>
    <w:rsid w:val="00B523FC"/>
    <w:rsid w:val="00B52684"/>
    <w:rsid w:val="00B52B18"/>
    <w:rsid w:val="00B52D7E"/>
    <w:rsid w:val="00B5331E"/>
    <w:rsid w:val="00B53888"/>
    <w:rsid w:val="00B53C26"/>
    <w:rsid w:val="00B53EA5"/>
    <w:rsid w:val="00B546A5"/>
    <w:rsid w:val="00B547BB"/>
    <w:rsid w:val="00B54BA6"/>
    <w:rsid w:val="00B54E4A"/>
    <w:rsid w:val="00B54F8A"/>
    <w:rsid w:val="00B55612"/>
    <w:rsid w:val="00B558BE"/>
    <w:rsid w:val="00B55BB6"/>
    <w:rsid w:val="00B55FEE"/>
    <w:rsid w:val="00B5679D"/>
    <w:rsid w:val="00B56881"/>
    <w:rsid w:val="00B56CB7"/>
    <w:rsid w:val="00B5732F"/>
    <w:rsid w:val="00B5737A"/>
    <w:rsid w:val="00B5751C"/>
    <w:rsid w:val="00B575AC"/>
    <w:rsid w:val="00B57600"/>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CFA"/>
    <w:rsid w:val="00B61DA8"/>
    <w:rsid w:val="00B62C0E"/>
    <w:rsid w:val="00B62C51"/>
    <w:rsid w:val="00B63001"/>
    <w:rsid w:val="00B6352B"/>
    <w:rsid w:val="00B63A35"/>
    <w:rsid w:val="00B64CB6"/>
    <w:rsid w:val="00B65653"/>
    <w:rsid w:val="00B65679"/>
    <w:rsid w:val="00B658DC"/>
    <w:rsid w:val="00B6599D"/>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CF5"/>
    <w:rsid w:val="00B72ECC"/>
    <w:rsid w:val="00B73579"/>
    <w:rsid w:val="00B73666"/>
    <w:rsid w:val="00B73A48"/>
    <w:rsid w:val="00B73E0D"/>
    <w:rsid w:val="00B74605"/>
    <w:rsid w:val="00B746A7"/>
    <w:rsid w:val="00B74BB6"/>
    <w:rsid w:val="00B74C44"/>
    <w:rsid w:val="00B74F98"/>
    <w:rsid w:val="00B74FB1"/>
    <w:rsid w:val="00B75209"/>
    <w:rsid w:val="00B75AE5"/>
    <w:rsid w:val="00B75C63"/>
    <w:rsid w:val="00B765F6"/>
    <w:rsid w:val="00B76AFF"/>
    <w:rsid w:val="00B76C9F"/>
    <w:rsid w:val="00B77333"/>
    <w:rsid w:val="00B77476"/>
    <w:rsid w:val="00B7751F"/>
    <w:rsid w:val="00B777F7"/>
    <w:rsid w:val="00B77BB9"/>
    <w:rsid w:val="00B801E2"/>
    <w:rsid w:val="00B8088A"/>
    <w:rsid w:val="00B80B80"/>
    <w:rsid w:val="00B80B90"/>
    <w:rsid w:val="00B80CC6"/>
    <w:rsid w:val="00B8103E"/>
    <w:rsid w:val="00B8120B"/>
    <w:rsid w:val="00B8173F"/>
    <w:rsid w:val="00B8198B"/>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BA"/>
    <w:rsid w:val="00B85765"/>
    <w:rsid w:val="00B85979"/>
    <w:rsid w:val="00B85E24"/>
    <w:rsid w:val="00B860C7"/>
    <w:rsid w:val="00B86477"/>
    <w:rsid w:val="00B867D9"/>
    <w:rsid w:val="00B86A21"/>
    <w:rsid w:val="00B86BEA"/>
    <w:rsid w:val="00B87009"/>
    <w:rsid w:val="00B873A3"/>
    <w:rsid w:val="00B873F6"/>
    <w:rsid w:val="00B87989"/>
    <w:rsid w:val="00B87F4A"/>
    <w:rsid w:val="00B9009E"/>
    <w:rsid w:val="00B901D0"/>
    <w:rsid w:val="00B90381"/>
    <w:rsid w:val="00B90390"/>
    <w:rsid w:val="00B90608"/>
    <w:rsid w:val="00B9081E"/>
    <w:rsid w:val="00B9096B"/>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413C"/>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C2C"/>
    <w:rsid w:val="00BA0F1E"/>
    <w:rsid w:val="00BA0FB9"/>
    <w:rsid w:val="00BA1333"/>
    <w:rsid w:val="00BA15B8"/>
    <w:rsid w:val="00BA171B"/>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0C0"/>
    <w:rsid w:val="00BA54BD"/>
    <w:rsid w:val="00BA5BA4"/>
    <w:rsid w:val="00BA5CAC"/>
    <w:rsid w:val="00BA60BE"/>
    <w:rsid w:val="00BA61AF"/>
    <w:rsid w:val="00BA6212"/>
    <w:rsid w:val="00BA647E"/>
    <w:rsid w:val="00BA6856"/>
    <w:rsid w:val="00BA6C78"/>
    <w:rsid w:val="00BA6E51"/>
    <w:rsid w:val="00BA6F04"/>
    <w:rsid w:val="00BA70D0"/>
    <w:rsid w:val="00BA7295"/>
    <w:rsid w:val="00BA77E9"/>
    <w:rsid w:val="00BA78F1"/>
    <w:rsid w:val="00BA7B13"/>
    <w:rsid w:val="00BA7DBC"/>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3960"/>
    <w:rsid w:val="00BB416B"/>
    <w:rsid w:val="00BB4344"/>
    <w:rsid w:val="00BB4438"/>
    <w:rsid w:val="00BB4544"/>
    <w:rsid w:val="00BB45D8"/>
    <w:rsid w:val="00BB4AC3"/>
    <w:rsid w:val="00BB4D21"/>
    <w:rsid w:val="00BB5222"/>
    <w:rsid w:val="00BB5353"/>
    <w:rsid w:val="00BB53CD"/>
    <w:rsid w:val="00BB5736"/>
    <w:rsid w:val="00BB59B1"/>
    <w:rsid w:val="00BB5EE8"/>
    <w:rsid w:val="00BB6008"/>
    <w:rsid w:val="00BB6148"/>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0B3"/>
    <w:rsid w:val="00BC0215"/>
    <w:rsid w:val="00BC033F"/>
    <w:rsid w:val="00BC069F"/>
    <w:rsid w:val="00BC092E"/>
    <w:rsid w:val="00BC0993"/>
    <w:rsid w:val="00BC0B19"/>
    <w:rsid w:val="00BC0E7B"/>
    <w:rsid w:val="00BC10EB"/>
    <w:rsid w:val="00BC127C"/>
    <w:rsid w:val="00BC134D"/>
    <w:rsid w:val="00BC1747"/>
    <w:rsid w:val="00BC2088"/>
    <w:rsid w:val="00BC261B"/>
    <w:rsid w:val="00BC26F8"/>
    <w:rsid w:val="00BC2AF2"/>
    <w:rsid w:val="00BC2C2A"/>
    <w:rsid w:val="00BC2DFD"/>
    <w:rsid w:val="00BC2FC7"/>
    <w:rsid w:val="00BC2FD2"/>
    <w:rsid w:val="00BC3A87"/>
    <w:rsid w:val="00BC3C64"/>
    <w:rsid w:val="00BC3CC7"/>
    <w:rsid w:val="00BC43C6"/>
    <w:rsid w:val="00BC4561"/>
    <w:rsid w:val="00BC45C0"/>
    <w:rsid w:val="00BC4EDC"/>
    <w:rsid w:val="00BC4F19"/>
    <w:rsid w:val="00BC5148"/>
    <w:rsid w:val="00BC51E1"/>
    <w:rsid w:val="00BC550A"/>
    <w:rsid w:val="00BC55B3"/>
    <w:rsid w:val="00BC55B4"/>
    <w:rsid w:val="00BC5E33"/>
    <w:rsid w:val="00BC5FA6"/>
    <w:rsid w:val="00BC6258"/>
    <w:rsid w:val="00BC650F"/>
    <w:rsid w:val="00BC6B3C"/>
    <w:rsid w:val="00BC6E01"/>
    <w:rsid w:val="00BC72EF"/>
    <w:rsid w:val="00BC789E"/>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54B"/>
    <w:rsid w:val="00BD482E"/>
    <w:rsid w:val="00BD4C59"/>
    <w:rsid w:val="00BD5015"/>
    <w:rsid w:val="00BD5023"/>
    <w:rsid w:val="00BD5345"/>
    <w:rsid w:val="00BD5A22"/>
    <w:rsid w:val="00BD5DCA"/>
    <w:rsid w:val="00BD5FA7"/>
    <w:rsid w:val="00BD612E"/>
    <w:rsid w:val="00BD61E6"/>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200"/>
    <w:rsid w:val="00BE3473"/>
    <w:rsid w:val="00BE3684"/>
    <w:rsid w:val="00BE36B0"/>
    <w:rsid w:val="00BE38BD"/>
    <w:rsid w:val="00BE4047"/>
    <w:rsid w:val="00BE4368"/>
    <w:rsid w:val="00BE4619"/>
    <w:rsid w:val="00BE46E4"/>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68D"/>
    <w:rsid w:val="00BF0750"/>
    <w:rsid w:val="00BF0A55"/>
    <w:rsid w:val="00BF0A9C"/>
    <w:rsid w:val="00BF0AAB"/>
    <w:rsid w:val="00BF0C24"/>
    <w:rsid w:val="00BF111E"/>
    <w:rsid w:val="00BF1F8C"/>
    <w:rsid w:val="00BF2073"/>
    <w:rsid w:val="00BF208F"/>
    <w:rsid w:val="00BF2269"/>
    <w:rsid w:val="00BF2404"/>
    <w:rsid w:val="00BF2479"/>
    <w:rsid w:val="00BF2BCA"/>
    <w:rsid w:val="00BF2D33"/>
    <w:rsid w:val="00BF302E"/>
    <w:rsid w:val="00BF378B"/>
    <w:rsid w:val="00BF3D23"/>
    <w:rsid w:val="00BF3E83"/>
    <w:rsid w:val="00BF41A9"/>
    <w:rsid w:val="00BF453C"/>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4B2"/>
    <w:rsid w:val="00C0398C"/>
    <w:rsid w:val="00C03E3F"/>
    <w:rsid w:val="00C04157"/>
    <w:rsid w:val="00C04ADE"/>
    <w:rsid w:val="00C04DCC"/>
    <w:rsid w:val="00C054A9"/>
    <w:rsid w:val="00C0564A"/>
    <w:rsid w:val="00C05D0F"/>
    <w:rsid w:val="00C05E35"/>
    <w:rsid w:val="00C061E9"/>
    <w:rsid w:val="00C0625D"/>
    <w:rsid w:val="00C06942"/>
    <w:rsid w:val="00C06BB9"/>
    <w:rsid w:val="00C0728D"/>
    <w:rsid w:val="00C072EA"/>
    <w:rsid w:val="00C073E8"/>
    <w:rsid w:val="00C07760"/>
    <w:rsid w:val="00C07812"/>
    <w:rsid w:val="00C0795D"/>
    <w:rsid w:val="00C07AB0"/>
    <w:rsid w:val="00C07C38"/>
    <w:rsid w:val="00C1000A"/>
    <w:rsid w:val="00C1055C"/>
    <w:rsid w:val="00C10613"/>
    <w:rsid w:val="00C10793"/>
    <w:rsid w:val="00C10B19"/>
    <w:rsid w:val="00C10F7B"/>
    <w:rsid w:val="00C11540"/>
    <w:rsid w:val="00C11A59"/>
    <w:rsid w:val="00C11AD6"/>
    <w:rsid w:val="00C12019"/>
    <w:rsid w:val="00C122CF"/>
    <w:rsid w:val="00C123C6"/>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6149"/>
    <w:rsid w:val="00C16C47"/>
    <w:rsid w:val="00C178DC"/>
    <w:rsid w:val="00C1798B"/>
    <w:rsid w:val="00C17D4C"/>
    <w:rsid w:val="00C17EA5"/>
    <w:rsid w:val="00C17FDE"/>
    <w:rsid w:val="00C20291"/>
    <w:rsid w:val="00C20298"/>
    <w:rsid w:val="00C20325"/>
    <w:rsid w:val="00C20401"/>
    <w:rsid w:val="00C204D8"/>
    <w:rsid w:val="00C2076D"/>
    <w:rsid w:val="00C20F62"/>
    <w:rsid w:val="00C20F83"/>
    <w:rsid w:val="00C214C7"/>
    <w:rsid w:val="00C219E4"/>
    <w:rsid w:val="00C22C9F"/>
    <w:rsid w:val="00C22E64"/>
    <w:rsid w:val="00C233DB"/>
    <w:rsid w:val="00C23A33"/>
    <w:rsid w:val="00C23C4C"/>
    <w:rsid w:val="00C23EFF"/>
    <w:rsid w:val="00C24966"/>
    <w:rsid w:val="00C24FDF"/>
    <w:rsid w:val="00C252FB"/>
    <w:rsid w:val="00C256E1"/>
    <w:rsid w:val="00C25E43"/>
    <w:rsid w:val="00C26285"/>
    <w:rsid w:val="00C262EB"/>
    <w:rsid w:val="00C26513"/>
    <w:rsid w:val="00C265A5"/>
    <w:rsid w:val="00C266A7"/>
    <w:rsid w:val="00C2695B"/>
    <w:rsid w:val="00C26A2C"/>
    <w:rsid w:val="00C26BC5"/>
    <w:rsid w:val="00C26F26"/>
    <w:rsid w:val="00C26F92"/>
    <w:rsid w:val="00C2740D"/>
    <w:rsid w:val="00C27C03"/>
    <w:rsid w:val="00C27D40"/>
    <w:rsid w:val="00C309F8"/>
    <w:rsid w:val="00C30B1C"/>
    <w:rsid w:val="00C30B32"/>
    <w:rsid w:val="00C30D1B"/>
    <w:rsid w:val="00C31078"/>
    <w:rsid w:val="00C314F5"/>
    <w:rsid w:val="00C31906"/>
    <w:rsid w:val="00C31AFC"/>
    <w:rsid w:val="00C31E23"/>
    <w:rsid w:val="00C3233C"/>
    <w:rsid w:val="00C32526"/>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DF0"/>
    <w:rsid w:val="00C34FDB"/>
    <w:rsid w:val="00C354EC"/>
    <w:rsid w:val="00C35A75"/>
    <w:rsid w:val="00C35B88"/>
    <w:rsid w:val="00C35BB6"/>
    <w:rsid w:val="00C36804"/>
    <w:rsid w:val="00C369B4"/>
    <w:rsid w:val="00C36C04"/>
    <w:rsid w:val="00C36C3D"/>
    <w:rsid w:val="00C3743C"/>
    <w:rsid w:val="00C3746A"/>
    <w:rsid w:val="00C374A5"/>
    <w:rsid w:val="00C37D4E"/>
    <w:rsid w:val="00C37DE9"/>
    <w:rsid w:val="00C37E83"/>
    <w:rsid w:val="00C402CF"/>
    <w:rsid w:val="00C405B9"/>
    <w:rsid w:val="00C4063B"/>
    <w:rsid w:val="00C4074C"/>
    <w:rsid w:val="00C409C4"/>
    <w:rsid w:val="00C40A33"/>
    <w:rsid w:val="00C40B8A"/>
    <w:rsid w:val="00C41257"/>
    <w:rsid w:val="00C4143D"/>
    <w:rsid w:val="00C41561"/>
    <w:rsid w:val="00C41717"/>
    <w:rsid w:val="00C41740"/>
    <w:rsid w:val="00C4184D"/>
    <w:rsid w:val="00C418EB"/>
    <w:rsid w:val="00C419FC"/>
    <w:rsid w:val="00C41A3E"/>
    <w:rsid w:val="00C41E2F"/>
    <w:rsid w:val="00C421AB"/>
    <w:rsid w:val="00C4250F"/>
    <w:rsid w:val="00C425BC"/>
    <w:rsid w:val="00C4293A"/>
    <w:rsid w:val="00C42AB9"/>
    <w:rsid w:val="00C43608"/>
    <w:rsid w:val="00C436C3"/>
    <w:rsid w:val="00C4371B"/>
    <w:rsid w:val="00C43A0D"/>
    <w:rsid w:val="00C43A21"/>
    <w:rsid w:val="00C43D5C"/>
    <w:rsid w:val="00C43FCD"/>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3ED"/>
    <w:rsid w:val="00C475A6"/>
    <w:rsid w:val="00C479CF"/>
    <w:rsid w:val="00C479FF"/>
    <w:rsid w:val="00C47A0F"/>
    <w:rsid w:val="00C47B11"/>
    <w:rsid w:val="00C5044B"/>
    <w:rsid w:val="00C50814"/>
    <w:rsid w:val="00C508B2"/>
    <w:rsid w:val="00C50AF1"/>
    <w:rsid w:val="00C5100E"/>
    <w:rsid w:val="00C51125"/>
    <w:rsid w:val="00C51138"/>
    <w:rsid w:val="00C51285"/>
    <w:rsid w:val="00C517BD"/>
    <w:rsid w:val="00C51881"/>
    <w:rsid w:val="00C51B4B"/>
    <w:rsid w:val="00C51B7F"/>
    <w:rsid w:val="00C524D2"/>
    <w:rsid w:val="00C528DD"/>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8B1"/>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23F"/>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98"/>
    <w:rsid w:val="00C633E6"/>
    <w:rsid w:val="00C6340A"/>
    <w:rsid w:val="00C63585"/>
    <w:rsid w:val="00C6378E"/>
    <w:rsid w:val="00C637EF"/>
    <w:rsid w:val="00C63A3A"/>
    <w:rsid w:val="00C63CD4"/>
    <w:rsid w:val="00C6409C"/>
    <w:rsid w:val="00C64778"/>
    <w:rsid w:val="00C64AB1"/>
    <w:rsid w:val="00C64AD8"/>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6761E"/>
    <w:rsid w:val="00C70391"/>
    <w:rsid w:val="00C704CA"/>
    <w:rsid w:val="00C70E22"/>
    <w:rsid w:val="00C710CC"/>
    <w:rsid w:val="00C7129A"/>
    <w:rsid w:val="00C71713"/>
    <w:rsid w:val="00C7193E"/>
    <w:rsid w:val="00C71955"/>
    <w:rsid w:val="00C7196E"/>
    <w:rsid w:val="00C71AC5"/>
    <w:rsid w:val="00C71B88"/>
    <w:rsid w:val="00C71D2C"/>
    <w:rsid w:val="00C71E52"/>
    <w:rsid w:val="00C71F50"/>
    <w:rsid w:val="00C7212C"/>
    <w:rsid w:val="00C72139"/>
    <w:rsid w:val="00C722C9"/>
    <w:rsid w:val="00C724A6"/>
    <w:rsid w:val="00C72EA1"/>
    <w:rsid w:val="00C72F9E"/>
    <w:rsid w:val="00C73097"/>
    <w:rsid w:val="00C730D3"/>
    <w:rsid w:val="00C734C6"/>
    <w:rsid w:val="00C73579"/>
    <w:rsid w:val="00C73BA0"/>
    <w:rsid w:val="00C73D64"/>
    <w:rsid w:val="00C73DC8"/>
    <w:rsid w:val="00C74250"/>
    <w:rsid w:val="00C74385"/>
    <w:rsid w:val="00C74539"/>
    <w:rsid w:val="00C74606"/>
    <w:rsid w:val="00C7476A"/>
    <w:rsid w:val="00C74925"/>
    <w:rsid w:val="00C74A2E"/>
    <w:rsid w:val="00C74ACF"/>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165"/>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E17"/>
    <w:rsid w:val="00C860BD"/>
    <w:rsid w:val="00C86784"/>
    <w:rsid w:val="00C86D9C"/>
    <w:rsid w:val="00C86FBB"/>
    <w:rsid w:val="00C86FD7"/>
    <w:rsid w:val="00C8712E"/>
    <w:rsid w:val="00C87147"/>
    <w:rsid w:val="00C87C2E"/>
    <w:rsid w:val="00C87D59"/>
    <w:rsid w:val="00C904F1"/>
    <w:rsid w:val="00C9089F"/>
    <w:rsid w:val="00C9090F"/>
    <w:rsid w:val="00C90C9B"/>
    <w:rsid w:val="00C90FFE"/>
    <w:rsid w:val="00C910A0"/>
    <w:rsid w:val="00C9143E"/>
    <w:rsid w:val="00C9144F"/>
    <w:rsid w:val="00C91545"/>
    <w:rsid w:val="00C91B48"/>
    <w:rsid w:val="00C91D08"/>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737"/>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4F34"/>
    <w:rsid w:val="00CA50CB"/>
    <w:rsid w:val="00CA51C0"/>
    <w:rsid w:val="00CA545D"/>
    <w:rsid w:val="00CA579B"/>
    <w:rsid w:val="00CA5B0E"/>
    <w:rsid w:val="00CA5FDB"/>
    <w:rsid w:val="00CA63C8"/>
    <w:rsid w:val="00CA64EF"/>
    <w:rsid w:val="00CA6693"/>
    <w:rsid w:val="00CA67EF"/>
    <w:rsid w:val="00CB0477"/>
    <w:rsid w:val="00CB064B"/>
    <w:rsid w:val="00CB06A5"/>
    <w:rsid w:val="00CB06DF"/>
    <w:rsid w:val="00CB08CB"/>
    <w:rsid w:val="00CB0A04"/>
    <w:rsid w:val="00CB0FBA"/>
    <w:rsid w:val="00CB0FDA"/>
    <w:rsid w:val="00CB1009"/>
    <w:rsid w:val="00CB11D8"/>
    <w:rsid w:val="00CB145D"/>
    <w:rsid w:val="00CB149E"/>
    <w:rsid w:val="00CB14CD"/>
    <w:rsid w:val="00CB192F"/>
    <w:rsid w:val="00CB1C6B"/>
    <w:rsid w:val="00CB1CF5"/>
    <w:rsid w:val="00CB20D4"/>
    <w:rsid w:val="00CB22D5"/>
    <w:rsid w:val="00CB244D"/>
    <w:rsid w:val="00CB2ABB"/>
    <w:rsid w:val="00CB2D07"/>
    <w:rsid w:val="00CB3430"/>
    <w:rsid w:val="00CB372E"/>
    <w:rsid w:val="00CB45F7"/>
    <w:rsid w:val="00CB47CC"/>
    <w:rsid w:val="00CB480C"/>
    <w:rsid w:val="00CB49C3"/>
    <w:rsid w:val="00CB4BF9"/>
    <w:rsid w:val="00CB4C9C"/>
    <w:rsid w:val="00CB4FA5"/>
    <w:rsid w:val="00CB5571"/>
    <w:rsid w:val="00CB572A"/>
    <w:rsid w:val="00CB5944"/>
    <w:rsid w:val="00CB5C5D"/>
    <w:rsid w:val="00CB6017"/>
    <w:rsid w:val="00CB603B"/>
    <w:rsid w:val="00CB6068"/>
    <w:rsid w:val="00CB63A2"/>
    <w:rsid w:val="00CB63FF"/>
    <w:rsid w:val="00CB661B"/>
    <w:rsid w:val="00CB6631"/>
    <w:rsid w:val="00CB6A3A"/>
    <w:rsid w:val="00CB6BA1"/>
    <w:rsid w:val="00CB6D20"/>
    <w:rsid w:val="00CB6D87"/>
    <w:rsid w:val="00CB71ED"/>
    <w:rsid w:val="00CB7C16"/>
    <w:rsid w:val="00CC03DB"/>
    <w:rsid w:val="00CC03F7"/>
    <w:rsid w:val="00CC0499"/>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63B"/>
    <w:rsid w:val="00CC4C49"/>
    <w:rsid w:val="00CC4EEF"/>
    <w:rsid w:val="00CC533F"/>
    <w:rsid w:val="00CC5BCB"/>
    <w:rsid w:val="00CC5DCB"/>
    <w:rsid w:val="00CC63B1"/>
    <w:rsid w:val="00CC6424"/>
    <w:rsid w:val="00CC6460"/>
    <w:rsid w:val="00CC6C56"/>
    <w:rsid w:val="00CC6C75"/>
    <w:rsid w:val="00CC6FC0"/>
    <w:rsid w:val="00CC70AA"/>
    <w:rsid w:val="00CC7263"/>
    <w:rsid w:val="00CC78E7"/>
    <w:rsid w:val="00CC798B"/>
    <w:rsid w:val="00CC7A99"/>
    <w:rsid w:val="00CC7C8E"/>
    <w:rsid w:val="00CC7CE1"/>
    <w:rsid w:val="00CD00D8"/>
    <w:rsid w:val="00CD0616"/>
    <w:rsid w:val="00CD06D9"/>
    <w:rsid w:val="00CD1262"/>
    <w:rsid w:val="00CD128C"/>
    <w:rsid w:val="00CD190F"/>
    <w:rsid w:val="00CD2344"/>
    <w:rsid w:val="00CD2403"/>
    <w:rsid w:val="00CD27F6"/>
    <w:rsid w:val="00CD2B0B"/>
    <w:rsid w:val="00CD2D7C"/>
    <w:rsid w:val="00CD337C"/>
    <w:rsid w:val="00CD3391"/>
    <w:rsid w:val="00CD3451"/>
    <w:rsid w:val="00CD3D3F"/>
    <w:rsid w:val="00CD409B"/>
    <w:rsid w:val="00CD43B0"/>
    <w:rsid w:val="00CD44C2"/>
    <w:rsid w:val="00CD4806"/>
    <w:rsid w:val="00CD4834"/>
    <w:rsid w:val="00CD4AFA"/>
    <w:rsid w:val="00CD55FE"/>
    <w:rsid w:val="00CD56AC"/>
    <w:rsid w:val="00CD5766"/>
    <w:rsid w:val="00CD5833"/>
    <w:rsid w:val="00CD61CA"/>
    <w:rsid w:val="00CD6907"/>
    <w:rsid w:val="00CD70AE"/>
    <w:rsid w:val="00CD7175"/>
    <w:rsid w:val="00CD7B15"/>
    <w:rsid w:val="00CD7DDC"/>
    <w:rsid w:val="00CD7DF6"/>
    <w:rsid w:val="00CE03C6"/>
    <w:rsid w:val="00CE05D8"/>
    <w:rsid w:val="00CE07FB"/>
    <w:rsid w:val="00CE0824"/>
    <w:rsid w:val="00CE0959"/>
    <w:rsid w:val="00CE0D79"/>
    <w:rsid w:val="00CE0E28"/>
    <w:rsid w:val="00CE0FA9"/>
    <w:rsid w:val="00CE102A"/>
    <w:rsid w:val="00CE131C"/>
    <w:rsid w:val="00CE13DD"/>
    <w:rsid w:val="00CE1574"/>
    <w:rsid w:val="00CE1DEF"/>
    <w:rsid w:val="00CE25D5"/>
    <w:rsid w:val="00CE2B7C"/>
    <w:rsid w:val="00CE2C30"/>
    <w:rsid w:val="00CE2C6E"/>
    <w:rsid w:val="00CE2FAB"/>
    <w:rsid w:val="00CE36D6"/>
    <w:rsid w:val="00CE3739"/>
    <w:rsid w:val="00CE3BC1"/>
    <w:rsid w:val="00CE42D5"/>
    <w:rsid w:val="00CE43ED"/>
    <w:rsid w:val="00CE4483"/>
    <w:rsid w:val="00CE4893"/>
    <w:rsid w:val="00CE4B4F"/>
    <w:rsid w:val="00CE4BD5"/>
    <w:rsid w:val="00CE4E56"/>
    <w:rsid w:val="00CE528D"/>
    <w:rsid w:val="00CE5E19"/>
    <w:rsid w:val="00CE6122"/>
    <w:rsid w:val="00CE639E"/>
    <w:rsid w:val="00CE643B"/>
    <w:rsid w:val="00CE6491"/>
    <w:rsid w:val="00CE69A0"/>
    <w:rsid w:val="00CE6CD4"/>
    <w:rsid w:val="00CE6DD8"/>
    <w:rsid w:val="00CE7287"/>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960"/>
    <w:rsid w:val="00CF2A79"/>
    <w:rsid w:val="00CF31E7"/>
    <w:rsid w:val="00CF331A"/>
    <w:rsid w:val="00CF3940"/>
    <w:rsid w:val="00CF3B58"/>
    <w:rsid w:val="00CF3F50"/>
    <w:rsid w:val="00CF41E8"/>
    <w:rsid w:val="00CF43A3"/>
    <w:rsid w:val="00CF4AC1"/>
    <w:rsid w:val="00CF4B6F"/>
    <w:rsid w:val="00CF4C5C"/>
    <w:rsid w:val="00CF4E2D"/>
    <w:rsid w:val="00CF5074"/>
    <w:rsid w:val="00CF56AF"/>
    <w:rsid w:val="00CF5B33"/>
    <w:rsid w:val="00CF5C5C"/>
    <w:rsid w:val="00CF63FC"/>
    <w:rsid w:val="00CF6653"/>
    <w:rsid w:val="00CF6985"/>
    <w:rsid w:val="00CF69AA"/>
    <w:rsid w:val="00CF7596"/>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C65"/>
    <w:rsid w:val="00D03DBC"/>
    <w:rsid w:val="00D04618"/>
    <w:rsid w:val="00D0477C"/>
    <w:rsid w:val="00D04AE5"/>
    <w:rsid w:val="00D04B2E"/>
    <w:rsid w:val="00D04D1A"/>
    <w:rsid w:val="00D04F2C"/>
    <w:rsid w:val="00D0574D"/>
    <w:rsid w:val="00D0576A"/>
    <w:rsid w:val="00D057F6"/>
    <w:rsid w:val="00D05882"/>
    <w:rsid w:val="00D05D08"/>
    <w:rsid w:val="00D060D1"/>
    <w:rsid w:val="00D063B9"/>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452"/>
    <w:rsid w:val="00D11553"/>
    <w:rsid w:val="00D119AE"/>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251"/>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2E62"/>
    <w:rsid w:val="00D23315"/>
    <w:rsid w:val="00D235FE"/>
    <w:rsid w:val="00D2368C"/>
    <w:rsid w:val="00D23969"/>
    <w:rsid w:val="00D23E3D"/>
    <w:rsid w:val="00D24065"/>
    <w:rsid w:val="00D24704"/>
    <w:rsid w:val="00D24803"/>
    <w:rsid w:val="00D24835"/>
    <w:rsid w:val="00D24B2A"/>
    <w:rsid w:val="00D24E0F"/>
    <w:rsid w:val="00D24E27"/>
    <w:rsid w:val="00D251C7"/>
    <w:rsid w:val="00D253C8"/>
    <w:rsid w:val="00D257B6"/>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1EB"/>
    <w:rsid w:val="00D36616"/>
    <w:rsid w:val="00D367A7"/>
    <w:rsid w:val="00D36ABE"/>
    <w:rsid w:val="00D36F92"/>
    <w:rsid w:val="00D372C5"/>
    <w:rsid w:val="00D37708"/>
    <w:rsid w:val="00D37731"/>
    <w:rsid w:val="00D37E8B"/>
    <w:rsid w:val="00D37ED2"/>
    <w:rsid w:val="00D4049B"/>
    <w:rsid w:val="00D408D6"/>
    <w:rsid w:val="00D409C1"/>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511C"/>
    <w:rsid w:val="00D4559E"/>
    <w:rsid w:val="00D457AE"/>
    <w:rsid w:val="00D45C8C"/>
    <w:rsid w:val="00D45CB2"/>
    <w:rsid w:val="00D45D95"/>
    <w:rsid w:val="00D46A7B"/>
    <w:rsid w:val="00D46AA8"/>
    <w:rsid w:val="00D46D96"/>
    <w:rsid w:val="00D46DC3"/>
    <w:rsid w:val="00D46DEC"/>
    <w:rsid w:val="00D46F82"/>
    <w:rsid w:val="00D476D9"/>
    <w:rsid w:val="00D477F7"/>
    <w:rsid w:val="00D479C5"/>
    <w:rsid w:val="00D47A87"/>
    <w:rsid w:val="00D47D27"/>
    <w:rsid w:val="00D47F5A"/>
    <w:rsid w:val="00D5021B"/>
    <w:rsid w:val="00D5026F"/>
    <w:rsid w:val="00D5036D"/>
    <w:rsid w:val="00D50503"/>
    <w:rsid w:val="00D50697"/>
    <w:rsid w:val="00D506EB"/>
    <w:rsid w:val="00D50A7C"/>
    <w:rsid w:val="00D50F45"/>
    <w:rsid w:val="00D512CC"/>
    <w:rsid w:val="00D513D9"/>
    <w:rsid w:val="00D515C0"/>
    <w:rsid w:val="00D5184C"/>
    <w:rsid w:val="00D51927"/>
    <w:rsid w:val="00D519AD"/>
    <w:rsid w:val="00D519E3"/>
    <w:rsid w:val="00D51C3A"/>
    <w:rsid w:val="00D51CFE"/>
    <w:rsid w:val="00D51D49"/>
    <w:rsid w:val="00D51EEC"/>
    <w:rsid w:val="00D5245B"/>
    <w:rsid w:val="00D52D0F"/>
    <w:rsid w:val="00D52D63"/>
    <w:rsid w:val="00D5306A"/>
    <w:rsid w:val="00D533B3"/>
    <w:rsid w:val="00D53533"/>
    <w:rsid w:val="00D536B0"/>
    <w:rsid w:val="00D53C20"/>
    <w:rsid w:val="00D53D66"/>
    <w:rsid w:val="00D53FA3"/>
    <w:rsid w:val="00D53FB5"/>
    <w:rsid w:val="00D53FC5"/>
    <w:rsid w:val="00D541A6"/>
    <w:rsid w:val="00D546A5"/>
    <w:rsid w:val="00D554A9"/>
    <w:rsid w:val="00D55531"/>
    <w:rsid w:val="00D55543"/>
    <w:rsid w:val="00D55D43"/>
    <w:rsid w:val="00D55D95"/>
    <w:rsid w:val="00D56076"/>
    <w:rsid w:val="00D561AF"/>
    <w:rsid w:val="00D56319"/>
    <w:rsid w:val="00D5644B"/>
    <w:rsid w:val="00D56484"/>
    <w:rsid w:val="00D56556"/>
    <w:rsid w:val="00D56F91"/>
    <w:rsid w:val="00D57034"/>
    <w:rsid w:val="00D574A7"/>
    <w:rsid w:val="00D57A96"/>
    <w:rsid w:val="00D57D2C"/>
    <w:rsid w:val="00D57D61"/>
    <w:rsid w:val="00D57DDA"/>
    <w:rsid w:val="00D606C9"/>
    <w:rsid w:val="00D610EA"/>
    <w:rsid w:val="00D613BC"/>
    <w:rsid w:val="00D61578"/>
    <w:rsid w:val="00D61596"/>
    <w:rsid w:val="00D61726"/>
    <w:rsid w:val="00D6199E"/>
    <w:rsid w:val="00D6229C"/>
    <w:rsid w:val="00D62328"/>
    <w:rsid w:val="00D623C4"/>
    <w:rsid w:val="00D62662"/>
    <w:rsid w:val="00D6299A"/>
    <w:rsid w:val="00D62D46"/>
    <w:rsid w:val="00D6364F"/>
    <w:rsid w:val="00D6379A"/>
    <w:rsid w:val="00D63805"/>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17E"/>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310"/>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632"/>
    <w:rsid w:val="00D76A09"/>
    <w:rsid w:val="00D76ADD"/>
    <w:rsid w:val="00D76B34"/>
    <w:rsid w:val="00D77208"/>
    <w:rsid w:val="00D775B4"/>
    <w:rsid w:val="00D778C0"/>
    <w:rsid w:val="00D7794B"/>
    <w:rsid w:val="00D77B57"/>
    <w:rsid w:val="00D77BD1"/>
    <w:rsid w:val="00D806F9"/>
    <w:rsid w:val="00D807EF"/>
    <w:rsid w:val="00D80873"/>
    <w:rsid w:val="00D809E2"/>
    <w:rsid w:val="00D80AAF"/>
    <w:rsid w:val="00D81516"/>
    <w:rsid w:val="00D81595"/>
    <w:rsid w:val="00D815E5"/>
    <w:rsid w:val="00D8164E"/>
    <w:rsid w:val="00D81BF2"/>
    <w:rsid w:val="00D81CC6"/>
    <w:rsid w:val="00D81D5B"/>
    <w:rsid w:val="00D81E85"/>
    <w:rsid w:val="00D81FD8"/>
    <w:rsid w:val="00D82006"/>
    <w:rsid w:val="00D8245C"/>
    <w:rsid w:val="00D82B55"/>
    <w:rsid w:val="00D82E51"/>
    <w:rsid w:val="00D82F92"/>
    <w:rsid w:val="00D831BF"/>
    <w:rsid w:val="00D832D6"/>
    <w:rsid w:val="00D83666"/>
    <w:rsid w:val="00D837FA"/>
    <w:rsid w:val="00D83ACB"/>
    <w:rsid w:val="00D8429C"/>
    <w:rsid w:val="00D8434A"/>
    <w:rsid w:val="00D845C4"/>
    <w:rsid w:val="00D8492B"/>
    <w:rsid w:val="00D849BA"/>
    <w:rsid w:val="00D84FC5"/>
    <w:rsid w:val="00D8529E"/>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12"/>
    <w:rsid w:val="00D87D97"/>
    <w:rsid w:val="00D87EBA"/>
    <w:rsid w:val="00D9050E"/>
    <w:rsid w:val="00D9069A"/>
    <w:rsid w:val="00D90B53"/>
    <w:rsid w:val="00D90E1B"/>
    <w:rsid w:val="00D90FC7"/>
    <w:rsid w:val="00D91668"/>
    <w:rsid w:val="00D9181F"/>
    <w:rsid w:val="00D92017"/>
    <w:rsid w:val="00D9204A"/>
    <w:rsid w:val="00D925DB"/>
    <w:rsid w:val="00D92D9E"/>
    <w:rsid w:val="00D92E20"/>
    <w:rsid w:val="00D92EBA"/>
    <w:rsid w:val="00D937A8"/>
    <w:rsid w:val="00D9385E"/>
    <w:rsid w:val="00D94114"/>
    <w:rsid w:val="00D94207"/>
    <w:rsid w:val="00D9497B"/>
    <w:rsid w:val="00D95136"/>
    <w:rsid w:val="00D952F4"/>
    <w:rsid w:val="00D95341"/>
    <w:rsid w:val="00D95A57"/>
    <w:rsid w:val="00D95BFF"/>
    <w:rsid w:val="00D95FB1"/>
    <w:rsid w:val="00D961F3"/>
    <w:rsid w:val="00D96452"/>
    <w:rsid w:val="00D96DB9"/>
    <w:rsid w:val="00D96E41"/>
    <w:rsid w:val="00D96F1D"/>
    <w:rsid w:val="00D97296"/>
    <w:rsid w:val="00D973FB"/>
    <w:rsid w:val="00D97522"/>
    <w:rsid w:val="00D97A79"/>
    <w:rsid w:val="00D97AD7"/>
    <w:rsid w:val="00DA022C"/>
    <w:rsid w:val="00DA0238"/>
    <w:rsid w:val="00DA04EA"/>
    <w:rsid w:val="00DA07FD"/>
    <w:rsid w:val="00DA09A1"/>
    <w:rsid w:val="00DA0BFE"/>
    <w:rsid w:val="00DA0DD7"/>
    <w:rsid w:val="00DA0E02"/>
    <w:rsid w:val="00DA132F"/>
    <w:rsid w:val="00DA25C1"/>
    <w:rsid w:val="00DA2654"/>
    <w:rsid w:val="00DA27EA"/>
    <w:rsid w:val="00DA2F2F"/>
    <w:rsid w:val="00DA337B"/>
    <w:rsid w:val="00DA3B7D"/>
    <w:rsid w:val="00DA3C25"/>
    <w:rsid w:val="00DA482D"/>
    <w:rsid w:val="00DA4B62"/>
    <w:rsid w:val="00DA4FC0"/>
    <w:rsid w:val="00DA54AB"/>
    <w:rsid w:val="00DA54C0"/>
    <w:rsid w:val="00DA5629"/>
    <w:rsid w:val="00DA5BE8"/>
    <w:rsid w:val="00DA5C00"/>
    <w:rsid w:val="00DA5C3B"/>
    <w:rsid w:val="00DA5C8D"/>
    <w:rsid w:val="00DA6578"/>
    <w:rsid w:val="00DA69BA"/>
    <w:rsid w:val="00DA6B89"/>
    <w:rsid w:val="00DA6EA2"/>
    <w:rsid w:val="00DA6F40"/>
    <w:rsid w:val="00DA7263"/>
    <w:rsid w:val="00DA76A1"/>
    <w:rsid w:val="00DA790E"/>
    <w:rsid w:val="00DA7BC1"/>
    <w:rsid w:val="00DB014C"/>
    <w:rsid w:val="00DB0222"/>
    <w:rsid w:val="00DB03AE"/>
    <w:rsid w:val="00DB0F44"/>
    <w:rsid w:val="00DB10A4"/>
    <w:rsid w:val="00DB1437"/>
    <w:rsid w:val="00DB1EBB"/>
    <w:rsid w:val="00DB225A"/>
    <w:rsid w:val="00DB255B"/>
    <w:rsid w:val="00DB28E4"/>
    <w:rsid w:val="00DB2D0C"/>
    <w:rsid w:val="00DB3011"/>
    <w:rsid w:val="00DB3100"/>
    <w:rsid w:val="00DB310B"/>
    <w:rsid w:val="00DB324A"/>
    <w:rsid w:val="00DB391B"/>
    <w:rsid w:val="00DB3925"/>
    <w:rsid w:val="00DB39B2"/>
    <w:rsid w:val="00DB3A17"/>
    <w:rsid w:val="00DB3A5E"/>
    <w:rsid w:val="00DB3CFE"/>
    <w:rsid w:val="00DB41FA"/>
    <w:rsid w:val="00DB4B90"/>
    <w:rsid w:val="00DB4D19"/>
    <w:rsid w:val="00DB4D46"/>
    <w:rsid w:val="00DB4D69"/>
    <w:rsid w:val="00DB5004"/>
    <w:rsid w:val="00DB5170"/>
    <w:rsid w:val="00DB5243"/>
    <w:rsid w:val="00DB52DB"/>
    <w:rsid w:val="00DB589F"/>
    <w:rsid w:val="00DB5CE8"/>
    <w:rsid w:val="00DB5F88"/>
    <w:rsid w:val="00DB637D"/>
    <w:rsid w:val="00DB6477"/>
    <w:rsid w:val="00DB6573"/>
    <w:rsid w:val="00DB75AA"/>
    <w:rsid w:val="00DB762E"/>
    <w:rsid w:val="00DB785E"/>
    <w:rsid w:val="00DB7A65"/>
    <w:rsid w:val="00DB7CD6"/>
    <w:rsid w:val="00DB7DD6"/>
    <w:rsid w:val="00DB7E4B"/>
    <w:rsid w:val="00DB7ECA"/>
    <w:rsid w:val="00DC046F"/>
    <w:rsid w:val="00DC05F4"/>
    <w:rsid w:val="00DC0CC3"/>
    <w:rsid w:val="00DC13DF"/>
    <w:rsid w:val="00DC172E"/>
    <w:rsid w:val="00DC1815"/>
    <w:rsid w:val="00DC192E"/>
    <w:rsid w:val="00DC1E88"/>
    <w:rsid w:val="00DC236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D4C"/>
    <w:rsid w:val="00DC5F3A"/>
    <w:rsid w:val="00DC6048"/>
    <w:rsid w:val="00DC60F8"/>
    <w:rsid w:val="00DC61A5"/>
    <w:rsid w:val="00DC6F1C"/>
    <w:rsid w:val="00DC72C9"/>
    <w:rsid w:val="00DC740D"/>
    <w:rsid w:val="00DC784F"/>
    <w:rsid w:val="00DC7851"/>
    <w:rsid w:val="00DC7937"/>
    <w:rsid w:val="00DD0193"/>
    <w:rsid w:val="00DD068E"/>
    <w:rsid w:val="00DD0BCD"/>
    <w:rsid w:val="00DD0BDA"/>
    <w:rsid w:val="00DD0E00"/>
    <w:rsid w:val="00DD1271"/>
    <w:rsid w:val="00DD1EAA"/>
    <w:rsid w:val="00DD2B16"/>
    <w:rsid w:val="00DD2C03"/>
    <w:rsid w:val="00DD2DFF"/>
    <w:rsid w:val="00DD2FCE"/>
    <w:rsid w:val="00DD31E4"/>
    <w:rsid w:val="00DD34A8"/>
    <w:rsid w:val="00DD3747"/>
    <w:rsid w:val="00DD3D89"/>
    <w:rsid w:val="00DD3E88"/>
    <w:rsid w:val="00DD3FBC"/>
    <w:rsid w:val="00DD4221"/>
    <w:rsid w:val="00DD4371"/>
    <w:rsid w:val="00DD4E2C"/>
    <w:rsid w:val="00DD5423"/>
    <w:rsid w:val="00DD563B"/>
    <w:rsid w:val="00DD57D2"/>
    <w:rsid w:val="00DD5889"/>
    <w:rsid w:val="00DD59D6"/>
    <w:rsid w:val="00DD5FC6"/>
    <w:rsid w:val="00DD6620"/>
    <w:rsid w:val="00DD6866"/>
    <w:rsid w:val="00DD6A9C"/>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428"/>
    <w:rsid w:val="00DE25BC"/>
    <w:rsid w:val="00DE27DA"/>
    <w:rsid w:val="00DE2B8A"/>
    <w:rsid w:val="00DE2BA2"/>
    <w:rsid w:val="00DE2CE7"/>
    <w:rsid w:val="00DE3251"/>
    <w:rsid w:val="00DE3954"/>
    <w:rsid w:val="00DE3B32"/>
    <w:rsid w:val="00DE3F03"/>
    <w:rsid w:val="00DE4632"/>
    <w:rsid w:val="00DE4719"/>
    <w:rsid w:val="00DE4C12"/>
    <w:rsid w:val="00DE4E7F"/>
    <w:rsid w:val="00DE52CA"/>
    <w:rsid w:val="00DE541F"/>
    <w:rsid w:val="00DE5674"/>
    <w:rsid w:val="00DE57ED"/>
    <w:rsid w:val="00DE59DD"/>
    <w:rsid w:val="00DE5C2E"/>
    <w:rsid w:val="00DE633B"/>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730"/>
    <w:rsid w:val="00DF1E3A"/>
    <w:rsid w:val="00DF2AE4"/>
    <w:rsid w:val="00DF3987"/>
    <w:rsid w:val="00DF3B5C"/>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24"/>
    <w:rsid w:val="00DF7B86"/>
    <w:rsid w:val="00DF7F09"/>
    <w:rsid w:val="00E000A5"/>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2535"/>
    <w:rsid w:val="00E02790"/>
    <w:rsid w:val="00E0335D"/>
    <w:rsid w:val="00E03418"/>
    <w:rsid w:val="00E034C4"/>
    <w:rsid w:val="00E041E6"/>
    <w:rsid w:val="00E04244"/>
    <w:rsid w:val="00E042DB"/>
    <w:rsid w:val="00E04393"/>
    <w:rsid w:val="00E0458B"/>
    <w:rsid w:val="00E045D3"/>
    <w:rsid w:val="00E049A1"/>
    <w:rsid w:val="00E04CBC"/>
    <w:rsid w:val="00E04FB4"/>
    <w:rsid w:val="00E050C9"/>
    <w:rsid w:val="00E05319"/>
    <w:rsid w:val="00E05395"/>
    <w:rsid w:val="00E053E6"/>
    <w:rsid w:val="00E0561A"/>
    <w:rsid w:val="00E05BF9"/>
    <w:rsid w:val="00E05CD1"/>
    <w:rsid w:val="00E0668A"/>
    <w:rsid w:val="00E066FE"/>
    <w:rsid w:val="00E06723"/>
    <w:rsid w:val="00E06900"/>
    <w:rsid w:val="00E0691F"/>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AE"/>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9E"/>
    <w:rsid w:val="00E153FB"/>
    <w:rsid w:val="00E154F6"/>
    <w:rsid w:val="00E168B1"/>
    <w:rsid w:val="00E16D6A"/>
    <w:rsid w:val="00E173DB"/>
    <w:rsid w:val="00E1797A"/>
    <w:rsid w:val="00E200A4"/>
    <w:rsid w:val="00E202D0"/>
    <w:rsid w:val="00E20682"/>
    <w:rsid w:val="00E2089E"/>
    <w:rsid w:val="00E2105E"/>
    <w:rsid w:val="00E2118A"/>
    <w:rsid w:val="00E212DB"/>
    <w:rsid w:val="00E21673"/>
    <w:rsid w:val="00E21CDB"/>
    <w:rsid w:val="00E2273C"/>
    <w:rsid w:val="00E229E5"/>
    <w:rsid w:val="00E22C97"/>
    <w:rsid w:val="00E22CA4"/>
    <w:rsid w:val="00E22EF6"/>
    <w:rsid w:val="00E23733"/>
    <w:rsid w:val="00E237F0"/>
    <w:rsid w:val="00E241BA"/>
    <w:rsid w:val="00E24253"/>
    <w:rsid w:val="00E24966"/>
    <w:rsid w:val="00E24B2B"/>
    <w:rsid w:val="00E2530E"/>
    <w:rsid w:val="00E25420"/>
    <w:rsid w:val="00E254D2"/>
    <w:rsid w:val="00E2557E"/>
    <w:rsid w:val="00E2560D"/>
    <w:rsid w:val="00E258B3"/>
    <w:rsid w:val="00E25B0B"/>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4E9"/>
    <w:rsid w:val="00E315BE"/>
    <w:rsid w:val="00E316DD"/>
    <w:rsid w:val="00E319FD"/>
    <w:rsid w:val="00E31DD9"/>
    <w:rsid w:val="00E321E6"/>
    <w:rsid w:val="00E32CA9"/>
    <w:rsid w:val="00E339BE"/>
    <w:rsid w:val="00E34268"/>
    <w:rsid w:val="00E3463A"/>
    <w:rsid w:val="00E34724"/>
    <w:rsid w:val="00E34910"/>
    <w:rsid w:val="00E34934"/>
    <w:rsid w:val="00E34FE1"/>
    <w:rsid w:val="00E35B6E"/>
    <w:rsid w:val="00E35BA4"/>
    <w:rsid w:val="00E35BE2"/>
    <w:rsid w:val="00E35EF3"/>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AEB"/>
    <w:rsid w:val="00E43BC7"/>
    <w:rsid w:val="00E43E8B"/>
    <w:rsid w:val="00E44B05"/>
    <w:rsid w:val="00E4504A"/>
    <w:rsid w:val="00E455D3"/>
    <w:rsid w:val="00E457A9"/>
    <w:rsid w:val="00E459B4"/>
    <w:rsid w:val="00E45C1B"/>
    <w:rsid w:val="00E45C1C"/>
    <w:rsid w:val="00E45CC0"/>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CD2"/>
    <w:rsid w:val="00E51EEA"/>
    <w:rsid w:val="00E5219B"/>
    <w:rsid w:val="00E52C21"/>
    <w:rsid w:val="00E52E22"/>
    <w:rsid w:val="00E52F4B"/>
    <w:rsid w:val="00E53036"/>
    <w:rsid w:val="00E53078"/>
    <w:rsid w:val="00E535FA"/>
    <w:rsid w:val="00E536A3"/>
    <w:rsid w:val="00E5383F"/>
    <w:rsid w:val="00E5390F"/>
    <w:rsid w:val="00E53950"/>
    <w:rsid w:val="00E53BE3"/>
    <w:rsid w:val="00E53C86"/>
    <w:rsid w:val="00E53D44"/>
    <w:rsid w:val="00E53ED6"/>
    <w:rsid w:val="00E542F4"/>
    <w:rsid w:val="00E54424"/>
    <w:rsid w:val="00E54625"/>
    <w:rsid w:val="00E546D9"/>
    <w:rsid w:val="00E547CE"/>
    <w:rsid w:val="00E54B27"/>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80"/>
    <w:rsid w:val="00E57AB9"/>
    <w:rsid w:val="00E57E35"/>
    <w:rsid w:val="00E57FB9"/>
    <w:rsid w:val="00E60ABC"/>
    <w:rsid w:val="00E60C18"/>
    <w:rsid w:val="00E60CBD"/>
    <w:rsid w:val="00E61690"/>
    <w:rsid w:val="00E61DBA"/>
    <w:rsid w:val="00E61F7C"/>
    <w:rsid w:val="00E62064"/>
    <w:rsid w:val="00E621FF"/>
    <w:rsid w:val="00E62753"/>
    <w:rsid w:val="00E6285F"/>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4E"/>
    <w:rsid w:val="00E72B5F"/>
    <w:rsid w:val="00E72D58"/>
    <w:rsid w:val="00E72EC9"/>
    <w:rsid w:val="00E7328E"/>
    <w:rsid w:val="00E73688"/>
    <w:rsid w:val="00E736CB"/>
    <w:rsid w:val="00E73705"/>
    <w:rsid w:val="00E7379C"/>
    <w:rsid w:val="00E73A00"/>
    <w:rsid w:val="00E73ED5"/>
    <w:rsid w:val="00E744D3"/>
    <w:rsid w:val="00E74701"/>
    <w:rsid w:val="00E747BD"/>
    <w:rsid w:val="00E747FC"/>
    <w:rsid w:val="00E74F77"/>
    <w:rsid w:val="00E75DA1"/>
    <w:rsid w:val="00E75E72"/>
    <w:rsid w:val="00E76272"/>
    <w:rsid w:val="00E7680E"/>
    <w:rsid w:val="00E76C7A"/>
    <w:rsid w:val="00E76CB9"/>
    <w:rsid w:val="00E77565"/>
    <w:rsid w:val="00E77BE5"/>
    <w:rsid w:val="00E77FD9"/>
    <w:rsid w:val="00E80341"/>
    <w:rsid w:val="00E806DA"/>
    <w:rsid w:val="00E80789"/>
    <w:rsid w:val="00E808CD"/>
    <w:rsid w:val="00E808EE"/>
    <w:rsid w:val="00E809B0"/>
    <w:rsid w:val="00E80A98"/>
    <w:rsid w:val="00E80B37"/>
    <w:rsid w:val="00E80B8E"/>
    <w:rsid w:val="00E80CDF"/>
    <w:rsid w:val="00E814DB"/>
    <w:rsid w:val="00E8151A"/>
    <w:rsid w:val="00E81BE5"/>
    <w:rsid w:val="00E81D2A"/>
    <w:rsid w:val="00E81F1B"/>
    <w:rsid w:val="00E825DF"/>
    <w:rsid w:val="00E82893"/>
    <w:rsid w:val="00E82CCE"/>
    <w:rsid w:val="00E8312E"/>
    <w:rsid w:val="00E831D8"/>
    <w:rsid w:val="00E83363"/>
    <w:rsid w:val="00E83420"/>
    <w:rsid w:val="00E8361D"/>
    <w:rsid w:val="00E83833"/>
    <w:rsid w:val="00E8385B"/>
    <w:rsid w:val="00E83A98"/>
    <w:rsid w:val="00E83A99"/>
    <w:rsid w:val="00E83B71"/>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AA4"/>
    <w:rsid w:val="00E90DE2"/>
    <w:rsid w:val="00E912F0"/>
    <w:rsid w:val="00E91504"/>
    <w:rsid w:val="00E9151E"/>
    <w:rsid w:val="00E91665"/>
    <w:rsid w:val="00E91C9D"/>
    <w:rsid w:val="00E92027"/>
    <w:rsid w:val="00E920EA"/>
    <w:rsid w:val="00E92397"/>
    <w:rsid w:val="00E92813"/>
    <w:rsid w:val="00E92ADD"/>
    <w:rsid w:val="00E92E21"/>
    <w:rsid w:val="00E93432"/>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05A"/>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8D"/>
    <w:rsid w:val="00EA14DF"/>
    <w:rsid w:val="00EA1948"/>
    <w:rsid w:val="00EA1B71"/>
    <w:rsid w:val="00EA1E7D"/>
    <w:rsid w:val="00EA2544"/>
    <w:rsid w:val="00EA2A79"/>
    <w:rsid w:val="00EA2FF1"/>
    <w:rsid w:val="00EA31BE"/>
    <w:rsid w:val="00EA32FF"/>
    <w:rsid w:val="00EA333B"/>
    <w:rsid w:val="00EA365F"/>
    <w:rsid w:val="00EA3890"/>
    <w:rsid w:val="00EA3C93"/>
    <w:rsid w:val="00EA3DB4"/>
    <w:rsid w:val="00EA43C6"/>
    <w:rsid w:val="00EA44F7"/>
    <w:rsid w:val="00EA48C0"/>
    <w:rsid w:val="00EA4D4F"/>
    <w:rsid w:val="00EA4D92"/>
    <w:rsid w:val="00EA566A"/>
    <w:rsid w:val="00EA56E7"/>
    <w:rsid w:val="00EA5816"/>
    <w:rsid w:val="00EA5EA5"/>
    <w:rsid w:val="00EA634E"/>
    <w:rsid w:val="00EA6420"/>
    <w:rsid w:val="00EA6549"/>
    <w:rsid w:val="00EA660E"/>
    <w:rsid w:val="00EA6746"/>
    <w:rsid w:val="00EA6FAF"/>
    <w:rsid w:val="00EA77BE"/>
    <w:rsid w:val="00EA795D"/>
    <w:rsid w:val="00EB04E8"/>
    <w:rsid w:val="00EB0540"/>
    <w:rsid w:val="00EB074B"/>
    <w:rsid w:val="00EB0784"/>
    <w:rsid w:val="00EB09C1"/>
    <w:rsid w:val="00EB1473"/>
    <w:rsid w:val="00EB17C9"/>
    <w:rsid w:val="00EB18CD"/>
    <w:rsid w:val="00EB2DD2"/>
    <w:rsid w:val="00EB2F4D"/>
    <w:rsid w:val="00EB2F5B"/>
    <w:rsid w:val="00EB31E0"/>
    <w:rsid w:val="00EB3381"/>
    <w:rsid w:val="00EB3C79"/>
    <w:rsid w:val="00EB3CA7"/>
    <w:rsid w:val="00EB3E16"/>
    <w:rsid w:val="00EB4087"/>
    <w:rsid w:val="00EB42CC"/>
    <w:rsid w:val="00EB4892"/>
    <w:rsid w:val="00EB48EA"/>
    <w:rsid w:val="00EB4AF7"/>
    <w:rsid w:val="00EB5118"/>
    <w:rsid w:val="00EB52C8"/>
    <w:rsid w:val="00EB5822"/>
    <w:rsid w:val="00EB5BC1"/>
    <w:rsid w:val="00EB5CC3"/>
    <w:rsid w:val="00EB5DC8"/>
    <w:rsid w:val="00EB627F"/>
    <w:rsid w:val="00EB676D"/>
    <w:rsid w:val="00EB70DE"/>
    <w:rsid w:val="00EB72BE"/>
    <w:rsid w:val="00EB72FD"/>
    <w:rsid w:val="00EC004C"/>
    <w:rsid w:val="00EC12D1"/>
    <w:rsid w:val="00EC134B"/>
    <w:rsid w:val="00EC1482"/>
    <w:rsid w:val="00EC1880"/>
    <w:rsid w:val="00EC193F"/>
    <w:rsid w:val="00EC1C37"/>
    <w:rsid w:val="00EC27B3"/>
    <w:rsid w:val="00EC2C33"/>
    <w:rsid w:val="00EC3078"/>
    <w:rsid w:val="00EC31A6"/>
    <w:rsid w:val="00EC3285"/>
    <w:rsid w:val="00EC3449"/>
    <w:rsid w:val="00EC3D53"/>
    <w:rsid w:val="00EC3D5D"/>
    <w:rsid w:val="00EC406E"/>
    <w:rsid w:val="00EC42D6"/>
    <w:rsid w:val="00EC4420"/>
    <w:rsid w:val="00EC4C8F"/>
    <w:rsid w:val="00EC5078"/>
    <w:rsid w:val="00EC5121"/>
    <w:rsid w:val="00EC51D2"/>
    <w:rsid w:val="00EC5284"/>
    <w:rsid w:val="00EC5535"/>
    <w:rsid w:val="00EC56EA"/>
    <w:rsid w:val="00EC58F7"/>
    <w:rsid w:val="00EC63EB"/>
    <w:rsid w:val="00EC6577"/>
    <w:rsid w:val="00EC7388"/>
    <w:rsid w:val="00EC73D2"/>
    <w:rsid w:val="00ED0003"/>
    <w:rsid w:val="00ED036A"/>
    <w:rsid w:val="00ED05D6"/>
    <w:rsid w:val="00ED0A30"/>
    <w:rsid w:val="00ED0B9D"/>
    <w:rsid w:val="00ED0C3A"/>
    <w:rsid w:val="00ED10F8"/>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06"/>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95A"/>
    <w:rsid w:val="00EE0CCD"/>
    <w:rsid w:val="00EE0DC9"/>
    <w:rsid w:val="00EE0E87"/>
    <w:rsid w:val="00EE10CE"/>
    <w:rsid w:val="00EE1E8E"/>
    <w:rsid w:val="00EE1F0B"/>
    <w:rsid w:val="00EE208A"/>
    <w:rsid w:val="00EE2326"/>
    <w:rsid w:val="00EE2377"/>
    <w:rsid w:val="00EE2645"/>
    <w:rsid w:val="00EE2A9E"/>
    <w:rsid w:val="00EE2BD3"/>
    <w:rsid w:val="00EE2C28"/>
    <w:rsid w:val="00EE2D43"/>
    <w:rsid w:val="00EE2D53"/>
    <w:rsid w:val="00EE2DB3"/>
    <w:rsid w:val="00EE3019"/>
    <w:rsid w:val="00EE304A"/>
    <w:rsid w:val="00EE33A7"/>
    <w:rsid w:val="00EE34EF"/>
    <w:rsid w:val="00EE3656"/>
    <w:rsid w:val="00EE3695"/>
    <w:rsid w:val="00EE3934"/>
    <w:rsid w:val="00EE3AF7"/>
    <w:rsid w:val="00EE3B51"/>
    <w:rsid w:val="00EE3CD3"/>
    <w:rsid w:val="00EE3DB6"/>
    <w:rsid w:val="00EE3F45"/>
    <w:rsid w:val="00EE45D0"/>
    <w:rsid w:val="00EE4639"/>
    <w:rsid w:val="00EE48B1"/>
    <w:rsid w:val="00EE4BBB"/>
    <w:rsid w:val="00EE4C63"/>
    <w:rsid w:val="00EE4D0E"/>
    <w:rsid w:val="00EE5054"/>
    <w:rsid w:val="00EE52AA"/>
    <w:rsid w:val="00EE5AE9"/>
    <w:rsid w:val="00EE5B83"/>
    <w:rsid w:val="00EE5F39"/>
    <w:rsid w:val="00EE602B"/>
    <w:rsid w:val="00EE68A4"/>
    <w:rsid w:val="00EE6EC0"/>
    <w:rsid w:val="00EE6F35"/>
    <w:rsid w:val="00EE70EB"/>
    <w:rsid w:val="00EE7599"/>
    <w:rsid w:val="00EE7809"/>
    <w:rsid w:val="00EE7AC6"/>
    <w:rsid w:val="00EE7B27"/>
    <w:rsid w:val="00EF029D"/>
    <w:rsid w:val="00EF046C"/>
    <w:rsid w:val="00EF0815"/>
    <w:rsid w:val="00EF0959"/>
    <w:rsid w:val="00EF0C59"/>
    <w:rsid w:val="00EF0FB9"/>
    <w:rsid w:val="00EF1ACE"/>
    <w:rsid w:val="00EF1C1D"/>
    <w:rsid w:val="00EF1E58"/>
    <w:rsid w:val="00EF1EFC"/>
    <w:rsid w:val="00EF1F5D"/>
    <w:rsid w:val="00EF2241"/>
    <w:rsid w:val="00EF2438"/>
    <w:rsid w:val="00EF2AA9"/>
    <w:rsid w:val="00EF2ABC"/>
    <w:rsid w:val="00EF2E13"/>
    <w:rsid w:val="00EF2FAB"/>
    <w:rsid w:val="00EF3417"/>
    <w:rsid w:val="00EF3505"/>
    <w:rsid w:val="00EF382F"/>
    <w:rsid w:val="00EF3845"/>
    <w:rsid w:val="00EF3914"/>
    <w:rsid w:val="00EF3D07"/>
    <w:rsid w:val="00EF3D55"/>
    <w:rsid w:val="00EF3DE4"/>
    <w:rsid w:val="00EF3F66"/>
    <w:rsid w:val="00EF442A"/>
    <w:rsid w:val="00EF450E"/>
    <w:rsid w:val="00EF4822"/>
    <w:rsid w:val="00EF4846"/>
    <w:rsid w:val="00EF4CE7"/>
    <w:rsid w:val="00EF4E69"/>
    <w:rsid w:val="00EF50BC"/>
    <w:rsid w:val="00EF5174"/>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0C"/>
    <w:rsid w:val="00F01181"/>
    <w:rsid w:val="00F01201"/>
    <w:rsid w:val="00F01C61"/>
    <w:rsid w:val="00F01E90"/>
    <w:rsid w:val="00F02077"/>
    <w:rsid w:val="00F021E4"/>
    <w:rsid w:val="00F02286"/>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3A"/>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839"/>
    <w:rsid w:val="00F15CC7"/>
    <w:rsid w:val="00F165B1"/>
    <w:rsid w:val="00F16646"/>
    <w:rsid w:val="00F17840"/>
    <w:rsid w:val="00F1788B"/>
    <w:rsid w:val="00F179AE"/>
    <w:rsid w:val="00F17D71"/>
    <w:rsid w:val="00F203A2"/>
    <w:rsid w:val="00F20D5E"/>
    <w:rsid w:val="00F20E89"/>
    <w:rsid w:val="00F21012"/>
    <w:rsid w:val="00F21828"/>
    <w:rsid w:val="00F218D5"/>
    <w:rsid w:val="00F219E3"/>
    <w:rsid w:val="00F21CB9"/>
    <w:rsid w:val="00F222B0"/>
    <w:rsid w:val="00F22431"/>
    <w:rsid w:val="00F231A9"/>
    <w:rsid w:val="00F232A1"/>
    <w:rsid w:val="00F234B4"/>
    <w:rsid w:val="00F238A7"/>
    <w:rsid w:val="00F23912"/>
    <w:rsid w:val="00F2391B"/>
    <w:rsid w:val="00F23C8B"/>
    <w:rsid w:val="00F2410E"/>
    <w:rsid w:val="00F241EB"/>
    <w:rsid w:val="00F2425B"/>
    <w:rsid w:val="00F243EE"/>
    <w:rsid w:val="00F24474"/>
    <w:rsid w:val="00F24808"/>
    <w:rsid w:val="00F2483A"/>
    <w:rsid w:val="00F24D12"/>
    <w:rsid w:val="00F24F4A"/>
    <w:rsid w:val="00F2509A"/>
    <w:rsid w:val="00F25295"/>
    <w:rsid w:val="00F25591"/>
    <w:rsid w:val="00F25E5E"/>
    <w:rsid w:val="00F267A5"/>
    <w:rsid w:val="00F267B4"/>
    <w:rsid w:val="00F2680B"/>
    <w:rsid w:val="00F268E3"/>
    <w:rsid w:val="00F26BBF"/>
    <w:rsid w:val="00F27287"/>
    <w:rsid w:val="00F272EF"/>
    <w:rsid w:val="00F27623"/>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3E8"/>
    <w:rsid w:val="00F35B4C"/>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BFC"/>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63B4"/>
    <w:rsid w:val="00F46483"/>
    <w:rsid w:val="00F46536"/>
    <w:rsid w:val="00F46786"/>
    <w:rsid w:val="00F46A0C"/>
    <w:rsid w:val="00F46BAD"/>
    <w:rsid w:val="00F46C07"/>
    <w:rsid w:val="00F46F12"/>
    <w:rsid w:val="00F470C2"/>
    <w:rsid w:val="00F47950"/>
    <w:rsid w:val="00F502B2"/>
    <w:rsid w:val="00F503B5"/>
    <w:rsid w:val="00F506D9"/>
    <w:rsid w:val="00F507BF"/>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E9"/>
    <w:rsid w:val="00F615C2"/>
    <w:rsid w:val="00F618BD"/>
    <w:rsid w:val="00F6196E"/>
    <w:rsid w:val="00F61AC2"/>
    <w:rsid w:val="00F61C1C"/>
    <w:rsid w:val="00F61E75"/>
    <w:rsid w:val="00F6207B"/>
    <w:rsid w:val="00F6226E"/>
    <w:rsid w:val="00F629B1"/>
    <w:rsid w:val="00F63039"/>
    <w:rsid w:val="00F632BE"/>
    <w:rsid w:val="00F637EB"/>
    <w:rsid w:val="00F639E6"/>
    <w:rsid w:val="00F63CC3"/>
    <w:rsid w:val="00F64553"/>
    <w:rsid w:val="00F64833"/>
    <w:rsid w:val="00F64B52"/>
    <w:rsid w:val="00F65AB5"/>
    <w:rsid w:val="00F65EE6"/>
    <w:rsid w:val="00F66084"/>
    <w:rsid w:val="00F66088"/>
    <w:rsid w:val="00F6626C"/>
    <w:rsid w:val="00F66415"/>
    <w:rsid w:val="00F66460"/>
    <w:rsid w:val="00F6653F"/>
    <w:rsid w:val="00F667C6"/>
    <w:rsid w:val="00F6687B"/>
    <w:rsid w:val="00F6696C"/>
    <w:rsid w:val="00F66DD5"/>
    <w:rsid w:val="00F66DEC"/>
    <w:rsid w:val="00F67624"/>
    <w:rsid w:val="00F679D9"/>
    <w:rsid w:val="00F67A08"/>
    <w:rsid w:val="00F67D77"/>
    <w:rsid w:val="00F67F9E"/>
    <w:rsid w:val="00F70113"/>
    <w:rsid w:val="00F7016A"/>
    <w:rsid w:val="00F70211"/>
    <w:rsid w:val="00F7042A"/>
    <w:rsid w:val="00F70C03"/>
    <w:rsid w:val="00F70FE0"/>
    <w:rsid w:val="00F711EA"/>
    <w:rsid w:val="00F7124B"/>
    <w:rsid w:val="00F713F5"/>
    <w:rsid w:val="00F716DC"/>
    <w:rsid w:val="00F7182C"/>
    <w:rsid w:val="00F7193E"/>
    <w:rsid w:val="00F719FB"/>
    <w:rsid w:val="00F71C6C"/>
    <w:rsid w:val="00F7218D"/>
    <w:rsid w:val="00F7222A"/>
    <w:rsid w:val="00F725D0"/>
    <w:rsid w:val="00F72AAA"/>
    <w:rsid w:val="00F72AED"/>
    <w:rsid w:val="00F72B05"/>
    <w:rsid w:val="00F72BBB"/>
    <w:rsid w:val="00F72EFC"/>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77E73"/>
    <w:rsid w:val="00F80793"/>
    <w:rsid w:val="00F8088F"/>
    <w:rsid w:val="00F80F90"/>
    <w:rsid w:val="00F81111"/>
    <w:rsid w:val="00F81497"/>
    <w:rsid w:val="00F814AE"/>
    <w:rsid w:val="00F814D5"/>
    <w:rsid w:val="00F81579"/>
    <w:rsid w:val="00F8174C"/>
    <w:rsid w:val="00F818BE"/>
    <w:rsid w:val="00F81B92"/>
    <w:rsid w:val="00F81F63"/>
    <w:rsid w:val="00F82017"/>
    <w:rsid w:val="00F82813"/>
    <w:rsid w:val="00F82D34"/>
    <w:rsid w:val="00F831AD"/>
    <w:rsid w:val="00F83BE9"/>
    <w:rsid w:val="00F83D3D"/>
    <w:rsid w:val="00F83D94"/>
    <w:rsid w:val="00F840CB"/>
    <w:rsid w:val="00F847CC"/>
    <w:rsid w:val="00F84BBD"/>
    <w:rsid w:val="00F84C91"/>
    <w:rsid w:val="00F84DC9"/>
    <w:rsid w:val="00F85136"/>
    <w:rsid w:val="00F858A8"/>
    <w:rsid w:val="00F85A2A"/>
    <w:rsid w:val="00F85C60"/>
    <w:rsid w:val="00F85E43"/>
    <w:rsid w:val="00F85F51"/>
    <w:rsid w:val="00F8601E"/>
    <w:rsid w:val="00F863D4"/>
    <w:rsid w:val="00F86764"/>
    <w:rsid w:val="00F869C8"/>
    <w:rsid w:val="00F86A42"/>
    <w:rsid w:val="00F86BCA"/>
    <w:rsid w:val="00F871BD"/>
    <w:rsid w:val="00F873C8"/>
    <w:rsid w:val="00F87559"/>
    <w:rsid w:val="00F877CE"/>
    <w:rsid w:val="00F879F2"/>
    <w:rsid w:val="00F87F33"/>
    <w:rsid w:val="00F87F61"/>
    <w:rsid w:val="00F87F97"/>
    <w:rsid w:val="00F90E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B6"/>
    <w:rsid w:val="00F942F3"/>
    <w:rsid w:val="00F94399"/>
    <w:rsid w:val="00F94433"/>
    <w:rsid w:val="00F94435"/>
    <w:rsid w:val="00F9464B"/>
    <w:rsid w:val="00F94BAD"/>
    <w:rsid w:val="00F94BF0"/>
    <w:rsid w:val="00F95834"/>
    <w:rsid w:val="00F958D7"/>
    <w:rsid w:val="00F95AF8"/>
    <w:rsid w:val="00F95CD5"/>
    <w:rsid w:val="00F95CFE"/>
    <w:rsid w:val="00F95D95"/>
    <w:rsid w:val="00F95E8C"/>
    <w:rsid w:val="00F9663C"/>
    <w:rsid w:val="00F96C54"/>
    <w:rsid w:val="00F96F30"/>
    <w:rsid w:val="00F97188"/>
    <w:rsid w:val="00F973E2"/>
    <w:rsid w:val="00F979B4"/>
    <w:rsid w:val="00F979EC"/>
    <w:rsid w:val="00F97D96"/>
    <w:rsid w:val="00FA00CD"/>
    <w:rsid w:val="00FA051B"/>
    <w:rsid w:val="00FA074C"/>
    <w:rsid w:val="00FA07F0"/>
    <w:rsid w:val="00FA082B"/>
    <w:rsid w:val="00FA0831"/>
    <w:rsid w:val="00FA0F79"/>
    <w:rsid w:val="00FA11F0"/>
    <w:rsid w:val="00FA15AF"/>
    <w:rsid w:val="00FA1B9E"/>
    <w:rsid w:val="00FA26FE"/>
    <w:rsid w:val="00FA2802"/>
    <w:rsid w:val="00FA2A4A"/>
    <w:rsid w:val="00FA2CC4"/>
    <w:rsid w:val="00FA2F25"/>
    <w:rsid w:val="00FA3081"/>
    <w:rsid w:val="00FA365F"/>
    <w:rsid w:val="00FA36F8"/>
    <w:rsid w:val="00FA37FF"/>
    <w:rsid w:val="00FA3872"/>
    <w:rsid w:val="00FA3BA4"/>
    <w:rsid w:val="00FA3CCF"/>
    <w:rsid w:val="00FA404E"/>
    <w:rsid w:val="00FA4131"/>
    <w:rsid w:val="00FA447A"/>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E64"/>
    <w:rsid w:val="00FB20F6"/>
    <w:rsid w:val="00FB226D"/>
    <w:rsid w:val="00FB2287"/>
    <w:rsid w:val="00FB244F"/>
    <w:rsid w:val="00FB2EAA"/>
    <w:rsid w:val="00FB2F2E"/>
    <w:rsid w:val="00FB35E6"/>
    <w:rsid w:val="00FB365A"/>
    <w:rsid w:val="00FB3B57"/>
    <w:rsid w:val="00FB405E"/>
    <w:rsid w:val="00FB408B"/>
    <w:rsid w:val="00FB4172"/>
    <w:rsid w:val="00FB45F4"/>
    <w:rsid w:val="00FB4B3E"/>
    <w:rsid w:val="00FB53E0"/>
    <w:rsid w:val="00FB55D1"/>
    <w:rsid w:val="00FB5613"/>
    <w:rsid w:val="00FB569C"/>
    <w:rsid w:val="00FB5712"/>
    <w:rsid w:val="00FB5775"/>
    <w:rsid w:val="00FB58C5"/>
    <w:rsid w:val="00FB591D"/>
    <w:rsid w:val="00FB5B72"/>
    <w:rsid w:val="00FB5E3C"/>
    <w:rsid w:val="00FB5FEB"/>
    <w:rsid w:val="00FB653E"/>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CD5"/>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0E3A"/>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426"/>
    <w:rsid w:val="00FD757F"/>
    <w:rsid w:val="00FD78C4"/>
    <w:rsid w:val="00FD7954"/>
    <w:rsid w:val="00FD7F26"/>
    <w:rsid w:val="00FD7F84"/>
    <w:rsid w:val="00FE0203"/>
    <w:rsid w:val="00FE0444"/>
    <w:rsid w:val="00FE04DF"/>
    <w:rsid w:val="00FE0626"/>
    <w:rsid w:val="00FE0DF3"/>
    <w:rsid w:val="00FE0FB9"/>
    <w:rsid w:val="00FE0FC3"/>
    <w:rsid w:val="00FE1121"/>
    <w:rsid w:val="00FE13DE"/>
    <w:rsid w:val="00FE1469"/>
    <w:rsid w:val="00FE1618"/>
    <w:rsid w:val="00FE1657"/>
    <w:rsid w:val="00FE17FC"/>
    <w:rsid w:val="00FE184E"/>
    <w:rsid w:val="00FE1B49"/>
    <w:rsid w:val="00FE1B4B"/>
    <w:rsid w:val="00FE1C43"/>
    <w:rsid w:val="00FE1C99"/>
    <w:rsid w:val="00FE1F54"/>
    <w:rsid w:val="00FE1F69"/>
    <w:rsid w:val="00FE2176"/>
    <w:rsid w:val="00FE2399"/>
    <w:rsid w:val="00FE2BB6"/>
    <w:rsid w:val="00FE2E17"/>
    <w:rsid w:val="00FE3576"/>
    <w:rsid w:val="00FE3B73"/>
    <w:rsid w:val="00FE3E37"/>
    <w:rsid w:val="00FE3F52"/>
    <w:rsid w:val="00FE420E"/>
    <w:rsid w:val="00FE472C"/>
    <w:rsid w:val="00FE4A60"/>
    <w:rsid w:val="00FE4DC6"/>
    <w:rsid w:val="00FE5132"/>
    <w:rsid w:val="00FE550D"/>
    <w:rsid w:val="00FE5EDE"/>
    <w:rsid w:val="00FE61B4"/>
    <w:rsid w:val="00FE631D"/>
    <w:rsid w:val="00FE63AC"/>
    <w:rsid w:val="00FE6E2C"/>
    <w:rsid w:val="00FE6E8A"/>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3A4"/>
    <w:rsid w:val="00FF35E1"/>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06E1A3E0"/>
    <w:rsid w:val="2EFFA326"/>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1B2942E5-44F2-47A0-AEE7-38D7D495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9135562">
    <w:name w:val="SP.19.135562"/>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73">
    <w:name w:val="SP.19.135573"/>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184">
    <w:name w:val="SP.19.135184"/>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40">
    <w:name w:val="SP.19.135540"/>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character" w:customStyle="1" w:styleId="SC19323589">
    <w:name w:val="SC.19.323589"/>
    <w:uiPriority w:val="99"/>
    <w:rsid w:val="00BC261B"/>
    <w:rPr>
      <w:color w:val="000000"/>
      <w:sz w:val="20"/>
      <w:szCs w:val="20"/>
    </w:rPr>
  </w:style>
  <w:style w:type="paragraph" w:customStyle="1" w:styleId="SP19135529">
    <w:name w:val="SP.19.135529"/>
    <w:basedOn w:val="Normal"/>
    <w:next w:val="Normal"/>
    <w:uiPriority w:val="99"/>
    <w:rsid w:val="00BC261B"/>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6716">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8003609">
      <w:bodyDiv w:val="1"/>
      <w:marLeft w:val="0"/>
      <w:marRight w:val="0"/>
      <w:marTop w:val="0"/>
      <w:marBottom w:val="0"/>
      <w:divBdr>
        <w:top w:val="none" w:sz="0" w:space="0" w:color="auto"/>
        <w:left w:val="none" w:sz="0" w:space="0" w:color="auto"/>
        <w:bottom w:val="none" w:sz="0" w:space="0" w:color="auto"/>
        <w:right w:val="none" w:sz="0" w:space="0" w:color="auto"/>
      </w:divBdr>
      <w:divsChild>
        <w:div w:id="860705424">
          <w:marLeft w:val="0"/>
          <w:marRight w:val="0"/>
          <w:marTop w:val="0"/>
          <w:marBottom w:val="0"/>
          <w:divBdr>
            <w:top w:val="none" w:sz="0" w:space="0" w:color="auto"/>
            <w:left w:val="none" w:sz="0" w:space="0" w:color="auto"/>
            <w:bottom w:val="none" w:sz="0" w:space="0" w:color="auto"/>
            <w:right w:val="none" w:sz="0" w:space="0" w:color="auto"/>
          </w:divBdr>
        </w:div>
      </w:divsChild>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9538707">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204724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9908025">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5089085">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798184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7395</Words>
  <Characters>42152</Characters>
  <Application>Microsoft Office Word</Application>
  <DocSecurity>0</DocSecurity>
  <Lines>351</Lines>
  <Paragraphs>98</Paragraphs>
  <ScaleCrop>false</ScaleCrop>
  <Company/>
  <LinksUpToDate>false</LinksUpToDate>
  <CharactersWithSpaces>49449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384</cp:revision>
  <dcterms:created xsi:type="dcterms:W3CDTF">2021-08-03T20:20:00Z</dcterms:created>
  <dcterms:modified xsi:type="dcterms:W3CDTF">2021-08-16T06:55:00Z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