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2C8908E" w:rsidR="00A353D7" w:rsidRPr="00CC2C3C" w:rsidRDefault="000D777C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CC3</w:t>
            </w:r>
            <w:r w:rsidR="001320AA">
              <w:rPr>
                <w:b w:val="0"/>
              </w:rPr>
              <w:t>6</w:t>
            </w:r>
            <w:r>
              <w:rPr>
                <w:b w:val="0"/>
              </w:rPr>
              <w:t xml:space="preserve"> </w:t>
            </w:r>
            <w:r w:rsidR="00C62602"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>CID</w:t>
            </w:r>
            <w:r>
              <w:rPr>
                <w:b w:val="0"/>
              </w:rPr>
              <w:t>s</w:t>
            </w:r>
            <w:r w:rsidR="00E365E3">
              <w:rPr>
                <w:b w:val="0"/>
              </w:rPr>
              <w:t xml:space="preserve"> </w:t>
            </w:r>
            <w:r w:rsidR="001320AA">
              <w:rPr>
                <w:b w:val="0"/>
              </w:rPr>
              <w:t>r</w:t>
            </w:r>
            <w:r>
              <w:rPr>
                <w:b w:val="0"/>
              </w:rPr>
              <w:t xml:space="preserve">elated to </w:t>
            </w:r>
            <w:r w:rsidR="008A27F7">
              <w:rPr>
                <w:b w:val="0"/>
              </w:rPr>
              <w:t>MLO Power-save</w:t>
            </w:r>
            <w:r w:rsidR="005C4BD2">
              <w:rPr>
                <w:b w:val="0"/>
              </w:rPr>
              <w:t xml:space="preserve"> – Part 1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555FB18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79323C">
              <w:rPr>
                <w:b w:val="0"/>
                <w:sz w:val="20"/>
              </w:rPr>
              <w:t>July</w:t>
            </w:r>
            <w:r>
              <w:rPr>
                <w:b w:val="0"/>
                <w:sz w:val="20"/>
              </w:rPr>
              <w:t xml:space="preserve"> </w:t>
            </w:r>
            <w:r w:rsidR="0079323C">
              <w:rPr>
                <w:b w:val="0"/>
                <w:sz w:val="20"/>
              </w:rPr>
              <w:t>16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2624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7844B7EE" w14:textId="0659733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175" w:type="dxa"/>
            <w:vAlign w:val="center"/>
          </w:tcPr>
          <w:p w14:paraId="7F512835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126241" w:rsidRPr="00CC2C3C" w14:paraId="10D59904" w14:textId="77777777" w:rsidTr="00E547CE">
        <w:trPr>
          <w:jc w:val="center"/>
        </w:trPr>
        <w:tc>
          <w:tcPr>
            <w:tcW w:w="1705" w:type="dxa"/>
            <w:vAlign w:val="center"/>
          </w:tcPr>
          <w:p w14:paraId="5B85B9BF" w14:textId="524CCD0B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3433B040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DFD5540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BC5576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6276835" w14:textId="5F8FAEC3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EFE9919" w14:textId="351F79EB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184425FB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126241" w:rsidRPr="00CC2C3C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5679240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126241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6C80B3F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59BAB3D0" w14:textId="13950816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0680660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7F6F11AA" w14:textId="77777777" w:rsidTr="00E547CE">
        <w:trPr>
          <w:jc w:val="center"/>
        </w:trPr>
        <w:tc>
          <w:tcPr>
            <w:tcW w:w="1705" w:type="dxa"/>
            <w:vAlign w:val="center"/>
          </w:tcPr>
          <w:p w14:paraId="0B03292B" w14:textId="0D84CE2E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134F01DC" w14:textId="5763F40E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90700FA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31C93E95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7E7CE12E" w14:textId="3096A28A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7D7A969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1072AC54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126241" w:rsidRPr="00CC2C3C" w14:paraId="5AC206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4FDB5AA4" w14:textId="630DA555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Abdel Karim</w:t>
            </w:r>
          </w:p>
        </w:tc>
        <w:tc>
          <w:tcPr>
            <w:tcW w:w="1695" w:type="dxa"/>
            <w:vMerge/>
            <w:vAlign w:val="center"/>
          </w:tcPr>
          <w:p w14:paraId="2D312C28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277C78F" w14:textId="77777777" w:rsidR="00126241" w:rsidRPr="000A26E7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82F884C" w14:textId="77777777" w:rsidR="00126241" w:rsidRPr="00BF7A2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8CB329" w14:textId="77777777" w:rsidR="00126241" w:rsidRDefault="00126241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155C2" w:rsidRPr="00CC2C3C" w14:paraId="76AD9055" w14:textId="77777777" w:rsidTr="00E547CE">
        <w:trPr>
          <w:jc w:val="center"/>
        </w:trPr>
        <w:tc>
          <w:tcPr>
            <w:tcW w:w="1705" w:type="dxa"/>
            <w:vAlign w:val="center"/>
          </w:tcPr>
          <w:p w14:paraId="6C5719D9" w14:textId="141BE76B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Tomo Adachi</w:t>
            </w:r>
          </w:p>
        </w:tc>
        <w:tc>
          <w:tcPr>
            <w:tcW w:w="1695" w:type="dxa"/>
            <w:vAlign w:val="center"/>
          </w:tcPr>
          <w:p w14:paraId="6487831B" w14:textId="5F8A80A3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Toshiba</w:t>
            </w:r>
          </w:p>
        </w:tc>
        <w:tc>
          <w:tcPr>
            <w:tcW w:w="2175" w:type="dxa"/>
          </w:tcPr>
          <w:p w14:paraId="3DBD8497" w14:textId="77777777" w:rsidR="00C155C2" w:rsidRPr="000A26E7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A947045" w14:textId="77777777" w:rsidR="00C155C2" w:rsidRPr="00BF7A21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BA3D19F" w14:textId="77777777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155C2" w:rsidRPr="00CC2C3C" w14:paraId="7AD82573" w14:textId="77777777" w:rsidTr="00E547CE">
        <w:trPr>
          <w:jc w:val="center"/>
        </w:trPr>
        <w:tc>
          <w:tcPr>
            <w:tcW w:w="1705" w:type="dxa"/>
            <w:vAlign w:val="center"/>
          </w:tcPr>
          <w:p w14:paraId="5107EDFF" w14:textId="75FEE1CA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</w:t>
            </w:r>
          </w:p>
        </w:tc>
        <w:tc>
          <w:tcPr>
            <w:tcW w:w="1695" w:type="dxa"/>
            <w:vAlign w:val="center"/>
          </w:tcPr>
          <w:p w14:paraId="38423371" w14:textId="0BEAD7BE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LGE</w:t>
            </w:r>
          </w:p>
        </w:tc>
        <w:tc>
          <w:tcPr>
            <w:tcW w:w="2175" w:type="dxa"/>
          </w:tcPr>
          <w:p w14:paraId="5EBC4DCA" w14:textId="77777777" w:rsidR="00C155C2" w:rsidRPr="000A26E7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901331E" w14:textId="77777777" w:rsidR="00C155C2" w:rsidRPr="00BF7A21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E1305F4" w14:textId="77777777" w:rsidR="00C155C2" w:rsidRDefault="00C155C2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3D0DB5" w:rsidRPr="00CC2C3C" w14:paraId="2C266EB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BECF5EE" w14:textId="6CECA574" w:rsidR="003D0DB5" w:rsidRDefault="003D0DB5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D0DB5">
              <w:rPr>
                <w:b w:val="0"/>
                <w:sz w:val="18"/>
                <w:szCs w:val="18"/>
                <w:lang w:eastAsia="ko-KR"/>
              </w:rPr>
              <w:t>Rubayet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Shafin</w:t>
            </w:r>
          </w:p>
        </w:tc>
        <w:tc>
          <w:tcPr>
            <w:tcW w:w="1695" w:type="dxa"/>
            <w:vAlign w:val="center"/>
          </w:tcPr>
          <w:p w14:paraId="6CA37A35" w14:textId="7D648CAC" w:rsidR="003D0DB5" w:rsidRDefault="003D0DB5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175" w:type="dxa"/>
          </w:tcPr>
          <w:p w14:paraId="56943FC9" w14:textId="77777777" w:rsidR="003D0DB5" w:rsidRPr="000A26E7" w:rsidRDefault="003D0DB5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5FD7AA" w14:textId="77777777" w:rsidR="003D0DB5" w:rsidRPr="00BF7A21" w:rsidRDefault="003D0DB5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7E15FD6" w14:textId="77777777" w:rsidR="003D0DB5" w:rsidRDefault="003D0DB5" w:rsidP="0012624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5F5120BC" w:rsidR="00532160" w:rsidRDefault="00467E8A" w:rsidP="004C6CD4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257356">
        <w:rPr>
          <w:rFonts w:cs="Times New Roman"/>
          <w:color w:val="FF0000"/>
          <w:sz w:val="18"/>
          <w:szCs w:val="18"/>
          <w:lang w:eastAsia="ko-KR"/>
        </w:rPr>
        <w:t>26</w:t>
      </w:r>
      <w:r w:rsidR="00B50785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</w:t>
      </w:r>
      <w:r w:rsidR="00B50785">
        <w:rPr>
          <w:rFonts w:cs="Times New Roman"/>
          <w:sz w:val="18"/>
          <w:szCs w:val="18"/>
          <w:lang w:eastAsia="ko-KR"/>
        </w:rPr>
        <w:t>6</w:t>
      </w:r>
      <w:r>
        <w:rPr>
          <w:rFonts w:cs="Times New Roman"/>
          <w:sz w:val="18"/>
          <w:szCs w:val="18"/>
          <w:lang w:eastAsia="ko-KR"/>
        </w:rPr>
        <w:t>:</w:t>
      </w:r>
      <w:bookmarkEnd w:id="0"/>
    </w:p>
    <w:p w14:paraId="10506DB6" w14:textId="6C6E29AB" w:rsidR="00257356" w:rsidRDefault="00257356" w:rsidP="004C6CD4">
      <w:pPr>
        <w:suppressAutoHyphens/>
        <w:jc w:val="both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257356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4465, 6210, 6300, 5259, 4466, 5260, 8342, 7725, 6211, 4386, </w:t>
      </w:r>
      <w:r w:rsidRPr="00AB1EF4">
        <w:rPr>
          <w:rFonts w:ascii="Times New Roman" w:eastAsia="Malgun Gothic" w:hAnsi="Times New Roman" w:cs="Times New Roman"/>
          <w:sz w:val="18"/>
          <w:szCs w:val="20"/>
          <w:lang w:val="en-GB"/>
        </w:rPr>
        <w:t>6134, 4387</w:t>
      </w:r>
      <w:r w:rsidRPr="00257356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, 4467, 6302, 7415, 6301, 7416, 6212, </w:t>
      </w:r>
      <w:r w:rsidRPr="00361EF6">
        <w:rPr>
          <w:rFonts w:ascii="Times New Roman" w:eastAsia="Malgun Gothic" w:hAnsi="Times New Roman" w:cs="Times New Roman"/>
          <w:sz w:val="18"/>
          <w:szCs w:val="20"/>
          <w:highlight w:val="yellow"/>
          <w:lang w:val="en-GB"/>
        </w:rPr>
        <w:t>7061</w:t>
      </w:r>
      <w:r w:rsidRPr="00257356">
        <w:rPr>
          <w:rFonts w:ascii="Times New Roman" w:eastAsia="Malgun Gothic" w:hAnsi="Times New Roman" w:cs="Times New Roman"/>
          <w:sz w:val="18"/>
          <w:szCs w:val="20"/>
          <w:lang w:val="en-GB"/>
        </w:rPr>
        <w:t>, 4067, 4388, 7417, 4114, 6735, 4468, 7419</w:t>
      </w:r>
    </w:p>
    <w:p w14:paraId="4F0ECC3D" w14:textId="011B074E" w:rsidR="00532160" w:rsidRDefault="00532160" w:rsidP="00C75F57">
      <w:pPr>
        <w:suppressAutoHyphens/>
        <w:spacing w:after="0" w:line="240" w:lineRule="auto"/>
        <w:rPr>
          <w:ins w:id="1" w:author="Abhishek Patil" w:date="2021-07-21T08:51:00Z"/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04F3F2B6" w14:textId="77777777" w:rsidR="00361EF6" w:rsidRPr="00CE1ADE" w:rsidRDefault="00361EF6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7CF7C24A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47E5798F" w14:textId="014B977F" w:rsidR="00C155C2" w:rsidRPr="009902AB" w:rsidRDefault="00C155C2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1: Updated based on feedback from various members listed as co-authors</w:t>
      </w:r>
      <w:r w:rsidR="001A31CE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(tagged as </w:t>
      </w:r>
      <w:r w:rsidR="001A31CE" w:rsidRPr="00D86AA7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[#1]</w:t>
      </w:r>
      <w:r w:rsidR="001A31CE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4BFF93FE" w14:textId="3ABFB169" w:rsidR="009902AB" w:rsidRPr="00FA07F0" w:rsidRDefault="009902AB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Rev 2: Live edits as the doc was discussed during 7/21 TGbe MAC call.</w:t>
      </w:r>
    </w:p>
    <w:p w14:paraId="6705DA5D" w14:textId="789DF140" w:rsidR="00FA07F0" w:rsidRPr="00FA07F0" w:rsidRDefault="00FA07F0" w:rsidP="00FA07F0">
      <w:pPr>
        <w:pStyle w:val="ListParagraph"/>
        <w:numPr>
          <w:ilvl w:val="1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CIDs </w:t>
      </w:r>
      <w:r w:rsidR="004B7D1A">
        <w:rPr>
          <w:rFonts w:ascii="Times New Roman" w:eastAsia="Times New Roman" w:hAnsi="Times New Roman" w:cs="Times New Roman"/>
          <w:color w:val="000000"/>
          <w:sz w:val="16"/>
          <w:szCs w:val="16"/>
        </w:rPr>
        <w:t>6134, 4387 and 7061 are deferred</w:t>
      </w:r>
    </w:p>
    <w:p w14:paraId="0DEA7104" w14:textId="77CF8F8F" w:rsidR="00FA07F0" w:rsidRPr="00D354FA" w:rsidRDefault="00FA07F0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Rev 3: </w:t>
      </w:r>
      <w:r w:rsidR="004B7D1A">
        <w:rPr>
          <w:rFonts w:ascii="Times New Roman" w:eastAsia="Times New Roman" w:hAnsi="Times New Roman" w:cs="Times New Roman"/>
          <w:color w:val="000000"/>
          <w:sz w:val="16"/>
          <w:szCs w:val="16"/>
        </w:rPr>
        <w:t>Updated resolution for CIDs 6134, 4387</w:t>
      </w:r>
      <w:r w:rsidR="00D354FA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based on offline discussions.</w:t>
      </w:r>
    </w:p>
    <w:p w14:paraId="7B692046" w14:textId="3183C8DF" w:rsidR="00D354FA" w:rsidRPr="00E44B05" w:rsidRDefault="00D354FA" w:rsidP="00E11801">
      <w:pPr>
        <w:pStyle w:val="ListParagraph"/>
        <w:numPr>
          <w:ilvl w:val="1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B1DC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Changes with respect to r2 highlighted in </w:t>
      </w:r>
      <w:r w:rsidRPr="00AB1DC3">
        <w:rPr>
          <w:rFonts w:ascii="Times New Roman" w:eastAsia="Times New Roman" w:hAnsi="Times New Roman" w:cs="Times New Roman"/>
          <w:color w:val="000000"/>
          <w:sz w:val="16"/>
          <w:szCs w:val="16"/>
          <w:highlight w:val="green"/>
        </w:rPr>
        <w:t>green</w:t>
      </w:r>
    </w:p>
    <w:p w14:paraId="27BDDAB8" w14:textId="3EE3B1FF" w:rsidR="00E44B05" w:rsidRPr="00AB1DC3" w:rsidRDefault="00E44B05" w:rsidP="00E11801">
      <w:pPr>
        <w:pStyle w:val="ListParagraph"/>
        <w:numPr>
          <w:ilvl w:val="1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CID 7061 remains deferred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7C741A20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990"/>
        <w:gridCol w:w="720"/>
        <w:gridCol w:w="2610"/>
        <w:gridCol w:w="2430"/>
        <w:gridCol w:w="2430"/>
      </w:tblGrid>
      <w:tr w:rsidR="00EE4BBB" w:rsidRPr="007E587A" w14:paraId="31FE439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53091D53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90" w:type="dxa"/>
            <w:shd w:val="clear" w:color="auto" w:fill="BFBFBF" w:themeFill="background1" w:themeFillShade="BF"/>
            <w:noWrap/>
            <w:vAlign w:val="center"/>
          </w:tcPr>
          <w:p w14:paraId="1FB6D444" w14:textId="66A1EACA" w:rsidR="001344C7" w:rsidRPr="007E587A" w:rsidRDefault="002A59F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43FA09BF" w14:textId="14760878" w:rsidR="001344C7" w:rsidRPr="007E587A" w:rsidRDefault="002A59FE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704F20" w:rsidRPr="008B0293" w14:paraId="3F6B6B8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91BF477" w14:textId="79AA5A9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4465</w:t>
            </w:r>
          </w:p>
        </w:tc>
        <w:tc>
          <w:tcPr>
            <w:tcW w:w="1170" w:type="dxa"/>
          </w:tcPr>
          <w:p w14:paraId="307E3ED7" w14:textId="1762E12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763D8E20" w14:textId="476342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32826187" w14:textId="460DF73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4EE45447" w14:textId="20D1FD3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Use unified terminology: STA affiliated with non-AP MLD rather than "STA of a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88218A3" w14:textId="32EC8AC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Revise the sentence as follows: " Each STA *affiliated with* a non-AP MLD that is operating on an enabled link..."</w:t>
            </w:r>
          </w:p>
        </w:tc>
        <w:tc>
          <w:tcPr>
            <w:tcW w:w="2430" w:type="dxa"/>
            <w:shd w:val="clear" w:color="auto" w:fill="auto"/>
          </w:tcPr>
          <w:p w14:paraId="08930F3C" w14:textId="77777777" w:rsidR="00704F20" w:rsidRDefault="008D474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177BFF1" w14:textId="40A3ACAF" w:rsidR="001C2FD8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="001C2FD8"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 w:rsidR="000C14A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</w:t>
            </w:r>
            <w:r w:rsidR="002F1404">
              <w:rPr>
                <w:rFonts w:ascii="Times New Roman" w:hAnsi="Times New Roman" w:cs="Times New Roman"/>
                <w:bCs/>
                <w:sz w:val="16"/>
                <w:szCs w:val="16"/>
              </w:rPr>
              <w:t>align with the rest of the spec. ‘STA of a non-AP MLD’ is replaced with ‘STA affiliated with a non-AP MLD’</w:t>
            </w:r>
          </w:p>
          <w:p w14:paraId="7F3263C0" w14:textId="77777777" w:rsidR="00222D1B" w:rsidRPr="00222D1B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1F7EDD3" w14:textId="225C8201" w:rsidR="00222D1B" w:rsidRDefault="00222D1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4465</w:t>
            </w:r>
          </w:p>
        </w:tc>
      </w:tr>
      <w:tr w:rsidR="00704F20" w:rsidRPr="008B0293" w14:paraId="31DB1B84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614E096" w14:textId="37943BDF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6210</w:t>
            </w:r>
          </w:p>
        </w:tc>
        <w:tc>
          <w:tcPr>
            <w:tcW w:w="1170" w:type="dxa"/>
          </w:tcPr>
          <w:p w14:paraId="69F89349" w14:textId="4CC9BC7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00374B96" w14:textId="725014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45B7AD4" w14:textId="0542467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2483FFD8" w14:textId="5A96162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a "STA of a non-AP MLD" is a STA affiliated with a non-AP MLD.</w:t>
            </w:r>
          </w:p>
        </w:tc>
        <w:tc>
          <w:tcPr>
            <w:tcW w:w="2430" w:type="dxa"/>
            <w:shd w:val="clear" w:color="auto" w:fill="auto"/>
            <w:noWrap/>
          </w:tcPr>
          <w:p w14:paraId="76FAC7C0" w14:textId="4ADD991C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"STA of a non-AP MLD" to "STA affiliated with a non-AP MLD"</w:t>
            </w:r>
          </w:p>
        </w:tc>
        <w:tc>
          <w:tcPr>
            <w:tcW w:w="2430" w:type="dxa"/>
            <w:shd w:val="clear" w:color="auto" w:fill="auto"/>
          </w:tcPr>
          <w:p w14:paraId="225BD417" w14:textId="37FECDBD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527A3A0" w14:textId="77777777" w:rsidR="004D6AC2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3327DB" w14:textId="0C050789" w:rsidR="00222D1B" w:rsidRPr="00222D1B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align with the rest of the spec. ‘STA of a non-AP MLD’ is replaced with ‘STA affiliated with a non-AP MLD’</w:t>
            </w:r>
          </w:p>
          <w:p w14:paraId="1CC4A71C" w14:textId="77777777" w:rsidR="004D6AC2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DCDF921" w14:textId="1C566905" w:rsidR="00704F20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4465</w:t>
            </w:r>
          </w:p>
        </w:tc>
      </w:tr>
      <w:tr w:rsidR="00704F20" w:rsidRPr="008B0293" w14:paraId="4D19D52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89E6270" w14:textId="32479C1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1170" w:type="dxa"/>
          </w:tcPr>
          <w:p w14:paraId="0F331784" w14:textId="003B0A4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3619D89A" w14:textId="7406E27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189767E3" w14:textId="472A0B4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265.53</w:t>
            </w:r>
          </w:p>
        </w:tc>
        <w:tc>
          <w:tcPr>
            <w:tcW w:w="2610" w:type="dxa"/>
            <w:shd w:val="clear" w:color="auto" w:fill="auto"/>
            <w:noWrap/>
          </w:tcPr>
          <w:p w14:paraId="03791E13" w14:textId="32FF7F2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"of" to "affiliated with"</w:t>
            </w:r>
          </w:p>
        </w:tc>
        <w:tc>
          <w:tcPr>
            <w:tcW w:w="2430" w:type="dxa"/>
            <w:shd w:val="clear" w:color="auto" w:fill="auto"/>
            <w:noWrap/>
          </w:tcPr>
          <w:p w14:paraId="588371A1" w14:textId="0EBEE02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447A0C9B" w14:textId="77777777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70E59DF" w14:textId="2DBB5DD4" w:rsidR="00222D1B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="004D6AC2" w:rsidRPr="00222D1B">
              <w:rPr>
                <w:rFonts w:ascii="Times New Roman" w:hAnsi="Times New Roman" w:cs="Times New Roman"/>
                <w:bCs/>
                <w:sz w:val="16"/>
                <w:szCs w:val="16"/>
              </w:rPr>
              <w:t>Agree with the comment.</w:t>
            </w:r>
            <w:r w:rsidR="004D6AC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text was updated to align with the rest of the spec. ‘STA of a non-AP MLD’ is replaced with ‘STA affiliated with a non-AP MLD’</w:t>
            </w:r>
          </w:p>
          <w:p w14:paraId="080B68FB" w14:textId="77777777" w:rsidR="004D6AC2" w:rsidRPr="00222D1B" w:rsidRDefault="004D6AC2" w:rsidP="00222D1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5AB0634" w14:textId="538962F7" w:rsidR="00704F20" w:rsidRDefault="00222D1B" w:rsidP="00222D1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4465</w:t>
            </w:r>
          </w:p>
        </w:tc>
      </w:tr>
      <w:tr w:rsidR="00704F20" w:rsidRPr="008B0293" w14:paraId="3DE4C92A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2EBBA34" w14:textId="40895B9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5259</w:t>
            </w:r>
          </w:p>
        </w:tc>
        <w:tc>
          <w:tcPr>
            <w:tcW w:w="1170" w:type="dxa"/>
          </w:tcPr>
          <w:p w14:paraId="3853427F" w14:textId="708B47A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Insun Jang</w:t>
            </w:r>
          </w:p>
        </w:tc>
        <w:tc>
          <w:tcPr>
            <w:tcW w:w="990" w:type="dxa"/>
            <w:shd w:val="clear" w:color="auto" w:fill="auto"/>
            <w:noWrap/>
          </w:tcPr>
          <w:p w14:paraId="6D2AC14D" w14:textId="2A49D5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1C468589" w14:textId="6D87AA0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265.56</w:t>
            </w:r>
          </w:p>
        </w:tc>
        <w:tc>
          <w:tcPr>
            <w:tcW w:w="2610" w:type="dxa"/>
            <w:shd w:val="clear" w:color="auto" w:fill="auto"/>
            <w:noWrap/>
          </w:tcPr>
          <w:p w14:paraId="587D953C" w14:textId="0892D95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We need to add the active mode case for exchanging frames</w:t>
            </w:r>
          </w:p>
        </w:tc>
        <w:tc>
          <w:tcPr>
            <w:tcW w:w="2430" w:type="dxa"/>
            <w:shd w:val="clear" w:color="auto" w:fill="auto"/>
            <w:noWrap/>
          </w:tcPr>
          <w:p w14:paraId="64D30F0A" w14:textId="04A794D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981C2A3" w14:textId="77777777" w:rsidR="001D57DC" w:rsidRDefault="001D57DC" w:rsidP="001D57D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Rejected</w:t>
            </w:r>
          </w:p>
          <w:p w14:paraId="3214E922" w14:textId="77777777" w:rsidR="001D57DC" w:rsidRDefault="001D57DC" w:rsidP="001D57D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F4D039" w14:textId="3F44369A" w:rsidR="00704F20" w:rsidRDefault="001D57DC" w:rsidP="00845C02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D6B6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Per baseline spec,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non-AP STA </w:t>
            </w:r>
            <w:r w:rsidR="00845C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can exchange frames when it is in awake state (applies to both Power-Save mode and Active mode).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Please see </w:t>
            </w:r>
            <w:r w:rsidR="000C6786">
              <w:rPr>
                <w:rFonts w:ascii="Times New Roman" w:hAnsi="Times New Roman" w:cs="Times New Roman"/>
                <w:bCs/>
                <w:sz w:val="16"/>
                <w:szCs w:val="16"/>
              </w:rPr>
              <w:t>11ax D8.0 P313</w:t>
            </w:r>
            <w:r w:rsidR="007C13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paragraph stating line 50.</w:t>
            </w:r>
            <w:r w:rsidR="00845C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AB32EA">
              <w:rPr>
                <w:rFonts w:ascii="Times New Roman" w:hAnsi="Times New Roman" w:cs="Times New Roman"/>
                <w:bCs/>
                <w:sz w:val="16"/>
                <w:szCs w:val="16"/>
              </w:rPr>
              <w:t>The cited sentence is sufficient</w:t>
            </w:r>
            <w:r w:rsidR="00E12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and covers </w:t>
            </w:r>
            <w:r w:rsidR="00EA4D92">
              <w:rPr>
                <w:rFonts w:ascii="Times New Roman" w:hAnsi="Times New Roman" w:cs="Times New Roman"/>
                <w:bCs/>
                <w:sz w:val="16"/>
                <w:szCs w:val="16"/>
              </w:rPr>
              <w:t>both power-save modes</w:t>
            </w:r>
            <w:r w:rsidR="00AB32EA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</w:tr>
      <w:tr w:rsidR="00C34009" w:rsidRPr="008B0293" w14:paraId="1A7C0459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763D041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4466</w:t>
            </w:r>
          </w:p>
        </w:tc>
        <w:tc>
          <w:tcPr>
            <w:tcW w:w="1170" w:type="dxa"/>
          </w:tcPr>
          <w:p w14:paraId="1B38F7A7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73817152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7E544B5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265.55</w:t>
            </w:r>
          </w:p>
        </w:tc>
        <w:tc>
          <w:tcPr>
            <w:tcW w:w="2610" w:type="dxa"/>
            <w:shd w:val="clear" w:color="auto" w:fill="auto"/>
            <w:noWrap/>
          </w:tcPr>
          <w:p w14:paraId="4189BF93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 xml:space="preserve">Need to clarify that the following sentence is correct when the non-AP STA is in PS mode and in awake state "Frame exchanges on an enabled link are 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possible when the STA of the non-AP MLD operating on that link is in the awake state"</w:t>
            </w:r>
          </w:p>
        </w:tc>
        <w:tc>
          <w:tcPr>
            <w:tcW w:w="2430" w:type="dxa"/>
            <w:shd w:val="clear" w:color="auto" w:fill="auto"/>
            <w:noWrap/>
          </w:tcPr>
          <w:p w14:paraId="5C8752DA" w14:textId="77777777" w:rsidR="00C34009" w:rsidRPr="00807A3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Consider revising the sentence as follows:" Frame exchanges on an enabled link are possible when the STA of the non-AP MLD operating on 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that link is in the awake state *of Power Save mode* "</w:t>
            </w:r>
          </w:p>
        </w:tc>
        <w:tc>
          <w:tcPr>
            <w:tcW w:w="2430" w:type="dxa"/>
            <w:shd w:val="clear" w:color="auto" w:fill="auto"/>
          </w:tcPr>
          <w:p w14:paraId="4E8256FA" w14:textId="77777777" w:rsidR="00C3400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Rejected</w:t>
            </w:r>
          </w:p>
          <w:p w14:paraId="794F903B" w14:textId="77777777" w:rsidR="00C34009" w:rsidRDefault="00C3400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C5D1859" w14:textId="05DAEBE5" w:rsidR="00C34009" w:rsidRPr="004D6B67" w:rsidRDefault="00F6226E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D6B6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Per baseline spec,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non-AP STA can exchange frames when it is in awake state (applies to both Power-Save mode and Active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mode). Please see 11ax D8.0 P313 paragraph stating line 50. The cited sentence is sufficient and </w:t>
            </w:r>
            <w:r w:rsidR="00EA4D92">
              <w:rPr>
                <w:rFonts w:ascii="Times New Roman" w:hAnsi="Times New Roman" w:cs="Times New Roman"/>
                <w:bCs/>
                <w:sz w:val="16"/>
                <w:szCs w:val="16"/>
              </w:rPr>
              <w:t>covers both power-save modes.</w:t>
            </w:r>
          </w:p>
        </w:tc>
      </w:tr>
      <w:tr w:rsidR="004E1665" w:rsidRPr="008B0293" w14:paraId="571FCCE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00E8AE4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5260</w:t>
            </w:r>
          </w:p>
        </w:tc>
        <w:tc>
          <w:tcPr>
            <w:tcW w:w="1170" w:type="dxa"/>
          </w:tcPr>
          <w:p w14:paraId="38F327DE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Insun Jang</w:t>
            </w:r>
          </w:p>
        </w:tc>
        <w:tc>
          <w:tcPr>
            <w:tcW w:w="990" w:type="dxa"/>
            <w:shd w:val="clear" w:color="auto" w:fill="auto"/>
            <w:noWrap/>
          </w:tcPr>
          <w:p w14:paraId="634D3DB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2545C66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265.64</w:t>
            </w:r>
          </w:p>
        </w:tc>
        <w:tc>
          <w:tcPr>
            <w:tcW w:w="2610" w:type="dxa"/>
            <w:shd w:val="clear" w:color="auto" w:fill="auto"/>
            <w:noWrap/>
          </w:tcPr>
          <w:p w14:paraId="00D89830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specify PM = 1, e.g., the value of power management subfileld is 1</w:t>
            </w:r>
          </w:p>
        </w:tc>
        <w:tc>
          <w:tcPr>
            <w:tcW w:w="2430" w:type="dxa"/>
            <w:shd w:val="clear" w:color="auto" w:fill="auto"/>
            <w:noWrap/>
          </w:tcPr>
          <w:p w14:paraId="10532336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4CA9540E" w14:textId="77777777" w:rsidR="004E1665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C252038" w14:textId="77777777" w:rsid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Agree in principle. The text was updated to clarify that the Power Management subfield in Frame Control field is set to 1 or 0.</w:t>
            </w:r>
          </w:p>
          <w:p w14:paraId="3B3E3D51" w14:textId="77777777" w:rsid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07A83D1" w14:textId="05FDE570" w:rsidR="00AC264D" w:rsidRPr="00AC264D" w:rsidRDefault="00AC264D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5260</w:t>
            </w:r>
          </w:p>
        </w:tc>
      </w:tr>
      <w:tr w:rsidR="004E1665" w:rsidRPr="008B0293" w14:paraId="0A975CA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A05296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8342</w:t>
            </w:r>
          </w:p>
        </w:tc>
        <w:tc>
          <w:tcPr>
            <w:tcW w:w="1170" w:type="dxa"/>
          </w:tcPr>
          <w:p w14:paraId="3311A8E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Zhiqiang Han</w:t>
            </w:r>
          </w:p>
        </w:tc>
        <w:tc>
          <w:tcPr>
            <w:tcW w:w="990" w:type="dxa"/>
            <w:shd w:val="clear" w:color="auto" w:fill="auto"/>
            <w:noWrap/>
          </w:tcPr>
          <w:p w14:paraId="4788D1EC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6EA332F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265.65</w:t>
            </w:r>
          </w:p>
        </w:tc>
        <w:tc>
          <w:tcPr>
            <w:tcW w:w="2610" w:type="dxa"/>
            <w:shd w:val="clear" w:color="auto" w:fill="auto"/>
            <w:noWrap/>
          </w:tcPr>
          <w:p w14:paraId="41BA73DB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"non-AP MLD" to "the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8FB73F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519CE203" w14:textId="1EE6E327" w:rsidR="00E72B4E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4E1665" w:rsidRPr="008B0293" w14:paraId="67226443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BCABBD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7725</w:t>
            </w:r>
          </w:p>
        </w:tc>
        <w:tc>
          <w:tcPr>
            <w:tcW w:w="1170" w:type="dxa"/>
          </w:tcPr>
          <w:p w14:paraId="5B9568B8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Xiaofei Wang</w:t>
            </w:r>
          </w:p>
        </w:tc>
        <w:tc>
          <w:tcPr>
            <w:tcW w:w="990" w:type="dxa"/>
            <w:shd w:val="clear" w:color="auto" w:fill="auto"/>
            <w:noWrap/>
          </w:tcPr>
          <w:p w14:paraId="0DDF4279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905D77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266.01</w:t>
            </w:r>
          </w:p>
        </w:tc>
        <w:tc>
          <w:tcPr>
            <w:tcW w:w="2610" w:type="dxa"/>
            <w:shd w:val="clear" w:color="auto" w:fill="auto"/>
            <w:noWrap/>
          </w:tcPr>
          <w:p w14:paraId="0027392A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"a little later" is not correct, change to "a little while later"</w:t>
            </w:r>
          </w:p>
        </w:tc>
        <w:tc>
          <w:tcPr>
            <w:tcW w:w="2430" w:type="dxa"/>
            <w:shd w:val="clear" w:color="auto" w:fill="auto"/>
            <w:noWrap/>
          </w:tcPr>
          <w:p w14:paraId="7BC8A053" w14:textId="77777777" w:rsidR="004E1665" w:rsidRPr="00807A39" w:rsidRDefault="004E1665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79D02F34" w14:textId="78F350E6" w:rsidR="004E1665" w:rsidRDefault="00D32B4A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EF3BB88" w14:textId="77777777" w:rsidR="001C258B" w:rsidRDefault="001C258B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FC8693" w14:textId="149EF420" w:rsidR="006700F0" w:rsidRPr="00000D9B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in principle although used alternative terms, namely </w:t>
            </w:r>
            <w:r w:rsidRPr="00000D9B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“After a period of time, …”</w:t>
            </w:r>
          </w:p>
          <w:p w14:paraId="7AC36B9C" w14:textId="77777777" w:rsidR="006700F0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ABB8677" w14:textId="5741AE6D" w:rsidR="001C258B" w:rsidRDefault="006700F0" w:rsidP="006700F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accepted change is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7725</w:t>
            </w:r>
          </w:p>
        </w:tc>
      </w:tr>
      <w:tr w:rsidR="00CC78E7" w:rsidRPr="008B0293" w14:paraId="6350857C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94FB78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6211</w:t>
            </w:r>
          </w:p>
        </w:tc>
        <w:tc>
          <w:tcPr>
            <w:tcW w:w="1170" w:type="dxa"/>
          </w:tcPr>
          <w:p w14:paraId="68801511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14B50B4A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007ECEC2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266.03</w:t>
            </w:r>
          </w:p>
        </w:tc>
        <w:tc>
          <w:tcPr>
            <w:tcW w:w="2610" w:type="dxa"/>
            <w:shd w:val="clear" w:color="auto" w:fill="auto"/>
            <w:noWrap/>
          </w:tcPr>
          <w:p w14:paraId="1BCE96C9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transmitting a frame really means transmitting a trigger frame.</w:t>
            </w:r>
          </w:p>
        </w:tc>
        <w:tc>
          <w:tcPr>
            <w:tcW w:w="2430" w:type="dxa"/>
            <w:shd w:val="clear" w:color="auto" w:fill="auto"/>
            <w:noWrap/>
          </w:tcPr>
          <w:p w14:paraId="5F7B5A3C" w14:textId="77777777" w:rsidR="00CC78E7" w:rsidRPr="00807A39" w:rsidRDefault="00CC78E7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"transmitting a frame" to "transmitting a trigger frame"</w:t>
            </w:r>
          </w:p>
        </w:tc>
        <w:tc>
          <w:tcPr>
            <w:tcW w:w="2430" w:type="dxa"/>
            <w:shd w:val="clear" w:color="auto" w:fill="auto"/>
          </w:tcPr>
          <w:p w14:paraId="1E8CDF7F" w14:textId="77777777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D66BD57" w14:textId="18632DB9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Agree in principle. The text was updated to clarify that the non-AP STA operating on </w:t>
            </w:r>
            <w:r w:rsidR="004740A0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link transmits a PS-Poll or U-APSD trigger frame</w:t>
            </w:r>
            <w:r w:rsidR="005F1C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to indicate awake state</w:t>
            </w:r>
            <w:r w:rsidR="004740A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to the corresponding AP on the link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097A80E9" w14:textId="77777777" w:rsidR="00210A03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A41A480" w14:textId="2014992F" w:rsidR="00CC78E7" w:rsidRDefault="00210A03" w:rsidP="00210A0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</w:t>
            </w:r>
            <w:r w:rsidR="004740A0">
              <w:rPr>
                <w:rFonts w:ascii="Times New Roman" w:hAnsi="Times New Roman" w:cs="Times New Roman"/>
                <w:b/>
                <w:sz w:val="16"/>
                <w:szCs w:val="16"/>
              </w:rPr>
              <w:t>6211</w:t>
            </w:r>
          </w:p>
        </w:tc>
      </w:tr>
      <w:tr w:rsidR="00704F20" w:rsidRPr="008B0293" w14:paraId="7C6B9EE7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7EEF39A" w14:textId="2C05366C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4386</w:t>
            </w:r>
          </w:p>
        </w:tc>
        <w:tc>
          <w:tcPr>
            <w:tcW w:w="1170" w:type="dxa"/>
          </w:tcPr>
          <w:p w14:paraId="550445A5" w14:textId="5F05A9E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1FF0AE99" w14:textId="775490A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6F66ED62" w14:textId="023E79A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265.60</w:t>
            </w:r>
          </w:p>
        </w:tc>
        <w:tc>
          <w:tcPr>
            <w:tcW w:w="2610" w:type="dxa"/>
            <w:shd w:val="clear" w:color="auto" w:fill="auto"/>
            <w:noWrap/>
          </w:tcPr>
          <w:p w14:paraId="5AADC595" w14:textId="31CD3EC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specify in the description that the Figure 35-7 illustrates the power save operation for each STA affiliated with a non-AP MLD in the UL direction during multi link operation (no DL frame are included in the illustration)</w:t>
            </w:r>
          </w:p>
        </w:tc>
        <w:tc>
          <w:tcPr>
            <w:tcW w:w="2430" w:type="dxa"/>
            <w:shd w:val="clear" w:color="auto" w:fill="auto"/>
            <w:noWrap/>
          </w:tcPr>
          <w:p w14:paraId="5781BE11" w14:textId="29ED321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Revise the sentence as follows:" Figure 35-7 illustrates the power save operation for each STA affiliated with a non-AP MLD *in the UL direction* during multi-link operation"</w:t>
            </w:r>
          </w:p>
        </w:tc>
        <w:tc>
          <w:tcPr>
            <w:tcW w:w="2430" w:type="dxa"/>
            <w:shd w:val="clear" w:color="auto" w:fill="auto"/>
          </w:tcPr>
          <w:p w14:paraId="3BFAF40E" w14:textId="2571865E" w:rsidR="004E1665" w:rsidRDefault="004E1665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0F3C905B" w14:textId="217A9C1F" w:rsidR="00537F1B" w:rsidRDefault="00537F1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C4196A" w14:textId="620D93D2" w:rsidR="00537F1B" w:rsidRDefault="00537F1B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illustration and the text </w:t>
            </w:r>
            <w:r w:rsidR="00B96408">
              <w:rPr>
                <w:rFonts w:ascii="Times New Roman" w:hAnsi="Times New Roman" w:cs="Times New Roman"/>
                <w:bCs/>
                <w:sz w:val="16"/>
                <w:szCs w:val="16"/>
              </w:rPr>
              <w:t>were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updated to clarify that the</w:t>
            </w:r>
            <w:r w:rsidR="006317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power-save operation affect</w:t>
            </w:r>
            <w:r w:rsidR="006317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 both UL and DL (frame exchange </w:t>
            </w:r>
            <w:r w:rsidR="00B35E58">
              <w:rPr>
                <w:rFonts w:ascii="Times New Roman" w:hAnsi="Times New Roman" w:cs="Times New Roman"/>
                <w:bCs/>
                <w:sz w:val="16"/>
                <w:szCs w:val="16"/>
              </w:rPr>
              <w:t>implies both directions).</w:t>
            </w:r>
          </w:p>
          <w:p w14:paraId="260FF5CD" w14:textId="4D558CCB" w:rsidR="00B35E58" w:rsidRDefault="00B35E5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7658352" w14:textId="6D694575" w:rsidR="00537F1B" w:rsidRPr="00537F1B" w:rsidRDefault="00B35E58" w:rsidP="00B35E5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4386</w:t>
            </w:r>
          </w:p>
        </w:tc>
      </w:tr>
      <w:tr w:rsidR="00704F20" w:rsidRPr="008B0293" w14:paraId="3274CCD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B97768A" w14:textId="0045CC8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54FA">
              <w:rPr>
                <w:rFonts w:ascii="Times New Roman" w:hAnsi="Times New Roman" w:cs="Times New Roman"/>
                <w:sz w:val="18"/>
                <w:szCs w:val="18"/>
              </w:rPr>
              <w:t>6134</w:t>
            </w:r>
          </w:p>
        </w:tc>
        <w:tc>
          <w:tcPr>
            <w:tcW w:w="1170" w:type="dxa"/>
          </w:tcPr>
          <w:p w14:paraId="6CAB50B1" w14:textId="10C3CE9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Mark RISON</w:t>
            </w:r>
          </w:p>
        </w:tc>
        <w:tc>
          <w:tcPr>
            <w:tcW w:w="990" w:type="dxa"/>
            <w:shd w:val="clear" w:color="auto" w:fill="auto"/>
            <w:noWrap/>
          </w:tcPr>
          <w:p w14:paraId="034377DD" w14:textId="42D8C97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4E59F994" w14:textId="11B5262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266.08</w:t>
            </w:r>
          </w:p>
        </w:tc>
        <w:tc>
          <w:tcPr>
            <w:tcW w:w="2610" w:type="dxa"/>
            <w:shd w:val="clear" w:color="auto" w:fill="auto"/>
            <w:noWrap/>
          </w:tcPr>
          <w:p w14:paraId="6CC8879E" w14:textId="6D84E53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Why would STA 1 spontaneously wake up to send a PS-Poll in Figure 35-7?</w:t>
            </w:r>
          </w:p>
        </w:tc>
        <w:tc>
          <w:tcPr>
            <w:tcW w:w="2430" w:type="dxa"/>
            <w:shd w:val="clear" w:color="auto" w:fill="auto"/>
            <w:noWrap/>
          </w:tcPr>
          <w:p w14:paraId="6407BBF8" w14:textId="1E59E99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Clarify</w:t>
            </w:r>
          </w:p>
        </w:tc>
        <w:tc>
          <w:tcPr>
            <w:tcW w:w="2430" w:type="dxa"/>
            <w:shd w:val="clear" w:color="auto" w:fill="auto"/>
          </w:tcPr>
          <w:p w14:paraId="423E4258" w14:textId="77777777" w:rsidR="00704F20" w:rsidRPr="00D354FA" w:rsidRDefault="0059139D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Revised</w:t>
            </w:r>
          </w:p>
          <w:p w14:paraId="07D53669" w14:textId="1492F1A6" w:rsidR="00B96408" w:rsidRPr="00D354FA" w:rsidRDefault="00B9640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</w:p>
          <w:p w14:paraId="644D1F81" w14:textId="7B38B8E4" w:rsidR="008B21AD" w:rsidRPr="00D354FA" w:rsidRDefault="008B21A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The description text and </w:t>
            </w:r>
            <w:r w:rsidR="00B01EBD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Figure 35-10 was updated to explain that the AP </w:t>
            </w:r>
            <w:r w:rsidR="00A95A2E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affiliated with the AP MLD indicates </w:t>
            </w:r>
            <w:r w:rsidR="00E86CD9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in the Beacon frame </w:t>
            </w:r>
            <w:r w:rsidR="00A95A2E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that there is traffic for TID mapped to link 1. STA 1 </w:t>
            </w:r>
            <w:r w:rsidR="004921B3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wakes up to receive the Beacon frame and based on the traffic indication </w:t>
            </w:r>
            <w:r w:rsidR="00A95A2E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transmits a PS-Poll frame to </w:t>
            </w:r>
            <w:r w:rsidR="004921B3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inform the AP that it has transitioned to </w:t>
            </w:r>
            <w:r w:rsidR="00A95A2E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>awake state so that it can receive DL frames.</w:t>
            </w:r>
          </w:p>
          <w:p w14:paraId="69023407" w14:textId="77777777" w:rsidR="008B21AD" w:rsidRPr="00D354FA" w:rsidRDefault="008B21A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</w:p>
          <w:p w14:paraId="17C317CD" w14:textId="66905713" w:rsidR="00B96408" w:rsidRPr="00D354FA" w:rsidRDefault="00B96408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lastRenderedPageBreak/>
              <w:t>TGbe editor, please make change as shown in doc 11-21/</w:t>
            </w:r>
            <w:r w:rsidR="0057122D"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1172r</w:t>
            </w:r>
            <w:r w:rsidR="00D354FA"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3</w:t>
            </w: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 xml:space="preserve"> tagged 6134</w:t>
            </w:r>
          </w:p>
        </w:tc>
      </w:tr>
      <w:tr w:rsidR="00704F20" w:rsidRPr="008B0293" w14:paraId="3CE776D5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5DDFB9" w14:textId="7A62F65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54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4387</w:t>
            </w:r>
          </w:p>
        </w:tc>
        <w:tc>
          <w:tcPr>
            <w:tcW w:w="1170" w:type="dxa"/>
          </w:tcPr>
          <w:p w14:paraId="265C99A5" w14:textId="419108B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497F15D3" w14:textId="7408862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35.3.10.1</w:t>
            </w:r>
          </w:p>
        </w:tc>
        <w:tc>
          <w:tcPr>
            <w:tcW w:w="720" w:type="dxa"/>
          </w:tcPr>
          <w:p w14:paraId="2B75130D" w14:textId="060EB9E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266.09</w:t>
            </w:r>
          </w:p>
        </w:tc>
        <w:tc>
          <w:tcPr>
            <w:tcW w:w="2610" w:type="dxa"/>
            <w:shd w:val="clear" w:color="auto" w:fill="auto"/>
            <w:noWrap/>
          </w:tcPr>
          <w:p w14:paraId="45689391" w14:textId="7DFE3D4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add a caption / designation for the  Power Save mode on Link 1, which includes the portions of Doze states and the portion of the Awake state.</w:t>
            </w:r>
          </w:p>
        </w:tc>
        <w:tc>
          <w:tcPr>
            <w:tcW w:w="2430" w:type="dxa"/>
            <w:shd w:val="clear" w:color="auto" w:fill="auto"/>
            <w:noWrap/>
          </w:tcPr>
          <w:p w14:paraId="57F20435" w14:textId="1D81209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28ADEAB4" w14:textId="77777777" w:rsidR="00A75B74" w:rsidRPr="00D354FA" w:rsidRDefault="000D12F0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Revised</w:t>
            </w:r>
          </w:p>
          <w:p w14:paraId="4C2E6120" w14:textId="77777777" w:rsidR="00A75B74" w:rsidRPr="00D354FA" w:rsidRDefault="00A75B74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</w:p>
          <w:p w14:paraId="547C7820" w14:textId="19DDC803" w:rsidR="00A75B74" w:rsidRPr="00D354FA" w:rsidRDefault="00A75B74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The figure was updated to mark the instances when the </w:t>
            </w:r>
            <w:r w:rsidR="002326DD"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 xml:space="preserve">respective non-AP STAs on each link are in </w:t>
            </w:r>
            <w:r w:rsidRPr="00D354FA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>Power-Save Mode</w:t>
            </w:r>
            <w:r w:rsidR="009B0C97"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  <w:t>. Other details were added to the figure based on offline discussions with various members.</w:t>
            </w:r>
          </w:p>
          <w:p w14:paraId="542F0F2F" w14:textId="77777777" w:rsidR="002326DD" w:rsidRPr="00D354FA" w:rsidRDefault="002326D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</w:p>
          <w:p w14:paraId="7A98399F" w14:textId="49982CFD" w:rsidR="002326DD" w:rsidRPr="00D354FA" w:rsidRDefault="002326DD" w:rsidP="00704F2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highlight w:val="green"/>
              </w:rPr>
            </w:pP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TGbe editor, please make change as shown in doc 11-21/</w:t>
            </w:r>
            <w:r w:rsidR="0057122D"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1172r</w:t>
            </w:r>
            <w:r w:rsidR="00D354FA"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>3</w:t>
            </w:r>
            <w:r w:rsidRPr="00D354FA">
              <w:rPr>
                <w:rFonts w:ascii="Times New Roman" w:hAnsi="Times New Roman" w:cs="Times New Roman"/>
                <w:b/>
                <w:sz w:val="16"/>
                <w:szCs w:val="16"/>
                <w:highlight w:val="green"/>
              </w:rPr>
              <w:t xml:space="preserve"> tagged 4387</w:t>
            </w:r>
          </w:p>
        </w:tc>
      </w:tr>
      <w:tr w:rsidR="00704F20" w:rsidRPr="008B0293" w14:paraId="42510628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4C839E8" w14:textId="7DCBEE0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4467</w:t>
            </w:r>
          </w:p>
        </w:tc>
        <w:tc>
          <w:tcPr>
            <w:tcW w:w="1170" w:type="dxa"/>
          </w:tcPr>
          <w:p w14:paraId="70627476" w14:textId="1377BD6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0C1AC463" w14:textId="73AA65F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79ECC4A1" w14:textId="6B15D7F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266.27</w:t>
            </w:r>
          </w:p>
        </w:tc>
        <w:tc>
          <w:tcPr>
            <w:tcW w:w="2610" w:type="dxa"/>
            <w:shd w:val="clear" w:color="auto" w:fill="auto"/>
            <w:noWrap/>
          </w:tcPr>
          <w:p w14:paraId="0B405D50" w14:textId="400B240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typo - add "s" to the word "links" in the following sentence "...by monitoring Beacon frames on one or more enabled *link*."</w:t>
            </w:r>
          </w:p>
        </w:tc>
        <w:tc>
          <w:tcPr>
            <w:tcW w:w="2430" w:type="dxa"/>
            <w:shd w:val="clear" w:color="auto" w:fill="auto"/>
            <w:noWrap/>
          </w:tcPr>
          <w:p w14:paraId="3F486D40" w14:textId="0671FFC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58940A03" w14:textId="06DA3380" w:rsidR="00704F20" w:rsidRDefault="002B1273" w:rsidP="002B127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5E4EE90C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51D9618" w14:textId="5E6E49F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6302</w:t>
            </w:r>
          </w:p>
        </w:tc>
        <w:tc>
          <w:tcPr>
            <w:tcW w:w="1170" w:type="dxa"/>
          </w:tcPr>
          <w:p w14:paraId="6B1409BB" w14:textId="481845F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7AC6442A" w14:textId="66403E1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2331FB91" w14:textId="499BB9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266.28</w:t>
            </w:r>
          </w:p>
        </w:tc>
        <w:tc>
          <w:tcPr>
            <w:tcW w:w="2610" w:type="dxa"/>
            <w:shd w:val="clear" w:color="auto" w:fill="auto"/>
            <w:noWrap/>
          </w:tcPr>
          <w:p w14:paraId="4F8CAA57" w14:textId="761F8AF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"link" to "links"</w:t>
            </w:r>
          </w:p>
        </w:tc>
        <w:tc>
          <w:tcPr>
            <w:tcW w:w="2430" w:type="dxa"/>
            <w:shd w:val="clear" w:color="auto" w:fill="auto"/>
            <w:noWrap/>
          </w:tcPr>
          <w:p w14:paraId="626F9C14" w14:textId="332426F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EC38840" w14:textId="191431EA" w:rsidR="00704F20" w:rsidRDefault="002B1273" w:rsidP="002B1273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61A8137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5DFB21B" w14:textId="2B32B29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7415</w:t>
            </w:r>
          </w:p>
        </w:tc>
        <w:tc>
          <w:tcPr>
            <w:tcW w:w="1170" w:type="dxa"/>
          </w:tcPr>
          <w:p w14:paraId="31C0A142" w14:textId="52F9C17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45F72696" w14:textId="5280BD9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35901884" w14:textId="2FF51F65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266.29</w:t>
            </w:r>
          </w:p>
        </w:tc>
        <w:tc>
          <w:tcPr>
            <w:tcW w:w="2610" w:type="dxa"/>
            <w:shd w:val="clear" w:color="auto" w:fill="auto"/>
            <w:noWrap/>
          </w:tcPr>
          <w:p w14:paraId="7409597D" w14:textId="69C2369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"one or more APs of the AP MLD" to "one or more APs affiliated with AP MLD".</w:t>
            </w:r>
          </w:p>
        </w:tc>
        <w:tc>
          <w:tcPr>
            <w:tcW w:w="2430" w:type="dxa"/>
            <w:shd w:val="clear" w:color="auto" w:fill="auto"/>
            <w:noWrap/>
          </w:tcPr>
          <w:p w14:paraId="25BB12F0" w14:textId="5AB60577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14D244DA" w14:textId="15A17FE8" w:rsidR="006F4BDA" w:rsidRDefault="00BB61D2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6F4BDA" w:rsidRPr="008B0293" w14:paraId="6F6E269E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6B75F6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6301</w:t>
            </w:r>
          </w:p>
        </w:tc>
        <w:tc>
          <w:tcPr>
            <w:tcW w:w="1170" w:type="dxa"/>
          </w:tcPr>
          <w:p w14:paraId="3D992181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Ming Gan</w:t>
            </w:r>
          </w:p>
        </w:tc>
        <w:tc>
          <w:tcPr>
            <w:tcW w:w="990" w:type="dxa"/>
            <w:shd w:val="clear" w:color="auto" w:fill="auto"/>
            <w:noWrap/>
          </w:tcPr>
          <w:p w14:paraId="36A7221D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44D47A9E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266.29</w:t>
            </w:r>
          </w:p>
        </w:tc>
        <w:tc>
          <w:tcPr>
            <w:tcW w:w="2610" w:type="dxa"/>
            <w:shd w:val="clear" w:color="auto" w:fill="auto"/>
            <w:noWrap/>
          </w:tcPr>
          <w:p w14:paraId="2670CF33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Please change "of" to "affiliated with"</w:t>
            </w:r>
          </w:p>
        </w:tc>
        <w:tc>
          <w:tcPr>
            <w:tcW w:w="2430" w:type="dxa"/>
            <w:shd w:val="clear" w:color="auto" w:fill="auto"/>
            <w:noWrap/>
          </w:tcPr>
          <w:p w14:paraId="50C99C29" w14:textId="77777777" w:rsidR="006F4BDA" w:rsidRPr="00807A39" w:rsidRDefault="006F4BDA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the comment</w:t>
            </w:r>
          </w:p>
        </w:tc>
        <w:tc>
          <w:tcPr>
            <w:tcW w:w="2430" w:type="dxa"/>
            <w:shd w:val="clear" w:color="auto" w:fill="auto"/>
          </w:tcPr>
          <w:p w14:paraId="6178B96B" w14:textId="1989E288" w:rsidR="006F4BDA" w:rsidRDefault="006F4BDA" w:rsidP="006F4B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9318EC" w:rsidRPr="008B0293" w14:paraId="67043122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ADED88F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7416</w:t>
            </w:r>
          </w:p>
        </w:tc>
        <w:tc>
          <w:tcPr>
            <w:tcW w:w="1170" w:type="dxa"/>
          </w:tcPr>
          <w:p w14:paraId="1226AFAC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712E19D8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10A274CC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266.30</w:t>
            </w:r>
          </w:p>
        </w:tc>
        <w:tc>
          <w:tcPr>
            <w:tcW w:w="2610" w:type="dxa"/>
            <w:shd w:val="clear" w:color="auto" w:fill="auto"/>
            <w:noWrap/>
          </w:tcPr>
          <w:p w14:paraId="43677D5E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"the other STA(s) of the non-AP MLD" to "the other STA(s) affiliated with non-AP MLD".</w:t>
            </w:r>
          </w:p>
        </w:tc>
        <w:tc>
          <w:tcPr>
            <w:tcW w:w="2430" w:type="dxa"/>
            <w:shd w:val="clear" w:color="auto" w:fill="auto"/>
            <w:noWrap/>
          </w:tcPr>
          <w:p w14:paraId="74414F05" w14:textId="77777777" w:rsidR="009318EC" w:rsidRPr="00807A39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comment.</w:t>
            </w:r>
          </w:p>
        </w:tc>
        <w:tc>
          <w:tcPr>
            <w:tcW w:w="2430" w:type="dxa"/>
            <w:shd w:val="clear" w:color="auto" w:fill="auto"/>
          </w:tcPr>
          <w:p w14:paraId="088164C9" w14:textId="093342AE" w:rsidR="009318EC" w:rsidRDefault="009318EC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C36804" w:rsidRPr="008B0293" w14:paraId="57E286A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2D35704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6212</w:t>
            </w:r>
          </w:p>
        </w:tc>
        <w:tc>
          <w:tcPr>
            <w:tcW w:w="1170" w:type="dxa"/>
          </w:tcPr>
          <w:p w14:paraId="20BE0321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Michael Montemurro</w:t>
            </w:r>
          </w:p>
        </w:tc>
        <w:tc>
          <w:tcPr>
            <w:tcW w:w="990" w:type="dxa"/>
            <w:shd w:val="clear" w:color="auto" w:fill="auto"/>
            <w:noWrap/>
          </w:tcPr>
          <w:p w14:paraId="348AD830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35.3.10.2</w:t>
            </w:r>
          </w:p>
        </w:tc>
        <w:tc>
          <w:tcPr>
            <w:tcW w:w="720" w:type="dxa"/>
          </w:tcPr>
          <w:p w14:paraId="4D94830D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366.28</w:t>
            </w:r>
          </w:p>
        </w:tc>
        <w:tc>
          <w:tcPr>
            <w:tcW w:w="2610" w:type="dxa"/>
            <w:shd w:val="clear" w:color="auto" w:fill="auto"/>
            <w:noWrap/>
          </w:tcPr>
          <w:p w14:paraId="55746CDA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Presumably this sentence refers to STAs and APs affiliated with an AP MLD</w:t>
            </w:r>
          </w:p>
        </w:tc>
        <w:tc>
          <w:tcPr>
            <w:tcW w:w="2430" w:type="dxa"/>
            <w:shd w:val="clear" w:color="auto" w:fill="auto"/>
            <w:noWrap/>
          </w:tcPr>
          <w:p w14:paraId="6E80CCF2" w14:textId="77777777" w:rsidR="00C36804" w:rsidRPr="00807A39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"With these mechanisms, a non-AP MLD can receive basic information about the AP MLD and one or more APs of the AP MLD on a single link while the other STA(s) of the non-AP MLD are in doze state."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to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"With these mechanisms, a non-AP MLD can receive basic information about the AP MLD and one or more APs affiliated with the AP MLD on a single link while the other STA(s) affiliated with the non-AP MLD are in doze state.</w:t>
            </w:r>
          </w:p>
        </w:tc>
        <w:tc>
          <w:tcPr>
            <w:tcW w:w="2430" w:type="dxa"/>
            <w:shd w:val="clear" w:color="auto" w:fill="auto"/>
          </w:tcPr>
          <w:p w14:paraId="5E435361" w14:textId="38D3B90D" w:rsidR="00AD0B57" w:rsidRDefault="00C36804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282F3F7B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DFAED2" w14:textId="34DE89B3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5FF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7061</w:t>
            </w:r>
          </w:p>
        </w:tc>
        <w:tc>
          <w:tcPr>
            <w:tcW w:w="1170" w:type="dxa"/>
          </w:tcPr>
          <w:p w14:paraId="284276AC" w14:textId="58556F1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Sigurd Schelstraete</w:t>
            </w:r>
          </w:p>
        </w:tc>
        <w:tc>
          <w:tcPr>
            <w:tcW w:w="990" w:type="dxa"/>
            <w:shd w:val="clear" w:color="auto" w:fill="auto"/>
            <w:noWrap/>
          </w:tcPr>
          <w:p w14:paraId="18CF69CC" w14:textId="6093DF1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681A6B42" w14:textId="23E3048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266.50</w:t>
            </w:r>
          </w:p>
        </w:tc>
        <w:tc>
          <w:tcPr>
            <w:tcW w:w="2610" w:type="dxa"/>
            <w:shd w:val="clear" w:color="auto" w:fill="auto"/>
            <w:noWrap/>
          </w:tcPr>
          <w:p w14:paraId="5891AD00" w14:textId="573149D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"At least one STA affiliated with a non-AP MLD may send at least one keepalive frame (...) if the non-AP MLD wants to avoid getting disassociated". Shouldn't that be "must send"?</w:t>
            </w:r>
          </w:p>
        </w:tc>
        <w:tc>
          <w:tcPr>
            <w:tcW w:w="2430" w:type="dxa"/>
            <w:shd w:val="clear" w:color="auto" w:fill="auto"/>
            <w:noWrap/>
          </w:tcPr>
          <w:p w14:paraId="67A6B3A9" w14:textId="18EBA48A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Clarify</w:t>
            </w:r>
          </w:p>
        </w:tc>
        <w:tc>
          <w:tcPr>
            <w:tcW w:w="2430" w:type="dxa"/>
            <w:shd w:val="clear" w:color="auto" w:fill="auto"/>
          </w:tcPr>
          <w:p w14:paraId="10B44001" w14:textId="282F3F1A" w:rsidR="00870791" w:rsidRDefault="00000D9B" w:rsidP="00870791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66A069EF" w14:textId="77777777" w:rsidR="00000D9B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30CF0EF" w14:textId="111848A7" w:rsidR="00000D9B" w:rsidRPr="00C17D4C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7D4C">
              <w:rPr>
                <w:rFonts w:ascii="Times New Roman" w:hAnsi="Times New Roman" w:cs="Times New Roman"/>
                <w:bCs/>
                <w:sz w:val="16"/>
                <w:szCs w:val="16"/>
              </w:rPr>
              <w:t>Agree in principle. Normative “shall” verb is used.</w:t>
            </w:r>
            <w:r w:rsidR="00C17D4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If a non-AP MLD intends to avoid disassociation is required to send at least one frame </w:t>
            </w:r>
            <w:r w:rsidR="008502CF">
              <w:rPr>
                <w:rFonts w:ascii="Times New Roman" w:hAnsi="Times New Roman" w:cs="Times New Roman"/>
                <w:bCs/>
                <w:sz w:val="16"/>
                <w:szCs w:val="16"/>
              </w:rPr>
              <w:t>on one of the link it has setup with the AP MLD</w:t>
            </w:r>
          </w:p>
          <w:p w14:paraId="1283C503" w14:textId="77777777" w:rsidR="00000D9B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147525C" w14:textId="22826C65" w:rsidR="00704F20" w:rsidRDefault="00000D9B" w:rsidP="00000D9B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accepted change is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7061</w:t>
            </w:r>
          </w:p>
        </w:tc>
      </w:tr>
      <w:tr w:rsidR="004A52CC" w:rsidRPr="008B0293" w14:paraId="082D359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8846B86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4067</w:t>
            </w:r>
          </w:p>
        </w:tc>
        <w:tc>
          <w:tcPr>
            <w:tcW w:w="1170" w:type="dxa"/>
          </w:tcPr>
          <w:p w14:paraId="4B1DB3F8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Abhishek Patil</w:t>
            </w:r>
          </w:p>
        </w:tc>
        <w:tc>
          <w:tcPr>
            <w:tcW w:w="990" w:type="dxa"/>
            <w:shd w:val="clear" w:color="auto" w:fill="auto"/>
            <w:noWrap/>
          </w:tcPr>
          <w:p w14:paraId="4D8E0516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5C660E95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266.59</w:t>
            </w:r>
          </w:p>
        </w:tc>
        <w:tc>
          <w:tcPr>
            <w:tcW w:w="2610" w:type="dxa"/>
            <w:shd w:val="clear" w:color="auto" w:fill="auto"/>
            <w:noWrap/>
          </w:tcPr>
          <w:p w14:paraId="524A520E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frame exchanges would occur on an 'enabled link'</w:t>
            </w:r>
          </w:p>
        </w:tc>
        <w:tc>
          <w:tcPr>
            <w:tcW w:w="2430" w:type="dxa"/>
            <w:shd w:val="clear" w:color="auto" w:fill="auto"/>
            <w:noWrap/>
          </w:tcPr>
          <w:p w14:paraId="083ABA75" w14:textId="77777777" w:rsidR="004A52CC" w:rsidRPr="00807A39" w:rsidRDefault="004A52CC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Replace the term 'setup link' with 'enabled link'.</w:t>
            </w:r>
          </w:p>
        </w:tc>
        <w:tc>
          <w:tcPr>
            <w:tcW w:w="2430" w:type="dxa"/>
            <w:shd w:val="clear" w:color="auto" w:fill="auto"/>
          </w:tcPr>
          <w:p w14:paraId="500FC609" w14:textId="4ED9E98C" w:rsidR="004A52CC" w:rsidRDefault="004A52CC" w:rsidP="004A52C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4444AD4F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3C74EC9E" w14:textId="2314024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4388</w:t>
            </w:r>
          </w:p>
        </w:tc>
        <w:tc>
          <w:tcPr>
            <w:tcW w:w="1170" w:type="dxa"/>
          </w:tcPr>
          <w:p w14:paraId="6CA62E8E" w14:textId="51A7FD7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3E54F087" w14:textId="34B477E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5B9C3718" w14:textId="0A67D9E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266.57</w:t>
            </w:r>
          </w:p>
        </w:tc>
        <w:tc>
          <w:tcPr>
            <w:tcW w:w="2610" w:type="dxa"/>
            <w:shd w:val="clear" w:color="auto" w:fill="auto"/>
            <w:noWrap/>
          </w:tcPr>
          <w:p w14:paraId="12FA7B93" w14:textId="4D1FC46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Replace the "setup link" with "enabled link", since frame exchange  is allowed only on enabled links, as defined in section 35.3.6.1.1</w:t>
            </w:r>
          </w:p>
        </w:tc>
        <w:tc>
          <w:tcPr>
            <w:tcW w:w="2430" w:type="dxa"/>
            <w:shd w:val="clear" w:color="auto" w:fill="auto"/>
            <w:noWrap/>
          </w:tcPr>
          <w:p w14:paraId="2E636070" w14:textId="56BF119D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revised sentence shall be: " A non-AP MLD is considered inactive if the AP MLD has not received a Data frame, PS-Poll frame, or Management frame</w:t>
            </w:r>
            <w:r w:rsidRPr="00807A39">
              <w:rPr>
                <w:rFonts w:ascii="Times New Roman" w:hAnsi="Times New Roman" w:cs="Times New Roman"/>
                <w:sz w:val="18"/>
                <w:szCs w:val="18"/>
              </w:rPr>
              <w:br/>
              <w:t>(protected or unprotected as specified in this paragraph) of a frame exchange sequence initiated by the non-AP MLD on any *enabled* link for a time period greater than or equal to the time specified by the Max Idle Period subfield</w:t>
            </w:r>
          </w:p>
        </w:tc>
        <w:tc>
          <w:tcPr>
            <w:tcW w:w="2430" w:type="dxa"/>
            <w:shd w:val="clear" w:color="auto" w:fill="auto"/>
          </w:tcPr>
          <w:p w14:paraId="1F5EE7FA" w14:textId="77777777" w:rsidR="00704F20" w:rsidRDefault="00966B09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E13E2CE" w14:textId="77777777" w:rsidR="0083697E" w:rsidRDefault="0083697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5777EB5" w14:textId="11860EB4" w:rsidR="0083697E" w:rsidRDefault="0083697E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4067</w:t>
            </w:r>
          </w:p>
        </w:tc>
      </w:tr>
      <w:tr w:rsidR="005F5D79" w:rsidRPr="008B0293" w14:paraId="1DCF6F20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27D9EDE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7417</w:t>
            </w:r>
          </w:p>
        </w:tc>
        <w:tc>
          <w:tcPr>
            <w:tcW w:w="1170" w:type="dxa"/>
          </w:tcPr>
          <w:p w14:paraId="68447832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25C4164B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6E9805F2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266.64</w:t>
            </w:r>
          </w:p>
        </w:tc>
        <w:tc>
          <w:tcPr>
            <w:tcW w:w="2610" w:type="dxa"/>
            <w:shd w:val="clear" w:color="auto" w:fill="auto"/>
            <w:noWrap/>
          </w:tcPr>
          <w:p w14:paraId="592918C9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The two conditions described by front and last "if" parts need to make one "if" part because the AP MLD may disassociate the non-AP MLD when two conditions of if sentences are satisfied.</w:t>
            </w:r>
          </w:p>
        </w:tc>
        <w:tc>
          <w:tcPr>
            <w:tcW w:w="2430" w:type="dxa"/>
            <w:shd w:val="clear" w:color="auto" w:fill="auto"/>
            <w:noWrap/>
          </w:tcPr>
          <w:p w14:paraId="18A8CB3C" w14:textId="77777777" w:rsidR="005F5D79" w:rsidRPr="00807A3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to "If the Idle Options subfield allows unprotected or protected keepalive frames and no protected or unprotected frames are received from any STA affiliated with the non-AP MLD for a duration of BSS MAX Idle Period, then the AP MLD may disassociate the non-AP MLD."</w:t>
            </w:r>
          </w:p>
        </w:tc>
        <w:tc>
          <w:tcPr>
            <w:tcW w:w="2430" w:type="dxa"/>
            <w:shd w:val="clear" w:color="auto" w:fill="auto"/>
          </w:tcPr>
          <w:p w14:paraId="2C32D85B" w14:textId="77777777" w:rsidR="005F5D79" w:rsidRDefault="005F5D79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899E4AE" w14:textId="77777777" w:rsidR="00D45D95" w:rsidRDefault="00D45D95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4B0DEFB" w14:textId="77777777" w:rsidR="00D45D95" w:rsidRDefault="003F51BE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existing text was clear enough. However, </w:t>
            </w:r>
            <w:r w:rsidR="00A55E4F">
              <w:rPr>
                <w:rFonts w:ascii="Times New Roman" w:hAnsi="Times New Roman" w:cs="Times New Roman"/>
                <w:bCs/>
                <w:sz w:val="16"/>
                <w:szCs w:val="16"/>
              </w:rPr>
              <w:t>in order to remove any ambiguity (as pointed by the comment), t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he two sentences related to AP MLD disassociating a non-AP MLD due to inactivity were updated to clarify </w:t>
            </w:r>
            <w:r w:rsidR="00A55E4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that 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two conditions </w:t>
            </w:r>
            <w:r w:rsidR="008F0A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need to be </w:t>
            </w:r>
            <w:r w:rsidR="00D45D9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satisfied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together (i.e., ‘and’)</w:t>
            </w:r>
            <w:r w:rsidR="008F0AE4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4D2523AF" w14:textId="77777777" w:rsidR="008F0AE4" w:rsidRDefault="008F0AE4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E898C13" w14:textId="08B0DC16" w:rsidR="008F0AE4" w:rsidRPr="00D45D95" w:rsidRDefault="008F0AE4" w:rsidP="00776DDA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 editor, please make change as shown in doc 11-21/</w:t>
            </w:r>
            <w:r w:rsidR="0057122D">
              <w:rPr>
                <w:rFonts w:ascii="Times New Roman" w:hAnsi="Times New Roman" w:cs="Times New Roman"/>
                <w:b/>
                <w:sz w:val="16"/>
                <w:szCs w:val="16"/>
              </w:rPr>
              <w:t>1172r2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7417</w:t>
            </w:r>
          </w:p>
        </w:tc>
      </w:tr>
      <w:tr w:rsidR="008C12D3" w:rsidRPr="008B0293" w14:paraId="33BCBDC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4E34523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4114</w:t>
            </w:r>
          </w:p>
        </w:tc>
        <w:tc>
          <w:tcPr>
            <w:tcW w:w="1170" w:type="dxa"/>
          </w:tcPr>
          <w:p w14:paraId="2DE02CC7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Abhishek Patil</w:t>
            </w:r>
          </w:p>
        </w:tc>
        <w:tc>
          <w:tcPr>
            <w:tcW w:w="990" w:type="dxa"/>
            <w:shd w:val="clear" w:color="auto" w:fill="auto"/>
            <w:noWrap/>
          </w:tcPr>
          <w:p w14:paraId="0C2298B3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2648CCAB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269.12</w:t>
            </w:r>
          </w:p>
        </w:tc>
        <w:tc>
          <w:tcPr>
            <w:tcW w:w="2610" w:type="dxa"/>
            <w:shd w:val="clear" w:color="auto" w:fill="auto"/>
            <w:noWrap/>
          </w:tcPr>
          <w:p w14:paraId="51E07417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Merge this sentence with the first paragraph.</w:t>
            </w:r>
          </w:p>
        </w:tc>
        <w:tc>
          <w:tcPr>
            <w:tcW w:w="2430" w:type="dxa"/>
            <w:shd w:val="clear" w:color="auto" w:fill="auto"/>
            <w:noWrap/>
          </w:tcPr>
          <w:p w14:paraId="2AD28A7F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3C92">
              <w:rPr>
                <w:rFonts w:ascii="Times New Roman" w:hAnsi="Times New Roman" w:cs="Times New Roman"/>
                <w:sz w:val="18"/>
                <w:szCs w:val="18"/>
              </w:rPr>
              <w:t>Add this sentence as the last sentence of the paragraph starting "An MLD that implements ..."</w:t>
            </w:r>
          </w:p>
        </w:tc>
        <w:tc>
          <w:tcPr>
            <w:tcW w:w="2430" w:type="dxa"/>
            <w:shd w:val="clear" w:color="auto" w:fill="auto"/>
          </w:tcPr>
          <w:p w14:paraId="6A17F271" w14:textId="00F9FF8E" w:rsidR="003E548C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8C12D3" w:rsidRPr="008B0293" w14:paraId="658478C1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E4E9FA2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6735</w:t>
            </w:r>
          </w:p>
        </w:tc>
        <w:tc>
          <w:tcPr>
            <w:tcW w:w="1170" w:type="dxa"/>
          </w:tcPr>
          <w:p w14:paraId="594EFFDD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Rojan Chitrakar</w:t>
            </w:r>
          </w:p>
        </w:tc>
        <w:tc>
          <w:tcPr>
            <w:tcW w:w="990" w:type="dxa"/>
            <w:shd w:val="clear" w:color="auto" w:fill="auto"/>
            <w:noWrap/>
          </w:tcPr>
          <w:p w14:paraId="46BA9E6C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005C669C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269.12</w:t>
            </w:r>
          </w:p>
        </w:tc>
        <w:tc>
          <w:tcPr>
            <w:tcW w:w="2610" w:type="dxa"/>
            <w:shd w:val="clear" w:color="auto" w:fill="auto"/>
            <w:noWrap/>
          </w:tcPr>
          <w:p w14:paraId="73D92C2F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Combine this with the first paragraph.</w:t>
            </w:r>
          </w:p>
        </w:tc>
        <w:tc>
          <w:tcPr>
            <w:tcW w:w="2430" w:type="dxa"/>
            <w:shd w:val="clear" w:color="auto" w:fill="auto"/>
            <w:noWrap/>
          </w:tcPr>
          <w:p w14:paraId="6D810C25" w14:textId="77777777" w:rsidR="008C12D3" w:rsidRPr="00807A39" w:rsidRDefault="008C12D3" w:rsidP="00776DDA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per comment</w:t>
            </w:r>
          </w:p>
        </w:tc>
        <w:tc>
          <w:tcPr>
            <w:tcW w:w="2430" w:type="dxa"/>
            <w:shd w:val="clear" w:color="auto" w:fill="auto"/>
          </w:tcPr>
          <w:p w14:paraId="3667CEC8" w14:textId="476A71C6" w:rsidR="00D837FA" w:rsidRDefault="008C12D3" w:rsidP="00D837F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  <w:p w14:paraId="0ABBE673" w14:textId="407F3B10" w:rsidR="003E548C" w:rsidRDefault="003E548C" w:rsidP="003E548C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4F20" w:rsidRPr="008B0293" w14:paraId="648D21AD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6C3D57C" w14:textId="07161CF0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4468</w:t>
            </w:r>
          </w:p>
        </w:tc>
        <w:tc>
          <w:tcPr>
            <w:tcW w:w="1170" w:type="dxa"/>
          </w:tcPr>
          <w:p w14:paraId="31E1DD99" w14:textId="7660D589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Arik Klein</w:t>
            </w:r>
          </w:p>
        </w:tc>
        <w:tc>
          <w:tcPr>
            <w:tcW w:w="990" w:type="dxa"/>
            <w:shd w:val="clear" w:color="auto" w:fill="auto"/>
            <w:noWrap/>
          </w:tcPr>
          <w:p w14:paraId="40FF1178" w14:textId="7BECEB5E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35.3.10.3</w:t>
            </w:r>
          </w:p>
        </w:tc>
        <w:tc>
          <w:tcPr>
            <w:tcW w:w="720" w:type="dxa"/>
          </w:tcPr>
          <w:p w14:paraId="144E0F19" w14:textId="4B0E661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266.63</w:t>
            </w:r>
          </w:p>
        </w:tc>
        <w:tc>
          <w:tcPr>
            <w:tcW w:w="2610" w:type="dxa"/>
            <w:shd w:val="clear" w:color="auto" w:fill="auto"/>
            <w:noWrap/>
          </w:tcPr>
          <w:p w14:paraId="11A5F825" w14:textId="026E69D4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Use unified terminology: replace "STA of non-AP MLD" with "STA affiliated with non-AP MLD"</w:t>
            </w:r>
          </w:p>
        </w:tc>
        <w:tc>
          <w:tcPr>
            <w:tcW w:w="2430" w:type="dxa"/>
            <w:shd w:val="clear" w:color="auto" w:fill="auto"/>
            <w:noWrap/>
          </w:tcPr>
          <w:p w14:paraId="272D508D" w14:textId="60DEA0B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1077F20A" w14:textId="6F59F52C" w:rsidR="0028684B" w:rsidRDefault="00DD6866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</w:tc>
      </w:tr>
      <w:tr w:rsidR="00704F20" w:rsidRPr="008B0293" w14:paraId="36E9F005" w14:textId="77777777" w:rsidTr="00130051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035DF7DF" w14:textId="5C75A558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7419</w:t>
            </w:r>
          </w:p>
        </w:tc>
        <w:tc>
          <w:tcPr>
            <w:tcW w:w="1170" w:type="dxa"/>
          </w:tcPr>
          <w:p w14:paraId="46FAE660" w14:textId="28550D8B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SunHee Baek</w:t>
            </w:r>
          </w:p>
        </w:tc>
        <w:tc>
          <w:tcPr>
            <w:tcW w:w="990" w:type="dxa"/>
            <w:shd w:val="clear" w:color="auto" w:fill="auto"/>
            <w:noWrap/>
          </w:tcPr>
          <w:p w14:paraId="2264CBD7" w14:textId="61F5488A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35.3.10.5</w:t>
            </w:r>
          </w:p>
        </w:tc>
        <w:tc>
          <w:tcPr>
            <w:tcW w:w="720" w:type="dxa"/>
          </w:tcPr>
          <w:p w14:paraId="0FECBE37" w14:textId="19ECB512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269.15</w:t>
            </w:r>
          </w:p>
        </w:tc>
        <w:tc>
          <w:tcPr>
            <w:tcW w:w="2610" w:type="dxa"/>
            <w:shd w:val="clear" w:color="auto" w:fill="auto"/>
            <w:noWrap/>
          </w:tcPr>
          <w:p w14:paraId="084A05EC" w14:textId="28EB2C56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Change "a STA of non-AP MLD" to "a STA affiliated with non-AP MLD" to match subject of the sentence.</w:t>
            </w:r>
          </w:p>
        </w:tc>
        <w:tc>
          <w:tcPr>
            <w:tcW w:w="2430" w:type="dxa"/>
            <w:shd w:val="clear" w:color="auto" w:fill="auto"/>
            <w:noWrap/>
          </w:tcPr>
          <w:p w14:paraId="1AD1DC38" w14:textId="6110ACF1" w:rsidR="00704F20" w:rsidRPr="00807A39" w:rsidRDefault="00704F20" w:rsidP="00704F20">
            <w:pPr>
              <w:suppressAutoHyphens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A39">
              <w:rPr>
                <w:rFonts w:ascii="Times New Roman" w:hAnsi="Times New Roman" w:cs="Times New Roman"/>
                <w:sz w:val="18"/>
                <w:szCs w:val="18"/>
              </w:rPr>
              <w:t>As in comment</w:t>
            </w:r>
          </w:p>
        </w:tc>
        <w:tc>
          <w:tcPr>
            <w:tcW w:w="2430" w:type="dxa"/>
            <w:shd w:val="clear" w:color="auto" w:fill="auto"/>
          </w:tcPr>
          <w:p w14:paraId="08182957" w14:textId="4FCD156A" w:rsidR="00D837FA" w:rsidRDefault="002C5703" w:rsidP="00D837FA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Accepted</w:t>
            </w:r>
          </w:p>
          <w:p w14:paraId="7FFA0DA2" w14:textId="585AE63E" w:rsidR="0028684B" w:rsidRDefault="0028684B" w:rsidP="00704F2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4B6BE41" w14:textId="77777777" w:rsidR="0048311B" w:rsidRDefault="0048311B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w w:val="0"/>
          <w:sz w:val="20"/>
          <w:szCs w:val="20"/>
        </w:rPr>
        <w:br w:type="page"/>
      </w:r>
    </w:p>
    <w:p w14:paraId="493BC392" w14:textId="77777777" w:rsidR="00A07F07" w:rsidRDefault="00A07F07" w:rsidP="00A07F07">
      <w:pPr>
        <w:pStyle w:val="T"/>
        <w:spacing w:after="0" w:line="240" w:lineRule="auto"/>
        <w:rPr>
          <w:b/>
          <w:i/>
          <w:iCs/>
        </w:rPr>
      </w:pPr>
      <w:r>
        <w:rPr>
          <w:b/>
          <w:i/>
          <w:iCs/>
          <w:highlight w:val="yellow"/>
        </w:rPr>
        <w:lastRenderedPageBreak/>
        <w:t xml:space="preserve">TGbe editor: The baseline for this document is 11be </w:t>
      </w:r>
      <w:r w:rsidRPr="00DD7D43">
        <w:rPr>
          <w:b/>
          <w:i/>
          <w:iCs/>
          <w:highlight w:val="yellow"/>
        </w:rPr>
        <w:t>D</w:t>
      </w:r>
      <w:r>
        <w:rPr>
          <w:b/>
          <w:i/>
          <w:iCs/>
          <w:highlight w:val="yellow"/>
        </w:rPr>
        <w:t>1.01</w:t>
      </w:r>
    </w:p>
    <w:p w14:paraId="15F1F370" w14:textId="77777777" w:rsidR="00A07F07" w:rsidRPr="00A07F07" w:rsidRDefault="00A07F07" w:rsidP="00A07F07">
      <w:pPr>
        <w:widowControl w:val="0"/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DD1013" w14:textId="4E044C5A" w:rsidR="00B346F8" w:rsidRDefault="00B346F8" w:rsidP="00B346F8">
      <w:pPr>
        <w:pStyle w:val="ListParagraph"/>
        <w:widowControl w:val="0"/>
        <w:numPr>
          <w:ilvl w:val="2"/>
          <w:numId w:val="37"/>
        </w:numPr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46F8">
        <w:rPr>
          <w:rFonts w:ascii="Arial" w:hAnsi="Arial" w:cs="Arial"/>
          <w:b/>
          <w:bCs/>
          <w:sz w:val="20"/>
          <w:szCs w:val="20"/>
        </w:rPr>
        <w:t>Multi-link</w:t>
      </w:r>
      <w:r w:rsidRPr="00B346F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B346F8">
        <w:rPr>
          <w:rFonts w:ascii="Arial" w:hAnsi="Arial" w:cs="Arial"/>
          <w:b/>
          <w:bCs/>
          <w:sz w:val="20"/>
          <w:szCs w:val="20"/>
        </w:rPr>
        <w:t>power</w:t>
      </w:r>
      <w:r w:rsidRPr="00B346F8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B346F8">
        <w:rPr>
          <w:rFonts w:ascii="Arial" w:hAnsi="Arial" w:cs="Arial"/>
          <w:b/>
          <w:bCs/>
          <w:sz w:val="20"/>
          <w:szCs w:val="20"/>
        </w:rPr>
        <w:t>management</w:t>
      </w:r>
    </w:p>
    <w:p w14:paraId="3F7F4055" w14:textId="77777777" w:rsidR="00B346F8" w:rsidRPr="00B346F8" w:rsidRDefault="00B346F8" w:rsidP="00B346F8">
      <w:pPr>
        <w:pStyle w:val="ListParagraph"/>
        <w:widowControl w:val="0"/>
        <w:tabs>
          <w:tab w:val="left" w:pos="842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008"/>
        <w:rPr>
          <w:rFonts w:ascii="Arial" w:hAnsi="Arial" w:cs="Arial"/>
          <w:b/>
          <w:bCs/>
          <w:sz w:val="20"/>
          <w:szCs w:val="20"/>
        </w:rPr>
      </w:pPr>
    </w:p>
    <w:p w14:paraId="0FC6EC63" w14:textId="77777777" w:rsidR="00B346F8" w:rsidRDefault="00B346F8" w:rsidP="00B346F8">
      <w:pPr>
        <w:pStyle w:val="ListParagraph"/>
        <w:widowControl w:val="0"/>
        <w:numPr>
          <w:ilvl w:val="3"/>
          <w:numId w:val="37"/>
        </w:numPr>
        <w:tabs>
          <w:tab w:val="left" w:pos="1009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bookmarkStart w:id="2" w:name="35.3.11.1_General"/>
      <w:bookmarkEnd w:id="2"/>
      <w:r>
        <w:rPr>
          <w:rFonts w:ascii="Arial" w:hAnsi="Arial" w:cs="Arial"/>
          <w:b/>
          <w:bCs/>
          <w:sz w:val="20"/>
          <w:szCs w:val="20"/>
        </w:rPr>
        <w:t>General</w:t>
      </w:r>
    </w:p>
    <w:p w14:paraId="524B4712" w14:textId="78D62645" w:rsidR="00C778BF" w:rsidRDefault="00C778BF" w:rsidP="00C778BF">
      <w:pPr>
        <w:pStyle w:val="T"/>
        <w:spacing w:after="0" w:line="240" w:lineRule="auto"/>
        <w:rPr>
          <w:rFonts w:ascii="Arial" w:hAnsi="Arial" w:cs="Arial"/>
          <w:b/>
          <w:bCs/>
        </w:rPr>
      </w:pPr>
      <w:r w:rsidRPr="00391D9E">
        <w:rPr>
          <w:b/>
          <w:i/>
          <w:iCs/>
          <w:highlight w:val="yellow"/>
        </w:rPr>
        <w:t xml:space="preserve">TGbe editor: Please update </w:t>
      </w:r>
      <w:r>
        <w:rPr>
          <w:b/>
          <w:i/>
          <w:iCs/>
          <w:highlight w:val="yellow"/>
        </w:rPr>
        <w:t>the paragraph</w:t>
      </w:r>
      <w:r w:rsidR="005523CD">
        <w:rPr>
          <w:b/>
          <w:i/>
          <w:iCs/>
          <w:highlight w:val="yellow"/>
        </w:rPr>
        <w:t xml:space="preserve">s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>w</w:t>
      </w:r>
      <w:r w:rsidR="006240C5">
        <w:rPr>
          <w:b/>
          <w:i/>
          <w:iCs/>
          <w:highlight w:val="yellow"/>
        </w:rPr>
        <w:t>:</w:t>
      </w:r>
      <w:r>
        <w:rPr>
          <w:b/>
          <w:i/>
          <w:iCs/>
          <w:highlight w:val="yellow"/>
        </w:rPr>
        <w:t xml:space="preserve"> </w:t>
      </w:r>
    </w:p>
    <w:p w14:paraId="67A7B31A" w14:textId="77777777" w:rsidR="00C778BF" w:rsidRDefault="00C778BF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AD3CF4" w14:textId="7F2E66F4" w:rsidR="00B346F8" w:rsidRDefault="00326BAA" w:rsidP="003B3B4F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6BAA">
        <w:rPr>
          <w:rFonts w:ascii="Times New Roman" w:eastAsia="Times New Roman" w:hAnsi="Times New Roman" w:cs="Times New Roman"/>
          <w:sz w:val="20"/>
          <w:szCs w:val="20"/>
        </w:rPr>
        <w:t xml:space="preserve">Each STA </w:t>
      </w:r>
      <w:r w:rsidR="000C1339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[4465]</w:t>
      </w:r>
      <w:del w:id="3" w:author="Abhishek Patil" w:date="2021-07-16T20:28:00Z">
        <w:r w:rsidRPr="00326BAA" w:rsidDel="00132CF5">
          <w:rPr>
            <w:rFonts w:ascii="Times New Roman" w:eastAsia="Times New Roman" w:hAnsi="Times New Roman" w:cs="Times New Roman"/>
            <w:sz w:val="20"/>
            <w:szCs w:val="20"/>
          </w:rPr>
          <w:delText xml:space="preserve">of </w:delText>
        </w:r>
      </w:del>
      <w:ins w:id="4" w:author="Abhishek Patil" w:date="2021-07-16T20:28:00Z">
        <w:r w:rsidR="00132CF5">
          <w:rPr>
            <w:rFonts w:ascii="Times New Roman" w:eastAsia="Times New Roman" w:hAnsi="Times New Roman" w:cs="Times New Roman"/>
            <w:sz w:val="20"/>
            <w:szCs w:val="20"/>
          </w:rPr>
          <w:t>affiliated with</w:t>
        </w:r>
        <w:r w:rsidR="00132CF5" w:rsidRPr="00326BAA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sz w:val="20"/>
          <w:szCs w:val="20"/>
        </w:rPr>
        <w:t>a non-AP MLD that is operating on an enabled link shall maintain its own power management</w:t>
      </w:r>
      <w:r w:rsidRPr="00326BAA">
        <w:rPr>
          <w:rFonts w:ascii="Times New Roman" w:eastAsia="Times New Roman" w:hAnsi="Times New Roman" w:cs="Times New Roman"/>
          <w:spacing w:val="-4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states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11.2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management)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10.47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(Target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wake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time</w:t>
      </w:r>
      <w:r w:rsidRPr="00326BA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(TWT)).</w:t>
      </w:r>
      <w:r w:rsidRPr="00326BA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Fram</w:t>
      </w:r>
      <w:r w:rsidR="00BF6843">
        <w:rPr>
          <w:rFonts w:ascii="Times New Roman" w:eastAsia="Times New Roman" w:hAnsi="Times New Roman" w:cs="Times New Roman"/>
          <w:sz w:val="20"/>
          <w:szCs w:val="20"/>
        </w:rPr>
        <w:t xml:space="preserve">e exchanges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enabled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possible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ins w:id="5" w:author="Abhishek Patil" w:date="2021-07-18T22:53:00Z">
        <w:r w:rsidR="00742E00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>affiliated with</w:t>
        </w:r>
        <w:r w:rsidR="00742E00" w:rsidRPr="00326BAA" w:rsidDel="00742E00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del w:id="6" w:author="Abhishek Patil" w:date="2021-07-18T22:53:00Z">
        <w:r w:rsidRPr="00326BAA" w:rsidDel="00742E00">
          <w:rPr>
            <w:rFonts w:ascii="Times New Roman" w:eastAsia="Times New Roman" w:hAnsi="Times New Roman" w:cs="Times New Roman"/>
            <w:sz w:val="20"/>
            <w:szCs w:val="20"/>
          </w:rPr>
          <w:delText>of</w:delText>
        </w:r>
      </w:del>
      <w:r w:rsidR="00652D2D" w:rsidRPr="00652D2D">
        <w:rPr>
          <w:rFonts w:ascii="Times New Roman" w:eastAsia="Times New Roman" w:hAnsi="Times New Roman" w:cs="Times New Roman"/>
          <w:sz w:val="16"/>
          <w:szCs w:val="16"/>
          <w:highlight w:val="yellow"/>
        </w:rPr>
        <w:t>[4465]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operating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326BA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the</w:t>
      </w:r>
      <w:r w:rsidR="005D194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awake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(see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11.2.3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326BA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management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a non-DMG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infrastructure</w:t>
      </w:r>
      <w:r w:rsidRPr="00326BA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sz w:val="20"/>
          <w:szCs w:val="20"/>
        </w:rPr>
        <w:t>network))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D164351" w14:textId="77777777" w:rsidR="00B346F8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6"/>
        <w:jc w:val="both"/>
        <w:rPr>
          <w:rFonts w:ascii="Times New Roman" w:eastAsia="Times New Roman" w:hAnsi="Times New Roman" w:cs="Times New Roman"/>
          <w:color w:val="208A20"/>
          <w:sz w:val="20"/>
          <w:szCs w:val="20"/>
        </w:rPr>
      </w:pPr>
    </w:p>
    <w:p w14:paraId="199B7538" w14:textId="77507CA7" w:rsidR="00AE7E89" w:rsidRDefault="00E44B05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1" w:after="0" w:line="250" w:lineRule="auto"/>
        <w:ind w:right="115"/>
        <w:jc w:val="both"/>
        <w:rPr>
          <w:ins w:id="7" w:author="Abhishek Patil" w:date="2021-07-18T23:00:00Z"/>
          <w:rFonts w:ascii="Times New Roman" w:eastAsia="Times New Roman" w:hAnsi="Times New Roman" w:cs="Times New Roman"/>
          <w:color w:val="000000"/>
          <w:sz w:val="20"/>
          <w:szCs w:val="20"/>
        </w:rPr>
      </w:pPr>
      <w:hyperlink w:anchor="bookmark29" w:history="1">
        <w:r w:rsidR="00326BAA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Figure 35-</w:t>
        </w:r>
        <w:r w:rsidR="001E0945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10</w:t>
        </w:r>
        <w:r w:rsidR="00326BAA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(Each STA affiliated with a non-AP MLD maintains its own power state)</w:t>
        </w:r>
      </w:hyperlink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illustrates</w:t>
      </w:r>
      <w:r w:rsidR="00326BAA" w:rsidRPr="00326BA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power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save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for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each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="00326BAA"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during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multi-link</w:t>
      </w:r>
      <w:r w:rsidR="00326BAA"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operation.</w:t>
      </w:r>
      <w:r w:rsidR="00326BAA"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845D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 depicted in the figure, during the initial portion of the illustration, both STAs affiliated with the non-AP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are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active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mode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ins w:id="8" w:author="Abhishek Patil" w:date="2021-07-18T14:02:00Z">
        <w:r w:rsidR="006527C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are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involved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exchange</w:t>
      </w:r>
      <w:ins w:id="9" w:author="Abhishek Patil" w:date="2021-07-18T14:02:00Z">
        <w:r w:rsidR="00652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10" w:author="Abhishek Patil" w:date="2021-07-18T15:42:00Z">
        <w:r w:rsidR="00A71C9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with the respective AP</w:t>
        </w:r>
      </w:ins>
      <w:ins w:id="11" w:author="Abhishek Patil" w:date="2021-07-20T23:40:00Z">
        <w:r w:rsidR="009F1C9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ins w:id="12" w:author="Abhishek Patil" w:date="2021-07-18T15:42:00Z">
        <w:r w:rsidR="00A71C9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on the link</w:t>
        </w:r>
      </w:ins>
      <w:ins w:id="13" w:author="Abhishek Patil" w:date="2021-07-20T23:40:00Z">
        <w:r w:rsidR="003F6ED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r w:rsidR="00D057F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D057F6">
        <w:rPr>
          <w:rFonts w:ascii="Times New Roman" w:eastAsia="Times New Roman" w:hAnsi="Times New Roman" w:cs="Times New Roman"/>
          <w:sz w:val="16"/>
          <w:szCs w:val="16"/>
          <w:highlight w:val="yellow"/>
        </w:rPr>
        <w:t>4386</w:t>
      </w:r>
      <w:r w:rsidR="00D057F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EA581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EA5816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EA581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14" w:author="Abhishek Patil" w:date="2021-07-18T14:04:00Z">
        <w:r w:rsidR="002C0A0B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Each STA affiliated with the non-AP MLD </w:t>
        </w:r>
      </w:ins>
      <w:ins w:id="15" w:author="Abhishek Patil" w:date="2021-07-19T19:49:00Z">
        <w:r w:rsidR="00D63AC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indicates that it is in</w:t>
        </w:r>
      </w:ins>
      <w:ins w:id="16" w:author="Abhishek Patil" w:date="2021-07-18T14:04:00Z">
        <w:r w:rsidR="002C0A0B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active mode by setting </w:t>
        </w:r>
      </w:ins>
      <w:ins w:id="17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to 0 </w:t>
        </w:r>
      </w:ins>
      <w:ins w:id="18" w:author="Abhishek Patil" w:date="2021-07-18T14:04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the Power Management </w:t>
        </w:r>
      </w:ins>
      <w:ins w:id="19" w:author="Abhishek Patil" w:date="2021-07-18T14:14:00Z">
        <w:r w:rsidR="00EA5816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subfield</w:t>
        </w:r>
      </w:ins>
      <w:ins w:id="20" w:author="Abhishek Patil" w:date="2021-07-18T14:05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</w:ins>
      <w:ins w:id="21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(</w:t>
        </w:r>
      </w:ins>
      <w:ins w:id="22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namely </w:t>
        </w:r>
      </w:ins>
      <w:ins w:id="23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PM bit</w:t>
        </w:r>
      </w:ins>
      <w:ins w:id="24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in the figure</w:t>
        </w:r>
      </w:ins>
      <w:ins w:id="25" w:author="Abhishek Patil" w:date="2021-07-18T14:14:00Z">
        <w:r w:rsidR="006618B4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) </w:t>
        </w:r>
      </w:ins>
      <w:ins w:id="26" w:author="Abhishek Patil" w:date="2021-07-18T14:05:00Z">
        <w:r w:rsidR="00411B5F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in the Frame Control </w:t>
        </w:r>
        <w:r w:rsidR="0015207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>field</w:t>
        </w:r>
      </w:ins>
      <w:ins w:id="27" w:author="Abhishek Patil" w:date="2021-07-19T19:50:00Z">
        <w:r w:rsidR="00D51927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of a transmitted frame</w:t>
        </w:r>
      </w:ins>
      <w:ins w:id="28" w:author="Abhishek Patil" w:date="2021-07-18T14:05:00Z">
        <w:r w:rsidR="0015207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.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some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point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time,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326BAA"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ins w:id="29" w:author="Abhishek Patil" w:date="2021-07-16T20:32:00Z">
        <w:r w:rsidR="007D4BD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the</w:t>
        </w:r>
      </w:ins>
      <w:r w:rsidR="008E502B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8E502B">
        <w:rPr>
          <w:rFonts w:ascii="Times New Roman" w:eastAsia="Times New Roman" w:hAnsi="Times New Roman" w:cs="Times New Roman"/>
          <w:sz w:val="16"/>
          <w:szCs w:val="16"/>
          <w:highlight w:val="yellow"/>
        </w:rPr>
        <w:t>83</w:t>
      </w:r>
      <w:r w:rsidR="00E72B4E">
        <w:rPr>
          <w:rFonts w:ascii="Times New Roman" w:eastAsia="Times New Roman" w:hAnsi="Times New Roman" w:cs="Times New Roman"/>
          <w:sz w:val="16"/>
          <w:szCs w:val="16"/>
          <w:highlight w:val="yellow"/>
        </w:rPr>
        <w:t>42</w:t>
      </w:r>
      <w:r w:rsidR="008E502B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</w:t>
      </w:r>
      <w:r w:rsidR="00326BAA"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AP MLD operating on </w:t>
      </w:r>
      <w:r w:rsidR="008C1C35" w:rsidRPr="00D86AA7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[#1]</w:t>
      </w:r>
      <w:del w:id="30" w:author="Abhishek Patil" w:date="2021-07-20T23:40:00Z">
        <w:r w:rsidR="00326BAA" w:rsidRPr="00326BAA" w:rsidDel="0038672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link </w:delText>
        </w:r>
      </w:del>
      <w:ins w:id="31" w:author="Abhishek Patil" w:date="2021-07-20T23:40:00Z">
        <w:r w:rsidR="0038672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L</w:t>
        </w:r>
        <w:r w:rsidR="0038672F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ink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</w:t>
      </w:r>
      <w:del w:id="32" w:author="Abhishek Patil" w:date="2021-07-19T19:50:00Z">
        <w:r w:rsidR="00326BAA" w:rsidRPr="00326BAA" w:rsidDel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33" w:author="Abhishek Patil" w:date="2021-07-19T19:50:00Z">
        <w:r w:rsidR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indicates</w:t>
        </w:r>
        <w:r w:rsidR="00F6455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AP 2 that it </w:t>
      </w:r>
      <w:r w:rsidR="00D86AA7" w:rsidRPr="00D86AA7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[#1]</w:t>
      </w:r>
      <w:del w:id="34" w:author="Abhishek Patil" w:date="2021-07-20T14:26:00Z">
        <w:r w:rsidR="00326BAA" w:rsidRPr="00326BAA" w:rsidDel="006F26D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has entered</w:delText>
        </w:r>
      </w:del>
      <w:ins w:id="35" w:author="Abhishek Patil" w:date="2021-07-20T14:26:00Z">
        <w:r w:rsidR="006F26D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is entering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power save mode (i.e., 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618B4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36" w:author="Abhishek Patil" w:date="2021-07-18T14:05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sets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PM </w:t>
      </w:r>
      <w:ins w:id="37" w:author="Abhishek Patil" w:date="2021-07-18T14:06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bit </w:t>
        </w:r>
      </w:ins>
      <w:del w:id="38" w:author="Abhishek Patil" w:date="2021-07-18T14:05:00Z">
        <w:r w:rsidR="00326BAA" w:rsidRPr="00326BAA" w:rsidDel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= </w:delText>
        </w:r>
      </w:del>
      <w:ins w:id="39" w:author="Abhishek Patil" w:date="2021-07-18T14:05:00Z">
        <w:r w:rsidR="00525EA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to</w:t>
        </w:r>
        <w:r w:rsidR="00525EAD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1) and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transitions to doze state. </w:t>
      </w:r>
      <w:del w:id="40" w:author="Abhishek Patil" w:date="2021-07-19T19:50:00Z">
        <w:r w:rsidR="00326BAA" w:rsidRPr="00326BAA" w:rsidDel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It </w:delText>
        </w:r>
      </w:del>
      <w:ins w:id="41" w:author="Abhishek Patil" w:date="2021-07-19T19:50:00Z">
        <w:r w:rsidR="00F6455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 2</w:t>
        </w:r>
        <w:r w:rsidR="00F6455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remains in doze state for the rest of the illustration. </w:t>
      </w:r>
      <w:r w:rsidR="0001523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015234">
        <w:rPr>
          <w:rFonts w:ascii="Times New Roman" w:eastAsia="Times New Roman" w:hAnsi="Times New Roman" w:cs="Times New Roman"/>
          <w:sz w:val="16"/>
          <w:szCs w:val="16"/>
          <w:highlight w:val="yellow"/>
        </w:rPr>
        <w:t>7725</w:t>
      </w:r>
      <w:r w:rsidR="0001523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ins w:id="42" w:author="Abhishek Patil" w:date="2021-07-19T19:43:00Z">
        <w:r w:rsidR="007D421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fter a </w:t>
        </w:r>
        <w:r w:rsidR="0001523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 of time</w:t>
        </w:r>
      </w:ins>
      <w:del w:id="43" w:author="Abhishek Patil" w:date="2021-07-19T19:43:00Z">
        <w:r w:rsidR="00326BAA" w:rsidRPr="00326BAA" w:rsidDel="0001523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little later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, STA 1 enters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power save mode (i.e., 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618B4">
        <w:rPr>
          <w:rFonts w:ascii="Times New Roman" w:eastAsia="Times New Roman" w:hAnsi="Times New Roman" w:cs="Times New Roman"/>
          <w:sz w:val="16"/>
          <w:szCs w:val="16"/>
          <w:highlight w:val="yellow"/>
        </w:rPr>
        <w:t>5260</w:t>
      </w:r>
      <w:r w:rsidR="006618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del w:id="44" w:author="Abhishek Patil" w:date="2021-07-18T14:06:00Z">
        <w:r w:rsidR="00326BAA" w:rsidRPr="00326BAA" w:rsidDel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45" w:author="Abhishek Patil" w:date="2021-07-18T14:06:00Z">
        <w:r w:rsidR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sets</w:t>
        </w:r>
        <w:r w:rsidR="004C6D63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PM</w:t>
      </w:r>
      <w:ins w:id="46" w:author="Abhishek Patil" w:date="2021-07-18T14:06:00Z">
        <w:r w:rsidR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bit to</w:t>
        </w:r>
      </w:ins>
      <w:del w:id="47" w:author="Abhishek Patil" w:date="2021-07-18T14:06:00Z">
        <w:r w:rsidR="00326BAA" w:rsidRPr="00326BAA" w:rsidDel="004C6D6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=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1). While operating in </w:t>
      </w:r>
      <w:del w:id="48" w:author="Abhishek Patil" w:date="2021-07-18T22:56:00Z">
        <w:r w:rsidR="00326BAA" w:rsidRPr="00326BAA" w:rsidDel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this </w:delText>
        </w:r>
      </w:del>
      <w:ins w:id="49" w:author="Abhishek Patil" w:date="2021-07-18T22:56:00Z">
        <w:r w:rsidR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power-save</w:t>
        </w:r>
        <w:r w:rsidR="00B212E7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mode, </w:t>
      </w:r>
      <w:del w:id="50" w:author="Abhishek Patil" w:date="2021-07-18T22:56:00Z">
        <w:r w:rsidR="00326BAA" w:rsidRPr="00326BAA" w:rsidDel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it </w:delText>
        </w:r>
      </w:del>
      <w:ins w:id="51" w:author="Abhishek Patil" w:date="2021-07-18T22:56:00Z">
        <w:r w:rsidR="00B212E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 1</w:t>
        </w:r>
      </w:ins>
      <w:ins w:id="52" w:author="Abhishek Patil" w:date="2021-07-20T23:45:00Z">
        <w:r w:rsidR="003D401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F979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F979B4">
        <w:rPr>
          <w:rFonts w:ascii="Times New Roman" w:eastAsia="Times New Roman" w:hAnsi="Times New Roman" w:cs="Times New Roman"/>
          <w:sz w:val="16"/>
          <w:szCs w:val="16"/>
          <w:highlight w:val="yellow"/>
        </w:rPr>
        <w:t>6134</w:t>
      </w:r>
      <w:r w:rsidR="00F979B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53" w:author="Abhishek Patil" w:date="2021-07-21T16:06:00Z">
        <w:r w:rsidR="00650E2E" w:rsidRPr="00EE2C28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>wakes up to receive the</w:t>
        </w:r>
        <w:r w:rsidR="00650E2E">
          <w:rPr>
            <w:rFonts w:ascii="Times New Roman" w:eastAsia="Times New Roman" w:hAnsi="Times New Roman" w:cs="Times New Roman"/>
            <w:sz w:val="16"/>
            <w:szCs w:val="16"/>
          </w:rPr>
          <w:t xml:space="preserve"> </w:t>
        </w:r>
      </w:ins>
      <w:ins w:id="54" w:author="Abhishek Patil" w:date="2021-07-20T23:45:00Z">
        <w:r w:rsidR="003D401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Beacon frame transmitted by AP 1 </w:t>
        </w:r>
      </w:ins>
      <w:ins w:id="55" w:author="Abhishek Patil" w:date="2021-07-21T16:06:00Z">
        <w:r w:rsidR="00FE04DF" w:rsidRPr="00EE2C28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>and determines</w:t>
        </w:r>
        <w:r w:rsidR="00FE04D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that </w:t>
        </w:r>
      </w:ins>
      <w:ins w:id="56" w:author="Abhishek Patil" w:date="2021-07-20T23:45:00Z">
        <w:r w:rsidR="003D401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AP MLD has BUs belonging to TID(s) mapped to Link 1</w:t>
        </w:r>
      </w:ins>
      <w:ins w:id="57" w:author="Abhishek Patil" w:date="2021-07-21T16:08:00Z">
        <w:r w:rsidR="00EE2C28" w:rsidRPr="00EE2C28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 xml:space="preserve">. Based on this </w:t>
        </w:r>
        <w:r w:rsidR="00EE2C28" w:rsidRPr="00E15146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>determination</w:t>
        </w:r>
      </w:ins>
      <w:ins w:id="58" w:author="Abhishek Patil" w:date="2021-07-20T23:45:00Z">
        <w:r w:rsidR="00F979B4" w:rsidRPr="00E15146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>,</w:t>
        </w:r>
      </w:ins>
      <w:ins w:id="59" w:author="Abhishek Patil" w:date="2021-07-18T22:56:00Z">
        <w:r w:rsidR="00B212E7" w:rsidRPr="00E15146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 xml:space="preserve"> </w:t>
        </w:r>
      </w:ins>
      <w:ins w:id="60" w:author="Abhishek Patil" w:date="2021-07-21T16:08:00Z">
        <w:r w:rsidR="00EE2C28" w:rsidRPr="00E15146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 xml:space="preserve">STA </w:t>
        </w:r>
        <w:r w:rsidR="00EE2C28" w:rsidRPr="00EE2C28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green"/>
          </w:rPr>
          <w:t>1</w:t>
        </w:r>
        <w:r w:rsidR="00EE2C2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del w:id="61" w:author="Abhishek Patil" w:date="2021-07-19T19:51:00Z">
        <w:r w:rsidR="00326BAA" w:rsidRPr="00326BAA" w:rsidDel="006545A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signals </w:delText>
        </w:r>
      </w:del>
      <w:ins w:id="62" w:author="Abhishek Patil" w:date="2021-07-19T19:51:00Z">
        <w:r w:rsidR="006545A7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indicates</w:t>
        </w:r>
        <w:r w:rsidR="006545A7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63" w:author="Abhishek Patil" w:date="2021-07-19T19:52:00Z">
        <w:r w:rsidR="00B9333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to AP 1 that it </w:t>
        </w:r>
      </w:ins>
      <w:ins w:id="64" w:author="Abhishek Patil" w:date="2021-07-20T23:43:00Z">
        <w:r w:rsidR="00AA3871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has transitioned</w:t>
        </w:r>
      </w:ins>
      <w:ins w:id="65" w:author="Abhishek Patil" w:date="2021-07-21T08:30:00Z">
        <w:r w:rsidR="005F4751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to</w:t>
        </w:r>
      </w:ins>
      <w:ins w:id="66" w:author="Abhishek Patil" w:date="2021-07-20T23:43:00Z">
        <w:r w:rsidR="00AA3871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awake state </w:t>
      </w:r>
      <w:del w:id="67" w:author="Abhishek Patil" w:date="2021-07-19T19:52:00Z">
        <w:r w:rsidR="00326BAA" w:rsidRPr="00326BAA" w:rsidDel="00B9333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to AP 1 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by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transmitting a </w:t>
      </w:r>
      <w:r w:rsidR="004740A0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740A0">
        <w:rPr>
          <w:rFonts w:ascii="Times New Roman" w:eastAsia="Times New Roman" w:hAnsi="Times New Roman" w:cs="Times New Roman"/>
          <w:sz w:val="16"/>
          <w:szCs w:val="16"/>
          <w:highlight w:val="yellow"/>
        </w:rPr>
        <w:t>6211</w:t>
      </w:r>
      <w:r w:rsidR="004740A0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ins w:id="68" w:author="Abhishek Patil" w:date="2021-07-17T16:26:00Z">
        <w:r w:rsidR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</w:t>
        </w:r>
      </w:ins>
      <w:ins w:id="69" w:author="Abhishek Patil" w:date="2021-07-18T13:59:00Z">
        <w:r w:rsidR="00C74606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ins w:id="70" w:author="Abhishek Patil" w:date="2021-07-17T16:26:00Z">
        <w:r w:rsidR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-Poll or U-APSD </w:t>
        </w:r>
      </w:ins>
      <w:ins w:id="71" w:author="Abhishek Patil" w:date="2021-07-16T20:33:00Z">
        <w:r w:rsidR="00E22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trigger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frame </w:t>
      </w:r>
      <w:r w:rsidR="006C065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C0654">
        <w:rPr>
          <w:rFonts w:ascii="Times New Roman" w:eastAsia="Times New Roman" w:hAnsi="Times New Roman" w:cs="Times New Roman"/>
          <w:sz w:val="16"/>
          <w:szCs w:val="16"/>
          <w:highlight w:val="yellow"/>
        </w:rPr>
        <w:t>6211</w:t>
      </w:r>
      <w:r w:rsidR="006C065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  <w:del w:id="72" w:author="Abhishek Patil" w:date="2021-07-17T16:26:00Z">
        <w:r w:rsidR="00326BAA" w:rsidRPr="00326BAA" w:rsidDel="0014102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(such as PS-Poll frame) </w:delText>
        </w:r>
      </w:del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on </w:t>
      </w:r>
      <w:r w:rsidR="008C1C35" w:rsidRPr="00D86AA7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[#1]</w:t>
      </w:r>
      <w:del w:id="73" w:author="Abhishek Patil" w:date="2021-07-20T23:40:00Z">
        <w:r w:rsidR="00326BAA" w:rsidRPr="00326BAA" w:rsidDel="0038672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link </w:delText>
        </w:r>
      </w:del>
      <w:ins w:id="74" w:author="Abhishek Patil" w:date="2021-07-20T23:40:00Z">
        <w:r w:rsidR="0038672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L</w:t>
        </w:r>
        <w:r w:rsidR="0038672F" w:rsidRPr="00326BA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ink </w:t>
        </w:r>
      </w:ins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1. STA 1 participates in frame exchange with AP 1</w:t>
      </w:r>
      <w:r w:rsidR="00326BAA"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while</w:t>
      </w:r>
      <w:r w:rsidR="00326BAA"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26BAA"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 awake state.</w:t>
      </w:r>
    </w:p>
    <w:p w14:paraId="61BABC9F" w14:textId="1035BE67" w:rsidR="00795A53" w:rsidRPr="00795A53" w:rsidRDefault="00795A53" w:rsidP="00795A53">
      <w:pPr>
        <w:pStyle w:val="T"/>
        <w:spacing w:after="0" w:line="240" w:lineRule="auto"/>
        <w:rPr>
          <w:b/>
          <w:i/>
          <w:iCs/>
          <w:highlight w:val="yellow"/>
        </w:rPr>
      </w:pPr>
      <w:bookmarkStart w:id="75" w:name="_bookmark29"/>
      <w:bookmarkStart w:id="76" w:name="35.3.11.2_Basic_BSS_operation"/>
      <w:bookmarkEnd w:id="75"/>
      <w:bookmarkEnd w:id="76"/>
      <w:r w:rsidRPr="00391D9E">
        <w:rPr>
          <w:b/>
          <w:i/>
          <w:iCs/>
          <w:highlight w:val="yellow"/>
        </w:rPr>
        <w:t xml:space="preserve">TGbe editor: Please update </w:t>
      </w:r>
      <w:r>
        <w:rPr>
          <w:b/>
          <w:i/>
          <w:iCs/>
          <w:highlight w:val="yellow"/>
        </w:rPr>
        <w:t>Figure 35-10</w:t>
      </w:r>
      <w:r w:rsidRPr="00391D9E">
        <w:rPr>
          <w:b/>
          <w:i/>
          <w:iCs/>
          <w:highlight w:val="yellow"/>
        </w:rPr>
        <w:t xml:space="preserve"> as shown belo</w:t>
      </w:r>
      <w:r>
        <w:rPr>
          <w:b/>
          <w:i/>
          <w:iCs/>
          <w:highlight w:val="yellow"/>
        </w:rPr>
        <w:t>w:</w:t>
      </w:r>
    </w:p>
    <w:p w14:paraId="610F1BE8" w14:textId="405E8592" w:rsidR="002263CB" w:rsidRPr="00326BAA" w:rsidRDefault="002263CB" w:rsidP="002263C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19" w:right="11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263CB">
        <w:rPr>
          <w:noProof/>
        </w:rPr>
        <w:drawing>
          <wp:inline distT="0" distB="0" distL="0" distR="0" wp14:anchorId="2FBD1271" wp14:editId="671981B1">
            <wp:extent cx="5822072" cy="2278202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22072" cy="227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247E" w14:textId="22C311A0" w:rsidR="00A07F07" w:rsidRPr="00CD3391" w:rsidRDefault="00326BAA" w:rsidP="00CD3391">
      <w:pPr>
        <w:widowControl w:val="0"/>
        <w:kinsoku w:val="0"/>
        <w:overflowPunct w:val="0"/>
        <w:autoSpaceDE w:val="0"/>
        <w:autoSpaceDN w:val="0"/>
        <w:adjustRightInd w:val="0"/>
        <w:spacing w:before="147" w:after="0" w:line="240" w:lineRule="auto"/>
        <w:ind w:left="175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326BAA">
        <w:rPr>
          <w:rFonts w:ascii="Arial" w:eastAsia="Times New Roman" w:hAnsi="Arial" w:cs="Arial"/>
          <w:b/>
          <w:bCs/>
          <w:sz w:val="20"/>
          <w:szCs w:val="20"/>
        </w:rPr>
        <w:t>Figure</w:t>
      </w:r>
      <w:r w:rsidRPr="00326BAA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35-</w:t>
      </w:r>
      <w:r w:rsidR="00CB5944">
        <w:rPr>
          <w:rFonts w:ascii="Arial" w:eastAsia="Times New Roman" w:hAnsi="Arial" w:cs="Arial"/>
          <w:b/>
          <w:bCs/>
          <w:sz w:val="20"/>
          <w:szCs w:val="20"/>
        </w:rPr>
        <w:t>10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—Each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STA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affiliated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with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non-AP</w:t>
      </w:r>
      <w:r w:rsidRPr="00326BAA">
        <w:rPr>
          <w:rFonts w:ascii="Arial" w:eastAsia="Times New Roman" w:hAnsi="Arial" w:cs="Arial"/>
          <w:b/>
          <w:bCs/>
          <w:spacing w:val="-3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MLD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maintains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its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own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power</w:t>
      </w:r>
      <w:r w:rsidRPr="00326BAA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state</w:t>
      </w:r>
      <w:r w:rsidR="00FD20DA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FD20DA">
        <w:rPr>
          <w:rFonts w:ascii="Times New Roman" w:eastAsia="Times New Roman" w:hAnsi="Times New Roman" w:cs="Times New Roman"/>
          <w:sz w:val="16"/>
          <w:szCs w:val="16"/>
          <w:highlight w:val="yellow"/>
        </w:rPr>
        <w:t>4386</w:t>
      </w:r>
      <w:r w:rsidR="00B96408">
        <w:rPr>
          <w:rFonts w:ascii="Times New Roman" w:eastAsia="Times New Roman" w:hAnsi="Times New Roman" w:cs="Times New Roman"/>
          <w:sz w:val="16"/>
          <w:szCs w:val="16"/>
          <w:highlight w:val="yellow"/>
        </w:rPr>
        <w:t>, 6134</w:t>
      </w:r>
      <w:r w:rsidR="0059793B">
        <w:rPr>
          <w:rFonts w:ascii="Times New Roman" w:eastAsia="Times New Roman" w:hAnsi="Times New Roman" w:cs="Times New Roman"/>
          <w:sz w:val="16"/>
          <w:szCs w:val="16"/>
          <w:highlight w:val="yellow"/>
        </w:rPr>
        <w:t>, 4387</w:t>
      </w:r>
      <w:r w:rsidR="00FD20DA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]</w:t>
      </w:r>
    </w:p>
    <w:p w14:paraId="68D73C2C" w14:textId="77777777" w:rsidR="00CD3391" w:rsidRPr="00326BAA" w:rsidRDefault="00CD3391" w:rsidP="003B3B4F">
      <w:pPr>
        <w:widowControl w:val="0"/>
        <w:kinsoku w:val="0"/>
        <w:overflowPunct w:val="0"/>
        <w:autoSpaceDE w:val="0"/>
        <w:autoSpaceDN w:val="0"/>
        <w:adjustRightInd w:val="0"/>
        <w:spacing w:before="147" w:after="0" w:line="240" w:lineRule="auto"/>
        <w:outlineLvl w:val="1"/>
        <w:rPr>
          <w:rFonts w:ascii="Arial" w:eastAsia="Times New Roman" w:hAnsi="Arial" w:cs="Arial"/>
          <w:b/>
          <w:bCs/>
          <w:color w:val="208A20"/>
          <w:sz w:val="20"/>
          <w:szCs w:val="20"/>
        </w:rPr>
      </w:pPr>
    </w:p>
    <w:p w14:paraId="15F4EAC3" w14:textId="010F5CDD" w:rsidR="00B346F8" w:rsidRPr="00B346F8" w:rsidRDefault="00326BAA" w:rsidP="00776DDA">
      <w:pPr>
        <w:widowControl w:val="0"/>
        <w:numPr>
          <w:ilvl w:val="3"/>
          <w:numId w:val="37"/>
        </w:numPr>
        <w:tabs>
          <w:tab w:val="left" w:pos="1010"/>
        </w:tabs>
        <w:kinsoku w:val="0"/>
        <w:overflowPunct w:val="0"/>
        <w:autoSpaceDE w:val="0"/>
        <w:autoSpaceDN w:val="0"/>
        <w:adjustRightInd w:val="0"/>
        <w:spacing w:before="9" w:after="0" w:line="240" w:lineRule="auto"/>
        <w:ind w:left="1009" w:hanging="890"/>
        <w:rPr>
          <w:rFonts w:ascii="Arial" w:eastAsia="Times New Roman" w:hAnsi="Arial" w:cs="Arial"/>
          <w:b/>
          <w:bCs/>
          <w:sz w:val="21"/>
          <w:szCs w:val="21"/>
        </w:rPr>
      </w:pPr>
      <w:r w:rsidRPr="00326BAA">
        <w:rPr>
          <w:rFonts w:ascii="Arial" w:eastAsia="Times New Roman" w:hAnsi="Arial" w:cs="Arial"/>
          <w:b/>
          <w:bCs/>
          <w:sz w:val="20"/>
          <w:szCs w:val="20"/>
        </w:rPr>
        <w:t>Basic</w:t>
      </w:r>
      <w:r w:rsidRPr="00326BAA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BSS</w:t>
      </w:r>
      <w:r w:rsidRPr="00326BAA">
        <w:rPr>
          <w:rFonts w:ascii="Arial" w:eastAsia="Times New Roman" w:hAnsi="Arial" w:cs="Arial"/>
          <w:b/>
          <w:bCs/>
          <w:spacing w:val="-8"/>
          <w:sz w:val="20"/>
          <w:szCs w:val="20"/>
        </w:rPr>
        <w:t xml:space="preserve"> </w:t>
      </w:r>
      <w:r w:rsidRPr="00326BAA">
        <w:rPr>
          <w:rFonts w:ascii="Arial" w:eastAsia="Times New Roman" w:hAnsi="Arial" w:cs="Arial"/>
          <w:b/>
          <w:bCs/>
          <w:sz w:val="20"/>
          <w:szCs w:val="20"/>
        </w:rPr>
        <w:t>operation</w:t>
      </w:r>
    </w:p>
    <w:p w14:paraId="14D669E2" w14:textId="0A36E71C" w:rsidR="006240C5" w:rsidRDefault="006240C5" w:rsidP="006240C5">
      <w:pPr>
        <w:pStyle w:val="T"/>
        <w:spacing w:after="0" w:line="240" w:lineRule="auto"/>
        <w:rPr>
          <w:rFonts w:ascii="Arial" w:hAnsi="Arial" w:cs="Arial"/>
          <w:b/>
          <w:bCs/>
        </w:rPr>
      </w:pPr>
      <w:r w:rsidRPr="00391D9E">
        <w:rPr>
          <w:b/>
          <w:i/>
          <w:iCs/>
          <w:highlight w:val="yellow"/>
        </w:rPr>
        <w:t xml:space="preserve">TGbe editor: Please update </w:t>
      </w:r>
      <w:r>
        <w:rPr>
          <w:b/>
          <w:i/>
          <w:iCs/>
          <w:highlight w:val="yellow"/>
        </w:rPr>
        <w:t xml:space="preserve">the first paragraph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 xml:space="preserve">w: </w:t>
      </w:r>
    </w:p>
    <w:p w14:paraId="01F6470C" w14:textId="77777777" w:rsidR="006240C5" w:rsidRDefault="006240C5" w:rsidP="00326BAA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19"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4FEF50" w14:textId="107B1D13" w:rsidR="00326BAA" w:rsidRPr="00326BAA" w:rsidRDefault="00326BAA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50" w:lineRule="auto"/>
        <w:ind w:right="1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shall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be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able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perform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basic</w:t>
      </w:r>
      <w:r w:rsidRPr="00326BA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operations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(such</w:t>
      </w:r>
      <w:r w:rsidRPr="00326BA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receiving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traffic</w:t>
      </w:r>
      <w:r w:rsidRPr="00326BA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indication,</w:t>
      </w:r>
      <w:r w:rsidRPr="00326BA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time</w:t>
      </w:r>
      <w:r w:rsidR="005D19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synchronization, receiving BSS parameter updates) by monitoring Beacon frames on one or more enabled</w:t>
      </w:r>
      <w:r w:rsidRPr="00326BA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link</w:t>
      </w:r>
      <w:ins w:id="77" w:author="Abhishek Patil" w:date="2021-07-16T20:35:00Z">
        <w:r w:rsidR="0037517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</w:t>
        </w:r>
      </w:ins>
      <w:r w:rsidR="002B1273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2B1273">
        <w:rPr>
          <w:rFonts w:ascii="Times New Roman" w:eastAsia="Times New Roman" w:hAnsi="Times New Roman" w:cs="Times New Roman"/>
          <w:sz w:val="16"/>
          <w:szCs w:val="16"/>
          <w:highlight w:val="yellow"/>
        </w:rPr>
        <w:t>4467]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This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addition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mechanisms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such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as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TWT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agreement.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these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mechanisms</w:t>
      </w:r>
      <w:r w:rsidR="0002220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326BAA">
        <w:rPr>
          <w:rFonts w:ascii="Times New Roman" w:eastAsia="Times New Roman" w:hAnsi="Times New Roman" w:cs="Times New Roman"/>
          <w:color w:val="000000"/>
          <w:spacing w:val="-48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can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receive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basic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information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about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del w:id="78" w:author="Abhishek Patil" w:date="2021-07-20T14:27:00Z">
        <w:r w:rsidRPr="00326BAA" w:rsidDel="00F40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one</w:delText>
        </w:r>
        <w:r w:rsidRPr="00326BAA" w:rsidDel="00F4073C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326BAA" w:rsidDel="00F40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or</w:delText>
        </w:r>
        <w:r w:rsidRPr="00326BAA" w:rsidDel="00F4073C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326BAA" w:rsidDel="00F40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more</w:delText>
        </w:r>
      </w:del>
      <w:ins w:id="79" w:author="Abhishek Patil" w:date="2021-07-20T14:27:00Z">
        <w:r w:rsidR="00F4073C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all the</w:t>
        </w:r>
      </w:ins>
      <w:r w:rsidR="00F4073C" w:rsidRPr="00D86AA7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[#1]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APs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="004B5EEC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B5EEC">
        <w:rPr>
          <w:rFonts w:ascii="Times New Roman" w:eastAsia="Times New Roman" w:hAnsi="Times New Roman" w:cs="Times New Roman"/>
          <w:sz w:val="16"/>
          <w:szCs w:val="16"/>
          <w:highlight w:val="yellow"/>
        </w:rPr>
        <w:t>7415]</w:t>
      </w:r>
      <w:del w:id="80" w:author="Abhishek Patil" w:date="2021-07-17T15:35:00Z">
        <w:r w:rsidRPr="00326BAA" w:rsidDel="00B34BE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326BAA" w:rsidDel="00B34BE2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</w:del>
      <w:ins w:id="81" w:author="Abhishek Patil" w:date="2021-07-17T15:35:00Z">
        <w:r w:rsidR="00B34BE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B34BE2" w:rsidRPr="00326BA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326BA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on</w:t>
      </w:r>
      <w:r w:rsidRPr="00326BA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246E29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a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single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link while</w:t>
      </w:r>
      <w:r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326BA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other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STA(s) </w:t>
      </w:r>
      <w:r w:rsidR="00BB69E3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BB69E3">
        <w:rPr>
          <w:rFonts w:ascii="Times New Roman" w:eastAsia="Times New Roman" w:hAnsi="Times New Roman" w:cs="Times New Roman"/>
          <w:sz w:val="16"/>
          <w:szCs w:val="16"/>
          <w:highlight w:val="yellow"/>
        </w:rPr>
        <w:t>7416]</w:t>
      </w:r>
      <w:del w:id="82" w:author="Abhishek Patil" w:date="2021-07-17T15:35:00Z">
        <w:r w:rsidRPr="00326BAA" w:rsidDel="00246E2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326BAA" w:rsidDel="00246E2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</w:del>
      <w:ins w:id="83" w:author="Abhishek Patil" w:date="2021-07-17T15:35:00Z">
        <w:r w:rsidR="00246E2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246E29" w:rsidRPr="00326BA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</w:ins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the non-AP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MLD are</w:t>
      </w:r>
      <w:r w:rsidRPr="00326BA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26BAA">
        <w:rPr>
          <w:rFonts w:ascii="Times New Roman" w:eastAsia="Times New Roman" w:hAnsi="Times New Roman" w:cs="Times New Roman"/>
          <w:color w:val="000000"/>
          <w:sz w:val="20"/>
          <w:szCs w:val="20"/>
        </w:rPr>
        <w:t>in doze state.</w:t>
      </w:r>
    </w:p>
    <w:p w14:paraId="1D52FC55" w14:textId="77777777" w:rsidR="00B346F8" w:rsidRDefault="00B346F8" w:rsidP="00326BAA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5C8911" w14:textId="77777777" w:rsidR="000F1693" w:rsidRPr="000F1693" w:rsidRDefault="000F1693" w:rsidP="000F1693">
      <w:pPr>
        <w:widowControl w:val="0"/>
        <w:kinsoku w:val="0"/>
        <w:overflowPunct w:val="0"/>
        <w:autoSpaceDE w:val="0"/>
        <w:autoSpaceDN w:val="0"/>
        <w:adjustRightInd w:val="0"/>
        <w:spacing w:before="134" w:after="0" w:line="232" w:lineRule="auto"/>
        <w:ind w:left="119" w:right="1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63C94F8" w14:textId="2DDAE43A" w:rsidR="000F1693" w:rsidRPr="00B346F8" w:rsidRDefault="000F1693" w:rsidP="00776DDA">
      <w:pPr>
        <w:widowControl w:val="0"/>
        <w:numPr>
          <w:ilvl w:val="3"/>
          <w:numId w:val="37"/>
        </w:numPr>
        <w:tabs>
          <w:tab w:val="left" w:pos="1011"/>
        </w:tabs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010" w:hanging="891"/>
        <w:outlineLvl w:val="1"/>
        <w:rPr>
          <w:rFonts w:ascii="Arial" w:eastAsia="Times New Roman" w:hAnsi="Arial" w:cs="Arial"/>
          <w:b/>
          <w:bCs/>
          <w:sz w:val="21"/>
          <w:szCs w:val="21"/>
        </w:rPr>
      </w:pPr>
      <w:bookmarkStart w:id="84" w:name="35.3.11.3_MLD_max_idle_period_management"/>
      <w:bookmarkEnd w:id="84"/>
      <w:r w:rsidRPr="000F1693">
        <w:rPr>
          <w:rFonts w:ascii="Arial" w:eastAsia="Times New Roman" w:hAnsi="Arial" w:cs="Arial"/>
          <w:b/>
          <w:bCs/>
          <w:sz w:val="20"/>
          <w:szCs w:val="20"/>
        </w:rPr>
        <w:t>MLD</w:t>
      </w:r>
      <w:r w:rsidRPr="000F1693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max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idle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period</w:t>
      </w:r>
      <w:r w:rsidRPr="000F1693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0F1693">
        <w:rPr>
          <w:rFonts w:ascii="Arial" w:eastAsia="Times New Roman" w:hAnsi="Arial" w:cs="Arial"/>
          <w:b/>
          <w:bCs/>
          <w:sz w:val="20"/>
          <w:szCs w:val="20"/>
        </w:rPr>
        <w:t>management</w:t>
      </w:r>
    </w:p>
    <w:p w14:paraId="466D1832" w14:textId="6BEBA4D2" w:rsidR="0074422E" w:rsidRDefault="0074422E" w:rsidP="0074422E">
      <w:pPr>
        <w:pStyle w:val="T"/>
        <w:spacing w:after="0" w:line="240" w:lineRule="auto"/>
        <w:rPr>
          <w:rFonts w:ascii="Arial" w:hAnsi="Arial" w:cs="Arial"/>
          <w:b/>
          <w:bCs/>
        </w:rPr>
      </w:pPr>
      <w:r w:rsidRPr="00391D9E">
        <w:rPr>
          <w:b/>
          <w:i/>
          <w:iCs/>
          <w:highlight w:val="yellow"/>
        </w:rPr>
        <w:t xml:space="preserve">TGbe editor: Please update </w:t>
      </w:r>
      <w:r>
        <w:rPr>
          <w:b/>
          <w:i/>
          <w:iCs/>
          <w:highlight w:val="yellow"/>
        </w:rPr>
        <w:t xml:space="preserve">the second and third paragraphs in this subclause </w:t>
      </w:r>
      <w:r w:rsidRPr="00391D9E">
        <w:rPr>
          <w:b/>
          <w:i/>
          <w:iCs/>
          <w:highlight w:val="yellow"/>
        </w:rPr>
        <w:t>as shown belo</w:t>
      </w:r>
      <w:r>
        <w:rPr>
          <w:b/>
          <w:i/>
          <w:iCs/>
          <w:highlight w:val="yellow"/>
        </w:rPr>
        <w:t xml:space="preserve">w: </w:t>
      </w:r>
    </w:p>
    <w:p w14:paraId="7C9E3A9A" w14:textId="77777777" w:rsidR="00B346F8" w:rsidRPr="000F1693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3C1E1C2" w14:textId="1E136FF2" w:rsidR="000F1693" w:rsidRDefault="000F1693" w:rsidP="003B3B4F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least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STA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affiliated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with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="00587CEF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587CEF">
        <w:rPr>
          <w:rFonts w:ascii="Times New Roman" w:eastAsia="Times New Roman" w:hAnsi="Times New Roman" w:cs="Times New Roman"/>
          <w:sz w:val="16"/>
          <w:szCs w:val="16"/>
          <w:highlight w:val="yellow"/>
        </w:rPr>
        <w:t>7061]</w:t>
      </w:r>
      <w:del w:id="85" w:author="Abhishek Patil" w:date="2021-07-17T15:43:00Z">
        <w:r w:rsidRPr="000F1693" w:rsidDel="00A91285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may</w:delText>
        </w:r>
        <w:r w:rsidRPr="000F1693" w:rsidDel="00A91285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</w:del>
      <w:ins w:id="86" w:author="Abhishek Patil" w:date="2021-07-19T19:47:00Z">
        <w:r w:rsidR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shall</w:t>
        </w:r>
      </w:ins>
      <w:ins w:id="87" w:author="Abhishek Patil" w:date="2021-07-17T15:43:00Z">
        <w:r w:rsidR="00A91285"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</w:ins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send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least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one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keepalive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(such</w:t>
      </w:r>
      <w:r w:rsidR="004874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PS-Poll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Management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frame)</w:t>
      </w:r>
      <w:r w:rsidRPr="000F169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per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BSS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Max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Idle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Period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if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130051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130051">
        <w:rPr>
          <w:rFonts w:ascii="Times New Roman" w:eastAsia="Times New Roman" w:hAnsi="Times New Roman" w:cs="Times New Roman"/>
          <w:sz w:val="16"/>
          <w:szCs w:val="16"/>
          <w:highlight w:val="yellow"/>
        </w:rPr>
        <w:t>7061]</w:t>
      </w:r>
      <w:del w:id="88" w:author="Abhishek Patil" w:date="2021-07-19T19:47:00Z">
        <w:r w:rsidRPr="000F1693" w:rsidDel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wants</w:delText>
        </w:r>
        <w:r w:rsidRPr="000F1693" w:rsidDel="00E557C9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</w:del>
      <w:ins w:id="89" w:author="Abhishek Patil" w:date="2021-07-19T19:47:00Z">
        <w:r w:rsidR="00E557C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intends</w:t>
        </w:r>
        <w:r w:rsidR="00E557C9" w:rsidRPr="000F1693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</w:ins>
      <w:r w:rsidR="009B64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to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avoid getting disassociated from the AP MLD due to nonreceipt of frames. A keepalive frame shall be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protected</w:t>
      </w:r>
      <w:r w:rsidRPr="000F169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 unprotected as</w:t>
      </w:r>
      <w:r w:rsidRPr="000F169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indicated in</w:t>
      </w:r>
      <w:r w:rsidRPr="000F169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 Idle Options subfield.</w:t>
      </w:r>
    </w:p>
    <w:p w14:paraId="38AAB588" w14:textId="77777777" w:rsidR="00B346F8" w:rsidRPr="000F1693" w:rsidRDefault="00B346F8" w:rsidP="00B346F8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9" w:lineRule="auto"/>
        <w:ind w:left="120" w:right="116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D512D40" w14:textId="3ADEA09F" w:rsidR="00EE602B" w:rsidRDefault="000F1693" w:rsidP="003B3B4F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right="116"/>
        <w:jc w:val="both"/>
        <w:rPr>
          <w:ins w:id="90" w:author="Abhishek Patil" w:date="2021-07-17T16:11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non-AP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considered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inactive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if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Pr="000F1693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AP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has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not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received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Data</w:t>
      </w:r>
      <w:r w:rsidRPr="000F169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frame,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PS-Poll</w:t>
      </w:r>
      <w:r w:rsidRPr="000F1693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frame</w:t>
      </w:r>
      <w:r w:rsidR="00280BB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or Management frame (protected or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unprotected as specified in this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paragraph) or a frame exchange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sequence initiated by the non-AP MLD on any </w:t>
      </w:r>
      <w:r w:rsidR="002B66A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2B66A6">
        <w:rPr>
          <w:rFonts w:ascii="Times New Roman" w:eastAsia="Times New Roman" w:hAnsi="Times New Roman" w:cs="Times New Roman"/>
          <w:sz w:val="16"/>
          <w:szCs w:val="16"/>
          <w:highlight w:val="yellow"/>
        </w:rPr>
        <w:t>4067]</w:t>
      </w:r>
      <w:del w:id="91" w:author="Abhishek Patil" w:date="2021-07-17T15:46:00Z">
        <w:r w:rsidRPr="000F1693" w:rsidDel="003C3D5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setup </w:delText>
        </w:r>
      </w:del>
      <w:ins w:id="92" w:author="Abhishek Patil" w:date="2021-07-17T15:46:00Z">
        <w:r w:rsidR="003C3D54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enabled</w:t>
        </w:r>
        <w:r w:rsidR="003C3D54"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link for a time period greater than or equal to the time</w:t>
      </w:r>
      <w:r w:rsidRPr="000F169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F1693">
        <w:rPr>
          <w:rFonts w:ascii="Times New Roman" w:eastAsia="Times New Roman" w:hAnsi="Times New Roman" w:cs="Times New Roman"/>
          <w:color w:val="000000"/>
          <w:sz w:val="20"/>
          <w:szCs w:val="20"/>
        </w:rPr>
        <w:t>specified by the Max Idle Period subfield of the BSS Max Idle Period element.</w:t>
      </w:r>
      <w:r w:rsidR="00355CE4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355CE4">
        <w:rPr>
          <w:rFonts w:ascii="Times New Roman" w:eastAsia="Times New Roman" w:hAnsi="Times New Roman" w:cs="Times New Roman"/>
          <w:sz w:val="16"/>
          <w:szCs w:val="16"/>
          <w:highlight w:val="yellow"/>
        </w:rPr>
        <w:t>7417]</w:t>
      </w:r>
      <w:del w:id="93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If</w:delText>
        </w:r>
      </w:del>
      <w:del w:id="94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the Idle Options subfield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 the BSS Max Idle Period element requires protected keepalive frames</w:delText>
        </w:r>
      </w:del>
      <w:del w:id="95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, then the AP ML</w:delText>
        </w:r>
        <w:r w:rsidR="0021526A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D 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may disassociate the non-AP MLD</w:delText>
        </w:r>
      </w:del>
      <w:del w:id="96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if no protected frames are received from any STA </w:delText>
        </w:r>
      </w:del>
      <w:del w:id="97" w:author="Abhishek Patil" w:date="2021-07-17T15:47:00Z">
        <w:r w:rsidRPr="000F1693" w:rsidDel="00FA3CC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of </w:delText>
        </w:r>
      </w:del>
      <w:del w:id="98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 non-AP MLD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duration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BSS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Max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Period</w:delText>
        </w:r>
      </w:del>
      <w:del w:id="99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.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If</w:delText>
        </w:r>
      </w:del>
      <w:del w:id="100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Options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subfield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allows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unprotected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protected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keepalive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48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frames</w:delText>
        </w:r>
      </w:del>
      <w:del w:id="101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, then the AP MLD may disassociate the non-AP MLD if</w:delText>
        </w:r>
      </w:del>
      <w:del w:id="102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no protected or unprotected</w:delText>
        </w:r>
        <w:r w:rsidR="0008430D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 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rames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are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received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from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any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STA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</w:del>
      <w:del w:id="103" w:author="Abhishek Patil" w:date="2021-07-17T15:52:00Z">
        <w:r w:rsidRPr="000F1693" w:rsidDel="0008430D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08430D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</w:del>
      <w:del w:id="104" w:author="Abhishek Patil" w:date="2021-07-17T16:14:00Z"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non-AP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MLD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for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duration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of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BSS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Max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Idle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delText xml:space="preserve"> </w:delText>
        </w:r>
        <w:r w:rsidRPr="000F1693" w:rsidDel="001B2E6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Period</w:delText>
        </w:r>
      </w:del>
      <w:del w:id="105" w:author="Abhishek Patil" w:date="2021-07-17T16:15:00Z">
        <w:r w:rsidRPr="000F1693" w:rsidDel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.</w:delText>
        </w:r>
      </w:del>
      <w:r w:rsidR="003331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ins w:id="106" w:author="Abhishek Patil" w:date="2021-07-17T16:11:00Z">
        <w:r w:rsidR="00EE602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An AP MLD may disassociate </w:t>
        </w:r>
      </w:ins>
      <w:ins w:id="107" w:author="Abhishek Patil" w:date="2021-07-17T16:15:00Z">
        <w:r w:rsidR="006778C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</w:ins>
      <w:ins w:id="108" w:author="Abhishek Patil" w:date="2021-07-17T16:11:00Z">
        <w:r w:rsidR="00EE602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non-AP MLD if</w:t>
        </w:r>
        <w:r w:rsidR="0054069F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:</w:t>
        </w:r>
      </w:ins>
    </w:p>
    <w:p w14:paraId="03D7FD3C" w14:textId="372E2F18" w:rsidR="0054069F" w:rsidRDefault="001B2E6A" w:rsidP="003B3B4F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50" w:lineRule="auto"/>
        <w:ind w:left="360" w:right="115"/>
        <w:jc w:val="both"/>
        <w:rPr>
          <w:ins w:id="109" w:author="Abhishek Patil" w:date="2021-07-17T16:14:00Z"/>
          <w:rFonts w:ascii="Times New Roman" w:eastAsia="Times New Roman" w:hAnsi="Times New Roman" w:cs="Times New Roman"/>
          <w:color w:val="000000"/>
          <w:sz w:val="20"/>
          <w:szCs w:val="20"/>
        </w:rPr>
      </w:pPr>
      <w:ins w:id="110" w:author="Abhishek Patil" w:date="2021-07-17T16:14:00Z"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 Idle Options subfield</w:t>
        </w:r>
        <w:r w:rsidRPr="000F1693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 the BSS Max Idle Period element requires protected keepalive frames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and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no protected frames are received from any STA 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the non-AP MLD</w:t>
        </w:r>
        <w:r w:rsidRPr="000F1693">
          <w:rPr>
            <w:rFonts w:ascii="Times New Roman" w:eastAsia="Times New Roman" w:hAnsi="Times New Roman" w:cs="Times New Roman"/>
            <w:color w:val="000000"/>
            <w:spacing w:val="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for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duration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BSS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Max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</w:t>
        </w:r>
        <w:r w:rsidR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</w:p>
    <w:p w14:paraId="35B442DA" w14:textId="50F5636E" w:rsidR="001B2E6A" w:rsidRPr="006778C3" w:rsidRDefault="001B2E6A" w:rsidP="003B3B4F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50" w:lineRule="auto"/>
        <w:ind w:left="360" w:right="1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ins w:id="111" w:author="Abhishek Patil" w:date="2021-07-17T16:14:00Z"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Options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subfield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allows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unprotected</w:t>
        </w:r>
        <w:r w:rsidRPr="000F1693">
          <w:rPr>
            <w:rFonts w:ascii="Times New Roman" w:eastAsia="Times New Roman" w:hAnsi="Times New Roman" w:cs="Times New Roman"/>
            <w:color w:val="000000"/>
            <w:spacing w:val="-7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or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protected</w:t>
        </w:r>
        <w:r w:rsidRPr="000F1693">
          <w:rPr>
            <w:rFonts w:ascii="Times New Roman" w:eastAsia="Times New Roman" w:hAnsi="Times New Roman" w:cs="Times New Roman"/>
            <w:color w:val="000000"/>
            <w:spacing w:val="-6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keepalive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f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rames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and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 protected or unprotected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f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rames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are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received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from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any</w:t>
        </w:r>
        <w:r w:rsidRPr="000F1693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non-AP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MLD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for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duration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of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BSS</w:t>
        </w:r>
        <w:r w:rsidRPr="000F1693">
          <w:rPr>
            <w:rFonts w:ascii="Times New Roman" w:eastAsia="Times New Roman" w:hAnsi="Times New Roman" w:cs="Times New Roman"/>
            <w:color w:val="000000"/>
            <w:spacing w:val="-3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Max</w:t>
        </w:r>
        <w:r w:rsidRPr="000F1693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Idle</w:t>
        </w:r>
        <w:r w:rsidRPr="000F1693">
          <w:rPr>
            <w:rFonts w:ascii="Times New Roman" w:eastAsia="Times New Roman" w:hAnsi="Times New Roman" w:cs="Times New Roman"/>
            <w:color w:val="000000"/>
            <w:spacing w:val="-1"/>
            <w:sz w:val="20"/>
            <w:szCs w:val="20"/>
          </w:rPr>
          <w:t xml:space="preserve"> </w:t>
        </w:r>
        <w:r w:rsidRPr="000F169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Period</w:t>
        </w:r>
        <w:r w:rsidR="003331D8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.</w:t>
        </w:r>
      </w:ins>
    </w:p>
    <w:p w14:paraId="74A28819" w14:textId="77777777" w:rsidR="00706EFE" w:rsidRPr="00706EFE" w:rsidRDefault="00706EFE" w:rsidP="00706EFE">
      <w:pPr>
        <w:widowControl w:val="0"/>
        <w:kinsoku w:val="0"/>
        <w:overflowPunct w:val="0"/>
        <w:autoSpaceDE w:val="0"/>
        <w:autoSpaceDN w:val="0"/>
        <w:adjustRightInd w:val="0"/>
        <w:spacing w:after="0" w:line="249" w:lineRule="auto"/>
        <w:ind w:left="120" w:right="11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A4C0BB7" w14:textId="77777777" w:rsidR="00706EFE" w:rsidRPr="00706EFE" w:rsidRDefault="00706EFE" w:rsidP="00706EF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726A1CDB" w14:textId="77777777" w:rsidR="00706EFE" w:rsidRPr="00706EFE" w:rsidRDefault="00706EFE" w:rsidP="00706EFE">
      <w:pPr>
        <w:widowControl w:val="0"/>
        <w:numPr>
          <w:ilvl w:val="3"/>
          <w:numId w:val="37"/>
        </w:numPr>
        <w:tabs>
          <w:tab w:val="left" w:pos="10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1" w:hanging="892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12" w:name="35.3.11.5_WNM_sleep_mode_in_multi-link_o"/>
      <w:bookmarkEnd w:id="112"/>
      <w:r w:rsidRPr="00706EFE">
        <w:rPr>
          <w:rFonts w:ascii="Arial" w:eastAsia="Times New Roman" w:hAnsi="Arial" w:cs="Arial"/>
          <w:b/>
          <w:bCs/>
          <w:sz w:val="20"/>
          <w:szCs w:val="20"/>
        </w:rPr>
        <w:t>WNM</w:t>
      </w:r>
      <w:r w:rsidRPr="00706EFE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sleep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mode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in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multi-link</w:t>
      </w:r>
      <w:r w:rsidRPr="00706EFE">
        <w:rPr>
          <w:rFonts w:ascii="Arial" w:eastAsia="Times New Roman" w:hAnsi="Arial" w:cs="Arial"/>
          <w:b/>
          <w:bCs/>
          <w:spacing w:val="-4"/>
          <w:sz w:val="20"/>
          <w:szCs w:val="20"/>
        </w:rPr>
        <w:t xml:space="preserve"> </w:t>
      </w:r>
      <w:r w:rsidRPr="00706EFE">
        <w:rPr>
          <w:rFonts w:ascii="Arial" w:eastAsia="Times New Roman" w:hAnsi="Arial" w:cs="Arial"/>
          <w:b/>
          <w:bCs/>
          <w:sz w:val="20"/>
          <w:szCs w:val="20"/>
        </w:rPr>
        <w:t>operation</w:t>
      </w:r>
    </w:p>
    <w:p w14:paraId="6CC4A64B" w14:textId="6A6C3CF5" w:rsidR="0074422E" w:rsidRDefault="0074422E" w:rsidP="0074422E">
      <w:pPr>
        <w:pStyle w:val="T"/>
        <w:spacing w:after="0" w:line="240" w:lineRule="auto"/>
        <w:rPr>
          <w:rFonts w:ascii="Arial" w:hAnsi="Arial" w:cs="Arial"/>
          <w:b/>
          <w:bCs/>
        </w:rPr>
      </w:pPr>
      <w:r w:rsidRPr="00391D9E">
        <w:rPr>
          <w:b/>
          <w:i/>
          <w:iCs/>
          <w:highlight w:val="yellow"/>
        </w:rPr>
        <w:t xml:space="preserve">TGbe editor: Please update </w:t>
      </w:r>
      <w:r>
        <w:rPr>
          <w:b/>
          <w:i/>
          <w:iCs/>
          <w:highlight w:val="yellow"/>
        </w:rPr>
        <w:t>the paragraphs in this subclause as</w:t>
      </w:r>
      <w:r w:rsidRPr="00391D9E">
        <w:rPr>
          <w:b/>
          <w:i/>
          <w:iCs/>
          <w:highlight w:val="yellow"/>
        </w:rPr>
        <w:t xml:space="preserve"> shown belo</w:t>
      </w:r>
      <w:r>
        <w:rPr>
          <w:b/>
          <w:i/>
          <w:iCs/>
          <w:highlight w:val="yellow"/>
        </w:rPr>
        <w:t xml:space="preserve">w: </w:t>
      </w:r>
    </w:p>
    <w:p w14:paraId="76B89CF2" w14:textId="77777777" w:rsidR="0074422E" w:rsidRDefault="0074422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192773" w14:textId="4C790C51" w:rsidR="00706EFE" w:rsidRPr="00706EFE" w:rsidRDefault="00706EFE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An MLD that implements WNM sleep mode shall indicate its capability by setting the WNM Sleep Mode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field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 the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Extended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Capabilities element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transmitted by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its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 STAs.</w:t>
      </w:r>
      <w:ins w:id="113" w:author="Abhishek Patil" w:date="2021-07-17T16:18:00Z"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All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STAs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with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an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MLD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shall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advertise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the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same</w:t>
        </w:r>
        <w:r w:rsidRPr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WNM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Sleep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Mode</w:t>
        </w:r>
        <w:r w:rsidRPr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t xml:space="preserve"> </w:t>
        </w:r>
        <w:r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capability.</w:t>
        </w:r>
      </w:ins>
      <w:r w:rsidR="004B52B5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4B52B5">
        <w:rPr>
          <w:rFonts w:ascii="Times New Roman" w:eastAsia="Times New Roman" w:hAnsi="Times New Roman" w:cs="Times New Roman"/>
          <w:sz w:val="16"/>
          <w:szCs w:val="16"/>
          <w:highlight w:val="yellow"/>
        </w:rPr>
        <w:t>4114]</w:t>
      </w:r>
    </w:p>
    <w:p w14:paraId="1E0B3887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8C42BE" w14:textId="53EE3E07" w:rsidR="00706EFE" w:rsidRPr="00706EFE" w:rsidRDefault="00706EFE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STA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706EFE">
        <w:rPr>
          <w:rFonts w:ascii="Times New Roman" w:eastAsia="Times New Roman" w:hAnsi="Times New Roman" w:cs="Times New Roman"/>
          <w:spacing w:val="79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non-AP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transmit</w:t>
      </w:r>
      <w:r w:rsidRPr="00706EFE">
        <w:rPr>
          <w:rFonts w:ascii="Times New Roman" w:eastAsia="Times New Roman" w:hAnsi="Times New Roman" w:cs="Times New Roman"/>
          <w:spacing w:val="79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WNM</w:t>
      </w:r>
      <w:r w:rsidRPr="00706EFE">
        <w:rPr>
          <w:rFonts w:ascii="Times New Roman" w:eastAsia="Times New Roman" w:hAnsi="Times New Roman" w:cs="Times New Roman"/>
          <w:spacing w:val="77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Request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frame</w:t>
      </w:r>
      <w:r w:rsidRPr="00706EFE">
        <w:rPr>
          <w:rFonts w:ascii="Times New Roman" w:eastAsia="Times New Roman" w:hAnsi="Times New Roman" w:cs="Times New Roman"/>
          <w:spacing w:val="78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(see</w:t>
      </w:r>
      <w:r w:rsidR="0014102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9.6.13.19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Request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frame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format))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706EFE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706EFE"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706EFE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ha</w:t>
      </w:r>
      <w:r w:rsidR="00C30D1B"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indicated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support for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WNM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 mode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capability.</w:t>
      </w:r>
    </w:p>
    <w:p w14:paraId="7CE918C9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568C5D8" w14:textId="55F06DAE" w:rsidR="00706EFE" w:rsidRPr="00706EFE" w:rsidDel="00706EFE" w:rsidRDefault="004B52B5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del w:id="114" w:author="Abhishek Patil" w:date="2021-07-17T16:18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>
        <w:rPr>
          <w:rFonts w:ascii="Times New Roman" w:eastAsia="Times New Roman" w:hAnsi="Times New Roman" w:cs="Times New Roman"/>
          <w:sz w:val="16"/>
          <w:szCs w:val="16"/>
          <w:highlight w:val="yellow"/>
        </w:rPr>
        <w:t>4114]</w:t>
      </w:r>
      <w:del w:id="115" w:author="Abhishek Patil" w:date="2021-07-17T16:18:00Z"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All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STAs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affiliated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with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an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MLD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shall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advertise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the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same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5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WNM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Sleep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Mode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pacing w:val="-4"/>
            <w:sz w:val="20"/>
            <w:szCs w:val="20"/>
          </w:rPr>
          <w:delText xml:space="preserve"> </w:delText>
        </w:r>
        <w:r w:rsidR="00706EFE" w:rsidRPr="00706EFE" w:rsidDel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>capability.</w:delText>
        </w:r>
      </w:del>
    </w:p>
    <w:p w14:paraId="6F7AA0FE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4E7F32F3" w14:textId="737F4305" w:rsidR="00706EFE" w:rsidRPr="00706EFE" w:rsidRDefault="00706EFE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9" w:lineRule="auto"/>
        <w:ind w:right="11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An AP affiliated with an </w:t>
      </w:r>
      <w:ins w:id="116" w:author="Abhishek Patil" w:date="2021-07-18T22:52:00Z">
        <w:r w:rsidR="00B2274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AP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MLD shall send a WNM Sleep Mode Response frame in response to a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WNM Sleep Mode Request frame received from a STA </w:t>
      </w:r>
      <w:r w:rsidR="00675D76" w:rsidRPr="000C1339">
        <w:rPr>
          <w:rFonts w:ascii="Times New Roman" w:eastAsia="Times New Roman" w:hAnsi="Times New Roman" w:cs="Times New Roman"/>
          <w:sz w:val="16"/>
          <w:szCs w:val="16"/>
          <w:highlight w:val="yellow"/>
        </w:rPr>
        <w:t>[</w:t>
      </w:r>
      <w:r w:rsidR="00675D76">
        <w:rPr>
          <w:rFonts w:ascii="Times New Roman" w:eastAsia="Times New Roman" w:hAnsi="Times New Roman" w:cs="Times New Roman"/>
          <w:sz w:val="16"/>
          <w:szCs w:val="16"/>
          <w:highlight w:val="yellow"/>
        </w:rPr>
        <w:t>4468]</w:t>
      </w:r>
      <w:del w:id="117" w:author="Abhishek Patil" w:date="2021-07-17T16:18:00Z">
        <w:r w:rsidRPr="00706EFE" w:rsidDel="008E46B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of </w:delText>
        </w:r>
      </w:del>
      <w:ins w:id="118" w:author="Abhishek Patil" w:date="2021-07-17T16:18:00Z">
        <w:r w:rsidR="008E46B2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affiliated with</w:t>
        </w:r>
        <w:r w:rsidR="008E46B2" w:rsidRPr="00706EFE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non-AP MLD. An AP affiliated with an </w:t>
      </w:r>
      <w:ins w:id="119" w:author="Abhishek Patil" w:date="2021-07-18T22:52:00Z">
        <w:r w:rsidR="00B2274B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AP </w:t>
        </w:r>
      </w:ins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may send this frame without solicitation upon the AP MLD’s deletion of all traffic filter sets established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according to the traffic filtering agreement between the AP MLD and the non-AP MLD (see 9.6.13.20</w:t>
      </w:r>
      <w:r w:rsidRPr="00706EF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color w:val="000000"/>
          <w:sz w:val="20"/>
          <w:szCs w:val="20"/>
        </w:rPr>
        <w:t>Mode Response frame format)).</w:t>
      </w:r>
    </w:p>
    <w:p w14:paraId="00D265BB" w14:textId="77777777" w:rsidR="00706EFE" w:rsidRPr="00706EFE" w:rsidRDefault="00706EFE" w:rsidP="0010162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47A15506" w14:textId="76F2B709" w:rsidR="000F1693" w:rsidRDefault="00706EFE" w:rsidP="003B3B4F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after="0" w:line="249" w:lineRule="auto"/>
        <w:ind w:right="117"/>
        <w:jc w:val="both"/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r w:rsidRPr="00706EFE">
        <w:rPr>
          <w:rFonts w:ascii="Times New Roman" w:eastAsia="Times New Roman" w:hAnsi="Times New Roman" w:cs="Times New Roman"/>
          <w:sz w:val="20"/>
          <w:szCs w:val="20"/>
        </w:rPr>
        <w:t>The WNM sleep state is maintained at the MLD level and WNM sleep mode procedures defined in 11.2.3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(Power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management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non-DMG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infrastructure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network)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11.2.3.16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(WNM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sleep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mode)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706EF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performed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level and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apply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to all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STAs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affiliated</w:t>
      </w:r>
      <w:r w:rsidRPr="00706EF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with the</w:t>
      </w:r>
      <w:r w:rsidRPr="00706EF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706EFE">
        <w:rPr>
          <w:rFonts w:ascii="Times New Roman" w:eastAsia="Times New Roman" w:hAnsi="Times New Roman" w:cs="Times New Roman"/>
          <w:sz w:val="20"/>
          <w:szCs w:val="20"/>
        </w:rPr>
        <w:t>MLD.</w:t>
      </w:r>
    </w:p>
    <w:sectPr w:rsidR="000F1693" w:rsidSect="006D4666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88C6E" w14:textId="77777777" w:rsidR="008D7C4C" w:rsidRDefault="008D7C4C">
      <w:pPr>
        <w:spacing w:after="0" w:line="240" w:lineRule="auto"/>
      </w:pPr>
      <w:r>
        <w:separator/>
      </w:r>
    </w:p>
  </w:endnote>
  <w:endnote w:type="continuationSeparator" w:id="0">
    <w:p w14:paraId="1E99C92E" w14:textId="77777777" w:rsidR="008D7C4C" w:rsidRDefault="008D7C4C">
      <w:pPr>
        <w:spacing w:after="0" w:line="240" w:lineRule="auto"/>
      </w:pPr>
      <w:r>
        <w:continuationSeparator/>
      </w:r>
    </w:p>
  </w:endnote>
  <w:endnote w:type="continuationNotice" w:id="1">
    <w:p w14:paraId="6324F23E" w14:textId="77777777" w:rsidR="008D7C4C" w:rsidRDefault="008D7C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45F82" w14:textId="7E6C22B9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12624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D4B50" w14:textId="5CB5B54F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12624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221FB" w14:textId="77777777" w:rsidR="008D7C4C" w:rsidRDefault="008D7C4C">
      <w:pPr>
        <w:spacing w:after="0" w:line="240" w:lineRule="auto"/>
      </w:pPr>
      <w:r>
        <w:separator/>
      </w:r>
    </w:p>
  </w:footnote>
  <w:footnote w:type="continuationSeparator" w:id="0">
    <w:p w14:paraId="422C5E70" w14:textId="77777777" w:rsidR="008D7C4C" w:rsidRDefault="008D7C4C">
      <w:pPr>
        <w:spacing w:after="0" w:line="240" w:lineRule="auto"/>
      </w:pPr>
      <w:r>
        <w:continuationSeparator/>
      </w:r>
    </w:p>
  </w:footnote>
  <w:footnote w:type="continuationNotice" w:id="1">
    <w:p w14:paraId="33F5EBAA" w14:textId="77777777" w:rsidR="008D7C4C" w:rsidRDefault="008D7C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5D6CA01B" w:rsidR="00BF026D" w:rsidRPr="002D636E" w:rsidRDefault="00126241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July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21/117</w:t>
    </w:r>
    <w:r w:rsidR="008A27F7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A96842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23E587E2" w:rsidR="00BF026D" w:rsidRPr="00DE6B44" w:rsidRDefault="00126241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 xml:space="preserve">July </w:t>
    </w:r>
    <w:r w:rsidR="00BF026D">
      <w:rPr>
        <w:rFonts w:ascii="Times New Roman" w:eastAsia="Malgun Gothic" w:hAnsi="Times New Roman" w:cs="Times New Roman"/>
        <w:b/>
        <w:sz w:val="28"/>
        <w:szCs w:val="20"/>
      </w:rPr>
      <w:t>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</w:rPr>
      <w:t>1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CD7DDC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117</w:t>
    </w:r>
    <w:r w:rsidR="008A27F7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A96842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2" w15:restartNumberingAfterBreak="0">
    <w:nsid w:val="0000040F"/>
    <w:multiLevelType w:val="multilevel"/>
    <w:tmpl w:val="00000892"/>
    <w:lvl w:ilvl="0">
      <w:start w:val="35"/>
      <w:numFmt w:val="decimal"/>
      <w:lvlText w:val="%1"/>
      <w:lvlJc w:val="left"/>
      <w:pPr>
        <w:ind w:left="732" w:hanging="613"/>
      </w:pPr>
    </w:lvl>
    <w:lvl w:ilvl="1">
      <w:start w:val="3"/>
      <w:numFmt w:val="decimal"/>
      <w:lvlText w:val="%1.%2"/>
      <w:lvlJc w:val="left"/>
      <w:pPr>
        <w:ind w:left="732" w:hanging="613"/>
      </w:pPr>
    </w:lvl>
    <w:lvl w:ilvl="2">
      <w:start w:val="8"/>
      <w:numFmt w:val="decimal"/>
      <w:lvlText w:val="%1.%2.%3"/>
      <w:lvlJc w:val="left"/>
      <w:pPr>
        <w:ind w:left="732" w:hanging="613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980" w:hanging="281"/>
      </w:pPr>
    </w:lvl>
    <w:lvl w:ilvl="6">
      <w:numFmt w:val="bullet"/>
      <w:lvlText w:val="•"/>
      <w:lvlJc w:val="left"/>
      <w:pPr>
        <w:ind w:left="4960" w:hanging="281"/>
      </w:pPr>
    </w:lvl>
    <w:lvl w:ilvl="7">
      <w:numFmt w:val="bullet"/>
      <w:lvlText w:val="•"/>
      <w:lvlJc w:val="left"/>
      <w:pPr>
        <w:ind w:left="5940" w:hanging="281"/>
      </w:pPr>
    </w:lvl>
    <w:lvl w:ilvl="8">
      <w:numFmt w:val="bullet"/>
      <w:lvlText w:val="•"/>
      <w:lvlJc w:val="left"/>
      <w:pPr>
        <w:ind w:left="6920" w:hanging="281"/>
      </w:pPr>
    </w:lvl>
  </w:abstractNum>
  <w:abstractNum w:abstractNumId="3" w15:restartNumberingAfterBreak="0">
    <w:nsid w:val="00000411"/>
    <w:multiLevelType w:val="multilevel"/>
    <w:tmpl w:val="00000894"/>
    <w:lvl w:ilvl="0">
      <w:start w:val="35"/>
      <w:numFmt w:val="decimal"/>
      <w:lvlText w:val="%1"/>
      <w:lvlJc w:val="left"/>
      <w:pPr>
        <w:ind w:left="1008" w:hanging="889"/>
      </w:pPr>
    </w:lvl>
    <w:lvl w:ilvl="1">
      <w:start w:val="3"/>
      <w:numFmt w:val="decimal"/>
      <w:lvlText w:val="%1.%2"/>
      <w:lvlJc w:val="left"/>
      <w:pPr>
        <w:ind w:left="1008" w:hanging="889"/>
      </w:pPr>
    </w:lvl>
    <w:lvl w:ilvl="2">
      <w:start w:val="11"/>
      <w:numFmt w:val="decimal"/>
      <w:lvlText w:val="%1.%2.%3"/>
      <w:lvlJc w:val="left"/>
      <w:pPr>
        <w:ind w:left="1008" w:hanging="889"/>
      </w:pPr>
    </w:lvl>
    <w:lvl w:ilvl="3">
      <w:start w:val="1"/>
      <w:numFmt w:val="decimal"/>
      <w:lvlText w:val="%1.%2.%3.%4"/>
      <w:lvlJc w:val="left"/>
      <w:pPr>
        <w:ind w:left="100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89"/>
      </w:pPr>
    </w:lvl>
    <w:lvl w:ilvl="5">
      <w:numFmt w:val="bullet"/>
      <w:lvlText w:val="•"/>
      <w:lvlJc w:val="left"/>
      <w:pPr>
        <w:ind w:left="4940" w:hanging="889"/>
      </w:pPr>
    </w:lvl>
    <w:lvl w:ilvl="6">
      <w:numFmt w:val="bullet"/>
      <w:lvlText w:val="•"/>
      <w:lvlJc w:val="left"/>
      <w:pPr>
        <w:ind w:left="5728" w:hanging="889"/>
      </w:pPr>
    </w:lvl>
    <w:lvl w:ilvl="7">
      <w:numFmt w:val="bullet"/>
      <w:lvlText w:val="•"/>
      <w:lvlJc w:val="left"/>
      <w:pPr>
        <w:ind w:left="6516" w:hanging="889"/>
      </w:pPr>
    </w:lvl>
    <w:lvl w:ilvl="8">
      <w:numFmt w:val="bullet"/>
      <w:lvlText w:val="•"/>
      <w:lvlJc w:val="left"/>
      <w:pPr>
        <w:ind w:left="7304" w:hanging="889"/>
      </w:pPr>
    </w:lvl>
  </w:abstractNum>
  <w:abstractNum w:abstractNumId="4" w15:restartNumberingAfterBreak="0">
    <w:nsid w:val="0000042C"/>
    <w:multiLevelType w:val="multilevel"/>
    <w:tmpl w:val="000008AF"/>
    <w:lvl w:ilvl="0">
      <w:start w:val="35"/>
      <w:numFmt w:val="decimal"/>
      <w:lvlText w:val="%1"/>
      <w:lvlJc w:val="left"/>
      <w:pPr>
        <w:ind w:left="842" w:hanging="723"/>
      </w:pPr>
    </w:lvl>
    <w:lvl w:ilvl="1">
      <w:start w:val="12"/>
      <w:numFmt w:val="decimal"/>
      <w:lvlText w:val="%1.%2"/>
      <w:lvlJc w:val="left"/>
      <w:pPr>
        <w:ind w:left="842" w:hanging="723"/>
      </w:pPr>
    </w:lvl>
    <w:lvl w:ilvl="2">
      <w:start w:val="3"/>
      <w:numFmt w:val="decimal"/>
      <w:lvlText w:val="%1.%2.%3"/>
      <w:lvlJc w:val="left"/>
      <w:pPr>
        <w:ind w:left="842" w:hanging="72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10" w:hanging="89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2985" w:hanging="891"/>
      </w:pPr>
    </w:lvl>
    <w:lvl w:ilvl="5">
      <w:numFmt w:val="bullet"/>
      <w:lvlText w:val="•"/>
      <w:lvlJc w:val="left"/>
      <w:pPr>
        <w:ind w:left="3967" w:hanging="891"/>
      </w:pPr>
    </w:lvl>
    <w:lvl w:ilvl="6">
      <w:numFmt w:val="bullet"/>
      <w:lvlText w:val="•"/>
      <w:lvlJc w:val="left"/>
      <w:pPr>
        <w:ind w:left="4950" w:hanging="891"/>
      </w:pPr>
    </w:lvl>
    <w:lvl w:ilvl="7">
      <w:numFmt w:val="bullet"/>
      <w:lvlText w:val="•"/>
      <w:lvlJc w:val="left"/>
      <w:pPr>
        <w:ind w:left="5932" w:hanging="891"/>
      </w:pPr>
    </w:lvl>
    <w:lvl w:ilvl="8">
      <w:numFmt w:val="bullet"/>
      <w:lvlText w:val="•"/>
      <w:lvlJc w:val="left"/>
      <w:pPr>
        <w:ind w:left="6915" w:hanging="891"/>
      </w:pPr>
    </w:lvl>
  </w:abstractNum>
  <w:abstractNum w:abstractNumId="5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7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3BCB"/>
    <w:multiLevelType w:val="hybridMultilevel"/>
    <w:tmpl w:val="1F1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DCB5CFA"/>
    <w:multiLevelType w:val="hybridMultilevel"/>
    <w:tmpl w:val="FEEE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9"/>
  </w:num>
  <w:num w:numId="28">
    <w:abstractNumId w:val="11"/>
  </w:num>
  <w:num w:numId="29">
    <w:abstractNumId w:val="6"/>
  </w:num>
  <w:num w:numId="30">
    <w:abstractNumId w:val="5"/>
  </w:num>
  <w:num w:numId="31">
    <w:abstractNumId w:val="13"/>
  </w:num>
  <w:num w:numId="32">
    <w:abstractNumId w:val="7"/>
  </w:num>
  <w:num w:numId="33">
    <w:abstractNumId w:val="8"/>
  </w:num>
  <w:num w:numId="34">
    <w:abstractNumId w:val="15"/>
  </w:num>
  <w:num w:numId="3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B87"/>
    <w:rsid w:val="00015D87"/>
    <w:rsid w:val="000164BA"/>
    <w:rsid w:val="000169EF"/>
    <w:rsid w:val="0001765A"/>
    <w:rsid w:val="00017A85"/>
    <w:rsid w:val="00017C2B"/>
    <w:rsid w:val="00020579"/>
    <w:rsid w:val="0002058A"/>
    <w:rsid w:val="0002066B"/>
    <w:rsid w:val="00020A10"/>
    <w:rsid w:val="00020C64"/>
    <w:rsid w:val="00020DC3"/>
    <w:rsid w:val="00020EFB"/>
    <w:rsid w:val="0002104D"/>
    <w:rsid w:val="00021B93"/>
    <w:rsid w:val="00021DBE"/>
    <w:rsid w:val="00022209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C30"/>
    <w:rsid w:val="00024CF1"/>
    <w:rsid w:val="00024E44"/>
    <w:rsid w:val="00025142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27D48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6F8C"/>
    <w:rsid w:val="00047550"/>
    <w:rsid w:val="0004789D"/>
    <w:rsid w:val="000501BC"/>
    <w:rsid w:val="00050C6B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9B0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93E"/>
    <w:rsid w:val="00061D28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6C9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64"/>
    <w:rsid w:val="00072C8D"/>
    <w:rsid w:val="00072D2E"/>
    <w:rsid w:val="00073065"/>
    <w:rsid w:val="00073074"/>
    <w:rsid w:val="0007328E"/>
    <w:rsid w:val="00073658"/>
    <w:rsid w:val="000740AE"/>
    <w:rsid w:val="00074761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857"/>
    <w:rsid w:val="000B09BF"/>
    <w:rsid w:val="000B10B8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D6C"/>
    <w:rsid w:val="000C00ED"/>
    <w:rsid w:val="000C030D"/>
    <w:rsid w:val="000C045A"/>
    <w:rsid w:val="000C066C"/>
    <w:rsid w:val="000C0A65"/>
    <w:rsid w:val="000C0C77"/>
    <w:rsid w:val="000C0D90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3FC"/>
    <w:rsid w:val="000D0D4C"/>
    <w:rsid w:val="000D0FE2"/>
    <w:rsid w:val="000D120A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F07"/>
    <w:rsid w:val="000D50B4"/>
    <w:rsid w:val="000D533F"/>
    <w:rsid w:val="000D5342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F13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F0154"/>
    <w:rsid w:val="000F0260"/>
    <w:rsid w:val="000F07AF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420"/>
    <w:rsid w:val="000F6922"/>
    <w:rsid w:val="000F69F4"/>
    <w:rsid w:val="000F6FBF"/>
    <w:rsid w:val="000F7760"/>
    <w:rsid w:val="000F7CEF"/>
    <w:rsid w:val="000F7D1E"/>
    <w:rsid w:val="001012BD"/>
    <w:rsid w:val="001012D5"/>
    <w:rsid w:val="001012F7"/>
    <w:rsid w:val="001015AD"/>
    <w:rsid w:val="0010162B"/>
    <w:rsid w:val="00101AC8"/>
    <w:rsid w:val="00102168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D0"/>
    <w:rsid w:val="0011067D"/>
    <w:rsid w:val="00111191"/>
    <w:rsid w:val="001113EF"/>
    <w:rsid w:val="001119AA"/>
    <w:rsid w:val="00111B43"/>
    <w:rsid w:val="00111C94"/>
    <w:rsid w:val="001121D5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9AA"/>
    <w:rsid w:val="00116A31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241"/>
    <w:rsid w:val="00126337"/>
    <w:rsid w:val="0012678B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0B"/>
    <w:rsid w:val="00146C4D"/>
    <w:rsid w:val="001471A7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5B05"/>
    <w:rsid w:val="001560F6"/>
    <w:rsid w:val="0015752F"/>
    <w:rsid w:val="001576A3"/>
    <w:rsid w:val="00157DBC"/>
    <w:rsid w:val="00157E3B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586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215D"/>
    <w:rsid w:val="00172276"/>
    <w:rsid w:val="00172740"/>
    <w:rsid w:val="00172F7C"/>
    <w:rsid w:val="0017367D"/>
    <w:rsid w:val="00173AA4"/>
    <w:rsid w:val="00173CF0"/>
    <w:rsid w:val="00174426"/>
    <w:rsid w:val="00174FA8"/>
    <w:rsid w:val="001751B1"/>
    <w:rsid w:val="001753C9"/>
    <w:rsid w:val="001753D2"/>
    <w:rsid w:val="00176D17"/>
    <w:rsid w:val="00176E00"/>
    <w:rsid w:val="001779F4"/>
    <w:rsid w:val="00177CF8"/>
    <w:rsid w:val="00180038"/>
    <w:rsid w:val="0018012D"/>
    <w:rsid w:val="0018083C"/>
    <w:rsid w:val="001809BE"/>
    <w:rsid w:val="00180D0A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511A"/>
    <w:rsid w:val="00185156"/>
    <w:rsid w:val="0018612C"/>
    <w:rsid w:val="00186D8C"/>
    <w:rsid w:val="0018762F"/>
    <w:rsid w:val="00187D57"/>
    <w:rsid w:val="001901F0"/>
    <w:rsid w:val="001902FA"/>
    <w:rsid w:val="001905E8"/>
    <w:rsid w:val="00191016"/>
    <w:rsid w:val="00191019"/>
    <w:rsid w:val="0019104C"/>
    <w:rsid w:val="0019169A"/>
    <w:rsid w:val="00191A15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2EAD"/>
    <w:rsid w:val="001931D2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1CE"/>
    <w:rsid w:val="001A331F"/>
    <w:rsid w:val="001A3C13"/>
    <w:rsid w:val="001A3FDA"/>
    <w:rsid w:val="001A434A"/>
    <w:rsid w:val="001A4797"/>
    <w:rsid w:val="001A4868"/>
    <w:rsid w:val="001A4B4E"/>
    <w:rsid w:val="001A54F6"/>
    <w:rsid w:val="001A5DA1"/>
    <w:rsid w:val="001A5ECD"/>
    <w:rsid w:val="001A5FAD"/>
    <w:rsid w:val="001A6140"/>
    <w:rsid w:val="001A62E6"/>
    <w:rsid w:val="001A6365"/>
    <w:rsid w:val="001A6785"/>
    <w:rsid w:val="001A7163"/>
    <w:rsid w:val="001A7638"/>
    <w:rsid w:val="001A785B"/>
    <w:rsid w:val="001A787F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6A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B1C"/>
    <w:rsid w:val="001B7E14"/>
    <w:rsid w:val="001C002F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B5F"/>
    <w:rsid w:val="001C442D"/>
    <w:rsid w:val="001C4FF5"/>
    <w:rsid w:val="001C51FA"/>
    <w:rsid w:val="001C5231"/>
    <w:rsid w:val="001C55F0"/>
    <w:rsid w:val="001C5637"/>
    <w:rsid w:val="001C5E51"/>
    <w:rsid w:val="001C619A"/>
    <w:rsid w:val="001C699E"/>
    <w:rsid w:val="001C6AAE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BF9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945"/>
    <w:rsid w:val="001E0D06"/>
    <w:rsid w:val="001E0EAC"/>
    <w:rsid w:val="001E0FB3"/>
    <w:rsid w:val="001E12CD"/>
    <w:rsid w:val="001E14E8"/>
    <w:rsid w:val="001E1666"/>
    <w:rsid w:val="001E1855"/>
    <w:rsid w:val="001E1AE0"/>
    <w:rsid w:val="001E2596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610"/>
    <w:rsid w:val="001F4982"/>
    <w:rsid w:val="001F4E0B"/>
    <w:rsid w:val="001F4E7D"/>
    <w:rsid w:val="001F5787"/>
    <w:rsid w:val="001F5E7A"/>
    <w:rsid w:val="001F6B05"/>
    <w:rsid w:val="001F6D13"/>
    <w:rsid w:val="001F6D2B"/>
    <w:rsid w:val="001F6FA0"/>
    <w:rsid w:val="001F70AB"/>
    <w:rsid w:val="001F74DA"/>
    <w:rsid w:val="001F78AF"/>
    <w:rsid w:val="0020010A"/>
    <w:rsid w:val="00200136"/>
    <w:rsid w:val="00200563"/>
    <w:rsid w:val="002005D5"/>
    <w:rsid w:val="002008D5"/>
    <w:rsid w:val="0020091E"/>
    <w:rsid w:val="00201328"/>
    <w:rsid w:val="00201757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10230"/>
    <w:rsid w:val="002103BB"/>
    <w:rsid w:val="002104BB"/>
    <w:rsid w:val="002107B5"/>
    <w:rsid w:val="00210A03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26A"/>
    <w:rsid w:val="002153D6"/>
    <w:rsid w:val="00215A3A"/>
    <w:rsid w:val="002162FE"/>
    <w:rsid w:val="00216B95"/>
    <w:rsid w:val="00216B98"/>
    <w:rsid w:val="00217BE5"/>
    <w:rsid w:val="002204E1"/>
    <w:rsid w:val="00220574"/>
    <w:rsid w:val="0022063D"/>
    <w:rsid w:val="00220B6D"/>
    <w:rsid w:val="00220BFD"/>
    <w:rsid w:val="002212F0"/>
    <w:rsid w:val="00221492"/>
    <w:rsid w:val="0022261B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650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6"/>
    <w:rsid w:val="00240A39"/>
    <w:rsid w:val="00240F91"/>
    <w:rsid w:val="00240FAB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16E2"/>
    <w:rsid w:val="002517B6"/>
    <w:rsid w:val="002518AE"/>
    <w:rsid w:val="0025198E"/>
    <w:rsid w:val="00251B72"/>
    <w:rsid w:val="00251B8C"/>
    <w:rsid w:val="00251FFD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356"/>
    <w:rsid w:val="00257BE1"/>
    <w:rsid w:val="00260388"/>
    <w:rsid w:val="002603D5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6E4"/>
    <w:rsid w:val="0026380B"/>
    <w:rsid w:val="002638A1"/>
    <w:rsid w:val="00263A7C"/>
    <w:rsid w:val="00263D7A"/>
    <w:rsid w:val="0026411D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AE6"/>
    <w:rsid w:val="00270152"/>
    <w:rsid w:val="00270370"/>
    <w:rsid w:val="00270BA1"/>
    <w:rsid w:val="002710A0"/>
    <w:rsid w:val="00271548"/>
    <w:rsid w:val="002715ED"/>
    <w:rsid w:val="00271B12"/>
    <w:rsid w:val="00272438"/>
    <w:rsid w:val="002724F9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502F"/>
    <w:rsid w:val="0027515D"/>
    <w:rsid w:val="00275233"/>
    <w:rsid w:val="00275393"/>
    <w:rsid w:val="002755F4"/>
    <w:rsid w:val="0027572F"/>
    <w:rsid w:val="00275787"/>
    <w:rsid w:val="00275D3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77D8A"/>
    <w:rsid w:val="00280809"/>
    <w:rsid w:val="00280B2E"/>
    <w:rsid w:val="00280B55"/>
    <w:rsid w:val="00280BB3"/>
    <w:rsid w:val="00280C62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4FAB"/>
    <w:rsid w:val="00285DC3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7CF"/>
    <w:rsid w:val="00292CBC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612"/>
    <w:rsid w:val="002A0E94"/>
    <w:rsid w:val="002A1183"/>
    <w:rsid w:val="002A27A1"/>
    <w:rsid w:val="002A2A44"/>
    <w:rsid w:val="002A2AB2"/>
    <w:rsid w:val="002A2CFC"/>
    <w:rsid w:val="002A3970"/>
    <w:rsid w:val="002A3A53"/>
    <w:rsid w:val="002A3F92"/>
    <w:rsid w:val="002A4FC1"/>
    <w:rsid w:val="002A5306"/>
    <w:rsid w:val="002A530C"/>
    <w:rsid w:val="002A5395"/>
    <w:rsid w:val="002A59FE"/>
    <w:rsid w:val="002A5E18"/>
    <w:rsid w:val="002A6025"/>
    <w:rsid w:val="002A68EF"/>
    <w:rsid w:val="002A7603"/>
    <w:rsid w:val="002A7A63"/>
    <w:rsid w:val="002A7B60"/>
    <w:rsid w:val="002B0303"/>
    <w:rsid w:val="002B071E"/>
    <w:rsid w:val="002B082A"/>
    <w:rsid w:val="002B1117"/>
    <w:rsid w:val="002B1273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5E0E"/>
    <w:rsid w:val="002B66A6"/>
    <w:rsid w:val="002B720C"/>
    <w:rsid w:val="002B737C"/>
    <w:rsid w:val="002B78F1"/>
    <w:rsid w:val="002B7D70"/>
    <w:rsid w:val="002C0009"/>
    <w:rsid w:val="002C00EA"/>
    <w:rsid w:val="002C068F"/>
    <w:rsid w:val="002C0A0B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834"/>
    <w:rsid w:val="002D39C8"/>
    <w:rsid w:val="002D3E6A"/>
    <w:rsid w:val="002D3F20"/>
    <w:rsid w:val="002D3FFC"/>
    <w:rsid w:val="002D44D8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71B"/>
    <w:rsid w:val="002E5744"/>
    <w:rsid w:val="002E5974"/>
    <w:rsid w:val="002E5FE1"/>
    <w:rsid w:val="002E6444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404"/>
    <w:rsid w:val="002F15A2"/>
    <w:rsid w:val="002F1797"/>
    <w:rsid w:val="002F1863"/>
    <w:rsid w:val="002F1A62"/>
    <w:rsid w:val="002F2202"/>
    <w:rsid w:val="002F232D"/>
    <w:rsid w:val="002F2502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7B2"/>
    <w:rsid w:val="002F58A7"/>
    <w:rsid w:val="002F5CA5"/>
    <w:rsid w:val="002F5F59"/>
    <w:rsid w:val="002F5FFF"/>
    <w:rsid w:val="002F620D"/>
    <w:rsid w:val="002F6253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A23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6BAA"/>
    <w:rsid w:val="0032702B"/>
    <w:rsid w:val="003278A9"/>
    <w:rsid w:val="00327AC5"/>
    <w:rsid w:val="0033052D"/>
    <w:rsid w:val="00330BB7"/>
    <w:rsid w:val="00330BF4"/>
    <w:rsid w:val="00330C03"/>
    <w:rsid w:val="00330F12"/>
    <w:rsid w:val="003313A1"/>
    <w:rsid w:val="00331DB5"/>
    <w:rsid w:val="00332168"/>
    <w:rsid w:val="003327FF"/>
    <w:rsid w:val="00332FAD"/>
    <w:rsid w:val="00333105"/>
    <w:rsid w:val="003331D8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218"/>
    <w:rsid w:val="00346576"/>
    <w:rsid w:val="00346614"/>
    <w:rsid w:val="003466B5"/>
    <w:rsid w:val="00346CAD"/>
    <w:rsid w:val="003474B4"/>
    <w:rsid w:val="003477AD"/>
    <w:rsid w:val="0035031E"/>
    <w:rsid w:val="0035059B"/>
    <w:rsid w:val="00350634"/>
    <w:rsid w:val="0035074D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D1"/>
    <w:rsid w:val="00352FF0"/>
    <w:rsid w:val="00353114"/>
    <w:rsid w:val="00353662"/>
    <w:rsid w:val="00353A56"/>
    <w:rsid w:val="00353A6B"/>
    <w:rsid w:val="00353FA3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EF6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C"/>
    <w:rsid w:val="003742E2"/>
    <w:rsid w:val="0037455F"/>
    <w:rsid w:val="00374716"/>
    <w:rsid w:val="003747DD"/>
    <w:rsid w:val="00374969"/>
    <w:rsid w:val="003749D0"/>
    <w:rsid w:val="00374C9F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EC5"/>
    <w:rsid w:val="003824E2"/>
    <w:rsid w:val="0038286A"/>
    <w:rsid w:val="00382B05"/>
    <w:rsid w:val="0038334D"/>
    <w:rsid w:val="003834BE"/>
    <w:rsid w:val="00383966"/>
    <w:rsid w:val="00383A9C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72F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B95"/>
    <w:rsid w:val="00397D4E"/>
    <w:rsid w:val="00397E09"/>
    <w:rsid w:val="00397E14"/>
    <w:rsid w:val="003A0051"/>
    <w:rsid w:val="003A0495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8D7"/>
    <w:rsid w:val="003A2B4D"/>
    <w:rsid w:val="003A2BEC"/>
    <w:rsid w:val="003A2C8A"/>
    <w:rsid w:val="003A2D4B"/>
    <w:rsid w:val="003A3154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3B4F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549"/>
    <w:rsid w:val="003C17F0"/>
    <w:rsid w:val="003C18E4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B5"/>
    <w:rsid w:val="003D0DE4"/>
    <w:rsid w:val="003D13F6"/>
    <w:rsid w:val="003D17DD"/>
    <w:rsid w:val="003D1F5B"/>
    <w:rsid w:val="003D20D1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01E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3B8C"/>
    <w:rsid w:val="003E4017"/>
    <w:rsid w:val="003E45C8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6EDB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53D7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F1D"/>
    <w:rsid w:val="0041311A"/>
    <w:rsid w:val="004133B2"/>
    <w:rsid w:val="00414904"/>
    <w:rsid w:val="00414938"/>
    <w:rsid w:val="00414D79"/>
    <w:rsid w:val="00414DB7"/>
    <w:rsid w:val="00414F13"/>
    <w:rsid w:val="004152B5"/>
    <w:rsid w:val="00415B17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880"/>
    <w:rsid w:val="00426F9D"/>
    <w:rsid w:val="0042711A"/>
    <w:rsid w:val="00427387"/>
    <w:rsid w:val="00427408"/>
    <w:rsid w:val="00427780"/>
    <w:rsid w:val="004308CB"/>
    <w:rsid w:val="00430A7C"/>
    <w:rsid w:val="00430B5D"/>
    <w:rsid w:val="00430D19"/>
    <w:rsid w:val="00430D46"/>
    <w:rsid w:val="004315FB"/>
    <w:rsid w:val="00431A25"/>
    <w:rsid w:val="00431DAA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F31"/>
    <w:rsid w:val="00443080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E97"/>
    <w:rsid w:val="00457FE9"/>
    <w:rsid w:val="00460471"/>
    <w:rsid w:val="004606D1"/>
    <w:rsid w:val="00460E21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E64"/>
    <w:rsid w:val="00471F87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0A0"/>
    <w:rsid w:val="00474138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6DA"/>
    <w:rsid w:val="00481952"/>
    <w:rsid w:val="00482097"/>
    <w:rsid w:val="00482134"/>
    <w:rsid w:val="004826AC"/>
    <w:rsid w:val="00482A50"/>
    <w:rsid w:val="00482DEC"/>
    <w:rsid w:val="0048305D"/>
    <w:rsid w:val="0048311B"/>
    <w:rsid w:val="00483125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0E1"/>
    <w:rsid w:val="004865EB"/>
    <w:rsid w:val="00486818"/>
    <w:rsid w:val="00487297"/>
    <w:rsid w:val="0048744E"/>
    <w:rsid w:val="00487676"/>
    <w:rsid w:val="004877DF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E44"/>
    <w:rsid w:val="00491EA0"/>
    <w:rsid w:val="00491F16"/>
    <w:rsid w:val="004920E2"/>
    <w:rsid w:val="004920E6"/>
    <w:rsid w:val="004921B3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700"/>
    <w:rsid w:val="00494A63"/>
    <w:rsid w:val="004951DC"/>
    <w:rsid w:val="00495625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603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6C7"/>
    <w:rsid w:val="004B69BF"/>
    <w:rsid w:val="004B6E6F"/>
    <w:rsid w:val="004B6EE6"/>
    <w:rsid w:val="004B6FF5"/>
    <w:rsid w:val="004B732C"/>
    <w:rsid w:val="004B75C2"/>
    <w:rsid w:val="004B7D1A"/>
    <w:rsid w:val="004B7F18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5DD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1F3"/>
    <w:rsid w:val="004E0506"/>
    <w:rsid w:val="004E0688"/>
    <w:rsid w:val="004E0CA3"/>
    <w:rsid w:val="004E0ECE"/>
    <w:rsid w:val="004E1279"/>
    <w:rsid w:val="004E14A9"/>
    <w:rsid w:val="004E1665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60C4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D75"/>
    <w:rsid w:val="00512849"/>
    <w:rsid w:val="00512A80"/>
    <w:rsid w:val="00512AB9"/>
    <w:rsid w:val="00512BD3"/>
    <w:rsid w:val="00512E6B"/>
    <w:rsid w:val="00512F7C"/>
    <w:rsid w:val="00512FAD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F5C"/>
    <w:rsid w:val="00516500"/>
    <w:rsid w:val="005165BF"/>
    <w:rsid w:val="00516851"/>
    <w:rsid w:val="00516E88"/>
    <w:rsid w:val="005179E3"/>
    <w:rsid w:val="00517CA7"/>
    <w:rsid w:val="00517D76"/>
    <w:rsid w:val="00517E09"/>
    <w:rsid w:val="00520187"/>
    <w:rsid w:val="0052021D"/>
    <w:rsid w:val="005206A8"/>
    <w:rsid w:val="005213C9"/>
    <w:rsid w:val="00521496"/>
    <w:rsid w:val="00521859"/>
    <w:rsid w:val="005219FB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4F8"/>
    <w:rsid w:val="00524B07"/>
    <w:rsid w:val="00524B7D"/>
    <w:rsid w:val="00525428"/>
    <w:rsid w:val="005255A8"/>
    <w:rsid w:val="005255B6"/>
    <w:rsid w:val="0052585E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AC1"/>
    <w:rsid w:val="00570E3E"/>
    <w:rsid w:val="00570E40"/>
    <w:rsid w:val="0057102A"/>
    <w:rsid w:val="005710FA"/>
    <w:rsid w:val="0057122D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87CEF"/>
    <w:rsid w:val="0059013E"/>
    <w:rsid w:val="005910EB"/>
    <w:rsid w:val="0059139D"/>
    <w:rsid w:val="00591441"/>
    <w:rsid w:val="0059144E"/>
    <w:rsid w:val="00591465"/>
    <w:rsid w:val="00591558"/>
    <w:rsid w:val="00591580"/>
    <w:rsid w:val="00591BB5"/>
    <w:rsid w:val="00591C30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0D9"/>
    <w:rsid w:val="005961AB"/>
    <w:rsid w:val="005962DE"/>
    <w:rsid w:val="00596A4E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B00BE"/>
    <w:rsid w:val="005B0156"/>
    <w:rsid w:val="005B02F3"/>
    <w:rsid w:val="005B05B4"/>
    <w:rsid w:val="005B08F3"/>
    <w:rsid w:val="005B09E4"/>
    <w:rsid w:val="005B0C0C"/>
    <w:rsid w:val="005B0DE2"/>
    <w:rsid w:val="005B14F2"/>
    <w:rsid w:val="005B1604"/>
    <w:rsid w:val="005B166E"/>
    <w:rsid w:val="005B2308"/>
    <w:rsid w:val="005B2498"/>
    <w:rsid w:val="005B280B"/>
    <w:rsid w:val="005B2D2F"/>
    <w:rsid w:val="005B34A3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0FAC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702B"/>
    <w:rsid w:val="005C7238"/>
    <w:rsid w:val="005C7364"/>
    <w:rsid w:val="005C75A6"/>
    <w:rsid w:val="005C767A"/>
    <w:rsid w:val="005C79FD"/>
    <w:rsid w:val="005D0268"/>
    <w:rsid w:val="005D0418"/>
    <w:rsid w:val="005D0621"/>
    <w:rsid w:val="005D0B12"/>
    <w:rsid w:val="005D0C84"/>
    <w:rsid w:val="005D0CA9"/>
    <w:rsid w:val="005D14F4"/>
    <w:rsid w:val="005D194D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69"/>
    <w:rsid w:val="005E46EB"/>
    <w:rsid w:val="005E4AD9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751"/>
    <w:rsid w:val="005F4893"/>
    <w:rsid w:val="005F4952"/>
    <w:rsid w:val="005F4A5D"/>
    <w:rsid w:val="005F525B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A46"/>
    <w:rsid w:val="00601C20"/>
    <w:rsid w:val="00601DDF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3E4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9DC"/>
    <w:rsid w:val="00615A76"/>
    <w:rsid w:val="00616227"/>
    <w:rsid w:val="00616720"/>
    <w:rsid w:val="006169DE"/>
    <w:rsid w:val="0061730F"/>
    <w:rsid w:val="00617552"/>
    <w:rsid w:val="006175B8"/>
    <w:rsid w:val="00617E32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25F3"/>
    <w:rsid w:val="00622661"/>
    <w:rsid w:val="006228DC"/>
    <w:rsid w:val="006228E2"/>
    <w:rsid w:val="00622D72"/>
    <w:rsid w:val="0062307E"/>
    <w:rsid w:val="00623DC9"/>
    <w:rsid w:val="006240C5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18B6"/>
    <w:rsid w:val="00641922"/>
    <w:rsid w:val="00642AA9"/>
    <w:rsid w:val="00642EC2"/>
    <w:rsid w:val="006438C6"/>
    <w:rsid w:val="006439F5"/>
    <w:rsid w:val="00643A97"/>
    <w:rsid w:val="00643F9D"/>
    <w:rsid w:val="00644B31"/>
    <w:rsid w:val="00644EF9"/>
    <w:rsid w:val="00644FE2"/>
    <w:rsid w:val="006454B4"/>
    <w:rsid w:val="00645AC7"/>
    <w:rsid w:val="00645D68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0E2E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7C9"/>
    <w:rsid w:val="00652D2D"/>
    <w:rsid w:val="00652FB0"/>
    <w:rsid w:val="00653017"/>
    <w:rsid w:val="006532AF"/>
    <w:rsid w:val="006536F4"/>
    <w:rsid w:val="00653B41"/>
    <w:rsid w:val="00653C9F"/>
    <w:rsid w:val="00654009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8B4"/>
    <w:rsid w:val="00661B55"/>
    <w:rsid w:val="00662446"/>
    <w:rsid w:val="0066264F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806"/>
    <w:rsid w:val="00680A59"/>
    <w:rsid w:val="00680BC1"/>
    <w:rsid w:val="00681FCA"/>
    <w:rsid w:val="006825D4"/>
    <w:rsid w:val="00682A4A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C92"/>
    <w:rsid w:val="00687DAE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CE1"/>
    <w:rsid w:val="006A5510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2704"/>
    <w:rsid w:val="006B326E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4AC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E9B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0C9"/>
    <w:rsid w:val="006E5245"/>
    <w:rsid w:val="006E53CD"/>
    <w:rsid w:val="006E5673"/>
    <w:rsid w:val="006E599A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6D9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562"/>
    <w:rsid w:val="007055B9"/>
    <w:rsid w:val="0070583A"/>
    <w:rsid w:val="00705B27"/>
    <w:rsid w:val="00705B70"/>
    <w:rsid w:val="00706171"/>
    <w:rsid w:val="00706594"/>
    <w:rsid w:val="0070661F"/>
    <w:rsid w:val="007069E0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CF7"/>
    <w:rsid w:val="00715E7B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A7A"/>
    <w:rsid w:val="00723AD7"/>
    <w:rsid w:val="00723CBA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AA8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5A4"/>
    <w:rsid w:val="0077775E"/>
    <w:rsid w:val="007800BA"/>
    <w:rsid w:val="007800DB"/>
    <w:rsid w:val="00780379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BBD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2FFB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A53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4AB"/>
    <w:rsid w:val="007A4B38"/>
    <w:rsid w:val="007A4F3E"/>
    <w:rsid w:val="007A59B4"/>
    <w:rsid w:val="007A5B1E"/>
    <w:rsid w:val="007A5F2B"/>
    <w:rsid w:val="007A6044"/>
    <w:rsid w:val="007A60F2"/>
    <w:rsid w:val="007A63CC"/>
    <w:rsid w:val="007A67E9"/>
    <w:rsid w:val="007A6BBD"/>
    <w:rsid w:val="007A7106"/>
    <w:rsid w:val="007A72B8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35F"/>
    <w:rsid w:val="007B2411"/>
    <w:rsid w:val="007B247D"/>
    <w:rsid w:val="007B271A"/>
    <w:rsid w:val="007B2B08"/>
    <w:rsid w:val="007B2F98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6F19"/>
    <w:rsid w:val="007B70A7"/>
    <w:rsid w:val="007B7170"/>
    <w:rsid w:val="007B7667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8FE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695"/>
    <w:rsid w:val="007D56AD"/>
    <w:rsid w:val="007D5F5F"/>
    <w:rsid w:val="007D6CEC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863"/>
    <w:rsid w:val="007E7BF2"/>
    <w:rsid w:val="007F0C07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932"/>
    <w:rsid w:val="00806B32"/>
    <w:rsid w:val="00806D68"/>
    <w:rsid w:val="00806D7C"/>
    <w:rsid w:val="00807A39"/>
    <w:rsid w:val="00807B25"/>
    <w:rsid w:val="00810237"/>
    <w:rsid w:val="00810273"/>
    <w:rsid w:val="008106C0"/>
    <w:rsid w:val="00810728"/>
    <w:rsid w:val="00810739"/>
    <w:rsid w:val="0081084C"/>
    <w:rsid w:val="00810C91"/>
    <w:rsid w:val="00810D65"/>
    <w:rsid w:val="008116A1"/>
    <w:rsid w:val="00811B43"/>
    <w:rsid w:val="00811F97"/>
    <w:rsid w:val="008125AF"/>
    <w:rsid w:val="0081267F"/>
    <w:rsid w:val="00812D6C"/>
    <w:rsid w:val="00812ED8"/>
    <w:rsid w:val="0081392E"/>
    <w:rsid w:val="00813B4D"/>
    <w:rsid w:val="008143C0"/>
    <w:rsid w:val="0081512A"/>
    <w:rsid w:val="00815A9B"/>
    <w:rsid w:val="00815F3E"/>
    <w:rsid w:val="00816437"/>
    <w:rsid w:val="008165C7"/>
    <w:rsid w:val="00816970"/>
    <w:rsid w:val="00816D78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B9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E80"/>
    <w:rsid w:val="00824E83"/>
    <w:rsid w:val="008254C3"/>
    <w:rsid w:val="00825533"/>
    <w:rsid w:val="0082582A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70E"/>
    <w:rsid w:val="00836904"/>
    <w:rsid w:val="0083697E"/>
    <w:rsid w:val="00836A39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59C"/>
    <w:rsid w:val="00843A01"/>
    <w:rsid w:val="0084405A"/>
    <w:rsid w:val="00844391"/>
    <w:rsid w:val="00844AB5"/>
    <w:rsid w:val="00845C02"/>
    <w:rsid w:val="00845DAA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FED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142"/>
    <w:rsid w:val="0088219A"/>
    <w:rsid w:val="0088242D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33B"/>
    <w:rsid w:val="00885342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83D"/>
    <w:rsid w:val="00897DC9"/>
    <w:rsid w:val="00897FE0"/>
    <w:rsid w:val="008A07A6"/>
    <w:rsid w:val="008A0AD4"/>
    <w:rsid w:val="008A0AFE"/>
    <w:rsid w:val="008A1278"/>
    <w:rsid w:val="008A12D4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1AD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716"/>
    <w:rsid w:val="008B69F4"/>
    <w:rsid w:val="008B6D88"/>
    <w:rsid w:val="008B6F27"/>
    <w:rsid w:val="008B7480"/>
    <w:rsid w:val="008B761C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2241"/>
    <w:rsid w:val="008C380D"/>
    <w:rsid w:val="008C38C0"/>
    <w:rsid w:val="008C3E20"/>
    <w:rsid w:val="008C48A7"/>
    <w:rsid w:val="008C490E"/>
    <w:rsid w:val="008C4ED6"/>
    <w:rsid w:val="008C4FC5"/>
    <w:rsid w:val="008C5DAB"/>
    <w:rsid w:val="008C6BC8"/>
    <w:rsid w:val="008C72BF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94A"/>
    <w:rsid w:val="008D7C4C"/>
    <w:rsid w:val="008D7E22"/>
    <w:rsid w:val="008E08C3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451E"/>
    <w:rsid w:val="008E46B2"/>
    <w:rsid w:val="008E49DD"/>
    <w:rsid w:val="008E4D2D"/>
    <w:rsid w:val="008E4ED4"/>
    <w:rsid w:val="008E4F68"/>
    <w:rsid w:val="008E502B"/>
    <w:rsid w:val="008E50D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309"/>
    <w:rsid w:val="008F08D7"/>
    <w:rsid w:val="008F0AE4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327D"/>
    <w:rsid w:val="0090400D"/>
    <w:rsid w:val="009046A0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4BC3"/>
    <w:rsid w:val="009156E5"/>
    <w:rsid w:val="00915A2E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98E"/>
    <w:rsid w:val="00922B47"/>
    <w:rsid w:val="00922EF5"/>
    <w:rsid w:val="009235B7"/>
    <w:rsid w:val="00923667"/>
    <w:rsid w:val="009239C9"/>
    <w:rsid w:val="00923A00"/>
    <w:rsid w:val="00923B80"/>
    <w:rsid w:val="00923C0A"/>
    <w:rsid w:val="00923F2B"/>
    <w:rsid w:val="00923F34"/>
    <w:rsid w:val="00923F9C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3F3"/>
    <w:rsid w:val="00933DC3"/>
    <w:rsid w:val="00934ED0"/>
    <w:rsid w:val="00935238"/>
    <w:rsid w:val="009353D7"/>
    <w:rsid w:val="00935749"/>
    <w:rsid w:val="009359C5"/>
    <w:rsid w:val="00935B29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DD"/>
    <w:rsid w:val="0094446D"/>
    <w:rsid w:val="009445E4"/>
    <w:rsid w:val="00944847"/>
    <w:rsid w:val="00945169"/>
    <w:rsid w:val="00945378"/>
    <w:rsid w:val="00945623"/>
    <w:rsid w:val="00945917"/>
    <w:rsid w:val="00945A0F"/>
    <w:rsid w:val="009460E4"/>
    <w:rsid w:val="0094743D"/>
    <w:rsid w:val="00947539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290"/>
    <w:rsid w:val="0095197A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943"/>
    <w:rsid w:val="00970723"/>
    <w:rsid w:val="00970779"/>
    <w:rsid w:val="00971013"/>
    <w:rsid w:val="00971083"/>
    <w:rsid w:val="009710D5"/>
    <w:rsid w:val="00971155"/>
    <w:rsid w:val="00971372"/>
    <w:rsid w:val="009719CC"/>
    <w:rsid w:val="009719F6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806"/>
    <w:rsid w:val="0097498F"/>
    <w:rsid w:val="00974A5A"/>
    <w:rsid w:val="00974ED4"/>
    <w:rsid w:val="0097536D"/>
    <w:rsid w:val="00975459"/>
    <w:rsid w:val="009758C3"/>
    <w:rsid w:val="00975A9C"/>
    <w:rsid w:val="00975BE6"/>
    <w:rsid w:val="00975CA0"/>
    <w:rsid w:val="00975D94"/>
    <w:rsid w:val="00976851"/>
    <w:rsid w:val="00976AAC"/>
    <w:rsid w:val="00976DCE"/>
    <w:rsid w:val="00976EDB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A47"/>
    <w:rsid w:val="0098260E"/>
    <w:rsid w:val="00982610"/>
    <w:rsid w:val="0098274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6DE"/>
    <w:rsid w:val="0098498D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BF4"/>
    <w:rsid w:val="00987C92"/>
    <w:rsid w:val="009902AB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5CA"/>
    <w:rsid w:val="009957EC"/>
    <w:rsid w:val="00995BAF"/>
    <w:rsid w:val="00995F7D"/>
    <w:rsid w:val="0099613A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0C97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565"/>
    <w:rsid w:val="009C489D"/>
    <w:rsid w:val="009C4BB5"/>
    <w:rsid w:val="009C50BE"/>
    <w:rsid w:val="009C5372"/>
    <w:rsid w:val="009C537E"/>
    <w:rsid w:val="009C636C"/>
    <w:rsid w:val="009C6440"/>
    <w:rsid w:val="009C6568"/>
    <w:rsid w:val="009C66F2"/>
    <w:rsid w:val="009C67DE"/>
    <w:rsid w:val="009C725E"/>
    <w:rsid w:val="009C72CE"/>
    <w:rsid w:val="009C7374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D8E"/>
    <w:rsid w:val="009D4083"/>
    <w:rsid w:val="009D44D4"/>
    <w:rsid w:val="009D45CD"/>
    <w:rsid w:val="009D4FBD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CFB"/>
    <w:rsid w:val="009E31DD"/>
    <w:rsid w:val="009E340B"/>
    <w:rsid w:val="009E3879"/>
    <w:rsid w:val="009E3C00"/>
    <w:rsid w:val="009E4597"/>
    <w:rsid w:val="009E49AC"/>
    <w:rsid w:val="009E4C35"/>
    <w:rsid w:val="009E53EA"/>
    <w:rsid w:val="009E542D"/>
    <w:rsid w:val="009E5A06"/>
    <w:rsid w:val="009E62E2"/>
    <w:rsid w:val="009E62EA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C9A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4C74"/>
    <w:rsid w:val="009F5CA5"/>
    <w:rsid w:val="009F625D"/>
    <w:rsid w:val="009F6497"/>
    <w:rsid w:val="009F6C5C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A87"/>
    <w:rsid w:val="00A02B6B"/>
    <w:rsid w:val="00A03309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07A5E"/>
    <w:rsid w:val="00A07F07"/>
    <w:rsid w:val="00A10302"/>
    <w:rsid w:val="00A10FB8"/>
    <w:rsid w:val="00A1100C"/>
    <w:rsid w:val="00A11254"/>
    <w:rsid w:val="00A1136F"/>
    <w:rsid w:val="00A11772"/>
    <w:rsid w:val="00A11EAF"/>
    <w:rsid w:val="00A12722"/>
    <w:rsid w:val="00A1275F"/>
    <w:rsid w:val="00A12886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A45"/>
    <w:rsid w:val="00A16BCB"/>
    <w:rsid w:val="00A16EBD"/>
    <w:rsid w:val="00A175DB"/>
    <w:rsid w:val="00A1778C"/>
    <w:rsid w:val="00A1790F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D7A"/>
    <w:rsid w:val="00A32FAF"/>
    <w:rsid w:val="00A33572"/>
    <w:rsid w:val="00A3370A"/>
    <w:rsid w:val="00A339D3"/>
    <w:rsid w:val="00A33AB5"/>
    <w:rsid w:val="00A33FF2"/>
    <w:rsid w:val="00A34F6F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7"/>
    <w:rsid w:val="00A37469"/>
    <w:rsid w:val="00A37B1E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5F1"/>
    <w:rsid w:val="00A4366B"/>
    <w:rsid w:val="00A43716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3044"/>
    <w:rsid w:val="00A5348A"/>
    <w:rsid w:val="00A53B37"/>
    <w:rsid w:val="00A53D08"/>
    <w:rsid w:val="00A53E55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E4F"/>
    <w:rsid w:val="00A55F0B"/>
    <w:rsid w:val="00A564F1"/>
    <w:rsid w:val="00A56765"/>
    <w:rsid w:val="00A56914"/>
    <w:rsid w:val="00A56D96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89E"/>
    <w:rsid w:val="00A70962"/>
    <w:rsid w:val="00A70B1C"/>
    <w:rsid w:val="00A70D5C"/>
    <w:rsid w:val="00A70F77"/>
    <w:rsid w:val="00A7133C"/>
    <w:rsid w:val="00A71357"/>
    <w:rsid w:val="00A71496"/>
    <w:rsid w:val="00A71913"/>
    <w:rsid w:val="00A71C9B"/>
    <w:rsid w:val="00A71F64"/>
    <w:rsid w:val="00A723CD"/>
    <w:rsid w:val="00A72689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1DA9"/>
    <w:rsid w:val="00A8268D"/>
    <w:rsid w:val="00A8298B"/>
    <w:rsid w:val="00A829A5"/>
    <w:rsid w:val="00A82E30"/>
    <w:rsid w:val="00A8309D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B46"/>
    <w:rsid w:val="00A942AD"/>
    <w:rsid w:val="00A9468A"/>
    <w:rsid w:val="00A94A35"/>
    <w:rsid w:val="00A94F99"/>
    <w:rsid w:val="00A9508E"/>
    <w:rsid w:val="00A953E1"/>
    <w:rsid w:val="00A95924"/>
    <w:rsid w:val="00A95A2E"/>
    <w:rsid w:val="00A9606E"/>
    <w:rsid w:val="00A96352"/>
    <w:rsid w:val="00A963A7"/>
    <w:rsid w:val="00A96842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1018"/>
    <w:rsid w:val="00AA107F"/>
    <w:rsid w:val="00AA1552"/>
    <w:rsid w:val="00AA16EF"/>
    <w:rsid w:val="00AA17F6"/>
    <w:rsid w:val="00AA18BD"/>
    <w:rsid w:val="00AA1903"/>
    <w:rsid w:val="00AA23EE"/>
    <w:rsid w:val="00AA2DBB"/>
    <w:rsid w:val="00AA31DB"/>
    <w:rsid w:val="00AA3290"/>
    <w:rsid w:val="00AA349F"/>
    <w:rsid w:val="00AA3534"/>
    <w:rsid w:val="00AA3871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B5E"/>
    <w:rsid w:val="00AB1DC3"/>
    <w:rsid w:val="00AB1E06"/>
    <w:rsid w:val="00AB1EF4"/>
    <w:rsid w:val="00AB225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D0F"/>
    <w:rsid w:val="00AB7ED6"/>
    <w:rsid w:val="00AC1409"/>
    <w:rsid w:val="00AC1688"/>
    <w:rsid w:val="00AC17BC"/>
    <w:rsid w:val="00AC1817"/>
    <w:rsid w:val="00AC1DAD"/>
    <w:rsid w:val="00AC2187"/>
    <w:rsid w:val="00AC25EE"/>
    <w:rsid w:val="00AC264D"/>
    <w:rsid w:val="00AC288D"/>
    <w:rsid w:val="00AC2F7F"/>
    <w:rsid w:val="00AC3195"/>
    <w:rsid w:val="00AC324A"/>
    <w:rsid w:val="00AC4172"/>
    <w:rsid w:val="00AC4A2C"/>
    <w:rsid w:val="00AC4BA3"/>
    <w:rsid w:val="00AC4CFB"/>
    <w:rsid w:val="00AC4F85"/>
    <w:rsid w:val="00AC52B5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B57"/>
    <w:rsid w:val="00AD0DC5"/>
    <w:rsid w:val="00AD0EAA"/>
    <w:rsid w:val="00AD16E5"/>
    <w:rsid w:val="00AD1716"/>
    <w:rsid w:val="00AD19F1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7"/>
    <w:rsid w:val="00B016AC"/>
    <w:rsid w:val="00B019C1"/>
    <w:rsid w:val="00B01B77"/>
    <w:rsid w:val="00B01EBD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75A"/>
    <w:rsid w:val="00B0587F"/>
    <w:rsid w:val="00B05EC9"/>
    <w:rsid w:val="00B05F31"/>
    <w:rsid w:val="00B064D3"/>
    <w:rsid w:val="00B067C2"/>
    <w:rsid w:val="00B06991"/>
    <w:rsid w:val="00B06D28"/>
    <w:rsid w:val="00B07645"/>
    <w:rsid w:val="00B077CD"/>
    <w:rsid w:val="00B07D16"/>
    <w:rsid w:val="00B07D1A"/>
    <w:rsid w:val="00B10161"/>
    <w:rsid w:val="00B104AC"/>
    <w:rsid w:val="00B1088E"/>
    <w:rsid w:val="00B1091D"/>
    <w:rsid w:val="00B10E90"/>
    <w:rsid w:val="00B112D7"/>
    <w:rsid w:val="00B11CC5"/>
    <w:rsid w:val="00B11D88"/>
    <w:rsid w:val="00B11E8C"/>
    <w:rsid w:val="00B11FB3"/>
    <w:rsid w:val="00B12171"/>
    <w:rsid w:val="00B1218A"/>
    <w:rsid w:val="00B121C7"/>
    <w:rsid w:val="00B12514"/>
    <w:rsid w:val="00B1309A"/>
    <w:rsid w:val="00B1318D"/>
    <w:rsid w:val="00B1345C"/>
    <w:rsid w:val="00B1355D"/>
    <w:rsid w:val="00B13796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2E7"/>
    <w:rsid w:val="00B2193A"/>
    <w:rsid w:val="00B21B6B"/>
    <w:rsid w:val="00B21F0C"/>
    <w:rsid w:val="00B2221D"/>
    <w:rsid w:val="00B2224F"/>
    <w:rsid w:val="00B222FA"/>
    <w:rsid w:val="00B22422"/>
    <w:rsid w:val="00B2274B"/>
    <w:rsid w:val="00B22A8B"/>
    <w:rsid w:val="00B22D2A"/>
    <w:rsid w:val="00B22DE2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37C"/>
    <w:rsid w:val="00B30616"/>
    <w:rsid w:val="00B3089E"/>
    <w:rsid w:val="00B30AF9"/>
    <w:rsid w:val="00B30DD5"/>
    <w:rsid w:val="00B3111E"/>
    <w:rsid w:val="00B31567"/>
    <w:rsid w:val="00B316C5"/>
    <w:rsid w:val="00B318B1"/>
    <w:rsid w:val="00B31A3B"/>
    <w:rsid w:val="00B32297"/>
    <w:rsid w:val="00B3233B"/>
    <w:rsid w:val="00B32401"/>
    <w:rsid w:val="00B325DF"/>
    <w:rsid w:val="00B3292F"/>
    <w:rsid w:val="00B32EF0"/>
    <w:rsid w:val="00B33109"/>
    <w:rsid w:val="00B3398F"/>
    <w:rsid w:val="00B33FFC"/>
    <w:rsid w:val="00B34485"/>
    <w:rsid w:val="00B346F8"/>
    <w:rsid w:val="00B34BE2"/>
    <w:rsid w:val="00B355F7"/>
    <w:rsid w:val="00B35859"/>
    <w:rsid w:val="00B35A5C"/>
    <w:rsid w:val="00B35E58"/>
    <w:rsid w:val="00B35EFA"/>
    <w:rsid w:val="00B365A0"/>
    <w:rsid w:val="00B36B51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738"/>
    <w:rsid w:val="00B51BCB"/>
    <w:rsid w:val="00B51D3C"/>
    <w:rsid w:val="00B51E67"/>
    <w:rsid w:val="00B51F9E"/>
    <w:rsid w:val="00B52078"/>
    <w:rsid w:val="00B522AC"/>
    <w:rsid w:val="00B523FC"/>
    <w:rsid w:val="00B52684"/>
    <w:rsid w:val="00B52B18"/>
    <w:rsid w:val="00B52D7E"/>
    <w:rsid w:val="00B5331E"/>
    <w:rsid w:val="00B53888"/>
    <w:rsid w:val="00B53C26"/>
    <w:rsid w:val="00B53EA5"/>
    <w:rsid w:val="00B546A5"/>
    <w:rsid w:val="00B547BB"/>
    <w:rsid w:val="00B54BA6"/>
    <w:rsid w:val="00B54E4A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DA8"/>
    <w:rsid w:val="00B62C0E"/>
    <w:rsid w:val="00B62C51"/>
    <w:rsid w:val="00B63001"/>
    <w:rsid w:val="00B6352B"/>
    <w:rsid w:val="00B63A35"/>
    <w:rsid w:val="00B64CB6"/>
    <w:rsid w:val="00B65653"/>
    <w:rsid w:val="00B65679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ECC"/>
    <w:rsid w:val="00B73579"/>
    <w:rsid w:val="00B73666"/>
    <w:rsid w:val="00B73A48"/>
    <w:rsid w:val="00B73E0D"/>
    <w:rsid w:val="00B74605"/>
    <w:rsid w:val="00B74BB6"/>
    <w:rsid w:val="00B74C44"/>
    <w:rsid w:val="00B74F98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330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3A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7E9"/>
    <w:rsid w:val="00BA78F1"/>
    <w:rsid w:val="00BA7B13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222"/>
    <w:rsid w:val="00BB5353"/>
    <w:rsid w:val="00BB5736"/>
    <w:rsid w:val="00BB59B1"/>
    <w:rsid w:val="00BB5EE8"/>
    <w:rsid w:val="00BB6008"/>
    <w:rsid w:val="00BB6148"/>
    <w:rsid w:val="00BB61D2"/>
    <w:rsid w:val="00BB64F2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215"/>
    <w:rsid w:val="00BC033F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561"/>
    <w:rsid w:val="00BC4EDC"/>
    <w:rsid w:val="00BC4F19"/>
    <w:rsid w:val="00BC5148"/>
    <w:rsid w:val="00BC51E1"/>
    <w:rsid w:val="00BC55B3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177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8BD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1E9"/>
    <w:rsid w:val="00C0625D"/>
    <w:rsid w:val="00C06BB9"/>
    <w:rsid w:val="00C0728D"/>
    <w:rsid w:val="00C072EA"/>
    <w:rsid w:val="00C073E8"/>
    <w:rsid w:val="00C07760"/>
    <w:rsid w:val="00C07812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5C2"/>
    <w:rsid w:val="00C15713"/>
    <w:rsid w:val="00C1592E"/>
    <w:rsid w:val="00C160F5"/>
    <w:rsid w:val="00C178DC"/>
    <w:rsid w:val="00C1798B"/>
    <w:rsid w:val="00C17D4C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5A5"/>
    <w:rsid w:val="00C266A7"/>
    <w:rsid w:val="00C2695B"/>
    <w:rsid w:val="00C26A2C"/>
    <w:rsid w:val="00C26BC5"/>
    <w:rsid w:val="00C26F26"/>
    <w:rsid w:val="00C26F92"/>
    <w:rsid w:val="00C2740D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D4E"/>
    <w:rsid w:val="00C37DE9"/>
    <w:rsid w:val="00C402CF"/>
    <w:rsid w:val="00C405B9"/>
    <w:rsid w:val="00C4063B"/>
    <w:rsid w:val="00C4074C"/>
    <w:rsid w:val="00C409C4"/>
    <w:rsid w:val="00C40A33"/>
    <w:rsid w:val="00C41257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A6"/>
    <w:rsid w:val="00C479CF"/>
    <w:rsid w:val="00C479FF"/>
    <w:rsid w:val="00C47A0F"/>
    <w:rsid w:val="00C47B11"/>
    <w:rsid w:val="00C5044B"/>
    <w:rsid w:val="00C50814"/>
    <w:rsid w:val="00C508B2"/>
    <w:rsid w:val="00C50AF1"/>
    <w:rsid w:val="00C5100E"/>
    <w:rsid w:val="00C51125"/>
    <w:rsid w:val="00C51138"/>
    <w:rsid w:val="00C517BD"/>
    <w:rsid w:val="00C51881"/>
    <w:rsid w:val="00C51B4B"/>
    <w:rsid w:val="00C51B7F"/>
    <w:rsid w:val="00C524D2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89B"/>
    <w:rsid w:val="00C55919"/>
    <w:rsid w:val="00C55C62"/>
    <w:rsid w:val="00C55DDD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44"/>
    <w:rsid w:val="00C667D9"/>
    <w:rsid w:val="00C6694A"/>
    <w:rsid w:val="00C669F9"/>
    <w:rsid w:val="00C66CB0"/>
    <w:rsid w:val="00C66ED4"/>
    <w:rsid w:val="00C70391"/>
    <w:rsid w:val="00C70E22"/>
    <w:rsid w:val="00C710CC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250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9C"/>
    <w:rsid w:val="00C86FBB"/>
    <w:rsid w:val="00C86FD7"/>
    <w:rsid w:val="00C8712E"/>
    <w:rsid w:val="00C87147"/>
    <w:rsid w:val="00C87D59"/>
    <w:rsid w:val="00C904F1"/>
    <w:rsid w:val="00C9089F"/>
    <w:rsid w:val="00C9090F"/>
    <w:rsid w:val="00C90C9B"/>
    <w:rsid w:val="00C9143E"/>
    <w:rsid w:val="00C9144F"/>
    <w:rsid w:val="00C91B48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466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EEF"/>
    <w:rsid w:val="00CC533F"/>
    <w:rsid w:val="00CC5BCB"/>
    <w:rsid w:val="00CC5DCB"/>
    <w:rsid w:val="00CC63B1"/>
    <w:rsid w:val="00CC6424"/>
    <w:rsid w:val="00CC6C56"/>
    <w:rsid w:val="00CC6FC0"/>
    <w:rsid w:val="00CC7263"/>
    <w:rsid w:val="00CC78E7"/>
    <w:rsid w:val="00CC798B"/>
    <w:rsid w:val="00CC7C8E"/>
    <w:rsid w:val="00CC7CE1"/>
    <w:rsid w:val="00CD00D8"/>
    <w:rsid w:val="00CD0616"/>
    <w:rsid w:val="00CD06D9"/>
    <w:rsid w:val="00CD1262"/>
    <w:rsid w:val="00CD128C"/>
    <w:rsid w:val="00CD2344"/>
    <w:rsid w:val="00CD2403"/>
    <w:rsid w:val="00CD27F6"/>
    <w:rsid w:val="00CD2B0B"/>
    <w:rsid w:val="00CD2D7C"/>
    <w:rsid w:val="00CD337C"/>
    <w:rsid w:val="00CD3391"/>
    <w:rsid w:val="00CD3451"/>
    <w:rsid w:val="00CD409B"/>
    <w:rsid w:val="00CD43B0"/>
    <w:rsid w:val="00CD44C2"/>
    <w:rsid w:val="00CD4806"/>
    <w:rsid w:val="00CD4AFA"/>
    <w:rsid w:val="00CD55FE"/>
    <w:rsid w:val="00CD56AC"/>
    <w:rsid w:val="00CD5766"/>
    <w:rsid w:val="00CD61CA"/>
    <w:rsid w:val="00CD70AE"/>
    <w:rsid w:val="00CD7175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42D5"/>
    <w:rsid w:val="00CE43ED"/>
    <w:rsid w:val="00CE4483"/>
    <w:rsid w:val="00CE4893"/>
    <w:rsid w:val="00CE4B4F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1E7"/>
    <w:rsid w:val="00CF3940"/>
    <w:rsid w:val="00CF3B58"/>
    <w:rsid w:val="00CF3F50"/>
    <w:rsid w:val="00CF43A3"/>
    <w:rsid w:val="00CF4AC1"/>
    <w:rsid w:val="00CF4B6F"/>
    <w:rsid w:val="00CF4E2D"/>
    <w:rsid w:val="00CF5074"/>
    <w:rsid w:val="00CF56AF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F6F"/>
    <w:rsid w:val="00D020EC"/>
    <w:rsid w:val="00D021A7"/>
    <w:rsid w:val="00D02D6F"/>
    <w:rsid w:val="00D02E78"/>
    <w:rsid w:val="00D03069"/>
    <w:rsid w:val="00D0308C"/>
    <w:rsid w:val="00D03407"/>
    <w:rsid w:val="00D03A80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CCB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6DFD"/>
    <w:rsid w:val="00D171C2"/>
    <w:rsid w:val="00D1780A"/>
    <w:rsid w:val="00D17C37"/>
    <w:rsid w:val="00D17D66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3315"/>
    <w:rsid w:val="00D235FE"/>
    <w:rsid w:val="00D23969"/>
    <w:rsid w:val="00D23E3D"/>
    <w:rsid w:val="00D24065"/>
    <w:rsid w:val="00D24704"/>
    <w:rsid w:val="00D24803"/>
    <w:rsid w:val="00D24835"/>
    <w:rsid w:val="00D24B2A"/>
    <w:rsid w:val="00D24E0F"/>
    <w:rsid w:val="00D24E27"/>
    <w:rsid w:val="00D251C7"/>
    <w:rsid w:val="00D253C8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4FA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41DC"/>
    <w:rsid w:val="00D44238"/>
    <w:rsid w:val="00D44425"/>
    <w:rsid w:val="00D447FB"/>
    <w:rsid w:val="00D4511C"/>
    <w:rsid w:val="00D4559E"/>
    <w:rsid w:val="00D457AE"/>
    <w:rsid w:val="00D45CB2"/>
    <w:rsid w:val="00D45D95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503"/>
    <w:rsid w:val="00D506EB"/>
    <w:rsid w:val="00D50A7C"/>
    <w:rsid w:val="00D50F45"/>
    <w:rsid w:val="00D512CC"/>
    <w:rsid w:val="00D513D9"/>
    <w:rsid w:val="00D515C0"/>
    <w:rsid w:val="00D5184C"/>
    <w:rsid w:val="00D51927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D66"/>
    <w:rsid w:val="00D53FA3"/>
    <w:rsid w:val="00D53FB5"/>
    <w:rsid w:val="00D53FC5"/>
    <w:rsid w:val="00D541A6"/>
    <w:rsid w:val="00D554A9"/>
    <w:rsid w:val="00D55531"/>
    <w:rsid w:val="00D55543"/>
    <w:rsid w:val="00D55D43"/>
    <w:rsid w:val="00D55D95"/>
    <w:rsid w:val="00D561AF"/>
    <w:rsid w:val="00D56319"/>
    <w:rsid w:val="00D5644B"/>
    <w:rsid w:val="00D56484"/>
    <w:rsid w:val="00D56F91"/>
    <w:rsid w:val="00D574A7"/>
    <w:rsid w:val="00D57A96"/>
    <w:rsid w:val="00D57D2C"/>
    <w:rsid w:val="00D57D61"/>
    <w:rsid w:val="00D57DDA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91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09"/>
    <w:rsid w:val="00D76ADD"/>
    <w:rsid w:val="00D76B34"/>
    <w:rsid w:val="00D77208"/>
    <w:rsid w:val="00D778C0"/>
    <w:rsid w:val="00D7794B"/>
    <w:rsid w:val="00D77B57"/>
    <w:rsid w:val="00D77BD1"/>
    <w:rsid w:val="00D806F9"/>
    <w:rsid w:val="00D807EF"/>
    <w:rsid w:val="00D80873"/>
    <w:rsid w:val="00D809E2"/>
    <w:rsid w:val="00D80AAF"/>
    <w:rsid w:val="00D81516"/>
    <w:rsid w:val="00D81595"/>
    <w:rsid w:val="00D815E5"/>
    <w:rsid w:val="00D81BF2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37FA"/>
    <w:rsid w:val="00D8429C"/>
    <w:rsid w:val="00D8434A"/>
    <w:rsid w:val="00D845C4"/>
    <w:rsid w:val="00D8492B"/>
    <w:rsid w:val="00D849BA"/>
    <w:rsid w:val="00D84FC5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AA7"/>
    <w:rsid w:val="00D86CAC"/>
    <w:rsid w:val="00D87043"/>
    <w:rsid w:val="00D87500"/>
    <w:rsid w:val="00D87608"/>
    <w:rsid w:val="00D878D1"/>
    <w:rsid w:val="00D87D97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A57"/>
    <w:rsid w:val="00D95BFF"/>
    <w:rsid w:val="00D95FB1"/>
    <w:rsid w:val="00D961F3"/>
    <w:rsid w:val="00D96452"/>
    <w:rsid w:val="00D96DB9"/>
    <w:rsid w:val="00D96E41"/>
    <w:rsid w:val="00D973FB"/>
    <w:rsid w:val="00D97522"/>
    <w:rsid w:val="00D97A79"/>
    <w:rsid w:val="00D97AD7"/>
    <w:rsid w:val="00DA0238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7EA"/>
    <w:rsid w:val="00DA2F2F"/>
    <w:rsid w:val="00DA3B7D"/>
    <w:rsid w:val="00DA3C25"/>
    <w:rsid w:val="00DA482D"/>
    <w:rsid w:val="00DA4B62"/>
    <w:rsid w:val="00DA54AB"/>
    <w:rsid w:val="00DA54C0"/>
    <w:rsid w:val="00DA5BE8"/>
    <w:rsid w:val="00DA5C3B"/>
    <w:rsid w:val="00DA5C8D"/>
    <w:rsid w:val="00DA6578"/>
    <w:rsid w:val="00DA69BA"/>
    <w:rsid w:val="00DA6B89"/>
    <w:rsid w:val="00DA6EA2"/>
    <w:rsid w:val="00DA6F40"/>
    <w:rsid w:val="00DA76A1"/>
    <w:rsid w:val="00DA790E"/>
    <w:rsid w:val="00DA7BC1"/>
    <w:rsid w:val="00DB014C"/>
    <w:rsid w:val="00DB0222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13DF"/>
    <w:rsid w:val="00DC172E"/>
    <w:rsid w:val="00DC1815"/>
    <w:rsid w:val="00DC192E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D0193"/>
    <w:rsid w:val="00DD068E"/>
    <w:rsid w:val="00DD0E00"/>
    <w:rsid w:val="00DD1271"/>
    <w:rsid w:val="00DD1EAA"/>
    <w:rsid w:val="00DD2B16"/>
    <w:rsid w:val="00DD2C03"/>
    <w:rsid w:val="00DD2FCE"/>
    <w:rsid w:val="00DD31E4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866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BA2"/>
    <w:rsid w:val="00DE2CE7"/>
    <w:rsid w:val="00DE3251"/>
    <w:rsid w:val="00DE3954"/>
    <w:rsid w:val="00DE3B32"/>
    <w:rsid w:val="00DE3F03"/>
    <w:rsid w:val="00DE4719"/>
    <w:rsid w:val="00DE4C12"/>
    <w:rsid w:val="00DE4E7F"/>
    <w:rsid w:val="00DE52CA"/>
    <w:rsid w:val="00DE541F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A51"/>
    <w:rsid w:val="00DE7E35"/>
    <w:rsid w:val="00DF078A"/>
    <w:rsid w:val="00DF0B6B"/>
    <w:rsid w:val="00DF1074"/>
    <w:rsid w:val="00DF10DD"/>
    <w:rsid w:val="00DF1398"/>
    <w:rsid w:val="00DF15E7"/>
    <w:rsid w:val="00DF1E3A"/>
    <w:rsid w:val="00DF2AE4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F3"/>
    <w:rsid w:val="00E129F8"/>
    <w:rsid w:val="00E12AC4"/>
    <w:rsid w:val="00E12E4A"/>
    <w:rsid w:val="00E13BFA"/>
    <w:rsid w:val="00E13ED5"/>
    <w:rsid w:val="00E13FDB"/>
    <w:rsid w:val="00E1403D"/>
    <w:rsid w:val="00E14278"/>
    <w:rsid w:val="00E14487"/>
    <w:rsid w:val="00E145DF"/>
    <w:rsid w:val="00E14836"/>
    <w:rsid w:val="00E14ACD"/>
    <w:rsid w:val="00E14BFC"/>
    <w:rsid w:val="00E15146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1CDB"/>
    <w:rsid w:val="00E2273C"/>
    <w:rsid w:val="00E229E5"/>
    <w:rsid w:val="00E22C97"/>
    <w:rsid w:val="00E22CA4"/>
    <w:rsid w:val="00E22EF6"/>
    <w:rsid w:val="00E23733"/>
    <w:rsid w:val="00E237F0"/>
    <w:rsid w:val="00E24253"/>
    <w:rsid w:val="00E24966"/>
    <w:rsid w:val="00E24B2B"/>
    <w:rsid w:val="00E2530E"/>
    <w:rsid w:val="00E25420"/>
    <w:rsid w:val="00E254D2"/>
    <w:rsid w:val="00E2557E"/>
    <w:rsid w:val="00E2560D"/>
    <w:rsid w:val="00E258B3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268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5E3"/>
    <w:rsid w:val="00E367DB"/>
    <w:rsid w:val="00E36A3C"/>
    <w:rsid w:val="00E36C0F"/>
    <w:rsid w:val="00E36FEA"/>
    <w:rsid w:val="00E370D1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5E8"/>
    <w:rsid w:val="00E43843"/>
    <w:rsid w:val="00E43972"/>
    <w:rsid w:val="00E43AEB"/>
    <w:rsid w:val="00E43BC7"/>
    <w:rsid w:val="00E44B05"/>
    <w:rsid w:val="00E4504A"/>
    <w:rsid w:val="00E455D3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EE4"/>
    <w:rsid w:val="00E511C1"/>
    <w:rsid w:val="00E512F9"/>
    <w:rsid w:val="00E519D7"/>
    <w:rsid w:val="00E519E1"/>
    <w:rsid w:val="00E51EEA"/>
    <w:rsid w:val="00E5219B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ADD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4D92"/>
    <w:rsid w:val="00EA566A"/>
    <w:rsid w:val="00EA56E7"/>
    <w:rsid w:val="00EA5816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C8F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26"/>
    <w:rsid w:val="00EE2377"/>
    <w:rsid w:val="00EE2645"/>
    <w:rsid w:val="00EE2BD3"/>
    <w:rsid w:val="00EE2C28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3505"/>
    <w:rsid w:val="00EF382F"/>
    <w:rsid w:val="00EF3845"/>
    <w:rsid w:val="00EF3914"/>
    <w:rsid w:val="00EF3D07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5B1"/>
    <w:rsid w:val="00F17840"/>
    <w:rsid w:val="00F1788B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2B0"/>
    <w:rsid w:val="00F22431"/>
    <w:rsid w:val="00F231A9"/>
    <w:rsid w:val="00F232A1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4553"/>
    <w:rsid w:val="00F64833"/>
    <w:rsid w:val="00F64B52"/>
    <w:rsid w:val="00F65AB5"/>
    <w:rsid w:val="00F65EE6"/>
    <w:rsid w:val="00F66088"/>
    <w:rsid w:val="00F6626C"/>
    <w:rsid w:val="00F66415"/>
    <w:rsid w:val="00F66460"/>
    <w:rsid w:val="00F6653F"/>
    <w:rsid w:val="00F667C6"/>
    <w:rsid w:val="00F66DD5"/>
    <w:rsid w:val="00F66DEC"/>
    <w:rsid w:val="00F67624"/>
    <w:rsid w:val="00F67A08"/>
    <w:rsid w:val="00F67D77"/>
    <w:rsid w:val="00F67F9E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3AD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8BE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F3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F30"/>
    <w:rsid w:val="00F97188"/>
    <w:rsid w:val="00F973E2"/>
    <w:rsid w:val="00F979B4"/>
    <w:rsid w:val="00F979EC"/>
    <w:rsid w:val="00F97D96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3CCF"/>
    <w:rsid w:val="00FA404E"/>
    <w:rsid w:val="00FA4131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F3F"/>
    <w:rsid w:val="00FB12E8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5E"/>
    <w:rsid w:val="00FB408B"/>
    <w:rsid w:val="00FB4172"/>
    <w:rsid w:val="00FB45F4"/>
    <w:rsid w:val="00FB4B3E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B35"/>
    <w:rsid w:val="00FB6C9E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D021B"/>
    <w:rsid w:val="00FD0644"/>
    <w:rsid w:val="00FD09CF"/>
    <w:rsid w:val="00FD0CD8"/>
    <w:rsid w:val="00FD0D35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4DF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B6"/>
    <w:rsid w:val="00FE2E17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63AC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BFB"/>
    <w:rsid w:val="00FF20BA"/>
    <w:rsid w:val="00FF219D"/>
    <w:rsid w:val="00FF25DF"/>
    <w:rsid w:val="00FF2B00"/>
    <w:rsid w:val="00FF35E1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A670B22"/>
  <w14:defaultImageDpi w14:val="0"/>
  <w15:docId w15:val="{1B2942E5-44F2-47A0-AEE7-38D7D49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9E"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Props1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7</Pages>
  <Words>2780</Words>
  <Characters>14468</Characters>
  <Application>Microsoft Office Word</Application>
  <DocSecurity>0</DocSecurity>
  <Lines>120</Lines>
  <Paragraphs>34</Paragraphs>
  <ScaleCrop>false</ScaleCrop>
  <Company/>
  <LinksUpToDate>false</LinksUpToDate>
  <CharactersWithSpaces>17214</CharactersWithSpaces>
  <SharedDoc>false</SharedDoc>
  <HLinks>
    <vt:vector size="6" baseType="variant">
      <vt:variant>
        <vt:i4>3604512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475</cp:revision>
  <dcterms:created xsi:type="dcterms:W3CDTF">2021-07-15T18:32:00Z</dcterms:created>
  <dcterms:modified xsi:type="dcterms:W3CDTF">2021-07-25T18:14:00Z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