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9CDA5" w14:textId="77777777"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2279890E"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8B3792" w:rsidRPr="00CD4C78" w14:paraId="3DC29C71" w14:textId="77777777" w:rsidTr="00CA6092">
              <w:trPr>
                <w:trHeight w:val="485"/>
                <w:jc w:val="center"/>
              </w:trPr>
              <w:tc>
                <w:tcPr>
                  <w:tcW w:w="8698" w:type="dxa"/>
                  <w:gridSpan w:val="5"/>
                  <w:vAlign w:val="center"/>
                </w:tcPr>
                <w:p w14:paraId="3422FFF8" w14:textId="0D4B6320" w:rsidR="008B3792" w:rsidRPr="00CD4C78" w:rsidRDefault="00074034" w:rsidP="004F6D0C">
                  <w:pPr>
                    <w:pStyle w:val="T2"/>
                  </w:pPr>
                  <w:r>
                    <w:rPr>
                      <w:lang w:eastAsia="ko-KR"/>
                    </w:rPr>
                    <w:t>CC36</w:t>
                  </w:r>
                  <w:r w:rsidR="00837C18">
                    <w:rPr>
                      <w:lang w:eastAsia="ko-KR"/>
                    </w:rPr>
                    <w:t xml:space="preserve"> Comment Resolution </w:t>
                  </w:r>
                  <w:r>
                    <w:rPr>
                      <w:lang w:eastAsia="ko-KR"/>
                    </w:rPr>
                    <w:t xml:space="preserve">on </w:t>
                  </w:r>
                  <w:r w:rsidR="00F90BC4">
                    <w:rPr>
                      <w:lang w:eastAsia="ko-KR"/>
                    </w:rPr>
                    <w:t xml:space="preserve">U-SIG Part </w:t>
                  </w:r>
                  <w:r w:rsidR="00425F66">
                    <w:rPr>
                      <w:lang w:eastAsia="ko-KR"/>
                    </w:rPr>
                    <w:t>3</w:t>
                  </w:r>
                </w:p>
              </w:tc>
            </w:tr>
            <w:tr w:rsidR="008B3792" w:rsidRPr="00CD4C78" w14:paraId="71B728D5" w14:textId="77777777" w:rsidTr="00CA6092">
              <w:trPr>
                <w:trHeight w:val="359"/>
                <w:jc w:val="center"/>
              </w:trPr>
              <w:tc>
                <w:tcPr>
                  <w:tcW w:w="8698" w:type="dxa"/>
                  <w:gridSpan w:val="5"/>
                  <w:vAlign w:val="center"/>
                </w:tcPr>
                <w:p w14:paraId="6DF88299" w14:textId="226356A8"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BD72BF">
                    <w:rPr>
                      <w:b w:val="0"/>
                      <w:sz w:val="20"/>
                    </w:rPr>
                    <w:t>2</w:t>
                  </w:r>
                  <w:r w:rsidR="00AC307C">
                    <w:rPr>
                      <w:b w:val="0"/>
                      <w:sz w:val="20"/>
                      <w:lang w:eastAsia="ko-KR"/>
                    </w:rPr>
                    <w:t>-0</w:t>
                  </w:r>
                  <w:r w:rsidR="00BD72BF">
                    <w:rPr>
                      <w:b w:val="0"/>
                      <w:sz w:val="20"/>
                      <w:lang w:eastAsia="ko-KR"/>
                    </w:rPr>
                    <w:t>1</w:t>
                  </w:r>
                  <w:r w:rsidR="00F32724">
                    <w:rPr>
                      <w:b w:val="0"/>
                      <w:sz w:val="20"/>
                      <w:lang w:eastAsia="ko-KR"/>
                    </w:rPr>
                    <w:t>-</w:t>
                  </w:r>
                  <w:r w:rsidR="00425F66">
                    <w:rPr>
                      <w:b w:val="0"/>
                      <w:sz w:val="20"/>
                      <w:lang w:eastAsia="ko-KR"/>
                    </w:rPr>
                    <w:t>1</w:t>
                  </w:r>
                  <w:r w:rsidR="00BD72BF">
                    <w:rPr>
                      <w:b w:val="0"/>
                      <w:sz w:val="20"/>
                      <w:lang w:eastAsia="ko-KR"/>
                    </w:rPr>
                    <w:t>2</w:t>
                  </w:r>
                </w:p>
              </w:tc>
            </w:tr>
            <w:tr w:rsidR="008B3792" w:rsidRPr="00CD4C78" w14:paraId="7AD5D91A" w14:textId="77777777" w:rsidTr="00CA6092">
              <w:trPr>
                <w:cantSplit/>
                <w:jc w:val="center"/>
              </w:trPr>
              <w:tc>
                <w:tcPr>
                  <w:tcW w:w="8698" w:type="dxa"/>
                  <w:gridSpan w:val="5"/>
                  <w:vAlign w:val="center"/>
                </w:tcPr>
                <w:p w14:paraId="1AA659F5"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4632B05C" w14:textId="77777777" w:rsidTr="00C52B98">
              <w:trPr>
                <w:jc w:val="center"/>
              </w:trPr>
              <w:tc>
                <w:tcPr>
                  <w:tcW w:w="1850" w:type="dxa"/>
                  <w:vAlign w:val="center"/>
                </w:tcPr>
                <w:p w14:paraId="78F6B71F" w14:textId="77777777" w:rsidR="008B3792" w:rsidRPr="00CD4C78" w:rsidRDefault="008B3792" w:rsidP="008B3792">
                  <w:pPr>
                    <w:pStyle w:val="T2"/>
                    <w:spacing w:after="0"/>
                    <w:ind w:left="0" w:right="0"/>
                    <w:jc w:val="left"/>
                    <w:rPr>
                      <w:sz w:val="20"/>
                    </w:rPr>
                  </w:pPr>
                  <w:r w:rsidRPr="00CD4C78">
                    <w:rPr>
                      <w:sz w:val="20"/>
                    </w:rPr>
                    <w:t>Name</w:t>
                  </w:r>
                </w:p>
              </w:tc>
              <w:tc>
                <w:tcPr>
                  <w:tcW w:w="2160" w:type="dxa"/>
                  <w:vAlign w:val="center"/>
                </w:tcPr>
                <w:p w14:paraId="2BDC2A0E"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3846366D" w14:textId="77777777" w:rsidR="008B3792" w:rsidRPr="00CD4C78" w:rsidRDefault="008B3792" w:rsidP="008B3792">
                  <w:pPr>
                    <w:pStyle w:val="T2"/>
                    <w:spacing w:after="0"/>
                    <w:ind w:left="0" w:right="0"/>
                    <w:jc w:val="left"/>
                    <w:rPr>
                      <w:sz w:val="20"/>
                    </w:rPr>
                  </w:pPr>
                  <w:r w:rsidRPr="00CD4C78">
                    <w:rPr>
                      <w:sz w:val="20"/>
                    </w:rPr>
                    <w:t>Address</w:t>
                  </w:r>
                </w:p>
              </w:tc>
              <w:tc>
                <w:tcPr>
                  <w:tcW w:w="895" w:type="dxa"/>
                  <w:vAlign w:val="center"/>
                </w:tcPr>
                <w:p w14:paraId="78A2B72E" w14:textId="77777777" w:rsidR="008B3792" w:rsidRPr="00CD4C78" w:rsidRDefault="008B3792" w:rsidP="008B3792">
                  <w:pPr>
                    <w:pStyle w:val="T2"/>
                    <w:spacing w:after="0"/>
                    <w:ind w:left="0" w:right="0"/>
                    <w:jc w:val="left"/>
                    <w:rPr>
                      <w:sz w:val="20"/>
                    </w:rPr>
                  </w:pPr>
                  <w:r w:rsidRPr="00CD4C78">
                    <w:rPr>
                      <w:sz w:val="20"/>
                    </w:rPr>
                    <w:t>Phone</w:t>
                  </w:r>
                </w:p>
              </w:tc>
              <w:tc>
                <w:tcPr>
                  <w:tcW w:w="2713" w:type="dxa"/>
                  <w:vAlign w:val="center"/>
                </w:tcPr>
                <w:p w14:paraId="155A59C6" w14:textId="77777777" w:rsidR="008B3792" w:rsidRPr="00CD4C78" w:rsidRDefault="008B3792" w:rsidP="008B3792">
                  <w:pPr>
                    <w:pStyle w:val="T2"/>
                    <w:spacing w:after="0"/>
                    <w:ind w:left="0" w:right="0"/>
                    <w:jc w:val="left"/>
                    <w:rPr>
                      <w:sz w:val="20"/>
                    </w:rPr>
                  </w:pPr>
                  <w:r w:rsidRPr="00CD4C78">
                    <w:rPr>
                      <w:sz w:val="20"/>
                    </w:rPr>
                    <w:t>email</w:t>
                  </w:r>
                </w:p>
              </w:tc>
            </w:tr>
            <w:tr w:rsidR="00997529" w:rsidRPr="00CD4C78" w14:paraId="5D029E0F" w14:textId="77777777" w:rsidTr="00C52B98">
              <w:trPr>
                <w:trHeight w:val="359"/>
                <w:jc w:val="center"/>
              </w:trPr>
              <w:tc>
                <w:tcPr>
                  <w:tcW w:w="1850" w:type="dxa"/>
                  <w:vAlign w:val="center"/>
                </w:tcPr>
                <w:p w14:paraId="21A49270" w14:textId="29F3E8D9" w:rsidR="00997529" w:rsidRDefault="00997529" w:rsidP="00997529">
                  <w:pPr>
                    <w:pStyle w:val="T2"/>
                    <w:spacing w:after="0"/>
                    <w:ind w:left="0" w:right="0"/>
                    <w:jc w:val="left"/>
                    <w:rPr>
                      <w:b w:val="0"/>
                      <w:sz w:val="18"/>
                      <w:szCs w:val="18"/>
                      <w:lang w:eastAsia="ko-KR"/>
                    </w:rPr>
                  </w:pPr>
                  <w:r>
                    <w:rPr>
                      <w:b w:val="0"/>
                      <w:sz w:val="18"/>
                      <w:szCs w:val="18"/>
                      <w:lang w:eastAsia="ko-KR"/>
                    </w:rPr>
                    <w:t>Alice Chen</w:t>
                  </w:r>
                </w:p>
              </w:tc>
              <w:tc>
                <w:tcPr>
                  <w:tcW w:w="2160" w:type="dxa"/>
                  <w:vAlign w:val="center"/>
                </w:tcPr>
                <w:p w14:paraId="4192A46F" w14:textId="77777777" w:rsidR="00997529"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1BB16AF"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16201AD"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57E73C56" w14:textId="6F08919A" w:rsidR="00997529" w:rsidRPr="00CD4C78" w:rsidRDefault="00997529" w:rsidP="00997529">
                  <w:pPr>
                    <w:pStyle w:val="T2"/>
                    <w:spacing w:after="0"/>
                    <w:ind w:left="0" w:right="0"/>
                    <w:jc w:val="left"/>
                    <w:rPr>
                      <w:b w:val="0"/>
                      <w:sz w:val="18"/>
                      <w:szCs w:val="18"/>
                      <w:lang w:eastAsia="ko-KR"/>
                    </w:rPr>
                  </w:pPr>
                  <w:r w:rsidRPr="00652DAA">
                    <w:rPr>
                      <w:b w:val="0"/>
                      <w:sz w:val="18"/>
                      <w:szCs w:val="18"/>
                      <w:lang w:eastAsia="ko-KR"/>
                    </w:rPr>
                    <w:t>alicel@qti.qualcomm.com</w:t>
                  </w:r>
                </w:p>
              </w:tc>
            </w:tr>
            <w:tr w:rsidR="00997529" w:rsidRPr="00CD4C78" w14:paraId="630EA6B1" w14:textId="77777777" w:rsidTr="00C52B98">
              <w:trPr>
                <w:trHeight w:val="359"/>
                <w:jc w:val="center"/>
              </w:trPr>
              <w:tc>
                <w:tcPr>
                  <w:tcW w:w="1850" w:type="dxa"/>
                  <w:vAlign w:val="center"/>
                </w:tcPr>
                <w:p w14:paraId="48769817" w14:textId="0D38A22E" w:rsidR="00997529" w:rsidRPr="00CD4C78" w:rsidRDefault="00997529" w:rsidP="00997529">
                  <w:pPr>
                    <w:pStyle w:val="T2"/>
                    <w:spacing w:after="0"/>
                    <w:ind w:left="0" w:right="0"/>
                    <w:jc w:val="left"/>
                    <w:rPr>
                      <w:b w:val="0"/>
                      <w:sz w:val="18"/>
                      <w:szCs w:val="18"/>
                      <w:lang w:eastAsia="ko-KR"/>
                    </w:rPr>
                  </w:pPr>
                  <w:r>
                    <w:rPr>
                      <w:b w:val="0"/>
                      <w:sz w:val="18"/>
                      <w:szCs w:val="18"/>
                      <w:lang w:eastAsia="ko-KR"/>
                    </w:rPr>
                    <w:t>Sameer Vermani</w:t>
                  </w:r>
                </w:p>
              </w:tc>
              <w:tc>
                <w:tcPr>
                  <w:tcW w:w="2160" w:type="dxa"/>
                  <w:vAlign w:val="center"/>
                </w:tcPr>
                <w:p w14:paraId="08B580C0" w14:textId="1295B567" w:rsidR="00997529" w:rsidRPr="00CD4C78"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61909C9"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9993B28"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067F7741" w14:textId="7F79FCBE" w:rsidR="00997529" w:rsidRPr="00CD4C78" w:rsidRDefault="00997529" w:rsidP="00997529">
                  <w:pPr>
                    <w:pStyle w:val="T2"/>
                    <w:spacing w:after="0"/>
                    <w:ind w:left="0" w:right="0"/>
                    <w:jc w:val="left"/>
                    <w:rPr>
                      <w:b w:val="0"/>
                      <w:sz w:val="18"/>
                      <w:szCs w:val="18"/>
                      <w:lang w:eastAsia="ko-KR"/>
                    </w:rPr>
                  </w:pPr>
                  <w:r>
                    <w:rPr>
                      <w:b w:val="0"/>
                      <w:sz w:val="18"/>
                      <w:szCs w:val="18"/>
                      <w:lang w:eastAsia="ko-KR"/>
                    </w:rPr>
                    <w:t>svverman@qti.qualcomm.com</w:t>
                  </w:r>
                </w:p>
              </w:tc>
            </w:tr>
            <w:tr w:rsidR="00997529" w:rsidRPr="00CD4C78" w14:paraId="62317B5E" w14:textId="77777777" w:rsidTr="00C52B98">
              <w:trPr>
                <w:trHeight w:val="359"/>
                <w:jc w:val="center"/>
              </w:trPr>
              <w:tc>
                <w:tcPr>
                  <w:tcW w:w="1850" w:type="dxa"/>
                  <w:vAlign w:val="center"/>
                </w:tcPr>
                <w:p w14:paraId="441DC957" w14:textId="3C51DF8F" w:rsidR="00997529" w:rsidRPr="00C52B98" w:rsidRDefault="00997529" w:rsidP="00997529">
                  <w:pPr>
                    <w:pStyle w:val="T2"/>
                    <w:spacing w:after="0"/>
                    <w:ind w:left="0" w:right="0"/>
                    <w:jc w:val="left"/>
                    <w:rPr>
                      <w:b w:val="0"/>
                      <w:sz w:val="18"/>
                      <w:szCs w:val="18"/>
                      <w:lang w:eastAsia="ko-KR"/>
                    </w:rPr>
                  </w:pPr>
                </w:p>
              </w:tc>
              <w:tc>
                <w:tcPr>
                  <w:tcW w:w="2160" w:type="dxa"/>
                  <w:vAlign w:val="center"/>
                </w:tcPr>
                <w:p w14:paraId="45C1DDCE" w14:textId="6603D6BC" w:rsidR="00997529" w:rsidRPr="00C52B98" w:rsidRDefault="00997529" w:rsidP="00997529">
                  <w:pPr>
                    <w:pStyle w:val="T2"/>
                    <w:spacing w:after="0"/>
                    <w:ind w:left="0" w:right="0"/>
                    <w:jc w:val="left"/>
                    <w:rPr>
                      <w:b w:val="0"/>
                      <w:sz w:val="18"/>
                      <w:szCs w:val="18"/>
                      <w:lang w:eastAsia="ko-KR"/>
                    </w:rPr>
                  </w:pPr>
                </w:p>
              </w:tc>
              <w:tc>
                <w:tcPr>
                  <w:tcW w:w="1080" w:type="dxa"/>
                  <w:vAlign w:val="center"/>
                </w:tcPr>
                <w:p w14:paraId="39670173" w14:textId="77777777" w:rsidR="00997529" w:rsidRPr="00C52B98" w:rsidRDefault="00997529" w:rsidP="00997529">
                  <w:pPr>
                    <w:pStyle w:val="T2"/>
                    <w:spacing w:after="0"/>
                    <w:ind w:left="0" w:right="0"/>
                    <w:jc w:val="left"/>
                    <w:rPr>
                      <w:b w:val="0"/>
                      <w:sz w:val="18"/>
                      <w:szCs w:val="18"/>
                      <w:lang w:eastAsia="ko-KR"/>
                    </w:rPr>
                  </w:pPr>
                </w:p>
              </w:tc>
              <w:tc>
                <w:tcPr>
                  <w:tcW w:w="895" w:type="dxa"/>
                  <w:vAlign w:val="center"/>
                </w:tcPr>
                <w:p w14:paraId="3FAF7BE8" w14:textId="77777777" w:rsidR="00997529" w:rsidRPr="00C52B98" w:rsidRDefault="00997529" w:rsidP="00997529">
                  <w:pPr>
                    <w:pStyle w:val="T2"/>
                    <w:spacing w:after="0"/>
                    <w:ind w:left="0" w:right="0"/>
                    <w:jc w:val="left"/>
                    <w:rPr>
                      <w:b w:val="0"/>
                      <w:sz w:val="18"/>
                      <w:szCs w:val="18"/>
                      <w:lang w:eastAsia="ko-KR"/>
                    </w:rPr>
                  </w:pPr>
                </w:p>
              </w:tc>
              <w:tc>
                <w:tcPr>
                  <w:tcW w:w="2713" w:type="dxa"/>
                  <w:vAlign w:val="center"/>
                </w:tcPr>
                <w:p w14:paraId="4A315909" w14:textId="5B608123" w:rsidR="00997529" w:rsidRPr="00C52B98" w:rsidRDefault="00997529" w:rsidP="00997529">
                  <w:pPr>
                    <w:pStyle w:val="T2"/>
                    <w:spacing w:after="0"/>
                    <w:ind w:left="0" w:right="0"/>
                    <w:jc w:val="left"/>
                    <w:rPr>
                      <w:b w:val="0"/>
                      <w:sz w:val="18"/>
                      <w:szCs w:val="18"/>
                      <w:lang w:eastAsia="ko-KR"/>
                    </w:rPr>
                  </w:pPr>
                </w:p>
              </w:tc>
            </w:tr>
            <w:tr w:rsidR="00C52B98" w:rsidRPr="00CD4C78" w14:paraId="4C0478B9" w14:textId="77777777" w:rsidTr="00C52B98">
              <w:trPr>
                <w:trHeight w:val="359"/>
                <w:jc w:val="center"/>
              </w:trPr>
              <w:tc>
                <w:tcPr>
                  <w:tcW w:w="1850" w:type="dxa"/>
                </w:tcPr>
                <w:p w14:paraId="1F56C1D5" w14:textId="3D9DC756" w:rsidR="00C52B98" w:rsidRPr="00C52B98" w:rsidRDefault="00C52B98" w:rsidP="00C52B98">
                  <w:pPr>
                    <w:rPr>
                      <w:szCs w:val="18"/>
                    </w:rPr>
                  </w:pPr>
                </w:p>
              </w:tc>
              <w:tc>
                <w:tcPr>
                  <w:tcW w:w="2160" w:type="dxa"/>
                </w:tcPr>
                <w:p w14:paraId="5E56C572" w14:textId="2BFA550E" w:rsidR="00C52B98" w:rsidRPr="00C52B98" w:rsidRDefault="00C52B98" w:rsidP="00C52B98">
                  <w:pPr>
                    <w:rPr>
                      <w:szCs w:val="18"/>
                    </w:rPr>
                  </w:pPr>
                </w:p>
              </w:tc>
              <w:tc>
                <w:tcPr>
                  <w:tcW w:w="1080" w:type="dxa"/>
                </w:tcPr>
                <w:p w14:paraId="41E181AD" w14:textId="77777777" w:rsidR="00C52B98" w:rsidRPr="00C52B98" w:rsidRDefault="00C52B98" w:rsidP="00C52B98">
                  <w:pPr>
                    <w:rPr>
                      <w:szCs w:val="18"/>
                    </w:rPr>
                  </w:pPr>
                </w:p>
              </w:tc>
              <w:tc>
                <w:tcPr>
                  <w:tcW w:w="895" w:type="dxa"/>
                </w:tcPr>
                <w:p w14:paraId="0338ACD5" w14:textId="77777777" w:rsidR="00C52B98" w:rsidRPr="00C52B98" w:rsidRDefault="00C52B98" w:rsidP="00C52B98">
                  <w:pPr>
                    <w:rPr>
                      <w:szCs w:val="18"/>
                    </w:rPr>
                  </w:pPr>
                </w:p>
              </w:tc>
              <w:tc>
                <w:tcPr>
                  <w:tcW w:w="2713" w:type="dxa"/>
                </w:tcPr>
                <w:p w14:paraId="304B18D5" w14:textId="77777777" w:rsidR="00C52B98" w:rsidRPr="00C52B98" w:rsidRDefault="00C52B98" w:rsidP="00C52B98">
                  <w:pPr>
                    <w:rPr>
                      <w:szCs w:val="18"/>
                    </w:rPr>
                  </w:pPr>
                </w:p>
              </w:tc>
            </w:tr>
            <w:tr w:rsidR="00C52B98" w:rsidRPr="00CD4C78" w14:paraId="65DDF5B9" w14:textId="77777777" w:rsidTr="00C52B98">
              <w:trPr>
                <w:trHeight w:val="359"/>
                <w:jc w:val="center"/>
              </w:trPr>
              <w:tc>
                <w:tcPr>
                  <w:tcW w:w="1850" w:type="dxa"/>
                </w:tcPr>
                <w:p w14:paraId="62983DC7" w14:textId="77777777" w:rsidR="00C52B98" w:rsidRPr="00C52B98" w:rsidRDefault="00C52B98" w:rsidP="00C52B98">
                  <w:pPr>
                    <w:rPr>
                      <w:szCs w:val="18"/>
                    </w:rPr>
                  </w:pPr>
                </w:p>
              </w:tc>
              <w:tc>
                <w:tcPr>
                  <w:tcW w:w="2160" w:type="dxa"/>
                </w:tcPr>
                <w:p w14:paraId="0586DCB4" w14:textId="77777777" w:rsidR="00C52B98" w:rsidRPr="00C52B98" w:rsidRDefault="00C52B98" w:rsidP="00C52B98">
                  <w:pPr>
                    <w:rPr>
                      <w:szCs w:val="18"/>
                    </w:rPr>
                  </w:pPr>
                </w:p>
              </w:tc>
              <w:tc>
                <w:tcPr>
                  <w:tcW w:w="1080" w:type="dxa"/>
                </w:tcPr>
                <w:p w14:paraId="21CD9DF7" w14:textId="77777777" w:rsidR="00C52B98" w:rsidRPr="00C52B98" w:rsidRDefault="00C52B98" w:rsidP="00C52B98">
                  <w:pPr>
                    <w:rPr>
                      <w:szCs w:val="18"/>
                    </w:rPr>
                  </w:pPr>
                </w:p>
              </w:tc>
              <w:tc>
                <w:tcPr>
                  <w:tcW w:w="895" w:type="dxa"/>
                </w:tcPr>
                <w:p w14:paraId="6831C586" w14:textId="77777777" w:rsidR="00C52B98" w:rsidRPr="00C52B98" w:rsidRDefault="00C52B98" w:rsidP="00C52B98">
                  <w:pPr>
                    <w:rPr>
                      <w:szCs w:val="18"/>
                    </w:rPr>
                  </w:pPr>
                </w:p>
              </w:tc>
              <w:tc>
                <w:tcPr>
                  <w:tcW w:w="2713" w:type="dxa"/>
                </w:tcPr>
                <w:p w14:paraId="587399BE" w14:textId="77777777" w:rsidR="00C52B98" w:rsidRPr="00C52B98" w:rsidRDefault="00C52B98" w:rsidP="00C52B98">
                  <w:pPr>
                    <w:rPr>
                      <w:szCs w:val="18"/>
                    </w:rPr>
                  </w:pPr>
                </w:p>
              </w:tc>
            </w:tr>
            <w:tr w:rsidR="00C52B98" w:rsidRPr="00CD4C78" w14:paraId="6EB21979" w14:textId="77777777" w:rsidTr="00C52B98">
              <w:trPr>
                <w:trHeight w:val="359"/>
                <w:jc w:val="center"/>
              </w:trPr>
              <w:tc>
                <w:tcPr>
                  <w:tcW w:w="1850" w:type="dxa"/>
                </w:tcPr>
                <w:p w14:paraId="0F28A309" w14:textId="77777777" w:rsidR="00C52B98" w:rsidRPr="00C52B98" w:rsidRDefault="00C52B98" w:rsidP="00C52B98">
                  <w:pPr>
                    <w:rPr>
                      <w:szCs w:val="18"/>
                    </w:rPr>
                  </w:pPr>
                </w:p>
              </w:tc>
              <w:tc>
                <w:tcPr>
                  <w:tcW w:w="2160" w:type="dxa"/>
                </w:tcPr>
                <w:p w14:paraId="2503482B" w14:textId="77777777" w:rsidR="00C52B98" w:rsidRPr="00C52B98" w:rsidRDefault="00C52B98" w:rsidP="00C52B98">
                  <w:pPr>
                    <w:rPr>
                      <w:szCs w:val="18"/>
                    </w:rPr>
                  </w:pPr>
                </w:p>
              </w:tc>
              <w:tc>
                <w:tcPr>
                  <w:tcW w:w="1080" w:type="dxa"/>
                </w:tcPr>
                <w:p w14:paraId="09F4606F" w14:textId="77777777" w:rsidR="00C52B98" w:rsidRPr="00C52B98" w:rsidRDefault="00C52B98" w:rsidP="00C52B98">
                  <w:pPr>
                    <w:rPr>
                      <w:szCs w:val="18"/>
                    </w:rPr>
                  </w:pPr>
                </w:p>
              </w:tc>
              <w:tc>
                <w:tcPr>
                  <w:tcW w:w="895" w:type="dxa"/>
                </w:tcPr>
                <w:p w14:paraId="7F242862" w14:textId="77777777" w:rsidR="00C52B98" w:rsidRPr="00C52B98" w:rsidRDefault="00C52B98" w:rsidP="00C52B98">
                  <w:pPr>
                    <w:rPr>
                      <w:szCs w:val="18"/>
                    </w:rPr>
                  </w:pPr>
                </w:p>
              </w:tc>
              <w:tc>
                <w:tcPr>
                  <w:tcW w:w="2713" w:type="dxa"/>
                </w:tcPr>
                <w:p w14:paraId="292E424C" w14:textId="77777777" w:rsidR="00C52B98" w:rsidRPr="00C52B98" w:rsidRDefault="00C52B98" w:rsidP="00C52B98">
                  <w:pPr>
                    <w:rPr>
                      <w:szCs w:val="18"/>
                    </w:rPr>
                  </w:pPr>
                </w:p>
              </w:tc>
            </w:tr>
          </w:tbl>
          <w:p w14:paraId="41883C2E" w14:textId="77777777" w:rsidR="00EA6977" w:rsidRDefault="00EA6977" w:rsidP="000609BC">
            <w:pPr>
              <w:pStyle w:val="T2"/>
            </w:pPr>
          </w:p>
        </w:tc>
      </w:tr>
    </w:tbl>
    <w:p w14:paraId="2B8B977C" w14:textId="77777777" w:rsidR="003E4403" w:rsidRPr="00CD4C78" w:rsidRDefault="003E4403">
      <w:pPr>
        <w:pStyle w:val="T1"/>
        <w:spacing w:after="120"/>
        <w:rPr>
          <w:sz w:val="22"/>
        </w:rPr>
      </w:pPr>
    </w:p>
    <w:p w14:paraId="253F28C5" w14:textId="77777777" w:rsidR="003E4403" w:rsidRPr="00CD4C78" w:rsidRDefault="003E4403">
      <w:pPr>
        <w:pStyle w:val="T1"/>
        <w:spacing w:after="120"/>
        <w:rPr>
          <w:sz w:val="22"/>
        </w:rPr>
      </w:pPr>
    </w:p>
    <w:p w14:paraId="030BD44E" w14:textId="77777777" w:rsidR="003E4403" w:rsidRPr="00CD4C78" w:rsidRDefault="003E4403" w:rsidP="003E4403">
      <w:pPr>
        <w:pStyle w:val="T1"/>
        <w:spacing w:after="120"/>
      </w:pPr>
      <w:r w:rsidRPr="00CD4C78">
        <w:t>Abstract</w:t>
      </w:r>
    </w:p>
    <w:p w14:paraId="77DC536E" w14:textId="0140B3AA"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mments</w:t>
      </w:r>
      <w:r w:rsidR="003C395D">
        <w:rPr>
          <w:sz w:val="20"/>
          <w:lang w:eastAsia="ko-KR"/>
        </w:rPr>
        <w:t xml:space="preserve"> from the </w:t>
      </w:r>
      <w:r w:rsidR="00837C18">
        <w:rPr>
          <w:sz w:val="20"/>
          <w:lang w:eastAsia="ko-KR"/>
        </w:rPr>
        <w:t>CC3</w:t>
      </w:r>
      <w:r w:rsidR="00074034">
        <w:rPr>
          <w:sz w:val="20"/>
          <w:lang w:eastAsia="ko-KR"/>
        </w:rPr>
        <w:t>6</w:t>
      </w:r>
      <w:r w:rsidR="00F32724">
        <w:rPr>
          <w:sz w:val="20"/>
          <w:lang w:eastAsia="ko-KR"/>
        </w:rPr>
        <w:t xml:space="preserve"> </w:t>
      </w:r>
      <w:r w:rsidR="003C395D">
        <w:rPr>
          <w:sz w:val="20"/>
          <w:lang w:eastAsia="ko-KR"/>
        </w:rPr>
        <w:t>on P802.11</w:t>
      </w:r>
      <w:r w:rsidR="00E561BD">
        <w:rPr>
          <w:sz w:val="20"/>
          <w:lang w:eastAsia="ko-KR"/>
        </w:rPr>
        <w:t>be</w:t>
      </w:r>
      <w:r w:rsidR="003C395D">
        <w:rPr>
          <w:sz w:val="20"/>
          <w:lang w:eastAsia="ko-KR"/>
        </w:rPr>
        <w:t xml:space="preserve"> D</w:t>
      </w:r>
      <w:r w:rsidR="00074034">
        <w:rPr>
          <w:sz w:val="20"/>
          <w:lang w:eastAsia="ko-KR"/>
        </w:rPr>
        <w:t>1.</w:t>
      </w:r>
      <w:r w:rsidR="00E561BD">
        <w:rPr>
          <w:sz w:val="20"/>
          <w:lang w:eastAsia="ko-KR"/>
        </w:rPr>
        <w:t>0</w:t>
      </w:r>
      <w:r w:rsidR="007A7F48">
        <w:rPr>
          <w:sz w:val="20"/>
          <w:lang w:eastAsia="ko-KR"/>
        </w:rPr>
        <w:t>:</w:t>
      </w:r>
      <w:r w:rsidR="0085027D">
        <w:rPr>
          <w:sz w:val="20"/>
          <w:lang w:eastAsia="ko-KR"/>
        </w:rPr>
        <w:t xml:space="preserve"> </w:t>
      </w:r>
      <w:r w:rsidR="00F90BC4">
        <w:rPr>
          <w:sz w:val="20"/>
          <w:lang w:eastAsia="ko-KR"/>
        </w:rPr>
        <w:t>Some</w:t>
      </w:r>
      <w:r w:rsidR="0085027D">
        <w:rPr>
          <w:sz w:val="20"/>
          <w:lang w:eastAsia="ko-KR"/>
        </w:rPr>
        <w:t xml:space="preserve"> comments in 36.3.1</w:t>
      </w:r>
      <w:r w:rsidR="00F90BC4">
        <w:rPr>
          <w:sz w:val="20"/>
          <w:lang w:eastAsia="ko-KR"/>
        </w:rPr>
        <w:t>2.7</w:t>
      </w:r>
      <w:r w:rsidR="00411A00">
        <w:rPr>
          <w:sz w:val="20"/>
          <w:lang w:eastAsia="ko-KR"/>
        </w:rPr>
        <w:t>.2</w:t>
      </w:r>
      <w:r w:rsidR="0085027D">
        <w:rPr>
          <w:sz w:val="20"/>
          <w:lang w:eastAsia="ko-KR"/>
        </w:rPr>
        <w:t xml:space="preserve"> </w:t>
      </w:r>
      <w:r w:rsidR="00F90BC4">
        <w:rPr>
          <w:sz w:val="20"/>
          <w:lang w:eastAsia="ko-KR"/>
        </w:rPr>
        <w:t>U-SIG</w:t>
      </w:r>
      <w:r w:rsidR="00411A00">
        <w:rPr>
          <w:sz w:val="20"/>
          <w:lang w:eastAsia="ko-KR"/>
        </w:rPr>
        <w:t>.</w:t>
      </w:r>
    </w:p>
    <w:p w14:paraId="5A798B69" w14:textId="77777777" w:rsidR="007A7F48" w:rsidRDefault="007A7F48" w:rsidP="004B4C24">
      <w:pPr>
        <w:jc w:val="both"/>
        <w:rPr>
          <w:sz w:val="20"/>
          <w:lang w:eastAsia="ko-KR"/>
        </w:rPr>
      </w:pPr>
    </w:p>
    <w:p w14:paraId="03E63402" w14:textId="77777777" w:rsidR="00153BE2" w:rsidRDefault="00153BE2" w:rsidP="004B4C24">
      <w:pPr>
        <w:jc w:val="both"/>
        <w:rPr>
          <w:sz w:val="20"/>
          <w:lang w:eastAsia="ko-KR"/>
        </w:rPr>
      </w:pPr>
    </w:p>
    <w:p w14:paraId="3165E3AE" w14:textId="77777777" w:rsidR="005E768D" w:rsidRDefault="005E768D" w:rsidP="005E768D"/>
    <w:p w14:paraId="2CDC5178" w14:textId="77777777" w:rsidR="00146459" w:rsidRDefault="00146459" w:rsidP="005E768D">
      <w:r>
        <w:t xml:space="preserve">NOTE – </w:t>
      </w:r>
      <w:r w:rsidR="009A2E63">
        <w:t>Set</w:t>
      </w:r>
      <w:r>
        <w:t xml:space="preserve"> the Track Changes Viewing Option in the MS Word to “All Markup” to clearly see the proposed text edits.</w:t>
      </w:r>
    </w:p>
    <w:p w14:paraId="1B2E3878" w14:textId="77777777" w:rsidR="00EF05A7" w:rsidRDefault="00EF05A7" w:rsidP="005E768D"/>
    <w:p w14:paraId="57391F32" w14:textId="77777777" w:rsidR="00EF05A7" w:rsidRDefault="00EF05A7" w:rsidP="005E768D"/>
    <w:p w14:paraId="456EA591" w14:textId="77777777" w:rsidR="00EF05A7" w:rsidRPr="00EF05A7" w:rsidRDefault="00EF05A7" w:rsidP="005E768D">
      <w:pPr>
        <w:rPr>
          <w:b/>
          <w:sz w:val="22"/>
        </w:rPr>
      </w:pPr>
      <w:r w:rsidRPr="00EF05A7">
        <w:rPr>
          <w:b/>
          <w:sz w:val="22"/>
        </w:rPr>
        <w:t>Revision History:</w:t>
      </w:r>
    </w:p>
    <w:p w14:paraId="40D294CD" w14:textId="77777777" w:rsidR="00EF05A7" w:rsidRPr="00CD4C78" w:rsidRDefault="00EF05A7" w:rsidP="005E768D"/>
    <w:p w14:paraId="676E57F7" w14:textId="54B41130" w:rsidR="00535131" w:rsidRDefault="00EF05A7" w:rsidP="00411A00">
      <w:r>
        <w:t>R</w:t>
      </w:r>
      <w:r w:rsidR="004A3995">
        <w:t>0</w:t>
      </w:r>
      <w:r>
        <w:t xml:space="preserve">: </w:t>
      </w:r>
      <w:r w:rsidR="004A3995">
        <w:t>Initial version.</w:t>
      </w:r>
      <w:r w:rsidR="00347401">
        <w:t xml:space="preserve"> Resolve </w:t>
      </w:r>
      <w:r w:rsidR="00347401" w:rsidRPr="00347401">
        <w:t>CID</w:t>
      </w:r>
      <w:r w:rsidR="000F1061">
        <w:t>s</w:t>
      </w:r>
      <w:r w:rsidR="00F90BC4">
        <w:t xml:space="preserve"> </w:t>
      </w:r>
      <w:r w:rsidR="00411A00">
        <w:t>4595, 4944, 4945, 5408, 6434, 6435, 7199, 7200,</w:t>
      </w:r>
      <w:r w:rsidR="00B36EBA">
        <w:t xml:space="preserve"> 7345,</w:t>
      </w:r>
      <w:r w:rsidR="00411A00">
        <w:t xml:space="preserve"> 7999, 8000, 8001, 8002, 8003, 8004, 8005</w:t>
      </w:r>
      <w:r w:rsidR="000424CF">
        <w:rPr>
          <w:rFonts w:eastAsia="Times New Roman"/>
        </w:rPr>
        <w:t>.</w:t>
      </w:r>
    </w:p>
    <w:p w14:paraId="394A3736" w14:textId="77777777" w:rsidR="00A47344" w:rsidRDefault="00A47344">
      <w:pPr>
        <w:rPr>
          <w:lang w:eastAsia="ko-KR"/>
        </w:rPr>
      </w:pPr>
    </w:p>
    <w:p w14:paraId="6F34E08A" w14:textId="77777777" w:rsidR="00EF05A7" w:rsidRPr="00CD4C78" w:rsidRDefault="00EF05A7"/>
    <w:p w14:paraId="5A970ABD" w14:textId="77777777" w:rsidR="00DC0CA2" w:rsidRPr="00CD4C78" w:rsidRDefault="005E768D" w:rsidP="00F2637D">
      <w:r w:rsidRPr="00CD4C78">
        <w:br w:type="page"/>
      </w:r>
    </w:p>
    <w:p w14:paraId="6ADC926F" w14:textId="32C12972" w:rsidR="00AE3E44" w:rsidRDefault="00AE3E44" w:rsidP="00AE3E44">
      <w:pPr>
        <w:pStyle w:val="Heading1"/>
      </w:pPr>
      <w:r>
        <w:lastRenderedPageBreak/>
        <w:t xml:space="preserve">CID </w:t>
      </w:r>
      <w:r w:rsidR="009E0DCF">
        <w:t>4595</w:t>
      </w:r>
      <w:r w:rsidR="00A96A69">
        <w:t>, 4944, 4945, 5408</w:t>
      </w:r>
      <w:r w:rsidR="00577F3A">
        <w:t xml:space="preserve">, </w:t>
      </w:r>
      <w:r w:rsidR="00536556">
        <w:t xml:space="preserve">7999, 8000, </w:t>
      </w:r>
      <w:r w:rsidR="00577F3A">
        <w:t>8001</w:t>
      </w:r>
    </w:p>
    <w:p w14:paraId="2AEA8D0F" w14:textId="77777777" w:rsidR="00AE3E44" w:rsidRDefault="00AE3E44" w:rsidP="00AE3E44">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AE3E44" w:rsidRPr="009522BD" w14:paraId="76CF382D" w14:textId="77777777" w:rsidTr="00D073FD">
        <w:trPr>
          <w:trHeight w:val="278"/>
        </w:trPr>
        <w:tc>
          <w:tcPr>
            <w:tcW w:w="661" w:type="dxa"/>
            <w:shd w:val="clear" w:color="auto" w:fill="auto"/>
            <w:hideMark/>
          </w:tcPr>
          <w:p w14:paraId="03323F1C"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39ABD3AA"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FE3E6F9" w14:textId="77777777" w:rsidR="00AE3E44" w:rsidRPr="002E58A7" w:rsidRDefault="00AE3E44" w:rsidP="00354CB7">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35208A24"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3C605CF2"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57DA8FE5" w14:textId="77777777" w:rsidR="00AE3E44" w:rsidRPr="002E58A7" w:rsidRDefault="00AE3E44" w:rsidP="00354CB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5B7A6E" w:rsidRPr="009522BD" w14:paraId="73D04324" w14:textId="77777777" w:rsidTr="00D073FD">
        <w:trPr>
          <w:trHeight w:val="278"/>
        </w:trPr>
        <w:tc>
          <w:tcPr>
            <w:tcW w:w="661" w:type="dxa"/>
            <w:shd w:val="clear" w:color="auto" w:fill="auto"/>
          </w:tcPr>
          <w:p w14:paraId="59E779F5" w14:textId="622B3D09" w:rsidR="005B7A6E" w:rsidRPr="00D22630" w:rsidRDefault="005B7A6E" w:rsidP="005B7A6E">
            <w:pPr>
              <w:rPr>
                <w:rFonts w:ascii="Arial" w:eastAsia="Times New Roman" w:hAnsi="Arial" w:cs="Arial"/>
                <w:sz w:val="20"/>
                <w:lang w:val="en-US" w:eastAsia="ko-KR"/>
              </w:rPr>
            </w:pPr>
            <w:r w:rsidRPr="00D22630">
              <w:rPr>
                <w:rFonts w:ascii="Arial" w:eastAsia="Times New Roman" w:hAnsi="Arial" w:cs="Arial"/>
                <w:sz w:val="20"/>
                <w:lang w:val="en-US" w:eastAsia="ko-KR"/>
              </w:rPr>
              <w:t>7999</w:t>
            </w:r>
          </w:p>
        </w:tc>
        <w:tc>
          <w:tcPr>
            <w:tcW w:w="1217" w:type="dxa"/>
            <w:shd w:val="clear" w:color="auto" w:fill="auto"/>
          </w:tcPr>
          <w:p w14:paraId="203E9821" w14:textId="00C42008" w:rsidR="005B7A6E" w:rsidRPr="00D22630" w:rsidRDefault="005B7A6E" w:rsidP="005B7A6E">
            <w:pPr>
              <w:rPr>
                <w:rFonts w:ascii="Arial" w:eastAsia="Times New Roman" w:hAnsi="Arial" w:cs="Arial"/>
                <w:sz w:val="20"/>
                <w:lang w:val="en-US" w:eastAsia="ko-KR"/>
              </w:rPr>
            </w:pPr>
            <w:r>
              <w:rPr>
                <w:rFonts w:ascii="Arial" w:hAnsi="Arial" w:cs="Arial"/>
                <w:sz w:val="20"/>
                <w:lang w:val="en-US"/>
              </w:rPr>
              <w:t>36.3.12.7.2</w:t>
            </w:r>
          </w:p>
        </w:tc>
        <w:tc>
          <w:tcPr>
            <w:tcW w:w="1161" w:type="dxa"/>
            <w:shd w:val="clear" w:color="auto" w:fill="auto"/>
          </w:tcPr>
          <w:p w14:paraId="1C5EE196" w14:textId="5369AA74" w:rsidR="005B7A6E" w:rsidRPr="00D22630" w:rsidRDefault="005B7A6E" w:rsidP="005B7A6E">
            <w:pPr>
              <w:rPr>
                <w:rFonts w:ascii="Arial" w:eastAsia="Times New Roman" w:hAnsi="Arial" w:cs="Arial"/>
                <w:sz w:val="20"/>
                <w:lang w:val="en-US" w:eastAsia="ko-KR"/>
              </w:rPr>
            </w:pPr>
            <w:r>
              <w:rPr>
                <w:rFonts w:ascii="Arial" w:hAnsi="Arial" w:cs="Arial"/>
                <w:sz w:val="20"/>
              </w:rPr>
              <w:t>409.02</w:t>
            </w:r>
          </w:p>
        </w:tc>
        <w:tc>
          <w:tcPr>
            <w:tcW w:w="1546" w:type="dxa"/>
            <w:shd w:val="clear" w:color="auto" w:fill="auto"/>
          </w:tcPr>
          <w:p w14:paraId="7F0108C9" w14:textId="17BD1895" w:rsidR="005B7A6E" w:rsidRPr="00D22630" w:rsidRDefault="005B7A6E" w:rsidP="005B7A6E">
            <w:pPr>
              <w:rPr>
                <w:rFonts w:ascii="Arial" w:eastAsia="Times New Roman" w:hAnsi="Arial" w:cs="Arial"/>
                <w:sz w:val="20"/>
                <w:lang w:val="en-US" w:eastAsia="ko-KR"/>
              </w:rPr>
            </w:pPr>
            <w:r>
              <w:rPr>
                <w:rFonts w:ascii="Arial" w:hAnsi="Arial" w:cs="Arial"/>
                <w:sz w:val="20"/>
              </w:rPr>
              <w:t>Add the word "also"</w:t>
            </w:r>
          </w:p>
        </w:tc>
        <w:tc>
          <w:tcPr>
            <w:tcW w:w="1530" w:type="dxa"/>
            <w:shd w:val="clear" w:color="auto" w:fill="auto"/>
          </w:tcPr>
          <w:p w14:paraId="65BB0A4B" w14:textId="4C64C9F2" w:rsidR="005B7A6E" w:rsidRPr="00D22630" w:rsidRDefault="005B7A6E" w:rsidP="005B7A6E">
            <w:pPr>
              <w:rPr>
                <w:rFonts w:ascii="Arial" w:eastAsia="Times New Roman" w:hAnsi="Arial" w:cs="Arial"/>
                <w:sz w:val="20"/>
                <w:lang w:val="en-US" w:eastAsia="ko-KR"/>
              </w:rPr>
            </w:pPr>
            <w:r>
              <w:rPr>
                <w:rFonts w:ascii="Arial" w:hAnsi="Arial" w:cs="Arial"/>
                <w:sz w:val="20"/>
              </w:rPr>
              <w:t>Change</w:t>
            </w:r>
            <w:r>
              <w:rPr>
                <w:rFonts w:ascii="Arial" w:hAnsi="Arial" w:cs="Arial"/>
                <w:sz w:val="20"/>
              </w:rPr>
              <w:br/>
              <w:t>"EHT defines an ER"</w:t>
            </w:r>
            <w:r>
              <w:rPr>
                <w:rFonts w:ascii="Arial" w:hAnsi="Arial" w:cs="Arial"/>
                <w:sz w:val="20"/>
              </w:rPr>
              <w:br/>
              <w:t>to</w:t>
            </w:r>
            <w:r>
              <w:rPr>
                <w:rFonts w:ascii="Arial" w:hAnsi="Arial" w:cs="Arial"/>
                <w:sz w:val="20"/>
              </w:rPr>
              <w:br/>
              <w:t>"EHT also defines an ER"</w:t>
            </w:r>
          </w:p>
        </w:tc>
        <w:tc>
          <w:tcPr>
            <w:tcW w:w="3690" w:type="dxa"/>
          </w:tcPr>
          <w:p w14:paraId="257A1EE1" w14:textId="77777777" w:rsidR="005B7A6E" w:rsidRDefault="0015772B" w:rsidP="005B7A6E">
            <w:pPr>
              <w:rPr>
                <w:rFonts w:ascii="Arial" w:eastAsia="Times New Roman" w:hAnsi="Arial" w:cs="Arial"/>
                <w:sz w:val="20"/>
                <w:lang w:val="en-US" w:eastAsia="ko-KR"/>
              </w:rPr>
            </w:pPr>
            <w:r>
              <w:rPr>
                <w:rFonts w:ascii="Arial" w:eastAsia="Times New Roman" w:hAnsi="Arial" w:cs="Arial"/>
                <w:sz w:val="20"/>
                <w:lang w:val="en-US" w:eastAsia="ko-KR"/>
              </w:rPr>
              <w:t>Accepted</w:t>
            </w:r>
            <w:r w:rsidR="00166EE8">
              <w:rPr>
                <w:rFonts w:ascii="Arial" w:eastAsia="Times New Roman" w:hAnsi="Arial" w:cs="Arial"/>
                <w:sz w:val="20"/>
                <w:lang w:val="en-US" w:eastAsia="ko-KR"/>
              </w:rPr>
              <w:t>.</w:t>
            </w:r>
          </w:p>
          <w:p w14:paraId="57F7E457" w14:textId="77777777" w:rsidR="00166EE8" w:rsidRDefault="00166EE8" w:rsidP="005B7A6E">
            <w:pPr>
              <w:rPr>
                <w:rFonts w:ascii="Arial" w:eastAsia="Times New Roman" w:hAnsi="Arial" w:cs="Arial"/>
                <w:sz w:val="20"/>
                <w:lang w:val="en-US" w:eastAsia="ko-KR"/>
              </w:rPr>
            </w:pPr>
          </w:p>
          <w:p w14:paraId="5386C213" w14:textId="2BF8736A" w:rsidR="00166EE8" w:rsidRPr="00D22630" w:rsidRDefault="00166EE8" w:rsidP="005B7A6E">
            <w:pPr>
              <w:rPr>
                <w:rFonts w:ascii="Arial" w:eastAsia="Times New Roman" w:hAnsi="Arial" w:cs="Arial"/>
                <w:sz w:val="20"/>
                <w:lang w:val="en-US" w:eastAsia="ko-KR"/>
              </w:rPr>
            </w:pPr>
            <w:r>
              <w:rPr>
                <w:rFonts w:ascii="Arial" w:eastAsia="Times New Roman" w:hAnsi="Arial" w:cs="Arial"/>
                <w:sz w:val="20"/>
                <w:lang w:val="en-US" w:eastAsia="ko-KR"/>
              </w:rPr>
              <w:t xml:space="preserve">Note to editor: This is in </w:t>
            </w:r>
            <w:r w:rsidR="002F517B">
              <w:rPr>
                <w:rFonts w:ascii="Arial" w:eastAsia="Times New Roman" w:hAnsi="Arial" w:cs="Arial"/>
                <w:sz w:val="20"/>
                <w:lang w:val="en-US" w:eastAsia="ko-KR"/>
              </w:rPr>
              <w:t xml:space="preserve">P534L54 in </w:t>
            </w:r>
            <w:r w:rsidR="005C2090">
              <w:rPr>
                <w:rFonts w:ascii="Arial" w:eastAsia="Times New Roman" w:hAnsi="Arial" w:cs="Arial"/>
                <w:sz w:val="20"/>
                <w:lang w:val="en-US" w:eastAsia="ko-KR"/>
              </w:rPr>
              <w:t>802.</w:t>
            </w:r>
            <w:r w:rsidR="002F517B">
              <w:rPr>
                <w:rFonts w:ascii="Arial" w:eastAsia="Times New Roman" w:hAnsi="Arial" w:cs="Arial"/>
                <w:sz w:val="20"/>
                <w:lang w:val="en-US" w:eastAsia="ko-KR"/>
              </w:rPr>
              <w:t>11be spec draft D1.31.</w:t>
            </w:r>
          </w:p>
        </w:tc>
      </w:tr>
      <w:tr w:rsidR="00063D18" w:rsidRPr="001D296D" w14:paraId="73DDEDD9" w14:textId="77777777" w:rsidTr="005038E9">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7FC43C67" w14:textId="77777777" w:rsidR="00063D18" w:rsidRPr="005676F4" w:rsidRDefault="00063D18" w:rsidP="005038E9">
            <w:pPr>
              <w:rPr>
                <w:rFonts w:ascii="Arial" w:hAnsi="Arial" w:cs="Arial"/>
                <w:sz w:val="20"/>
              </w:rPr>
            </w:pPr>
            <w:r>
              <w:rPr>
                <w:rFonts w:ascii="Arial" w:hAnsi="Arial" w:cs="Arial"/>
                <w:sz w:val="20"/>
              </w:rPr>
              <w:t>4944</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264E437D" w14:textId="77777777" w:rsidR="00063D18" w:rsidRPr="001D296D" w:rsidRDefault="00063D18" w:rsidP="005038E9">
            <w:pPr>
              <w:rPr>
                <w:rFonts w:ascii="Arial" w:hAnsi="Arial" w:cs="Arial"/>
                <w:sz w:val="20"/>
                <w:lang w:val="en-US"/>
              </w:rPr>
            </w:pPr>
            <w:r>
              <w:rPr>
                <w:rFonts w:ascii="Arial" w:hAnsi="Arial" w:cs="Arial"/>
                <w:sz w:val="20"/>
                <w:lang w:val="en-US"/>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37FE6DB" w14:textId="77777777" w:rsidR="00063D18" w:rsidRPr="005676F4" w:rsidRDefault="00063D18" w:rsidP="005038E9">
            <w:pPr>
              <w:rPr>
                <w:rFonts w:ascii="Arial" w:hAnsi="Arial" w:cs="Arial"/>
                <w:sz w:val="20"/>
              </w:rPr>
            </w:pPr>
            <w:r>
              <w:rPr>
                <w:rFonts w:ascii="Arial" w:hAnsi="Arial" w:cs="Arial"/>
                <w:sz w:val="20"/>
              </w:rPr>
              <w:t>409.02</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7CC82E3B" w14:textId="77777777" w:rsidR="00063D18" w:rsidRPr="001D296D" w:rsidRDefault="00063D18" w:rsidP="005038E9">
            <w:pPr>
              <w:rPr>
                <w:rFonts w:ascii="Arial" w:hAnsi="Arial" w:cs="Arial"/>
                <w:sz w:val="20"/>
              </w:rPr>
            </w:pPr>
            <w:r>
              <w:rPr>
                <w:rFonts w:ascii="Arial" w:hAnsi="Arial" w:cs="Arial"/>
                <w:sz w:val="20"/>
              </w:rPr>
              <w:t>"For forward compatibility, EHT defines an ER preamble while not defining an ER PPDU".  EHT has not defined an ER preamble.  It has only defined the U-SIG of ER preamble.</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6A282FF" w14:textId="77777777" w:rsidR="00063D18" w:rsidRPr="001D296D" w:rsidRDefault="00063D18" w:rsidP="005038E9">
            <w:pPr>
              <w:rPr>
                <w:rFonts w:ascii="Arial" w:hAnsi="Arial" w:cs="Arial"/>
                <w:sz w:val="20"/>
              </w:rPr>
            </w:pPr>
            <w:r>
              <w:rPr>
                <w:rFonts w:ascii="Arial" w:hAnsi="Arial" w:cs="Arial"/>
                <w:sz w:val="20"/>
              </w:rPr>
              <w:t>define the entire ER preamble</w:t>
            </w:r>
          </w:p>
        </w:tc>
        <w:tc>
          <w:tcPr>
            <w:tcW w:w="3690" w:type="dxa"/>
            <w:tcBorders>
              <w:top w:val="single" w:sz="4" w:space="0" w:color="000000"/>
              <w:left w:val="single" w:sz="4" w:space="0" w:color="000000"/>
              <w:bottom w:val="single" w:sz="4" w:space="0" w:color="000000"/>
              <w:right w:val="single" w:sz="4" w:space="0" w:color="000000"/>
            </w:tcBorders>
          </w:tcPr>
          <w:p w14:paraId="43884A53" w14:textId="77777777" w:rsidR="00063D18" w:rsidRDefault="00063D18" w:rsidP="005038E9">
            <w:pPr>
              <w:rPr>
                <w:rFonts w:ascii="Arial" w:hAnsi="Arial" w:cs="Arial"/>
                <w:sz w:val="20"/>
              </w:rPr>
            </w:pPr>
            <w:r>
              <w:rPr>
                <w:rFonts w:ascii="Arial" w:hAnsi="Arial" w:cs="Arial"/>
                <w:sz w:val="20"/>
              </w:rPr>
              <w:t>Revised.</w:t>
            </w:r>
          </w:p>
          <w:p w14:paraId="5E983C40" w14:textId="3F3BD451" w:rsidR="00063D18" w:rsidRDefault="00702E74" w:rsidP="005038E9">
            <w:pPr>
              <w:rPr>
                <w:rFonts w:ascii="Arial" w:hAnsi="Arial" w:cs="Arial"/>
                <w:sz w:val="20"/>
              </w:rPr>
            </w:pPr>
            <w:r>
              <w:rPr>
                <w:rFonts w:ascii="Arial" w:hAnsi="Arial" w:cs="Arial"/>
                <w:sz w:val="20"/>
              </w:rPr>
              <w:t xml:space="preserve">The entire </w:t>
            </w:r>
            <w:r w:rsidR="00063D18">
              <w:rPr>
                <w:rFonts w:ascii="Arial" w:hAnsi="Arial" w:cs="Arial"/>
                <w:sz w:val="20"/>
              </w:rPr>
              <w:t xml:space="preserve">ER preamble </w:t>
            </w:r>
            <w:r w:rsidR="000D0F7B">
              <w:rPr>
                <w:rFonts w:ascii="Arial" w:hAnsi="Arial" w:cs="Arial"/>
                <w:sz w:val="20"/>
              </w:rPr>
              <w:t>was not defined. O</w:t>
            </w:r>
            <w:r w:rsidR="00063D18">
              <w:rPr>
                <w:rFonts w:ascii="Arial" w:hAnsi="Arial" w:cs="Arial"/>
                <w:sz w:val="20"/>
              </w:rPr>
              <w:t xml:space="preserve">nly the U-SIG </w:t>
            </w:r>
            <w:r w:rsidR="000D0F7B">
              <w:rPr>
                <w:rFonts w:ascii="Arial" w:hAnsi="Arial" w:cs="Arial"/>
                <w:sz w:val="20"/>
              </w:rPr>
              <w:t xml:space="preserve">structure (not even the contents) </w:t>
            </w:r>
            <w:r w:rsidR="00063D18">
              <w:rPr>
                <w:rFonts w:ascii="Arial" w:hAnsi="Arial" w:cs="Arial"/>
                <w:sz w:val="20"/>
              </w:rPr>
              <w:t>of an ER preamble</w:t>
            </w:r>
            <w:r w:rsidR="000D0F7B">
              <w:rPr>
                <w:rFonts w:ascii="Arial" w:hAnsi="Arial" w:cs="Arial"/>
                <w:sz w:val="20"/>
              </w:rPr>
              <w:t xml:space="preserve"> was defined for futureproof</w:t>
            </w:r>
            <w:r w:rsidR="009D6A4A">
              <w:rPr>
                <w:rFonts w:ascii="Arial" w:hAnsi="Arial" w:cs="Arial"/>
                <w:sz w:val="20"/>
              </w:rPr>
              <w:t xml:space="preserve"> in R1</w:t>
            </w:r>
            <w:r w:rsidR="00063D18">
              <w:rPr>
                <w:rFonts w:ascii="Arial" w:hAnsi="Arial" w:cs="Arial"/>
                <w:sz w:val="20"/>
              </w:rPr>
              <w:t xml:space="preserve">. </w:t>
            </w:r>
            <w:r w:rsidR="008C0F47">
              <w:rPr>
                <w:rFonts w:ascii="Arial" w:hAnsi="Arial" w:cs="Arial"/>
                <w:sz w:val="20"/>
              </w:rPr>
              <w:t>Therefore, c</w:t>
            </w:r>
            <w:r w:rsidR="00063D18">
              <w:rPr>
                <w:rFonts w:ascii="Arial" w:hAnsi="Arial" w:cs="Arial"/>
                <w:sz w:val="20"/>
              </w:rPr>
              <w:t>hange “an ER preamble” to “the U-SIG field of an ER preamble.”</w:t>
            </w:r>
          </w:p>
          <w:p w14:paraId="114C44E2" w14:textId="3B2344EF" w:rsidR="00063D18" w:rsidRDefault="00063D18" w:rsidP="005038E9">
            <w:pPr>
              <w:rPr>
                <w:rFonts w:ascii="Arial" w:hAnsi="Arial" w:cs="Arial"/>
                <w:sz w:val="20"/>
              </w:rPr>
            </w:pPr>
          </w:p>
          <w:p w14:paraId="531853CC" w14:textId="5EA1EB16" w:rsidR="001D18F7" w:rsidRDefault="001D18F7" w:rsidP="005038E9">
            <w:pPr>
              <w:rPr>
                <w:rFonts w:ascii="Arial" w:eastAsia="Times New Roman" w:hAnsi="Arial" w:cs="Arial"/>
                <w:sz w:val="20"/>
                <w:lang w:val="en-US" w:eastAsia="ko-KR"/>
              </w:rPr>
            </w:pPr>
            <w:r>
              <w:rPr>
                <w:rFonts w:ascii="Arial" w:eastAsia="Times New Roman" w:hAnsi="Arial" w:cs="Arial"/>
                <w:sz w:val="20"/>
                <w:lang w:val="en-US" w:eastAsia="ko-KR"/>
              </w:rPr>
              <w:t xml:space="preserve">Note to editor: This is in P534L54 in </w:t>
            </w:r>
            <w:r w:rsidR="005C2090">
              <w:rPr>
                <w:rFonts w:ascii="Arial" w:eastAsia="Times New Roman" w:hAnsi="Arial" w:cs="Arial"/>
                <w:sz w:val="20"/>
                <w:lang w:val="en-US" w:eastAsia="ko-KR"/>
              </w:rPr>
              <w:t>802.</w:t>
            </w:r>
            <w:r>
              <w:rPr>
                <w:rFonts w:ascii="Arial" w:eastAsia="Times New Roman" w:hAnsi="Arial" w:cs="Arial"/>
                <w:sz w:val="20"/>
                <w:lang w:val="en-US" w:eastAsia="ko-KR"/>
              </w:rPr>
              <w:t>11be spec draft D1.31.</w:t>
            </w:r>
            <w:r>
              <w:rPr>
                <w:rFonts w:ascii="Arial" w:hAnsi="Arial" w:cs="Arial"/>
                <w:sz w:val="20"/>
              </w:rPr>
              <w:t xml:space="preserve"> Change “an ER preamble” to “the U-SIG field of an ER preamble.”</w:t>
            </w:r>
          </w:p>
          <w:p w14:paraId="1F807786" w14:textId="77777777" w:rsidR="001D18F7" w:rsidRDefault="001D18F7" w:rsidP="005038E9">
            <w:pPr>
              <w:rPr>
                <w:rFonts w:ascii="Arial" w:hAnsi="Arial" w:cs="Arial"/>
                <w:sz w:val="20"/>
              </w:rPr>
            </w:pPr>
          </w:p>
          <w:p w14:paraId="35FB5F94" w14:textId="77777777" w:rsidR="00063D18" w:rsidRPr="001D296D" w:rsidRDefault="00063D18" w:rsidP="005038E9">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Pr>
                <w:rFonts w:ascii="Arial" w:hAnsi="Arial" w:cs="Arial"/>
                <w:i/>
                <w:iCs/>
                <w:sz w:val="20"/>
                <w:highlight w:val="yellow"/>
              </w:rPr>
              <w:t>4944</w:t>
            </w:r>
            <w:r w:rsidRPr="001D296D">
              <w:rPr>
                <w:rFonts w:ascii="Arial" w:hAnsi="Arial" w:cs="Arial"/>
                <w:i/>
                <w:iCs/>
                <w:sz w:val="20"/>
                <w:highlight w:val="yellow"/>
              </w:rPr>
              <w:t xml:space="preserve"> as shown in the following document</w:t>
            </w:r>
          </w:p>
          <w:p w14:paraId="078E8391" w14:textId="77777777" w:rsidR="00063D18" w:rsidRPr="001D296D" w:rsidRDefault="00063D18" w:rsidP="005038E9">
            <w:pPr>
              <w:rPr>
                <w:rFonts w:ascii="Arial" w:hAnsi="Arial" w:cs="Arial"/>
                <w:i/>
                <w:iCs/>
                <w:sz w:val="20"/>
                <w:highlight w:val="yellow"/>
              </w:rPr>
            </w:pPr>
          </w:p>
          <w:p w14:paraId="0159FA24" w14:textId="77777777" w:rsidR="00063D18" w:rsidRPr="001D296D" w:rsidRDefault="00077078" w:rsidP="005038E9">
            <w:pPr>
              <w:rPr>
                <w:rFonts w:ascii="Arial" w:hAnsi="Arial" w:cs="Arial"/>
                <w:sz w:val="20"/>
              </w:rPr>
            </w:pPr>
            <w:hyperlink r:id="rId11" w:history="1">
              <w:r w:rsidR="00063D18" w:rsidRPr="00E3156F">
                <w:rPr>
                  <w:rStyle w:val="Hyperlink"/>
                  <w:rFonts w:ascii="Arial" w:hAnsi="Arial" w:cs="Arial"/>
                  <w:i/>
                  <w:iCs/>
                  <w:sz w:val="20"/>
                  <w:highlight w:val="yellow"/>
                </w:rPr>
                <w:t>https://mentor.ieee.org/802.11/dcn/21/11-21-1165-00-00be-cc36-comment-resolution-on-u-sig-part-3.docx</w:t>
              </w:r>
            </w:hyperlink>
          </w:p>
        </w:tc>
      </w:tr>
      <w:tr w:rsidR="00841F26" w:rsidRPr="001D296D" w14:paraId="28E674EF" w14:textId="77777777" w:rsidTr="003D50C4">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C0ED30F" w14:textId="77777777" w:rsidR="00841F26" w:rsidRDefault="00841F26" w:rsidP="003D50C4">
            <w:pPr>
              <w:rPr>
                <w:rFonts w:ascii="Arial" w:hAnsi="Arial" w:cs="Arial"/>
                <w:sz w:val="20"/>
              </w:rPr>
            </w:pPr>
            <w:r>
              <w:rPr>
                <w:rFonts w:ascii="Arial" w:hAnsi="Arial" w:cs="Arial"/>
                <w:sz w:val="20"/>
              </w:rPr>
              <w:t>4945</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4FC3A3E4" w14:textId="77777777" w:rsidR="00841F26" w:rsidRDefault="00841F26" w:rsidP="003D50C4">
            <w:pPr>
              <w:rPr>
                <w:rFonts w:ascii="Arial" w:hAnsi="Arial" w:cs="Arial"/>
                <w:sz w:val="20"/>
                <w:lang w:val="en-US"/>
              </w:rPr>
            </w:pPr>
            <w:r>
              <w:rPr>
                <w:rFonts w:ascii="Arial" w:hAnsi="Arial" w:cs="Arial"/>
                <w:sz w:val="20"/>
                <w:lang w:val="en-US"/>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1F733992" w14:textId="77777777" w:rsidR="00841F26" w:rsidRPr="005676F4" w:rsidRDefault="00841F26" w:rsidP="003D50C4">
            <w:pPr>
              <w:rPr>
                <w:rFonts w:ascii="Arial" w:hAnsi="Arial" w:cs="Arial"/>
                <w:sz w:val="20"/>
              </w:rPr>
            </w:pPr>
            <w:r>
              <w:rPr>
                <w:rFonts w:ascii="Arial" w:hAnsi="Arial" w:cs="Arial"/>
                <w:sz w:val="20"/>
              </w:rPr>
              <w:t>409.03</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2274646B" w14:textId="77777777" w:rsidR="00841F26" w:rsidRPr="001D296D" w:rsidRDefault="00841F26" w:rsidP="003D50C4">
            <w:pPr>
              <w:rPr>
                <w:rFonts w:ascii="Arial" w:hAnsi="Arial" w:cs="Arial"/>
                <w:sz w:val="20"/>
              </w:rPr>
            </w:pPr>
            <w:r>
              <w:rPr>
                <w:rFonts w:ascii="Arial" w:hAnsi="Arial" w:cs="Arial"/>
                <w:sz w:val="20"/>
              </w:rPr>
              <w:t xml:space="preserve">"An EHT STA with dot11EHTBaseLineFeaturesImplementedOnly equal to true shall be able to decode and interpret the version independent content in the U-SIG of an ER preamble that may be introduced in IEEE 802.11 PHY clauses that are defined for 2.4, 5, and 6 GHz spectrum from Clause 36 (Extremely high throughput </w:t>
            </w:r>
            <w:r>
              <w:rPr>
                <w:rFonts w:ascii="Arial" w:hAnsi="Arial" w:cs="Arial"/>
                <w:sz w:val="20"/>
              </w:rPr>
              <w:lastRenderedPageBreak/>
              <w:t xml:space="preserve">(EHT) PHY specification) onwards."  Without a specific definition of all the fields </w:t>
            </w:r>
            <w:proofErr w:type="spellStart"/>
            <w:r>
              <w:rPr>
                <w:rFonts w:ascii="Arial" w:hAnsi="Arial" w:cs="Arial"/>
                <w:sz w:val="20"/>
              </w:rPr>
              <w:t>preceeding</w:t>
            </w:r>
            <w:proofErr w:type="spellEnd"/>
            <w:r>
              <w:rPr>
                <w:rFonts w:ascii="Arial" w:hAnsi="Arial" w:cs="Arial"/>
                <w:sz w:val="20"/>
              </w:rPr>
              <w:t xml:space="preserve"> the U-SIG of an ER preamble, this requirement is impossible.</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663D1032" w14:textId="77777777" w:rsidR="00841F26" w:rsidRPr="001D296D" w:rsidRDefault="00841F26" w:rsidP="003D50C4">
            <w:pPr>
              <w:rPr>
                <w:rFonts w:ascii="Arial" w:hAnsi="Arial" w:cs="Arial"/>
                <w:sz w:val="20"/>
              </w:rPr>
            </w:pPr>
            <w:r>
              <w:rPr>
                <w:rFonts w:ascii="Arial" w:hAnsi="Arial" w:cs="Arial"/>
                <w:sz w:val="20"/>
              </w:rPr>
              <w:lastRenderedPageBreak/>
              <w:t>define the entire ER preamble</w:t>
            </w:r>
          </w:p>
        </w:tc>
        <w:tc>
          <w:tcPr>
            <w:tcW w:w="3690" w:type="dxa"/>
            <w:tcBorders>
              <w:top w:val="single" w:sz="4" w:space="0" w:color="000000"/>
              <w:left w:val="single" w:sz="4" w:space="0" w:color="000000"/>
              <w:bottom w:val="single" w:sz="4" w:space="0" w:color="000000"/>
              <w:right w:val="single" w:sz="4" w:space="0" w:color="000000"/>
            </w:tcBorders>
          </w:tcPr>
          <w:p w14:paraId="4FA33843" w14:textId="77777777" w:rsidR="00841F26" w:rsidRDefault="00841F26" w:rsidP="003D50C4">
            <w:pPr>
              <w:rPr>
                <w:rFonts w:ascii="Arial" w:hAnsi="Arial" w:cs="Arial"/>
                <w:sz w:val="20"/>
              </w:rPr>
            </w:pPr>
            <w:r>
              <w:rPr>
                <w:rFonts w:ascii="Arial" w:hAnsi="Arial" w:cs="Arial"/>
                <w:sz w:val="20"/>
              </w:rPr>
              <w:t>Rejected.</w:t>
            </w:r>
          </w:p>
          <w:p w14:paraId="43B243F9" w14:textId="30601DAE" w:rsidR="00841F26" w:rsidRPr="001D296D" w:rsidRDefault="009D6A4A" w:rsidP="003D50C4">
            <w:pPr>
              <w:rPr>
                <w:rFonts w:ascii="Arial" w:hAnsi="Arial" w:cs="Arial"/>
                <w:sz w:val="20"/>
              </w:rPr>
            </w:pPr>
            <w:r>
              <w:rPr>
                <w:rFonts w:ascii="Arial" w:hAnsi="Arial" w:cs="Arial"/>
                <w:sz w:val="20"/>
              </w:rPr>
              <w:t>The entire ER preamble was not defined. Only the U-SIG structure (not even the contents) of an ER preamble was defined for futureproof in R1. S</w:t>
            </w:r>
            <w:r w:rsidR="00841F26">
              <w:rPr>
                <w:rFonts w:ascii="Arial" w:hAnsi="Arial" w:cs="Arial"/>
                <w:sz w:val="20"/>
              </w:rPr>
              <w:t>ince it’s been made clear in this sentence that it’s “the U-SIG of an ER preamble,” no change is needed.</w:t>
            </w:r>
          </w:p>
        </w:tc>
      </w:tr>
      <w:tr w:rsidR="006D7A57" w:rsidRPr="001D296D" w14:paraId="07B02EAD" w14:textId="77777777" w:rsidTr="005038E9">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1E43D0E3" w14:textId="77777777" w:rsidR="006D7A57" w:rsidRDefault="006D7A57" w:rsidP="005038E9">
            <w:pPr>
              <w:rPr>
                <w:rFonts w:ascii="Arial" w:hAnsi="Arial" w:cs="Arial"/>
                <w:sz w:val="20"/>
              </w:rPr>
            </w:pPr>
            <w:r>
              <w:rPr>
                <w:rFonts w:ascii="Arial" w:hAnsi="Arial" w:cs="Arial"/>
                <w:sz w:val="20"/>
              </w:rPr>
              <w:t>5408</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2AB156A1" w14:textId="77777777" w:rsidR="006D7A57" w:rsidRDefault="006D7A57" w:rsidP="005038E9">
            <w:pPr>
              <w:rPr>
                <w:rFonts w:ascii="Arial" w:hAnsi="Arial" w:cs="Arial"/>
                <w:sz w:val="20"/>
                <w:lang w:val="en-US"/>
              </w:rPr>
            </w:pPr>
            <w:r>
              <w:rPr>
                <w:rFonts w:ascii="Arial" w:hAnsi="Arial" w:cs="Arial"/>
                <w:sz w:val="20"/>
                <w:lang w:val="en-US"/>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705520DF" w14:textId="77777777" w:rsidR="006D7A57" w:rsidRDefault="006D7A57" w:rsidP="005038E9">
            <w:pPr>
              <w:rPr>
                <w:rFonts w:ascii="Arial" w:hAnsi="Arial" w:cs="Arial"/>
                <w:sz w:val="20"/>
              </w:rPr>
            </w:pPr>
            <w:r>
              <w:rPr>
                <w:rFonts w:ascii="Arial" w:hAnsi="Arial" w:cs="Arial"/>
                <w:sz w:val="20"/>
              </w:rPr>
              <w:t>409.02</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0CDB08AB" w14:textId="77777777" w:rsidR="006D7A57" w:rsidRDefault="006D7A57" w:rsidP="005038E9">
            <w:pPr>
              <w:rPr>
                <w:rFonts w:ascii="Arial" w:hAnsi="Arial" w:cs="Arial"/>
                <w:sz w:val="20"/>
              </w:rPr>
            </w:pPr>
            <w:r>
              <w:rPr>
                <w:rFonts w:ascii="Arial" w:hAnsi="Arial" w:cs="Arial"/>
                <w:sz w:val="20"/>
              </w:rPr>
              <w:t xml:space="preserve">Per Motion 137, #SP292, 802.11be supports to define ER preamble but not ER PPDU in R1. The sentence "EHT </w:t>
            </w:r>
            <w:proofErr w:type="spellStart"/>
            <w:r>
              <w:rPr>
                <w:rFonts w:ascii="Arial" w:hAnsi="Arial" w:cs="Arial"/>
                <w:sz w:val="20"/>
              </w:rPr>
              <w:t>defiens</w:t>
            </w:r>
            <w:proofErr w:type="spellEnd"/>
            <w:r>
              <w:rPr>
                <w:rFonts w:ascii="Arial" w:hAnsi="Arial" w:cs="Arial"/>
                <w:sz w:val="20"/>
              </w:rPr>
              <w:t xml:space="preserve"> an ER preamble while not defining an ER PPDU" </w:t>
            </w:r>
            <w:proofErr w:type="gramStart"/>
            <w:r>
              <w:rPr>
                <w:rFonts w:ascii="Arial" w:hAnsi="Arial" w:cs="Arial"/>
                <w:sz w:val="20"/>
              </w:rPr>
              <w:t>should  be</w:t>
            </w:r>
            <w:proofErr w:type="gramEnd"/>
            <w:r>
              <w:rPr>
                <w:rFonts w:ascii="Arial" w:hAnsi="Arial" w:cs="Arial"/>
                <w:sz w:val="20"/>
              </w:rPr>
              <w:t xml:space="preserve"> conditioned on in R1.</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49E85320" w14:textId="77777777" w:rsidR="006D7A57" w:rsidRDefault="006D7A57" w:rsidP="005038E9">
            <w:pPr>
              <w:rPr>
                <w:rFonts w:ascii="Arial" w:hAnsi="Arial" w:cs="Arial"/>
                <w:sz w:val="20"/>
              </w:rPr>
            </w:pPr>
            <w:r>
              <w:rPr>
                <w:rFonts w:ascii="Arial" w:hAnsi="Arial" w:cs="Arial"/>
                <w:sz w:val="20"/>
              </w:rPr>
              <w:t xml:space="preserve">Change to "EHT defines an ER preamble while not defining an ER PPDU </w:t>
            </w:r>
            <w:bookmarkStart w:id="0" w:name="_Hlk77181251"/>
            <w:r>
              <w:rPr>
                <w:rFonts w:ascii="Arial" w:hAnsi="Arial" w:cs="Arial"/>
                <w:sz w:val="20"/>
              </w:rPr>
              <w:t>for an EHT STA with dot11EHTBaseLineFeaturesImplementedOnly equal to true</w:t>
            </w:r>
            <w:bookmarkEnd w:id="0"/>
            <w:r>
              <w:rPr>
                <w:rFonts w:ascii="Arial" w:hAnsi="Arial" w:cs="Arial"/>
                <w:sz w:val="20"/>
              </w:rPr>
              <w:t>."</w:t>
            </w:r>
          </w:p>
        </w:tc>
        <w:tc>
          <w:tcPr>
            <w:tcW w:w="3690" w:type="dxa"/>
            <w:tcBorders>
              <w:top w:val="single" w:sz="4" w:space="0" w:color="000000"/>
              <w:left w:val="single" w:sz="4" w:space="0" w:color="000000"/>
              <w:bottom w:val="single" w:sz="4" w:space="0" w:color="000000"/>
              <w:right w:val="single" w:sz="4" w:space="0" w:color="000000"/>
            </w:tcBorders>
          </w:tcPr>
          <w:p w14:paraId="2FC10044" w14:textId="77777777" w:rsidR="00C8279D" w:rsidRDefault="00C8279D" w:rsidP="005038E9">
            <w:pPr>
              <w:rPr>
                <w:rFonts w:ascii="Arial" w:hAnsi="Arial" w:cs="Arial"/>
                <w:sz w:val="20"/>
              </w:rPr>
            </w:pPr>
            <w:r>
              <w:rPr>
                <w:rFonts w:ascii="Arial" w:hAnsi="Arial" w:cs="Arial"/>
                <w:sz w:val="20"/>
              </w:rPr>
              <w:t>Accepted</w:t>
            </w:r>
            <w:r w:rsidR="00E60326">
              <w:rPr>
                <w:rFonts w:ascii="Arial" w:hAnsi="Arial" w:cs="Arial"/>
                <w:sz w:val="20"/>
              </w:rPr>
              <w:t>.</w:t>
            </w:r>
          </w:p>
          <w:p w14:paraId="56354E51" w14:textId="77777777" w:rsidR="00E60326" w:rsidRDefault="00E60326" w:rsidP="005038E9">
            <w:pPr>
              <w:rPr>
                <w:rFonts w:ascii="Arial" w:hAnsi="Arial" w:cs="Arial"/>
                <w:sz w:val="20"/>
              </w:rPr>
            </w:pPr>
          </w:p>
          <w:p w14:paraId="70C9C5A5" w14:textId="303EB40E" w:rsidR="00E60326" w:rsidRPr="001D296D" w:rsidRDefault="00E60326" w:rsidP="005038E9">
            <w:pPr>
              <w:rPr>
                <w:rFonts w:ascii="Arial" w:hAnsi="Arial" w:cs="Arial"/>
                <w:sz w:val="20"/>
              </w:rPr>
            </w:pPr>
            <w:r>
              <w:rPr>
                <w:rFonts w:ascii="Arial" w:hAnsi="Arial" w:cs="Arial"/>
                <w:sz w:val="20"/>
              </w:rPr>
              <w:t>Note to editor: This is in P534L</w:t>
            </w:r>
            <w:r w:rsidR="00F47436">
              <w:rPr>
                <w:rFonts w:ascii="Arial" w:hAnsi="Arial" w:cs="Arial"/>
                <w:sz w:val="20"/>
              </w:rPr>
              <w:t>54 in 802.11be spec draft D1.31.</w:t>
            </w:r>
          </w:p>
        </w:tc>
      </w:tr>
      <w:tr w:rsidR="00041539" w:rsidRPr="001D296D" w14:paraId="23E2C0F8" w14:textId="77777777" w:rsidTr="00D073FD">
        <w:trPr>
          <w:trHeight w:val="278"/>
        </w:trPr>
        <w:tc>
          <w:tcPr>
            <w:tcW w:w="661" w:type="dxa"/>
            <w:shd w:val="clear" w:color="auto" w:fill="auto"/>
          </w:tcPr>
          <w:p w14:paraId="06AB1D72" w14:textId="3E8C220A" w:rsidR="00041539" w:rsidRPr="00DC4FB7" w:rsidRDefault="00041539" w:rsidP="00041539">
            <w:pPr>
              <w:rPr>
                <w:rFonts w:ascii="Arial" w:hAnsi="Arial" w:cs="Arial"/>
                <w:sz w:val="20"/>
                <w:lang w:val="en-US" w:eastAsia="zh-CN"/>
              </w:rPr>
            </w:pPr>
            <w:r>
              <w:rPr>
                <w:rFonts w:ascii="Arial" w:hAnsi="Arial" w:cs="Arial"/>
                <w:sz w:val="20"/>
                <w:lang w:val="en-US" w:eastAsia="zh-CN"/>
              </w:rPr>
              <w:t>4595</w:t>
            </w:r>
          </w:p>
        </w:tc>
        <w:tc>
          <w:tcPr>
            <w:tcW w:w="1217" w:type="dxa"/>
            <w:shd w:val="clear" w:color="auto" w:fill="auto"/>
          </w:tcPr>
          <w:p w14:paraId="17534865" w14:textId="28D3D05C" w:rsidR="00041539" w:rsidRPr="001D296D" w:rsidRDefault="00041539" w:rsidP="00041539">
            <w:pPr>
              <w:rPr>
                <w:rFonts w:ascii="Arial" w:hAnsi="Arial" w:cs="Arial"/>
                <w:sz w:val="20"/>
                <w:lang w:val="en-US"/>
              </w:rPr>
            </w:pPr>
            <w:r>
              <w:rPr>
                <w:rFonts w:ascii="Arial" w:hAnsi="Arial" w:cs="Arial"/>
                <w:sz w:val="20"/>
                <w:lang w:val="en-US"/>
              </w:rPr>
              <w:t>36.3.12.7.2</w:t>
            </w:r>
          </w:p>
        </w:tc>
        <w:tc>
          <w:tcPr>
            <w:tcW w:w="1161" w:type="dxa"/>
            <w:shd w:val="clear" w:color="auto" w:fill="auto"/>
          </w:tcPr>
          <w:p w14:paraId="710D110C" w14:textId="5591CF04" w:rsidR="00041539" w:rsidRPr="001D296D" w:rsidRDefault="00041539" w:rsidP="00041539">
            <w:pPr>
              <w:rPr>
                <w:rFonts w:ascii="Arial" w:hAnsi="Arial" w:cs="Arial"/>
                <w:sz w:val="20"/>
                <w:lang w:val="en-US"/>
              </w:rPr>
            </w:pPr>
            <w:r>
              <w:rPr>
                <w:rFonts w:ascii="Arial" w:hAnsi="Arial" w:cs="Arial"/>
                <w:sz w:val="20"/>
              </w:rPr>
              <w:t>409.03</w:t>
            </w:r>
          </w:p>
        </w:tc>
        <w:tc>
          <w:tcPr>
            <w:tcW w:w="1546" w:type="dxa"/>
            <w:shd w:val="clear" w:color="auto" w:fill="auto"/>
          </w:tcPr>
          <w:p w14:paraId="1D53E8B5" w14:textId="55BF9F2C" w:rsidR="00041539" w:rsidRPr="001D296D" w:rsidRDefault="00041539" w:rsidP="00041539">
            <w:pPr>
              <w:rPr>
                <w:rFonts w:ascii="Arial" w:hAnsi="Arial" w:cs="Arial"/>
                <w:sz w:val="20"/>
              </w:rPr>
            </w:pPr>
            <w:r>
              <w:rPr>
                <w:rFonts w:ascii="Arial" w:hAnsi="Arial" w:cs="Arial"/>
                <w:sz w:val="20"/>
              </w:rPr>
              <w:t xml:space="preserve">"For forward compatibility, EHT defines an ER preamble while not defining an ER PPDU. An EHT STA with dot11EHTBaseLineFeaturesImplementedOnly equal to true shall be able to decode and interpret the version independent content in the U-SIG of an ER preamble that may be introduced in IEEE 802.11 PHY clauses that are defined for 2.4, 5, and 6 </w:t>
            </w:r>
            <w:r>
              <w:rPr>
                <w:rFonts w:ascii="Arial" w:hAnsi="Arial" w:cs="Arial"/>
                <w:sz w:val="20"/>
              </w:rPr>
              <w:lastRenderedPageBreak/>
              <w:t>GHz spectrum from Clause 36 (Extremely high throughput (EHT) PHY specification) onwards. Regardless of the value of the PHY Version Identifier field in U-SIG, an EHT STA with dot11</w:t>
            </w:r>
            <w:proofErr w:type="gramStart"/>
            <w:r>
              <w:rPr>
                <w:rFonts w:ascii="Arial" w:hAnsi="Arial" w:cs="Arial"/>
                <w:sz w:val="20"/>
              </w:rPr>
              <w:t>EHTBaseLineFeaturesImplementedOnly  ...</w:t>
            </w:r>
            <w:proofErr w:type="gramEnd"/>
            <w:r>
              <w:rPr>
                <w:rFonts w:ascii="Arial" w:hAnsi="Arial" w:cs="Arial"/>
                <w:sz w:val="20"/>
              </w:rPr>
              <w:t>" is not future proofed in the sense that all EHT 11beR1 STAs and all future STAs are expected to respect that preamble.</w:t>
            </w:r>
          </w:p>
        </w:tc>
        <w:tc>
          <w:tcPr>
            <w:tcW w:w="1530" w:type="dxa"/>
            <w:shd w:val="clear" w:color="auto" w:fill="auto"/>
          </w:tcPr>
          <w:p w14:paraId="3713183C" w14:textId="334A4934" w:rsidR="00041539" w:rsidRPr="001D296D" w:rsidRDefault="00041539" w:rsidP="00041539">
            <w:pPr>
              <w:rPr>
                <w:rFonts w:ascii="Arial" w:hAnsi="Arial" w:cs="Arial"/>
                <w:sz w:val="20"/>
              </w:rPr>
            </w:pPr>
            <w:r>
              <w:rPr>
                <w:rFonts w:ascii="Arial" w:hAnsi="Arial" w:cs="Arial"/>
                <w:sz w:val="20"/>
              </w:rPr>
              <w:lastRenderedPageBreak/>
              <w:t>Change dot11EHTBaseLineFeaturesImplementedOnly to dot11EHTOptionImplemented 2x in this paragraph. If R2 wants to add something stronger, they can, but by default (or by omission) R2 shouldn't be allowed to do something weaker.</w:t>
            </w:r>
          </w:p>
        </w:tc>
        <w:tc>
          <w:tcPr>
            <w:tcW w:w="3690" w:type="dxa"/>
          </w:tcPr>
          <w:p w14:paraId="72957D47" w14:textId="138C98C4" w:rsidR="00041539" w:rsidRDefault="00041539" w:rsidP="00041539">
            <w:pPr>
              <w:rPr>
                <w:rFonts w:ascii="Arial" w:hAnsi="Arial" w:cs="Arial"/>
                <w:sz w:val="20"/>
              </w:rPr>
            </w:pPr>
            <w:r w:rsidRPr="001D296D">
              <w:rPr>
                <w:rFonts w:ascii="Arial" w:hAnsi="Arial" w:cs="Arial"/>
                <w:sz w:val="20"/>
              </w:rPr>
              <w:t>Re</w:t>
            </w:r>
            <w:r>
              <w:rPr>
                <w:rFonts w:ascii="Arial" w:hAnsi="Arial" w:cs="Arial"/>
                <w:sz w:val="20"/>
              </w:rPr>
              <w:t>vis</w:t>
            </w:r>
            <w:r w:rsidRPr="001D296D">
              <w:rPr>
                <w:rFonts w:ascii="Arial" w:hAnsi="Arial" w:cs="Arial"/>
                <w:sz w:val="20"/>
              </w:rPr>
              <w:t>ed.</w:t>
            </w:r>
          </w:p>
          <w:p w14:paraId="13CD436A" w14:textId="1E75692E" w:rsidR="00132AF8" w:rsidRDefault="00132AF8" w:rsidP="00041539">
            <w:pPr>
              <w:rPr>
                <w:rFonts w:ascii="Arial" w:hAnsi="Arial" w:cs="Arial"/>
                <w:sz w:val="20"/>
              </w:rPr>
            </w:pPr>
            <w:r>
              <w:rPr>
                <w:rFonts w:ascii="Arial" w:hAnsi="Arial" w:cs="Arial"/>
                <w:sz w:val="20"/>
              </w:rPr>
              <w:t xml:space="preserve">All EHT STAs should be able to decode and </w:t>
            </w:r>
            <w:proofErr w:type="spellStart"/>
            <w:r>
              <w:rPr>
                <w:rFonts w:ascii="Arial" w:hAnsi="Arial" w:cs="Arial"/>
                <w:sz w:val="20"/>
              </w:rPr>
              <w:t>interprent</w:t>
            </w:r>
            <w:proofErr w:type="spellEnd"/>
            <w:r>
              <w:rPr>
                <w:rFonts w:ascii="Arial" w:hAnsi="Arial" w:cs="Arial"/>
                <w:sz w:val="20"/>
              </w:rPr>
              <w:t xml:space="preserve"> the version independent fields </w:t>
            </w:r>
            <w:r w:rsidR="00E961BC">
              <w:rPr>
                <w:rFonts w:ascii="Arial" w:hAnsi="Arial" w:cs="Arial"/>
                <w:sz w:val="20"/>
              </w:rPr>
              <w:t xml:space="preserve">in U-SIG </w:t>
            </w:r>
            <w:r w:rsidR="00C93CA3">
              <w:rPr>
                <w:rFonts w:ascii="Arial" w:hAnsi="Arial" w:cs="Arial"/>
                <w:sz w:val="20"/>
              </w:rPr>
              <w:t xml:space="preserve">field </w:t>
            </w:r>
            <w:r w:rsidR="00E961BC">
              <w:rPr>
                <w:rFonts w:ascii="Arial" w:hAnsi="Arial" w:cs="Arial"/>
                <w:sz w:val="20"/>
              </w:rPr>
              <w:t xml:space="preserve">of an ER </w:t>
            </w:r>
            <w:proofErr w:type="gramStart"/>
            <w:r w:rsidR="00E961BC">
              <w:rPr>
                <w:rFonts w:ascii="Arial" w:hAnsi="Arial" w:cs="Arial"/>
                <w:sz w:val="20"/>
              </w:rPr>
              <w:t>preamble</w:t>
            </w:r>
            <w:r w:rsidR="00CC1F4D">
              <w:rPr>
                <w:rFonts w:ascii="Arial" w:hAnsi="Arial" w:cs="Arial"/>
                <w:sz w:val="20"/>
              </w:rPr>
              <w:t>, and</w:t>
            </w:r>
            <w:proofErr w:type="gramEnd"/>
            <w:r w:rsidR="00CC1F4D">
              <w:rPr>
                <w:rFonts w:ascii="Arial" w:hAnsi="Arial" w:cs="Arial"/>
                <w:sz w:val="20"/>
              </w:rPr>
              <w:t xml:space="preserve"> defer </w:t>
            </w:r>
            <w:r w:rsidR="00F91E2B">
              <w:rPr>
                <w:rFonts w:ascii="Arial" w:hAnsi="Arial" w:cs="Arial"/>
                <w:sz w:val="20"/>
              </w:rPr>
              <w:t>accordingly</w:t>
            </w:r>
            <w:r w:rsidR="00D9086A">
              <w:rPr>
                <w:rFonts w:ascii="Arial" w:hAnsi="Arial" w:cs="Arial"/>
                <w:sz w:val="20"/>
              </w:rPr>
              <w:t xml:space="preserve">. </w:t>
            </w:r>
            <w:r w:rsidR="003B525B">
              <w:rPr>
                <w:rFonts w:ascii="Arial" w:hAnsi="Arial" w:cs="Arial"/>
                <w:sz w:val="20"/>
              </w:rPr>
              <w:t xml:space="preserve">Therefore, the </w:t>
            </w:r>
            <w:r w:rsidR="00747F48">
              <w:rPr>
                <w:rFonts w:ascii="Arial" w:hAnsi="Arial" w:cs="Arial"/>
                <w:sz w:val="20"/>
              </w:rPr>
              <w:t xml:space="preserve">two </w:t>
            </w:r>
            <w:r w:rsidR="00BB7401">
              <w:rPr>
                <w:rFonts w:ascii="Arial" w:hAnsi="Arial" w:cs="Arial"/>
                <w:sz w:val="20"/>
              </w:rPr>
              <w:t>instances</w:t>
            </w:r>
            <w:r w:rsidR="00747F48">
              <w:rPr>
                <w:rFonts w:ascii="Arial" w:hAnsi="Arial" w:cs="Arial"/>
                <w:sz w:val="20"/>
              </w:rPr>
              <w:t xml:space="preserve"> of</w:t>
            </w:r>
            <w:r w:rsidR="00BB7401">
              <w:rPr>
                <w:rFonts w:ascii="Arial" w:hAnsi="Arial" w:cs="Arial"/>
                <w:sz w:val="20"/>
              </w:rPr>
              <w:t xml:space="preserve"> the phrase </w:t>
            </w:r>
            <w:r w:rsidR="00CD393F">
              <w:rPr>
                <w:rFonts w:ascii="Arial" w:hAnsi="Arial" w:cs="Arial"/>
                <w:sz w:val="20"/>
              </w:rPr>
              <w:t xml:space="preserve">“with dot11EHTBaseLineFeaturesImplementedOnly equal to true” </w:t>
            </w:r>
            <w:r w:rsidR="00747F48">
              <w:rPr>
                <w:rFonts w:ascii="Arial" w:hAnsi="Arial" w:cs="Arial"/>
                <w:sz w:val="20"/>
              </w:rPr>
              <w:t>are</w:t>
            </w:r>
            <w:r w:rsidR="00CD393F">
              <w:rPr>
                <w:rFonts w:ascii="Arial" w:hAnsi="Arial" w:cs="Arial"/>
                <w:sz w:val="20"/>
              </w:rPr>
              <w:t xml:space="preserve"> deleted. </w:t>
            </w:r>
            <w:r w:rsidR="00894EAC">
              <w:rPr>
                <w:rFonts w:ascii="Arial" w:hAnsi="Arial" w:cs="Arial"/>
                <w:sz w:val="20"/>
              </w:rPr>
              <w:t xml:space="preserve">We could revise the sentence if </w:t>
            </w:r>
            <w:r w:rsidR="007C1ABC">
              <w:rPr>
                <w:rFonts w:ascii="Arial" w:hAnsi="Arial" w:cs="Arial"/>
                <w:sz w:val="20"/>
              </w:rPr>
              <w:t xml:space="preserve">any changes in </w:t>
            </w:r>
            <w:r w:rsidR="00894EAC">
              <w:rPr>
                <w:rFonts w:ascii="Arial" w:hAnsi="Arial" w:cs="Arial"/>
                <w:sz w:val="20"/>
              </w:rPr>
              <w:t>R2.</w:t>
            </w:r>
          </w:p>
          <w:p w14:paraId="088753B8" w14:textId="53C3EAC7" w:rsidR="00041539" w:rsidRDefault="00041539" w:rsidP="00041539">
            <w:pPr>
              <w:rPr>
                <w:rFonts w:ascii="Arial" w:hAnsi="Arial" w:cs="Arial"/>
                <w:sz w:val="20"/>
              </w:rPr>
            </w:pPr>
          </w:p>
          <w:p w14:paraId="4AA3800D" w14:textId="34E45056" w:rsidR="00041539" w:rsidRPr="001D296D" w:rsidRDefault="00041539" w:rsidP="00041539">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Pr>
                <w:rFonts w:ascii="Arial" w:hAnsi="Arial" w:cs="Arial"/>
                <w:i/>
                <w:iCs/>
                <w:sz w:val="20"/>
                <w:highlight w:val="yellow"/>
              </w:rPr>
              <w:t>4595</w:t>
            </w:r>
            <w:r w:rsidRPr="001D296D">
              <w:rPr>
                <w:rFonts w:ascii="Arial" w:hAnsi="Arial" w:cs="Arial"/>
                <w:i/>
                <w:iCs/>
                <w:sz w:val="20"/>
                <w:highlight w:val="yellow"/>
              </w:rPr>
              <w:t xml:space="preserve"> as shown in the following document</w:t>
            </w:r>
          </w:p>
          <w:p w14:paraId="7D745420" w14:textId="77777777" w:rsidR="00041539" w:rsidRPr="001D296D" w:rsidRDefault="00041539" w:rsidP="00041539">
            <w:pPr>
              <w:rPr>
                <w:rFonts w:ascii="Arial" w:hAnsi="Arial" w:cs="Arial"/>
                <w:i/>
                <w:iCs/>
                <w:sz w:val="20"/>
                <w:highlight w:val="yellow"/>
              </w:rPr>
            </w:pPr>
          </w:p>
          <w:p w14:paraId="72CC54EB" w14:textId="722C3BF5" w:rsidR="00041539" w:rsidRPr="001D296D" w:rsidRDefault="00077078" w:rsidP="00041539">
            <w:pPr>
              <w:rPr>
                <w:rFonts w:ascii="Arial" w:hAnsi="Arial" w:cs="Arial"/>
                <w:sz w:val="20"/>
              </w:rPr>
            </w:pPr>
            <w:hyperlink r:id="rId12" w:history="1">
              <w:r w:rsidR="00041539" w:rsidRPr="00E3156F">
                <w:rPr>
                  <w:rStyle w:val="Hyperlink"/>
                  <w:rFonts w:ascii="Arial" w:hAnsi="Arial" w:cs="Arial"/>
                  <w:i/>
                  <w:iCs/>
                  <w:sz w:val="20"/>
                  <w:highlight w:val="yellow"/>
                </w:rPr>
                <w:t>https://mentor.ieee.org/802.11/dcn/21/11-21-1165-00-00be-cc36-comment-resolution-on-u-sig-part-3.docx</w:t>
              </w:r>
            </w:hyperlink>
          </w:p>
        </w:tc>
      </w:tr>
      <w:tr w:rsidR="00260132" w:rsidRPr="009522BD" w14:paraId="1B66DBAE" w14:textId="77777777" w:rsidTr="003D50C4">
        <w:trPr>
          <w:trHeight w:val="278"/>
        </w:trPr>
        <w:tc>
          <w:tcPr>
            <w:tcW w:w="661" w:type="dxa"/>
            <w:shd w:val="clear" w:color="auto" w:fill="auto"/>
          </w:tcPr>
          <w:p w14:paraId="1029CC97" w14:textId="77777777" w:rsidR="00260132" w:rsidRPr="00D22630" w:rsidRDefault="00260132" w:rsidP="003D50C4">
            <w:pPr>
              <w:rPr>
                <w:rFonts w:ascii="Arial" w:eastAsia="Times New Roman" w:hAnsi="Arial" w:cs="Arial"/>
                <w:sz w:val="20"/>
                <w:lang w:val="en-US" w:eastAsia="ko-KR"/>
              </w:rPr>
            </w:pPr>
            <w:r>
              <w:rPr>
                <w:rFonts w:ascii="Arial" w:eastAsia="Times New Roman" w:hAnsi="Arial" w:cs="Arial"/>
                <w:sz w:val="20"/>
                <w:lang w:val="en-US" w:eastAsia="ko-KR"/>
              </w:rPr>
              <w:t>8000</w:t>
            </w:r>
          </w:p>
        </w:tc>
        <w:tc>
          <w:tcPr>
            <w:tcW w:w="1217" w:type="dxa"/>
            <w:shd w:val="clear" w:color="auto" w:fill="auto"/>
          </w:tcPr>
          <w:p w14:paraId="2E9A7F05" w14:textId="77777777" w:rsidR="00260132" w:rsidRPr="00D22630" w:rsidRDefault="00260132" w:rsidP="003D50C4">
            <w:pPr>
              <w:rPr>
                <w:rFonts w:ascii="Arial" w:eastAsia="Times New Roman" w:hAnsi="Arial" w:cs="Arial"/>
                <w:sz w:val="20"/>
                <w:lang w:val="en-US" w:eastAsia="ko-KR"/>
              </w:rPr>
            </w:pPr>
            <w:r>
              <w:rPr>
                <w:rFonts w:ascii="Arial" w:hAnsi="Arial" w:cs="Arial"/>
                <w:sz w:val="20"/>
                <w:lang w:val="en-US"/>
              </w:rPr>
              <w:t>36.3.12.7.2</w:t>
            </w:r>
          </w:p>
        </w:tc>
        <w:tc>
          <w:tcPr>
            <w:tcW w:w="1161" w:type="dxa"/>
            <w:shd w:val="clear" w:color="auto" w:fill="auto"/>
          </w:tcPr>
          <w:p w14:paraId="7807A533" w14:textId="77777777" w:rsidR="00260132" w:rsidRPr="00D22630" w:rsidRDefault="00260132" w:rsidP="003D50C4">
            <w:pPr>
              <w:rPr>
                <w:rFonts w:ascii="Arial" w:eastAsia="Times New Roman" w:hAnsi="Arial" w:cs="Arial"/>
                <w:sz w:val="20"/>
                <w:lang w:val="en-US" w:eastAsia="ko-KR"/>
              </w:rPr>
            </w:pPr>
            <w:r>
              <w:rPr>
                <w:rFonts w:ascii="Arial" w:hAnsi="Arial" w:cs="Arial"/>
                <w:sz w:val="20"/>
              </w:rPr>
              <w:t>409.03</w:t>
            </w:r>
          </w:p>
        </w:tc>
        <w:tc>
          <w:tcPr>
            <w:tcW w:w="1546" w:type="dxa"/>
            <w:shd w:val="clear" w:color="auto" w:fill="auto"/>
          </w:tcPr>
          <w:p w14:paraId="5859932E" w14:textId="77777777" w:rsidR="00260132" w:rsidRPr="00D22630" w:rsidRDefault="00260132" w:rsidP="003D50C4">
            <w:pPr>
              <w:rPr>
                <w:rFonts w:ascii="Arial" w:eastAsia="Times New Roman" w:hAnsi="Arial" w:cs="Arial"/>
                <w:sz w:val="20"/>
                <w:lang w:val="en-US" w:eastAsia="ko-KR"/>
              </w:rPr>
            </w:pPr>
            <w:r>
              <w:rPr>
                <w:rFonts w:ascii="Arial" w:hAnsi="Arial" w:cs="Arial"/>
                <w:sz w:val="20"/>
              </w:rPr>
              <w:t>All EHT STAs should be able decode ER preamble.</w:t>
            </w:r>
          </w:p>
        </w:tc>
        <w:tc>
          <w:tcPr>
            <w:tcW w:w="1530" w:type="dxa"/>
            <w:shd w:val="clear" w:color="auto" w:fill="auto"/>
          </w:tcPr>
          <w:p w14:paraId="7F703D13" w14:textId="77777777" w:rsidR="00260132" w:rsidRPr="00D22630" w:rsidRDefault="00260132" w:rsidP="003D50C4">
            <w:pPr>
              <w:rPr>
                <w:rFonts w:ascii="Arial" w:eastAsia="Times New Roman" w:hAnsi="Arial" w:cs="Arial"/>
                <w:sz w:val="20"/>
                <w:lang w:val="en-US" w:eastAsia="ko-KR"/>
              </w:rPr>
            </w:pPr>
            <w:r>
              <w:rPr>
                <w:rFonts w:ascii="Arial" w:hAnsi="Arial" w:cs="Arial"/>
                <w:sz w:val="20"/>
              </w:rPr>
              <w:t>Change</w:t>
            </w:r>
            <w:r>
              <w:rPr>
                <w:rFonts w:ascii="Arial" w:hAnsi="Arial" w:cs="Arial"/>
                <w:sz w:val="20"/>
              </w:rPr>
              <w:br/>
              <w:t>"An EHT STA with dot11EHTBaseLineFeaturesImplementedOnly equal to true shall be able to decode"</w:t>
            </w:r>
            <w:r>
              <w:rPr>
                <w:rFonts w:ascii="Arial" w:hAnsi="Arial" w:cs="Arial"/>
                <w:sz w:val="20"/>
              </w:rPr>
              <w:br/>
              <w:t>to</w:t>
            </w:r>
            <w:r>
              <w:rPr>
                <w:rFonts w:ascii="Arial" w:hAnsi="Arial" w:cs="Arial"/>
                <w:sz w:val="20"/>
              </w:rPr>
              <w:br/>
              <w:t>"An EHT STA shall be able to decode"</w:t>
            </w:r>
          </w:p>
        </w:tc>
        <w:tc>
          <w:tcPr>
            <w:tcW w:w="3690" w:type="dxa"/>
          </w:tcPr>
          <w:p w14:paraId="0FE3FB4A" w14:textId="77777777" w:rsidR="00260132" w:rsidRDefault="00260132" w:rsidP="003D50C4">
            <w:pPr>
              <w:rPr>
                <w:rFonts w:ascii="Arial" w:eastAsia="Times New Roman" w:hAnsi="Arial" w:cs="Arial"/>
                <w:sz w:val="20"/>
                <w:lang w:val="en-US" w:eastAsia="ko-KR"/>
              </w:rPr>
            </w:pPr>
            <w:r>
              <w:rPr>
                <w:rFonts w:ascii="Arial" w:eastAsia="Times New Roman" w:hAnsi="Arial" w:cs="Arial"/>
                <w:sz w:val="20"/>
                <w:lang w:val="en-US" w:eastAsia="ko-KR"/>
              </w:rPr>
              <w:t>Accepted.</w:t>
            </w:r>
          </w:p>
          <w:p w14:paraId="382C0340" w14:textId="77777777" w:rsidR="00260132" w:rsidRDefault="00260132" w:rsidP="003D50C4">
            <w:pPr>
              <w:rPr>
                <w:rFonts w:ascii="Arial" w:eastAsia="Times New Roman" w:hAnsi="Arial" w:cs="Arial"/>
                <w:sz w:val="20"/>
                <w:lang w:val="en-US" w:eastAsia="ko-KR"/>
              </w:rPr>
            </w:pPr>
          </w:p>
          <w:p w14:paraId="0B857F07" w14:textId="68714130" w:rsidR="00260132" w:rsidRPr="00D22630" w:rsidRDefault="00260132" w:rsidP="003D50C4">
            <w:pPr>
              <w:rPr>
                <w:rFonts w:ascii="Arial" w:eastAsia="Times New Roman" w:hAnsi="Arial" w:cs="Arial"/>
                <w:sz w:val="20"/>
                <w:lang w:val="en-US" w:eastAsia="ko-KR"/>
              </w:rPr>
            </w:pPr>
            <w:r w:rsidRPr="00D17BC0">
              <w:rPr>
                <w:rFonts w:ascii="Arial" w:eastAsia="Times New Roman" w:hAnsi="Arial" w:cs="Arial"/>
                <w:sz w:val="20"/>
                <w:lang w:val="en-US" w:eastAsia="ko-KR"/>
              </w:rPr>
              <w:t xml:space="preserve">Note to editor: </w:t>
            </w:r>
            <w:r>
              <w:rPr>
                <w:rFonts w:ascii="Arial" w:eastAsia="Times New Roman" w:hAnsi="Arial" w:cs="Arial"/>
                <w:sz w:val="20"/>
                <w:lang w:val="en-US" w:eastAsia="ko-KR"/>
              </w:rPr>
              <w:t xml:space="preserve">This is </w:t>
            </w:r>
            <w:r w:rsidRPr="00D17BC0">
              <w:rPr>
                <w:rFonts w:ascii="Arial" w:eastAsia="Times New Roman" w:hAnsi="Arial" w:cs="Arial"/>
                <w:sz w:val="20"/>
                <w:lang w:val="en-US" w:eastAsia="ko-KR"/>
              </w:rPr>
              <w:t>same resolution to CID 45</w:t>
            </w:r>
            <w:r>
              <w:rPr>
                <w:rFonts w:ascii="Arial" w:eastAsia="Times New Roman" w:hAnsi="Arial" w:cs="Arial"/>
                <w:sz w:val="20"/>
                <w:lang w:val="en-US" w:eastAsia="ko-KR"/>
              </w:rPr>
              <w:t>95</w:t>
            </w:r>
            <w:r w:rsidRPr="00D17BC0">
              <w:rPr>
                <w:rFonts w:ascii="Arial" w:eastAsia="Times New Roman" w:hAnsi="Arial" w:cs="Arial"/>
                <w:sz w:val="20"/>
                <w:lang w:val="en-US" w:eastAsia="ko-KR"/>
              </w:rPr>
              <w:t>.</w:t>
            </w:r>
            <w:r>
              <w:rPr>
                <w:rFonts w:ascii="Arial" w:eastAsia="Times New Roman" w:hAnsi="Arial" w:cs="Arial"/>
                <w:sz w:val="20"/>
                <w:lang w:val="en-US" w:eastAsia="ko-KR"/>
              </w:rPr>
              <w:t xml:space="preserve"> No change is needed.</w:t>
            </w:r>
          </w:p>
        </w:tc>
      </w:tr>
      <w:tr w:rsidR="00577F3A" w:rsidRPr="001D296D" w14:paraId="5212D3EA" w14:textId="77777777" w:rsidTr="00577F3A">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78AA67D4" w14:textId="77777777" w:rsidR="00577F3A" w:rsidRPr="00577F3A" w:rsidRDefault="00577F3A" w:rsidP="00EC06F6">
            <w:pPr>
              <w:rPr>
                <w:rFonts w:ascii="Arial" w:hAnsi="Arial" w:cs="Arial"/>
                <w:sz w:val="20"/>
              </w:rPr>
            </w:pPr>
            <w:r w:rsidRPr="00577F3A">
              <w:rPr>
                <w:rFonts w:ascii="Arial" w:hAnsi="Arial" w:cs="Arial"/>
                <w:sz w:val="20"/>
              </w:rPr>
              <w:t>8001</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3C5E2FEB" w14:textId="77777777" w:rsidR="00577F3A" w:rsidRPr="001D296D" w:rsidRDefault="00577F3A" w:rsidP="00EC06F6">
            <w:pPr>
              <w:rPr>
                <w:rFonts w:ascii="Arial" w:hAnsi="Arial" w:cs="Arial"/>
                <w:sz w:val="20"/>
                <w:lang w:val="en-US"/>
              </w:rPr>
            </w:pPr>
            <w:r>
              <w:rPr>
                <w:rFonts w:ascii="Arial" w:hAnsi="Arial" w:cs="Arial"/>
                <w:sz w:val="20"/>
                <w:lang w:val="en-US"/>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0461269D" w14:textId="77777777" w:rsidR="00577F3A" w:rsidRPr="00577F3A" w:rsidRDefault="00577F3A" w:rsidP="00EC06F6">
            <w:pPr>
              <w:rPr>
                <w:rFonts w:ascii="Arial" w:hAnsi="Arial" w:cs="Arial"/>
                <w:sz w:val="20"/>
              </w:rPr>
            </w:pPr>
            <w:r>
              <w:rPr>
                <w:rFonts w:ascii="Arial" w:hAnsi="Arial" w:cs="Arial"/>
                <w:sz w:val="20"/>
              </w:rPr>
              <w:t>409.08</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1E12F927" w14:textId="77777777" w:rsidR="00577F3A" w:rsidRPr="001D296D" w:rsidRDefault="00577F3A" w:rsidP="00EC06F6">
            <w:pPr>
              <w:rPr>
                <w:rFonts w:ascii="Arial" w:hAnsi="Arial" w:cs="Arial"/>
                <w:sz w:val="20"/>
              </w:rPr>
            </w:pPr>
            <w:r>
              <w:rPr>
                <w:rFonts w:ascii="Arial" w:hAnsi="Arial" w:cs="Arial"/>
                <w:sz w:val="20"/>
              </w:rPr>
              <w:t>All EHT STAs shall be able to defer for the correct duration.</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58ED15C6" w14:textId="77777777" w:rsidR="00577F3A" w:rsidRPr="001D296D" w:rsidRDefault="00577F3A" w:rsidP="00EC06F6">
            <w:pPr>
              <w:rPr>
                <w:rFonts w:ascii="Arial" w:hAnsi="Arial" w:cs="Arial"/>
                <w:sz w:val="20"/>
              </w:rPr>
            </w:pPr>
            <w:r>
              <w:rPr>
                <w:rFonts w:ascii="Arial" w:hAnsi="Arial" w:cs="Arial"/>
                <w:sz w:val="20"/>
              </w:rPr>
              <w:t>Delete "with dot11EHTBaseLineFeaturesImplementedOnly equal to true"</w:t>
            </w:r>
          </w:p>
        </w:tc>
        <w:tc>
          <w:tcPr>
            <w:tcW w:w="3690" w:type="dxa"/>
            <w:tcBorders>
              <w:top w:val="single" w:sz="4" w:space="0" w:color="000000"/>
              <w:left w:val="single" w:sz="4" w:space="0" w:color="000000"/>
              <w:bottom w:val="single" w:sz="4" w:space="0" w:color="000000"/>
              <w:right w:val="single" w:sz="4" w:space="0" w:color="000000"/>
            </w:tcBorders>
          </w:tcPr>
          <w:p w14:paraId="57710C1B" w14:textId="77777777" w:rsidR="00577F3A" w:rsidRDefault="00CE447E" w:rsidP="00EC06F6">
            <w:pPr>
              <w:rPr>
                <w:rFonts w:ascii="Arial" w:hAnsi="Arial" w:cs="Arial"/>
                <w:sz w:val="20"/>
              </w:rPr>
            </w:pPr>
            <w:r>
              <w:rPr>
                <w:rFonts w:ascii="Arial" w:hAnsi="Arial" w:cs="Arial"/>
                <w:sz w:val="20"/>
              </w:rPr>
              <w:t>Accepted.</w:t>
            </w:r>
          </w:p>
          <w:p w14:paraId="59FDE078" w14:textId="77777777" w:rsidR="00CE447E" w:rsidRDefault="00CE447E" w:rsidP="00EC06F6">
            <w:pPr>
              <w:rPr>
                <w:rFonts w:ascii="Arial" w:hAnsi="Arial" w:cs="Arial"/>
                <w:sz w:val="20"/>
              </w:rPr>
            </w:pPr>
          </w:p>
          <w:p w14:paraId="7B993C8C" w14:textId="77777777" w:rsidR="00CE447E" w:rsidRDefault="00CE447E" w:rsidP="00CE447E">
            <w:pPr>
              <w:rPr>
                <w:rFonts w:ascii="Arial" w:eastAsia="Times New Roman" w:hAnsi="Arial" w:cs="Arial"/>
                <w:sz w:val="20"/>
                <w:lang w:val="en-US" w:eastAsia="ko-KR"/>
              </w:rPr>
            </w:pPr>
          </w:p>
          <w:p w14:paraId="530A6D60" w14:textId="40B4C8B6" w:rsidR="00CE447E" w:rsidRPr="001D296D" w:rsidRDefault="00CE447E" w:rsidP="00CE447E">
            <w:pPr>
              <w:rPr>
                <w:rFonts w:ascii="Arial" w:hAnsi="Arial" w:cs="Arial"/>
                <w:sz w:val="20"/>
              </w:rPr>
            </w:pPr>
            <w:r w:rsidRPr="00D17BC0">
              <w:rPr>
                <w:rFonts w:ascii="Arial" w:eastAsia="Times New Roman" w:hAnsi="Arial" w:cs="Arial"/>
                <w:sz w:val="20"/>
                <w:lang w:val="en-US" w:eastAsia="ko-KR"/>
              </w:rPr>
              <w:t xml:space="preserve">Note to editor: </w:t>
            </w:r>
            <w:r>
              <w:rPr>
                <w:rFonts w:ascii="Arial" w:eastAsia="Times New Roman" w:hAnsi="Arial" w:cs="Arial"/>
                <w:sz w:val="20"/>
                <w:lang w:val="en-US" w:eastAsia="ko-KR"/>
              </w:rPr>
              <w:t xml:space="preserve">This is </w:t>
            </w:r>
            <w:r w:rsidRPr="00D17BC0">
              <w:rPr>
                <w:rFonts w:ascii="Arial" w:eastAsia="Times New Roman" w:hAnsi="Arial" w:cs="Arial"/>
                <w:sz w:val="20"/>
                <w:lang w:val="en-US" w:eastAsia="ko-KR"/>
              </w:rPr>
              <w:t>same resolution to CID 45</w:t>
            </w:r>
            <w:r>
              <w:rPr>
                <w:rFonts w:ascii="Arial" w:eastAsia="Times New Roman" w:hAnsi="Arial" w:cs="Arial"/>
                <w:sz w:val="20"/>
                <w:lang w:val="en-US" w:eastAsia="ko-KR"/>
              </w:rPr>
              <w:t>95</w:t>
            </w:r>
            <w:r w:rsidRPr="00D17BC0">
              <w:rPr>
                <w:rFonts w:ascii="Arial" w:eastAsia="Times New Roman" w:hAnsi="Arial" w:cs="Arial"/>
                <w:sz w:val="20"/>
                <w:lang w:val="en-US" w:eastAsia="ko-KR"/>
              </w:rPr>
              <w:t>.</w:t>
            </w:r>
            <w:r>
              <w:rPr>
                <w:rFonts w:ascii="Arial" w:eastAsia="Times New Roman" w:hAnsi="Arial" w:cs="Arial"/>
                <w:sz w:val="20"/>
                <w:lang w:val="en-US" w:eastAsia="ko-KR"/>
              </w:rPr>
              <w:t xml:space="preserve"> No change is needed.</w:t>
            </w:r>
          </w:p>
        </w:tc>
      </w:tr>
    </w:tbl>
    <w:p w14:paraId="6B6E5856" w14:textId="2F88CA8B" w:rsidR="009353EA" w:rsidRDefault="009353EA" w:rsidP="009353EA">
      <w:pPr>
        <w:pStyle w:val="BodyText0"/>
        <w:kinsoku w:val="0"/>
        <w:overflowPunct w:val="0"/>
        <w:spacing w:before="9"/>
        <w:rPr>
          <w:sz w:val="17"/>
          <w:szCs w:val="17"/>
        </w:rPr>
      </w:pPr>
    </w:p>
    <w:p w14:paraId="66EE5908" w14:textId="77777777" w:rsidR="00675E91" w:rsidRDefault="00675E91" w:rsidP="00675E91">
      <w:pPr>
        <w:rPr>
          <w:b/>
          <w:i/>
          <w:sz w:val="22"/>
          <w:szCs w:val="22"/>
        </w:rPr>
      </w:pPr>
      <w:r w:rsidRPr="004B2833">
        <w:rPr>
          <w:b/>
          <w:i/>
          <w:sz w:val="22"/>
          <w:szCs w:val="22"/>
          <w:highlight w:val="yellow"/>
        </w:rPr>
        <w:t xml:space="preserve">Instructions to the editor: </w:t>
      </w:r>
    </w:p>
    <w:p w14:paraId="60DA6A83" w14:textId="713AD1AA" w:rsidR="00675E91" w:rsidRPr="0082172C" w:rsidRDefault="00675E91" w:rsidP="00675E91">
      <w:pPr>
        <w:rPr>
          <w:b/>
          <w:sz w:val="20"/>
          <w:lang w:eastAsia="zh-CN"/>
        </w:rPr>
      </w:pPr>
      <w:r w:rsidRPr="0082172C">
        <w:rPr>
          <w:b/>
          <w:sz w:val="20"/>
          <w:highlight w:val="yellow"/>
          <w:lang w:eastAsia="zh-CN"/>
        </w:rPr>
        <w:t xml:space="preserve">Please make the changes to </w:t>
      </w:r>
      <w:r w:rsidR="007675C2">
        <w:rPr>
          <w:b/>
          <w:sz w:val="20"/>
          <w:highlight w:val="yellow"/>
          <w:lang w:eastAsia="zh-CN"/>
        </w:rPr>
        <w:t>P534L53-P535L</w:t>
      </w:r>
      <w:r w:rsidR="00B86593">
        <w:rPr>
          <w:b/>
          <w:sz w:val="20"/>
          <w:highlight w:val="yellow"/>
          <w:lang w:eastAsia="zh-CN"/>
        </w:rPr>
        <w:t xml:space="preserve">2 in </w:t>
      </w:r>
      <w:r w:rsidR="005C2090">
        <w:rPr>
          <w:b/>
          <w:sz w:val="20"/>
          <w:highlight w:val="yellow"/>
          <w:lang w:eastAsia="zh-CN"/>
        </w:rPr>
        <w:t>802.</w:t>
      </w:r>
      <w:r w:rsidR="00B86593">
        <w:rPr>
          <w:b/>
          <w:sz w:val="20"/>
          <w:highlight w:val="yellow"/>
          <w:lang w:eastAsia="zh-CN"/>
        </w:rPr>
        <w:t>11be spec draft D1.31</w:t>
      </w:r>
      <w:r w:rsidR="00396DEE">
        <w:rPr>
          <w:b/>
          <w:sz w:val="20"/>
          <w:highlight w:val="yellow"/>
          <w:lang w:eastAsia="zh-CN"/>
        </w:rPr>
        <w:t xml:space="preserve"> (original P409L1-L12 in </w:t>
      </w:r>
      <w:r w:rsidR="005C2090">
        <w:rPr>
          <w:b/>
          <w:sz w:val="20"/>
          <w:highlight w:val="yellow"/>
          <w:lang w:eastAsia="zh-CN"/>
        </w:rPr>
        <w:t>802.</w:t>
      </w:r>
      <w:r w:rsidR="00396DEE">
        <w:rPr>
          <w:b/>
          <w:sz w:val="20"/>
          <w:highlight w:val="yellow"/>
          <w:lang w:eastAsia="zh-CN"/>
        </w:rPr>
        <w:t>11be spec draft D1.0</w:t>
      </w:r>
      <w:r w:rsidR="00B13B5E">
        <w:rPr>
          <w:b/>
          <w:sz w:val="20"/>
          <w:highlight w:val="yellow"/>
          <w:lang w:eastAsia="zh-CN"/>
        </w:rPr>
        <w:t>)</w:t>
      </w:r>
      <w:r w:rsidRPr="0082172C">
        <w:rPr>
          <w:b/>
          <w:sz w:val="20"/>
          <w:highlight w:val="yellow"/>
          <w:lang w:eastAsia="zh-CN"/>
        </w:rPr>
        <w:t xml:space="preserve"> as shown below</w:t>
      </w:r>
      <w:r w:rsidR="002560F6">
        <w:rPr>
          <w:b/>
          <w:sz w:val="20"/>
          <w:highlight w:val="yellow"/>
          <w:lang w:eastAsia="zh-CN"/>
        </w:rPr>
        <w:t xml:space="preserve"> for CID </w:t>
      </w:r>
      <w:r w:rsidR="007A7EC9">
        <w:rPr>
          <w:b/>
          <w:sz w:val="20"/>
          <w:highlight w:val="yellow"/>
          <w:lang w:eastAsia="zh-CN"/>
        </w:rPr>
        <w:t xml:space="preserve">4595, 4944, </w:t>
      </w:r>
      <w:r w:rsidR="002560F6">
        <w:rPr>
          <w:b/>
          <w:sz w:val="20"/>
          <w:highlight w:val="yellow"/>
          <w:lang w:eastAsia="zh-CN"/>
        </w:rPr>
        <w:t>7999, 8000</w:t>
      </w:r>
      <w:r w:rsidR="000E603E">
        <w:rPr>
          <w:b/>
          <w:sz w:val="20"/>
          <w:highlight w:val="yellow"/>
          <w:lang w:eastAsia="zh-CN"/>
        </w:rPr>
        <w:t>, 8001</w:t>
      </w:r>
      <w:r w:rsidRPr="0082172C">
        <w:rPr>
          <w:b/>
          <w:sz w:val="20"/>
          <w:highlight w:val="yellow"/>
          <w:lang w:eastAsia="zh-CN"/>
        </w:rPr>
        <w:t>:</w:t>
      </w:r>
    </w:p>
    <w:p w14:paraId="4E6DF068" w14:textId="77777777" w:rsidR="006D171B" w:rsidRDefault="006D171B" w:rsidP="006D171B">
      <w:pPr>
        <w:pStyle w:val="BodyText0"/>
        <w:kinsoku w:val="0"/>
        <w:overflowPunct w:val="0"/>
        <w:spacing w:before="9"/>
        <w:rPr>
          <w:sz w:val="20"/>
        </w:rPr>
      </w:pPr>
    </w:p>
    <w:p w14:paraId="6AACB400" w14:textId="720A61A0" w:rsidR="006D171B" w:rsidRDefault="000332CE" w:rsidP="006D171B">
      <w:pPr>
        <w:pStyle w:val="BodyText0"/>
        <w:kinsoku w:val="0"/>
        <w:overflowPunct w:val="0"/>
        <w:spacing w:before="9"/>
        <w:rPr>
          <w:sz w:val="20"/>
        </w:rPr>
      </w:pPr>
      <w:r w:rsidRPr="000332CE">
        <w:rPr>
          <w:color w:val="00B050"/>
          <w:sz w:val="20"/>
        </w:rPr>
        <w:t>(#</w:t>
      </w:r>
      <w:proofErr w:type="gramStart"/>
      <w:r w:rsidRPr="000332CE">
        <w:rPr>
          <w:color w:val="00B050"/>
          <w:sz w:val="20"/>
        </w:rPr>
        <w:t>1349)(</w:t>
      </w:r>
      <w:proofErr w:type="gramEnd"/>
      <w:r w:rsidRPr="000332CE">
        <w:rPr>
          <w:color w:val="00B050"/>
          <w:sz w:val="20"/>
        </w:rPr>
        <w:t>#1351)(#2791)(#2802)(#3182)(#2702)</w:t>
      </w:r>
      <w:r w:rsidRPr="000332CE">
        <w:rPr>
          <w:sz w:val="20"/>
        </w:rPr>
        <w:t>The length of the U-SIG field for EHT MU PPDU and EHT TB PPDU is two OFDM symbols. For forward compatibility, EHT</w:t>
      </w:r>
      <w:ins w:id="1" w:author="Alice Chen" w:date="2021-07-14T18:52:00Z">
        <w:r w:rsidR="00E247CA">
          <w:rPr>
            <w:sz w:val="20"/>
          </w:rPr>
          <w:t xml:space="preserve"> also</w:t>
        </w:r>
      </w:ins>
      <w:r w:rsidRPr="000332CE">
        <w:rPr>
          <w:sz w:val="20"/>
        </w:rPr>
        <w:t xml:space="preserve"> defines </w:t>
      </w:r>
      <w:ins w:id="2" w:author="Alice Chen" w:date="2021-07-14T18:53:00Z">
        <w:r w:rsidR="002A30D2">
          <w:rPr>
            <w:sz w:val="20"/>
          </w:rPr>
          <w:t xml:space="preserve">the U-SIG </w:t>
        </w:r>
      </w:ins>
      <w:ins w:id="3" w:author="Alice Chen" w:date="2022-01-10T16:07:00Z">
        <w:r w:rsidR="00B13B5E">
          <w:rPr>
            <w:sz w:val="20"/>
          </w:rPr>
          <w:t xml:space="preserve">field </w:t>
        </w:r>
      </w:ins>
      <w:ins w:id="4" w:author="Alice Chen" w:date="2021-07-14T18:53:00Z">
        <w:r w:rsidR="002A30D2">
          <w:rPr>
            <w:sz w:val="20"/>
          </w:rPr>
          <w:t xml:space="preserve">of </w:t>
        </w:r>
      </w:ins>
      <w:r w:rsidRPr="000332CE">
        <w:rPr>
          <w:sz w:val="20"/>
        </w:rPr>
        <w:t>an ER preamble while not defining an ER PPDU</w:t>
      </w:r>
      <w:ins w:id="5" w:author="Alice Chen" w:date="2022-01-13T14:37:00Z">
        <w:r w:rsidR="00F47436" w:rsidRPr="00F47436">
          <w:rPr>
            <w:sz w:val="20"/>
          </w:rPr>
          <w:t xml:space="preserve"> for an EHT STA with dot11EHTBaseLineFeaturesImplementedOnly equal to true</w:t>
        </w:r>
      </w:ins>
      <w:r w:rsidRPr="000332CE">
        <w:rPr>
          <w:sz w:val="20"/>
        </w:rPr>
        <w:t xml:space="preserve">. An EHT STA </w:t>
      </w:r>
      <w:del w:id="6" w:author="Alice Chen" w:date="2021-07-14T18:54:00Z">
        <w:r w:rsidRPr="000332CE" w:rsidDel="002A30D2">
          <w:rPr>
            <w:sz w:val="20"/>
          </w:rPr>
          <w:delText xml:space="preserve">with dot11EHTBaseLineFeaturesImplementedOnly equal to true </w:delText>
        </w:r>
      </w:del>
      <w:r w:rsidRPr="000332CE">
        <w:rPr>
          <w:sz w:val="20"/>
        </w:rPr>
        <w:t>shall be able to decode and interpret the version independent content in the U-SIG</w:t>
      </w:r>
      <w:r w:rsidR="009F4545" w:rsidRPr="009F4545">
        <w:rPr>
          <w:sz w:val="20"/>
        </w:rPr>
        <w:t xml:space="preserve"> </w:t>
      </w:r>
      <w:r w:rsidR="009F4545">
        <w:rPr>
          <w:sz w:val="20"/>
        </w:rPr>
        <w:t>field</w:t>
      </w:r>
      <w:r w:rsidR="009F4545" w:rsidRPr="00E04797">
        <w:rPr>
          <w:color w:val="00B050"/>
          <w:sz w:val="20"/>
        </w:rPr>
        <w:t>(#5657)</w:t>
      </w:r>
      <w:r w:rsidRPr="000332CE">
        <w:rPr>
          <w:sz w:val="20"/>
        </w:rPr>
        <w:t xml:space="preserve"> of an ER preamble that may be </w:t>
      </w:r>
      <w:r w:rsidRPr="000332CE">
        <w:rPr>
          <w:sz w:val="20"/>
        </w:rPr>
        <w:lastRenderedPageBreak/>
        <w:t>introduced in IEEE 802.11 PHY clauses that are defined for 2.4, 5, and 6 GHz spectrum from Clause 36 (Extremely high throughput (EHT) PHY specification) onwards. Regardless of the value of the PHY Version Identifier field in U-SIG</w:t>
      </w:r>
      <w:r w:rsidR="00E04797">
        <w:rPr>
          <w:sz w:val="20"/>
        </w:rPr>
        <w:t xml:space="preserve"> </w:t>
      </w:r>
      <w:r w:rsidR="00CD7E8C">
        <w:rPr>
          <w:sz w:val="20"/>
        </w:rPr>
        <w:t>field</w:t>
      </w:r>
      <w:r w:rsidR="00CD7E8C" w:rsidRPr="00E04797">
        <w:rPr>
          <w:color w:val="00B050"/>
          <w:sz w:val="20"/>
        </w:rPr>
        <w:t>(#5657)</w:t>
      </w:r>
      <w:r w:rsidRPr="000332CE">
        <w:rPr>
          <w:sz w:val="20"/>
        </w:rPr>
        <w:t xml:space="preserve">, an EHT STA </w:t>
      </w:r>
      <w:del w:id="7" w:author="Alice Chen" w:date="2022-01-10T17:15:00Z">
        <w:r w:rsidRPr="000332CE" w:rsidDel="002913C6">
          <w:rPr>
            <w:sz w:val="20"/>
          </w:rPr>
          <w:delText xml:space="preserve">with dot11EHTBaseLineFeaturesImplementedOnly equal to true </w:delText>
        </w:r>
      </w:del>
      <w:r w:rsidRPr="000332CE">
        <w:rPr>
          <w:sz w:val="20"/>
        </w:rPr>
        <w:t>shall defer for the duration of the PPDU as defined in 36.3.22 (EHT receive procedure), report the information from the version independent fields within the RXVECTOR, and terminate the reception of the PPDU. The length of the U-SIG field for an ER preamble is four OFDM symbols.</w:t>
      </w:r>
    </w:p>
    <w:p w14:paraId="7E824541" w14:textId="77777777" w:rsidR="006D171B" w:rsidRDefault="006D171B" w:rsidP="006D171B">
      <w:pPr>
        <w:pStyle w:val="BodyText0"/>
        <w:kinsoku w:val="0"/>
        <w:overflowPunct w:val="0"/>
        <w:spacing w:before="9"/>
        <w:rPr>
          <w:sz w:val="20"/>
        </w:rPr>
      </w:pPr>
    </w:p>
    <w:p w14:paraId="66A7C5F9" w14:textId="2597F3FF" w:rsidR="006D171B" w:rsidRDefault="006D171B" w:rsidP="006D171B">
      <w:pPr>
        <w:pStyle w:val="BodyText0"/>
        <w:kinsoku w:val="0"/>
        <w:overflowPunct w:val="0"/>
        <w:spacing w:before="9"/>
        <w:rPr>
          <w:sz w:val="20"/>
        </w:rPr>
      </w:pPr>
    </w:p>
    <w:p w14:paraId="5178341C" w14:textId="36B73340" w:rsidR="00857F0F" w:rsidRDefault="00857F0F" w:rsidP="006D171B">
      <w:pPr>
        <w:pStyle w:val="BodyText0"/>
        <w:kinsoku w:val="0"/>
        <w:overflowPunct w:val="0"/>
        <w:spacing w:before="9"/>
        <w:rPr>
          <w:b/>
          <w:bCs/>
          <w:sz w:val="20"/>
        </w:rPr>
      </w:pPr>
    </w:p>
    <w:p w14:paraId="2D35FBB0" w14:textId="77777777" w:rsidR="00323A38" w:rsidRPr="00857F0F" w:rsidRDefault="00323A38" w:rsidP="006D171B">
      <w:pPr>
        <w:pStyle w:val="BodyText0"/>
        <w:kinsoku w:val="0"/>
        <w:overflowPunct w:val="0"/>
        <w:spacing w:before="9"/>
        <w:rPr>
          <w:b/>
          <w:bCs/>
          <w:sz w:val="20"/>
        </w:rPr>
      </w:pPr>
    </w:p>
    <w:p w14:paraId="2A3E1A3F" w14:textId="5D66B409" w:rsidR="00EF7C30" w:rsidRDefault="00EF7C30" w:rsidP="00EF7C30">
      <w:pPr>
        <w:pStyle w:val="Heading1"/>
      </w:pPr>
      <w:r>
        <w:t xml:space="preserve">CID </w:t>
      </w:r>
      <w:r w:rsidR="00806AC4">
        <w:t xml:space="preserve">7199, 7200, </w:t>
      </w:r>
      <w:r w:rsidR="009B1E00">
        <w:t xml:space="preserve">7345, </w:t>
      </w:r>
      <w:r>
        <w:t>8002</w:t>
      </w:r>
      <w:r w:rsidR="00306549">
        <w:t xml:space="preserve">, </w:t>
      </w:r>
      <w:r w:rsidR="00806AC4">
        <w:t>8003, 8004</w:t>
      </w:r>
    </w:p>
    <w:p w14:paraId="2B81B6F5" w14:textId="77777777" w:rsidR="00EF7C30" w:rsidRDefault="00EF7C30" w:rsidP="00EF7C30">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EF7C30" w:rsidRPr="009522BD" w14:paraId="081B0B97" w14:textId="77777777" w:rsidTr="00EC06F6">
        <w:trPr>
          <w:trHeight w:val="278"/>
        </w:trPr>
        <w:tc>
          <w:tcPr>
            <w:tcW w:w="661" w:type="dxa"/>
            <w:shd w:val="clear" w:color="auto" w:fill="auto"/>
            <w:hideMark/>
          </w:tcPr>
          <w:p w14:paraId="2A54A734" w14:textId="77777777" w:rsidR="00EF7C30" w:rsidRPr="002E58A7" w:rsidRDefault="00EF7C30" w:rsidP="00EC06F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0C9F3356" w14:textId="77777777" w:rsidR="00EF7C30" w:rsidRPr="002E58A7" w:rsidRDefault="00EF7C30" w:rsidP="00EC06F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52811B9E" w14:textId="77777777" w:rsidR="00EF7C30" w:rsidRPr="002E58A7" w:rsidRDefault="00EF7C30" w:rsidP="00EC06F6">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3E0D7123" w14:textId="77777777" w:rsidR="00EF7C30" w:rsidRPr="002E58A7" w:rsidRDefault="00EF7C30" w:rsidP="00EC06F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24BA2568" w14:textId="77777777" w:rsidR="00EF7C30" w:rsidRPr="002E58A7" w:rsidRDefault="00EF7C30" w:rsidP="00EC06F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1439CA85" w14:textId="77777777" w:rsidR="00EF7C30" w:rsidRPr="002E58A7" w:rsidRDefault="00EF7C30" w:rsidP="00EC06F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535310" w:rsidRPr="001D296D" w14:paraId="3B96C9C3" w14:textId="77777777" w:rsidTr="00EC06F6">
        <w:trPr>
          <w:trHeight w:val="278"/>
        </w:trPr>
        <w:tc>
          <w:tcPr>
            <w:tcW w:w="661" w:type="dxa"/>
            <w:shd w:val="clear" w:color="auto" w:fill="auto"/>
          </w:tcPr>
          <w:p w14:paraId="109846F9" w14:textId="1FF7E879" w:rsidR="00535310" w:rsidRPr="00DC4FB7" w:rsidRDefault="00535310" w:rsidP="00535310">
            <w:pPr>
              <w:rPr>
                <w:rFonts w:ascii="Arial" w:hAnsi="Arial" w:cs="Arial"/>
                <w:sz w:val="20"/>
                <w:lang w:val="en-US" w:eastAsia="zh-CN"/>
              </w:rPr>
            </w:pPr>
            <w:r>
              <w:rPr>
                <w:rFonts w:ascii="Arial" w:hAnsi="Arial" w:cs="Arial"/>
                <w:sz w:val="20"/>
                <w:lang w:val="en-US" w:eastAsia="zh-CN"/>
              </w:rPr>
              <w:t>8002</w:t>
            </w:r>
          </w:p>
        </w:tc>
        <w:tc>
          <w:tcPr>
            <w:tcW w:w="1217" w:type="dxa"/>
            <w:shd w:val="clear" w:color="auto" w:fill="auto"/>
          </w:tcPr>
          <w:p w14:paraId="3CE76AE4" w14:textId="77777777" w:rsidR="00535310" w:rsidRPr="001D296D" w:rsidRDefault="00535310" w:rsidP="00535310">
            <w:pPr>
              <w:rPr>
                <w:rFonts w:ascii="Arial" w:hAnsi="Arial" w:cs="Arial"/>
                <w:sz w:val="20"/>
                <w:lang w:val="en-US"/>
              </w:rPr>
            </w:pPr>
            <w:r>
              <w:rPr>
                <w:rFonts w:ascii="Arial" w:hAnsi="Arial" w:cs="Arial"/>
                <w:sz w:val="20"/>
                <w:lang w:val="en-US"/>
              </w:rPr>
              <w:t>36.3.12.7.2</w:t>
            </w:r>
          </w:p>
        </w:tc>
        <w:tc>
          <w:tcPr>
            <w:tcW w:w="1161" w:type="dxa"/>
            <w:shd w:val="clear" w:color="auto" w:fill="auto"/>
          </w:tcPr>
          <w:p w14:paraId="14FC7BA8" w14:textId="6CBDF581" w:rsidR="00535310" w:rsidRPr="001D296D" w:rsidRDefault="00535310" w:rsidP="00535310">
            <w:pPr>
              <w:rPr>
                <w:rFonts w:ascii="Arial" w:hAnsi="Arial" w:cs="Arial"/>
                <w:sz w:val="20"/>
                <w:lang w:val="en-US"/>
              </w:rPr>
            </w:pPr>
            <w:r>
              <w:rPr>
                <w:rFonts w:ascii="Arial" w:hAnsi="Arial" w:cs="Arial"/>
                <w:sz w:val="20"/>
              </w:rPr>
              <w:t>409.16</w:t>
            </w:r>
          </w:p>
        </w:tc>
        <w:tc>
          <w:tcPr>
            <w:tcW w:w="1546" w:type="dxa"/>
            <w:shd w:val="clear" w:color="auto" w:fill="auto"/>
          </w:tcPr>
          <w:p w14:paraId="352092CE" w14:textId="445C39FD" w:rsidR="00535310" w:rsidRPr="001D296D" w:rsidRDefault="00535310" w:rsidP="00535310">
            <w:pPr>
              <w:rPr>
                <w:rFonts w:ascii="Arial" w:hAnsi="Arial" w:cs="Arial"/>
                <w:sz w:val="20"/>
              </w:rPr>
            </w:pPr>
            <w:r>
              <w:rPr>
                <w:rFonts w:ascii="Arial" w:hAnsi="Arial" w:cs="Arial"/>
                <w:sz w:val="20"/>
              </w:rPr>
              <w:t>All EHT STAs shall set the Disregard and Validate fields to the defined value.</w:t>
            </w:r>
            <w:r>
              <w:rPr>
                <w:rFonts w:ascii="Arial" w:hAnsi="Arial" w:cs="Arial"/>
                <w:sz w:val="20"/>
              </w:rPr>
              <w:br/>
            </w:r>
            <w:r>
              <w:rPr>
                <w:rFonts w:ascii="Arial" w:hAnsi="Arial" w:cs="Arial"/>
                <w:sz w:val="20"/>
              </w:rPr>
              <w:br/>
              <w:t xml:space="preserve">If R2 decides to </w:t>
            </w:r>
            <w:r w:rsidR="009B1E00">
              <w:rPr>
                <w:rFonts w:ascii="Arial" w:hAnsi="Arial" w:cs="Arial"/>
                <w:sz w:val="20"/>
              </w:rPr>
              <w:t>‘</w:t>
            </w:r>
            <w:r>
              <w:rPr>
                <w:rFonts w:ascii="Arial" w:hAnsi="Arial" w:cs="Arial"/>
                <w:sz w:val="20"/>
              </w:rPr>
              <w:t>use</w:t>
            </w:r>
            <w:r w:rsidR="009B1E00">
              <w:rPr>
                <w:rFonts w:ascii="Arial" w:hAnsi="Arial" w:cs="Arial"/>
                <w:sz w:val="20"/>
              </w:rPr>
              <w:t>’</w:t>
            </w:r>
            <w:r>
              <w:rPr>
                <w:rFonts w:ascii="Arial" w:hAnsi="Arial" w:cs="Arial"/>
                <w:sz w:val="20"/>
              </w:rPr>
              <w:t xml:space="preserve"> some of the Disregard/Validate fields, then R2 will have to change the name of the field which will no longer be Disregard/Validate for R2.</w:t>
            </w:r>
            <w:r>
              <w:rPr>
                <w:rFonts w:ascii="Arial" w:hAnsi="Arial" w:cs="Arial"/>
                <w:sz w:val="20"/>
              </w:rPr>
              <w:br/>
              <w:t>So, even in R2, STAs will be required set the Disregard and Validate fields to the defined value.</w:t>
            </w:r>
          </w:p>
        </w:tc>
        <w:tc>
          <w:tcPr>
            <w:tcW w:w="1530" w:type="dxa"/>
            <w:shd w:val="clear" w:color="auto" w:fill="auto"/>
          </w:tcPr>
          <w:p w14:paraId="3DACBA35" w14:textId="43C71C2E" w:rsidR="00535310" w:rsidRPr="001D296D" w:rsidRDefault="00535310" w:rsidP="00535310">
            <w:pPr>
              <w:rPr>
                <w:rFonts w:ascii="Arial" w:hAnsi="Arial" w:cs="Arial"/>
                <w:sz w:val="20"/>
              </w:rPr>
            </w:pPr>
            <w:r>
              <w:rPr>
                <w:rFonts w:ascii="Arial" w:hAnsi="Arial" w:cs="Arial"/>
                <w:sz w:val="20"/>
              </w:rPr>
              <w:t>Change</w:t>
            </w:r>
            <w:r>
              <w:rPr>
                <w:rFonts w:ascii="Arial" w:hAnsi="Arial" w:cs="Arial"/>
                <w:sz w:val="20"/>
              </w:rPr>
              <w:br/>
            </w:r>
            <w:r w:rsidR="009B1E00">
              <w:rPr>
                <w:rFonts w:ascii="Arial" w:hAnsi="Arial" w:cs="Arial"/>
                <w:sz w:val="20"/>
              </w:rPr>
              <w:t>“</w:t>
            </w:r>
            <w:r>
              <w:rPr>
                <w:rFonts w:ascii="Arial" w:hAnsi="Arial" w:cs="Arial"/>
                <w:sz w:val="20"/>
              </w:rPr>
              <w:t>An EHT STA with dot11EHTBaseLineFeaturesImplementedOnly equal to true shall set the Disregard fields and Validate fields in accordance with the requirements specified in this subclause.</w:t>
            </w:r>
            <w:r>
              <w:rPr>
                <w:rFonts w:ascii="Arial" w:hAnsi="Arial" w:cs="Arial"/>
                <w:sz w:val="20"/>
              </w:rPr>
              <w:br/>
              <w:t>An EHT STA with dot11EHTBaseLineFeaturesImplementedOnly equal to false might be subject to a different set of requirements.</w:t>
            </w:r>
            <w:r w:rsidR="009B1E00">
              <w:rPr>
                <w:rFonts w:ascii="Arial" w:hAnsi="Arial" w:cs="Arial"/>
                <w:sz w:val="20"/>
              </w:rPr>
              <w:t>”</w:t>
            </w:r>
            <w:r>
              <w:rPr>
                <w:rFonts w:ascii="Arial" w:hAnsi="Arial" w:cs="Arial"/>
                <w:sz w:val="20"/>
              </w:rPr>
              <w:br/>
            </w:r>
            <w:r>
              <w:rPr>
                <w:rFonts w:ascii="Arial" w:hAnsi="Arial" w:cs="Arial"/>
                <w:sz w:val="20"/>
              </w:rPr>
              <w:br/>
              <w:t>to</w:t>
            </w:r>
            <w:r>
              <w:rPr>
                <w:rFonts w:ascii="Arial" w:hAnsi="Arial" w:cs="Arial"/>
                <w:sz w:val="20"/>
              </w:rPr>
              <w:br/>
            </w:r>
            <w:r>
              <w:rPr>
                <w:rFonts w:ascii="Arial" w:hAnsi="Arial" w:cs="Arial"/>
                <w:sz w:val="20"/>
              </w:rPr>
              <w:br/>
            </w:r>
            <w:r w:rsidR="009B1E00">
              <w:rPr>
                <w:rFonts w:ascii="Arial" w:hAnsi="Arial" w:cs="Arial"/>
                <w:sz w:val="20"/>
              </w:rPr>
              <w:t>“</w:t>
            </w:r>
            <w:r>
              <w:rPr>
                <w:rFonts w:ascii="Arial" w:hAnsi="Arial" w:cs="Arial"/>
                <w:sz w:val="20"/>
              </w:rPr>
              <w:t xml:space="preserve">An EHT STA shall set the Disregard fields and Validate fields in accordance with the requirements specified in this </w:t>
            </w:r>
            <w:r>
              <w:rPr>
                <w:rFonts w:ascii="Arial" w:hAnsi="Arial" w:cs="Arial"/>
                <w:sz w:val="20"/>
              </w:rPr>
              <w:lastRenderedPageBreak/>
              <w:t>subclause.</w:t>
            </w:r>
            <w:r>
              <w:rPr>
                <w:rFonts w:ascii="Arial" w:hAnsi="Arial" w:cs="Arial"/>
                <w:sz w:val="20"/>
              </w:rPr>
              <w:br/>
            </w:r>
            <w:r>
              <w:rPr>
                <w:rFonts w:ascii="Arial" w:hAnsi="Arial" w:cs="Arial"/>
                <w:sz w:val="20"/>
              </w:rPr>
              <w:br/>
              <w:t xml:space="preserve">NOTE </w:t>
            </w:r>
            <w:r w:rsidR="009B1E00">
              <w:rPr>
                <w:rFonts w:ascii="Arial" w:hAnsi="Arial" w:cs="Arial"/>
                <w:sz w:val="20"/>
              </w:rPr>
              <w:t>–</w:t>
            </w:r>
            <w:r>
              <w:rPr>
                <w:rFonts w:ascii="Arial" w:hAnsi="Arial" w:cs="Arial"/>
                <w:sz w:val="20"/>
              </w:rPr>
              <w:t xml:space="preserve"> Some of the Disregard or Validate fields might be redefined for EHT STAs with dot11EHTBaseLineFeaturesImplementedOnly equal to false.</w:t>
            </w:r>
            <w:r w:rsidR="009B1E00">
              <w:rPr>
                <w:rFonts w:ascii="Arial" w:hAnsi="Arial" w:cs="Arial"/>
                <w:sz w:val="20"/>
              </w:rPr>
              <w:t>”</w:t>
            </w:r>
          </w:p>
        </w:tc>
        <w:tc>
          <w:tcPr>
            <w:tcW w:w="3690" w:type="dxa"/>
          </w:tcPr>
          <w:p w14:paraId="26706723" w14:textId="1DF8FD41" w:rsidR="00535310" w:rsidRDefault="006231A1" w:rsidP="00535310">
            <w:pPr>
              <w:rPr>
                <w:rFonts w:ascii="Arial" w:hAnsi="Arial" w:cs="Arial"/>
                <w:sz w:val="20"/>
              </w:rPr>
            </w:pPr>
            <w:r>
              <w:rPr>
                <w:rFonts w:ascii="Arial" w:hAnsi="Arial" w:cs="Arial"/>
                <w:sz w:val="20"/>
              </w:rPr>
              <w:lastRenderedPageBreak/>
              <w:t>Revised</w:t>
            </w:r>
            <w:r w:rsidR="00535310" w:rsidRPr="001D296D">
              <w:rPr>
                <w:rFonts w:ascii="Arial" w:hAnsi="Arial" w:cs="Arial"/>
                <w:sz w:val="20"/>
              </w:rPr>
              <w:t>.</w:t>
            </w:r>
          </w:p>
          <w:p w14:paraId="741855F7" w14:textId="59F23021" w:rsidR="006231A1" w:rsidRDefault="00BC65FB" w:rsidP="00535310">
            <w:pPr>
              <w:rPr>
                <w:rFonts w:ascii="Arial" w:hAnsi="Arial" w:cs="Arial"/>
                <w:sz w:val="20"/>
              </w:rPr>
            </w:pPr>
            <w:r>
              <w:rPr>
                <w:rFonts w:ascii="Arial" w:hAnsi="Arial" w:cs="Arial"/>
                <w:sz w:val="20"/>
              </w:rPr>
              <w:t>Agree to the comment. Make corresponding change and put the NOTE after the entire paragraph.</w:t>
            </w:r>
          </w:p>
          <w:p w14:paraId="2A9C2ED6" w14:textId="5431BA1C" w:rsidR="00F14CB4" w:rsidRDefault="00F14CB4" w:rsidP="00535310">
            <w:pPr>
              <w:rPr>
                <w:rFonts w:ascii="Arial" w:hAnsi="Arial" w:cs="Arial"/>
                <w:sz w:val="20"/>
              </w:rPr>
            </w:pPr>
          </w:p>
          <w:p w14:paraId="12BDB791" w14:textId="2BADBEB1" w:rsidR="00B75144" w:rsidRDefault="00B75144" w:rsidP="00535310">
            <w:pPr>
              <w:rPr>
                <w:rFonts w:ascii="Arial" w:hAnsi="Arial" w:cs="Arial"/>
                <w:sz w:val="20"/>
              </w:rPr>
            </w:pPr>
            <w:r>
              <w:rPr>
                <w:rFonts w:ascii="Arial" w:hAnsi="Arial" w:cs="Arial"/>
                <w:sz w:val="20"/>
              </w:rPr>
              <w:t>Note to editor: This is P</w:t>
            </w:r>
            <w:r w:rsidR="006B65E3">
              <w:rPr>
                <w:rFonts w:ascii="Arial" w:hAnsi="Arial" w:cs="Arial"/>
                <w:sz w:val="20"/>
              </w:rPr>
              <w:t xml:space="preserve">535L6 in 802.11be spec draft D1.31. </w:t>
            </w:r>
            <w:r w:rsidR="00412096">
              <w:rPr>
                <w:rFonts w:ascii="Arial" w:hAnsi="Arial" w:cs="Arial"/>
                <w:sz w:val="20"/>
              </w:rPr>
              <w:t>Make the proposed change in the sentence</w:t>
            </w:r>
            <w:r w:rsidR="003C197D">
              <w:rPr>
                <w:rFonts w:ascii="Arial" w:hAnsi="Arial" w:cs="Arial"/>
                <w:sz w:val="20"/>
              </w:rPr>
              <w:t xml:space="preserve">, and the </w:t>
            </w:r>
            <w:r w:rsidR="00412096">
              <w:rPr>
                <w:rFonts w:ascii="Arial" w:hAnsi="Arial" w:cs="Arial"/>
                <w:sz w:val="20"/>
              </w:rPr>
              <w:t>NOTE</w:t>
            </w:r>
            <w:r w:rsidR="003C197D">
              <w:rPr>
                <w:rFonts w:ascii="Arial" w:hAnsi="Arial" w:cs="Arial"/>
                <w:sz w:val="20"/>
              </w:rPr>
              <w:t xml:space="preserve"> is after the entire paragraph</w:t>
            </w:r>
            <w:r w:rsidR="00412096">
              <w:rPr>
                <w:rFonts w:ascii="Arial" w:hAnsi="Arial" w:cs="Arial"/>
                <w:sz w:val="20"/>
              </w:rPr>
              <w:t>.</w:t>
            </w:r>
          </w:p>
          <w:p w14:paraId="6165E0F2" w14:textId="77777777" w:rsidR="00B75144" w:rsidRPr="001D296D" w:rsidRDefault="00B75144" w:rsidP="00535310">
            <w:pPr>
              <w:rPr>
                <w:rFonts w:ascii="Arial" w:hAnsi="Arial" w:cs="Arial"/>
                <w:sz w:val="20"/>
              </w:rPr>
            </w:pPr>
          </w:p>
          <w:p w14:paraId="1E8BCA12" w14:textId="082D1D30" w:rsidR="00535310" w:rsidRPr="001D296D" w:rsidRDefault="00535310" w:rsidP="00535310">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sidR="002A30D2">
              <w:rPr>
                <w:rFonts w:ascii="Arial" w:hAnsi="Arial" w:cs="Arial"/>
                <w:i/>
                <w:iCs/>
                <w:sz w:val="20"/>
                <w:highlight w:val="yellow"/>
              </w:rPr>
              <w:t>8002</w:t>
            </w:r>
            <w:r w:rsidRPr="001D296D">
              <w:rPr>
                <w:rFonts w:ascii="Arial" w:hAnsi="Arial" w:cs="Arial"/>
                <w:i/>
                <w:iCs/>
                <w:sz w:val="20"/>
                <w:highlight w:val="yellow"/>
              </w:rPr>
              <w:t xml:space="preserve"> as shown in the following document</w:t>
            </w:r>
          </w:p>
          <w:p w14:paraId="73D3C83D" w14:textId="77777777" w:rsidR="00535310" w:rsidRPr="001D296D" w:rsidRDefault="00535310" w:rsidP="00535310">
            <w:pPr>
              <w:rPr>
                <w:rFonts w:ascii="Arial" w:hAnsi="Arial" w:cs="Arial"/>
                <w:i/>
                <w:iCs/>
                <w:sz w:val="20"/>
                <w:highlight w:val="yellow"/>
              </w:rPr>
            </w:pPr>
          </w:p>
          <w:p w14:paraId="1EB5B2BD" w14:textId="77777777" w:rsidR="00535310" w:rsidRPr="001D296D" w:rsidRDefault="00077078" w:rsidP="00535310">
            <w:pPr>
              <w:rPr>
                <w:rFonts w:ascii="Arial" w:hAnsi="Arial" w:cs="Arial"/>
                <w:sz w:val="20"/>
              </w:rPr>
            </w:pPr>
            <w:hyperlink r:id="rId13" w:history="1">
              <w:r w:rsidR="00535310" w:rsidRPr="00E3156F">
                <w:rPr>
                  <w:rStyle w:val="Hyperlink"/>
                  <w:rFonts w:ascii="Arial" w:hAnsi="Arial" w:cs="Arial"/>
                  <w:i/>
                  <w:iCs/>
                  <w:sz w:val="20"/>
                  <w:highlight w:val="yellow"/>
                </w:rPr>
                <w:t>https://mentor.ieee.org/802.11/dcn/21/11-21-1165-00-00be-cc36-comment-resolution-on-u-sig-part-3.docx</w:t>
              </w:r>
            </w:hyperlink>
          </w:p>
        </w:tc>
      </w:tr>
      <w:tr w:rsidR="00D74FB4" w:rsidRPr="001D296D" w14:paraId="5D32F991" w14:textId="77777777" w:rsidTr="00EC06F6">
        <w:trPr>
          <w:trHeight w:val="278"/>
        </w:trPr>
        <w:tc>
          <w:tcPr>
            <w:tcW w:w="661" w:type="dxa"/>
            <w:shd w:val="clear" w:color="auto" w:fill="auto"/>
          </w:tcPr>
          <w:p w14:paraId="70B93271" w14:textId="3A414ED5" w:rsidR="00D74FB4" w:rsidRPr="00DC4FB7" w:rsidRDefault="00D74FB4" w:rsidP="00D74FB4">
            <w:pPr>
              <w:rPr>
                <w:rFonts w:ascii="Arial" w:hAnsi="Arial" w:cs="Arial"/>
                <w:sz w:val="20"/>
                <w:lang w:val="en-US" w:eastAsia="zh-CN"/>
              </w:rPr>
            </w:pPr>
            <w:r>
              <w:rPr>
                <w:rFonts w:ascii="Arial" w:hAnsi="Arial" w:cs="Arial"/>
                <w:sz w:val="20"/>
              </w:rPr>
              <w:t>7199</w:t>
            </w:r>
          </w:p>
        </w:tc>
        <w:tc>
          <w:tcPr>
            <w:tcW w:w="1217" w:type="dxa"/>
            <w:shd w:val="clear" w:color="auto" w:fill="auto"/>
          </w:tcPr>
          <w:p w14:paraId="0BD1107D" w14:textId="77777777" w:rsidR="00D74FB4" w:rsidRPr="001D296D" w:rsidRDefault="00D74FB4" w:rsidP="00D74FB4">
            <w:pPr>
              <w:rPr>
                <w:rFonts w:ascii="Arial" w:hAnsi="Arial" w:cs="Arial"/>
                <w:sz w:val="20"/>
                <w:lang w:val="en-US"/>
              </w:rPr>
            </w:pPr>
            <w:r>
              <w:rPr>
                <w:rFonts w:ascii="Arial" w:hAnsi="Arial" w:cs="Arial"/>
                <w:sz w:val="20"/>
                <w:lang w:val="en-US"/>
              </w:rPr>
              <w:t>36.3.12.7.2</w:t>
            </w:r>
          </w:p>
        </w:tc>
        <w:tc>
          <w:tcPr>
            <w:tcW w:w="1161" w:type="dxa"/>
            <w:shd w:val="clear" w:color="auto" w:fill="auto"/>
          </w:tcPr>
          <w:p w14:paraId="6E725390" w14:textId="31F71F58" w:rsidR="00D74FB4" w:rsidRPr="001D296D" w:rsidRDefault="00D74FB4" w:rsidP="00D74FB4">
            <w:pPr>
              <w:rPr>
                <w:rFonts w:ascii="Arial" w:hAnsi="Arial" w:cs="Arial"/>
                <w:sz w:val="20"/>
                <w:lang w:val="en-US"/>
              </w:rPr>
            </w:pPr>
            <w:r>
              <w:rPr>
                <w:rFonts w:ascii="Arial" w:hAnsi="Arial" w:cs="Arial"/>
                <w:sz w:val="20"/>
              </w:rPr>
              <w:t>409.23</w:t>
            </w:r>
          </w:p>
        </w:tc>
        <w:tc>
          <w:tcPr>
            <w:tcW w:w="1546" w:type="dxa"/>
            <w:shd w:val="clear" w:color="auto" w:fill="auto"/>
          </w:tcPr>
          <w:p w14:paraId="32FCB872" w14:textId="11570B25" w:rsidR="00D74FB4" w:rsidRPr="001D296D" w:rsidRDefault="009B1E00" w:rsidP="00D74FB4">
            <w:pPr>
              <w:rPr>
                <w:rFonts w:ascii="Arial" w:hAnsi="Arial" w:cs="Arial"/>
                <w:sz w:val="20"/>
              </w:rPr>
            </w:pPr>
            <w:r>
              <w:rPr>
                <w:rFonts w:ascii="Arial" w:hAnsi="Arial" w:cs="Arial"/>
                <w:sz w:val="20"/>
              </w:rPr>
              <w:t>“</w:t>
            </w:r>
            <w:proofErr w:type="gramStart"/>
            <w:r w:rsidR="00D74FB4">
              <w:rPr>
                <w:rFonts w:ascii="Arial" w:hAnsi="Arial" w:cs="Arial"/>
                <w:sz w:val="20"/>
              </w:rPr>
              <w:t>or</w:t>
            </w:r>
            <w:proofErr w:type="gramEnd"/>
            <w:r w:rsidR="00D74FB4">
              <w:rPr>
                <w:rFonts w:ascii="Arial" w:hAnsi="Arial" w:cs="Arial"/>
                <w:sz w:val="20"/>
              </w:rPr>
              <w:t xml:space="preserve"> at least one field in the EHT preamble equals a value that is identified as Validate for the STA, the STA shall defer for the duration of the PPDU</w:t>
            </w:r>
            <w:r>
              <w:rPr>
                <w:rFonts w:ascii="Arial" w:hAnsi="Arial" w:cs="Arial"/>
                <w:sz w:val="20"/>
              </w:rPr>
              <w:t>”</w:t>
            </w:r>
            <w:r w:rsidR="00D74FB4">
              <w:rPr>
                <w:rFonts w:ascii="Arial" w:hAnsi="Arial" w:cs="Arial"/>
                <w:sz w:val="20"/>
              </w:rPr>
              <w:t>. This sounds strange. If the Validate bit has the correct value, processing should continue. What is meant here?</w:t>
            </w:r>
          </w:p>
        </w:tc>
        <w:tc>
          <w:tcPr>
            <w:tcW w:w="1530" w:type="dxa"/>
            <w:shd w:val="clear" w:color="auto" w:fill="auto"/>
          </w:tcPr>
          <w:p w14:paraId="243CAE14" w14:textId="7A20D9B9" w:rsidR="00D74FB4" w:rsidRPr="001D296D" w:rsidRDefault="00D74FB4" w:rsidP="00D74FB4">
            <w:pPr>
              <w:rPr>
                <w:rFonts w:ascii="Arial" w:hAnsi="Arial" w:cs="Arial"/>
                <w:sz w:val="20"/>
              </w:rPr>
            </w:pPr>
            <w:r>
              <w:rPr>
                <w:rFonts w:ascii="Arial" w:hAnsi="Arial" w:cs="Arial"/>
                <w:sz w:val="20"/>
              </w:rPr>
              <w:t>Clarify</w:t>
            </w:r>
          </w:p>
        </w:tc>
        <w:tc>
          <w:tcPr>
            <w:tcW w:w="3690" w:type="dxa"/>
          </w:tcPr>
          <w:p w14:paraId="46EF05BD" w14:textId="27DAD7F5" w:rsidR="00D74FB4" w:rsidRDefault="00F07484" w:rsidP="00D74FB4">
            <w:pPr>
              <w:rPr>
                <w:rFonts w:ascii="Arial" w:hAnsi="Arial" w:cs="Arial"/>
                <w:sz w:val="20"/>
              </w:rPr>
            </w:pPr>
            <w:r>
              <w:rPr>
                <w:rFonts w:ascii="Arial" w:hAnsi="Arial" w:cs="Arial"/>
                <w:sz w:val="20"/>
              </w:rPr>
              <w:t>Revised.</w:t>
            </w:r>
          </w:p>
          <w:p w14:paraId="7D38DE81" w14:textId="295734D1" w:rsidR="00B04784" w:rsidRDefault="00BE397D" w:rsidP="00D74FB4">
            <w:pPr>
              <w:rPr>
                <w:rFonts w:ascii="Arial" w:hAnsi="Arial" w:cs="Arial"/>
                <w:sz w:val="20"/>
              </w:rPr>
            </w:pPr>
            <w:r>
              <w:rPr>
                <w:rFonts w:ascii="Arial" w:hAnsi="Arial" w:cs="Arial"/>
                <w:sz w:val="20"/>
              </w:rPr>
              <w:t xml:space="preserve">The confusion of the commentor may come from the writing of the sentence. </w:t>
            </w:r>
            <w:r w:rsidR="00B04784">
              <w:rPr>
                <w:rFonts w:ascii="Arial" w:hAnsi="Arial" w:cs="Arial"/>
                <w:sz w:val="20"/>
              </w:rPr>
              <w:t xml:space="preserve">There are two different things: a Validate field, or </w:t>
            </w:r>
            <w:r w:rsidR="009A24F9">
              <w:rPr>
                <w:rFonts w:ascii="Arial" w:hAnsi="Arial" w:cs="Arial"/>
                <w:sz w:val="20"/>
              </w:rPr>
              <w:t xml:space="preserve">unused states of </w:t>
            </w:r>
            <w:r w:rsidR="00B04784">
              <w:rPr>
                <w:rFonts w:ascii="Arial" w:hAnsi="Arial" w:cs="Arial"/>
                <w:sz w:val="20"/>
              </w:rPr>
              <w:t xml:space="preserve">a </w:t>
            </w:r>
            <w:r w:rsidR="009A24F9">
              <w:rPr>
                <w:rFonts w:ascii="Arial" w:hAnsi="Arial" w:cs="Arial"/>
                <w:sz w:val="20"/>
              </w:rPr>
              <w:t>field (not a Validate/Disregard field)</w:t>
            </w:r>
            <w:r w:rsidR="00D91E48">
              <w:rPr>
                <w:rFonts w:ascii="Arial" w:hAnsi="Arial" w:cs="Arial"/>
                <w:sz w:val="20"/>
              </w:rPr>
              <w:t xml:space="preserve"> defined as Validate.</w:t>
            </w:r>
            <w:r w:rsidR="009A24F9">
              <w:rPr>
                <w:rFonts w:ascii="Arial" w:hAnsi="Arial" w:cs="Arial"/>
                <w:sz w:val="20"/>
              </w:rPr>
              <w:t xml:space="preserve"> </w:t>
            </w:r>
          </w:p>
          <w:p w14:paraId="32D30318" w14:textId="05D3B327" w:rsidR="00B04784" w:rsidRDefault="00B04784" w:rsidP="00D74FB4">
            <w:pPr>
              <w:rPr>
                <w:rFonts w:ascii="Arial" w:hAnsi="Arial" w:cs="Arial"/>
                <w:sz w:val="20"/>
              </w:rPr>
            </w:pPr>
          </w:p>
          <w:p w14:paraId="258C9C89" w14:textId="17E11AFF" w:rsidR="000C77BA" w:rsidRDefault="000C77BA" w:rsidP="00D74FB4">
            <w:pPr>
              <w:rPr>
                <w:rFonts w:ascii="Arial" w:hAnsi="Arial" w:cs="Arial"/>
                <w:sz w:val="20"/>
              </w:rPr>
            </w:pPr>
            <w:r>
              <w:rPr>
                <w:rFonts w:ascii="Arial" w:hAnsi="Arial" w:cs="Arial"/>
                <w:sz w:val="20"/>
              </w:rPr>
              <w:t>If one Validate field is set to the default value, it does not trigger the termination of reception of the PPDU. But if at least one Validate field has the incorrect value (which is not the default value), it triggers the termination of reception of the PPDU.</w:t>
            </w:r>
          </w:p>
          <w:p w14:paraId="31D55B97" w14:textId="77777777" w:rsidR="000C77BA" w:rsidRDefault="000C77BA" w:rsidP="00D74FB4">
            <w:pPr>
              <w:rPr>
                <w:rFonts w:ascii="Arial" w:hAnsi="Arial" w:cs="Arial"/>
                <w:sz w:val="20"/>
              </w:rPr>
            </w:pPr>
          </w:p>
          <w:p w14:paraId="678E6C73" w14:textId="77777777" w:rsidR="00D74FB4" w:rsidRDefault="009618B9" w:rsidP="00D74FB4">
            <w:pPr>
              <w:rPr>
                <w:rFonts w:ascii="Arial" w:hAnsi="Arial" w:cs="Arial"/>
                <w:sz w:val="20"/>
              </w:rPr>
            </w:pPr>
            <w:r>
              <w:rPr>
                <w:rFonts w:ascii="Arial" w:hAnsi="Arial" w:cs="Arial"/>
                <w:sz w:val="20"/>
              </w:rPr>
              <w:t xml:space="preserve">Similarly, </w:t>
            </w:r>
            <w:r w:rsidR="00AF7434">
              <w:rPr>
                <w:rFonts w:ascii="Arial" w:hAnsi="Arial" w:cs="Arial"/>
                <w:sz w:val="20"/>
              </w:rPr>
              <w:t xml:space="preserve">some fields </w:t>
            </w:r>
            <w:r w:rsidR="004E0AF7">
              <w:rPr>
                <w:rFonts w:ascii="Arial" w:hAnsi="Arial" w:cs="Arial"/>
                <w:sz w:val="20"/>
              </w:rPr>
              <w:t>in the EHT preamble have certain unused states are defined as Validate.</w:t>
            </w:r>
            <w:r w:rsidR="008B49C3">
              <w:rPr>
                <w:rFonts w:ascii="Arial" w:hAnsi="Arial" w:cs="Arial"/>
                <w:sz w:val="20"/>
              </w:rPr>
              <w:t xml:space="preserve"> A “value that is identified as Validate” means it is an unused state for the field, i.e., not one of the meaningful values for that field. We define such states to be Validate so that it triggers termination of reception of the PPDU. </w:t>
            </w:r>
            <w:r w:rsidR="004E0AF7">
              <w:rPr>
                <w:rFonts w:ascii="Arial" w:hAnsi="Arial" w:cs="Arial"/>
                <w:sz w:val="20"/>
              </w:rPr>
              <w:t>I</w:t>
            </w:r>
            <w:r>
              <w:rPr>
                <w:rFonts w:ascii="Arial" w:hAnsi="Arial" w:cs="Arial"/>
                <w:sz w:val="20"/>
              </w:rPr>
              <w:t xml:space="preserve">f one </w:t>
            </w:r>
            <w:r w:rsidR="004E0AF7">
              <w:rPr>
                <w:rFonts w:ascii="Arial" w:hAnsi="Arial" w:cs="Arial"/>
                <w:sz w:val="20"/>
              </w:rPr>
              <w:t xml:space="preserve">such </w:t>
            </w:r>
            <w:r>
              <w:rPr>
                <w:rFonts w:ascii="Arial" w:hAnsi="Arial" w:cs="Arial"/>
                <w:sz w:val="20"/>
              </w:rPr>
              <w:t xml:space="preserve">field </w:t>
            </w:r>
            <w:r w:rsidR="00BF01FE">
              <w:rPr>
                <w:rFonts w:ascii="Arial" w:hAnsi="Arial" w:cs="Arial"/>
                <w:sz w:val="20"/>
              </w:rPr>
              <w:t>equals a value that is not identified as Validate for the ST</w:t>
            </w:r>
            <w:r w:rsidR="006F507A">
              <w:rPr>
                <w:rFonts w:ascii="Arial" w:hAnsi="Arial" w:cs="Arial"/>
                <w:sz w:val="20"/>
              </w:rPr>
              <w:t xml:space="preserve">A, e.g., PHY Version Identifier subfield equals 0 (meaning EHT), </w:t>
            </w:r>
            <w:r w:rsidR="003A351C">
              <w:rPr>
                <w:rFonts w:ascii="Arial" w:hAnsi="Arial" w:cs="Arial"/>
                <w:sz w:val="20"/>
              </w:rPr>
              <w:t xml:space="preserve">it does not trigger the termination of reception of the PPDU. But if at least one </w:t>
            </w:r>
            <w:r w:rsidR="00E95B45">
              <w:rPr>
                <w:rFonts w:ascii="Arial" w:hAnsi="Arial" w:cs="Arial"/>
                <w:sz w:val="20"/>
              </w:rPr>
              <w:t>such field equals a value that is identified as Validate for the STA, e.g., the Bandwidth subfield</w:t>
            </w:r>
            <w:r w:rsidR="00BF01FE">
              <w:rPr>
                <w:rFonts w:ascii="Arial" w:hAnsi="Arial" w:cs="Arial"/>
                <w:sz w:val="20"/>
              </w:rPr>
              <w:t xml:space="preserve"> </w:t>
            </w:r>
            <w:r w:rsidR="00E95B45">
              <w:rPr>
                <w:rFonts w:ascii="Arial" w:hAnsi="Arial" w:cs="Arial"/>
                <w:sz w:val="20"/>
              </w:rPr>
              <w:t>equals 6</w:t>
            </w:r>
            <w:r w:rsidR="00607B92">
              <w:rPr>
                <w:rFonts w:ascii="Arial" w:hAnsi="Arial" w:cs="Arial"/>
                <w:sz w:val="20"/>
              </w:rPr>
              <w:t xml:space="preserve"> for an EHT STA, it triggers termination of reception of the PPDU</w:t>
            </w:r>
            <w:r w:rsidR="00881696">
              <w:rPr>
                <w:rFonts w:ascii="Arial" w:hAnsi="Arial" w:cs="Arial"/>
                <w:sz w:val="20"/>
              </w:rPr>
              <w:t>.</w:t>
            </w:r>
          </w:p>
          <w:p w14:paraId="770671D0" w14:textId="77777777" w:rsidR="0007501B" w:rsidRDefault="0007501B" w:rsidP="00D74FB4">
            <w:pPr>
              <w:rPr>
                <w:rFonts w:ascii="Arial" w:hAnsi="Arial" w:cs="Arial"/>
                <w:sz w:val="20"/>
              </w:rPr>
            </w:pPr>
          </w:p>
          <w:p w14:paraId="5062F249" w14:textId="5DED229A" w:rsidR="00BE397D" w:rsidRDefault="003437CC" w:rsidP="00D74FB4">
            <w:pPr>
              <w:rPr>
                <w:rFonts w:ascii="Arial" w:hAnsi="Arial" w:cs="Arial"/>
                <w:sz w:val="20"/>
              </w:rPr>
            </w:pPr>
            <w:r>
              <w:rPr>
                <w:rFonts w:ascii="Arial" w:hAnsi="Arial" w:cs="Arial"/>
                <w:sz w:val="20"/>
              </w:rPr>
              <w:t>For clarity, w</w:t>
            </w:r>
            <w:r w:rsidR="00E70599">
              <w:rPr>
                <w:rFonts w:ascii="Arial" w:hAnsi="Arial" w:cs="Arial"/>
                <w:sz w:val="20"/>
              </w:rPr>
              <w:t xml:space="preserve">e </w:t>
            </w:r>
            <w:r>
              <w:rPr>
                <w:rFonts w:ascii="Arial" w:hAnsi="Arial" w:cs="Arial"/>
                <w:sz w:val="20"/>
              </w:rPr>
              <w:t>change “</w:t>
            </w:r>
            <w:r w:rsidR="006572E0" w:rsidRPr="006572E0">
              <w:rPr>
                <w:rFonts w:ascii="Arial" w:hAnsi="Arial" w:cs="Arial"/>
                <w:sz w:val="20"/>
              </w:rPr>
              <w:t xml:space="preserve">If an EHT STA encounters a PPDU where at least one field in the preamble that is identified as Validate for the STA is not set to the value specified for the field in this subclause, or at least one field in the </w:t>
            </w:r>
            <w:r w:rsidR="006572E0" w:rsidRPr="006572E0">
              <w:rPr>
                <w:rFonts w:ascii="Arial" w:hAnsi="Arial" w:cs="Arial"/>
                <w:sz w:val="20"/>
              </w:rPr>
              <w:lastRenderedPageBreak/>
              <w:t>EHT preamble equals a value that is identified as Validate for the STA</w:t>
            </w:r>
            <w:r>
              <w:rPr>
                <w:rFonts w:ascii="Arial" w:hAnsi="Arial" w:cs="Arial"/>
                <w:sz w:val="20"/>
              </w:rPr>
              <w:t>”</w:t>
            </w:r>
            <w:r w:rsidR="006572E0">
              <w:rPr>
                <w:rFonts w:ascii="Arial" w:hAnsi="Arial" w:cs="Arial"/>
                <w:sz w:val="20"/>
              </w:rPr>
              <w:t xml:space="preserve"> to “</w:t>
            </w:r>
            <w:r w:rsidR="006572E0" w:rsidRPr="006572E0">
              <w:rPr>
                <w:rFonts w:ascii="Arial" w:hAnsi="Arial" w:cs="Arial"/>
                <w:sz w:val="20"/>
              </w:rPr>
              <w:t xml:space="preserve">If an EHT STA encounters a PPDU where at least one </w:t>
            </w:r>
            <w:r w:rsidR="006572E0">
              <w:rPr>
                <w:rFonts w:ascii="Arial" w:hAnsi="Arial" w:cs="Arial"/>
                <w:sz w:val="20"/>
              </w:rPr>
              <w:t xml:space="preserve">Validate </w:t>
            </w:r>
            <w:r w:rsidR="006572E0" w:rsidRPr="006572E0">
              <w:rPr>
                <w:rFonts w:ascii="Arial" w:hAnsi="Arial" w:cs="Arial"/>
                <w:sz w:val="20"/>
              </w:rPr>
              <w:t xml:space="preserve">field in the preamble is not set to the value specified in </w:t>
            </w:r>
            <w:r w:rsidR="00D562FE">
              <w:rPr>
                <w:rFonts w:ascii="Arial" w:hAnsi="Arial" w:cs="Arial"/>
                <w:sz w:val="20"/>
              </w:rPr>
              <w:t>C</w:t>
            </w:r>
            <w:r w:rsidR="006572E0" w:rsidRPr="006572E0">
              <w:rPr>
                <w:rFonts w:ascii="Arial" w:hAnsi="Arial" w:cs="Arial"/>
                <w:sz w:val="20"/>
              </w:rPr>
              <w:t>lause</w:t>
            </w:r>
            <w:r w:rsidR="00D562FE">
              <w:rPr>
                <w:rFonts w:ascii="Arial" w:hAnsi="Arial" w:cs="Arial"/>
                <w:sz w:val="20"/>
              </w:rPr>
              <w:t xml:space="preserve"> 36</w:t>
            </w:r>
            <w:r w:rsidR="006572E0" w:rsidRPr="006572E0">
              <w:rPr>
                <w:rFonts w:ascii="Arial" w:hAnsi="Arial" w:cs="Arial"/>
                <w:sz w:val="20"/>
              </w:rPr>
              <w:t>, or at least one field in the EHT preamble equals a value that is identified as Validate for the STA</w:t>
            </w:r>
            <w:r w:rsidR="006572E0">
              <w:rPr>
                <w:rFonts w:ascii="Arial" w:hAnsi="Arial" w:cs="Arial"/>
                <w:sz w:val="20"/>
              </w:rPr>
              <w:t>.”</w:t>
            </w:r>
          </w:p>
          <w:p w14:paraId="7EF5C91C" w14:textId="77777777" w:rsidR="00BE397D" w:rsidRPr="001D296D" w:rsidRDefault="00BE397D" w:rsidP="00BE397D">
            <w:pPr>
              <w:rPr>
                <w:rFonts w:ascii="Arial" w:hAnsi="Arial" w:cs="Arial"/>
                <w:sz w:val="20"/>
              </w:rPr>
            </w:pPr>
          </w:p>
          <w:p w14:paraId="36313B45" w14:textId="71FD6E9F" w:rsidR="00BE397D" w:rsidRPr="001D296D" w:rsidRDefault="00BE397D" w:rsidP="00BE397D">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Pr>
                <w:rFonts w:ascii="Arial" w:hAnsi="Arial" w:cs="Arial"/>
                <w:i/>
                <w:iCs/>
                <w:sz w:val="20"/>
                <w:highlight w:val="yellow"/>
              </w:rPr>
              <w:t>7199</w:t>
            </w:r>
            <w:r w:rsidRPr="001D296D">
              <w:rPr>
                <w:rFonts w:ascii="Arial" w:hAnsi="Arial" w:cs="Arial"/>
                <w:i/>
                <w:iCs/>
                <w:sz w:val="20"/>
                <w:highlight w:val="yellow"/>
              </w:rPr>
              <w:t xml:space="preserve"> as shown in the following document</w:t>
            </w:r>
          </w:p>
          <w:p w14:paraId="19BBA8E6" w14:textId="77777777" w:rsidR="00BE397D" w:rsidRPr="001D296D" w:rsidRDefault="00BE397D" w:rsidP="00BE397D">
            <w:pPr>
              <w:rPr>
                <w:rFonts w:ascii="Arial" w:hAnsi="Arial" w:cs="Arial"/>
                <w:i/>
                <w:iCs/>
                <w:sz w:val="20"/>
                <w:highlight w:val="yellow"/>
              </w:rPr>
            </w:pPr>
          </w:p>
          <w:p w14:paraId="74EA57B0" w14:textId="4F4B496F" w:rsidR="00BE397D" w:rsidRPr="001D296D" w:rsidRDefault="00077078" w:rsidP="00BE397D">
            <w:pPr>
              <w:rPr>
                <w:rFonts w:ascii="Arial" w:hAnsi="Arial" w:cs="Arial"/>
                <w:sz w:val="20"/>
              </w:rPr>
            </w:pPr>
            <w:hyperlink r:id="rId14" w:history="1">
              <w:r w:rsidR="00BE397D" w:rsidRPr="00E3156F">
                <w:rPr>
                  <w:rStyle w:val="Hyperlink"/>
                  <w:rFonts w:ascii="Arial" w:hAnsi="Arial" w:cs="Arial"/>
                  <w:i/>
                  <w:iCs/>
                  <w:sz w:val="20"/>
                  <w:highlight w:val="yellow"/>
                </w:rPr>
                <w:t>https://mentor.ieee.org/802.11/dcn/21/11-21-1165-00-00be-cc36-comment-resolution-on-u-sig-part-3.docx</w:t>
              </w:r>
            </w:hyperlink>
          </w:p>
        </w:tc>
      </w:tr>
      <w:tr w:rsidR="006C7B81" w:rsidRPr="001D296D" w14:paraId="49CE5E23" w14:textId="77777777" w:rsidTr="00EC06F6">
        <w:trPr>
          <w:trHeight w:val="278"/>
        </w:trPr>
        <w:tc>
          <w:tcPr>
            <w:tcW w:w="661" w:type="dxa"/>
            <w:shd w:val="clear" w:color="auto" w:fill="auto"/>
          </w:tcPr>
          <w:p w14:paraId="6441D7B6" w14:textId="7E73E26D" w:rsidR="006C7B81" w:rsidRDefault="006C7B81" w:rsidP="006C7B81">
            <w:pPr>
              <w:rPr>
                <w:rFonts w:ascii="Arial" w:hAnsi="Arial" w:cs="Arial"/>
                <w:sz w:val="20"/>
              </w:rPr>
            </w:pPr>
            <w:r>
              <w:rPr>
                <w:rFonts w:ascii="Arial" w:hAnsi="Arial" w:cs="Arial"/>
                <w:sz w:val="20"/>
              </w:rPr>
              <w:lastRenderedPageBreak/>
              <w:t>7345</w:t>
            </w:r>
          </w:p>
        </w:tc>
        <w:tc>
          <w:tcPr>
            <w:tcW w:w="1217" w:type="dxa"/>
            <w:shd w:val="clear" w:color="auto" w:fill="auto"/>
          </w:tcPr>
          <w:p w14:paraId="4CFD3F4D" w14:textId="34B1F504" w:rsidR="006C7B81" w:rsidRDefault="006C7B81" w:rsidP="006C7B81">
            <w:pPr>
              <w:rPr>
                <w:rFonts w:ascii="Arial" w:hAnsi="Arial" w:cs="Arial"/>
                <w:sz w:val="20"/>
                <w:lang w:val="en-US"/>
              </w:rPr>
            </w:pPr>
            <w:r>
              <w:rPr>
                <w:rFonts w:ascii="Arial" w:hAnsi="Arial" w:cs="Arial"/>
                <w:sz w:val="20"/>
              </w:rPr>
              <w:t>36.3.12.7</w:t>
            </w:r>
          </w:p>
        </w:tc>
        <w:tc>
          <w:tcPr>
            <w:tcW w:w="1161" w:type="dxa"/>
            <w:shd w:val="clear" w:color="auto" w:fill="auto"/>
          </w:tcPr>
          <w:p w14:paraId="2A72532D" w14:textId="2A116C47" w:rsidR="006C7B81" w:rsidRDefault="006C7B81" w:rsidP="006C7B81">
            <w:pPr>
              <w:rPr>
                <w:rFonts w:ascii="Arial" w:hAnsi="Arial" w:cs="Arial"/>
                <w:sz w:val="20"/>
              </w:rPr>
            </w:pPr>
            <w:r>
              <w:rPr>
                <w:rFonts w:ascii="Arial" w:hAnsi="Arial" w:cs="Arial"/>
                <w:sz w:val="20"/>
              </w:rPr>
              <w:t>411.11</w:t>
            </w:r>
          </w:p>
        </w:tc>
        <w:tc>
          <w:tcPr>
            <w:tcW w:w="1546" w:type="dxa"/>
            <w:shd w:val="clear" w:color="auto" w:fill="auto"/>
          </w:tcPr>
          <w:p w14:paraId="7EEDB5E4" w14:textId="7973A0C1" w:rsidR="006C7B81" w:rsidRDefault="006C7B81" w:rsidP="006C7B81">
            <w:pPr>
              <w:rPr>
                <w:rFonts w:ascii="Arial" w:hAnsi="Arial" w:cs="Arial"/>
                <w:sz w:val="20"/>
              </w:rPr>
            </w:pPr>
            <w:r>
              <w:rPr>
                <w:rFonts w:ascii="Arial" w:hAnsi="Arial" w:cs="Arial"/>
                <w:sz w:val="20"/>
              </w:rPr>
              <w:t xml:space="preserve">It is not clear how the Validate is </w:t>
            </w:r>
            <w:proofErr w:type="spellStart"/>
            <w:r>
              <w:rPr>
                <w:rFonts w:ascii="Arial" w:hAnsi="Arial" w:cs="Arial"/>
                <w:sz w:val="20"/>
              </w:rPr>
              <w:t>upposed</w:t>
            </w:r>
            <w:proofErr w:type="spellEnd"/>
            <w:r>
              <w:rPr>
                <w:rFonts w:ascii="Arial" w:hAnsi="Arial" w:cs="Arial"/>
                <w:sz w:val="20"/>
              </w:rPr>
              <w:t xml:space="preserve"> to work. In Table 36-28, U-SIG-1 B25 is a Validate bit. </w:t>
            </w:r>
            <w:proofErr w:type="gramStart"/>
            <w:r>
              <w:rPr>
                <w:rFonts w:ascii="Arial" w:hAnsi="Arial" w:cs="Arial"/>
                <w:sz w:val="20"/>
              </w:rPr>
              <w:t>Therefore</w:t>
            </w:r>
            <w:proofErr w:type="gramEnd"/>
            <w:r>
              <w:rPr>
                <w:rFonts w:ascii="Arial" w:hAnsi="Arial" w:cs="Arial"/>
                <w:sz w:val="20"/>
              </w:rPr>
              <w:t xml:space="preserve"> according to the text at P409L21 "If an EHT STA encounters a PPDU where &lt;cut&gt; at least one field in the EHT preamble equals a value that is identified as Validate for the STA", the PPDU should be terminated. </w:t>
            </w:r>
            <w:proofErr w:type="gramStart"/>
            <w:r>
              <w:rPr>
                <w:rFonts w:ascii="Arial" w:hAnsi="Arial" w:cs="Arial"/>
                <w:sz w:val="20"/>
              </w:rPr>
              <w:t>Therefore</w:t>
            </w:r>
            <w:proofErr w:type="gramEnd"/>
            <w:r>
              <w:rPr>
                <w:rFonts w:ascii="Arial" w:hAnsi="Arial" w:cs="Arial"/>
                <w:sz w:val="20"/>
              </w:rPr>
              <w:t xml:space="preserve"> since B25 is defined as a Validate bit, every PPDU will be terminated. This does not appear to make </w:t>
            </w:r>
            <w:proofErr w:type="gramStart"/>
            <w:r>
              <w:rPr>
                <w:rFonts w:ascii="Arial" w:hAnsi="Arial" w:cs="Arial"/>
                <w:sz w:val="20"/>
              </w:rPr>
              <w:t>sense, unless</w:t>
            </w:r>
            <w:proofErr w:type="gramEnd"/>
            <w:r>
              <w:rPr>
                <w:rFonts w:ascii="Arial" w:hAnsi="Arial" w:cs="Arial"/>
                <w:sz w:val="20"/>
              </w:rPr>
              <w:t xml:space="preserve"> there is a missing NOT from the cited text on P409L21.</w:t>
            </w:r>
          </w:p>
        </w:tc>
        <w:tc>
          <w:tcPr>
            <w:tcW w:w="1530" w:type="dxa"/>
            <w:shd w:val="clear" w:color="auto" w:fill="auto"/>
          </w:tcPr>
          <w:p w14:paraId="0067F626" w14:textId="63EAF875" w:rsidR="006C7B81" w:rsidRDefault="006C7B81" w:rsidP="006C7B81">
            <w:pPr>
              <w:rPr>
                <w:rFonts w:ascii="Arial" w:hAnsi="Arial" w:cs="Arial"/>
                <w:sz w:val="20"/>
              </w:rPr>
            </w:pPr>
            <w:r>
              <w:rPr>
                <w:rFonts w:ascii="Arial" w:hAnsi="Arial" w:cs="Arial"/>
                <w:sz w:val="20"/>
              </w:rPr>
              <w:t>Change the text at P409L22 from "...or at least one field in the EHT preamble equals a value that is identified as Validate for the STA" to "or at least one field in the EHT preamble that does not equal a value that is identified as Validate for the STA".</w:t>
            </w:r>
          </w:p>
        </w:tc>
        <w:tc>
          <w:tcPr>
            <w:tcW w:w="3690" w:type="dxa"/>
          </w:tcPr>
          <w:p w14:paraId="0EDEEBC9" w14:textId="77777777" w:rsidR="006C7B81" w:rsidRDefault="006C7B81" w:rsidP="006C7B81">
            <w:pPr>
              <w:rPr>
                <w:rFonts w:ascii="Arial" w:hAnsi="Arial" w:cs="Arial"/>
                <w:sz w:val="20"/>
              </w:rPr>
            </w:pPr>
            <w:r>
              <w:rPr>
                <w:rFonts w:ascii="Arial" w:hAnsi="Arial" w:cs="Arial"/>
                <w:sz w:val="20"/>
              </w:rPr>
              <w:t>Revised.</w:t>
            </w:r>
          </w:p>
          <w:p w14:paraId="190847C0" w14:textId="77777777" w:rsidR="006C7B81" w:rsidRDefault="006C7B81" w:rsidP="006C7B81">
            <w:pPr>
              <w:rPr>
                <w:rFonts w:ascii="Arial" w:hAnsi="Arial" w:cs="Arial"/>
                <w:sz w:val="20"/>
              </w:rPr>
            </w:pPr>
            <w:r>
              <w:rPr>
                <w:rFonts w:ascii="Arial" w:hAnsi="Arial" w:cs="Arial"/>
                <w:sz w:val="20"/>
              </w:rPr>
              <w:t xml:space="preserve">The confusion of the commentor may come from the writing of the sentence. There are two different things: a Validate field, or unused states of a field (not a Validate/Disregard field) defined as Validate. </w:t>
            </w:r>
          </w:p>
          <w:p w14:paraId="6DB56065" w14:textId="77777777" w:rsidR="006C7B81" w:rsidRDefault="006C7B81" w:rsidP="006C7B81">
            <w:pPr>
              <w:rPr>
                <w:rFonts w:ascii="Arial" w:hAnsi="Arial" w:cs="Arial"/>
                <w:sz w:val="20"/>
              </w:rPr>
            </w:pPr>
          </w:p>
          <w:p w14:paraId="6240061D" w14:textId="77777777" w:rsidR="006C7B81" w:rsidRDefault="006C7B81" w:rsidP="006C7B81">
            <w:pPr>
              <w:rPr>
                <w:rFonts w:ascii="Arial" w:hAnsi="Arial" w:cs="Arial"/>
                <w:sz w:val="20"/>
              </w:rPr>
            </w:pPr>
            <w:r>
              <w:rPr>
                <w:rFonts w:ascii="Arial" w:hAnsi="Arial" w:cs="Arial"/>
                <w:sz w:val="20"/>
              </w:rPr>
              <w:t>If one Validate field is set to the default value, it does not trigger the termination of reception of the PPDU. But if at least one Validate field has the incorrect value (which is not the default value), it triggers the termination of reception of the PPDU.</w:t>
            </w:r>
          </w:p>
          <w:p w14:paraId="4D377774" w14:textId="77777777" w:rsidR="006C7B81" w:rsidRDefault="006C7B81" w:rsidP="006C7B81">
            <w:pPr>
              <w:rPr>
                <w:rFonts w:ascii="Arial" w:hAnsi="Arial" w:cs="Arial"/>
                <w:sz w:val="20"/>
              </w:rPr>
            </w:pPr>
          </w:p>
          <w:p w14:paraId="63EE6CB6" w14:textId="77777777" w:rsidR="006C7B81" w:rsidRDefault="006C7B81" w:rsidP="006C7B81">
            <w:pPr>
              <w:rPr>
                <w:rFonts w:ascii="Arial" w:hAnsi="Arial" w:cs="Arial"/>
                <w:sz w:val="20"/>
              </w:rPr>
            </w:pPr>
            <w:r>
              <w:rPr>
                <w:rFonts w:ascii="Arial" w:hAnsi="Arial" w:cs="Arial"/>
                <w:sz w:val="20"/>
              </w:rPr>
              <w:t>Similarly, some fields in the EHT preamble have certain unused states are defined as Validate. A “value that is identified as Validate” means it is an unused state for the field, i.e., not one of the meaningful values for that field. We define such states to be Validate so that it triggers termination of reception of the PPDU. If one such field equals a value that is not identified as Validate for the STA, e.g., PHY Version Identifier subfield equals 0 (meaning EHT), it does not trigger the termination of reception of the PPDU. But if at least one such field equals a value that is identified as Validate for the STA, e.g., the Bandwidth subfield equals 6 for an EHT STA, it triggers termination of reception of the PPDU.</w:t>
            </w:r>
          </w:p>
          <w:p w14:paraId="4CCD7E93" w14:textId="77777777" w:rsidR="006C7B81" w:rsidRDefault="006C7B81" w:rsidP="006C7B81">
            <w:pPr>
              <w:rPr>
                <w:rFonts w:ascii="Arial" w:hAnsi="Arial" w:cs="Arial"/>
                <w:sz w:val="20"/>
              </w:rPr>
            </w:pPr>
          </w:p>
          <w:p w14:paraId="027D9BEE" w14:textId="37D02344" w:rsidR="006C7B81" w:rsidRDefault="006C7B81" w:rsidP="006C7B81">
            <w:pPr>
              <w:rPr>
                <w:rFonts w:ascii="Arial" w:hAnsi="Arial" w:cs="Arial"/>
                <w:sz w:val="20"/>
              </w:rPr>
            </w:pPr>
            <w:r>
              <w:rPr>
                <w:rFonts w:ascii="Arial" w:hAnsi="Arial" w:cs="Arial"/>
                <w:sz w:val="20"/>
              </w:rPr>
              <w:t>For clarity, we change “</w:t>
            </w:r>
            <w:r w:rsidRPr="006572E0">
              <w:rPr>
                <w:rFonts w:ascii="Arial" w:hAnsi="Arial" w:cs="Arial"/>
                <w:sz w:val="20"/>
              </w:rPr>
              <w:t xml:space="preserve">If an EHT STA encounters a PPDU where at least one field in the preamble that is identified as Validate for the STA is not set to the </w:t>
            </w:r>
            <w:r w:rsidRPr="006572E0">
              <w:rPr>
                <w:rFonts w:ascii="Arial" w:hAnsi="Arial" w:cs="Arial"/>
                <w:sz w:val="20"/>
              </w:rPr>
              <w:lastRenderedPageBreak/>
              <w:t>value specified for the field in this subclause, or at least one field in the EHT preamble equals a value that is identified as Validate for the STA</w:t>
            </w:r>
            <w:r>
              <w:rPr>
                <w:rFonts w:ascii="Arial" w:hAnsi="Arial" w:cs="Arial"/>
                <w:sz w:val="20"/>
              </w:rPr>
              <w:t>” to “</w:t>
            </w:r>
            <w:r w:rsidRPr="006572E0">
              <w:rPr>
                <w:rFonts w:ascii="Arial" w:hAnsi="Arial" w:cs="Arial"/>
                <w:sz w:val="20"/>
              </w:rPr>
              <w:t xml:space="preserve">If an EHT STA encounters a PPDU where at least one </w:t>
            </w:r>
            <w:r>
              <w:rPr>
                <w:rFonts w:ascii="Arial" w:hAnsi="Arial" w:cs="Arial"/>
                <w:sz w:val="20"/>
              </w:rPr>
              <w:t xml:space="preserve">Validate </w:t>
            </w:r>
            <w:r w:rsidRPr="006572E0">
              <w:rPr>
                <w:rFonts w:ascii="Arial" w:hAnsi="Arial" w:cs="Arial"/>
                <w:sz w:val="20"/>
              </w:rPr>
              <w:t xml:space="preserve">field in the preamble is not set to the value specified in </w:t>
            </w:r>
            <w:r>
              <w:rPr>
                <w:rFonts w:ascii="Arial" w:hAnsi="Arial" w:cs="Arial"/>
                <w:sz w:val="20"/>
              </w:rPr>
              <w:t>C</w:t>
            </w:r>
            <w:r w:rsidRPr="006572E0">
              <w:rPr>
                <w:rFonts w:ascii="Arial" w:hAnsi="Arial" w:cs="Arial"/>
                <w:sz w:val="20"/>
              </w:rPr>
              <w:t>lause</w:t>
            </w:r>
            <w:r>
              <w:rPr>
                <w:rFonts w:ascii="Arial" w:hAnsi="Arial" w:cs="Arial"/>
                <w:sz w:val="20"/>
              </w:rPr>
              <w:t xml:space="preserve"> 36</w:t>
            </w:r>
            <w:r w:rsidRPr="006572E0">
              <w:rPr>
                <w:rFonts w:ascii="Arial" w:hAnsi="Arial" w:cs="Arial"/>
                <w:sz w:val="20"/>
              </w:rPr>
              <w:t>, or at least one field in the EHT preamble equals a value that is identified as Validate for the STA</w:t>
            </w:r>
            <w:r>
              <w:rPr>
                <w:rFonts w:ascii="Arial" w:hAnsi="Arial" w:cs="Arial"/>
                <w:sz w:val="20"/>
              </w:rPr>
              <w:t>.”</w:t>
            </w:r>
          </w:p>
          <w:p w14:paraId="46E5AF56" w14:textId="74844297" w:rsidR="007C1521" w:rsidRDefault="007C1521" w:rsidP="006C7B81">
            <w:pPr>
              <w:rPr>
                <w:rFonts w:ascii="Arial" w:hAnsi="Arial" w:cs="Arial"/>
                <w:sz w:val="20"/>
              </w:rPr>
            </w:pPr>
          </w:p>
          <w:p w14:paraId="2F5ACF45" w14:textId="61818ACB" w:rsidR="006C7B81" w:rsidRPr="001D296D" w:rsidRDefault="007C1521" w:rsidP="006C7B81">
            <w:pPr>
              <w:rPr>
                <w:rFonts w:ascii="Arial" w:hAnsi="Arial" w:cs="Arial"/>
                <w:sz w:val="20"/>
              </w:rPr>
            </w:pPr>
            <w:r>
              <w:rPr>
                <w:rFonts w:ascii="Arial" w:hAnsi="Arial" w:cs="Arial"/>
                <w:sz w:val="20"/>
              </w:rPr>
              <w:t>Note to editor: This CID 7345 has same resolution to CID 7199. No additional change is needed.</w:t>
            </w:r>
          </w:p>
        </w:tc>
      </w:tr>
      <w:tr w:rsidR="006C7B81" w:rsidRPr="001D296D" w14:paraId="6004B804" w14:textId="77777777" w:rsidTr="00EC06F6">
        <w:trPr>
          <w:trHeight w:val="278"/>
        </w:trPr>
        <w:tc>
          <w:tcPr>
            <w:tcW w:w="661" w:type="dxa"/>
            <w:shd w:val="clear" w:color="auto" w:fill="auto"/>
          </w:tcPr>
          <w:p w14:paraId="1499274B" w14:textId="07BF584A" w:rsidR="006C7B81" w:rsidRDefault="006C7B81" w:rsidP="006C7B81">
            <w:pPr>
              <w:rPr>
                <w:rFonts w:ascii="Arial" w:hAnsi="Arial" w:cs="Arial"/>
                <w:sz w:val="20"/>
              </w:rPr>
            </w:pPr>
            <w:r>
              <w:rPr>
                <w:rFonts w:ascii="Arial" w:hAnsi="Arial" w:cs="Arial"/>
                <w:sz w:val="20"/>
              </w:rPr>
              <w:lastRenderedPageBreak/>
              <w:t>8003</w:t>
            </w:r>
          </w:p>
        </w:tc>
        <w:tc>
          <w:tcPr>
            <w:tcW w:w="1217" w:type="dxa"/>
            <w:shd w:val="clear" w:color="auto" w:fill="auto"/>
          </w:tcPr>
          <w:p w14:paraId="52852589" w14:textId="7E0E5CA6" w:rsidR="006C7B81" w:rsidRDefault="006C7B81" w:rsidP="006C7B81">
            <w:pPr>
              <w:rPr>
                <w:rFonts w:ascii="Arial" w:hAnsi="Arial" w:cs="Arial"/>
                <w:sz w:val="20"/>
                <w:lang w:val="en-US"/>
              </w:rPr>
            </w:pPr>
            <w:r>
              <w:rPr>
                <w:rFonts w:ascii="Arial" w:hAnsi="Arial" w:cs="Arial"/>
                <w:sz w:val="20"/>
                <w:lang w:val="en-US"/>
              </w:rPr>
              <w:t>36.3.12.7.2</w:t>
            </w:r>
          </w:p>
        </w:tc>
        <w:tc>
          <w:tcPr>
            <w:tcW w:w="1161" w:type="dxa"/>
            <w:shd w:val="clear" w:color="auto" w:fill="auto"/>
          </w:tcPr>
          <w:p w14:paraId="58FDE8F0" w14:textId="66DA82B6" w:rsidR="006C7B81" w:rsidRDefault="006C7B81" w:rsidP="006C7B81">
            <w:pPr>
              <w:rPr>
                <w:rFonts w:ascii="Arial" w:hAnsi="Arial" w:cs="Arial"/>
                <w:sz w:val="20"/>
              </w:rPr>
            </w:pPr>
            <w:r>
              <w:rPr>
                <w:rFonts w:ascii="Arial" w:hAnsi="Arial" w:cs="Arial"/>
                <w:sz w:val="20"/>
              </w:rPr>
              <w:t>409.25</w:t>
            </w:r>
          </w:p>
        </w:tc>
        <w:tc>
          <w:tcPr>
            <w:tcW w:w="1546" w:type="dxa"/>
            <w:shd w:val="clear" w:color="auto" w:fill="auto"/>
          </w:tcPr>
          <w:p w14:paraId="1FDE15CF" w14:textId="67D56F75" w:rsidR="006C7B81" w:rsidRDefault="006C7B81" w:rsidP="006C7B81">
            <w:pPr>
              <w:rPr>
                <w:rFonts w:ascii="Arial" w:hAnsi="Arial" w:cs="Arial"/>
                <w:sz w:val="20"/>
              </w:rPr>
            </w:pPr>
            <w:r>
              <w:rPr>
                <w:rFonts w:ascii="Arial" w:hAnsi="Arial" w:cs="Arial"/>
                <w:sz w:val="20"/>
              </w:rPr>
              <w:t>"</w:t>
            </w:r>
            <w:proofErr w:type="gramStart"/>
            <w:r>
              <w:rPr>
                <w:rFonts w:ascii="Arial" w:hAnsi="Arial" w:cs="Arial"/>
                <w:sz w:val="20"/>
              </w:rPr>
              <w:t>defer</w:t>
            </w:r>
            <w:proofErr w:type="gramEnd"/>
            <w:r>
              <w:rPr>
                <w:rFonts w:ascii="Arial" w:hAnsi="Arial" w:cs="Arial"/>
                <w:sz w:val="20"/>
              </w:rPr>
              <w:t xml:space="preserve"> for the duration of the PPDU, ... terminate the reception of the PPDU" seems contradictory to each other.</w:t>
            </w:r>
          </w:p>
        </w:tc>
        <w:tc>
          <w:tcPr>
            <w:tcW w:w="1530" w:type="dxa"/>
            <w:shd w:val="clear" w:color="auto" w:fill="auto"/>
          </w:tcPr>
          <w:p w14:paraId="25F758C7" w14:textId="0221D890" w:rsidR="006C7B81" w:rsidRDefault="006C7B81" w:rsidP="006C7B81">
            <w:pPr>
              <w:rPr>
                <w:rFonts w:ascii="Arial" w:hAnsi="Arial" w:cs="Arial"/>
                <w:sz w:val="20"/>
              </w:rPr>
            </w:pPr>
            <w:r>
              <w:rPr>
                <w:rFonts w:ascii="Arial" w:hAnsi="Arial" w:cs="Arial"/>
                <w:sz w:val="20"/>
              </w:rPr>
              <w:t>Change</w:t>
            </w:r>
            <w:r>
              <w:rPr>
                <w:rFonts w:ascii="Arial" w:hAnsi="Arial" w:cs="Arial"/>
                <w:sz w:val="20"/>
              </w:rPr>
              <w:br/>
              <w:t>"STA shall defer for the duration of the PPDU as defined in 36.3.22, report the information from the version independent fields within the RXVECTOR, and terminate the reception of the PPDU."</w:t>
            </w:r>
            <w:r>
              <w:rPr>
                <w:rFonts w:ascii="Arial" w:hAnsi="Arial" w:cs="Arial"/>
                <w:sz w:val="20"/>
              </w:rPr>
              <w:br/>
              <w:t>to</w:t>
            </w:r>
            <w:r>
              <w:rPr>
                <w:rFonts w:ascii="Arial" w:hAnsi="Arial" w:cs="Arial"/>
                <w:sz w:val="20"/>
              </w:rPr>
              <w:br/>
              <w:t>"STA shall defer for the duration of the PPDU as defined in 36.3.22 and report the information from the version independent fields within the RXVECTOR."</w:t>
            </w:r>
          </w:p>
        </w:tc>
        <w:tc>
          <w:tcPr>
            <w:tcW w:w="3690" w:type="dxa"/>
          </w:tcPr>
          <w:p w14:paraId="68D83DE7" w14:textId="77777777" w:rsidR="006C7B81" w:rsidRDefault="006C7B81" w:rsidP="006C7B81">
            <w:pPr>
              <w:rPr>
                <w:rFonts w:ascii="Arial" w:hAnsi="Arial" w:cs="Arial"/>
                <w:sz w:val="20"/>
              </w:rPr>
            </w:pPr>
            <w:r>
              <w:rPr>
                <w:rFonts w:ascii="Arial" w:hAnsi="Arial" w:cs="Arial"/>
                <w:sz w:val="20"/>
              </w:rPr>
              <w:t>Accepted.</w:t>
            </w:r>
          </w:p>
          <w:p w14:paraId="02AEEF76" w14:textId="77777777" w:rsidR="006C7B81" w:rsidRDefault="006C7B81" w:rsidP="006C7B81">
            <w:pPr>
              <w:rPr>
                <w:rFonts w:ascii="Arial" w:hAnsi="Arial" w:cs="Arial"/>
                <w:sz w:val="20"/>
              </w:rPr>
            </w:pPr>
          </w:p>
          <w:p w14:paraId="1D159513" w14:textId="065BA02A" w:rsidR="006C7B81" w:rsidRPr="001D296D" w:rsidRDefault="006C7B81" w:rsidP="006C7B81">
            <w:pPr>
              <w:rPr>
                <w:rFonts w:ascii="Arial" w:hAnsi="Arial" w:cs="Arial"/>
                <w:sz w:val="20"/>
              </w:rPr>
            </w:pPr>
            <w:r>
              <w:rPr>
                <w:rFonts w:ascii="Arial" w:hAnsi="Arial" w:cs="Arial"/>
                <w:sz w:val="20"/>
              </w:rPr>
              <w:t>Note to editor: This is in P535L17 in 802.11be spec draft D1.31.</w:t>
            </w:r>
          </w:p>
        </w:tc>
      </w:tr>
      <w:tr w:rsidR="006C7B81" w:rsidRPr="001D296D" w14:paraId="39D978E2" w14:textId="77777777" w:rsidTr="00EC06F6">
        <w:trPr>
          <w:trHeight w:val="278"/>
        </w:trPr>
        <w:tc>
          <w:tcPr>
            <w:tcW w:w="661" w:type="dxa"/>
            <w:shd w:val="clear" w:color="auto" w:fill="auto"/>
          </w:tcPr>
          <w:p w14:paraId="42CACDE3" w14:textId="3EE1B065" w:rsidR="006C7B81" w:rsidRDefault="006C7B81" w:rsidP="006C7B81">
            <w:pPr>
              <w:rPr>
                <w:rFonts w:ascii="Arial" w:hAnsi="Arial" w:cs="Arial"/>
                <w:sz w:val="20"/>
              </w:rPr>
            </w:pPr>
            <w:r>
              <w:rPr>
                <w:rFonts w:ascii="Arial" w:hAnsi="Arial" w:cs="Arial"/>
                <w:sz w:val="20"/>
              </w:rPr>
              <w:t>8004</w:t>
            </w:r>
          </w:p>
        </w:tc>
        <w:tc>
          <w:tcPr>
            <w:tcW w:w="1217" w:type="dxa"/>
            <w:shd w:val="clear" w:color="auto" w:fill="auto"/>
          </w:tcPr>
          <w:p w14:paraId="794951C2" w14:textId="01E829A4" w:rsidR="006C7B81" w:rsidRDefault="006C7B81" w:rsidP="006C7B81">
            <w:pPr>
              <w:rPr>
                <w:rFonts w:ascii="Arial" w:hAnsi="Arial" w:cs="Arial"/>
                <w:sz w:val="20"/>
                <w:lang w:val="en-US"/>
              </w:rPr>
            </w:pPr>
            <w:r>
              <w:rPr>
                <w:rFonts w:ascii="Arial" w:hAnsi="Arial" w:cs="Arial"/>
                <w:sz w:val="20"/>
                <w:lang w:val="en-US"/>
              </w:rPr>
              <w:t>36.3.12.7.2</w:t>
            </w:r>
          </w:p>
        </w:tc>
        <w:tc>
          <w:tcPr>
            <w:tcW w:w="1161" w:type="dxa"/>
            <w:shd w:val="clear" w:color="auto" w:fill="auto"/>
          </w:tcPr>
          <w:p w14:paraId="0CD26695" w14:textId="677DC5DB" w:rsidR="006C7B81" w:rsidRDefault="006C7B81" w:rsidP="006C7B81">
            <w:pPr>
              <w:rPr>
                <w:rFonts w:ascii="Arial" w:hAnsi="Arial" w:cs="Arial"/>
                <w:sz w:val="20"/>
              </w:rPr>
            </w:pPr>
            <w:r>
              <w:rPr>
                <w:rFonts w:ascii="Arial" w:hAnsi="Arial" w:cs="Arial"/>
                <w:sz w:val="20"/>
              </w:rPr>
              <w:t>409.26</w:t>
            </w:r>
          </w:p>
        </w:tc>
        <w:tc>
          <w:tcPr>
            <w:tcW w:w="1546" w:type="dxa"/>
            <w:shd w:val="clear" w:color="auto" w:fill="auto"/>
          </w:tcPr>
          <w:p w14:paraId="7EB61334" w14:textId="5F1C4F94" w:rsidR="006C7B81" w:rsidRDefault="006C7B81" w:rsidP="006C7B81">
            <w:pPr>
              <w:rPr>
                <w:rFonts w:ascii="Arial" w:hAnsi="Arial" w:cs="Arial"/>
                <w:sz w:val="20"/>
              </w:rPr>
            </w:pPr>
            <w:r>
              <w:rPr>
                <w:rFonts w:ascii="Arial" w:hAnsi="Arial" w:cs="Arial"/>
                <w:sz w:val="20"/>
              </w:rPr>
              <w:t>Suggesting a different wording.</w:t>
            </w:r>
          </w:p>
        </w:tc>
        <w:tc>
          <w:tcPr>
            <w:tcW w:w="1530" w:type="dxa"/>
            <w:shd w:val="clear" w:color="auto" w:fill="auto"/>
          </w:tcPr>
          <w:p w14:paraId="2A0BB11F" w14:textId="5C25DC9F" w:rsidR="006C7B81" w:rsidRDefault="006C7B81" w:rsidP="006C7B81">
            <w:pPr>
              <w:rPr>
                <w:rFonts w:ascii="Arial" w:hAnsi="Arial" w:cs="Arial"/>
                <w:sz w:val="20"/>
              </w:rPr>
            </w:pPr>
            <w:r>
              <w:rPr>
                <w:rFonts w:ascii="Arial" w:hAnsi="Arial" w:cs="Arial"/>
                <w:sz w:val="20"/>
              </w:rPr>
              <w:t>"If an EHT STA sees any of the fields identified as Disregard for the STA set to a value that is different</w:t>
            </w:r>
            <w:r>
              <w:rPr>
                <w:rFonts w:ascii="Arial" w:hAnsi="Arial" w:cs="Arial"/>
                <w:sz w:val="20"/>
              </w:rPr>
              <w:br/>
              <w:t xml:space="preserve">from its specified </w:t>
            </w:r>
            <w:r>
              <w:rPr>
                <w:rFonts w:ascii="Arial" w:hAnsi="Arial" w:cs="Arial"/>
                <w:sz w:val="20"/>
              </w:rPr>
              <w:lastRenderedPageBreak/>
              <w:t>value in this subclause or field values of any field in the EHT preamble as being set</w:t>
            </w:r>
            <w:r>
              <w:rPr>
                <w:rFonts w:ascii="Arial" w:hAnsi="Arial" w:cs="Arial"/>
                <w:sz w:val="20"/>
              </w:rPr>
              <w:br/>
              <w:t>to a value identified as Disregard for the STA in this subclause,</w:t>
            </w:r>
            <w:r>
              <w:rPr>
                <w:rFonts w:ascii="Arial" w:hAnsi="Arial" w:cs="Arial"/>
                <w:sz w:val="20"/>
              </w:rPr>
              <w:br/>
              <w:t>it shall ignore these field values and they will have no impact on STA's continued reception of the PPDU</w:t>
            </w:r>
            <w:r>
              <w:rPr>
                <w:rFonts w:ascii="Arial" w:hAnsi="Arial" w:cs="Arial"/>
                <w:sz w:val="20"/>
              </w:rPr>
              <w:br/>
              <w:t>(i.e., reception at the STA can continue as usual)."</w:t>
            </w:r>
            <w:r>
              <w:rPr>
                <w:rFonts w:ascii="Arial" w:hAnsi="Arial" w:cs="Arial"/>
                <w:sz w:val="20"/>
              </w:rPr>
              <w:br/>
            </w:r>
            <w:r>
              <w:rPr>
                <w:rFonts w:ascii="Arial" w:hAnsi="Arial" w:cs="Arial"/>
                <w:sz w:val="20"/>
              </w:rPr>
              <w:br/>
              <w:t>to</w:t>
            </w:r>
            <w:r>
              <w:rPr>
                <w:rFonts w:ascii="Arial" w:hAnsi="Arial" w:cs="Arial"/>
                <w:sz w:val="20"/>
              </w:rPr>
              <w:br/>
            </w:r>
            <w:r>
              <w:rPr>
                <w:rFonts w:ascii="Arial" w:hAnsi="Arial" w:cs="Arial"/>
                <w:sz w:val="20"/>
              </w:rPr>
              <w:br/>
              <w:t>"</w:t>
            </w:r>
            <w:bookmarkStart w:id="8" w:name="_Hlk92890033"/>
            <w:r>
              <w:rPr>
                <w:rFonts w:ascii="Arial" w:hAnsi="Arial" w:cs="Arial"/>
                <w:sz w:val="20"/>
              </w:rPr>
              <w:t>An EHT STA shall ignore (i.e., do not check) the value of the Disregard fields when receiving the U-SIG and EHT-SIG.</w:t>
            </w:r>
            <w:r>
              <w:rPr>
                <w:rFonts w:ascii="Arial" w:hAnsi="Arial" w:cs="Arial"/>
                <w:sz w:val="20"/>
              </w:rPr>
              <w:br/>
              <w:t>I.e., an EHT STA shall continue with its RX procedure as if the Disregard field value matched that specified in Clause 36 even if the value does not actually match.</w:t>
            </w:r>
            <w:bookmarkEnd w:id="8"/>
            <w:r>
              <w:rPr>
                <w:rFonts w:ascii="Arial" w:hAnsi="Arial" w:cs="Arial"/>
                <w:sz w:val="20"/>
              </w:rPr>
              <w:t>"</w:t>
            </w:r>
          </w:p>
        </w:tc>
        <w:tc>
          <w:tcPr>
            <w:tcW w:w="3690" w:type="dxa"/>
          </w:tcPr>
          <w:p w14:paraId="7BDC7F98" w14:textId="476F7C94" w:rsidR="006C7B81" w:rsidRDefault="00ED2CE4" w:rsidP="006C7B81">
            <w:pPr>
              <w:rPr>
                <w:rFonts w:ascii="Arial" w:hAnsi="Arial" w:cs="Arial"/>
                <w:sz w:val="20"/>
              </w:rPr>
            </w:pPr>
            <w:r>
              <w:rPr>
                <w:rFonts w:ascii="Arial" w:hAnsi="Arial" w:cs="Arial"/>
                <w:sz w:val="20"/>
              </w:rPr>
              <w:lastRenderedPageBreak/>
              <w:t>Rejected</w:t>
            </w:r>
            <w:r w:rsidR="006C7B81" w:rsidRPr="001D296D">
              <w:rPr>
                <w:rFonts w:ascii="Arial" w:hAnsi="Arial" w:cs="Arial"/>
                <w:sz w:val="20"/>
              </w:rPr>
              <w:t>.</w:t>
            </w:r>
          </w:p>
          <w:p w14:paraId="1D96B639" w14:textId="3460D677" w:rsidR="006C7B81" w:rsidRPr="001D296D" w:rsidRDefault="00ED2CE4" w:rsidP="006C7B81">
            <w:pPr>
              <w:rPr>
                <w:rFonts w:ascii="Arial" w:hAnsi="Arial" w:cs="Arial"/>
                <w:sz w:val="20"/>
              </w:rPr>
            </w:pPr>
            <w:r>
              <w:rPr>
                <w:rFonts w:ascii="Arial" w:hAnsi="Arial" w:cs="Arial"/>
                <w:sz w:val="20"/>
              </w:rPr>
              <w:t xml:space="preserve">The proposed alternatively text </w:t>
            </w:r>
            <w:r w:rsidR="008D507F">
              <w:rPr>
                <w:rFonts w:ascii="Arial" w:hAnsi="Arial" w:cs="Arial"/>
                <w:sz w:val="20"/>
              </w:rPr>
              <w:t>does not add additional information. The text is better kept as is.</w:t>
            </w:r>
          </w:p>
        </w:tc>
      </w:tr>
      <w:tr w:rsidR="006C7B81" w:rsidRPr="001D296D" w14:paraId="5E7F3448" w14:textId="77777777" w:rsidTr="00EC06F6">
        <w:trPr>
          <w:trHeight w:val="278"/>
        </w:trPr>
        <w:tc>
          <w:tcPr>
            <w:tcW w:w="661" w:type="dxa"/>
            <w:shd w:val="clear" w:color="auto" w:fill="auto"/>
          </w:tcPr>
          <w:p w14:paraId="079D089F" w14:textId="4710F264" w:rsidR="006C7B81" w:rsidRDefault="006C7B81" w:rsidP="006C7B81">
            <w:pPr>
              <w:rPr>
                <w:rFonts w:ascii="Arial" w:hAnsi="Arial" w:cs="Arial"/>
                <w:sz w:val="20"/>
                <w:lang w:val="en-US" w:eastAsia="zh-CN"/>
              </w:rPr>
            </w:pPr>
            <w:r>
              <w:rPr>
                <w:rFonts w:ascii="Arial" w:hAnsi="Arial" w:cs="Arial"/>
                <w:sz w:val="20"/>
              </w:rPr>
              <w:t>7200</w:t>
            </w:r>
          </w:p>
        </w:tc>
        <w:tc>
          <w:tcPr>
            <w:tcW w:w="1217" w:type="dxa"/>
            <w:shd w:val="clear" w:color="auto" w:fill="auto"/>
          </w:tcPr>
          <w:p w14:paraId="2E60602E" w14:textId="77777777" w:rsidR="006C7B81" w:rsidRDefault="006C7B81" w:rsidP="006C7B81">
            <w:pPr>
              <w:rPr>
                <w:rFonts w:ascii="Arial" w:hAnsi="Arial" w:cs="Arial"/>
                <w:sz w:val="20"/>
                <w:lang w:val="en-US"/>
              </w:rPr>
            </w:pPr>
            <w:r>
              <w:rPr>
                <w:rFonts w:ascii="Arial" w:hAnsi="Arial" w:cs="Arial"/>
                <w:sz w:val="20"/>
                <w:lang w:val="en-US"/>
              </w:rPr>
              <w:t>36.3.12.7.2</w:t>
            </w:r>
          </w:p>
        </w:tc>
        <w:tc>
          <w:tcPr>
            <w:tcW w:w="1161" w:type="dxa"/>
            <w:shd w:val="clear" w:color="auto" w:fill="auto"/>
          </w:tcPr>
          <w:p w14:paraId="425682D4" w14:textId="0EAAEBEA" w:rsidR="006C7B81" w:rsidRDefault="006C7B81" w:rsidP="006C7B81">
            <w:pPr>
              <w:rPr>
                <w:rFonts w:ascii="Arial" w:hAnsi="Arial" w:cs="Arial"/>
                <w:sz w:val="20"/>
              </w:rPr>
            </w:pPr>
            <w:r>
              <w:rPr>
                <w:rFonts w:ascii="Arial" w:hAnsi="Arial" w:cs="Arial"/>
                <w:sz w:val="20"/>
              </w:rPr>
              <w:t>409.26</w:t>
            </w:r>
          </w:p>
        </w:tc>
        <w:tc>
          <w:tcPr>
            <w:tcW w:w="1546" w:type="dxa"/>
            <w:shd w:val="clear" w:color="auto" w:fill="auto"/>
          </w:tcPr>
          <w:p w14:paraId="0BE5C8C0" w14:textId="1A4908F9" w:rsidR="006C7B81" w:rsidRPr="001D296D" w:rsidRDefault="006C7B81" w:rsidP="006C7B81">
            <w:pPr>
              <w:rPr>
                <w:rFonts w:ascii="Arial" w:hAnsi="Arial" w:cs="Arial"/>
                <w:sz w:val="20"/>
              </w:rPr>
            </w:pPr>
            <w:r>
              <w:rPr>
                <w:rFonts w:ascii="Arial" w:hAnsi="Arial" w:cs="Arial"/>
                <w:sz w:val="20"/>
              </w:rPr>
              <w:t>"</w:t>
            </w:r>
            <w:proofErr w:type="gramStart"/>
            <w:r>
              <w:rPr>
                <w:rFonts w:ascii="Arial" w:hAnsi="Arial" w:cs="Arial"/>
                <w:sz w:val="20"/>
              </w:rPr>
              <w:t>report</w:t>
            </w:r>
            <w:proofErr w:type="gramEnd"/>
            <w:r>
              <w:rPr>
                <w:rFonts w:ascii="Arial" w:hAnsi="Arial" w:cs="Arial"/>
                <w:sz w:val="20"/>
              </w:rPr>
              <w:t xml:space="preserve"> the information from the version independent fields within the </w:t>
            </w:r>
            <w:r>
              <w:rPr>
                <w:rFonts w:ascii="Arial" w:hAnsi="Arial" w:cs="Arial"/>
                <w:sz w:val="20"/>
              </w:rPr>
              <w:lastRenderedPageBreak/>
              <w:t>RXVECTOR". Add "other fields in RXVECTOR are reserved"</w:t>
            </w:r>
          </w:p>
        </w:tc>
        <w:tc>
          <w:tcPr>
            <w:tcW w:w="1530" w:type="dxa"/>
            <w:shd w:val="clear" w:color="auto" w:fill="auto"/>
          </w:tcPr>
          <w:p w14:paraId="0953170A" w14:textId="70F88B61" w:rsidR="006C7B81" w:rsidRPr="001D296D" w:rsidRDefault="006C7B81" w:rsidP="006C7B81">
            <w:pPr>
              <w:rPr>
                <w:rFonts w:ascii="Arial" w:hAnsi="Arial" w:cs="Arial"/>
                <w:sz w:val="20"/>
              </w:rPr>
            </w:pPr>
            <w:r>
              <w:rPr>
                <w:rFonts w:ascii="Arial" w:hAnsi="Arial" w:cs="Arial"/>
                <w:sz w:val="20"/>
              </w:rPr>
              <w:lastRenderedPageBreak/>
              <w:t>See comment</w:t>
            </w:r>
          </w:p>
        </w:tc>
        <w:tc>
          <w:tcPr>
            <w:tcW w:w="3690" w:type="dxa"/>
          </w:tcPr>
          <w:p w14:paraId="7E5CE7E4" w14:textId="77777777" w:rsidR="006C7B81" w:rsidRDefault="008B62A9" w:rsidP="006C7B81">
            <w:pPr>
              <w:rPr>
                <w:rFonts w:ascii="Arial" w:hAnsi="Arial" w:cs="Arial"/>
                <w:sz w:val="20"/>
              </w:rPr>
            </w:pPr>
            <w:r>
              <w:rPr>
                <w:rFonts w:ascii="Arial" w:hAnsi="Arial" w:cs="Arial"/>
                <w:sz w:val="20"/>
              </w:rPr>
              <w:t>Rejected.</w:t>
            </w:r>
          </w:p>
          <w:p w14:paraId="53A79154" w14:textId="7C8E7173" w:rsidR="008B62A9" w:rsidRPr="001D296D" w:rsidRDefault="00A2751E" w:rsidP="006C7B81">
            <w:pPr>
              <w:rPr>
                <w:rFonts w:ascii="Arial" w:hAnsi="Arial" w:cs="Arial"/>
                <w:sz w:val="20"/>
              </w:rPr>
            </w:pPr>
            <w:r>
              <w:rPr>
                <w:rFonts w:ascii="Arial" w:hAnsi="Arial" w:cs="Arial"/>
                <w:sz w:val="20"/>
              </w:rPr>
              <w:t>The receive procedure subclause 36.3.22 does not explicitly mention o</w:t>
            </w:r>
            <w:r w:rsidR="007E5E9C">
              <w:rPr>
                <w:rFonts w:ascii="Arial" w:hAnsi="Arial" w:cs="Arial"/>
                <w:sz w:val="20"/>
              </w:rPr>
              <w:t>ther fields</w:t>
            </w:r>
            <w:r w:rsidR="0056699D">
              <w:rPr>
                <w:rFonts w:ascii="Arial" w:hAnsi="Arial" w:cs="Arial"/>
                <w:sz w:val="20"/>
              </w:rPr>
              <w:t>. The text is better ke</w:t>
            </w:r>
            <w:r w:rsidR="00772547">
              <w:rPr>
                <w:rFonts w:ascii="Arial" w:hAnsi="Arial" w:cs="Arial"/>
                <w:sz w:val="20"/>
              </w:rPr>
              <w:t>pt</w:t>
            </w:r>
            <w:r w:rsidR="0056699D">
              <w:rPr>
                <w:rFonts w:ascii="Arial" w:hAnsi="Arial" w:cs="Arial"/>
                <w:sz w:val="20"/>
              </w:rPr>
              <w:t xml:space="preserve"> as is until </w:t>
            </w:r>
            <w:r w:rsidR="009B740C">
              <w:rPr>
                <w:rFonts w:ascii="Arial" w:hAnsi="Arial" w:cs="Arial"/>
                <w:sz w:val="20"/>
              </w:rPr>
              <w:t>there is corresponding text in the receive procedure subclause.</w:t>
            </w:r>
            <w:r w:rsidR="0056699D">
              <w:rPr>
                <w:rFonts w:ascii="Arial" w:hAnsi="Arial" w:cs="Arial"/>
                <w:sz w:val="20"/>
              </w:rPr>
              <w:t xml:space="preserve"> </w:t>
            </w:r>
          </w:p>
        </w:tc>
      </w:tr>
    </w:tbl>
    <w:p w14:paraId="51059628" w14:textId="5E5E5ADD" w:rsidR="00FE62F7" w:rsidRDefault="00FE62F7" w:rsidP="00FE62F7">
      <w:pPr>
        <w:pStyle w:val="BodyText0"/>
        <w:kinsoku w:val="0"/>
        <w:overflowPunct w:val="0"/>
        <w:spacing w:before="9"/>
        <w:rPr>
          <w:sz w:val="20"/>
        </w:rPr>
      </w:pPr>
    </w:p>
    <w:p w14:paraId="11A81A1B" w14:textId="77777777" w:rsidR="00821952" w:rsidRDefault="00821952" w:rsidP="00821952">
      <w:pPr>
        <w:rPr>
          <w:b/>
          <w:i/>
          <w:sz w:val="22"/>
          <w:szCs w:val="22"/>
        </w:rPr>
      </w:pPr>
      <w:r w:rsidRPr="004B2833">
        <w:rPr>
          <w:b/>
          <w:i/>
          <w:sz w:val="22"/>
          <w:szCs w:val="22"/>
          <w:highlight w:val="yellow"/>
        </w:rPr>
        <w:t xml:space="preserve">Instructions to the editor: </w:t>
      </w:r>
    </w:p>
    <w:p w14:paraId="78FE4B22" w14:textId="3F03F372" w:rsidR="00821952" w:rsidRPr="0082172C" w:rsidRDefault="00821952" w:rsidP="00821952">
      <w:pPr>
        <w:rPr>
          <w:b/>
          <w:sz w:val="20"/>
          <w:lang w:eastAsia="zh-CN"/>
        </w:rPr>
      </w:pPr>
      <w:r w:rsidRPr="0082172C">
        <w:rPr>
          <w:b/>
          <w:sz w:val="20"/>
          <w:highlight w:val="yellow"/>
          <w:lang w:eastAsia="zh-CN"/>
        </w:rPr>
        <w:t xml:space="preserve">Please make the changes to </w:t>
      </w:r>
      <w:r w:rsidR="007C503D">
        <w:rPr>
          <w:b/>
          <w:sz w:val="20"/>
          <w:highlight w:val="yellow"/>
          <w:lang w:eastAsia="zh-CN"/>
        </w:rPr>
        <w:t xml:space="preserve">P535L4-L24 in 802.11be spec draft D1.31 </w:t>
      </w:r>
      <w:r w:rsidR="007203C8">
        <w:rPr>
          <w:b/>
          <w:sz w:val="20"/>
          <w:highlight w:val="yellow"/>
          <w:lang w:eastAsia="zh-CN"/>
        </w:rPr>
        <w:t xml:space="preserve">(original </w:t>
      </w:r>
      <w:r>
        <w:rPr>
          <w:b/>
          <w:sz w:val="20"/>
          <w:highlight w:val="yellow"/>
          <w:lang w:eastAsia="zh-CN"/>
        </w:rPr>
        <w:t>P409L14-L34</w:t>
      </w:r>
      <w:r w:rsidRPr="0082172C">
        <w:rPr>
          <w:b/>
          <w:sz w:val="20"/>
          <w:highlight w:val="yellow"/>
          <w:lang w:eastAsia="zh-CN"/>
        </w:rPr>
        <w:t xml:space="preserve"> </w:t>
      </w:r>
      <w:r w:rsidR="007203C8">
        <w:rPr>
          <w:b/>
          <w:sz w:val="20"/>
          <w:highlight w:val="yellow"/>
          <w:lang w:eastAsia="zh-CN"/>
        </w:rPr>
        <w:t xml:space="preserve">in 802.11be spec draft D1.0) </w:t>
      </w:r>
      <w:r w:rsidRPr="0082172C">
        <w:rPr>
          <w:b/>
          <w:sz w:val="20"/>
          <w:highlight w:val="yellow"/>
          <w:lang w:eastAsia="zh-CN"/>
        </w:rPr>
        <w:t>as shown below</w:t>
      </w:r>
      <w:r w:rsidR="007C503D">
        <w:rPr>
          <w:b/>
          <w:sz w:val="20"/>
          <w:highlight w:val="yellow"/>
          <w:lang w:eastAsia="zh-CN"/>
        </w:rPr>
        <w:t xml:space="preserve"> for CID </w:t>
      </w:r>
      <w:r w:rsidR="00C82B0C">
        <w:rPr>
          <w:b/>
          <w:sz w:val="20"/>
          <w:highlight w:val="yellow"/>
          <w:lang w:eastAsia="zh-CN"/>
        </w:rPr>
        <w:t xml:space="preserve">7199, </w:t>
      </w:r>
      <w:r w:rsidR="00743E44">
        <w:rPr>
          <w:b/>
          <w:sz w:val="20"/>
          <w:highlight w:val="yellow"/>
          <w:lang w:eastAsia="zh-CN"/>
        </w:rPr>
        <w:t xml:space="preserve">7345, </w:t>
      </w:r>
      <w:r w:rsidR="007C503D">
        <w:rPr>
          <w:b/>
          <w:sz w:val="20"/>
          <w:highlight w:val="yellow"/>
          <w:lang w:eastAsia="zh-CN"/>
        </w:rPr>
        <w:t>8002, 800</w:t>
      </w:r>
      <w:r w:rsidR="00C9788E">
        <w:rPr>
          <w:b/>
          <w:sz w:val="20"/>
          <w:highlight w:val="yellow"/>
          <w:lang w:eastAsia="zh-CN"/>
        </w:rPr>
        <w:t>3</w:t>
      </w:r>
      <w:r w:rsidRPr="0082172C">
        <w:rPr>
          <w:b/>
          <w:sz w:val="20"/>
          <w:highlight w:val="yellow"/>
          <w:lang w:eastAsia="zh-CN"/>
        </w:rPr>
        <w:t>:</w:t>
      </w:r>
    </w:p>
    <w:p w14:paraId="4E954293" w14:textId="77777777" w:rsidR="00821952" w:rsidRDefault="00821952" w:rsidP="00821952">
      <w:pPr>
        <w:pStyle w:val="BodyText0"/>
        <w:kinsoku w:val="0"/>
        <w:overflowPunct w:val="0"/>
        <w:spacing w:before="9"/>
        <w:rPr>
          <w:sz w:val="20"/>
        </w:rPr>
      </w:pPr>
    </w:p>
    <w:p w14:paraId="3D8ACD85" w14:textId="1E109BFD" w:rsidR="005E78D2" w:rsidRDefault="005E78D2" w:rsidP="000613C2">
      <w:pPr>
        <w:pStyle w:val="BodyText0"/>
        <w:kinsoku w:val="0"/>
        <w:overflowPunct w:val="0"/>
        <w:spacing w:before="9"/>
        <w:rPr>
          <w:ins w:id="9" w:author="Alice Chen" w:date="2022-01-12T14:54:00Z"/>
          <w:sz w:val="20"/>
        </w:rPr>
      </w:pPr>
      <w:r w:rsidRPr="005E78D2">
        <w:rPr>
          <w:color w:val="00B050"/>
          <w:sz w:val="20"/>
        </w:rPr>
        <w:t>(#</w:t>
      </w:r>
      <w:proofErr w:type="gramStart"/>
      <w:r w:rsidRPr="005E78D2">
        <w:rPr>
          <w:color w:val="00B050"/>
          <w:sz w:val="20"/>
        </w:rPr>
        <w:t>2704)(</w:t>
      </w:r>
      <w:proofErr w:type="gramEnd"/>
      <w:r w:rsidRPr="005E78D2">
        <w:rPr>
          <w:color w:val="00B050"/>
          <w:sz w:val="20"/>
        </w:rPr>
        <w:t>#2175)(#1353)(#1355)(#1969)(#1352)</w:t>
      </w:r>
      <w:r>
        <w:rPr>
          <w:sz w:val="20"/>
        </w:rPr>
        <w:t xml:space="preserve">Reserved fields in the EHT preamble or reserved values of the fields in the EHT preamble are divided into two categories: Validate and Disregard. An EHT STA </w:t>
      </w:r>
      <w:del w:id="10" w:author="Alice Chen" w:date="2022-01-10T17:53:00Z">
        <w:r w:rsidDel="00AE5ACC">
          <w:rPr>
            <w:sz w:val="20"/>
          </w:rPr>
          <w:delText xml:space="preserve">with dot11EHTBaseLineFeaturesImplementedOnly equal to true </w:delText>
        </w:r>
      </w:del>
      <w:r>
        <w:rPr>
          <w:sz w:val="20"/>
        </w:rPr>
        <w:t xml:space="preserve">shall set the Disregard fields and Validate fields in accordance with the requirements specified in this subclause. </w:t>
      </w:r>
      <w:del w:id="11" w:author="Alice Chen" w:date="2022-01-12T14:55:00Z">
        <w:r w:rsidDel="00AC373E">
          <w:rPr>
            <w:sz w:val="20"/>
          </w:rPr>
          <w:delText xml:space="preserve">An EHT STA with dot11EHTBaseLineFeaturesImplementedOnly equal to false might be subject to a different set of requirements. </w:delText>
        </w:r>
      </w:del>
      <w:r>
        <w:rPr>
          <w:sz w:val="20"/>
        </w:rPr>
        <w:t xml:space="preserve">Validate field values serve to indicate whether to continue reception of a PPDU at an EHT STA. If an EHT STA encounters a PPDU where at least one </w:t>
      </w:r>
      <w:ins w:id="12" w:author="Alice Chen" w:date="2022-01-12T16:26:00Z">
        <w:r w:rsidR="006C7B81">
          <w:rPr>
            <w:sz w:val="20"/>
          </w:rPr>
          <w:t xml:space="preserve">Validate </w:t>
        </w:r>
      </w:ins>
      <w:r>
        <w:rPr>
          <w:sz w:val="20"/>
        </w:rPr>
        <w:t xml:space="preserve">field in the preamble </w:t>
      </w:r>
      <w:del w:id="13" w:author="Alice Chen" w:date="2022-01-12T16:26:00Z">
        <w:r w:rsidDel="006C7B81">
          <w:rPr>
            <w:sz w:val="20"/>
          </w:rPr>
          <w:delText xml:space="preserve">that is identified as Validate for the STA </w:delText>
        </w:r>
      </w:del>
      <w:r>
        <w:rPr>
          <w:sz w:val="20"/>
        </w:rPr>
        <w:t xml:space="preserve">is not set to the value specified </w:t>
      </w:r>
      <w:del w:id="14" w:author="Alice Chen" w:date="2022-01-12T16:26:00Z">
        <w:r w:rsidDel="006C7B81">
          <w:rPr>
            <w:sz w:val="20"/>
          </w:rPr>
          <w:delText xml:space="preserve">for the field </w:delText>
        </w:r>
      </w:del>
      <w:r>
        <w:rPr>
          <w:sz w:val="20"/>
        </w:rPr>
        <w:t>in</w:t>
      </w:r>
      <w:del w:id="15" w:author="Alice Chen" w:date="2022-01-12T16:27:00Z">
        <w:r w:rsidDel="006C7B81">
          <w:rPr>
            <w:sz w:val="20"/>
          </w:rPr>
          <w:delText xml:space="preserve"> this subclause</w:delText>
        </w:r>
      </w:del>
      <w:ins w:id="16" w:author="Alice Chen" w:date="2022-01-12T16:27:00Z">
        <w:r w:rsidR="006C7B81">
          <w:rPr>
            <w:sz w:val="20"/>
          </w:rPr>
          <w:t xml:space="preserve"> Clause 36</w:t>
        </w:r>
      </w:ins>
      <w:r>
        <w:rPr>
          <w:sz w:val="20"/>
        </w:rPr>
        <w:t>, or at least one field in the EHT preamble equals a value that is identified as Validate for the STA, the STA shall defer for the duration of the PPDU as defined in 36.3.22 (EHT receive procedure</w:t>
      </w:r>
      <w:del w:id="17" w:author="Alice Chen" w:date="2022-01-10T17:54:00Z">
        <w:r w:rsidDel="00E60DB8">
          <w:rPr>
            <w:sz w:val="20"/>
          </w:rPr>
          <w:delText xml:space="preserve">), </w:delText>
        </w:r>
      </w:del>
      <w:ins w:id="18" w:author="Alice Chen" w:date="2022-01-10T17:54:00Z">
        <w:r w:rsidR="00E60DB8">
          <w:rPr>
            <w:sz w:val="20"/>
          </w:rPr>
          <w:t xml:space="preserve">) and </w:t>
        </w:r>
      </w:ins>
      <w:r>
        <w:rPr>
          <w:sz w:val="20"/>
        </w:rPr>
        <w:t>report the information from the version independent fields within the RXVECTOR</w:t>
      </w:r>
      <w:del w:id="19" w:author="Alice Chen" w:date="2022-01-10T17:54:00Z">
        <w:r w:rsidDel="00B7797E">
          <w:rPr>
            <w:sz w:val="20"/>
          </w:rPr>
          <w:delText>, and terminate the reception of the PPDU</w:delText>
        </w:r>
      </w:del>
      <w:r>
        <w:rPr>
          <w:sz w:val="20"/>
        </w:rPr>
        <w:t xml:space="preserve">. If an EHT STA sees any of the fields identified as Disregard for the STA set to a value that is different from its specified value in this subclause or field values of any field in the EHT preamble as being set to a value identified as Disregard for the STA in this subclause, it shall ignore these field values and they will have </w:t>
      </w:r>
      <w:r w:rsidRPr="005E78D2">
        <w:rPr>
          <w:color w:val="00B050"/>
          <w:sz w:val="20"/>
        </w:rPr>
        <w:t>(#4642)</w:t>
      </w:r>
      <w:r>
        <w:rPr>
          <w:sz w:val="20"/>
        </w:rPr>
        <w:t xml:space="preserve">no impact on the STA’s continued reception of the PPDU (i.e., reception at the STA can continue as usual). For further details on receive </w:t>
      </w:r>
      <w:proofErr w:type="spellStart"/>
      <w:r>
        <w:rPr>
          <w:sz w:val="20"/>
        </w:rPr>
        <w:t>behavior</w:t>
      </w:r>
      <w:proofErr w:type="spellEnd"/>
      <w:r>
        <w:rPr>
          <w:sz w:val="20"/>
        </w:rPr>
        <w:t xml:space="preserve"> when encountered with Validate and Disregard fields or any field as being set to a value identified as Validate or Disregard, </w:t>
      </w:r>
      <w:r w:rsidRPr="005E78D2">
        <w:rPr>
          <w:color w:val="00B050"/>
          <w:sz w:val="20"/>
        </w:rPr>
        <w:t>(#</w:t>
      </w:r>
      <w:proofErr w:type="gramStart"/>
      <w:r w:rsidRPr="005E78D2">
        <w:rPr>
          <w:color w:val="00B050"/>
          <w:sz w:val="20"/>
        </w:rPr>
        <w:t>3174)</w:t>
      </w:r>
      <w:r>
        <w:rPr>
          <w:sz w:val="20"/>
        </w:rPr>
        <w:t>refer</w:t>
      </w:r>
      <w:proofErr w:type="gramEnd"/>
      <w:r>
        <w:rPr>
          <w:sz w:val="20"/>
        </w:rPr>
        <w:t xml:space="preserve"> to 36.3.22 (EHT receive procedure).</w:t>
      </w:r>
    </w:p>
    <w:p w14:paraId="519C4E4E" w14:textId="22D9F4A5" w:rsidR="00BC65FB" w:rsidRDefault="00BC65FB" w:rsidP="000613C2">
      <w:pPr>
        <w:pStyle w:val="BodyText0"/>
        <w:kinsoku w:val="0"/>
        <w:overflowPunct w:val="0"/>
        <w:spacing w:before="9"/>
        <w:rPr>
          <w:sz w:val="20"/>
        </w:rPr>
      </w:pPr>
      <w:ins w:id="20" w:author="Alice Chen" w:date="2022-01-12T14:55:00Z">
        <w:r w:rsidRPr="00BC65FB">
          <w:rPr>
            <w:sz w:val="20"/>
          </w:rPr>
          <w:t>NOTE - Some of the Disregard or Validate fields might be redefined for EHT STAs with dot11EHTBaseLineFeaturesImplementedOnly equal to false.</w:t>
        </w:r>
      </w:ins>
    </w:p>
    <w:p w14:paraId="4DA95D57" w14:textId="094ACCB9" w:rsidR="00FE62F7" w:rsidRDefault="00FE62F7" w:rsidP="00FE62F7">
      <w:pPr>
        <w:pStyle w:val="BodyText0"/>
        <w:kinsoku w:val="0"/>
        <w:overflowPunct w:val="0"/>
        <w:spacing w:before="9"/>
        <w:rPr>
          <w:sz w:val="20"/>
        </w:rPr>
      </w:pPr>
    </w:p>
    <w:p w14:paraId="159C7F9F" w14:textId="2FD8A2E5" w:rsidR="00E35ED9" w:rsidRDefault="00E35ED9" w:rsidP="00FE62F7">
      <w:pPr>
        <w:pStyle w:val="BodyText0"/>
        <w:kinsoku w:val="0"/>
        <w:overflowPunct w:val="0"/>
        <w:spacing w:before="9"/>
        <w:rPr>
          <w:sz w:val="20"/>
        </w:rPr>
      </w:pPr>
    </w:p>
    <w:p w14:paraId="24EE0482" w14:textId="77777777" w:rsidR="00E35ED9" w:rsidRPr="00324173" w:rsidRDefault="00E35ED9" w:rsidP="00FE62F7">
      <w:pPr>
        <w:pStyle w:val="BodyText0"/>
        <w:kinsoku w:val="0"/>
        <w:overflowPunct w:val="0"/>
        <w:spacing w:before="9"/>
        <w:rPr>
          <w:sz w:val="20"/>
        </w:rPr>
      </w:pPr>
    </w:p>
    <w:p w14:paraId="7B59E9BE" w14:textId="63D9B46F" w:rsidR="00A96A69" w:rsidRDefault="00A96A69" w:rsidP="00A96A69">
      <w:pPr>
        <w:pStyle w:val="Heading1"/>
      </w:pPr>
      <w:r>
        <w:t xml:space="preserve">CID </w:t>
      </w:r>
      <w:r w:rsidR="00CC714D">
        <w:t>6434, 6435</w:t>
      </w:r>
      <w:r w:rsidR="004D15FA">
        <w:t>, 8005</w:t>
      </w:r>
    </w:p>
    <w:p w14:paraId="43691708" w14:textId="77777777" w:rsidR="00A96A69" w:rsidRDefault="00A96A69" w:rsidP="00A96A69">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A96A69" w:rsidRPr="009522BD" w14:paraId="0E1775B4" w14:textId="77777777" w:rsidTr="00EC06F6">
        <w:trPr>
          <w:trHeight w:val="278"/>
        </w:trPr>
        <w:tc>
          <w:tcPr>
            <w:tcW w:w="661" w:type="dxa"/>
            <w:shd w:val="clear" w:color="auto" w:fill="auto"/>
            <w:hideMark/>
          </w:tcPr>
          <w:p w14:paraId="31A5753C" w14:textId="77777777" w:rsidR="00A96A69" w:rsidRPr="002E58A7" w:rsidRDefault="00A96A69" w:rsidP="00EC06F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338F44C8" w14:textId="77777777" w:rsidR="00A96A69" w:rsidRPr="002E58A7" w:rsidRDefault="00A96A69" w:rsidP="00EC06F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1A4E7929" w14:textId="77777777" w:rsidR="00A96A69" w:rsidRPr="002E58A7" w:rsidRDefault="00A96A69" w:rsidP="00EC06F6">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4F8ADED4" w14:textId="77777777" w:rsidR="00A96A69" w:rsidRPr="002E58A7" w:rsidRDefault="00A96A69" w:rsidP="00EC06F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1D93490E" w14:textId="77777777" w:rsidR="00A96A69" w:rsidRPr="002E58A7" w:rsidRDefault="00A96A69" w:rsidP="00EC06F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36664FFD" w14:textId="77777777" w:rsidR="00A96A69" w:rsidRPr="002E58A7" w:rsidRDefault="00A96A69" w:rsidP="00EC06F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E1145F" w:rsidRPr="001D296D" w14:paraId="0F16FA11" w14:textId="77777777" w:rsidTr="003D50C4">
        <w:trPr>
          <w:trHeight w:val="278"/>
        </w:trPr>
        <w:tc>
          <w:tcPr>
            <w:tcW w:w="661" w:type="dxa"/>
            <w:shd w:val="clear" w:color="auto" w:fill="auto"/>
          </w:tcPr>
          <w:p w14:paraId="17132889" w14:textId="77777777" w:rsidR="00E1145F" w:rsidRPr="00DC4FB7" w:rsidRDefault="00E1145F" w:rsidP="003D50C4">
            <w:pPr>
              <w:rPr>
                <w:rFonts w:ascii="Arial" w:hAnsi="Arial" w:cs="Arial"/>
                <w:sz w:val="20"/>
                <w:lang w:val="en-US" w:eastAsia="zh-CN"/>
              </w:rPr>
            </w:pPr>
            <w:r>
              <w:rPr>
                <w:rFonts w:ascii="Arial" w:hAnsi="Arial" w:cs="Arial"/>
                <w:sz w:val="20"/>
              </w:rPr>
              <w:t>6434</w:t>
            </w:r>
          </w:p>
        </w:tc>
        <w:tc>
          <w:tcPr>
            <w:tcW w:w="1217" w:type="dxa"/>
            <w:shd w:val="clear" w:color="auto" w:fill="auto"/>
          </w:tcPr>
          <w:p w14:paraId="5506D873" w14:textId="77777777" w:rsidR="00E1145F" w:rsidRPr="001D296D" w:rsidRDefault="00E1145F" w:rsidP="003D50C4">
            <w:pPr>
              <w:rPr>
                <w:rFonts w:ascii="Arial" w:hAnsi="Arial" w:cs="Arial"/>
                <w:sz w:val="20"/>
                <w:lang w:val="en-US"/>
              </w:rPr>
            </w:pPr>
            <w:r>
              <w:rPr>
                <w:rFonts w:ascii="Arial" w:hAnsi="Arial" w:cs="Arial"/>
                <w:sz w:val="20"/>
              </w:rPr>
              <w:t>36.3.12.7</w:t>
            </w:r>
          </w:p>
        </w:tc>
        <w:tc>
          <w:tcPr>
            <w:tcW w:w="1161" w:type="dxa"/>
            <w:shd w:val="clear" w:color="auto" w:fill="auto"/>
          </w:tcPr>
          <w:p w14:paraId="02AA94F7" w14:textId="77777777" w:rsidR="00E1145F" w:rsidRPr="001D296D" w:rsidRDefault="00E1145F" w:rsidP="003D50C4">
            <w:pPr>
              <w:rPr>
                <w:rFonts w:ascii="Arial" w:hAnsi="Arial" w:cs="Arial"/>
                <w:sz w:val="20"/>
                <w:lang w:val="en-US"/>
              </w:rPr>
            </w:pPr>
            <w:r>
              <w:rPr>
                <w:rFonts w:ascii="Arial" w:hAnsi="Arial" w:cs="Arial"/>
                <w:sz w:val="20"/>
              </w:rPr>
              <w:t>409.40</w:t>
            </w:r>
          </w:p>
        </w:tc>
        <w:tc>
          <w:tcPr>
            <w:tcW w:w="1546" w:type="dxa"/>
            <w:shd w:val="clear" w:color="auto" w:fill="auto"/>
          </w:tcPr>
          <w:p w14:paraId="65216B65" w14:textId="77777777" w:rsidR="00E1145F" w:rsidRPr="001D296D" w:rsidRDefault="00E1145F" w:rsidP="003D50C4">
            <w:pPr>
              <w:rPr>
                <w:rFonts w:ascii="Arial" w:hAnsi="Arial" w:cs="Arial"/>
                <w:sz w:val="20"/>
              </w:rPr>
            </w:pPr>
            <w:r>
              <w:rPr>
                <w:rFonts w:ascii="Arial" w:hAnsi="Arial" w:cs="Arial"/>
                <w:sz w:val="20"/>
              </w:rPr>
              <w:t>For consistency, add "frequency" between "80 MHz" and "subblock".</w:t>
            </w:r>
          </w:p>
        </w:tc>
        <w:tc>
          <w:tcPr>
            <w:tcW w:w="1530" w:type="dxa"/>
            <w:shd w:val="clear" w:color="auto" w:fill="auto"/>
          </w:tcPr>
          <w:p w14:paraId="4E21ED37" w14:textId="77777777" w:rsidR="00E1145F" w:rsidRPr="001D296D" w:rsidRDefault="00E1145F" w:rsidP="003D50C4">
            <w:pPr>
              <w:rPr>
                <w:rFonts w:ascii="Arial" w:hAnsi="Arial" w:cs="Arial"/>
                <w:sz w:val="20"/>
              </w:rPr>
            </w:pPr>
            <w:r>
              <w:rPr>
                <w:rFonts w:ascii="Arial" w:hAnsi="Arial" w:cs="Arial"/>
                <w:sz w:val="20"/>
              </w:rPr>
              <w:t>As in comment</w:t>
            </w:r>
          </w:p>
        </w:tc>
        <w:tc>
          <w:tcPr>
            <w:tcW w:w="3690" w:type="dxa"/>
          </w:tcPr>
          <w:p w14:paraId="06963A90" w14:textId="77777777" w:rsidR="00E1145F" w:rsidRDefault="00E1145F" w:rsidP="003D50C4">
            <w:pPr>
              <w:rPr>
                <w:rFonts w:ascii="Arial" w:hAnsi="Arial" w:cs="Arial"/>
                <w:sz w:val="20"/>
              </w:rPr>
            </w:pPr>
            <w:r>
              <w:rPr>
                <w:rFonts w:ascii="Arial" w:hAnsi="Arial" w:cs="Arial"/>
                <w:sz w:val="20"/>
              </w:rPr>
              <w:t>Accepted.</w:t>
            </w:r>
          </w:p>
          <w:p w14:paraId="4C516926" w14:textId="77777777" w:rsidR="00E1145F" w:rsidRDefault="00E1145F" w:rsidP="003D50C4">
            <w:pPr>
              <w:rPr>
                <w:rFonts w:ascii="Arial" w:hAnsi="Arial" w:cs="Arial"/>
                <w:sz w:val="20"/>
              </w:rPr>
            </w:pPr>
          </w:p>
          <w:p w14:paraId="6A3BB18A" w14:textId="77777777" w:rsidR="00E1145F" w:rsidRPr="001D296D" w:rsidRDefault="00E1145F" w:rsidP="003D50C4">
            <w:pPr>
              <w:rPr>
                <w:rFonts w:ascii="Arial" w:hAnsi="Arial" w:cs="Arial"/>
                <w:sz w:val="20"/>
              </w:rPr>
            </w:pPr>
            <w:r>
              <w:rPr>
                <w:rFonts w:ascii="Arial" w:hAnsi="Arial" w:cs="Arial"/>
                <w:sz w:val="20"/>
              </w:rPr>
              <w:t xml:space="preserve">Note to editor: This is in P535L31 in 802.11be spec draft D1.31. Ditto the following locations in 802.11be spec draft D1.31: P535L31 (the second location of this phrase), P538L28, P538L37, P539L17, P550L38 (two locations), P550L40, P550L41.  </w:t>
            </w:r>
          </w:p>
        </w:tc>
      </w:tr>
      <w:tr w:rsidR="00E1145F" w:rsidRPr="001D296D" w14:paraId="432B8996" w14:textId="77777777" w:rsidTr="003D50C4">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7F84061C" w14:textId="77777777" w:rsidR="00E1145F" w:rsidRPr="005676F4" w:rsidRDefault="00E1145F" w:rsidP="003D50C4">
            <w:pPr>
              <w:rPr>
                <w:rFonts w:ascii="Arial" w:hAnsi="Arial" w:cs="Arial"/>
                <w:sz w:val="20"/>
              </w:rPr>
            </w:pPr>
            <w:r>
              <w:rPr>
                <w:rFonts w:ascii="Arial" w:hAnsi="Arial" w:cs="Arial"/>
                <w:sz w:val="20"/>
              </w:rPr>
              <w:t>6435</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06EB5943" w14:textId="77777777" w:rsidR="00E1145F" w:rsidRPr="001D296D" w:rsidRDefault="00E1145F" w:rsidP="003D50C4">
            <w:pPr>
              <w:rPr>
                <w:rFonts w:ascii="Arial" w:hAnsi="Arial" w:cs="Arial"/>
                <w:sz w:val="20"/>
                <w:lang w:val="en-US"/>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0DCC00D6" w14:textId="77777777" w:rsidR="00E1145F" w:rsidRPr="005676F4" w:rsidRDefault="00E1145F" w:rsidP="003D50C4">
            <w:pPr>
              <w:rPr>
                <w:rFonts w:ascii="Arial" w:hAnsi="Arial" w:cs="Arial"/>
                <w:sz w:val="20"/>
              </w:rPr>
            </w:pPr>
            <w:r>
              <w:rPr>
                <w:rFonts w:ascii="Arial" w:hAnsi="Arial" w:cs="Arial"/>
                <w:sz w:val="20"/>
              </w:rPr>
              <w:t>409.41</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6648CCA2" w14:textId="77777777" w:rsidR="00E1145F" w:rsidRPr="001D296D" w:rsidRDefault="00E1145F" w:rsidP="003D50C4">
            <w:pPr>
              <w:rPr>
                <w:rFonts w:ascii="Arial" w:hAnsi="Arial" w:cs="Arial"/>
                <w:sz w:val="20"/>
              </w:rPr>
            </w:pPr>
            <w:r>
              <w:rPr>
                <w:rFonts w:ascii="Arial" w:hAnsi="Arial" w:cs="Arial"/>
                <w:sz w:val="20"/>
              </w:rPr>
              <w:t>For consistency, add "frequency" between "80 MHz" and "subblocks".</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11DF5A37" w14:textId="77777777" w:rsidR="00E1145F" w:rsidRPr="001D296D" w:rsidRDefault="00E1145F" w:rsidP="003D50C4">
            <w:pPr>
              <w:rPr>
                <w:rFonts w:ascii="Arial" w:hAnsi="Arial" w:cs="Arial"/>
                <w:sz w:val="20"/>
              </w:rPr>
            </w:pPr>
            <w:r>
              <w:rPr>
                <w:rFonts w:ascii="Arial" w:hAnsi="Arial" w:cs="Arial"/>
                <w:sz w:val="20"/>
              </w:rPr>
              <w:t>As in comment</w:t>
            </w:r>
          </w:p>
        </w:tc>
        <w:tc>
          <w:tcPr>
            <w:tcW w:w="3690" w:type="dxa"/>
            <w:tcBorders>
              <w:top w:val="single" w:sz="4" w:space="0" w:color="000000"/>
              <w:left w:val="single" w:sz="4" w:space="0" w:color="000000"/>
              <w:bottom w:val="single" w:sz="4" w:space="0" w:color="000000"/>
              <w:right w:val="single" w:sz="4" w:space="0" w:color="000000"/>
            </w:tcBorders>
          </w:tcPr>
          <w:p w14:paraId="4094B105" w14:textId="77777777" w:rsidR="00E1145F" w:rsidRDefault="00E1145F" w:rsidP="003D50C4">
            <w:pPr>
              <w:rPr>
                <w:rFonts w:ascii="Arial" w:hAnsi="Arial" w:cs="Arial"/>
                <w:sz w:val="20"/>
              </w:rPr>
            </w:pPr>
            <w:r>
              <w:rPr>
                <w:rFonts w:ascii="Arial" w:hAnsi="Arial" w:cs="Arial"/>
                <w:sz w:val="20"/>
              </w:rPr>
              <w:t>Accepted.</w:t>
            </w:r>
          </w:p>
          <w:p w14:paraId="2357D9C5" w14:textId="77777777" w:rsidR="00E1145F" w:rsidRDefault="00E1145F" w:rsidP="003D50C4">
            <w:pPr>
              <w:rPr>
                <w:rFonts w:ascii="Arial" w:hAnsi="Arial" w:cs="Arial"/>
                <w:sz w:val="20"/>
              </w:rPr>
            </w:pPr>
          </w:p>
          <w:p w14:paraId="7C4A22F2" w14:textId="77777777" w:rsidR="00E1145F" w:rsidRPr="001D296D" w:rsidRDefault="00E1145F" w:rsidP="003D50C4">
            <w:pPr>
              <w:rPr>
                <w:rFonts w:ascii="Arial" w:hAnsi="Arial" w:cs="Arial"/>
                <w:sz w:val="20"/>
              </w:rPr>
            </w:pPr>
            <w:r>
              <w:rPr>
                <w:rFonts w:ascii="Arial" w:hAnsi="Arial" w:cs="Arial"/>
                <w:sz w:val="20"/>
              </w:rPr>
              <w:t>Note to editor: This is in P535L31 (the second location of the phrase) in 802.11be spec draft D1.31. This CID has same resolution to CID 6434 (which includes other locations in the spec draft).</w:t>
            </w:r>
          </w:p>
        </w:tc>
      </w:tr>
      <w:tr w:rsidR="00D12B93" w:rsidRPr="001D296D" w14:paraId="5C138D1F" w14:textId="77777777" w:rsidTr="00EC06F6">
        <w:trPr>
          <w:trHeight w:val="278"/>
        </w:trPr>
        <w:tc>
          <w:tcPr>
            <w:tcW w:w="661" w:type="dxa"/>
            <w:shd w:val="clear" w:color="auto" w:fill="auto"/>
          </w:tcPr>
          <w:p w14:paraId="27AB2A34" w14:textId="4B389299" w:rsidR="00D12B93" w:rsidRDefault="00D12B93" w:rsidP="00D12B93">
            <w:pPr>
              <w:rPr>
                <w:rFonts w:ascii="Arial" w:hAnsi="Arial" w:cs="Arial"/>
                <w:sz w:val="20"/>
                <w:lang w:val="en-US" w:eastAsia="zh-CN"/>
              </w:rPr>
            </w:pPr>
            <w:r>
              <w:rPr>
                <w:rFonts w:ascii="Arial" w:hAnsi="Arial" w:cs="Arial"/>
                <w:sz w:val="20"/>
                <w:lang w:val="en-US" w:eastAsia="zh-CN"/>
              </w:rPr>
              <w:t>8005</w:t>
            </w:r>
          </w:p>
        </w:tc>
        <w:tc>
          <w:tcPr>
            <w:tcW w:w="1217" w:type="dxa"/>
            <w:shd w:val="clear" w:color="auto" w:fill="auto"/>
          </w:tcPr>
          <w:p w14:paraId="6C7EDA4A" w14:textId="42894777" w:rsidR="00D12B93" w:rsidRDefault="00D12B93" w:rsidP="00D12B93">
            <w:pPr>
              <w:rPr>
                <w:rFonts w:ascii="Arial" w:hAnsi="Arial" w:cs="Arial"/>
                <w:sz w:val="20"/>
                <w:lang w:val="en-US"/>
              </w:rPr>
            </w:pPr>
            <w:r>
              <w:rPr>
                <w:rFonts w:ascii="Arial" w:hAnsi="Arial" w:cs="Arial"/>
                <w:sz w:val="20"/>
                <w:lang w:val="en-US"/>
              </w:rPr>
              <w:t>36.3.12.7.2</w:t>
            </w:r>
          </w:p>
        </w:tc>
        <w:tc>
          <w:tcPr>
            <w:tcW w:w="1161" w:type="dxa"/>
            <w:shd w:val="clear" w:color="auto" w:fill="auto"/>
          </w:tcPr>
          <w:p w14:paraId="59893B13" w14:textId="2F9E46B2" w:rsidR="00D12B93" w:rsidRDefault="00D12B93" w:rsidP="00D12B93">
            <w:pPr>
              <w:rPr>
                <w:rFonts w:ascii="Arial" w:hAnsi="Arial" w:cs="Arial"/>
                <w:sz w:val="20"/>
              </w:rPr>
            </w:pPr>
            <w:r>
              <w:rPr>
                <w:rFonts w:ascii="Arial" w:hAnsi="Arial" w:cs="Arial"/>
                <w:sz w:val="20"/>
              </w:rPr>
              <w:t>409.42</w:t>
            </w:r>
          </w:p>
        </w:tc>
        <w:tc>
          <w:tcPr>
            <w:tcW w:w="1546" w:type="dxa"/>
            <w:shd w:val="clear" w:color="auto" w:fill="auto"/>
          </w:tcPr>
          <w:p w14:paraId="00AC1ADA" w14:textId="660AED88" w:rsidR="00D12B93" w:rsidRDefault="00D12B93" w:rsidP="00D12B93">
            <w:pPr>
              <w:rPr>
                <w:rFonts w:ascii="Arial" w:hAnsi="Arial" w:cs="Arial"/>
                <w:sz w:val="20"/>
              </w:rPr>
            </w:pPr>
            <w:r>
              <w:rPr>
                <w:rFonts w:ascii="Arial" w:hAnsi="Arial" w:cs="Arial"/>
                <w:sz w:val="20"/>
              </w:rPr>
              <w:t xml:space="preserve">U-SIG content can be different </w:t>
            </w:r>
            <w:proofErr w:type="spellStart"/>
            <w:r>
              <w:rPr>
                <w:rFonts w:ascii="Arial" w:hAnsi="Arial" w:cs="Arial"/>
                <w:sz w:val="20"/>
              </w:rPr>
              <w:lastRenderedPageBreak/>
              <w:t>different</w:t>
            </w:r>
            <w:proofErr w:type="spellEnd"/>
            <w:r>
              <w:rPr>
                <w:rFonts w:ascii="Arial" w:hAnsi="Arial" w:cs="Arial"/>
                <w:sz w:val="20"/>
              </w:rPr>
              <w:t xml:space="preserve"> 80 MHz subblocks only in DL OFDMA.</w:t>
            </w:r>
          </w:p>
        </w:tc>
        <w:tc>
          <w:tcPr>
            <w:tcW w:w="1530" w:type="dxa"/>
            <w:shd w:val="clear" w:color="auto" w:fill="auto"/>
          </w:tcPr>
          <w:p w14:paraId="658ED397" w14:textId="4C477690" w:rsidR="00D12B93" w:rsidRDefault="00D12B93" w:rsidP="00D12B93">
            <w:pPr>
              <w:rPr>
                <w:rFonts w:ascii="Arial" w:hAnsi="Arial" w:cs="Arial"/>
                <w:sz w:val="20"/>
              </w:rPr>
            </w:pPr>
            <w:r>
              <w:rPr>
                <w:rFonts w:ascii="Arial" w:hAnsi="Arial" w:cs="Arial"/>
                <w:sz w:val="20"/>
              </w:rPr>
              <w:lastRenderedPageBreak/>
              <w:t>Add the following text at P409L42:</w:t>
            </w:r>
            <w:r>
              <w:rPr>
                <w:rFonts w:ascii="Arial" w:hAnsi="Arial" w:cs="Arial"/>
                <w:sz w:val="20"/>
              </w:rPr>
              <w:br/>
            </w:r>
            <w:r>
              <w:rPr>
                <w:rFonts w:ascii="Arial" w:hAnsi="Arial" w:cs="Arial"/>
                <w:sz w:val="20"/>
              </w:rPr>
              <w:lastRenderedPageBreak/>
              <w:br/>
              <w:t>"</w:t>
            </w:r>
            <w:bookmarkStart w:id="21" w:name="_Hlk77785175"/>
            <w:r>
              <w:rPr>
                <w:rFonts w:ascii="Arial" w:hAnsi="Arial" w:cs="Arial"/>
                <w:sz w:val="20"/>
              </w:rPr>
              <w:t xml:space="preserve">NOTE 1 - An EHT MU PPDU with TXVECTOR parameter EHT_PPDU_TYPE equal to 1 or 2 has the same U-SIG content for all </w:t>
            </w:r>
            <w:proofErr w:type="spellStart"/>
            <w:r>
              <w:rPr>
                <w:rFonts w:ascii="Arial" w:hAnsi="Arial" w:cs="Arial"/>
                <w:sz w:val="20"/>
              </w:rPr>
              <w:t>nonpunctured</w:t>
            </w:r>
            <w:proofErr w:type="spellEnd"/>
            <w:r>
              <w:rPr>
                <w:rFonts w:ascii="Arial" w:hAnsi="Arial" w:cs="Arial"/>
                <w:sz w:val="20"/>
              </w:rPr>
              <w:t xml:space="preserve"> 20 MHz subchannels for all PPDU bandwidths.</w:t>
            </w:r>
            <w:r>
              <w:rPr>
                <w:rFonts w:ascii="Arial" w:hAnsi="Arial" w:cs="Arial"/>
                <w:sz w:val="20"/>
              </w:rPr>
              <w:br/>
              <w:t xml:space="preserve">NOTE 2 - An EHT TB PPDU has the same U-SIG content for all </w:t>
            </w:r>
            <w:proofErr w:type="spellStart"/>
            <w:r>
              <w:rPr>
                <w:rFonts w:ascii="Arial" w:hAnsi="Arial" w:cs="Arial"/>
                <w:sz w:val="20"/>
              </w:rPr>
              <w:t>nonpunctured</w:t>
            </w:r>
            <w:proofErr w:type="spellEnd"/>
            <w:r>
              <w:rPr>
                <w:rFonts w:ascii="Arial" w:hAnsi="Arial" w:cs="Arial"/>
                <w:sz w:val="20"/>
              </w:rPr>
              <w:t xml:space="preserve"> 20 MHz subchannels for all PPDU bandwidths.</w:t>
            </w:r>
            <w:r>
              <w:rPr>
                <w:rFonts w:ascii="Arial" w:hAnsi="Arial" w:cs="Arial"/>
                <w:sz w:val="20"/>
              </w:rPr>
              <w:br/>
              <w:t>NOTE 3 - Only the Punctured Channel Information field might have different value between different 80 MHz subblocks in an EHT MU PPDU with TXVECTOR parameter EHT_PPDU_TYPE equal to 0.</w:t>
            </w:r>
            <w:bookmarkEnd w:id="21"/>
            <w:r>
              <w:rPr>
                <w:rFonts w:ascii="Arial" w:hAnsi="Arial" w:cs="Arial"/>
                <w:sz w:val="20"/>
              </w:rPr>
              <w:t>"</w:t>
            </w:r>
          </w:p>
        </w:tc>
        <w:tc>
          <w:tcPr>
            <w:tcW w:w="3690" w:type="dxa"/>
          </w:tcPr>
          <w:p w14:paraId="074AE9E3" w14:textId="499DCDAE" w:rsidR="00D12B93" w:rsidRDefault="00D12B93" w:rsidP="00D12B93">
            <w:pPr>
              <w:rPr>
                <w:rFonts w:ascii="Arial" w:hAnsi="Arial" w:cs="Arial"/>
                <w:sz w:val="20"/>
              </w:rPr>
            </w:pPr>
            <w:r w:rsidRPr="001D296D">
              <w:rPr>
                <w:rFonts w:ascii="Arial" w:hAnsi="Arial" w:cs="Arial"/>
                <w:sz w:val="20"/>
              </w:rPr>
              <w:lastRenderedPageBreak/>
              <w:t>Re</w:t>
            </w:r>
            <w:r>
              <w:rPr>
                <w:rFonts w:ascii="Arial" w:hAnsi="Arial" w:cs="Arial"/>
                <w:sz w:val="20"/>
              </w:rPr>
              <w:t>vis</w:t>
            </w:r>
            <w:r w:rsidRPr="001D296D">
              <w:rPr>
                <w:rFonts w:ascii="Arial" w:hAnsi="Arial" w:cs="Arial"/>
                <w:sz w:val="20"/>
              </w:rPr>
              <w:t>ed.</w:t>
            </w:r>
          </w:p>
          <w:p w14:paraId="45E87A5B" w14:textId="1D4E5DCD" w:rsidR="00726A71" w:rsidRDefault="00CF1E8A" w:rsidP="00D12B93">
            <w:pPr>
              <w:rPr>
                <w:rFonts w:ascii="Arial" w:hAnsi="Arial" w:cs="Arial"/>
                <w:sz w:val="20"/>
              </w:rPr>
            </w:pPr>
            <w:r>
              <w:rPr>
                <w:rFonts w:ascii="Arial" w:hAnsi="Arial" w:cs="Arial"/>
                <w:sz w:val="20"/>
              </w:rPr>
              <w:t xml:space="preserve">Accept the </w:t>
            </w:r>
            <w:r w:rsidR="00447A01">
              <w:rPr>
                <w:rFonts w:ascii="Arial" w:hAnsi="Arial" w:cs="Arial"/>
                <w:sz w:val="20"/>
              </w:rPr>
              <w:t xml:space="preserve">idea of the </w:t>
            </w:r>
            <w:r>
              <w:rPr>
                <w:rFonts w:ascii="Arial" w:hAnsi="Arial" w:cs="Arial"/>
                <w:sz w:val="20"/>
              </w:rPr>
              <w:t>proposed change</w:t>
            </w:r>
            <w:r w:rsidR="00447A01">
              <w:rPr>
                <w:rFonts w:ascii="Arial" w:hAnsi="Arial" w:cs="Arial"/>
                <w:sz w:val="20"/>
              </w:rPr>
              <w:t xml:space="preserve">. Since clarification of U-SIG </w:t>
            </w:r>
            <w:r w:rsidR="00447A01">
              <w:rPr>
                <w:rFonts w:ascii="Arial" w:hAnsi="Arial" w:cs="Arial"/>
                <w:sz w:val="20"/>
              </w:rPr>
              <w:lastRenderedPageBreak/>
              <w:t>content</w:t>
            </w:r>
            <w:r w:rsidR="00D86E91">
              <w:rPr>
                <w:rFonts w:ascii="Arial" w:hAnsi="Arial" w:cs="Arial"/>
                <w:sz w:val="20"/>
              </w:rPr>
              <w:t>s can be different for different 80MHz has been resolved to split the cases of EHT MU PPDU and EHT TB PPDU in CID 4692</w:t>
            </w:r>
            <w:r w:rsidR="00BE0DC3">
              <w:rPr>
                <w:rFonts w:ascii="Arial" w:hAnsi="Arial" w:cs="Arial"/>
                <w:sz w:val="20"/>
              </w:rPr>
              <w:t xml:space="preserve">, in the resolution to this CID 8005, we only </w:t>
            </w:r>
            <w:r w:rsidR="00DF6A1F">
              <w:rPr>
                <w:rFonts w:ascii="Arial" w:hAnsi="Arial" w:cs="Arial"/>
                <w:sz w:val="20"/>
              </w:rPr>
              <w:t>remove NOTE 2 in the proposed change.</w:t>
            </w:r>
          </w:p>
          <w:p w14:paraId="62714608" w14:textId="2E988277" w:rsidR="00156B28" w:rsidRDefault="00156B28" w:rsidP="00D12B93">
            <w:pPr>
              <w:rPr>
                <w:rFonts w:ascii="Arial" w:hAnsi="Arial" w:cs="Arial"/>
                <w:sz w:val="20"/>
              </w:rPr>
            </w:pPr>
          </w:p>
          <w:p w14:paraId="2BD1D5BD" w14:textId="20EE9CF9" w:rsidR="00156B28" w:rsidRDefault="00156B28" w:rsidP="00D12B93">
            <w:pPr>
              <w:rPr>
                <w:rFonts w:ascii="Arial" w:hAnsi="Arial" w:cs="Arial"/>
                <w:sz w:val="20"/>
              </w:rPr>
            </w:pPr>
            <w:r>
              <w:rPr>
                <w:rFonts w:ascii="Arial" w:hAnsi="Arial" w:cs="Arial"/>
                <w:sz w:val="20"/>
              </w:rPr>
              <w:t>Note to editor: This is in P535L36 in 802.11be spec draft D1.31.</w:t>
            </w:r>
          </w:p>
          <w:p w14:paraId="5FFB57EB" w14:textId="77777777" w:rsidR="00D12B93" w:rsidRPr="001D296D" w:rsidRDefault="00D12B93" w:rsidP="00D12B93">
            <w:pPr>
              <w:rPr>
                <w:rFonts w:ascii="Arial" w:hAnsi="Arial" w:cs="Arial"/>
                <w:sz w:val="20"/>
              </w:rPr>
            </w:pPr>
          </w:p>
          <w:p w14:paraId="4868C3E3" w14:textId="4E8681AF" w:rsidR="00D12B93" w:rsidRPr="001D296D" w:rsidRDefault="00D12B93" w:rsidP="00D12B93">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Pr>
                <w:rFonts w:ascii="Arial" w:hAnsi="Arial" w:cs="Arial"/>
                <w:i/>
                <w:iCs/>
                <w:sz w:val="20"/>
                <w:highlight w:val="yellow"/>
              </w:rPr>
              <w:t>8005</w:t>
            </w:r>
            <w:r w:rsidRPr="001D296D">
              <w:rPr>
                <w:rFonts w:ascii="Arial" w:hAnsi="Arial" w:cs="Arial"/>
                <w:i/>
                <w:iCs/>
                <w:sz w:val="20"/>
                <w:highlight w:val="yellow"/>
              </w:rPr>
              <w:t xml:space="preserve"> as shown in the following document</w:t>
            </w:r>
          </w:p>
          <w:p w14:paraId="762FBC6B" w14:textId="77777777" w:rsidR="00D12B93" w:rsidRPr="001D296D" w:rsidRDefault="00D12B93" w:rsidP="00D12B93">
            <w:pPr>
              <w:rPr>
                <w:rFonts w:ascii="Arial" w:hAnsi="Arial" w:cs="Arial"/>
                <w:i/>
                <w:iCs/>
                <w:sz w:val="20"/>
                <w:highlight w:val="yellow"/>
              </w:rPr>
            </w:pPr>
          </w:p>
          <w:p w14:paraId="3358431D" w14:textId="205C56B9" w:rsidR="00D12B93" w:rsidRPr="001D296D" w:rsidRDefault="00077078" w:rsidP="00D12B93">
            <w:pPr>
              <w:rPr>
                <w:rFonts w:ascii="Arial" w:hAnsi="Arial" w:cs="Arial"/>
                <w:sz w:val="20"/>
              </w:rPr>
            </w:pPr>
            <w:hyperlink r:id="rId15" w:history="1">
              <w:r w:rsidR="00D12B93" w:rsidRPr="00E3156F">
                <w:rPr>
                  <w:rStyle w:val="Hyperlink"/>
                  <w:rFonts w:ascii="Arial" w:hAnsi="Arial" w:cs="Arial"/>
                  <w:i/>
                  <w:iCs/>
                  <w:sz w:val="20"/>
                  <w:highlight w:val="yellow"/>
                </w:rPr>
                <w:t>https://mentor.ieee.org/802.11/dcn/21/11-21-1165-00-00be-cc36-comment-resolution-on-u-sig-part-3.docx</w:t>
              </w:r>
            </w:hyperlink>
          </w:p>
        </w:tc>
      </w:tr>
    </w:tbl>
    <w:p w14:paraId="2C84BD2B" w14:textId="1633C5D1" w:rsidR="00A96A69" w:rsidRDefault="00A96A69" w:rsidP="006D171B">
      <w:pPr>
        <w:pStyle w:val="BodyText0"/>
        <w:kinsoku w:val="0"/>
        <w:overflowPunct w:val="0"/>
        <w:spacing w:before="9"/>
        <w:rPr>
          <w:sz w:val="20"/>
        </w:rPr>
      </w:pPr>
    </w:p>
    <w:p w14:paraId="23E08B40" w14:textId="77777777" w:rsidR="00A7081F" w:rsidRDefault="00A7081F" w:rsidP="00A7081F">
      <w:pPr>
        <w:rPr>
          <w:b/>
          <w:i/>
          <w:sz w:val="22"/>
          <w:szCs w:val="22"/>
        </w:rPr>
      </w:pPr>
      <w:r w:rsidRPr="004B2833">
        <w:rPr>
          <w:b/>
          <w:i/>
          <w:sz w:val="22"/>
          <w:szCs w:val="22"/>
          <w:highlight w:val="yellow"/>
        </w:rPr>
        <w:t xml:space="preserve">Instructions to the editor: </w:t>
      </w:r>
    </w:p>
    <w:p w14:paraId="784ACD05" w14:textId="1506C4BB" w:rsidR="00A7081F" w:rsidRPr="0082172C" w:rsidRDefault="00A7081F" w:rsidP="00A7081F">
      <w:pPr>
        <w:rPr>
          <w:b/>
          <w:sz w:val="20"/>
          <w:lang w:eastAsia="zh-CN"/>
        </w:rPr>
      </w:pPr>
      <w:r w:rsidRPr="0082172C">
        <w:rPr>
          <w:b/>
          <w:sz w:val="20"/>
          <w:highlight w:val="yellow"/>
          <w:lang w:eastAsia="zh-CN"/>
        </w:rPr>
        <w:t>Please make the changes to</w:t>
      </w:r>
      <w:r w:rsidR="00531488">
        <w:rPr>
          <w:b/>
          <w:sz w:val="20"/>
          <w:highlight w:val="yellow"/>
          <w:lang w:eastAsia="zh-CN"/>
        </w:rPr>
        <w:t xml:space="preserve"> P535L26-L35 in </w:t>
      </w:r>
      <w:r w:rsidR="00063B3F">
        <w:rPr>
          <w:b/>
          <w:sz w:val="20"/>
          <w:highlight w:val="yellow"/>
          <w:lang w:eastAsia="zh-CN"/>
        </w:rPr>
        <w:t>802.</w:t>
      </w:r>
      <w:r w:rsidR="00531488">
        <w:rPr>
          <w:b/>
          <w:sz w:val="20"/>
          <w:highlight w:val="yellow"/>
          <w:lang w:eastAsia="zh-CN"/>
        </w:rPr>
        <w:t xml:space="preserve">11be spec draft </w:t>
      </w:r>
      <w:r w:rsidR="00031A4B">
        <w:rPr>
          <w:b/>
          <w:sz w:val="20"/>
          <w:highlight w:val="yellow"/>
          <w:lang w:eastAsia="zh-CN"/>
        </w:rPr>
        <w:t>D1.31</w:t>
      </w:r>
      <w:r w:rsidR="00531488">
        <w:rPr>
          <w:b/>
          <w:sz w:val="20"/>
          <w:highlight w:val="yellow"/>
          <w:lang w:eastAsia="zh-CN"/>
        </w:rPr>
        <w:t xml:space="preserve"> (original</w:t>
      </w:r>
      <w:r w:rsidRPr="0082172C">
        <w:rPr>
          <w:b/>
          <w:sz w:val="20"/>
          <w:highlight w:val="yellow"/>
          <w:lang w:eastAsia="zh-CN"/>
        </w:rPr>
        <w:t xml:space="preserve"> </w:t>
      </w:r>
      <w:r>
        <w:rPr>
          <w:b/>
          <w:sz w:val="20"/>
          <w:highlight w:val="yellow"/>
          <w:lang w:eastAsia="zh-CN"/>
        </w:rPr>
        <w:t>P409L36-L4</w:t>
      </w:r>
      <w:r w:rsidR="00A32951">
        <w:rPr>
          <w:b/>
          <w:sz w:val="20"/>
          <w:highlight w:val="yellow"/>
          <w:lang w:eastAsia="zh-CN"/>
        </w:rPr>
        <w:t>2</w:t>
      </w:r>
      <w:r w:rsidRPr="0082172C">
        <w:rPr>
          <w:b/>
          <w:sz w:val="20"/>
          <w:highlight w:val="yellow"/>
          <w:lang w:eastAsia="zh-CN"/>
        </w:rPr>
        <w:t xml:space="preserve"> </w:t>
      </w:r>
      <w:r w:rsidR="00531488">
        <w:rPr>
          <w:b/>
          <w:sz w:val="20"/>
          <w:highlight w:val="yellow"/>
          <w:lang w:eastAsia="zh-CN"/>
        </w:rPr>
        <w:t xml:space="preserve">in </w:t>
      </w:r>
      <w:r w:rsidR="00063B3F">
        <w:rPr>
          <w:b/>
          <w:sz w:val="20"/>
          <w:highlight w:val="yellow"/>
          <w:lang w:eastAsia="zh-CN"/>
        </w:rPr>
        <w:t>802.</w:t>
      </w:r>
      <w:r w:rsidR="00531488">
        <w:rPr>
          <w:b/>
          <w:sz w:val="20"/>
          <w:highlight w:val="yellow"/>
          <w:lang w:eastAsia="zh-CN"/>
        </w:rPr>
        <w:t xml:space="preserve">11be spec draft D1.0) </w:t>
      </w:r>
      <w:r w:rsidRPr="0082172C">
        <w:rPr>
          <w:b/>
          <w:sz w:val="20"/>
          <w:highlight w:val="yellow"/>
          <w:lang w:eastAsia="zh-CN"/>
        </w:rPr>
        <w:t>as shown below</w:t>
      </w:r>
      <w:r w:rsidR="00BA3D7A">
        <w:rPr>
          <w:b/>
          <w:sz w:val="20"/>
          <w:highlight w:val="yellow"/>
          <w:lang w:eastAsia="zh-CN"/>
        </w:rPr>
        <w:t xml:space="preserve"> for CID 6434, 6435, 8005</w:t>
      </w:r>
      <w:r w:rsidRPr="0082172C">
        <w:rPr>
          <w:b/>
          <w:sz w:val="20"/>
          <w:highlight w:val="yellow"/>
          <w:lang w:eastAsia="zh-CN"/>
        </w:rPr>
        <w:t>:</w:t>
      </w:r>
    </w:p>
    <w:p w14:paraId="68A8308D" w14:textId="3BAB7736" w:rsidR="00A7081F" w:rsidRDefault="00A7081F" w:rsidP="00A7081F">
      <w:pPr>
        <w:pStyle w:val="BodyText0"/>
        <w:kinsoku w:val="0"/>
        <w:overflowPunct w:val="0"/>
        <w:spacing w:before="9"/>
        <w:rPr>
          <w:sz w:val="20"/>
        </w:rPr>
      </w:pPr>
    </w:p>
    <w:p w14:paraId="3C091741" w14:textId="21B47F35" w:rsidR="00905CA4" w:rsidRDefault="00905CA4" w:rsidP="00A7081F">
      <w:pPr>
        <w:pStyle w:val="BodyText0"/>
        <w:kinsoku w:val="0"/>
        <w:overflowPunct w:val="0"/>
        <w:spacing w:before="9"/>
        <w:rPr>
          <w:sz w:val="20"/>
        </w:rPr>
      </w:pPr>
      <w:r w:rsidRPr="00031A4B">
        <w:rPr>
          <w:color w:val="00B050"/>
          <w:sz w:val="20"/>
        </w:rPr>
        <w:t>(#</w:t>
      </w:r>
      <w:proofErr w:type="gramStart"/>
      <w:r w:rsidRPr="00031A4B">
        <w:rPr>
          <w:color w:val="00B050"/>
          <w:sz w:val="20"/>
        </w:rPr>
        <w:t>1371)</w:t>
      </w:r>
      <w:r>
        <w:rPr>
          <w:sz w:val="20"/>
        </w:rPr>
        <w:t>For</w:t>
      </w:r>
      <w:proofErr w:type="gramEnd"/>
      <w:r>
        <w:rPr>
          <w:sz w:val="20"/>
        </w:rPr>
        <w:t xml:space="preserve"> a 40 MHz EHT PPDU or ER preamble, the U-SIG field</w:t>
      </w:r>
      <w:r w:rsidRPr="00031A4B">
        <w:rPr>
          <w:color w:val="00B050"/>
          <w:sz w:val="20"/>
        </w:rPr>
        <w:t>(#5657)</w:t>
      </w:r>
      <w:r>
        <w:rPr>
          <w:sz w:val="20"/>
        </w:rPr>
        <w:t xml:space="preserve"> content shall be identical in both 20 MHz subchannels. For an 80 MHz EHT PPDU or ER preamble, the U-SIG </w:t>
      </w:r>
      <w:proofErr w:type="gramStart"/>
      <w:r>
        <w:rPr>
          <w:sz w:val="20"/>
        </w:rPr>
        <w:t>field</w:t>
      </w:r>
      <w:r w:rsidRPr="00031A4B">
        <w:rPr>
          <w:color w:val="00B050"/>
          <w:sz w:val="20"/>
        </w:rPr>
        <w:t>(</w:t>
      </w:r>
      <w:proofErr w:type="gramEnd"/>
      <w:r w:rsidRPr="00031A4B">
        <w:rPr>
          <w:color w:val="00B050"/>
          <w:sz w:val="20"/>
        </w:rPr>
        <w:t>#5657)</w:t>
      </w:r>
      <w:r>
        <w:rPr>
          <w:sz w:val="20"/>
        </w:rPr>
        <w:t xml:space="preserve"> content shall be identical in all </w:t>
      </w:r>
      <w:proofErr w:type="spellStart"/>
      <w:r>
        <w:rPr>
          <w:sz w:val="20"/>
        </w:rPr>
        <w:t>nonpunctured</w:t>
      </w:r>
      <w:proofErr w:type="spellEnd"/>
      <w:r>
        <w:rPr>
          <w:sz w:val="20"/>
        </w:rPr>
        <w:t xml:space="preserve"> 20 MHz subchannels. </w:t>
      </w:r>
      <w:r w:rsidRPr="00031A4B">
        <w:rPr>
          <w:color w:val="00B050"/>
          <w:sz w:val="20"/>
        </w:rPr>
        <w:t>(#</w:t>
      </w:r>
      <w:proofErr w:type="gramStart"/>
      <w:r w:rsidRPr="00031A4B">
        <w:rPr>
          <w:color w:val="00B050"/>
          <w:sz w:val="20"/>
        </w:rPr>
        <w:t>4692)</w:t>
      </w:r>
      <w:r>
        <w:rPr>
          <w:sz w:val="20"/>
        </w:rPr>
        <w:t>For</w:t>
      </w:r>
      <w:proofErr w:type="gramEnd"/>
      <w:r>
        <w:rPr>
          <w:sz w:val="20"/>
        </w:rPr>
        <w:t xml:space="preserve"> a 160/320 MHz EHT MU PPDU or ER preamble, the U-SIG field</w:t>
      </w:r>
      <w:r w:rsidRPr="00031A4B">
        <w:rPr>
          <w:color w:val="00B050"/>
          <w:sz w:val="20"/>
        </w:rPr>
        <w:t>(#5657)</w:t>
      </w:r>
      <w:r>
        <w:rPr>
          <w:sz w:val="20"/>
        </w:rPr>
        <w:t xml:space="preserve"> content shall be identical in all </w:t>
      </w:r>
      <w:proofErr w:type="spellStart"/>
      <w:r>
        <w:rPr>
          <w:sz w:val="20"/>
        </w:rPr>
        <w:t>nonpunctured</w:t>
      </w:r>
      <w:proofErr w:type="spellEnd"/>
      <w:r>
        <w:rPr>
          <w:sz w:val="20"/>
        </w:rPr>
        <w:t xml:space="preserve"> 20 MHz subchannels within each 80 MHz </w:t>
      </w:r>
      <w:ins w:id="22" w:author="Alice Chen" w:date="2022-01-10T17:32:00Z">
        <w:r w:rsidR="00C91CB3">
          <w:rPr>
            <w:sz w:val="20"/>
          </w:rPr>
          <w:t xml:space="preserve">frequency </w:t>
        </w:r>
      </w:ins>
      <w:r>
        <w:rPr>
          <w:sz w:val="20"/>
        </w:rPr>
        <w:t>subblock, and the U-SIG field</w:t>
      </w:r>
      <w:r w:rsidRPr="00031A4B">
        <w:rPr>
          <w:color w:val="00B050"/>
          <w:sz w:val="20"/>
        </w:rPr>
        <w:t>(#5657)</w:t>
      </w:r>
      <w:r>
        <w:rPr>
          <w:sz w:val="20"/>
        </w:rPr>
        <w:t xml:space="preserve"> content in different 80 MHz </w:t>
      </w:r>
      <w:ins w:id="23" w:author="Alice Chen" w:date="2022-01-10T17:32:00Z">
        <w:r w:rsidR="0054362A">
          <w:rPr>
            <w:sz w:val="20"/>
          </w:rPr>
          <w:t xml:space="preserve">frequency </w:t>
        </w:r>
      </w:ins>
      <w:r>
        <w:rPr>
          <w:sz w:val="20"/>
        </w:rPr>
        <w:t xml:space="preserve">subblocks may be different. </w:t>
      </w:r>
      <w:r w:rsidRPr="00031A4B">
        <w:rPr>
          <w:color w:val="00B050"/>
          <w:sz w:val="20"/>
        </w:rPr>
        <w:t>(#</w:t>
      </w:r>
      <w:proofErr w:type="gramStart"/>
      <w:r w:rsidRPr="00031A4B">
        <w:rPr>
          <w:color w:val="00B050"/>
          <w:sz w:val="20"/>
        </w:rPr>
        <w:t>4692)</w:t>
      </w:r>
      <w:r>
        <w:rPr>
          <w:sz w:val="20"/>
        </w:rPr>
        <w:t>For</w:t>
      </w:r>
      <w:proofErr w:type="gramEnd"/>
      <w:r>
        <w:rPr>
          <w:sz w:val="20"/>
        </w:rPr>
        <w:t xml:space="preserve"> a 160/320 MHz EHT TB PPDU, the U-SIG content shall be identical in all </w:t>
      </w:r>
      <w:proofErr w:type="spellStart"/>
      <w:r>
        <w:rPr>
          <w:sz w:val="20"/>
        </w:rPr>
        <w:t>nonpunctured</w:t>
      </w:r>
      <w:proofErr w:type="spellEnd"/>
      <w:r>
        <w:rPr>
          <w:sz w:val="20"/>
        </w:rPr>
        <w:t xml:space="preserve"> 20 MHz subchannels within the PPDU bandwidth if dot11EHTBaseLineFeaturesImplementedOnly is equal to true.</w:t>
      </w:r>
    </w:p>
    <w:p w14:paraId="290C6965" w14:textId="77777777" w:rsidR="00A32951" w:rsidRPr="00A32951" w:rsidRDefault="00A32951" w:rsidP="00A32951">
      <w:pPr>
        <w:pStyle w:val="BodyText0"/>
        <w:kinsoku w:val="0"/>
        <w:overflowPunct w:val="0"/>
        <w:spacing w:before="9"/>
        <w:rPr>
          <w:ins w:id="24" w:author="Alice Chen" w:date="2021-07-21T18:39:00Z"/>
          <w:sz w:val="20"/>
        </w:rPr>
      </w:pPr>
      <w:ins w:id="25" w:author="Alice Chen" w:date="2021-07-21T18:39:00Z">
        <w:r w:rsidRPr="00A32951">
          <w:rPr>
            <w:sz w:val="20"/>
          </w:rPr>
          <w:lastRenderedPageBreak/>
          <w:t xml:space="preserve">NOTE 1 - An EHT MU PPDU with TXVECTOR parameter EHT_PPDU_TYPE equal to 1 or 2 has the same U-SIG content for all </w:t>
        </w:r>
        <w:proofErr w:type="spellStart"/>
        <w:r w:rsidRPr="00A32951">
          <w:rPr>
            <w:sz w:val="20"/>
          </w:rPr>
          <w:t>nonpunctured</w:t>
        </w:r>
        <w:proofErr w:type="spellEnd"/>
        <w:r w:rsidRPr="00A32951">
          <w:rPr>
            <w:sz w:val="20"/>
          </w:rPr>
          <w:t xml:space="preserve"> 20 MHz subchannels for all PPDU bandwidths.</w:t>
        </w:r>
      </w:ins>
    </w:p>
    <w:p w14:paraId="03484509" w14:textId="7CA94A78" w:rsidR="00A32951" w:rsidRPr="00324173" w:rsidRDefault="00A32951" w:rsidP="00A32951">
      <w:pPr>
        <w:pStyle w:val="BodyText0"/>
        <w:kinsoku w:val="0"/>
        <w:overflowPunct w:val="0"/>
        <w:spacing w:before="9"/>
        <w:rPr>
          <w:sz w:val="20"/>
        </w:rPr>
      </w:pPr>
      <w:ins w:id="26" w:author="Alice Chen" w:date="2021-07-21T18:39:00Z">
        <w:r w:rsidRPr="00A32951">
          <w:rPr>
            <w:sz w:val="20"/>
          </w:rPr>
          <w:t xml:space="preserve">NOTE </w:t>
        </w:r>
      </w:ins>
      <w:ins w:id="27" w:author="Alice Chen" w:date="2022-01-10T17:38:00Z">
        <w:r w:rsidR="00DF6A1F">
          <w:rPr>
            <w:sz w:val="20"/>
          </w:rPr>
          <w:t>2</w:t>
        </w:r>
      </w:ins>
      <w:ins w:id="28" w:author="Alice Chen" w:date="2021-07-21T18:39:00Z">
        <w:r w:rsidRPr="00A32951">
          <w:rPr>
            <w:sz w:val="20"/>
          </w:rPr>
          <w:t xml:space="preserve"> - Only the Punctured Channel Information field might have different value</w:t>
        </w:r>
      </w:ins>
      <w:ins w:id="29" w:author="Alice Chen" w:date="2021-07-21T18:40:00Z">
        <w:r w:rsidR="007B0ED0">
          <w:rPr>
            <w:sz w:val="20"/>
          </w:rPr>
          <w:t>s</w:t>
        </w:r>
      </w:ins>
      <w:ins w:id="30" w:author="Alice Chen" w:date="2021-07-21T18:39:00Z">
        <w:r w:rsidRPr="00A32951">
          <w:rPr>
            <w:sz w:val="20"/>
          </w:rPr>
          <w:t xml:space="preserve"> between different 80 MHz</w:t>
        </w:r>
      </w:ins>
      <w:ins w:id="31" w:author="Alice Chen" w:date="2021-07-21T18:40:00Z">
        <w:r w:rsidR="00C35691">
          <w:rPr>
            <w:sz w:val="20"/>
          </w:rPr>
          <w:t xml:space="preserve"> frequency</w:t>
        </w:r>
      </w:ins>
      <w:ins w:id="32" w:author="Alice Chen" w:date="2021-07-21T18:39:00Z">
        <w:r w:rsidRPr="00A32951">
          <w:rPr>
            <w:sz w:val="20"/>
          </w:rPr>
          <w:t xml:space="preserve"> subblocks in an EHT MU PPDU with TXVECTOR parameter EHT_PPDU_TYPE equal to 0.</w:t>
        </w:r>
      </w:ins>
    </w:p>
    <w:sectPr w:rsidR="00A32951" w:rsidRPr="00324173" w:rsidSect="00996772">
      <w:headerReference w:type="default" r:id="rId16"/>
      <w:footerReference w:type="default" r:id="rId17"/>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68130" w14:textId="77777777" w:rsidR="004850E8" w:rsidRDefault="004850E8">
      <w:r>
        <w:separator/>
      </w:r>
    </w:p>
  </w:endnote>
  <w:endnote w:type="continuationSeparator" w:id="0">
    <w:p w14:paraId="34199E43" w14:textId="77777777" w:rsidR="004850E8" w:rsidRDefault="00485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EDF5C" w14:textId="5ED89D01" w:rsidR="00354CB7" w:rsidRDefault="00077078">
    <w:pPr>
      <w:pStyle w:val="Footer"/>
      <w:tabs>
        <w:tab w:val="clear" w:pos="6480"/>
        <w:tab w:val="center" w:pos="4680"/>
        <w:tab w:val="right" w:pos="9360"/>
      </w:tabs>
    </w:pPr>
    <w:r>
      <w:fldChar w:fldCharType="begin"/>
    </w:r>
    <w:r>
      <w:instrText xml:space="preserve"> SUBJECT  \* MERGEFORMAT </w:instrText>
    </w:r>
    <w:r>
      <w:fldChar w:fldCharType="separate"/>
    </w:r>
    <w:r w:rsidR="00354CB7">
      <w:t>Submission</w:t>
    </w:r>
    <w:r>
      <w:fldChar w:fldCharType="end"/>
    </w:r>
    <w:r w:rsidR="00354CB7">
      <w:tab/>
      <w:t xml:space="preserve">page </w:t>
    </w:r>
    <w:r w:rsidR="00354CB7">
      <w:fldChar w:fldCharType="begin"/>
    </w:r>
    <w:r w:rsidR="00354CB7">
      <w:instrText xml:space="preserve">page </w:instrText>
    </w:r>
    <w:r w:rsidR="00354CB7">
      <w:fldChar w:fldCharType="separate"/>
    </w:r>
    <w:r w:rsidR="00354CB7">
      <w:rPr>
        <w:noProof/>
      </w:rPr>
      <w:t>1</w:t>
    </w:r>
    <w:r w:rsidR="00354CB7">
      <w:rPr>
        <w:noProof/>
      </w:rPr>
      <w:fldChar w:fldCharType="end"/>
    </w:r>
    <w:r w:rsidR="00354CB7">
      <w:tab/>
    </w:r>
    <w:r w:rsidR="00354CB7">
      <w:rPr>
        <w:rFonts w:eastAsia="SimSun" w:hint="eastAsia"/>
        <w:lang w:eastAsia="zh-CN"/>
      </w:rPr>
      <w:t xml:space="preserve">          </w:t>
    </w:r>
    <w:r w:rsidR="00354CB7">
      <w:rPr>
        <w:rFonts w:eastAsia="SimSun"/>
        <w:noProof/>
        <w:sz w:val="21"/>
        <w:szCs w:val="21"/>
        <w:lang w:eastAsia="zh-CN"/>
      </w:rPr>
      <w:fldChar w:fldCharType="begin"/>
    </w:r>
    <w:r w:rsidR="00354CB7">
      <w:rPr>
        <w:rFonts w:eastAsia="SimSun"/>
        <w:noProof/>
        <w:sz w:val="21"/>
        <w:szCs w:val="21"/>
        <w:lang w:eastAsia="zh-CN"/>
      </w:rPr>
      <w:instrText xml:space="preserve"> AUTHOR   \* MERGEFORMAT </w:instrText>
    </w:r>
    <w:r w:rsidR="00354CB7">
      <w:rPr>
        <w:rFonts w:eastAsia="SimSun"/>
        <w:noProof/>
        <w:sz w:val="21"/>
        <w:szCs w:val="21"/>
        <w:lang w:eastAsia="zh-CN"/>
      </w:rPr>
      <w:fldChar w:fldCharType="separate"/>
    </w:r>
    <w:r w:rsidR="00354CB7">
      <w:rPr>
        <w:rFonts w:eastAsia="SimSun"/>
        <w:noProof/>
        <w:sz w:val="21"/>
        <w:szCs w:val="21"/>
        <w:lang w:eastAsia="zh-CN"/>
      </w:rPr>
      <w:t>Alice Chen (Qualcomm)</w:t>
    </w:r>
    <w:r w:rsidR="00354CB7">
      <w:rPr>
        <w:rFonts w:eastAsia="SimSun"/>
        <w:noProof/>
        <w:sz w:val="21"/>
        <w:szCs w:val="21"/>
        <w:lang w:eastAsia="zh-CN"/>
      </w:rPr>
      <w:fldChar w:fldCharType="end"/>
    </w:r>
  </w:p>
  <w:p w14:paraId="5E1B8750" w14:textId="77777777" w:rsidR="00354CB7" w:rsidRPr="0013508C" w:rsidRDefault="00354CB7"/>
  <w:p w14:paraId="6122FF6C" w14:textId="77777777" w:rsidR="00354CB7" w:rsidRDefault="00354CB7"/>
  <w:p w14:paraId="16ADB9A3" w14:textId="77777777" w:rsidR="00354CB7" w:rsidRDefault="00354C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C2AD1" w14:textId="77777777" w:rsidR="004850E8" w:rsidRDefault="004850E8">
      <w:r>
        <w:separator/>
      </w:r>
    </w:p>
  </w:footnote>
  <w:footnote w:type="continuationSeparator" w:id="0">
    <w:p w14:paraId="27C90802" w14:textId="77777777" w:rsidR="004850E8" w:rsidRDefault="00485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AD994" w14:textId="47EE6D69" w:rsidR="00354CB7" w:rsidRDefault="00077078">
    <w:pPr>
      <w:pStyle w:val="Header"/>
      <w:tabs>
        <w:tab w:val="clear" w:pos="6480"/>
        <w:tab w:val="center" w:pos="4680"/>
        <w:tab w:val="right" w:pos="9360"/>
      </w:tabs>
    </w:pPr>
    <w:r>
      <w:t>January</w:t>
    </w:r>
    <w:r w:rsidR="00354CB7">
      <w:t xml:space="preserve"> 202</w:t>
    </w:r>
    <w:r>
      <w:t>2</w:t>
    </w:r>
    <w:r w:rsidR="00354CB7">
      <w:tab/>
    </w:r>
    <w:r w:rsidR="00354CB7">
      <w:tab/>
    </w:r>
    <w:r>
      <w:fldChar w:fldCharType="begin"/>
    </w:r>
    <w:r>
      <w:instrText xml:space="preserve"> TITLE  \* MERGEFORMAT </w:instrText>
    </w:r>
    <w:r>
      <w:fldChar w:fldCharType="separate"/>
    </w:r>
    <w:r w:rsidR="00354CB7">
      <w:t>doc.: IEEE 802.11-21/</w:t>
    </w:r>
    <w:r w:rsidR="00425F66">
      <w:t>1165</w:t>
    </w:r>
    <w:r w:rsidR="00354CB7">
      <w:t>r</w:t>
    </w:r>
    <w:r>
      <w:fldChar w:fldCharType="end"/>
    </w:r>
    <w:r w:rsidR="00AA4B83">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3.5pt;visibility:visible;mso-wrap-style:square" o:bullet="t">
        <v:imagedata r:id="rId1" o:title=""/>
      </v:shape>
    </w:pict>
  </w:numPicBullet>
  <w:abstractNum w:abstractNumId="0" w15:restartNumberingAfterBreak="0">
    <w:nsid w:val="FFFFFFFE"/>
    <w:multiLevelType w:val="singleLevel"/>
    <w:tmpl w:val="FEBC10CC"/>
    <w:lvl w:ilvl="0">
      <w:numFmt w:val="bullet"/>
      <w:pStyle w:val="heading3"/>
      <w:lvlText w:val="*"/>
      <w:lvlJc w:val="left"/>
    </w:lvl>
  </w:abstractNum>
  <w:abstractNum w:abstractNumId="1" w15:restartNumberingAfterBreak="0">
    <w:nsid w:val="00000424"/>
    <w:multiLevelType w:val="multilevel"/>
    <w:tmpl w:val="000008A7"/>
    <w:lvl w:ilvl="0">
      <w:numFmt w:val="bullet"/>
      <w:lvlText w:val="—"/>
      <w:lvlJc w:val="left"/>
      <w:pPr>
        <w:ind w:left="960" w:hanging="400"/>
      </w:pPr>
      <w:rPr>
        <w:rFonts w:ascii="Times New Roman" w:hAnsi="Times New Roman" w:cs="Times New Roman"/>
        <w:b w:val="0"/>
        <w:bCs w:val="0"/>
        <w:i w:val="0"/>
        <w:iCs w:val="0"/>
        <w:w w:val="99"/>
        <w:sz w:val="20"/>
        <w:szCs w:val="20"/>
      </w:rPr>
    </w:lvl>
    <w:lvl w:ilvl="1">
      <w:numFmt w:val="bullet"/>
      <w:lvlText w:val="•"/>
      <w:lvlJc w:val="left"/>
      <w:pPr>
        <w:ind w:left="1280" w:hanging="281"/>
      </w:pPr>
      <w:rPr>
        <w:rFonts w:ascii="Times New Roman" w:hAnsi="Times New Roman" w:cs="Times New Roman"/>
        <w:b w:val="0"/>
        <w:bCs w:val="0"/>
        <w:i w:val="0"/>
        <w:iCs w:val="0"/>
        <w:w w:val="99"/>
        <w:sz w:val="20"/>
        <w:szCs w:val="20"/>
      </w:rPr>
    </w:lvl>
    <w:lvl w:ilvl="2">
      <w:numFmt w:val="bullet"/>
      <w:lvlText w:val="•"/>
      <w:lvlJc w:val="left"/>
      <w:pPr>
        <w:ind w:left="2177" w:hanging="281"/>
      </w:pPr>
    </w:lvl>
    <w:lvl w:ilvl="3">
      <w:numFmt w:val="bullet"/>
      <w:lvlText w:val="•"/>
      <w:lvlJc w:val="left"/>
      <w:pPr>
        <w:ind w:left="3075" w:hanging="281"/>
      </w:pPr>
    </w:lvl>
    <w:lvl w:ilvl="4">
      <w:numFmt w:val="bullet"/>
      <w:lvlText w:val="•"/>
      <w:lvlJc w:val="left"/>
      <w:pPr>
        <w:ind w:left="3973" w:hanging="281"/>
      </w:pPr>
    </w:lvl>
    <w:lvl w:ilvl="5">
      <w:numFmt w:val="bullet"/>
      <w:lvlText w:val="•"/>
      <w:lvlJc w:val="left"/>
      <w:pPr>
        <w:ind w:left="4871" w:hanging="281"/>
      </w:pPr>
    </w:lvl>
    <w:lvl w:ilvl="6">
      <w:numFmt w:val="bullet"/>
      <w:lvlText w:val="•"/>
      <w:lvlJc w:val="left"/>
      <w:pPr>
        <w:ind w:left="5768" w:hanging="281"/>
      </w:pPr>
    </w:lvl>
    <w:lvl w:ilvl="7">
      <w:numFmt w:val="bullet"/>
      <w:lvlText w:val="•"/>
      <w:lvlJc w:val="left"/>
      <w:pPr>
        <w:ind w:left="6666" w:hanging="281"/>
      </w:pPr>
    </w:lvl>
    <w:lvl w:ilvl="8">
      <w:numFmt w:val="bullet"/>
      <w:lvlText w:val="•"/>
      <w:lvlJc w:val="left"/>
      <w:pPr>
        <w:ind w:left="7564" w:hanging="281"/>
      </w:pPr>
    </w:lvl>
  </w:abstractNum>
  <w:abstractNum w:abstractNumId="2" w15:restartNumberingAfterBreak="0">
    <w:nsid w:val="000005A5"/>
    <w:multiLevelType w:val="multilevel"/>
    <w:tmpl w:val="00000A28"/>
    <w:lvl w:ilvl="0">
      <w:start w:val="6"/>
      <w:numFmt w:val="decimal"/>
      <w:lvlText w:val="%1"/>
      <w:lvlJc w:val="left"/>
      <w:pPr>
        <w:ind w:left="720" w:hanging="464"/>
      </w:pPr>
      <w:rPr>
        <w:rFonts w:ascii="Times New Roman" w:hAnsi="Times New Roman" w:cs="Times New Roman"/>
        <w:b w:val="0"/>
        <w:bCs w:val="0"/>
        <w:w w:val="100"/>
        <w:position w:val="-3"/>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3" w15:restartNumberingAfterBreak="0">
    <w:nsid w:val="000005A6"/>
    <w:multiLevelType w:val="multilevel"/>
    <w:tmpl w:val="00000A29"/>
    <w:lvl w:ilvl="0">
      <w:start w:val="13"/>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4" w15:restartNumberingAfterBreak="0">
    <w:nsid w:val="000005A7"/>
    <w:multiLevelType w:val="multilevel"/>
    <w:tmpl w:val="00000A2A"/>
    <w:lvl w:ilvl="0">
      <w:start w:val="18"/>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5" w15:restartNumberingAfterBreak="0">
    <w:nsid w:val="000005A8"/>
    <w:multiLevelType w:val="multilevel"/>
    <w:tmpl w:val="00000A2B"/>
    <w:lvl w:ilvl="0">
      <w:start w:val="25"/>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6" w15:restartNumberingAfterBreak="0">
    <w:nsid w:val="000005A9"/>
    <w:multiLevelType w:val="multilevel"/>
    <w:tmpl w:val="00000A2C"/>
    <w:lvl w:ilvl="0">
      <w:start w:val="33"/>
      <w:numFmt w:val="decimal"/>
      <w:lvlText w:val="%1"/>
      <w:lvlJc w:val="left"/>
      <w:pPr>
        <w:ind w:left="720" w:hanging="554"/>
      </w:pPr>
      <w:rPr>
        <w:rFonts w:ascii="Times New Roman" w:hAnsi="Times New Roman" w:cs="Times New Roman"/>
        <w:b w:val="0"/>
        <w:bCs w:val="0"/>
        <w:w w:val="100"/>
        <w:position w:val="9"/>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7" w15:restartNumberingAfterBreak="0">
    <w:nsid w:val="000005AA"/>
    <w:multiLevelType w:val="multilevel"/>
    <w:tmpl w:val="00000A2D"/>
    <w:lvl w:ilvl="0">
      <w:start w:val="36"/>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8" w15:restartNumberingAfterBreak="0">
    <w:nsid w:val="000005AB"/>
    <w:multiLevelType w:val="multilevel"/>
    <w:tmpl w:val="00000A2E"/>
    <w:lvl w:ilvl="0">
      <w:start w:val="42"/>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9" w15:restartNumberingAfterBreak="0">
    <w:nsid w:val="000005AC"/>
    <w:multiLevelType w:val="multilevel"/>
    <w:tmpl w:val="00000A2F"/>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0" w15:restartNumberingAfterBreak="0">
    <w:nsid w:val="000005AD"/>
    <w:multiLevelType w:val="multilevel"/>
    <w:tmpl w:val="00000A30"/>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11" w15:restartNumberingAfterBreak="0">
    <w:nsid w:val="000005AE"/>
    <w:multiLevelType w:val="multilevel"/>
    <w:tmpl w:val="00000A31"/>
    <w:lvl w:ilvl="0">
      <w:start w:val="1"/>
      <w:numFmt w:val="decimal"/>
      <w:lvlText w:val="%1"/>
      <w:lvlJc w:val="left"/>
      <w:pPr>
        <w:ind w:left="720" w:hanging="464"/>
      </w:pPr>
      <w:rPr>
        <w:rFonts w:ascii="Times New Roman" w:hAnsi="Times New Roman" w:cs="Times New Roman"/>
        <w:b w:val="0"/>
        <w:bCs w:val="0"/>
        <w:w w:val="100"/>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2" w15:restartNumberingAfterBreak="0">
    <w:nsid w:val="000005AF"/>
    <w:multiLevelType w:val="multilevel"/>
    <w:tmpl w:val="00000A32"/>
    <w:lvl w:ilvl="0">
      <w:start w:val="5"/>
      <w:numFmt w:val="decimal"/>
      <w:lvlText w:val="%1"/>
      <w:lvlJc w:val="left"/>
      <w:pPr>
        <w:ind w:left="720" w:hanging="464"/>
      </w:pPr>
      <w:rPr>
        <w:rFonts w:ascii="Times New Roman" w:hAnsi="Times New Roman" w:cs="Times New Roman"/>
        <w:b w:val="0"/>
        <w:bCs w:val="0"/>
        <w:w w:val="100"/>
        <w:position w:val="5"/>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3" w15:restartNumberingAfterBreak="0">
    <w:nsid w:val="000005B0"/>
    <w:multiLevelType w:val="multilevel"/>
    <w:tmpl w:val="00000A3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4" w15:restartNumberingAfterBreak="0">
    <w:nsid w:val="000005B1"/>
    <w:multiLevelType w:val="multilevel"/>
    <w:tmpl w:val="00000A34"/>
    <w:lvl w:ilvl="0">
      <w:start w:val="22"/>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5" w15:restartNumberingAfterBreak="0">
    <w:nsid w:val="000005B2"/>
    <w:multiLevelType w:val="multilevel"/>
    <w:tmpl w:val="00000A35"/>
    <w:lvl w:ilvl="0">
      <w:start w:val="43"/>
      <w:numFmt w:val="decimal"/>
      <w:lvlText w:val="%1"/>
      <w:lvlJc w:val="left"/>
      <w:pPr>
        <w:ind w:left="939" w:hanging="773"/>
      </w:pPr>
      <w:rPr>
        <w:rFonts w:ascii="Times New Roman" w:hAnsi="Times New Roman" w:cs="Times New Roman"/>
        <w:b w:val="0"/>
        <w:bCs w:val="0"/>
        <w:w w:val="100"/>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16" w15:restartNumberingAfterBreak="0">
    <w:nsid w:val="000005B3"/>
    <w:multiLevelType w:val="multilevel"/>
    <w:tmpl w:val="00000A36"/>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7" w15:restartNumberingAfterBreak="0">
    <w:nsid w:val="000005B4"/>
    <w:multiLevelType w:val="multilevel"/>
    <w:tmpl w:val="00000A37"/>
    <w:lvl w:ilvl="0">
      <w:start w:val="9"/>
      <w:numFmt w:val="decimal"/>
      <w:lvlText w:val="%1"/>
      <w:lvlJc w:val="left"/>
      <w:pPr>
        <w:ind w:left="1318" w:hanging="1062"/>
      </w:pPr>
      <w:rPr>
        <w:rFonts w:ascii="Times New Roman" w:hAnsi="Times New Roman" w:cs="Times New Roman"/>
        <w:b w:val="0"/>
        <w:bCs w:val="0"/>
        <w:w w:val="100"/>
        <w:position w:val="7"/>
        <w:sz w:val="18"/>
        <w:szCs w:val="18"/>
      </w:rPr>
    </w:lvl>
    <w:lvl w:ilvl="1">
      <w:numFmt w:val="bullet"/>
      <w:lvlText w:val="•"/>
      <w:lvlJc w:val="left"/>
      <w:pPr>
        <w:ind w:left="2160" w:hanging="1062"/>
      </w:pPr>
    </w:lvl>
    <w:lvl w:ilvl="2">
      <w:numFmt w:val="bullet"/>
      <w:lvlText w:val="•"/>
      <w:lvlJc w:val="left"/>
      <w:pPr>
        <w:ind w:left="3000" w:hanging="1062"/>
      </w:pPr>
    </w:lvl>
    <w:lvl w:ilvl="3">
      <w:numFmt w:val="bullet"/>
      <w:lvlText w:val="•"/>
      <w:lvlJc w:val="left"/>
      <w:pPr>
        <w:ind w:left="3840" w:hanging="1062"/>
      </w:pPr>
    </w:lvl>
    <w:lvl w:ilvl="4">
      <w:numFmt w:val="bullet"/>
      <w:lvlText w:val="•"/>
      <w:lvlJc w:val="left"/>
      <w:pPr>
        <w:ind w:left="4680" w:hanging="1062"/>
      </w:pPr>
    </w:lvl>
    <w:lvl w:ilvl="5">
      <w:numFmt w:val="bullet"/>
      <w:lvlText w:val="•"/>
      <w:lvlJc w:val="left"/>
      <w:pPr>
        <w:ind w:left="5520" w:hanging="1062"/>
      </w:pPr>
    </w:lvl>
    <w:lvl w:ilvl="6">
      <w:numFmt w:val="bullet"/>
      <w:lvlText w:val="•"/>
      <w:lvlJc w:val="left"/>
      <w:pPr>
        <w:ind w:left="6360" w:hanging="1062"/>
      </w:pPr>
    </w:lvl>
    <w:lvl w:ilvl="7">
      <w:numFmt w:val="bullet"/>
      <w:lvlText w:val="•"/>
      <w:lvlJc w:val="left"/>
      <w:pPr>
        <w:ind w:left="7200" w:hanging="1062"/>
      </w:pPr>
    </w:lvl>
    <w:lvl w:ilvl="8">
      <w:numFmt w:val="bullet"/>
      <w:lvlText w:val="•"/>
      <w:lvlJc w:val="left"/>
      <w:pPr>
        <w:ind w:left="8040" w:hanging="1062"/>
      </w:pPr>
    </w:lvl>
  </w:abstractNum>
  <w:abstractNum w:abstractNumId="18" w15:restartNumberingAfterBreak="0">
    <w:nsid w:val="000005B5"/>
    <w:multiLevelType w:val="multilevel"/>
    <w:tmpl w:val="00000A38"/>
    <w:lvl w:ilvl="0">
      <w:start w:val="26"/>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9" w15:restartNumberingAfterBreak="0">
    <w:nsid w:val="000005B6"/>
    <w:multiLevelType w:val="multilevel"/>
    <w:tmpl w:val="00000A39"/>
    <w:lvl w:ilvl="0">
      <w:start w:val="30"/>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0" w15:restartNumberingAfterBreak="0">
    <w:nsid w:val="000005B7"/>
    <w:multiLevelType w:val="multilevel"/>
    <w:tmpl w:val="00000A3A"/>
    <w:lvl w:ilvl="0">
      <w:start w:val="35"/>
      <w:numFmt w:val="decimal"/>
      <w:lvlText w:val="%1"/>
      <w:lvlJc w:val="left"/>
      <w:pPr>
        <w:ind w:left="720" w:hanging="554"/>
      </w:pPr>
      <w:rPr>
        <w:rFonts w:ascii="Times New Roman" w:hAnsi="Times New Roman" w:cs="Times New Roman"/>
        <w:b w:val="0"/>
        <w:bCs w:val="0"/>
        <w:w w:val="100"/>
        <w:position w:val="-6"/>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1" w15:restartNumberingAfterBreak="0">
    <w:nsid w:val="000005B8"/>
    <w:multiLevelType w:val="multilevel"/>
    <w:tmpl w:val="00000A3B"/>
    <w:lvl w:ilvl="0">
      <w:start w:val="41"/>
      <w:numFmt w:val="decimal"/>
      <w:lvlText w:val="%1"/>
      <w:lvlJc w:val="left"/>
      <w:pPr>
        <w:ind w:left="720" w:hanging="554"/>
      </w:pPr>
      <w:rPr>
        <w:rFonts w:ascii="Times New Roman" w:hAnsi="Times New Roman" w:cs="Times New Roman"/>
        <w:b w:val="0"/>
        <w:bCs w:val="0"/>
        <w:w w:val="100"/>
        <w:position w:val="-2"/>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2" w15:restartNumberingAfterBreak="0">
    <w:nsid w:val="000005B9"/>
    <w:multiLevelType w:val="multilevel"/>
    <w:tmpl w:val="00000A3C"/>
    <w:lvl w:ilvl="0">
      <w:start w:val="49"/>
      <w:numFmt w:val="decimal"/>
      <w:lvlText w:val="%1"/>
      <w:lvlJc w:val="left"/>
      <w:pPr>
        <w:ind w:left="874" w:hanging="708"/>
      </w:pPr>
      <w:rPr>
        <w:rFonts w:ascii="Times New Roman" w:hAnsi="Times New Roman" w:cs="Times New Roman"/>
        <w:b w:val="0"/>
        <w:bCs w:val="0"/>
        <w:w w:val="100"/>
        <w:sz w:val="18"/>
        <w:szCs w:val="18"/>
      </w:rPr>
    </w:lvl>
    <w:lvl w:ilvl="1">
      <w:numFmt w:val="bullet"/>
      <w:lvlText w:val="•"/>
      <w:lvlJc w:val="left"/>
      <w:pPr>
        <w:ind w:left="1092" w:hanging="708"/>
      </w:pPr>
    </w:lvl>
    <w:lvl w:ilvl="2">
      <w:numFmt w:val="bullet"/>
      <w:lvlText w:val="•"/>
      <w:lvlJc w:val="left"/>
      <w:pPr>
        <w:ind w:left="1304" w:hanging="708"/>
      </w:pPr>
    </w:lvl>
    <w:lvl w:ilvl="3">
      <w:numFmt w:val="bullet"/>
      <w:lvlText w:val="•"/>
      <w:lvlJc w:val="left"/>
      <w:pPr>
        <w:ind w:left="1516" w:hanging="708"/>
      </w:pPr>
    </w:lvl>
    <w:lvl w:ilvl="4">
      <w:numFmt w:val="bullet"/>
      <w:lvlText w:val="•"/>
      <w:lvlJc w:val="left"/>
      <w:pPr>
        <w:ind w:left="1729" w:hanging="708"/>
      </w:pPr>
    </w:lvl>
    <w:lvl w:ilvl="5">
      <w:numFmt w:val="bullet"/>
      <w:lvlText w:val="•"/>
      <w:lvlJc w:val="left"/>
      <w:pPr>
        <w:ind w:left="1941" w:hanging="708"/>
      </w:pPr>
    </w:lvl>
    <w:lvl w:ilvl="6">
      <w:numFmt w:val="bullet"/>
      <w:lvlText w:val="•"/>
      <w:lvlJc w:val="left"/>
      <w:pPr>
        <w:ind w:left="2153" w:hanging="708"/>
      </w:pPr>
    </w:lvl>
    <w:lvl w:ilvl="7">
      <w:numFmt w:val="bullet"/>
      <w:lvlText w:val="•"/>
      <w:lvlJc w:val="left"/>
      <w:pPr>
        <w:ind w:left="2365" w:hanging="708"/>
      </w:pPr>
    </w:lvl>
    <w:lvl w:ilvl="8">
      <w:numFmt w:val="bullet"/>
      <w:lvlText w:val="•"/>
      <w:lvlJc w:val="left"/>
      <w:pPr>
        <w:ind w:left="2578" w:hanging="708"/>
      </w:pPr>
    </w:lvl>
  </w:abstractNum>
  <w:abstractNum w:abstractNumId="23" w15:restartNumberingAfterBreak="0">
    <w:nsid w:val="000005BA"/>
    <w:multiLevelType w:val="multilevel"/>
    <w:tmpl w:val="00000A3D"/>
    <w:lvl w:ilvl="0">
      <w:start w:val="5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638" w:hanging="181"/>
      </w:pPr>
    </w:lvl>
    <w:lvl w:ilvl="2">
      <w:numFmt w:val="bullet"/>
      <w:lvlText w:val="•"/>
      <w:lvlJc w:val="left"/>
      <w:pPr>
        <w:ind w:left="936" w:hanging="181"/>
      </w:pPr>
    </w:lvl>
    <w:lvl w:ilvl="3">
      <w:numFmt w:val="bullet"/>
      <w:lvlText w:val="•"/>
      <w:lvlJc w:val="left"/>
      <w:pPr>
        <w:ind w:left="1234" w:hanging="181"/>
      </w:pPr>
    </w:lvl>
    <w:lvl w:ilvl="4">
      <w:numFmt w:val="bullet"/>
      <w:lvlText w:val="•"/>
      <w:lvlJc w:val="left"/>
      <w:pPr>
        <w:ind w:left="1532" w:hanging="181"/>
      </w:pPr>
    </w:lvl>
    <w:lvl w:ilvl="5">
      <w:numFmt w:val="bullet"/>
      <w:lvlText w:val="•"/>
      <w:lvlJc w:val="left"/>
      <w:pPr>
        <w:ind w:left="1831" w:hanging="181"/>
      </w:pPr>
    </w:lvl>
    <w:lvl w:ilvl="6">
      <w:numFmt w:val="bullet"/>
      <w:lvlText w:val="•"/>
      <w:lvlJc w:val="left"/>
      <w:pPr>
        <w:ind w:left="2129" w:hanging="181"/>
      </w:pPr>
    </w:lvl>
    <w:lvl w:ilvl="7">
      <w:numFmt w:val="bullet"/>
      <w:lvlText w:val="•"/>
      <w:lvlJc w:val="left"/>
      <w:pPr>
        <w:ind w:left="2427" w:hanging="181"/>
      </w:pPr>
    </w:lvl>
    <w:lvl w:ilvl="8">
      <w:numFmt w:val="bullet"/>
      <w:lvlText w:val="•"/>
      <w:lvlJc w:val="left"/>
      <w:pPr>
        <w:ind w:left="2725" w:hanging="181"/>
      </w:pPr>
    </w:lvl>
  </w:abstractNum>
  <w:abstractNum w:abstractNumId="24" w15:restartNumberingAfterBreak="0">
    <w:nsid w:val="000005BB"/>
    <w:multiLevelType w:val="multilevel"/>
    <w:tmpl w:val="00000A3E"/>
    <w:lvl w:ilvl="0">
      <w:start w:val="20"/>
      <w:numFmt w:val="decimal"/>
      <w:lvlText w:val="%1"/>
      <w:lvlJc w:val="left"/>
      <w:pPr>
        <w:ind w:left="939" w:hanging="773"/>
      </w:pPr>
      <w:rPr>
        <w:rFonts w:ascii="Times New Roman" w:hAnsi="Times New Roman" w:cs="Times New Roman"/>
        <w:b w:val="0"/>
        <w:bCs w:val="0"/>
        <w:w w:val="100"/>
        <w:position w:val="1"/>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25" w15:restartNumberingAfterBreak="0">
    <w:nsid w:val="000005BC"/>
    <w:multiLevelType w:val="multilevel"/>
    <w:tmpl w:val="00000A3F"/>
    <w:lvl w:ilvl="0">
      <w:start w:val="2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449" w:hanging="181"/>
      </w:pPr>
    </w:lvl>
    <w:lvl w:ilvl="2">
      <w:numFmt w:val="bullet"/>
      <w:lvlText w:val="•"/>
      <w:lvlJc w:val="left"/>
      <w:pPr>
        <w:ind w:left="559" w:hanging="181"/>
      </w:pPr>
    </w:lvl>
    <w:lvl w:ilvl="3">
      <w:numFmt w:val="bullet"/>
      <w:lvlText w:val="•"/>
      <w:lvlJc w:val="left"/>
      <w:pPr>
        <w:ind w:left="669" w:hanging="181"/>
      </w:pPr>
    </w:lvl>
    <w:lvl w:ilvl="4">
      <w:numFmt w:val="bullet"/>
      <w:lvlText w:val="•"/>
      <w:lvlJc w:val="left"/>
      <w:pPr>
        <w:ind w:left="779" w:hanging="181"/>
      </w:pPr>
    </w:lvl>
    <w:lvl w:ilvl="5">
      <w:numFmt w:val="bullet"/>
      <w:lvlText w:val="•"/>
      <w:lvlJc w:val="left"/>
      <w:pPr>
        <w:ind w:left="889" w:hanging="181"/>
      </w:pPr>
    </w:lvl>
    <w:lvl w:ilvl="6">
      <w:numFmt w:val="bullet"/>
      <w:lvlText w:val="•"/>
      <w:lvlJc w:val="left"/>
      <w:pPr>
        <w:ind w:left="998" w:hanging="181"/>
      </w:pPr>
    </w:lvl>
    <w:lvl w:ilvl="7">
      <w:numFmt w:val="bullet"/>
      <w:lvlText w:val="•"/>
      <w:lvlJc w:val="left"/>
      <w:pPr>
        <w:ind w:left="1108" w:hanging="181"/>
      </w:pPr>
    </w:lvl>
    <w:lvl w:ilvl="8">
      <w:numFmt w:val="bullet"/>
      <w:lvlText w:val="•"/>
      <w:lvlJc w:val="left"/>
      <w:pPr>
        <w:ind w:left="1218" w:hanging="181"/>
      </w:pPr>
    </w:lvl>
  </w:abstractNum>
  <w:abstractNum w:abstractNumId="26" w15:restartNumberingAfterBreak="0">
    <w:nsid w:val="000005BD"/>
    <w:multiLevelType w:val="multilevel"/>
    <w:tmpl w:val="00000A40"/>
    <w:lvl w:ilvl="0">
      <w:start w:val="29"/>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7" w15:restartNumberingAfterBreak="0">
    <w:nsid w:val="000005BE"/>
    <w:multiLevelType w:val="multilevel"/>
    <w:tmpl w:val="00000A41"/>
    <w:lvl w:ilvl="0">
      <w:start w:val="33"/>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8" w15:restartNumberingAfterBreak="0">
    <w:nsid w:val="000005BF"/>
    <w:multiLevelType w:val="multilevel"/>
    <w:tmpl w:val="00000A42"/>
    <w:lvl w:ilvl="0">
      <w:start w:val="39"/>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9" w15:restartNumberingAfterBreak="0">
    <w:nsid w:val="000005C0"/>
    <w:multiLevelType w:val="multilevel"/>
    <w:tmpl w:val="00000A4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30" w15:restartNumberingAfterBreak="0">
    <w:nsid w:val="000005C1"/>
    <w:multiLevelType w:val="multilevel"/>
    <w:tmpl w:val="00000A44"/>
    <w:lvl w:ilvl="0">
      <w:start w:val="5"/>
      <w:numFmt w:val="decimal"/>
      <w:lvlText w:val="%1"/>
      <w:lvlJc w:val="left"/>
      <w:pPr>
        <w:ind w:left="2032" w:hanging="1776"/>
      </w:pPr>
      <w:rPr>
        <w:rFonts w:ascii="Times New Roman" w:hAnsi="Times New Roman" w:cs="Times New Roman"/>
        <w:b w:val="0"/>
        <w:bCs w:val="0"/>
        <w:w w:val="100"/>
        <w:position w:val="8"/>
        <w:sz w:val="18"/>
        <w:szCs w:val="18"/>
      </w:rPr>
    </w:lvl>
    <w:lvl w:ilvl="1">
      <w:numFmt w:val="bullet"/>
      <w:lvlText w:val="•"/>
      <w:lvlJc w:val="left"/>
      <w:pPr>
        <w:ind w:left="2808" w:hanging="1776"/>
      </w:pPr>
    </w:lvl>
    <w:lvl w:ilvl="2">
      <w:numFmt w:val="bullet"/>
      <w:lvlText w:val="•"/>
      <w:lvlJc w:val="left"/>
      <w:pPr>
        <w:ind w:left="3576" w:hanging="1776"/>
      </w:pPr>
    </w:lvl>
    <w:lvl w:ilvl="3">
      <w:numFmt w:val="bullet"/>
      <w:lvlText w:val="•"/>
      <w:lvlJc w:val="left"/>
      <w:pPr>
        <w:ind w:left="4344" w:hanging="1776"/>
      </w:pPr>
    </w:lvl>
    <w:lvl w:ilvl="4">
      <w:numFmt w:val="bullet"/>
      <w:lvlText w:val="•"/>
      <w:lvlJc w:val="left"/>
      <w:pPr>
        <w:ind w:left="5112" w:hanging="1776"/>
      </w:pPr>
    </w:lvl>
    <w:lvl w:ilvl="5">
      <w:numFmt w:val="bullet"/>
      <w:lvlText w:val="•"/>
      <w:lvlJc w:val="left"/>
      <w:pPr>
        <w:ind w:left="5880" w:hanging="1776"/>
      </w:pPr>
    </w:lvl>
    <w:lvl w:ilvl="6">
      <w:numFmt w:val="bullet"/>
      <w:lvlText w:val="•"/>
      <w:lvlJc w:val="left"/>
      <w:pPr>
        <w:ind w:left="6648" w:hanging="1776"/>
      </w:pPr>
    </w:lvl>
    <w:lvl w:ilvl="7">
      <w:numFmt w:val="bullet"/>
      <w:lvlText w:val="•"/>
      <w:lvlJc w:val="left"/>
      <w:pPr>
        <w:ind w:left="7416" w:hanging="1776"/>
      </w:pPr>
    </w:lvl>
    <w:lvl w:ilvl="8">
      <w:numFmt w:val="bullet"/>
      <w:lvlText w:val="•"/>
      <w:lvlJc w:val="left"/>
      <w:pPr>
        <w:ind w:left="8184" w:hanging="1776"/>
      </w:pPr>
    </w:lvl>
  </w:abstractNum>
  <w:abstractNum w:abstractNumId="31" w15:restartNumberingAfterBreak="0">
    <w:nsid w:val="000005C2"/>
    <w:multiLevelType w:val="multilevel"/>
    <w:tmpl w:val="00000A45"/>
    <w:lvl w:ilvl="0">
      <w:start w:val="27"/>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2" w15:restartNumberingAfterBreak="0">
    <w:nsid w:val="000005C3"/>
    <w:multiLevelType w:val="multilevel"/>
    <w:tmpl w:val="00000A46"/>
    <w:lvl w:ilvl="0">
      <w:start w:val="35"/>
      <w:numFmt w:val="decimal"/>
      <w:lvlText w:val="%1"/>
      <w:lvlJc w:val="left"/>
      <w:pPr>
        <w:ind w:left="1189" w:hanging="1023"/>
      </w:pPr>
      <w:rPr>
        <w:rFonts w:ascii="Times New Roman" w:hAnsi="Times New Roman" w:cs="Times New Roman"/>
        <w:b w:val="0"/>
        <w:bCs w:val="0"/>
        <w:w w:val="100"/>
        <w:sz w:val="18"/>
        <w:szCs w:val="18"/>
      </w:rPr>
    </w:lvl>
    <w:lvl w:ilvl="1">
      <w:numFmt w:val="bullet"/>
      <w:lvlText w:val="•"/>
      <w:lvlJc w:val="left"/>
      <w:pPr>
        <w:ind w:left="1287" w:hanging="1023"/>
      </w:pPr>
    </w:lvl>
    <w:lvl w:ilvl="2">
      <w:numFmt w:val="bullet"/>
      <w:lvlText w:val="•"/>
      <w:lvlJc w:val="left"/>
      <w:pPr>
        <w:ind w:left="1394" w:hanging="1023"/>
      </w:pPr>
    </w:lvl>
    <w:lvl w:ilvl="3">
      <w:numFmt w:val="bullet"/>
      <w:lvlText w:val="•"/>
      <w:lvlJc w:val="left"/>
      <w:pPr>
        <w:ind w:left="1501" w:hanging="1023"/>
      </w:pPr>
    </w:lvl>
    <w:lvl w:ilvl="4">
      <w:numFmt w:val="bullet"/>
      <w:lvlText w:val="•"/>
      <w:lvlJc w:val="left"/>
      <w:pPr>
        <w:ind w:left="1608" w:hanging="1023"/>
      </w:pPr>
    </w:lvl>
    <w:lvl w:ilvl="5">
      <w:numFmt w:val="bullet"/>
      <w:lvlText w:val="•"/>
      <w:lvlJc w:val="left"/>
      <w:pPr>
        <w:ind w:left="1715" w:hanging="1023"/>
      </w:pPr>
    </w:lvl>
    <w:lvl w:ilvl="6">
      <w:numFmt w:val="bullet"/>
      <w:lvlText w:val="•"/>
      <w:lvlJc w:val="left"/>
      <w:pPr>
        <w:ind w:left="1823" w:hanging="1023"/>
      </w:pPr>
    </w:lvl>
    <w:lvl w:ilvl="7">
      <w:numFmt w:val="bullet"/>
      <w:lvlText w:val="•"/>
      <w:lvlJc w:val="left"/>
      <w:pPr>
        <w:ind w:left="1930" w:hanging="1023"/>
      </w:pPr>
    </w:lvl>
    <w:lvl w:ilvl="8">
      <w:numFmt w:val="bullet"/>
      <w:lvlText w:val="•"/>
      <w:lvlJc w:val="left"/>
      <w:pPr>
        <w:ind w:left="2037" w:hanging="1023"/>
      </w:pPr>
    </w:lvl>
  </w:abstractNum>
  <w:abstractNum w:abstractNumId="33" w15:restartNumberingAfterBreak="0">
    <w:nsid w:val="000005C4"/>
    <w:multiLevelType w:val="multilevel"/>
    <w:tmpl w:val="00000A47"/>
    <w:lvl w:ilvl="0">
      <w:numFmt w:val="bullet"/>
      <w:lvlText w:val=""/>
      <w:lvlJc w:val="left"/>
      <w:pPr>
        <w:ind w:left="115" w:hanging="105"/>
      </w:pPr>
      <w:rPr>
        <w:rFonts w:ascii="Symbol" w:hAnsi="Symbol" w:cs="Symbol"/>
        <w:b w:val="0"/>
        <w:bCs w:val="0"/>
        <w:w w:val="54"/>
        <w:sz w:val="20"/>
        <w:szCs w:val="20"/>
      </w:rPr>
    </w:lvl>
    <w:lvl w:ilvl="1">
      <w:numFmt w:val="bullet"/>
      <w:lvlText w:val="•"/>
      <w:lvlJc w:val="left"/>
      <w:pPr>
        <w:ind w:left="728" w:hanging="105"/>
      </w:pPr>
    </w:lvl>
    <w:lvl w:ilvl="2">
      <w:numFmt w:val="bullet"/>
      <w:lvlText w:val="•"/>
      <w:lvlJc w:val="left"/>
      <w:pPr>
        <w:ind w:left="1337" w:hanging="105"/>
      </w:pPr>
    </w:lvl>
    <w:lvl w:ilvl="3">
      <w:numFmt w:val="bullet"/>
      <w:lvlText w:val="•"/>
      <w:lvlJc w:val="left"/>
      <w:pPr>
        <w:ind w:left="1945" w:hanging="105"/>
      </w:pPr>
    </w:lvl>
    <w:lvl w:ilvl="4">
      <w:numFmt w:val="bullet"/>
      <w:lvlText w:val="•"/>
      <w:lvlJc w:val="left"/>
      <w:pPr>
        <w:ind w:left="2554" w:hanging="105"/>
      </w:pPr>
    </w:lvl>
    <w:lvl w:ilvl="5">
      <w:numFmt w:val="bullet"/>
      <w:lvlText w:val="•"/>
      <w:lvlJc w:val="left"/>
      <w:pPr>
        <w:ind w:left="3163" w:hanging="105"/>
      </w:pPr>
    </w:lvl>
    <w:lvl w:ilvl="6">
      <w:numFmt w:val="bullet"/>
      <w:lvlText w:val="•"/>
      <w:lvlJc w:val="left"/>
      <w:pPr>
        <w:ind w:left="3771" w:hanging="105"/>
      </w:pPr>
    </w:lvl>
    <w:lvl w:ilvl="7">
      <w:numFmt w:val="bullet"/>
      <w:lvlText w:val="•"/>
      <w:lvlJc w:val="left"/>
      <w:pPr>
        <w:ind w:left="4380" w:hanging="105"/>
      </w:pPr>
    </w:lvl>
    <w:lvl w:ilvl="8">
      <w:numFmt w:val="bullet"/>
      <w:lvlText w:val="•"/>
      <w:lvlJc w:val="left"/>
      <w:pPr>
        <w:ind w:left="4989" w:hanging="105"/>
      </w:pPr>
    </w:lvl>
  </w:abstractNum>
  <w:abstractNum w:abstractNumId="34" w15:restartNumberingAfterBreak="0">
    <w:nsid w:val="000005C8"/>
    <w:multiLevelType w:val="multilevel"/>
    <w:tmpl w:val="00000A4B"/>
    <w:lvl w:ilvl="0">
      <w:numFmt w:val="bullet"/>
      <w:lvlText w:val=""/>
      <w:lvlJc w:val="left"/>
      <w:pPr>
        <w:ind w:left="100" w:hanging="101"/>
      </w:pPr>
      <w:rPr>
        <w:rFonts w:ascii="Symbol" w:hAnsi="Symbol" w:cs="Symbol"/>
        <w:b w:val="0"/>
        <w:bCs w:val="0"/>
        <w:w w:val="54"/>
        <w:sz w:val="20"/>
        <w:szCs w:val="20"/>
      </w:rPr>
    </w:lvl>
    <w:lvl w:ilvl="1">
      <w:numFmt w:val="bullet"/>
      <w:lvlText w:val="•"/>
      <w:lvlJc w:val="left"/>
      <w:pPr>
        <w:ind w:left="113" w:hanging="101"/>
      </w:pPr>
    </w:lvl>
    <w:lvl w:ilvl="2">
      <w:numFmt w:val="bullet"/>
      <w:lvlText w:val="•"/>
      <w:lvlJc w:val="left"/>
      <w:pPr>
        <w:ind w:left="126" w:hanging="101"/>
      </w:pPr>
    </w:lvl>
    <w:lvl w:ilvl="3">
      <w:numFmt w:val="bullet"/>
      <w:lvlText w:val="•"/>
      <w:lvlJc w:val="left"/>
      <w:pPr>
        <w:ind w:left="140" w:hanging="101"/>
      </w:pPr>
    </w:lvl>
    <w:lvl w:ilvl="4">
      <w:numFmt w:val="bullet"/>
      <w:lvlText w:val="•"/>
      <w:lvlJc w:val="left"/>
      <w:pPr>
        <w:ind w:left="153" w:hanging="101"/>
      </w:pPr>
    </w:lvl>
    <w:lvl w:ilvl="5">
      <w:numFmt w:val="bullet"/>
      <w:lvlText w:val="•"/>
      <w:lvlJc w:val="left"/>
      <w:pPr>
        <w:ind w:left="166" w:hanging="101"/>
      </w:pPr>
    </w:lvl>
    <w:lvl w:ilvl="6">
      <w:numFmt w:val="bullet"/>
      <w:lvlText w:val="•"/>
      <w:lvlJc w:val="left"/>
      <w:pPr>
        <w:ind w:left="180" w:hanging="101"/>
      </w:pPr>
    </w:lvl>
    <w:lvl w:ilvl="7">
      <w:numFmt w:val="bullet"/>
      <w:lvlText w:val="•"/>
      <w:lvlJc w:val="left"/>
      <w:pPr>
        <w:ind w:left="193" w:hanging="101"/>
      </w:pPr>
    </w:lvl>
    <w:lvl w:ilvl="8">
      <w:numFmt w:val="bullet"/>
      <w:lvlText w:val="•"/>
      <w:lvlJc w:val="left"/>
      <w:pPr>
        <w:ind w:left="206" w:hanging="101"/>
      </w:pPr>
    </w:lvl>
  </w:abstractNum>
  <w:abstractNum w:abstractNumId="35" w15:restartNumberingAfterBreak="0">
    <w:nsid w:val="00000803"/>
    <w:multiLevelType w:val="multilevel"/>
    <w:tmpl w:val="00000C86"/>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36" w15:restartNumberingAfterBreak="0">
    <w:nsid w:val="1C523756"/>
    <w:multiLevelType w:val="hybridMultilevel"/>
    <w:tmpl w:val="2B8AA1C0"/>
    <w:lvl w:ilvl="0" w:tplc="B5E0D55E">
      <w:start w:val="1"/>
      <w:numFmt w:val="bullet"/>
      <w:lvlText w:val=""/>
      <w:lvlPicBulletId w:val="0"/>
      <w:lvlJc w:val="left"/>
      <w:pPr>
        <w:tabs>
          <w:tab w:val="num" w:pos="720"/>
        </w:tabs>
        <w:ind w:left="720" w:hanging="360"/>
      </w:pPr>
      <w:rPr>
        <w:rFonts w:ascii="Symbol" w:hAnsi="Symbol" w:hint="default"/>
      </w:rPr>
    </w:lvl>
    <w:lvl w:ilvl="1" w:tplc="0DD03CC8" w:tentative="1">
      <w:start w:val="1"/>
      <w:numFmt w:val="bullet"/>
      <w:lvlText w:val=""/>
      <w:lvlJc w:val="left"/>
      <w:pPr>
        <w:tabs>
          <w:tab w:val="num" w:pos="1440"/>
        </w:tabs>
        <w:ind w:left="1440" w:hanging="360"/>
      </w:pPr>
      <w:rPr>
        <w:rFonts w:ascii="Symbol" w:hAnsi="Symbol" w:hint="default"/>
      </w:rPr>
    </w:lvl>
    <w:lvl w:ilvl="2" w:tplc="1AD82A96" w:tentative="1">
      <w:start w:val="1"/>
      <w:numFmt w:val="bullet"/>
      <w:lvlText w:val=""/>
      <w:lvlJc w:val="left"/>
      <w:pPr>
        <w:tabs>
          <w:tab w:val="num" w:pos="2160"/>
        </w:tabs>
        <w:ind w:left="2160" w:hanging="360"/>
      </w:pPr>
      <w:rPr>
        <w:rFonts w:ascii="Symbol" w:hAnsi="Symbol" w:hint="default"/>
      </w:rPr>
    </w:lvl>
    <w:lvl w:ilvl="3" w:tplc="2D461C36" w:tentative="1">
      <w:start w:val="1"/>
      <w:numFmt w:val="bullet"/>
      <w:lvlText w:val=""/>
      <w:lvlJc w:val="left"/>
      <w:pPr>
        <w:tabs>
          <w:tab w:val="num" w:pos="2880"/>
        </w:tabs>
        <w:ind w:left="2880" w:hanging="360"/>
      </w:pPr>
      <w:rPr>
        <w:rFonts w:ascii="Symbol" w:hAnsi="Symbol" w:hint="default"/>
      </w:rPr>
    </w:lvl>
    <w:lvl w:ilvl="4" w:tplc="AE36C5A4" w:tentative="1">
      <w:start w:val="1"/>
      <w:numFmt w:val="bullet"/>
      <w:lvlText w:val=""/>
      <w:lvlJc w:val="left"/>
      <w:pPr>
        <w:tabs>
          <w:tab w:val="num" w:pos="3600"/>
        </w:tabs>
        <w:ind w:left="3600" w:hanging="360"/>
      </w:pPr>
      <w:rPr>
        <w:rFonts w:ascii="Symbol" w:hAnsi="Symbol" w:hint="default"/>
      </w:rPr>
    </w:lvl>
    <w:lvl w:ilvl="5" w:tplc="BDD08BDE" w:tentative="1">
      <w:start w:val="1"/>
      <w:numFmt w:val="bullet"/>
      <w:lvlText w:val=""/>
      <w:lvlJc w:val="left"/>
      <w:pPr>
        <w:tabs>
          <w:tab w:val="num" w:pos="4320"/>
        </w:tabs>
        <w:ind w:left="4320" w:hanging="360"/>
      </w:pPr>
      <w:rPr>
        <w:rFonts w:ascii="Symbol" w:hAnsi="Symbol" w:hint="default"/>
      </w:rPr>
    </w:lvl>
    <w:lvl w:ilvl="6" w:tplc="67349D18" w:tentative="1">
      <w:start w:val="1"/>
      <w:numFmt w:val="bullet"/>
      <w:lvlText w:val=""/>
      <w:lvlJc w:val="left"/>
      <w:pPr>
        <w:tabs>
          <w:tab w:val="num" w:pos="5040"/>
        </w:tabs>
        <w:ind w:left="5040" w:hanging="360"/>
      </w:pPr>
      <w:rPr>
        <w:rFonts w:ascii="Symbol" w:hAnsi="Symbol" w:hint="default"/>
      </w:rPr>
    </w:lvl>
    <w:lvl w:ilvl="7" w:tplc="1FD819B4" w:tentative="1">
      <w:start w:val="1"/>
      <w:numFmt w:val="bullet"/>
      <w:lvlText w:val=""/>
      <w:lvlJc w:val="left"/>
      <w:pPr>
        <w:tabs>
          <w:tab w:val="num" w:pos="5760"/>
        </w:tabs>
        <w:ind w:left="5760" w:hanging="360"/>
      </w:pPr>
      <w:rPr>
        <w:rFonts w:ascii="Symbol" w:hAnsi="Symbol" w:hint="default"/>
      </w:rPr>
    </w:lvl>
    <w:lvl w:ilvl="8" w:tplc="6EA2A218"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21EC0E0D"/>
    <w:multiLevelType w:val="hybridMultilevel"/>
    <w:tmpl w:val="86248202"/>
    <w:lvl w:ilvl="0" w:tplc="477CC1AC">
      <w:start w:val="1"/>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02C7E8A"/>
    <w:multiLevelType w:val="hybridMultilevel"/>
    <w:tmpl w:val="38CE8EEC"/>
    <w:lvl w:ilvl="0" w:tplc="4A3A116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34"/>
  </w:num>
  <w:num w:numId="3">
    <w:abstractNumId w:val="33"/>
  </w:num>
  <w:num w:numId="4">
    <w:abstractNumId w:val="32"/>
  </w:num>
  <w:num w:numId="5">
    <w:abstractNumId w:val="31"/>
  </w:num>
  <w:num w:numId="6">
    <w:abstractNumId w:val="30"/>
  </w:num>
  <w:num w:numId="7">
    <w:abstractNumId w:val="29"/>
  </w:num>
  <w:num w:numId="8">
    <w:abstractNumId w:val="28"/>
  </w:num>
  <w:num w:numId="9">
    <w:abstractNumId w:val="27"/>
  </w:num>
  <w:num w:numId="10">
    <w:abstractNumId w:val="26"/>
  </w:num>
  <w:num w:numId="11">
    <w:abstractNumId w:val="25"/>
  </w:num>
  <w:num w:numId="12">
    <w:abstractNumId w:val="24"/>
  </w:num>
  <w:num w:numId="13">
    <w:abstractNumId w:val="23"/>
  </w:num>
  <w:num w:numId="14">
    <w:abstractNumId w:val="22"/>
  </w:num>
  <w:num w:numId="15">
    <w:abstractNumId w:val="21"/>
  </w:num>
  <w:num w:numId="16">
    <w:abstractNumId w:val="20"/>
  </w:num>
  <w:num w:numId="17">
    <w:abstractNumId w:val="19"/>
  </w:num>
  <w:num w:numId="18">
    <w:abstractNumId w:val="18"/>
  </w:num>
  <w:num w:numId="19">
    <w:abstractNumId w:val="17"/>
  </w:num>
  <w:num w:numId="20">
    <w:abstractNumId w:val="16"/>
  </w:num>
  <w:num w:numId="21">
    <w:abstractNumId w:val="15"/>
  </w:num>
  <w:num w:numId="22">
    <w:abstractNumId w:val="14"/>
  </w:num>
  <w:num w:numId="23">
    <w:abstractNumId w:val="13"/>
  </w:num>
  <w:num w:numId="24">
    <w:abstractNumId w:val="12"/>
  </w:num>
  <w:num w:numId="25">
    <w:abstractNumId w:val="11"/>
  </w:num>
  <w:num w:numId="26">
    <w:abstractNumId w:val="10"/>
  </w:num>
  <w:num w:numId="27">
    <w:abstractNumId w:val="9"/>
  </w:num>
  <w:num w:numId="28">
    <w:abstractNumId w:val="8"/>
  </w:num>
  <w:num w:numId="29">
    <w:abstractNumId w:val="7"/>
  </w:num>
  <w:num w:numId="30">
    <w:abstractNumId w:val="6"/>
  </w:num>
  <w:num w:numId="31">
    <w:abstractNumId w:val="5"/>
  </w:num>
  <w:num w:numId="32">
    <w:abstractNumId w:val="4"/>
  </w:num>
  <w:num w:numId="33">
    <w:abstractNumId w:val="3"/>
  </w:num>
  <w:num w:numId="34">
    <w:abstractNumId w:val="2"/>
  </w:num>
  <w:num w:numId="35">
    <w:abstractNumId w:val="37"/>
  </w:num>
  <w:num w:numId="36">
    <w:abstractNumId w:val="0"/>
    <w:lvlOverride w:ilvl="0">
      <w:lvl w:ilvl="0">
        <w:start w:val="1"/>
        <w:numFmt w:val="decimal"/>
        <w:pStyle w:val="heading3"/>
        <w:lvlText w:val="%1."/>
        <w:lvlJc w:val="left"/>
        <w:pPr>
          <w:ind w:left="450" w:hanging="360"/>
        </w:pPr>
      </w:lvl>
    </w:lvlOverride>
  </w:num>
  <w:num w:numId="37">
    <w:abstractNumId w:val="0"/>
    <w:lvlOverride w:ilvl="0">
      <w:lvl w:ilvl="0">
        <w:numFmt w:val="decimal"/>
        <w:pStyle w:val="heading3"/>
        <w:lvlText w:val="(36-19)"/>
        <w:legacy w:legacy="1" w:legacySpace="0" w:legacyIndent="0"/>
        <w:lvlJc w:val="left"/>
        <w:pPr>
          <w:ind w:left="0" w:firstLine="0"/>
        </w:pPr>
        <w:rPr>
          <w:rFonts w:ascii="Cambria Math" w:hAnsi="Cambria Math" w:cs="Times New Roman" w:hint="default"/>
          <w:strike w:val="0"/>
          <w:dstrike w:val="0"/>
          <w:color w:val="000000"/>
          <w:sz w:val="20"/>
          <w:u w:val="none"/>
          <w:effect w:val="none"/>
        </w:rPr>
      </w:lvl>
    </w:lvlOverride>
  </w:num>
  <w:num w:numId="38">
    <w:abstractNumId w:val="36"/>
  </w:num>
  <w:num w:numId="39">
    <w:abstractNumId w:val="0"/>
    <w:lvlOverride w:ilvl="0">
      <w:lvl w:ilvl="0">
        <w:numFmt w:val="decimal"/>
        <w:pStyle w:val="heading3"/>
        <w:lvlText w:val="(36-18)"/>
        <w:legacy w:legacy="1" w:legacySpace="0" w:legacyIndent="0"/>
        <w:lvlJc w:val="left"/>
        <w:pPr>
          <w:ind w:left="0" w:firstLine="0"/>
        </w:pPr>
        <w:rPr>
          <w:rFonts w:ascii="Times New Roman" w:hAnsi="Times New Roman" w:cs="Times New Roman" w:hint="default"/>
          <w:b w:val="0"/>
          <w:i w:val="0"/>
          <w:strike w:val="0"/>
          <w:dstrike w:val="0"/>
          <w:color w:val="000000"/>
          <w:sz w:val="20"/>
          <w:u w:val="none"/>
          <w:effect w:val="none"/>
        </w:rPr>
      </w:lvl>
    </w:lvlOverride>
  </w:num>
  <w:num w:numId="40">
    <w:abstractNumId w:val="38"/>
  </w:num>
  <w:num w:numId="41">
    <w:abstractNumId w:val="1"/>
  </w:num>
  <w:num w:numId="42">
    <w:abstractNumId w:val="1"/>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ice Chen">
    <w15:presenceInfo w15:providerId="AD" w15:userId="S::alicel@qti.qualcomm.com::7b3df222-37f2-4ef5-b6ff-21f127db4b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40B"/>
    <w:rsid w:val="0000030D"/>
    <w:rsid w:val="00000B73"/>
    <w:rsid w:val="00000BD5"/>
    <w:rsid w:val="00000EBA"/>
    <w:rsid w:val="000011A2"/>
    <w:rsid w:val="000013EC"/>
    <w:rsid w:val="00001533"/>
    <w:rsid w:val="00001794"/>
    <w:rsid w:val="00001F31"/>
    <w:rsid w:val="000027A5"/>
    <w:rsid w:val="00002FD5"/>
    <w:rsid w:val="000031F7"/>
    <w:rsid w:val="0000366D"/>
    <w:rsid w:val="000045FA"/>
    <w:rsid w:val="0000615A"/>
    <w:rsid w:val="00006287"/>
    <w:rsid w:val="00006345"/>
    <w:rsid w:val="00006454"/>
    <w:rsid w:val="00006477"/>
    <w:rsid w:val="000067AA"/>
    <w:rsid w:val="00006DBB"/>
    <w:rsid w:val="0000740A"/>
    <w:rsid w:val="0000743C"/>
    <w:rsid w:val="000078DA"/>
    <w:rsid w:val="00007A76"/>
    <w:rsid w:val="00007BD6"/>
    <w:rsid w:val="0001027F"/>
    <w:rsid w:val="00010C59"/>
    <w:rsid w:val="00011423"/>
    <w:rsid w:val="00011668"/>
    <w:rsid w:val="000116A2"/>
    <w:rsid w:val="000117C9"/>
    <w:rsid w:val="00012768"/>
    <w:rsid w:val="0001277E"/>
    <w:rsid w:val="000129E6"/>
    <w:rsid w:val="00012AD7"/>
    <w:rsid w:val="00013196"/>
    <w:rsid w:val="000139A4"/>
    <w:rsid w:val="00013E14"/>
    <w:rsid w:val="00013F7A"/>
    <w:rsid w:val="00013F87"/>
    <w:rsid w:val="00014031"/>
    <w:rsid w:val="00014507"/>
    <w:rsid w:val="000157CC"/>
    <w:rsid w:val="000159C5"/>
    <w:rsid w:val="00016781"/>
    <w:rsid w:val="00016975"/>
    <w:rsid w:val="00016D9C"/>
    <w:rsid w:val="00016FAD"/>
    <w:rsid w:val="00017D25"/>
    <w:rsid w:val="0002009E"/>
    <w:rsid w:val="000216DF"/>
    <w:rsid w:val="0002174B"/>
    <w:rsid w:val="00021A27"/>
    <w:rsid w:val="00022391"/>
    <w:rsid w:val="00023727"/>
    <w:rsid w:val="00023CD8"/>
    <w:rsid w:val="00024344"/>
    <w:rsid w:val="00024487"/>
    <w:rsid w:val="00025697"/>
    <w:rsid w:val="00025A89"/>
    <w:rsid w:val="00026499"/>
    <w:rsid w:val="00026A12"/>
    <w:rsid w:val="00026CE3"/>
    <w:rsid w:val="00027536"/>
    <w:rsid w:val="000279E1"/>
    <w:rsid w:val="00027AB8"/>
    <w:rsid w:val="00027D05"/>
    <w:rsid w:val="00030307"/>
    <w:rsid w:val="00031019"/>
    <w:rsid w:val="00031349"/>
    <w:rsid w:val="000313E4"/>
    <w:rsid w:val="00031A4B"/>
    <w:rsid w:val="00031E68"/>
    <w:rsid w:val="000326AF"/>
    <w:rsid w:val="000332CC"/>
    <w:rsid w:val="000332CE"/>
    <w:rsid w:val="0003380C"/>
    <w:rsid w:val="00033B0A"/>
    <w:rsid w:val="00033BE6"/>
    <w:rsid w:val="00034E6F"/>
    <w:rsid w:val="00034F3E"/>
    <w:rsid w:val="000358B3"/>
    <w:rsid w:val="0003684A"/>
    <w:rsid w:val="00036B4F"/>
    <w:rsid w:val="00036E3C"/>
    <w:rsid w:val="000405C4"/>
    <w:rsid w:val="000409A4"/>
    <w:rsid w:val="000409E5"/>
    <w:rsid w:val="0004111B"/>
    <w:rsid w:val="00041539"/>
    <w:rsid w:val="00041C6B"/>
    <w:rsid w:val="000424CF"/>
    <w:rsid w:val="00042C67"/>
    <w:rsid w:val="0004346B"/>
    <w:rsid w:val="0004394F"/>
    <w:rsid w:val="00043C26"/>
    <w:rsid w:val="00043F1E"/>
    <w:rsid w:val="0004414E"/>
    <w:rsid w:val="00044328"/>
    <w:rsid w:val="00044501"/>
    <w:rsid w:val="00044DC0"/>
    <w:rsid w:val="000453F0"/>
    <w:rsid w:val="0004630D"/>
    <w:rsid w:val="00046D02"/>
    <w:rsid w:val="0004726D"/>
    <w:rsid w:val="000478EE"/>
    <w:rsid w:val="000511A1"/>
    <w:rsid w:val="000511D7"/>
    <w:rsid w:val="000518B9"/>
    <w:rsid w:val="00052123"/>
    <w:rsid w:val="000528E2"/>
    <w:rsid w:val="00052909"/>
    <w:rsid w:val="00053519"/>
    <w:rsid w:val="0005492A"/>
    <w:rsid w:val="00054F7F"/>
    <w:rsid w:val="000567A2"/>
    <w:rsid w:val="000567DA"/>
    <w:rsid w:val="00057E8E"/>
    <w:rsid w:val="00060363"/>
    <w:rsid w:val="000609BC"/>
    <w:rsid w:val="00060DEF"/>
    <w:rsid w:val="00060E93"/>
    <w:rsid w:val="00061393"/>
    <w:rsid w:val="000613C2"/>
    <w:rsid w:val="000618CC"/>
    <w:rsid w:val="00061DA8"/>
    <w:rsid w:val="00061FFD"/>
    <w:rsid w:val="00063206"/>
    <w:rsid w:val="000636AB"/>
    <w:rsid w:val="00063B3F"/>
    <w:rsid w:val="00063D18"/>
    <w:rsid w:val="000642FC"/>
    <w:rsid w:val="0006469A"/>
    <w:rsid w:val="000650B0"/>
    <w:rsid w:val="000650B8"/>
    <w:rsid w:val="00065206"/>
    <w:rsid w:val="00065B70"/>
    <w:rsid w:val="00066421"/>
    <w:rsid w:val="00066A20"/>
    <w:rsid w:val="0006732A"/>
    <w:rsid w:val="000675D6"/>
    <w:rsid w:val="00067D60"/>
    <w:rsid w:val="00070205"/>
    <w:rsid w:val="00070283"/>
    <w:rsid w:val="000718A4"/>
    <w:rsid w:val="00071971"/>
    <w:rsid w:val="000723F8"/>
    <w:rsid w:val="00073578"/>
    <w:rsid w:val="00073BB4"/>
    <w:rsid w:val="00074034"/>
    <w:rsid w:val="00074C7B"/>
    <w:rsid w:val="00074C82"/>
    <w:rsid w:val="00074C97"/>
    <w:rsid w:val="0007501B"/>
    <w:rsid w:val="00075139"/>
    <w:rsid w:val="00075C3C"/>
    <w:rsid w:val="00075D13"/>
    <w:rsid w:val="00075DDB"/>
    <w:rsid w:val="00075E1E"/>
    <w:rsid w:val="00076885"/>
    <w:rsid w:val="00076B5C"/>
    <w:rsid w:val="00076BE7"/>
    <w:rsid w:val="00077078"/>
    <w:rsid w:val="00077C25"/>
    <w:rsid w:val="00077EFC"/>
    <w:rsid w:val="00080ACC"/>
    <w:rsid w:val="00080E1A"/>
    <w:rsid w:val="000815C7"/>
    <w:rsid w:val="0008191E"/>
    <w:rsid w:val="00081E62"/>
    <w:rsid w:val="000823C8"/>
    <w:rsid w:val="000824E9"/>
    <w:rsid w:val="000829FF"/>
    <w:rsid w:val="00082B8A"/>
    <w:rsid w:val="00082BFD"/>
    <w:rsid w:val="0008302D"/>
    <w:rsid w:val="0008369B"/>
    <w:rsid w:val="00084297"/>
    <w:rsid w:val="000842D7"/>
    <w:rsid w:val="000865AA"/>
    <w:rsid w:val="00086780"/>
    <w:rsid w:val="00086C10"/>
    <w:rsid w:val="000903EC"/>
    <w:rsid w:val="00090640"/>
    <w:rsid w:val="000909A9"/>
    <w:rsid w:val="00091349"/>
    <w:rsid w:val="0009212D"/>
    <w:rsid w:val="000921B7"/>
    <w:rsid w:val="000925EB"/>
    <w:rsid w:val="00092971"/>
    <w:rsid w:val="000929BA"/>
    <w:rsid w:val="00092AC6"/>
    <w:rsid w:val="0009301C"/>
    <w:rsid w:val="00093AD2"/>
    <w:rsid w:val="0009417E"/>
    <w:rsid w:val="00094A6A"/>
    <w:rsid w:val="00094BA8"/>
    <w:rsid w:val="00094DFB"/>
    <w:rsid w:val="00094EE0"/>
    <w:rsid w:val="00094FB0"/>
    <w:rsid w:val="00094FFA"/>
    <w:rsid w:val="0009611B"/>
    <w:rsid w:val="0009650B"/>
    <w:rsid w:val="0009661D"/>
    <w:rsid w:val="00096B45"/>
    <w:rsid w:val="00096D0B"/>
    <w:rsid w:val="0009713F"/>
    <w:rsid w:val="000A0047"/>
    <w:rsid w:val="000A0D51"/>
    <w:rsid w:val="000A11FE"/>
    <w:rsid w:val="000A13D2"/>
    <w:rsid w:val="000A173E"/>
    <w:rsid w:val="000A1C31"/>
    <w:rsid w:val="000A1F25"/>
    <w:rsid w:val="000A209A"/>
    <w:rsid w:val="000A3149"/>
    <w:rsid w:val="000A33E8"/>
    <w:rsid w:val="000A3416"/>
    <w:rsid w:val="000A3B28"/>
    <w:rsid w:val="000A411D"/>
    <w:rsid w:val="000A4FFF"/>
    <w:rsid w:val="000A5E6D"/>
    <w:rsid w:val="000A671D"/>
    <w:rsid w:val="000A7680"/>
    <w:rsid w:val="000B0067"/>
    <w:rsid w:val="000B041A"/>
    <w:rsid w:val="000B083E"/>
    <w:rsid w:val="000B0DAF"/>
    <w:rsid w:val="000B13A6"/>
    <w:rsid w:val="000B145C"/>
    <w:rsid w:val="000B23AB"/>
    <w:rsid w:val="000B28B3"/>
    <w:rsid w:val="000B28B8"/>
    <w:rsid w:val="000B2F8C"/>
    <w:rsid w:val="000B3397"/>
    <w:rsid w:val="000B345F"/>
    <w:rsid w:val="000B4A76"/>
    <w:rsid w:val="000B53F6"/>
    <w:rsid w:val="000B59FE"/>
    <w:rsid w:val="000B5ABB"/>
    <w:rsid w:val="000B5D9E"/>
    <w:rsid w:val="000B653F"/>
    <w:rsid w:val="000B670B"/>
    <w:rsid w:val="000B6ADD"/>
    <w:rsid w:val="000B7A30"/>
    <w:rsid w:val="000C0123"/>
    <w:rsid w:val="000C043C"/>
    <w:rsid w:val="000C0BA9"/>
    <w:rsid w:val="000C0F8B"/>
    <w:rsid w:val="000C120D"/>
    <w:rsid w:val="000C1271"/>
    <w:rsid w:val="000C1C19"/>
    <w:rsid w:val="000C1EC4"/>
    <w:rsid w:val="000C1F0C"/>
    <w:rsid w:val="000C220E"/>
    <w:rsid w:val="000C261B"/>
    <w:rsid w:val="000C27D0"/>
    <w:rsid w:val="000C3AAC"/>
    <w:rsid w:val="000C3C9C"/>
    <w:rsid w:val="000C42E0"/>
    <w:rsid w:val="000C4DF9"/>
    <w:rsid w:val="000C516A"/>
    <w:rsid w:val="000C54F3"/>
    <w:rsid w:val="000C6438"/>
    <w:rsid w:val="000C6842"/>
    <w:rsid w:val="000C6A2F"/>
    <w:rsid w:val="000C6B6F"/>
    <w:rsid w:val="000C77BA"/>
    <w:rsid w:val="000C7993"/>
    <w:rsid w:val="000C7A4A"/>
    <w:rsid w:val="000D0300"/>
    <w:rsid w:val="000D09F3"/>
    <w:rsid w:val="000D0CB5"/>
    <w:rsid w:val="000D0E5B"/>
    <w:rsid w:val="000D0F7B"/>
    <w:rsid w:val="000D174A"/>
    <w:rsid w:val="000D1AD4"/>
    <w:rsid w:val="000D2315"/>
    <w:rsid w:val="000D276A"/>
    <w:rsid w:val="000D2F1B"/>
    <w:rsid w:val="000D31DF"/>
    <w:rsid w:val="000D46EB"/>
    <w:rsid w:val="000D46EE"/>
    <w:rsid w:val="000D4A8F"/>
    <w:rsid w:val="000D4B0D"/>
    <w:rsid w:val="000D4F65"/>
    <w:rsid w:val="000D5106"/>
    <w:rsid w:val="000D5EBD"/>
    <w:rsid w:val="000D674F"/>
    <w:rsid w:val="000D6D79"/>
    <w:rsid w:val="000D7264"/>
    <w:rsid w:val="000D7EC5"/>
    <w:rsid w:val="000E0039"/>
    <w:rsid w:val="000E0494"/>
    <w:rsid w:val="000E1C37"/>
    <w:rsid w:val="000E1D7B"/>
    <w:rsid w:val="000E2655"/>
    <w:rsid w:val="000E2950"/>
    <w:rsid w:val="000E345F"/>
    <w:rsid w:val="000E3A1D"/>
    <w:rsid w:val="000E3C8F"/>
    <w:rsid w:val="000E4303"/>
    <w:rsid w:val="000E4696"/>
    <w:rsid w:val="000E4B20"/>
    <w:rsid w:val="000E4B82"/>
    <w:rsid w:val="000E5273"/>
    <w:rsid w:val="000E603E"/>
    <w:rsid w:val="000E6216"/>
    <w:rsid w:val="000E6539"/>
    <w:rsid w:val="000E6D2F"/>
    <w:rsid w:val="000E720C"/>
    <w:rsid w:val="000E752D"/>
    <w:rsid w:val="000E7EB4"/>
    <w:rsid w:val="000F033B"/>
    <w:rsid w:val="000F07E8"/>
    <w:rsid w:val="000F1061"/>
    <w:rsid w:val="000F1486"/>
    <w:rsid w:val="000F2036"/>
    <w:rsid w:val="000F238C"/>
    <w:rsid w:val="000F2ABC"/>
    <w:rsid w:val="000F3D76"/>
    <w:rsid w:val="000F47BE"/>
    <w:rsid w:val="000F4937"/>
    <w:rsid w:val="000F4CAE"/>
    <w:rsid w:val="000F4D59"/>
    <w:rsid w:val="000F5088"/>
    <w:rsid w:val="000F513B"/>
    <w:rsid w:val="000F557E"/>
    <w:rsid w:val="000F60FA"/>
    <w:rsid w:val="000F623A"/>
    <w:rsid w:val="000F685B"/>
    <w:rsid w:val="000F6BB9"/>
    <w:rsid w:val="000F7DB5"/>
    <w:rsid w:val="00100165"/>
    <w:rsid w:val="00100E3B"/>
    <w:rsid w:val="001015F8"/>
    <w:rsid w:val="00101E87"/>
    <w:rsid w:val="00101FAF"/>
    <w:rsid w:val="001024D5"/>
    <w:rsid w:val="00102632"/>
    <w:rsid w:val="001035EF"/>
    <w:rsid w:val="0010469F"/>
    <w:rsid w:val="001053C6"/>
    <w:rsid w:val="00105918"/>
    <w:rsid w:val="001067A2"/>
    <w:rsid w:val="00106E8D"/>
    <w:rsid w:val="001075DC"/>
    <w:rsid w:val="00107AEF"/>
    <w:rsid w:val="00110116"/>
    <w:rsid w:val="001101C2"/>
    <w:rsid w:val="001108C4"/>
    <w:rsid w:val="001109AA"/>
    <w:rsid w:val="00110F3D"/>
    <w:rsid w:val="00111402"/>
    <w:rsid w:val="00111968"/>
    <w:rsid w:val="00112285"/>
    <w:rsid w:val="00112334"/>
    <w:rsid w:val="00112645"/>
    <w:rsid w:val="00112C6A"/>
    <w:rsid w:val="00113B5F"/>
    <w:rsid w:val="001141F5"/>
    <w:rsid w:val="001141FF"/>
    <w:rsid w:val="001147D8"/>
    <w:rsid w:val="00114FCA"/>
    <w:rsid w:val="0011536D"/>
    <w:rsid w:val="00115A75"/>
    <w:rsid w:val="00115B7B"/>
    <w:rsid w:val="00116780"/>
    <w:rsid w:val="00117299"/>
    <w:rsid w:val="00117D5F"/>
    <w:rsid w:val="00120064"/>
    <w:rsid w:val="0012027F"/>
    <w:rsid w:val="00120298"/>
    <w:rsid w:val="001208DB"/>
    <w:rsid w:val="00120AA0"/>
    <w:rsid w:val="00120BD6"/>
    <w:rsid w:val="001215C0"/>
    <w:rsid w:val="00121E00"/>
    <w:rsid w:val="00122191"/>
    <w:rsid w:val="0012267D"/>
    <w:rsid w:val="0012281A"/>
    <w:rsid w:val="00122CE7"/>
    <w:rsid w:val="00122D51"/>
    <w:rsid w:val="001232D3"/>
    <w:rsid w:val="00124896"/>
    <w:rsid w:val="00124E55"/>
    <w:rsid w:val="00126052"/>
    <w:rsid w:val="00126B00"/>
    <w:rsid w:val="00126D32"/>
    <w:rsid w:val="001274A8"/>
    <w:rsid w:val="001275D7"/>
    <w:rsid w:val="00127723"/>
    <w:rsid w:val="00130101"/>
    <w:rsid w:val="00130CD2"/>
    <w:rsid w:val="00130CE7"/>
    <w:rsid w:val="00130E38"/>
    <w:rsid w:val="00130E69"/>
    <w:rsid w:val="001323DB"/>
    <w:rsid w:val="00132AF8"/>
    <w:rsid w:val="00132C84"/>
    <w:rsid w:val="001334BE"/>
    <w:rsid w:val="0013380A"/>
    <w:rsid w:val="00134114"/>
    <w:rsid w:val="00134D3C"/>
    <w:rsid w:val="00135032"/>
    <w:rsid w:val="0013508C"/>
    <w:rsid w:val="00135341"/>
    <w:rsid w:val="00135784"/>
    <w:rsid w:val="00135B4B"/>
    <w:rsid w:val="00135E30"/>
    <w:rsid w:val="0013699E"/>
    <w:rsid w:val="00136F15"/>
    <w:rsid w:val="00137C4B"/>
    <w:rsid w:val="00137DA8"/>
    <w:rsid w:val="001406F8"/>
    <w:rsid w:val="00141A95"/>
    <w:rsid w:val="0014217A"/>
    <w:rsid w:val="00142405"/>
    <w:rsid w:val="00142492"/>
    <w:rsid w:val="00142558"/>
    <w:rsid w:val="00142C7D"/>
    <w:rsid w:val="0014344D"/>
    <w:rsid w:val="0014394F"/>
    <w:rsid w:val="00144089"/>
    <w:rsid w:val="001444B8"/>
    <w:rsid w:val="001448D8"/>
    <w:rsid w:val="00144D17"/>
    <w:rsid w:val="001450BB"/>
    <w:rsid w:val="001459E7"/>
    <w:rsid w:val="00145C98"/>
    <w:rsid w:val="00145F70"/>
    <w:rsid w:val="00146459"/>
    <w:rsid w:val="00146D19"/>
    <w:rsid w:val="0014736E"/>
    <w:rsid w:val="00147C12"/>
    <w:rsid w:val="00150D66"/>
    <w:rsid w:val="00150E54"/>
    <w:rsid w:val="00150F68"/>
    <w:rsid w:val="00151943"/>
    <w:rsid w:val="00151B27"/>
    <w:rsid w:val="00151BBE"/>
    <w:rsid w:val="00151D22"/>
    <w:rsid w:val="001525FB"/>
    <w:rsid w:val="00152C54"/>
    <w:rsid w:val="00153583"/>
    <w:rsid w:val="00153BE2"/>
    <w:rsid w:val="00154791"/>
    <w:rsid w:val="00154B26"/>
    <w:rsid w:val="001550E3"/>
    <w:rsid w:val="00155383"/>
    <w:rsid w:val="001557CB"/>
    <w:rsid w:val="00155813"/>
    <w:rsid w:val="001559BB"/>
    <w:rsid w:val="0015692E"/>
    <w:rsid w:val="00156B28"/>
    <w:rsid w:val="0015772B"/>
    <w:rsid w:val="00157CCC"/>
    <w:rsid w:val="001606F8"/>
    <w:rsid w:val="00160C21"/>
    <w:rsid w:val="00160F45"/>
    <w:rsid w:val="0016147B"/>
    <w:rsid w:val="0016147C"/>
    <w:rsid w:val="00161934"/>
    <w:rsid w:val="001632A8"/>
    <w:rsid w:val="0016428D"/>
    <w:rsid w:val="001645FD"/>
    <w:rsid w:val="00165BE6"/>
    <w:rsid w:val="00165C3E"/>
    <w:rsid w:val="00165E83"/>
    <w:rsid w:val="00166EE8"/>
    <w:rsid w:val="001677DF"/>
    <w:rsid w:val="00170754"/>
    <w:rsid w:val="00170B6D"/>
    <w:rsid w:val="0017185E"/>
    <w:rsid w:val="00171E48"/>
    <w:rsid w:val="001723B7"/>
    <w:rsid w:val="00172489"/>
    <w:rsid w:val="00172DB5"/>
    <w:rsid w:val="00172DD9"/>
    <w:rsid w:val="001738FD"/>
    <w:rsid w:val="00173C6A"/>
    <w:rsid w:val="00173D0E"/>
    <w:rsid w:val="00173D9D"/>
    <w:rsid w:val="00174035"/>
    <w:rsid w:val="001741B6"/>
    <w:rsid w:val="00174601"/>
    <w:rsid w:val="00175CDF"/>
    <w:rsid w:val="00176486"/>
    <w:rsid w:val="0017653A"/>
    <w:rsid w:val="0017659B"/>
    <w:rsid w:val="00176600"/>
    <w:rsid w:val="00177305"/>
    <w:rsid w:val="00177804"/>
    <w:rsid w:val="00177BCE"/>
    <w:rsid w:val="00180C31"/>
    <w:rsid w:val="00181049"/>
    <w:rsid w:val="001812B0"/>
    <w:rsid w:val="00181423"/>
    <w:rsid w:val="00181686"/>
    <w:rsid w:val="00181A0E"/>
    <w:rsid w:val="00181D5A"/>
    <w:rsid w:val="00182352"/>
    <w:rsid w:val="001824AA"/>
    <w:rsid w:val="00182A7E"/>
    <w:rsid w:val="00183698"/>
    <w:rsid w:val="00183709"/>
    <w:rsid w:val="00183F4C"/>
    <w:rsid w:val="00184449"/>
    <w:rsid w:val="0018462B"/>
    <w:rsid w:val="00184656"/>
    <w:rsid w:val="00184D65"/>
    <w:rsid w:val="00185B1D"/>
    <w:rsid w:val="00185DE7"/>
    <w:rsid w:val="00186DDE"/>
    <w:rsid w:val="00187129"/>
    <w:rsid w:val="0018783E"/>
    <w:rsid w:val="00187978"/>
    <w:rsid w:val="0019040A"/>
    <w:rsid w:val="001914E2"/>
    <w:rsid w:val="0019164F"/>
    <w:rsid w:val="001927CD"/>
    <w:rsid w:val="00192C6E"/>
    <w:rsid w:val="00192CEB"/>
    <w:rsid w:val="001936E3"/>
    <w:rsid w:val="001938B0"/>
    <w:rsid w:val="00193C39"/>
    <w:rsid w:val="001943F7"/>
    <w:rsid w:val="00194AAE"/>
    <w:rsid w:val="00194D43"/>
    <w:rsid w:val="00194D56"/>
    <w:rsid w:val="00195001"/>
    <w:rsid w:val="00195439"/>
    <w:rsid w:val="0019646C"/>
    <w:rsid w:val="0019717A"/>
    <w:rsid w:val="00197B92"/>
    <w:rsid w:val="001A0CEC"/>
    <w:rsid w:val="001A0EDB"/>
    <w:rsid w:val="001A1B7C"/>
    <w:rsid w:val="001A1C14"/>
    <w:rsid w:val="001A1C69"/>
    <w:rsid w:val="001A1FCC"/>
    <w:rsid w:val="001A2240"/>
    <w:rsid w:val="001A2311"/>
    <w:rsid w:val="001A2686"/>
    <w:rsid w:val="001A2CDE"/>
    <w:rsid w:val="001A43B1"/>
    <w:rsid w:val="001A496B"/>
    <w:rsid w:val="001A64D9"/>
    <w:rsid w:val="001A694C"/>
    <w:rsid w:val="001A6C88"/>
    <w:rsid w:val="001A77FD"/>
    <w:rsid w:val="001B0001"/>
    <w:rsid w:val="001B08B7"/>
    <w:rsid w:val="001B1248"/>
    <w:rsid w:val="001B252D"/>
    <w:rsid w:val="001B2854"/>
    <w:rsid w:val="001B2904"/>
    <w:rsid w:val="001B53CF"/>
    <w:rsid w:val="001B5C3D"/>
    <w:rsid w:val="001B614F"/>
    <w:rsid w:val="001B63BC"/>
    <w:rsid w:val="001B6594"/>
    <w:rsid w:val="001B6C81"/>
    <w:rsid w:val="001B6F2C"/>
    <w:rsid w:val="001C05EE"/>
    <w:rsid w:val="001C1C5C"/>
    <w:rsid w:val="001C2B61"/>
    <w:rsid w:val="001C32C3"/>
    <w:rsid w:val="001C44B2"/>
    <w:rsid w:val="001C4F7E"/>
    <w:rsid w:val="001C501D"/>
    <w:rsid w:val="001C551B"/>
    <w:rsid w:val="001C6012"/>
    <w:rsid w:val="001C618A"/>
    <w:rsid w:val="001C65A6"/>
    <w:rsid w:val="001C6655"/>
    <w:rsid w:val="001C7849"/>
    <w:rsid w:val="001C7CCE"/>
    <w:rsid w:val="001C7D6B"/>
    <w:rsid w:val="001D016F"/>
    <w:rsid w:val="001D0918"/>
    <w:rsid w:val="001D11FD"/>
    <w:rsid w:val="001D1550"/>
    <w:rsid w:val="001D15ED"/>
    <w:rsid w:val="001D18F7"/>
    <w:rsid w:val="001D1FFA"/>
    <w:rsid w:val="001D2418"/>
    <w:rsid w:val="001D296D"/>
    <w:rsid w:val="001D2A6C"/>
    <w:rsid w:val="001D2C26"/>
    <w:rsid w:val="001D328B"/>
    <w:rsid w:val="001D3CA6"/>
    <w:rsid w:val="001D4A93"/>
    <w:rsid w:val="001D548E"/>
    <w:rsid w:val="001D5637"/>
    <w:rsid w:val="001D5F28"/>
    <w:rsid w:val="001D67EB"/>
    <w:rsid w:val="001D699D"/>
    <w:rsid w:val="001D7529"/>
    <w:rsid w:val="001D7948"/>
    <w:rsid w:val="001D7DAF"/>
    <w:rsid w:val="001D7DF0"/>
    <w:rsid w:val="001E000A"/>
    <w:rsid w:val="001E0535"/>
    <w:rsid w:val="001E082B"/>
    <w:rsid w:val="001E0946"/>
    <w:rsid w:val="001E1001"/>
    <w:rsid w:val="001E12D1"/>
    <w:rsid w:val="001E15F8"/>
    <w:rsid w:val="001E1BE9"/>
    <w:rsid w:val="001E349E"/>
    <w:rsid w:val="001E3A51"/>
    <w:rsid w:val="001E52C6"/>
    <w:rsid w:val="001E6060"/>
    <w:rsid w:val="001E6267"/>
    <w:rsid w:val="001E66B0"/>
    <w:rsid w:val="001E6D52"/>
    <w:rsid w:val="001E6DAD"/>
    <w:rsid w:val="001E6EE3"/>
    <w:rsid w:val="001E7C32"/>
    <w:rsid w:val="001F0210"/>
    <w:rsid w:val="001F10F7"/>
    <w:rsid w:val="001F13CA"/>
    <w:rsid w:val="001F1415"/>
    <w:rsid w:val="001F1C40"/>
    <w:rsid w:val="001F2656"/>
    <w:rsid w:val="001F27BB"/>
    <w:rsid w:val="001F2FB6"/>
    <w:rsid w:val="001F3AA8"/>
    <w:rsid w:val="001F3DB9"/>
    <w:rsid w:val="001F3F4A"/>
    <w:rsid w:val="001F45A4"/>
    <w:rsid w:val="001F480E"/>
    <w:rsid w:val="001F491C"/>
    <w:rsid w:val="001F5AE6"/>
    <w:rsid w:val="001F5C29"/>
    <w:rsid w:val="001F5D16"/>
    <w:rsid w:val="001F61C1"/>
    <w:rsid w:val="001F620B"/>
    <w:rsid w:val="001F69C9"/>
    <w:rsid w:val="001F6CD6"/>
    <w:rsid w:val="001F6E72"/>
    <w:rsid w:val="001F7B5C"/>
    <w:rsid w:val="0020013A"/>
    <w:rsid w:val="002002A6"/>
    <w:rsid w:val="0020058A"/>
    <w:rsid w:val="0020100E"/>
    <w:rsid w:val="00201CB7"/>
    <w:rsid w:val="00201FB1"/>
    <w:rsid w:val="00202AF4"/>
    <w:rsid w:val="00203208"/>
    <w:rsid w:val="0020330E"/>
    <w:rsid w:val="002035EE"/>
    <w:rsid w:val="00203FF9"/>
    <w:rsid w:val="0020462A"/>
    <w:rsid w:val="002046A1"/>
    <w:rsid w:val="0020501A"/>
    <w:rsid w:val="002055E1"/>
    <w:rsid w:val="00205718"/>
    <w:rsid w:val="00206B35"/>
    <w:rsid w:val="00206CE8"/>
    <w:rsid w:val="00206D24"/>
    <w:rsid w:val="00210DDD"/>
    <w:rsid w:val="00210F4D"/>
    <w:rsid w:val="00211087"/>
    <w:rsid w:val="002112C7"/>
    <w:rsid w:val="00211502"/>
    <w:rsid w:val="0021167D"/>
    <w:rsid w:val="00211803"/>
    <w:rsid w:val="002125D6"/>
    <w:rsid w:val="00212E2A"/>
    <w:rsid w:val="002135FE"/>
    <w:rsid w:val="00213B45"/>
    <w:rsid w:val="002141B2"/>
    <w:rsid w:val="00214994"/>
    <w:rsid w:val="00214B50"/>
    <w:rsid w:val="00214BA3"/>
    <w:rsid w:val="002151DB"/>
    <w:rsid w:val="0021542C"/>
    <w:rsid w:val="00215A82"/>
    <w:rsid w:val="00215DE0"/>
    <w:rsid w:val="00215E32"/>
    <w:rsid w:val="00215E98"/>
    <w:rsid w:val="00215F36"/>
    <w:rsid w:val="00216771"/>
    <w:rsid w:val="00216AF6"/>
    <w:rsid w:val="0021768D"/>
    <w:rsid w:val="002205E6"/>
    <w:rsid w:val="002206B1"/>
    <w:rsid w:val="002206E4"/>
    <w:rsid w:val="002208B9"/>
    <w:rsid w:val="0022139A"/>
    <w:rsid w:val="00221822"/>
    <w:rsid w:val="00222186"/>
    <w:rsid w:val="0022224B"/>
    <w:rsid w:val="00222261"/>
    <w:rsid w:val="002237EE"/>
    <w:rsid w:val="002239F2"/>
    <w:rsid w:val="00224133"/>
    <w:rsid w:val="002241A7"/>
    <w:rsid w:val="00224E11"/>
    <w:rsid w:val="002253C7"/>
    <w:rsid w:val="00225508"/>
    <w:rsid w:val="00225570"/>
    <w:rsid w:val="00225CA1"/>
    <w:rsid w:val="00226AE6"/>
    <w:rsid w:val="00226FE3"/>
    <w:rsid w:val="00227569"/>
    <w:rsid w:val="00227E5A"/>
    <w:rsid w:val="00227E95"/>
    <w:rsid w:val="00230101"/>
    <w:rsid w:val="00231B22"/>
    <w:rsid w:val="00231F3B"/>
    <w:rsid w:val="002323FE"/>
    <w:rsid w:val="002327BF"/>
    <w:rsid w:val="002327E3"/>
    <w:rsid w:val="00232DE5"/>
    <w:rsid w:val="00233E4A"/>
    <w:rsid w:val="00233EBC"/>
    <w:rsid w:val="002342A0"/>
    <w:rsid w:val="002346F8"/>
    <w:rsid w:val="00234C13"/>
    <w:rsid w:val="00234E66"/>
    <w:rsid w:val="00235571"/>
    <w:rsid w:val="002369FD"/>
    <w:rsid w:val="00236A33"/>
    <w:rsid w:val="00236A7E"/>
    <w:rsid w:val="0023760F"/>
    <w:rsid w:val="00237985"/>
    <w:rsid w:val="00237BC1"/>
    <w:rsid w:val="00240514"/>
    <w:rsid w:val="00240697"/>
    <w:rsid w:val="00240895"/>
    <w:rsid w:val="00240BD6"/>
    <w:rsid w:val="00241039"/>
    <w:rsid w:val="00241229"/>
    <w:rsid w:val="00241AD7"/>
    <w:rsid w:val="00241BDE"/>
    <w:rsid w:val="00241F19"/>
    <w:rsid w:val="00242C67"/>
    <w:rsid w:val="00242F25"/>
    <w:rsid w:val="002453D7"/>
    <w:rsid w:val="00245ED6"/>
    <w:rsid w:val="002462B5"/>
    <w:rsid w:val="002470AC"/>
    <w:rsid w:val="0024720B"/>
    <w:rsid w:val="0024786B"/>
    <w:rsid w:val="0025062F"/>
    <w:rsid w:val="0025069F"/>
    <w:rsid w:val="002506ED"/>
    <w:rsid w:val="00250812"/>
    <w:rsid w:val="002516F7"/>
    <w:rsid w:val="0025193A"/>
    <w:rsid w:val="00252783"/>
    <w:rsid w:val="00252D47"/>
    <w:rsid w:val="002535A1"/>
    <w:rsid w:val="002539AB"/>
    <w:rsid w:val="00254081"/>
    <w:rsid w:val="00254A0E"/>
    <w:rsid w:val="0025544D"/>
    <w:rsid w:val="00255A8B"/>
    <w:rsid w:val="002560F6"/>
    <w:rsid w:val="00256DF2"/>
    <w:rsid w:val="002574DD"/>
    <w:rsid w:val="00257F72"/>
    <w:rsid w:val="00260132"/>
    <w:rsid w:val="002608AF"/>
    <w:rsid w:val="00262D56"/>
    <w:rsid w:val="00262FE3"/>
    <w:rsid w:val="00263092"/>
    <w:rsid w:val="00263147"/>
    <w:rsid w:val="002636FF"/>
    <w:rsid w:val="00263A8D"/>
    <w:rsid w:val="0026418B"/>
    <w:rsid w:val="0026422E"/>
    <w:rsid w:val="002642A3"/>
    <w:rsid w:val="00265A9E"/>
    <w:rsid w:val="00265EC4"/>
    <w:rsid w:val="002661CE"/>
    <w:rsid w:val="002662A5"/>
    <w:rsid w:val="00266916"/>
    <w:rsid w:val="00266B84"/>
    <w:rsid w:val="0026748A"/>
    <w:rsid w:val="002674D1"/>
    <w:rsid w:val="002700BA"/>
    <w:rsid w:val="00270171"/>
    <w:rsid w:val="00270EE3"/>
    <w:rsid w:val="00270F98"/>
    <w:rsid w:val="002718ED"/>
    <w:rsid w:val="00271B1C"/>
    <w:rsid w:val="00273257"/>
    <w:rsid w:val="002737AC"/>
    <w:rsid w:val="00273D83"/>
    <w:rsid w:val="00273EA7"/>
    <w:rsid w:val="00273FA9"/>
    <w:rsid w:val="00274490"/>
    <w:rsid w:val="00274A4A"/>
    <w:rsid w:val="002754CD"/>
    <w:rsid w:val="002772C5"/>
    <w:rsid w:val="002773F1"/>
    <w:rsid w:val="002805B7"/>
    <w:rsid w:val="0028082C"/>
    <w:rsid w:val="00281013"/>
    <w:rsid w:val="00281584"/>
    <w:rsid w:val="00281702"/>
    <w:rsid w:val="00281797"/>
    <w:rsid w:val="00281A5D"/>
    <w:rsid w:val="00281AB2"/>
    <w:rsid w:val="00281C71"/>
    <w:rsid w:val="00282053"/>
    <w:rsid w:val="002827AC"/>
    <w:rsid w:val="00282EFB"/>
    <w:rsid w:val="00283344"/>
    <w:rsid w:val="002837D9"/>
    <w:rsid w:val="00283E51"/>
    <w:rsid w:val="00283F80"/>
    <w:rsid w:val="00284C5E"/>
    <w:rsid w:val="00285852"/>
    <w:rsid w:val="002866F4"/>
    <w:rsid w:val="00287B9F"/>
    <w:rsid w:val="00287DC5"/>
    <w:rsid w:val="00287FDF"/>
    <w:rsid w:val="00290E39"/>
    <w:rsid w:val="002913C6"/>
    <w:rsid w:val="00291A10"/>
    <w:rsid w:val="00291AB4"/>
    <w:rsid w:val="00291D91"/>
    <w:rsid w:val="0029309B"/>
    <w:rsid w:val="00293EFD"/>
    <w:rsid w:val="00293EFF"/>
    <w:rsid w:val="00293F31"/>
    <w:rsid w:val="002940D1"/>
    <w:rsid w:val="00294B37"/>
    <w:rsid w:val="00295785"/>
    <w:rsid w:val="00296722"/>
    <w:rsid w:val="00296C13"/>
    <w:rsid w:val="00296FB7"/>
    <w:rsid w:val="00297421"/>
    <w:rsid w:val="00297F3F"/>
    <w:rsid w:val="002A107A"/>
    <w:rsid w:val="002A1197"/>
    <w:rsid w:val="002A195C"/>
    <w:rsid w:val="002A19C0"/>
    <w:rsid w:val="002A251F"/>
    <w:rsid w:val="002A30D2"/>
    <w:rsid w:val="002A338B"/>
    <w:rsid w:val="002A385F"/>
    <w:rsid w:val="002A3AAB"/>
    <w:rsid w:val="002A4A61"/>
    <w:rsid w:val="002A4C48"/>
    <w:rsid w:val="002A5569"/>
    <w:rsid w:val="002A55B1"/>
    <w:rsid w:val="002A58CF"/>
    <w:rsid w:val="002A6A34"/>
    <w:rsid w:val="002A7496"/>
    <w:rsid w:val="002A783A"/>
    <w:rsid w:val="002A785D"/>
    <w:rsid w:val="002B0233"/>
    <w:rsid w:val="002B0268"/>
    <w:rsid w:val="002B0983"/>
    <w:rsid w:val="002B162B"/>
    <w:rsid w:val="002B20E5"/>
    <w:rsid w:val="002B2C5D"/>
    <w:rsid w:val="002B36EE"/>
    <w:rsid w:val="002B36F4"/>
    <w:rsid w:val="002B3CF6"/>
    <w:rsid w:val="002B5087"/>
    <w:rsid w:val="002B56E2"/>
    <w:rsid w:val="002B5901"/>
    <w:rsid w:val="002B5973"/>
    <w:rsid w:val="002B5FC2"/>
    <w:rsid w:val="002C089A"/>
    <w:rsid w:val="002C0F93"/>
    <w:rsid w:val="002C14B2"/>
    <w:rsid w:val="002C160E"/>
    <w:rsid w:val="002C271D"/>
    <w:rsid w:val="002C29A9"/>
    <w:rsid w:val="002C2A2B"/>
    <w:rsid w:val="002C332A"/>
    <w:rsid w:val="002C3940"/>
    <w:rsid w:val="002C3A92"/>
    <w:rsid w:val="002C49D8"/>
    <w:rsid w:val="002C4AC7"/>
    <w:rsid w:val="002C4D14"/>
    <w:rsid w:val="002C652C"/>
    <w:rsid w:val="002C6766"/>
    <w:rsid w:val="002C6A1D"/>
    <w:rsid w:val="002C6B4F"/>
    <w:rsid w:val="002C6B52"/>
    <w:rsid w:val="002C6CFB"/>
    <w:rsid w:val="002C6DE5"/>
    <w:rsid w:val="002C72E1"/>
    <w:rsid w:val="002C7AB7"/>
    <w:rsid w:val="002C7DCB"/>
    <w:rsid w:val="002D001B"/>
    <w:rsid w:val="002D0F30"/>
    <w:rsid w:val="002D1CEE"/>
    <w:rsid w:val="002D1D40"/>
    <w:rsid w:val="002D2428"/>
    <w:rsid w:val="002D27AA"/>
    <w:rsid w:val="002D3073"/>
    <w:rsid w:val="002D3D23"/>
    <w:rsid w:val="002D4408"/>
    <w:rsid w:val="002D4875"/>
    <w:rsid w:val="002D518F"/>
    <w:rsid w:val="002D5D5C"/>
    <w:rsid w:val="002D6255"/>
    <w:rsid w:val="002D6A27"/>
    <w:rsid w:val="002D6F6A"/>
    <w:rsid w:val="002D701F"/>
    <w:rsid w:val="002D7ABE"/>
    <w:rsid w:val="002D7ED5"/>
    <w:rsid w:val="002E024F"/>
    <w:rsid w:val="002E0529"/>
    <w:rsid w:val="002E08E6"/>
    <w:rsid w:val="002E11FE"/>
    <w:rsid w:val="002E14D4"/>
    <w:rsid w:val="002E16F1"/>
    <w:rsid w:val="002E1973"/>
    <w:rsid w:val="002E1B18"/>
    <w:rsid w:val="002E1CC1"/>
    <w:rsid w:val="002E1D0F"/>
    <w:rsid w:val="002E1EBF"/>
    <w:rsid w:val="002E2017"/>
    <w:rsid w:val="002E340A"/>
    <w:rsid w:val="002E3EF3"/>
    <w:rsid w:val="002E42B6"/>
    <w:rsid w:val="002E4762"/>
    <w:rsid w:val="002E5188"/>
    <w:rsid w:val="002E5658"/>
    <w:rsid w:val="002E58A7"/>
    <w:rsid w:val="002E5B22"/>
    <w:rsid w:val="002E6E6A"/>
    <w:rsid w:val="002E6FF6"/>
    <w:rsid w:val="002E75EA"/>
    <w:rsid w:val="002E7BF6"/>
    <w:rsid w:val="002E7CA1"/>
    <w:rsid w:val="002F022F"/>
    <w:rsid w:val="002F0915"/>
    <w:rsid w:val="002F0E0F"/>
    <w:rsid w:val="002F1269"/>
    <w:rsid w:val="002F25B2"/>
    <w:rsid w:val="002F2BC5"/>
    <w:rsid w:val="002F376B"/>
    <w:rsid w:val="002F3B7E"/>
    <w:rsid w:val="002F3D90"/>
    <w:rsid w:val="002F3E92"/>
    <w:rsid w:val="002F3EBB"/>
    <w:rsid w:val="002F3FA8"/>
    <w:rsid w:val="002F45FB"/>
    <w:rsid w:val="002F47F4"/>
    <w:rsid w:val="002F499D"/>
    <w:rsid w:val="002F4E72"/>
    <w:rsid w:val="002F4F68"/>
    <w:rsid w:val="002F50E3"/>
    <w:rsid w:val="002F517B"/>
    <w:rsid w:val="002F55FA"/>
    <w:rsid w:val="002F596E"/>
    <w:rsid w:val="002F5C8C"/>
    <w:rsid w:val="002F5D68"/>
    <w:rsid w:val="002F7199"/>
    <w:rsid w:val="002F7D11"/>
    <w:rsid w:val="0030027F"/>
    <w:rsid w:val="003002D1"/>
    <w:rsid w:val="0030081B"/>
    <w:rsid w:val="0030143B"/>
    <w:rsid w:val="00301877"/>
    <w:rsid w:val="003024ED"/>
    <w:rsid w:val="003024FA"/>
    <w:rsid w:val="0030268D"/>
    <w:rsid w:val="003028FA"/>
    <w:rsid w:val="00302D69"/>
    <w:rsid w:val="00303477"/>
    <w:rsid w:val="0030382C"/>
    <w:rsid w:val="00303893"/>
    <w:rsid w:val="00304535"/>
    <w:rsid w:val="00304A86"/>
    <w:rsid w:val="00305D6E"/>
    <w:rsid w:val="00305FBF"/>
    <w:rsid w:val="00306549"/>
    <w:rsid w:val="0030782E"/>
    <w:rsid w:val="00307F5F"/>
    <w:rsid w:val="00310296"/>
    <w:rsid w:val="00310A15"/>
    <w:rsid w:val="00310C14"/>
    <w:rsid w:val="00311F68"/>
    <w:rsid w:val="00312589"/>
    <w:rsid w:val="00313179"/>
    <w:rsid w:val="00313926"/>
    <w:rsid w:val="003140CA"/>
    <w:rsid w:val="00314AC7"/>
    <w:rsid w:val="0031504A"/>
    <w:rsid w:val="00315B52"/>
    <w:rsid w:val="00315DE7"/>
    <w:rsid w:val="00317452"/>
    <w:rsid w:val="00317454"/>
    <w:rsid w:val="00317A7D"/>
    <w:rsid w:val="00320ED2"/>
    <w:rsid w:val="00321291"/>
    <w:rsid w:val="0032134D"/>
    <w:rsid w:val="003214E2"/>
    <w:rsid w:val="003218A4"/>
    <w:rsid w:val="00321A24"/>
    <w:rsid w:val="00321FE1"/>
    <w:rsid w:val="00322110"/>
    <w:rsid w:val="003221E2"/>
    <w:rsid w:val="003222DD"/>
    <w:rsid w:val="00323172"/>
    <w:rsid w:val="00323606"/>
    <w:rsid w:val="00323A38"/>
    <w:rsid w:val="00323C4E"/>
    <w:rsid w:val="00323DA5"/>
    <w:rsid w:val="00324173"/>
    <w:rsid w:val="00324248"/>
    <w:rsid w:val="00324BB2"/>
    <w:rsid w:val="00325AB6"/>
    <w:rsid w:val="00326126"/>
    <w:rsid w:val="003267C0"/>
    <w:rsid w:val="003269A7"/>
    <w:rsid w:val="00326C52"/>
    <w:rsid w:val="00327D9D"/>
    <w:rsid w:val="00327DB6"/>
    <w:rsid w:val="0033057A"/>
    <w:rsid w:val="003308A8"/>
    <w:rsid w:val="00330D78"/>
    <w:rsid w:val="0033157A"/>
    <w:rsid w:val="003316D7"/>
    <w:rsid w:val="00331749"/>
    <w:rsid w:val="003318A4"/>
    <w:rsid w:val="00331B9C"/>
    <w:rsid w:val="00331C7A"/>
    <w:rsid w:val="00332A81"/>
    <w:rsid w:val="00332A90"/>
    <w:rsid w:val="00332D78"/>
    <w:rsid w:val="0033320E"/>
    <w:rsid w:val="003343C8"/>
    <w:rsid w:val="003347BF"/>
    <w:rsid w:val="00334809"/>
    <w:rsid w:val="00334DEA"/>
    <w:rsid w:val="003353C0"/>
    <w:rsid w:val="003365F4"/>
    <w:rsid w:val="00336860"/>
    <w:rsid w:val="00336F5F"/>
    <w:rsid w:val="00340362"/>
    <w:rsid w:val="0034100E"/>
    <w:rsid w:val="0034120E"/>
    <w:rsid w:val="0034200E"/>
    <w:rsid w:val="003430EA"/>
    <w:rsid w:val="00343161"/>
    <w:rsid w:val="003431FD"/>
    <w:rsid w:val="00343350"/>
    <w:rsid w:val="00343554"/>
    <w:rsid w:val="003437CC"/>
    <w:rsid w:val="00343F9A"/>
    <w:rsid w:val="003442E6"/>
    <w:rsid w:val="003447C2"/>
    <w:rsid w:val="003449F9"/>
    <w:rsid w:val="00344DA5"/>
    <w:rsid w:val="0034581F"/>
    <w:rsid w:val="0034592B"/>
    <w:rsid w:val="003467F1"/>
    <w:rsid w:val="003471AB"/>
    <w:rsid w:val="00347401"/>
    <w:rsid w:val="003479E4"/>
    <w:rsid w:val="00347C43"/>
    <w:rsid w:val="00350CA7"/>
    <w:rsid w:val="003519B9"/>
    <w:rsid w:val="0035213C"/>
    <w:rsid w:val="00352DC1"/>
    <w:rsid w:val="00353963"/>
    <w:rsid w:val="00354141"/>
    <w:rsid w:val="00354CB7"/>
    <w:rsid w:val="00355254"/>
    <w:rsid w:val="0035591D"/>
    <w:rsid w:val="00356265"/>
    <w:rsid w:val="003567A6"/>
    <w:rsid w:val="003576E6"/>
    <w:rsid w:val="0035772E"/>
    <w:rsid w:val="00357E0C"/>
    <w:rsid w:val="00357F36"/>
    <w:rsid w:val="00360C87"/>
    <w:rsid w:val="00360F4F"/>
    <w:rsid w:val="0036199C"/>
    <w:rsid w:val="003622ED"/>
    <w:rsid w:val="00362C5B"/>
    <w:rsid w:val="00362D97"/>
    <w:rsid w:val="0036322B"/>
    <w:rsid w:val="0036336B"/>
    <w:rsid w:val="00363EFB"/>
    <w:rsid w:val="00364406"/>
    <w:rsid w:val="00364489"/>
    <w:rsid w:val="00364624"/>
    <w:rsid w:val="0036536B"/>
    <w:rsid w:val="00365CB6"/>
    <w:rsid w:val="00366AF0"/>
    <w:rsid w:val="0036746A"/>
    <w:rsid w:val="00367854"/>
    <w:rsid w:val="00367CB7"/>
    <w:rsid w:val="003713CA"/>
    <w:rsid w:val="00371DB8"/>
    <w:rsid w:val="00371FFD"/>
    <w:rsid w:val="0037201A"/>
    <w:rsid w:val="00372076"/>
    <w:rsid w:val="00372466"/>
    <w:rsid w:val="003729FC"/>
    <w:rsid w:val="00372FCA"/>
    <w:rsid w:val="003740DF"/>
    <w:rsid w:val="0037410D"/>
    <w:rsid w:val="00374214"/>
    <w:rsid w:val="0037472D"/>
    <w:rsid w:val="00374C87"/>
    <w:rsid w:val="00374CBC"/>
    <w:rsid w:val="003751F7"/>
    <w:rsid w:val="0037548D"/>
    <w:rsid w:val="003758E6"/>
    <w:rsid w:val="00375A7C"/>
    <w:rsid w:val="00375CBA"/>
    <w:rsid w:val="003766B9"/>
    <w:rsid w:val="00376A2B"/>
    <w:rsid w:val="00377E17"/>
    <w:rsid w:val="0038060B"/>
    <w:rsid w:val="00381212"/>
    <w:rsid w:val="003817CA"/>
    <w:rsid w:val="00381F98"/>
    <w:rsid w:val="00382238"/>
    <w:rsid w:val="003825BB"/>
    <w:rsid w:val="00382C54"/>
    <w:rsid w:val="0038301A"/>
    <w:rsid w:val="00383766"/>
    <w:rsid w:val="00383978"/>
    <w:rsid w:val="00383A65"/>
    <w:rsid w:val="00383AAF"/>
    <w:rsid w:val="00383C03"/>
    <w:rsid w:val="0038421A"/>
    <w:rsid w:val="003846F5"/>
    <w:rsid w:val="00384FE8"/>
    <w:rsid w:val="0038516A"/>
    <w:rsid w:val="00385654"/>
    <w:rsid w:val="00385BC4"/>
    <w:rsid w:val="00385FD6"/>
    <w:rsid w:val="0038601E"/>
    <w:rsid w:val="003872EB"/>
    <w:rsid w:val="00387C76"/>
    <w:rsid w:val="003906A1"/>
    <w:rsid w:val="003907EE"/>
    <w:rsid w:val="00391845"/>
    <w:rsid w:val="003924F8"/>
    <w:rsid w:val="00392998"/>
    <w:rsid w:val="00393408"/>
    <w:rsid w:val="003945E3"/>
    <w:rsid w:val="003955DB"/>
    <w:rsid w:val="0039587A"/>
    <w:rsid w:val="00395A50"/>
    <w:rsid w:val="00395DC3"/>
    <w:rsid w:val="00396DEE"/>
    <w:rsid w:val="00397696"/>
    <w:rsid w:val="0039787F"/>
    <w:rsid w:val="003A0B1F"/>
    <w:rsid w:val="003A119C"/>
    <w:rsid w:val="003A161F"/>
    <w:rsid w:val="003A1693"/>
    <w:rsid w:val="003A1CC7"/>
    <w:rsid w:val="003A22E2"/>
    <w:rsid w:val="003A29E6"/>
    <w:rsid w:val="003A3196"/>
    <w:rsid w:val="003A351C"/>
    <w:rsid w:val="003A36DB"/>
    <w:rsid w:val="003A40DA"/>
    <w:rsid w:val="003A4372"/>
    <w:rsid w:val="003A4526"/>
    <w:rsid w:val="003A469F"/>
    <w:rsid w:val="003A478D"/>
    <w:rsid w:val="003A51B2"/>
    <w:rsid w:val="003A51B5"/>
    <w:rsid w:val="003A539B"/>
    <w:rsid w:val="003A5BFF"/>
    <w:rsid w:val="003A6244"/>
    <w:rsid w:val="003A6797"/>
    <w:rsid w:val="003A6AC1"/>
    <w:rsid w:val="003A74EB"/>
    <w:rsid w:val="003A74F9"/>
    <w:rsid w:val="003A77C5"/>
    <w:rsid w:val="003A7A07"/>
    <w:rsid w:val="003A7A7D"/>
    <w:rsid w:val="003A7B64"/>
    <w:rsid w:val="003B03CE"/>
    <w:rsid w:val="003B147A"/>
    <w:rsid w:val="003B3080"/>
    <w:rsid w:val="003B38A4"/>
    <w:rsid w:val="003B3961"/>
    <w:rsid w:val="003B3CE8"/>
    <w:rsid w:val="003B423F"/>
    <w:rsid w:val="003B4DAD"/>
    <w:rsid w:val="003B525B"/>
    <w:rsid w:val="003B52F2"/>
    <w:rsid w:val="003B5931"/>
    <w:rsid w:val="003B6329"/>
    <w:rsid w:val="003B6603"/>
    <w:rsid w:val="003B6A0C"/>
    <w:rsid w:val="003B6C86"/>
    <w:rsid w:val="003B6F60"/>
    <w:rsid w:val="003B76BD"/>
    <w:rsid w:val="003C0176"/>
    <w:rsid w:val="003C044B"/>
    <w:rsid w:val="003C0CD9"/>
    <w:rsid w:val="003C0D14"/>
    <w:rsid w:val="003C0DE2"/>
    <w:rsid w:val="003C130C"/>
    <w:rsid w:val="003C195E"/>
    <w:rsid w:val="003C197D"/>
    <w:rsid w:val="003C1CA8"/>
    <w:rsid w:val="003C1CAF"/>
    <w:rsid w:val="003C218A"/>
    <w:rsid w:val="003C25A9"/>
    <w:rsid w:val="003C2B82"/>
    <w:rsid w:val="003C315D"/>
    <w:rsid w:val="003C32E2"/>
    <w:rsid w:val="003C395D"/>
    <w:rsid w:val="003C3EE7"/>
    <w:rsid w:val="003C46FD"/>
    <w:rsid w:val="003C47A5"/>
    <w:rsid w:val="003C47D1"/>
    <w:rsid w:val="003C4F8B"/>
    <w:rsid w:val="003C56D8"/>
    <w:rsid w:val="003C58AE"/>
    <w:rsid w:val="003C74FF"/>
    <w:rsid w:val="003D12A5"/>
    <w:rsid w:val="003D1D90"/>
    <w:rsid w:val="003D22D4"/>
    <w:rsid w:val="003D26A5"/>
    <w:rsid w:val="003D2FC4"/>
    <w:rsid w:val="003D3623"/>
    <w:rsid w:val="003D364B"/>
    <w:rsid w:val="003D3F93"/>
    <w:rsid w:val="003D4734"/>
    <w:rsid w:val="003D4920"/>
    <w:rsid w:val="003D49CC"/>
    <w:rsid w:val="003D5013"/>
    <w:rsid w:val="003D51CE"/>
    <w:rsid w:val="003D51F0"/>
    <w:rsid w:val="003D5244"/>
    <w:rsid w:val="003D559C"/>
    <w:rsid w:val="003D5F14"/>
    <w:rsid w:val="003D664E"/>
    <w:rsid w:val="003D6939"/>
    <w:rsid w:val="003D6C08"/>
    <w:rsid w:val="003D6EF8"/>
    <w:rsid w:val="003D77A3"/>
    <w:rsid w:val="003D78A0"/>
    <w:rsid w:val="003D78F7"/>
    <w:rsid w:val="003D7B1B"/>
    <w:rsid w:val="003E0464"/>
    <w:rsid w:val="003E046A"/>
    <w:rsid w:val="003E0785"/>
    <w:rsid w:val="003E0F5C"/>
    <w:rsid w:val="003E1179"/>
    <w:rsid w:val="003E148A"/>
    <w:rsid w:val="003E2009"/>
    <w:rsid w:val="003E32DF"/>
    <w:rsid w:val="003E3FAD"/>
    <w:rsid w:val="003E416D"/>
    <w:rsid w:val="003E4261"/>
    <w:rsid w:val="003E4403"/>
    <w:rsid w:val="003E526F"/>
    <w:rsid w:val="003E5916"/>
    <w:rsid w:val="003E5BEB"/>
    <w:rsid w:val="003E5CD9"/>
    <w:rsid w:val="003E5DE7"/>
    <w:rsid w:val="003E6113"/>
    <w:rsid w:val="003E64F6"/>
    <w:rsid w:val="003E667C"/>
    <w:rsid w:val="003E6876"/>
    <w:rsid w:val="003E7414"/>
    <w:rsid w:val="003E7BAA"/>
    <w:rsid w:val="003E7F99"/>
    <w:rsid w:val="003F0E82"/>
    <w:rsid w:val="003F1281"/>
    <w:rsid w:val="003F16D7"/>
    <w:rsid w:val="003F1739"/>
    <w:rsid w:val="003F1915"/>
    <w:rsid w:val="003F1A0E"/>
    <w:rsid w:val="003F2397"/>
    <w:rsid w:val="003F2B96"/>
    <w:rsid w:val="003F2D6C"/>
    <w:rsid w:val="003F4D50"/>
    <w:rsid w:val="003F4F29"/>
    <w:rsid w:val="003F5562"/>
    <w:rsid w:val="003F5E97"/>
    <w:rsid w:val="003F6B76"/>
    <w:rsid w:val="003F7666"/>
    <w:rsid w:val="00400691"/>
    <w:rsid w:val="004010D0"/>
    <w:rsid w:val="004014AE"/>
    <w:rsid w:val="00402495"/>
    <w:rsid w:val="00403271"/>
    <w:rsid w:val="00403645"/>
    <w:rsid w:val="00403B13"/>
    <w:rsid w:val="00403B1E"/>
    <w:rsid w:val="00404D2E"/>
    <w:rsid w:val="004051EE"/>
    <w:rsid w:val="0040592E"/>
    <w:rsid w:val="00405D24"/>
    <w:rsid w:val="004077A6"/>
    <w:rsid w:val="00407C5B"/>
    <w:rsid w:val="00407FBD"/>
    <w:rsid w:val="004108B0"/>
    <w:rsid w:val="004110BE"/>
    <w:rsid w:val="0041147F"/>
    <w:rsid w:val="00411A00"/>
    <w:rsid w:val="00411A99"/>
    <w:rsid w:val="00411C03"/>
    <w:rsid w:val="00411E59"/>
    <w:rsid w:val="00412096"/>
    <w:rsid w:val="004121E1"/>
    <w:rsid w:val="00412BD2"/>
    <w:rsid w:val="00413335"/>
    <w:rsid w:val="00413968"/>
    <w:rsid w:val="00414062"/>
    <w:rsid w:val="0041562C"/>
    <w:rsid w:val="00415C55"/>
    <w:rsid w:val="004166D4"/>
    <w:rsid w:val="00416923"/>
    <w:rsid w:val="004209D5"/>
    <w:rsid w:val="00420D42"/>
    <w:rsid w:val="00420DF9"/>
    <w:rsid w:val="00421159"/>
    <w:rsid w:val="004214C1"/>
    <w:rsid w:val="00421A46"/>
    <w:rsid w:val="00421E40"/>
    <w:rsid w:val="00422546"/>
    <w:rsid w:val="00422834"/>
    <w:rsid w:val="00422D5C"/>
    <w:rsid w:val="00423116"/>
    <w:rsid w:val="004233D7"/>
    <w:rsid w:val="0042362B"/>
    <w:rsid w:val="00423634"/>
    <w:rsid w:val="00423F71"/>
    <w:rsid w:val="00423F89"/>
    <w:rsid w:val="00424368"/>
    <w:rsid w:val="00424626"/>
    <w:rsid w:val="00425D2F"/>
    <w:rsid w:val="00425F66"/>
    <w:rsid w:val="00425F92"/>
    <w:rsid w:val="0042640A"/>
    <w:rsid w:val="004271CC"/>
    <w:rsid w:val="0042754C"/>
    <w:rsid w:val="0043013B"/>
    <w:rsid w:val="00430648"/>
    <w:rsid w:val="004309C5"/>
    <w:rsid w:val="00430E74"/>
    <w:rsid w:val="004315DD"/>
    <w:rsid w:val="00431D8B"/>
    <w:rsid w:val="00432058"/>
    <w:rsid w:val="00432069"/>
    <w:rsid w:val="00432BE2"/>
    <w:rsid w:val="004339CB"/>
    <w:rsid w:val="00433F8B"/>
    <w:rsid w:val="00434567"/>
    <w:rsid w:val="0043463F"/>
    <w:rsid w:val="00434D2F"/>
    <w:rsid w:val="0043502B"/>
    <w:rsid w:val="00435208"/>
    <w:rsid w:val="004357EA"/>
    <w:rsid w:val="00435C6A"/>
    <w:rsid w:val="004365CF"/>
    <w:rsid w:val="00436CC1"/>
    <w:rsid w:val="00437060"/>
    <w:rsid w:val="00437616"/>
    <w:rsid w:val="00437814"/>
    <w:rsid w:val="00437905"/>
    <w:rsid w:val="00437F14"/>
    <w:rsid w:val="004402C9"/>
    <w:rsid w:val="00440C28"/>
    <w:rsid w:val="00440D2B"/>
    <w:rsid w:val="00440FF1"/>
    <w:rsid w:val="004417F2"/>
    <w:rsid w:val="00441B82"/>
    <w:rsid w:val="004426F1"/>
    <w:rsid w:val="00442799"/>
    <w:rsid w:val="004439D8"/>
    <w:rsid w:val="00443FBF"/>
    <w:rsid w:val="00444020"/>
    <w:rsid w:val="00444222"/>
    <w:rsid w:val="004445F3"/>
    <w:rsid w:val="004452DF"/>
    <w:rsid w:val="00445B04"/>
    <w:rsid w:val="00446295"/>
    <w:rsid w:val="004467BE"/>
    <w:rsid w:val="00446BB4"/>
    <w:rsid w:val="00446FA4"/>
    <w:rsid w:val="004472FE"/>
    <w:rsid w:val="00447930"/>
    <w:rsid w:val="00447A01"/>
    <w:rsid w:val="00450546"/>
    <w:rsid w:val="004505FE"/>
    <w:rsid w:val="004507E7"/>
    <w:rsid w:val="00450B1A"/>
    <w:rsid w:val="00450CC0"/>
    <w:rsid w:val="0045204C"/>
    <w:rsid w:val="004523AD"/>
    <w:rsid w:val="0045288D"/>
    <w:rsid w:val="00453A44"/>
    <w:rsid w:val="00453AFE"/>
    <w:rsid w:val="00453E8C"/>
    <w:rsid w:val="00454AD3"/>
    <w:rsid w:val="0045513F"/>
    <w:rsid w:val="0045656D"/>
    <w:rsid w:val="00457028"/>
    <w:rsid w:val="00457565"/>
    <w:rsid w:val="0045762B"/>
    <w:rsid w:val="00457E3B"/>
    <w:rsid w:val="00457FA3"/>
    <w:rsid w:val="00460535"/>
    <w:rsid w:val="00460CA1"/>
    <w:rsid w:val="00461C2E"/>
    <w:rsid w:val="00462172"/>
    <w:rsid w:val="00463AD7"/>
    <w:rsid w:val="004654A5"/>
    <w:rsid w:val="00466B33"/>
    <w:rsid w:val="00466E98"/>
    <w:rsid w:val="00466EEB"/>
    <w:rsid w:val="00467B07"/>
    <w:rsid w:val="00467B5B"/>
    <w:rsid w:val="00467F83"/>
    <w:rsid w:val="00471477"/>
    <w:rsid w:val="00471653"/>
    <w:rsid w:val="0047188D"/>
    <w:rsid w:val="00471CDD"/>
    <w:rsid w:val="004721EF"/>
    <w:rsid w:val="0047267B"/>
    <w:rsid w:val="00472EA0"/>
    <w:rsid w:val="0047358E"/>
    <w:rsid w:val="0047409B"/>
    <w:rsid w:val="00474B30"/>
    <w:rsid w:val="00474B59"/>
    <w:rsid w:val="00475A71"/>
    <w:rsid w:val="00475C11"/>
    <w:rsid w:val="00475D9E"/>
    <w:rsid w:val="00476415"/>
    <w:rsid w:val="0047647E"/>
    <w:rsid w:val="00476AD7"/>
    <w:rsid w:val="00476DF7"/>
    <w:rsid w:val="00476F40"/>
    <w:rsid w:val="00477064"/>
    <w:rsid w:val="004775FD"/>
    <w:rsid w:val="004800EF"/>
    <w:rsid w:val="004803D2"/>
    <w:rsid w:val="004804A4"/>
    <w:rsid w:val="004806C9"/>
    <w:rsid w:val="004821A5"/>
    <w:rsid w:val="004828D5"/>
    <w:rsid w:val="00482A55"/>
    <w:rsid w:val="00482AD0"/>
    <w:rsid w:val="00482AF6"/>
    <w:rsid w:val="00483739"/>
    <w:rsid w:val="00484651"/>
    <w:rsid w:val="004850E8"/>
    <w:rsid w:val="004853C6"/>
    <w:rsid w:val="004854ED"/>
    <w:rsid w:val="00485519"/>
    <w:rsid w:val="0048598F"/>
    <w:rsid w:val="00485CBA"/>
    <w:rsid w:val="004860AD"/>
    <w:rsid w:val="004862FC"/>
    <w:rsid w:val="00486AA9"/>
    <w:rsid w:val="00486D6E"/>
    <w:rsid w:val="00486EB3"/>
    <w:rsid w:val="00487584"/>
    <w:rsid w:val="00487778"/>
    <w:rsid w:val="00490E35"/>
    <w:rsid w:val="00491848"/>
    <w:rsid w:val="004919AD"/>
    <w:rsid w:val="00491CAF"/>
    <w:rsid w:val="00491EA2"/>
    <w:rsid w:val="00492A82"/>
    <w:rsid w:val="004933DC"/>
    <w:rsid w:val="004935FD"/>
    <w:rsid w:val="004937AC"/>
    <w:rsid w:val="004937E7"/>
    <w:rsid w:val="0049468A"/>
    <w:rsid w:val="00494FEC"/>
    <w:rsid w:val="004952DC"/>
    <w:rsid w:val="00495A5A"/>
    <w:rsid w:val="00495DAB"/>
    <w:rsid w:val="00496B29"/>
    <w:rsid w:val="00497FAD"/>
    <w:rsid w:val="004A03AC"/>
    <w:rsid w:val="004A0584"/>
    <w:rsid w:val="004A0AF4"/>
    <w:rsid w:val="004A0FC9"/>
    <w:rsid w:val="004A13A9"/>
    <w:rsid w:val="004A18CB"/>
    <w:rsid w:val="004A1A5F"/>
    <w:rsid w:val="004A1B99"/>
    <w:rsid w:val="004A2729"/>
    <w:rsid w:val="004A2AD7"/>
    <w:rsid w:val="004A3995"/>
    <w:rsid w:val="004A3B00"/>
    <w:rsid w:val="004A5312"/>
    <w:rsid w:val="004A5537"/>
    <w:rsid w:val="004A6B77"/>
    <w:rsid w:val="004A6F42"/>
    <w:rsid w:val="004A7279"/>
    <w:rsid w:val="004A7935"/>
    <w:rsid w:val="004A7DA0"/>
    <w:rsid w:val="004B0852"/>
    <w:rsid w:val="004B0909"/>
    <w:rsid w:val="004B12BD"/>
    <w:rsid w:val="004B1ADA"/>
    <w:rsid w:val="004B2117"/>
    <w:rsid w:val="004B2833"/>
    <w:rsid w:val="004B2D2E"/>
    <w:rsid w:val="004B2E86"/>
    <w:rsid w:val="004B4665"/>
    <w:rsid w:val="004B493F"/>
    <w:rsid w:val="004B4C24"/>
    <w:rsid w:val="004B4D43"/>
    <w:rsid w:val="004B50D6"/>
    <w:rsid w:val="004B53B6"/>
    <w:rsid w:val="004B549C"/>
    <w:rsid w:val="004B59CE"/>
    <w:rsid w:val="004B5A68"/>
    <w:rsid w:val="004B5F2C"/>
    <w:rsid w:val="004B6883"/>
    <w:rsid w:val="004B69C8"/>
    <w:rsid w:val="004B7229"/>
    <w:rsid w:val="004B7780"/>
    <w:rsid w:val="004B7BFB"/>
    <w:rsid w:val="004C0BD8"/>
    <w:rsid w:val="004C0F0A"/>
    <w:rsid w:val="004C1083"/>
    <w:rsid w:val="004C11B6"/>
    <w:rsid w:val="004C1CF0"/>
    <w:rsid w:val="004C1F97"/>
    <w:rsid w:val="004C28D9"/>
    <w:rsid w:val="004C3644"/>
    <w:rsid w:val="004C36E5"/>
    <w:rsid w:val="004C3B9A"/>
    <w:rsid w:val="004C3C2A"/>
    <w:rsid w:val="004C4019"/>
    <w:rsid w:val="004C525C"/>
    <w:rsid w:val="004C695E"/>
    <w:rsid w:val="004C6C96"/>
    <w:rsid w:val="004C7688"/>
    <w:rsid w:val="004C78CE"/>
    <w:rsid w:val="004C7A04"/>
    <w:rsid w:val="004C7CE0"/>
    <w:rsid w:val="004D0274"/>
    <w:rsid w:val="004D03A1"/>
    <w:rsid w:val="004D071D"/>
    <w:rsid w:val="004D0A0D"/>
    <w:rsid w:val="004D0DF1"/>
    <w:rsid w:val="004D0F1C"/>
    <w:rsid w:val="004D15FA"/>
    <w:rsid w:val="004D1D7E"/>
    <w:rsid w:val="004D286B"/>
    <w:rsid w:val="004D2886"/>
    <w:rsid w:val="004D2D75"/>
    <w:rsid w:val="004D45A6"/>
    <w:rsid w:val="004D4784"/>
    <w:rsid w:val="004D4AB2"/>
    <w:rsid w:val="004D4D16"/>
    <w:rsid w:val="004D5AA1"/>
    <w:rsid w:val="004D5AC6"/>
    <w:rsid w:val="004D5F05"/>
    <w:rsid w:val="004D5F1F"/>
    <w:rsid w:val="004D663A"/>
    <w:rsid w:val="004D6AB7"/>
    <w:rsid w:val="004D6BE8"/>
    <w:rsid w:val="004D7154"/>
    <w:rsid w:val="004D7188"/>
    <w:rsid w:val="004E0097"/>
    <w:rsid w:val="004E00FC"/>
    <w:rsid w:val="004E0209"/>
    <w:rsid w:val="004E040B"/>
    <w:rsid w:val="004E08C8"/>
    <w:rsid w:val="004E0AF7"/>
    <w:rsid w:val="004E1408"/>
    <w:rsid w:val="004E173D"/>
    <w:rsid w:val="004E19B8"/>
    <w:rsid w:val="004E1CB3"/>
    <w:rsid w:val="004E1FCD"/>
    <w:rsid w:val="004E2279"/>
    <w:rsid w:val="004E2A0B"/>
    <w:rsid w:val="004E2CEF"/>
    <w:rsid w:val="004E303F"/>
    <w:rsid w:val="004E3117"/>
    <w:rsid w:val="004E3DE9"/>
    <w:rsid w:val="004E4538"/>
    <w:rsid w:val="004E46DF"/>
    <w:rsid w:val="004E4723"/>
    <w:rsid w:val="004E4B13"/>
    <w:rsid w:val="004E4B5B"/>
    <w:rsid w:val="004E66C3"/>
    <w:rsid w:val="004E6A7D"/>
    <w:rsid w:val="004E6B5B"/>
    <w:rsid w:val="004E798F"/>
    <w:rsid w:val="004E7E34"/>
    <w:rsid w:val="004F053D"/>
    <w:rsid w:val="004F0CB7"/>
    <w:rsid w:val="004F132A"/>
    <w:rsid w:val="004F299D"/>
    <w:rsid w:val="004F42BE"/>
    <w:rsid w:val="004F4564"/>
    <w:rsid w:val="004F4BBB"/>
    <w:rsid w:val="004F4CA7"/>
    <w:rsid w:val="004F5A90"/>
    <w:rsid w:val="004F5D7D"/>
    <w:rsid w:val="004F6D0C"/>
    <w:rsid w:val="004F74F8"/>
    <w:rsid w:val="004F77A0"/>
    <w:rsid w:val="00500383"/>
    <w:rsid w:val="005004EC"/>
    <w:rsid w:val="00500AC2"/>
    <w:rsid w:val="00500B04"/>
    <w:rsid w:val="0050128F"/>
    <w:rsid w:val="0050199F"/>
    <w:rsid w:val="00501E52"/>
    <w:rsid w:val="005023E3"/>
    <w:rsid w:val="00502653"/>
    <w:rsid w:val="005027EA"/>
    <w:rsid w:val="00502DB6"/>
    <w:rsid w:val="00503179"/>
    <w:rsid w:val="005034A1"/>
    <w:rsid w:val="0050374D"/>
    <w:rsid w:val="00503796"/>
    <w:rsid w:val="00503B0F"/>
    <w:rsid w:val="00503BF1"/>
    <w:rsid w:val="00503D26"/>
    <w:rsid w:val="0050422E"/>
    <w:rsid w:val="005044C3"/>
    <w:rsid w:val="00504958"/>
    <w:rsid w:val="00504AA2"/>
    <w:rsid w:val="00505454"/>
    <w:rsid w:val="0050594E"/>
    <w:rsid w:val="00506275"/>
    <w:rsid w:val="00506550"/>
    <w:rsid w:val="005065D9"/>
    <w:rsid w:val="005065EB"/>
    <w:rsid w:val="00506680"/>
    <w:rsid w:val="00506786"/>
    <w:rsid w:val="00506863"/>
    <w:rsid w:val="005072B6"/>
    <w:rsid w:val="005074D4"/>
    <w:rsid w:val="00507500"/>
    <w:rsid w:val="0050752C"/>
    <w:rsid w:val="00507998"/>
    <w:rsid w:val="00507A22"/>
    <w:rsid w:val="00507B1D"/>
    <w:rsid w:val="00510092"/>
    <w:rsid w:val="005102E8"/>
    <w:rsid w:val="0051035D"/>
    <w:rsid w:val="0051048E"/>
    <w:rsid w:val="0051061E"/>
    <w:rsid w:val="00511226"/>
    <w:rsid w:val="005115BA"/>
    <w:rsid w:val="00512C16"/>
    <w:rsid w:val="00513294"/>
    <w:rsid w:val="00513448"/>
    <w:rsid w:val="00513528"/>
    <w:rsid w:val="00513657"/>
    <w:rsid w:val="00513811"/>
    <w:rsid w:val="00514DA4"/>
    <w:rsid w:val="0051588E"/>
    <w:rsid w:val="00515AF2"/>
    <w:rsid w:val="0051768A"/>
    <w:rsid w:val="00517ED6"/>
    <w:rsid w:val="00520208"/>
    <w:rsid w:val="005209FE"/>
    <w:rsid w:val="00520B77"/>
    <w:rsid w:val="00520B8C"/>
    <w:rsid w:val="00521167"/>
    <w:rsid w:val="0052151C"/>
    <w:rsid w:val="00522A49"/>
    <w:rsid w:val="00522B7A"/>
    <w:rsid w:val="00522E2B"/>
    <w:rsid w:val="005232C3"/>
    <w:rsid w:val="005235B6"/>
    <w:rsid w:val="005243B4"/>
    <w:rsid w:val="00524526"/>
    <w:rsid w:val="005248E2"/>
    <w:rsid w:val="00524DF5"/>
    <w:rsid w:val="00524F6B"/>
    <w:rsid w:val="00525704"/>
    <w:rsid w:val="0052592E"/>
    <w:rsid w:val="005259C1"/>
    <w:rsid w:val="00525CCD"/>
    <w:rsid w:val="00525E5F"/>
    <w:rsid w:val="00527489"/>
    <w:rsid w:val="00527BB3"/>
    <w:rsid w:val="00527E9F"/>
    <w:rsid w:val="005302FD"/>
    <w:rsid w:val="005306EF"/>
    <w:rsid w:val="005307C4"/>
    <w:rsid w:val="00530BA3"/>
    <w:rsid w:val="00530F9F"/>
    <w:rsid w:val="00530FB5"/>
    <w:rsid w:val="005311C9"/>
    <w:rsid w:val="0053126D"/>
    <w:rsid w:val="005313A5"/>
    <w:rsid w:val="00531488"/>
    <w:rsid w:val="00531734"/>
    <w:rsid w:val="0053254A"/>
    <w:rsid w:val="0053260A"/>
    <w:rsid w:val="00532B65"/>
    <w:rsid w:val="00532F50"/>
    <w:rsid w:val="0053353C"/>
    <w:rsid w:val="005337ED"/>
    <w:rsid w:val="00534774"/>
    <w:rsid w:val="0053507C"/>
    <w:rsid w:val="00535131"/>
    <w:rsid w:val="00535310"/>
    <w:rsid w:val="00535436"/>
    <w:rsid w:val="0053566B"/>
    <w:rsid w:val="00535EC3"/>
    <w:rsid w:val="005362DB"/>
    <w:rsid w:val="00536556"/>
    <w:rsid w:val="005365C4"/>
    <w:rsid w:val="005369A7"/>
    <w:rsid w:val="005376CD"/>
    <w:rsid w:val="00537A71"/>
    <w:rsid w:val="00540096"/>
    <w:rsid w:val="00540657"/>
    <w:rsid w:val="00540A28"/>
    <w:rsid w:val="00541142"/>
    <w:rsid w:val="0054235E"/>
    <w:rsid w:val="00542E02"/>
    <w:rsid w:val="0054361D"/>
    <w:rsid w:val="0054362A"/>
    <w:rsid w:val="00543CA3"/>
    <w:rsid w:val="0054425D"/>
    <w:rsid w:val="005442D3"/>
    <w:rsid w:val="00544B61"/>
    <w:rsid w:val="00544DEA"/>
    <w:rsid w:val="00545801"/>
    <w:rsid w:val="005458A3"/>
    <w:rsid w:val="00545FF4"/>
    <w:rsid w:val="00546AEB"/>
    <w:rsid w:val="00546DA3"/>
    <w:rsid w:val="00546EDC"/>
    <w:rsid w:val="005526D0"/>
    <w:rsid w:val="00552B79"/>
    <w:rsid w:val="00553A28"/>
    <w:rsid w:val="00553B14"/>
    <w:rsid w:val="00553B4F"/>
    <w:rsid w:val="00553C7D"/>
    <w:rsid w:val="00553D76"/>
    <w:rsid w:val="00554408"/>
    <w:rsid w:val="0055459B"/>
    <w:rsid w:val="005546A4"/>
    <w:rsid w:val="00554995"/>
    <w:rsid w:val="00554EEF"/>
    <w:rsid w:val="00555069"/>
    <w:rsid w:val="005555B2"/>
    <w:rsid w:val="00555753"/>
    <w:rsid w:val="00556028"/>
    <w:rsid w:val="00556480"/>
    <w:rsid w:val="005579B9"/>
    <w:rsid w:val="00557AF1"/>
    <w:rsid w:val="00557C98"/>
    <w:rsid w:val="00557D53"/>
    <w:rsid w:val="0056123A"/>
    <w:rsid w:val="00561403"/>
    <w:rsid w:val="00561C85"/>
    <w:rsid w:val="00562247"/>
    <w:rsid w:val="00562627"/>
    <w:rsid w:val="00562AD7"/>
    <w:rsid w:val="00562DA4"/>
    <w:rsid w:val="0056327A"/>
    <w:rsid w:val="0056399B"/>
    <w:rsid w:val="00563B85"/>
    <w:rsid w:val="00563CCD"/>
    <w:rsid w:val="00563FBE"/>
    <w:rsid w:val="00564672"/>
    <w:rsid w:val="0056484E"/>
    <w:rsid w:val="00564995"/>
    <w:rsid w:val="00564F7E"/>
    <w:rsid w:val="0056508E"/>
    <w:rsid w:val="00566240"/>
    <w:rsid w:val="0056677A"/>
    <w:rsid w:val="0056699D"/>
    <w:rsid w:val="005676F4"/>
    <w:rsid w:val="005678FA"/>
    <w:rsid w:val="00567934"/>
    <w:rsid w:val="005702B6"/>
    <w:rsid w:val="005703A1"/>
    <w:rsid w:val="0057046A"/>
    <w:rsid w:val="00570B8C"/>
    <w:rsid w:val="005712BF"/>
    <w:rsid w:val="00571574"/>
    <w:rsid w:val="00571583"/>
    <w:rsid w:val="005715A9"/>
    <w:rsid w:val="005718CE"/>
    <w:rsid w:val="005724A4"/>
    <w:rsid w:val="00572671"/>
    <w:rsid w:val="00572BF3"/>
    <w:rsid w:val="00572DDE"/>
    <w:rsid w:val="00572E7A"/>
    <w:rsid w:val="00573145"/>
    <w:rsid w:val="00574757"/>
    <w:rsid w:val="00574985"/>
    <w:rsid w:val="00574A4F"/>
    <w:rsid w:val="00575913"/>
    <w:rsid w:val="005759DA"/>
    <w:rsid w:val="00575D81"/>
    <w:rsid w:val="00575DF2"/>
    <w:rsid w:val="0057622B"/>
    <w:rsid w:val="0057638F"/>
    <w:rsid w:val="00576608"/>
    <w:rsid w:val="00576C16"/>
    <w:rsid w:val="0057706F"/>
    <w:rsid w:val="00577648"/>
    <w:rsid w:val="00577836"/>
    <w:rsid w:val="00577F3A"/>
    <w:rsid w:val="00580893"/>
    <w:rsid w:val="005814B9"/>
    <w:rsid w:val="00581828"/>
    <w:rsid w:val="00581D65"/>
    <w:rsid w:val="00583089"/>
    <w:rsid w:val="00583212"/>
    <w:rsid w:val="005832F4"/>
    <w:rsid w:val="0058331C"/>
    <w:rsid w:val="00583579"/>
    <w:rsid w:val="00585183"/>
    <w:rsid w:val="00585D8F"/>
    <w:rsid w:val="00585DD4"/>
    <w:rsid w:val="00586072"/>
    <w:rsid w:val="0058644C"/>
    <w:rsid w:val="0058650B"/>
    <w:rsid w:val="005868C2"/>
    <w:rsid w:val="00586A69"/>
    <w:rsid w:val="00586E04"/>
    <w:rsid w:val="00587085"/>
    <w:rsid w:val="00587EB4"/>
    <w:rsid w:val="00587F10"/>
    <w:rsid w:val="005907C8"/>
    <w:rsid w:val="00591351"/>
    <w:rsid w:val="005915D7"/>
    <w:rsid w:val="00591F2D"/>
    <w:rsid w:val="0059255B"/>
    <w:rsid w:val="00592B2D"/>
    <w:rsid w:val="00592C65"/>
    <w:rsid w:val="00596243"/>
    <w:rsid w:val="00596413"/>
    <w:rsid w:val="00596B6A"/>
    <w:rsid w:val="00597D7B"/>
    <w:rsid w:val="00597E53"/>
    <w:rsid w:val="005A092D"/>
    <w:rsid w:val="005A114B"/>
    <w:rsid w:val="005A128D"/>
    <w:rsid w:val="005A1387"/>
    <w:rsid w:val="005A16CF"/>
    <w:rsid w:val="005A1A3D"/>
    <w:rsid w:val="005A1EF3"/>
    <w:rsid w:val="005A2205"/>
    <w:rsid w:val="005A23DB"/>
    <w:rsid w:val="005A26F3"/>
    <w:rsid w:val="005A2ECA"/>
    <w:rsid w:val="005A3ADA"/>
    <w:rsid w:val="005A4504"/>
    <w:rsid w:val="005A49B5"/>
    <w:rsid w:val="005A5495"/>
    <w:rsid w:val="005A5694"/>
    <w:rsid w:val="005A6B8D"/>
    <w:rsid w:val="005A6BC3"/>
    <w:rsid w:val="005A7475"/>
    <w:rsid w:val="005A7B8A"/>
    <w:rsid w:val="005B1266"/>
    <w:rsid w:val="005B150C"/>
    <w:rsid w:val="005B151D"/>
    <w:rsid w:val="005B1ACA"/>
    <w:rsid w:val="005B1FD6"/>
    <w:rsid w:val="005B2037"/>
    <w:rsid w:val="005B2AF8"/>
    <w:rsid w:val="005B2BA0"/>
    <w:rsid w:val="005B2F00"/>
    <w:rsid w:val="005B31EA"/>
    <w:rsid w:val="005B34A6"/>
    <w:rsid w:val="005B38E2"/>
    <w:rsid w:val="005B3BEA"/>
    <w:rsid w:val="005B430C"/>
    <w:rsid w:val="005B53A0"/>
    <w:rsid w:val="005B55BC"/>
    <w:rsid w:val="005B55FB"/>
    <w:rsid w:val="005B5BFD"/>
    <w:rsid w:val="005B6C67"/>
    <w:rsid w:val="005B7204"/>
    <w:rsid w:val="005B727A"/>
    <w:rsid w:val="005B7553"/>
    <w:rsid w:val="005B7A6E"/>
    <w:rsid w:val="005C0321"/>
    <w:rsid w:val="005C0CBC"/>
    <w:rsid w:val="005C0DAA"/>
    <w:rsid w:val="005C1718"/>
    <w:rsid w:val="005C2090"/>
    <w:rsid w:val="005C4204"/>
    <w:rsid w:val="005C4513"/>
    <w:rsid w:val="005C45E7"/>
    <w:rsid w:val="005C476E"/>
    <w:rsid w:val="005C4EC3"/>
    <w:rsid w:val="005C57C9"/>
    <w:rsid w:val="005C6389"/>
    <w:rsid w:val="005C6492"/>
    <w:rsid w:val="005C6626"/>
    <w:rsid w:val="005C6667"/>
    <w:rsid w:val="005C6823"/>
    <w:rsid w:val="005C6C73"/>
    <w:rsid w:val="005C70EB"/>
    <w:rsid w:val="005C72ED"/>
    <w:rsid w:val="005D02BE"/>
    <w:rsid w:val="005D0318"/>
    <w:rsid w:val="005D0C43"/>
    <w:rsid w:val="005D107F"/>
    <w:rsid w:val="005D1461"/>
    <w:rsid w:val="005D2522"/>
    <w:rsid w:val="005D3197"/>
    <w:rsid w:val="005D33B5"/>
    <w:rsid w:val="005D397D"/>
    <w:rsid w:val="005D3F28"/>
    <w:rsid w:val="005D450D"/>
    <w:rsid w:val="005D4DA2"/>
    <w:rsid w:val="005D5C6E"/>
    <w:rsid w:val="005D5EF2"/>
    <w:rsid w:val="005D6720"/>
    <w:rsid w:val="005D67E6"/>
    <w:rsid w:val="005D6CE5"/>
    <w:rsid w:val="005D74B0"/>
    <w:rsid w:val="005D792D"/>
    <w:rsid w:val="005D7951"/>
    <w:rsid w:val="005E0881"/>
    <w:rsid w:val="005E111C"/>
    <w:rsid w:val="005E131C"/>
    <w:rsid w:val="005E1781"/>
    <w:rsid w:val="005E2305"/>
    <w:rsid w:val="005E28CC"/>
    <w:rsid w:val="005E3E49"/>
    <w:rsid w:val="005E45DA"/>
    <w:rsid w:val="005E4790"/>
    <w:rsid w:val="005E4B85"/>
    <w:rsid w:val="005E4E9C"/>
    <w:rsid w:val="005E5300"/>
    <w:rsid w:val="005E58D3"/>
    <w:rsid w:val="005E72FC"/>
    <w:rsid w:val="005E768D"/>
    <w:rsid w:val="005E78D2"/>
    <w:rsid w:val="005E7B13"/>
    <w:rsid w:val="005F00B1"/>
    <w:rsid w:val="005F00E7"/>
    <w:rsid w:val="005F0B0D"/>
    <w:rsid w:val="005F150A"/>
    <w:rsid w:val="005F191A"/>
    <w:rsid w:val="005F19A7"/>
    <w:rsid w:val="005F19DD"/>
    <w:rsid w:val="005F1ABB"/>
    <w:rsid w:val="005F208A"/>
    <w:rsid w:val="005F23B2"/>
    <w:rsid w:val="005F35B0"/>
    <w:rsid w:val="005F4AD8"/>
    <w:rsid w:val="005F4EC7"/>
    <w:rsid w:val="005F5ADA"/>
    <w:rsid w:val="005F5D53"/>
    <w:rsid w:val="005F695C"/>
    <w:rsid w:val="005F71B8"/>
    <w:rsid w:val="005F7264"/>
    <w:rsid w:val="005F72A8"/>
    <w:rsid w:val="005F7C51"/>
    <w:rsid w:val="00600A10"/>
    <w:rsid w:val="00600C8C"/>
    <w:rsid w:val="006019C4"/>
    <w:rsid w:val="00601A22"/>
    <w:rsid w:val="00601B97"/>
    <w:rsid w:val="0060253B"/>
    <w:rsid w:val="00602731"/>
    <w:rsid w:val="00602976"/>
    <w:rsid w:val="0060309C"/>
    <w:rsid w:val="00603394"/>
    <w:rsid w:val="00604BBF"/>
    <w:rsid w:val="00605CE6"/>
    <w:rsid w:val="00606F70"/>
    <w:rsid w:val="00607638"/>
    <w:rsid w:val="006079B9"/>
    <w:rsid w:val="00607B92"/>
    <w:rsid w:val="00607EFE"/>
    <w:rsid w:val="00610293"/>
    <w:rsid w:val="006104BB"/>
    <w:rsid w:val="006111B6"/>
    <w:rsid w:val="006117D4"/>
    <w:rsid w:val="0061206B"/>
    <w:rsid w:val="00612605"/>
    <w:rsid w:val="00612729"/>
    <w:rsid w:val="00614447"/>
    <w:rsid w:val="0061447F"/>
    <w:rsid w:val="00614744"/>
    <w:rsid w:val="00614CA2"/>
    <w:rsid w:val="00614E85"/>
    <w:rsid w:val="0061513D"/>
    <w:rsid w:val="00615D53"/>
    <w:rsid w:val="00615E8C"/>
    <w:rsid w:val="00615F0D"/>
    <w:rsid w:val="00616288"/>
    <w:rsid w:val="00617046"/>
    <w:rsid w:val="00620CC0"/>
    <w:rsid w:val="00620F63"/>
    <w:rsid w:val="00621286"/>
    <w:rsid w:val="00621441"/>
    <w:rsid w:val="006217EB"/>
    <w:rsid w:val="00621969"/>
    <w:rsid w:val="00621C01"/>
    <w:rsid w:val="006220AF"/>
    <w:rsid w:val="0062216A"/>
    <w:rsid w:val="0062254C"/>
    <w:rsid w:val="0062298E"/>
    <w:rsid w:val="00622B30"/>
    <w:rsid w:val="006231A1"/>
    <w:rsid w:val="006232BE"/>
    <w:rsid w:val="0062350A"/>
    <w:rsid w:val="00623758"/>
    <w:rsid w:val="00623E1F"/>
    <w:rsid w:val="006242C0"/>
    <w:rsid w:val="0062440B"/>
    <w:rsid w:val="00624F1A"/>
    <w:rsid w:val="00625322"/>
    <w:rsid w:val="006254B0"/>
    <w:rsid w:val="00625C33"/>
    <w:rsid w:val="00625CE2"/>
    <w:rsid w:val="00626428"/>
    <w:rsid w:val="00626D26"/>
    <w:rsid w:val="00627862"/>
    <w:rsid w:val="00627AFD"/>
    <w:rsid w:val="00627DE0"/>
    <w:rsid w:val="006302F7"/>
    <w:rsid w:val="00630808"/>
    <w:rsid w:val="00631EB7"/>
    <w:rsid w:val="00631ED0"/>
    <w:rsid w:val="00632336"/>
    <w:rsid w:val="00632641"/>
    <w:rsid w:val="00633927"/>
    <w:rsid w:val="00633A8F"/>
    <w:rsid w:val="00633D14"/>
    <w:rsid w:val="006346CB"/>
    <w:rsid w:val="006348DF"/>
    <w:rsid w:val="00635200"/>
    <w:rsid w:val="0063532B"/>
    <w:rsid w:val="006354F6"/>
    <w:rsid w:val="006361F7"/>
    <w:rsid w:val="006362D2"/>
    <w:rsid w:val="006363AF"/>
    <w:rsid w:val="00636633"/>
    <w:rsid w:val="006372FE"/>
    <w:rsid w:val="00637D47"/>
    <w:rsid w:val="0064005F"/>
    <w:rsid w:val="00640111"/>
    <w:rsid w:val="006403A1"/>
    <w:rsid w:val="00640D8E"/>
    <w:rsid w:val="00641444"/>
    <w:rsid w:val="006416FF"/>
    <w:rsid w:val="00641728"/>
    <w:rsid w:val="006431F8"/>
    <w:rsid w:val="00643931"/>
    <w:rsid w:val="0064398C"/>
    <w:rsid w:val="00643FAA"/>
    <w:rsid w:val="0064424D"/>
    <w:rsid w:val="00644E29"/>
    <w:rsid w:val="0064617E"/>
    <w:rsid w:val="00646871"/>
    <w:rsid w:val="00647908"/>
    <w:rsid w:val="00647990"/>
    <w:rsid w:val="00647F9A"/>
    <w:rsid w:val="0065044D"/>
    <w:rsid w:val="00650900"/>
    <w:rsid w:val="00650999"/>
    <w:rsid w:val="00650B38"/>
    <w:rsid w:val="00650CCA"/>
    <w:rsid w:val="00650F21"/>
    <w:rsid w:val="00651442"/>
    <w:rsid w:val="00651FCD"/>
    <w:rsid w:val="00652DAA"/>
    <w:rsid w:val="00652F6A"/>
    <w:rsid w:val="00653020"/>
    <w:rsid w:val="006548B7"/>
    <w:rsid w:val="00654B3B"/>
    <w:rsid w:val="00654D34"/>
    <w:rsid w:val="00655ADD"/>
    <w:rsid w:val="00656882"/>
    <w:rsid w:val="00656BFD"/>
    <w:rsid w:val="00657061"/>
    <w:rsid w:val="006572E0"/>
    <w:rsid w:val="00657363"/>
    <w:rsid w:val="0065796C"/>
    <w:rsid w:val="00657B70"/>
    <w:rsid w:val="00657C2C"/>
    <w:rsid w:val="00657DBD"/>
    <w:rsid w:val="00660120"/>
    <w:rsid w:val="00660798"/>
    <w:rsid w:val="00660ACE"/>
    <w:rsid w:val="00660C74"/>
    <w:rsid w:val="00660F53"/>
    <w:rsid w:val="00661D12"/>
    <w:rsid w:val="00662343"/>
    <w:rsid w:val="00662672"/>
    <w:rsid w:val="00662A0C"/>
    <w:rsid w:val="00663060"/>
    <w:rsid w:val="0066376A"/>
    <w:rsid w:val="0066379D"/>
    <w:rsid w:val="00664744"/>
    <w:rsid w:val="0066483B"/>
    <w:rsid w:val="00664C2F"/>
    <w:rsid w:val="00664CCC"/>
    <w:rsid w:val="00664D94"/>
    <w:rsid w:val="0066581B"/>
    <w:rsid w:val="00665EB2"/>
    <w:rsid w:val="006660BE"/>
    <w:rsid w:val="006664CE"/>
    <w:rsid w:val="00667E8E"/>
    <w:rsid w:val="0067069C"/>
    <w:rsid w:val="00671AC2"/>
    <w:rsid w:val="00671C1F"/>
    <w:rsid w:val="00671F29"/>
    <w:rsid w:val="006724A4"/>
    <w:rsid w:val="00672DE5"/>
    <w:rsid w:val="00672E83"/>
    <w:rsid w:val="0067305F"/>
    <w:rsid w:val="00673E73"/>
    <w:rsid w:val="00674B89"/>
    <w:rsid w:val="00675E91"/>
    <w:rsid w:val="0067614E"/>
    <w:rsid w:val="0067737F"/>
    <w:rsid w:val="00677AD1"/>
    <w:rsid w:val="00677E96"/>
    <w:rsid w:val="00680308"/>
    <w:rsid w:val="00680AD5"/>
    <w:rsid w:val="00680B2A"/>
    <w:rsid w:val="00680EA3"/>
    <w:rsid w:val="006813E4"/>
    <w:rsid w:val="00681F09"/>
    <w:rsid w:val="006823E9"/>
    <w:rsid w:val="0068276E"/>
    <w:rsid w:val="00682E51"/>
    <w:rsid w:val="0068382D"/>
    <w:rsid w:val="0068429C"/>
    <w:rsid w:val="00684AD9"/>
    <w:rsid w:val="00684FE5"/>
    <w:rsid w:val="006851CC"/>
    <w:rsid w:val="006853DA"/>
    <w:rsid w:val="006853ED"/>
    <w:rsid w:val="00685816"/>
    <w:rsid w:val="006861D2"/>
    <w:rsid w:val="00686494"/>
    <w:rsid w:val="0068691B"/>
    <w:rsid w:val="0068691C"/>
    <w:rsid w:val="00686954"/>
    <w:rsid w:val="00687476"/>
    <w:rsid w:val="00687B31"/>
    <w:rsid w:val="00687C81"/>
    <w:rsid w:val="00687E53"/>
    <w:rsid w:val="0069038E"/>
    <w:rsid w:val="00690D8D"/>
    <w:rsid w:val="00690DF1"/>
    <w:rsid w:val="00690EB5"/>
    <w:rsid w:val="006910E4"/>
    <w:rsid w:val="00692233"/>
    <w:rsid w:val="006925B5"/>
    <w:rsid w:val="006928DB"/>
    <w:rsid w:val="0069303D"/>
    <w:rsid w:val="00693789"/>
    <w:rsid w:val="00693B88"/>
    <w:rsid w:val="00694672"/>
    <w:rsid w:val="00694AF4"/>
    <w:rsid w:val="00694DD9"/>
    <w:rsid w:val="0069501E"/>
    <w:rsid w:val="00695E8E"/>
    <w:rsid w:val="006961B7"/>
    <w:rsid w:val="0069670B"/>
    <w:rsid w:val="006976B8"/>
    <w:rsid w:val="006A041F"/>
    <w:rsid w:val="006A0AF0"/>
    <w:rsid w:val="006A0D04"/>
    <w:rsid w:val="006A179C"/>
    <w:rsid w:val="006A1A19"/>
    <w:rsid w:val="006A291E"/>
    <w:rsid w:val="006A2B46"/>
    <w:rsid w:val="006A3117"/>
    <w:rsid w:val="006A31A9"/>
    <w:rsid w:val="006A324D"/>
    <w:rsid w:val="006A3A0E"/>
    <w:rsid w:val="006A3EB3"/>
    <w:rsid w:val="006A4395"/>
    <w:rsid w:val="006A4F60"/>
    <w:rsid w:val="006A503E"/>
    <w:rsid w:val="006A5689"/>
    <w:rsid w:val="006A59BC"/>
    <w:rsid w:val="006A67EB"/>
    <w:rsid w:val="006A6A83"/>
    <w:rsid w:val="006A6D34"/>
    <w:rsid w:val="006A6EBA"/>
    <w:rsid w:val="006A7B03"/>
    <w:rsid w:val="006A7F86"/>
    <w:rsid w:val="006A7FD2"/>
    <w:rsid w:val="006B0551"/>
    <w:rsid w:val="006B0688"/>
    <w:rsid w:val="006B0EDE"/>
    <w:rsid w:val="006B1AE5"/>
    <w:rsid w:val="006B1BBA"/>
    <w:rsid w:val="006B23C4"/>
    <w:rsid w:val="006B294F"/>
    <w:rsid w:val="006B41C1"/>
    <w:rsid w:val="006B4874"/>
    <w:rsid w:val="006B4C7F"/>
    <w:rsid w:val="006B55AD"/>
    <w:rsid w:val="006B5B8C"/>
    <w:rsid w:val="006B65E3"/>
    <w:rsid w:val="006B6E9D"/>
    <w:rsid w:val="006B7B06"/>
    <w:rsid w:val="006C013B"/>
    <w:rsid w:val="006C0178"/>
    <w:rsid w:val="006C063A"/>
    <w:rsid w:val="006C0CDE"/>
    <w:rsid w:val="006C12B1"/>
    <w:rsid w:val="006C13B0"/>
    <w:rsid w:val="006C1564"/>
    <w:rsid w:val="006C1627"/>
    <w:rsid w:val="006C1785"/>
    <w:rsid w:val="006C1ED2"/>
    <w:rsid w:val="006C1FA8"/>
    <w:rsid w:val="006C2540"/>
    <w:rsid w:val="006C2C97"/>
    <w:rsid w:val="006C2D43"/>
    <w:rsid w:val="006C3267"/>
    <w:rsid w:val="006C3C41"/>
    <w:rsid w:val="006C4F7D"/>
    <w:rsid w:val="006C52D4"/>
    <w:rsid w:val="006C5695"/>
    <w:rsid w:val="006C61CA"/>
    <w:rsid w:val="006C6CED"/>
    <w:rsid w:val="006C71D1"/>
    <w:rsid w:val="006C7B81"/>
    <w:rsid w:val="006D00BF"/>
    <w:rsid w:val="006D067C"/>
    <w:rsid w:val="006D0767"/>
    <w:rsid w:val="006D0EFC"/>
    <w:rsid w:val="006D13EA"/>
    <w:rsid w:val="006D171B"/>
    <w:rsid w:val="006D23E1"/>
    <w:rsid w:val="006D2722"/>
    <w:rsid w:val="006D2E84"/>
    <w:rsid w:val="006D3377"/>
    <w:rsid w:val="006D3414"/>
    <w:rsid w:val="006D3891"/>
    <w:rsid w:val="006D3D07"/>
    <w:rsid w:val="006D3D2C"/>
    <w:rsid w:val="006D3E5E"/>
    <w:rsid w:val="006D4143"/>
    <w:rsid w:val="006D45A5"/>
    <w:rsid w:val="006D4C00"/>
    <w:rsid w:val="006D4DE2"/>
    <w:rsid w:val="006D5362"/>
    <w:rsid w:val="006D5378"/>
    <w:rsid w:val="006D5EF1"/>
    <w:rsid w:val="006D612C"/>
    <w:rsid w:val="006D66FB"/>
    <w:rsid w:val="006D696D"/>
    <w:rsid w:val="006D6DCA"/>
    <w:rsid w:val="006D73F6"/>
    <w:rsid w:val="006D7A57"/>
    <w:rsid w:val="006D7E9B"/>
    <w:rsid w:val="006E0317"/>
    <w:rsid w:val="006E05A9"/>
    <w:rsid w:val="006E1091"/>
    <w:rsid w:val="006E1723"/>
    <w:rsid w:val="006E181A"/>
    <w:rsid w:val="006E195A"/>
    <w:rsid w:val="006E21CA"/>
    <w:rsid w:val="006E2A5A"/>
    <w:rsid w:val="006E2D44"/>
    <w:rsid w:val="006E3DB7"/>
    <w:rsid w:val="006E4409"/>
    <w:rsid w:val="006E4D51"/>
    <w:rsid w:val="006E54EF"/>
    <w:rsid w:val="006E5963"/>
    <w:rsid w:val="006E6BE8"/>
    <w:rsid w:val="006E6E2B"/>
    <w:rsid w:val="006E7072"/>
    <w:rsid w:val="006E753D"/>
    <w:rsid w:val="006F0848"/>
    <w:rsid w:val="006F0C32"/>
    <w:rsid w:val="006F0EBC"/>
    <w:rsid w:val="006F1352"/>
    <w:rsid w:val="006F14CD"/>
    <w:rsid w:val="006F2144"/>
    <w:rsid w:val="006F22DD"/>
    <w:rsid w:val="006F2378"/>
    <w:rsid w:val="006F2D97"/>
    <w:rsid w:val="006F36A8"/>
    <w:rsid w:val="006F37AD"/>
    <w:rsid w:val="006F3A54"/>
    <w:rsid w:val="006F3DD4"/>
    <w:rsid w:val="006F4414"/>
    <w:rsid w:val="006F4484"/>
    <w:rsid w:val="006F48CD"/>
    <w:rsid w:val="006F507A"/>
    <w:rsid w:val="006F58E9"/>
    <w:rsid w:val="006F623F"/>
    <w:rsid w:val="006F659E"/>
    <w:rsid w:val="006F6A57"/>
    <w:rsid w:val="006F6E4C"/>
    <w:rsid w:val="006F73EC"/>
    <w:rsid w:val="006F7C6D"/>
    <w:rsid w:val="0070013B"/>
    <w:rsid w:val="00700189"/>
    <w:rsid w:val="00700354"/>
    <w:rsid w:val="00701EAA"/>
    <w:rsid w:val="0070212B"/>
    <w:rsid w:val="00702828"/>
    <w:rsid w:val="00702CA2"/>
    <w:rsid w:val="00702E74"/>
    <w:rsid w:val="007042CC"/>
    <w:rsid w:val="007045BD"/>
    <w:rsid w:val="00704A42"/>
    <w:rsid w:val="0070547C"/>
    <w:rsid w:val="0070556F"/>
    <w:rsid w:val="007069F6"/>
    <w:rsid w:val="00706B83"/>
    <w:rsid w:val="007070DE"/>
    <w:rsid w:val="00707412"/>
    <w:rsid w:val="00710695"/>
    <w:rsid w:val="0071091F"/>
    <w:rsid w:val="00710D88"/>
    <w:rsid w:val="00711472"/>
    <w:rsid w:val="00711D72"/>
    <w:rsid w:val="00711E05"/>
    <w:rsid w:val="007121E9"/>
    <w:rsid w:val="007125CD"/>
    <w:rsid w:val="00713826"/>
    <w:rsid w:val="00713DC7"/>
    <w:rsid w:val="00714DE0"/>
    <w:rsid w:val="0071565F"/>
    <w:rsid w:val="007164A7"/>
    <w:rsid w:val="007165B5"/>
    <w:rsid w:val="00716984"/>
    <w:rsid w:val="00716DFF"/>
    <w:rsid w:val="00716E97"/>
    <w:rsid w:val="00717218"/>
    <w:rsid w:val="00717645"/>
    <w:rsid w:val="007203C8"/>
    <w:rsid w:val="00721809"/>
    <w:rsid w:val="00721A60"/>
    <w:rsid w:val="007220CF"/>
    <w:rsid w:val="007221A5"/>
    <w:rsid w:val="00722B04"/>
    <w:rsid w:val="007231F6"/>
    <w:rsid w:val="00723821"/>
    <w:rsid w:val="0072391E"/>
    <w:rsid w:val="00723B7C"/>
    <w:rsid w:val="00723CB7"/>
    <w:rsid w:val="00724942"/>
    <w:rsid w:val="00724D84"/>
    <w:rsid w:val="0072610C"/>
    <w:rsid w:val="00726A71"/>
    <w:rsid w:val="00726B2A"/>
    <w:rsid w:val="00726F53"/>
    <w:rsid w:val="00727341"/>
    <w:rsid w:val="00727E1D"/>
    <w:rsid w:val="007301C8"/>
    <w:rsid w:val="00731438"/>
    <w:rsid w:val="00732598"/>
    <w:rsid w:val="00732658"/>
    <w:rsid w:val="0073273F"/>
    <w:rsid w:val="007339D2"/>
    <w:rsid w:val="007345C4"/>
    <w:rsid w:val="00734AC1"/>
    <w:rsid w:val="00734C35"/>
    <w:rsid w:val="00734F1A"/>
    <w:rsid w:val="007356F4"/>
    <w:rsid w:val="00736065"/>
    <w:rsid w:val="0073619A"/>
    <w:rsid w:val="00736B8A"/>
    <w:rsid w:val="00736C8F"/>
    <w:rsid w:val="0073703B"/>
    <w:rsid w:val="00737237"/>
    <w:rsid w:val="0074006F"/>
    <w:rsid w:val="007404B0"/>
    <w:rsid w:val="00741015"/>
    <w:rsid w:val="00741115"/>
    <w:rsid w:val="00741B39"/>
    <w:rsid w:val="00741D75"/>
    <w:rsid w:val="00741FC7"/>
    <w:rsid w:val="007421CA"/>
    <w:rsid w:val="007428D7"/>
    <w:rsid w:val="00742D87"/>
    <w:rsid w:val="0074306D"/>
    <w:rsid w:val="00743746"/>
    <w:rsid w:val="00743A83"/>
    <w:rsid w:val="00743E44"/>
    <w:rsid w:val="007441F4"/>
    <w:rsid w:val="0074459D"/>
    <w:rsid w:val="00745ADD"/>
    <w:rsid w:val="0074621F"/>
    <w:rsid w:val="007463FB"/>
    <w:rsid w:val="00747C6D"/>
    <w:rsid w:val="00747F48"/>
    <w:rsid w:val="007502A9"/>
    <w:rsid w:val="007503A0"/>
    <w:rsid w:val="00750D73"/>
    <w:rsid w:val="00750E7E"/>
    <w:rsid w:val="00751350"/>
    <w:rsid w:val="007513CD"/>
    <w:rsid w:val="007514F5"/>
    <w:rsid w:val="00751C21"/>
    <w:rsid w:val="00751F14"/>
    <w:rsid w:val="007526CC"/>
    <w:rsid w:val="00752D8F"/>
    <w:rsid w:val="007530E9"/>
    <w:rsid w:val="00753ADB"/>
    <w:rsid w:val="0075452C"/>
    <w:rsid w:val="0075469A"/>
    <w:rsid w:val="007546BF"/>
    <w:rsid w:val="007546E8"/>
    <w:rsid w:val="00754E30"/>
    <w:rsid w:val="0075569D"/>
    <w:rsid w:val="007557EA"/>
    <w:rsid w:val="00755D22"/>
    <w:rsid w:val="0075678D"/>
    <w:rsid w:val="007571C4"/>
    <w:rsid w:val="00757259"/>
    <w:rsid w:val="007578DC"/>
    <w:rsid w:val="00757AD1"/>
    <w:rsid w:val="00760099"/>
    <w:rsid w:val="00760700"/>
    <w:rsid w:val="007608D9"/>
    <w:rsid w:val="0076096A"/>
    <w:rsid w:val="00760C38"/>
    <w:rsid w:val="00760E8D"/>
    <w:rsid w:val="0076196C"/>
    <w:rsid w:val="00761B37"/>
    <w:rsid w:val="00762273"/>
    <w:rsid w:val="007640B4"/>
    <w:rsid w:val="007644C8"/>
    <w:rsid w:val="00764F0E"/>
    <w:rsid w:val="0076589F"/>
    <w:rsid w:val="007658BE"/>
    <w:rsid w:val="007659FA"/>
    <w:rsid w:val="00765ACD"/>
    <w:rsid w:val="00766B1A"/>
    <w:rsid w:val="00766DFE"/>
    <w:rsid w:val="00766F40"/>
    <w:rsid w:val="007675C2"/>
    <w:rsid w:val="00767BB9"/>
    <w:rsid w:val="007705E8"/>
    <w:rsid w:val="00770F04"/>
    <w:rsid w:val="00772027"/>
    <w:rsid w:val="00772547"/>
    <w:rsid w:val="00772F22"/>
    <w:rsid w:val="00773388"/>
    <w:rsid w:val="0077584D"/>
    <w:rsid w:val="0077642B"/>
    <w:rsid w:val="00776FCA"/>
    <w:rsid w:val="00777003"/>
    <w:rsid w:val="0077763F"/>
    <w:rsid w:val="0077797F"/>
    <w:rsid w:val="00777A67"/>
    <w:rsid w:val="007801A3"/>
    <w:rsid w:val="00780D1A"/>
    <w:rsid w:val="00781099"/>
    <w:rsid w:val="0078114D"/>
    <w:rsid w:val="007811AA"/>
    <w:rsid w:val="00781BB0"/>
    <w:rsid w:val="00781CFA"/>
    <w:rsid w:val="00782217"/>
    <w:rsid w:val="00782291"/>
    <w:rsid w:val="0078261E"/>
    <w:rsid w:val="00783B46"/>
    <w:rsid w:val="00784800"/>
    <w:rsid w:val="00785947"/>
    <w:rsid w:val="00786605"/>
    <w:rsid w:val="00786A15"/>
    <w:rsid w:val="007907A0"/>
    <w:rsid w:val="007914E4"/>
    <w:rsid w:val="007914F3"/>
    <w:rsid w:val="00791BFC"/>
    <w:rsid w:val="00791F2A"/>
    <w:rsid w:val="007926D8"/>
    <w:rsid w:val="00792720"/>
    <w:rsid w:val="0079273B"/>
    <w:rsid w:val="00792B69"/>
    <w:rsid w:val="00792DF5"/>
    <w:rsid w:val="0079300E"/>
    <w:rsid w:val="0079373D"/>
    <w:rsid w:val="007938F1"/>
    <w:rsid w:val="00793CDD"/>
    <w:rsid w:val="00793F73"/>
    <w:rsid w:val="00794236"/>
    <w:rsid w:val="00794BC4"/>
    <w:rsid w:val="00794F1E"/>
    <w:rsid w:val="00795316"/>
    <w:rsid w:val="0079538C"/>
    <w:rsid w:val="00795C50"/>
    <w:rsid w:val="00796212"/>
    <w:rsid w:val="007962DB"/>
    <w:rsid w:val="00797952"/>
    <w:rsid w:val="00797A1F"/>
    <w:rsid w:val="00797A22"/>
    <w:rsid w:val="00797B88"/>
    <w:rsid w:val="007A0586"/>
    <w:rsid w:val="007A098E"/>
    <w:rsid w:val="007A149D"/>
    <w:rsid w:val="007A1BDE"/>
    <w:rsid w:val="007A2B87"/>
    <w:rsid w:val="007A2C10"/>
    <w:rsid w:val="007A4ACE"/>
    <w:rsid w:val="007A5765"/>
    <w:rsid w:val="007A5B44"/>
    <w:rsid w:val="007A5B89"/>
    <w:rsid w:val="007A5BEE"/>
    <w:rsid w:val="007A65C9"/>
    <w:rsid w:val="007A686C"/>
    <w:rsid w:val="007A74BB"/>
    <w:rsid w:val="007A77FC"/>
    <w:rsid w:val="007A78CC"/>
    <w:rsid w:val="007A7EC9"/>
    <w:rsid w:val="007A7F48"/>
    <w:rsid w:val="007B058E"/>
    <w:rsid w:val="007B0864"/>
    <w:rsid w:val="007B0BB7"/>
    <w:rsid w:val="007B0E05"/>
    <w:rsid w:val="007B0ED0"/>
    <w:rsid w:val="007B0F9E"/>
    <w:rsid w:val="007B19A9"/>
    <w:rsid w:val="007B1E7E"/>
    <w:rsid w:val="007B2379"/>
    <w:rsid w:val="007B2509"/>
    <w:rsid w:val="007B269A"/>
    <w:rsid w:val="007B2BDF"/>
    <w:rsid w:val="007B3BC2"/>
    <w:rsid w:val="007B3C69"/>
    <w:rsid w:val="007B5316"/>
    <w:rsid w:val="007B5DB4"/>
    <w:rsid w:val="007B6190"/>
    <w:rsid w:val="007B6A0C"/>
    <w:rsid w:val="007B7046"/>
    <w:rsid w:val="007B7DB6"/>
    <w:rsid w:val="007B7E4B"/>
    <w:rsid w:val="007C0795"/>
    <w:rsid w:val="007C11D4"/>
    <w:rsid w:val="007C13AC"/>
    <w:rsid w:val="007C14AD"/>
    <w:rsid w:val="007C1521"/>
    <w:rsid w:val="007C1A9E"/>
    <w:rsid w:val="007C1ABC"/>
    <w:rsid w:val="007C2DC7"/>
    <w:rsid w:val="007C3196"/>
    <w:rsid w:val="007C503D"/>
    <w:rsid w:val="007C54E2"/>
    <w:rsid w:val="007C5947"/>
    <w:rsid w:val="007C6C61"/>
    <w:rsid w:val="007C6F96"/>
    <w:rsid w:val="007C7E1F"/>
    <w:rsid w:val="007D00A6"/>
    <w:rsid w:val="007D08BB"/>
    <w:rsid w:val="007D1085"/>
    <w:rsid w:val="007D1926"/>
    <w:rsid w:val="007D198B"/>
    <w:rsid w:val="007D1D62"/>
    <w:rsid w:val="007D2518"/>
    <w:rsid w:val="007D297B"/>
    <w:rsid w:val="007D2B29"/>
    <w:rsid w:val="007D362A"/>
    <w:rsid w:val="007D3950"/>
    <w:rsid w:val="007D3C15"/>
    <w:rsid w:val="007D467E"/>
    <w:rsid w:val="007D4AF8"/>
    <w:rsid w:val="007D4D44"/>
    <w:rsid w:val="007D50FF"/>
    <w:rsid w:val="007D5727"/>
    <w:rsid w:val="007D58A9"/>
    <w:rsid w:val="007D67C7"/>
    <w:rsid w:val="007D6B5D"/>
    <w:rsid w:val="007D7098"/>
    <w:rsid w:val="007D7FFC"/>
    <w:rsid w:val="007E012B"/>
    <w:rsid w:val="007E0339"/>
    <w:rsid w:val="007E11B3"/>
    <w:rsid w:val="007E13E3"/>
    <w:rsid w:val="007E1454"/>
    <w:rsid w:val="007E1E88"/>
    <w:rsid w:val="007E21DF"/>
    <w:rsid w:val="007E27C9"/>
    <w:rsid w:val="007E2C89"/>
    <w:rsid w:val="007E36D6"/>
    <w:rsid w:val="007E38AD"/>
    <w:rsid w:val="007E3F70"/>
    <w:rsid w:val="007E40A2"/>
    <w:rsid w:val="007E4100"/>
    <w:rsid w:val="007E41CB"/>
    <w:rsid w:val="007E5479"/>
    <w:rsid w:val="007E54D7"/>
    <w:rsid w:val="007E5942"/>
    <w:rsid w:val="007E5AC9"/>
    <w:rsid w:val="007E5E9C"/>
    <w:rsid w:val="007E5F8E"/>
    <w:rsid w:val="007E6620"/>
    <w:rsid w:val="007E6BEB"/>
    <w:rsid w:val="007E6DE8"/>
    <w:rsid w:val="007E77F9"/>
    <w:rsid w:val="007E7844"/>
    <w:rsid w:val="007E79A4"/>
    <w:rsid w:val="007E7E49"/>
    <w:rsid w:val="007F072E"/>
    <w:rsid w:val="007F1039"/>
    <w:rsid w:val="007F18EE"/>
    <w:rsid w:val="007F1926"/>
    <w:rsid w:val="007F20EE"/>
    <w:rsid w:val="007F2366"/>
    <w:rsid w:val="007F329B"/>
    <w:rsid w:val="007F330C"/>
    <w:rsid w:val="007F3638"/>
    <w:rsid w:val="007F3EA5"/>
    <w:rsid w:val="007F5475"/>
    <w:rsid w:val="007F6EC7"/>
    <w:rsid w:val="007F75A8"/>
    <w:rsid w:val="007F7EA7"/>
    <w:rsid w:val="0080044D"/>
    <w:rsid w:val="00802FC5"/>
    <w:rsid w:val="00803A0A"/>
    <w:rsid w:val="00805607"/>
    <w:rsid w:val="0080610D"/>
    <w:rsid w:val="008064B8"/>
    <w:rsid w:val="00806AC4"/>
    <w:rsid w:val="008072DA"/>
    <w:rsid w:val="0080737E"/>
    <w:rsid w:val="00807786"/>
    <w:rsid w:val="008077DC"/>
    <w:rsid w:val="00810624"/>
    <w:rsid w:val="0081078F"/>
    <w:rsid w:val="008107E9"/>
    <w:rsid w:val="008117FD"/>
    <w:rsid w:val="00811ACC"/>
    <w:rsid w:val="00811B8C"/>
    <w:rsid w:val="00811E37"/>
    <w:rsid w:val="00811E82"/>
    <w:rsid w:val="00812782"/>
    <w:rsid w:val="0081355F"/>
    <w:rsid w:val="008138C1"/>
    <w:rsid w:val="00813982"/>
    <w:rsid w:val="008139FD"/>
    <w:rsid w:val="00813B59"/>
    <w:rsid w:val="008143CA"/>
    <w:rsid w:val="00815482"/>
    <w:rsid w:val="00815505"/>
    <w:rsid w:val="00815DA5"/>
    <w:rsid w:val="00815E16"/>
    <w:rsid w:val="00816255"/>
    <w:rsid w:val="00816B48"/>
    <w:rsid w:val="00817577"/>
    <w:rsid w:val="0082030D"/>
    <w:rsid w:val="008204A2"/>
    <w:rsid w:val="00820548"/>
    <w:rsid w:val="008208CB"/>
    <w:rsid w:val="00820B60"/>
    <w:rsid w:val="00820DEE"/>
    <w:rsid w:val="00821363"/>
    <w:rsid w:val="00821952"/>
    <w:rsid w:val="00821BB7"/>
    <w:rsid w:val="00822070"/>
    <w:rsid w:val="00822142"/>
    <w:rsid w:val="008222FE"/>
    <w:rsid w:val="00822E59"/>
    <w:rsid w:val="00822EA3"/>
    <w:rsid w:val="00822F85"/>
    <w:rsid w:val="00823EDF"/>
    <w:rsid w:val="00824168"/>
    <w:rsid w:val="0082437A"/>
    <w:rsid w:val="00824E4C"/>
    <w:rsid w:val="00824EBE"/>
    <w:rsid w:val="00826999"/>
    <w:rsid w:val="00826AE4"/>
    <w:rsid w:val="0082721C"/>
    <w:rsid w:val="0082753D"/>
    <w:rsid w:val="00827FCD"/>
    <w:rsid w:val="008304AF"/>
    <w:rsid w:val="00830882"/>
    <w:rsid w:val="008308C5"/>
    <w:rsid w:val="00830ACB"/>
    <w:rsid w:val="00830E55"/>
    <w:rsid w:val="00830FAC"/>
    <w:rsid w:val="0083127F"/>
    <w:rsid w:val="008312B9"/>
    <w:rsid w:val="008316D1"/>
    <w:rsid w:val="00831C53"/>
    <w:rsid w:val="00831EDC"/>
    <w:rsid w:val="00832700"/>
    <w:rsid w:val="00832898"/>
    <w:rsid w:val="008328BE"/>
    <w:rsid w:val="008328E9"/>
    <w:rsid w:val="008341C4"/>
    <w:rsid w:val="00834471"/>
    <w:rsid w:val="008350F7"/>
    <w:rsid w:val="0083513E"/>
    <w:rsid w:val="0083524E"/>
    <w:rsid w:val="0083537E"/>
    <w:rsid w:val="00835499"/>
    <w:rsid w:val="00835A0A"/>
    <w:rsid w:val="00835ECD"/>
    <w:rsid w:val="00836027"/>
    <w:rsid w:val="00836373"/>
    <w:rsid w:val="008369E5"/>
    <w:rsid w:val="008377E3"/>
    <w:rsid w:val="008378E7"/>
    <w:rsid w:val="00837AB1"/>
    <w:rsid w:val="00837C18"/>
    <w:rsid w:val="008405F1"/>
    <w:rsid w:val="00840667"/>
    <w:rsid w:val="008408E8"/>
    <w:rsid w:val="0084148E"/>
    <w:rsid w:val="00841D54"/>
    <w:rsid w:val="00841F26"/>
    <w:rsid w:val="00842BDD"/>
    <w:rsid w:val="00842C27"/>
    <w:rsid w:val="00842C5E"/>
    <w:rsid w:val="00842E36"/>
    <w:rsid w:val="0084314E"/>
    <w:rsid w:val="008437E7"/>
    <w:rsid w:val="00843C93"/>
    <w:rsid w:val="00844659"/>
    <w:rsid w:val="00844882"/>
    <w:rsid w:val="00844DEA"/>
    <w:rsid w:val="00845B66"/>
    <w:rsid w:val="00847535"/>
    <w:rsid w:val="00847CF2"/>
    <w:rsid w:val="0085027D"/>
    <w:rsid w:val="00850365"/>
    <w:rsid w:val="00850566"/>
    <w:rsid w:val="0085126C"/>
    <w:rsid w:val="008525EC"/>
    <w:rsid w:val="0085275A"/>
    <w:rsid w:val="0085295D"/>
    <w:rsid w:val="00852B3C"/>
    <w:rsid w:val="00852CA0"/>
    <w:rsid w:val="00852FFA"/>
    <w:rsid w:val="008530D6"/>
    <w:rsid w:val="008531D3"/>
    <w:rsid w:val="008532E6"/>
    <w:rsid w:val="00853E48"/>
    <w:rsid w:val="00853F2A"/>
    <w:rsid w:val="00853FF2"/>
    <w:rsid w:val="008548AC"/>
    <w:rsid w:val="00854B81"/>
    <w:rsid w:val="00854C9C"/>
    <w:rsid w:val="008551F2"/>
    <w:rsid w:val="00855910"/>
    <w:rsid w:val="00855D17"/>
    <w:rsid w:val="00856017"/>
    <w:rsid w:val="008573C0"/>
    <w:rsid w:val="0085795D"/>
    <w:rsid w:val="00857F0F"/>
    <w:rsid w:val="00857F27"/>
    <w:rsid w:val="00861D80"/>
    <w:rsid w:val="00862936"/>
    <w:rsid w:val="00862EAC"/>
    <w:rsid w:val="0086524C"/>
    <w:rsid w:val="00865E39"/>
    <w:rsid w:val="0086603C"/>
    <w:rsid w:val="008661B9"/>
    <w:rsid w:val="0086745D"/>
    <w:rsid w:val="008674AB"/>
    <w:rsid w:val="0086785A"/>
    <w:rsid w:val="008701AB"/>
    <w:rsid w:val="00870954"/>
    <w:rsid w:val="00870BF0"/>
    <w:rsid w:val="008716D8"/>
    <w:rsid w:val="00872077"/>
    <w:rsid w:val="008730B6"/>
    <w:rsid w:val="00873665"/>
    <w:rsid w:val="00873A2B"/>
    <w:rsid w:val="00873D1F"/>
    <w:rsid w:val="0087408A"/>
    <w:rsid w:val="00875ABA"/>
    <w:rsid w:val="00875E8F"/>
    <w:rsid w:val="00876585"/>
    <w:rsid w:val="00876733"/>
    <w:rsid w:val="00876C75"/>
    <w:rsid w:val="008771D6"/>
    <w:rsid w:val="008776B0"/>
    <w:rsid w:val="00880063"/>
    <w:rsid w:val="0088006C"/>
    <w:rsid w:val="0088012D"/>
    <w:rsid w:val="00881696"/>
    <w:rsid w:val="00881703"/>
    <w:rsid w:val="00881C47"/>
    <w:rsid w:val="008821CE"/>
    <w:rsid w:val="00882957"/>
    <w:rsid w:val="00882C14"/>
    <w:rsid w:val="008831D9"/>
    <w:rsid w:val="008840E0"/>
    <w:rsid w:val="00884237"/>
    <w:rsid w:val="00884CB7"/>
    <w:rsid w:val="00885A77"/>
    <w:rsid w:val="0088721F"/>
    <w:rsid w:val="00887583"/>
    <w:rsid w:val="00891445"/>
    <w:rsid w:val="0089217E"/>
    <w:rsid w:val="00892570"/>
    <w:rsid w:val="00892781"/>
    <w:rsid w:val="00892866"/>
    <w:rsid w:val="00892994"/>
    <w:rsid w:val="0089304E"/>
    <w:rsid w:val="008939BF"/>
    <w:rsid w:val="00894C35"/>
    <w:rsid w:val="00894EAC"/>
    <w:rsid w:val="00894FE1"/>
    <w:rsid w:val="00895325"/>
    <w:rsid w:val="008954F4"/>
    <w:rsid w:val="0089578F"/>
    <w:rsid w:val="0089595C"/>
    <w:rsid w:val="00895A28"/>
    <w:rsid w:val="00895AAC"/>
    <w:rsid w:val="00895B4C"/>
    <w:rsid w:val="00895FCD"/>
    <w:rsid w:val="00897183"/>
    <w:rsid w:val="008973D5"/>
    <w:rsid w:val="0089788A"/>
    <w:rsid w:val="008A04AB"/>
    <w:rsid w:val="008A04CF"/>
    <w:rsid w:val="008A07E4"/>
    <w:rsid w:val="008A104D"/>
    <w:rsid w:val="008A133E"/>
    <w:rsid w:val="008A2992"/>
    <w:rsid w:val="008A29FC"/>
    <w:rsid w:val="008A2B5C"/>
    <w:rsid w:val="008A3DA9"/>
    <w:rsid w:val="008A3E3C"/>
    <w:rsid w:val="008A440B"/>
    <w:rsid w:val="008A5547"/>
    <w:rsid w:val="008A57DE"/>
    <w:rsid w:val="008A5AFD"/>
    <w:rsid w:val="008A6CD4"/>
    <w:rsid w:val="008A72E2"/>
    <w:rsid w:val="008A74BF"/>
    <w:rsid w:val="008A775D"/>
    <w:rsid w:val="008A788A"/>
    <w:rsid w:val="008B1070"/>
    <w:rsid w:val="008B188F"/>
    <w:rsid w:val="008B1DE9"/>
    <w:rsid w:val="008B257D"/>
    <w:rsid w:val="008B3022"/>
    <w:rsid w:val="008B36D7"/>
    <w:rsid w:val="008B3792"/>
    <w:rsid w:val="008B38BE"/>
    <w:rsid w:val="008B3DCD"/>
    <w:rsid w:val="008B47B4"/>
    <w:rsid w:val="008B48B3"/>
    <w:rsid w:val="008B49C3"/>
    <w:rsid w:val="008B4A29"/>
    <w:rsid w:val="008B5396"/>
    <w:rsid w:val="008B581F"/>
    <w:rsid w:val="008B5F8B"/>
    <w:rsid w:val="008B62A9"/>
    <w:rsid w:val="008B6513"/>
    <w:rsid w:val="008B711B"/>
    <w:rsid w:val="008B72AE"/>
    <w:rsid w:val="008B74DD"/>
    <w:rsid w:val="008B7D2B"/>
    <w:rsid w:val="008C011C"/>
    <w:rsid w:val="008C0F47"/>
    <w:rsid w:val="008C0FD0"/>
    <w:rsid w:val="008C2F09"/>
    <w:rsid w:val="008C31A9"/>
    <w:rsid w:val="008C3211"/>
    <w:rsid w:val="008C3418"/>
    <w:rsid w:val="008C341A"/>
    <w:rsid w:val="008C394E"/>
    <w:rsid w:val="008C40EC"/>
    <w:rsid w:val="008C4628"/>
    <w:rsid w:val="008C4906"/>
    <w:rsid w:val="008C4913"/>
    <w:rsid w:val="008C49F2"/>
    <w:rsid w:val="008C4AB5"/>
    <w:rsid w:val="008C4B46"/>
    <w:rsid w:val="008C4CEB"/>
    <w:rsid w:val="008C5246"/>
    <w:rsid w:val="008C5478"/>
    <w:rsid w:val="008C57E5"/>
    <w:rsid w:val="008C5AD6"/>
    <w:rsid w:val="008C5B80"/>
    <w:rsid w:val="008C5D4E"/>
    <w:rsid w:val="008C5EBE"/>
    <w:rsid w:val="008C607E"/>
    <w:rsid w:val="008C68CA"/>
    <w:rsid w:val="008C7758"/>
    <w:rsid w:val="008C7902"/>
    <w:rsid w:val="008C7A4B"/>
    <w:rsid w:val="008D0020"/>
    <w:rsid w:val="008D09D1"/>
    <w:rsid w:val="008D0C05"/>
    <w:rsid w:val="008D0EF4"/>
    <w:rsid w:val="008D151A"/>
    <w:rsid w:val="008D5000"/>
    <w:rsid w:val="008D507F"/>
    <w:rsid w:val="008D58BD"/>
    <w:rsid w:val="008D668D"/>
    <w:rsid w:val="008D6888"/>
    <w:rsid w:val="008D6BAA"/>
    <w:rsid w:val="008D6D40"/>
    <w:rsid w:val="008D71CE"/>
    <w:rsid w:val="008D7212"/>
    <w:rsid w:val="008E0154"/>
    <w:rsid w:val="008E091F"/>
    <w:rsid w:val="008E0E94"/>
    <w:rsid w:val="008E1234"/>
    <w:rsid w:val="008E197A"/>
    <w:rsid w:val="008E1F49"/>
    <w:rsid w:val="008E20F4"/>
    <w:rsid w:val="008E22C4"/>
    <w:rsid w:val="008E25B6"/>
    <w:rsid w:val="008E25BE"/>
    <w:rsid w:val="008E407F"/>
    <w:rsid w:val="008E444B"/>
    <w:rsid w:val="008E4B49"/>
    <w:rsid w:val="008E5517"/>
    <w:rsid w:val="008E5664"/>
    <w:rsid w:val="008E5787"/>
    <w:rsid w:val="008F039B"/>
    <w:rsid w:val="008F06F1"/>
    <w:rsid w:val="008F09D8"/>
    <w:rsid w:val="008F133E"/>
    <w:rsid w:val="008F173F"/>
    <w:rsid w:val="008F1C67"/>
    <w:rsid w:val="008F238D"/>
    <w:rsid w:val="008F2611"/>
    <w:rsid w:val="008F3FA5"/>
    <w:rsid w:val="008F4312"/>
    <w:rsid w:val="008F48C6"/>
    <w:rsid w:val="008F4C21"/>
    <w:rsid w:val="008F4C86"/>
    <w:rsid w:val="008F4F74"/>
    <w:rsid w:val="008F519E"/>
    <w:rsid w:val="008F6CE3"/>
    <w:rsid w:val="0090062C"/>
    <w:rsid w:val="0090301E"/>
    <w:rsid w:val="009034D3"/>
    <w:rsid w:val="00903884"/>
    <w:rsid w:val="00903CDB"/>
    <w:rsid w:val="00904130"/>
    <w:rsid w:val="009057D2"/>
    <w:rsid w:val="00905A7F"/>
    <w:rsid w:val="00905BE1"/>
    <w:rsid w:val="00905CA4"/>
    <w:rsid w:val="00905ED9"/>
    <w:rsid w:val="009060DF"/>
    <w:rsid w:val="00906247"/>
    <w:rsid w:val="009062FD"/>
    <w:rsid w:val="009064A2"/>
    <w:rsid w:val="00907CF0"/>
    <w:rsid w:val="00910128"/>
    <w:rsid w:val="00910A3F"/>
    <w:rsid w:val="00910F8F"/>
    <w:rsid w:val="0091118D"/>
    <w:rsid w:val="00911830"/>
    <w:rsid w:val="0091261A"/>
    <w:rsid w:val="00912DAF"/>
    <w:rsid w:val="0091339A"/>
    <w:rsid w:val="009148AD"/>
    <w:rsid w:val="00914B92"/>
    <w:rsid w:val="009155BC"/>
    <w:rsid w:val="00915758"/>
    <w:rsid w:val="00915A29"/>
    <w:rsid w:val="00915E96"/>
    <w:rsid w:val="0091674E"/>
    <w:rsid w:val="009168FE"/>
    <w:rsid w:val="00916D30"/>
    <w:rsid w:val="00917114"/>
    <w:rsid w:val="0091774C"/>
    <w:rsid w:val="00920106"/>
    <w:rsid w:val="00920333"/>
    <w:rsid w:val="00920771"/>
    <w:rsid w:val="00920C8A"/>
    <w:rsid w:val="00921C92"/>
    <w:rsid w:val="009225A7"/>
    <w:rsid w:val="009229A9"/>
    <w:rsid w:val="009233BA"/>
    <w:rsid w:val="00923C02"/>
    <w:rsid w:val="00923CCB"/>
    <w:rsid w:val="00924519"/>
    <w:rsid w:val="009250C5"/>
    <w:rsid w:val="00925583"/>
    <w:rsid w:val="0092560D"/>
    <w:rsid w:val="0092590E"/>
    <w:rsid w:val="009259D4"/>
    <w:rsid w:val="00925A39"/>
    <w:rsid w:val="009278D5"/>
    <w:rsid w:val="00927EF3"/>
    <w:rsid w:val="00927FEB"/>
    <w:rsid w:val="00930403"/>
    <w:rsid w:val="009304C2"/>
    <w:rsid w:val="0093063C"/>
    <w:rsid w:val="009308FC"/>
    <w:rsid w:val="009317BC"/>
    <w:rsid w:val="009319BB"/>
    <w:rsid w:val="00931C89"/>
    <w:rsid w:val="00932AB3"/>
    <w:rsid w:val="00932BAD"/>
    <w:rsid w:val="00932F94"/>
    <w:rsid w:val="00934352"/>
    <w:rsid w:val="009346B2"/>
    <w:rsid w:val="00934930"/>
    <w:rsid w:val="00934BB2"/>
    <w:rsid w:val="009353EA"/>
    <w:rsid w:val="00935798"/>
    <w:rsid w:val="0093666E"/>
    <w:rsid w:val="00936989"/>
    <w:rsid w:val="00936D66"/>
    <w:rsid w:val="00937415"/>
    <w:rsid w:val="009377C9"/>
    <w:rsid w:val="0093797F"/>
    <w:rsid w:val="0094033A"/>
    <w:rsid w:val="009405D0"/>
    <w:rsid w:val="00940696"/>
    <w:rsid w:val="0094091B"/>
    <w:rsid w:val="009409F4"/>
    <w:rsid w:val="00940EA4"/>
    <w:rsid w:val="00941581"/>
    <w:rsid w:val="00941A8D"/>
    <w:rsid w:val="00941CDA"/>
    <w:rsid w:val="00943027"/>
    <w:rsid w:val="00943A02"/>
    <w:rsid w:val="0094412B"/>
    <w:rsid w:val="009441DB"/>
    <w:rsid w:val="00944591"/>
    <w:rsid w:val="00944CAA"/>
    <w:rsid w:val="00944D72"/>
    <w:rsid w:val="00944EF3"/>
    <w:rsid w:val="00945377"/>
    <w:rsid w:val="009459AC"/>
    <w:rsid w:val="009459D6"/>
    <w:rsid w:val="00945D55"/>
    <w:rsid w:val="009460BB"/>
    <w:rsid w:val="00946224"/>
    <w:rsid w:val="00946403"/>
    <w:rsid w:val="00946444"/>
    <w:rsid w:val="009467B8"/>
    <w:rsid w:val="00946EAB"/>
    <w:rsid w:val="009475C2"/>
    <w:rsid w:val="00947C26"/>
    <w:rsid w:val="00947FF8"/>
    <w:rsid w:val="009501BB"/>
    <w:rsid w:val="009506EF"/>
    <w:rsid w:val="009509D2"/>
    <w:rsid w:val="00950EFC"/>
    <w:rsid w:val="0095165A"/>
    <w:rsid w:val="00951CE8"/>
    <w:rsid w:val="009521F1"/>
    <w:rsid w:val="009522BD"/>
    <w:rsid w:val="00952360"/>
    <w:rsid w:val="009525B3"/>
    <w:rsid w:val="00952C23"/>
    <w:rsid w:val="00952D70"/>
    <w:rsid w:val="00953565"/>
    <w:rsid w:val="009542F0"/>
    <w:rsid w:val="00954C90"/>
    <w:rsid w:val="00954D9E"/>
    <w:rsid w:val="00955651"/>
    <w:rsid w:val="00955A8E"/>
    <w:rsid w:val="00955E45"/>
    <w:rsid w:val="00955FD1"/>
    <w:rsid w:val="0095603A"/>
    <w:rsid w:val="009568A7"/>
    <w:rsid w:val="00956EF4"/>
    <w:rsid w:val="0095758E"/>
    <w:rsid w:val="009606DB"/>
    <w:rsid w:val="00961347"/>
    <w:rsid w:val="009618B9"/>
    <w:rsid w:val="00962267"/>
    <w:rsid w:val="00962377"/>
    <w:rsid w:val="00962382"/>
    <w:rsid w:val="009627C7"/>
    <w:rsid w:val="00962886"/>
    <w:rsid w:val="00962BCC"/>
    <w:rsid w:val="00963C58"/>
    <w:rsid w:val="00964681"/>
    <w:rsid w:val="0096497A"/>
    <w:rsid w:val="00965252"/>
    <w:rsid w:val="00965473"/>
    <w:rsid w:val="00965E0B"/>
    <w:rsid w:val="00967192"/>
    <w:rsid w:val="00967FC7"/>
    <w:rsid w:val="00970206"/>
    <w:rsid w:val="009704BC"/>
    <w:rsid w:val="00970C0C"/>
    <w:rsid w:val="0097180F"/>
    <w:rsid w:val="009723A1"/>
    <w:rsid w:val="00972BAD"/>
    <w:rsid w:val="00972DB2"/>
    <w:rsid w:val="00972E97"/>
    <w:rsid w:val="00972FBA"/>
    <w:rsid w:val="00973614"/>
    <w:rsid w:val="009736CC"/>
    <w:rsid w:val="00973896"/>
    <w:rsid w:val="00973CC2"/>
    <w:rsid w:val="009742AB"/>
    <w:rsid w:val="00974874"/>
    <w:rsid w:val="009749B1"/>
    <w:rsid w:val="00974E1F"/>
    <w:rsid w:val="009751C7"/>
    <w:rsid w:val="00975E1D"/>
    <w:rsid w:val="00976993"/>
    <w:rsid w:val="0097724C"/>
    <w:rsid w:val="009777AF"/>
    <w:rsid w:val="00977E25"/>
    <w:rsid w:val="00980529"/>
    <w:rsid w:val="00980785"/>
    <w:rsid w:val="00980866"/>
    <w:rsid w:val="009808DC"/>
    <w:rsid w:val="00980D24"/>
    <w:rsid w:val="009814D8"/>
    <w:rsid w:val="00981731"/>
    <w:rsid w:val="00982037"/>
    <w:rsid w:val="009822AD"/>
    <w:rsid w:val="009824DF"/>
    <w:rsid w:val="0098358E"/>
    <w:rsid w:val="00983C2E"/>
    <w:rsid w:val="00983E36"/>
    <w:rsid w:val="0098405A"/>
    <w:rsid w:val="0098426F"/>
    <w:rsid w:val="009843FA"/>
    <w:rsid w:val="00986610"/>
    <w:rsid w:val="009877D2"/>
    <w:rsid w:val="0098780B"/>
    <w:rsid w:val="00987845"/>
    <w:rsid w:val="00987F7B"/>
    <w:rsid w:val="00990965"/>
    <w:rsid w:val="00991A93"/>
    <w:rsid w:val="00992857"/>
    <w:rsid w:val="009928D5"/>
    <w:rsid w:val="009931C7"/>
    <w:rsid w:val="00993947"/>
    <w:rsid w:val="00993AA3"/>
    <w:rsid w:val="009948C1"/>
    <w:rsid w:val="00995B27"/>
    <w:rsid w:val="00996166"/>
    <w:rsid w:val="00996769"/>
    <w:rsid w:val="00996772"/>
    <w:rsid w:val="00996C9F"/>
    <w:rsid w:val="00997037"/>
    <w:rsid w:val="00997529"/>
    <w:rsid w:val="00997A7D"/>
    <w:rsid w:val="009A0E5E"/>
    <w:rsid w:val="009A0F09"/>
    <w:rsid w:val="009A1229"/>
    <w:rsid w:val="009A12F2"/>
    <w:rsid w:val="009A1835"/>
    <w:rsid w:val="009A24F9"/>
    <w:rsid w:val="009A2E63"/>
    <w:rsid w:val="009A3188"/>
    <w:rsid w:val="009A3A3D"/>
    <w:rsid w:val="009A4083"/>
    <w:rsid w:val="009A44FA"/>
    <w:rsid w:val="009A4689"/>
    <w:rsid w:val="009A5698"/>
    <w:rsid w:val="009A6BB1"/>
    <w:rsid w:val="009B00E6"/>
    <w:rsid w:val="009B0184"/>
    <w:rsid w:val="009B09CD"/>
    <w:rsid w:val="009B0A92"/>
    <w:rsid w:val="009B1028"/>
    <w:rsid w:val="009B102E"/>
    <w:rsid w:val="009B1E00"/>
    <w:rsid w:val="009B2383"/>
    <w:rsid w:val="009B3AF8"/>
    <w:rsid w:val="009B3EC7"/>
    <w:rsid w:val="009B4078"/>
    <w:rsid w:val="009B4356"/>
    <w:rsid w:val="009B44E4"/>
    <w:rsid w:val="009B4872"/>
    <w:rsid w:val="009B4CC9"/>
    <w:rsid w:val="009B54E7"/>
    <w:rsid w:val="009B577D"/>
    <w:rsid w:val="009B596B"/>
    <w:rsid w:val="009B5A6F"/>
    <w:rsid w:val="009B5A8C"/>
    <w:rsid w:val="009B6193"/>
    <w:rsid w:val="009B740C"/>
    <w:rsid w:val="009C0404"/>
    <w:rsid w:val="009C0566"/>
    <w:rsid w:val="009C07D4"/>
    <w:rsid w:val="009C0A18"/>
    <w:rsid w:val="009C0EF8"/>
    <w:rsid w:val="009C0F46"/>
    <w:rsid w:val="009C1272"/>
    <w:rsid w:val="009C1595"/>
    <w:rsid w:val="009C1726"/>
    <w:rsid w:val="009C23A8"/>
    <w:rsid w:val="009C2AC9"/>
    <w:rsid w:val="009C2B44"/>
    <w:rsid w:val="009C2F2E"/>
    <w:rsid w:val="009C30AA"/>
    <w:rsid w:val="009C35E6"/>
    <w:rsid w:val="009C43D1"/>
    <w:rsid w:val="009C4A81"/>
    <w:rsid w:val="009C5608"/>
    <w:rsid w:val="009C59A6"/>
    <w:rsid w:val="009C59FC"/>
    <w:rsid w:val="009C5BA9"/>
    <w:rsid w:val="009C6A52"/>
    <w:rsid w:val="009C74A8"/>
    <w:rsid w:val="009D006D"/>
    <w:rsid w:val="009D068B"/>
    <w:rsid w:val="009D0A30"/>
    <w:rsid w:val="009D0AB2"/>
    <w:rsid w:val="009D11C5"/>
    <w:rsid w:val="009D1575"/>
    <w:rsid w:val="009D15DD"/>
    <w:rsid w:val="009D1A73"/>
    <w:rsid w:val="009D2BF6"/>
    <w:rsid w:val="009D3276"/>
    <w:rsid w:val="009D3715"/>
    <w:rsid w:val="009D3EFF"/>
    <w:rsid w:val="009D444C"/>
    <w:rsid w:val="009D4525"/>
    <w:rsid w:val="009D473A"/>
    <w:rsid w:val="009D4B14"/>
    <w:rsid w:val="009D5577"/>
    <w:rsid w:val="009D5952"/>
    <w:rsid w:val="009D6105"/>
    <w:rsid w:val="009D6A4A"/>
    <w:rsid w:val="009D72CC"/>
    <w:rsid w:val="009E0ACE"/>
    <w:rsid w:val="009E0D69"/>
    <w:rsid w:val="009E0DCF"/>
    <w:rsid w:val="009E0E79"/>
    <w:rsid w:val="009E1533"/>
    <w:rsid w:val="009E16D8"/>
    <w:rsid w:val="009E1EBE"/>
    <w:rsid w:val="009E232D"/>
    <w:rsid w:val="009E2383"/>
    <w:rsid w:val="009E2715"/>
    <w:rsid w:val="009E2785"/>
    <w:rsid w:val="009E2FA9"/>
    <w:rsid w:val="009E3804"/>
    <w:rsid w:val="009E3BB3"/>
    <w:rsid w:val="009E3FD2"/>
    <w:rsid w:val="009E453C"/>
    <w:rsid w:val="009E4ABC"/>
    <w:rsid w:val="009E52C3"/>
    <w:rsid w:val="009E530F"/>
    <w:rsid w:val="009E5870"/>
    <w:rsid w:val="009E61AC"/>
    <w:rsid w:val="009E6485"/>
    <w:rsid w:val="009E6EA5"/>
    <w:rsid w:val="009E750B"/>
    <w:rsid w:val="009E7A6A"/>
    <w:rsid w:val="009F08F6"/>
    <w:rsid w:val="009F0CDB"/>
    <w:rsid w:val="009F0EA4"/>
    <w:rsid w:val="009F1993"/>
    <w:rsid w:val="009F2308"/>
    <w:rsid w:val="009F2A0F"/>
    <w:rsid w:val="009F2FCB"/>
    <w:rsid w:val="009F31DF"/>
    <w:rsid w:val="009F3403"/>
    <w:rsid w:val="009F39CB"/>
    <w:rsid w:val="009F3F07"/>
    <w:rsid w:val="009F4545"/>
    <w:rsid w:val="009F599D"/>
    <w:rsid w:val="009F682B"/>
    <w:rsid w:val="009F72B9"/>
    <w:rsid w:val="009F7CDA"/>
    <w:rsid w:val="009F7CEA"/>
    <w:rsid w:val="009F7E7A"/>
    <w:rsid w:val="00A00347"/>
    <w:rsid w:val="00A00BCC"/>
    <w:rsid w:val="00A00EE5"/>
    <w:rsid w:val="00A01FB8"/>
    <w:rsid w:val="00A03489"/>
    <w:rsid w:val="00A03832"/>
    <w:rsid w:val="00A043C2"/>
    <w:rsid w:val="00A047C0"/>
    <w:rsid w:val="00A0486F"/>
    <w:rsid w:val="00A049C9"/>
    <w:rsid w:val="00A049E2"/>
    <w:rsid w:val="00A05320"/>
    <w:rsid w:val="00A054DF"/>
    <w:rsid w:val="00A061AF"/>
    <w:rsid w:val="00A061CD"/>
    <w:rsid w:val="00A06411"/>
    <w:rsid w:val="00A06AE1"/>
    <w:rsid w:val="00A070C0"/>
    <w:rsid w:val="00A077D4"/>
    <w:rsid w:val="00A1050D"/>
    <w:rsid w:val="00A10A84"/>
    <w:rsid w:val="00A10B3E"/>
    <w:rsid w:val="00A111E9"/>
    <w:rsid w:val="00A119F1"/>
    <w:rsid w:val="00A11C6A"/>
    <w:rsid w:val="00A11C74"/>
    <w:rsid w:val="00A11CD2"/>
    <w:rsid w:val="00A12364"/>
    <w:rsid w:val="00A12B34"/>
    <w:rsid w:val="00A1344B"/>
    <w:rsid w:val="00A13908"/>
    <w:rsid w:val="00A1471D"/>
    <w:rsid w:val="00A151FD"/>
    <w:rsid w:val="00A152E6"/>
    <w:rsid w:val="00A15EB1"/>
    <w:rsid w:val="00A16C49"/>
    <w:rsid w:val="00A16FD2"/>
    <w:rsid w:val="00A17B98"/>
    <w:rsid w:val="00A17C0E"/>
    <w:rsid w:val="00A20076"/>
    <w:rsid w:val="00A200E9"/>
    <w:rsid w:val="00A201AB"/>
    <w:rsid w:val="00A211AE"/>
    <w:rsid w:val="00A216A2"/>
    <w:rsid w:val="00A219E7"/>
    <w:rsid w:val="00A2290B"/>
    <w:rsid w:val="00A229E4"/>
    <w:rsid w:val="00A23753"/>
    <w:rsid w:val="00A2417A"/>
    <w:rsid w:val="00A246C2"/>
    <w:rsid w:val="00A24A6A"/>
    <w:rsid w:val="00A26318"/>
    <w:rsid w:val="00A26D8D"/>
    <w:rsid w:val="00A2751E"/>
    <w:rsid w:val="00A275DA"/>
    <w:rsid w:val="00A27692"/>
    <w:rsid w:val="00A27D0F"/>
    <w:rsid w:val="00A30186"/>
    <w:rsid w:val="00A31236"/>
    <w:rsid w:val="00A31668"/>
    <w:rsid w:val="00A31C6F"/>
    <w:rsid w:val="00A328C6"/>
    <w:rsid w:val="00A32951"/>
    <w:rsid w:val="00A339BD"/>
    <w:rsid w:val="00A33C4A"/>
    <w:rsid w:val="00A33E24"/>
    <w:rsid w:val="00A3403E"/>
    <w:rsid w:val="00A3560F"/>
    <w:rsid w:val="00A35AE5"/>
    <w:rsid w:val="00A35D4E"/>
    <w:rsid w:val="00A35D99"/>
    <w:rsid w:val="00A35DD1"/>
    <w:rsid w:val="00A3614C"/>
    <w:rsid w:val="00A366DD"/>
    <w:rsid w:val="00A36DC1"/>
    <w:rsid w:val="00A37539"/>
    <w:rsid w:val="00A37F81"/>
    <w:rsid w:val="00A403E2"/>
    <w:rsid w:val="00A40714"/>
    <w:rsid w:val="00A40884"/>
    <w:rsid w:val="00A40F25"/>
    <w:rsid w:val="00A40F83"/>
    <w:rsid w:val="00A41B7C"/>
    <w:rsid w:val="00A423F1"/>
    <w:rsid w:val="00A42C28"/>
    <w:rsid w:val="00A43765"/>
    <w:rsid w:val="00A43A51"/>
    <w:rsid w:val="00A43B6B"/>
    <w:rsid w:val="00A43D46"/>
    <w:rsid w:val="00A44144"/>
    <w:rsid w:val="00A452E5"/>
    <w:rsid w:val="00A45C7E"/>
    <w:rsid w:val="00A46AF0"/>
    <w:rsid w:val="00A4714E"/>
    <w:rsid w:val="00A47344"/>
    <w:rsid w:val="00A47775"/>
    <w:rsid w:val="00A477E6"/>
    <w:rsid w:val="00A4790E"/>
    <w:rsid w:val="00A47AA2"/>
    <w:rsid w:val="00A47C1B"/>
    <w:rsid w:val="00A50003"/>
    <w:rsid w:val="00A50895"/>
    <w:rsid w:val="00A50C86"/>
    <w:rsid w:val="00A50D64"/>
    <w:rsid w:val="00A50DCD"/>
    <w:rsid w:val="00A518F1"/>
    <w:rsid w:val="00A51BD6"/>
    <w:rsid w:val="00A51D48"/>
    <w:rsid w:val="00A51FB5"/>
    <w:rsid w:val="00A526AD"/>
    <w:rsid w:val="00A5337D"/>
    <w:rsid w:val="00A544B9"/>
    <w:rsid w:val="00A55079"/>
    <w:rsid w:val="00A554DA"/>
    <w:rsid w:val="00A5564B"/>
    <w:rsid w:val="00A55C6C"/>
    <w:rsid w:val="00A57249"/>
    <w:rsid w:val="00A57C2D"/>
    <w:rsid w:val="00A57CE8"/>
    <w:rsid w:val="00A60293"/>
    <w:rsid w:val="00A61155"/>
    <w:rsid w:val="00A61854"/>
    <w:rsid w:val="00A61E27"/>
    <w:rsid w:val="00A61E76"/>
    <w:rsid w:val="00A61F48"/>
    <w:rsid w:val="00A62B97"/>
    <w:rsid w:val="00A62DE2"/>
    <w:rsid w:val="00A62E6C"/>
    <w:rsid w:val="00A633F4"/>
    <w:rsid w:val="00A6389A"/>
    <w:rsid w:val="00A63A09"/>
    <w:rsid w:val="00A63DC8"/>
    <w:rsid w:val="00A647A0"/>
    <w:rsid w:val="00A65246"/>
    <w:rsid w:val="00A65D67"/>
    <w:rsid w:val="00A66056"/>
    <w:rsid w:val="00A66143"/>
    <w:rsid w:val="00A66983"/>
    <w:rsid w:val="00A66CBC"/>
    <w:rsid w:val="00A66F58"/>
    <w:rsid w:val="00A6799F"/>
    <w:rsid w:val="00A7081F"/>
    <w:rsid w:val="00A70990"/>
    <w:rsid w:val="00A71EEB"/>
    <w:rsid w:val="00A725A0"/>
    <w:rsid w:val="00A726A7"/>
    <w:rsid w:val="00A72F13"/>
    <w:rsid w:val="00A73AFE"/>
    <w:rsid w:val="00A742CF"/>
    <w:rsid w:val="00A7683F"/>
    <w:rsid w:val="00A76B50"/>
    <w:rsid w:val="00A8008C"/>
    <w:rsid w:val="00A802FB"/>
    <w:rsid w:val="00A80403"/>
    <w:rsid w:val="00A809AC"/>
    <w:rsid w:val="00A80E2F"/>
    <w:rsid w:val="00A81018"/>
    <w:rsid w:val="00A8102E"/>
    <w:rsid w:val="00A81B03"/>
    <w:rsid w:val="00A8273B"/>
    <w:rsid w:val="00A83F25"/>
    <w:rsid w:val="00A841CC"/>
    <w:rsid w:val="00A844CE"/>
    <w:rsid w:val="00A84C32"/>
    <w:rsid w:val="00A84C8E"/>
    <w:rsid w:val="00A84FE2"/>
    <w:rsid w:val="00A856A2"/>
    <w:rsid w:val="00A8679A"/>
    <w:rsid w:val="00A86908"/>
    <w:rsid w:val="00A869D2"/>
    <w:rsid w:val="00A86B48"/>
    <w:rsid w:val="00A8738A"/>
    <w:rsid w:val="00A878E8"/>
    <w:rsid w:val="00A90385"/>
    <w:rsid w:val="00A907AB"/>
    <w:rsid w:val="00A91A5F"/>
    <w:rsid w:val="00A91B47"/>
    <w:rsid w:val="00A91EAA"/>
    <w:rsid w:val="00A924EA"/>
    <w:rsid w:val="00A9264B"/>
    <w:rsid w:val="00A93000"/>
    <w:rsid w:val="00A93723"/>
    <w:rsid w:val="00A941C9"/>
    <w:rsid w:val="00A942A7"/>
    <w:rsid w:val="00A943BB"/>
    <w:rsid w:val="00A957DA"/>
    <w:rsid w:val="00A958AA"/>
    <w:rsid w:val="00A95C85"/>
    <w:rsid w:val="00A95E21"/>
    <w:rsid w:val="00A9616A"/>
    <w:rsid w:val="00A96237"/>
    <w:rsid w:val="00A9627B"/>
    <w:rsid w:val="00A963A4"/>
    <w:rsid w:val="00A966A4"/>
    <w:rsid w:val="00A96A69"/>
    <w:rsid w:val="00A96DCC"/>
    <w:rsid w:val="00A975DF"/>
    <w:rsid w:val="00A97736"/>
    <w:rsid w:val="00A97DC1"/>
    <w:rsid w:val="00A97E66"/>
    <w:rsid w:val="00AA0000"/>
    <w:rsid w:val="00AA16E5"/>
    <w:rsid w:val="00AA188F"/>
    <w:rsid w:val="00AA2A8A"/>
    <w:rsid w:val="00AA2B9C"/>
    <w:rsid w:val="00AA30AF"/>
    <w:rsid w:val="00AA3C3D"/>
    <w:rsid w:val="00AA4739"/>
    <w:rsid w:val="00AA47EA"/>
    <w:rsid w:val="00AA4B83"/>
    <w:rsid w:val="00AA4DD9"/>
    <w:rsid w:val="00AA530D"/>
    <w:rsid w:val="00AA53B0"/>
    <w:rsid w:val="00AA5B4D"/>
    <w:rsid w:val="00AA63A9"/>
    <w:rsid w:val="00AA6747"/>
    <w:rsid w:val="00AA6F19"/>
    <w:rsid w:val="00AA7A0A"/>
    <w:rsid w:val="00AA7A20"/>
    <w:rsid w:val="00AA7E07"/>
    <w:rsid w:val="00AA7EEF"/>
    <w:rsid w:val="00AB0121"/>
    <w:rsid w:val="00AB013A"/>
    <w:rsid w:val="00AB0B3D"/>
    <w:rsid w:val="00AB0DD2"/>
    <w:rsid w:val="00AB1112"/>
    <w:rsid w:val="00AB12DD"/>
    <w:rsid w:val="00AB1607"/>
    <w:rsid w:val="00AB17F6"/>
    <w:rsid w:val="00AB1D47"/>
    <w:rsid w:val="00AB39C9"/>
    <w:rsid w:val="00AB4292"/>
    <w:rsid w:val="00AB4E03"/>
    <w:rsid w:val="00AB4E76"/>
    <w:rsid w:val="00AB5407"/>
    <w:rsid w:val="00AB5C71"/>
    <w:rsid w:val="00AB71C8"/>
    <w:rsid w:val="00AC00B9"/>
    <w:rsid w:val="00AC0237"/>
    <w:rsid w:val="00AC0253"/>
    <w:rsid w:val="00AC0460"/>
    <w:rsid w:val="00AC0933"/>
    <w:rsid w:val="00AC0A30"/>
    <w:rsid w:val="00AC100B"/>
    <w:rsid w:val="00AC1B7C"/>
    <w:rsid w:val="00AC2192"/>
    <w:rsid w:val="00AC26D8"/>
    <w:rsid w:val="00AC2E1F"/>
    <w:rsid w:val="00AC307C"/>
    <w:rsid w:val="00AC373E"/>
    <w:rsid w:val="00AC3A4B"/>
    <w:rsid w:val="00AC3D72"/>
    <w:rsid w:val="00AC3ECC"/>
    <w:rsid w:val="00AC455A"/>
    <w:rsid w:val="00AC4597"/>
    <w:rsid w:val="00AC4734"/>
    <w:rsid w:val="00AC4756"/>
    <w:rsid w:val="00AC4B40"/>
    <w:rsid w:val="00AC60C2"/>
    <w:rsid w:val="00AC6203"/>
    <w:rsid w:val="00AC63E1"/>
    <w:rsid w:val="00AC6CC4"/>
    <w:rsid w:val="00AC6D00"/>
    <w:rsid w:val="00AC76C6"/>
    <w:rsid w:val="00AD0973"/>
    <w:rsid w:val="00AD1733"/>
    <w:rsid w:val="00AD2182"/>
    <w:rsid w:val="00AD234D"/>
    <w:rsid w:val="00AD2392"/>
    <w:rsid w:val="00AD268D"/>
    <w:rsid w:val="00AD28E5"/>
    <w:rsid w:val="00AD3749"/>
    <w:rsid w:val="00AD3C4C"/>
    <w:rsid w:val="00AD3DBC"/>
    <w:rsid w:val="00AD3F85"/>
    <w:rsid w:val="00AD4337"/>
    <w:rsid w:val="00AD4CEB"/>
    <w:rsid w:val="00AD4E2E"/>
    <w:rsid w:val="00AD51BC"/>
    <w:rsid w:val="00AD5AE6"/>
    <w:rsid w:val="00AD636A"/>
    <w:rsid w:val="00AD6723"/>
    <w:rsid w:val="00AD6AE6"/>
    <w:rsid w:val="00AD70E7"/>
    <w:rsid w:val="00AD76D9"/>
    <w:rsid w:val="00AD7CE8"/>
    <w:rsid w:val="00AD7F1F"/>
    <w:rsid w:val="00AE0151"/>
    <w:rsid w:val="00AE0473"/>
    <w:rsid w:val="00AE04A6"/>
    <w:rsid w:val="00AE07A4"/>
    <w:rsid w:val="00AE0842"/>
    <w:rsid w:val="00AE1401"/>
    <w:rsid w:val="00AE3781"/>
    <w:rsid w:val="00AE3C1C"/>
    <w:rsid w:val="00AE3E44"/>
    <w:rsid w:val="00AE45F9"/>
    <w:rsid w:val="00AE4917"/>
    <w:rsid w:val="00AE49C5"/>
    <w:rsid w:val="00AE4B49"/>
    <w:rsid w:val="00AE5693"/>
    <w:rsid w:val="00AE5AB9"/>
    <w:rsid w:val="00AE5ACC"/>
    <w:rsid w:val="00AE62D5"/>
    <w:rsid w:val="00AE75D4"/>
    <w:rsid w:val="00AE7A23"/>
    <w:rsid w:val="00AE7BCF"/>
    <w:rsid w:val="00AE7D6D"/>
    <w:rsid w:val="00AE7FAF"/>
    <w:rsid w:val="00AF00F5"/>
    <w:rsid w:val="00AF0B99"/>
    <w:rsid w:val="00AF0BAD"/>
    <w:rsid w:val="00AF0D91"/>
    <w:rsid w:val="00AF0DB0"/>
    <w:rsid w:val="00AF136A"/>
    <w:rsid w:val="00AF1B15"/>
    <w:rsid w:val="00AF1C91"/>
    <w:rsid w:val="00AF1D18"/>
    <w:rsid w:val="00AF2919"/>
    <w:rsid w:val="00AF34C4"/>
    <w:rsid w:val="00AF4524"/>
    <w:rsid w:val="00AF476B"/>
    <w:rsid w:val="00AF5C08"/>
    <w:rsid w:val="00AF6B7C"/>
    <w:rsid w:val="00AF7434"/>
    <w:rsid w:val="00AF78D8"/>
    <w:rsid w:val="00AF78EF"/>
    <w:rsid w:val="00AF794B"/>
    <w:rsid w:val="00B0015F"/>
    <w:rsid w:val="00B00169"/>
    <w:rsid w:val="00B0051A"/>
    <w:rsid w:val="00B00E3E"/>
    <w:rsid w:val="00B011D5"/>
    <w:rsid w:val="00B01F8B"/>
    <w:rsid w:val="00B021A5"/>
    <w:rsid w:val="00B02952"/>
    <w:rsid w:val="00B02A57"/>
    <w:rsid w:val="00B03DB7"/>
    <w:rsid w:val="00B04365"/>
    <w:rsid w:val="00B04784"/>
    <w:rsid w:val="00B04834"/>
    <w:rsid w:val="00B04957"/>
    <w:rsid w:val="00B04CB8"/>
    <w:rsid w:val="00B05435"/>
    <w:rsid w:val="00B05768"/>
    <w:rsid w:val="00B0609E"/>
    <w:rsid w:val="00B06258"/>
    <w:rsid w:val="00B06967"/>
    <w:rsid w:val="00B0696C"/>
    <w:rsid w:val="00B076B3"/>
    <w:rsid w:val="00B07F24"/>
    <w:rsid w:val="00B10B4E"/>
    <w:rsid w:val="00B116A0"/>
    <w:rsid w:val="00B11876"/>
    <w:rsid w:val="00B1188A"/>
    <w:rsid w:val="00B11981"/>
    <w:rsid w:val="00B11BB3"/>
    <w:rsid w:val="00B11C91"/>
    <w:rsid w:val="00B11C94"/>
    <w:rsid w:val="00B124DD"/>
    <w:rsid w:val="00B13B5E"/>
    <w:rsid w:val="00B15372"/>
    <w:rsid w:val="00B157ED"/>
    <w:rsid w:val="00B15B4F"/>
    <w:rsid w:val="00B15EEB"/>
    <w:rsid w:val="00B16238"/>
    <w:rsid w:val="00B16515"/>
    <w:rsid w:val="00B17452"/>
    <w:rsid w:val="00B17F46"/>
    <w:rsid w:val="00B20519"/>
    <w:rsid w:val="00B205C7"/>
    <w:rsid w:val="00B20778"/>
    <w:rsid w:val="00B207CA"/>
    <w:rsid w:val="00B20B97"/>
    <w:rsid w:val="00B20D13"/>
    <w:rsid w:val="00B2110C"/>
    <w:rsid w:val="00B21416"/>
    <w:rsid w:val="00B2146A"/>
    <w:rsid w:val="00B21C5C"/>
    <w:rsid w:val="00B22112"/>
    <w:rsid w:val="00B22C00"/>
    <w:rsid w:val="00B2361F"/>
    <w:rsid w:val="00B24D90"/>
    <w:rsid w:val="00B25805"/>
    <w:rsid w:val="00B26364"/>
    <w:rsid w:val="00B2692B"/>
    <w:rsid w:val="00B2718B"/>
    <w:rsid w:val="00B30319"/>
    <w:rsid w:val="00B3040A"/>
    <w:rsid w:val="00B305D3"/>
    <w:rsid w:val="00B3189D"/>
    <w:rsid w:val="00B318CE"/>
    <w:rsid w:val="00B31C09"/>
    <w:rsid w:val="00B33EEE"/>
    <w:rsid w:val="00B348D8"/>
    <w:rsid w:val="00B34B07"/>
    <w:rsid w:val="00B350FD"/>
    <w:rsid w:val="00B3524B"/>
    <w:rsid w:val="00B352B3"/>
    <w:rsid w:val="00B35ECD"/>
    <w:rsid w:val="00B360E8"/>
    <w:rsid w:val="00B361A1"/>
    <w:rsid w:val="00B36EBA"/>
    <w:rsid w:val="00B40221"/>
    <w:rsid w:val="00B40612"/>
    <w:rsid w:val="00B41CCA"/>
    <w:rsid w:val="00B41FC5"/>
    <w:rsid w:val="00B422A1"/>
    <w:rsid w:val="00B439C8"/>
    <w:rsid w:val="00B447D8"/>
    <w:rsid w:val="00B44C22"/>
    <w:rsid w:val="00B4521B"/>
    <w:rsid w:val="00B4527D"/>
    <w:rsid w:val="00B45A5E"/>
    <w:rsid w:val="00B46A2D"/>
    <w:rsid w:val="00B47256"/>
    <w:rsid w:val="00B47ABF"/>
    <w:rsid w:val="00B503F6"/>
    <w:rsid w:val="00B509F8"/>
    <w:rsid w:val="00B51003"/>
    <w:rsid w:val="00B51194"/>
    <w:rsid w:val="00B517D3"/>
    <w:rsid w:val="00B51A95"/>
    <w:rsid w:val="00B51CF7"/>
    <w:rsid w:val="00B52374"/>
    <w:rsid w:val="00B526C7"/>
    <w:rsid w:val="00B52826"/>
    <w:rsid w:val="00B5292B"/>
    <w:rsid w:val="00B53FCC"/>
    <w:rsid w:val="00B548D9"/>
    <w:rsid w:val="00B5499F"/>
    <w:rsid w:val="00B54BCB"/>
    <w:rsid w:val="00B566B8"/>
    <w:rsid w:val="00B5697E"/>
    <w:rsid w:val="00B56B13"/>
    <w:rsid w:val="00B5732F"/>
    <w:rsid w:val="00B5776D"/>
    <w:rsid w:val="00B579DB"/>
    <w:rsid w:val="00B6078C"/>
    <w:rsid w:val="00B60AAF"/>
    <w:rsid w:val="00B60CA9"/>
    <w:rsid w:val="00B60DD2"/>
    <w:rsid w:val="00B6166F"/>
    <w:rsid w:val="00B6207F"/>
    <w:rsid w:val="00B6215A"/>
    <w:rsid w:val="00B626F0"/>
    <w:rsid w:val="00B628CB"/>
    <w:rsid w:val="00B62F2F"/>
    <w:rsid w:val="00B63155"/>
    <w:rsid w:val="00B6341B"/>
    <w:rsid w:val="00B636A7"/>
    <w:rsid w:val="00B637F9"/>
    <w:rsid w:val="00B63974"/>
    <w:rsid w:val="00B63977"/>
    <w:rsid w:val="00B63D30"/>
    <w:rsid w:val="00B63F1C"/>
    <w:rsid w:val="00B641A1"/>
    <w:rsid w:val="00B64F5A"/>
    <w:rsid w:val="00B65800"/>
    <w:rsid w:val="00B65F8D"/>
    <w:rsid w:val="00B661D7"/>
    <w:rsid w:val="00B66398"/>
    <w:rsid w:val="00B6656D"/>
    <w:rsid w:val="00B666B4"/>
    <w:rsid w:val="00B66758"/>
    <w:rsid w:val="00B66BEC"/>
    <w:rsid w:val="00B67FFA"/>
    <w:rsid w:val="00B70054"/>
    <w:rsid w:val="00B7006B"/>
    <w:rsid w:val="00B70382"/>
    <w:rsid w:val="00B708EF"/>
    <w:rsid w:val="00B714BA"/>
    <w:rsid w:val="00B71596"/>
    <w:rsid w:val="00B73208"/>
    <w:rsid w:val="00B735DC"/>
    <w:rsid w:val="00B738C0"/>
    <w:rsid w:val="00B73918"/>
    <w:rsid w:val="00B73C63"/>
    <w:rsid w:val="00B74726"/>
    <w:rsid w:val="00B74739"/>
    <w:rsid w:val="00B74E3D"/>
    <w:rsid w:val="00B75144"/>
    <w:rsid w:val="00B753D1"/>
    <w:rsid w:val="00B756CE"/>
    <w:rsid w:val="00B76BCF"/>
    <w:rsid w:val="00B76DC8"/>
    <w:rsid w:val="00B772E7"/>
    <w:rsid w:val="00B772EB"/>
    <w:rsid w:val="00B7797E"/>
    <w:rsid w:val="00B77BB8"/>
    <w:rsid w:val="00B77D57"/>
    <w:rsid w:val="00B80058"/>
    <w:rsid w:val="00B81715"/>
    <w:rsid w:val="00B8242B"/>
    <w:rsid w:val="00B826CA"/>
    <w:rsid w:val="00B82A9E"/>
    <w:rsid w:val="00B832FB"/>
    <w:rsid w:val="00B83455"/>
    <w:rsid w:val="00B83D06"/>
    <w:rsid w:val="00B844E8"/>
    <w:rsid w:val="00B84FB3"/>
    <w:rsid w:val="00B85A70"/>
    <w:rsid w:val="00B86593"/>
    <w:rsid w:val="00B876EE"/>
    <w:rsid w:val="00B87791"/>
    <w:rsid w:val="00B87C51"/>
    <w:rsid w:val="00B9029D"/>
    <w:rsid w:val="00B90809"/>
    <w:rsid w:val="00B912FE"/>
    <w:rsid w:val="00B91B6F"/>
    <w:rsid w:val="00B91DB0"/>
    <w:rsid w:val="00B922BC"/>
    <w:rsid w:val="00B92315"/>
    <w:rsid w:val="00B92345"/>
    <w:rsid w:val="00B925F3"/>
    <w:rsid w:val="00B9272C"/>
    <w:rsid w:val="00B93037"/>
    <w:rsid w:val="00B936F0"/>
    <w:rsid w:val="00B94390"/>
    <w:rsid w:val="00B947D1"/>
    <w:rsid w:val="00B94B98"/>
    <w:rsid w:val="00B94CAC"/>
    <w:rsid w:val="00B95897"/>
    <w:rsid w:val="00B9589C"/>
    <w:rsid w:val="00B96285"/>
    <w:rsid w:val="00B96C04"/>
    <w:rsid w:val="00B96E28"/>
    <w:rsid w:val="00B97D61"/>
    <w:rsid w:val="00BA042C"/>
    <w:rsid w:val="00BA06B3"/>
    <w:rsid w:val="00BA273B"/>
    <w:rsid w:val="00BA2EBE"/>
    <w:rsid w:val="00BA32BA"/>
    <w:rsid w:val="00BA32CA"/>
    <w:rsid w:val="00BA3D7A"/>
    <w:rsid w:val="00BA3F26"/>
    <w:rsid w:val="00BA43E0"/>
    <w:rsid w:val="00BA44EB"/>
    <w:rsid w:val="00BA453C"/>
    <w:rsid w:val="00BA4765"/>
    <w:rsid w:val="00BA477A"/>
    <w:rsid w:val="00BA4B18"/>
    <w:rsid w:val="00BA58DF"/>
    <w:rsid w:val="00BA5A59"/>
    <w:rsid w:val="00BA5DC2"/>
    <w:rsid w:val="00BA607F"/>
    <w:rsid w:val="00BA6C7C"/>
    <w:rsid w:val="00BA7016"/>
    <w:rsid w:val="00BA70A0"/>
    <w:rsid w:val="00BA76D0"/>
    <w:rsid w:val="00BA787B"/>
    <w:rsid w:val="00BB0135"/>
    <w:rsid w:val="00BB0401"/>
    <w:rsid w:val="00BB05B4"/>
    <w:rsid w:val="00BB20BB"/>
    <w:rsid w:val="00BB20F2"/>
    <w:rsid w:val="00BB211D"/>
    <w:rsid w:val="00BB2212"/>
    <w:rsid w:val="00BB2A22"/>
    <w:rsid w:val="00BB5178"/>
    <w:rsid w:val="00BB5A41"/>
    <w:rsid w:val="00BB67AE"/>
    <w:rsid w:val="00BB6C5F"/>
    <w:rsid w:val="00BB6E85"/>
    <w:rsid w:val="00BB728B"/>
    <w:rsid w:val="00BB7401"/>
    <w:rsid w:val="00BB7702"/>
    <w:rsid w:val="00BB7718"/>
    <w:rsid w:val="00BB7B92"/>
    <w:rsid w:val="00BB7E43"/>
    <w:rsid w:val="00BB7E6C"/>
    <w:rsid w:val="00BC0410"/>
    <w:rsid w:val="00BC049F"/>
    <w:rsid w:val="00BC0D53"/>
    <w:rsid w:val="00BC0E5C"/>
    <w:rsid w:val="00BC1AD9"/>
    <w:rsid w:val="00BC2CA6"/>
    <w:rsid w:val="00BC2F30"/>
    <w:rsid w:val="00BC3045"/>
    <w:rsid w:val="00BC3609"/>
    <w:rsid w:val="00BC3791"/>
    <w:rsid w:val="00BC465F"/>
    <w:rsid w:val="00BC47A2"/>
    <w:rsid w:val="00BC5869"/>
    <w:rsid w:val="00BC5ECB"/>
    <w:rsid w:val="00BC6099"/>
    <w:rsid w:val="00BC62F7"/>
    <w:rsid w:val="00BC65FB"/>
    <w:rsid w:val="00BC683C"/>
    <w:rsid w:val="00BC6B01"/>
    <w:rsid w:val="00BC757F"/>
    <w:rsid w:val="00BC7EA6"/>
    <w:rsid w:val="00BD003A"/>
    <w:rsid w:val="00BD175A"/>
    <w:rsid w:val="00BD1D45"/>
    <w:rsid w:val="00BD1EA1"/>
    <w:rsid w:val="00BD2FFD"/>
    <w:rsid w:val="00BD3099"/>
    <w:rsid w:val="00BD3E62"/>
    <w:rsid w:val="00BD477A"/>
    <w:rsid w:val="00BD48F1"/>
    <w:rsid w:val="00BD4A39"/>
    <w:rsid w:val="00BD4C36"/>
    <w:rsid w:val="00BD5261"/>
    <w:rsid w:val="00BD5557"/>
    <w:rsid w:val="00BD5723"/>
    <w:rsid w:val="00BD5932"/>
    <w:rsid w:val="00BD67C5"/>
    <w:rsid w:val="00BD686B"/>
    <w:rsid w:val="00BD6CB8"/>
    <w:rsid w:val="00BD72BF"/>
    <w:rsid w:val="00BD73E6"/>
    <w:rsid w:val="00BE0446"/>
    <w:rsid w:val="00BE0DC3"/>
    <w:rsid w:val="00BE21A9"/>
    <w:rsid w:val="00BE2592"/>
    <w:rsid w:val="00BE263E"/>
    <w:rsid w:val="00BE2C35"/>
    <w:rsid w:val="00BE3045"/>
    <w:rsid w:val="00BE3611"/>
    <w:rsid w:val="00BE37BD"/>
    <w:rsid w:val="00BE3917"/>
    <w:rsid w:val="00BE3953"/>
    <w:rsid w:val="00BE397D"/>
    <w:rsid w:val="00BE3F11"/>
    <w:rsid w:val="00BE438D"/>
    <w:rsid w:val="00BE4675"/>
    <w:rsid w:val="00BE552A"/>
    <w:rsid w:val="00BE5851"/>
    <w:rsid w:val="00BE5916"/>
    <w:rsid w:val="00BE603A"/>
    <w:rsid w:val="00BE6CB3"/>
    <w:rsid w:val="00BE6DCE"/>
    <w:rsid w:val="00BE7DBE"/>
    <w:rsid w:val="00BF01FE"/>
    <w:rsid w:val="00BF099D"/>
    <w:rsid w:val="00BF0CC9"/>
    <w:rsid w:val="00BF128A"/>
    <w:rsid w:val="00BF15A0"/>
    <w:rsid w:val="00BF17F7"/>
    <w:rsid w:val="00BF1948"/>
    <w:rsid w:val="00BF1B10"/>
    <w:rsid w:val="00BF2436"/>
    <w:rsid w:val="00BF26B6"/>
    <w:rsid w:val="00BF2C8B"/>
    <w:rsid w:val="00BF321B"/>
    <w:rsid w:val="00BF36A4"/>
    <w:rsid w:val="00BF3773"/>
    <w:rsid w:val="00BF3E14"/>
    <w:rsid w:val="00BF3F57"/>
    <w:rsid w:val="00BF4644"/>
    <w:rsid w:val="00BF4B97"/>
    <w:rsid w:val="00BF5030"/>
    <w:rsid w:val="00BF6269"/>
    <w:rsid w:val="00BF63AA"/>
    <w:rsid w:val="00BF64C7"/>
    <w:rsid w:val="00BF6B2F"/>
    <w:rsid w:val="00BF6C32"/>
    <w:rsid w:val="00BF725F"/>
    <w:rsid w:val="00C00D18"/>
    <w:rsid w:val="00C00D30"/>
    <w:rsid w:val="00C00D63"/>
    <w:rsid w:val="00C00D9F"/>
    <w:rsid w:val="00C0171D"/>
    <w:rsid w:val="00C01AC1"/>
    <w:rsid w:val="00C021B3"/>
    <w:rsid w:val="00C022B3"/>
    <w:rsid w:val="00C02D9F"/>
    <w:rsid w:val="00C035BA"/>
    <w:rsid w:val="00C03B8D"/>
    <w:rsid w:val="00C04130"/>
    <w:rsid w:val="00C0428C"/>
    <w:rsid w:val="00C04532"/>
    <w:rsid w:val="00C045A8"/>
    <w:rsid w:val="00C046A7"/>
    <w:rsid w:val="00C048D9"/>
    <w:rsid w:val="00C051B8"/>
    <w:rsid w:val="00C05358"/>
    <w:rsid w:val="00C05492"/>
    <w:rsid w:val="00C0604C"/>
    <w:rsid w:val="00C06D1A"/>
    <w:rsid w:val="00C06FC3"/>
    <w:rsid w:val="00C075F3"/>
    <w:rsid w:val="00C078F3"/>
    <w:rsid w:val="00C10AD8"/>
    <w:rsid w:val="00C11262"/>
    <w:rsid w:val="00C11963"/>
    <w:rsid w:val="00C11CDA"/>
    <w:rsid w:val="00C11DE6"/>
    <w:rsid w:val="00C12A01"/>
    <w:rsid w:val="00C12AEB"/>
    <w:rsid w:val="00C1315F"/>
    <w:rsid w:val="00C1356B"/>
    <w:rsid w:val="00C13FC2"/>
    <w:rsid w:val="00C1421A"/>
    <w:rsid w:val="00C151D0"/>
    <w:rsid w:val="00C1593E"/>
    <w:rsid w:val="00C172A5"/>
    <w:rsid w:val="00C17526"/>
    <w:rsid w:val="00C17C1B"/>
    <w:rsid w:val="00C20366"/>
    <w:rsid w:val="00C21574"/>
    <w:rsid w:val="00C21A09"/>
    <w:rsid w:val="00C22BC8"/>
    <w:rsid w:val="00C2309E"/>
    <w:rsid w:val="00C237EF"/>
    <w:rsid w:val="00C237F5"/>
    <w:rsid w:val="00C23A85"/>
    <w:rsid w:val="00C23AB3"/>
    <w:rsid w:val="00C24241"/>
    <w:rsid w:val="00C24516"/>
    <w:rsid w:val="00C247D2"/>
    <w:rsid w:val="00C24A70"/>
    <w:rsid w:val="00C26BC4"/>
    <w:rsid w:val="00C26C34"/>
    <w:rsid w:val="00C27C76"/>
    <w:rsid w:val="00C27E84"/>
    <w:rsid w:val="00C317AA"/>
    <w:rsid w:val="00C31FE9"/>
    <w:rsid w:val="00C323D0"/>
    <w:rsid w:val="00C325C5"/>
    <w:rsid w:val="00C328F2"/>
    <w:rsid w:val="00C34A7D"/>
    <w:rsid w:val="00C34B1A"/>
    <w:rsid w:val="00C35441"/>
    <w:rsid w:val="00C35691"/>
    <w:rsid w:val="00C3596F"/>
    <w:rsid w:val="00C36167"/>
    <w:rsid w:val="00C36247"/>
    <w:rsid w:val="00C3671A"/>
    <w:rsid w:val="00C36D69"/>
    <w:rsid w:val="00C370EF"/>
    <w:rsid w:val="00C373F2"/>
    <w:rsid w:val="00C37716"/>
    <w:rsid w:val="00C40424"/>
    <w:rsid w:val="00C410E5"/>
    <w:rsid w:val="00C41387"/>
    <w:rsid w:val="00C4276C"/>
    <w:rsid w:val="00C4329D"/>
    <w:rsid w:val="00C43374"/>
    <w:rsid w:val="00C43B2E"/>
    <w:rsid w:val="00C447B4"/>
    <w:rsid w:val="00C44BC0"/>
    <w:rsid w:val="00C45A69"/>
    <w:rsid w:val="00C468ED"/>
    <w:rsid w:val="00C469D7"/>
    <w:rsid w:val="00C46AA2"/>
    <w:rsid w:val="00C46C48"/>
    <w:rsid w:val="00C46F3F"/>
    <w:rsid w:val="00C4733A"/>
    <w:rsid w:val="00C503A9"/>
    <w:rsid w:val="00C50BCF"/>
    <w:rsid w:val="00C510FF"/>
    <w:rsid w:val="00C5196E"/>
    <w:rsid w:val="00C5217A"/>
    <w:rsid w:val="00C52960"/>
    <w:rsid w:val="00C52979"/>
    <w:rsid w:val="00C52B00"/>
    <w:rsid w:val="00C52B98"/>
    <w:rsid w:val="00C530BE"/>
    <w:rsid w:val="00C54147"/>
    <w:rsid w:val="00C54261"/>
    <w:rsid w:val="00C542F0"/>
    <w:rsid w:val="00C55A16"/>
    <w:rsid w:val="00C55F0E"/>
    <w:rsid w:val="00C566C0"/>
    <w:rsid w:val="00C5709A"/>
    <w:rsid w:val="00C57231"/>
    <w:rsid w:val="00C575D0"/>
    <w:rsid w:val="00C57611"/>
    <w:rsid w:val="00C5762D"/>
    <w:rsid w:val="00C57CDB"/>
    <w:rsid w:val="00C60A9B"/>
    <w:rsid w:val="00C60BFF"/>
    <w:rsid w:val="00C60F8E"/>
    <w:rsid w:val="00C6108B"/>
    <w:rsid w:val="00C61703"/>
    <w:rsid w:val="00C634A7"/>
    <w:rsid w:val="00C63661"/>
    <w:rsid w:val="00C64C4E"/>
    <w:rsid w:val="00C64EE6"/>
    <w:rsid w:val="00C65239"/>
    <w:rsid w:val="00C66B2F"/>
    <w:rsid w:val="00C67911"/>
    <w:rsid w:val="00C704E9"/>
    <w:rsid w:val="00C71559"/>
    <w:rsid w:val="00C71E86"/>
    <w:rsid w:val="00C72159"/>
    <w:rsid w:val="00C72258"/>
    <w:rsid w:val="00C7233D"/>
    <w:rsid w:val="00C723BC"/>
    <w:rsid w:val="00C72E68"/>
    <w:rsid w:val="00C73810"/>
    <w:rsid w:val="00C73D4E"/>
    <w:rsid w:val="00C73F85"/>
    <w:rsid w:val="00C7480A"/>
    <w:rsid w:val="00C75495"/>
    <w:rsid w:val="00C754BD"/>
    <w:rsid w:val="00C75896"/>
    <w:rsid w:val="00C76025"/>
    <w:rsid w:val="00C76210"/>
    <w:rsid w:val="00C76888"/>
    <w:rsid w:val="00C768AA"/>
    <w:rsid w:val="00C7740D"/>
    <w:rsid w:val="00C77ECF"/>
    <w:rsid w:val="00C77FE2"/>
    <w:rsid w:val="00C80C9F"/>
    <w:rsid w:val="00C80D03"/>
    <w:rsid w:val="00C80D37"/>
    <w:rsid w:val="00C811D4"/>
    <w:rsid w:val="00C81346"/>
    <w:rsid w:val="00C8151A"/>
    <w:rsid w:val="00C815E9"/>
    <w:rsid w:val="00C816E8"/>
    <w:rsid w:val="00C81770"/>
    <w:rsid w:val="00C81C99"/>
    <w:rsid w:val="00C81E51"/>
    <w:rsid w:val="00C82355"/>
    <w:rsid w:val="00C824CE"/>
    <w:rsid w:val="00C82609"/>
    <w:rsid w:val="00C8279D"/>
    <w:rsid w:val="00C82804"/>
    <w:rsid w:val="00C82B0C"/>
    <w:rsid w:val="00C84B1D"/>
    <w:rsid w:val="00C85C0F"/>
    <w:rsid w:val="00C86257"/>
    <w:rsid w:val="00C864B2"/>
    <w:rsid w:val="00C866FA"/>
    <w:rsid w:val="00C86E49"/>
    <w:rsid w:val="00C87775"/>
    <w:rsid w:val="00C87821"/>
    <w:rsid w:val="00C8795F"/>
    <w:rsid w:val="00C87FF6"/>
    <w:rsid w:val="00C904C6"/>
    <w:rsid w:val="00C91CB3"/>
    <w:rsid w:val="00C91DF9"/>
    <w:rsid w:val="00C92726"/>
    <w:rsid w:val="00C934EE"/>
    <w:rsid w:val="00C9365B"/>
    <w:rsid w:val="00C93A8A"/>
    <w:rsid w:val="00C93CA3"/>
    <w:rsid w:val="00C94343"/>
    <w:rsid w:val="00C94642"/>
    <w:rsid w:val="00C94AEE"/>
    <w:rsid w:val="00C95FF7"/>
    <w:rsid w:val="00C96494"/>
    <w:rsid w:val="00C96AF0"/>
    <w:rsid w:val="00C96D00"/>
    <w:rsid w:val="00C97264"/>
    <w:rsid w:val="00C975ED"/>
    <w:rsid w:val="00C9788E"/>
    <w:rsid w:val="00C97A3C"/>
    <w:rsid w:val="00CA1130"/>
    <w:rsid w:val="00CA12D4"/>
    <w:rsid w:val="00CA1F8F"/>
    <w:rsid w:val="00CA2552"/>
    <w:rsid w:val="00CA2591"/>
    <w:rsid w:val="00CA27EC"/>
    <w:rsid w:val="00CA3A31"/>
    <w:rsid w:val="00CA4A70"/>
    <w:rsid w:val="00CA4B0B"/>
    <w:rsid w:val="00CA4FB5"/>
    <w:rsid w:val="00CA564F"/>
    <w:rsid w:val="00CA57B4"/>
    <w:rsid w:val="00CA6000"/>
    <w:rsid w:val="00CA6092"/>
    <w:rsid w:val="00CA6443"/>
    <w:rsid w:val="00CA6689"/>
    <w:rsid w:val="00CA6A17"/>
    <w:rsid w:val="00CA74E3"/>
    <w:rsid w:val="00CA7699"/>
    <w:rsid w:val="00CB0588"/>
    <w:rsid w:val="00CB147A"/>
    <w:rsid w:val="00CB1F42"/>
    <w:rsid w:val="00CB285C"/>
    <w:rsid w:val="00CB2FB6"/>
    <w:rsid w:val="00CB3B01"/>
    <w:rsid w:val="00CB3D53"/>
    <w:rsid w:val="00CB41F3"/>
    <w:rsid w:val="00CB4C95"/>
    <w:rsid w:val="00CB4E2B"/>
    <w:rsid w:val="00CB4E7D"/>
    <w:rsid w:val="00CB58E2"/>
    <w:rsid w:val="00CB5F32"/>
    <w:rsid w:val="00CB6234"/>
    <w:rsid w:val="00CB62CB"/>
    <w:rsid w:val="00CB64F3"/>
    <w:rsid w:val="00CB6D1F"/>
    <w:rsid w:val="00CB6FB2"/>
    <w:rsid w:val="00CB74B4"/>
    <w:rsid w:val="00CB7799"/>
    <w:rsid w:val="00CB7A46"/>
    <w:rsid w:val="00CB7B00"/>
    <w:rsid w:val="00CC00A4"/>
    <w:rsid w:val="00CC1F4D"/>
    <w:rsid w:val="00CC22D2"/>
    <w:rsid w:val="00CC2E58"/>
    <w:rsid w:val="00CC3806"/>
    <w:rsid w:val="00CC4281"/>
    <w:rsid w:val="00CC499A"/>
    <w:rsid w:val="00CC4FB4"/>
    <w:rsid w:val="00CC5C57"/>
    <w:rsid w:val="00CC6070"/>
    <w:rsid w:val="00CC623E"/>
    <w:rsid w:val="00CC648A"/>
    <w:rsid w:val="00CC69D6"/>
    <w:rsid w:val="00CC714D"/>
    <w:rsid w:val="00CC76CE"/>
    <w:rsid w:val="00CD0ABD"/>
    <w:rsid w:val="00CD0D56"/>
    <w:rsid w:val="00CD0EC6"/>
    <w:rsid w:val="00CD1224"/>
    <w:rsid w:val="00CD168A"/>
    <w:rsid w:val="00CD1869"/>
    <w:rsid w:val="00CD259C"/>
    <w:rsid w:val="00CD393F"/>
    <w:rsid w:val="00CD416D"/>
    <w:rsid w:val="00CD4C78"/>
    <w:rsid w:val="00CD5474"/>
    <w:rsid w:val="00CD5A14"/>
    <w:rsid w:val="00CD5BF0"/>
    <w:rsid w:val="00CD63DC"/>
    <w:rsid w:val="00CD673F"/>
    <w:rsid w:val="00CD7AFC"/>
    <w:rsid w:val="00CD7E8C"/>
    <w:rsid w:val="00CE07BB"/>
    <w:rsid w:val="00CE09AE"/>
    <w:rsid w:val="00CE14D2"/>
    <w:rsid w:val="00CE1C87"/>
    <w:rsid w:val="00CE2137"/>
    <w:rsid w:val="00CE38C4"/>
    <w:rsid w:val="00CE3B09"/>
    <w:rsid w:val="00CE3DDC"/>
    <w:rsid w:val="00CE3F65"/>
    <w:rsid w:val="00CE3FFA"/>
    <w:rsid w:val="00CE447E"/>
    <w:rsid w:val="00CE4846"/>
    <w:rsid w:val="00CE4BAA"/>
    <w:rsid w:val="00CE5E93"/>
    <w:rsid w:val="00CE61F3"/>
    <w:rsid w:val="00CE630D"/>
    <w:rsid w:val="00CE63EE"/>
    <w:rsid w:val="00CE695B"/>
    <w:rsid w:val="00CE69CE"/>
    <w:rsid w:val="00CE7EE1"/>
    <w:rsid w:val="00CE7EFF"/>
    <w:rsid w:val="00CF0428"/>
    <w:rsid w:val="00CF1030"/>
    <w:rsid w:val="00CF1344"/>
    <w:rsid w:val="00CF16FB"/>
    <w:rsid w:val="00CF1A4C"/>
    <w:rsid w:val="00CF1E8A"/>
    <w:rsid w:val="00CF2220"/>
    <w:rsid w:val="00CF2295"/>
    <w:rsid w:val="00CF28F3"/>
    <w:rsid w:val="00CF290D"/>
    <w:rsid w:val="00CF2A3D"/>
    <w:rsid w:val="00CF3BDE"/>
    <w:rsid w:val="00CF3F1A"/>
    <w:rsid w:val="00CF47B9"/>
    <w:rsid w:val="00CF5899"/>
    <w:rsid w:val="00CF6654"/>
    <w:rsid w:val="00CF6A5B"/>
    <w:rsid w:val="00CF6F66"/>
    <w:rsid w:val="00CF72B2"/>
    <w:rsid w:val="00CF754C"/>
    <w:rsid w:val="00CF7E12"/>
    <w:rsid w:val="00D00717"/>
    <w:rsid w:val="00D00DCF"/>
    <w:rsid w:val="00D01500"/>
    <w:rsid w:val="00D020F4"/>
    <w:rsid w:val="00D02592"/>
    <w:rsid w:val="00D02627"/>
    <w:rsid w:val="00D03344"/>
    <w:rsid w:val="00D03975"/>
    <w:rsid w:val="00D03B0C"/>
    <w:rsid w:val="00D04391"/>
    <w:rsid w:val="00D04C4C"/>
    <w:rsid w:val="00D04D27"/>
    <w:rsid w:val="00D05286"/>
    <w:rsid w:val="00D05B09"/>
    <w:rsid w:val="00D05F32"/>
    <w:rsid w:val="00D0627F"/>
    <w:rsid w:val="00D06596"/>
    <w:rsid w:val="00D06AD0"/>
    <w:rsid w:val="00D06D66"/>
    <w:rsid w:val="00D06E9F"/>
    <w:rsid w:val="00D073FD"/>
    <w:rsid w:val="00D07ABE"/>
    <w:rsid w:val="00D07CEE"/>
    <w:rsid w:val="00D07D25"/>
    <w:rsid w:val="00D10338"/>
    <w:rsid w:val="00D103B6"/>
    <w:rsid w:val="00D103C0"/>
    <w:rsid w:val="00D10977"/>
    <w:rsid w:val="00D10F21"/>
    <w:rsid w:val="00D11539"/>
    <w:rsid w:val="00D118A8"/>
    <w:rsid w:val="00D12474"/>
    <w:rsid w:val="00D124AC"/>
    <w:rsid w:val="00D12B93"/>
    <w:rsid w:val="00D12CD5"/>
    <w:rsid w:val="00D12DEE"/>
    <w:rsid w:val="00D132EA"/>
    <w:rsid w:val="00D134E7"/>
    <w:rsid w:val="00D1367A"/>
    <w:rsid w:val="00D13972"/>
    <w:rsid w:val="00D143AB"/>
    <w:rsid w:val="00D150CF"/>
    <w:rsid w:val="00D150DC"/>
    <w:rsid w:val="00D152E1"/>
    <w:rsid w:val="00D1531F"/>
    <w:rsid w:val="00D15A47"/>
    <w:rsid w:val="00D15DEC"/>
    <w:rsid w:val="00D1696C"/>
    <w:rsid w:val="00D169E3"/>
    <w:rsid w:val="00D16BB1"/>
    <w:rsid w:val="00D16D15"/>
    <w:rsid w:val="00D16E1C"/>
    <w:rsid w:val="00D175C9"/>
    <w:rsid w:val="00D17833"/>
    <w:rsid w:val="00D17BC0"/>
    <w:rsid w:val="00D2019A"/>
    <w:rsid w:val="00D202C0"/>
    <w:rsid w:val="00D203FB"/>
    <w:rsid w:val="00D22258"/>
    <w:rsid w:val="00D22352"/>
    <w:rsid w:val="00D225E8"/>
    <w:rsid w:val="00D22630"/>
    <w:rsid w:val="00D22964"/>
    <w:rsid w:val="00D22FE5"/>
    <w:rsid w:val="00D23550"/>
    <w:rsid w:val="00D23768"/>
    <w:rsid w:val="00D24791"/>
    <w:rsid w:val="00D2498A"/>
    <w:rsid w:val="00D25B23"/>
    <w:rsid w:val="00D2694A"/>
    <w:rsid w:val="00D277CF"/>
    <w:rsid w:val="00D27B4F"/>
    <w:rsid w:val="00D3003A"/>
    <w:rsid w:val="00D30761"/>
    <w:rsid w:val="00D307A6"/>
    <w:rsid w:val="00D30A2F"/>
    <w:rsid w:val="00D312F2"/>
    <w:rsid w:val="00D316E3"/>
    <w:rsid w:val="00D329E8"/>
    <w:rsid w:val="00D32D79"/>
    <w:rsid w:val="00D32EFC"/>
    <w:rsid w:val="00D33562"/>
    <w:rsid w:val="00D33929"/>
    <w:rsid w:val="00D33C85"/>
    <w:rsid w:val="00D33F81"/>
    <w:rsid w:val="00D351F3"/>
    <w:rsid w:val="00D36C35"/>
    <w:rsid w:val="00D36D37"/>
    <w:rsid w:val="00D37107"/>
    <w:rsid w:val="00D3732C"/>
    <w:rsid w:val="00D3754E"/>
    <w:rsid w:val="00D37B0B"/>
    <w:rsid w:val="00D37F44"/>
    <w:rsid w:val="00D37FD0"/>
    <w:rsid w:val="00D40387"/>
    <w:rsid w:val="00D4096A"/>
    <w:rsid w:val="00D41C47"/>
    <w:rsid w:val="00D41CF1"/>
    <w:rsid w:val="00D42073"/>
    <w:rsid w:val="00D42258"/>
    <w:rsid w:val="00D43EE3"/>
    <w:rsid w:val="00D44748"/>
    <w:rsid w:val="00D44888"/>
    <w:rsid w:val="00D44A8F"/>
    <w:rsid w:val="00D44D35"/>
    <w:rsid w:val="00D44FF2"/>
    <w:rsid w:val="00D461AF"/>
    <w:rsid w:val="00D472B8"/>
    <w:rsid w:val="00D47475"/>
    <w:rsid w:val="00D476C0"/>
    <w:rsid w:val="00D50927"/>
    <w:rsid w:val="00D50C11"/>
    <w:rsid w:val="00D528F4"/>
    <w:rsid w:val="00D52AAA"/>
    <w:rsid w:val="00D52DE3"/>
    <w:rsid w:val="00D53033"/>
    <w:rsid w:val="00D53161"/>
    <w:rsid w:val="00D53A8F"/>
    <w:rsid w:val="00D5432B"/>
    <w:rsid w:val="00D544EE"/>
    <w:rsid w:val="00D548D6"/>
    <w:rsid w:val="00D5494D"/>
    <w:rsid w:val="00D54BC4"/>
    <w:rsid w:val="00D562FE"/>
    <w:rsid w:val="00D564F4"/>
    <w:rsid w:val="00D5671B"/>
    <w:rsid w:val="00D567F3"/>
    <w:rsid w:val="00D57377"/>
    <w:rsid w:val="00D574CA"/>
    <w:rsid w:val="00D57819"/>
    <w:rsid w:val="00D57ED8"/>
    <w:rsid w:val="00D60332"/>
    <w:rsid w:val="00D6072C"/>
    <w:rsid w:val="00D60767"/>
    <w:rsid w:val="00D60E49"/>
    <w:rsid w:val="00D618A3"/>
    <w:rsid w:val="00D62195"/>
    <w:rsid w:val="00D6235C"/>
    <w:rsid w:val="00D62544"/>
    <w:rsid w:val="00D62858"/>
    <w:rsid w:val="00D645B8"/>
    <w:rsid w:val="00D65117"/>
    <w:rsid w:val="00D6558D"/>
    <w:rsid w:val="00D65620"/>
    <w:rsid w:val="00D65C15"/>
    <w:rsid w:val="00D65FF8"/>
    <w:rsid w:val="00D6608E"/>
    <w:rsid w:val="00D66334"/>
    <w:rsid w:val="00D663C6"/>
    <w:rsid w:val="00D66C08"/>
    <w:rsid w:val="00D66E43"/>
    <w:rsid w:val="00D67062"/>
    <w:rsid w:val="00D6710D"/>
    <w:rsid w:val="00D679AB"/>
    <w:rsid w:val="00D67FED"/>
    <w:rsid w:val="00D70A0A"/>
    <w:rsid w:val="00D70BB5"/>
    <w:rsid w:val="00D70D9F"/>
    <w:rsid w:val="00D70FAB"/>
    <w:rsid w:val="00D71583"/>
    <w:rsid w:val="00D723B8"/>
    <w:rsid w:val="00D72906"/>
    <w:rsid w:val="00D72BC8"/>
    <w:rsid w:val="00D72BCE"/>
    <w:rsid w:val="00D72CB6"/>
    <w:rsid w:val="00D731B6"/>
    <w:rsid w:val="00D731BD"/>
    <w:rsid w:val="00D736E5"/>
    <w:rsid w:val="00D73ACF"/>
    <w:rsid w:val="00D73B54"/>
    <w:rsid w:val="00D73E07"/>
    <w:rsid w:val="00D74817"/>
    <w:rsid w:val="00D74A52"/>
    <w:rsid w:val="00D74DE9"/>
    <w:rsid w:val="00D74FB4"/>
    <w:rsid w:val="00D75938"/>
    <w:rsid w:val="00D75E45"/>
    <w:rsid w:val="00D77021"/>
    <w:rsid w:val="00D7707D"/>
    <w:rsid w:val="00D77B5F"/>
    <w:rsid w:val="00D77C55"/>
    <w:rsid w:val="00D77DA4"/>
    <w:rsid w:val="00D77E65"/>
    <w:rsid w:val="00D80BB9"/>
    <w:rsid w:val="00D80D24"/>
    <w:rsid w:val="00D80EBD"/>
    <w:rsid w:val="00D80F71"/>
    <w:rsid w:val="00D81A8A"/>
    <w:rsid w:val="00D81C96"/>
    <w:rsid w:val="00D826B4"/>
    <w:rsid w:val="00D8390C"/>
    <w:rsid w:val="00D84566"/>
    <w:rsid w:val="00D84EE9"/>
    <w:rsid w:val="00D86542"/>
    <w:rsid w:val="00D86E91"/>
    <w:rsid w:val="00D87A50"/>
    <w:rsid w:val="00D87E63"/>
    <w:rsid w:val="00D87EED"/>
    <w:rsid w:val="00D900A7"/>
    <w:rsid w:val="00D90165"/>
    <w:rsid w:val="00D9086A"/>
    <w:rsid w:val="00D91A29"/>
    <w:rsid w:val="00D91B1D"/>
    <w:rsid w:val="00D91E48"/>
    <w:rsid w:val="00D922A5"/>
    <w:rsid w:val="00D924EC"/>
    <w:rsid w:val="00D92951"/>
    <w:rsid w:val="00D92963"/>
    <w:rsid w:val="00D92D94"/>
    <w:rsid w:val="00D92F9C"/>
    <w:rsid w:val="00D93481"/>
    <w:rsid w:val="00D93788"/>
    <w:rsid w:val="00D94070"/>
    <w:rsid w:val="00D9485C"/>
    <w:rsid w:val="00D94B05"/>
    <w:rsid w:val="00D959F0"/>
    <w:rsid w:val="00D9667F"/>
    <w:rsid w:val="00D979A7"/>
    <w:rsid w:val="00D97DF1"/>
    <w:rsid w:val="00D97F7D"/>
    <w:rsid w:val="00DA0303"/>
    <w:rsid w:val="00DA06C8"/>
    <w:rsid w:val="00DA0B84"/>
    <w:rsid w:val="00DA122F"/>
    <w:rsid w:val="00DA1BD6"/>
    <w:rsid w:val="00DA2568"/>
    <w:rsid w:val="00DA25B2"/>
    <w:rsid w:val="00DA2763"/>
    <w:rsid w:val="00DA3576"/>
    <w:rsid w:val="00DA3A26"/>
    <w:rsid w:val="00DA3D06"/>
    <w:rsid w:val="00DA3D0C"/>
    <w:rsid w:val="00DA3EDB"/>
    <w:rsid w:val="00DA519C"/>
    <w:rsid w:val="00DA63CC"/>
    <w:rsid w:val="00DA6B12"/>
    <w:rsid w:val="00DA6DF3"/>
    <w:rsid w:val="00DA72BB"/>
    <w:rsid w:val="00DA7631"/>
    <w:rsid w:val="00DA777D"/>
    <w:rsid w:val="00DA7F0D"/>
    <w:rsid w:val="00DB08E3"/>
    <w:rsid w:val="00DB1E11"/>
    <w:rsid w:val="00DB1FA3"/>
    <w:rsid w:val="00DB21C4"/>
    <w:rsid w:val="00DB222D"/>
    <w:rsid w:val="00DB277A"/>
    <w:rsid w:val="00DB3360"/>
    <w:rsid w:val="00DB368B"/>
    <w:rsid w:val="00DB3BDE"/>
    <w:rsid w:val="00DB4B3A"/>
    <w:rsid w:val="00DB4DB4"/>
    <w:rsid w:val="00DB4FAC"/>
    <w:rsid w:val="00DB549E"/>
    <w:rsid w:val="00DB5542"/>
    <w:rsid w:val="00DB5AD9"/>
    <w:rsid w:val="00DB6B0C"/>
    <w:rsid w:val="00DB6EB0"/>
    <w:rsid w:val="00DB714D"/>
    <w:rsid w:val="00DB7960"/>
    <w:rsid w:val="00DB7AF8"/>
    <w:rsid w:val="00DB7D1B"/>
    <w:rsid w:val="00DC02D7"/>
    <w:rsid w:val="00DC0C7A"/>
    <w:rsid w:val="00DC0C81"/>
    <w:rsid w:val="00DC0CA2"/>
    <w:rsid w:val="00DC176F"/>
    <w:rsid w:val="00DC1C04"/>
    <w:rsid w:val="00DC1CF2"/>
    <w:rsid w:val="00DC2218"/>
    <w:rsid w:val="00DC2348"/>
    <w:rsid w:val="00DC2748"/>
    <w:rsid w:val="00DC2B1D"/>
    <w:rsid w:val="00DC3EDD"/>
    <w:rsid w:val="00DC40E8"/>
    <w:rsid w:val="00DC4D73"/>
    <w:rsid w:val="00DC4FB7"/>
    <w:rsid w:val="00DC5242"/>
    <w:rsid w:val="00DC6045"/>
    <w:rsid w:val="00DC6D66"/>
    <w:rsid w:val="00DC70F5"/>
    <w:rsid w:val="00DC7270"/>
    <w:rsid w:val="00DC7682"/>
    <w:rsid w:val="00DC77AA"/>
    <w:rsid w:val="00DD0A5D"/>
    <w:rsid w:val="00DD0B1F"/>
    <w:rsid w:val="00DD1BE2"/>
    <w:rsid w:val="00DD26D5"/>
    <w:rsid w:val="00DD273B"/>
    <w:rsid w:val="00DD2D46"/>
    <w:rsid w:val="00DD2FB0"/>
    <w:rsid w:val="00DD3578"/>
    <w:rsid w:val="00DD369B"/>
    <w:rsid w:val="00DD3BD5"/>
    <w:rsid w:val="00DD3FBC"/>
    <w:rsid w:val="00DD4535"/>
    <w:rsid w:val="00DD4BFF"/>
    <w:rsid w:val="00DD4F4B"/>
    <w:rsid w:val="00DD5DDD"/>
    <w:rsid w:val="00DD5F1A"/>
    <w:rsid w:val="00DD630F"/>
    <w:rsid w:val="00DD64AA"/>
    <w:rsid w:val="00DD6EB7"/>
    <w:rsid w:val="00DD70FA"/>
    <w:rsid w:val="00DD74B2"/>
    <w:rsid w:val="00DD772B"/>
    <w:rsid w:val="00DE05AC"/>
    <w:rsid w:val="00DE1517"/>
    <w:rsid w:val="00DE154F"/>
    <w:rsid w:val="00DE157B"/>
    <w:rsid w:val="00DE157E"/>
    <w:rsid w:val="00DE1D7D"/>
    <w:rsid w:val="00DE29A7"/>
    <w:rsid w:val="00DE2C77"/>
    <w:rsid w:val="00DE2E19"/>
    <w:rsid w:val="00DE303A"/>
    <w:rsid w:val="00DE3143"/>
    <w:rsid w:val="00DE35F8"/>
    <w:rsid w:val="00DE385C"/>
    <w:rsid w:val="00DE39F5"/>
    <w:rsid w:val="00DE493B"/>
    <w:rsid w:val="00DE4946"/>
    <w:rsid w:val="00DE4EFA"/>
    <w:rsid w:val="00DE572C"/>
    <w:rsid w:val="00DE5E05"/>
    <w:rsid w:val="00DE6B23"/>
    <w:rsid w:val="00DE6B30"/>
    <w:rsid w:val="00DE710B"/>
    <w:rsid w:val="00DE750A"/>
    <w:rsid w:val="00DE780F"/>
    <w:rsid w:val="00DF043A"/>
    <w:rsid w:val="00DF15D7"/>
    <w:rsid w:val="00DF1741"/>
    <w:rsid w:val="00DF1D01"/>
    <w:rsid w:val="00DF2690"/>
    <w:rsid w:val="00DF2C7D"/>
    <w:rsid w:val="00DF2D52"/>
    <w:rsid w:val="00DF3527"/>
    <w:rsid w:val="00DF3B36"/>
    <w:rsid w:val="00DF3E12"/>
    <w:rsid w:val="00DF3E35"/>
    <w:rsid w:val="00DF3E78"/>
    <w:rsid w:val="00DF4754"/>
    <w:rsid w:val="00DF4A7D"/>
    <w:rsid w:val="00DF4ED0"/>
    <w:rsid w:val="00DF622B"/>
    <w:rsid w:val="00DF6766"/>
    <w:rsid w:val="00DF69A3"/>
    <w:rsid w:val="00DF6A1F"/>
    <w:rsid w:val="00DF6CC2"/>
    <w:rsid w:val="00DF7619"/>
    <w:rsid w:val="00DF76AA"/>
    <w:rsid w:val="00DF7A81"/>
    <w:rsid w:val="00DF7F91"/>
    <w:rsid w:val="00E006E4"/>
    <w:rsid w:val="00E01E9F"/>
    <w:rsid w:val="00E02527"/>
    <w:rsid w:val="00E02660"/>
    <w:rsid w:val="00E02800"/>
    <w:rsid w:val="00E02AAD"/>
    <w:rsid w:val="00E02D4E"/>
    <w:rsid w:val="00E02E88"/>
    <w:rsid w:val="00E02F34"/>
    <w:rsid w:val="00E031A0"/>
    <w:rsid w:val="00E03A4B"/>
    <w:rsid w:val="00E03C85"/>
    <w:rsid w:val="00E04621"/>
    <w:rsid w:val="00E04797"/>
    <w:rsid w:val="00E05076"/>
    <w:rsid w:val="00E0518B"/>
    <w:rsid w:val="00E051FD"/>
    <w:rsid w:val="00E05384"/>
    <w:rsid w:val="00E0607C"/>
    <w:rsid w:val="00E0769B"/>
    <w:rsid w:val="00E07A41"/>
    <w:rsid w:val="00E07E20"/>
    <w:rsid w:val="00E07E4A"/>
    <w:rsid w:val="00E10122"/>
    <w:rsid w:val="00E10DEB"/>
    <w:rsid w:val="00E11083"/>
    <w:rsid w:val="00E11383"/>
    <w:rsid w:val="00E1145F"/>
    <w:rsid w:val="00E115DF"/>
    <w:rsid w:val="00E11C34"/>
    <w:rsid w:val="00E1249B"/>
    <w:rsid w:val="00E13273"/>
    <w:rsid w:val="00E14AFB"/>
    <w:rsid w:val="00E15583"/>
    <w:rsid w:val="00E15B24"/>
    <w:rsid w:val="00E16289"/>
    <w:rsid w:val="00E16539"/>
    <w:rsid w:val="00E16650"/>
    <w:rsid w:val="00E17859"/>
    <w:rsid w:val="00E17EEA"/>
    <w:rsid w:val="00E17F76"/>
    <w:rsid w:val="00E2085C"/>
    <w:rsid w:val="00E20963"/>
    <w:rsid w:val="00E20A2F"/>
    <w:rsid w:val="00E20E6F"/>
    <w:rsid w:val="00E215AC"/>
    <w:rsid w:val="00E235B4"/>
    <w:rsid w:val="00E244E0"/>
    <w:rsid w:val="00E245D5"/>
    <w:rsid w:val="00E247CA"/>
    <w:rsid w:val="00E248BF"/>
    <w:rsid w:val="00E24E05"/>
    <w:rsid w:val="00E26513"/>
    <w:rsid w:val="00E275C5"/>
    <w:rsid w:val="00E305D8"/>
    <w:rsid w:val="00E307A0"/>
    <w:rsid w:val="00E3116F"/>
    <w:rsid w:val="00E313AE"/>
    <w:rsid w:val="00E3176D"/>
    <w:rsid w:val="00E31C35"/>
    <w:rsid w:val="00E32CD5"/>
    <w:rsid w:val="00E32F46"/>
    <w:rsid w:val="00E332E8"/>
    <w:rsid w:val="00E337D4"/>
    <w:rsid w:val="00E339B3"/>
    <w:rsid w:val="00E33B8F"/>
    <w:rsid w:val="00E341B7"/>
    <w:rsid w:val="00E34E4E"/>
    <w:rsid w:val="00E35ED9"/>
    <w:rsid w:val="00E36A31"/>
    <w:rsid w:val="00E371B3"/>
    <w:rsid w:val="00E40624"/>
    <w:rsid w:val="00E408BF"/>
    <w:rsid w:val="00E41A34"/>
    <w:rsid w:val="00E423FE"/>
    <w:rsid w:val="00E42C75"/>
    <w:rsid w:val="00E42CE8"/>
    <w:rsid w:val="00E4329F"/>
    <w:rsid w:val="00E437A3"/>
    <w:rsid w:val="00E43C19"/>
    <w:rsid w:val="00E448B1"/>
    <w:rsid w:val="00E457E7"/>
    <w:rsid w:val="00E45AD9"/>
    <w:rsid w:val="00E46B4D"/>
    <w:rsid w:val="00E46D13"/>
    <w:rsid w:val="00E46D15"/>
    <w:rsid w:val="00E470BA"/>
    <w:rsid w:val="00E47A90"/>
    <w:rsid w:val="00E504BE"/>
    <w:rsid w:val="00E506B0"/>
    <w:rsid w:val="00E50717"/>
    <w:rsid w:val="00E50D4A"/>
    <w:rsid w:val="00E50FC3"/>
    <w:rsid w:val="00E512A5"/>
    <w:rsid w:val="00E51AC1"/>
    <w:rsid w:val="00E53632"/>
    <w:rsid w:val="00E53AC4"/>
    <w:rsid w:val="00E53C1B"/>
    <w:rsid w:val="00E53CF3"/>
    <w:rsid w:val="00E544C1"/>
    <w:rsid w:val="00E54B66"/>
    <w:rsid w:val="00E54D26"/>
    <w:rsid w:val="00E550EC"/>
    <w:rsid w:val="00E55DFC"/>
    <w:rsid w:val="00E56064"/>
    <w:rsid w:val="00E561BD"/>
    <w:rsid w:val="00E563E9"/>
    <w:rsid w:val="00E56BC6"/>
    <w:rsid w:val="00E5708C"/>
    <w:rsid w:val="00E57E6F"/>
    <w:rsid w:val="00E57F35"/>
    <w:rsid w:val="00E60326"/>
    <w:rsid w:val="00E60517"/>
    <w:rsid w:val="00E6076E"/>
    <w:rsid w:val="00E60DB8"/>
    <w:rsid w:val="00E610D6"/>
    <w:rsid w:val="00E6145F"/>
    <w:rsid w:val="00E617F0"/>
    <w:rsid w:val="00E61EB1"/>
    <w:rsid w:val="00E62599"/>
    <w:rsid w:val="00E62A4F"/>
    <w:rsid w:val="00E63977"/>
    <w:rsid w:val="00E63DBB"/>
    <w:rsid w:val="00E6407A"/>
    <w:rsid w:val="00E64AB4"/>
    <w:rsid w:val="00E64BAC"/>
    <w:rsid w:val="00E64D0B"/>
    <w:rsid w:val="00E65013"/>
    <w:rsid w:val="00E651DE"/>
    <w:rsid w:val="00E654B6"/>
    <w:rsid w:val="00E65A27"/>
    <w:rsid w:val="00E66019"/>
    <w:rsid w:val="00E66E21"/>
    <w:rsid w:val="00E671A0"/>
    <w:rsid w:val="00E7010C"/>
    <w:rsid w:val="00E703AC"/>
    <w:rsid w:val="00E70405"/>
    <w:rsid w:val="00E70599"/>
    <w:rsid w:val="00E70877"/>
    <w:rsid w:val="00E70B2F"/>
    <w:rsid w:val="00E70BBA"/>
    <w:rsid w:val="00E71342"/>
    <w:rsid w:val="00E71C91"/>
    <w:rsid w:val="00E71E0D"/>
    <w:rsid w:val="00E71F62"/>
    <w:rsid w:val="00E721A0"/>
    <w:rsid w:val="00E7243A"/>
    <w:rsid w:val="00E7278B"/>
    <w:rsid w:val="00E72803"/>
    <w:rsid w:val="00E72D22"/>
    <w:rsid w:val="00E7371E"/>
    <w:rsid w:val="00E73744"/>
    <w:rsid w:val="00E74178"/>
    <w:rsid w:val="00E74C39"/>
    <w:rsid w:val="00E74D39"/>
    <w:rsid w:val="00E74E87"/>
    <w:rsid w:val="00E755C1"/>
    <w:rsid w:val="00E756C9"/>
    <w:rsid w:val="00E75A7B"/>
    <w:rsid w:val="00E774B0"/>
    <w:rsid w:val="00E77B6B"/>
    <w:rsid w:val="00E80182"/>
    <w:rsid w:val="00E8027B"/>
    <w:rsid w:val="00E806D2"/>
    <w:rsid w:val="00E80849"/>
    <w:rsid w:val="00E80D29"/>
    <w:rsid w:val="00E80E54"/>
    <w:rsid w:val="00E8132C"/>
    <w:rsid w:val="00E81437"/>
    <w:rsid w:val="00E81BA0"/>
    <w:rsid w:val="00E8250F"/>
    <w:rsid w:val="00E827FE"/>
    <w:rsid w:val="00E83067"/>
    <w:rsid w:val="00E840DC"/>
    <w:rsid w:val="00E840E7"/>
    <w:rsid w:val="00E8495B"/>
    <w:rsid w:val="00E84F6A"/>
    <w:rsid w:val="00E8510D"/>
    <w:rsid w:val="00E85F2F"/>
    <w:rsid w:val="00E8624F"/>
    <w:rsid w:val="00E86A5A"/>
    <w:rsid w:val="00E873C2"/>
    <w:rsid w:val="00E9097E"/>
    <w:rsid w:val="00E912A5"/>
    <w:rsid w:val="00E91D5E"/>
    <w:rsid w:val="00E920E1"/>
    <w:rsid w:val="00E92B23"/>
    <w:rsid w:val="00E939A3"/>
    <w:rsid w:val="00E93EC3"/>
    <w:rsid w:val="00E94720"/>
    <w:rsid w:val="00E94A6B"/>
    <w:rsid w:val="00E94CEE"/>
    <w:rsid w:val="00E9535F"/>
    <w:rsid w:val="00E95B0F"/>
    <w:rsid w:val="00E95B45"/>
    <w:rsid w:val="00E95CC4"/>
    <w:rsid w:val="00E961BC"/>
    <w:rsid w:val="00E96895"/>
    <w:rsid w:val="00E96C3B"/>
    <w:rsid w:val="00E96E8E"/>
    <w:rsid w:val="00E97743"/>
    <w:rsid w:val="00E97B43"/>
    <w:rsid w:val="00EA0BB5"/>
    <w:rsid w:val="00EA19CA"/>
    <w:rsid w:val="00EA1C8E"/>
    <w:rsid w:val="00EA247B"/>
    <w:rsid w:val="00EA2CE4"/>
    <w:rsid w:val="00EA2FF8"/>
    <w:rsid w:val="00EA33A2"/>
    <w:rsid w:val="00EA3F96"/>
    <w:rsid w:val="00EA48D0"/>
    <w:rsid w:val="00EA4BCE"/>
    <w:rsid w:val="00EA593A"/>
    <w:rsid w:val="00EA6128"/>
    <w:rsid w:val="00EA6977"/>
    <w:rsid w:val="00EA6A6E"/>
    <w:rsid w:val="00EA6A98"/>
    <w:rsid w:val="00EA6C19"/>
    <w:rsid w:val="00EA6DCB"/>
    <w:rsid w:val="00EA7C6B"/>
    <w:rsid w:val="00EB0BDD"/>
    <w:rsid w:val="00EB0F01"/>
    <w:rsid w:val="00EB1582"/>
    <w:rsid w:val="00EB1A7C"/>
    <w:rsid w:val="00EB1E7A"/>
    <w:rsid w:val="00EB1F03"/>
    <w:rsid w:val="00EB2838"/>
    <w:rsid w:val="00EB2A32"/>
    <w:rsid w:val="00EB2C28"/>
    <w:rsid w:val="00EB3E8D"/>
    <w:rsid w:val="00EB5174"/>
    <w:rsid w:val="00EB5ADB"/>
    <w:rsid w:val="00EB5CB3"/>
    <w:rsid w:val="00EB6218"/>
    <w:rsid w:val="00EB66A5"/>
    <w:rsid w:val="00EB69EF"/>
    <w:rsid w:val="00EB6B66"/>
    <w:rsid w:val="00EB7706"/>
    <w:rsid w:val="00EC0E0E"/>
    <w:rsid w:val="00EC0E8A"/>
    <w:rsid w:val="00EC17C0"/>
    <w:rsid w:val="00EC225C"/>
    <w:rsid w:val="00EC34F3"/>
    <w:rsid w:val="00EC375B"/>
    <w:rsid w:val="00EC3ACC"/>
    <w:rsid w:val="00EC4F39"/>
    <w:rsid w:val="00EC5873"/>
    <w:rsid w:val="00EC5E3F"/>
    <w:rsid w:val="00EC6022"/>
    <w:rsid w:val="00EC6320"/>
    <w:rsid w:val="00EC6EF4"/>
    <w:rsid w:val="00EC70E0"/>
    <w:rsid w:val="00EC7772"/>
    <w:rsid w:val="00EC7973"/>
    <w:rsid w:val="00EC79C5"/>
    <w:rsid w:val="00ED1144"/>
    <w:rsid w:val="00ED1696"/>
    <w:rsid w:val="00ED174D"/>
    <w:rsid w:val="00ED1ACA"/>
    <w:rsid w:val="00ED2041"/>
    <w:rsid w:val="00ED20E8"/>
    <w:rsid w:val="00ED2CE4"/>
    <w:rsid w:val="00ED2F98"/>
    <w:rsid w:val="00ED3E1B"/>
    <w:rsid w:val="00ED4319"/>
    <w:rsid w:val="00ED43E7"/>
    <w:rsid w:val="00ED5F52"/>
    <w:rsid w:val="00ED6892"/>
    <w:rsid w:val="00ED69D3"/>
    <w:rsid w:val="00ED6ACA"/>
    <w:rsid w:val="00ED6FC5"/>
    <w:rsid w:val="00EE0355"/>
    <w:rsid w:val="00EE0A27"/>
    <w:rsid w:val="00EE13AE"/>
    <w:rsid w:val="00EE1CA0"/>
    <w:rsid w:val="00EE2281"/>
    <w:rsid w:val="00EE2336"/>
    <w:rsid w:val="00EE25EA"/>
    <w:rsid w:val="00EE276D"/>
    <w:rsid w:val="00EE2AF3"/>
    <w:rsid w:val="00EE34B6"/>
    <w:rsid w:val="00EE3DE9"/>
    <w:rsid w:val="00EE4741"/>
    <w:rsid w:val="00EE5409"/>
    <w:rsid w:val="00EE55B2"/>
    <w:rsid w:val="00EE5FD1"/>
    <w:rsid w:val="00EE5FF4"/>
    <w:rsid w:val="00EE69F5"/>
    <w:rsid w:val="00EE71EF"/>
    <w:rsid w:val="00EE7DA9"/>
    <w:rsid w:val="00EF05A7"/>
    <w:rsid w:val="00EF0C15"/>
    <w:rsid w:val="00EF1F68"/>
    <w:rsid w:val="00EF214A"/>
    <w:rsid w:val="00EF23CE"/>
    <w:rsid w:val="00EF34D3"/>
    <w:rsid w:val="00EF38CF"/>
    <w:rsid w:val="00EF3C89"/>
    <w:rsid w:val="00EF475A"/>
    <w:rsid w:val="00EF5339"/>
    <w:rsid w:val="00EF5ECE"/>
    <w:rsid w:val="00EF5F0C"/>
    <w:rsid w:val="00EF6651"/>
    <w:rsid w:val="00EF6B9E"/>
    <w:rsid w:val="00EF6E0F"/>
    <w:rsid w:val="00EF7C30"/>
    <w:rsid w:val="00EF7EF1"/>
    <w:rsid w:val="00F01113"/>
    <w:rsid w:val="00F016E6"/>
    <w:rsid w:val="00F0173A"/>
    <w:rsid w:val="00F01988"/>
    <w:rsid w:val="00F01BB0"/>
    <w:rsid w:val="00F029B6"/>
    <w:rsid w:val="00F02C85"/>
    <w:rsid w:val="00F02F18"/>
    <w:rsid w:val="00F03081"/>
    <w:rsid w:val="00F03B0F"/>
    <w:rsid w:val="00F03EC4"/>
    <w:rsid w:val="00F047A1"/>
    <w:rsid w:val="00F04926"/>
    <w:rsid w:val="00F04D2F"/>
    <w:rsid w:val="00F04D8C"/>
    <w:rsid w:val="00F04F2D"/>
    <w:rsid w:val="00F04FF6"/>
    <w:rsid w:val="00F0504C"/>
    <w:rsid w:val="00F0531F"/>
    <w:rsid w:val="00F055FF"/>
    <w:rsid w:val="00F057C3"/>
    <w:rsid w:val="00F0582B"/>
    <w:rsid w:val="00F06405"/>
    <w:rsid w:val="00F06AC9"/>
    <w:rsid w:val="00F07352"/>
    <w:rsid w:val="00F07484"/>
    <w:rsid w:val="00F076B8"/>
    <w:rsid w:val="00F078F8"/>
    <w:rsid w:val="00F100D0"/>
    <w:rsid w:val="00F109FC"/>
    <w:rsid w:val="00F11029"/>
    <w:rsid w:val="00F11E14"/>
    <w:rsid w:val="00F12750"/>
    <w:rsid w:val="00F13A94"/>
    <w:rsid w:val="00F13D95"/>
    <w:rsid w:val="00F1480E"/>
    <w:rsid w:val="00F1493B"/>
    <w:rsid w:val="00F14BD8"/>
    <w:rsid w:val="00F14CB4"/>
    <w:rsid w:val="00F151BE"/>
    <w:rsid w:val="00F15E3A"/>
    <w:rsid w:val="00F16057"/>
    <w:rsid w:val="00F1616C"/>
    <w:rsid w:val="00F16227"/>
    <w:rsid w:val="00F16324"/>
    <w:rsid w:val="00F1636E"/>
    <w:rsid w:val="00F17007"/>
    <w:rsid w:val="00F17E87"/>
    <w:rsid w:val="00F207B9"/>
    <w:rsid w:val="00F20DC2"/>
    <w:rsid w:val="00F2277E"/>
    <w:rsid w:val="00F22820"/>
    <w:rsid w:val="00F22F76"/>
    <w:rsid w:val="00F233C0"/>
    <w:rsid w:val="00F2375B"/>
    <w:rsid w:val="00F23798"/>
    <w:rsid w:val="00F237B7"/>
    <w:rsid w:val="00F246E0"/>
    <w:rsid w:val="00F247DC"/>
    <w:rsid w:val="00F24F93"/>
    <w:rsid w:val="00F255BC"/>
    <w:rsid w:val="00F2561F"/>
    <w:rsid w:val="00F2575E"/>
    <w:rsid w:val="00F25865"/>
    <w:rsid w:val="00F26232"/>
    <w:rsid w:val="00F2637D"/>
    <w:rsid w:val="00F26D44"/>
    <w:rsid w:val="00F27EE6"/>
    <w:rsid w:val="00F27FD1"/>
    <w:rsid w:val="00F3047C"/>
    <w:rsid w:val="00F30B98"/>
    <w:rsid w:val="00F30D43"/>
    <w:rsid w:val="00F31296"/>
    <w:rsid w:val="00F31334"/>
    <w:rsid w:val="00F317F0"/>
    <w:rsid w:val="00F32724"/>
    <w:rsid w:val="00F32C21"/>
    <w:rsid w:val="00F32E76"/>
    <w:rsid w:val="00F33998"/>
    <w:rsid w:val="00F33D92"/>
    <w:rsid w:val="00F340EE"/>
    <w:rsid w:val="00F342FD"/>
    <w:rsid w:val="00F34E9E"/>
    <w:rsid w:val="00F34FE2"/>
    <w:rsid w:val="00F36DC0"/>
    <w:rsid w:val="00F37E1F"/>
    <w:rsid w:val="00F40048"/>
    <w:rsid w:val="00F400A1"/>
    <w:rsid w:val="00F4017E"/>
    <w:rsid w:val="00F40AB0"/>
    <w:rsid w:val="00F40C6D"/>
    <w:rsid w:val="00F41278"/>
    <w:rsid w:val="00F41374"/>
    <w:rsid w:val="00F41670"/>
    <w:rsid w:val="00F41684"/>
    <w:rsid w:val="00F418ED"/>
    <w:rsid w:val="00F42EFD"/>
    <w:rsid w:val="00F43914"/>
    <w:rsid w:val="00F43FE0"/>
    <w:rsid w:val="00F4401D"/>
    <w:rsid w:val="00F44662"/>
    <w:rsid w:val="00F44755"/>
    <w:rsid w:val="00F44EAE"/>
    <w:rsid w:val="00F451CD"/>
    <w:rsid w:val="00F455E0"/>
    <w:rsid w:val="00F45DF7"/>
    <w:rsid w:val="00F45E7C"/>
    <w:rsid w:val="00F466BA"/>
    <w:rsid w:val="00F47436"/>
    <w:rsid w:val="00F478C8"/>
    <w:rsid w:val="00F518D0"/>
    <w:rsid w:val="00F5320F"/>
    <w:rsid w:val="00F53A9C"/>
    <w:rsid w:val="00F53AAF"/>
    <w:rsid w:val="00F54106"/>
    <w:rsid w:val="00F5458D"/>
    <w:rsid w:val="00F5467B"/>
    <w:rsid w:val="00F548D4"/>
    <w:rsid w:val="00F54F3A"/>
    <w:rsid w:val="00F55028"/>
    <w:rsid w:val="00F55DFB"/>
    <w:rsid w:val="00F5670E"/>
    <w:rsid w:val="00F56ADF"/>
    <w:rsid w:val="00F56C65"/>
    <w:rsid w:val="00F5767D"/>
    <w:rsid w:val="00F5789A"/>
    <w:rsid w:val="00F57DC5"/>
    <w:rsid w:val="00F60654"/>
    <w:rsid w:val="00F60892"/>
    <w:rsid w:val="00F60DBB"/>
    <w:rsid w:val="00F61E6F"/>
    <w:rsid w:val="00F62854"/>
    <w:rsid w:val="00F6299D"/>
    <w:rsid w:val="00F62A14"/>
    <w:rsid w:val="00F63E50"/>
    <w:rsid w:val="00F64473"/>
    <w:rsid w:val="00F646B2"/>
    <w:rsid w:val="00F64876"/>
    <w:rsid w:val="00F649DE"/>
    <w:rsid w:val="00F64A34"/>
    <w:rsid w:val="00F653A1"/>
    <w:rsid w:val="00F659E1"/>
    <w:rsid w:val="00F667D7"/>
    <w:rsid w:val="00F668FF"/>
    <w:rsid w:val="00F670F7"/>
    <w:rsid w:val="00F673AC"/>
    <w:rsid w:val="00F677F9"/>
    <w:rsid w:val="00F702E2"/>
    <w:rsid w:val="00F7058F"/>
    <w:rsid w:val="00F70B2E"/>
    <w:rsid w:val="00F70FD5"/>
    <w:rsid w:val="00F710B8"/>
    <w:rsid w:val="00F71272"/>
    <w:rsid w:val="00F71FAA"/>
    <w:rsid w:val="00F731DB"/>
    <w:rsid w:val="00F73385"/>
    <w:rsid w:val="00F73FE1"/>
    <w:rsid w:val="00F74C9F"/>
    <w:rsid w:val="00F75398"/>
    <w:rsid w:val="00F759EE"/>
    <w:rsid w:val="00F7677E"/>
    <w:rsid w:val="00F76B93"/>
    <w:rsid w:val="00F76D1A"/>
    <w:rsid w:val="00F76F3C"/>
    <w:rsid w:val="00F77911"/>
    <w:rsid w:val="00F77AA0"/>
    <w:rsid w:val="00F808C5"/>
    <w:rsid w:val="00F81D0E"/>
    <w:rsid w:val="00F832E1"/>
    <w:rsid w:val="00F83391"/>
    <w:rsid w:val="00F844A6"/>
    <w:rsid w:val="00F847E6"/>
    <w:rsid w:val="00F84BB0"/>
    <w:rsid w:val="00F85369"/>
    <w:rsid w:val="00F8565C"/>
    <w:rsid w:val="00F858DD"/>
    <w:rsid w:val="00F8644C"/>
    <w:rsid w:val="00F8644F"/>
    <w:rsid w:val="00F8650B"/>
    <w:rsid w:val="00F86802"/>
    <w:rsid w:val="00F8682C"/>
    <w:rsid w:val="00F873D9"/>
    <w:rsid w:val="00F8787D"/>
    <w:rsid w:val="00F90BC4"/>
    <w:rsid w:val="00F913CA"/>
    <w:rsid w:val="00F91ACF"/>
    <w:rsid w:val="00F91B63"/>
    <w:rsid w:val="00F91E2B"/>
    <w:rsid w:val="00F9269B"/>
    <w:rsid w:val="00F9319A"/>
    <w:rsid w:val="00F93DC9"/>
    <w:rsid w:val="00F945A1"/>
    <w:rsid w:val="00F947D7"/>
    <w:rsid w:val="00F94872"/>
    <w:rsid w:val="00F95456"/>
    <w:rsid w:val="00F9547F"/>
    <w:rsid w:val="00F95A02"/>
    <w:rsid w:val="00F95A5A"/>
    <w:rsid w:val="00F96717"/>
    <w:rsid w:val="00F9679F"/>
    <w:rsid w:val="00F967E0"/>
    <w:rsid w:val="00F96A6A"/>
    <w:rsid w:val="00F97003"/>
    <w:rsid w:val="00F97337"/>
    <w:rsid w:val="00F97C20"/>
    <w:rsid w:val="00FA054F"/>
    <w:rsid w:val="00FA08AC"/>
    <w:rsid w:val="00FA114D"/>
    <w:rsid w:val="00FA11F6"/>
    <w:rsid w:val="00FA156D"/>
    <w:rsid w:val="00FA236E"/>
    <w:rsid w:val="00FA251E"/>
    <w:rsid w:val="00FA2C0E"/>
    <w:rsid w:val="00FA3E42"/>
    <w:rsid w:val="00FA3E5C"/>
    <w:rsid w:val="00FA3F9A"/>
    <w:rsid w:val="00FA43B6"/>
    <w:rsid w:val="00FA4C14"/>
    <w:rsid w:val="00FA4EA2"/>
    <w:rsid w:val="00FA5A3F"/>
    <w:rsid w:val="00FA5CCF"/>
    <w:rsid w:val="00FA5D88"/>
    <w:rsid w:val="00FA5FE5"/>
    <w:rsid w:val="00FA6C88"/>
    <w:rsid w:val="00FA6D0A"/>
    <w:rsid w:val="00FA7113"/>
    <w:rsid w:val="00FA751A"/>
    <w:rsid w:val="00FA7AEE"/>
    <w:rsid w:val="00FB0152"/>
    <w:rsid w:val="00FB0218"/>
    <w:rsid w:val="00FB0AEE"/>
    <w:rsid w:val="00FB1323"/>
    <w:rsid w:val="00FB1482"/>
    <w:rsid w:val="00FB1A63"/>
    <w:rsid w:val="00FB1F30"/>
    <w:rsid w:val="00FB2017"/>
    <w:rsid w:val="00FB212A"/>
    <w:rsid w:val="00FB2772"/>
    <w:rsid w:val="00FB2835"/>
    <w:rsid w:val="00FB29A4"/>
    <w:rsid w:val="00FB322E"/>
    <w:rsid w:val="00FB33E4"/>
    <w:rsid w:val="00FB3858"/>
    <w:rsid w:val="00FB5641"/>
    <w:rsid w:val="00FB5A78"/>
    <w:rsid w:val="00FB5BCD"/>
    <w:rsid w:val="00FB5D2B"/>
    <w:rsid w:val="00FB65C2"/>
    <w:rsid w:val="00FB6C2B"/>
    <w:rsid w:val="00FB7378"/>
    <w:rsid w:val="00FC0DBB"/>
    <w:rsid w:val="00FC0E82"/>
    <w:rsid w:val="00FC0F9B"/>
    <w:rsid w:val="00FC103E"/>
    <w:rsid w:val="00FC119B"/>
    <w:rsid w:val="00FC11FE"/>
    <w:rsid w:val="00FC14AA"/>
    <w:rsid w:val="00FC18E0"/>
    <w:rsid w:val="00FC19AE"/>
    <w:rsid w:val="00FC1BCE"/>
    <w:rsid w:val="00FC20C3"/>
    <w:rsid w:val="00FC2188"/>
    <w:rsid w:val="00FC21E4"/>
    <w:rsid w:val="00FC2390"/>
    <w:rsid w:val="00FC29BA"/>
    <w:rsid w:val="00FC3B63"/>
    <w:rsid w:val="00FC3E02"/>
    <w:rsid w:val="00FC492C"/>
    <w:rsid w:val="00FC5073"/>
    <w:rsid w:val="00FC50FE"/>
    <w:rsid w:val="00FC54AB"/>
    <w:rsid w:val="00FC5CFA"/>
    <w:rsid w:val="00FC64E4"/>
    <w:rsid w:val="00FC64E7"/>
    <w:rsid w:val="00FC7ACD"/>
    <w:rsid w:val="00FD01EE"/>
    <w:rsid w:val="00FD0236"/>
    <w:rsid w:val="00FD050B"/>
    <w:rsid w:val="00FD066C"/>
    <w:rsid w:val="00FD163D"/>
    <w:rsid w:val="00FD16D0"/>
    <w:rsid w:val="00FD17F7"/>
    <w:rsid w:val="00FD298B"/>
    <w:rsid w:val="00FD2F22"/>
    <w:rsid w:val="00FD32B6"/>
    <w:rsid w:val="00FD34F8"/>
    <w:rsid w:val="00FD468E"/>
    <w:rsid w:val="00FD514D"/>
    <w:rsid w:val="00FD554D"/>
    <w:rsid w:val="00FD5812"/>
    <w:rsid w:val="00FD5B24"/>
    <w:rsid w:val="00FD6125"/>
    <w:rsid w:val="00FD68C6"/>
    <w:rsid w:val="00FD7A42"/>
    <w:rsid w:val="00FD7DFC"/>
    <w:rsid w:val="00FE05B4"/>
    <w:rsid w:val="00FE072A"/>
    <w:rsid w:val="00FE1231"/>
    <w:rsid w:val="00FE1593"/>
    <w:rsid w:val="00FE30C5"/>
    <w:rsid w:val="00FE31E9"/>
    <w:rsid w:val="00FE362B"/>
    <w:rsid w:val="00FE37EF"/>
    <w:rsid w:val="00FE39B9"/>
    <w:rsid w:val="00FE3C95"/>
    <w:rsid w:val="00FE4FBE"/>
    <w:rsid w:val="00FE5C16"/>
    <w:rsid w:val="00FE5C6D"/>
    <w:rsid w:val="00FE5F5F"/>
    <w:rsid w:val="00FE62F7"/>
    <w:rsid w:val="00FE7308"/>
    <w:rsid w:val="00FE7542"/>
    <w:rsid w:val="00FE7D49"/>
    <w:rsid w:val="00FF0D93"/>
    <w:rsid w:val="00FF17CA"/>
    <w:rsid w:val="00FF1C6B"/>
    <w:rsid w:val="00FF1E3C"/>
    <w:rsid w:val="00FF25D6"/>
    <w:rsid w:val="00FF2BC7"/>
    <w:rsid w:val="00FF322C"/>
    <w:rsid w:val="00FF32B1"/>
    <w:rsid w:val="00FF373C"/>
    <w:rsid w:val="00FF3D86"/>
    <w:rsid w:val="00FF42CB"/>
    <w:rsid w:val="00FF485E"/>
    <w:rsid w:val="00FF5739"/>
    <w:rsid w:val="00FF5E81"/>
    <w:rsid w:val="00FF7593"/>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3"/>
    <o:shapelayout v:ext="edit">
      <o:idmap v:ext="edit" data="2"/>
    </o:shapelayout>
  </w:shapeDefaults>
  <w:decimalSymbol w:val="."/>
  <w:listSeparator w:val=","/>
  <w14:docId w14:val="37490837"/>
  <w15:docId w15:val="{8CF14D82-315A-4A3B-9232-9D552497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0">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9F7E7A"/>
    <w:pPr>
      <w:keepNext/>
      <w:keepLines/>
      <w:spacing w:before="40"/>
      <w:outlineLvl w:val="3"/>
    </w:pPr>
    <w:rPr>
      <w:rFonts w:ascii="Malgun Gothic" w:eastAsia="SimSun" w:hAnsi="Malgun Gothic"/>
      <w:i/>
      <w:iCs/>
      <w:color w:val="365F91"/>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Malgun Gothic" w:eastAsia="SimSun" w:hAnsi="Malgun Gothic"/>
      <w:i/>
      <w:iCs/>
      <w:color w:val="243F60"/>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Malgun Gothic" w:eastAsia="SimSun" w:hAnsi="Malgun Gothic"/>
      <w:color w:val="272727"/>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Malgun Gothic" w:eastAsia="SimSun" w:hAnsi="Malgun 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Body">
    <w:name w:val="Body"/>
    <w:rsid w:val="00C82609"/>
    <w:pPr>
      <w:widowControl w:val="0"/>
      <w:autoSpaceDE w:val="0"/>
      <w:autoSpaceDN w:val="0"/>
      <w:adjustRightInd w:val="0"/>
      <w:spacing w:before="240" w:line="240" w:lineRule="atLeast"/>
      <w:jc w:val="both"/>
    </w:pPr>
    <w:rPr>
      <w:color w:val="000000"/>
      <w:w w:val="0"/>
      <w:lang w:eastAsia="ko-KR"/>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ko-KR"/>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lang w:eastAsia="ko-KR"/>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ko-KR"/>
    </w:rPr>
  </w:style>
  <w:style w:type="character" w:styleId="PlaceholderText">
    <w:name w:val="Placeholder Tex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lang w:eastAsia="ko-KR"/>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SimSun"/>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SimSun"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link w:val="Heading4"/>
    <w:uiPriority w:val="9"/>
    <w:rsid w:val="009F7E7A"/>
    <w:rPr>
      <w:rFonts w:ascii="Malgun Gothic" w:eastAsia="SimSun" w:hAnsi="Malgun Gothic" w:cs="Times New Roman"/>
      <w:i/>
      <w:iCs/>
      <w:color w:val="365F91"/>
      <w:sz w:val="18"/>
      <w:lang w:val="en-GB" w:eastAsia="en-US"/>
    </w:rPr>
  </w:style>
  <w:style w:type="character" w:customStyle="1" w:styleId="Heading5Char">
    <w:name w:val="Heading 5 Char"/>
    <w:link w:val="Heading5"/>
    <w:rsid w:val="009F7E7A"/>
    <w:rPr>
      <w:rFonts w:ascii="Malgun Gothic" w:eastAsia="SimSun" w:hAnsi="Malgun Gothic" w:cs="Times New Roman"/>
      <w:b/>
      <w:iCs/>
      <w:sz w:val="24"/>
      <w:lang w:val="en-GB" w:eastAsia="en-US"/>
    </w:rPr>
  </w:style>
  <w:style w:type="character" w:customStyle="1" w:styleId="Heading6Char">
    <w:name w:val="Heading 6 Char"/>
    <w:link w:val="Heading6"/>
    <w:rsid w:val="009F7E7A"/>
    <w:rPr>
      <w:rFonts w:ascii="Malgun Gothic" w:eastAsia="SimSun" w:hAnsi="Malgun Gothic" w:cs="Times New Roman"/>
      <w:b/>
      <w:iCs/>
      <w:sz w:val="24"/>
      <w:lang w:val="en-GB" w:eastAsia="en-US"/>
    </w:rPr>
  </w:style>
  <w:style w:type="character" w:customStyle="1" w:styleId="Heading7Char">
    <w:name w:val="Heading 7 Char"/>
    <w:link w:val="Heading7"/>
    <w:semiHidden/>
    <w:rsid w:val="009F7E7A"/>
    <w:rPr>
      <w:rFonts w:ascii="Malgun Gothic" w:eastAsia="SimSun" w:hAnsi="Malgun Gothic" w:cs="Times New Roman"/>
      <w:i/>
      <w:iCs/>
      <w:color w:val="243F60"/>
      <w:sz w:val="22"/>
      <w:lang w:val="en-GB" w:eastAsia="en-US"/>
    </w:rPr>
  </w:style>
  <w:style w:type="character" w:customStyle="1" w:styleId="Heading8Char">
    <w:name w:val="Heading 8 Char"/>
    <w:link w:val="Heading8"/>
    <w:semiHidden/>
    <w:rsid w:val="009F7E7A"/>
    <w:rPr>
      <w:rFonts w:ascii="Malgun Gothic" w:eastAsia="SimSun" w:hAnsi="Malgun Gothic" w:cs="Times New Roman"/>
      <w:color w:val="272727"/>
      <w:sz w:val="21"/>
      <w:szCs w:val="21"/>
      <w:lang w:val="en-GB" w:eastAsia="en-US"/>
    </w:rPr>
  </w:style>
  <w:style w:type="character" w:customStyle="1" w:styleId="Heading9Char">
    <w:name w:val="Heading 9 Char"/>
    <w:link w:val="Heading9"/>
    <w:semiHidden/>
    <w:rsid w:val="009F7E7A"/>
    <w:rPr>
      <w:rFonts w:ascii="Malgun Gothic" w:eastAsia="SimSun" w:hAnsi="Malgun Gothic" w:cs="Times New Roman"/>
      <w:i/>
      <w:iCs/>
      <w:color w:val="272727"/>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SimSun"/>
      <w:color w:val="000000"/>
      <w:w w:val="0"/>
      <w:lang w:eastAsia="ko-KR"/>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SimSun"/>
      <w:color w:val="000000"/>
      <w:w w:val="0"/>
      <w:lang w:eastAsia="ko-KR"/>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b/>
      <w:bCs/>
      <w:i/>
      <w:iCs/>
      <w:color w:val="FF0000"/>
      <w:w w:val="1"/>
      <w:lang w:eastAsia="ko-KR"/>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SimSun" w:hAnsi="Arial" w:cs="Arial"/>
      <w:b/>
      <w:bCs/>
      <w:color w:val="000000"/>
      <w:w w:val="1"/>
      <w:sz w:val="28"/>
      <w:szCs w:val="28"/>
      <w:lang w:eastAsia="ko-KR"/>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SimSun" w:hAnsi="Arial" w:cs="Arial"/>
      <w:b/>
      <w:bCs/>
      <w:color w:val="000000"/>
      <w:w w:val="1"/>
      <w:sz w:val="28"/>
      <w:szCs w:val="28"/>
      <w:lang w:eastAsia="ko-KR"/>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SimSun" w:hAnsi="Arial" w:cs="Arial"/>
      <w:color w:val="000000"/>
      <w:w w:val="1"/>
      <w:sz w:val="24"/>
      <w:szCs w:val="24"/>
      <w:lang w:eastAsia="ko-KR"/>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SimSun" w:hAnsi="Courier New" w:cs="Courier New"/>
      <w:color w:val="000000"/>
      <w:w w:val="1"/>
      <w:sz w:val="18"/>
      <w:szCs w:val="18"/>
      <w:lang w:eastAsia="ko-KR"/>
    </w:rPr>
  </w:style>
  <w:style w:type="character" w:styleId="UnresolvedMention">
    <w:name w:val="Unresolved Mention"/>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lang w:eastAsia="ko-KR"/>
    </w:rPr>
  </w:style>
  <w:style w:type="character" w:customStyle="1" w:styleId="fontstyle01">
    <w:name w:val="fontstyle01"/>
    <w:rsid w:val="00A91B47"/>
    <w:rPr>
      <w:rFonts w:ascii="TimesNewRomanPSMT" w:eastAsia="TimesNewRomanPSMT" w:hint="eastAsia"/>
      <w:b w:val="0"/>
      <w:bCs w:val="0"/>
      <w:i w:val="0"/>
      <w:iCs w:val="0"/>
      <w:color w:val="000000"/>
      <w:sz w:val="20"/>
      <w:szCs w:val="20"/>
    </w:rPr>
  </w:style>
  <w:style w:type="paragraph" w:styleId="BodyText0">
    <w:name w:val="Body Text"/>
    <w:basedOn w:val="Normal"/>
    <w:link w:val="BodyTextChar"/>
    <w:uiPriority w:val="1"/>
    <w:unhideWhenUsed/>
    <w:qFormat/>
    <w:rsid w:val="00CF5899"/>
    <w:pPr>
      <w:spacing w:after="120"/>
    </w:pPr>
  </w:style>
  <w:style w:type="character" w:customStyle="1" w:styleId="BodyTextChar">
    <w:name w:val="Body Text Char"/>
    <w:link w:val="BodyText0"/>
    <w:uiPriority w:val="1"/>
    <w:semiHidden/>
    <w:rsid w:val="00CF5899"/>
    <w:rPr>
      <w:sz w:val="18"/>
      <w:lang w:val="en-GB" w:eastAsia="en-US"/>
    </w:rPr>
  </w:style>
  <w:style w:type="character" w:customStyle="1" w:styleId="Heading1Char">
    <w:name w:val="Heading 1 Char"/>
    <w:link w:val="Heading1"/>
    <w:uiPriority w:val="1"/>
    <w:rsid w:val="003442E6"/>
    <w:rPr>
      <w:rFonts w:ascii="Arial" w:hAnsi="Arial"/>
      <w:b/>
      <w:sz w:val="32"/>
      <w:u w:val="single"/>
      <w:lang w:val="en-GB"/>
    </w:rPr>
  </w:style>
  <w:style w:type="character" w:customStyle="1" w:styleId="Heading2Char">
    <w:name w:val="Heading 2 Char"/>
    <w:link w:val="Heading2"/>
    <w:uiPriority w:val="1"/>
    <w:rsid w:val="003442E6"/>
    <w:rPr>
      <w:rFonts w:ascii="Arial" w:hAnsi="Arial"/>
      <w:b/>
      <w:sz w:val="28"/>
      <w:u w:val="single"/>
      <w:lang w:val="en-GB"/>
    </w:rPr>
  </w:style>
  <w:style w:type="character" w:customStyle="1" w:styleId="Heading3Char">
    <w:name w:val="Heading 3 Char"/>
    <w:link w:val="Heading30"/>
    <w:uiPriority w:val="1"/>
    <w:rsid w:val="003442E6"/>
    <w:rPr>
      <w:rFonts w:ascii="Arial" w:hAnsi="Arial"/>
      <w:b/>
      <w:sz w:val="24"/>
      <w:lang w:val="en-GB"/>
    </w:rPr>
  </w:style>
  <w:style w:type="paragraph" w:customStyle="1" w:styleId="TableParagraph">
    <w:name w:val="Table Paragraph"/>
    <w:basedOn w:val="Normal"/>
    <w:uiPriority w:val="1"/>
    <w:qFormat/>
    <w:rsid w:val="003442E6"/>
    <w:pPr>
      <w:widowControl w:val="0"/>
      <w:autoSpaceDE w:val="0"/>
      <w:autoSpaceDN w:val="0"/>
      <w:adjustRightInd w:val="0"/>
    </w:pPr>
    <w:rPr>
      <w:rFonts w:eastAsia="SimSun"/>
      <w:sz w:val="24"/>
      <w:szCs w:val="24"/>
      <w:lang w:val="en-US"/>
    </w:rPr>
  </w:style>
  <w:style w:type="character" w:customStyle="1" w:styleId="FooterChar">
    <w:name w:val="Footer Char"/>
    <w:link w:val="Footer"/>
    <w:uiPriority w:val="99"/>
    <w:rsid w:val="002F0E0F"/>
    <w:rPr>
      <w:sz w:val="24"/>
      <w:lang w:val="en-GB"/>
    </w:rPr>
  </w:style>
  <w:style w:type="paragraph" w:customStyle="1" w:styleId="heading3">
    <w:name w:val="heading3"/>
    <w:basedOn w:val="H3"/>
    <w:link w:val="heading3Char0"/>
    <w:qFormat/>
    <w:rsid w:val="002E6E6A"/>
    <w:pPr>
      <w:numPr>
        <w:numId w:val="36"/>
      </w:numPr>
    </w:pPr>
    <w:rPr>
      <w:rFonts w:eastAsia="SimSun"/>
      <w:w w:val="100"/>
      <w:lang w:eastAsia="zh-CN"/>
    </w:rPr>
  </w:style>
  <w:style w:type="character" w:customStyle="1" w:styleId="heading3Char0">
    <w:name w:val="heading3 Char"/>
    <w:link w:val="heading3"/>
    <w:rsid w:val="002E6E6A"/>
    <w:rPr>
      <w:rFonts w:ascii="Arial" w:eastAsia="SimSun"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7917449">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274480223">
          <w:marLeft w:val="547"/>
          <w:marRight w:val="0"/>
          <w:marTop w:val="115"/>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682275757">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990469">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2625680">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3757515">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396847">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052019">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3871272">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36053447">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901289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2620353">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6894833">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0581102">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898397535">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09730703">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8932438">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8364132">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038305">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3964150">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17485816">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3622120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09806801">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681665">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1715286">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5340356">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1747236">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57688580">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0840160">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1279755">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3115886">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0411711">
      <w:bodyDiv w:val="1"/>
      <w:marLeft w:val="0"/>
      <w:marRight w:val="0"/>
      <w:marTop w:val="0"/>
      <w:marBottom w:val="0"/>
      <w:divBdr>
        <w:top w:val="none" w:sz="0" w:space="0" w:color="auto"/>
        <w:left w:val="none" w:sz="0" w:space="0" w:color="auto"/>
        <w:bottom w:val="none" w:sz="0" w:space="0" w:color="auto"/>
        <w:right w:val="none" w:sz="0" w:space="0" w:color="auto"/>
      </w:divBdr>
    </w:div>
    <w:div w:id="1805610564">
      <w:bodyDiv w:val="1"/>
      <w:marLeft w:val="0"/>
      <w:marRight w:val="0"/>
      <w:marTop w:val="0"/>
      <w:marBottom w:val="0"/>
      <w:divBdr>
        <w:top w:val="none" w:sz="0" w:space="0" w:color="auto"/>
        <w:left w:val="none" w:sz="0" w:space="0" w:color="auto"/>
        <w:bottom w:val="none" w:sz="0" w:space="0" w:color="auto"/>
        <w:right w:val="none" w:sz="0" w:space="0" w:color="auto"/>
      </w:divBdr>
    </w:div>
    <w:div w:id="180731250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0896699">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1335582">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10320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3093188">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1/11-21-1165-00-00be-cc36-comment-resolution-on-u-sig-part-3.doc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ntor.ieee.org/802.11/dcn/21/11-21-1165-00-00be-cc36-comment-resolution-on-u-sig-part-3.doc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1/11-21-1165-00-00be-cc36-comment-resolution-on-u-sig-part-3.docx" TargetMode="External"/><Relationship Id="rId5" Type="http://schemas.openxmlformats.org/officeDocument/2006/relationships/numbering" Target="numbering.xml"/><Relationship Id="rId15" Type="http://schemas.openxmlformats.org/officeDocument/2006/relationships/hyperlink" Target="https://mentor.ieee.org/802.11/dcn/21/11-21-1165-00-00be-cc36-comment-resolution-on-u-sig-part-3.docx"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1/11-21-1165-00-00be-cc36-comment-resolution-on-u-sig-part-3.doc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DDA8A-DFE5-4A98-AA2C-C8D19E5E654F}">
  <ds:schemaRefs>
    <ds:schemaRef ds:uri="http://schemas.openxmlformats.org/officeDocument/2006/bibliography"/>
  </ds:schemaRefs>
</ds:datastoreItem>
</file>

<file path=customXml/itemProps2.xml><?xml version="1.0" encoding="utf-8"?>
<ds:datastoreItem xmlns:ds="http://schemas.openxmlformats.org/officeDocument/2006/customXml" ds:itemID="{173CEBFE-BD84-4F47-BA80-22C42D2764B6}">
  <ds:schemaRefs>
    <ds:schemaRef ds:uri="http://schemas.openxmlformats.org/officeDocument/2006/bibliography"/>
  </ds:schemaRefs>
</ds:datastoreItem>
</file>

<file path=customXml/itemProps3.xml><?xml version="1.0" encoding="utf-8"?>
<ds:datastoreItem xmlns:ds="http://schemas.openxmlformats.org/officeDocument/2006/customXml" ds:itemID="{5560AEFF-14AE-4003-B853-14EF5CDF4451}">
  <ds:schemaRefs>
    <ds:schemaRef ds:uri="http://schemas.openxmlformats.org/officeDocument/2006/bibliography"/>
  </ds:schemaRefs>
</ds:datastoreItem>
</file>

<file path=customXml/itemProps4.xml><?xml version="1.0" encoding="utf-8"?>
<ds:datastoreItem xmlns:ds="http://schemas.openxmlformats.org/officeDocument/2006/customXml" ds:itemID="{7774F73C-22D9-4C17-ACE4-CFB376603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12</Pages>
  <Words>3136</Words>
  <Characters>17145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doc.: IEEE 802.11-20/1519r1</vt:lpstr>
    </vt:vector>
  </TitlesOfParts>
  <Company>Huawei Technologies Co.,Ltd.</Company>
  <LinksUpToDate>false</LinksUpToDate>
  <CharactersWithSpaces>20241</CharactersWithSpaces>
  <SharedDoc>false</SharedDoc>
  <HyperlinkBase/>
  <HLinks>
    <vt:vector size="186" baseType="variant">
      <vt:variant>
        <vt:i4>3604523</vt:i4>
      </vt:variant>
      <vt:variant>
        <vt:i4>63</vt:i4>
      </vt:variant>
      <vt:variant>
        <vt:i4>0</vt:i4>
      </vt:variant>
      <vt:variant>
        <vt:i4>5</vt:i4>
      </vt:variant>
      <vt:variant>
        <vt:lpwstr/>
      </vt:variant>
      <vt:variant>
        <vt:lpwstr>bookmark99</vt:lpwstr>
      </vt:variant>
      <vt:variant>
        <vt:i4>3538987</vt:i4>
      </vt:variant>
      <vt:variant>
        <vt:i4>51</vt:i4>
      </vt:variant>
      <vt:variant>
        <vt:i4>0</vt:i4>
      </vt:variant>
      <vt:variant>
        <vt:i4>5</vt:i4>
      </vt:variant>
      <vt:variant>
        <vt:lpwstr/>
      </vt:variant>
      <vt:variant>
        <vt:lpwstr>bookmark98</vt:lpwstr>
      </vt:variant>
      <vt:variant>
        <vt:i4>3538987</vt:i4>
      </vt:variant>
      <vt:variant>
        <vt:i4>48</vt:i4>
      </vt:variant>
      <vt:variant>
        <vt:i4>0</vt:i4>
      </vt:variant>
      <vt:variant>
        <vt:i4>5</vt:i4>
      </vt:variant>
      <vt:variant>
        <vt:lpwstr/>
      </vt:variant>
      <vt:variant>
        <vt:lpwstr>bookmark98</vt:lpwstr>
      </vt:variant>
      <vt:variant>
        <vt:i4>3538981</vt:i4>
      </vt:variant>
      <vt:variant>
        <vt:i4>45</vt:i4>
      </vt:variant>
      <vt:variant>
        <vt:i4>0</vt:i4>
      </vt:variant>
      <vt:variant>
        <vt:i4>5</vt:i4>
      </vt:variant>
      <vt:variant>
        <vt:lpwstr/>
      </vt:variant>
      <vt:variant>
        <vt:lpwstr>bookmark78</vt:lpwstr>
      </vt:variant>
      <vt:variant>
        <vt:i4>3538981</vt:i4>
      </vt:variant>
      <vt:variant>
        <vt:i4>42</vt:i4>
      </vt:variant>
      <vt:variant>
        <vt:i4>0</vt:i4>
      </vt:variant>
      <vt:variant>
        <vt:i4>5</vt:i4>
      </vt:variant>
      <vt:variant>
        <vt:lpwstr/>
      </vt:variant>
      <vt:variant>
        <vt:lpwstr>bookmark78</vt:lpwstr>
      </vt:variant>
      <vt:variant>
        <vt:i4>3801125</vt:i4>
      </vt:variant>
      <vt:variant>
        <vt:i4>39</vt:i4>
      </vt:variant>
      <vt:variant>
        <vt:i4>0</vt:i4>
      </vt:variant>
      <vt:variant>
        <vt:i4>5</vt:i4>
      </vt:variant>
      <vt:variant>
        <vt:lpwstr/>
      </vt:variant>
      <vt:variant>
        <vt:lpwstr>bookmark74</vt:lpwstr>
      </vt:variant>
      <vt:variant>
        <vt:i4>3801125</vt:i4>
      </vt:variant>
      <vt:variant>
        <vt:i4>36</vt:i4>
      </vt:variant>
      <vt:variant>
        <vt:i4>0</vt:i4>
      </vt:variant>
      <vt:variant>
        <vt:i4>5</vt:i4>
      </vt:variant>
      <vt:variant>
        <vt:lpwstr/>
      </vt:variant>
      <vt:variant>
        <vt:lpwstr>bookmark74</vt:lpwstr>
      </vt:variant>
      <vt:variant>
        <vt:i4>4063268</vt:i4>
      </vt:variant>
      <vt:variant>
        <vt:i4>33</vt:i4>
      </vt:variant>
      <vt:variant>
        <vt:i4>0</vt:i4>
      </vt:variant>
      <vt:variant>
        <vt:i4>5</vt:i4>
      </vt:variant>
      <vt:variant>
        <vt:lpwstr/>
      </vt:variant>
      <vt:variant>
        <vt:lpwstr>bookmark60</vt:lpwstr>
      </vt:variant>
      <vt:variant>
        <vt:i4>3801127</vt:i4>
      </vt:variant>
      <vt:variant>
        <vt:i4>30</vt:i4>
      </vt:variant>
      <vt:variant>
        <vt:i4>0</vt:i4>
      </vt:variant>
      <vt:variant>
        <vt:i4>5</vt:i4>
      </vt:variant>
      <vt:variant>
        <vt:lpwstr/>
      </vt:variant>
      <vt:variant>
        <vt:lpwstr>bookmark54</vt:lpwstr>
      </vt:variant>
      <vt:variant>
        <vt:i4>3997733</vt:i4>
      </vt:variant>
      <vt:variant>
        <vt:i4>27</vt:i4>
      </vt:variant>
      <vt:variant>
        <vt:i4>0</vt:i4>
      </vt:variant>
      <vt:variant>
        <vt:i4>5</vt:i4>
      </vt:variant>
      <vt:variant>
        <vt:lpwstr/>
      </vt:variant>
      <vt:variant>
        <vt:lpwstr>bookmark73</vt:lpwstr>
      </vt:variant>
      <vt:variant>
        <vt:i4>3735595</vt:i4>
      </vt:variant>
      <vt:variant>
        <vt:i4>24</vt:i4>
      </vt:variant>
      <vt:variant>
        <vt:i4>0</vt:i4>
      </vt:variant>
      <vt:variant>
        <vt:i4>5</vt:i4>
      </vt:variant>
      <vt:variant>
        <vt:lpwstr/>
      </vt:variant>
      <vt:variant>
        <vt:lpwstr>bookmark97</vt:lpwstr>
      </vt:variant>
      <vt:variant>
        <vt:i4>3735595</vt:i4>
      </vt:variant>
      <vt:variant>
        <vt:i4>21</vt:i4>
      </vt:variant>
      <vt:variant>
        <vt:i4>0</vt:i4>
      </vt:variant>
      <vt:variant>
        <vt:i4>5</vt:i4>
      </vt:variant>
      <vt:variant>
        <vt:lpwstr/>
      </vt:variant>
      <vt:variant>
        <vt:lpwstr>bookmark97</vt:lpwstr>
      </vt:variant>
      <vt:variant>
        <vt:i4>3866667</vt:i4>
      </vt:variant>
      <vt:variant>
        <vt:i4>18</vt:i4>
      </vt:variant>
      <vt:variant>
        <vt:i4>0</vt:i4>
      </vt:variant>
      <vt:variant>
        <vt:i4>5</vt:i4>
      </vt:variant>
      <vt:variant>
        <vt:lpwstr/>
      </vt:variant>
      <vt:variant>
        <vt:lpwstr>bookmark95</vt:lpwstr>
      </vt:variant>
      <vt:variant>
        <vt:i4>3866667</vt:i4>
      </vt:variant>
      <vt:variant>
        <vt:i4>15</vt:i4>
      </vt:variant>
      <vt:variant>
        <vt:i4>0</vt:i4>
      </vt:variant>
      <vt:variant>
        <vt:i4>5</vt:i4>
      </vt:variant>
      <vt:variant>
        <vt:lpwstr/>
      </vt:variant>
      <vt:variant>
        <vt:lpwstr>bookmark95</vt:lpwstr>
      </vt:variant>
      <vt:variant>
        <vt:i4>3801131</vt:i4>
      </vt:variant>
      <vt:variant>
        <vt:i4>12</vt:i4>
      </vt:variant>
      <vt:variant>
        <vt:i4>0</vt:i4>
      </vt:variant>
      <vt:variant>
        <vt:i4>5</vt:i4>
      </vt:variant>
      <vt:variant>
        <vt:lpwstr/>
      </vt:variant>
      <vt:variant>
        <vt:lpwstr>bookmark94</vt:lpwstr>
      </vt:variant>
      <vt:variant>
        <vt:i4>3801131</vt:i4>
      </vt:variant>
      <vt:variant>
        <vt:i4>9</vt:i4>
      </vt:variant>
      <vt:variant>
        <vt:i4>0</vt:i4>
      </vt:variant>
      <vt:variant>
        <vt:i4>5</vt:i4>
      </vt:variant>
      <vt:variant>
        <vt:lpwstr/>
      </vt:variant>
      <vt:variant>
        <vt:lpwstr>bookmark94</vt:lpwstr>
      </vt:variant>
      <vt:variant>
        <vt:i4>4128811</vt:i4>
      </vt:variant>
      <vt:variant>
        <vt:i4>6</vt:i4>
      </vt:variant>
      <vt:variant>
        <vt:i4>0</vt:i4>
      </vt:variant>
      <vt:variant>
        <vt:i4>5</vt:i4>
      </vt:variant>
      <vt:variant>
        <vt:lpwstr/>
      </vt:variant>
      <vt:variant>
        <vt:lpwstr>bookmark91</vt:lpwstr>
      </vt:variant>
      <vt:variant>
        <vt:i4>4128811</vt:i4>
      </vt:variant>
      <vt:variant>
        <vt:i4>3</vt:i4>
      </vt:variant>
      <vt:variant>
        <vt:i4>0</vt:i4>
      </vt:variant>
      <vt:variant>
        <vt:i4>5</vt:i4>
      </vt:variant>
      <vt:variant>
        <vt:lpwstr/>
      </vt:variant>
      <vt:variant>
        <vt:lpwstr>bookmark91</vt:lpwstr>
      </vt:variant>
      <vt:variant>
        <vt:i4>3538976</vt:i4>
      </vt:variant>
      <vt:variant>
        <vt:i4>0</vt:i4>
      </vt:variant>
      <vt:variant>
        <vt:i4>0</vt:i4>
      </vt:variant>
      <vt:variant>
        <vt:i4>5</vt:i4>
      </vt:variant>
      <vt:variant>
        <vt:lpwstr/>
      </vt:variant>
      <vt:variant>
        <vt:lpwstr>bookmark282</vt:lpwstr>
      </vt:variant>
      <vt:variant>
        <vt:i4>3670059</vt:i4>
      </vt:variant>
      <vt:variant>
        <vt:i4>33</vt:i4>
      </vt:variant>
      <vt:variant>
        <vt:i4>0</vt:i4>
      </vt:variant>
      <vt:variant>
        <vt:i4>5</vt:i4>
      </vt:variant>
      <vt:variant>
        <vt:lpwstr/>
      </vt:variant>
      <vt:variant>
        <vt:lpwstr>bookmark96</vt:lpwstr>
      </vt:variant>
      <vt:variant>
        <vt:i4>3670059</vt:i4>
      </vt:variant>
      <vt:variant>
        <vt:i4>30</vt:i4>
      </vt:variant>
      <vt:variant>
        <vt:i4>0</vt:i4>
      </vt:variant>
      <vt:variant>
        <vt:i4>5</vt:i4>
      </vt:variant>
      <vt:variant>
        <vt:lpwstr/>
      </vt:variant>
      <vt:variant>
        <vt:lpwstr>bookmark96</vt:lpwstr>
      </vt:variant>
      <vt:variant>
        <vt:i4>3932203</vt:i4>
      </vt:variant>
      <vt:variant>
        <vt:i4>27</vt:i4>
      </vt:variant>
      <vt:variant>
        <vt:i4>0</vt:i4>
      </vt:variant>
      <vt:variant>
        <vt:i4>5</vt:i4>
      </vt:variant>
      <vt:variant>
        <vt:lpwstr/>
      </vt:variant>
      <vt:variant>
        <vt:lpwstr>bookmark92</vt:lpwstr>
      </vt:variant>
      <vt:variant>
        <vt:i4>3932203</vt:i4>
      </vt:variant>
      <vt:variant>
        <vt:i4>24</vt:i4>
      </vt:variant>
      <vt:variant>
        <vt:i4>0</vt:i4>
      </vt:variant>
      <vt:variant>
        <vt:i4>5</vt:i4>
      </vt:variant>
      <vt:variant>
        <vt:lpwstr/>
      </vt:variant>
      <vt:variant>
        <vt:lpwstr>bookmark92</vt:lpwstr>
      </vt:variant>
      <vt:variant>
        <vt:i4>3932203</vt:i4>
      </vt:variant>
      <vt:variant>
        <vt:i4>21</vt:i4>
      </vt:variant>
      <vt:variant>
        <vt:i4>0</vt:i4>
      </vt:variant>
      <vt:variant>
        <vt:i4>5</vt:i4>
      </vt:variant>
      <vt:variant>
        <vt:lpwstr/>
      </vt:variant>
      <vt:variant>
        <vt:lpwstr>bookmark92</vt:lpwstr>
      </vt:variant>
      <vt:variant>
        <vt:i4>3670059</vt:i4>
      </vt:variant>
      <vt:variant>
        <vt:i4>18</vt:i4>
      </vt:variant>
      <vt:variant>
        <vt:i4>0</vt:i4>
      </vt:variant>
      <vt:variant>
        <vt:i4>5</vt:i4>
      </vt:variant>
      <vt:variant>
        <vt:lpwstr/>
      </vt:variant>
      <vt:variant>
        <vt:lpwstr>bookmark96</vt:lpwstr>
      </vt:variant>
      <vt:variant>
        <vt:i4>3997739</vt:i4>
      </vt:variant>
      <vt:variant>
        <vt:i4>15</vt:i4>
      </vt:variant>
      <vt:variant>
        <vt:i4>0</vt:i4>
      </vt:variant>
      <vt:variant>
        <vt:i4>5</vt:i4>
      </vt:variant>
      <vt:variant>
        <vt:lpwstr/>
      </vt:variant>
      <vt:variant>
        <vt:lpwstr>bookmark93</vt:lpwstr>
      </vt:variant>
      <vt:variant>
        <vt:i4>3997739</vt:i4>
      </vt:variant>
      <vt:variant>
        <vt:i4>12</vt:i4>
      </vt:variant>
      <vt:variant>
        <vt:i4>0</vt:i4>
      </vt:variant>
      <vt:variant>
        <vt:i4>5</vt:i4>
      </vt:variant>
      <vt:variant>
        <vt:lpwstr/>
      </vt:variant>
      <vt:variant>
        <vt:lpwstr>bookmark93</vt:lpwstr>
      </vt:variant>
      <vt:variant>
        <vt:i4>3997739</vt:i4>
      </vt:variant>
      <vt:variant>
        <vt:i4>9</vt:i4>
      </vt:variant>
      <vt:variant>
        <vt:i4>0</vt:i4>
      </vt:variant>
      <vt:variant>
        <vt:i4>5</vt:i4>
      </vt:variant>
      <vt:variant>
        <vt:lpwstr/>
      </vt:variant>
      <vt:variant>
        <vt:lpwstr>bookmark93</vt:lpwstr>
      </vt:variant>
      <vt:variant>
        <vt:i4>3932203</vt:i4>
      </vt:variant>
      <vt:variant>
        <vt:i4>6</vt:i4>
      </vt:variant>
      <vt:variant>
        <vt:i4>0</vt:i4>
      </vt:variant>
      <vt:variant>
        <vt:i4>5</vt:i4>
      </vt:variant>
      <vt:variant>
        <vt:lpwstr/>
      </vt:variant>
      <vt:variant>
        <vt:lpwstr>bookmark92</vt:lpwstr>
      </vt:variant>
      <vt:variant>
        <vt:i4>3932203</vt:i4>
      </vt:variant>
      <vt:variant>
        <vt:i4>3</vt:i4>
      </vt:variant>
      <vt:variant>
        <vt:i4>0</vt:i4>
      </vt:variant>
      <vt:variant>
        <vt:i4>5</vt:i4>
      </vt:variant>
      <vt:variant>
        <vt:lpwstr/>
      </vt:variant>
      <vt:variant>
        <vt:lpwstr>bookmark92</vt:lpwstr>
      </vt:variant>
      <vt:variant>
        <vt:i4>3932203</vt:i4>
      </vt:variant>
      <vt:variant>
        <vt:i4>0</vt:i4>
      </vt:variant>
      <vt:variant>
        <vt:i4>0</vt:i4>
      </vt:variant>
      <vt:variant>
        <vt:i4>5</vt:i4>
      </vt:variant>
      <vt:variant>
        <vt:lpwstr/>
      </vt:variant>
      <vt:variant>
        <vt:lpwstr>bookmark92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802.11-20/1519r1</dc:title>
  <dc:subject>Submission</dc:subject>
  <dc:creator>Youhan Kim (Qualcomm)</dc:creator>
  <cp:keywords>Sep. 2020</cp:keywords>
  <cp:lastModifiedBy>Alice Chen</cp:lastModifiedBy>
  <cp:revision>24</cp:revision>
  <cp:lastPrinted>2017-05-01T13:09:00Z</cp:lastPrinted>
  <dcterms:created xsi:type="dcterms:W3CDTF">2022-01-13T20:53:00Z</dcterms:created>
  <dcterms:modified xsi:type="dcterms:W3CDTF">2022-01-15T19:27:00Z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320768890</vt:i4>
  </property>
  <property fmtid="{D5CDD505-2E9C-101B-9397-08002B2CF9AE}" pid="14" name="_EmailSubject">
    <vt:lpwstr>U-SIG comment resolution</vt:lpwstr>
  </property>
  <property fmtid="{D5CDD505-2E9C-101B-9397-08002B2CF9AE}" pid="15" name="_AuthorEmail">
    <vt:lpwstr>svverman@qti.qualcomm.com</vt:lpwstr>
  </property>
  <property fmtid="{D5CDD505-2E9C-101B-9397-08002B2CF9AE}" pid="16" name="_AuthorEmailDisplayName">
    <vt:lpwstr>Sameer Vermani</vt:lpwstr>
  </property>
  <property fmtid="{D5CDD505-2E9C-101B-9397-08002B2CF9AE}" pid="17" name="_PreviousAdHocReviewCycleID">
    <vt:i4>-80787439</vt:i4>
  </property>
  <property fmtid="{D5CDD505-2E9C-101B-9397-08002B2CF9AE}" pid="18" name="_ReviewingToolsShownOnce">
    <vt:lpwstr/>
  </property>
</Properties>
</file>