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426FF0FD" w14:textId="77777777" w:rsidR="00F905F1" w:rsidRDefault="00F905F1" w:rsidP="00231DFC">
            <w:pPr>
              <w:pStyle w:val="T2"/>
              <w:spacing w:before="120" w:after="120"/>
            </w:pPr>
            <w:r>
              <w:t>Restricted TWT Spec Text</w:t>
            </w:r>
          </w:p>
          <w:p w14:paraId="5B7CFCE4" w14:textId="21820ED1" w:rsidR="00F905F1" w:rsidRPr="00183F4C" w:rsidRDefault="0029642A" w:rsidP="00231DFC">
            <w:pPr>
              <w:pStyle w:val="T2"/>
              <w:spacing w:before="120" w:after="120"/>
            </w:pPr>
            <w:r>
              <w:t>Restricted TWT Announcement</w:t>
            </w:r>
          </w:p>
        </w:tc>
      </w:tr>
      <w:tr w:rsidR="00F905F1" w:rsidRPr="00183F4C" w14:paraId="37AA3717" w14:textId="77777777" w:rsidTr="00272913">
        <w:trPr>
          <w:trHeight w:val="359"/>
          <w:jc w:val="center"/>
        </w:trPr>
        <w:tc>
          <w:tcPr>
            <w:tcW w:w="9576" w:type="dxa"/>
            <w:gridSpan w:val="5"/>
            <w:vAlign w:val="center"/>
          </w:tcPr>
          <w:p w14:paraId="14B3254A" w14:textId="0EA66327" w:rsidR="00F905F1" w:rsidRPr="00183F4C" w:rsidRDefault="00F905F1" w:rsidP="00231DFC">
            <w:pPr>
              <w:pStyle w:val="T2"/>
              <w:spacing w:line="240" w:lineRule="auto"/>
              <w:ind w:left="0"/>
              <w:rPr>
                <w:b w:val="0"/>
                <w:sz w:val="20"/>
              </w:rPr>
            </w:pPr>
            <w:r w:rsidRPr="00183F4C">
              <w:rPr>
                <w:sz w:val="20"/>
              </w:rPr>
              <w:t>Date:</w:t>
            </w:r>
            <w:r>
              <w:rPr>
                <w:b w:val="0"/>
                <w:sz w:val="20"/>
              </w:rPr>
              <w:t xml:space="preserve">  2021-</w:t>
            </w:r>
            <w:r w:rsidR="00231DFC">
              <w:rPr>
                <w:b w:val="0"/>
                <w:sz w:val="20"/>
              </w:rPr>
              <w:t>07-19</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642ECF" w:rsidRPr="00183F4C" w14:paraId="379BF0F4" w14:textId="77777777" w:rsidTr="009576F1">
        <w:trPr>
          <w:trHeight w:val="269"/>
          <w:jc w:val="center"/>
        </w:trPr>
        <w:tc>
          <w:tcPr>
            <w:tcW w:w="1795" w:type="dxa"/>
            <w:vAlign w:val="center"/>
          </w:tcPr>
          <w:p w14:paraId="6B4DEC05" w14:textId="4B51C3BA" w:rsidR="00642ECF" w:rsidRPr="00231DFC" w:rsidRDefault="00642ECF" w:rsidP="00231DFC">
            <w:pPr>
              <w:spacing w:before="0" w:line="240" w:lineRule="auto"/>
              <w:rPr>
                <w:sz w:val="18"/>
                <w:szCs w:val="18"/>
              </w:rPr>
            </w:pPr>
            <w:r w:rsidRPr="00231DFC">
              <w:rPr>
                <w:sz w:val="18"/>
                <w:szCs w:val="18"/>
              </w:rPr>
              <w:t>Chunyu Hu</w:t>
            </w:r>
          </w:p>
        </w:tc>
        <w:tc>
          <w:tcPr>
            <w:tcW w:w="1193" w:type="dxa"/>
            <w:vMerge w:val="restart"/>
            <w:vAlign w:val="center"/>
          </w:tcPr>
          <w:p w14:paraId="27646372" w14:textId="486C58DD" w:rsidR="00642ECF" w:rsidRPr="00231DFC" w:rsidRDefault="00642ECF" w:rsidP="00231DFC">
            <w:pPr>
              <w:spacing w:before="0" w:line="240" w:lineRule="auto"/>
              <w:rPr>
                <w:sz w:val="18"/>
                <w:szCs w:val="18"/>
              </w:rPr>
            </w:pPr>
            <w:r>
              <w:rPr>
                <w:sz w:val="18"/>
                <w:szCs w:val="18"/>
              </w:rPr>
              <w:t>Meta Platform Inc.</w:t>
            </w:r>
          </w:p>
        </w:tc>
        <w:tc>
          <w:tcPr>
            <w:tcW w:w="3037" w:type="dxa"/>
            <w:vAlign w:val="center"/>
          </w:tcPr>
          <w:p w14:paraId="5147C7FB" w14:textId="77777777" w:rsidR="00642ECF" w:rsidRPr="00231DFC" w:rsidRDefault="00642ECF" w:rsidP="00231DFC">
            <w:pPr>
              <w:spacing w:before="0" w:line="240" w:lineRule="auto"/>
              <w:rPr>
                <w:sz w:val="18"/>
                <w:szCs w:val="18"/>
              </w:rPr>
            </w:pPr>
            <w:r w:rsidRPr="00231DFC">
              <w:rPr>
                <w:sz w:val="18"/>
                <w:szCs w:val="18"/>
                <w:lang w:val="en-US"/>
              </w:rPr>
              <w:t>1 Hacker Way, Menlo Park, CA 95034</w:t>
            </w:r>
          </w:p>
        </w:tc>
        <w:tc>
          <w:tcPr>
            <w:tcW w:w="1080" w:type="dxa"/>
            <w:vAlign w:val="center"/>
          </w:tcPr>
          <w:p w14:paraId="49CFD188" w14:textId="77777777" w:rsidR="00642ECF" w:rsidRPr="00231DFC" w:rsidRDefault="00642ECF" w:rsidP="00231DFC">
            <w:pPr>
              <w:spacing w:before="0" w:line="240" w:lineRule="auto"/>
              <w:rPr>
                <w:sz w:val="18"/>
                <w:szCs w:val="18"/>
              </w:rPr>
            </w:pPr>
          </w:p>
        </w:tc>
        <w:tc>
          <w:tcPr>
            <w:tcW w:w="2471" w:type="dxa"/>
            <w:vAlign w:val="center"/>
          </w:tcPr>
          <w:p w14:paraId="44A63715" w14:textId="77777777" w:rsidR="00642ECF" w:rsidRPr="00231DFC" w:rsidRDefault="00642ECF" w:rsidP="00231DFC">
            <w:pPr>
              <w:spacing w:before="0" w:line="240" w:lineRule="auto"/>
              <w:rPr>
                <w:sz w:val="18"/>
                <w:szCs w:val="18"/>
              </w:rPr>
            </w:pPr>
            <w:r w:rsidRPr="00231DFC">
              <w:rPr>
                <w:sz w:val="18"/>
                <w:szCs w:val="18"/>
              </w:rPr>
              <w:t>chunyuhu07@gmail.com</w:t>
            </w:r>
          </w:p>
        </w:tc>
      </w:tr>
      <w:tr w:rsidR="00642ECF" w:rsidRPr="00183F4C" w14:paraId="0D354AC2" w14:textId="77777777" w:rsidTr="009576F1">
        <w:trPr>
          <w:trHeight w:val="350"/>
          <w:jc w:val="center"/>
        </w:trPr>
        <w:tc>
          <w:tcPr>
            <w:tcW w:w="1795" w:type="dxa"/>
            <w:vAlign w:val="center"/>
          </w:tcPr>
          <w:p w14:paraId="74778FB0" w14:textId="48B056C8" w:rsidR="00642ECF" w:rsidRPr="00231DFC" w:rsidRDefault="00642ECF" w:rsidP="00231DFC">
            <w:pPr>
              <w:pStyle w:val="T2"/>
              <w:spacing w:before="0" w:after="0" w:line="240" w:lineRule="auto"/>
              <w:ind w:left="0" w:right="0"/>
              <w:rPr>
                <w:b w:val="0"/>
                <w:sz w:val="18"/>
                <w:szCs w:val="18"/>
              </w:rPr>
            </w:pPr>
            <w:r w:rsidRPr="00231DFC">
              <w:rPr>
                <w:b w:val="0"/>
                <w:sz w:val="18"/>
                <w:szCs w:val="18"/>
              </w:rPr>
              <w:t>Muhammad Kumail Haider</w:t>
            </w:r>
          </w:p>
        </w:tc>
        <w:tc>
          <w:tcPr>
            <w:tcW w:w="1193" w:type="dxa"/>
            <w:vMerge/>
            <w:vAlign w:val="center"/>
          </w:tcPr>
          <w:p w14:paraId="29D044FB"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35F31658" w14:textId="4B1F5003"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49ACFA8C"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0C1498C4" w14:textId="77777777" w:rsidR="00642ECF" w:rsidRPr="00231DFC" w:rsidRDefault="00642ECF" w:rsidP="00231DFC">
            <w:pPr>
              <w:pStyle w:val="T2"/>
              <w:spacing w:before="0" w:after="0" w:line="240" w:lineRule="auto"/>
              <w:ind w:left="0" w:right="0"/>
              <w:rPr>
                <w:b w:val="0"/>
                <w:sz w:val="18"/>
                <w:szCs w:val="18"/>
              </w:rPr>
            </w:pPr>
          </w:p>
        </w:tc>
      </w:tr>
      <w:tr w:rsidR="00642ECF" w:rsidRPr="00183F4C" w14:paraId="322F7365" w14:textId="77777777" w:rsidTr="009576F1">
        <w:trPr>
          <w:trHeight w:val="287"/>
          <w:jc w:val="center"/>
        </w:trPr>
        <w:tc>
          <w:tcPr>
            <w:tcW w:w="1795" w:type="dxa"/>
            <w:vAlign w:val="center"/>
          </w:tcPr>
          <w:p w14:paraId="5081A6C1" w14:textId="6999E696" w:rsidR="00642ECF" w:rsidRPr="00231DFC" w:rsidRDefault="00642ECF" w:rsidP="00231DFC">
            <w:pPr>
              <w:pStyle w:val="T2"/>
              <w:spacing w:before="0" w:after="0" w:line="240" w:lineRule="auto"/>
              <w:ind w:left="0" w:right="0"/>
              <w:rPr>
                <w:b w:val="0"/>
                <w:sz w:val="18"/>
                <w:szCs w:val="18"/>
              </w:rPr>
            </w:pPr>
            <w:r w:rsidRPr="00231DFC">
              <w:rPr>
                <w:b w:val="0"/>
                <w:sz w:val="18"/>
                <w:szCs w:val="18"/>
              </w:rPr>
              <w:t>Chitto Ghosh</w:t>
            </w:r>
          </w:p>
        </w:tc>
        <w:tc>
          <w:tcPr>
            <w:tcW w:w="1193" w:type="dxa"/>
            <w:vMerge/>
            <w:vAlign w:val="center"/>
          </w:tcPr>
          <w:p w14:paraId="18E70F62"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7345F133"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5D43201F"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733422FF" w14:textId="77777777" w:rsidR="00642ECF" w:rsidRPr="00231DFC" w:rsidRDefault="00642ECF" w:rsidP="00231DFC">
            <w:pPr>
              <w:pStyle w:val="T2"/>
              <w:spacing w:before="0" w:after="0" w:line="240" w:lineRule="auto"/>
              <w:ind w:left="0" w:right="0"/>
              <w:rPr>
                <w:b w:val="0"/>
                <w:sz w:val="18"/>
                <w:szCs w:val="18"/>
              </w:rPr>
            </w:pPr>
          </w:p>
        </w:tc>
      </w:tr>
      <w:tr w:rsidR="00642ECF" w:rsidRPr="00183F4C" w14:paraId="69CB665A" w14:textId="77777777" w:rsidTr="009576F1">
        <w:trPr>
          <w:trHeight w:val="260"/>
          <w:jc w:val="center"/>
        </w:trPr>
        <w:tc>
          <w:tcPr>
            <w:tcW w:w="1795" w:type="dxa"/>
            <w:vAlign w:val="center"/>
          </w:tcPr>
          <w:p w14:paraId="616AACC0" w14:textId="47A965A2" w:rsidR="00642ECF" w:rsidRPr="00231DFC" w:rsidRDefault="00642ECF" w:rsidP="00231DFC">
            <w:pPr>
              <w:pStyle w:val="T2"/>
              <w:spacing w:before="0" w:after="0" w:line="240" w:lineRule="auto"/>
              <w:ind w:left="0" w:right="0"/>
              <w:rPr>
                <w:b w:val="0"/>
                <w:sz w:val="18"/>
                <w:szCs w:val="18"/>
              </w:rPr>
            </w:pPr>
            <w:proofErr w:type="spellStart"/>
            <w:r w:rsidRPr="00A701D7">
              <w:rPr>
                <w:b w:val="0"/>
                <w:sz w:val="18"/>
                <w:szCs w:val="18"/>
              </w:rPr>
              <w:t>Morteza</w:t>
            </w:r>
            <w:proofErr w:type="spellEnd"/>
            <w:r w:rsidRPr="00A701D7">
              <w:rPr>
                <w:b w:val="0"/>
                <w:sz w:val="18"/>
                <w:szCs w:val="18"/>
              </w:rPr>
              <w:t xml:space="preserve"> </w:t>
            </w:r>
            <w:proofErr w:type="spellStart"/>
            <w:r w:rsidRPr="00A701D7">
              <w:rPr>
                <w:b w:val="0"/>
                <w:sz w:val="18"/>
                <w:szCs w:val="18"/>
              </w:rPr>
              <w:t>Mehrnoush</w:t>
            </w:r>
            <w:proofErr w:type="spellEnd"/>
          </w:p>
        </w:tc>
        <w:tc>
          <w:tcPr>
            <w:tcW w:w="1193" w:type="dxa"/>
            <w:vMerge/>
            <w:vAlign w:val="center"/>
          </w:tcPr>
          <w:p w14:paraId="54723164"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3BDDBBE5"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447E0F9E"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3329E88E" w14:textId="77777777" w:rsidR="00642ECF" w:rsidRPr="00231DFC" w:rsidRDefault="00642ECF" w:rsidP="00231DFC">
            <w:pPr>
              <w:pStyle w:val="T2"/>
              <w:spacing w:before="0" w:after="0" w:line="240" w:lineRule="auto"/>
              <w:ind w:left="0" w:right="0"/>
              <w:rPr>
                <w:b w:val="0"/>
                <w:sz w:val="18"/>
                <w:szCs w:val="18"/>
              </w:rPr>
            </w:pPr>
          </w:p>
        </w:tc>
      </w:tr>
      <w:tr w:rsidR="00920139" w:rsidRPr="00183F4C" w14:paraId="5B227B58" w14:textId="77777777" w:rsidTr="009576F1">
        <w:trPr>
          <w:trHeight w:val="260"/>
          <w:jc w:val="center"/>
        </w:trPr>
        <w:tc>
          <w:tcPr>
            <w:tcW w:w="1795" w:type="dxa"/>
            <w:vAlign w:val="center"/>
          </w:tcPr>
          <w:p w14:paraId="7F1D5E6C" w14:textId="268CDE7C" w:rsidR="00920139" w:rsidRDefault="00920139" w:rsidP="00231DFC">
            <w:pPr>
              <w:pStyle w:val="T2"/>
              <w:spacing w:before="0" w:after="0" w:line="240" w:lineRule="auto"/>
              <w:ind w:left="0" w:right="0"/>
              <w:rPr>
                <w:b w:val="0"/>
                <w:sz w:val="18"/>
                <w:szCs w:val="18"/>
              </w:rPr>
            </w:pPr>
            <w:r>
              <w:rPr>
                <w:b w:val="0"/>
                <w:sz w:val="18"/>
                <w:szCs w:val="18"/>
              </w:rPr>
              <w:t xml:space="preserve">Payam </w:t>
            </w:r>
            <w:proofErr w:type="spellStart"/>
            <w:r>
              <w:rPr>
                <w:b w:val="0"/>
                <w:sz w:val="18"/>
                <w:szCs w:val="18"/>
              </w:rPr>
              <w:t>Torab</w:t>
            </w:r>
            <w:proofErr w:type="spellEnd"/>
          </w:p>
        </w:tc>
        <w:tc>
          <w:tcPr>
            <w:tcW w:w="1193" w:type="dxa"/>
            <w:vMerge/>
            <w:vAlign w:val="center"/>
          </w:tcPr>
          <w:p w14:paraId="24BC5E5B" w14:textId="77777777" w:rsidR="00920139" w:rsidRPr="00231DFC" w:rsidRDefault="00920139" w:rsidP="00231DFC">
            <w:pPr>
              <w:pStyle w:val="T2"/>
              <w:spacing w:before="0" w:after="0" w:line="240" w:lineRule="auto"/>
              <w:ind w:left="0" w:right="0"/>
              <w:rPr>
                <w:b w:val="0"/>
                <w:sz w:val="18"/>
                <w:szCs w:val="18"/>
              </w:rPr>
            </w:pPr>
          </w:p>
        </w:tc>
        <w:tc>
          <w:tcPr>
            <w:tcW w:w="3037" w:type="dxa"/>
            <w:vAlign w:val="center"/>
          </w:tcPr>
          <w:p w14:paraId="697C9782" w14:textId="77777777" w:rsidR="00920139" w:rsidRPr="00231DFC" w:rsidRDefault="00920139" w:rsidP="00231DFC">
            <w:pPr>
              <w:pStyle w:val="T2"/>
              <w:spacing w:before="0" w:after="0" w:line="240" w:lineRule="auto"/>
              <w:ind w:left="0" w:right="0"/>
              <w:rPr>
                <w:b w:val="0"/>
                <w:sz w:val="18"/>
                <w:szCs w:val="18"/>
              </w:rPr>
            </w:pPr>
          </w:p>
        </w:tc>
        <w:tc>
          <w:tcPr>
            <w:tcW w:w="1080" w:type="dxa"/>
            <w:vAlign w:val="center"/>
          </w:tcPr>
          <w:p w14:paraId="6BCD36E2" w14:textId="77777777" w:rsidR="00920139" w:rsidRPr="00231DFC" w:rsidRDefault="00920139" w:rsidP="00231DFC">
            <w:pPr>
              <w:pStyle w:val="T2"/>
              <w:spacing w:before="0" w:after="0" w:line="240" w:lineRule="auto"/>
              <w:ind w:left="0" w:right="0"/>
              <w:rPr>
                <w:b w:val="0"/>
                <w:sz w:val="18"/>
                <w:szCs w:val="18"/>
              </w:rPr>
            </w:pPr>
          </w:p>
        </w:tc>
        <w:tc>
          <w:tcPr>
            <w:tcW w:w="2471" w:type="dxa"/>
            <w:vAlign w:val="center"/>
          </w:tcPr>
          <w:p w14:paraId="3ABF6214" w14:textId="77777777" w:rsidR="00920139" w:rsidRPr="00231DFC" w:rsidRDefault="00920139" w:rsidP="00231DFC">
            <w:pPr>
              <w:pStyle w:val="T2"/>
              <w:spacing w:before="0" w:after="0" w:line="240" w:lineRule="auto"/>
              <w:ind w:left="0" w:right="0"/>
              <w:rPr>
                <w:b w:val="0"/>
                <w:sz w:val="18"/>
                <w:szCs w:val="18"/>
              </w:rPr>
            </w:pPr>
          </w:p>
        </w:tc>
      </w:tr>
      <w:tr w:rsidR="00642ECF" w:rsidRPr="00183F4C" w14:paraId="31A71D8F" w14:textId="77777777" w:rsidTr="009576F1">
        <w:trPr>
          <w:trHeight w:val="260"/>
          <w:jc w:val="center"/>
        </w:trPr>
        <w:tc>
          <w:tcPr>
            <w:tcW w:w="1795" w:type="dxa"/>
            <w:vAlign w:val="center"/>
          </w:tcPr>
          <w:p w14:paraId="3B227193" w14:textId="73AB740D" w:rsidR="00642ECF" w:rsidRPr="00231DFC" w:rsidRDefault="00920139" w:rsidP="00231DFC">
            <w:pPr>
              <w:pStyle w:val="T2"/>
              <w:spacing w:before="0" w:after="0" w:line="240" w:lineRule="auto"/>
              <w:ind w:left="0" w:right="0"/>
              <w:rPr>
                <w:b w:val="0"/>
                <w:sz w:val="18"/>
                <w:szCs w:val="18"/>
              </w:rPr>
            </w:pPr>
            <w:proofErr w:type="spellStart"/>
            <w:r>
              <w:rPr>
                <w:b w:val="0"/>
                <w:sz w:val="18"/>
                <w:szCs w:val="18"/>
              </w:rPr>
              <w:t>Binita</w:t>
            </w:r>
            <w:proofErr w:type="spellEnd"/>
            <w:r>
              <w:rPr>
                <w:b w:val="0"/>
                <w:sz w:val="18"/>
                <w:szCs w:val="18"/>
              </w:rPr>
              <w:t xml:space="preserve"> Gupta</w:t>
            </w:r>
          </w:p>
        </w:tc>
        <w:tc>
          <w:tcPr>
            <w:tcW w:w="1193" w:type="dxa"/>
            <w:vMerge/>
            <w:vAlign w:val="center"/>
          </w:tcPr>
          <w:p w14:paraId="336BD6F1" w14:textId="77777777" w:rsidR="00642ECF" w:rsidRPr="00231DFC" w:rsidRDefault="00642ECF" w:rsidP="00231DFC">
            <w:pPr>
              <w:pStyle w:val="T2"/>
              <w:spacing w:before="0" w:after="0" w:line="240" w:lineRule="auto"/>
              <w:ind w:left="0" w:right="0"/>
              <w:rPr>
                <w:b w:val="0"/>
                <w:sz w:val="18"/>
                <w:szCs w:val="18"/>
              </w:rPr>
            </w:pPr>
          </w:p>
        </w:tc>
        <w:tc>
          <w:tcPr>
            <w:tcW w:w="3037" w:type="dxa"/>
            <w:vAlign w:val="center"/>
          </w:tcPr>
          <w:p w14:paraId="4B219A6A" w14:textId="77777777" w:rsidR="00642ECF" w:rsidRPr="00231DFC" w:rsidRDefault="00642ECF" w:rsidP="00231DFC">
            <w:pPr>
              <w:pStyle w:val="T2"/>
              <w:spacing w:before="0" w:after="0" w:line="240" w:lineRule="auto"/>
              <w:ind w:left="0" w:right="0"/>
              <w:rPr>
                <w:b w:val="0"/>
                <w:sz w:val="18"/>
                <w:szCs w:val="18"/>
              </w:rPr>
            </w:pPr>
          </w:p>
        </w:tc>
        <w:tc>
          <w:tcPr>
            <w:tcW w:w="1080" w:type="dxa"/>
            <w:vAlign w:val="center"/>
          </w:tcPr>
          <w:p w14:paraId="632DBD8E" w14:textId="77777777" w:rsidR="00642ECF" w:rsidRPr="00231DFC" w:rsidRDefault="00642ECF" w:rsidP="00231DFC">
            <w:pPr>
              <w:pStyle w:val="T2"/>
              <w:spacing w:before="0" w:after="0" w:line="240" w:lineRule="auto"/>
              <w:ind w:left="0" w:right="0"/>
              <w:rPr>
                <w:b w:val="0"/>
                <w:sz w:val="18"/>
                <w:szCs w:val="18"/>
              </w:rPr>
            </w:pPr>
          </w:p>
        </w:tc>
        <w:tc>
          <w:tcPr>
            <w:tcW w:w="2471" w:type="dxa"/>
            <w:vAlign w:val="center"/>
          </w:tcPr>
          <w:p w14:paraId="6CCDE3C0" w14:textId="77777777" w:rsidR="00642ECF" w:rsidRPr="00231DFC" w:rsidRDefault="00642ECF" w:rsidP="00231DFC">
            <w:pPr>
              <w:pStyle w:val="T2"/>
              <w:spacing w:before="0" w:after="0" w:line="240" w:lineRule="auto"/>
              <w:ind w:left="0" w:right="0"/>
              <w:rPr>
                <w:b w:val="0"/>
                <w:sz w:val="18"/>
                <w:szCs w:val="18"/>
              </w:rPr>
            </w:pPr>
          </w:p>
        </w:tc>
      </w:tr>
      <w:tr w:rsidR="00F905F1" w:rsidRPr="00183F4C" w14:paraId="3F1B33C5" w14:textId="77777777" w:rsidTr="00016E42">
        <w:trPr>
          <w:trHeight w:val="251"/>
          <w:jc w:val="center"/>
        </w:trPr>
        <w:tc>
          <w:tcPr>
            <w:tcW w:w="1795" w:type="dxa"/>
            <w:vAlign w:val="center"/>
          </w:tcPr>
          <w:p w14:paraId="65BEBAA6" w14:textId="6B7DAD40" w:rsidR="00F905F1" w:rsidRPr="00231DFC" w:rsidRDefault="00735AB1" w:rsidP="00231DFC">
            <w:pPr>
              <w:pStyle w:val="T2"/>
              <w:spacing w:before="0" w:after="0" w:line="240" w:lineRule="auto"/>
              <w:ind w:left="0" w:right="0"/>
              <w:rPr>
                <w:b w:val="0"/>
                <w:sz w:val="18"/>
                <w:szCs w:val="18"/>
              </w:rPr>
            </w:pPr>
            <w:proofErr w:type="spellStart"/>
            <w:r>
              <w:rPr>
                <w:b w:val="0"/>
                <w:sz w:val="18"/>
                <w:szCs w:val="18"/>
              </w:rPr>
              <w:t>Liuming</w:t>
            </w:r>
            <w:proofErr w:type="spellEnd"/>
            <w:r>
              <w:rPr>
                <w:b w:val="0"/>
                <w:sz w:val="18"/>
                <w:szCs w:val="18"/>
              </w:rPr>
              <w:t xml:space="preserve"> Lu</w:t>
            </w:r>
          </w:p>
        </w:tc>
        <w:tc>
          <w:tcPr>
            <w:tcW w:w="1193" w:type="dxa"/>
            <w:vAlign w:val="center"/>
          </w:tcPr>
          <w:p w14:paraId="610B55A8" w14:textId="7DDE9E89" w:rsidR="00F905F1" w:rsidRPr="00231DFC" w:rsidRDefault="00735AB1" w:rsidP="00231DFC">
            <w:pPr>
              <w:pStyle w:val="T2"/>
              <w:spacing w:before="0" w:after="0" w:line="240" w:lineRule="auto"/>
              <w:ind w:left="0" w:right="0"/>
              <w:rPr>
                <w:b w:val="0"/>
                <w:sz w:val="18"/>
                <w:szCs w:val="18"/>
              </w:rPr>
            </w:pPr>
            <w:r>
              <w:rPr>
                <w:b w:val="0"/>
                <w:sz w:val="18"/>
                <w:szCs w:val="18"/>
              </w:rPr>
              <w:t>Oppo</w:t>
            </w:r>
          </w:p>
        </w:tc>
        <w:tc>
          <w:tcPr>
            <w:tcW w:w="3037" w:type="dxa"/>
            <w:vAlign w:val="center"/>
          </w:tcPr>
          <w:p w14:paraId="0AE208B1"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1C742F0B"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303D6A13" w14:textId="77777777" w:rsidR="00F905F1" w:rsidRPr="00231DFC" w:rsidRDefault="00F905F1" w:rsidP="00231DFC">
            <w:pPr>
              <w:pStyle w:val="T2"/>
              <w:spacing w:before="0" w:after="0" w:line="240" w:lineRule="auto"/>
              <w:ind w:left="0" w:right="0"/>
              <w:rPr>
                <w:b w:val="0"/>
                <w:sz w:val="18"/>
                <w:szCs w:val="18"/>
              </w:rPr>
            </w:pPr>
          </w:p>
        </w:tc>
      </w:tr>
      <w:tr w:rsidR="00B40E85" w:rsidRPr="00183F4C" w14:paraId="5B866495" w14:textId="77777777" w:rsidTr="00016E42">
        <w:trPr>
          <w:trHeight w:val="251"/>
          <w:jc w:val="center"/>
        </w:trPr>
        <w:tc>
          <w:tcPr>
            <w:tcW w:w="1795" w:type="dxa"/>
            <w:vAlign w:val="center"/>
          </w:tcPr>
          <w:p w14:paraId="1167E61B" w14:textId="0A6904EC" w:rsidR="00B40E85" w:rsidRDefault="00B40E85" w:rsidP="00231DFC">
            <w:pPr>
              <w:pStyle w:val="T2"/>
              <w:spacing w:before="0" w:after="0" w:line="240" w:lineRule="auto"/>
              <w:ind w:left="0" w:right="0"/>
              <w:rPr>
                <w:b w:val="0"/>
                <w:sz w:val="18"/>
                <w:szCs w:val="18"/>
              </w:rPr>
            </w:pPr>
            <w:r>
              <w:rPr>
                <w:b w:val="0"/>
                <w:sz w:val="18"/>
                <w:szCs w:val="18"/>
              </w:rPr>
              <w:t>Brian Hart</w:t>
            </w:r>
          </w:p>
        </w:tc>
        <w:tc>
          <w:tcPr>
            <w:tcW w:w="1193" w:type="dxa"/>
            <w:vAlign w:val="center"/>
          </w:tcPr>
          <w:p w14:paraId="59F349B0" w14:textId="298D4EE5" w:rsidR="00B40E85" w:rsidRDefault="00B40E85" w:rsidP="00231DFC">
            <w:pPr>
              <w:pStyle w:val="T2"/>
              <w:spacing w:before="0" w:after="0" w:line="240" w:lineRule="auto"/>
              <w:ind w:left="0" w:right="0"/>
              <w:rPr>
                <w:b w:val="0"/>
                <w:sz w:val="18"/>
                <w:szCs w:val="18"/>
              </w:rPr>
            </w:pPr>
            <w:r>
              <w:rPr>
                <w:b w:val="0"/>
                <w:sz w:val="18"/>
                <w:szCs w:val="18"/>
              </w:rPr>
              <w:t>Cisco</w:t>
            </w:r>
          </w:p>
        </w:tc>
        <w:tc>
          <w:tcPr>
            <w:tcW w:w="3037" w:type="dxa"/>
            <w:vAlign w:val="center"/>
          </w:tcPr>
          <w:p w14:paraId="655EC166" w14:textId="77777777" w:rsidR="00B40E85" w:rsidRPr="00231DFC" w:rsidRDefault="00B40E85" w:rsidP="00231DFC">
            <w:pPr>
              <w:pStyle w:val="T2"/>
              <w:spacing w:before="0" w:after="0" w:line="240" w:lineRule="auto"/>
              <w:ind w:left="0" w:right="0"/>
              <w:rPr>
                <w:b w:val="0"/>
                <w:sz w:val="18"/>
                <w:szCs w:val="18"/>
              </w:rPr>
            </w:pPr>
          </w:p>
        </w:tc>
        <w:tc>
          <w:tcPr>
            <w:tcW w:w="1080" w:type="dxa"/>
            <w:vAlign w:val="center"/>
          </w:tcPr>
          <w:p w14:paraId="7F2E456F" w14:textId="77777777" w:rsidR="00B40E85" w:rsidRPr="00231DFC" w:rsidRDefault="00B40E85" w:rsidP="00231DFC">
            <w:pPr>
              <w:pStyle w:val="T2"/>
              <w:spacing w:before="0" w:after="0" w:line="240" w:lineRule="auto"/>
              <w:ind w:left="0" w:right="0"/>
              <w:rPr>
                <w:b w:val="0"/>
                <w:sz w:val="18"/>
                <w:szCs w:val="18"/>
              </w:rPr>
            </w:pPr>
          </w:p>
        </w:tc>
        <w:tc>
          <w:tcPr>
            <w:tcW w:w="2471" w:type="dxa"/>
            <w:vAlign w:val="center"/>
          </w:tcPr>
          <w:p w14:paraId="2D2ABC4B" w14:textId="77777777" w:rsidR="00B40E85" w:rsidRPr="00231DFC" w:rsidRDefault="00B40E85" w:rsidP="00231DFC">
            <w:pPr>
              <w:pStyle w:val="T2"/>
              <w:spacing w:before="0" w:after="0" w:line="240" w:lineRule="auto"/>
              <w:ind w:left="0" w:right="0"/>
              <w:rPr>
                <w:b w:val="0"/>
                <w:sz w:val="18"/>
                <w:szCs w:val="18"/>
              </w:rPr>
            </w:pPr>
          </w:p>
        </w:tc>
      </w:tr>
      <w:tr w:rsidR="003E0680" w:rsidRPr="00183F4C" w14:paraId="2E428A27" w14:textId="77777777" w:rsidTr="00016E42">
        <w:trPr>
          <w:trHeight w:val="251"/>
          <w:jc w:val="center"/>
        </w:trPr>
        <w:tc>
          <w:tcPr>
            <w:tcW w:w="1795" w:type="dxa"/>
            <w:vAlign w:val="center"/>
          </w:tcPr>
          <w:p w14:paraId="2689A268" w14:textId="73B0F31F" w:rsidR="003E0680" w:rsidRDefault="003E0680" w:rsidP="00231DFC">
            <w:pPr>
              <w:pStyle w:val="T2"/>
              <w:spacing w:before="0" w:after="0" w:line="240" w:lineRule="auto"/>
              <w:ind w:left="0" w:right="0"/>
              <w:rPr>
                <w:b w:val="0"/>
                <w:sz w:val="18"/>
                <w:szCs w:val="18"/>
              </w:rPr>
            </w:pPr>
            <w:r>
              <w:rPr>
                <w:b w:val="0"/>
                <w:sz w:val="18"/>
                <w:szCs w:val="18"/>
              </w:rPr>
              <w:t xml:space="preserve">Saju </w:t>
            </w:r>
            <w:proofErr w:type="spellStart"/>
            <w:r>
              <w:rPr>
                <w:b w:val="0"/>
                <w:sz w:val="18"/>
                <w:szCs w:val="18"/>
              </w:rPr>
              <w:t>Palayur</w:t>
            </w:r>
            <w:proofErr w:type="spellEnd"/>
          </w:p>
        </w:tc>
        <w:tc>
          <w:tcPr>
            <w:tcW w:w="1193" w:type="dxa"/>
            <w:vAlign w:val="center"/>
          </w:tcPr>
          <w:p w14:paraId="092836AB" w14:textId="5BB7FD3A" w:rsidR="003E0680" w:rsidRDefault="003E0680" w:rsidP="00231DFC">
            <w:pPr>
              <w:pStyle w:val="T2"/>
              <w:spacing w:before="0" w:after="0" w:line="240" w:lineRule="auto"/>
              <w:ind w:left="0" w:right="0"/>
              <w:rPr>
                <w:b w:val="0"/>
                <w:sz w:val="18"/>
                <w:szCs w:val="18"/>
              </w:rPr>
            </w:pPr>
            <w:r>
              <w:rPr>
                <w:b w:val="0"/>
                <w:sz w:val="18"/>
                <w:szCs w:val="18"/>
              </w:rPr>
              <w:t>MaxLinear</w:t>
            </w:r>
          </w:p>
        </w:tc>
        <w:tc>
          <w:tcPr>
            <w:tcW w:w="3037" w:type="dxa"/>
            <w:vAlign w:val="center"/>
          </w:tcPr>
          <w:p w14:paraId="66C5EB27" w14:textId="77777777" w:rsidR="003E0680" w:rsidRPr="00231DFC" w:rsidRDefault="003E0680" w:rsidP="00231DFC">
            <w:pPr>
              <w:pStyle w:val="T2"/>
              <w:spacing w:before="0" w:after="0" w:line="240" w:lineRule="auto"/>
              <w:ind w:left="0" w:right="0"/>
              <w:rPr>
                <w:b w:val="0"/>
                <w:sz w:val="18"/>
                <w:szCs w:val="18"/>
              </w:rPr>
            </w:pPr>
          </w:p>
        </w:tc>
        <w:tc>
          <w:tcPr>
            <w:tcW w:w="1080" w:type="dxa"/>
            <w:vAlign w:val="center"/>
          </w:tcPr>
          <w:p w14:paraId="51DB1760" w14:textId="77777777" w:rsidR="003E0680" w:rsidRPr="00231DFC" w:rsidRDefault="003E0680" w:rsidP="00231DFC">
            <w:pPr>
              <w:pStyle w:val="T2"/>
              <w:spacing w:before="0" w:after="0" w:line="240" w:lineRule="auto"/>
              <w:ind w:left="0" w:right="0"/>
              <w:rPr>
                <w:b w:val="0"/>
                <w:sz w:val="18"/>
                <w:szCs w:val="18"/>
              </w:rPr>
            </w:pPr>
          </w:p>
        </w:tc>
        <w:tc>
          <w:tcPr>
            <w:tcW w:w="2471" w:type="dxa"/>
            <w:vAlign w:val="center"/>
          </w:tcPr>
          <w:p w14:paraId="5D1CA067" w14:textId="77777777" w:rsidR="003E0680" w:rsidRPr="00231DFC" w:rsidRDefault="003E0680" w:rsidP="00231DFC">
            <w:pPr>
              <w:pStyle w:val="T2"/>
              <w:spacing w:before="0" w:after="0" w:line="240" w:lineRule="auto"/>
              <w:ind w:left="0" w:right="0"/>
              <w:rPr>
                <w:b w:val="0"/>
                <w:sz w:val="18"/>
                <w:szCs w:val="18"/>
              </w:rPr>
            </w:pPr>
          </w:p>
        </w:tc>
      </w:tr>
      <w:tr w:rsidR="006A1072" w:rsidRPr="00183F4C" w14:paraId="023A9742" w14:textId="77777777" w:rsidTr="00016E42">
        <w:trPr>
          <w:trHeight w:val="251"/>
          <w:jc w:val="center"/>
        </w:trPr>
        <w:tc>
          <w:tcPr>
            <w:tcW w:w="1795" w:type="dxa"/>
            <w:vAlign w:val="center"/>
          </w:tcPr>
          <w:p w14:paraId="4AC2201B" w14:textId="6570C899" w:rsidR="006A1072" w:rsidRDefault="006A1072" w:rsidP="00231DFC">
            <w:pPr>
              <w:pStyle w:val="T2"/>
              <w:spacing w:before="0" w:after="0" w:line="240" w:lineRule="auto"/>
              <w:ind w:left="0" w:right="0"/>
              <w:rPr>
                <w:b w:val="0"/>
                <w:sz w:val="18"/>
                <w:szCs w:val="18"/>
              </w:rPr>
            </w:pPr>
            <w:r>
              <w:rPr>
                <w:b w:val="0"/>
                <w:sz w:val="18"/>
                <w:szCs w:val="18"/>
              </w:rPr>
              <w:t>Dave Cavalcanti</w:t>
            </w:r>
          </w:p>
        </w:tc>
        <w:tc>
          <w:tcPr>
            <w:tcW w:w="1193" w:type="dxa"/>
            <w:vAlign w:val="center"/>
          </w:tcPr>
          <w:p w14:paraId="14568DF8" w14:textId="47AF22B1" w:rsidR="006A1072" w:rsidRDefault="006A1072" w:rsidP="00231DFC">
            <w:pPr>
              <w:pStyle w:val="T2"/>
              <w:spacing w:before="0" w:after="0" w:line="240" w:lineRule="auto"/>
              <w:ind w:left="0" w:right="0"/>
              <w:rPr>
                <w:b w:val="0"/>
                <w:sz w:val="18"/>
                <w:szCs w:val="18"/>
              </w:rPr>
            </w:pPr>
            <w:r>
              <w:rPr>
                <w:b w:val="0"/>
                <w:sz w:val="18"/>
                <w:szCs w:val="18"/>
              </w:rPr>
              <w:t>Intel</w:t>
            </w:r>
          </w:p>
        </w:tc>
        <w:tc>
          <w:tcPr>
            <w:tcW w:w="3037" w:type="dxa"/>
            <w:vAlign w:val="center"/>
          </w:tcPr>
          <w:p w14:paraId="5791149F" w14:textId="77777777" w:rsidR="006A1072" w:rsidRPr="00231DFC" w:rsidRDefault="006A1072" w:rsidP="00231DFC">
            <w:pPr>
              <w:pStyle w:val="T2"/>
              <w:spacing w:before="0" w:after="0" w:line="240" w:lineRule="auto"/>
              <w:ind w:left="0" w:right="0"/>
              <w:rPr>
                <w:b w:val="0"/>
                <w:sz w:val="18"/>
                <w:szCs w:val="18"/>
              </w:rPr>
            </w:pPr>
          </w:p>
        </w:tc>
        <w:tc>
          <w:tcPr>
            <w:tcW w:w="1080" w:type="dxa"/>
            <w:vAlign w:val="center"/>
          </w:tcPr>
          <w:p w14:paraId="73D0F412" w14:textId="77777777" w:rsidR="006A1072" w:rsidRPr="00231DFC" w:rsidRDefault="006A1072" w:rsidP="00231DFC">
            <w:pPr>
              <w:pStyle w:val="T2"/>
              <w:spacing w:before="0" w:after="0" w:line="240" w:lineRule="auto"/>
              <w:ind w:left="0" w:right="0"/>
              <w:rPr>
                <w:b w:val="0"/>
                <w:sz w:val="18"/>
                <w:szCs w:val="18"/>
              </w:rPr>
            </w:pPr>
          </w:p>
        </w:tc>
        <w:tc>
          <w:tcPr>
            <w:tcW w:w="2471" w:type="dxa"/>
            <w:vAlign w:val="center"/>
          </w:tcPr>
          <w:p w14:paraId="32304E5A" w14:textId="77777777" w:rsidR="006A1072" w:rsidRPr="00231DFC" w:rsidRDefault="006A1072" w:rsidP="00231DFC">
            <w:pPr>
              <w:pStyle w:val="T2"/>
              <w:spacing w:before="0" w:after="0" w:line="240" w:lineRule="auto"/>
              <w:ind w:left="0" w:right="0"/>
              <w:rPr>
                <w:b w:val="0"/>
                <w:sz w:val="18"/>
                <w:szCs w:val="18"/>
              </w:rPr>
            </w:pPr>
          </w:p>
        </w:tc>
      </w:tr>
      <w:tr w:rsidR="006A1072" w:rsidRPr="00183F4C" w14:paraId="5D9A694F" w14:textId="77777777" w:rsidTr="00016E42">
        <w:trPr>
          <w:trHeight w:val="251"/>
          <w:jc w:val="center"/>
        </w:trPr>
        <w:tc>
          <w:tcPr>
            <w:tcW w:w="1795" w:type="dxa"/>
            <w:vAlign w:val="center"/>
          </w:tcPr>
          <w:p w14:paraId="058A4812" w14:textId="215CECE3" w:rsidR="006A1072" w:rsidRDefault="006A1072" w:rsidP="00231DFC">
            <w:pPr>
              <w:pStyle w:val="T2"/>
              <w:spacing w:before="0" w:after="0" w:line="240" w:lineRule="auto"/>
              <w:ind w:left="0" w:right="0"/>
              <w:rPr>
                <w:b w:val="0"/>
                <w:sz w:val="18"/>
                <w:szCs w:val="18"/>
              </w:rPr>
            </w:pPr>
            <w:r>
              <w:rPr>
                <w:b w:val="0"/>
                <w:sz w:val="18"/>
                <w:szCs w:val="18"/>
              </w:rPr>
              <w:t xml:space="preserve">Laurent </w:t>
            </w:r>
            <w:proofErr w:type="spellStart"/>
            <w:r>
              <w:rPr>
                <w:b w:val="0"/>
                <w:sz w:val="18"/>
                <w:szCs w:val="18"/>
              </w:rPr>
              <w:t>Cariou</w:t>
            </w:r>
            <w:proofErr w:type="spellEnd"/>
          </w:p>
        </w:tc>
        <w:tc>
          <w:tcPr>
            <w:tcW w:w="1193" w:type="dxa"/>
            <w:vAlign w:val="center"/>
          </w:tcPr>
          <w:p w14:paraId="24FB7D3C" w14:textId="088249F2" w:rsidR="006A1072" w:rsidRDefault="006A1072" w:rsidP="00231DFC">
            <w:pPr>
              <w:pStyle w:val="T2"/>
              <w:spacing w:before="0" w:after="0" w:line="240" w:lineRule="auto"/>
              <w:ind w:left="0" w:right="0"/>
              <w:rPr>
                <w:b w:val="0"/>
                <w:sz w:val="18"/>
                <w:szCs w:val="18"/>
              </w:rPr>
            </w:pPr>
            <w:r>
              <w:rPr>
                <w:b w:val="0"/>
                <w:sz w:val="18"/>
                <w:szCs w:val="18"/>
              </w:rPr>
              <w:t>Intel</w:t>
            </w:r>
          </w:p>
        </w:tc>
        <w:tc>
          <w:tcPr>
            <w:tcW w:w="3037" w:type="dxa"/>
            <w:vAlign w:val="center"/>
          </w:tcPr>
          <w:p w14:paraId="5F001E18" w14:textId="77777777" w:rsidR="006A1072" w:rsidRPr="00231DFC" w:rsidRDefault="006A1072" w:rsidP="00231DFC">
            <w:pPr>
              <w:pStyle w:val="T2"/>
              <w:spacing w:before="0" w:after="0" w:line="240" w:lineRule="auto"/>
              <w:ind w:left="0" w:right="0"/>
              <w:rPr>
                <w:b w:val="0"/>
                <w:sz w:val="18"/>
                <w:szCs w:val="18"/>
              </w:rPr>
            </w:pPr>
          </w:p>
        </w:tc>
        <w:tc>
          <w:tcPr>
            <w:tcW w:w="1080" w:type="dxa"/>
            <w:vAlign w:val="center"/>
          </w:tcPr>
          <w:p w14:paraId="228F5A82" w14:textId="77777777" w:rsidR="006A1072" w:rsidRPr="00231DFC" w:rsidRDefault="006A1072" w:rsidP="00231DFC">
            <w:pPr>
              <w:pStyle w:val="T2"/>
              <w:spacing w:before="0" w:after="0" w:line="240" w:lineRule="auto"/>
              <w:ind w:left="0" w:right="0"/>
              <w:rPr>
                <w:b w:val="0"/>
                <w:sz w:val="18"/>
                <w:szCs w:val="18"/>
              </w:rPr>
            </w:pPr>
          </w:p>
        </w:tc>
        <w:tc>
          <w:tcPr>
            <w:tcW w:w="2471" w:type="dxa"/>
            <w:vAlign w:val="center"/>
          </w:tcPr>
          <w:p w14:paraId="708FF442" w14:textId="77777777" w:rsidR="006A1072" w:rsidRPr="00231DFC" w:rsidRDefault="006A1072" w:rsidP="00231DFC">
            <w:pPr>
              <w:pStyle w:val="T2"/>
              <w:spacing w:before="0" w:after="0" w:line="240" w:lineRule="auto"/>
              <w:ind w:left="0" w:right="0"/>
              <w:rPr>
                <w:b w:val="0"/>
                <w:sz w:val="18"/>
                <w:szCs w:val="18"/>
              </w:rPr>
            </w:pPr>
          </w:p>
        </w:tc>
      </w:tr>
      <w:tr w:rsidR="0054271B" w:rsidRPr="00183F4C" w14:paraId="5DF71C15" w14:textId="77777777" w:rsidTr="00016E42">
        <w:trPr>
          <w:trHeight w:val="251"/>
          <w:jc w:val="center"/>
        </w:trPr>
        <w:tc>
          <w:tcPr>
            <w:tcW w:w="1795" w:type="dxa"/>
            <w:vAlign w:val="center"/>
          </w:tcPr>
          <w:p w14:paraId="458249E5" w14:textId="61762A74" w:rsidR="0054271B" w:rsidRDefault="0054271B" w:rsidP="00231DFC">
            <w:pPr>
              <w:pStyle w:val="T2"/>
              <w:spacing w:before="0" w:after="0" w:line="240" w:lineRule="auto"/>
              <w:ind w:left="0" w:right="0"/>
              <w:rPr>
                <w:b w:val="0"/>
                <w:sz w:val="18"/>
                <w:szCs w:val="18"/>
              </w:rPr>
            </w:pPr>
            <w:r>
              <w:rPr>
                <w:b w:val="0"/>
                <w:sz w:val="18"/>
                <w:szCs w:val="18"/>
              </w:rPr>
              <w:t>Arik Klein</w:t>
            </w:r>
          </w:p>
        </w:tc>
        <w:tc>
          <w:tcPr>
            <w:tcW w:w="1193" w:type="dxa"/>
            <w:vAlign w:val="center"/>
          </w:tcPr>
          <w:p w14:paraId="3259A3D1" w14:textId="19B686FE" w:rsidR="0054271B" w:rsidRDefault="0054271B" w:rsidP="00231DFC">
            <w:pPr>
              <w:pStyle w:val="T2"/>
              <w:spacing w:before="0" w:after="0" w:line="240" w:lineRule="auto"/>
              <w:ind w:left="0" w:right="0"/>
              <w:rPr>
                <w:b w:val="0"/>
                <w:sz w:val="18"/>
                <w:szCs w:val="18"/>
              </w:rPr>
            </w:pPr>
            <w:r>
              <w:rPr>
                <w:b w:val="0"/>
                <w:sz w:val="18"/>
                <w:szCs w:val="18"/>
              </w:rPr>
              <w:t>Huawei</w:t>
            </w:r>
          </w:p>
        </w:tc>
        <w:tc>
          <w:tcPr>
            <w:tcW w:w="3037" w:type="dxa"/>
            <w:vAlign w:val="center"/>
          </w:tcPr>
          <w:p w14:paraId="33EE69A9" w14:textId="77777777" w:rsidR="0054271B" w:rsidRPr="00231DFC" w:rsidRDefault="0054271B" w:rsidP="00231DFC">
            <w:pPr>
              <w:pStyle w:val="T2"/>
              <w:spacing w:before="0" w:after="0" w:line="240" w:lineRule="auto"/>
              <w:ind w:left="0" w:right="0"/>
              <w:rPr>
                <w:b w:val="0"/>
                <w:sz w:val="18"/>
                <w:szCs w:val="18"/>
              </w:rPr>
            </w:pPr>
          </w:p>
        </w:tc>
        <w:tc>
          <w:tcPr>
            <w:tcW w:w="1080" w:type="dxa"/>
            <w:vAlign w:val="center"/>
          </w:tcPr>
          <w:p w14:paraId="5C583EFA" w14:textId="77777777" w:rsidR="0054271B" w:rsidRPr="00231DFC" w:rsidRDefault="0054271B" w:rsidP="00231DFC">
            <w:pPr>
              <w:pStyle w:val="T2"/>
              <w:spacing w:before="0" w:after="0" w:line="240" w:lineRule="auto"/>
              <w:ind w:left="0" w:right="0"/>
              <w:rPr>
                <w:b w:val="0"/>
                <w:sz w:val="18"/>
                <w:szCs w:val="18"/>
              </w:rPr>
            </w:pPr>
          </w:p>
        </w:tc>
        <w:tc>
          <w:tcPr>
            <w:tcW w:w="2471" w:type="dxa"/>
            <w:vAlign w:val="center"/>
          </w:tcPr>
          <w:p w14:paraId="4074DAB5" w14:textId="77777777" w:rsidR="0054271B" w:rsidRPr="00231DFC" w:rsidRDefault="0054271B" w:rsidP="00231DFC">
            <w:pPr>
              <w:pStyle w:val="T2"/>
              <w:spacing w:before="0" w:after="0" w:line="240" w:lineRule="auto"/>
              <w:ind w:left="0" w:right="0"/>
              <w:rPr>
                <w:b w:val="0"/>
                <w:sz w:val="18"/>
                <w:szCs w:val="18"/>
              </w:rPr>
            </w:pPr>
          </w:p>
        </w:tc>
      </w:tr>
      <w:tr w:rsidR="00573ED0" w:rsidRPr="00183F4C" w14:paraId="52C6B106" w14:textId="77777777" w:rsidTr="00016E42">
        <w:trPr>
          <w:trHeight w:val="251"/>
          <w:jc w:val="center"/>
        </w:trPr>
        <w:tc>
          <w:tcPr>
            <w:tcW w:w="1795" w:type="dxa"/>
            <w:vAlign w:val="center"/>
          </w:tcPr>
          <w:p w14:paraId="51AA9348" w14:textId="70F36C84" w:rsidR="00573ED0" w:rsidRDefault="00573ED0" w:rsidP="00231DFC">
            <w:pPr>
              <w:pStyle w:val="T2"/>
              <w:spacing w:before="0" w:after="0" w:line="240" w:lineRule="auto"/>
              <w:ind w:left="0" w:right="0"/>
              <w:rPr>
                <w:b w:val="0"/>
                <w:sz w:val="18"/>
                <w:szCs w:val="18"/>
              </w:rPr>
            </w:pPr>
            <w:proofErr w:type="spellStart"/>
            <w:r>
              <w:rPr>
                <w:b w:val="0"/>
                <w:sz w:val="18"/>
                <w:szCs w:val="18"/>
              </w:rPr>
              <w:t>Rubayet</w:t>
            </w:r>
            <w:proofErr w:type="spellEnd"/>
            <w:r>
              <w:rPr>
                <w:b w:val="0"/>
                <w:sz w:val="18"/>
                <w:szCs w:val="18"/>
              </w:rPr>
              <w:t xml:space="preserve"> </w:t>
            </w:r>
            <w:proofErr w:type="spellStart"/>
            <w:r>
              <w:rPr>
                <w:b w:val="0"/>
                <w:sz w:val="18"/>
                <w:szCs w:val="18"/>
              </w:rPr>
              <w:t>Shafin</w:t>
            </w:r>
            <w:proofErr w:type="spellEnd"/>
          </w:p>
        </w:tc>
        <w:tc>
          <w:tcPr>
            <w:tcW w:w="1193" w:type="dxa"/>
            <w:vAlign w:val="center"/>
          </w:tcPr>
          <w:p w14:paraId="17E10933" w14:textId="2CE96131" w:rsidR="00573ED0" w:rsidRDefault="00573ED0" w:rsidP="00231DFC">
            <w:pPr>
              <w:pStyle w:val="T2"/>
              <w:spacing w:before="0" w:after="0" w:line="240" w:lineRule="auto"/>
              <w:ind w:left="0" w:right="0"/>
              <w:rPr>
                <w:b w:val="0"/>
                <w:sz w:val="18"/>
                <w:szCs w:val="18"/>
              </w:rPr>
            </w:pPr>
            <w:r>
              <w:rPr>
                <w:b w:val="0"/>
                <w:sz w:val="18"/>
                <w:szCs w:val="18"/>
              </w:rPr>
              <w:t>Samsung</w:t>
            </w:r>
          </w:p>
        </w:tc>
        <w:tc>
          <w:tcPr>
            <w:tcW w:w="3037" w:type="dxa"/>
            <w:vAlign w:val="center"/>
          </w:tcPr>
          <w:p w14:paraId="2F2AAD6A" w14:textId="77777777" w:rsidR="00573ED0" w:rsidRPr="00231DFC" w:rsidRDefault="00573ED0" w:rsidP="00231DFC">
            <w:pPr>
              <w:pStyle w:val="T2"/>
              <w:spacing w:before="0" w:after="0" w:line="240" w:lineRule="auto"/>
              <w:ind w:left="0" w:right="0"/>
              <w:rPr>
                <w:b w:val="0"/>
                <w:sz w:val="18"/>
                <w:szCs w:val="18"/>
              </w:rPr>
            </w:pPr>
          </w:p>
        </w:tc>
        <w:tc>
          <w:tcPr>
            <w:tcW w:w="1080" w:type="dxa"/>
            <w:vAlign w:val="center"/>
          </w:tcPr>
          <w:p w14:paraId="134B84B7" w14:textId="77777777" w:rsidR="00573ED0" w:rsidRPr="00231DFC" w:rsidRDefault="00573ED0" w:rsidP="00231DFC">
            <w:pPr>
              <w:pStyle w:val="T2"/>
              <w:spacing w:before="0" w:after="0" w:line="240" w:lineRule="auto"/>
              <w:ind w:left="0" w:right="0"/>
              <w:rPr>
                <w:b w:val="0"/>
                <w:sz w:val="18"/>
                <w:szCs w:val="18"/>
              </w:rPr>
            </w:pPr>
          </w:p>
        </w:tc>
        <w:tc>
          <w:tcPr>
            <w:tcW w:w="2471" w:type="dxa"/>
            <w:vAlign w:val="center"/>
          </w:tcPr>
          <w:p w14:paraId="532F25B7" w14:textId="77777777" w:rsidR="00573ED0" w:rsidRPr="00231DFC" w:rsidRDefault="00573ED0" w:rsidP="00231DFC">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7FD1089E" w:rsidR="00F905F1" w:rsidRDefault="00F905F1" w:rsidP="005C447C">
      <w:pPr>
        <w:spacing w:before="0" w:line="240" w:lineRule="auto"/>
        <w:jc w:val="both"/>
      </w:pPr>
      <w:r>
        <w:rPr>
          <w:rFonts w:hint="eastAsia"/>
        </w:rPr>
        <w:t>This submission propos</w:t>
      </w:r>
      <w:r>
        <w:t>es</w:t>
      </w:r>
      <w:r>
        <w:rPr>
          <w:rFonts w:hint="eastAsia"/>
        </w:rPr>
        <w:t xml:space="preserve"> </w:t>
      </w:r>
      <w:r w:rsidR="00231DFC">
        <w:t>resolutions for the following CIDs</w:t>
      </w:r>
      <w:r w:rsidR="00555770">
        <w:t xml:space="preserve"> (10)</w:t>
      </w:r>
      <w:r w:rsidR="00231DFC">
        <w:t xml:space="preserve"> for TGbe CC36:</w:t>
      </w:r>
    </w:p>
    <w:p w14:paraId="0C6326C5" w14:textId="77777777" w:rsidR="00555770" w:rsidRDefault="001D00A2" w:rsidP="005C447C">
      <w:pPr>
        <w:spacing w:before="0" w:line="240" w:lineRule="auto"/>
        <w:jc w:val="both"/>
      </w:pPr>
      <w:r>
        <w:t xml:space="preserve">4156, 4433, 4783, 5938, 6412, </w:t>
      </w:r>
    </w:p>
    <w:p w14:paraId="63199672" w14:textId="0DE0CE3E" w:rsidR="001D00A2" w:rsidRDefault="001D00A2" w:rsidP="005C447C">
      <w:pPr>
        <w:spacing w:before="0" w:line="240" w:lineRule="auto"/>
        <w:jc w:val="both"/>
      </w:pPr>
      <w:r>
        <w:t>6746, 7858</w:t>
      </w:r>
      <w:r w:rsidR="00555770">
        <w:t>, 6948, 6949</w:t>
      </w:r>
      <w:ins w:id="0" w:author="Muhammad Kumail Haider" w:date="2022-02-28T16:42:00Z">
        <w:r w:rsidR="0064523C">
          <w:t>, 4151</w:t>
        </w:r>
      </w:ins>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77777777" w:rsidR="00F905F1" w:rsidRDefault="00F905F1" w:rsidP="005C447C">
      <w:pPr>
        <w:pStyle w:val="ListParagraph"/>
        <w:numPr>
          <w:ilvl w:val="0"/>
          <w:numId w:val="1"/>
        </w:numPr>
        <w:spacing w:before="0" w:line="240" w:lineRule="auto"/>
        <w:ind w:leftChars="0"/>
        <w:jc w:val="both"/>
      </w:pPr>
      <w:r>
        <w:t>Rev 0: Initial version of the document</w:t>
      </w:r>
    </w:p>
    <w:p w14:paraId="52396280" w14:textId="0A72C719" w:rsidR="00F905F1" w:rsidRDefault="00735AB1" w:rsidP="005C447C">
      <w:pPr>
        <w:pStyle w:val="ListParagraph"/>
        <w:numPr>
          <w:ilvl w:val="0"/>
          <w:numId w:val="1"/>
        </w:numPr>
        <w:spacing w:before="0" w:line="240" w:lineRule="auto"/>
        <w:ind w:leftChars="0"/>
        <w:jc w:val="both"/>
      </w:pPr>
      <w:r>
        <w:t xml:space="preserve">Rev 1: Remove three CIDs </w:t>
      </w:r>
      <w:r w:rsidR="00E06721">
        <w:t xml:space="preserve">(6415, 7429, 5273) </w:t>
      </w:r>
      <w:r>
        <w:t xml:space="preserve">to be addressed later, added discussion, </w:t>
      </w:r>
      <w:r w:rsidR="00B144A4">
        <w:t xml:space="preserve">fixed “agreement” (use membership or schedule), </w:t>
      </w:r>
      <w:r>
        <w:t>addressed some feedback.</w:t>
      </w:r>
    </w:p>
    <w:p w14:paraId="1D9EA363" w14:textId="7036417F" w:rsidR="009A0FD9" w:rsidRDefault="009A0FD9" w:rsidP="005C447C">
      <w:pPr>
        <w:pStyle w:val="ListParagraph"/>
        <w:numPr>
          <w:ilvl w:val="0"/>
          <w:numId w:val="1"/>
        </w:numPr>
        <w:spacing w:before="0" w:line="240" w:lineRule="auto"/>
        <w:ind w:leftChars="0"/>
        <w:jc w:val="both"/>
      </w:pPr>
      <w:r>
        <w:t xml:space="preserve">Rev 2: address </w:t>
      </w:r>
      <w:r w:rsidR="00D4080F">
        <w:t xml:space="preserve">various </w:t>
      </w:r>
      <w:r w:rsidR="00B40E85">
        <w:t>comments raised by Brian</w:t>
      </w:r>
      <w:r w:rsidR="00D76035">
        <w:t xml:space="preserve"> and Gaurav.</w:t>
      </w:r>
    </w:p>
    <w:p w14:paraId="7CC30D04" w14:textId="2421AB30" w:rsidR="00D4080F" w:rsidRDefault="00D4080F" w:rsidP="005C447C">
      <w:pPr>
        <w:pStyle w:val="ListParagraph"/>
        <w:numPr>
          <w:ilvl w:val="0"/>
          <w:numId w:val="1"/>
        </w:numPr>
        <w:spacing w:before="0" w:line="240" w:lineRule="auto"/>
        <w:ind w:leftChars="0"/>
        <w:jc w:val="both"/>
      </w:pPr>
      <w:r>
        <w:t xml:space="preserve">Rev 3: </w:t>
      </w:r>
      <w:r w:rsidR="007131B7">
        <w:t>change the element name to “Restricted TWT SPs”</w:t>
      </w:r>
      <w:r w:rsidR="007551A8">
        <w:t xml:space="preserve">; </w:t>
      </w:r>
      <w:r>
        <w:t>revise the format of the bitmap</w:t>
      </w:r>
      <w:r w:rsidR="007551A8">
        <w:t>;</w:t>
      </w:r>
      <w:r w:rsidR="00996B1D">
        <w:t xml:space="preserve"> and </w:t>
      </w:r>
      <w:r w:rsidR="007551A8">
        <w:t>revises text accordingly</w:t>
      </w:r>
      <w:r w:rsidR="00996B1D">
        <w:t>.</w:t>
      </w:r>
    </w:p>
    <w:p w14:paraId="3AB11B71" w14:textId="6CE58C45" w:rsidR="006A1072" w:rsidRDefault="006A1072" w:rsidP="005C447C">
      <w:pPr>
        <w:pStyle w:val="ListParagraph"/>
        <w:numPr>
          <w:ilvl w:val="0"/>
          <w:numId w:val="1"/>
        </w:numPr>
        <w:spacing w:before="0" w:line="240" w:lineRule="auto"/>
        <w:ind w:leftChars="0"/>
        <w:jc w:val="both"/>
      </w:pPr>
      <w:r>
        <w:t xml:space="preserve">Rev 4: address some editorial comments; and change interval </w:t>
      </w:r>
      <w:r w:rsidR="009649F3">
        <w:t xml:space="preserve">to 256 </w:t>
      </w:r>
      <w:proofErr w:type="spellStart"/>
      <w:r w:rsidR="009649F3">
        <w:t>usec</w:t>
      </w:r>
      <w:r w:rsidR="00F9015B">
        <w:t>s</w:t>
      </w:r>
      <w:proofErr w:type="spellEnd"/>
      <w:r w:rsidR="009649F3">
        <w:t xml:space="preserve"> (same as time slice duration unit.)</w:t>
      </w:r>
      <w:r>
        <w:t xml:space="preserve"> </w:t>
      </w:r>
    </w:p>
    <w:p w14:paraId="3D43203D" w14:textId="12B042A3" w:rsidR="00BE1912" w:rsidRDefault="00BE1912" w:rsidP="005C447C">
      <w:pPr>
        <w:pStyle w:val="ListParagraph"/>
        <w:numPr>
          <w:ilvl w:val="0"/>
          <w:numId w:val="1"/>
        </w:numPr>
        <w:spacing w:before="0" w:line="240" w:lineRule="auto"/>
        <w:ind w:leftChars="0"/>
        <w:jc w:val="both"/>
        <w:rPr>
          <w:ins w:id="1" w:author="Muhammad Kumail Haider" w:date="2022-01-07T18:49:00Z"/>
        </w:rPr>
      </w:pPr>
      <w:r>
        <w:t xml:space="preserve">Rev 5: </w:t>
      </w:r>
      <w:r w:rsidR="009D3837">
        <w:t xml:space="preserve">Redefine the reserved field in existing Broadcast TWT Info subfield for the new fields allocated for r-TWT </w:t>
      </w:r>
      <w:proofErr w:type="gramStart"/>
      <w:r w:rsidR="009D3837">
        <w:t>purpose, and</w:t>
      </w:r>
      <w:proofErr w:type="gramEnd"/>
      <w:r w:rsidR="009D3837">
        <w:t xml:space="preserve"> remove the new “Restricted TWT SPs” element. </w:t>
      </w:r>
    </w:p>
    <w:p w14:paraId="0EF9172C" w14:textId="35BD1E57" w:rsidR="00FD0027" w:rsidRPr="00E41148" w:rsidRDefault="00FD0027" w:rsidP="005C447C">
      <w:pPr>
        <w:pStyle w:val="ListParagraph"/>
        <w:numPr>
          <w:ilvl w:val="0"/>
          <w:numId w:val="1"/>
        </w:numPr>
        <w:spacing w:before="0" w:line="240" w:lineRule="auto"/>
        <w:ind w:leftChars="0"/>
        <w:jc w:val="both"/>
      </w:pPr>
      <w:ins w:id="2" w:author="Muhammad Kumail Haider" w:date="2022-01-07T18:49:00Z">
        <w:r>
          <w:t xml:space="preserve">Rev 6: Revised document to modify spec text on top of </w:t>
        </w:r>
      </w:ins>
      <w:ins w:id="3" w:author="Muhammad Kumail Haider" w:date="2022-01-07T18:50:00Z">
        <w:r>
          <w:t>changes made to 11be D1.</w:t>
        </w:r>
      </w:ins>
      <w:ins w:id="4" w:author="Muhammad Kumail Haider" w:date="2022-02-11T10:42:00Z">
        <w:r w:rsidR="00EB2858">
          <w:t>4</w:t>
        </w:r>
      </w:ins>
      <w:ins w:id="5" w:author="Muhammad Kumail Haider" w:date="2022-01-07T18:50:00Z">
        <w:r>
          <w:t xml:space="preserve"> in 21/1768</w:t>
        </w:r>
      </w:ins>
      <w:ins w:id="6" w:author="Muhammad Kumail Haider" w:date="2022-02-11T11:47:00Z">
        <w:r w:rsidR="001123F3">
          <w:t>r7</w:t>
        </w:r>
      </w:ins>
      <w:ins w:id="7" w:author="Muhammad Kumail Haider" w:date="2022-02-28T16:43:00Z">
        <w:r w:rsidR="0064523C">
          <w:t xml:space="preserve">, </w:t>
        </w:r>
      </w:ins>
      <w:ins w:id="8" w:author="Muhammad Kumail Haider" w:date="2022-03-01T12:50:00Z">
        <w:r w:rsidR="00300072">
          <w:t>r</w:t>
        </w:r>
      </w:ins>
      <w:ins w:id="9" w:author="Muhammad Kumail Haider" w:date="2022-03-01T12:51:00Z">
        <w:r w:rsidR="00300072">
          <w:t xml:space="preserve">emoved CID 6414 that got resolved in 21/1768r7, </w:t>
        </w:r>
      </w:ins>
      <w:ins w:id="10" w:author="Muhammad Kumail Haider" w:date="2022-02-28T16:43:00Z">
        <w:r w:rsidR="0064523C">
          <w:t xml:space="preserve">added resolution to </w:t>
        </w:r>
      </w:ins>
      <w:ins w:id="11" w:author="Muhammad Kumail Haider" w:date="2022-03-01T12:51:00Z">
        <w:r w:rsidR="00300072">
          <w:t xml:space="preserve">a </w:t>
        </w:r>
      </w:ins>
      <w:ins w:id="12" w:author="Muhammad Kumail Haider" w:date="2022-02-28T16:43:00Z">
        <w:r w:rsidR="0064523C">
          <w:t>related CID #4151.</w:t>
        </w:r>
      </w:ins>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A motion to approve this submission means that the editing instructions and any changed or added material are actioned in the TGbe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t>Editing instructions formatted like this are intended to be copied into the TGbe Draft (</w:t>
      </w:r>
      <w:proofErr w:type="gramStart"/>
      <w:r w:rsidRPr="00231DFC">
        <w:rPr>
          <w:b/>
          <w:bCs/>
          <w:i/>
          <w:iCs/>
          <w:sz w:val="18"/>
        </w:rPr>
        <w:t>i.e.</w:t>
      </w:r>
      <w:proofErr w:type="gramEnd"/>
      <w:r w:rsidRPr="00231DFC">
        <w:rPr>
          <w:b/>
          <w:bCs/>
          <w:i/>
          <w:iCs/>
          <w:sz w:val="18"/>
        </w:rPr>
        <w:t xml:space="preserv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r w:rsidRPr="00231DFC">
        <w:rPr>
          <w:b/>
          <w:bCs/>
          <w:i/>
          <w:iCs/>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10985EBB" w14:textId="38BC1B45"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r w:rsidRPr="00231DFC">
        <w:rPr>
          <w:rFonts w:eastAsia="MS Mincho"/>
          <w:b/>
          <w:i/>
          <w:iCs/>
          <w:color w:val="000000"/>
          <w:w w:val="0"/>
          <w:highlight w:val="yellow"/>
          <w:lang w:val="en-US" w:eastAsia="en-US"/>
        </w:rPr>
        <w:t>TGbe editor: The baseline for this document is 11be D1.</w:t>
      </w:r>
      <w:ins w:id="13" w:author="Muhammad Kumail Haider" w:date="2022-02-11T10:43:00Z">
        <w:r w:rsidR="00EB2858">
          <w:rPr>
            <w:rFonts w:eastAsia="MS Mincho"/>
            <w:b/>
            <w:i/>
            <w:iCs/>
            <w:color w:val="000000"/>
            <w:w w:val="0"/>
            <w:highlight w:val="yellow"/>
            <w:lang w:val="en-US" w:eastAsia="en-US"/>
          </w:rPr>
          <w:t>4</w:t>
        </w:r>
      </w:ins>
      <w:r>
        <w:rPr>
          <w:rFonts w:eastAsia="MS Mincho"/>
          <w:b/>
          <w:i/>
          <w:iCs/>
          <w:color w:val="000000"/>
          <w:w w:val="0"/>
          <w:lang w:val="en-US" w:eastAsia="en-US"/>
        </w:rPr>
        <w:t>.</w:t>
      </w:r>
    </w:p>
    <w:p w14:paraId="278E05D3" w14:textId="77777777" w:rsidR="00231DFC" w:rsidRDefault="00231DFC" w:rsidP="00747EF6">
      <w:pPr>
        <w:pStyle w:val="Heading1"/>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231DFC" w:rsidRPr="007E587A" w14:paraId="6575C897" w14:textId="77777777" w:rsidTr="000A0442">
        <w:trPr>
          <w:trHeight w:val="220"/>
          <w:jc w:val="center"/>
        </w:trPr>
        <w:tc>
          <w:tcPr>
            <w:tcW w:w="625" w:type="dxa"/>
            <w:shd w:val="clear" w:color="auto" w:fill="BFBFBF" w:themeFill="background1" w:themeFillShade="BF"/>
            <w:noWrap/>
            <w:vAlign w:val="center"/>
            <w:hideMark/>
          </w:tcPr>
          <w:p w14:paraId="133A5ED6"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154EF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2632E6B" w14:textId="77777777" w:rsidR="00231DFC" w:rsidRPr="007E587A" w:rsidRDefault="00231DFC" w:rsidP="000A044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61F8AC44" w14:textId="77777777" w:rsidR="00231DFC" w:rsidRPr="007E587A" w:rsidRDefault="00231DFC" w:rsidP="000A044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1BF58E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3656C73C"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3A262C14"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E70557" w14:paraId="586B74CA" w14:textId="77777777" w:rsidTr="000A0442">
        <w:trPr>
          <w:trHeight w:val="220"/>
          <w:jc w:val="center"/>
        </w:trPr>
        <w:tc>
          <w:tcPr>
            <w:tcW w:w="625" w:type="dxa"/>
            <w:shd w:val="clear" w:color="auto" w:fill="auto"/>
            <w:noWrap/>
          </w:tcPr>
          <w:p w14:paraId="510E3890" w14:textId="77E99BE5" w:rsidR="00E70557" w:rsidRDefault="00E70557" w:rsidP="00E70557">
            <w:pPr>
              <w:suppressAutoHyphens/>
              <w:spacing w:before="60" w:after="60" w:line="60" w:lineRule="atLeast"/>
              <w:rPr>
                <w:sz w:val="16"/>
                <w:szCs w:val="16"/>
              </w:rPr>
            </w:pPr>
            <w:r>
              <w:rPr>
                <w:sz w:val="16"/>
                <w:szCs w:val="16"/>
              </w:rPr>
              <w:t>4151</w:t>
            </w:r>
          </w:p>
        </w:tc>
        <w:tc>
          <w:tcPr>
            <w:tcW w:w="1080" w:type="dxa"/>
          </w:tcPr>
          <w:p w14:paraId="299CCF25" w14:textId="3CE6EA57" w:rsidR="00E70557" w:rsidRDefault="00E70557" w:rsidP="00E70557">
            <w:pPr>
              <w:suppressAutoHyphens/>
              <w:spacing w:before="60" w:after="60" w:line="60" w:lineRule="atLeast"/>
              <w:rPr>
                <w:sz w:val="16"/>
                <w:szCs w:val="16"/>
              </w:rPr>
            </w:pPr>
            <w:r>
              <w:rPr>
                <w:sz w:val="16"/>
                <w:szCs w:val="16"/>
              </w:rPr>
              <w:t xml:space="preserve">Alfred </w:t>
            </w:r>
            <w:proofErr w:type="spellStart"/>
            <w:r>
              <w:rPr>
                <w:sz w:val="16"/>
                <w:szCs w:val="16"/>
              </w:rPr>
              <w:t>Asterjadhi</w:t>
            </w:r>
            <w:proofErr w:type="spellEnd"/>
          </w:p>
        </w:tc>
        <w:tc>
          <w:tcPr>
            <w:tcW w:w="720" w:type="dxa"/>
            <w:shd w:val="clear" w:color="auto" w:fill="auto"/>
            <w:noWrap/>
          </w:tcPr>
          <w:p w14:paraId="7FC38851" w14:textId="38F82D54" w:rsidR="00E70557" w:rsidRDefault="00E70557" w:rsidP="00E70557">
            <w:pPr>
              <w:suppressAutoHyphens/>
              <w:spacing w:before="60" w:after="60" w:line="60" w:lineRule="atLeast"/>
              <w:rPr>
                <w:sz w:val="16"/>
                <w:szCs w:val="16"/>
              </w:rPr>
            </w:pPr>
            <w:r w:rsidRPr="00E70557">
              <w:rPr>
                <w:sz w:val="16"/>
                <w:szCs w:val="16"/>
              </w:rPr>
              <w:t>9.4.2.199</w:t>
            </w:r>
          </w:p>
        </w:tc>
        <w:tc>
          <w:tcPr>
            <w:tcW w:w="720" w:type="dxa"/>
          </w:tcPr>
          <w:p w14:paraId="0B518F61" w14:textId="49AFA914" w:rsidR="00E70557" w:rsidRDefault="00E70557" w:rsidP="00E70557">
            <w:pPr>
              <w:suppressAutoHyphens/>
              <w:spacing w:before="60" w:after="60" w:line="60" w:lineRule="atLeast"/>
              <w:rPr>
                <w:sz w:val="16"/>
                <w:szCs w:val="16"/>
              </w:rPr>
            </w:pPr>
            <w:r>
              <w:rPr>
                <w:sz w:val="16"/>
                <w:szCs w:val="16"/>
              </w:rPr>
              <w:t>126.18</w:t>
            </w:r>
          </w:p>
        </w:tc>
        <w:tc>
          <w:tcPr>
            <w:tcW w:w="3600" w:type="dxa"/>
            <w:shd w:val="clear" w:color="auto" w:fill="auto"/>
            <w:noWrap/>
          </w:tcPr>
          <w:p w14:paraId="52F62AC5" w14:textId="1B3E1D1E" w:rsidR="00E70557" w:rsidRPr="000A0442" w:rsidRDefault="00E70557" w:rsidP="00E70557">
            <w:pPr>
              <w:suppressAutoHyphens/>
              <w:spacing w:before="60" w:after="60" w:line="60" w:lineRule="atLeast"/>
              <w:rPr>
                <w:sz w:val="16"/>
                <w:szCs w:val="16"/>
              </w:rPr>
            </w:pPr>
            <w:r w:rsidRPr="00E70557">
              <w:rPr>
                <w:sz w:val="16"/>
                <w:szCs w:val="16"/>
              </w:rPr>
              <w:t>Make appropriate amendments to B-TWT IE for the additional r-TWT SPs.</w:t>
            </w:r>
          </w:p>
        </w:tc>
        <w:tc>
          <w:tcPr>
            <w:tcW w:w="1710" w:type="dxa"/>
            <w:shd w:val="clear" w:color="auto" w:fill="auto"/>
            <w:noWrap/>
          </w:tcPr>
          <w:p w14:paraId="48D399B0" w14:textId="5ABFD6BE" w:rsidR="00E70557" w:rsidRPr="000A0442" w:rsidRDefault="00E70557" w:rsidP="00E70557">
            <w:pPr>
              <w:suppressAutoHyphens/>
              <w:spacing w:before="60" w:after="60" w:line="60" w:lineRule="atLeast"/>
              <w:rPr>
                <w:sz w:val="16"/>
                <w:szCs w:val="16"/>
              </w:rPr>
            </w:pPr>
            <w:r w:rsidRPr="00E70557">
              <w:rPr>
                <w:sz w:val="16"/>
                <w:szCs w:val="16"/>
              </w:rPr>
              <w:t>As in comment.</w:t>
            </w:r>
          </w:p>
        </w:tc>
        <w:tc>
          <w:tcPr>
            <w:tcW w:w="2520" w:type="dxa"/>
            <w:shd w:val="clear" w:color="auto" w:fill="auto"/>
          </w:tcPr>
          <w:p w14:paraId="03A4C410" w14:textId="61344928" w:rsidR="0064523C" w:rsidRDefault="0064523C" w:rsidP="0064523C">
            <w:pPr>
              <w:suppressAutoHyphens/>
              <w:spacing w:before="60" w:after="60" w:line="60" w:lineRule="atLeast"/>
              <w:rPr>
                <w:bCs/>
                <w:sz w:val="16"/>
                <w:szCs w:val="16"/>
              </w:rPr>
            </w:pPr>
            <w:r>
              <w:rPr>
                <w:b/>
                <w:sz w:val="16"/>
                <w:szCs w:val="16"/>
              </w:rPr>
              <w:t xml:space="preserve">Revised </w:t>
            </w:r>
          </w:p>
          <w:p w14:paraId="505BEE20" w14:textId="77777777" w:rsidR="0064523C" w:rsidRDefault="0064523C" w:rsidP="0064523C">
            <w:pPr>
              <w:suppressAutoHyphens/>
              <w:spacing w:before="60" w:after="60" w:line="60" w:lineRule="atLeast"/>
              <w:rPr>
                <w:bCs/>
                <w:sz w:val="16"/>
                <w:szCs w:val="16"/>
              </w:rPr>
            </w:pPr>
          </w:p>
          <w:p w14:paraId="78BBD1C5" w14:textId="1640090C" w:rsidR="00E70557" w:rsidRDefault="0064523C" w:rsidP="00E70557">
            <w:pPr>
              <w:suppressAutoHyphens/>
              <w:spacing w:before="60" w:after="60" w:line="60" w:lineRule="atLeast"/>
              <w:rPr>
                <w:b/>
                <w:sz w:val="16"/>
                <w:szCs w:val="16"/>
              </w:rPr>
            </w:pPr>
            <w:r>
              <w:rPr>
                <w:b/>
                <w:sz w:val="16"/>
                <w:szCs w:val="16"/>
              </w:rPr>
              <w:t>TGbe editor, please make change as shown in this doc 11-21/1147 tagged by 4151.</w:t>
            </w:r>
          </w:p>
        </w:tc>
      </w:tr>
      <w:tr w:rsidR="00E70557" w14:paraId="6A78D80A" w14:textId="77777777" w:rsidTr="000A0442">
        <w:trPr>
          <w:trHeight w:val="220"/>
          <w:jc w:val="center"/>
        </w:trPr>
        <w:tc>
          <w:tcPr>
            <w:tcW w:w="625" w:type="dxa"/>
            <w:shd w:val="clear" w:color="auto" w:fill="auto"/>
            <w:noWrap/>
          </w:tcPr>
          <w:p w14:paraId="729D3413" w14:textId="768313FD" w:rsidR="00E70557" w:rsidRPr="00444124" w:rsidRDefault="00E70557" w:rsidP="00E70557">
            <w:pPr>
              <w:suppressAutoHyphens/>
              <w:spacing w:before="60" w:after="60" w:line="60" w:lineRule="atLeast"/>
              <w:rPr>
                <w:sz w:val="16"/>
                <w:szCs w:val="16"/>
              </w:rPr>
            </w:pPr>
            <w:r>
              <w:rPr>
                <w:sz w:val="16"/>
                <w:szCs w:val="16"/>
              </w:rPr>
              <w:t>4156</w:t>
            </w:r>
          </w:p>
        </w:tc>
        <w:tc>
          <w:tcPr>
            <w:tcW w:w="1080" w:type="dxa"/>
          </w:tcPr>
          <w:p w14:paraId="13E3BA56" w14:textId="1C1EA43A" w:rsidR="00E70557" w:rsidRPr="00444124" w:rsidRDefault="00E70557" w:rsidP="00E70557">
            <w:pPr>
              <w:suppressAutoHyphens/>
              <w:spacing w:before="60" w:after="60" w:line="60" w:lineRule="atLeast"/>
              <w:rPr>
                <w:sz w:val="16"/>
                <w:szCs w:val="16"/>
              </w:rPr>
            </w:pPr>
            <w:r>
              <w:rPr>
                <w:sz w:val="16"/>
                <w:szCs w:val="16"/>
              </w:rPr>
              <w:t xml:space="preserve">Alfred </w:t>
            </w:r>
            <w:proofErr w:type="spellStart"/>
            <w:r>
              <w:rPr>
                <w:sz w:val="16"/>
                <w:szCs w:val="16"/>
              </w:rPr>
              <w:t>Asterjadhi</w:t>
            </w:r>
            <w:proofErr w:type="spellEnd"/>
          </w:p>
        </w:tc>
        <w:tc>
          <w:tcPr>
            <w:tcW w:w="720" w:type="dxa"/>
            <w:shd w:val="clear" w:color="auto" w:fill="auto"/>
            <w:noWrap/>
          </w:tcPr>
          <w:p w14:paraId="22702B6B" w14:textId="2FBC2F32" w:rsidR="00E70557" w:rsidRPr="00444124" w:rsidRDefault="00E70557" w:rsidP="00E70557">
            <w:pPr>
              <w:suppressAutoHyphens/>
              <w:spacing w:before="60" w:after="60" w:line="60" w:lineRule="atLeast"/>
              <w:rPr>
                <w:sz w:val="16"/>
                <w:szCs w:val="16"/>
              </w:rPr>
            </w:pPr>
            <w:r>
              <w:rPr>
                <w:sz w:val="16"/>
                <w:szCs w:val="16"/>
              </w:rPr>
              <w:t>35.6.3</w:t>
            </w:r>
          </w:p>
        </w:tc>
        <w:tc>
          <w:tcPr>
            <w:tcW w:w="720" w:type="dxa"/>
          </w:tcPr>
          <w:p w14:paraId="443E67DC" w14:textId="1837511E" w:rsidR="00E70557" w:rsidRPr="00444124" w:rsidRDefault="00E70557" w:rsidP="00E70557">
            <w:pPr>
              <w:suppressAutoHyphens/>
              <w:spacing w:before="60" w:after="60" w:line="60" w:lineRule="atLeast"/>
              <w:rPr>
                <w:sz w:val="16"/>
                <w:szCs w:val="16"/>
              </w:rPr>
            </w:pPr>
            <w:r>
              <w:rPr>
                <w:sz w:val="16"/>
                <w:szCs w:val="16"/>
              </w:rPr>
              <w:t>298.32</w:t>
            </w:r>
          </w:p>
        </w:tc>
        <w:tc>
          <w:tcPr>
            <w:tcW w:w="3600" w:type="dxa"/>
            <w:shd w:val="clear" w:color="auto" w:fill="auto"/>
            <w:noWrap/>
          </w:tcPr>
          <w:p w14:paraId="29234168" w14:textId="59F769BE" w:rsidR="00E70557" w:rsidRPr="00444124" w:rsidRDefault="00E70557" w:rsidP="00E70557">
            <w:pPr>
              <w:suppressAutoHyphens/>
              <w:spacing w:before="60" w:after="60" w:line="60" w:lineRule="atLeast"/>
              <w:rPr>
                <w:sz w:val="16"/>
                <w:szCs w:val="16"/>
              </w:rPr>
            </w:pPr>
            <w:r w:rsidRPr="000A0442">
              <w:rPr>
                <w:sz w:val="16"/>
                <w:szCs w:val="16"/>
              </w:rPr>
              <w:t xml:space="preserve">The correct term is membership rather than agreement. Replace </w:t>
            </w:r>
            <w:proofErr w:type="gramStart"/>
            <w:r w:rsidRPr="000A0442">
              <w:rPr>
                <w:sz w:val="16"/>
                <w:szCs w:val="16"/>
              </w:rPr>
              <w:t>please, and</w:t>
            </w:r>
            <w:proofErr w:type="gramEnd"/>
            <w:r w:rsidRPr="000A0442">
              <w:rPr>
                <w:sz w:val="16"/>
                <w:szCs w:val="16"/>
              </w:rPr>
              <w:t xml:space="preserve"> specify what is actually modified in the B-TWT IE in this subclause rather than saying that it is a modified B-TWT IE. Also is the AP required to have a membership already setup before starting to announce these schedules? Can't the AP start advertising and the STAs join them?</w:t>
            </w:r>
          </w:p>
        </w:tc>
        <w:tc>
          <w:tcPr>
            <w:tcW w:w="1710" w:type="dxa"/>
            <w:shd w:val="clear" w:color="auto" w:fill="auto"/>
            <w:noWrap/>
          </w:tcPr>
          <w:p w14:paraId="48910E7E" w14:textId="0CF85251" w:rsidR="00E70557" w:rsidRPr="00444124" w:rsidRDefault="00E70557" w:rsidP="00E70557">
            <w:pPr>
              <w:suppressAutoHyphens/>
              <w:spacing w:before="60" w:after="60" w:line="60" w:lineRule="atLeast"/>
              <w:rPr>
                <w:sz w:val="16"/>
                <w:szCs w:val="16"/>
              </w:rPr>
            </w:pPr>
            <w:r w:rsidRPr="000A0442">
              <w:rPr>
                <w:sz w:val="16"/>
                <w:szCs w:val="16"/>
              </w:rPr>
              <w:t>As in comment.</w:t>
            </w:r>
          </w:p>
        </w:tc>
        <w:tc>
          <w:tcPr>
            <w:tcW w:w="2520" w:type="dxa"/>
            <w:shd w:val="clear" w:color="auto" w:fill="auto"/>
          </w:tcPr>
          <w:p w14:paraId="05DFAB5B" w14:textId="63CA430D" w:rsidR="00E70557" w:rsidRDefault="00E70557" w:rsidP="00E70557">
            <w:pPr>
              <w:suppressAutoHyphens/>
              <w:spacing w:before="60" w:after="60" w:line="60" w:lineRule="atLeast"/>
              <w:rPr>
                <w:bCs/>
                <w:sz w:val="16"/>
                <w:szCs w:val="16"/>
              </w:rPr>
            </w:pPr>
            <w:r>
              <w:rPr>
                <w:b/>
                <w:sz w:val="16"/>
                <w:szCs w:val="16"/>
              </w:rPr>
              <w:t xml:space="preserve">Revised -- </w:t>
            </w:r>
            <w:r w:rsidRPr="00E70557">
              <w:rPr>
                <w:bCs/>
                <w:sz w:val="16"/>
                <w:szCs w:val="16"/>
              </w:rPr>
              <w:t>r</w:t>
            </w:r>
            <w:r>
              <w:rPr>
                <w:bCs/>
                <w:sz w:val="16"/>
                <w:szCs w:val="16"/>
              </w:rPr>
              <w:t>eplace “agreement” with “membership” or “schedule”.</w:t>
            </w:r>
          </w:p>
          <w:p w14:paraId="732067F2" w14:textId="6CEAB51D" w:rsidR="00E70557" w:rsidRDefault="00E70557" w:rsidP="00E70557">
            <w:pPr>
              <w:suppressAutoHyphens/>
              <w:spacing w:before="60" w:after="60" w:line="60" w:lineRule="atLeast"/>
              <w:rPr>
                <w:bCs/>
                <w:sz w:val="16"/>
                <w:szCs w:val="16"/>
              </w:rPr>
            </w:pPr>
            <w:r>
              <w:rPr>
                <w:bCs/>
                <w:sz w:val="16"/>
                <w:szCs w:val="16"/>
              </w:rPr>
              <w:t xml:space="preserve">AP can advertise the r-TWT schedule before any STA joins it per baseline </w:t>
            </w:r>
            <w:proofErr w:type="gramStart"/>
            <w:r>
              <w:rPr>
                <w:bCs/>
                <w:sz w:val="16"/>
                <w:szCs w:val="16"/>
              </w:rPr>
              <w:t>and also</w:t>
            </w:r>
            <w:proofErr w:type="gramEnd"/>
            <w:r>
              <w:rPr>
                <w:bCs/>
                <w:sz w:val="16"/>
                <w:szCs w:val="16"/>
              </w:rPr>
              <w:t xml:space="preserve"> as described by the 35.7.2 (Restricted TWT setup). Further, a new field is added to indicate if the schedule is “active”, as the new text proposed in this draft.</w:t>
            </w:r>
          </w:p>
          <w:p w14:paraId="03331266" w14:textId="77777777" w:rsidR="00E70557" w:rsidRDefault="00E70557" w:rsidP="00E70557">
            <w:pPr>
              <w:suppressAutoHyphens/>
              <w:spacing w:before="60" w:after="60" w:line="60" w:lineRule="atLeast"/>
              <w:rPr>
                <w:bCs/>
                <w:sz w:val="16"/>
                <w:szCs w:val="16"/>
              </w:rPr>
            </w:pPr>
          </w:p>
          <w:p w14:paraId="7284C4A5" w14:textId="28E4460D"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4156.</w:t>
            </w:r>
          </w:p>
        </w:tc>
      </w:tr>
      <w:tr w:rsidR="00E70557" w14:paraId="4432086F" w14:textId="77777777" w:rsidTr="000A0442">
        <w:trPr>
          <w:trHeight w:val="220"/>
          <w:jc w:val="center"/>
        </w:trPr>
        <w:tc>
          <w:tcPr>
            <w:tcW w:w="625" w:type="dxa"/>
            <w:shd w:val="clear" w:color="auto" w:fill="auto"/>
            <w:noWrap/>
          </w:tcPr>
          <w:p w14:paraId="3CD9C3E5" w14:textId="7272FFCC" w:rsidR="00E70557" w:rsidRPr="00444124" w:rsidRDefault="00E70557" w:rsidP="00E70557">
            <w:pPr>
              <w:suppressAutoHyphens/>
              <w:spacing w:before="60" w:after="60" w:line="60" w:lineRule="atLeast"/>
              <w:rPr>
                <w:sz w:val="16"/>
                <w:szCs w:val="16"/>
              </w:rPr>
            </w:pPr>
            <w:r>
              <w:rPr>
                <w:sz w:val="16"/>
                <w:szCs w:val="16"/>
              </w:rPr>
              <w:t>4433</w:t>
            </w:r>
          </w:p>
        </w:tc>
        <w:tc>
          <w:tcPr>
            <w:tcW w:w="1080" w:type="dxa"/>
          </w:tcPr>
          <w:p w14:paraId="093CEA5B" w14:textId="1200406C" w:rsidR="00E70557" w:rsidRPr="00444124" w:rsidRDefault="00E70557" w:rsidP="00E70557">
            <w:pPr>
              <w:suppressAutoHyphens/>
              <w:spacing w:before="60" w:after="60" w:line="60" w:lineRule="atLeast"/>
              <w:rPr>
                <w:sz w:val="16"/>
                <w:szCs w:val="16"/>
              </w:rPr>
            </w:pPr>
            <w:r>
              <w:rPr>
                <w:sz w:val="16"/>
                <w:szCs w:val="16"/>
              </w:rPr>
              <w:t>Arik Klein</w:t>
            </w:r>
          </w:p>
        </w:tc>
        <w:tc>
          <w:tcPr>
            <w:tcW w:w="720" w:type="dxa"/>
            <w:shd w:val="clear" w:color="auto" w:fill="auto"/>
            <w:noWrap/>
          </w:tcPr>
          <w:p w14:paraId="00F76773" w14:textId="3B45F68B" w:rsidR="00E70557" w:rsidRPr="00444124" w:rsidRDefault="00E70557" w:rsidP="00E70557">
            <w:pPr>
              <w:suppressAutoHyphens/>
              <w:spacing w:before="60" w:after="60" w:line="60" w:lineRule="atLeast"/>
              <w:rPr>
                <w:sz w:val="16"/>
                <w:szCs w:val="16"/>
              </w:rPr>
            </w:pPr>
            <w:r>
              <w:rPr>
                <w:sz w:val="16"/>
                <w:szCs w:val="16"/>
              </w:rPr>
              <w:t>35.6.3</w:t>
            </w:r>
          </w:p>
        </w:tc>
        <w:tc>
          <w:tcPr>
            <w:tcW w:w="720" w:type="dxa"/>
          </w:tcPr>
          <w:p w14:paraId="2E4857B5" w14:textId="580C197E" w:rsidR="00E70557" w:rsidRPr="00444124"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285985AF" w14:textId="491F6D4F" w:rsidR="00E70557" w:rsidRPr="00444124" w:rsidRDefault="00E70557" w:rsidP="00E70557">
            <w:pPr>
              <w:suppressAutoHyphens/>
              <w:spacing w:before="60" w:after="60" w:line="60" w:lineRule="atLeast"/>
              <w:rPr>
                <w:sz w:val="16"/>
                <w:szCs w:val="16"/>
              </w:rPr>
            </w:pPr>
            <w:r w:rsidRPr="000A0442">
              <w:rPr>
                <w:sz w:val="16"/>
                <w:szCs w:val="16"/>
              </w:rPr>
              <w:t>the sentence refers to "the modified broadcast TWT element " - please clarify what is the format of this element? It is not specified in section 9.4.2.X...</w:t>
            </w:r>
          </w:p>
        </w:tc>
        <w:tc>
          <w:tcPr>
            <w:tcW w:w="1710" w:type="dxa"/>
            <w:shd w:val="clear" w:color="auto" w:fill="auto"/>
            <w:noWrap/>
          </w:tcPr>
          <w:p w14:paraId="0D6A6222" w14:textId="7F68ED6E" w:rsidR="00E70557" w:rsidRPr="00444124" w:rsidRDefault="00E70557" w:rsidP="00E70557">
            <w:pPr>
              <w:suppressAutoHyphens/>
              <w:spacing w:before="60" w:after="60" w:line="60" w:lineRule="atLeast"/>
              <w:rPr>
                <w:sz w:val="16"/>
                <w:szCs w:val="16"/>
              </w:rPr>
            </w:pPr>
            <w:r>
              <w:rPr>
                <w:sz w:val="16"/>
                <w:szCs w:val="16"/>
              </w:rPr>
              <w:t>As in comment</w:t>
            </w:r>
          </w:p>
        </w:tc>
        <w:tc>
          <w:tcPr>
            <w:tcW w:w="2520" w:type="dxa"/>
            <w:shd w:val="clear" w:color="auto" w:fill="auto"/>
          </w:tcPr>
          <w:p w14:paraId="63B45351" w14:textId="403A4892" w:rsidR="00E70557" w:rsidRDefault="00E70557" w:rsidP="00E70557">
            <w:pPr>
              <w:suppressAutoHyphens/>
              <w:spacing w:before="60" w:after="60" w:line="60" w:lineRule="atLeast"/>
              <w:rPr>
                <w:b/>
                <w:sz w:val="16"/>
                <w:szCs w:val="16"/>
              </w:rPr>
            </w:pPr>
            <w:r>
              <w:rPr>
                <w:b/>
                <w:sz w:val="16"/>
                <w:szCs w:val="16"/>
              </w:rPr>
              <w:t>Revised.</w:t>
            </w:r>
          </w:p>
          <w:p w14:paraId="16FEECEC" w14:textId="6BECC57A" w:rsidR="00E70557" w:rsidRDefault="00E70557" w:rsidP="00E70557">
            <w:pPr>
              <w:suppressAutoHyphens/>
              <w:spacing w:before="60" w:after="60" w:line="60" w:lineRule="atLeast"/>
              <w:rPr>
                <w:bCs/>
                <w:sz w:val="16"/>
                <w:szCs w:val="16"/>
              </w:rPr>
            </w:pPr>
            <w:r>
              <w:rPr>
                <w:bCs/>
                <w:sz w:val="16"/>
                <w:szCs w:val="16"/>
              </w:rPr>
              <w:t>Proposed new field in bTWT element allocation (reuse reserved).</w:t>
            </w:r>
          </w:p>
          <w:p w14:paraId="7560D7A6" w14:textId="77777777" w:rsidR="00E70557" w:rsidRDefault="00E70557" w:rsidP="00E70557">
            <w:pPr>
              <w:suppressAutoHyphens/>
              <w:spacing w:before="60" w:after="60" w:line="60" w:lineRule="atLeast"/>
              <w:rPr>
                <w:bCs/>
                <w:sz w:val="16"/>
                <w:szCs w:val="16"/>
              </w:rPr>
            </w:pPr>
          </w:p>
          <w:p w14:paraId="45435C20" w14:textId="4FAD67AD"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4433.</w:t>
            </w:r>
          </w:p>
        </w:tc>
      </w:tr>
      <w:tr w:rsidR="00E70557" w14:paraId="6367B215" w14:textId="77777777" w:rsidTr="000A0442">
        <w:trPr>
          <w:trHeight w:val="220"/>
          <w:jc w:val="center"/>
        </w:trPr>
        <w:tc>
          <w:tcPr>
            <w:tcW w:w="625" w:type="dxa"/>
            <w:shd w:val="clear" w:color="auto" w:fill="auto"/>
            <w:noWrap/>
          </w:tcPr>
          <w:p w14:paraId="27E78EC1" w14:textId="7B9D5F3C" w:rsidR="00E70557" w:rsidRDefault="00E70557" w:rsidP="00E70557">
            <w:pPr>
              <w:suppressAutoHyphens/>
              <w:spacing w:before="60" w:after="60" w:line="60" w:lineRule="atLeast"/>
              <w:rPr>
                <w:sz w:val="16"/>
                <w:szCs w:val="16"/>
              </w:rPr>
            </w:pPr>
            <w:r>
              <w:rPr>
                <w:sz w:val="16"/>
                <w:szCs w:val="16"/>
              </w:rPr>
              <w:t>4783</w:t>
            </w:r>
          </w:p>
        </w:tc>
        <w:tc>
          <w:tcPr>
            <w:tcW w:w="1080" w:type="dxa"/>
          </w:tcPr>
          <w:p w14:paraId="795C53B5" w14:textId="57EEB485" w:rsidR="00E70557" w:rsidRDefault="00E70557" w:rsidP="00E70557">
            <w:pPr>
              <w:suppressAutoHyphens/>
              <w:spacing w:before="60" w:after="60" w:line="60" w:lineRule="atLeast"/>
              <w:rPr>
                <w:sz w:val="16"/>
                <w:szCs w:val="16"/>
              </w:rPr>
            </w:pPr>
            <w:r>
              <w:rPr>
                <w:sz w:val="16"/>
                <w:szCs w:val="16"/>
              </w:rPr>
              <w:t>Chunyu Hu</w:t>
            </w:r>
          </w:p>
        </w:tc>
        <w:tc>
          <w:tcPr>
            <w:tcW w:w="720" w:type="dxa"/>
            <w:shd w:val="clear" w:color="auto" w:fill="auto"/>
            <w:noWrap/>
          </w:tcPr>
          <w:p w14:paraId="66043F89" w14:textId="2DC919E7" w:rsidR="00E70557" w:rsidRDefault="00E70557" w:rsidP="00E70557">
            <w:pPr>
              <w:suppressAutoHyphens/>
              <w:spacing w:before="60" w:after="60" w:line="60" w:lineRule="atLeast"/>
              <w:rPr>
                <w:sz w:val="16"/>
                <w:szCs w:val="16"/>
              </w:rPr>
            </w:pPr>
            <w:r>
              <w:rPr>
                <w:sz w:val="16"/>
                <w:szCs w:val="16"/>
              </w:rPr>
              <w:t>35.6.3</w:t>
            </w:r>
          </w:p>
        </w:tc>
        <w:tc>
          <w:tcPr>
            <w:tcW w:w="720" w:type="dxa"/>
          </w:tcPr>
          <w:p w14:paraId="4C06637B" w14:textId="182D8BB9" w:rsidR="00E70557" w:rsidRDefault="00E70557" w:rsidP="00E70557">
            <w:pPr>
              <w:suppressAutoHyphens/>
              <w:spacing w:before="60" w:after="60" w:line="60" w:lineRule="atLeast"/>
              <w:rPr>
                <w:sz w:val="16"/>
                <w:szCs w:val="16"/>
              </w:rPr>
            </w:pPr>
            <w:r>
              <w:rPr>
                <w:sz w:val="16"/>
                <w:szCs w:val="16"/>
              </w:rPr>
              <w:t>298.30</w:t>
            </w:r>
          </w:p>
        </w:tc>
        <w:tc>
          <w:tcPr>
            <w:tcW w:w="3600" w:type="dxa"/>
            <w:shd w:val="clear" w:color="auto" w:fill="auto"/>
            <w:noWrap/>
          </w:tcPr>
          <w:p w14:paraId="2C233110" w14:textId="3426D565" w:rsidR="00E70557" w:rsidRPr="000A0442" w:rsidRDefault="00E70557" w:rsidP="00E70557">
            <w:pPr>
              <w:suppressAutoHyphens/>
              <w:spacing w:before="60" w:after="60" w:line="60" w:lineRule="atLeast"/>
              <w:rPr>
                <w:sz w:val="16"/>
                <w:szCs w:val="16"/>
              </w:rPr>
            </w:pPr>
            <w:r w:rsidRPr="000A0442">
              <w:rPr>
                <w:sz w:val="16"/>
                <w:szCs w:val="16"/>
              </w:rPr>
              <w:t>The TBDs in this subclause per D0.4 was fixed with some brief description as temporary solution in order to move onto D1.0. There is a draft text pending to fix TBDs to solve a few problems: advertise the rTWT schedule only if there are agreement setup, share with the rTWT supporting STAs a consolidated view of rTWT SP schedule so they don't need to parse each rTWT schedule contained in each rTWT parameter set.</w:t>
            </w:r>
          </w:p>
        </w:tc>
        <w:tc>
          <w:tcPr>
            <w:tcW w:w="1710" w:type="dxa"/>
            <w:shd w:val="clear" w:color="auto" w:fill="auto"/>
            <w:noWrap/>
          </w:tcPr>
          <w:p w14:paraId="5D1E024F" w14:textId="5C2872B4" w:rsidR="00E70557" w:rsidRDefault="00E70557" w:rsidP="00E70557">
            <w:pPr>
              <w:suppressAutoHyphens/>
              <w:spacing w:before="60" w:after="60" w:line="60" w:lineRule="atLeast"/>
              <w:rPr>
                <w:sz w:val="16"/>
                <w:szCs w:val="16"/>
              </w:rPr>
            </w:pPr>
            <w:r w:rsidRPr="000A0442">
              <w:rPr>
                <w:sz w:val="16"/>
                <w:szCs w:val="16"/>
              </w:rPr>
              <w:t>Will bring in contribution to solve the original TBDs in D0.4</w:t>
            </w:r>
          </w:p>
        </w:tc>
        <w:tc>
          <w:tcPr>
            <w:tcW w:w="2520" w:type="dxa"/>
            <w:shd w:val="clear" w:color="auto" w:fill="auto"/>
          </w:tcPr>
          <w:p w14:paraId="39AC5125" w14:textId="1F75273C" w:rsidR="00E70557" w:rsidRDefault="00E70557" w:rsidP="00E70557">
            <w:pPr>
              <w:suppressAutoHyphens/>
              <w:spacing w:before="60" w:after="60" w:line="60" w:lineRule="atLeast"/>
              <w:rPr>
                <w:b/>
                <w:sz w:val="16"/>
                <w:szCs w:val="16"/>
              </w:rPr>
            </w:pPr>
            <w:r>
              <w:rPr>
                <w:b/>
                <w:sz w:val="16"/>
                <w:szCs w:val="16"/>
              </w:rPr>
              <w:t>Revised</w:t>
            </w:r>
          </w:p>
          <w:p w14:paraId="0B10377E" w14:textId="77777777" w:rsidR="00E70557" w:rsidRDefault="00E70557" w:rsidP="00E70557">
            <w:pPr>
              <w:suppressAutoHyphens/>
              <w:spacing w:before="60" w:after="60" w:line="60" w:lineRule="atLeast"/>
              <w:rPr>
                <w:b/>
                <w:sz w:val="16"/>
                <w:szCs w:val="16"/>
              </w:rPr>
            </w:pPr>
          </w:p>
          <w:p w14:paraId="634B862F" w14:textId="1094B322"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4783.</w:t>
            </w:r>
          </w:p>
        </w:tc>
      </w:tr>
      <w:tr w:rsidR="00E70557" w14:paraId="0776D8C5" w14:textId="77777777" w:rsidTr="000A0442">
        <w:trPr>
          <w:trHeight w:val="220"/>
          <w:jc w:val="center"/>
        </w:trPr>
        <w:tc>
          <w:tcPr>
            <w:tcW w:w="625" w:type="dxa"/>
            <w:shd w:val="clear" w:color="auto" w:fill="auto"/>
            <w:noWrap/>
          </w:tcPr>
          <w:p w14:paraId="02E1C17C" w14:textId="3E5A909D" w:rsidR="00E70557" w:rsidRDefault="00E70557" w:rsidP="00E70557">
            <w:pPr>
              <w:suppressAutoHyphens/>
              <w:spacing w:before="60" w:after="60" w:line="60" w:lineRule="atLeast"/>
              <w:rPr>
                <w:sz w:val="16"/>
                <w:szCs w:val="16"/>
              </w:rPr>
            </w:pPr>
            <w:r>
              <w:rPr>
                <w:sz w:val="16"/>
                <w:szCs w:val="16"/>
              </w:rPr>
              <w:t>5938</w:t>
            </w:r>
          </w:p>
        </w:tc>
        <w:tc>
          <w:tcPr>
            <w:tcW w:w="1080" w:type="dxa"/>
          </w:tcPr>
          <w:p w14:paraId="29C86599" w14:textId="7D5C7B90" w:rsidR="00E70557" w:rsidRDefault="00E70557" w:rsidP="00E70557">
            <w:pPr>
              <w:suppressAutoHyphens/>
              <w:spacing w:before="60" w:after="60" w:line="60" w:lineRule="atLeast"/>
              <w:rPr>
                <w:sz w:val="16"/>
                <w:szCs w:val="16"/>
              </w:rPr>
            </w:pPr>
            <w:r>
              <w:rPr>
                <w:sz w:val="16"/>
                <w:szCs w:val="16"/>
              </w:rPr>
              <w:t>Li-Hsiang Sun</w:t>
            </w:r>
          </w:p>
        </w:tc>
        <w:tc>
          <w:tcPr>
            <w:tcW w:w="720" w:type="dxa"/>
            <w:shd w:val="clear" w:color="auto" w:fill="auto"/>
            <w:noWrap/>
          </w:tcPr>
          <w:p w14:paraId="07EE773A" w14:textId="555A1D9B" w:rsidR="00E70557" w:rsidRDefault="00E70557" w:rsidP="00E70557">
            <w:pPr>
              <w:suppressAutoHyphens/>
              <w:spacing w:before="60" w:after="60" w:line="60" w:lineRule="atLeast"/>
              <w:rPr>
                <w:sz w:val="16"/>
                <w:szCs w:val="16"/>
              </w:rPr>
            </w:pPr>
            <w:r>
              <w:rPr>
                <w:sz w:val="16"/>
                <w:szCs w:val="16"/>
              </w:rPr>
              <w:t>35.6.3</w:t>
            </w:r>
          </w:p>
        </w:tc>
        <w:tc>
          <w:tcPr>
            <w:tcW w:w="720" w:type="dxa"/>
          </w:tcPr>
          <w:p w14:paraId="6260B1FA" w14:textId="45900D7B" w:rsidR="00E70557"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3298AFB8" w14:textId="16965947" w:rsidR="00E70557" w:rsidRPr="000A0442" w:rsidRDefault="00E70557" w:rsidP="00E70557">
            <w:pPr>
              <w:suppressAutoHyphens/>
              <w:spacing w:before="60" w:after="60" w:line="60" w:lineRule="atLeast"/>
              <w:rPr>
                <w:sz w:val="16"/>
                <w:szCs w:val="16"/>
              </w:rPr>
            </w:pPr>
            <w:r w:rsidRPr="000A0442">
              <w:rPr>
                <w:sz w:val="16"/>
                <w:szCs w:val="16"/>
              </w:rPr>
              <w:t>No definition of the "modified broadcast TWT element"</w:t>
            </w:r>
          </w:p>
        </w:tc>
        <w:tc>
          <w:tcPr>
            <w:tcW w:w="1710" w:type="dxa"/>
            <w:shd w:val="clear" w:color="auto" w:fill="auto"/>
            <w:noWrap/>
          </w:tcPr>
          <w:p w14:paraId="2699EEE7" w14:textId="3D5D717A" w:rsidR="00E70557" w:rsidRPr="000A0442" w:rsidRDefault="00E70557" w:rsidP="00E70557">
            <w:pPr>
              <w:suppressAutoHyphens/>
              <w:spacing w:before="60" w:after="60" w:line="60" w:lineRule="atLeast"/>
              <w:rPr>
                <w:sz w:val="16"/>
                <w:szCs w:val="16"/>
              </w:rPr>
            </w:pPr>
            <w:r w:rsidRPr="000A0442">
              <w:rPr>
                <w:sz w:val="16"/>
                <w:szCs w:val="16"/>
              </w:rPr>
              <w:t>add definition</w:t>
            </w:r>
          </w:p>
        </w:tc>
        <w:tc>
          <w:tcPr>
            <w:tcW w:w="2520" w:type="dxa"/>
            <w:shd w:val="clear" w:color="auto" w:fill="auto"/>
          </w:tcPr>
          <w:p w14:paraId="50B38B13" w14:textId="6C6EF9CB" w:rsidR="00E70557" w:rsidRDefault="00E70557" w:rsidP="00E70557">
            <w:pPr>
              <w:suppressAutoHyphens/>
              <w:spacing w:before="60" w:after="60" w:line="60" w:lineRule="atLeast"/>
              <w:rPr>
                <w:b/>
                <w:sz w:val="16"/>
                <w:szCs w:val="16"/>
              </w:rPr>
            </w:pPr>
            <w:r>
              <w:rPr>
                <w:b/>
                <w:sz w:val="16"/>
                <w:szCs w:val="16"/>
              </w:rPr>
              <w:t>Revised.</w:t>
            </w:r>
          </w:p>
          <w:p w14:paraId="7871C825" w14:textId="6F84FFD1" w:rsidR="00E70557" w:rsidRPr="00ED1D28" w:rsidRDefault="00E70557" w:rsidP="00E70557">
            <w:pPr>
              <w:suppressAutoHyphens/>
              <w:spacing w:before="60" w:after="60" w:line="60" w:lineRule="atLeast"/>
              <w:rPr>
                <w:bCs/>
                <w:sz w:val="16"/>
                <w:szCs w:val="16"/>
              </w:rPr>
            </w:pPr>
            <w:r w:rsidRPr="00ED1D28">
              <w:rPr>
                <w:bCs/>
                <w:sz w:val="16"/>
                <w:szCs w:val="16"/>
              </w:rPr>
              <w:t>Similar response to #4433 etc.</w:t>
            </w:r>
          </w:p>
          <w:p w14:paraId="7A6ECB36" w14:textId="2618585F"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5938.</w:t>
            </w:r>
          </w:p>
        </w:tc>
      </w:tr>
      <w:tr w:rsidR="00E70557" w14:paraId="719D885D" w14:textId="77777777" w:rsidTr="000A0442">
        <w:trPr>
          <w:trHeight w:val="220"/>
          <w:jc w:val="center"/>
        </w:trPr>
        <w:tc>
          <w:tcPr>
            <w:tcW w:w="625" w:type="dxa"/>
            <w:shd w:val="clear" w:color="auto" w:fill="auto"/>
            <w:noWrap/>
          </w:tcPr>
          <w:p w14:paraId="3B21DDE9" w14:textId="48551BCD" w:rsidR="00E70557" w:rsidRDefault="00E70557" w:rsidP="00E70557">
            <w:pPr>
              <w:suppressAutoHyphens/>
              <w:spacing w:before="60" w:after="60" w:line="60" w:lineRule="atLeast"/>
              <w:rPr>
                <w:sz w:val="16"/>
                <w:szCs w:val="16"/>
              </w:rPr>
            </w:pPr>
            <w:r>
              <w:rPr>
                <w:sz w:val="16"/>
                <w:szCs w:val="16"/>
              </w:rPr>
              <w:t>6412</w:t>
            </w:r>
          </w:p>
        </w:tc>
        <w:tc>
          <w:tcPr>
            <w:tcW w:w="1080" w:type="dxa"/>
          </w:tcPr>
          <w:p w14:paraId="1D4B053E" w14:textId="3925AD74" w:rsidR="00E70557" w:rsidRDefault="00E70557" w:rsidP="00E70557">
            <w:pPr>
              <w:suppressAutoHyphens/>
              <w:spacing w:before="60" w:after="60" w:line="60" w:lineRule="atLeast"/>
              <w:rPr>
                <w:sz w:val="16"/>
                <w:szCs w:val="16"/>
              </w:rPr>
            </w:pPr>
            <w:r>
              <w:rPr>
                <w:sz w:val="16"/>
                <w:szCs w:val="16"/>
              </w:rPr>
              <w:t>M. Kumail Haider</w:t>
            </w:r>
          </w:p>
        </w:tc>
        <w:tc>
          <w:tcPr>
            <w:tcW w:w="720" w:type="dxa"/>
            <w:shd w:val="clear" w:color="auto" w:fill="auto"/>
            <w:noWrap/>
          </w:tcPr>
          <w:p w14:paraId="6214EDF1" w14:textId="756911F2" w:rsidR="00E70557" w:rsidRDefault="00E70557" w:rsidP="00E70557">
            <w:pPr>
              <w:suppressAutoHyphens/>
              <w:spacing w:before="60" w:after="60" w:line="60" w:lineRule="atLeast"/>
              <w:rPr>
                <w:sz w:val="16"/>
                <w:szCs w:val="16"/>
              </w:rPr>
            </w:pPr>
            <w:r>
              <w:rPr>
                <w:sz w:val="16"/>
                <w:szCs w:val="16"/>
              </w:rPr>
              <w:t>35.6.3</w:t>
            </w:r>
          </w:p>
        </w:tc>
        <w:tc>
          <w:tcPr>
            <w:tcW w:w="720" w:type="dxa"/>
          </w:tcPr>
          <w:p w14:paraId="57F92F42" w14:textId="30C09F16" w:rsidR="00E70557" w:rsidRDefault="00E70557" w:rsidP="00E70557">
            <w:pPr>
              <w:suppressAutoHyphens/>
              <w:spacing w:before="60" w:after="60" w:line="60" w:lineRule="atLeast"/>
              <w:rPr>
                <w:sz w:val="16"/>
                <w:szCs w:val="16"/>
              </w:rPr>
            </w:pPr>
            <w:r>
              <w:rPr>
                <w:sz w:val="16"/>
                <w:szCs w:val="16"/>
              </w:rPr>
              <w:t>298.30</w:t>
            </w:r>
          </w:p>
        </w:tc>
        <w:tc>
          <w:tcPr>
            <w:tcW w:w="3600" w:type="dxa"/>
            <w:shd w:val="clear" w:color="auto" w:fill="auto"/>
            <w:noWrap/>
          </w:tcPr>
          <w:p w14:paraId="0D96E8B9" w14:textId="24D4F898" w:rsidR="00E70557" w:rsidRPr="000A0442" w:rsidRDefault="00E70557" w:rsidP="00E70557">
            <w:pPr>
              <w:suppressAutoHyphens/>
              <w:spacing w:before="60" w:after="60" w:line="60" w:lineRule="atLeast"/>
              <w:rPr>
                <w:sz w:val="16"/>
                <w:szCs w:val="16"/>
              </w:rPr>
            </w:pPr>
            <w:r w:rsidRPr="000A0442">
              <w:rPr>
                <w:sz w:val="16"/>
                <w:szCs w:val="16"/>
              </w:rPr>
              <w:t xml:space="preserve">A PDT and </w:t>
            </w:r>
            <w:proofErr w:type="gramStart"/>
            <w:r w:rsidRPr="000A0442">
              <w:rPr>
                <w:sz w:val="16"/>
                <w:szCs w:val="16"/>
              </w:rPr>
              <w:t>motion(</w:t>
            </w:r>
            <w:proofErr w:type="gramEnd"/>
            <w:r w:rsidRPr="000A0442">
              <w:rPr>
                <w:sz w:val="16"/>
                <w:szCs w:val="16"/>
              </w:rPr>
              <w:t>#2920) was passed to make changes to TWT element to accommodate restricted TWT schedule announcements and negotiations. Part of proposed changes is to introduce an r-TWT traffic info field to indicate latency sensitive TIDs. However, it is not specified whether such a field may be included in TWT announcements in broadcast frames</w:t>
            </w:r>
          </w:p>
        </w:tc>
        <w:tc>
          <w:tcPr>
            <w:tcW w:w="1710" w:type="dxa"/>
            <w:shd w:val="clear" w:color="auto" w:fill="auto"/>
            <w:noWrap/>
          </w:tcPr>
          <w:p w14:paraId="716AAA57" w14:textId="65207A1B" w:rsidR="00E70557" w:rsidRPr="000A0442" w:rsidRDefault="00E70557" w:rsidP="00E70557">
            <w:pPr>
              <w:suppressAutoHyphens/>
              <w:spacing w:before="60" w:after="60" w:line="60" w:lineRule="atLeast"/>
              <w:rPr>
                <w:sz w:val="16"/>
                <w:szCs w:val="16"/>
              </w:rPr>
            </w:pPr>
            <w:r w:rsidRPr="000A0442">
              <w:rPr>
                <w:sz w:val="16"/>
                <w:szCs w:val="16"/>
              </w:rPr>
              <w:t xml:space="preserve">Traffic TID specification is part of r-TWT schedule negotiation between AP and STA and it should be allowed for the same r-SP to carry traffic for different TIDs for different member STAs, depending on their own negotiations. As such, traffic Info field should not be included in schedule </w:t>
            </w:r>
            <w:r w:rsidRPr="000A0442">
              <w:rPr>
                <w:sz w:val="16"/>
                <w:szCs w:val="16"/>
              </w:rPr>
              <w:lastRenderedPageBreak/>
              <w:t>announcements and the text should specify that TWT schedule announcements in broadcast frames shall not carry traffic info field.</w:t>
            </w:r>
          </w:p>
        </w:tc>
        <w:tc>
          <w:tcPr>
            <w:tcW w:w="2520" w:type="dxa"/>
            <w:shd w:val="clear" w:color="auto" w:fill="auto"/>
          </w:tcPr>
          <w:p w14:paraId="0BA6D329" w14:textId="77777777" w:rsidR="00E70557" w:rsidRDefault="00E70557" w:rsidP="00E70557">
            <w:pPr>
              <w:suppressAutoHyphens/>
              <w:spacing w:before="60" w:after="60" w:line="60" w:lineRule="atLeast"/>
              <w:rPr>
                <w:b/>
                <w:sz w:val="16"/>
                <w:szCs w:val="16"/>
              </w:rPr>
            </w:pPr>
            <w:r>
              <w:rPr>
                <w:b/>
                <w:sz w:val="16"/>
                <w:szCs w:val="16"/>
              </w:rPr>
              <w:lastRenderedPageBreak/>
              <w:t>Revised.</w:t>
            </w:r>
          </w:p>
          <w:p w14:paraId="7B69DE4C" w14:textId="77777777" w:rsidR="00E70557" w:rsidRPr="003A3F73" w:rsidRDefault="00E70557" w:rsidP="00E70557">
            <w:pPr>
              <w:suppressAutoHyphens/>
              <w:spacing w:before="60" w:after="60" w:line="60" w:lineRule="atLeast"/>
              <w:rPr>
                <w:bCs/>
                <w:sz w:val="16"/>
                <w:szCs w:val="16"/>
              </w:rPr>
            </w:pPr>
          </w:p>
          <w:p w14:paraId="470F45B8" w14:textId="15F6E01B" w:rsidR="00E70557" w:rsidRDefault="00E70557" w:rsidP="00E70557">
            <w:pPr>
              <w:suppressAutoHyphens/>
              <w:spacing w:before="60" w:after="60" w:line="60" w:lineRule="atLeast"/>
              <w:rPr>
                <w:bCs/>
                <w:sz w:val="16"/>
                <w:szCs w:val="16"/>
              </w:rPr>
            </w:pPr>
            <w:r w:rsidRPr="003A3F73">
              <w:rPr>
                <w:bCs/>
                <w:sz w:val="16"/>
                <w:szCs w:val="16"/>
              </w:rPr>
              <w:t xml:space="preserve">Agree with </w:t>
            </w:r>
            <w:r>
              <w:rPr>
                <w:bCs/>
                <w:sz w:val="16"/>
                <w:szCs w:val="16"/>
              </w:rPr>
              <w:t>commenter. Text proposed in 21/1224 and accepted into 802.11beD1.3 in 35.7.2.2 specifies that TWT announcements (Negotiation Type=2 in TWT element) carried in broadcast frames shall not have r-TWT traffic info subfield.</w:t>
            </w:r>
          </w:p>
          <w:p w14:paraId="023D11BD" w14:textId="77777777" w:rsidR="00E70557" w:rsidRDefault="00E70557" w:rsidP="00E70557">
            <w:pPr>
              <w:suppressAutoHyphens/>
              <w:spacing w:before="60" w:after="60" w:line="60" w:lineRule="atLeast"/>
              <w:rPr>
                <w:bCs/>
                <w:sz w:val="16"/>
                <w:szCs w:val="16"/>
              </w:rPr>
            </w:pPr>
          </w:p>
          <w:p w14:paraId="2415C118" w14:textId="082BAD37" w:rsidR="00E70557" w:rsidRDefault="00E70557" w:rsidP="00E70557">
            <w:pPr>
              <w:suppressAutoHyphens/>
              <w:spacing w:before="60" w:after="60" w:line="60" w:lineRule="atLeast"/>
              <w:rPr>
                <w:b/>
                <w:sz w:val="16"/>
                <w:szCs w:val="16"/>
              </w:rPr>
            </w:pPr>
            <w:r>
              <w:rPr>
                <w:b/>
                <w:sz w:val="16"/>
                <w:szCs w:val="16"/>
              </w:rPr>
              <w:lastRenderedPageBreak/>
              <w:t xml:space="preserve">TGbe editor, please note that no </w:t>
            </w:r>
            <w:proofErr w:type="spellStart"/>
            <w:r>
              <w:rPr>
                <w:b/>
                <w:sz w:val="16"/>
                <w:szCs w:val="16"/>
              </w:rPr>
              <w:t>futher</w:t>
            </w:r>
            <w:proofErr w:type="spellEnd"/>
            <w:r>
              <w:rPr>
                <w:b/>
                <w:sz w:val="16"/>
                <w:szCs w:val="16"/>
              </w:rPr>
              <w:t xml:space="preserve"> changes are needed for resolution of this CID.</w:t>
            </w:r>
          </w:p>
        </w:tc>
      </w:tr>
      <w:tr w:rsidR="00E70557" w14:paraId="6E6EE223" w14:textId="77777777" w:rsidTr="000A0442">
        <w:trPr>
          <w:trHeight w:val="220"/>
          <w:jc w:val="center"/>
        </w:trPr>
        <w:tc>
          <w:tcPr>
            <w:tcW w:w="625" w:type="dxa"/>
            <w:shd w:val="clear" w:color="auto" w:fill="auto"/>
            <w:noWrap/>
          </w:tcPr>
          <w:p w14:paraId="1F39C684" w14:textId="00E41C0A" w:rsidR="00E70557" w:rsidRDefault="00E70557" w:rsidP="00E70557">
            <w:pPr>
              <w:suppressAutoHyphens/>
              <w:spacing w:before="60" w:after="60" w:line="60" w:lineRule="atLeast"/>
              <w:rPr>
                <w:sz w:val="16"/>
                <w:szCs w:val="16"/>
              </w:rPr>
            </w:pPr>
            <w:r>
              <w:rPr>
                <w:sz w:val="16"/>
                <w:szCs w:val="16"/>
              </w:rPr>
              <w:lastRenderedPageBreak/>
              <w:t>6746</w:t>
            </w:r>
          </w:p>
        </w:tc>
        <w:tc>
          <w:tcPr>
            <w:tcW w:w="1080" w:type="dxa"/>
          </w:tcPr>
          <w:p w14:paraId="06818BCA" w14:textId="051F2BB8" w:rsidR="00E70557" w:rsidRDefault="00E70557" w:rsidP="00E70557">
            <w:pPr>
              <w:suppressAutoHyphens/>
              <w:spacing w:before="60" w:after="60" w:line="60" w:lineRule="atLeast"/>
              <w:rPr>
                <w:sz w:val="16"/>
                <w:szCs w:val="16"/>
              </w:rPr>
            </w:pPr>
            <w:proofErr w:type="spellStart"/>
            <w:r>
              <w:rPr>
                <w:sz w:val="16"/>
                <w:szCs w:val="16"/>
              </w:rPr>
              <w:t>Rojan</w:t>
            </w:r>
            <w:proofErr w:type="spellEnd"/>
            <w:r>
              <w:rPr>
                <w:sz w:val="16"/>
                <w:szCs w:val="16"/>
              </w:rPr>
              <w:t xml:space="preserve"> </w:t>
            </w:r>
            <w:proofErr w:type="spellStart"/>
            <w:r>
              <w:rPr>
                <w:sz w:val="16"/>
                <w:szCs w:val="16"/>
              </w:rPr>
              <w:t>Chitrakar</w:t>
            </w:r>
            <w:proofErr w:type="spellEnd"/>
          </w:p>
        </w:tc>
        <w:tc>
          <w:tcPr>
            <w:tcW w:w="720" w:type="dxa"/>
            <w:shd w:val="clear" w:color="auto" w:fill="auto"/>
            <w:noWrap/>
          </w:tcPr>
          <w:p w14:paraId="32DC7E57" w14:textId="384B8603" w:rsidR="00E70557" w:rsidRDefault="00E70557" w:rsidP="00E70557">
            <w:pPr>
              <w:suppressAutoHyphens/>
              <w:spacing w:before="60" w:after="60" w:line="60" w:lineRule="atLeast"/>
              <w:rPr>
                <w:sz w:val="16"/>
                <w:szCs w:val="16"/>
              </w:rPr>
            </w:pPr>
            <w:r>
              <w:rPr>
                <w:sz w:val="16"/>
                <w:szCs w:val="16"/>
              </w:rPr>
              <w:t>35.6.3</w:t>
            </w:r>
          </w:p>
        </w:tc>
        <w:tc>
          <w:tcPr>
            <w:tcW w:w="720" w:type="dxa"/>
          </w:tcPr>
          <w:p w14:paraId="4FE7A968" w14:textId="433E4BB5" w:rsidR="00E70557" w:rsidRDefault="00E70557" w:rsidP="00E70557">
            <w:pPr>
              <w:suppressAutoHyphens/>
              <w:spacing w:before="60" w:after="60" w:line="60" w:lineRule="atLeast"/>
              <w:rPr>
                <w:sz w:val="16"/>
                <w:szCs w:val="16"/>
              </w:rPr>
            </w:pPr>
            <w:r>
              <w:rPr>
                <w:sz w:val="16"/>
                <w:szCs w:val="16"/>
              </w:rPr>
              <w:t>298.33</w:t>
            </w:r>
          </w:p>
        </w:tc>
        <w:tc>
          <w:tcPr>
            <w:tcW w:w="3600" w:type="dxa"/>
            <w:shd w:val="clear" w:color="auto" w:fill="auto"/>
            <w:noWrap/>
          </w:tcPr>
          <w:p w14:paraId="055ADC28" w14:textId="5CE0F68B" w:rsidR="00E70557" w:rsidRPr="000A0442" w:rsidRDefault="00E70557" w:rsidP="00E70557">
            <w:pPr>
              <w:suppressAutoHyphens/>
              <w:spacing w:before="60" w:after="60" w:line="60" w:lineRule="atLeast"/>
              <w:rPr>
                <w:sz w:val="16"/>
                <w:szCs w:val="16"/>
              </w:rPr>
            </w:pPr>
            <w:r w:rsidRPr="000A0442">
              <w:rPr>
                <w:sz w:val="16"/>
                <w:szCs w:val="16"/>
              </w:rPr>
              <w:t>It is not clear what is the "modified broadcast TWT element" referred in this sentence is; 26.8.3 does not specify "modified broadcast TWT element".</w:t>
            </w:r>
          </w:p>
        </w:tc>
        <w:tc>
          <w:tcPr>
            <w:tcW w:w="1710" w:type="dxa"/>
            <w:shd w:val="clear" w:color="auto" w:fill="auto"/>
            <w:noWrap/>
          </w:tcPr>
          <w:p w14:paraId="09BC8C67" w14:textId="65CC3101" w:rsidR="00E70557" w:rsidRPr="000A0442" w:rsidRDefault="00E70557" w:rsidP="00E70557">
            <w:pPr>
              <w:suppressAutoHyphens/>
              <w:spacing w:before="60" w:after="60" w:line="60" w:lineRule="atLeast"/>
              <w:rPr>
                <w:sz w:val="16"/>
                <w:szCs w:val="16"/>
              </w:rPr>
            </w:pPr>
            <w:r w:rsidRPr="000A0442">
              <w:rPr>
                <w:sz w:val="16"/>
                <w:szCs w:val="16"/>
              </w:rPr>
              <w:t>Provide a proper reference for "modified broadcast TWT element"</w:t>
            </w:r>
          </w:p>
        </w:tc>
        <w:tc>
          <w:tcPr>
            <w:tcW w:w="2520" w:type="dxa"/>
            <w:shd w:val="clear" w:color="auto" w:fill="auto"/>
          </w:tcPr>
          <w:p w14:paraId="3905C987" w14:textId="7D535F23" w:rsidR="00E70557" w:rsidRDefault="00E70557" w:rsidP="00E70557">
            <w:pPr>
              <w:suppressAutoHyphens/>
              <w:spacing w:before="60" w:after="60" w:line="60" w:lineRule="atLeast"/>
              <w:rPr>
                <w:b/>
                <w:sz w:val="16"/>
                <w:szCs w:val="16"/>
              </w:rPr>
            </w:pPr>
            <w:r>
              <w:rPr>
                <w:b/>
                <w:sz w:val="16"/>
                <w:szCs w:val="16"/>
              </w:rPr>
              <w:t>Revised.</w:t>
            </w:r>
          </w:p>
          <w:p w14:paraId="216302CB" w14:textId="18BAC1A3"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6746.</w:t>
            </w:r>
          </w:p>
        </w:tc>
      </w:tr>
      <w:tr w:rsidR="00E70557" w14:paraId="5437ED6D" w14:textId="77777777" w:rsidTr="000A0442">
        <w:trPr>
          <w:trHeight w:val="220"/>
          <w:jc w:val="center"/>
        </w:trPr>
        <w:tc>
          <w:tcPr>
            <w:tcW w:w="625" w:type="dxa"/>
            <w:shd w:val="clear" w:color="auto" w:fill="auto"/>
            <w:noWrap/>
          </w:tcPr>
          <w:p w14:paraId="704FF43A" w14:textId="1F73F48E" w:rsidR="00E70557" w:rsidRDefault="00E70557" w:rsidP="00E70557">
            <w:pPr>
              <w:suppressAutoHyphens/>
              <w:spacing w:before="60" w:after="60" w:line="60" w:lineRule="atLeast"/>
              <w:rPr>
                <w:sz w:val="16"/>
                <w:szCs w:val="16"/>
              </w:rPr>
            </w:pPr>
            <w:r>
              <w:rPr>
                <w:sz w:val="16"/>
                <w:szCs w:val="16"/>
              </w:rPr>
              <w:t>7858</w:t>
            </w:r>
          </w:p>
        </w:tc>
        <w:tc>
          <w:tcPr>
            <w:tcW w:w="1080" w:type="dxa"/>
          </w:tcPr>
          <w:p w14:paraId="46594B4F" w14:textId="5821A397" w:rsidR="00E70557" w:rsidRDefault="00E70557" w:rsidP="00E70557">
            <w:pPr>
              <w:suppressAutoHyphens/>
              <w:spacing w:before="60" w:after="60" w:line="60" w:lineRule="atLeast"/>
              <w:rPr>
                <w:sz w:val="16"/>
                <w:szCs w:val="16"/>
              </w:rPr>
            </w:pPr>
            <w:proofErr w:type="spellStart"/>
            <w:r>
              <w:rPr>
                <w:sz w:val="16"/>
                <w:szCs w:val="16"/>
              </w:rPr>
              <w:t>Yonggang</w:t>
            </w:r>
            <w:proofErr w:type="spellEnd"/>
            <w:r>
              <w:rPr>
                <w:sz w:val="16"/>
                <w:szCs w:val="16"/>
              </w:rPr>
              <w:t xml:space="preserve"> Fang</w:t>
            </w:r>
          </w:p>
        </w:tc>
        <w:tc>
          <w:tcPr>
            <w:tcW w:w="720" w:type="dxa"/>
            <w:shd w:val="clear" w:color="auto" w:fill="auto"/>
            <w:noWrap/>
          </w:tcPr>
          <w:p w14:paraId="6AAAE173" w14:textId="056648E6" w:rsidR="00E70557" w:rsidRDefault="00E70557" w:rsidP="00E70557">
            <w:pPr>
              <w:suppressAutoHyphens/>
              <w:spacing w:before="60" w:after="60" w:line="60" w:lineRule="atLeast"/>
              <w:rPr>
                <w:sz w:val="16"/>
                <w:szCs w:val="16"/>
              </w:rPr>
            </w:pPr>
            <w:r>
              <w:rPr>
                <w:sz w:val="16"/>
                <w:szCs w:val="16"/>
              </w:rPr>
              <w:t>35.6.3</w:t>
            </w:r>
          </w:p>
        </w:tc>
        <w:tc>
          <w:tcPr>
            <w:tcW w:w="720" w:type="dxa"/>
          </w:tcPr>
          <w:p w14:paraId="3897EB1E" w14:textId="033004B3" w:rsidR="00E70557" w:rsidRDefault="00E70557" w:rsidP="00E70557">
            <w:pPr>
              <w:suppressAutoHyphens/>
              <w:spacing w:before="60" w:after="60" w:line="60" w:lineRule="atLeast"/>
              <w:rPr>
                <w:sz w:val="16"/>
                <w:szCs w:val="16"/>
              </w:rPr>
            </w:pPr>
            <w:r>
              <w:rPr>
                <w:sz w:val="16"/>
                <w:szCs w:val="16"/>
              </w:rPr>
              <w:t>298.34</w:t>
            </w:r>
          </w:p>
        </w:tc>
        <w:tc>
          <w:tcPr>
            <w:tcW w:w="3600" w:type="dxa"/>
            <w:shd w:val="clear" w:color="auto" w:fill="auto"/>
            <w:noWrap/>
          </w:tcPr>
          <w:p w14:paraId="3723BEC8" w14:textId="7550A07F" w:rsidR="00E70557" w:rsidRPr="000A0442" w:rsidRDefault="00E70557" w:rsidP="00E70557">
            <w:pPr>
              <w:suppressAutoHyphens/>
              <w:spacing w:before="60" w:after="60" w:line="60" w:lineRule="atLeast"/>
              <w:rPr>
                <w:sz w:val="16"/>
                <w:szCs w:val="16"/>
              </w:rPr>
            </w:pPr>
            <w:r w:rsidRPr="000A0442">
              <w:rPr>
                <w:sz w:val="16"/>
                <w:szCs w:val="16"/>
              </w:rPr>
              <w:t xml:space="preserve">Suggest </w:t>
            </w:r>
            <w:proofErr w:type="gramStart"/>
            <w:r w:rsidRPr="000A0442">
              <w:rPr>
                <w:sz w:val="16"/>
                <w:szCs w:val="16"/>
              </w:rPr>
              <w:t>to delete</w:t>
            </w:r>
            <w:proofErr w:type="gramEnd"/>
            <w:r w:rsidRPr="000A0442">
              <w:rPr>
                <w:sz w:val="16"/>
                <w:szCs w:val="16"/>
              </w:rPr>
              <w:t xml:space="preserve"> "modified" broadcast TWT ...</w:t>
            </w:r>
          </w:p>
        </w:tc>
        <w:tc>
          <w:tcPr>
            <w:tcW w:w="1710" w:type="dxa"/>
            <w:shd w:val="clear" w:color="auto" w:fill="auto"/>
            <w:noWrap/>
          </w:tcPr>
          <w:p w14:paraId="715AD32C" w14:textId="75930BF3" w:rsidR="00E70557" w:rsidRPr="000A0442" w:rsidRDefault="00E70557" w:rsidP="00E70557">
            <w:pPr>
              <w:suppressAutoHyphens/>
              <w:spacing w:before="60" w:after="60" w:line="60" w:lineRule="atLeast"/>
              <w:rPr>
                <w:sz w:val="16"/>
                <w:szCs w:val="16"/>
              </w:rPr>
            </w:pPr>
            <w:r w:rsidRPr="000A0442">
              <w:rPr>
                <w:sz w:val="16"/>
                <w:szCs w:val="16"/>
              </w:rPr>
              <w:t>See the comment</w:t>
            </w:r>
          </w:p>
        </w:tc>
        <w:tc>
          <w:tcPr>
            <w:tcW w:w="2520" w:type="dxa"/>
            <w:shd w:val="clear" w:color="auto" w:fill="auto"/>
          </w:tcPr>
          <w:p w14:paraId="3762CEC9" w14:textId="77777777" w:rsidR="00E70557" w:rsidRDefault="00E70557" w:rsidP="00E70557">
            <w:pPr>
              <w:suppressAutoHyphens/>
              <w:spacing w:before="60" w:after="60" w:line="60" w:lineRule="atLeast"/>
              <w:rPr>
                <w:b/>
                <w:sz w:val="16"/>
                <w:szCs w:val="16"/>
              </w:rPr>
            </w:pPr>
            <w:r>
              <w:rPr>
                <w:b/>
                <w:sz w:val="16"/>
                <w:szCs w:val="16"/>
              </w:rPr>
              <w:t>Revised.</w:t>
            </w:r>
          </w:p>
          <w:p w14:paraId="44643AFE" w14:textId="16F1A6E0"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7858.</w:t>
            </w:r>
          </w:p>
        </w:tc>
      </w:tr>
      <w:tr w:rsidR="00E70557" w14:paraId="6278C8FB" w14:textId="77777777" w:rsidTr="000A0442">
        <w:trPr>
          <w:trHeight w:val="220"/>
          <w:jc w:val="center"/>
        </w:trPr>
        <w:tc>
          <w:tcPr>
            <w:tcW w:w="625" w:type="dxa"/>
            <w:shd w:val="clear" w:color="auto" w:fill="auto"/>
            <w:noWrap/>
          </w:tcPr>
          <w:p w14:paraId="221CB5D8" w14:textId="3B042CA7" w:rsidR="00E70557" w:rsidRDefault="00E70557" w:rsidP="00E70557">
            <w:pPr>
              <w:suppressAutoHyphens/>
              <w:spacing w:before="60" w:after="60" w:line="60" w:lineRule="atLeast"/>
              <w:rPr>
                <w:sz w:val="16"/>
                <w:szCs w:val="16"/>
              </w:rPr>
            </w:pPr>
            <w:r>
              <w:rPr>
                <w:sz w:val="16"/>
                <w:szCs w:val="16"/>
              </w:rPr>
              <w:t>6948</w:t>
            </w:r>
          </w:p>
        </w:tc>
        <w:tc>
          <w:tcPr>
            <w:tcW w:w="1080" w:type="dxa"/>
          </w:tcPr>
          <w:p w14:paraId="4278D664" w14:textId="40BF556A" w:rsidR="00E70557" w:rsidRDefault="00E70557" w:rsidP="00E70557">
            <w:pPr>
              <w:suppressAutoHyphens/>
              <w:spacing w:before="60" w:after="60" w:line="60" w:lineRule="atLeast"/>
              <w:rPr>
                <w:sz w:val="16"/>
                <w:szCs w:val="16"/>
              </w:rPr>
            </w:pPr>
            <w:r>
              <w:rPr>
                <w:sz w:val="16"/>
                <w:szCs w:val="16"/>
              </w:rPr>
              <w:t xml:space="preserve">Saju </w:t>
            </w:r>
            <w:proofErr w:type="spellStart"/>
            <w:r>
              <w:rPr>
                <w:sz w:val="16"/>
                <w:szCs w:val="16"/>
              </w:rPr>
              <w:t>Palayur</w:t>
            </w:r>
            <w:proofErr w:type="spellEnd"/>
          </w:p>
        </w:tc>
        <w:tc>
          <w:tcPr>
            <w:tcW w:w="720" w:type="dxa"/>
            <w:shd w:val="clear" w:color="auto" w:fill="auto"/>
            <w:noWrap/>
          </w:tcPr>
          <w:p w14:paraId="30C599A3" w14:textId="3C11A8F0" w:rsidR="00E70557" w:rsidRDefault="00E70557" w:rsidP="00E70557">
            <w:pPr>
              <w:suppressAutoHyphens/>
              <w:spacing w:before="60" w:after="60" w:line="60" w:lineRule="atLeast"/>
              <w:rPr>
                <w:sz w:val="16"/>
                <w:szCs w:val="16"/>
              </w:rPr>
            </w:pPr>
            <w:r>
              <w:rPr>
                <w:sz w:val="16"/>
                <w:szCs w:val="16"/>
              </w:rPr>
              <w:t>35.6.4.1</w:t>
            </w:r>
          </w:p>
        </w:tc>
        <w:tc>
          <w:tcPr>
            <w:tcW w:w="720" w:type="dxa"/>
          </w:tcPr>
          <w:p w14:paraId="27A3DDDB" w14:textId="3A53BB62" w:rsidR="00E70557" w:rsidRDefault="00E70557" w:rsidP="00E70557">
            <w:pPr>
              <w:suppressAutoHyphens/>
              <w:spacing w:before="60" w:after="60" w:line="60" w:lineRule="atLeast"/>
              <w:rPr>
                <w:sz w:val="16"/>
                <w:szCs w:val="16"/>
              </w:rPr>
            </w:pPr>
            <w:r>
              <w:rPr>
                <w:sz w:val="16"/>
                <w:szCs w:val="16"/>
              </w:rPr>
              <w:t>298.40</w:t>
            </w:r>
          </w:p>
        </w:tc>
        <w:tc>
          <w:tcPr>
            <w:tcW w:w="3600" w:type="dxa"/>
            <w:shd w:val="clear" w:color="auto" w:fill="auto"/>
            <w:noWrap/>
          </w:tcPr>
          <w:p w14:paraId="5482D3A7" w14:textId="2062494F" w:rsidR="00E70557" w:rsidRPr="00D03E93" w:rsidRDefault="00E70557" w:rsidP="00E70557">
            <w:pPr>
              <w:suppressAutoHyphens/>
              <w:spacing w:before="60" w:after="60" w:line="60" w:lineRule="atLeast"/>
              <w:rPr>
                <w:sz w:val="16"/>
                <w:szCs w:val="16"/>
              </w:rPr>
            </w:pPr>
            <w:r w:rsidRPr="00D03E93">
              <w:rPr>
                <w:sz w:val="16"/>
                <w:szCs w:val="16"/>
              </w:rPr>
              <w:t>Normative indicated in section is not aligned with the normative in 26.8.1 that says that " STA does not need to be aware of the values of TWT parameters of the TWT agreements of other STAs in the BSS of the STA or of TWT agreements of STAs in other BSSs.</w:t>
            </w:r>
          </w:p>
        </w:tc>
        <w:tc>
          <w:tcPr>
            <w:tcW w:w="1710" w:type="dxa"/>
            <w:shd w:val="clear" w:color="auto" w:fill="auto"/>
            <w:noWrap/>
          </w:tcPr>
          <w:p w14:paraId="39FE973E" w14:textId="4EFB0665" w:rsidR="00E70557" w:rsidRDefault="00E70557" w:rsidP="00E70557">
            <w:pPr>
              <w:suppressAutoHyphens/>
              <w:spacing w:before="60" w:after="60" w:line="60" w:lineRule="atLeast"/>
              <w:rPr>
                <w:sz w:val="16"/>
                <w:szCs w:val="16"/>
              </w:rPr>
            </w:pPr>
            <w:r>
              <w:rPr>
                <w:sz w:val="16"/>
                <w:szCs w:val="16"/>
              </w:rPr>
              <w:t>Please align normative for EHT stations with regards to TWT</w:t>
            </w:r>
          </w:p>
        </w:tc>
        <w:tc>
          <w:tcPr>
            <w:tcW w:w="2520" w:type="dxa"/>
            <w:shd w:val="clear" w:color="auto" w:fill="auto"/>
          </w:tcPr>
          <w:p w14:paraId="6B6CE23C" w14:textId="77777777" w:rsidR="00E70557" w:rsidRDefault="00E70557" w:rsidP="00E70557">
            <w:pPr>
              <w:suppressAutoHyphens/>
              <w:spacing w:before="60" w:after="60" w:line="60" w:lineRule="atLeast"/>
              <w:rPr>
                <w:b/>
                <w:sz w:val="16"/>
                <w:szCs w:val="16"/>
              </w:rPr>
            </w:pPr>
            <w:r>
              <w:rPr>
                <w:b/>
                <w:sz w:val="16"/>
                <w:szCs w:val="16"/>
              </w:rPr>
              <w:t>Revised.</w:t>
            </w:r>
          </w:p>
          <w:p w14:paraId="577902E1" w14:textId="77777777" w:rsidR="00E70557" w:rsidRDefault="00E70557" w:rsidP="00E70557">
            <w:pPr>
              <w:suppressAutoHyphens/>
              <w:spacing w:before="60" w:after="60" w:line="60" w:lineRule="atLeast"/>
              <w:rPr>
                <w:b/>
                <w:sz w:val="16"/>
                <w:szCs w:val="16"/>
              </w:rPr>
            </w:pPr>
          </w:p>
          <w:p w14:paraId="76FCFCBD" w14:textId="690C3AAA"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6948.</w:t>
            </w:r>
          </w:p>
        </w:tc>
      </w:tr>
      <w:tr w:rsidR="00E70557" w14:paraId="5556C100" w14:textId="77777777" w:rsidTr="000A0442">
        <w:trPr>
          <w:trHeight w:val="220"/>
          <w:jc w:val="center"/>
        </w:trPr>
        <w:tc>
          <w:tcPr>
            <w:tcW w:w="625" w:type="dxa"/>
            <w:shd w:val="clear" w:color="auto" w:fill="auto"/>
            <w:noWrap/>
          </w:tcPr>
          <w:p w14:paraId="74DC9B39" w14:textId="05665187" w:rsidR="00E70557" w:rsidRDefault="00E70557" w:rsidP="00E70557">
            <w:pPr>
              <w:suppressAutoHyphens/>
              <w:spacing w:before="60" w:after="60" w:line="60" w:lineRule="atLeast"/>
              <w:rPr>
                <w:sz w:val="16"/>
                <w:szCs w:val="16"/>
              </w:rPr>
            </w:pPr>
            <w:r>
              <w:rPr>
                <w:sz w:val="16"/>
                <w:szCs w:val="16"/>
              </w:rPr>
              <w:t>6949</w:t>
            </w:r>
          </w:p>
        </w:tc>
        <w:tc>
          <w:tcPr>
            <w:tcW w:w="1080" w:type="dxa"/>
          </w:tcPr>
          <w:p w14:paraId="4E3BC96D" w14:textId="5ADEDD55" w:rsidR="00E70557" w:rsidRDefault="00E70557" w:rsidP="00E70557">
            <w:pPr>
              <w:suppressAutoHyphens/>
              <w:spacing w:before="60" w:after="60" w:line="60" w:lineRule="atLeast"/>
              <w:rPr>
                <w:sz w:val="16"/>
                <w:szCs w:val="16"/>
              </w:rPr>
            </w:pPr>
            <w:r>
              <w:rPr>
                <w:sz w:val="16"/>
                <w:szCs w:val="16"/>
              </w:rPr>
              <w:t xml:space="preserve">Saju </w:t>
            </w:r>
            <w:proofErr w:type="spellStart"/>
            <w:r>
              <w:rPr>
                <w:sz w:val="16"/>
                <w:szCs w:val="16"/>
              </w:rPr>
              <w:t>Palayur</w:t>
            </w:r>
            <w:proofErr w:type="spellEnd"/>
          </w:p>
        </w:tc>
        <w:tc>
          <w:tcPr>
            <w:tcW w:w="720" w:type="dxa"/>
            <w:shd w:val="clear" w:color="auto" w:fill="auto"/>
            <w:noWrap/>
          </w:tcPr>
          <w:p w14:paraId="66AB2DD7" w14:textId="4A0041AE" w:rsidR="00E70557" w:rsidRDefault="00E70557" w:rsidP="00E70557">
            <w:pPr>
              <w:suppressAutoHyphens/>
              <w:spacing w:before="60" w:after="60" w:line="60" w:lineRule="atLeast"/>
              <w:rPr>
                <w:sz w:val="16"/>
                <w:szCs w:val="16"/>
              </w:rPr>
            </w:pPr>
            <w:r>
              <w:rPr>
                <w:sz w:val="16"/>
                <w:szCs w:val="16"/>
              </w:rPr>
              <w:t>35.6.4.1</w:t>
            </w:r>
          </w:p>
        </w:tc>
        <w:tc>
          <w:tcPr>
            <w:tcW w:w="720" w:type="dxa"/>
          </w:tcPr>
          <w:p w14:paraId="500A89BD" w14:textId="35613EBB" w:rsidR="00E70557" w:rsidRDefault="00E70557" w:rsidP="00E70557">
            <w:pPr>
              <w:suppressAutoHyphens/>
              <w:spacing w:before="60" w:after="60" w:line="60" w:lineRule="atLeast"/>
              <w:rPr>
                <w:sz w:val="16"/>
                <w:szCs w:val="16"/>
              </w:rPr>
            </w:pPr>
            <w:r>
              <w:rPr>
                <w:sz w:val="16"/>
                <w:szCs w:val="16"/>
              </w:rPr>
              <w:t>298.40</w:t>
            </w:r>
          </w:p>
        </w:tc>
        <w:tc>
          <w:tcPr>
            <w:tcW w:w="3600" w:type="dxa"/>
            <w:shd w:val="clear" w:color="auto" w:fill="auto"/>
            <w:noWrap/>
          </w:tcPr>
          <w:p w14:paraId="3F53026F" w14:textId="2B152D43" w:rsidR="00E70557" w:rsidRPr="000A0442" w:rsidRDefault="00E70557" w:rsidP="00E70557">
            <w:pPr>
              <w:suppressAutoHyphens/>
              <w:spacing w:before="60" w:after="60" w:line="60" w:lineRule="atLeast"/>
              <w:rPr>
                <w:sz w:val="16"/>
                <w:szCs w:val="16"/>
              </w:rPr>
            </w:pPr>
            <w:r w:rsidRPr="00D03E93">
              <w:rPr>
                <w:sz w:val="16"/>
                <w:szCs w:val="16"/>
              </w:rPr>
              <w:t>current normative does not specify if TXOP holder shall ensure TXOP ends for Restricted TWT advertised on BSS or also OBSS?</w:t>
            </w:r>
          </w:p>
        </w:tc>
        <w:tc>
          <w:tcPr>
            <w:tcW w:w="1710" w:type="dxa"/>
            <w:shd w:val="clear" w:color="auto" w:fill="auto"/>
            <w:noWrap/>
          </w:tcPr>
          <w:p w14:paraId="6E912FF1" w14:textId="4B5EC5C3" w:rsidR="00E70557" w:rsidRPr="000A0442" w:rsidRDefault="00E70557" w:rsidP="00E70557">
            <w:pPr>
              <w:suppressAutoHyphens/>
              <w:spacing w:before="60" w:after="60" w:line="60" w:lineRule="atLeast"/>
              <w:rPr>
                <w:sz w:val="16"/>
                <w:szCs w:val="16"/>
              </w:rPr>
            </w:pPr>
            <w:r>
              <w:rPr>
                <w:sz w:val="16"/>
                <w:szCs w:val="16"/>
              </w:rPr>
              <w:t>Please specify</w:t>
            </w:r>
          </w:p>
        </w:tc>
        <w:tc>
          <w:tcPr>
            <w:tcW w:w="2520" w:type="dxa"/>
            <w:shd w:val="clear" w:color="auto" w:fill="auto"/>
          </w:tcPr>
          <w:p w14:paraId="56D7AFA2" w14:textId="77777777" w:rsidR="00E70557" w:rsidRDefault="00E70557" w:rsidP="00E70557">
            <w:pPr>
              <w:suppressAutoHyphens/>
              <w:spacing w:before="60" w:after="60" w:line="60" w:lineRule="atLeast"/>
              <w:rPr>
                <w:b/>
                <w:sz w:val="16"/>
                <w:szCs w:val="16"/>
              </w:rPr>
            </w:pPr>
            <w:r>
              <w:rPr>
                <w:b/>
                <w:sz w:val="16"/>
                <w:szCs w:val="16"/>
              </w:rPr>
              <w:t>Revised.</w:t>
            </w:r>
          </w:p>
          <w:p w14:paraId="51170D4C" w14:textId="77777777" w:rsidR="00E70557" w:rsidRDefault="00E70557" w:rsidP="00E70557">
            <w:pPr>
              <w:suppressAutoHyphens/>
              <w:spacing w:before="60" w:after="60" w:line="60" w:lineRule="atLeast"/>
              <w:rPr>
                <w:b/>
                <w:sz w:val="16"/>
                <w:szCs w:val="16"/>
              </w:rPr>
            </w:pPr>
          </w:p>
          <w:p w14:paraId="0BC08CA0" w14:textId="77777777" w:rsidR="00E70557" w:rsidRPr="00C42711" w:rsidRDefault="00E70557" w:rsidP="00E70557">
            <w:pPr>
              <w:suppressAutoHyphens/>
              <w:spacing w:before="60" w:after="60" w:line="60" w:lineRule="atLeast"/>
              <w:rPr>
                <w:bCs/>
                <w:sz w:val="16"/>
                <w:szCs w:val="16"/>
              </w:rPr>
            </w:pPr>
            <w:r w:rsidRPr="00C42711">
              <w:rPr>
                <w:bCs/>
                <w:sz w:val="16"/>
                <w:szCs w:val="16"/>
              </w:rPr>
              <w:t>Agree in principle. Add text that if AP advertises an active r-TWT schedule of OBSS, the STA follows the same rule.</w:t>
            </w:r>
          </w:p>
          <w:p w14:paraId="6BEB9A01" w14:textId="77777777" w:rsidR="00E70557" w:rsidRDefault="00E70557" w:rsidP="00E70557">
            <w:pPr>
              <w:suppressAutoHyphens/>
              <w:spacing w:before="60" w:after="60" w:line="60" w:lineRule="atLeast"/>
              <w:rPr>
                <w:b/>
                <w:sz w:val="16"/>
                <w:szCs w:val="16"/>
              </w:rPr>
            </w:pPr>
          </w:p>
          <w:p w14:paraId="52E925AA" w14:textId="17538BB2" w:rsidR="00E70557" w:rsidRDefault="00E70557" w:rsidP="00E70557">
            <w:pPr>
              <w:suppressAutoHyphens/>
              <w:spacing w:before="60" w:after="60" w:line="60" w:lineRule="atLeast"/>
              <w:rPr>
                <w:b/>
                <w:sz w:val="16"/>
                <w:szCs w:val="16"/>
              </w:rPr>
            </w:pPr>
            <w:r>
              <w:rPr>
                <w:b/>
                <w:sz w:val="16"/>
                <w:szCs w:val="16"/>
              </w:rPr>
              <w:t>TGbe editor, please make change as shown in this doc 11-21/1147 tagged by 6949.</w:t>
            </w:r>
          </w:p>
        </w:tc>
      </w:tr>
    </w:tbl>
    <w:p w14:paraId="66E49844" w14:textId="77777777" w:rsidR="00E42B25" w:rsidRDefault="00E42B25">
      <w:pPr>
        <w:spacing w:before="0" w:line="240" w:lineRule="auto"/>
      </w:pPr>
    </w:p>
    <w:p w14:paraId="0C62B627" w14:textId="60C51F3E" w:rsidR="0047324D" w:rsidRDefault="0047324D">
      <w:pPr>
        <w:spacing w:before="0" w:line="240" w:lineRule="auto"/>
      </w:pPr>
    </w:p>
    <w:p w14:paraId="22921F2E" w14:textId="77777777" w:rsidR="00F1089C" w:rsidRPr="00CB2763" w:rsidRDefault="00F1089C" w:rsidP="00F1089C">
      <w:pPr>
        <w:spacing w:line="240" w:lineRule="auto"/>
        <w:rPr>
          <w:rFonts w:eastAsia="Times New Roman"/>
          <w:b/>
          <w:bCs/>
          <w:u w:val="single"/>
        </w:rPr>
      </w:pPr>
      <w:r w:rsidRPr="00CB2763">
        <w:rPr>
          <w:rFonts w:eastAsia="Times New Roman"/>
          <w:b/>
          <w:bCs/>
          <w:u w:val="single"/>
        </w:rPr>
        <w:t>Discussion:</w:t>
      </w:r>
    </w:p>
    <w:p w14:paraId="5AC2FAF4" w14:textId="77777777" w:rsidR="00F1089C" w:rsidRDefault="00F1089C" w:rsidP="00F1089C">
      <w:pPr>
        <w:pBdr>
          <w:top w:val="nil"/>
          <w:left w:val="nil"/>
          <w:bottom w:val="nil"/>
          <w:right w:val="nil"/>
          <w:between w:val="nil"/>
        </w:pBdr>
        <w:spacing w:line="240" w:lineRule="auto"/>
        <w:rPr>
          <w:rFonts w:eastAsia="Times New Roman"/>
          <w:color w:val="000000"/>
          <w:sz w:val="18"/>
          <w:szCs w:val="18"/>
        </w:rPr>
      </w:pPr>
    </w:p>
    <w:p w14:paraId="05225B47" w14:textId="19FEFBF3" w:rsidR="00F1089C" w:rsidRDefault="00F1089C" w:rsidP="00F1089C">
      <w:pPr>
        <w:pStyle w:val="ListParagraph"/>
        <w:numPr>
          <w:ilvl w:val="0"/>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 xml:space="preserve">As per Broadcast TWT operation defined in baseline, broadcast TWT element is </w:t>
      </w:r>
      <w:r w:rsidR="004206FF">
        <w:rPr>
          <w:rFonts w:eastAsia="Times New Roman"/>
          <w:color w:val="000000"/>
          <w:sz w:val="18"/>
          <w:szCs w:val="18"/>
        </w:rPr>
        <w:t>advertised</w:t>
      </w:r>
      <w:r>
        <w:rPr>
          <w:rFonts w:eastAsia="Times New Roman"/>
          <w:color w:val="000000"/>
          <w:sz w:val="18"/>
          <w:szCs w:val="18"/>
        </w:rPr>
        <w:t xml:space="preserve"> in the following broadcast frames</w:t>
      </w:r>
      <w:r w:rsidR="00C21CB5">
        <w:rPr>
          <w:rFonts w:eastAsia="Times New Roman"/>
          <w:color w:val="000000"/>
          <w:sz w:val="18"/>
          <w:szCs w:val="18"/>
        </w:rPr>
        <w:t xml:space="preserve"> and carries broadcast and/or restricted TWT parameter set field(s) with Negotiation Type 2</w:t>
      </w:r>
      <w:r>
        <w:rPr>
          <w:rFonts w:eastAsia="Times New Roman"/>
          <w:color w:val="000000"/>
          <w:sz w:val="18"/>
          <w:szCs w:val="18"/>
        </w:rPr>
        <w:t>:</w:t>
      </w:r>
    </w:p>
    <w:p w14:paraId="29E35423" w14:textId="2BAB083A"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Beacon frames</w:t>
      </w:r>
    </w:p>
    <w:p w14:paraId="5B675370" w14:textId="0E67BFD8"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Broadcast Probe Response frames</w:t>
      </w:r>
    </w:p>
    <w:p w14:paraId="685BF219" w14:textId="63413FAB" w:rsidR="00F1089C" w:rsidRDefault="00F1089C" w:rsidP="00F1089C">
      <w:pPr>
        <w:pStyle w:val="ListParagraph"/>
        <w:numPr>
          <w:ilvl w:val="1"/>
          <w:numId w:val="13"/>
        </w:numPr>
        <w:pBdr>
          <w:top w:val="nil"/>
          <w:left w:val="nil"/>
          <w:bottom w:val="nil"/>
          <w:right w:val="nil"/>
          <w:between w:val="nil"/>
        </w:pBdr>
        <w:spacing w:before="0" w:line="240" w:lineRule="auto"/>
        <w:ind w:leftChars="0"/>
        <w:contextualSpacing/>
        <w:rPr>
          <w:rFonts w:eastAsia="Times New Roman"/>
          <w:color w:val="000000"/>
          <w:sz w:val="18"/>
          <w:szCs w:val="18"/>
        </w:rPr>
      </w:pPr>
      <w:r>
        <w:rPr>
          <w:rFonts w:eastAsia="Times New Roman"/>
          <w:color w:val="000000"/>
          <w:sz w:val="18"/>
          <w:szCs w:val="18"/>
        </w:rPr>
        <w:t>FILS Discovery frames</w:t>
      </w:r>
    </w:p>
    <w:p w14:paraId="5934728A" w14:textId="0ADE5A79" w:rsidR="00B37641" w:rsidRDefault="00B37641" w:rsidP="00B37641">
      <w:pPr>
        <w:pStyle w:val="ListParagraph"/>
        <w:pBdr>
          <w:top w:val="nil"/>
          <w:left w:val="nil"/>
          <w:bottom w:val="nil"/>
          <w:right w:val="nil"/>
          <w:between w:val="nil"/>
        </w:pBdr>
        <w:spacing w:before="0" w:line="240" w:lineRule="auto"/>
        <w:ind w:leftChars="0" w:left="720"/>
        <w:contextualSpacing/>
        <w:rPr>
          <w:rFonts w:eastAsia="Times New Roman"/>
          <w:color w:val="000000"/>
          <w:sz w:val="18"/>
          <w:szCs w:val="18"/>
        </w:rPr>
      </w:pPr>
      <w:r>
        <w:rPr>
          <w:rFonts w:eastAsia="Times New Roman"/>
          <w:color w:val="000000"/>
          <w:sz w:val="18"/>
          <w:szCs w:val="18"/>
        </w:rPr>
        <w:t>It doesn’t seem necessary to repeat this text/rule in this section.</w:t>
      </w:r>
    </w:p>
    <w:p w14:paraId="0F4181BE" w14:textId="77777777" w:rsidR="00B37641" w:rsidRDefault="00B37641" w:rsidP="00B37641">
      <w:pPr>
        <w:pStyle w:val="ListParagraph"/>
        <w:pBdr>
          <w:top w:val="nil"/>
          <w:left w:val="nil"/>
          <w:bottom w:val="nil"/>
          <w:right w:val="nil"/>
          <w:between w:val="nil"/>
        </w:pBdr>
        <w:spacing w:before="0" w:line="240" w:lineRule="auto"/>
        <w:ind w:leftChars="0" w:left="720"/>
        <w:contextualSpacing/>
        <w:rPr>
          <w:rFonts w:eastAsia="Times New Roman"/>
          <w:color w:val="000000"/>
          <w:sz w:val="18"/>
          <w:szCs w:val="18"/>
        </w:rPr>
      </w:pPr>
    </w:p>
    <w:p w14:paraId="60CED3D3" w14:textId="255E62BE" w:rsidR="008911EA" w:rsidRDefault="00C21CB5" w:rsidP="00BD4F28">
      <w:pPr>
        <w:pBdr>
          <w:top w:val="nil"/>
          <w:left w:val="nil"/>
          <w:bottom w:val="nil"/>
          <w:right w:val="nil"/>
          <w:between w:val="nil"/>
        </w:pBdr>
        <w:spacing w:before="0" w:line="240" w:lineRule="auto"/>
        <w:ind w:left="720"/>
        <w:contextualSpacing/>
        <w:rPr>
          <w:rFonts w:eastAsia="Times New Roman"/>
          <w:color w:val="000000"/>
          <w:sz w:val="18"/>
          <w:szCs w:val="18"/>
        </w:rPr>
      </w:pPr>
      <w:r>
        <w:rPr>
          <w:rFonts w:eastAsia="Times New Roman"/>
          <w:color w:val="000000"/>
          <w:sz w:val="18"/>
          <w:szCs w:val="18"/>
        </w:rPr>
        <w:t>Based on several comments in C</w:t>
      </w:r>
      <w:r w:rsidR="00735AB1">
        <w:rPr>
          <w:rFonts w:eastAsia="Times New Roman"/>
          <w:color w:val="000000"/>
          <w:sz w:val="18"/>
          <w:szCs w:val="18"/>
        </w:rPr>
        <w:t>C</w:t>
      </w:r>
      <w:r>
        <w:rPr>
          <w:rFonts w:eastAsia="Times New Roman"/>
          <w:color w:val="000000"/>
          <w:sz w:val="18"/>
          <w:szCs w:val="18"/>
        </w:rPr>
        <w:t xml:space="preserve">36, this document </w:t>
      </w:r>
      <w:r w:rsidR="00BD4F28">
        <w:rPr>
          <w:rFonts w:eastAsia="Times New Roman"/>
          <w:color w:val="000000"/>
          <w:sz w:val="18"/>
          <w:szCs w:val="18"/>
        </w:rPr>
        <w:t xml:space="preserve">adds three </w:t>
      </w:r>
      <w:r w:rsidR="008911EA">
        <w:rPr>
          <w:rFonts w:eastAsia="Times New Roman"/>
          <w:color w:val="000000"/>
          <w:sz w:val="18"/>
          <w:szCs w:val="18"/>
        </w:rPr>
        <w:t>indications about r-TWT SPs announced in the TWT element, which can help with more efficient membership negotiations and r-TWT operation. These three indications are as follows:</w:t>
      </w:r>
    </w:p>
    <w:p w14:paraId="08D25962" w14:textId="77777777" w:rsidR="008911EA" w:rsidRDefault="008911EA" w:rsidP="00BD4F28">
      <w:pPr>
        <w:pBdr>
          <w:top w:val="nil"/>
          <w:left w:val="nil"/>
          <w:bottom w:val="nil"/>
          <w:right w:val="nil"/>
          <w:between w:val="nil"/>
        </w:pBdr>
        <w:spacing w:before="0" w:line="240" w:lineRule="auto"/>
        <w:ind w:left="720"/>
        <w:contextualSpacing/>
        <w:rPr>
          <w:rFonts w:eastAsia="Times New Roman"/>
          <w:color w:val="000000"/>
          <w:sz w:val="18"/>
          <w:szCs w:val="18"/>
        </w:rPr>
      </w:pPr>
    </w:p>
    <w:p w14:paraId="2A82042B" w14:textId="7EB05D85" w:rsidR="00FE346A" w:rsidRDefault="008911EA" w:rsidP="00BD4F28">
      <w:pPr>
        <w:pBdr>
          <w:top w:val="nil"/>
          <w:left w:val="nil"/>
          <w:bottom w:val="nil"/>
          <w:right w:val="nil"/>
          <w:between w:val="nil"/>
        </w:pBdr>
        <w:spacing w:before="0" w:line="240" w:lineRule="auto"/>
        <w:ind w:left="720"/>
        <w:contextualSpacing/>
      </w:pPr>
      <w:r w:rsidRPr="007240EE">
        <w:rPr>
          <w:b/>
          <w:bCs/>
        </w:rPr>
        <w:t>Active</w:t>
      </w:r>
      <w:r w:rsidRPr="008911EA">
        <w:t>: Indicates if a schedule has any members or not</w:t>
      </w:r>
      <w:r w:rsidR="00CB768F">
        <w:t xml:space="preserve"> and the schedule is not completely suspended now</w:t>
      </w:r>
      <w:r w:rsidRPr="008911EA">
        <w:t xml:space="preserve">. </w:t>
      </w:r>
      <w:r>
        <w:t xml:space="preserve">Baseline bTWT operation in 802.11ax allows AP to advertise schedules even if they don’t have any members. For such schedules, </w:t>
      </w:r>
      <w:r w:rsidRPr="008911EA">
        <w:t>other STAs in BSS need not end their TXOP at start boundar</w:t>
      </w:r>
      <w:r>
        <w:t xml:space="preserve">y if it can be indicated in the announcement. </w:t>
      </w:r>
    </w:p>
    <w:p w14:paraId="2D8F2F4D" w14:textId="77777777" w:rsidR="00FE346A" w:rsidRDefault="00FE346A" w:rsidP="00BD4F28">
      <w:pPr>
        <w:pBdr>
          <w:top w:val="nil"/>
          <w:left w:val="nil"/>
          <w:bottom w:val="nil"/>
          <w:right w:val="nil"/>
          <w:between w:val="nil"/>
        </w:pBdr>
        <w:spacing w:before="0" w:line="240" w:lineRule="auto"/>
        <w:ind w:left="720"/>
        <w:contextualSpacing/>
      </w:pPr>
    </w:p>
    <w:p w14:paraId="44A2A0D4" w14:textId="77777777" w:rsidR="00FE346A" w:rsidRDefault="00FE346A" w:rsidP="00BD4F28">
      <w:pPr>
        <w:pBdr>
          <w:top w:val="nil"/>
          <w:left w:val="nil"/>
          <w:bottom w:val="nil"/>
          <w:right w:val="nil"/>
          <w:between w:val="nil"/>
        </w:pBdr>
        <w:spacing w:before="0" w:line="240" w:lineRule="auto"/>
        <w:ind w:left="720"/>
        <w:contextualSpacing/>
      </w:pPr>
      <w:r>
        <w:t xml:space="preserve">There are several use-cases when AP may announce r-TWT schedules without any members yet. </w:t>
      </w:r>
      <w:r w:rsidRPr="00FE346A">
        <w:t>AP could devise these schedules based on the current congestion state of network/OBSS etc. and it may have a (strong) preference for when rTWT SPs may be best served</w:t>
      </w:r>
      <w:r>
        <w:t xml:space="preserve">. </w:t>
      </w:r>
      <w:r w:rsidRPr="00FE346A">
        <w:t xml:space="preserve">In enterprise networks it could also be based on some previous statistics AP may have learnt </w:t>
      </w:r>
      <w:r>
        <w:t>or as a</w:t>
      </w:r>
      <w:r w:rsidRPr="00FE346A">
        <w:t xml:space="preserve"> policy.</w:t>
      </w:r>
    </w:p>
    <w:p w14:paraId="4D19C8ED" w14:textId="112ED8D5" w:rsidR="00434C1E" w:rsidRDefault="00FE346A" w:rsidP="00BD4F28">
      <w:pPr>
        <w:pBdr>
          <w:top w:val="nil"/>
          <w:left w:val="nil"/>
          <w:bottom w:val="nil"/>
          <w:right w:val="nil"/>
          <w:between w:val="nil"/>
        </w:pBdr>
        <w:spacing w:before="0" w:line="240" w:lineRule="auto"/>
        <w:ind w:left="720"/>
        <w:contextualSpacing/>
      </w:pPr>
      <w:r>
        <w:t>Another scenario</w:t>
      </w:r>
      <w:r w:rsidRPr="00FE346A">
        <w:t xml:space="preserve"> is the case when AP is designed to serve specific applications in a vertical e.g.</w:t>
      </w:r>
      <w:r w:rsidR="00434C1E">
        <w:t>,</w:t>
      </w:r>
      <w:r w:rsidRPr="00FE346A">
        <w:t xml:space="preserve"> TSN or industrial applications with predictable periodicity. In this case, AP can define and advertise specific bTWT/rTWT schedules for industrial IoT devices to join.</w:t>
      </w:r>
      <w:r>
        <w:t xml:space="preserve"> Therefore, it is a useful capability but r-TWT supporting STAs should not end their TXOPs at boundary of such schedules unnecessarily.</w:t>
      </w:r>
    </w:p>
    <w:p w14:paraId="27E957F8" w14:textId="4A04625E" w:rsidR="00434C1E" w:rsidRDefault="00434C1E" w:rsidP="00BD4F28">
      <w:pPr>
        <w:pBdr>
          <w:top w:val="nil"/>
          <w:left w:val="nil"/>
          <w:bottom w:val="nil"/>
          <w:right w:val="nil"/>
          <w:between w:val="nil"/>
        </w:pBdr>
        <w:spacing w:before="0" w:line="240" w:lineRule="auto"/>
        <w:ind w:left="720"/>
        <w:contextualSpacing/>
      </w:pPr>
    </w:p>
    <w:p w14:paraId="253E9B13" w14:textId="34B7A46A" w:rsidR="00434C1E" w:rsidRDefault="00434C1E" w:rsidP="00BD4F28">
      <w:pPr>
        <w:pBdr>
          <w:top w:val="nil"/>
          <w:left w:val="nil"/>
          <w:bottom w:val="nil"/>
          <w:right w:val="nil"/>
          <w:between w:val="nil"/>
        </w:pBdr>
        <w:spacing w:before="0" w:line="240" w:lineRule="auto"/>
        <w:ind w:left="720"/>
        <w:contextualSpacing/>
      </w:pPr>
      <w:r w:rsidRPr="007240EE">
        <w:rPr>
          <w:b/>
          <w:bCs/>
        </w:rPr>
        <w:lastRenderedPageBreak/>
        <w:t>Full:</w:t>
      </w:r>
      <w:r>
        <w:t xml:space="preserve"> If AP has allocated all or most of time/frequency/spatial resources within an SP and can likely not accommodate more memberships, it can indicate an SP as Full. This can help r-TWT scheduled STAs target for membership such SPs for which AP is more likely to accept a new membership request.</w:t>
      </w:r>
    </w:p>
    <w:p w14:paraId="2F4BCC75" w14:textId="0FC0A1CC" w:rsidR="00434C1E" w:rsidRDefault="00434C1E" w:rsidP="00BD4F28">
      <w:pPr>
        <w:pBdr>
          <w:top w:val="nil"/>
          <w:left w:val="nil"/>
          <w:bottom w:val="nil"/>
          <w:right w:val="nil"/>
          <w:between w:val="nil"/>
        </w:pBdr>
        <w:spacing w:before="0" w:line="240" w:lineRule="auto"/>
        <w:ind w:left="720"/>
        <w:contextualSpacing/>
      </w:pPr>
    </w:p>
    <w:p w14:paraId="6C0BC67B" w14:textId="355250DE" w:rsidR="00434C1E" w:rsidRDefault="00434C1E" w:rsidP="00BD4F28">
      <w:pPr>
        <w:pBdr>
          <w:top w:val="nil"/>
          <w:left w:val="nil"/>
          <w:bottom w:val="nil"/>
          <w:right w:val="nil"/>
          <w:between w:val="nil"/>
        </w:pBdr>
        <w:spacing w:before="0" w:line="240" w:lineRule="auto"/>
        <w:ind w:left="720"/>
        <w:contextualSpacing/>
      </w:pPr>
      <w:r w:rsidRPr="007240EE">
        <w:rPr>
          <w:b/>
          <w:bCs/>
        </w:rPr>
        <w:t>OBSS:</w:t>
      </w:r>
      <w:r w:rsidRPr="00434C1E">
        <w:t xml:space="preserve"> Could be helpful for sharing r-TWT schedules across multiple BSS to help with managing interference between BSS. </w:t>
      </w:r>
      <w:r w:rsidR="007240EE">
        <w:t xml:space="preserve">Such </w:t>
      </w:r>
      <w:proofErr w:type="spellStart"/>
      <w:r w:rsidR="007240EE">
        <w:t>signaling</w:t>
      </w:r>
      <w:proofErr w:type="spellEnd"/>
      <w:r w:rsidRPr="00434C1E">
        <w:t xml:space="preserve"> can be especially useful as we develop r-TWT </w:t>
      </w:r>
      <w:r>
        <w:t>further</w:t>
      </w:r>
      <w:r w:rsidR="007240EE">
        <w:t xml:space="preserve">. </w:t>
      </w:r>
    </w:p>
    <w:p w14:paraId="06D42274" w14:textId="3E8523FF" w:rsidR="00231DFC" w:rsidRPr="00F1089C" w:rsidRDefault="00231DFC" w:rsidP="001123F3">
      <w:pPr>
        <w:pBdr>
          <w:top w:val="nil"/>
          <w:left w:val="nil"/>
          <w:bottom w:val="nil"/>
          <w:right w:val="nil"/>
          <w:between w:val="nil"/>
        </w:pBdr>
        <w:spacing w:before="0" w:line="240" w:lineRule="auto"/>
        <w:contextualSpacing/>
        <w:rPr>
          <w:rFonts w:eastAsia="Times New Roman"/>
          <w:color w:val="000000"/>
          <w:sz w:val="18"/>
          <w:szCs w:val="18"/>
        </w:rPr>
      </w:pPr>
    </w:p>
    <w:p w14:paraId="3E0C7298" w14:textId="77777777" w:rsidR="00E42B25" w:rsidRDefault="00E42B25">
      <w:pPr>
        <w:spacing w:before="0" w:line="240" w:lineRule="auto"/>
        <w:rPr>
          <w:rFonts w:ascii="Arial" w:hAnsi="Arial"/>
          <w:b/>
          <w:sz w:val="22"/>
          <w:szCs w:val="22"/>
        </w:rPr>
      </w:pPr>
    </w:p>
    <w:p w14:paraId="7B58AB5D" w14:textId="08CE37C9" w:rsidR="00166ACE" w:rsidRDefault="00166ACE" w:rsidP="00747EF6">
      <w:pPr>
        <w:pStyle w:val="Heading2"/>
        <w:rPr>
          <w:lang w:val="en-US"/>
        </w:rPr>
      </w:pPr>
      <w:r>
        <w:rPr>
          <w:lang w:val="en-US"/>
        </w:rPr>
        <w:t>9.4.2 Elements</w:t>
      </w:r>
    </w:p>
    <w:p w14:paraId="7667E02D" w14:textId="241A0A53" w:rsidR="00C04FD9" w:rsidRDefault="00C04FD9" w:rsidP="00C04FD9">
      <w:pPr>
        <w:pStyle w:val="Heading2"/>
        <w:rPr>
          <w:lang w:val="en-US"/>
        </w:rPr>
      </w:pPr>
      <w:r>
        <w:rPr>
          <w:lang w:val="en-US"/>
        </w:rPr>
        <w:t>9.4.2.199 TWT element</w:t>
      </w:r>
      <w:r w:rsidR="0017714B">
        <w:rPr>
          <w:lang w:val="en-US"/>
        </w:rPr>
        <w:t xml:space="preserve"> </w:t>
      </w:r>
      <w:r w:rsidR="0017714B">
        <w:t>(</w:t>
      </w:r>
      <w:r w:rsidR="00211E68">
        <w:t xml:space="preserve">4151, </w:t>
      </w:r>
      <w:r w:rsidR="0017714B">
        <w:t>4156, 4433, 4783, 5938, 6412</w:t>
      </w:r>
      <w:del w:id="14" w:author="Muhammad Kumail Haider" w:date="2022-01-07T18:34:00Z">
        <w:r w:rsidR="0017714B" w:rsidDel="00C40AD6">
          <w:delText>, 6414</w:delText>
        </w:r>
      </w:del>
      <w:r w:rsidR="0017714B">
        <w:t>, 6746, 7858)</w:t>
      </w:r>
    </w:p>
    <w:p w14:paraId="0BB3B3A2" w14:textId="38C83D3E" w:rsidR="007448B1" w:rsidRDefault="003C61DB" w:rsidP="009B565C">
      <w:pPr>
        <w:pStyle w:val="T"/>
        <w:rPr>
          <w:b/>
          <w:bCs/>
          <w:i/>
          <w:iCs/>
          <w:w w:val="100"/>
        </w:rPr>
      </w:pPr>
      <w:r w:rsidRPr="00207611">
        <w:rPr>
          <w:b/>
          <w:bCs/>
          <w:i/>
          <w:iCs/>
          <w:w w:val="100"/>
          <w:highlight w:val="yellow"/>
        </w:rPr>
        <w:t xml:space="preserve">TGbe editor: </w:t>
      </w:r>
      <w:commentRangeStart w:id="15"/>
      <w:r w:rsidR="00DA33B6">
        <w:rPr>
          <w:b/>
          <w:bCs/>
          <w:i/>
          <w:iCs/>
          <w:w w:val="100"/>
          <w:highlight w:val="yellow"/>
        </w:rPr>
        <w:t>C</w:t>
      </w:r>
      <w:r w:rsidRPr="00207611">
        <w:rPr>
          <w:b/>
          <w:bCs/>
          <w:i/>
          <w:iCs/>
          <w:w w:val="100"/>
          <w:highlight w:val="yellow"/>
        </w:rPr>
        <w:t>hange</w:t>
      </w:r>
      <w:commentRangeEnd w:id="15"/>
      <w:r w:rsidR="009B565C">
        <w:rPr>
          <w:rStyle w:val="CommentReference"/>
          <w:rFonts w:ascii="Calibri" w:eastAsia="Malgun Gothic" w:hAnsi="Calibri"/>
          <w:color w:val="auto"/>
          <w:w w:val="100"/>
          <w:lang w:val="en-GB" w:eastAsia="ko-KR"/>
        </w:rPr>
        <w:commentReference w:id="15"/>
      </w:r>
      <w:r w:rsidRPr="00207611">
        <w:rPr>
          <w:b/>
          <w:bCs/>
          <w:i/>
          <w:iCs/>
          <w:w w:val="100"/>
          <w:highlight w:val="yellow"/>
        </w:rPr>
        <w:t xml:space="preserve"> Figure 9-</w:t>
      </w:r>
      <w:r w:rsidR="00DA33B6">
        <w:rPr>
          <w:b/>
          <w:bCs/>
          <w:i/>
          <w:iCs/>
          <w:w w:val="100"/>
          <w:highlight w:val="yellow"/>
        </w:rPr>
        <w:t>770</w:t>
      </w:r>
      <w:r w:rsidRPr="00207611">
        <w:rPr>
          <w:b/>
          <w:bCs/>
          <w:i/>
          <w:iCs/>
          <w:w w:val="100"/>
          <w:highlight w:val="yellow"/>
        </w:rPr>
        <w:t xml:space="preserve"> (Broadcast TWT Info subfield format) as follows: </w:t>
      </w:r>
    </w:p>
    <w:tbl>
      <w:tblPr>
        <w:tblpPr w:leftFromText="180" w:rightFromText="180" w:vertAnchor="text" w:tblpY="1"/>
        <w:tblOverlap w:val="never"/>
        <w:tblW w:w="0" w:type="auto"/>
        <w:tblLayout w:type="fixed"/>
        <w:tblCellMar>
          <w:top w:w="120" w:type="dxa"/>
          <w:left w:w="120" w:type="dxa"/>
          <w:bottom w:w="80" w:type="dxa"/>
          <w:right w:w="120" w:type="dxa"/>
        </w:tblCellMar>
        <w:tblLook w:val="0000" w:firstRow="0" w:lastRow="0" w:firstColumn="0" w:lastColumn="0" w:noHBand="0" w:noVBand="0"/>
      </w:tblPr>
      <w:tblGrid>
        <w:gridCol w:w="1440"/>
        <w:gridCol w:w="1710"/>
        <w:gridCol w:w="1170"/>
        <w:gridCol w:w="1080"/>
        <w:gridCol w:w="1440"/>
        <w:gridCol w:w="1350"/>
      </w:tblGrid>
      <w:tr w:rsidR="003C61DB" w:rsidRPr="003C61DB" w14:paraId="44244BC1" w14:textId="77777777" w:rsidTr="00DA33B6">
        <w:trPr>
          <w:gridAfter w:val="1"/>
          <w:wAfter w:w="1350" w:type="dxa"/>
          <w:trHeight w:val="420"/>
        </w:trPr>
        <w:tc>
          <w:tcPr>
            <w:tcW w:w="1440" w:type="dxa"/>
            <w:tcBorders>
              <w:top w:val="nil"/>
              <w:left w:val="nil"/>
              <w:bottom w:val="nil"/>
            </w:tcBorders>
            <w:tcMar>
              <w:top w:w="160" w:type="dxa"/>
              <w:left w:w="120" w:type="dxa"/>
              <w:bottom w:w="120" w:type="dxa"/>
              <w:right w:w="120" w:type="dxa"/>
            </w:tcMar>
            <w:vAlign w:val="center"/>
          </w:tcPr>
          <w:p w14:paraId="60226C47"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p>
        </w:tc>
        <w:tc>
          <w:tcPr>
            <w:tcW w:w="1710" w:type="dxa"/>
            <w:tcBorders>
              <w:bottom w:val="single" w:sz="4" w:space="0" w:color="auto"/>
            </w:tcBorders>
            <w:vAlign w:val="center"/>
          </w:tcPr>
          <w:p w14:paraId="23A0C89F" w14:textId="77777777" w:rsidR="003C61DB" w:rsidRPr="00DA33B6"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B0</w:t>
            </w:r>
          </w:p>
        </w:tc>
        <w:tc>
          <w:tcPr>
            <w:tcW w:w="1170" w:type="dxa"/>
            <w:tcBorders>
              <w:bottom w:val="single" w:sz="4" w:space="0" w:color="auto"/>
            </w:tcBorders>
            <w:vAlign w:val="center"/>
          </w:tcPr>
          <w:p w14:paraId="6A3D33A8" w14:textId="0EC62246" w:rsidR="003C61DB" w:rsidRPr="003C61DB" w:rsidRDefault="003C61DB" w:rsidP="003C61DB">
            <w:pPr>
              <w:widowControl w:val="0"/>
              <w:tabs>
                <w:tab w:val="right" w:pos="660"/>
              </w:tabs>
              <w:suppressAutoHyphens/>
              <w:autoSpaceDE w:val="0"/>
              <w:autoSpaceDN w:val="0"/>
              <w:adjustRightInd w:val="0"/>
              <w:spacing w:before="0" w:line="160" w:lineRule="atLeast"/>
              <w:rPr>
                <w:rFonts w:ascii="Arial" w:eastAsiaTheme="minorEastAsia" w:hAnsi="Arial" w:cs="Arial"/>
                <w:color w:val="000000"/>
                <w:sz w:val="16"/>
                <w:szCs w:val="16"/>
                <w:lang w:val="en-US" w:eastAsia="en-US"/>
              </w:rPr>
            </w:pPr>
            <w:r w:rsidRPr="003C61DB">
              <w:rPr>
                <w:rFonts w:ascii="Arial" w:eastAsiaTheme="minorEastAsia" w:hAnsi="Arial" w:cs="Arial"/>
                <w:color w:val="000000"/>
                <w:sz w:val="16"/>
                <w:szCs w:val="16"/>
                <w:lang w:val="en-US" w:eastAsia="en-US"/>
              </w:rPr>
              <w:t xml:space="preserve">B1     </w:t>
            </w:r>
            <w:r>
              <w:rPr>
                <w:rFonts w:ascii="Arial" w:eastAsiaTheme="minorEastAsia" w:hAnsi="Arial" w:cs="Arial"/>
                <w:color w:val="000000"/>
                <w:sz w:val="16"/>
                <w:szCs w:val="16"/>
                <w:lang w:val="en-US" w:eastAsia="en-US"/>
              </w:rPr>
              <w:t xml:space="preserve">     </w:t>
            </w:r>
            <w:r w:rsidRPr="003C61DB">
              <w:rPr>
                <w:rFonts w:ascii="Arial" w:eastAsiaTheme="minorEastAsia" w:hAnsi="Arial" w:cs="Arial"/>
                <w:color w:val="000000"/>
                <w:sz w:val="16"/>
                <w:szCs w:val="16"/>
                <w:lang w:val="en-US" w:eastAsia="en-US"/>
              </w:rPr>
              <w:t>B2</w:t>
            </w:r>
          </w:p>
        </w:tc>
        <w:tc>
          <w:tcPr>
            <w:tcW w:w="1080" w:type="dxa"/>
            <w:tcBorders>
              <w:bottom w:val="single" w:sz="4" w:space="0" w:color="auto"/>
            </w:tcBorders>
            <w:tcMar>
              <w:top w:w="160" w:type="dxa"/>
              <w:left w:w="120" w:type="dxa"/>
              <w:bottom w:w="120" w:type="dxa"/>
              <w:right w:w="120" w:type="dxa"/>
            </w:tcMar>
            <w:vAlign w:val="center"/>
          </w:tcPr>
          <w:p w14:paraId="48F3A134" w14:textId="57410C2B" w:rsidR="003C61DB" w:rsidRPr="003C61DB"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B3          B7</w:t>
            </w:r>
          </w:p>
        </w:tc>
        <w:tc>
          <w:tcPr>
            <w:tcW w:w="1440" w:type="dxa"/>
            <w:tcBorders>
              <w:bottom w:val="single" w:sz="4" w:space="0" w:color="auto"/>
            </w:tcBorders>
            <w:tcMar>
              <w:top w:w="160" w:type="dxa"/>
              <w:left w:w="120" w:type="dxa"/>
              <w:bottom w:w="120" w:type="dxa"/>
              <w:right w:w="120" w:type="dxa"/>
            </w:tcMar>
            <w:vAlign w:val="center"/>
          </w:tcPr>
          <w:p w14:paraId="457C1451" w14:textId="77777777" w:rsidR="003C61DB" w:rsidRPr="003C61DB" w:rsidRDefault="003C61DB" w:rsidP="003C61DB">
            <w:pPr>
              <w:widowControl w:val="0"/>
              <w:tabs>
                <w:tab w:val="right" w:pos="660"/>
              </w:tabs>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B8                B15</w:t>
            </w:r>
          </w:p>
        </w:tc>
      </w:tr>
      <w:tr w:rsidR="003C61DB" w:rsidRPr="003C61DB" w14:paraId="3011BD83" w14:textId="77777777" w:rsidTr="00DA33B6">
        <w:trPr>
          <w:gridAfter w:val="1"/>
          <w:wAfter w:w="1350" w:type="dxa"/>
          <w:trHeight w:val="580"/>
        </w:trPr>
        <w:tc>
          <w:tcPr>
            <w:tcW w:w="1440" w:type="dxa"/>
            <w:tcBorders>
              <w:top w:val="nil"/>
              <w:left w:val="nil"/>
              <w:bottom w:val="nil"/>
              <w:right w:val="single" w:sz="4" w:space="0" w:color="auto"/>
            </w:tcBorders>
            <w:tcMar>
              <w:top w:w="160" w:type="dxa"/>
              <w:left w:w="120" w:type="dxa"/>
              <w:bottom w:w="120" w:type="dxa"/>
              <w:right w:w="120" w:type="dxa"/>
            </w:tcMar>
            <w:vAlign w:val="center"/>
          </w:tcPr>
          <w:p w14:paraId="3F7B0D45"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p>
        </w:tc>
        <w:tc>
          <w:tcPr>
            <w:tcW w:w="1710" w:type="dxa"/>
            <w:tcBorders>
              <w:top w:val="single" w:sz="4" w:space="0" w:color="auto"/>
              <w:left w:val="single" w:sz="4" w:space="0" w:color="auto"/>
              <w:bottom w:val="single" w:sz="4" w:space="0" w:color="auto"/>
              <w:right w:val="single" w:sz="4" w:space="0" w:color="auto"/>
            </w:tcBorders>
            <w:vAlign w:val="center"/>
          </w:tcPr>
          <w:p w14:paraId="6EB8E7F4" w14:textId="77777777"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Restricted TWT Traffic Info Present</w:t>
            </w:r>
          </w:p>
        </w:tc>
        <w:tc>
          <w:tcPr>
            <w:tcW w:w="1170" w:type="dxa"/>
            <w:tcBorders>
              <w:top w:val="single" w:sz="4" w:space="0" w:color="auto"/>
              <w:left w:val="single" w:sz="4" w:space="0" w:color="auto"/>
              <w:bottom w:val="single" w:sz="4" w:space="0" w:color="auto"/>
              <w:right w:val="single" w:sz="4" w:space="0" w:color="auto"/>
            </w:tcBorders>
            <w:vAlign w:val="center"/>
          </w:tcPr>
          <w:p w14:paraId="3A5CEC5D" w14:textId="4D56C4E7" w:rsidR="003C61DB" w:rsidDel="00C40AD6" w:rsidRDefault="003C61DB" w:rsidP="003C61DB">
            <w:pPr>
              <w:widowControl w:val="0"/>
              <w:suppressAutoHyphens/>
              <w:autoSpaceDE w:val="0"/>
              <w:autoSpaceDN w:val="0"/>
              <w:adjustRightInd w:val="0"/>
              <w:spacing w:before="0" w:line="160" w:lineRule="atLeast"/>
              <w:jc w:val="center"/>
              <w:rPr>
                <w:del w:id="16" w:author="Muhammad Kumail Haider" w:date="2022-01-07T18:33:00Z"/>
                <w:rFonts w:ascii="Arial" w:eastAsiaTheme="minorEastAsia" w:hAnsi="Arial" w:cs="Arial"/>
                <w:strike/>
                <w:color w:val="000000"/>
                <w:sz w:val="16"/>
                <w:szCs w:val="16"/>
                <w:lang w:val="en-US" w:eastAsia="en-US"/>
              </w:rPr>
            </w:pPr>
            <w:del w:id="17" w:author="Muhammad Kumail Haider" w:date="2022-01-07T18:33:00Z">
              <w:r w:rsidRPr="00DA33B6" w:rsidDel="00C40AD6">
                <w:rPr>
                  <w:rFonts w:ascii="Arial" w:eastAsiaTheme="minorEastAsia" w:hAnsi="Arial" w:cs="Arial"/>
                  <w:strike/>
                  <w:color w:val="000000"/>
                  <w:sz w:val="16"/>
                  <w:szCs w:val="16"/>
                  <w:lang w:val="en-US" w:eastAsia="en-US"/>
                </w:rPr>
                <w:delText>Reserved</w:delText>
              </w:r>
            </w:del>
          </w:p>
          <w:p w14:paraId="46A77E51" w14:textId="7CA3E8A1" w:rsidR="00DA33B6" w:rsidRPr="00DA33B6" w:rsidRDefault="00DA33B6"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Restricted TWT S</w:t>
            </w:r>
            <w:r w:rsidR="009B565C">
              <w:rPr>
                <w:rFonts w:ascii="Arial" w:eastAsiaTheme="minorEastAsia" w:hAnsi="Arial" w:cs="Arial"/>
                <w:color w:val="000000"/>
                <w:sz w:val="16"/>
                <w:szCs w:val="16"/>
                <w:lang w:val="en-US" w:eastAsia="en-US"/>
              </w:rPr>
              <w:t>chedule</w:t>
            </w:r>
            <w:r w:rsidRPr="00DA33B6">
              <w:rPr>
                <w:rFonts w:ascii="Arial" w:eastAsiaTheme="minorEastAsia" w:hAnsi="Arial" w:cs="Arial"/>
                <w:color w:val="000000"/>
                <w:sz w:val="16"/>
                <w:szCs w:val="16"/>
                <w:lang w:val="en-US" w:eastAsia="en-US"/>
              </w:rPr>
              <w:t xml:space="preserve"> Info</w:t>
            </w:r>
          </w:p>
        </w:tc>
        <w:tc>
          <w:tcPr>
            <w:tcW w:w="108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22A5BAE0"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Broadcast TWT ID</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20" w:type="dxa"/>
              <w:right w:w="120" w:type="dxa"/>
            </w:tcMar>
            <w:vAlign w:val="center"/>
          </w:tcPr>
          <w:p w14:paraId="4AFEE7DC"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Broadcast TWT Persistence</w:t>
            </w:r>
          </w:p>
        </w:tc>
      </w:tr>
      <w:tr w:rsidR="003C61DB" w:rsidRPr="003C61DB" w14:paraId="0B0E48B5" w14:textId="77777777" w:rsidTr="0017714B">
        <w:trPr>
          <w:gridAfter w:val="1"/>
          <w:wAfter w:w="1350" w:type="dxa"/>
          <w:trHeight w:val="420"/>
        </w:trPr>
        <w:tc>
          <w:tcPr>
            <w:tcW w:w="1440" w:type="dxa"/>
            <w:tcBorders>
              <w:top w:val="nil"/>
              <w:left w:val="nil"/>
              <w:bottom w:val="nil"/>
            </w:tcBorders>
            <w:tcMar>
              <w:top w:w="160" w:type="dxa"/>
              <w:left w:w="120" w:type="dxa"/>
              <w:bottom w:w="120" w:type="dxa"/>
              <w:right w:w="120" w:type="dxa"/>
            </w:tcMar>
            <w:vAlign w:val="center"/>
          </w:tcPr>
          <w:p w14:paraId="33A01538"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 xml:space="preserve">Bits: </w:t>
            </w:r>
          </w:p>
        </w:tc>
        <w:tc>
          <w:tcPr>
            <w:tcW w:w="1710" w:type="dxa"/>
            <w:tcBorders>
              <w:top w:val="single" w:sz="4" w:space="0" w:color="auto"/>
            </w:tcBorders>
            <w:vAlign w:val="center"/>
          </w:tcPr>
          <w:p w14:paraId="1F5ADBE3" w14:textId="77777777"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1</w:t>
            </w:r>
          </w:p>
        </w:tc>
        <w:tc>
          <w:tcPr>
            <w:tcW w:w="1170" w:type="dxa"/>
            <w:tcBorders>
              <w:top w:val="single" w:sz="4" w:space="0" w:color="auto"/>
            </w:tcBorders>
            <w:vAlign w:val="center"/>
          </w:tcPr>
          <w:p w14:paraId="7BB2656F" w14:textId="50F9CDB2" w:rsidR="003C61DB" w:rsidRPr="00DA33B6"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sz w:val="16"/>
                <w:szCs w:val="16"/>
                <w:lang w:val="en-US" w:eastAsia="en-US"/>
              </w:rPr>
            </w:pPr>
            <w:r w:rsidRPr="00DA33B6">
              <w:rPr>
                <w:rFonts w:ascii="Arial" w:eastAsiaTheme="minorEastAsia" w:hAnsi="Arial" w:cs="Arial"/>
                <w:color w:val="000000"/>
                <w:sz w:val="16"/>
                <w:szCs w:val="16"/>
                <w:lang w:val="en-US" w:eastAsia="en-US"/>
              </w:rPr>
              <w:t>2</w:t>
            </w:r>
          </w:p>
        </w:tc>
        <w:tc>
          <w:tcPr>
            <w:tcW w:w="1080" w:type="dxa"/>
            <w:tcBorders>
              <w:top w:val="single" w:sz="4" w:space="0" w:color="auto"/>
            </w:tcBorders>
            <w:tcMar>
              <w:top w:w="160" w:type="dxa"/>
              <w:left w:w="120" w:type="dxa"/>
              <w:bottom w:w="120" w:type="dxa"/>
              <w:right w:w="120" w:type="dxa"/>
            </w:tcMar>
            <w:vAlign w:val="center"/>
          </w:tcPr>
          <w:p w14:paraId="05EA4897"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5</w:t>
            </w:r>
          </w:p>
        </w:tc>
        <w:tc>
          <w:tcPr>
            <w:tcW w:w="1440" w:type="dxa"/>
            <w:tcBorders>
              <w:top w:val="single" w:sz="4" w:space="0" w:color="auto"/>
            </w:tcBorders>
            <w:tcMar>
              <w:top w:w="160" w:type="dxa"/>
              <w:left w:w="120" w:type="dxa"/>
              <w:bottom w:w="120" w:type="dxa"/>
              <w:right w:w="120" w:type="dxa"/>
            </w:tcMar>
            <w:vAlign w:val="center"/>
          </w:tcPr>
          <w:p w14:paraId="07EF86AD" w14:textId="77777777" w:rsidR="003C61DB" w:rsidRPr="003C61DB" w:rsidRDefault="003C61DB" w:rsidP="003C61DB">
            <w:pPr>
              <w:widowControl w:val="0"/>
              <w:suppressAutoHyphens/>
              <w:autoSpaceDE w:val="0"/>
              <w:autoSpaceDN w:val="0"/>
              <w:adjustRightInd w:val="0"/>
              <w:spacing w:before="0" w:line="160" w:lineRule="atLeast"/>
              <w:jc w:val="center"/>
              <w:rPr>
                <w:rFonts w:ascii="Arial" w:eastAsiaTheme="minorEastAsia" w:hAnsi="Arial" w:cs="Arial"/>
                <w:color w:val="000000"/>
                <w:w w:val="0"/>
                <w:sz w:val="16"/>
                <w:szCs w:val="16"/>
                <w:lang w:val="en-US" w:eastAsia="en-US"/>
              </w:rPr>
            </w:pPr>
            <w:r w:rsidRPr="003C61DB">
              <w:rPr>
                <w:rFonts w:ascii="Arial" w:eastAsiaTheme="minorEastAsia" w:hAnsi="Arial" w:cs="Arial"/>
                <w:color w:val="000000"/>
                <w:sz w:val="16"/>
                <w:szCs w:val="16"/>
                <w:lang w:val="en-US" w:eastAsia="en-US"/>
              </w:rPr>
              <w:t>8</w:t>
            </w:r>
          </w:p>
        </w:tc>
      </w:tr>
      <w:tr w:rsidR="003C61DB" w:rsidRPr="003C61DB" w14:paraId="542F4D3E" w14:textId="77777777" w:rsidTr="00D47ED1">
        <w:tc>
          <w:tcPr>
            <w:tcW w:w="8190" w:type="dxa"/>
            <w:gridSpan w:val="6"/>
            <w:tcBorders>
              <w:top w:val="nil"/>
              <w:left w:val="nil"/>
              <w:bottom w:val="nil"/>
              <w:right w:val="nil"/>
            </w:tcBorders>
            <w:vAlign w:val="center"/>
          </w:tcPr>
          <w:p w14:paraId="3E080186" w14:textId="2588E4EA" w:rsidR="003C61DB" w:rsidRPr="003C61DB" w:rsidRDefault="00AA04B0" w:rsidP="0017714B">
            <w:pPr>
              <w:widowControl w:val="0"/>
              <w:autoSpaceDE w:val="0"/>
              <w:autoSpaceDN w:val="0"/>
              <w:adjustRightInd w:val="0"/>
              <w:spacing w:before="0" w:line="240" w:lineRule="auto"/>
              <w:jc w:val="center"/>
              <w:rPr>
                <w:rFonts w:ascii="Arial" w:hAnsi="Arial" w:cs="Arial"/>
                <w:b/>
                <w:bCs/>
                <w:color w:val="000000"/>
                <w:w w:val="0"/>
                <w:lang w:val="en-US" w:eastAsia="en-US"/>
              </w:rPr>
            </w:pPr>
            <w:r>
              <w:rPr>
                <w:rFonts w:ascii="Arial" w:hAnsi="Arial" w:cs="Arial"/>
                <w:b/>
                <w:bCs/>
                <w:color w:val="000000"/>
                <w:lang w:val="en-US" w:eastAsia="en-US"/>
              </w:rPr>
              <w:t>Figure 9-770---</w:t>
            </w:r>
            <w:r w:rsidR="003C61DB" w:rsidRPr="003C61DB">
              <w:rPr>
                <w:rFonts w:ascii="Arial" w:hAnsi="Arial" w:cs="Arial"/>
                <w:b/>
                <w:bCs/>
                <w:color w:val="000000"/>
                <w:lang w:val="en-US" w:eastAsia="en-US"/>
              </w:rPr>
              <w:t>Broadcast TWT Info subfield format</w:t>
            </w:r>
            <w:ins w:id="18" w:author="Chunyu Hu" w:date="2021-12-08T17:29:00Z">
              <w:r w:rsidR="00092AD0">
                <w:rPr>
                  <w:rFonts w:ascii="Arial" w:hAnsi="Arial" w:cs="Arial"/>
                  <w:b/>
                  <w:bCs/>
                  <w:color w:val="000000"/>
                  <w:lang w:val="en-US" w:eastAsia="en-US"/>
                </w:rPr>
                <w:t xml:space="preserve"> (#</w:t>
              </w:r>
            </w:ins>
            <w:ins w:id="19" w:author="Muhammad Kumail Haider" w:date="2022-02-28T16:48:00Z">
              <w:r w:rsidR="0064523C">
                <w:rPr>
                  <w:rFonts w:ascii="Arial" w:hAnsi="Arial" w:cs="Arial"/>
                  <w:b/>
                  <w:bCs/>
                  <w:color w:val="000000"/>
                  <w:lang w:val="en-US" w:eastAsia="en-US"/>
                </w:rPr>
                <w:t>4151,</w:t>
              </w:r>
            </w:ins>
            <w:ins w:id="20" w:author="Chunyu Hu" w:date="2021-12-08T17:29:00Z">
              <w:r w:rsidR="00092AD0">
                <w:rPr>
                  <w:rFonts w:ascii="Arial" w:hAnsi="Arial" w:cs="Arial"/>
                  <w:b/>
                  <w:bCs/>
                  <w:color w:val="000000"/>
                  <w:lang w:val="en-US" w:eastAsia="en-US"/>
                </w:rPr>
                <w:t xml:space="preserve">4156, 4433, 4783, 5983, 6412, </w:t>
              </w:r>
              <w:del w:id="21" w:author="Muhammad Kumail Haider" w:date="2022-01-07T18:34:00Z">
                <w:r w:rsidR="00092AD0" w:rsidDel="00C40AD6">
                  <w:rPr>
                    <w:rFonts w:ascii="Arial" w:hAnsi="Arial" w:cs="Arial"/>
                    <w:b/>
                    <w:bCs/>
                    <w:color w:val="000000"/>
                    <w:lang w:val="en-US" w:eastAsia="en-US"/>
                  </w:rPr>
                  <w:delText xml:space="preserve">6414, </w:delText>
                </w:r>
              </w:del>
              <w:r w:rsidR="00092AD0">
                <w:rPr>
                  <w:rFonts w:ascii="Arial" w:hAnsi="Arial" w:cs="Arial"/>
                  <w:b/>
                  <w:bCs/>
                  <w:color w:val="000000"/>
                  <w:lang w:val="en-US" w:eastAsia="en-US"/>
                </w:rPr>
                <w:t>6746, 7858</w:t>
              </w:r>
            </w:ins>
            <w:ins w:id="22" w:author="Chunyu Hu" w:date="2021-12-08T17:30:00Z">
              <w:r w:rsidR="00092AD0">
                <w:rPr>
                  <w:rFonts w:ascii="Arial" w:hAnsi="Arial" w:cs="Arial"/>
                  <w:b/>
                  <w:bCs/>
                  <w:color w:val="000000"/>
                  <w:lang w:val="en-US" w:eastAsia="en-US"/>
                </w:rPr>
                <w:t>)</w:t>
              </w:r>
            </w:ins>
          </w:p>
        </w:tc>
      </w:tr>
    </w:tbl>
    <w:p w14:paraId="5371A536" w14:textId="77777777" w:rsidR="003C61DB" w:rsidRPr="00207611" w:rsidRDefault="003C61DB" w:rsidP="003C61DB">
      <w:pPr>
        <w:pStyle w:val="T"/>
        <w:rPr>
          <w:w w:val="100"/>
        </w:rPr>
      </w:pPr>
    </w:p>
    <w:p w14:paraId="07B1D2EF" w14:textId="77777777" w:rsidR="00C04FD9" w:rsidRPr="00C04FD9" w:rsidRDefault="00C04FD9" w:rsidP="003C61DB">
      <w:pPr>
        <w:rPr>
          <w:lang w:val="en-US"/>
        </w:rPr>
      </w:pPr>
    </w:p>
    <w:p w14:paraId="6A3EDBCE" w14:textId="0DFB224F" w:rsidR="00C04FD9" w:rsidRPr="00C04FD9" w:rsidRDefault="00C04FD9" w:rsidP="003C61DB">
      <w:pPr>
        <w:rPr>
          <w:lang w:val="en-US"/>
        </w:rPr>
      </w:pPr>
    </w:p>
    <w:p w14:paraId="3664B86B" w14:textId="77777777" w:rsidR="003C61DB" w:rsidRDefault="003C61DB" w:rsidP="00166ACE">
      <w:pPr>
        <w:pStyle w:val="Subtitle"/>
        <w:rPr>
          <w:highlight w:val="yellow"/>
        </w:rPr>
      </w:pPr>
    </w:p>
    <w:p w14:paraId="3BF1FBE0" w14:textId="77777777" w:rsidR="003C61DB" w:rsidRDefault="003C61DB" w:rsidP="00166ACE">
      <w:pPr>
        <w:pStyle w:val="Subtitle"/>
        <w:rPr>
          <w:highlight w:val="yellow"/>
        </w:rPr>
      </w:pPr>
    </w:p>
    <w:p w14:paraId="585B0198" w14:textId="77777777" w:rsidR="003C61DB" w:rsidRDefault="003C61DB" w:rsidP="00166ACE">
      <w:pPr>
        <w:pStyle w:val="Subtitle"/>
        <w:rPr>
          <w:highlight w:val="yellow"/>
        </w:rPr>
      </w:pPr>
    </w:p>
    <w:p w14:paraId="0ABD1215" w14:textId="77777777" w:rsidR="003C61DB" w:rsidRDefault="003C61DB" w:rsidP="00166ACE">
      <w:pPr>
        <w:pStyle w:val="Subtitle"/>
        <w:rPr>
          <w:highlight w:val="yellow"/>
        </w:rPr>
      </w:pPr>
    </w:p>
    <w:p w14:paraId="196478C9" w14:textId="75DCEEAD" w:rsidR="00166ACE" w:rsidRDefault="00166ACE" w:rsidP="00166ACE">
      <w:pPr>
        <w:pStyle w:val="Subtitle"/>
        <w:rPr>
          <w:bCs w:val="0"/>
          <w:highlight w:val="yellow"/>
        </w:rPr>
      </w:pPr>
      <w:r w:rsidRPr="0050594C">
        <w:rPr>
          <w:highlight w:val="yellow"/>
        </w:rPr>
        <w:t xml:space="preserve">TGbe editor: </w:t>
      </w:r>
      <w:r w:rsidR="00C40AD6">
        <w:rPr>
          <w:highlight w:val="yellow"/>
        </w:rPr>
        <w:t xml:space="preserve">Please replace the first </w:t>
      </w:r>
      <w:r w:rsidR="00AA04B0">
        <w:rPr>
          <w:highlight w:val="yellow"/>
        </w:rPr>
        <w:t xml:space="preserve">paragraph </w:t>
      </w:r>
      <w:r w:rsidR="00C40AD6">
        <w:rPr>
          <w:highlight w:val="yellow"/>
        </w:rPr>
        <w:t>after Figure 9-770 (Restricted TWT Schedule Full…) with the following text and insert</w:t>
      </w:r>
      <w:r w:rsidR="00AA04B0" w:rsidRPr="00791F4A">
        <w:rPr>
          <w:highlight w:val="yellow"/>
        </w:rPr>
        <w:t xml:space="preserve"> </w:t>
      </w:r>
      <w:r w:rsidR="00AA04B0">
        <w:rPr>
          <w:highlight w:val="yellow"/>
        </w:rPr>
        <w:t>table</w:t>
      </w:r>
      <w:r w:rsidR="00AA04B0" w:rsidRPr="00791F4A">
        <w:rPr>
          <w:highlight w:val="yellow"/>
        </w:rPr>
        <w:t xml:space="preserve"> after </w:t>
      </w:r>
      <w:r w:rsidR="00C40AD6" w:rsidRPr="007448B1">
        <w:rPr>
          <w:bCs w:val="0"/>
          <w:highlight w:val="yellow"/>
        </w:rPr>
        <w:t>the text:</w:t>
      </w:r>
      <w:r w:rsidR="00AA04B0" w:rsidRPr="007448B1">
        <w:rPr>
          <w:bCs w:val="0"/>
          <w:highlight w:val="yellow"/>
        </w:rPr>
        <w:t xml:space="preserve"> </w:t>
      </w:r>
      <w:r w:rsidR="00AA04B0" w:rsidRPr="00C40AD6">
        <w:rPr>
          <w:bCs w:val="0"/>
          <w:highlight w:val="yellow"/>
        </w:rPr>
        <w:t xml:space="preserve"> </w:t>
      </w:r>
    </w:p>
    <w:p w14:paraId="200EB375" w14:textId="553F2446" w:rsidR="007448B1" w:rsidRPr="007448B1" w:rsidRDefault="007448B1" w:rsidP="007448B1">
      <w:pPr>
        <w:autoSpaceDE w:val="0"/>
        <w:autoSpaceDN w:val="0"/>
        <w:rPr>
          <w:strike/>
          <w:sz w:val="21"/>
          <w:szCs w:val="21"/>
          <w:highlight w:val="yellow"/>
          <w:lang w:val="en-US" w:eastAsia="ja-JP"/>
        </w:rPr>
      </w:pPr>
      <w:r w:rsidRPr="007448B1">
        <w:rPr>
          <w:strike/>
        </w:rPr>
        <w:t xml:space="preserve">Restricted TWT Schedule Full subfield is set to 1 to indicate that </w:t>
      </w:r>
      <w:commentRangeStart w:id="23"/>
      <w:r w:rsidRPr="007448B1">
        <w:rPr>
          <w:strike/>
        </w:rPr>
        <w:t>the r-TWT scheduling AP is unlikely to accept a request from a STA in the BSS to establish a new membership in the corresponding schedule;</w:t>
      </w:r>
      <w:commentRangeEnd w:id="23"/>
      <w:r w:rsidR="0055555C">
        <w:rPr>
          <w:rStyle w:val="CommentReference"/>
          <w:rFonts w:ascii="Calibri" w:hAnsi="Calibri"/>
        </w:rPr>
        <w:commentReference w:id="23"/>
      </w:r>
      <w:r w:rsidRPr="007448B1">
        <w:rPr>
          <w:strike/>
        </w:rPr>
        <w:t xml:space="preserve"> it is set to 0 otherwise. </w:t>
      </w:r>
      <w:r w:rsidRPr="007448B1">
        <w:rPr>
          <w:strike/>
          <w:color w:val="000000"/>
        </w:rPr>
        <w:t xml:space="preserve">This subfield is valid when the corresponding </w:t>
      </w:r>
      <w:commentRangeStart w:id="24"/>
      <w:r w:rsidRPr="007448B1">
        <w:rPr>
          <w:strike/>
          <w:color w:val="000000"/>
        </w:rPr>
        <w:t>restricted TWT Parameter Set field is carried in a TWT element with Negotiation Type subfield set to 2</w:t>
      </w:r>
      <w:commentRangeEnd w:id="24"/>
      <w:r w:rsidR="006D2345">
        <w:rPr>
          <w:rStyle w:val="CommentReference"/>
          <w:rFonts w:ascii="Calibri" w:hAnsi="Calibri"/>
        </w:rPr>
        <w:commentReference w:id="24"/>
      </w:r>
      <w:r w:rsidRPr="007448B1">
        <w:rPr>
          <w:strike/>
          <w:color w:val="000000"/>
        </w:rPr>
        <w:t xml:space="preserve">, and the TWT element is transmitted by an EHT AP with dot11RestrictedTWTOptionImplemented set to true; otherwise, the subfield is reserved. </w:t>
      </w:r>
      <w:r w:rsidRPr="007448B1">
        <w:rPr>
          <w:strike/>
        </w:rPr>
        <w:t>(#6414)</w:t>
      </w:r>
    </w:p>
    <w:p w14:paraId="41FC2549" w14:textId="5959CEAB" w:rsidR="00DB5713" w:rsidRPr="0066345D" w:rsidRDefault="0017714B" w:rsidP="0017714B">
      <w:pPr>
        <w:rPr>
          <w:bCs/>
          <w:u w:val="single"/>
        </w:rPr>
      </w:pPr>
      <w:r w:rsidRPr="006A59E3">
        <w:rPr>
          <w:bCs/>
          <w:u w:val="single"/>
        </w:rPr>
        <w:t>The Restricted TWT S</w:t>
      </w:r>
      <w:r w:rsidR="009B565C">
        <w:rPr>
          <w:bCs/>
          <w:u w:val="single"/>
        </w:rPr>
        <w:t>chedule</w:t>
      </w:r>
      <w:r w:rsidRPr="006A59E3">
        <w:rPr>
          <w:bCs/>
          <w:u w:val="single"/>
        </w:rPr>
        <w:t xml:space="preserve"> Info subfield</w:t>
      </w:r>
      <w:r w:rsidR="00EA08F2">
        <w:rPr>
          <w:bCs/>
          <w:u w:val="single"/>
        </w:rPr>
        <w:t xml:space="preserve"> is </w:t>
      </w:r>
      <w:r w:rsidRPr="006A59E3">
        <w:rPr>
          <w:bCs/>
          <w:u w:val="single"/>
        </w:rPr>
        <w:t>set as described in Table 9-</w:t>
      </w:r>
      <w:r w:rsidR="00DB5713" w:rsidRPr="006A59E3">
        <w:rPr>
          <w:bCs/>
          <w:u w:val="single"/>
        </w:rPr>
        <w:t>339</w:t>
      </w:r>
      <w:r w:rsidRPr="006A59E3">
        <w:rPr>
          <w:bCs/>
          <w:u w:val="single"/>
        </w:rPr>
        <w:t>a (Restricted TWT S</w:t>
      </w:r>
      <w:r w:rsidR="009B565C">
        <w:rPr>
          <w:bCs/>
          <w:u w:val="single"/>
        </w:rPr>
        <w:t>chedule</w:t>
      </w:r>
      <w:r w:rsidRPr="006A59E3">
        <w:rPr>
          <w:bCs/>
          <w:u w:val="single"/>
        </w:rPr>
        <w:t xml:space="preserve"> Info subfield values)</w:t>
      </w:r>
      <w:r w:rsidR="00EA08F2">
        <w:rPr>
          <w:bCs/>
          <w:u w:val="single"/>
        </w:rPr>
        <w:t xml:space="preserve"> when included in a </w:t>
      </w:r>
      <w:r w:rsidR="0066345D">
        <w:rPr>
          <w:bCs/>
          <w:u w:val="single"/>
        </w:rPr>
        <w:t>R</w:t>
      </w:r>
      <w:r w:rsidR="00EA08F2">
        <w:rPr>
          <w:bCs/>
          <w:u w:val="single"/>
        </w:rPr>
        <w:t xml:space="preserve">estricted TWT Parameter Set field carried in a TWT element with Negotiation Type subfield set to 2, and the TWT element is transmitted by an EHT AP with </w:t>
      </w:r>
      <w:r w:rsidR="00EA08F2" w:rsidRPr="00EA08F2">
        <w:rPr>
          <w:bCs/>
          <w:u w:val="single"/>
        </w:rPr>
        <w:t>dot11RestrictedTWTOptionImplemented set to true; otherwise, the subfield is reserved.</w:t>
      </w:r>
    </w:p>
    <w:p w14:paraId="20C9AAC3" w14:textId="1DAE1583" w:rsidR="00DB5713" w:rsidRPr="002F4930" w:rsidRDefault="00DB5713" w:rsidP="00DB5713">
      <w:pPr>
        <w:kinsoku w:val="0"/>
        <w:overflowPunct w:val="0"/>
        <w:spacing w:before="93" w:after="120"/>
        <w:ind w:left="680"/>
        <w:jc w:val="center"/>
        <w:rPr>
          <w:rFonts w:ascii="Arial" w:eastAsia="Calibri" w:hAnsi="Arial" w:cs="Arial"/>
          <w:b/>
          <w:bCs/>
          <w:sz w:val="21"/>
          <w:szCs w:val="21"/>
        </w:rPr>
      </w:pPr>
      <w:r>
        <w:rPr>
          <w:rFonts w:ascii="Arial" w:eastAsia="Calibri" w:hAnsi="Arial" w:cs="Arial"/>
          <w:b/>
          <w:bCs/>
        </w:rPr>
        <w:t>Table 9-339a---Restricted TWT S</w:t>
      </w:r>
      <w:r w:rsidR="00DE2690">
        <w:rPr>
          <w:rFonts w:ascii="Arial" w:eastAsia="Calibri" w:hAnsi="Arial" w:cs="Arial"/>
          <w:b/>
          <w:bCs/>
        </w:rPr>
        <w:t>chedule</w:t>
      </w:r>
      <w:r>
        <w:rPr>
          <w:rFonts w:ascii="Arial" w:eastAsia="Calibri" w:hAnsi="Arial" w:cs="Arial"/>
          <w:b/>
          <w:bCs/>
        </w:rPr>
        <w:t xml:space="preserve"> Info subfield values</w:t>
      </w:r>
    </w:p>
    <w:tbl>
      <w:tblPr>
        <w:tblW w:w="9052" w:type="dxa"/>
        <w:tblInd w:w="368" w:type="dxa"/>
        <w:tblLayout w:type="fixed"/>
        <w:tblCellMar>
          <w:left w:w="0" w:type="dxa"/>
          <w:right w:w="0" w:type="dxa"/>
        </w:tblCellMar>
        <w:tblLook w:val="0000" w:firstRow="0" w:lastRow="0" w:firstColumn="0" w:lastColumn="0" w:noHBand="0" w:noVBand="0"/>
      </w:tblPr>
      <w:tblGrid>
        <w:gridCol w:w="1777"/>
        <w:gridCol w:w="7275"/>
      </w:tblGrid>
      <w:tr w:rsidR="00DB5713" w:rsidRPr="002F4930" w14:paraId="0E7C94E2" w14:textId="77777777" w:rsidTr="00D47ED1">
        <w:trPr>
          <w:trHeight w:val="874"/>
        </w:trPr>
        <w:tc>
          <w:tcPr>
            <w:tcW w:w="1777" w:type="dxa"/>
            <w:tcBorders>
              <w:top w:val="single" w:sz="12" w:space="0" w:color="000000"/>
              <w:left w:val="single" w:sz="12" w:space="0" w:color="000000"/>
              <w:bottom w:val="single" w:sz="12" w:space="0" w:color="000000"/>
              <w:right w:val="single" w:sz="2" w:space="0" w:color="000000"/>
            </w:tcBorders>
          </w:tcPr>
          <w:p w14:paraId="73A8CF82" w14:textId="26FD6E43" w:rsidR="00DB5713" w:rsidRPr="002F4930" w:rsidRDefault="00DB5713" w:rsidP="00D47ED1">
            <w:pPr>
              <w:widowControl w:val="0"/>
              <w:kinsoku w:val="0"/>
              <w:overflowPunct w:val="0"/>
              <w:autoSpaceDE w:val="0"/>
              <w:autoSpaceDN w:val="0"/>
              <w:adjustRightInd w:val="0"/>
              <w:spacing w:before="101" w:line="232" w:lineRule="auto"/>
              <w:ind w:left="166" w:right="152" w:firstLine="1"/>
              <w:jc w:val="center"/>
              <w:rPr>
                <w:rFonts w:eastAsia="Calibri"/>
                <w:b/>
                <w:bCs/>
                <w:sz w:val="18"/>
                <w:szCs w:val="18"/>
              </w:rPr>
            </w:pPr>
            <w:r>
              <w:rPr>
                <w:rFonts w:eastAsia="Calibri"/>
                <w:b/>
                <w:bCs/>
                <w:sz w:val="18"/>
                <w:szCs w:val="18"/>
              </w:rPr>
              <w:t>Restricted TWT S</w:t>
            </w:r>
            <w:r w:rsidR="00DE2690">
              <w:rPr>
                <w:rFonts w:eastAsia="Calibri"/>
                <w:b/>
                <w:bCs/>
                <w:sz w:val="18"/>
                <w:szCs w:val="18"/>
              </w:rPr>
              <w:t>chedule</w:t>
            </w:r>
            <w:r>
              <w:rPr>
                <w:rFonts w:eastAsia="Calibri"/>
                <w:b/>
                <w:bCs/>
                <w:sz w:val="18"/>
                <w:szCs w:val="18"/>
              </w:rPr>
              <w:t xml:space="preserve"> Info subfield</w:t>
            </w:r>
            <w:r w:rsidRPr="002F4930">
              <w:rPr>
                <w:rFonts w:eastAsia="Calibri"/>
                <w:b/>
                <w:bCs/>
                <w:spacing w:val="-2"/>
                <w:sz w:val="18"/>
                <w:szCs w:val="18"/>
              </w:rPr>
              <w:t xml:space="preserve"> </w:t>
            </w:r>
            <w:r w:rsidRPr="002F4930">
              <w:rPr>
                <w:rFonts w:eastAsia="Calibri"/>
                <w:b/>
                <w:bCs/>
                <w:sz w:val="18"/>
                <w:szCs w:val="18"/>
              </w:rPr>
              <w:t>value</w:t>
            </w:r>
          </w:p>
        </w:tc>
        <w:tc>
          <w:tcPr>
            <w:tcW w:w="7275" w:type="dxa"/>
            <w:tcBorders>
              <w:top w:val="single" w:sz="12" w:space="0" w:color="000000"/>
              <w:left w:val="single" w:sz="2" w:space="0" w:color="000000"/>
              <w:bottom w:val="single" w:sz="12" w:space="0" w:color="000000"/>
              <w:right w:val="single" w:sz="12" w:space="0" w:color="000000"/>
            </w:tcBorders>
          </w:tcPr>
          <w:p w14:paraId="2E2D91CF" w14:textId="77777777" w:rsidR="00DB5713" w:rsidRPr="002F4930" w:rsidRDefault="00DB5713" w:rsidP="00D47ED1">
            <w:pPr>
              <w:widowControl w:val="0"/>
              <w:kinsoku w:val="0"/>
              <w:overflowPunct w:val="0"/>
              <w:autoSpaceDE w:val="0"/>
              <w:autoSpaceDN w:val="0"/>
              <w:adjustRightInd w:val="0"/>
              <w:spacing w:before="8" w:line="240" w:lineRule="auto"/>
              <w:ind w:left="129"/>
              <w:rPr>
                <w:rFonts w:ascii="Arial" w:eastAsia="Calibri" w:hAnsi="Arial" w:cs="Arial"/>
                <w:b/>
                <w:bCs/>
                <w:sz w:val="25"/>
                <w:szCs w:val="25"/>
                <w:u w:val="single"/>
              </w:rPr>
            </w:pPr>
          </w:p>
          <w:p w14:paraId="253F751D" w14:textId="77777777" w:rsidR="00DB5713" w:rsidRPr="002F4930" w:rsidRDefault="00DB5713" w:rsidP="00D47ED1">
            <w:pPr>
              <w:widowControl w:val="0"/>
              <w:kinsoku w:val="0"/>
              <w:overflowPunct w:val="0"/>
              <w:autoSpaceDE w:val="0"/>
              <w:autoSpaceDN w:val="0"/>
              <w:adjustRightInd w:val="0"/>
              <w:spacing w:before="1" w:line="240" w:lineRule="auto"/>
              <w:ind w:left="1180" w:right="1140"/>
              <w:jc w:val="center"/>
              <w:rPr>
                <w:rFonts w:eastAsia="Calibri"/>
                <w:b/>
                <w:bCs/>
                <w:sz w:val="18"/>
                <w:szCs w:val="18"/>
              </w:rPr>
            </w:pPr>
            <w:r w:rsidRPr="002F4930">
              <w:rPr>
                <w:rFonts w:eastAsia="Calibri"/>
                <w:b/>
                <w:bCs/>
                <w:sz w:val="18"/>
                <w:szCs w:val="18"/>
              </w:rPr>
              <w:t>Description</w:t>
            </w:r>
            <w:r>
              <w:rPr>
                <w:rFonts w:eastAsia="Calibri"/>
                <w:b/>
                <w:bCs/>
                <w:spacing w:val="-2"/>
                <w:sz w:val="18"/>
                <w:szCs w:val="18"/>
              </w:rPr>
              <w:t xml:space="preserve"> when included in a Restricted TWT Parameter Set field</w:t>
            </w:r>
          </w:p>
        </w:tc>
      </w:tr>
      <w:tr w:rsidR="00DB5713" w:rsidRPr="002F4930" w14:paraId="248C39F4" w14:textId="77777777" w:rsidTr="00C95FD1">
        <w:trPr>
          <w:trHeight w:val="474"/>
        </w:trPr>
        <w:tc>
          <w:tcPr>
            <w:tcW w:w="1777" w:type="dxa"/>
            <w:tcBorders>
              <w:top w:val="single" w:sz="12" w:space="0" w:color="000000"/>
              <w:left w:val="single" w:sz="12" w:space="0" w:color="000000"/>
              <w:bottom w:val="single" w:sz="2" w:space="0" w:color="000000"/>
              <w:right w:val="single" w:sz="2" w:space="0" w:color="000000"/>
            </w:tcBorders>
            <w:vAlign w:val="center"/>
          </w:tcPr>
          <w:p w14:paraId="5C68502E" w14:textId="77777777" w:rsidR="00DB5713" w:rsidRPr="002F4930" w:rsidRDefault="00DB5713" w:rsidP="00546C5C">
            <w:pPr>
              <w:widowControl w:val="0"/>
              <w:kinsoku w:val="0"/>
              <w:overflowPunct w:val="0"/>
              <w:autoSpaceDE w:val="0"/>
              <w:autoSpaceDN w:val="0"/>
              <w:adjustRightInd w:val="0"/>
              <w:spacing w:before="80" w:line="240" w:lineRule="auto"/>
              <w:ind w:left="13"/>
              <w:jc w:val="center"/>
              <w:rPr>
                <w:rFonts w:eastAsia="Calibri"/>
                <w:sz w:val="18"/>
                <w:szCs w:val="18"/>
              </w:rPr>
            </w:pPr>
            <w:r>
              <w:rPr>
                <w:rFonts w:eastAsia="Calibri"/>
                <w:sz w:val="18"/>
                <w:szCs w:val="18"/>
              </w:rPr>
              <w:t>0</w:t>
            </w:r>
          </w:p>
        </w:tc>
        <w:tc>
          <w:tcPr>
            <w:tcW w:w="7275" w:type="dxa"/>
            <w:tcBorders>
              <w:top w:val="single" w:sz="12" w:space="0" w:color="000000"/>
              <w:left w:val="single" w:sz="2" w:space="0" w:color="000000"/>
              <w:bottom w:val="single" w:sz="2" w:space="0" w:color="000000"/>
              <w:right w:val="single" w:sz="12" w:space="0" w:color="000000"/>
            </w:tcBorders>
            <w:vAlign w:val="center"/>
          </w:tcPr>
          <w:p w14:paraId="0422C02D" w14:textId="2E626EEE" w:rsidR="00DB5713" w:rsidRDefault="00FB1903" w:rsidP="00546C5C">
            <w:pPr>
              <w:widowControl w:val="0"/>
              <w:kinsoku w:val="0"/>
              <w:overflowPunct w:val="0"/>
              <w:autoSpaceDE w:val="0"/>
              <w:autoSpaceDN w:val="0"/>
              <w:adjustRightInd w:val="0"/>
              <w:spacing w:before="80" w:line="240" w:lineRule="auto"/>
              <w:ind w:left="130" w:right="107"/>
              <w:rPr>
                <w:rFonts w:eastAsia="Calibri"/>
                <w:sz w:val="18"/>
                <w:szCs w:val="18"/>
              </w:rPr>
            </w:pPr>
            <w:r>
              <w:rPr>
                <w:rFonts w:eastAsia="Calibri"/>
                <w:color w:val="000000" w:themeColor="text1"/>
                <w:sz w:val="18"/>
                <w:szCs w:val="18"/>
              </w:rPr>
              <w:t xml:space="preserve">The corresponding </w:t>
            </w:r>
            <w:r w:rsidR="00254B26">
              <w:rPr>
                <w:rFonts w:eastAsia="Calibri"/>
                <w:sz w:val="18"/>
                <w:szCs w:val="18"/>
              </w:rPr>
              <w:t>r-TWT schedule doesn’t have any member STA.</w:t>
            </w:r>
          </w:p>
          <w:p w14:paraId="28D8E9C0" w14:textId="312887AB" w:rsidR="00EA08F2" w:rsidRPr="00791F4A" w:rsidRDefault="00254B26" w:rsidP="00546C5C">
            <w:pPr>
              <w:widowControl w:val="0"/>
              <w:kinsoku w:val="0"/>
              <w:overflowPunct w:val="0"/>
              <w:autoSpaceDE w:val="0"/>
              <w:autoSpaceDN w:val="0"/>
              <w:adjustRightInd w:val="0"/>
              <w:spacing w:before="80" w:line="240" w:lineRule="auto"/>
              <w:ind w:left="130" w:right="107"/>
              <w:rPr>
                <w:rFonts w:eastAsia="Calibri"/>
                <w:color w:val="000000" w:themeColor="text1"/>
                <w:sz w:val="18"/>
                <w:szCs w:val="18"/>
              </w:rPr>
            </w:pPr>
            <w:r>
              <w:rPr>
                <w:rFonts w:eastAsia="Calibri"/>
                <w:color w:val="000000" w:themeColor="text1"/>
                <w:sz w:val="18"/>
                <w:szCs w:val="18"/>
              </w:rPr>
              <w:t>Such an r-TWT schedule is referred to as an inactive r-TWT schedule.</w:t>
            </w:r>
          </w:p>
        </w:tc>
      </w:tr>
      <w:tr w:rsidR="00DB5713" w:rsidRPr="002F4930" w14:paraId="6AA10DC1" w14:textId="77777777" w:rsidTr="00D47ED1">
        <w:trPr>
          <w:trHeight w:val="434"/>
        </w:trPr>
        <w:tc>
          <w:tcPr>
            <w:tcW w:w="1777" w:type="dxa"/>
            <w:tcBorders>
              <w:top w:val="single" w:sz="2" w:space="0" w:color="000000"/>
              <w:left w:val="single" w:sz="12" w:space="0" w:color="000000"/>
              <w:bottom w:val="single" w:sz="2" w:space="0" w:color="000000"/>
              <w:right w:val="single" w:sz="2" w:space="0" w:color="000000"/>
            </w:tcBorders>
            <w:vAlign w:val="center"/>
          </w:tcPr>
          <w:p w14:paraId="3297F8E5" w14:textId="77777777" w:rsidR="00DB5713" w:rsidRPr="00926ABD"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sz w:val="18"/>
                <w:szCs w:val="18"/>
              </w:rPr>
            </w:pPr>
            <w:r w:rsidRPr="00926ABD">
              <w:rPr>
                <w:rFonts w:eastAsia="Calibri"/>
                <w:color w:val="000000" w:themeColor="text1"/>
                <w:sz w:val="18"/>
                <w:szCs w:val="18"/>
              </w:rPr>
              <w:t>1</w:t>
            </w:r>
          </w:p>
        </w:tc>
        <w:tc>
          <w:tcPr>
            <w:tcW w:w="7275" w:type="dxa"/>
            <w:tcBorders>
              <w:top w:val="single" w:sz="2" w:space="0" w:color="000000"/>
              <w:left w:val="single" w:sz="2" w:space="0" w:color="000000"/>
              <w:bottom w:val="single" w:sz="2" w:space="0" w:color="000000"/>
              <w:right w:val="single" w:sz="12" w:space="0" w:color="000000"/>
            </w:tcBorders>
            <w:vAlign w:val="center"/>
          </w:tcPr>
          <w:p w14:paraId="3BBF370A" w14:textId="4C05970C" w:rsidR="00254B26" w:rsidRDefault="00FB1903" w:rsidP="00546C5C">
            <w:pPr>
              <w:widowControl w:val="0"/>
              <w:kinsoku w:val="0"/>
              <w:overflowPunct w:val="0"/>
              <w:autoSpaceDE w:val="0"/>
              <w:autoSpaceDN w:val="0"/>
              <w:adjustRightInd w:val="0"/>
              <w:spacing w:before="80" w:line="240" w:lineRule="auto"/>
              <w:ind w:left="130" w:right="101"/>
              <w:rPr>
                <w:rFonts w:eastAsia="Calibri"/>
                <w:sz w:val="18"/>
                <w:szCs w:val="18"/>
              </w:rPr>
            </w:pPr>
            <w:r>
              <w:rPr>
                <w:rFonts w:eastAsia="Calibri"/>
                <w:color w:val="000000" w:themeColor="text1"/>
                <w:sz w:val="18"/>
                <w:szCs w:val="18"/>
              </w:rPr>
              <w:t xml:space="preserve">The corresponding </w:t>
            </w:r>
            <w:r w:rsidR="00254B26" w:rsidRPr="00254B26">
              <w:rPr>
                <w:rFonts w:eastAsia="Calibri"/>
                <w:sz w:val="18"/>
                <w:szCs w:val="18"/>
              </w:rPr>
              <w:t xml:space="preserve">r-TWT schedule has at least one member STA. </w:t>
            </w:r>
          </w:p>
          <w:p w14:paraId="0B3425F6" w14:textId="3F298768" w:rsidR="00EA08F2" w:rsidRPr="00EA08F2" w:rsidRDefault="00254B26" w:rsidP="00546C5C">
            <w:pPr>
              <w:widowControl w:val="0"/>
              <w:kinsoku w:val="0"/>
              <w:overflowPunct w:val="0"/>
              <w:autoSpaceDE w:val="0"/>
              <w:autoSpaceDN w:val="0"/>
              <w:adjustRightInd w:val="0"/>
              <w:spacing w:before="80" w:line="240" w:lineRule="auto"/>
              <w:ind w:left="130" w:right="101"/>
              <w:rPr>
                <w:rFonts w:eastAsia="Calibri"/>
                <w:sz w:val="18"/>
                <w:szCs w:val="18"/>
              </w:rPr>
            </w:pPr>
            <w:r w:rsidRPr="00254B26">
              <w:rPr>
                <w:rFonts w:eastAsia="Calibri"/>
                <w:sz w:val="18"/>
                <w:szCs w:val="18"/>
              </w:rPr>
              <w:t>Such an r-TWT schedule is referred as an active r-TWT schedule.</w:t>
            </w:r>
          </w:p>
        </w:tc>
      </w:tr>
      <w:tr w:rsidR="00DB5713" w:rsidRPr="002F4930" w14:paraId="7A6A7BB6" w14:textId="77777777" w:rsidTr="00D47ED1">
        <w:trPr>
          <w:trHeight w:val="722"/>
        </w:trPr>
        <w:tc>
          <w:tcPr>
            <w:tcW w:w="1777" w:type="dxa"/>
            <w:tcBorders>
              <w:top w:val="single" w:sz="2" w:space="0" w:color="000000"/>
              <w:left w:val="single" w:sz="12" w:space="0" w:color="000000"/>
              <w:bottom w:val="single" w:sz="2" w:space="0" w:color="000000"/>
              <w:right w:val="single" w:sz="2" w:space="0" w:color="000000"/>
            </w:tcBorders>
            <w:vAlign w:val="center"/>
          </w:tcPr>
          <w:p w14:paraId="3F999894" w14:textId="77777777" w:rsidR="00DB5713" w:rsidRPr="00DB5713"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themeColor="text1"/>
                <w:sz w:val="18"/>
                <w:szCs w:val="18"/>
              </w:rPr>
            </w:pPr>
            <w:r w:rsidRPr="00DB5713">
              <w:rPr>
                <w:rFonts w:eastAsia="Calibri"/>
                <w:color w:val="000000" w:themeColor="text1"/>
                <w:sz w:val="18"/>
                <w:szCs w:val="18"/>
              </w:rPr>
              <w:t>2</w:t>
            </w:r>
          </w:p>
        </w:tc>
        <w:tc>
          <w:tcPr>
            <w:tcW w:w="7275" w:type="dxa"/>
            <w:tcBorders>
              <w:top w:val="single" w:sz="2" w:space="0" w:color="000000"/>
              <w:left w:val="single" w:sz="2" w:space="0" w:color="000000"/>
              <w:bottom w:val="single" w:sz="2" w:space="0" w:color="000000"/>
              <w:right w:val="single" w:sz="12" w:space="0" w:color="000000"/>
            </w:tcBorders>
            <w:vAlign w:val="center"/>
          </w:tcPr>
          <w:p w14:paraId="6630D50F" w14:textId="1A693B59" w:rsidR="00DB5713" w:rsidRPr="00C95FD1" w:rsidRDefault="00DB5713" w:rsidP="00546C5C">
            <w:pPr>
              <w:widowControl w:val="0"/>
              <w:kinsoku w:val="0"/>
              <w:overflowPunct w:val="0"/>
              <w:autoSpaceDE w:val="0"/>
              <w:autoSpaceDN w:val="0"/>
              <w:adjustRightInd w:val="0"/>
              <w:spacing w:before="80" w:line="240" w:lineRule="auto"/>
              <w:ind w:left="130" w:right="101"/>
              <w:rPr>
                <w:rFonts w:eastAsia="Calibri"/>
                <w:color w:val="000000" w:themeColor="text1"/>
                <w:sz w:val="18"/>
                <w:szCs w:val="18"/>
              </w:rPr>
            </w:pPr>
            <w:r w:rsidRPr="004A6B68">
              <w:rPr>
                <w:rFonts w:eastAsia="Calibri"/>
                <w:color w:val="000000" w:themeColor="text1"/>
                <w:sz w:val="18"/>
                <w:szCs w:val="18"/>
              </w:rPr>
              <w:t>Indicates an active r</w:t>
            </w:r>
            <w:r w:rsidR="0066345D">
              <w:rPr>
                <w:rFonts w:eastAsia="Calibri"/>
                <w:color w:val="000000" w:themeColor="text1"/>
                <w:sz w:val="18"/>
                <w:szCs w:val="18"/>
              </w:rPr>
              <w:t>-</w:t>
            </w:r>
            <w:r w:rsidRPr="004A6B68">
              <w:rPr>
                <w:rFonts w:eastAsia="Calibri"/>
                <w:color w:val="000000" w:themeColor="text1"/>
                <w:sz w:val="18"/>
                <w:szCs w:val="18"/>
              </w:rPr>
              <w:t xml:space="preserve">TWT </w:t>
            </w:r>
            <w:r w:rsidR="00E62481">
              <w:rPr>
                <w:rFonts w:eastAsia="Calibri"/>
                <w:color w:val="000000" w:themeColor="text1"/>
                <w:sz w:val="18"/>
                <w:szCs w:val="18"/>
              </w:rPr>
              <w:t>schedule</w:t>
            </w:r>
            <w:r w:rsidR="00E62481" w:rsidRPr="004A6B68">
              <w:rPr>
                <w:rFonts w:eastAsia="Calibri"/>
                <w:color w:val="000000" w:themeColor="text1"/>
                <w:sz w:val="18"/>
                <w:szCs w:val="18"/>
              </w:rPr>
              <w:t xml:space="preserve"> </w:t>
            </w:r>
            <w:r w:rsidR="0066345D">
              <w:rPr>
                <w:rFonts w:eastAsia="Calibri"/>
                <w:color w:val="000000" w:themeColor="text1"/>
                <w:sz w:val="18"/>
                <w:szCs w:val="18"/>
              </w:rPr>
              <w:t>for which</w:t>
            </w:r>
            <w:r w:rsidR="006765DA">
              <w:rPr>
                <w:rFonts w:eastAsia="Calibri"/>
                <w:color w:val="000000" w:themeColor="text1"/>
                <w:sz w:val="18"/>
                <w:szCs w:val="18"/>
              </w:rPr>
              <w:t xml:space="preserve"> </w:t>
            </w:r>
            <w:r w:rsidR="0028111E">
              <w:rPr>
                <w:rFonts w:eastAsia="Calibri"/>
                <w:color w:val="000000" w:themeColor="text1"/>
                <w:sz w:val="18"/>
                <w:szCs w:val="18"/>
              </w:rPr>
              <w:t>t</w:t>
            </w:r>
            <w:r w:rsidR="0028111E" w:rsidRPr="004A6B68">
              <w:rPr>
                <w:rFonts w:eastAsia="Calibri"/>
                <w:color w:val="000000" w:themeColor="text1"/>
                <w:sz w:val="18"/>
                <w:szCs w:val="18"/>
              </w:rPr>
              <w:t xml:space="preserve">he </w:t>
            </w:r>
            <w:r w:rsidR="002F7C21">
              <w:rPr>
                <w:rFonts w:eastAsia="Calibri"/>
                <w:color w:val="000000" w:themeColor="text1"/>
                <w:sz w:val="18"/>
                <w:szCs w:val="18"/>
              </w:rPr>
              <w:t>r-</w:t>
            </w:r>
            <w:r w:rsidRPr="004A6B68">
              <w:rPr>
                <w:rFonts w:eastAsia="Calibri"/>
                <w:color w:val="000000" w:themeColor="text1"/>
                <w:sz w:val="18"/>
                <w:szCs w:val="18"/>
              </w:rPr>
              <w:t xml:space="preserve">TWT scheduling AP is unlikely to accept a request </w:t>
            </w:r>
            <w:r w:rsidR="0066345D">
              <w:rPr>
                <w:rFonts w:eastAsia="Calibri"/>
                <w:color w:val="000000" w:themeColor="text1"/>
                <w:sz w:val="18"/>
                <w:szCs w:val="18"/>
              </w:rPr>
              <w:t>from a STA in the BSS to establish a new membership.</w:t>
            </w:r>
            <w:r w:rsidR="0055555C" w:rsidRPr="002F7C21">
              <w:rPr>
                <w:rFonts w:eastAsia="Calibri"/>
                <w:color w:val="0070C0"/>
                <w:sz w:val="18"/>
                <w:szCs w:val="18"/>
              </w:rPr>
              <w:t>(#6414)</w:t>
            </w:r>
          </w:p>
        </w:tc>
      </w:tr>
      <w:tr w:rsidR="00DB5713" w:rsidRPr="002F4930" w14:paraId="29E45F55" w14:textId="77777777" w:rsidTr="00D47ED1">
        <w:trPr>
          <w:trHeight w:val="455"/>
        </w:trPr>
        <w:tc>
          <w:tcPr>
            <w:tcW w:w="1777" w:type="dxa"/>
            <w:tcBorders>
              <w:top w:val="single" w:sz="2" w:space="0" w:color="000000"/>
              <w:left w:val="single" w:sz="12" w:space="0" w:color="000000"/>
              <w:bottom w:val="single" w:sz="2" w:space="0" w:color="000000"/>
              <w:right w:val="single" w:sz="2" w:space="0" w:color="000000"/>
            </w:tcBorders>
            <w:vAlign w:val="center"/>
          </w:tcPr>
          <w:p w14:paraId="6218EF19" w14:textId="5686D726" w:rsidR="00DB5713" w:rsidRPr="00926ABD" w:rsidRDefault="00DB5713" w:rsidP="00546C5C">
            <w:pPr>
              <w:widowControl w:val="0"/>
              <w:kinsoku w:val="0"/>
              <w:overflowPunct w:val="0"/>
              <w:autoSpaceDE w:val="0"/>
              <w:autoSpaceDN w:val="0"/>
              <w:adjustRightInd w:val="0"/>
              <w:spacing w:before="80" w:line="240" w:lineRule="auto"/>
              <w:ind w:left="279" w:right="267"/>
              <w:jc w:val="center"/>
              <w:rPr>
                <w:rFonts w:eastAsia="Calibri"/>
                <w:color w:val="000000"/>
                <w:sz w:val="18"/>
                <w:szCs w:val="18"/>
              </w:rPr>
            </w:pPr>
            <w:r w:rsidRPr="00926ABD">
              <w:rPr>
                <w:rFonts w:eastAsia="Calibri"/>
                <w:color w:val="000000" w:themeColor="text1"/>
                <w:sz w:val="18"/>
                <w:szCs w:val="18"/>
              </w:rPr>
              <w:lastRenderedPageBreak/>
              <w:t>3</w:t>
            </w:r>
            <w:r w:rsidR="00C42711">
              <w:rPr>
                <w:rFonts w:eastAsia="Calibri"/>
                <w:color w:val="000000" w:themeColor="text1"/>
                <w:sz w:val="18"/>
                <w:szCs w:val="18"/>
              </w:rPr>
              <w:t xml:space="preserve"> </w:t>
            </w:r>
          </w:p>
        </w:tc>
        <w:tc>
          <w:tcPr>
            <w:tcW w:w="7275" w:type="dxa"/>
            <w:tcBorders>
              <w:top w:val="single" w:sz="2" w:space="0" w:color="000000"/>
              <w:left w:val="single" w:sz="2" w:space="0" w:color="000000"/>
              <w:bottom w:val="single" w:sz="2" w:space="0" w:color="000000"/>
              <w:right w:val="single" w:sz="12" w:space="0" w:color="000000"/>
            </w:tcBorders>
            <w:vAlign w:val="center"/>
          </w:tcPr>
          <w:p w14:paraId="71998731" w14:textId="4D7C7DC0" w:rsidR="00DB5713" w:rsidRPr="002F4930" w:rsidRDefault="00DB5713" w:rsidP="00546C5C">
            <w:pPr>
              <w:widowControl w:val="0"/>
              <w:kinsoku w:val="0"/>
              <w:overflowPunct w:val="0"/>
              <w:autoSpaceDE w:val="0"/>
              <w:autoSpaceDN w:val="0"/>
              <w:adjustRightInd w:val="0"/>
              <w:spacing w:before="80" w:line="240" w:lineRule="auto"/>
              <w:ind w:left="130"/>
              <w:rPr>
                <w:rFonts w:eastAsia="Calibri"/>
                <w:sz w:val="18"/>
                <w:szCs w:val="18"/>
              </w:rPr>
            </w:pPr>
            <w:r>
              <w:rPr>
                <w:rFonts w:eastAsia="Calibri"/>
                <w:sz w:val="18"/>
                <w:szCs w:val="18"/>
              </w:rPr>
              <w:t xml:space="preserve">Indicates an active </w:t>
            </w:r>
            <w:r w:rsidR="0066345D">
              <w:rPr>
                <w:rFonts w:eastAsia="Calibri"/>
                <w:sz w:val="18"/>
                <w:szCs w:val="18"/>
              </w:rPr>
              <w:t>r-</w:t>
            </w:r>
            <w:r>
              <w:rPr>
                <w:rFonts w:eastAsia="Calibri"/>
                <w:sz w:val="18"/>
                <w:szCs w:val="18"/>
              </w:rPr>
              <w:t xml:space="preserve">TWT </w:t>
            </w:r>
            <w:r w:rsidR="0028111E">
              <w:rPr>
                <w:rFonts w:eastAsia="Calibri"/>
                <w:sz w:val="18"/>
                <w:szCs w:val="18"/>
              </w:rPr>
              <w:t xml:space="preserve">schedule </w:t>
            </w:r>
            <w:r w:rsidR="00FB1903">
              <w:rPr>
                <w:rFonts w:eastAsia="Calibri"/>
                <w:sz w:val="18"/>
                <w:szCs w:val="18"/>
              </w:rPr>
              <w:t>of</w:t>
            </w:r>
            <w:r>
              <w:rPr>
                <w:rFonts w:eastAsia="Calibri"/>
                <w:sz w:val="18"/>
                <w:szCs w:val="18"/>
              </w:rPr>
              <w:t xml:space="preserve"> a </w:t>
            </w:r>
            <w:proofErr w:type="spellStart"/>
            <w:r>
              <w:rPr>
                <w:rFonts w:eastAsia="Calibri"/>
                <w:sz w:val="18"/>
                <w:szCs w:val="18"/>
              </w:rPr>
              <w:t>neighboring</w:t>
            </w:r>
            <w:proofErr w:type="spellEnd"/>
            <w:r>
              <w:rPr>
                <w:rFonts w:eastAsia="Calibri"/>
                <w:sz w:val="18"/>
                <w:szCs w:val="18"/>
              </w:rPr>
              <w:t xml:space="preserve"> BSS.</w:t>
            </w:r>
          </w:p>
        </w:tc>
      </w:tr>
    </w:tbl>
    <w:p w14:paraId="0D77D96A" w14:textId="77777777" w:rsidR="00DB5713" w:rsidRPr="00DB5713" w:rsidRDefault="00DB5713" w:rsidP="00DB5713">
      <w:pPr>
        <w:rPr>
          <w:sz w:val="21"/>
          <w:szCs w:val="21"/>
          <w:highlight w:val="yellow"/>
          <w:lang w:val="en-US" w:eastAsia="ja-JP"/>
        </w:rPr>
      </w:pPr>
    </w:p>
    <w:p w14:paraId="7D0B05F7" w14:textId="2FF9877F" w:rsidR="00C55E77" w:rsidRPr="001F4470" w:rsidRDefault="00C55E77" w:rsidP="00747EF6">
      <w:pPr>
        <w:pStyle w:val="Heading1"/>
      </w:pPr>
      <w:r w:rsidRPr="001F4470">
        <w:t>3</w:t>
      </w:r>
      <w:r w:rsidR="00BF5D83" w:rsidRPr="001F4470">
        <w:t>5</w:t>
      </w:r>
      <w:r w:rsidRPr="001F4470">
        <w:t>. Extreme</w:t>
      </w:r>
      <w:r w:rsidR="009703FD" w:rsidRPr="001F4470">
        <w:t>ly</w:t>
      </w:r>
      <w:r w:rsidRPr="001F4470">
        <w:t xml:space="preserve"> High Throughput (EHT) MAC specification</w:t>
      </w:r>
    </w:p>
    <w:p w14:paraId="55D5498F" w14:textId="649303BE" w:rsidR="007C6A9A" w:rsidRDefault="007C6A9A" w:rsidP="00747EF6">
      <w:pPr>
        <w:pStyle w:val="Heading1"/>
      </w:pPr>
      <w:r w:rsidRPr="001F4470">
        <w:t>3</w:t>
      </w:r>
      <w:r w:rsidR="00BF5D83" w:rsidRPr="001F4470">
        <w:t>5</w:t>
      </w:r>
      <w:r w:rsidR="00F368C1" w:rsidRPr="001F4470">
        <w:t>.</w:t>
      </w:r>
      <w:r w:rsidR="00173B42">
        <w:t>8</w:t>
      </w:r>
      <w:r w:rsidR="00B31B69" w:rsidRPr="001F4470">
        <w:t xml:space="preserve"> </w:t>
      </w:r>
      <w:r w:rsidR="00FD6899" w:rsidRPr="001F4470">
        <w:t>Restricted TWT</w:t>
      </w:r>
      <w:r w:rsidR="008434A9">
        <w:t xml:space="preserve"> (r-TWT)</w:t>
      </w:r>
    </w:p>
    <w:p w14:paraId="219DB140" w14:textId="34BB2D32" w:rsidR="00AC2BF7" w:rsidRDefault="00AC2BF7" w:rsidP="00AC2BF7">
      <w:pPr>
        <w:pStyle w:val="T"/>
        <w:rPr>
          <w:w w:val="100"/>
        </w:rPr>
      </w:pPr>
      <w:r w:rsidRPr="001D7D58">
        <w:rPr>
          <w:b/>
          <w:bCs/>
          <w:i/>
          <w:iCs/>
          <w:w w:val="100"/>
          <w:highlight w:val="yellow"/>
        </w:rPr>
        <w:t>TGbe editor</w:t>
      </w:r>
      <w:r>
        <w:rPr>
          <w:b/>
          <w:bCs/>
          <w:i/>
          <w:iCs/>
          <w:w w:val="100"/>
          <w:highlight w:val="yellow"/>
        </w:rPr>
        <w:t>:</w:t>
      </w:r>
      <w:r w:rsidR="009B2B3D">
        <w:rPr>
          <w:b/>
          <w:bCs/>
          <w:i/>
          <w:iCs/>
          <w:w w:val="100"/>
          <w:highlight w:val="yellow"/>
        </w:rPr>
        <w:t xml:space="preserve"> r</w:t>
      </w:r>
      <w:r>
        <w:rPr>
          <w:b/>
          <w:bCs/>
          <w:i/>
          <w:iCs/>
          <w:w w:val="100"/>
          <w:highlight w:val="yellow"/>
        </w:rPr>
        <w:t xml:space="preserve">eplace </w:t>
      </w:r>
      <w:r w:rsidR="009B2B3D">
        <w:rPr>
          <w:b/>
          <w:bCs/>
          <w:i/>
          <w:iCs/>
          <w:w w:val="100"/>
          <w:highlight w:val="yellow"/>
        </w:rPr>
        <w:t xml:space="preserve">the following part shown in grey-highlighted text in </w:t>
      </w:r>
      <w:r>
        <w:rPr>
          <w:b/>
          <w:bCs/>
          <w:i/>
          <w:iCs/>
          <w:w w:val="100"/>
          <w:highlight w:val="yellow"/>
        </w:rPr>
        <w:t>Subclause 35.</w:t>
      </w:r>
      <w:r w:rsidR="008434A9">
        <w:rPr>
          <w:b/>
          <w:bCs/>
          <w:i/>
          <w:iCs/>
          <w:w w:val="100"/>
          <w:highlight w:val="yellow"/>
        </w:rPr>
        <w:t>8</w:t>
      </w:r>
      <w:r>
        <w:rPr>
          <w:b/>
          <w:bCs/>
          <w:i/>
          <w:iCs/>
          <w:w w:val="100"/>
          <w:highlight w:val="yellow"/>
        </w:rPr>
        <w:t>.3 (</w:t>
      </w:r>
      <w:r w:rsidR="008434A9">
        <w:rPr>
          <w:b/>
          <w:bCs/>
          <w:i/>
          <w:iCs/>
          <w:w w:val="100"/>
          <w:highlight w:val="yellow"/>
        </w:rPr>
        <w:t>r-TWT service periods announcement</w:t>
      </w:r>
      <w:r>
        <w:rPr>
          <w:b/>
          <w:bCs/>
          <w:i/>
          <w:iCs/>
          <w:w w:val="100"/>
          <w:highlight w:val="yellow"/>
        </w:rPr>
        <w:t>) with the text</w:t>
      </w:r>
      <w:r w:rsidR="009B2B3D">
        <w:rPr>
          <w:b/>
          <w:bCs/>
          <w:i/>
          <w:iCs/>
          <w:w w:val="100"/>
          <w:highlight w:val="yellow"/>
        </w:rPr>
        <w:t xml:space="preserve"> marked as NEW TEXT</w:t>
      </w:r>
      <w:r>
        <w:rPr>
          <w:b/>
          <w:bCs/>
          <w:i/>
          <w:iCs/>
          <w:w w:val="100"/>
          <w:highlight w:val="yellow"/>
        </w:rPr>
        <w:t xml:space="preserve">: </w:t>
      </w:r>
    </w:p>
    <w:p w14:paraId="3ACB0FB4" w14:textId="04C5EB13" w:rsidR="00A32B8A" w:rsidRPr="001123F3" w:rsidRDefault="00A32B8A" w:rsidP="00747EF6">
      <w:pPr>
        <w:pStyle w:val="Heading2"/>
      </w:pPr>
      <w:r w:rsidRPr="001123F3">
        <w:t>35.</w:t>
      </w:r>
      <w:r w:rsidR="008434A9" w:rsidRPr="001123F3">
        <w:t>8</w:t>
      </w:r>
      <w:r w:rsidRPr="001123F3">
        <w:t xml:space="preserve">.3 </w:t>
      </w:r>
      <w:r w:rsidR="008434A9" w:rsidRPr="001123F3">
        <w:t>r-TWT service periods announcement</w:t>
      </w:r>
    </w:p>
    <w:p w14:paraId="2F3DDA51" w14:textId="77777777" w:rsidR="008434A9" w:rsidRDefault="008A4EF5" w:rsidP="008434A9">
      <w:pPr>
        <w:pStyle w:val="T"/>
        <w:rPr>
          <w:rStyle w:val="SC19323589"/>
          <w:strike/>
        </w:rPr>
      </w:pPr>
      <w:r w:rsidRPr="00735AB1">
        <w:rPr>
          <w:rStyle w:val="SC19323589"/>
          <w:strike/>
          <w:highlight w:val="lightGray"/>
        </w:rPr>
        <w:t>If there is any restricted TWT agreement set up, the EHT AP shall announce the restricted TWT service period schedule information in the modified broadcast TWT element contained in transmitted Management frames, which are specified in 26.8.3 (Broadcast TWT operation)</w:t>
      </w:r>
      <w:r w:rsidR="008434A9">
        <w:rPr>
          <w:rStyle w:val="SC19323589"/>
          <w:strike/>
        </w:rPr>
        <w:t>.</w:t>
      </w:r>
    </w:p>
    <w:p w14:paraId="23B71902" w14:textId="5A41F416" w:rsidR="008434A9" w:rsidRPr="008434A9" w:rsidRDefault="008434A9" w:rsidP="008434A9">
      <w:pPr>
        <w:pStyle w:val="T"/>
        <w:rPr>
          <w:strike/>
          <w:highlight w:val="lightGray"/>
        </w:rPr>
      </w:pPr>
      <w:r w:rsidRPr="008434A9">
        <w:rPr>
          <w:strike/>
        </w:rPr>
        <w:t xml:space="preserve"> </w:t>
      </w:r>
      <w:r w:rsidRPr="008434A9">
        <w:rPr>
          <w:strike/>
          <w:highlight w:val="lightGray"/>
        </w:rPr>
        <w:t xml:space="preserve">An r-TWT scheduling AP, while advertising a restricted TWT schedule, shall indicate </w:t>
      </w:r>
      <w:proofErr w:type="gramStart"/>
      <w:r w:rsidRPr="008434A9">
        <w:rPr>
          <w:strike/>
          <w:highlight w:val="lightGray"/>
        </w:rPr>
        <w:t>whether or not</w:t>
      </w:r>
      <w:proofErr w:type="gramEnd"/>
      <w:r w:rsidRPr="008434A9">
        <w:rPr>
          <w:strike/>
          <w:highlight w:val="lightGray"/>
        </w:rPr>
        <w:t xml:space="preserve"> the schedule is avail-able for accommodating any new membership. If the Restricted TWT Schedule Full subfield in the Broadcast TWT Info subfield in a Restricted TWT Parameter Set field is set to 1, it indicates that the corresponding restricted TWT schedule is not available for accommodating any new membership; otherwise, it is available for new membership. A STA should not request to establish membership in a restricted TWT schedule advertised by the r-TWT scheduling AP with Restricted TWT Schedule Full subfield set to 1. (#6414)</w:t>
      </w:r>
    </w:p>
    <w:p w14:paraId="0904D690" w14:textId="6260A9B6" w:rsidR="009B2B3D" w:rsidRDefault="009B2B3D" w:rsidP="008A4EF5">
      <w:pPr>
        <w:pStyle w:val="T"/>
        <w:rPr>
          <w:lang w:eastAsia="ko-KR"/>
        </w:rPr>
      </w:pPr>
      <w:r w:rsidRPr="001D7D58">
        <w:rPr>
          <w:b/>
          <w:bCs/>
          <w:i/>
          <w:iCs/>
          <w:w w:val="100"/>
          <w:highlight w:val="yellow"/>
        </w:rPr>
        <w:t>TGbe edit</w:t>
      </w:r>
      <w:r>
        <w:rPr>
          <w:b/>
          <w:bCs/>
          <w:i/>
          <w:iCs/>
          <w:w w:val="100"/>
          <w:highlight w:val="yellow"/>
        </w:rPr>
        <w:t>or: NE</w:t>
      </w:r>
      <w:r w:rsidR="008A4EF5">
        <w:rPr>
          <w:b/>
          <w:bCs/>
          <w:i/>
          <w:iCs/>
          <w:w w:val="100"/>
          <w:highlight w:val="yellow"/>
        </w:rPr>
        <w:t>W</w:t>
      </w:r>
      <w:r>
        <w:rPr>
          <w:b/>
          <w:bCs/>
          <w:i/>
          <w:iCs/>
          <w:w w:val="100"/>
          <w:highlight w:val="yellow"/>
        </w:rPr>
        <w:t xml:space="preserve"> TEXT as follows: </w:t>
      </w:r>
      <w:r>
        <w:rPr>
          <w:b/>
          <w:bCs/>
          <w:i/>
          <w:iCs/>
          <w:w w:val="100"/>
        </w:rPr>
        <w:t xml:space="preserve"> </w:t>
      </w:r>
    </w:p>
    <w:p w14:paraId="522D1030" w14:textId="3084810A" w:rsidR="001B3898" w:rsidRPr="00802D8C" w:rsidRDefault="00FD0027" w:rsidP="003811FE">
      <w:pPr>
        <w:rPr>
          <w:u w:val="single"/>
        </w:rPr>
      </w:pPr>
      <w:ins w:id="25" w:author="Muhammad Kumail Haider" w:date="2022-01-07T18:48:00Z">
        <w:r>
          <w:t xml:space="preserve">(#4156, 4433, 4783, 5938, 6412, 6746, </w:t>
        </w:r>
        <w:proofErr w:type="gramStart"/>
        <w:r>
          <w:t>7858)</w:t>
        </w:r>
      </w:ins>
      <w:r w:rsidR="003811FE" w:rsidRPr="00802D8C">
        <w:rPr>
          <w:u w:val="single"/>
        </w:rPr>
        <w:t>If</w:t>
      </w:r>
      <w:proofErr w:type="gramEnd"/>
      <w:r w:rsidR="003811FE" w:rsidRPr="00802D8C">
        <w:rPr>
          <w:u w:val="single"/>
        </w:rPr>
        <w:t xml:space="preserve"> there is </w:t>
      </w:r>
      <w:r w:rsidR="00977F3C" w:rsidRPr="00802D8C">
        <w:rPr>
          <w:u w:val="single"/>
        </w:rPr>
        <w:t xml:space="preserve">any active </w:t>
      </w:r>
      <w:r w:rsidR="006D2345" w:rsidRPr="00802D8C">
        <w:rPr>
          <w:u w:val="single"/>
        </w:rPr>
        <w:t>r-</w:t>
      </w:r>
      <w:r w:rsidR="00977F3C" w:rsidRPr="00802D8C">
        <w:rPr>
          <w:u w:val="single"/>
        </w:rPr>
        <w:t xml:space="preserve">TWT schedule, </w:t>
      </w:r>
      <w:r w:rsidR="003811FE" w:rsidRPr="00802D8C">
        <w:rPr>
          <w:u w:val="single"/>
        </w:rPr>
        <w:t xml:space="preserve">the r-TWT scheduling AP shall announce the </w:t>
      </w:r>
      <w:r w:rsidR="007833EB" w:rsidRPr="00802D8C">
        <w:rPr>
          <w:u w:val="single"/>
        </w:rPr>
        <w:t>r-</w:t>
      </w:r>
      <w:r w:rsidR="003811FE" w:rsidRPr="00802D8C">
        <w:rPr>
          <w:u w:val="single"/>
        </w:rPr>
        <w:t xml:space="preserve">TWT schedule information </w:t>
      </w:r>
      <w:r w:rsidR="007833EB" w:rsidRPr="00802D8C">
        <w:rPr>
          <w:u w:val="single"/>
        </w:rPr>
        <w:t>by including restricted TWT parameter set field(s) in the</w:t>
      </w:r>
      <w:r w:rsidR="00977F3C" w:rsidRPr="00802D8C">
        <w:rPr>
          <w:u w:val="single"/>
        </w:rPr>
        <w:t xml:space="preserve"> </w:t>
      </w:r>
      <w:r w:rsidR="003811FE" w:rsidRPr="00802D8C">
        <w:rPr>
          <w:u w:val="single"/>
        </w:rPr>
        <w:t xml:space="preserve">broadcast TWT element </w:t>
      </w:r>
      <w:r w:rsidR="00977F3C" w:rsidRPr="00802D8C">
        <w:rPr>
          <w:u w:val="single"/>
        </w:rPr>
        <w:t xml:space="preserve">as specified in 9.4.2.199 (TWT element), </w:t>
      </w:r>
      <w:r w:rsidR="003811FE" w:rsidRPr="00802D8C">
        <w:rPr>
          <w:u w:val="single"/>
        </w:rPr>
        <w:t xml:space="preserve">contained in transmitted Management frames, which are specified in 26.8.3 (Broadcast TWT operation). </w:t>
      </w:r>
    </w:p>
    <w:p w14:paraId="3E9DE44D" w14:textId="286EC762" w:rsidR="00E749D6" w:rsidRPr="007B75C2" w:rsidRDefault="00E749D6" w:rsidP="00AB6A14">
      <w:pPr>
        <w:pBdr>
          <w:top w:val="nil"/>
          <w:left w:val="nil"/>
          <w:bottom w:val="nil"/>
          <w:right w:val="nil"/>
          <w:between w:val="nil"/>
        </w:pBdr>
        <w:spacing w:line="240" w:lineRule="auto"/>
        <w:rPr>
          <w:color w:val="000000" w:themeColor="text1"/>
          <w:u w:val="single"/>
        </w:rPr>
      </w:pPr>
      <w:r w:rsidRPr="007B75C2">
        <w:rPr>
          <w:color w:val="000000" w:themeColor="text1"/>
          <w:u w:val="single"/>
        </w:rPr>
        <w:t xml:space="preserve">When advertising an r-TWT schedule, the r-TWT scheduling AP shall set the value of Restricted TWT Schedule Info subfield as described in </w:t>
      </w:r>
      <w:r w:rsidRPr="007B75C2">
        <w:rPr>
          <w:bCs/>
          <w:color w:val="000000" w:themeColor="text1"/>
          <w:u w:val="single"/>
        </w:rPr>
        <w:t>Table 9-339a (Restricted TWT Schedule Info subfield values).</w:t>
      </w:r>
      <w:r w:rsidRPr="007B75C2">
        <w:rPr>
          <w:color w:val="000000" w:themeColor="text1"/>
          <w:u w:val="single"/>
        </w:rPr>
        <w:t xml:space="preserve"> </w:t>
      </w:r>
    </w:p>
    <w:p w14:paraId="723E64A0" w14:textId="7AFECE94" w:rsidR="00DE0F54" w:rsidRPr="00C27F35" w:rsidRDefault="00DE0F54" w:rsidP="00C27F35">
      <w:pPr>
        <w:pBdr>
          <w:top w:val="nil"/>
          <w:left w:val="nil"/>
          <w:bottom w:val="nil"/>
          <w:right w:val="nil"/>
          <w:between w:val="nil"/>
        </w:pBdr>
        <w:spacing w:line="240" w:lineRule="auto"/>
        <w:rPr>
          <w:color w:val="000000" w:themeColor="text1"/>
          <w:u w:val="single"/>
        </w:rPr>
      </w:pPr>
      <w:r w:rsidRPr="00C27F35">
        <w:rPr>
          <w:color w:val="000000" w:themeColor="text1"/>
          <w:u w:val="single"/>
        </w:rPr>
        <w:t>A</w:t>
      </w:r>
      <w:r w:rsidR="00AB6A14">
        <w:rPr>
          <w:color w:val="000000" w:themeColor="text1"/>
          <w:u w:val="single"/>
        </w:rPr>
        <w:t xml:space="preserve">n </w:t>
      </w:r>
      <w:r w:rsidR="0071744C">
        <w:rPr>
          <w:color w:val="000000" w:themeColor="text1"/>
          <w:u w:val="single"/>
        </w:rPr>
        <w:t xml:space="preserve">r-TWT scheduled </w:t>
      </w:r>
      <w:r w:rsidRPr="00C27F35">
        <w:rPr>
          <w:color w:val="000000" w:themeColor="text1"/>
          <w:u w:val="single"/>
        </w:rPr>
        <w:t xml:space="preserve">STA </w:t>
      </w:r>
      <w:r w:rsidR="00254B26">
        <w:rPr>
          <w:color w:val="000000" w:themeColor="text1"/>
          <w:u w:val="single"/>
        </w:rPr>
        <w:t>may</w:t>
      </w:r>
      <w:r>
        <w:rPr>
          <w:color w:val="000000" w:themeColor="text1"/>
          <w:u w:val="single"/>
        </w:rPr>
        <w:t xml:space="preserve"> request membership in an r-TWT schedule advertised </w:t>
      </w:r>
      <w:r w:rsidR="00C01A0E">
        <w:rPr>
          <w:color w:val="000000" w:themeColor="text1"/>
          <w:u w:val="single"/>
        </w:rPr>
        <w:t xml:space="preserve">by the r-TWT scheduling AP </w:t>
      </w:r>
      <w:r>
        <w:rPr>
          <w:color w:val="000000" w:themeColor="text1"/>
          <w:u w:val="single"/>
        </w:rPr>
        <w:t xml:space="preserve">with </w:t>
      </w:r>
      <w:r w:rsidRPr="00DE0F54">
        <w:rPr>
          <w:color w:val="000000" w:themeColor="text1"/>
          <w:u w:val="single"/>
        </w:rPr>
        <w:t>Restricted TWT Schedule Info subfield</w:t>
      </w:r>
      <w:r>
        <w:rPr>
          <w:color w:val="000000" w:themeColor="text1"/>
          <w:u w:val="single"/>
        </w:rPr>
        <w:t xml:space="preserve"> set to 0 or 1. </w:t>
      </w:r>
    </w:p>
    <w:p w14:paraId="0F277509" w14:textId="77777777" w:rsidR="00E749D6" w:rsidRDefault="00E749D6" w:rsidP="003C6F07">
      <w:pPr>
        <w:autoSpaceDE w:val="0"/>
        <w:autoSpaceDN w:val="0"/>
        <w:rPr>
          <w:rFonts w:ascii="Arial" w:hAnsi="Arial" w:cs="Arial"/>
          <w:b/>
          <w:bCs/>
        </w:rPr>
      </w:pPr>
    </w:p>
    <w:p w14:paraId="486BD2B4" w14:textId="0460C30D" w:rsidR="003C6F07" w:rsidRDefault="003C6F07" w:rsidP="003C6F07">
      <w:pPr>
        <w:autoSpaceDE w:val="0"/>
        <w:autoSpaceDN w:val="0"/>
        <w:rPr>
          <w:rFonts w:ascii="Arial" w:hAnsi="Arial" w:cs="Arial"/>
          <w:b/>
          <w:bCs/>
        </w:rPr>
      </w:pPr>
      <w:r w:rsidRPr="00747BAB">
        <w:rPr>
          <w:rFonts w:ascii="Arial" w:hAnsi="Arial" w:cs="Arial"/>
          <w:b/>
          <w:bCs/>
        </w:rPr>
        <w:t>35.</w:t>
      </w:r>
      <w:r w:rsidR="004E180A">
        <w:rPr>
          <w:rFonts w:ascii="Arial" w:hAnsi="Arial" w:cs="Arial"/>
          <w:b/>
          <w:bCs/>
        </w:rPr>
        <w:t>8</w:t>
      </w:r>
      <w:r w:rsidRPr="00747BAB">
        <w:rPr>
          <w:rFonts w:ascii="Arial" w:hAnsi="Arial" w:cs="Arial"/>
          <w:b/>
          <w:bCs/>
        </w:rPr>
        <w:t>.</w:t>
      </w:r>
      <w:r>
        <w:rPr>
          <w:rFonts w:ascii="Arial" w:hAnsi="Arial" w:cs="Arial"/>
          <w:b/>
          <w:bCs/>
        </w:rPr>
        <w:t>4</w:t>
      </w:r>
      <w:r w:rsidRPr="00747BAB">
        <w:rPr>
          <w:rFonts w:ascii="Arial" w:hAnsi="Arial" w:cs="Arial"/>
          <w:b/>
          <w:bCs/>
        </w:rPr>
        <w:t xml:space="preserve"> </w:t>
      </w:r>
      <w:r w:rsidRPr="00BD2EB9">
        <w:rPr>
          <w:rFonts w:ascii="Calibri" w:hAnsi="Calibri" w:cs="Calibri"/>
          <w:b/>
          <w:bCs/>
        </w:rPr>
        <w:t>﻿</w:t>
      </w:r>
      <w:r w:rsidRPr="00BD2EB9">
        <w:rPr>
          <w:rFonts w:ascii="Arial" w:hAnsi="Arial" w:cs="Arial"/>
          <w:b/>
          <w:bCs/>
        </w:rPr>
        <w:t>Channel access rules for restricted TWT service periods</w:t>
      </w:r>
    </w:p>
    <w:p w14:paraId="6B7F1D3A" w14:textId="3579B7BB" w:rsidR="003C6F07" w:rsidRPr="00D47ED1" w:rsidRDefault="003C6F07" w:rsidP="003C6F07">
      <w:pPr>
        <w:autoSpaceDE w:val="0"/>
        <w:autoSpaceDN w:val="0"/>
        <w:rPr>
          <w:rFonts w:ascii="Arial" w:hAnsi="Arial" w:cs="Arial"/>
          <w:b/>
          <w:bCs/>
          <w:sz w:val="22"/>
          <w:szCs w:val="22"/>
        </w:rPr>
      </w:pPr>
      <w:r w:rsidRPr="00747BAB">
        <w:rPr>
          <w:rFonts w:ascii="Arial" w:hAnsi="Arial" w:cs="Arial"/>
          <w:b/>
          <w:bCs/>
        </w:rPr>
        <w:t>35.</w:t>
      </w:r>
      <w:r w:rsidR="004E180A">
        <w:rPr>
          <w:rFonts w:ascii="Arial" w:hAnsi="Arial" w:cs="Arial"/>
          <w:b/>
          <w:bCs/>
        </w:rPr>
        <w:t>8</w:t>
      </w:r>
      <w:r w:rsidRPr="00747BAB">
        <w:rPr>
          <w:rFonts w:ascii="Arial" w:hAnsi="Arial" w:cs="Arial"/>
          <w:b/>
          <w:bCs/>
        </w:rPr>
        <w:t>.</w:t>
      </w:r>
      <w:r w:rsidR="004E180A">
        <w:rPr>
          <w:rFonts w:ascii="Arial" w:hAnsi="Arial" w:cs="Arial"/>
          <w:b/>
          <w:bCs/>
        </w:rPr>
        <w:t>4</w:t>
      </w:r>
      <w:r>
        <w:rPr>
          <w:rFonts w:ascii="Arial" w:hAnsi="Arial" w:cs="Arial"/>
          <w:b/>
          <w:bCs/>
        </w:rPr>
        <w:t>.1</w:t>
      </w:r>
      <w:r w:rsidRPr="00747BAB">
        <w:rPr>
          <w:rFonts w:ascii="Arial" w:hAnsi="Arial" w:cs="Arial"/>
          <w:b/>
          <w:bCs/>
        </w:rPr>
        <w:t xml:space="preserve"> </w:t>
      </w:r>
      <w:r w:rsidRPr="00BD2EB9">
        <w:rPr>
          <w:rFonts w:ascii="Calibri" w:hAnsi="Calibri" w:cs="Calibri"/>
          <w:b/>
          <w:bCs/>
        </w:rPr>
        <w:t>﻿</w:t>
      </w:r>
      <w:r w:rsidR="004E180A" w:rsidRPr="004E180A">
        <w:t xml:space="preserve"> </w:t>
      </w:r>
      <w:r w:rsidR="004E180A" w:rsidRPr="004E180A">
        <w:rPr>
          <w:rFonts w:ascii="Calibri" w:hAnsi="Calibri" w:cs="Calibri"/>
          <w:b/>
          <w:bCs/>
        </w:rPr>
        <w:t>﻿</w:t>
      </w:r>
      <w:r w:rsidR="004E180A" w:rsidRPr="004E180A">
        <w:rPr>
          <w:rFonts w:ascii="Arial" w:hAnsi="Arial" w:cs="Arial"/>
          <w:b/>
          <w:bCs/>
        </w:rPr>
        <w:t>TXOP rules for r-TWT SPs</w:t>
      </w:r>
    </w:p>
    <w:p w14:paraId="0691321C" w14:textId="77777777" w:rsidR="003C6F07" w:rsidRDefault="003C6F07" w:rsidP="003C6F07">
      <w:pPr>
        <w:autoSpaceDE w:val="0"/>
        <w:autoSpaceDN w:val="0"/>
        <w:rPr>
          <w:b/>
          <w:i/>
          <w:iCs/>
        </w:rPr>
      </w:pPr>
      <w:r w:rsidRPr="00BD2EB9">
        <w:rPr>
          <w:b/>
          <w:i/>
          <w:iCs/>
          <w:highlight w:val="yellow"/>
        </w:rPr>
        <w:t xml:space="preserve">TGbe editor: Please </w:t>
      </w:r>
      <w:r w:rsidRPr="00D47ED1">
        <w:rPr>
          <w:b/>
          <w:i/>
          <w:iCs/>
          <w:highlight w:val="yellow"/>
        </w:rPr>
        <w:t xml:space="preserve">change the first paragraph </w:t>
      </w:r>
      <w:r w:rsidRPr="00D47ED1">
        <w:rPr>
          <w:rFonts w:ascii="Calibri" w:hAnsi="Calibri" w:cs="Calibri"/>
          <w:b/>
          <w:i/>
          <w:iCs/>
          <w:highlight w:val="yellow"/>
        </w:rPr>
        <w:t>﻿</w:t>
      </w:r>
      <w:r w:rsidRPr="00D47ED1">
        <w:rPr>
          <w:b/>
          <w:i/>
          <w:iCs/>
          <w:highlight w:val="yellow"/>
        </w:rPr>
        <w:t>(A non-AP EHT STA with…) as follows:</w:t>
      </w:r>
    </w:p>
    <w:p w14:paraId="53FA5627" w14:textId="4BEBD1F4" w:rsidR="00242B15" w:rsidRPr="00C95FD1" w:rsidRDefault="003C6F07" w:rsidP="00337D52">
      <w:pPr>
        <w:autoSpaceDE w:val="0"/>
        <w:autoSpaceDN w:val="0"/>
        <w:rPr>
          <w:rFonts w:eastAsiaTheme="minorEastAsia"/>
          <w:sz w:val="21"/>
          <w:szCs w:val="21"/>
        </w:rPr>
      </w:pPr>
      <w:r w:rsidRPr="00BD2EB9">
        <w:rPr>
          <w:rFonts w:ascii="Calibri" w:hAnsi="Calibri" w:cs="Calibri"/>
          <w:bCs/>
          <w:sz w:val="18"/>
          <w:szCs w:val="18"/>
        </w:rPr>
        <w:t>﻿</w:t>
      </w:r>
      <w:r w:rsidRPr="00C95FD1">
        <w:rPr>
          <w:bCs/>
        </w:rPr>
        <w:t xml:space="preserve">A non-AP EHT STA with dot11RestrictedTWTOptionImplemented set to true as a TXOP holder shall ensure the TXOP ends before the start </w:t>
      </w:r>
      <w:r w:rsidR="004E180A">
        <w:rPr>
          <w:bCs/>
        </w:rPr>
        <w:t xml:space="preserve">time </w:t>
      </w:r>
      <w:r w:rsidRPr="00C95FD1">
        <w:rPr>
          <w:bCs/>
        </w:rPr>
        <w:t>of any</w:t>
      </w:r>
      <w:r w:rsidR="00BE1912" w:rsidRPr="00C95FD1">
        <w:rPr>
          <w:bCs/>
          <w:color w:val="0070C0"/>
          <w:u w:val="single"/>
        </w:rPr>
        <w:t xml:space="preserve"> </w:t>
      </w:r>
      <w:ins w:id="26" w:author="Muhammad Kumail Haider" w:date="2021-12-06T16:45:00Z">
        <w:r w:rsidR="00BE1912" w:rsidRPr="00C95FD1">
          <w:rPr>
            <w:bCs/>
            <w:color w:val="0070C0"/>
            <w:u w:val="single"/>
          </w:rPr>
          <w:t>active</w:t>
        </w:r>
      </w:ins>
      <w:r w:rsidRPr="00C95FD1">
        <w:rPr>
          <w:bCs/>
        </w:rPr>
        <w:t xml:space="preserve"> </w:t>
      </w:r>
      <w:r w:rsidR="004E180A">
        <w:rPr>
          <w:bCs/>
        </w:rPr>
        <w:t>r-</w:t>
      </w:r>
      <w:r w:rsidRPr="00C95FD1">
        <w:rPr>
          <w:bCs/>
        </w:rPr>
        <w:t xml:space="preserve">TWT </w:t>
      </w:r>
      <w:r w:rsidR="004E180A">
        <w:rPr>
          <w:bCs/>
        </w:rPr>
        <w:t>SPs</w:t>
      </w:r>
      <w:r w:rsidRPr="00C95FD1">
        <w:rPr>
          <w:bCs/>
        </w:rPr>
        <w:t xml:space="preserve"> </w:t>
      </w:r>
      <w:r w:rsidR="004E180A">
        <w:rPr>
          <w:bCs/>
        </w:rPr>
        <w:t>advertised by the associated AP</w:t>
      </w:r>
      <w:r w:rsidRPr="00C95FD1">
        <w:rPr>
          <w:bCs/>
        </w:rPr>
        <w:t>.</w:t>
      </w:r>
      <w:ins w:id="27" w:author="Muhammad Kumail Haider" w:date="2021-12-06T17:40:00Z">
        <w:r w:rsidR="00BD4F28" w:rsidRPr="00C95FD1">
          <w:rPr>
            <w:bCs/>
          </w:rPr>
          <w:t xml:space="preserve"> (#4156)</w:t>
        </w:r>
      </w:ins>
      <w:r w:rsidR="00C41413" w:rsidRPr="00C95FD1">
        <w:rPr>
          <w:bCs/>
        </w:rPr>
        <w:t xml:space="preserve"> </w:t>
      </w:r>
      <w:r w:rsidR="00C41413" w:rsidRPr="001123F3">
        <w:rPr>
          <w:bCs/>
          <w:color w:val="0070C0"/>
          <w:u w:val="single"/>
        </w:rPr>
        <w:t>The active r</w:t>
      </w:r>
      <w:r w:rsidR="004E180A" w:rsidRPr="001123F3">
        <w:rPr>
          <w:bCs/>
          <w:color w:val="0070C0"/>
          <w:u w:val="single"/>
        </w:rPr>
        <w:t>-</w:t>
      </w:r>
      <w:r w:rsidR="00C41413" w:rsidRPr="001123F3">
        <w:rPr>
          <w:bCs/>
          <w:color w:val="0070C0"/>
          <w:u w:val="single"/>
        </w:rPr>
        <w:t>TWT SPs are advertised by the r-TWT scheduling AP as specified in 35.</w:t>
      </w:r>
      <w:r w:rsidR="004E180A" w:rsidRPr="001123F3">
        <w:rPr>
          <w:bCs/>
          <w:color w:val="0070C0"/>
          <w:u w:val="single"/>
        </w:rPr>
        <w:t>8</w:t>
      </w:r>
      <w:r w:rsidR="00C41413" w:rsidRPr="001123F3">
        <w:rPr>
          <w:bCs/>
          <w:color w:val="0070C0"/>
          <w:u w:val="single"/>
        </w:rPr>
        <w:t>.3 (</w:t>
      </w:r>
      <w:r w:rsidR="00F314EF" w:rsidRPr="00F314EF">
        <w:rPr>
          <w:color w:val="0070C0"/>
          <w:u w:val="single"/>
        </w:rPr>
        <w:t>r-TWT service periods announcement</w:t>
      </w:r>
      <w:proofErr w:type="gramStart"/>
      <w:r w:rsidR="00C41413" w:rsidRPr="001123F3">
        <w:rPr>
          <w:bCs/>
          <w:color w:val="0070C0"/>
          <w:u w:val="single"/>
        </w:rPr>
        <w:t>).</w:t>
      </w:r>
      <w:r w:rsidR="00C41413" w:rsidRPr="001123F3">
        <w:rPr>
          <w:bCs/>
          <w:color w:val="0070C0"/>
        </w:rPr>
        <w:t>(</w:t>
      </w:r>
      <w:proofErr w:type="gramEnd"/>
      <w:r w:rsidR="00C41413" w:rsidRPr="001123F3">
        <w:rPr>
          <w:bCs/>
          <w:color w:val="0070C0"/>
        </w:rPr>
        <w:t>#6948)</w:t>
      </w:r>
    </w:p>
    <w:sectPr w:rsidR="00242B15" w:rsidRPr="00C95FD1" w:rsidSect="00996772">
      <w:headerReference w:type="default" r:id="rId12"/>
      <w:footerReference w:type="default" r:id="rId13"/>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Muhammad Kumail Haider" w:date="2022-02-11T11:10:00Z" w:initials="MKH">
    <w:p w14:paraId="09A58A25" w14:textId="0AB55998" w:rsidR="009B565C" w:rsidRDefault="009B565C">
      <w:pPr>
        <w:pStyle w:val="CommentText"/>
      </w:pPr>
      <w:r>
        <w:rPr>
          <w:rStyle w:val="CommentReference"/>
        </w:rPr>
        <w:annotationRef/>
      </w:r>
      <w:r w:rsidR="004353FC" w:rsidRPr="006243A1">
        <w:rPr>
          <w:rFonts w:eastAsia="SimSun" w:cs="Arial"/>
          <w:noProof/>
          <w:sz w:val="22"/>
          <w:szCs w:val="22"/>
          <w:lang w:eastAsia="en-US"/>
        </w:rPr>
        <w:object w:dxaOrig="6900" w:dyaOrig="1920" w14:anchorId="7D6DE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4.2pt;height:73.15pt;mso-width-percent:0;mso-height-percent:0;mso-width-percent:0;mso-height-percent:0">
            <v:imagedata r:id="rId1" o:title=""/>
          </v:shape>
          <o:OLEObject Type="Embed" ProgID="Visio.Drawing.15" ShapeID="_x0000_i1025" DrawAspect="Content" ObjectID="_1707647659" r:id="rId2"/>
        </w:object>
      </w:r>
      <w:r>
        <w:rPr>
          <w:rFonts w:eastAsia="SimSun" w:cs="Arial"/>
          <w:noProof/>
          <w:sz w:val="22"/>
          <w:szCs w:val="22"/>
          <w:lang w:eastAsia="en-US"/>
        </w:rPr>
        <w:t>Existing figure</w:t>
      </w:r>
    </w:p>
  </w:comment>
  <w:comment w:id="23" w:author="Chunyu Hu" w:date="2022-02-11T14:53:00Z" w:initials="CH">
    <w:p w14:paraId="03830BB1" w14:textId="24C34A18" w:rsidR="0055555C" w:rsidRDefault="0055555C">
      <w:pPr>
        <w:pStyle w:val="CommentText"/>
      </w:pPr>
      <w:r>
        <w:rPr>
          <w:rStyle w:val="CommentReference"/>
        </w:rPr>
        <w:annotationRef/>
      </w:r>
      <w:r>
        <w:t xml:space="preserve">This </w:t>
      </w:r>
      <w:r w:rsidR="002F7C21">
        <w:t>sentence is moved to Table 9-339a for subfield value 2, with some editorial modifications to merge the text.</w:t>
      </w:r>
      <w:r>
        <w:t xml:space="preserve"> </w:t>
      </w:r>
    </w:p>
  </w:comment>
  <w:comment w:id="24" w:author="Muhammad Kumail Haider" w:date="2022-02-11T15:26:00Z" w:initials="MKH">
    <w:p w14:paraId="56E5257B" w14:textId="4799E625" w:rsidR="006D2345" w:rsidRDefault="006D2345">
      <w:pPr>
        <w:pStyle w:val="CommentText"/>
      </w:pPr>
      <w:r>
        <w:rPr>
          <w:rStyle w:val="CommentReference"/>
        </w:rPr>
        <w:annotationRef/>
      </w:r>
      <w:r>
        <w:t xml:space="preserve">This sentence is also modified for the new Rrestricted TWT Schedule Info subfield, while keeping the same requirement about Negotiation Type subfield.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A58A25" w15:done="0"/>
  <w15:commentEx w15:paraId="03830BB1" w15:done="0"/>
  <w15:commentEx w15:paraId="56E525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C2A5" w16cex:dateUtc="2022-02-11T19:10:00Z"/>
  <w16cex:commentExtensible w16cex:durableId="25B0F706" w16cex:dateUtc="2022-02-11T22:53:00Z"/>
  <w16cex:commentExtensible w16cex:durableId="25B0FEA0" w16cex:dateUtc="2022-02-11T2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A58A25" w16cid:durableId="25B0C2A5"/>
  <w16cid:commentId w16cid:paraId="03830BB1" w16cid:durableId="25B0F706"/>
  <w16cid:commentId w16cid:paraId="56E5257B" w16cid:durableId="25B0FE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2611A" w14:textId="77777777" w:rsidR="004353FC" w:rsidRDefault="004353FC" w:rsidP="00747EF6">
      <w:r>
        <w:separator/>
      </w:r>
    </w:p>
  </w:endnote>
  <w:endnote w:type="continuationSeparator" w:id="0">
    <w:p w14:paraId="4C8FCB7E" w14:textId="77777777" w:rsidR="004353FC" w:rsidRDefault="004353FC"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535AEF8C" w:rsidR="00C13211" w:rsidRDefault="004353FC" w:rsidP="00747EF6">
    <w:pPr>
      <w:pStyle w:val="Footer"/>
    </w:pPr>
    <w:r>
      <w:fldChar w:fldCharType="begin"/>
    </w:r>
    <w:r>
      <w:instrText xml:space="preserve"> SUBJECT  \* MERGEFORMAT </w:instrText>
    </w:r>
    <w:r>
      <w:fldChar w:fldCharType="separate"/>
    </w:r>
    <w:r w:rsidR="00A22606">
      <w:t>Submission</w:t>
    </w:r>
    <w:r>
      <w:fldChar w:fldCharType="end"/>
    </w:r>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B31B69">
      <w:t xml:space="preserve">Chunyu Hu </w:t>
    </w:r>
    <w:r w:rsidR="00ED1D28">
      <w:t xml:space="preserve">etc. </w:t>
    </w:r>
    <w:r w:rsidR="00B31B69">
      <w:t>(</w:t>
    </w:r>
    <w:r w:rsidR="00ED1D28">
      <w:t>Meta</w:t>
    </w:r>
    <w:r w:rsidR="00B31B69">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BD63" w14:textId="77777777" w:rsidR="004353FC" w:rsidRDefault="004353FC" w:rsidP="00747EF6">
      <w:r>
        <w:separator/>
      </w:r>
    </w:p>
  </w:footnote>
  <w:footnote w:type="continuationSeparator" w:id="0">
    <w:p w14:paraId="1C058115" w14:textId="77777777" w:rsidR="004353FC" w:rsidRDefault="004353FC"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162465DD" w:rsidR="00C13211" w:rsidRDefault="0029642A" w:rsidP="00747EF6">
    <w:pPr>
      <w:pStyle w:val="Header"/>
    </w:pPr>
    <w:r>
      <w:t>July</w:t>
    </w:r>
    <w:r w:rsidR="00C13211">
      <w:t xml:space="preserve"> 20</w:t>
    </w:r>
    <w:r w:rsidR="00A00A90">
      <w:t>2</w:t>
    </w:r>
    <w:r w:rsidR="00C54934">
      <w:t>1</w:t>
    </w:r>
    <w:r w:rsidR="00C13211">
      <w:tab/>
    </w:r>
    <w:r>
      <w:t xml:space="preserve">                                                 </w:t>
    </w:r>
    <w:r w:rsidR="004353FC">
      <w:fldChar w:fldCharType="begin"/>
    </w:r>
    <w:r w:rsidR="004353FC">
      <w:instrText xml:space="preserve"> TITLE  \* MERGEFORMAT </w:instrText>
    </w:r>
    <w:r w:rsidR="004353FC">
      <w:fldChar w:fldCharType="separate"/>
    </w:r>
    <w:r w:rsidR="00384158">
      <w:t>doc.: IEEE 802.11-2</w:t>
    </w:r>
    <w:r w:rsidR="00C54934">
      <w:t>1</w:t>
    </w:r>
    <w:r>
      <w:t>/1147</w:t>
    </w:r>
    <w:r w:rsidR="00384158">
      <w:t>r</w:t>
    </w:r>
    <w:r w:rsidR="001123F3">
      <w:t>6</w:t>
    </w:r>
    <w:r w:rsidR="004353F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35E9B"/>
    <w:multiLevelType w:val="hybridMultilevel"/>
    <w:tmpl w:val="438A9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B5506"/>
    <w:multiLevelType w:val="hybridMultilevel"/>
    <w:tmpl w:val="F678EC2A"/>
    <w:lvl w:ilvl="0" w:tplc="57F6DB5C">
      <w:start w:val="35"/>
      <w:numFmt w:val="bullet"/>
      <w:lvlText w:val="-"/>
      <w:lvlJc w:val="left"/>
      <w:pPr>
        <w:ind w:left="1080" w:hanging="360"/>
      </w:pPr>
      <w:rPr>
        <w:rFonts w:ascii="Times New Roman" w:eastAsia="Malgun Gothic"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4233E5"/>
    <w:multiLevelType w:val="hybridMultilevel"/>
    <w:tmpl w:val="5DE6A8E8"/>
    <w:lvl w:ilvl="0" w:tplc="640A4DFE">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02C1B"/>
    <w:multiLevelType w:val="hybridMultilevel"/>
    <w:tmpl w:val="8370C19C"/>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B41FE9"/>
    <w:multiLevelType w:val="hybridMultilevel"/>
    <w:tmpl w:val="C96A9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7D17EE"/>
    <w:multiLevelType w:val="hybridMultilevel"/>
    <w:tmpl w:val="928A1BB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3"/>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8"/>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10"/>
  </w:num>
  <w:num w:numId="12">
    <w:abstractNumId w:val="2"/>
  </w:num>
  <w:num w:numId="13">
    <w:abstractNumId w:val="6"/>
  </w:num>
  <w:num w:numId="14">
    <w:abstractNumId w:val="11"/>
  </w:num>
  <w:num w:numId="15">
    <w:abstractNumId w:val="4"/>
  </w:num>
  <w:num w:numId="16">
    <w:abstractNumId w:val="5"/>
  </w:num>
  <w:num w:numId="17">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6454"/>
    <w:rsid w:val="0000673D"/>
    <w:rsid w:val="000067AA"/>
    <w:rsid w:val="0000684E"/>
    <w:rsid w:val="00006DBB"/>
    <w:rsid w:val="0000743C"/>
    <w:rsid w:val="0001027F"/>
    <w:rsid w:val="000128DD"/>
    <w:rsid w:val="00013C70"/>
    <w:rsid w:val="00013D75"/>
    <w:rsid w:val="00013F87"/>
    <w:rsid w:val="00014031"/>
    <w:rsid w:val="000142B6"/>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DEB"/>
    <w:rsid w:val="00026CCF"/>
    <w:rsid w:val="00027D05"/>
    <w:rsid w:val="00031E68"/>
    <w:rsid w:val="000324AB"/>
    <w:rsid w:val="000330F2"/>
    <w:rsid w:val="00033648"/>
    <w:rsid w:val="00033B0A"/>
    <w:rsid w:val="00034575"/>
    <w:rsid w:val="00034C76"/>
    <w:rsid w:val="00034E6F"/>
    <w:rsid w:val="000353B5"/>
    <w:rsid w:val="000358B3"/>
    <w:rsid w:val="00035DE0"/>
    <w:rsid w:val="00036B82"/>
    <w:rsid w:val="00037AD9"/>
    <w:rsid w:val="00037B1A"/>
    <w:rsid w:val="000405C4"/>
    <w:rsid w:val="00040C4A"/>
    <w:rsid w:val="00040F76"/>
    <w:rsid w:val="00042959"/>
    <w:rsid w:val="000438C6"/>
    <w:rsid w:val="00044DC0"/>
    <w:rsid w:val="00047717"/>
    <w:rsid w:val="000478EE"/>
    <w:rsid w:val="000479A5"/>
    <w:rsid w:val="0005210D"/>
    <w:rsid w:val="00052123"/>
    <w:rsid w:val="00053519"/>
    <w:rsid w:val="00054694"/>
    <w:rsid w:val="000567DA"/>
    <w:rsid w:val="0005688B"/>
    <w:rsid w:val="00056A8E"/>
    <w:rsid w:val="00056F9D"/>
    <w:rsid w:val="00057CB8"/>
    <w:rsid w:val="00060630"/>
    <w:rsid w:val="000642FC"/>
    <w:rsid w:val="0006469A"/>
    <w:rsid w:val="00065581"/>
    <w:rsid w:val="00066421"/>
    <w:rsid w:val="0006732A"/>
    <w:rsid w:val="00070ABB"/>
    <w:rsid w:val="00071971"/>
    <w:rsid w:val="000719FF"/>
    <w:rsid w:val="00072D2A"/>
    <w:rsid w:val="00073BB4"/>
    <w:rsid w:val="000748DF"/>
    <w:rsid w:val="00074C21"/>
    <w:rsid w:val="000751BD"/>
    <w:rsid w:val="00075C3C"/>
    <w:rsid w:val="00075E1E"/>
    <w:rsid w:val="00076678"/>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2AD0"/>
    <w:rsid w:val="00093AD2"/>
    <w:rsid w:val="00094FFA"/>
    <w:rsid w:val="0009537C"/>
    <w:rsid w:val="0009661D"/>
    <w:rsid w:val="00096697"/>
    <w:rsid w:val="00096798"/>
    <w:rsid w:val="00096AD9"/>
    <w:rsid w:val="0009713F"/>
    <w:rsid w:val="0009745C"/>
    <w:rsid w:val="000978DA"/>
    <w:rsid w:val="000A0442"/>
    <w:rsid w:val="000A1C31"/>
    <w:rsid w:val="000A1F25"/>
    <w:rsid w:val="000A20FE"/>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4C3"/>
    <w:rsid w:val="000B37F9"/>
    <w:rsid w:val="000B50F5"/>
    <w:rsid w:val="000B59FE"/>
    <w:rsid w:val="000B62EE"/>
    <w:rsid w:val="000C061F"/>
    <w:rsid w:val="000C1B23"/>
    <w:rsid w:val="000C1B3F"/>
    <w:rsid w:val="000C2C7A"/>
    <w:rsid w:val="000C3193"/>
    <w:rsid w:val="000C44F4"/>
    <w:rsid w:val="000C4D43"/>
    <w:rsid w:val="000C54F3"/>
    <w:rsid w:val="000C5600"/>
    <w:rsid w:val="000C5C01"/>
    <w:rsid w:val="000C6A2F"/>
    <w:rsid w:val="000C6EBA"/>
    <w:rsid w:val="000C7A83"/>
    <w:rsid w:val="000D0ABF"/>
    <w:rsid w:val="000D0AC2"/>
    <w:rsid w:val="000D174A"/>
    <w:rsid w:val="000D1AD4"/>
    <w:rsid w:val="000D276A"/>
    <w:rsid w:val="000D2F1B"/>
    <w:rsid w:val="000D34F7"/>
    <w:rsid w:val="000D4A8F"/>
    <w:rsid w:val="000D531E"/>
    <w:rsid w:val="000D56C7"/>
    <w:rsid w:val="000D5D00"/>
    <w:rsid w:val="000D5EBD"/>
    <w:rsid w:val="000D674F"/>
    <w:rsid w:val="000D698B"/>
    <w:rsid w:val="000D7CED"/>
    <w:rsid w:val="000E0494"/>
    <w:rsid w:val="000E1C37"/>
    <w:rsid w:val="000E1D7B"/>
    <w:rsid w:val="000E282B"/>
    <w:rsid w:val="000E2D96"/>
    <w:rsid w:val="000E344A"/>
    <w:rsid w:val="000E40CD"/>
    <w:rsid w:val="000E4B82"/>
    <w:rsid w:val="000E4D13"/>
    <w:rsid w:val="000E4EA0"/>
    <w:rsid w:val="000E61E4"/>
    <w:rsid w:val="000E6539"/>
    <w:rsid w:val="000E6771"/>
    <w:rsid w:val="000E68FE"/>
    <w:rsid w:val="000E70CA"/>
    <w:rsid w:val="000E720C"/>
    <w:rsid w:val="000E752D"/>
    <w:rsid w:val="000F0E62"/>
    <w:rsid w:val="000F143D"/>
    <w:rsid w:val="000F1F75"/>
    <w:rsid w:val="000F238C"/>
    <w:rsid w:val="000F2F7D"/>
    <w:rsid w:val="000F3757"/>
    <w:rsid w:val="000F4937"/>
    <w:rsid w:val="000F5088"/>
    <w:rsid w:val="000F685B"/>
    <w:rsid w:val="000F6BB9"/>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0B6"/>
    <w:rsid w:val="001123F3"/>
    <w:rsid w:val="00112801"/>
    <w:rsid w:val="00112C6A"/>
    <w:rsid w:val="00112DE9"/>
    <w:rsid w:val="00112DED"/>
    <w:rsid w:val="00113B5F"/>
    <w:rsid w:val="00114041"/>
    <w:rsid w:val="00114B35"/>
    <w:rsid w:val="00114E60"/>
    <w:rsid w:val="00114FCA"/>
    <w:rsid w:val="0011543D"/>
    <w:rsid w:val="00115A75"/>
    <w:rsid w:val="00115B7B"/>
    <w:rsid w:val="00115C77"/>
    <w:rsid w:val="00117299"/>
    <w:rsid w:val="001178F1"/>
    <w:rsid w:val="00120298"/>
    <w:rsid w:val="00120BD6"/>
    <w:rsid w:val="001215C0"/>
    <w:rsid w:val="00122191"/>
    <w:rsid w:val="00122D51"/>
    <w:rsid w:val="00123FFD"/>
    <w:rsid w:val="00126052"/>
    <w:rsid w:val="00126E42"/>
    <w:rsid w:val="001274A8"/>
    <w:rsid w:val="001275D7"/>
    <w:rsid w:val="00127723"/>
    <w:rsid w:val="00130101"/>
    <w:rsid w:val="001323DB"/>
    <w:rsid w:val="001337FD"/>
    <w:rsid w:val="00134114"/>
    <w:rsid w:val="00134965"/>
    <w:rsid w:val="00135032"/>
    <w:rsid w:val="0013535C"/>
    <w:rsid w:val="0013545E"/>
    <w:rsid w:val="00135B4B"/>
    <w:rsid w:val="001362ED"/>
    <w:rsid w:val="00136635"/>
    <w:rsid w:val="0013699E"/>
    <w:rsid w:val="00136C12"/>
    <w:rsid w:val="00137170"/>
    <w:rsid w:val="00137C02"/>
    <w:rsid w:val="00141AAC"/>
    <w:rsid w:val="001420E5"/>
    <w:rsid w:val="00142A63"/>
    <w:rsid w:val="00143D77"/>
    <w:rsid w:val="00143D7A"/>
    <w:rsid w:val="00144581"/>
    <w:rsid w:val="001448D8"/>
    <w:rsid w:val="001449D1"/>
    <w:rsid w:val="00144CBD"/>
    <w:rsid w:val="001450BB"/>
    <w:rsid w:val="001454C0"/>
    <w:rsid w:val="0014575A"/>
    <w:rsid w:val="001459E7"/>
    <w:rsid w:val="00145C98"/>
    <w:rsid w:val="00146D19"/>
    <w:rsid w:val="00150F68"/>
    <w:rsid w:val="00151729"/>
    <w:rsid w:val="00151BBE"/>
    <w:rsid w:val="00151F98"/>
    <w:rsid w:val="001523EB"/>
    <w:rsid w:val="00154791"/>
    <w:rsid w:val="00154B26"/>
    <w:rsid w:val="00154B27"/>
    <w:rsid w:val="001557CB"/>
    <w:rsid w:val="001559BB"/>
    <w:rsid w:val="001559F2"/>
    <w:rsid w:val="00156C4B"/>
    <w:rsid w:val="00156E0D"/>
    <w:rsid w:val="0016428D"/>
    <w:rsid w:val="00164A99"/>
    <w:rsid w:val="00165BE6"/>
    <w:rsid w:val="00166ACE"/>
    <w:rsid w:val="00170292"/>
    <w:rsid w:val="00170402"/>
    <w:rsid w:val="00170D6D"/>
    <w:rsid w:val="00171E9D"/>
    <w:rsid w:val="00172489"/>
    <w:rsid w:val="00172DD9"/>
    <w:rsid w:val="001738FD"/>
    <w:rsid w:val="00173B42"/>
    <w:rsid w:val="001755EA"/>
    <w:rsid w:val="00175CDF"/>
    <w:rsid w:val="00176480"/>
    <w:rsid w:val="0017659B"/>
    <w:rsid w:val="00176A0F"/>
    <w:rsid w:val="00176BC6"/>
    <w:rsid w:val="0017714B"/>
    <w:rsid w:val="001775A9"/>
    <w:rsid w:val="00177BCE"/>
    <w:rsid w:val="001812B0"/>
    <w:rsid w:val="00181423"/>
    <w:rsid w:val="0018155A"/>
    <w:rsid w:val="001832FC"/>
    <w:rsid w:val="001835DC"/>
    <w:rsid w:val="00183698"/>
    <w:rsid w:val="00183803"/>
    <w:rsid w:val="00183E87"/>
    <w:rsid w:val="00183F4C"/>
    <w:rsid w:val="0018424E"/>
    <w:rsid w:val="0018515C"/>
    <w:rsid w:val="0018577E"/>
    <w:rsid w:val="001869E8"/>
    <w:rsid w:val="00187129"/>
    <w:rsid w:val="00190817"/>
    <w:rsid w:val="00190826"/>
    <w:rsid w:val="0019164F"/>
    <w:rsid w:val="0019263A"/>
    <w:rsid w:val="00192C6E"/>
    <w:rsid w:val="00193C39"/>
    <w:rsid w:val="001943F7"/>
    <w:rsid w:val="00197B92"/>
    <w:rsid w:val="001A0CEC"/>
    <w:rsid w:val="001A0EDB"/>
    <w:rsid w:val="001A100B"/>
    <w:rsid w:val="001A1B7C"/>
    <w:rsid w:val="001A1F3C"/>
    <w:rsid w:val="001A2240"/>
    <w:rsid w:val="001A2687"/>
    <w:rsid w:val="001A2CDE"/>
    <w:rsid w:val="001A5B92"/>
    <w:rsid w:val="001A5F67"/>
    <w:rsid w:val="001A77FD"/>
    <w:rsid w:val="001B0001"/>
    <w:rsid w:val="001B05CC"/>
    <w:rsid w:val="001B0800"/>
    <w:rsid w:val="001B252D"/>
    <w:rsid w:val="001B2904"/>
    <w:rsid w:val="001B2E95"/>
    <w:rsid w:val="001B3898"/>
    <w:rsid w:val="001B3B76"/>
    <w:rsid w:val="001B4DD8"/>
    <w:rsid w:val="001B63BC"/>
    <w:rsid w:val="001B66E9"/>
    <w:rsid w:val="001B7137"/>
    <w:rsid w:val="001C3BF3"/>
    <w:rsid w:val="001C501D"/>
    <w:rsid w:val="001C5F55"/>
    <w:rsid w:val="001C64C4"/>
    <w:rsid w:val="001C695A"/>
    <w:rsid w:val="001C6CD8"/>
    <w:rsid w:val="001C78D9"/>
    <w:rsid w:val="001C7C2C"/>
    <w:rsid w:val="001C7CCE"/>
    <w:rsid w:val="001D00A2"/>
    <w:rsid w:val="001D15ED"/>
    <w:rsid w:val="001D1728"/>
    <w:rsid w:val="001D1E9E"/>
    <w:rsid w:val="001D2A6C"/>
    <w:rsid w:val="001D328B"/>
    <w:rsid w:val="001D3CA6"/>
    <w:rsid w:val="001D4A93"/>
    <w:rsid w:val="001D4B9E"/>
    <w:rsid w:val="001D5442"/>
    <w:rsid w:val="001D5F28"/>
    <w:rsid w:val="001D63E1"/>
    <w:rsid w:val="001D7529"/>
    <w:rsid w:val="001D7948"/>
    <w:rsid w:val="001D7EDC"/>
    <w:rsid w:val="001E0946"/>
    <w:rsid w:val="001E1001"/>
    <w:rsid w:val="001E15F8"/>
    <w:rsid w:val="001E199E"/>
    <w:rsid w:val="001E1C8D"/>
    <w:rsid w:val="001E32FA"/>
    <w:rsid w:val="001E349E"/>
    <w:rsid w:val="001E4DFC"/>
    <w:rsid w:val="001E5F72"/>
    <w:rsid w:val="001E6267"/>
    <w:rsid w:val="001E71FC"/>
    <w:rsid w:val="001E79A4"/>
    <w:rsid w:val="001E7C32"/>
    <w:rsid w:val="001F0210"/>
    <w:rsid w:val="001F0891"/>
    <w:rsid w:val="001F10F7"/>
    <w:rsid w:val="001F130D"/>
    <w:rsid w:val="001F13CA"/>
    <w:rsid w:val="001F1570"/>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31C9"/>
    <w:rsid w:val="002035EE"/>
    <w:rsid w:val="0020462A"/>
    <w:rsid w:val="002046A1"/>
    <w:rsid w:val="00204ED8"/>
    <w:rsid w:val="0020501A"/>
    <w:rsid w:val="00205B75"/>
    <w:rsid w:val="002063EC"/>
    <w:rsid w:val="00206C7A"/>
    <w:rsid w:val="00206D24"/>
    <w:rsid w:val="00207711"/>
    <w:rsid w:val="00210DDD"/>
    <w:rsid w:val="00211E68"/>
    <w:rsid w:val="002125D6"/>
    <w:rsid w:val="00212D67"/>
    <w:rsid w:val="00212E2A"/>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A5A"/>
    <w:rsid w:val="00224D82"/>
    <w:rsid w:val="002251A9"/>
    <w:rsid w:val="00225436"/>
    <w:rsid w:val="00225508"/>
    <w:rsid w:val="00225570"/>
    <w:rsid w:val="0022571D"/>
    <w:rsid w:val="00226189"/>
    <w:rsid w:val="00231DFC"/>
    <w:rsid w:val="00231F3B"/>
    <w:rsid w:val="002323FE"/>
    <w:rsid w:val="00234C13"/>
    <w:rsid w:val="00235E0A"/>
    <w:rsid w:val="0023640E"/>
    <w:rsid w:val="002369FD"/>
    <w:rsid w:val="00236A7E"/>
    <w:rsid w:val="00236B86"/>
    <w:rsid w:val="0023760F"/>
    <w:rsid w:val="00237985"/>
    <w:rsid w:val="00240895"/>
    <w:rsid w:val="00240A06"/>
    <w:rsid w:val="00241AD7"/>
    <w:rsid w:val="002423A9"/>
    <w:rsid w:val="00242B15"/>
    <w:rsid w:val="00242E6F"/>
    <w:rsid w:val="00244690"/>
    <w:rsid w:val="002468C9"/>
    <w:rsid w:val="002470AC"/>
    <w:rsid w:val="0024720B"/>
    <w:rsid w:val="00247F01"/>
    <w:rsid w:val="00252D47"/>
    <w:rsid w:val="002532B0"/>
    <w:rsid w:val="0025375C"/>
    <w:rsid w:val="002537BF"/>
    <w:rsid w:val="002539AB"/>
    <w:rsid w:val="00254B26"/>
    <w:rsid w:val="00255A8B"/>
    <w:rsid w:val="00255DD9"/>
    <w:rsid w:val="00261FBA"/>
    <w:rsid w:val="00262D56"/>
    <w:rsid w:val="00263092"/>
    <w:rsid w:val="0026342D"/>
    <w:rsid w:val="0026408E"/>
    <w:rsid w:val="00264425"/>
    <w:rsid w:val="00264750"/>
    <w:rsid w:val="002662A5"/>
    <w:rsid w:val="002674D1"/>
    <w:rsid w:val="00270171"/>
    <w:rsid w:val="00270F98"/>
    <w:rsid w:val="0027248E"/>
    <w:rsid w:val="00272C37"/>
    <w:rsid w:val="00273257"/>
    <w:rsid w:val="00273F9F"/>
    <w:rsid w:val="00273FA9"/>
    <w:rsid w:val="00274A4A"/>
    <w:rsid w:val="00274AC2"/>
    <w:rsid w:val="002773F1"/>
    <w:rsid w:val="002774B2"/>
    <w:rsid w:val="00277F90"/>
    <w:rsid w:val="00280A1E"/>
    <w:rsid w:val="00281013"/>
    <w:rsid w:val="0028111E"/>
    <w:rsid w:val="00281648"/>
    <w:rsid w:val="00281A5D"/>
    <w:rsid w:val="00282053"/>
    <w:rsid w:val="00282EFB"/>
    <w:rsid w:val="002833DD"/>
    <w:rsid w:val="00283519"/>
    <w:rsid w:val="00283DAF"/>
    <w:rsid w:val="00284C5E"/>
    <w:rsid w:val="002852DB"/>
    <w:rsid w:val="00286903"/>
    <w:rsid w:val="00287B9F"/>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023"/>
    <w:rsid w:val="002A55B1"/>
    <w:rsid w:val="002A6181"/>
    <w:rsid w:val="002A7E7B"/>
    <w:rsid w:val="002B0983"/>
    <w:rsid w:val="002B1461"/>
    <w:rsid w:val="002B5901"/>
    <w:rsid w:val="002B5973"/>
    <w:rsid w:val="002B5B92"/>
    <w:rsid w:val="002C0E35"/>
    <w:rsid w:val="002C271D"/>
    <w:rsid w:val="002C2A2B"/>
    <w:rsid w:val="002C3D9B"/>
    <w:rsid w:val="002C49BB"/>
    <w:rsid w:val="002C49D8"/>
    <w:rsid w:val="002C4EC1"/>
    <w:rsid w:val="002C6B4F"/>
    <w:rsid w:val="002C6CFB"/>
    <w:rsid w:val="002C6F09"/>
    <w:rsid w:val="002C72E1"/>
    <w:rsid w:val="002D001B"/>
    <w:rsid w:val="002D152F"/>
    <w:rsid w:val="002D1D40"/>
    <w:rsid w:val="002D3073"/>
    <w:rsid w:val="002D3631"/>
    <w:rsid w:val="002D518F"/>
    <w:rsid w:val="002D5D5C"/>
    <w:rsid w:val="002D5FF2"/>
    <w:rsid w:val="002D6D45"/>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6778"/>
    <w:rsid w:val="002F7199"/>
    <w:rsid w:val="002F7C21"/>
    <w:rsid w:val="002F7D11"/>
    <w:rsid w:val="00300072"/>
    <w:rsid w:val="0030081B"/>
    <w:rsid w:val="00300978"/>
    <w:rsid w:val="003021B7"/>
    <w:rsid w:val="003024ED"/>
    <w:rsid w:val="0030268D"/>
    <w:rsid w:val="0030296B"/>
    <w:rsid w:val="003031A4"/>
    <w:rsid w:val="0030382C"/>
    <w:rsid w:val="003040C0"/>
    <w:rsid w:val="00305D12"/>
    <w:rsid w:val="00305D6E"/>
    <w:rsid w:val="00307037"/>
    <w:rsid w:val="0030771C"/>
    <w:rsid w:val="0030782E"/>
    <w:rsid w:val="00307F5F"/>
    <w:rsid w:val="00307FDF"/>
    <w:rsid w:val="003116AF"/>
    <w:rsid w:val="00311D0B"/>
    <w:rsid w:val="00312639"/>
    <w:rsid w:val="00312B4F"/>
    <w:rsid w:val="003143D6"/>
    <w:rsid w:val="003144D3"/>
    <w:rsid w:val="00315B52"/>
    <w:rsid w:val="00315DE7"/>
    <w:rsid w:val="00316783"/>
    <w:rsid w:val="003167F2"/>
    <w:rsid w:val="00317A7D"/>
    <w:rsid w:val="00320883"/>
    <w:rsid w:val="00320ED2"/>
    <w:rsid w:val="003214E2"/>
    <w:rsid w:val="00321A8A"/>
    <w:rsid w:val="003222DD"/>
    <w:rsid w:val="003231DA"/>
    <w:rsid w:val="00323682"/>
    <w:rsid w:val="00323C23"/>
    <w:rsid w:val="00324BB2"/>
    <w:rsid w:val="00325AB6"/>
    <w:rsid w:val="00326126"/>
    <w:rsid w:val="003267C0"/>
    <w:rsid w:val="00327A52"/>
    <w:rsid w:val="0033057A"/>
    <w:rsid w:val="003308A8"/>
    <w:rsid w:val="00331749"/>
    <w:rsid w:val="00332A81"/>
    <w:rsid w:val="00332D21"/>
    <w:rsid w:val="00334C50"/>
    <w:rsid w:val="00334DEA"/>
    <w:rsid w:val="00335190"/>
    <w:rsid w:val="00335AEF"/>
    <w:rsid w:val="0033695D"/>
    <w:rsid w:val="00336ECC"/>
    <w:rsid w:val="00336F5F"/>
    <w:rsid w:val="0033712D"/>
    <w:rsid w:val="003377D0"/>
    <w:rsid w:val="00337D52"/>
    <w:rsid w:val="00341898"/>
    <w:rsid w:val="00343554"/>
    <w:rsid w:val="003449F9"/>
    <w:rsid w:val="00344DA5"/>
    <w:rsid w:val="00345650"/>
    <w:rsid w:val="0034581F"/>
    <w:rsid w:val="0034592B"/>
    <w:rsid w:val="00347460"/>
    <w:rsid w:val="003479E4"/>
    <w:rsid w:val="00347C43"/>
    <w:rsid w:val="00350CA7"/>
    <w:rsid w:val="00350CCD"/>
    <w:rsid w:val="00351EB8"/>
    <w:rsid w:val="0035213C"/>
    <w:rsid w:val="00352DC1"/>
    <w:rsid w:val="00352FE2"/>
    <w:rsid w:val="00353888"/>
    <w:rsid w:val="00355254"/>
    <w:rsid w:val="0035591D"/>
    <w:rsid w:val="00355D68"/>
    <w:rsid w:val="00356265"/>
    <w:rsid w:val="00357F36"/>
    <w:rsid w:val="00360C87"/>
    <w:rsid w:val="003622ED"/>
    <w:rsid w:val="00362A6B"/>
    <w:rsid w:val="00362BFB"/>
    <w:rsid w:val="00362C5B"/>
    <w:rsid w:val="00363C4D"/>
    <w:rsid w:val="0036472E"/>
    <w:rsid w:val="0036597A"/>
    <w:rsid w:val="00366AF0"/>
    <w:rsid w:val="00367676"/>
    <w:rsid w:val="00367A62"/>
    <w:rsid w:val="00370F2A"/>
    <w:rsid w:val="003713CA"/>
    <w:rsid w:val="0037140E"/>
    <w:rsid w:val="00371930"/>
    <w:rsid w:val="0037201A"/>
    <w:rsid w:val="003724BD"/>
    <w:rsid w:val="00372865"/>
    <w:rsid w:val="003729FC"/>
    <w:rsid w:val="00372FCA"/>
    <w:rsid w:val="00373949"/>
    <w:rsid w:val="00374C87"/>
    <w:rsid w:val="00374CBC"/>
    <w:rsid w:val="00374E5A"/>
    <w:rsid w:val="0037591E"/>
    <w:rsid w:val="003762C8"/>
    <w:rsid w:val="003766B9"/>
    <w:rsid w:val="003768CB"/>
    <w:rsid w:val="00376E69"/>
    <w:rsid w:val="003773A0"/>
    <w:rsid w:val="003779A9"/>
    <w:rsid w:val="003811FE"/>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0C2"/>
    <w:rsid w:val="003906A1"/>
    <w:rsid w:val="00391845"/>
    <w:rsid w:val="003924F8"/>
    <w:rsid w:val="00393C17"/>
    <w:rsid w:val="003945E3"/>
    <w:rsid w:val="00395A50"/>
    <w:rsid w:val="0039787F"/>
    <w:rsid w:val="003A161F"/>
    <w:rsid w:val="003A1693"/>
    <w:rsid w:val="003A1CC7"/>
    <w:rsid w:val="003A1CFA"/>
    <w:rsid w:val="003A22E2"/>
    <w:rsid w:val="003A293A"/>
    <w:rsid w:val="003A29E1"/>
    <w:rsid w:val="003A29E6"/>
    <w:rsid w:val="003A2A65"/>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29A"/>
    <w:rsid w:val="003B4DAD"/>
    <w:rsid w:val="003B52F2"/>
    <w:rsid w:val="003B6329"/>
    <w:rsid w:val="003B64A5"/>
    <w:rsid w:val="003B6F60"/>
    <w:rsid w:val="003B76BD"/>
    <w:rsid w:val="003B783A"/>
    <w:rsid w:val="003B7D8F"/>
    <w:rsid w:val="003C045C"/>
    <w:rsid w:val="003C1131"/>
    <w:rsid w:val="003C1EFE"/>
    <w:rsid w:val="003C2408"/>
    <w:rsid w:val="003C2B82"/>
    <w:rsid w:val="003C315D"/>
    <w:rsid w:val="003C4610"/>
    <w:rsid w:val="003C47A5"/>
    <w:rsid w:val="003C47D1"/>
    <w:rsid w:val="003C56D8"/>
    <w:rsid w:val="003C58AE"/>
    <w:rsid w:val="003C61DB"/>
    <w:rsid w:val="003C666A"/>
    <w:rsid w:val="003C6B06"/>
    <w:rsid w:val="003C6F07"/>
    <w:rsid w:val="003C74FF"/>
    <w:rsid w:val="003D0525"/>
    <w:rsid w:val="003D09D9"/>
    <w:rsid w:val="003D1D90"/>
    <w:rsid w:val="003D2624"/>
    <w:rsid w:val="003D26A5"/>
    <w:rsid w:val="003D3623"/>
    <w:rsid w:val="003D362C"/>
    <w:rsid w:val="003D3F93"/>
    <w:rsid w:val="003D4734"/>
    <w:rsid w:val="003D5013"/>
    <w:rsid w:val="003D559C"/>
    <w:rsid w:val="003D5C3F"/>
    <w:rsid w:val="003D5F14"/>
    <w:rsid w:val="003D664E"/>
    <w:rsid w:val="003D6859"/>
    <w:rsid w:val="003D77A3"/>
    <w:rsid w:val="003D78F7"/>
    <w:rsid w:val="003E0680"/>
    <w:rsid w:val="003E2C34"/>
    <w:rsid w:val="003E2EAF"/>
    <w:rsid w:val="003E32DF"/>
    <w:rsid w:val="003E3FAD"/>
    <w:rsid w:val="003E416D"/>
    <w:rsid w:val="003E4403"/>
    <w:rsid w:val="003E5916"/>
    <w:rsid w:val="003E5CD9"/>
    <w:rsid w:val="003E5D5A"/>
    <w:rsid w:val="003E5DE7"/>
    <w:rsid w:val="003E6208"/>
    <w:rsid w:val="003E6467"/>
    <w:rsid w:val="003E667C"/>
    <w:rsid w:val="003E7414"/>
    <w:rsid w:val="003E7AD6"/>
    <w:rsid w:val="003E7C96"/>
    <w:rsid w:val="003E7F99"/>
    <w:rsid w:val="003F1281"/>
    <w:rsid w:val="003F2B96"/>
    <w:rsid w:val="003F2D6C"/>
    <w:rsid w:val="003F2E7C"/>
    <w:rsid w:val="003F367C"/>
    <w:rsid w:val="003F4B96"/>
    <w:rsid w:val="003F6B76"/>
    <w:rsid w:val="003F6C92"/>
    <w:rsid w:val="003F793B"/>
    <w:rsid w:val="003F7CF1"/>
    <w:rsid w:val="004010D0"/>
    <w:rsid w:val="004014AE"/>
    <w:rsid w:val="004025A6"/>
    <w:rsid w:val="004028DF"/>
    <w:rsid w:val="00403271"/>
    <w:rsid w:val="00403645"/>
    <w:rsid w:val="00403B13"/>
    <w:rsid w:val="00403CDE"/>
    <w:rsid w:val="00403F46"/>
    <w:rsid w:val="0040456B"/>
    <w:rsid w:val="004049FA"/>
    <w:rsid w:val="004051EE"/>
    <w:rsid w:val="00407C5B"/>
    <w:rsid w:val="004110BE"/>
    <w:rsid w:val="0041147F"/>
    <w:rsid w:val="00411A99"/>
    <w:rsid w:val="00411C03"/>
    <w:rsid w:val="00411E59"/>
    <w:rsid w:val="0041485A"/>
    <w:rsid w:val="0041562C"/>
    <w:rsid w:val="00415C55"/>
    <w:rsid w:val="004206FF"/>
    <w:rsid w:val="004209D5"/>
    <w:rsid w:val="00421159"/>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4C1E"/>
    <w:rsid w:val="00435208"/>
    <w:rsid w:val="004353FC"/>
    <w:rsid w:val="00435703"/>
    <w:rsid w:val="00435818"/>
    <w:rsid w:val="00436279"/>
    <w:rsid w:val="004365C5"/>
    <w:rsid w:val="00436B89"/>
    <w:rsid w:val="00436E63"/>
    <w:rsid w:val="004372E6"/>
    <w:rsid w:val="00437736"/>
    <w:rsid w:val="00437814"/>
    <w:rsid w:val="004402C9"/>
    <w:rsid w:val="00440FF1"/>
    <w:rsid w:val="0044179E"/>
    <w:rsid w:val="004417F2"/>
    <w:rsid w:val="00442799"/>
    <w:rsid w:val="0044384C"/>
    <w:rsid w:val="00443FBF"/>
    <w:rsid w:val="004440D0"/>
    <w:rsid w:val="004452DF"/>
    <w:rsid w:val="004507E7"/>
    <w:rsid w:val="0045084E"/>
    <w:rsid w:val="00450CC0"/>
    <w:rsid w:val="0045273C"/>
    <w:rsid w:val="0045288D"/>
    <w:rsid w:val="004535CB"/>
    <w:rsid w:val="00453A44"/>
    <w:rsid w:val="00453B85"/>
    <w:rsid w:val="004547B3"/>
    <w:rsid w:val="00455A46"/>
    <w:rsid w:val="00456085"/>
    <w:rsid w:val="00457028"/>
    <w:rsid w:val="0045784F"/>
    <w:rsid w:val="00457E3B"/>
    <w:rsid w:val="00457FA3"/>
    <w:rsid w:val="0046045B"/>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77E52"/>
    <w:rsid w:val="004804A4"/>
    <w:rsid w:val="00480B2A"/>
    <w:rsid w:val="00481C41"/>
    <w:rsid w:val="004821A5"/>
    <w:rsid w:val="004828D5"/>
    <w:rsid w:val="00482AD0"/>
    <w:rsid w:val="00482AF6"/>
    <w:rsid w:val="004841EB"/>
    <w:rsid w:val="00484651"/>
    <w:rsid w:val="00486EB3"/>
    <w:rsid w:val="00487778"/>
    <w:rsid w:val="00490FB2"/>
    <w:rsid w:val="00491663"/>
    <w:rsid w:val="00491CAF"/>
    <w:rsid w:val="004921DA"/>
    <w:rsid w:val="0049221F"/>
    <w:rsid w:val="00492A82"/>
    <w:rsid w:val="0049319F"/>
    <w:rsid w:val="00493216"/>
    <w:rsid w:val="00493756"/>
    <w:rsid w:val="0049468A"/>
    <w:rsid w:val="004946E9"/>
    <w:rsid w:val="00494FCB"/>
    <w:rsid w:val="00495B8C"/>
    <w:rsid w:val="00495DAB"/>
    <w:rsid w:val="00497C1D"/>
    <w:rsid w:val="004A0AF4"/>
    <w:rsid w:val="004A0FC9"/>
    <w:rsid w:val="004A2470"/>
    <w:rsid w:val="004A3C16"/>
    <w:rsid w:val="004A434E"/>
    <w:rsid w:val="004A5537"/>
    <w:rsid w:val="004A5575"/>
    <w:rsid w:val="004A70DB"/>
    <w:rsid w:val="004A7935"/>
    <w:rsid w:val="004A7B3B"/>
    <w:rsid w:val="004A7E06"/>
    <w:rsid w:val="004B0406"/>
    <w:rsid w:val="004B2117"/>
    <w:rsid w:val="004B3BDF"/>
    <w:rsid w:val="004B493F"/>
    <w:rsid w:val="004B50D1"/>
    <w:rsid w:val="004B50D6"/>
    <w:rsid w:val="004B5947"/>
    <w:rsid w:val="004B5DAF"/>
    <w:rsid w:val="004B6259"/>
    <w:rsid w:val="004B7780"/>
    <w:rsid w:val="004B7F6E"/>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80A"/>
    <w:rsid w:val="004E19B8"/>
    <w:rsid w:val="004E2A0B"/>
    <w:rsid w:val="004E4538"/>
    <w:rsid w:val="004E46DF"/>
    <w:rsid w:val="004E4B5B"/>
    <w:rsid w:val="004E611F"/>
    <w:rsid w:val="004E66C3"/>
    <w:rsid w:val="004E6D31"/>
    <w:rsid w:val="004E7E34"/>
    <w:rsid w:val="004F04DC"/>
    <w:rsid w:val="004F0CB7"/>
    <w:rsid w:val="004F1733"/>
    <w:rsid w:val="004F22BE"/>
    <w:rsid w:val="004F4564"/>
    <w:rsid w:val="004F4BBB"/>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AF3"/>
    <w:rsid w:val="0051588E"/>
    <w:rsid w:val="005167F8"/>
    <w:rsid w:val="00516A60"/>
    <w:rsid w:val="00516D9D"/>
    <w:rsid w:val="00517ED6"/>
    <w:rsid w:val="00520264"/>
    <w:rsid w:val="00520B8C"/>
    <w:rsid w:val="0052151C"/>
    <w:rsid w:val="0052175C"/>
    <w:rsid w:val="00522A49"/>
    <w:rsid w:val="00522FA5"/>
    <w:rsid w:val="005230B7"/>
    <w:rsid w:val="005235B6"/>
    <w:rsid w:val="005236E6"/>
    <w:rsid w:val="005243B4"/>
    <w:rsid w:val="005260D8"/>
    <w:rsid w:val="00526970"/>
    <w:rsid w:val="00527489"/>
    <w:rsid w:val="00527BB3"/>
    <w:rsid w:val="00530E0A"/>
    <w:rsid w:val="00531734"/>
    <w:rsid w:val="005318F6"/>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235E"/>
    <w:rsid w:val="0054271B"/>
    <w:rsid w:val="00543CCF"/>
    <w:rsid w:val="0054425D"/>
    <w:rsid w:val="005442D3"/>
    <w:rsid w:val="00544B61"/>
    <w:rsid w:val="00546C5C"/>
    <w:rsid w:val="00546E09"/>
    <w:rsid w:val="00550467"/>
    <w:rsid w:val="005531A6"/>
    <w:rsid w:val="00553C7D"/>
    <w:rsid w:val="00554179"/>
    <w:rsid w:val="0055459B"/>
    <w:rsid w:val="005546A4"/>
    <w:rsid w:val="00554995"/>
    <w:rsid w:val="00554EEF"/>
    <w:rsid w:val="0055555C"/>
    <w:rsid w:val="005555B2"/>
    <w:rsid w:val="00555770"/>
    <w:rsid w:val="00557D46"/>
    <w:rsid w:val="00562627"/>
    <w:rsid w:val="00563B85"/>
    <w:rsid w:val="005653FE"/>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3ED0"/>
    <w:rsid w:val="005744BD"/>
    <w:rsid w:val="00574757"/>
    <w:rsid w:val="005750B2"/>
    <w:rsid w:val="00576718"/>
    <w:rsid w:val="00576CBB"/>
    <w:rsid w:val="00582B03"/>
    <w:rsid w:val="00582F73"/>
    <w:rsid w:val="00583212"/>
    <w:rsid w:val="005848D0"/>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A0E73"/>
    <w:rsid w:val="005A139F"/>
    <w:rsid w:val="005A16CF"/>
    <w:rsid w:val="005A1A3D"/>
    <w:rsid w:val="005A23DB"/>
    <w:rsid w:val="005A2ECA"/>
    <w:rsid w:val="005A4504"/>
    <w:rsid w:val="005A4531"/>
    <w:rsid w:val="005A5B1F"/>
    <w:rsid w:val="005A624A"/>
    <w:rsid w:val="005A62F8"/>
    <w:rsid w:val="005A6BC3"/>
    <w:rsid w:val="005A6F90"/>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8D2"/>
    <w:rsid w:val="005B6C67"/>
    <w:rsid w:val="005B6E5D"/>
    <w:rsid w:val="005B727A"/>
    <w:rsid w:val="005B772A"/>
    <w:rsid w:val="005C0CBC"/>
    <w:rsid w:val="005C1961"/>
    <w:rsid w:val="005C1D3E"/>
    <w:rsid w:val="005C3E6C"/>
    <w:rsid w:val="005C3EDC"/>
    <w:rsid w:val="005C4204"/>
    <w:rsid w:val="005C447C"/>
    <w:rsid w:val="005C45C3"/>
    <w:rsid w:val="005C45E7"/>
    <w:rsid w:val="005C6389"/>
    <w:rsid w:val="005C65E9"/>
    <w:rsid w:val="005C6823"/>
    <w:rsid w:val="005C6CE7"/>
    <w:rsid w:val="005D0C43"/>
    <w:rsid w:val="005D1461"/>
    <w:rsid w:val="005D203C"/>
    <w:rsid w:val="005D24B7"/>
    <w:rsid w:val="005D2759"/>
    <w:rsid w:val="005D33B5"/>
    <w:rsid w:val="005D397D"/>
    <w:rsid w:val="005D3986"/>
    <w:rsid w:val="005D3D5E"/>
    <w:rsid w:val="005D3F28"/>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2C61"/>
    <w:rsid w:val="005F4AD8"/>
    <w:rsid w:val="005F4EC3"/>
    <w:rsid w:val="005F5ADA"/>
    <w:rsid w:val="005F608A"/>
    <w:rsid w:val="005F612D"/>
    <w:rsid w:val="005F695C"/>
    <w:rsid w:val="005F71B8"/>
    <w:rsid w:val="005F7C51"/>
    <w:rsid w:val="00600A10"/>
    <w:rsid w:val="00601BCB"/>
    <w:rsid w:val="00602046"/>
    <w:rsid w:val="006021C5"/>
    <w:rsid w:val="00603873"/>
    <w:rsid w:val="00606B9C"/>
    <w:rsid w:val="0060739C"/>
    <w:rsid w:val="00610293"/>
    <w:rsid w:val="006104BB"/>
    <w:rsid w:val="006111B6"/>
    <w:rsid w:val="006117D4"/>
    <w:rsid w:val="00612530"/>
    <w:rsid w:val="00612605"/>
    <w:rsid w:val="00612BFF"/>
    <w:rsid w:val="0061374B"/>
    <w:rsid w:val="00613F53"/>
    <w:rsid w:val="00615E8C"/>
    <w:rsid w:val="00616288"/>
    <w:rsid w:val="006162DD"/>
    <w:rsid w:val="006204E4"/>
    <w:rsid w:val="00620750"/>
    <w:rsid w:val="00620A11"/>
    <w:rsid w:val="00620AE0"/>
    <w:rsid w:val="00620F63"/>
    <w:rsid w:val="00621286"/>
    <w:rsid w:val="0062254C"/>
    <w:rsid w:val="0062298E"/>
    <w:rsid w:val="00622E16"/>
    <w:rsid w:val="006234CA"/>
    <w:rsid w:val="0062350A"/>
    <w:rsid w:val="006238E0"/>
    <w:rsid w:val="006243A1"/>
    <w:rsid w:val="0062440B"/>
    <w:rsid w:val="00624F1A"/>
    <w:rsid w:val="006254B0"/>
    <w:rsid w:val="00625C33"/>
    <w:rsid w:val="006267A0"/>
    <w:rsid w:val="00626D26"/>
    <w:rsid w:val="00627C25"/>
    <w:rsid w:val="006302F7"/>
    <w:rsid w:val="00631526"/>
    <w:rsid w:val="00631EB7"/>
    <w:rsid w:val="00632420"/>
    <w:rsid w:val="00632D7C"/>
    <w:rsid w:val="00633234"/>
    <w:rsid w:val="00633A8F"/>
    <w:rsid w:val="006346CB"/>
    <w:rsid w:val="00635053"/>
    <w:rsid w:val="00635200"/>
    <w:rsid w:val="006362D2"/>
    <w:rsid w:val="00636633"/>
    <w:rsid w:val="00637D47"/>
    <w:rsid w:val="006405E4"/>
    <w:rsid w:val="00641457"/>
    <w:rsid w:val="006416FF"/>
    <w:rsid w:val="0064218E"/>
    <w:rsid w:val="0064291C"/>
    <w:rsid w:val="00642ECF"/>
    <w:rsid w:val="00643BAA"/>
    <w:rsid w:val="006440A7"/>
    <w:rsid w:val="00644E29"/>
    <w:rsid w:val="00645205"/>
    <w:rsid w:val="0064523C"/>
    <w:rsid w:val="0064582B"/>
    <w:rsid w:val="006458EA"/>
    <w:rsid w:val="0064617E"/>
    <w:rsid w:val="00646871"/>
    <w:rsid w:val="00647750"/>
    <w:rsid w:val="00650AA0"/>
    <w:rsid w:val="00651442"/>
    <w:rsid w:val="00651FCD"/>
    <w:rsid w:val="0065264D"/>
    <w:rsid w:val="006548B7"/>
    <w:rsid w:val="00654B3B"/>
    <w:rsid w:val="006555E7"/>
    <w:rsid w:val="00655C8F"/>
    <w:rsid w:val="006562E7"/>
    <w:rsid w:val="00656406"/>
    <w:rsid w:val="00656882"/>
    <w:rsid w:val="00657061"/>
    <w:rsid w:val="00657363"/>
    <w:rsid w:val="00657DBD"/>
    <w:rsid w:val="00660ACE"/>
    <w:rsid w:val="006619C1"/>
    <w:rsid w:val="00662174"/>
    <w:rsid w:val="00662343"/>
    <w:rsid w:val="0066236B"/>
    <w:rsid w:val="0066345D"/>
    <w:rsid w:val="00663C9F"/>
    <w:rsid w:val="00663D07"/>
    <w:rsid w:val="0066483B"/>
    <w:rsid w:val="00664CCC"/>
    <w:rsid w:val="00665288"/>
    <w:rsid w:val="00665906"/>
    <w:rsid w:val="00666B90"/>
    <w:rsid w:val="00667D96"/>
    <w:rsid w:val="0067069C"/>
    <w:rsid w:val="00670DA3"/>
    <w:rsid w:val="00671F29"/>
    <w:rsid w:val="006722DB"/>
    <w:rsid w:val="00672BDC"/>
    <w:rsid w:val="00672CE4"/>
    <w:rsid w:val="0067305F"/>
    <w:rsid w:val="00673144"/>
    <w:rsid w:val="00673E73"/>
    <w:rsid w:val="00674A28"/>
    <w:rsid w:val="00675761"/>
    <w:rsid w:val="006765DA"/>
    <w:rsid w:val="0067737F"/>
    <w:rsid w:val="00680308"/>
    <w:rsid w:val="00680634"/>
    <w:rsid w:val="006813E4"/>
    <w:rsid w:val="0068276E"/>
    <w:rsid w:val="00682D55"/>
    <w:rsid w:val="006841E1"/>
    <w:rsid w:val="0068429C"/>
    <w:rsid w:val="0068438F"/>
    <w:rsid w:val="0068490F"/>
    <w:rsid w:val="00685816"/>
    <w:rsid w:val="006861D2"/>
    <w:rsid w:val="00686C98"/>
    <w:rsid w:val="00687476"/>
    <w:rsid w:val="00687A6F"/>
    <w:rsid w:val="0069038E"/>
    <w:rsid w:val="00690EB5"/>
    <w:rsid w:val="006911E9"/>
    <w:rsid w:val="006915F4"/>
    <w:rsid w:val="00691D61"/>
    <w:rsid w:val="006925B5"/>
    <w:rsid w:val="0069501E"/>
    <w:rsid w:val="00695682"/>
    <w:rsid w:val="00695923"/>
    <w:rsid w:val="00696B53"/>
    <w:rsid w:val="00697295"/>
    <w:rsid w:val="006976B8"/>
    <w:rsid w:val="00697791"/>
    <w:rsid w:val="00697D9C"/>
    <w:rsid w:val="006A1072"/>
    <w:rsid w:val="006A1A0A"/>
    <w:rsid w:val="006A1B2B"/>
    <w:rsid w:val="006A25CD"/>
    <w:rsid w:val="006A3117"/>
    <w:rsid w:val="006A3A0E"/>
    <w:rsid w:val="006A3EB3"/>
    <w:rsid w:val="006A46ED"/>
    <w:rsid w:val="006A4F60"/>
    <w:rsid w:val="006A503E"/>
    <w:rsid w:val="006A544D"/>
    <w:rsid w:val="006A59BC"/>
    <w:rsid w:val="006A59E3"/>
    <w:rsid w:val="006A61DF"/>
    <w:rsid w:val="006A67EB"/>
    <w:rsid w:val="006A6A83"/>
    <w:rsid w:val="006A705C"/>
    <w:rsid w:val="006A790E"/>
    <w:rsid w:val="006A7BBC"/>
    <w:rsid w:val="006A7F86"/>
    <w:rsid w:val="006B00E3"/>
    <w:rsid w:val="006B2096"/>
    <w:rsid w:val="006B75AD"/>
    <w:rsid w:val="006B75E7"/>
    <w:rsid w:val="006C0178"/>
    <w:rsid w:val="006C063A"/>
    <w:rsid w:val="006C1188"/>
    <w:rsid w:val="006C1785"/>
    <w:rsid w:val="006C1FA8"/>
    <w:rsid w:val="006C2C97"/>
    <w:rsid w:val="006C398A"/>
    <w:rsid w:val="006C3C41"/>
    <w:rsid w:val="006C5044"/>
    <w:rsid w:val="006C5695"/>
    <w:rsid w:val="006D0997"/>
    <w:rsid w:val="006D141A"/>
    <w:rsid w:val="006D21B1"/>
    <w:rsid w:val="006D2345"/>
    <w:rsid w:val="006D3377"/>
    <w:rsid w:val="006D3E5E"/>
    <w:rsid w:val="006D4C00"/>
    <w:rsid w:val="006D5362"/>
    <w:rsid w:val="006D56CD"/>
    <w:rsid w:val="006D5850"/>
    <w:rsid w:val="006D6DCA"/>
    <w:rsid w:val="006E1323"/>
    <w:rsid w:val="006E181A"/>
    <w:rsid w:val="006E21CA"/>
    <w:rsid w:val="006E2520"/>
    <w:rsid w:val="006E2D44"/>
    <w:rsid w:val="006E4147"/>
    <w:rsid w:val="006E6EBE"/>
    <w:rsid w:val="006E753D"/>
    <w:rsid w:val="006E75EE"/>
    <w:rsid w:val="006F1498"/>
    <w:rsid w:val="006F14CD"/>
    <w:rsid w:val="006F241A"/>
    <w:rsid w:val="006F36A8"/>
    <w:rsid w:val="006F3DD4"/>
    <w:rsid w:val="006F4130"/>
    <w:rsid w:val="006F4E04"/>
    <w:rsid w:val="006F6453"/>
    <w:rsid w:val="006F6E4C"/>
    <w:rsid w:val="006F7474"/>
    <w:rsid w:val="00700354"/>
    <w:rsid w:val="007005D5"/>
    <w:rsid w:val="00700DBA"/>
    <w:rsid w:val="007015FD"/>
    <w:rsid w:val="00702CA2"/>
    <w:rsid w:val="007045BD"/>
    <w:rsid w:val="007046F5"/>
    <w:rsid w:val="00704BF8"/>
    <w:rsid w:val="007069D9"/>
    <w:rsid w:val="00710315"/>
    <w:rsid w:val="00711472"/>
    <w:rsid w:val="00711AD3"/>
    <w:rsid w:val="00711E05"/>
    <w:rsid w:val="007121E9"/>
    <w:rsid w:val="00712E66"/>
    <w:rsid w:val="007131B7"/>
    <w:rsid w:val="00713762"/>
    <w:rsid w:val="007139B2"/>
    <w:rsid w:val="00714DE0"/>
    <w:rsid w:val="007164A7"/>
    <w:rsid w:val="00716DFF"/>
    <w:rsid w:val="0071744C"/>
    <w:rsid w:val="00720492"/>
    <w:rsid w:val="00721A60"/>
    <w:rsid w:val="007220CF"/>
    <w:rsid w:val="00722163"/>
    <w:rsid w:val="007223A2"/>
    <w:rsid w:val="007226D6"/>
    <w:rsid w:val="007235BF"/>
    <w:rsid w:val="00723638"/>
    <w:rsid w:val="00723821"/>
    <w:rsid w:val="00723A9A"/>
    <w:rsid w:val="007240EE"/>
    <w:rsid w:val="00724942"/>
    <w:rsid w:val="007257AC"/>
    <w:rsid w:val="0072612D"/>
    <w:rsid w:val="00727341"/>
    <w:rsid w:val="00727426"/>
    <w:rsid w:val="00727E1D"/>
    <w:rsid w:val="007314C9"/>
    <w:rsid w:val="00732366"/>
    <w:rsid w:val="007337C6"/>
    <w:rsid w:val="00734AC1"/>
    <w:rsid w:val="00734C35"/>
    <w:rsid w:val="00734F1A"/>
    <w:rsid w:val="00735AB1"/>
    <w:rsid w:val="00736065"/>
    <w:rsid w:val="00736670"/>
    <w:rsid w:val="00736C48"/>
    <w:rsid w:val="00736C8F"/>
    <w:rsid w:val="0073749D"/>
    <w:rsid w:val="0074006F"/>
    <w:rsid w:val="00741D75"/>
    <w:rsid w:val="00741FF5"/>
    <w:rsid w:val="007421CA"/>
    <w:rsid w:val="007448B1"/>
    <w:rsid w:val="00745008"/>
    <w:rsid w:val="007450E1"/>
    <w:rsid w:val="0074606C"/>
    <w:rsid w:val="0074621F"/>
    <w:rsid w:val="007463FB"/>
    <w:rsid w:val="00747EF6"/>
    <w:rsid w:val="007513CD"/>
    <w:rsid w:val="00751F14"/>
    <w:rsid w:val="00752618"/>
    <w:rsid w:val="00752D8F"/>
    <w:rsid w:val="0075318F"/>
    <w:rsid w:val="00753465"/>
    <w:rsid w:val="00753BD9"/>
    <w:rsid w:val="007546E8"/>
    <w:rsid w:val="007551A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927"/>
    <w:rsid w:val="00766B1A"/>
    <w:rsid w:val="00766DFE"/>
    <w:rsid w:val="00767192"/>
    <w:rsid w:val="00771DCF"/>
    <w:rsid w:val="00772027"/>
    <w:rsid w:val="007728B1"/>
    <w:rsid w:val="00775679"/>
    <w:rsid w:val="0077584D"/>
    <w:rsid w:val="007764B8"/>
    <w:rsid w:val="00777246"/>
    <w:rsid w:val="0077797F"/>
    <w:rsid w:val="007802A6"/>
    <w:rsid w:val="00782B50"/>
    <w:rsid w:val="007833EB"/>
    <w:rsid w:val="00783B46"/>
    <w:rsid w:val="00784800"/>
    <w:rsid w:val="00786A15"/>
    <w:rsid w:val="00787211"/>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7173"/>
    <w:rsid w:val="0079771B"/>
    <w:rsid w:val="007A098E"/>
    <w:rsid w:val="007A1147"/>
    <w:rsid w:val="007A149D"/>
    <w:rsid w:val="007A1CCE"/>
    <w:rsid w:val="007A439D"/>
    <w:rsid w:val="007A5765"/>
    <w:rsid w:val="007A59C1"/>
    <w:rsid w:val="007A5B89"/>
    <w:rsid w:val="007A77FC"/>
    <w:rsid w:val="007B058E"/>
    <w:rsid w:val="007B0864"/>
    <w:rsid w:val="007B0E05"/>
    <w:rsid w:val="007B2BDF"/>
    <w:rsid w:val="007B3236"/>
    <w:rsid w:val="007B337B"/>
    <w:rsid w:val="007B4723"/>
    <w:rsid w:val="007B5DB4"/>
    <w:rsid w:val="007B75C2"/>
    <w:rsid w:val="007C0795"/>
    <w:rsid w:val="007C0E9A"/>
    <w:rsid w:val="007C0FA7"/>
    <w:rsid w:val="007C13AC"/>
    <w:rsid w:val="007C14AD"/>
    <w:rsid w:val="007C19CE"/>
    <w:rsid w:val="007C20F7"/>
    <w:rsid w:val="007C3DF3"/>
    <w:rsid w:val="007C4106"/>
    <w:rsid w:val="007C4B9C"/>
    <w:rsid w:val="007C5434"/>
    <w:rsid w:val="007C57CA"/>
    <w:rsid w:val="007C5A6D"/>
    <w:rsid w:val="007C6A9A"/>
    <w:rsid w:val="007C6C61"/>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B5D"/>
    <w:rsid w:val="007D73E8"/>
    <w:rsid w:val="007D7FFC"/>
    <w:rsid w:val="007E1938"/>
    <w:rsid w:val="007E21DF"/>
    <w:rsid w:val="007E362C"/>
    <w:rsid w:val="007E41CB"/>
    <w:rsid w:val="007E5479"/>
    <w:rsid w:val="007E5F8E"/>
    <w:rsid w:val="007E6247"/>
    <w:rsid w:val="007E79A4"/>
    <w:rsid w:val="007F072E"/>
    <w:rsid w:val="007F1AED"/>
    <w:rsid w:val="007F2366"/>
    <w:rsid w:val="007F6EC7"/>
    <w:rsid w:val="007F75A8"/>
    <w:rsid w:val="007F7E00"/>
    <w:rsid w:val="007F7EA7"/>
    <w:rsid w:val="0080078C"/>
    <w:rsid w:val="00800B72"/>
    <w:rsid w:val="00801F7F"/>
    <w:rsid w:val="0080216F"/>
    <w:rsid w:val="008024EB"/>
    <w:rsid w:val="00802583"/>
    <w:rsid w:val="00802D8C"/>
    <w:rsid w:val="00802FC5"/>
    <w:rsid w:val="00803125"/>
    <w:rsid w:val="008044BA"/>
    <w:rsid w:val="00804590"/>
    <w:rsid w:val="00804B47"/>
    <w:rsid w:val="008077DC"/>
    <w:rsid w:val="0081078F"/>
    <w:rsid w:val="008117FD"/>
    <w:rsid w:val="0081192B"/>
    <w:rsid w:val="0081215C"/>
    <w:rsid w:val="008121A6"/>
    <w:rsid w:val="00812782"/>
    <w:rsid w:val="008138C1"/>
    <w:rsid w:val="008143CA"/>
    <w:rsid w:val="00815DA5"/>
    <w:rsid w:val="00816255"/>
    <w:rsid w:val="00816A54"/>
    <w:rsid w:val="00816B48"/>
    <w:rsid w:val="00816BA2"/>
    <w:rsid w:val="008204A2"/>
    <w:rsid w:val="008208CB"/>
    <w:rsid w:val="00820B60"/>
    <w:rsid w:val="00821363"/>
    <w:rsid w:val="00822070"/>
    <w:rsid w:val="00822142"/>
    <w:rsid w:val="00822EA3"/>
    <w:rsid w:val="008242BC"/>
    <w:rsid w:val="0082437A"/>
    <w:rsid w:val="00824F43"/>
    <w:rsid w:val="008264F5"/>
    <w:rsid w:val="00826A4D"/>
    <w:rsid w:val="00830ACB"/>
    <w:rsid w:val="0083127F"/>
    <w:rsid w:val="008312B9"/>
    <w:rsid w:val="008315F8"/>
    <w:rsid w:val="00831EDC"/>
    <w:rsid w:val="00832700"/>
    <w:rsid w:val="00832898"/>
    <w:rsid w:val="008342C5"/>
    <w:rsid w:val="00834BCA"/>
    <w:rsid w:val="00835086"/>
    <w:rsid w:val="00835499"/>
    <w:rsid w:val="00835A0A"/>
    <w:rsid w:val="00835AF5"/>
    <w:rsid w:val="00835ECD"/>
    <w:rsid w:val="008369E5"/>
    <w:rsid w:val="008370E1"/>
    <w:rsid w:val="00837745"/>
    <w:rsid w:val="008377E3"/>
    <w:rsid w:val="008378E7"/>
    <w:rsid w:val="00840667"/>
    <w:rsid w:val="0084259E"/>
    <w:rsid w:val="008429AA"/>
    <w:rsid w:val="00842C5E"/>
    <w:rsid w:val="008434A9"/>
    <w:rsid w:val="00843742"/>
    <w:rsid w:val="00844800"/>
    <w:rsid w:val="00844F85"/>
    <w:rsid w:val="00845E84"/>
    <w:rsid w:val="00846983"/>
    <w:rsid w:val="00846A94"/>
    <w:rsid w:val="008500D7"/>
    <w:rsid w:val="00850365"/>
    <w:rsid w:val="00850566"/>
    <w:rsid w:val="00850F12"/>
    <w:rsid w:val="0085123B"/>
    <w:rsid w:val="008517E1"/>
    <w:rsid w:val="008518EC"/>
    <w:rsid w:val="008523A2"/>
    <w:rsid w:val="00852B3C"/>
    <w:rsid w:val="008532E6"/>
    <w:rsid w:val="00853634"/>
    <w:rsid w:val="00853FF2"/>
    <w:rsid w:val="00854AD2"/>
    <w:rsid w:val="0085577B"/>
    <w:rsid w:val="00855910"/>
    <w:rsid w:val="0085795D"/>
    <w:rsid w:val="00862936"/>
    <w:rsid w:val="00864760"/>
    <w:rsid w:val="00866BD8"/>
    <w:rsid w:val="008671AA"/>
    <w:rsid w:val="0086745D"/>
    <w:rsid w:val="00870BF0"/>
    <w:rsid w:val="008716D8"/>
    <w:rsid w:val="00872ECC"/>
    <w:rsid w:val="0087408A"/>
    <w:rsid w:val="00874393"/>
    <w:rsid w:val="0087514D"/>
    <w:rsid w:val="008757D9"/>
    <w:rsid w:val="00875ABA"/>
    <w:rsid w:val="00875B8A"/>
    <w:rsid w:val="008771D6"/>
    <w:rsid w:val="00877226"/>
    <w:rsid w:val="008776B0"/>
    <w:rsid w:val="0088012D"/>
    <w:rsid w:val="00881AE0"/>
    <w:rsid w:val="00881C47"/>
    <w:rsid w:val="0088201D"/>
    <w:rsid w:val="008831D9"/>
    <w:rsid w:val="00883D98"/>
    <w:rsid w:val="008840EE"/>
    <w:rsid w:val="00884237"/>
    <w:rsid w:val="008846E8"/>
    <w:rsid w:val="0088725B"/>
    <w:rsid w:val="00887524"/>
    <w:rsid w:val="00887583"/>
    <w:rsid w:val="008911EA"/>
    <w:rsid w:val="00891445"/>
    <w:rsid w:val="008915CE"/>
    <w:rsid w:val="00891C55"/>
    <w:rsid w:val="00891C5F"/>
    <w:rsid w:val="00892639"/>
    <w:rsid w:val="00892781"/>
    <w:rsid w:val="008927FD"/>
    <w:rsid w:val="008939BF"/>
    <w:rsid w:val="00894032"/>
    <w:rsid w:val="00894C0B"/>
    <w:rsid w:val="0089526E"/>
    <w:rsid w:val="00895A28"/>
    <w:rsid w:val="008967EF"/>
    <w:rsid w:val="00897183"/>
    <w:rsid w:val="00897366"/>
    <w:rsid w:val="00897C18"/>
    <w:rsid w:val="008A091E"/>
    <w:rsid w:val="008A13A7"/>
    <w:rsid w:val="008A2476"/>
    <w:rsid w:val="008A2992"/>
    <w:rsid w:val="008A4593"/>
    <w:rsid w:val="008A46D9"/>
    <w:rsid w:val="008A4EF5"/>
    <w:rsid w:val="008A52EE"/>
    <w:rsid w:val="008A5AFD"/>
    <w:rsid w:val="008A5E3E"/>
    <w:rsid w:val="008A64A6"/>
    <w:rsid w:val="008A6CD4"/>
    <w:rsid w:val="008A7859"/>
    <w:rsid w:val="008A788A"/>
    <w:rsid w:val="008B273D"/>
    <w:rsid w:val="008B3EFA"/>
    <w:rsid w:val="008B47B4"/>
    <w:rsid w:val="008B527C"/>
    <w:rsid w:val="008B5396"/>
    <w:rsid w:val="008B581F"/>
    <w:rsid w:val="008B6A57"/>
    <w:rsid w:val="008B6EFF"/>
    <w:rsid w:val="008C054A"/>
    <w:rsid w:val="008C0FD0"/>
    <w:rsid w:val="008C3418"/>
    <w:rsid w:val="008C4913"/>
    <w:rsid w:val="008C4989"/>
    <w:rsid w:val="008C4AB5"/>
    <w:rsid w:val="008C4B46"/>
    <w:rsid w:val="008C5478"/>
    <w:rsid w:val="008C54F6"/>
    <w:rsid w:val="008C56E3"/>
    <w:rsid w:val="008C57E5"/>
    <w:rsid w:val="008C5911"/>
    <w:rsid w:val="008C5A05"/>
    <w:rsid w:val="008C5AD6"/>
    <w:rsid w:val="008C5D4E"/>
    <w:rsid w:val="008C607E"/>
    <w:rsid w:val="008C6296"/>
    <w:rsid w:val="008C6327"/>
    <w:rsid w:val="008C6D0D"/>
    <w:rsid w:val="008C6F09"/>
    <w:rsid w:val="008C7A4B"/>
    <w:rsid w:val="008D0C05"/>
    <w:rsid w:val="008D3548"/>
    <w:rsid w:val="008D5635"/>
    <w:rsid w:val="008D668D"/>
    <w:rsid w:val="008D71CE"/>
    <w:rsid w:val="008E0651"/>
    <w:rsid w:val="008E0E94"/>
    <w:rsid w:val="008E1234"/>
    <w:rsid w:val="008E197A"/>
    <w:rsid w:val="008E444B"/>
    <w:rsid w:val="008E5787"/>
    <w:rsid w:val="008E588D"/>
    <w:rsid w:val="008E5BF1"/>
    <w:rsid w:val="008F039B"/>
    <w:rsid w:val="008F0827"/>
    <w:rsid w:val="008F0C9B"/>
    <w:rsid w:val="008F1C67"/>
    <w:rsid w:val="008F238D"/>
    <w:rsid w:val="008F2611"/>
    <w:rsid w:val="008F4312"/>
    <w:rsid w:val="008F6E7D"/>
    <w:rsid w:val="008F7720"/>
    <w:rsid w:val="00900228"/>
    <w:rsid w:val="0090223F"/>
    <w:rsid w:val="00902539"/>
    <w:rsid w:val="00902A41"/>
    <w:rsid w:val="009030F8"/>
    <w:rsid w:val="0090328C"/>
    <w:rsid w:val="0090461B"/>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61A"/>
    <w:rsid w:val="009130B5"/>
    <w:rsid w:val="00914B92"/>
    <w:rsid w:val="0091500C"/>
    <w:rsid w:val="00915758"/>
    <w:rsid w:val="0091686D"/>
    <w:rsid w:val="00916891"/>
    <w:rsid w:val="00916B72"/>
    <w:rsid w:val="00917386"/>
    <w:rsid w:val="00920139"/>
    <w:rsid w:val="00920771"/>
    <w:rsid w:val="00920BF0"/>
    <w:rsid w:val="00920C8A"/>
    <w:rsid w:val="00921306"/>
    <w:rsid w:val="009213D3"/>
    <w:rsid w:val="009225A7"/>
    <w:rsid w:val="00923657"/>
    <w:rsid w:val="0092392C"/>
    <w:rsid w:val="00923D3E"/>
    <w:rsid w:val="009245D6"/>
    <w:rsid w:val="009256A7"/>
    <w:rsid w:val="00927701"/>
    <w:rsid w:val="009278D5"/>
    <w:rsid w:val="00927FEB"/>
    <w:rsid w:val="00932F94"/>
    <w:rsid w:val="00934BB2"/>
    <w:rsid w:val="0093546D"/>
    <w:rsid w:val="00936D66"/>
    <w:rsid w:val="009402A1"/>
    <w:rsid w:val="0094033A"/>
    <w:rsid w:val="009407E3"/>
    <w:rsid w:val="0094091B"/>
    <w:rsid w:val="009409F4"/>
    <w:rsid w:val="00940C4A"/>
    <w:rsid w:val="00940EA4"/>
    <w:rsid w:val="009410E7"/>
    <w:rsid w:val="00941581"/>
    <w:rsid w:val="00943027"/>
    <w:rsid w:val="009437E7"/>
    <w:rsid w:val="009441DB"/>
    <w:rsid w:val="00944591"/>
    <w:rsid w:val="009445F0"/>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758E"/>
    <w:rsid w:val="009576F1"/>
    <w:rsid w:val="00960FA3"/>
    <w:rsid w:val="00961142"/>
    <w:rsid w:val="00961347"/>
    <w:rsid w:val="009618E8"/>
    <w:rsid w:val="00962377"/>
    <w:rsid w:val="00962886"/>
    <w:rsid w:val="00964681"/>
    <w:rsid w:val="009649F3"/>
    <w:rsid w:val="00967FC7"/>
    <w:rsid w:val="009703FD"/>
    <w:rsid w:val="009723A1"/>
    <w:rsid w:val="00972E97"/>
    <w:rsid w:val="00973614"/>
    <w:rsid w:val="00973CC2"/>
    <w:rsid w:val="009742AB"/>
    <w:rsid w:val="00974841"/>
    <w:rsid w:val="009749B1"/>
    <w:rsid w:val="009749D9"/>
    <w:rsid w:val="0097724C"/>
    <w:rsid w:val="00977F3C"/>
    <w:rsid w:val="0098048C"/>
    <w:rsid w:val="00980866"/>
    <w:rsid w:val="00980D24"/>
    <w:rsid w:val="00982037"/>
    <w:rsid w:val="009824DF"/>
    <w:rsid w:val="00982BC8"/>
    <w:rsid w:val="0098358E"/>
    <w:rsid w:val="0098405A"/>
    <w:rsid w:val="0098426F"/>
    <w:rsid w:val="009857F6"/>
    <w:rsid w:val="009877D2"/>
    <w:rsid w:val="00987845"/>
    <w:rsid w:val="00990477"/>
    <w:rsid w:val="009917DB"/>
    <w:rsid w:val="009918B3"/>
    <w:rsid w:val="00991A93"/>
    <w:rsid w:val="00993DD5"/>
    <w:rsid w:val="009948C1"/>
    <w:rsid w:val="00995894"/>
    <w:rsid w:val="00996772"/>
    <w:rsid w:val="00996B1D"/>
    <w:rsid w:val="00997A7D"/>
    <w:rsid w:val="009A0E5E"/>
    <w:rsid w:val="009A0F09"/>
    <w:rsid w:val="009A0FD9"/>
    <w:rsid w:val="009A12F2"/>
    <w:rsid w:val="009A23A7"/>
    <w:rsid w:val="009A261C"/>
    <w:rsid w:val="009A29C6"/>
    <w:rsid w:val="009A44FA"/>
    <w:rsid w:val="009A4689"/>
    <w:rsid w:val="009A4CBF"/>
    <w:rsid w:val="009A57C2"/>
    <w:rsid w:val="009A642C"/>
    <w:rsid w:val="009A69C6"/>
    <w:rsid w:val="009A750D"/>
    <w:rsid w:val="009A792B"/>
    <w:rsid w:val="009A7DBA"/>
    <w:rsid w:val="009B09CD"/>
    <w:rsid w:val="009B2148"/>
    <w:rsid w:val="009B2383"/>
    <w:rsid w:val="009B2B3D"/>
    <w:rsid w:val="009B4356"/>
    <w:rsid w:val="009B50DA"/>
    <w:rsid w:val="009B565C"/>
    <w:rsid w:val="009C0566"/>
    <w:rsid w:val="009C23A8"/>
    <w:rsid w:val="009C2AC9"/>
    <w:rsid w:val="009C2C67"/>
    <w:rsid w:val="009C30AA"/>
    <w:rsid w:val="009C31BF"/>
    <w:rsid w:val="009C43D1"/>
    <w:rsid w:val="009C546A"/>
    <w:rsid w:val="009C5608"/>
    <w:rsid w:val="009C59A6"/>
    <w:rsid w:val="009C5CDA"/>
    <w:rsid w:val="009C6A52"/>
    <w:rsid w:val="009D0A30"/>
    <w:rsid w:val="009D0AB2"/>
    <w:rsid w:val="009D0CAF"/>
    <w:rsid w:val="009D117A"/>
    <w:rsid w:val="009D3276"/>
    <w:rsid w:val="009D3837"/>
    <w:rsid w:val="009D3A91"/>
    <w:rsid w:val="009D444C"/>
    <w:rsid w:val="009D4525"/>
    <w:rsid w:val="009D473A"/>
    <w:rsid w:val="009D4752"/>
    <w:rsid w:val="009D4B14"/>
    <w:rsid w:val="009D4FC5"/>
    <w:rsid w:val="009D6423"/>
    <w:rsid w:val="009E1533"/>
    <w:rsid w:val="009E2715"/>
    <w:rsid w:val="009E2785"/>
    <w:rsid w:val="009E288E"/>
    <w:rsid w:val="009E5559"/>
    <w:rsid w:val="009E5870"/>
    <w:rsid w:val="009E5FE1"/>
    <w:rsid w:val="009E6CCD"/>
    <w:rsid w:val="009E7FA0"/>
    <w:rsid w:val="009F08F6"/>
    <w:rsid w:val="009F0CDB"/>
    <w:rsid w:val="009F317B"/>
    <w:rsid w:val="009F39CB"/>
    <w:rsid w:val="009F3F07"/>
    <w:rsid w:val="009F45AD"/>
    <w:rsid w:val="009F5280"/>
    <w:rsid w:val="009F7B60"/>
    <w:rsid w:val="00A00A90"/>
    <w:rsid w:val="00A00EE5"/>
    <w:rsid w:val="00A049E2"/>
    <w:rsid w:val="00A05AC9"/>
    <w:rsid w:val="00A06AE1"/>
    <w:rsid w:val="00A070C0"/>
    <w:rsid w:val="00A07239"/>
    <w:rsid w:val="00A077D4"/>
    <w:rsid w:val="00A102A8"/>
    <w:rsid w:val="00A10951"/>
    <w:rsid w:val="00A1344B"/>
    <w:rsid w:val="00A13908"/>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0AB6"/>
    <w:rsid w:val="00A3100A"/>
    <w:rsid w:val="00A31C57"/>
    <w:rsid w:val="00A32A9C"/>
    <w:rsid w:val="00A32B8A"/>
    <w:rsid w:val="00A3306F"/>
    <w:rsid w:val="00A3375E"/>
    <w:rsid w:val="00A33865"/>
    <w:rsid w:val="00A33FA3"/>
    <w:rsid w:val="00A3560F"/>
    <w:rsid w:val="00A358FF"/>
    <w:rsid w:val="00A35D4E"/>
    <w:rsid w:val="00A35DD1"/>
    <w:rsid w:val="00A369E6"/>
    <w:rsid w:val="00A36DC1"/>
    <w:rsid w:val="00A4016C"/>
    <w:rsid w:val="00A40884"/>
    <w:rsid w:val="00A42C28"/>
    <w:rsid w:val="00A438C0"/>
    <w:rsid w:val="00A43B6B"/>
    <w:rsid w:val="00A44869"/>
    <w:rsid w:val="00A44C86"/>
    <w:rsid w:val="00A45C7E"/>
    <w:rsid w:val="00A46AF0"/>
    <w:rsid w:val="00A477E6"/>
    <w:rsid w:val="00A4790E"/>
    <w:rsid w:val="00A47C1B"/>
    <w:rsid w:val="00A47DB5"/>
    <w:rsid w:val="00A47EC2"/>
    <w:rsid w:val="00A511CC"/>
    <w:rsid w:val="00A51BD6"/>
    <w:rsid w:val="00A52632"/>
    <w:rsid w:val="00A5337D"/>
    <w:rsid w:val="00A53557"/>
    <w:rsid w:val="00A55079"/>
    <w:rsid w:val="00A5564B"/>
    <w:rsid w:val="00A56394"/>
    <w:rsid w:val="00A570B4"/>
    <w:rsid w:val="00A57850"/>
    <w:rsid w:val="00A57C2D"/>
    <w:rsid w:val="00A57CE8"/>
    <w:rsid w:val="00A60108"/>
    <w:rsid w:val="00A61F48"/>
    <w:rsid w:val="00A62DE2"/>
    <w:rsid w:val="00A630E9"/>
    <w:rsid w:val="00A6389A"/>
    <w:rsid w:val="00A63DC8"/>
    <w:rsid w:val="00A659E6"/>
    <w:rsid w:val="00A66CBC"/>
    <w:rsid w:val="00A701D7"/>
    <w:rsid w:val="00A70990"/>
    <w:rsid w:val="00A73900"/>
    <w:rsid w:val="00A74CA4"/>
    <w:rsid w:val="00A75B8C"/>
    <w:rsid w:val="00A80778"/>
    <w:rsid w:val="00A809AC"/>
    <w:rsid w:val="00A80E2F"/>
    <w:rsid w:val="00A81018"/>
    <w:rsid w:val="00A82264"/>
    <w:rsid w:val="00A825D5"/>
    <w:rsid w:val="00A83634"/>
    <w:rsid w:val="00A841CC"/>
    <w:rsid w:val="00A844CE"/>
    <w:rsid w:val="00A84FE2"/>
    <w:rsid w:val="00A85364"/>
    <w:rsid w:val="00A8542D"/>
    <w:rsid w:val="00A85871"/>
    <w:rsid w:val="00A85A32"/>
    <w:rsid w:val="00A869D2"/>
    <w:rsid w:val="00A878C2"/>
    <w:rsid w:val="00A878E8"/>
    <w:rsid w:val="00A87DDE"/>
    <w:rsid w:val="00A90385"/>
    <w:rsid w:val="00A91DF7"/>
    <w:rsid w:val="00A91EAA"/>
    <w:rsid w:val="00A9264B"/>
    <w:rsid w:val="00A95E21"/>
    <w:rsid w:val="00A963A4"/>
    <w:rsid w:val="00A96569"/>
    <w:rsid w:val="00A96727"/>
    <w:rsid w:val="00A96DCC"/>
    <w:rsid w:val="00AA04B0"/>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1938"/>
    <w:rsid w:val="00AB31BE"/>
    <w:rsid w:val="00AB4292"/>
    <w:rsid w:val="00AB4E03"/>
    <w:rsid w:val="00AB6042"/>
    <w:rsid w:val="00AB6793"/>
    <w:rsid w:val="00AB6A14"/>
    <w:rsid w:val="00AB6CFF"/>
    <w:rsid w:val="00AB7D0F"/>
    <w:rsid w:val="00AC1B7C"/>
    <w:rsid w:val="00AC1BC4"/>
    <w:rsid w:val="00AC21FC"/>
    <w:rsid w:val="00AC255B"/>
    <w:rsid w:val="00AC2BF7"/>
    <w:rsid w:val="00AC31EB"/>
    <w:rsid w:val="00AC3548"/>
    <w:rsid w:val="00AC5181"/>
    <w:rsid w:val="00AC60C2"/>
    <w:rsid w:val="00AC76C6"/>
    <w:rsid w:val="00AD11FF"/>
    <w:rsid w:val="00AD268D"/>
    <w:rsid w:val="00AD3749"/>
    <w:rsid w:val="00AD3F85"/>
    <w:rsid w:val="00AD4B3D"/>
    <w:rsid w:val="00AD5142"/>
    <w:rsid w:val="00AD5F8C"/>
    <w:rsid w:val="00AD6723"/>
    <w:rsid w:val="00AD6AE6"/>
    <w:rsid w:val="00AD7B8B"/>
    <w:rsid w:val="00AE0410"/>
    <w:rsid w:val="00AE149B"/>
    <w:rsid w:val="00AE1B04"/>
    <w:rsid w:val="00AE2223"/>
    <w:rsid w:val="00AE22C1"/>
    <w:rsid w:val="00AE2465"/>
    <w:rsid w:val="00AE265D"/>
    <w:rsid w:val="00AE5B29"/>
    <w:rsid w:val="00AE6E59"/>
    <w:rsid w:val="00AE7A21"/>
    <w:rsid w:val="00AE7BCF"/>
    <w:rsid w:val="00AE7D6D"/>
    <w:rsid w:val="00AF1B15"/>
    <w:rsid w:val="00AF1C91"/>
    <w:rsid w:val="00AF1D18"/>
    <w:rsid w:val="00AF39EF"/>
    <w:rsid w:val="00AF476B"/>
    <w:rsid w:val="00AF53A1"/>
    <w:rsid w:val="00AF5D0F"/>
    <w:rsid w:val="00AF69CE"/>
    <w:rsid w:val="00AF735B"/>
    <w:rsid w:val="00AF794B"/>
    <w:rsid w:val="00B002F1"/>
    <w:rsid w:val="00B0051A"/>
    <w:rsid w:val="00B01254"/>
    <w:rsid w:val="00B01D3C"/>
    <w:rsid w:val="00B02952"/>
    <w:rsid w:val="00B03DB7"/>
    <w:rsid w:val="00B04957"/>
    <w:rsid w:val="00B04CB8"/>
    <w:rsid w:val="00B05435"/>
    <w:rsid w:val="00B06279"/>
    <w:rsid w:val="00B07F24"/>
    <w:rsid w:val="00B1026E"/>
    <w:rsid w:val="00B10B09"/>
    <w:rsid w:val="00B116A0"/>
    <w:rsid w:val="00B11981"/>
    <w:rsid w:val="00B144A4"/>
    <w:rsid w:val="00B15372"/>
    <w:rsid w:val="00B1560C"/>
    <w:rsid w:val="00B16515"/>
    <w:rsid w:val="00B17E41"/>
    <w:rsid w:val="00B17F46"/>
    <w:rsid w:val="00B20519"/>
    <w:rsid w:val="00B20F94"/>
    <w:rsid w:val="00B21293"/>
    <w:rsid w:val="00B22C00"/>
    <w:rsid w:val="00B231BD"/>
    <w:rsid w:val="00B2361F"/>
    <w:rsid w:val="00B24BA0"/>
    <w:rsid w:val="00B251F7"/>
    <w:rsid w:val="00B25BB1"/>
    <w:rsid w:val="00B2692B"/>
    <w:rsid w:val="00B2718B"/>
    <w:rsid w:val="00B274D6"/>
    <w:rsid w:val="00B302FA"/>
    <w:rsid w:val="00B3040A"/>
    <w:rsid w:val="00B305D9"/>
    <w:rsid w:val="00B31B69"/>
    <w:rsid w:val="00B3231C"/>
    <w:rsid w:val="00B33EAC"/>
    <w:rsid w:val="00B348D8"/>
    <w:rsid w:val="00B34C3B"/>
    <w:rsid w:val="00B350FD"/>
    <w:rsid w:val="00B35ECD"/>
    <w:rsid w:val="00B3684A"/>
    <w:rsid w:val="00B37641"/>
    <w:rsid w:val="00B40221"/>
    <w:rsid w:val="00B40CF1"/>
    <w:rsid w:val="00B40E85"/>
    <w:rsid w:val="00B41FC5"/>
    <w:rsid w:val="00B422A1"/>
    <w:rsid w:val="00B42488"/>
    <w:rsid w:val="00B4260B"/>
    <w:rsid w:val="00B42FAB"/>
    <w:rsid w:val="00B447D8"/>
    <w:rsid w:val="00B45A5E"/>
    <w:rsid w:val="00B4618A"/>
    <w:rsid w:val="00B51003"/>
    <w:rsid w:val="00B51194"/>
    <w:rsid w:val="00B51DB9"/>
    <w:rsid w:val="00B52374"/>
    <w:rsid w:val="00B5292B"/>
    <w:rsid w:val="00B53D95"/>
    <w:rsid w:val="00B5499F"/>
    <w:rsid w:val="00B54BCB"/>
    <w:rsid w:val="00B56B13"/>
    <w:rsid w:val="00B5776D"/>
    <w:rsid w:val="00B577DF"/>
    <w:rsid w:val="00B60A64"/>
    <w:rsid w:val="00B60DD2"/>
    <w:rsid w:val="00B6166F"/>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3566"/>
    <w:rsid w:val="00B73C63"/>
    <w:rsid w:val="00B74E3D"/>
    <w:rsid w:val="00B753D1"/>
    <w:rsid w:val="00B76E03"/>
    <w:rsid w:val="00B776D2"/>
    <w:rsid w:val="00B77BB8"/>
    <w:rsid w:val="00B80748"/>
    <w:rsid w:val="00B8242B"/>
    <w:rsid w:val="00B83455"/>
    <w:rsid w:val="00B83BBE"/>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1BD"/>
    <w:rsid w:val="00BA2297"/>
    <w:rsid w:val="00BA2492"/>
    <w:rsid w:val="00BA32BA"/>
    <w:rsid w:val="00BA32CA"/>
    <w:rsid w:val="00BA45B8"/>
    <w:rsid w:val="00BA477A"/>
    <w:rsid w:val="00BA6C7C"/>
    <w:rsid w:val="00BA6D9A"/>
    <w:rsid w:val="00BA7016"/>
    <w:rsid w:val="00BA787B"/>
    <w:rsid w:val="00BB0CDB"/>
    <w:rsid w:val="00BB20F2"/>
    <w:rsid w:val="00BB298C"/>
    <w:rsid w:val="00BB4D2D"/>
    <w:rsid w:val="00BB5178"/>
    <w:rsid w:val="00BB5DDD"/>
    <w:rsid w:val="00BB67AE"/>
    <w:rsid w:val="00BB728B"/>
    <w:rsid w:val="00BB7702"/>
    <w:rsid w:val="00BB7718"/>
    <w:rsid w:val="00BC049F"/>
    <w:rsid w:val="00BC2607"/>
    <w:rsid w:val="00BC28F4"/>
    <w:rsid w:val="00BC3609"/>
    <w:rsid w:val="00BC465F"/>
    <w:rsid w:val="00BC5869"/>
    <w:rsid w:val="00BC62F7"/>
    <w:rsid w:val="00BC6994"/>
    <w:rsid w:val="00BC6B01"/>
    <w:rsid w:val="00BC73C2"/>
    <w:rsid w:val="00BC757F"/>
    <w:rsid w:val="00BD003A"/>
    <w:rsid w:val="00BD0FAD"/>
    <w:rsid w:val="00BD1D45"/>
    <w:rsid w:val="00BD3099"/>
    <w:rsid w:val="00BD3A9F"/>
    <w:rsid w:val="00BD3E62"/>
    <w:rsid w:val="00BD484E"/>
    <w:rsid w:val="00BD4AD6"/>
    <w:rsid w:val="00BD4F28"/>
    <w:rsid w:val="00BD621C"/>
    <w:rsid w:val="00BD62F8"/>
    <w:rsid w:val="00BD686B"/>
    <w:rsid w:val="00BD73E6"/>
    <w:rsid w:val="00BD7DD1"/>
    <w:rsid w:val="00BE015C"/>
    <w:rsid w:val="00BE1912"/>
    <w:rsid w:val="00BE21A9"/>
    <w:rsid w:val="00BE263E"/>
    <w:rsid w:val="00BE390A"/>
    <w:rsid w:val="00BE3F11"/>
    <w:rsid w:val="00BE438D"/>
    <w:rsid w:val="00BE50F9"/>
    <w:rsid w:val="00BE5A34"/>
    <w:rsid w:val="00BE5BE1"/>
    <w:rsid w:val="00BE603A"/>
    <w:rsid w:val="00BE6CB3"/>
    <w:rsid w:val="00BE7BDF"/>
    <w:rsid w:val="00BF0575"/>
    <w:rsid w:val="00BF2436"/>
    <w:rsid w:val="00BF321B"/>
    <w:rsid w:val="00BF35B8"/>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1A0E"/>
    <w:rsid w:val="00C01BC2"/>
    <w:rsid w:val="00C01DD2"/>
    <w:rsid w:val="00C03B8D"/>
    <w:rsid w:val="00C0428C"/>
    <w:rsid w:val="00C04532"/>
    <w:rsid w:val="00C04FD9"/>
    <w:rsid w:val="00C05964"/>
    <w:rsid w:val="00C06D1A"/>
    <w:rsid w:val="00C078F3"/>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7C1B"/>
    <w:rsid w:val="00C20366"/>
    <w:rsid w:val="00C21CB5"/>
    <w:rsid w:val="00C22AF2"/>
    <w:rsid w:val="00C237F5"/>
    <w:rsid w:val="00C24226"/>
    <w:rsid w:val="00C24241"/>
    <w:rsid w:val="00C247D2"/>
    <w:rsid w:val="00C24968"/>
    <w:rsid w:val="00C24A70"/>
    <w:rsid w:val="00C27F35"/>
    <w:rsid w:val="00C31594"/>
    <w:rsid w:val="00C317AA"/>
    <w:rsid w:val="00C31BDB"/>
    <w:rsid w:val="00C31D95"/>
    <w:rsid w:val="00C325C5"/>
    <w:rsid w:val="00C328F2"/>
    <w:rsid w:val="00C33553"/>
    <w:rsid w:val="00C343DF"/>
    <w:rsid w:val="00C344E3"/>
    <w:rsid w:val="00C34762"/>
    <w:rsid w:val="00C34A7D"/>
    <w:rsid w:val="00C34B1A"/>
    <w:rsid w:val="00C34B73"/>
    <w:rsid w:val="00C35876"/>
    <w:rsid w:val="00C3596F"/>
    <w:rsid w:val="00C36247"/>
    <w:rsid w:val="00C3671A"/>
    <w:rsid w:val="00C372F6"/>
    <w:rsid w:val="00C373F2"/>
    <w:rsid w:val="00C4008D"/>
    <w:rsid w:val="00C40424"/>
    <w:rsid w:val="00C40AD6"/>
    <w:rsid w:val="00C41413"/>
    <w:rsid w:val="00C4213D"/>
    <w:rsid w:val="00C42711"/>
    <w:rsid w:val="00C4276C"/>
    <w:rsid w:val="00C4329D"/>
    <w:rsid w:val="00C43374"/>
    <w:rsid w:val="00C44119"/>
    <w:rsid w:val="00C4431D"/>
    <w:rsid w:val="00C45A69"/>
    <w:rsid w:val="00C45F53"/>
    <w:rsid w:val="00C46AA2"/>
    <w:rsid w:val="00C46C48"/>
    <w:rsid w:val="00C475AA"/>
    <w:rsid w:val="00C500C8"/>
    <w:rsid w:val="00C508F4"/>
    <w:rsid w:val="00C50BCF"/>
    <w:rsid w:val="00C50EBA"/>
    <w:rsid w:val="00C5217A"/>
    <w:rsid w:val="00C542F0"/>
    <w:rsid w:val="00C54934"/>
    <w:rsid w:val="00C55E77"/>
    <w:rsid w:val="00C55F0E"/>
    <w:rsid w:val="00C5709A"/>
    <w:rsid w:val="00C57CDB"/>
    <w:rsid w:val="00C60A9B"/>
    <w:rsid w:val="00C60DCB"/>
    <w:rsid w:val="00C60F8E"/>
    <w:rsid w:val="00C6108B"/>
    <w:rsid w:val="00C62A1D"/>
    <w:rsid w:val="00C62FB2"/>
    <w:rsid w:val="00C6317B"/>
    <w:rsid w:val="00C641F3"/>
    <w:rsid w:val="00C64862"/>
    <w:rsid w:val="00C64E52"/>
    <w:rsid w:val="00C65D2A"/>
    <w:rsid w:val="00C66A9E"/>
    <w:rsid w:val="00C66B2F"/>
    <w:rsid w:val="00C671C5"/>
    <w:rsid w:val="00C71D17"/>
    <w:rsid w:val="00C7217E"/>
    <w:rsid w:val="00C7233D"/>
    <w:rsid w:val="00C723BC"/>
    <w:rsid w:val="00C73810"/>
    <w:rsid w:val="00C73C6C"/>
    <w:rsid w:val="00C73F85"/>
    <w:rsid w:val="00C7480A"/>
    <w:rsid w:val="00C7508B"/>
    <w:rsid w:val="00C75554"/>
    <w:rsid w:val="00C76888"/>
    <w:rsid w:val="00C77CCE"/>
    <w:rsid w:val="00C80482"/>
    <w:rsid w:val="00C80C9F"/>
    <w:rsid w:val="00C80D03"/>
    <w:rsid w:val="00C80D37"/>
    <w:rsid w:val="00C8151A"/>
    <w:rsid w:val="00C81770"/>
    <w:rsid w:val="00C81C99"/>
    <w:rsid w:val="00C81DA7"/>
    <w:rsid w:val="00C82355"/>
    <w:rsid w:val="00C824CE"/>
    <w:rsid w:val="00C82609"/>
    <w:rsid w:val="00C82804"/>
    <w:rsid w:val="00C834DA"/>
    <w:rsid w:val="00C855AC"/>
    <w:rsid w:val="00C85B9D"/>
    <w:rsid w:val="00C85C0F"/>
    <w:rsid w:val="00C87821"/>
    <w:rsid w:val="00C8795F"/>
    <w:rsid w:val="00C903BD"/>
    <w:rsid w:val="00C91E90"/>
    <w:rsid w:val="00C925C3"/>
    <w:rsid w:val="00C92726"/>
    <w:rsid w:val="00C9365B"/>
    <w:rsid w:val="00C93755"/>
    <w:rsid w:val="00C94642"/>
    <w:rsid w:val="00C94AEE"/>
    <w:rsid w:val="00C94E76"/>
    <w:rsid w:val="00C95FD1"/>
    <w:rsid w:val="00C95FF7"/>
    <w:rsid w:val="00C9659A"/>
    <w:rsid w:val="00C96AF0"/>
    <w:rsid w:val="00C973C8"/>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147A"/>
    <w:rsid w:val="00CB1AE8"/>
    <w:rsid w:val="00CB1CBD"/>
    <w:rsid w:val="00CB285C"/>
    <w:rsid w:val="00CB4BD0"/>
    <w:rsid w:val="00CB57E9"/>
    <w:rsid w:val="00CB6234"/>
    <w:rsid w:val="00CB62CB"/>
    <w:rsid w:val="00CB768F"/>
    <w:rsid w:val="00CB7A46"/>
    <w:rsid w:val="00CB7DD6"/>
    <w:rsid w:val="00CC0170"/>
    <w:rsid w:val="00CC0B46"/>
    <w:rsid w:val="00CC0F15"/>
    <w:rsid w:val="00CC3806"/>
    <w:rsid w:val="00CC472A"/>
    <w:rsid w:val="00CC49CD"/>
    <w:rsid w:val="00CC648A"/>
    <w:rsid w:val="00CC76CE"/>
    <w:rsid w:val="00CC7918"/>
    <w:rsid w:val="00CD081C"/>
    <w:rsid w:val="00CD0949"/>
    <w:rsid w:val="00CD0ABD"/>
    <w:rsid w:val="00CD20D6"/>
    <w:rsid w:val="00CD259C"/>
    <w:rsid w:val="00CD33A9"/>
    <w:rsid w:val="00CD4F0A"/>
    <w:rsid w:val="00CD53FF"/>
    <w:rsid w:val="00CD5408"/>
    <w:rsid w:val="00CD5697"/>
    <w:rsid w:val="00CD6674"/>
    <w:rsid w:val="00CE01E4"/>
    <w:rsid w:val="00CE09AE"/>
    <w:rsid w:val="00CE0C3C"/>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F66"/>
    <w:rsid w:val="00CF7ACE"/>
    <w:rsid w:val="00CF7E12"/>
    <w:rsid w:val="00CF7F01"/>
    <w:rsid w:val="00D00A21"/>
    <w:rsid w:val="00D00CE6"/>
    <w:rsid w:val="00D010C8"/>
    <w:rsid w:val="00D020F4"/>
    <w:rsid w:val="00D02A3A"/>
    <w:rsid w:val="00D03E93"/>
    <w:rsid w:val="00D04391"/>
    <w:rsid w:val="00D04CE1"/>
    <w:rsid w:val="00D05769"/>
    <w:rsid w:val="00D05F32"/>
    <w:rsid w:val="00D06844"/>
    <w:rsid w:val="00D069A7"/>
    <w:rsid w:val="00D06DE1"/>
    <w:rsid w:val="00D070C8"/>
    <w:rsid w:val="00D07ABE"/>
    <w:rsid w:val="00D10053"/>
    <w:rsid w:val="00D10338"/>
    <w:rsid w:val="00D10F21"/>
    <w:rsid w:val="00D11A00"/>
    <w:rsid w:val="00D13972"/>
    <w:rsid w:val="00D152E1"/>
    <w:rsid w:val="00D15CF9"/>
    <w:rsid w:val="00D15DEC"/>
    <w:rsid w:val="00D16B13"/>
    <w:rsid w:val="00D17833"/>
    <w:rsid w:val="00D2026B"/>
    <w:rsid w:val="00D202C0"/>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080F"/>
    <w:rsid w:val="00D4140D"/>
    <w:rsid w:val="00D41C47"/>
    <w:rsid w:val="00D42073"/>
    <w:rsid w:val="00D423A4"/>
    <w:rsid w:val="00D4268D"/>
    <w:rsid w:val="00D43B49"/>
    <w:rsid w:val="00D4450B"/>
    <w:rsid w:val="00D46755"/>
    <w:rsid w:val="00D46843"/>
    <w:rsid w:val="00D472B8"/>
    <w:rsid w:val="00D50050"/>
    <w:rsid w:val="00D51415"/>
    <w:rsid w:val="00D519F0"/>
    <w:rsid w:val="00D52AAA"/>
    <w:rsid w:val="00D52B13"/>
    <w:rsid w:val="00D53033"/>
    <w:rsid w:val="00D53161"/>
    <w:rsid w:val="00D5432B"/>
    <w:rsid w:val="00D54439"/>
    <w:rsid w:val="00D5494D"/>
    <w:rsid w:val="00D5681F"/>
    <w:rsid w:val="00D57220"/>
    <w:rsid w:val="00D574CA"/>
    <w:rsid w:val="00D576FF"/>
    <w:rsid w:val="00D57819"/>
    <w:rsid w:val="00D6072C"/>
    <w:rsid w:val="00D60767"/>
    <w:rsid w:val="00D608F4"/>
    <w:rsid w:val="00D618A3"/>
    <w:rsid w:val="00D62195"/>
    <w:rsid w:val="00D62544"/>
    <w:rsid w:val="00D63104"/>
    <w:rsid w:val="00D6369D"/>
    <w:rsid w:val="00D645F4"/>
    <w:rsid w:val="00D65117"/>
    <w:rsid w:val="00D654DB"/>
    <w:rsid w:val="00D65620"/>
    <w:rsid w:val="00D65D8E"/>
    <w:rsid w:val="00D65FF8"/>
    <w:rsid w:val="00D6709A"/>
    <w:rsid w:val="00D6710D"/>
    <w:rsid w:val="00D67926"/>
    <w:rsid w:val="00D72663"/>
    <w:rsid w:val="00D72906"/>
    <w:rsid w:val="00D72BC8"/>
    <w:rsid w:val="00D72BCE"/>
    <w:rsid w:val="00D731A4"/>
    <w:rsid w:val="00D73E07"/>
    <w:rsid w:val="00D74654"/>
    <w:rsid w:val="00D74A52"/>
    <w:rsid w:val="00D74DE9"/>
    <w:rsid w:val="00D76035"/>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2951"/>
    <w:rsid w:val="00D93342"/>
    <w:rsid w:val="00D9485C"/>
    <w:rsid w:val="00D94B05"/>
    <w:rsid w:val="00D9667F"/>
    <w:rsid w:val="00DA0A93"/>
    <w:rsid w:val="00DA122F"/>
    <w:rsid w:val="00DA2283"/>
    <w:rsid w:val="00DA33B6"/>
    <w:rsid w:val="00DA3576"/>
    <w:rsid w:val="00DA3D06"/>
    <w:rsid w:val="00DA3D0C"/>
    <w:rsid w:val="00DA3EDB"/>
    <w:rsid w:val="00DA421B"/>
    <w:rsid w:val="00DA46AD"/>
    <w:rsid w:val="00DA6202"/>
    <w:rsid w:val="00DA63CC"/>
    <w:rsid w:val="00DA7631"/>
    <w:rsid w:val="00DA7F0D"/>
    <w:rsid w:val="00DB0550"/>
    <w:rsid w:val="00DB222D"/>
    <w:rsid w:val="00DB3652"/>
    <w:rsid w:val="00DB3F1D"/>
    <w:rsid w:val="00DB469B"/>
    <w:rsid w:val="00DB4DB4"/>
    <w:rsid w:val="00DB5542"/>
    <w:rsid w:val="00DB5713"/>
    <w:rsid w:val="00DB59CB"/>
    <w:rsid w:val="00DB5AD9"/>
    <w:rsid w:val="00DB5DF0"/>
    <w:rsid w:val="00DB69F5"/>
    <w:rsid w:val="00DB6B0C"/>
    <w:rsid w:val="00DB7D1B"/>
    <w:rsid w:val="00DC066E"/>
    <w:rsid w:val="00DC0CA2"/>
    <w:rsid w:val="00DC176F"/>
    <w:rsid w:val="00DC1C04"/>
    <w:rsid w:val="00DC2149"/>
    <w:rsid w:val="00DC2B1D"/>
    <w:rsid w:val="00DC340B"/>
    <w:rsid w:val="00DC388D"/>
    <w:rsid w:val="00DC40E8"/>
    <w:rsid w:val="00DC6182"/>
    <w:rsid w:val="00DC77AA"/>
    <w:rsid w:val="00DD0981"/>
    <w:rsid w:val="00DD1324"/>
    <w:rsid w:val="00DD363B"/>
    <w:rsid w:val="00DD369B"/>
    <w:rsid w:val="00DD3BD5"/>
    <w:rsid w:val="00DD4535"/>
    <w:rsid w:val="00DD457B"/>
    <w:rsid w:val="00DD4BAA"/>
    <w:rsid w:val="00DD4C4B"/>
    <w:rsid w:val="00DD6E92"/>
    <w:rsid w:val="00DD6EB7"/>
    <w:rsid w:val="00DD70FA"/>
    <w:rsid w:val="00DE0F54"/>
    <w:rsid w:val="00DE2690"/>
    <w:rsid w:val="00DE2E19"/>
    <w:rsid w:val="00DE3143"/>
    <w:rsid w:val="00DE35F8"/>
    <w:rsid w:val="00DE385C"/>
    <w:rsid w:val="00DE5681"/>
    <w:rsid w:val="00DE6B23"/>
    <w:rsid w:val="00DE6B30"/>
    <w:rsid w:val="00DE6C9F"/>
    <w:rsid w:val="00DE710B"/>
    <w:rsid w:val="00DE7360"/>
    <w:rsid w:val="00DE780F"/>
    <w:rsid w:val="00DF15D7"/>
    <w:rsid w:val="00DF1CA0"/>
    <w:rsid w:val="00DF3527"/>
    <w:rsid w:val="00DF3D66"/>
    <w:rsid w:val="00DF3E12"/>
    <w:rsid w:val="00DF564D"/>
    <w:rsid w:val="00DF57CC"/>
    <w:rsid w:val="00DF63DF"/>
    <w:rsid w:val="00DF69A3"/>
    <w:rsid w:val="00DF6CC2"/>
    <w:rsid w:val="00DF70B2"/>
    <w:rsid w:val="00E006E4"/>
    <w:rsid w:val="00E01AA0"/>
    <w:rsid w:val="00E02800"/>
    <w:rsid w:val="00E02AAD"/>
    <w:rsid w:val="00E02D4E"/>
    <w:rsid w:val="00E03A21"/>
    <w:rsid w:val="00E03A4B"/>
    <w:rsid w:val="00E03C85"/>
    <w:rsid w:val="00E04621"/>
    <w:rsid w:val="00E04A1E"/>
    <w:rsid w:val="00E04CC0"/>
    <w:rsid w:val="00E051FD"/>
    <w:rsid w:val="00E0666D"/>
    <w:rsid w:val="00E06721"/>
    <w:rsid w:val="00E0769B"/>
    <w:rsid w:val="00E07E4A"/>
    <w:rsid w:val="00E11083"/>
    <w:rsid w:val="00E1190F"/>
    <w:rsid w:val="00E11C34"/>
    <w:rsid w:val="00E12E9D"/>
    <w:rsid w:val="00E14AFB"/>
    <w:rsid w:val="00E163E8"/>
    <w:rsid w:val="00E16539"/>
    <w:rsid w:val="00E16650"/>
    <w:rsid w:val="00E20BEE"/>
    <w:rsid w:val="00E220C1"/>
    <w:rsid w:val="00E226DD"/>
    <w:rsid w:val="00E22A87"/>
    <w:rsid w:val="00E245D5"/>
    <w:rsid w:val="00E2487B"/>
    <w:rsid w:val="00E267D3"/>
    <w:rsid w:val="00E30952"/>
    <w:rsid w:val="00E30EEE"/>
    <w:rsid w:val="00E31885"/>
    <w:rsid w:val="00E31C35"/>
    <w:rsid w:val="00E32D58"/>
    <w:rsid w:val="00E32E38"/>
    <w:rsid w:val="00E332E8"/>
    <w:rsid w:val="00E33B8F"/>
    <w:rsid w:val="00E34364"/>
    <w:rsid w:val="00E35242"/>
    <w:rsid w:val="00E35821"/>
    <w:rsid w:val="00E359D7"/>
    <w:rsid w:val="00E37400"/>
    <w:rsid w:val="00E37995"/>
    <w:rsid w:val="00E40624"/>
    <w:rsid w:val="00E408BF"/>
    <w:rsid w:val="00E41148"/>
    <w:rsid w:val="00E4183C"/>
    <w:rsid w:val="00E41D30"/>
    <w:rsid w:val="00E42B25"/>
    <w:rsid w:val="00E4329F"/>
    <w:rsid w:val="00E43C77"/>
    <w:rsid w:val="00E44439"/>
    <w:rsid w:val="00E445AA"/>
    <w:rsid w:val="00E45568"/>
    <w:rsid w:val="00E46262"/>
    <w:rsid w:val="00E46D15"/>
    <w:rsid w:val="00E507FF"/>
    <w:rsid w:val="00E53C1B"/>
    <w:rsid w:val="00E53EDE"/>
    <w:rsid w:val="00E544C1"/>
    <w:rsid w:val="00E54D26"/>
    <w:rsid w:val="00E55DFC"/>
    <w:rsid w:val="00E563EA"/>
    <w:rsid w:val="00E56930"/>
    <w:rsid w:val="00E5708C"/>
    <w:rsid w:val="00E57DB2"/>
    <w:rsid w:val="00E57F35"/>
    <w:rsid w:val="00E610D6"/>
    <w:rsid w:val="00E62481"/>
    <w:rsid w:val="00E62A4F"/>
    <w:rsid w:val="00E63783"/>
    <w:rsid w:val="00E64307"/>
    <w:rsid w:val="00E64E83"/>
    <w:rsid w:val="00E65013"/>
    <w:rsid w:val="00E651DE"/>
    <w:rsid w:val="00E65202"/>
    <w:rsid w:val="00E654B6"/>
    <w:rsid w:val="00E657B2"/>
    <w:rsid w:val="00E663E4"/>
    <w:rsid w:val="00E67476"/>
    <w:rsid w:val="00E70557"/>
    <w:rsid w:val="00E7081C"/>
    <w:rsid w:val="00E7145B"/>
    <w:rsid w:val="00E71C91"/>
    <w:rsid w:val="00E720DA"/>
    <w:rsid w:val="00E723E9"/>
    <w:rsid w:val="00E725CE"/>
    <w:rsid w:val="00E7277B"/>
    <w:rsid w:val="00E72952"/>
    <w:rsid w:val="00E72D22"/>
    <w:rsid w:val="00E749D6"/>
    <w:rsid w:val="00E74C99"/>
    <w:rsid w:val="00E74E87"/>
    <w:rsid w:val="00E75CBD"/>
    <w:rsid w:val="00E80182"/>
    <w:rsid w:val="00E8027B"/>
    <w:rsid w:val="00E806D2"/>
    <w:rsid w:val="00E80D29"/>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6ECB"/>
    <w:rsid w:val="00E873C2"/>
    <w:rsid w:val="00E87930"/>
    <w:rsid w:val="00E93E80"/>
    <w:rsid w:val="00E93EC5"/>
    <w:rsid w:val="00E94093"/>
    <w:rsid w:val="00E94720"/>
    <w:rsid w:val="00E94A6B"/>
    <w:rsid w:val="00E9535F"/>
    <w:rsid w:val="00E95B0F"/>
    <w:rsid w:val="00E95CC4"/>
    <w:rsid w:val="00E95D4F"/>
    <w:rsid w:val="00E961E8"/>
    <w:rsid w:val="00E96E8E"/>
    <w:rsid w:val="00E9732D"/>
    <w:rsid w:val="00EA08F2"/>
    <w:rsid w:val="00EA0BB5"/>
    <w:rsid w:val="00EA2CE4"/>
    <w:rsid w:val="00EA2D13"/>
    <w:rsid w:val="00EA2E26"/>
    <w:rsid w:val="00EA350E"/>
    <w:rsid w:val="00EA385B"/>
    <w:rsid w:val="00EA3903"/>
    <w:rsid w:val="00EA467F"/>
    <w:rsid w:val="00EA48D0"/>
    <w:rsid w:val="00EA4986"/>
    <w:rsid w:val="00EA5F8E"/>
    <w:rsid w:val="00EA6A6E"/>
    <w:rsid w:val="00EA6DCB"/>
    <w:rsid w:val="00EB0302"/>
    <w:rsid w:val="00EB250B"/>
    <w:rsid w:val="00EB2858"/>
    <w:rsid w:val="00EB2BE9"/>
    <w:rsid w:val="00EB48F7"/>
    <w:rsid w:val="00EB4AE4"/>
    <w:rsid w:val="00EB5AA5"/>
    <w:rsid w:val="00EB5ADB"/>
    <w:rsid w:val="00EB5D4B"/>
    <w:rsid w:val="00EB5EA7"/>
    <w:rsid w:val="00EB6218"/>
    <w:rsid w:val="00EB69EF"/>
    <w:rsid w:val="00EB7706"/>
    <w:rsid w:val="00EB77B4"/>
    <w:rsid w:val="00EC0050"/>
    <w:rsid w:val="00EC0B0E"/>
    <w:rsid w:val="00EC341E"/>
    <w:rsid w:val="00EC4B87"/>
    <w:rsid w:val="00EC4F2E"/>
    <w:rsid w:val="00EC4F39"/>
    <w:rsid w:val="00EC578F"/>
    <w:rsid w:val="00EC6022"/>
    <w:rsid w:val="00EC693C"/>
    <w:rsid w:val="00EC70E0"/>
    <w:rsid w:val="00EC7497"/>
    <w:rsid w:val="00EC7772"/>
    <w:rsid w:val="00EC79C5"/>
    <w:rsid w:val="00ED0CC2"/>
    <w:rsid w:val="00ED1D28"/>
    <w:rsid w:val="00ED1EAB"/>
    <w:rsid w:val="00ED3E1B"/>
    <w:rsid w:val="00ED4344"/>
    <w:rsid w:val="00ED4BF0"/>
    <w:rsid w:val="00ED4C68"/>
    <w:rsid w:val="00ED5F52"/>
    <w:rsid w:val="00ED6406"/>
    <w:rsid w:val="00ED6892"/>
    <w:rsid w:val="00ED6FC5"/>
    <w:rsid w:val="00ED7FC9"/>
    <w:rsid w:val="00EE12BF"/>
    <w:rsid w:val="00EE13AE"/>
    <w:rsid w:val="00EE25EA"/>
    <w:rsid w:val="00EE276D"/>
    <w:rsid w:val="00EE2AF3"/>
    <w:rsid w:val="00EE34B6"/>
    <w:rsid w:val="00EE438D"/>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43C5"/>
    <w:rsid w:val="00EF6B9E"/>
    <w:rsid w:val="00EF6D98"/>
    <w:rsid w:val="00EF6E56"/>
    <w:rsid w:val="00F027A3"/>
    <w:rsid w:val="00F02F18"/>
    <w:rsid w:val="00F03504"/>
    <w:rsid w:val="00F047A1"/>
    <w:rsid w:val="00F04926"/>
    <w:rsid w:val="00F04FF6"/>
    <w:rsid w:val="00F0504C"/>
    <w:rsid w:val="00F100D0"/>
    <w:rsid w:val="00F1089C"/>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29C"/>
    <w:rsid w:val="00F2637D"/>
    <w:rsid w:val="00F26E9C"/>
    <w:rsid w:val="00F26F13"/>
    <w:rsid w:val="00F27B9E"/>
    <w:rsid w:val="00F3099C"/>
    <w:rsid w:val="00F31334"/>
    <w:rsid w:val="00F314EF"/>
    <w:rsid w:val="00F3376E"/>
    <w:rsid w:val="00F3385E"/>
    <w:rsid w:val="00F33893"/>
    <w:rsid w:val="00F338FD"/>
    <w:rsid w:val="00F33998"/>
    <w:rsid w:val="00F342FD"/>
    <w:rsid w:val="00F34E9E"/>
    <w:rsid w:val="00F3626E"/>
    <w:rsid w:val="00F368C1"/>
    <w:rsid w:val="00F36DC0"/>
    <w:rsid w:val="00F400A1"/>
    <w:rsid w:val="00F40B6A"/>
    <w:rsid w:val="00F40F9E"/>
    <w:rsid w:val="00F412E7"/>
    <w:rsid w:val="00F41684"/>
    <w:rsid w:val="00F418ED"/>
    <w:rsid w:val="00F4194B"/>
    <w:rsid w:val="00F42854"/>
    <w:rsid w:val="00F42EFD"/>
    <w:rsid w:val="00F44755"/>
    <w:rsid w:val="00F451CD"/>
    <w:rsid w:val="00F455E0"/>
    <w:rsid w:val="00F45E7C"/>
    <w:rsid w:val="00F476FD"/>
    <w:rsid w:val="00F47BEF"/>
    <w:rsid w:val="00F5148E"/>
    <w:rsid w:val="00F5189F"/>
    <w:rsid w:val="00F525A9"/>
    <w:rsid w:val="00F52BE5"/>
    <w:rsid w:val="00F539A4"/>
    <w:rsid w:val="00F53DDC"/>
    <w:rsid w:val="00F5458D"/>
    <w:rsid w:val="00F54F3A"/>
    <w:rsid w:val="00F55028"/>
    <w:rsid w:val="00F5670E"/>
    <w:rsid w:val="00F5758D"/>
    <w:rsid w:val="00F57E08"/>
    <w:rsid w:val="00F57E5A"/>
    <w:rsid w:val="00F6042D"/>
    <w:rsid w:val="00F60892"/>
    <w:rsid w:val="00F6187C"/>
    <w:rsid w:val="00F61E6F"/>
    <w:rsid w:val="00F62F51"/>
    <w:rsid w:val="00F62F72"/>
    <w:rsid w:val="00F653A1"/>
    <w:rsid w:val="00F659E1"/>
    <w:rsid w:val="00F668FF"/>
    <w:rsid w:val="00F670F7"/>
    <w:rsid w:val="00F71FAA"/>
    <w:rsid w:val="00F72442"/>
    <w:rsid w:val="00F7246F"/>
    <w:rsid w:val="00F72566"/>
    <w:rsid w:val="00F726F2"/>
    <w:rsid w:val="00F72DA6"/>
    <w:rsid w:val="00F73070"/>
    <w:rsid w:val="00F73385"/>
    <w:rsid w:val="00F73389"/>
    <w:rsid w:val="00F753F9"/>
    <w:rsid w:val="00F7613D"/>
    <w:rsid w:val="00F7677E"/>
    <w:rsid w:val="00F76F3C"/>
    <w:rsid w:val="00F80793"/>
    <w:rsid w:val="00F808C5"/>
    <w:rsid w:val="00F81D0E"/>
    <w:rsid w:val="00F82EAE"/>
    <w:rsid w:val="00F832E1"/>
    <w:rsid w:val="00F85369"/>
    <w:rsid w:val="00F858DD"/>
    <w:rsid w:val="00F86838"/>
    <w:rsid w:val="00F878EF"/>
    <w:rsid w:val="00F9015B"/>
    <w:rsid w:val="00F905CA"/>
    <w:rsid w:val="00F905F1"/>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AEE"/>
    <w:rsid w:val="00FA7B9A"/>
    <w:rsid w:val="00FB0152"/>
    <w:rsid w:val="00FB1482"/>
    <w:rsid w:val="00FB1903"/>
    <w:rsid w:val="00FB1A63"/>
    <w:rsid w:val="00FB2188"/>
    <w:rsid w:val="00FB29A4"/>
    <w:rsid w:val="00FB2D2C"/>
    <w:rsid w:val="00FB33E4"/>
    <w:rsid w:val="00FB3676"/>
    <w:rsid w:val="00FB3858"/>
    <w:rsid w:val="00FB43C4"/>
    <w:rsid w:val="00FB5641"/>
    <w:rsid w:val="00FB5EDC"/>
    <w:rsid w:val="00FB65E7"/>
    <w:rsid w:val="00FB6C2B"/>
    <w:rsid w:val="00FB6ECD"/>
    <w:rsid w:val="00FB7133"/>
    <w:rsid w:val="00FB7B3A"/>
    <w:rsid w:val="00FC0008"/>
    <w:rsid w:val="00FC0354"/>
    <w:rsid w:val="00FC11FE"/>
    <w:rsid w:val="00FC18E0"/>
    <w:rsid w:val="00FC19AE"/>
    <w:rsid w:val="00FC20C3"/>
    <w:rsid w:val="00FC2893"/>
    <w:rsid w:val="00FC29BA"/>
    <w:rsid w:val="00FC2E3F"/>
    <w:rsid w:val="00FC36C2"/>
    <w:rsid w:val="00FC3B63"/>
    <w:rsid w:val="00FC3E02"/>
    <w:rsid w:val="00FC4CCE"/>
    <w:rsid w:val="00FC5004"/>
    <w:rsid w:val="00FC52C2"/>
    <w:rsid w:val="00FC5CFA"/>
    <w:rsid w:val="00FC64E4"/>
    <w:rsid w:val="00FC688D"/>
    <w:rsid w:val="00FC6D5D"/>
    <w:rsid w:val="00FC6DB7"/>
    <w:rsid w:val="00FC6F24"/>
    <w:rsid w:val="00FD0027"/>
    <w:rsid w:val="00FD0031"/>
    <w:rsid w:val="00FD0E81"/>
    <w:rsid w:val="00FD147A"/>
    <w:rsid w:val="00FD24F1"/>
    <w:rsid w:val="00FD33DE"/>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46A"/>
    <w:rsid w:val="00FE362B"/>
    <w:rsid w:val="00FE37EF"/>
    <w:rsid w:val="00FE54D6"/>
    <w:rsid w:val="00FE5833"/>
    <w:rsid w:val="00FE5C16"/>
    <w:rsid w:val="00FE7F46"/>
    <w:rsid w:val="00FF0D93"/>
    <w:rsid w:val="00FF1430"/>
    <w:rsid w:val="00FF1544"/>
    <w:rsid w:val="00FF291B"/>
    <w:rsid w:val="00FF322C"/>
    <w:rsid w:val="00FF32B1"/>
    <w:rsid w:val="00FF373C"/>
    <w:rsid w:val="00FF42CB"/>
    <w:rsid w:val="00FF4C28"/>
    <w:rsid w:val="00FF4CD6"/>
    <w:rsid w:val="00FF5499"/>
    <w:rsid w:val="00FF5BCE"/>
    <w:rsid w:val="00FF5F15"/>
    <w:rsid w:val="00FF64C8"/>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EF6"/>
    <w:pPr>
      <w:spacing w:before="240" w:line="240" w:lineRule="atLeast"/>
    </w:pPr>
    <w:rPr>
      <w:lang w:val="en-GB"/>
    </w:rPr>
  </w:style>
  <w:style w:type="paragraph" w:styleId="Heading1">
    <w:name w:val="heading 1"/>
    <w:basedOn w:val="Heading2"/>
    <w:next w:val="Normal"/>
    <w:qFormat/>
    <w:rsid w:val="0050594C"/>
    <w:pPr>
      <w:outlineLvl w:val="0"/>
    </w:pPr>
  </w:style>
  <w:style w:type="paragraph" w:styleId="Heading2">
    <w:name w:val="heading 2"/>
    <w:basedOn w:val="Normal"/>
    <w:next w:val="Normal"/>
    <w:qFormat/>
    <w:rsid w:val="001F4470"/>
    <w:pPr>
      <w:keepNext/>
      <w:keepLines/>
      <w:spacing w:before="280"/>
      <w:outlineLvl w:val="1"/>
    </w:pPr>
    <w:rPr>
      <w:rFonts w:ascii="Arial" w:hAnsi="Arial"/>
      <w:b/>
      <w:sz w:val="22"/>
      <w:szCs w:val="22"/>
    </w:rPr>
  </w:style>
  <w:style w:type="paragraph" w:styleId="Heading3">
    <w:name w:val="heading 3"/>
    <w:basedOn w:val="Normal"/>
    <w:next w:val="Normal"/>
    <w:qFormat/>
    <w:rsid w:val="001F4470"/>
    <w:pPr>
      <w:keepNext/>
      <w:keepLines/>
      <w:spacing w:after="60"/>
      <w:outlineLvl w:val="2"/>
    </w:pPr>
    <w:rPr>
      <w:rFonts w:ascii="Arial" w:hAnsi="Arial"/>
      <w:b/>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T"/>
    <w:next w:val="Normal"/>
    <w:link w:val="SubtitleChar"/>
    <w:qFormat/>
    <w:rsid w:val="0050594C"/>
    <w:rPr>
      <w:b/>
      <w:bCs/>
      <w:i/>
      <w:iCs/>
      <w:w w:val="1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88490054">
      <w:bodyDiv w:val="1"/>
      <w:marLeft w:val="0"/>
      <w:marRight w:val="0"/>
      <w:marTop w:val="0"/>
      <w:marBottom w:val="0"/>
      <w:divBdr>
        <w:top w:val="none" w:sz="0" w:space="0" w:color="auto"/>
        <w:left w:val="none" w:sz="0" w:space="0" w:color="auto"/>
        <w:bottom w:val="none" w:sz="0" w:space="0" w:color="auto"/>
        <w:right w:val="none" w:sz="0" w:space="0" w:color="auto"/>
      </w:divBdr>
      <w:divsChild>
        <w:div w:id="1540782369">
          <w:marLeft w:val="0"/>
          <w:marRight w:val="0"/>
          <w:marTop w:val="0"/>
          <w:marBottom w:val="0"/>
          <w:divBdr>
            <w:top w:val="none" w:sz="0" w:space="0" w:color="auto"/>
            <w:left w:val="none" w:sz="0" w:space="0" w:color="auto"/>
            <w:bottom w:val="none" w:sz="0" w:space="0" w:color="auto"/>
            <w:right w:val="none" w:sz="0" w:space="0" w:color="auto"/>
          </w:divBdr>
          <w:divsChild>
            <w:div w:id="1910847948">
              <w:marLeft w:val="0"/>
              <w:marRight w:val="0"/>
              <w:marTop w:val="0"/>
              <w:marBottom w:val="0"/>
              <w:divBdr>
                <w:top w:val="none" w:sz="0" w:space="0" w:color="auto"/>
                <w:left w:val="none" w:sz="0" w:space="0" w:color="auto"/>
                <w:bottom w:val="none" w:sz="0" w:space="0" w:color="auto"/>
                <w:right w:val="none" w:sz="0" w:space="0" w:color="auto"/>
              </w:divBdr>
              <w:divsChild>
                <w:div w:id="17442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857311">
      <w:bodyDiv w:val="1"/>
      <w:marLeft w:val="0"/>
      <w:marRight w:val="0"/>
      <w:marTop w:val="0"/>
      <w:marBottom w:val="0"/>
      <w:divBdr>
        <w:top w:val="none" w:sz="0" w:space="0" w:color="auto"/>
        <w:left w:val="none" w:sz="0" w:space="0" w:color="auto"/>
        <w:bottom w:val="none" w:sz="0" w:space="0" w:color="auto"/>
        <w:right w:val="none" w:sz="0" w:space="0" w:color="auto"/>
      </w:divBdr>
      <w:divsChild>
        <w:div w:id="1246451131">
          <w:marLeft w:val="0"/>
          <w:marRight w:val="0"/>
          <w:marTop w:val="0"/>
          <w:marBottom w:val="0"/>
          <w:divBdr>
            <w:top w:val="none" w:sz="0" w:space="0" w:color="auto"/>
            <w:left w:val="none" w:sz="0" w:space="0" w:color="auto"/>
            <w:bottom w:val="none" w:sz="0" w:space="0" w:color="auto"/>
            <w:right w:val="none" w:sz="0" w:space="0" w:color="auto"/>
          </w:divBdr>
          <w:divsChild>
            <w:div w:id="1320691763">
              <w:marLeft w:val="0"/>
              <w:marRight w:val="0"/>
              <w:marTop w:val="0"/>
              <w:marBottom w:val="0"/>
              <w:divBdr>
                <w:top w:val="none" w:sz="0" w:space="0" w:color="auto"/>
                <w:left w:val="none" w:sz="0" w:space="0" w:color="auto"/>
                <w:bottom w:val="none" w:sz="0" w:space="0" w:color="auto"/>
                <w:right w:val="none" w:sz="0" w:space="0" w:color="auto"/>
              </w:divBdr>
              <w:divsChild>
                <w:div w:id="5277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0724836">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39989750">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2418276">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252950">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2352989">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package" Target="embeddings/Microsoft_Visio_Drawing.vsdx"/><Relationship Id="rId1" Type="http://schemas.openxmlformats.org/officeDocument/2006/relationships/image" Target="media/image1.emf"/></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078C880C-5A32-4726-8639-62F7C00E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2073</Words>
  <Characters>11822</Characters>
  <Application>Microsoft Office Word</Application>
  <DocSecurity>0</DocSecurity>
  <Lines>98</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802.11-21/462</vt:lpstr>
      <vt:lpstr>doc.: IEEE 802.11-15/xxxxr0</vt:lpstr>
    </vt:vector>
  </TitlesOfParts>
  <Manager/>
  <Company/>
  <LinksUpToDate>false</LinksUpToDate>
  <CharactersWithSpaces>13868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802.11-21/462</dc:title>
  <dc:subject>Submission</dc:subject>
  <dc:creator>Chunyu Hu</dc:creator>
  <cp:keywords>rTWT</cp:keywords>
  <dc:description/>
  <cp:lastModifiedBy>Chunyu Hu</cp:lastModifiedBy>
  <cp:revision>6</cp:revision>
  <cp:lastPrinted>2010-05-04T03:47:00Z</cp:lastPrinted>
  <dcterms:created xsi:type="dcterms:W3CDTF">2022-02-25T01:47:00Z</dcterms:created>
  <dcterms:modified xsi:type="dcterms:W3CDTF">2022-03-01T21:48:00Z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