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56C12" w14:textId="77777777" w:rsidR="00F905F1" w:rsidRPr="004D2D75" w:rsidRDefault="00F905F1" w:rsidP="00F905F1">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193"/>
        <w:gridCol w:w="3037"/>
        <w:gridCol w:w="1080"/>
        <w:gridCol w:w="2471"/>
      </w:tblGrid>
      <w:tr w:rsidR="00F905F1" w:rsidRPr="00183F4C" w14:paraId="64FE8EA4" w14:textId="77777777" w:rsidTr="00F905F1">
        <w:trPr>
          <w:trHeight w:val="1097"/>
          <w:jc w:val="center"/>
        </w:trPr>
        <w:tc>
          <w:tcPr>
            <w:tcW w:w="9576" w:type="dxa"/>
            <w:gridSpan w:val="5"/>
            <w:vAlign w:val="center"/>
          </w:tcPr>
          <w:p w14:paraId="426FF0FD" w14:textId="77777777" w:rsidR="00F905F1" w:rsidRDefault="00F905F1" w:rsidP="00231DFC">
            <w:pPr>
              <w:pStyle w:val="T2"/>
              <w:spacing w:before="120" w:after="120"/>
            </w:pPr>
            <w:r>
              <w:t>Restricted TWT Spec Text</w:t>
            </w:r>
          </w:p>
          <w:p w14:paraId="5B7CFCE4" w14:textId="619EA7D9" w:rsidR="00F905F1" w:rsidRPr="00183F4C" w:rsidRDefault="0029642A" w:rsidP="00231DFC">
            <w:pPr>
              <w:pStyle w:val="T2"/>
              <w:spacing w:before="120" w:after="120"/>
            </w:pPr>
            <w:r>
              <w:t>Restricted TWT Announcement</w:t>
            </w:r>
          </w:p>
        </w:tc>
      </w:tr>
      <w:tr w:rsidR="00F905F1" w:rsidRPr="00183F4C" w14:paraId="37AA3717" w14:textId="77777777" w:rsidTr="00272913">
        <w:trPr>
          <w:trHeight w:val="359"/>
          <w:jc w:val="center"/>
        </w:trPr>
        <w:tc>
          <w:tcPr>
            <w:tcW w:w="9576" w:type="dxa"/>
            <w:gridSpan w:val="5"/>
            <w:vAlign w:val="center"/>
          </w:tcPr>
          <w:p w14:paraId="14B3254A" w14:textId="0EA66327" w:rsidR="00F905F1" w:rsidRPr="00183F4C" w:rsidRDefault="00F905F1" w:rsidP="00231DFC">
            <w:pPr>
              <w:pStyle w:val="T2"/>
              <w:spacing w:line="240" w:lineRule="auto"/>
              <w:ind w:left="0"/>
              <w:rPr>
                <w:b w:val="0"/>
                <w:sz w:val="20"/>
              </w:rPr>
            </w:pPr>
            <w:r w:rsidRPr="00183F4C">
              <w:rPr>
                <w:sz w:val="20"/>
              </w:rPr>
              <w:t>Date:</w:t>
            </w:r>
            <w:r>
              <w:rPr>
                <w:b w:val="0"/>
                <w:sz w:val="20"/>
              </w:rPr>
              <w:t xml:space="preserve">  2021-</w:t>
            </w:r>
            <w:r w:rsidR="00231DFC">
              <w:rPr>
                <w:b w:val="0"/>
                <w:sz w:val="20"/>
              </w:rPr>
              <w:t>07-19</w:t>
            </w:r>
          </w:p>
        </w:tc>
      </w:tr>
      <w:tr w:rsidR="00F905F1" w:rsidRPr="00183F4C" w14:paraId="40468057" w14:textId="77777777" w:rsidTr="00231DFC">
        <w:trPr>
          <w:cantSplit/>
          <w:trHeight w:val="251"/>
          <w:jc w:val="center"/>
        </w:trPr>
        <w:tc>
          <w:tcPr>
            <w:tcW w:w="9576" w:type="dxa"/>
            <w:gridSpan w:val="5"/>
            <w:vAlign w:val="center"/>
          </w:tcPr>
          <w:p w14:paraId="18103178" w14:textId="77777777" w:rsidR="00F905F1" w:rsidRPr="00231DFC" w:rsidRDefault="00F905F1" w:rsidP="00231DFC">
            <w:pPr>
              <w:pStyle w:val="T2"/>
              <w:spacing w:before="0" w:after="0" w:line="240" w:lineRule="auto"/>
              <w:ind w:left="0" w:right="0"/>
              <w:rPr>
                <w:sz w:val="18"/>
                <w:szCs w:val="18"/>
              </w:rPr>
            </w:pPr>
            <w:r w:rsidRPr="00231DFC">
              <w:rPr>
                <w:sz w:val="18"/>
                <w:szCs w:val="18"/>
              </w:rPr>
              <w:t>Author(s):</w:t>
            </w:r>
          </w:p>
        </w:tc>
      </w:tr>
      <w:tr w:rsidR="00F905F1" w:rsidRPr="00183F4C" w14:paraId="731AEEF4" w14:textId="77777777" w:rsidTr="009576F1">
        <w:trPr>
          <w:trHeight w:val="269"/>
          <w:jc w:val="center"/>
        </w:trPr>
        <w:tc>
          <w:tcPr>
            <w:tcW w:w="1795" w:type="dxa"/>
            <w:vAlign w:val="center"/>
          </w:tcPr>
          <w:p w14:paraId="6BB668D6"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Name</w:t>
            </w:r>
          </w:p>
        </w:tc>
        <w:tc>
          <w:tcPr>
            <w:tcW w:w="1193" w:type="dxa"/>
            <w:vAlign w:val="center"/>
          </w:tcPr>
          <w:p w14:paraId="4FE0D4C6"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Affiliation</w:t>
            </w:r>
          </w:p>
        </w:tc>
        <w:tc>
          <w:tcPr>
            <w:tcW w:w="3037" w:type="dxa"/>
            <w:vAlign w:val="center"/>
          </w:tcPr>
          <w:p w14:paraId="7F4F93A8"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Address</w:t>
            </w:r>
          </w:p>
        </w:tc>
        <w:tc>
          <w:tcPr>
            <w:tcW w:w="1080" w:type="dxa"/>
            <w:vAlign w:val="center"/>
          </w:tcPr>
          <w:p w14:paraId="2AE08B2B"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Phone</w:t>
            </w:r>
          </w:p>
        </w:tc>
        <w:tc>
          <w:tcPr>
            <w:tcW w:w="2471" w:type="dxa"/>
            <w:vAlign w:val="center"/>
          </w:tcPr>
          <w:p w14:paraId="0347C345" w14:textId="77777777" w:rsidR="00F905F1" w:rsidRPr="00231DFC" w:rsidRDefault="00F905F1" w:rsidP="00231DFC">
            <w:pPr>
              <w:pStyle w:val="T2"/>
              <w:spacing w:before="100" w:beforeAutospacing="1" w:after="0" w:line="240" w:lineRule="auto"/>
              <w:ind w:left="0" w:right="0"/>
              <w:rPr>
                <w:sz w:val="18"/>
                <w:szCs w:val="18"/>
              </w:rPr>
            </w:pPr>
            <w:r w:rsidRPr="00231DFC">
              <w:rPr>
                <w:sz w:val="18"/>
                <w:szCs w:val="18"/>
              </w:rPr>
              <w:t>email</w:t>
            </w:r>
          </w:p>
        </w:tc>
      </w:tr>
      <w:tr w:rsidR="00F905F1" w:rsidRPr="00183F4C" w14:paraId="379BF0F4" w14:textId="77777777" w:rsidTr="009576F1">
        <w:trPr>
          <w:trHeight w:val="269"/>
          <w:jc w:val="center"/>
        </w:trPr>
        <w:tc>
          <w:tcPr>
            <w:tcW w:w="1795" w:type="dxa"/>
            <w:vAlign w:val="center"/>
          </w:tcPr>
          <w:p w14:paraId="6B4DEC05" w14:textId="4B51C3BA" w:rsidR="00F905F1" w:rsidRPr="00231DFC" w:rsidRDefault="00F53DDC" w:rsidP="00231DFC">
            <w:pPr>
              <w:spacing w:before="0" w:line="240" w:lineRule="auto"/>
              <w:rPr>
                <w:sz w:val="18"/>
                <w:szCs w:val="18"/>
              </w:rPr>
            </w:pPr>
            <w:r w:rsidRPr="00231DFC">
              <w:rPr>
                <w:sz w:val="18"/>
                <w:szCs w:val="18"/>
              </w:rPr>
              <w:t>Chunyu Hu</w:t>
            </w:r>
          </w:p>
        </w:tc>
        <w:tc>
          <w:tcPr>
            <w:tcW w:w="1193" w:type="dxa"/>
            <w:vAlign w:val="center"/>
          </w:tcPr>
          <w:p w14:paraId="27646372" w14:textId="77777777" w:rsidR="00F905F1" w:rsidRPr="00231DFC" w:rsidRDefault="00F905F1" w:rsidP="00231DFC">
            <w:pPr>
              <w:spacing w:before="0" w:line="240" w:lineRule="auto"/>
              <w:rPr>
                <w:sz w:val="18"/>
                <w:szCs w:val="18"/>
              </w:rPr>
            </w:pPr>
            <w:r w:rsidRPr="00231DFC">
              <w:rPr>
                <w:sz w:val="18"/>
                <w:szCs w:val="18"/>
              </w:rPr>
              <w:t>Facebook</w:t>
            </w:r>
          </w:p>
        </w:tc>
        <w:tc>
          <w:tcPr>
            <w:tcW w:w="3037" w:type="dxa"/>
            <w:vAlign w:val="center"/>
          </w:tcPr>
          <w:p w14:paraId="5147C7FB" w14:textId="77777777" w:rsidR="00F905F1" w:rsidRPr="00231DFC" w:rsidRDefault="00F905F1" w:rsidP="00231DFC">
            <w:pPr>
              <w:spacing w:before="0" w:line="240" w:lineRule="auto"/>
              <w:rPr>
                <w:sz w:val="18"/>
                <w:szCs w:val="18"/>
              </w:rPr>
            </w:pPr>
            <w:r w:rsidRPr="00231DFC">
              <w:rPr>
                <w:sz w:val="18"/>
                <w:szCs w:val="18"/>
                <w:lang w:val="en-US"/>
              </w:rPr>
              <w:t>1 Hacker Way, Menlo Park, CA 95034</w:t>
            </w:r>
          </w:p>
        </w:tc>
        <w:tc>
          <w:tcPr>
            <w:tcW w:w="1080" w:type="dxa"/>
            <w:vAlign w:val="center"/>
          </w:tcPr>
          <w:p w14:paraId="49CFD188" w14:textId="77777777" w:rsidR="00F905F1" w:rsidRPr="00231DFC" w:rsidRDefault="00F905F1" w:rsidP="00231DFC">
            <w:pPr>
              <w:spacing w:before="0" w:line="240" w:lineRule="auto"/>
              <w:rPr>
                <w:sz w:val="18"/>
                <w:szCs w:val="18"/>
              </w:rPr>
            </w:pPr>
          </w:p>
        </w:tc>
        <w:tc>
          <w:tcPr>
            <w:tcW w:w="2471" w:type="dxa"/>
            <w:vAlign w:val="center"/>
          </w:tcPr>
          <w:p w14:paraId="44A63715" w14:textId="77777777" w:rsidR="00F905F1" w:rsidRPr="00231DFC" w:rsidRDefault="00F905F1" w:rsidP="00231DFC">
            <w:pPr>
              <w:spacing w:before="0" w:line="240" w:lineRule="auto"/>
              <w:rPr>
                <w:sz w:val="18"/>
                <w:szCs w:val="18"/>
              </w:rPr>
            </w:pPr>
            <w:r w:rsidRPr="00231DFC">
              <w:rPr>
                <w:sz w:val="18"/>
                <w:szCs w:val="18"/>
              </w:rPr>
              <w:t>chunyuhu07@gmail.com</w:t>
            </w:r>
          </w:p>
        </w:tc>
      </w:tr>
      <w:tr w:rsidR="00F905F1" w:rsidRPr="00183F4C" w14:paraId="0D354AC2" w14:textId="77777777" w:rsidTr="009576F1">
        <w:trPr>
          <w:trHeight w:val="350"/>
          <w:jc w:val="center"/>
        </w:trPr>
        <w:tc>
          <w:tcPr>
            <w:tcW w:w="1795" w:type="dxa"/>
            <w:vAlign w:val="center"/>
          </w:tcPr>
          <w:p w14:paraId="74778FB0" w14:textId="48B056C8" w:rsidR="00F905F1" w:rsidRPr="00231DFC" w:rsidRDefault="00F53DDC" w:rsidP="00231DFC">
            <w:pPr>
              <w:pStyle w:val="T2"/>
              <w:spacing w:before="0" w:after="0" w:line="240" w:lineRule="auto"/>
              <w:ind w:left="0" w:right="0"/>
              <w:rPr>
                <w:b w:val="0"/>
                <w:sz w:val="18"/>
                <w:szCs w:val="18"/>
              </w:rPr>
            </w:pPr>
            <w:r w:rsidRPr="00231DFC">
              <w:rPr>
                <w:b w:val="0"/>
                <w:sz w:val="18"/>
                <w:szCs w:val="18"/>
              </w:rPr>
              <w:t>Muhammad Kumail Haider</w:t>
            </w:r>
          </w:p>
        </w:tc>
        <w:tc>
          <w:tcPr>
            <w:tcW w:w="1193" w:type="dxa"/>
            <w:vAlign w:val="center"/>
          </w:tcPr>
          <w:p w14:paraId="29D044FB" w14:textId="77777777" w:rsidR="00F905F1" w:rsidRPr="00231DFC" w:rsidRDefault="00F905F1" w:rsidP="00231DFC">
            <w:pPr>
              <w:pStyle w:val="T2"/>
              <w:spacing w:before="0" w:after="0" w:line="240" w:lineRule="auto"/>
              <w:ind w:left="0" w:right="0"/>
              <w:rPr>
                <w:b w:val="0"/>
                <w:sz w:val="18"/>
                <w:szCs w:val="18"/>
              </w:rPr>
            </w:pPr>
          </w:p>
        </w:tc>
        <w:tc>
          <w:tcPr>
            <w:tcW w:w="3037" w:type="dxa"/>
            <w:vAlign w:val="center"/>
          </w:tcPr>
          <w:p w14:paraId="35F31658" w14:textId="4B1F5003" w:rsidR="00F905F1" w:rsidRPr="00231DFC" w:rsidRDefault="00F905F1" w:rsidP="00231DFC">
            <w:pPr>
              <w:pStyle w:val="T2"/>
              <w:spacing w:before="0" w:after="0" w:line="240" w:lineRule="auto"/>
              <w:ind w:left="0" w:right="0"/>
              <w:rPr>
                <w:b w:val="0"/>
                <w:sz w:val="18"/>
                <w:szCs w:val="18"/>
              </w:rPr>
            </w:pPr>
          </w:p>
        </w:tc>
        <w:tc>
          <w:tcPr>
            <w:tcW w:w="1080" w:type="dxa"/>
            <w:vAlign w:val="center"/>
          </w:tcPr>
          <w:p w14:paraId="49ACFA8C" w14:textId="77777777" w:rsidR="00F905F1" w:rsidRPr="00231DFC" w:rsidRDefault="00F905F1" w:rsidP="00231DFC">
            <w:pPr>
              <w:pStyle w:val="T2"/>
              <w:spacing w:before="0" w:after="0" w:line="240" w:lineRule="auto"/>
              <w:ind w:left="0" w:right="0"/>
              <w:rPr>
                <w:b w:val="0"/>
                <w:sz w:val="18"/>
                <w:szCs w:val="18"/>
              </w:rPr>
            </w:pPr>
          </w:p>
        </w:tc>
        <w:tc>
          <w:tcPr>
            <w:tcW w:w="2471" w:type="dxa"/>
            <w:vAlign w:val="center"/>
          </w:tcPr>
          <w:p w14:paraId="0C1498C4" w14:textId="77777777" w:rsidR="00F905F1" w:rsidRPr="00231DFC" w:rsidRDefault="00F905F1" w:rsidP="00231DFC">
            <w:pPr>
              <w:pStyle w:val="T2"/>
              <w:spacing w:before="0" w:after="0" w:line="240" w:lineRule="auto"/>
              <w:ind w:left="0" w:right="0"/>
              <w:rPr>
                <w:b w:val="0"/>
                <w:sz w:val="18"/>
                <w:szCs w:val="18"/>
              </w:rPr>
            </w:pPr>
          </w:p>
        </w:tc>
      </w:tr>
      <w:tr w:rsidR="00F905F1" w:rsidRPr="00183F4C" w14:paraId="322F7365" w14:textId="77777777" w:rsidTr="009576F1">
        <w:trPr>
          <w:trHeight w:val="287"/>
          <w:jc w:val="center"/>
        </w:trPr>
        <w:tc>
          <w:tcPr>
            <w:tcW w:w="1795" w:type="dxa"/>
            <w:vAlign w:val="center"/>
          </w:tcPr>
          <w:p w14:paraId="5081A6C1" w14:textId="6999E696" w:rsidR="00F905F1" w:rsidRPr="00231DFC" w:rsidRDefault="00F53DDC" w:rsidP="00231DFC">
            <w:pPr>
              <w:pStyle w:val="T2"/>
              <w:spacing w:before="0" w:after="0" w:line="240" w:lineRule="auto"/>
              <w:ind w:left="0" w:right="0"/>
              <w:rPr>
                <w:b w:val="0"/>
                <w:sz w:val="18"/>
                <w:szCs w:val="18"/>
              </w:rPr>
            </w:pPr>
            <w:proofErr w:type="spellStart"/>
            <w:r w:rsidRPr="00231DFC">
              <w:rPr>
                <w:b w:val="0"/>
                <w:sz w:val="18"/>
                <w:szCs w:val="18"/>
              </w:rPr>
              <w:t>Chitto</w:t>
            </w:r>
            <w:proofErr w:type="spellEnd"/>
            <w:r w:rsidRPr="00231DFC">
              <w:rPr>
                <w:b w:val="0"/>
                <w:sz w:val="18"/>
                <w:szCs w:val="18"/>
              </w:rPr>
              <w:t xml:space="preserve"> Ghos</w:t>
            </w:r>
            <w:r w:rsidR="004E6D31" w:rsidRPr="00231DFC">
              <w:rPr>
                <w:b w:val="0"/>
                <w:sz w:val="18"/>
                <w:szCs w:val="18"/>
              </w:rPr>
              <w:t>h</w:t>
            </w:r>
          </w:p>
        </w:tc>
        <w:tc>
          <w:tcPr>
            <w:tcW w:w="1193" w:type="dxa"/>
            <w:vAlign w:val="center"/>
          </w:tcPr>
          <w:p w14:paraId="18E70F62" w14:textId="77777777" w:rsidR="00F905F1" w:rsidRPr="00231DFC" w:rsidRDefault="00F905F1" w:rsidP="00231DFC">
            <w:pPr>
              <w:pStyle w:val="T2"/>
              <w:spacing w:before="0" w:after="0" w:line="240" w:lineRule="auto"/>
              <w:ind w:left="0" w:right="0"/>
              <w:rPr>
                <w:b w:val="0"/>
                <w:sz w:val="18"/>
                <w:szCs w:val="18"/>
              </w:rPr>
            </w:pPr>
          </w:p>
        </w:tc>
        <w:tc>
          <w:tcPr>
            <w:tcW w:w="3037" w:type="dxa"/>
            <w:vAlign w:val="center"/>
          </w:tcPr>
          <w:p w14:paraId="7345F133" w14:textId="77777777" w:rsidR="00F905F1" w:rsidRPr="00231DFC" w:rsidRDefault="00F905F1" w:rsidP="00231DFC">
            <w:pPr>
              <w:pStyle w:val="T2"/>
              <w:spacing w:before="0" w:after="0" w:line="240" w:lineRule="auto"/>
              <w:ind w:left="0" w:right="0"/>
              <w:rPr>
                <w:b w:val="0"/>
                <w:sz w:val="18"/>
                <w:szCs w:val="18"/>
              </w:rPr>
            </w:pPr>
          </w:p>
        </w:tc>
        <w:tc>
          <w:tcPr>
            <w:tcW w:w="1080" w:type="dxa"/>
            <w:vAlign w:val="center"/>
          </w:tcPr>
          <w:p w14:paraId="5D43201F" w14:textId="77777777" w:rsidR="00F905F1" w:rsidRPr="00231DFC" w:rsidRDefault="00F905F1" w:rsidP="00231DFC">
            <w:pPr>
              <w:pStyle w:val="T2"/>
              <w:spacing w:before="0" w:after="0" w:line="240" w:lineRule="auto"/>
              <w:ind w:left="0" w:right="0"/>
              <w:rPr>
                <w:b w:val="0"/>
                <w:sz w:val="18"/>
                <w:szCs w:val="18"/>
              </w:rPr>
            </w:pPr>
          </w:p>
        </w:tc>
        <w:tc>
          <w:tcPr>
            <w:tcW w:w="2471" w:type="dxa"/>
            <w:vAlign w:val="center"/>
          </w:tcPr>
          <w:p w14:paraId="733422FF" w14:textId="77777777" w:rsidR="00F905F1" w:rsidRPr="00231DFC" w:rsidRDefault="00F905F1" w:rsidP="00231DFC">
            <w:pPr>
              <w:pStyle w:val="T2"/>
              <w:spacing w:before="0" w:after="0" w:line="240" w:lineRule="auto"/>
              <w:ind w:left="0" w:right="0"/>
              <w:rPr>
                <w:b w:val="0"/>
                <w:sz w:val="18"/>
                <w:szCs w:val="18"/>
              </w:rPr>
            </w:pPr>
          </w:p>
        </w:tc>
      </w:tr>
      <w:tr w:rsidR="00F905F1" w:rsidRPr="00183F4C" w14:paraId="69CB665A" w14:textId="77777777" w:rsidTr="009576F1">
        <w:trPr>
          <w:trHeight w:val="260"/>
          <w:jc w:val="center"/>
        </w:trPr>
        <w:tc>
          <w:tcPr>
            <w:tcW w:w="1795" w:type="dxa"/>
            <w:vAlign w:val="center"/>
          </w:tcPr>
          <w:p w14:paraId="616AACC0" w14:textId="47A965A2" w:rsidR="00F905F1" w:rsidRPr="00231DFC" w:rsidRDefault="00A701D7" w:rsidP="00231DFC">
            <w:pPr>
              <w:pStyle w:val="T2"/>
              <w:spacing w:before="0" w:after="0" w:line="240" w:lineRule="auto"/>
              <w:ind w:left="0" w:right="0"/>
              <w:rPr>
                <w:b w:val="0"/>
                <w:sz w:val="18"/>
                <w:szCs w:val="18"/>
              </w:rPr>
            </w:pPr>
            <w:r w:rsidRPr="00A701D7">
              <w:rPr>
                <w:b w:val="0"/>
                <w:sz w:val="18"/>
                <w:szCs w:val="18"/>
              </w:rPr>
              <w:t>Morteza Mehrnoush</w:t>
            </w:r>
          </w:p>
        </w:tc>
        <w:tc>
          <w:tcPr>
            <w:tcW w:w="1193" w:type="dxa"/>
            <w:vAlign w:val="center"/>
          </w:tcPr>
          <w:p w14:paraId="54723164" w14:textId="77777777" w:rsidR="00F905F1" w:rsidRPr="00231DFC" w:rsidRDefault="00F905F1" w:rsidP="00231DFC">
            <w:pPr>
              <w:pStyle w:val="T2"/>
              <w:spacing w:before="0" w:after="0" w:line="240" w:lineRule="auto"/>
              <w:ind w:left="0" w:right="0"/>
              <w:rPr>
                <w:b w:val="0"/>
                <w:sz w:val="18"/>
                <w:szCs w:val="18"/>
              </w:rPr>
            </w:pPr>
          </w:p>
        </w:tc>
        <w:tc>
          <w:tcPr>
            <w:tcW w:w="3037" w:type="dxa"/>
            <w:vAlign w:val="center"/>
          </w:tcPr>
          <w:p w14:paraId="3BDDBBE5" w14:textId="77777777" w:rsidR="00F905F1" w:rsidRPr="00231DFC" w:rsidRDefault="00F905F1" w:rsidP="00231DFC">
            <w:pPr>
              <w:pStyle w:val="T2"/>
              <w:spacing w:before="0" w:after="0" w:line="240" w:lineRule="auto"/>
              <w:ind w:left="0" w:right="0"/>
              <w:rPr>
                <w:b w:val="0"/>
                <w:sz w:val="18"/>
                <w:szCs w:val="18"/>
              </w:rPr>
            </w:pPr>
          </w:p>
        </w:tc>
        <w:tc>
          <w:tcPr>
            <w:tcW w:w="1080" w:type="dxa"/>
            <w:vAlign w:val="center"/>
          </w:tcPr>
          <w:p w14:paraId="447E0F9E" w14:textId="77777777" w:rsidR="00F905F1" w:rsidRPr="00231DFC" w:rsidRDefault="00F905F1" w:rsidP="00231DFC">
            <w:pPr>
              <w:pStyle w:val="T2"/>
              <w:spacing w:before="0" w:after="0" w:line="240" w:lineRule="auto"/>
              <w:ind w:left="0" w:right="0"/>
              <w:rPr>
                <w:b w:val="0"/>
                <w:sz w:val="18"/>
                <w:szCs w:val="18"/>
              </w:rPr>
            </w:pPr>
          </w:p>
        </w:tc>
        <w:tc>
          <w:tcPr>
            <w:tcW w:w="2471" w:type="dxa"/>
            <w:vAlign w:val="center"/>
          </w:tcPr>
          <w:p w14:paraId="3329E88E" w14:textId="77777777" w:rsidR="00F905F1" w:rsidRPr="00231DFC" w:rsidRDefault="00F905F1" w:rsidP="00231DFC">
            <w:pPr>
              <w:pStyle w:val="T2"/>
              <w:spacing w:before="0" w:after="0" w:line="240" w:lineRule="auto"/>
              <w:ind w:left="0" w:right="0"/>
              <w:rPr>
                <w:b w:val="0"/>
                <w:sz w:val="18"/>
                <w:szCs w:val="18"/>
              </w:rPr>
            </w:pPr>
          </w:p>
        </w:tc>
      </w:tr>
      <w:tr w:rsidR="00F905F1" w:rsidRPr="00183F4C" w14:paraId="31A71D8F" w14:textId="77777777" w:rsidTr="009576F1">
        <w:trPr>
          <w:trHeight w:val="260"/>
          <w:jc w:val="center"/>
        </w:trPr>
        <w:tc>
          <w:tcPr>
            <w:tcW w:w="1795" w:type="dxa"/>
            <w:vAlign w:val="center"/>
          </w:tcPr>
          <w:p w14:paraId="3B227193" w14:textId="42D088D0" w:rsidR="00F905F1" w:rsidRPr="00231DFC" w:rsidRDefault="00A701D7" w:rsidP="00231DFC">
            <w:pPr>
              <w:pStyle w:val="T2"/>
              <w:spacing w:before="0" w:after="0" w:line="240" w:lineRule="auto"/>
              <w:ind w:left="0" w:right="0"/>
              <w:rPr>
                <w:b w:val="0"/>
                <w:sz w:val="18"/>
                <w:szCs w:val="18"/>
              </w:rPr>
            </w:pPr>
            <w:r>
              <w:rPr>
                <w:b w:val="0"/>
                <w:sz w:val="18"/>
                <w:szCs w:val="18"/>
              </w:rPr>
              <w:t>Payam Torab</w:t>
            </w:r>
          </w:p>
        </w:tc>
        <w:tc>
          <w:tcPr>
            <w:tcW w:w="1193" w:type="dxa"/>
            <w:vAlign w:val="center"/>
          </w:tcPr>
          <w:p w14:paraId="336BD6F1" w14:textId="77777777" w:rsidR="00F905F1" w:rsidRPr="00231DFC" w:rsidRDefault="00F905F1" w:rsidP="00231DFC">
            <w:pPr>
              <w:pStyle w:val="T2"/>
              <w:spacing w:before="0" w:after="0" w:line="240" w:lineRule="auto"/>
              <w:ind w:left="0" w:right="0"/>
              <w:rPr>
                <w:b w:val="0"/>
                <w:sz w:val="18"/>
                <w:szCs w:val="18"/>
              </w:rPr>
            </w:pPr>
          </w:p>
        </w:tc>
        <w:tc>
          <w:tcPr>
            <w:tcW w:w="3037" w:type="dxa"/>
            <w:vAlign w:val="center"/>
          </w:tcPr>
          <w:p w14:paraId="4B219A6A" w14:textId="77777777" w:rsidR="00F905F1" w:rsidRPr="00231DFC" w:rsidRDefault="00F905F1" w:rsidP="00231DFC">
            <w:pPr>
              <w:pStyle w:val="T2"/>
              <w:spacing w:before="0" w:after="0" w:line="240" w:lineRule="auto"/>
              <w:ind w:left="0" w:right="0"/>
              <w:rPr>
                <w:b w:val="0"/>
                <w:sz w:val="18"/>
                <w:szCs w:val="18"/>
              </w:rPr>
            </w:pPr>
          </w:p>
        </w:tc>
        <w:tc>
          <w:tcPr>
            <w:tcW w:w="1080" w:type="dxa"/>
            <w:vAlign w:val="center"/>
          </w:tcPr>
          <w:p w14:paraId="632DBD8E" w14:textId="77777777" w:rsidR="00F905F1" w:rsidRPr="00231DFC" w:rsidRDefault="00F905F1" w:rsidP="00231DFC">
            <w:pPr>
              <w:pStyle w:val="T2"/>
              <w:spacing w:before="0" w:after="0" w:line="240" w:lineRule="auto"/>
              <w:ind w:left="0" w:right="0"/>
              <w:rPr>
                <w:b w:val="0"/>
                <w:sz w:val="18"/>
                <w:szCs w:val="18"/>
              </w:rPr>
            </w:pPr>
          </w:p>
        </w:tc>
        <w:tc>
          <w:tcPr>
            <w:tcW w:w="2471" w:type="dxa"/>
            <w:vAlign w:val="center"/>
          </w:tcPr>
          <w:p w14:paraId="6CCDE3C0" w14:textId="77777777" w:rsidR="00F905F1" w:rsidRPr="00231DFC" w:rsidRDefault="00F905F1" w:rsidP="00231DFC">
            <w:pPr>
              <w:pStyle w:val="T2"/>
              <w:spacing w:before="0" w:after="0" w:line="240" w:lineRule="auto"/>
              <w:ind w:left="0" w:right="0"/>
              <w:rPr>
                <w:b w:val="0"/>
                <w:sz w:val="18"/>
                <w:szCs w:val="18"/>
              </w:rPr>
            </w:pPr>
          </w:p>
        </w:tc>
      </w:tr>
      <w:tr w:rsidR="00F905F1" w:rsidRPr="00183F4C" w14:paraId="3F1B33C5" w14:textId="77777777" w:rsidTr="00016E42">
        <w:trPr>
          <w:trHeight w:val="251"/>
          <w:jc w:val="center"/>
        </w:trPr>
        <w:tc>
          <w:tcPr>
            <w:tcW w:w="1795" w:type="dxa"/>
            <w:vAlign w:val="center"/>
          </w:tcPr>
          <w:p w14:paraId="65BEBAA6" w14:textId="77777777" w:rsidR="00F905F1" w:rsidRPr="00231DFC" w:rsidRDefault="00F905F1" w:rsidP="00231DFC">
            <w:pPr>
              <w:pStyle w:val="T2"/>
              <w:spacing w:before="0" w:after="0" w:line="240" w:lineRule="auto"/>
              <w:ind w:left="0" w:right="0"/>
              <w:rPr>
                <w:b w:val="0"/>
                <w:sz w:val="18"/>
                <w:szCs w:val="18"/>
              </w:rPr>
            </w:pPr>
          </w:p>
        </w:tc>
        <w:tc>
          <w:tcPr>
            <w:tcW w:w="1193" w:type="dxa"/>
            <w:vAlign w:val="center"/>
          </w:tcPr>
          <w:p w14:paraId="610B55A8" w14:textId="77777777" w:rsidR="00F905F1" w:rsidRPr="00231DFC" w:rsidRDefault="00F905F1" w:rsidP="00231DFC">
            <w:pPr>
              <w:pStyle w:val="T2"/>
              <w:spacing w:before="0" w:after="0" w:line="240" w:lineRule="auto"/>
              <w:ind w:left="0" w:right="0"/>
              <w:rPr>
                <w:b w:val="0"/>
                <w:sz w:val="18"/>
                <w:szCs w:val="18"/>
              </w:rPr>
            </w:pPr>
          </w:p>
        </w:tc>
        <w:tc>
          <w:tcPr>
            <w:tcW w:w="3037" w:type="dxa"/>
            <w:vAlign w:val="center"/>
          </w:tcPr>
          <w:p w14:paraId="0AE208B1" w14:textId="77777777" w:rsidR="00F905F1" w:rsidRPr="00231DFC" w:rsidRDefault="00F905F1" w:rsidP="00231DFC">
            <w:pPr>
              <w:pStyle w:val="T2"/>
              <w:spacing w:before="0" w:after="0" w:line="240" w:lineRule="auto"/>
              <w:ind w:left="0" w:right="0"/>
              <w:rPr>
                <w:b w:val="0"/>
                <w:sz w:val="18"/>
                <w:szCs w:val="18"/>
              </w:rPr>
            </w:pPr>
          </w:p>
        </w:tc>
        <w:tc>
          <w:tcPr>
            <w:tcW w:w="1080" w:type="dxa"/>
            <w:vAlign w:val="center"/>
          </w:tcPr>
          <w:p w14:paraId="1C742F0B" w14:textId="77777777" w:rsidR="00F905F1" w:rsidRPr="00231DFC" w:rsidRDefault="00F905F1" w:rsidP="00231DFC">
            <w:pPr>
              <w:pStyle w:val="T2"/>
              <w:spacing w:before="0" w:after="0" w:line="240" w:lineRule="auto"/>
              <w:ind w:left="0" w:right="0"/>
              <w:rPr>
                <w:b w:val="0"/>
                <w:sz w:val="18"/>
                <w:szCs w:val="18"/>
              </w:rPr>
            </w:pPr>
          </w:p>
        </w:tc>
        <w:tc>
          <w:tcPr>
            <w:tcW w:w="2471" w:type="dxa"/>
            <w:vAlign w:val="center"/>
          </w:tcPr>
          <w:p w14:paraId="303D6A13" w14:textId="77777777" w:rsidR="00F905F1" w:rsidRPr="00231DFC" w:rsidRDefault="00F905F1" w:rsidP="00231DFC">
            <w:pPr>
              <w:pStyle w:val="T2"/>
              <w:spacing w:before="0" w:after="0" w:line="240" w:lineRule="auto"/>
              <w:ind w:left="0" w:right="0"/>
              <w:rPr>
                <w:b w:val="0"/>
                <w:sz w:val="18"/>
                <w:szCs w:val="18"/>
              </w:rPr>
            </w:pPr>
          </w:p>
        </w:tc>
      </w:tr>
    </w:tbl>
    <w:p w14:paraId="6E4FDB79" w14:textId="77777777" w:rsidR="00F905F1" w:rsidRDefault="00F905F1" w:rsidP="005C447C">
      <w:pPr>
        <w:pStyle w:val="T1"/>
        <w:spacing w:before="0" w:after="120" w:line="240" w:lineRule="auto"/>
        <w:jc w:val="both"/>
        <w:rPr>
          <w:sz w:val="22"/>
        </w:rPr>
      </w:pPr>
    </w:p>
    <w:p w14:paraId="08A3A0AE" w14:textId="77777777" w:rsidR="00F905F1" w:rsidRDefault="00F905F1" w:rsidP="005C447C">
      <w:pPr>
        <w:pStyle w:val="T1"/>
        <w:spacing w:before="0" w:after="120" w:line="240" w:lineRule="auto"/>
        <w:jc w:val="both"/>
      </w:pPr>
      <w:r>
        <w:t>Abstract</w:t>
      </w:r>
    </w:p>
    <w:p w14:paraId="6CF2AB31" w14:textId="7098AF42" w:rsidR="00F905F1" w:rsidRDefault="00F905F1" w:rsidP="005C447C">
      <w:pPr>
        <w:spacing w:before="0" w:line="240" w:lineRule="auto"/>
        <w:jc w:val="both"/>
      </w:pPr>
      <w:r>
        <w:rPr>
          <w:rFonts w:hint="eastAsia"/>
        </w:rPr>
        <w:t>This submission propos</w:t>
      </w:r>
      <w:r>
        <w:t>es</w:t>
      </w:r>
      <w:r>
        <w:rPr>
          <w:rFonts w:hint="eastAsia"/>
        </w:rPr>
        <w:t xml:space="preserve"> </w:t>
      </w:r>
      <w:r w:rsidR="00231DFC">
        <w:t>resolutions for the following CIDs for TGbe CC36:</w:t>
      </w:r>
    </w:p>
    <w:p w14:paraId="63199672" w14:textId="366BDADC" w:rsidR="001D00A2" w:rsidRDefault="001D00A2" w:rsidP="005C447C">
      <w:pPr>
        <w:spacing w:before="0" w:line="240" w:lineRule="auto"/>
        <w:jc w:val="both"/>
      </w:pPr>
      <w:r>
        <w:t>4156, 4433, 4783, 5938, 6412, 6414, 6746, 7858</w:t>
      </w:r>
      <w:r w:rsidR="001B4DD8">
        <w:t xml:space="preserve"> (</w:t>
      </w:r>
      <w:r w:rsidR="00004BFB">
        <w:t xml:space="preserve">TBD: </w:t>
      </w:r>
      <w:r w:rsidR="001B4DD8">
        <w:t>6415, 7429, 5273)</w:t>
      </w:r>
    </w:p>
    <w:p w14:paraId="6EF5C5E9" w14:textId="77777777" w:rsidR="00FA7B9A" w:rsidRPr="009618E8" w:rsidRDefault="00FA7B9A" w:rsidP="005C447C">
      <w:pPr>
        <w:spacing w:before="0" w:line="240" w:lineRule="auto"/>
        <w:jc w:val="both"/>
      </w:pPr>
    </w:p>
    <w:p w14:paraId="349E6BEA" w14:textId="77777777" w:rsidR="00F905F1" w:rsidRDefault="00F905F1" w:rsidP="005C447C">
      <w:pPr>
        <w:spacing w:before="0" w:line="240" w:lineRule="auto"/>
        <w:jc w:val="both"/>
      </w:pPr>
      <w:r>
        <w:t>Revisions:</w:t>
      </w:r>
    </w:p>
    <w:p w14:paraId="3C9EC640" w14:textId="77777777" w:rsidR="00F905F1" w:rsidRDefault="00F905F1" w:rsidP="005C447C">
      <w:pPr>
        <w:pStyle w:val="ListParagraph"/>
        <w:numPr>
          <w:ilvl w:val="0"/>
          <w:numId w:val="1"/>
        </w:numPr>
        <w:spacing w:before="0" w:line="240" w:lineRule="auto"/>
        <w:ind w:leftChars="0"/>
        <w:jc w:val="both"/>
      </w:pPr>
      <w:r>
        <w:t>Rev 0: Initial version of the document</w:t>
      </w:r>
    </w:p>
    <w:p w14:paraId="52396280" w14:textId="77777777" w:rsidR="00F905F1" w:rsidRPr="00E41148" w:rsidRDefault="00F905F1" w:rsidP="005C447C">
      <w:pPr>
        <w:pStyle w:val="ListParagraph"/>
        <w:numPr>
          <w:ilvl w:val="0"/>
          <w:numId w:val="1"/>
        </w:numPr>
        <w:spacing w:before="0" w:line="240" w:lineRule="auto"/>
        <w:ind w:leftChars="0"/>
        <w:jc w:val="both"/>
      </w:pPr>
    </w:p>
    <w:p w14:paraId="7E84AB1A" w14:textId="77777777" w:rsidR="00F905F1" w:rsidRDefault="00F905F1" w:rsidP="005C447C">
      <w:pPr>
        <w:pStyle w:val="T1"/>
        <w:spacing w:before="0" w:after="120" w:line="240" w:lineRule="auto"/>
        <w:jc w:val="both"/>
        <w:rPr>
          <w:b w:val="0"/>
          <w:sz w:val="22"/>
        </w:rPr>
      </w:pPr>
    </w:p>
    <w:p w14:paraId="02F79393" w14:textId="77777777" w:rsidR="00231DFC" w:rsidRPr="00231DFC" w:rsidRDefault="00231DFC" w:rsidP="00231DFC">
      <w:pPr>
        <w:suppressAutoHyphens/>
        <w:spacing w:before="0" w:line="240" w:lineRule="auto"/>
        <w:rPr>
          <w:sz w:val="18"/>
          <w:lang w:eastAsia="en-US"/>
        </w:rPr>
      </w:pPr>
      <w:r w:rsidRPr="00231DFC">
        <w:rPr>
          <w:sz w:val="18"/>
          <w:lang w:eastAsia="en-US"/>
        </w:rPr>
        <w:t>Interpretation of a Motion to Adopt</w:t>
      </w:r>
    </w:p>
    <w:p w14:paraId="6EE51331" w14:textId="77777777" w:rsidR="00231DFC" w:rsidRPr="00231DFC" w:rsidRDefault="00231DFC" w:rsidP="00231DFC">
      <w:pPr>
        <w:suppressAutoHyphens/>
        <w:spacing w:before="0" w:line="240" w:lineRule="auto"/>
        <w:rPr>
          <w:sz w:val="18"/>
        </w:rPr>
      </w:pPr>
    </w:p>
    <w:p w14:paraId="651E2B41" w14:textId="77777777" w:rsidR="00231DFC" w:rsidRPr="00231DFC" w:rsidRDefault="00231DFC" w:rsidP="00231DFC">
      <w:pPr>
        <w:suppressAutoHyphens/>
        <w:spacing w:before="0" w:line="240" w:lineRule="auto"/>
        <w:rPr>
          <w:sz w:val="18"/>
        </w:rPr>
      </w:pPr>
      <w:r w:rsidRPr="00231DFC">
        <w:rPr>
          <w:sz w:val="18"/>
        </w:rPr>
        <w:t>A motion to approve this submission means that the editing instructions and any changed or added material are actioned in the TGbe Draft. This introduction is not part of the adopted material.</w:t>
      </w:r>
    </w:p>
    <w:p w14:paraId="516E5639" w14:textId="77777777" w:rsidR="00231DFC" w:rsidRPr="00231DFC" w:rsidRDefault="00231DFC" w:rsidP="00231DFC">
      <w:pPr>
        <w:suppressAutoHyphens/>
        <w:spacing w:before="0" w:line="240" w:lineRule="auto"/>
        <w:rPr>
          <w:sz w:val="18"/>
        </w:rPr>
      </w:pPr>
    </w:p>
    <w:p w14:paraId="10EE9AFB" w14:textId="77777777" w:rsidR="00231DFC" w:rsidRPr="00231DFC" w:rsidRDefault="00231DFC" w:rsidP="00231DFC">
      <w:pPr>
        <w:suppressAutoHyphens/>
        <w:spacing w:before="0" w:line="240" w:lineRule="auto"/>
        <w:rPr>
          <w:b/>
          <w:bCs/>
          <w:i/>
          <w:iCs/>
          <w:sz w:val="18"/>
        </w:rPr>
      </w:pPr>
      <w:r w:rsidRPr="00231DFC">
        <w:rPr>
          <w:b/>
          <w:bCs/>
          <w:i/>
          <w:iCs/>
          <w:sz w:val="18"/>
        </w:rPr>
        <w:t>Editing instructions formatted like this are intended to be copied into the TGbe Draft (i.e. they are instructions to the 802.11 editor on how to merge the text with the baseline documents).</w:t>
      </w:r>
    </w:p>
    <w:p w14:paraId="2CBC5398" w14:textId="77777777" w:rsidR="00231DFC" w:rsidRPr="00231DFC" w:rsidRDefault="00231DFC" w:rsidP="00231DFC">
      <w:pPr>
        <w:suppressAutoHyphens/>
        <w:spacing w:before="0" w:line="240" w:lineRule="auto"/>
        <w:rPr>
          <w:sz w:val="18"/>
        </w:rPr>
      </w:pPr>
    </w:p>
    <w:p w14:paraId="4FDFC1D7" w14:textId="77777777" w:rsidR="00231DFC" w:rsidRPr="00231DFC" w:rsidRDefault="00231DFC" w:rsidP="00231DFC">
      <w:pPr>
        <w:suppressAutoHyphens/>
        <w:spacing w:before="0" w:line="240" w:lineRule="auto"/>
        <w:rPr>
          <w:b/>
          <w:bCs/>
          <w:i/>
          <w:iCs/>
          <w:sz w:val="18"/>
        </w:rPr>
      </w:pPr>
      <w:r w:rsidRPr="00231DFC">
        <w:rPr>
          <w:b/>
          <w:bCs/>
          <w:i/>
          <w:iCs/>
          <w:sz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561C23DB" w14:textId="77777777" w:rsidR="00231DFC" w:rsidRPr="00231DFC" w:rsidRDefault="00231DFC" w:rsidP="00231DFC">
      <w:pPr>
        <w:spacing w:before="0" w:after="160" w:line="259" w:lineRule="auto"/>
        <w:rPr>
          <w:rFonts w:ascii="Arial" w:eastAsia="MS Mincho" w:hAnsi="Arial" w:cs="Arial"/>
          <w:b/>
          <w:bCs/>
          <w:color w:val="000000"/>
          <w:lang w:val="en-US" w:eastAsia="en-US"/>
        </w:rPr>
      </w:pPr>
    </w:p>
    <w:p w14:paraId="10985EBB" w14:textId="30075BCC" w:rsidR="00231DFC" w:rsidRPr="00231DFC" w:rsidRDefault="00231DFC" w:rsidP="00231D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jc w:val="both"/>
        <w:rPr>
          <w:rFonts w:eastAsia="MS Mincho"/>
          <w:b/>
          <w:i/>
          <w:iCs/>
          <w:color w:val="000000"/>
          <w:w w:val="0"/>
          <w:lang w:val="en-US" w:eastAsia="en-US"/>
        </w:rPr>
      </w:pPr>
      <w:r w:rsidRPr="00231DFC">
        <w:rPr>
          <w:rFonts w:eastAsia="MS Mincho"/>
          <w:b/>
          <w:i/>
          <w:iCs/>
          <w:color w:val="000000"/>
          <w:w w:val="0"/>
          <w:highlight w:val="yellow"/>
          <w:lang w:val="en-US" w:eastAsia="en-US"/>
        </w:rPr>
        <w:t>TGbe editor: The baseline for this document is 11be D1.</w:t>
      </w:r>
      <w:r>
        <w:rPr>
          <w:rFonts w:eastAsia="MS Mincho"/>
          <w:b/>
          <w:i/>
          <w:iCs/>
          <w:color w:val="000000"/>
          <w:w w:val="0"/>
          <w:highlight w:val="yellow"/>
          <w:lang w:val="en-US" w:eastAsia="en-US"/>
        </w:rPr>
        <w:t>1</w:t>
      </w:r>
      <w:r>
        <w:rPr>
          <w:rFonts w:eastAsia="MS Mincho"/>
          <w:b/>
          <w:i/>
          <w:iCs/>
          <w:color w:val="000000"/>
          <w:w w:val="0"/>
          <w:lang w:val="en-US" w:eastAsia="en-US"/>
        </w:rPr>
        <w:t>.</w:t>
      </w:r>
    </w:p>
    <w:p w14:paraId="29CA159D" w14:textId="4F37B7AB" w:rsidR="00231DFC" w:rsidRDefault="00231DFC">
      <w:pPr>
        <w:spacing w:before="0" w:line="240" w:lineRule="auto"/>
        <w:rPr>
          <w:rFonts w:ascii="Arial" w:hAnsi="Arial"/>
          <w:b/>
          <w:sz w:val="22"/>
          <w:szCs w:val="22"/>
        </w:rPr>
      </w:pPr>
      <w:r>
        <w:br w:type="page"/>
      </w:r>
    </w:p>
    <w:p w14:paraId="278E05D3" w14:textId="77777777" w:rsidR="00231DFC" w:rsidRDefault="00231DFC" w:rsidP="00747EF6">
      <w:pPr>
        <w:pStyle w:val="Heading1"/>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720"/>
        <w:gridCol w:w="3600"/>
        <w:gridCol w:w="1710"/>
        <w:gridCol w:w="2520"/>
      </w:tblGrid>
      <w:tr w:rsidR="00231DFC" w:rsidRPr="007E587A" w14:paraId="6575C897" w14:textId="77777777" w:rsidTr="000A0442">
        <w:trPr>
          <w:trHeight w:val="220"/>
          <w:jc w:val="center"/>
        </w:trPr>
        <w:tc>
          <w:tcPr>
            <w:tcW w:w="625" w:type="dxa"/>
            <w:shd w:val="clear" w:color="auto" w:fill="BFBFBF" w:themeFill="background1" w:themeFillShade="BF"/>
            <w:noWrap/>
            <w:vAlign w:val="center"/>
            <w:hideMark/>
          </w:tcPr>
          <w:p w14:paraId="133A5ED6" w14:textId="77777777" w:rsidR="00231DFC" w:rsidRPr="007E587A" w:rsidRDefault="00231DFC" w:rsidP="000A044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4154EF0A" w14:textId="77777777" w:rsidR="00231DFC" w:rsidRPr="007E587A" w:rsidRDefault="00231DFC" w:rsidP="000A044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2632E6B" w14:textId="77777777" w:rsidR="00231DFC" w:rsidRPr="007E587A" w:rsidRDefault="00231DFC" w:rsidP="000A0442">
            <w:pPr>
              <w:suppressAutoHyphens/>
              <w:spacing w:before="60" w:after="60" w:line="60" w:lineRule="atLeast"/>
              <w:rPr>
                <w:rFonts w:eastAsia="Times New Roman"/>
                <w:b/>
                <w:bCs/>
                <w:color w:val="000000"/>
                <w:sz w:val="16"/>
                <w:szCs w:val="16"/>
              </w:rPr>
            </w:pPr>
            <w:r>
              <w:rPr>
                <w:rFonts w:eastAsia="Times New Roman"/>
                <w:b/>
                <w:bCs/>
                <w:color w:val="000000"/>
                <w:sz w:val="16"/>
                <w:szCs w:val="16"/>
              </w:rPr>
              <w:t>Clause</w:t>
            </w:r>
          </w:p>
        </w:tc>
        <w:tc>
          <w:tcPr>
            <w:tcW w:w="720" w:type="dxa"/>
            <w:shd w:val="clear" w:color="auto" w:fill="BFBFBF" w:themeFill="background1" w:themeFillShade="BF"/>
            <w:vAlign w:val="center"/>
          </w:tcPr>
          <w:p w14:paraId="61F8AC44" w14:textId="77777777" w:rsidR="00231DFC" w:rsidRPr="007E587A" w:rsidRDefault="00231DFC" w:rsidP="000A0442">
            <w:pPr>
              <w:suppressAutoHyphens/>
              <w:spacing w:before="60" w:after="60" w:line="60" w:lineRule="atLeast"/>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3600" w:type="dxa"/>
            <w:shd w:val="clear" w:color="auto" w:fill="BFBFBF" w:themeFill="background1" w:themeFillShade="BF"/>
            <w:noWrap/>
            <w:vAlign w:val="bottom"/>
            <w:hideMark/>
          </w:tcPr>
          <w:p w14:paraId="1BF58E0A" w14:textId="77777777" w:rsidR="00231DFC" w:rsidRPr="007E587A" w:rsidRDefault="00231DFC" w:rsidP="000A044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3656C73C" w14:textId="77777777" w:rsidR="00231DFC" w:rsidRPr="007E587A" w:rsidRDefault="00231DFC" w:rsidP="000A044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Proposed Change</w:t>
            </w:r>
          </w:p>
        </w:tc>
        <w:tc>
          <w:tcPr>
            <w:tcW w:w="2520" w:type="dxa"/>
            <w:shd w:val="clear" w:color="auto" w:fill="BFBFBF" w:themeFill="background1" w:themeFillShade="BF"/>
            <w:vAlign w:val="center"/>
            <w:hideMark/>
          </w:tcPr>
          <w:p w14:paraId="3A262C14" w14:textId="77777777" w:rsidR="00231DFC" w:rsidRPr="007E587A" w:rsidRDefault="00231DFC" w:rsidP="000A044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Resolution</w:t>
            </w:r>
          </w:p>
        </w:tc>
      </w:tr>
      <w:tr w:rsidR="00231DFC" w14:paraId="6A78D80A" w14:textId="77777777" w:rsidTr="000A0442">
        <w:trPr>
          <w:trHeight w:val="220"/>
          <w:jc w:val="center"/>
        </w:trPr>
        <w:tc>
          <w:tcPr>
            <w:tcW w:w="625" w:type="dxa"/>
            <w:shd w:val="clear" w:color="auto" w:fill="auto"/>
            <w:noWrap/>
          </w:tcPr>
          <w:p w14:paraId="729D3413" w14:textId="768313FD" w:rsidR="00231DFC" w:rsidRPr="00444124" w:rsidRDefault="000A0442" w:rsidP="000A0442">
            <w:pPr>
              <w:suppressAutoHyphens/>
              <w:spacing w:before="60" w:after="60" w:line="60" w:lineRule="atLeast"/>
              <w:rPr>
                <w:sz w:val="16"/>
                <w:szCs w:val="16"/>
              </w:rPr>
            </w:pPr>
            <w:r>
              <w:rPr>
                <w:sz w:val="16"/>
                <w:szCs w:val="16"/>
              </w:rPr>
              <w:t>4156</w:t>
            </w:r>
          </w:p>
        </w:tc>
        <w:tc>
          <w:tcPr>
            <w:tcW w:w="1080" w:type="dxa"/>
          </w:tcPr>
          <w:p w14:paraId="13E3BA56" w14:textId="1C1EA43A" w:rsidR="00231DFC" w:rsidRPr="00444124" w:rsidRDefault="000A0442" w:rsidP="000A0442">
            <w:pPr>
              <w:suppressAutoHyphens/>
              <w:spacing w:before="60" w:after="60" w:line="60" w:lineRule="atLeast"/>
              <w:rPr>
                <w:sz w:val="16"/>
                <w:szCs w:val="16"/>
              </w:rPr>
            </w:pPr>
            <w:r>
              <w:rPr>
                <w:sz w:val="16"/>
                <w:szCs w:val="16"/>
              </w:rPr>
              <w:t>Alfred Asterjadhi</w:t>
            </w:r>
          </w:p>
        </w:tc>
        <w:tc>
          <w:tcPr>
            <w:tcW w:w="720" w:type="dxa"/>
            <w:shd w:val="clear" w:color="auto" w:fill="auto"/>
            <w:noWrap/>
          </w:tcPr>
          <w:p w14:paraId="22702B6B" w14:textId="2FBC2F32" w:rsidR="00231DFC" w:rsidRPr="00444124" w:rsidRDefault="000A0442" w:rsidP="000A0442">
            <w:pPr>
              <w:suppressAutoHyphens/>
              <w:spacing w:before="60" w:after="60" w:line="60" w:lineRule="atLeast"/>
              <w:rPr>
                <w:sz w:val="16"/>
                <w:szCs w:val="16"/>
              </w:rPr>
            </w:pPr>
            <w:r>
              <w:rPr>
                <w:sz w:val="16"/>
                <w:szCs w:val="16"/>
              </w:rPr>
              <w:t>35.6.3</w:t>
            </w:r>
          </w:p>
        </w:tc>
        <w:tc>
          <w:tcPr>
            <w:tcW w:w="720" w:type="dxa"/>
          </w:tcPr>
          <w:p w14:paraId="443E67DC" w14:textId="1837511E" w:rsidR="00231DFC" w:rsidRPr="00444124" w:rsidRDefault="000A0442" w:rsidP="000A0442">
            <w:pPr>
              <w:suppressAutoHyphens/>
              <w:spacing w:before="60" w:after="60" w:line="60" w:lineRule="atLeast"/>
              <w:rPr>
                <w:sz w:val="16"/>
                <w:szCs w:val="16"/>
              </w:rPr>
            </w:pPr>
            <w:r>
              <w:rPr>
                <w:sz w:val="16"/>
                <w:szCs w:val="16"/>
              </w:rPr>
              <w:t>298.32</w:t>
            </w:r>
          </w:p>
        </w:tc>
        <w:tc>
          <w:tcPr>
            <w:tcW w:w="3600" w:type="dxa"/>
            <w:shd w:val="clear" w:color="auto" w:fill="auto"/>
            <w:noWrap/>
          </w:tcPr>
          <w:p w14:paraId="29234168" w14:textId="59F769BE" w:rsidR="00231DFC" w:rsidRPr="00444124" w:rsidRDefault="000A0442" w:rsidP="000A0442">
            <w:pPr>
              <w:suppressAutoHyphens/>
              <w:spacing w:before="60" w:after="60" w:line="60" w:lineRule="atLeast"/>
              <w:rPr>
                <w:sz w:val="16"/>
                <w:szCs w:val="16"/>
              </w:rPr>
            </w:pPr>
            <w:r w:rsidRPr="000A0442">
              <w:rPr>
                <w:sz w:val="16"/>
                <w:szCs w:val="16"/>
              </w:rPr>
              <w:t>The correct term is membership rather than agreement. Replace please, and specify what is actually modified in the B-TWT IE in this subclause rather than saying that it is a modified B-TWT IE. Also is the AP required to have a membership already setup before starting to announce these schedules? Can't the AP start advertising and the STAs join them?</w:t>
            </w:r>
          </w:p>
        </w:tc>
        <w:tc>
          <w:tcPr>
            <w:tcW w:w="1710" w:type="dxa"/>
            <w:shd w:val="clear" w:color="auto" w:fill="auto"/>
            <w:noWrap/>
          </w:tcPr>
          <w:p w14:paraId="48910E7E" w14:textId="0CF85251" w:rsidR="00231DFC" w:rsidRPr="00444124" w:rsidRDefault="000A0442" w:rsidP="000A0442">
            <w:pPr>
              <w:suppressAutoHyphens/>
              <w:spacing w:before="60" w:after="60" w:line="60" w:lineRule="atLeast"/>
              <w:rPr>
                <w:sz w:val="16"/>
                <w:szCs w:val="16"/>
              </w:rPr>
            </w:pPr>
            <w:r w:rsidRPr="000A0442">
              <w:rPr>
                <w:sz w:val="16"/>
                <w:szCs w:val="16"/>
              </w:rPr>
              <w:t>As in comment.</w:t>
            </w:r>
          </w:p>
        </w:tc>
        <w:tc>
          <w:tcPr>
            <w:tcW w:w="2520" w:type="dxa"/>
            <w:shd w:val="clear" w:color="auto" w:fill="auto"/>
          </w:tcPr>
          <w:p w14:paraId="76F51AAB" w14:textId="77777777" w:rsidR="00F4194B" w:rsidRDefault="00F4194B" w:rsidP="000A0442">
            <w:pPr>
              <w:suppressAutoHyphens/>
              <w:spacing w:before="60" w:after="60" w:line="60" w:lineRule="atLeast"/>
              <w:rPr>
                <w:b/>
                <w:sz w:val="16"/>
                <w:szCs w:val="16"/>
              </w:rPr>
            </w:pPr>
            <w:r>
              <w:rPr>
                <w:b/>
                <w:sz w:val="16"/>
                <w:szCs w:val="16"/>
              </w:rPr>
              <w:t>Agreed and revised.</w:t>
            </w:r>
          </w:p>
          <w:p w14:paraId="73F5125D" w14:textId="77777777" w:rsidR="00F4194B" w:rsidRPr="00F4194B" w:rsidRDefault="00F4194B" w:rsidP="000A0442">
            <w:pPr>
              <w:suppressAutoHyphens/>
              <w:spacing w:before="60" w:after="60" w:line="60" w:lineRule="atLeast"/>
              <w:rPr>
                <w:bCs/>
                <w:sz w:val="16"/>
                <w:szCs w:val="16"/>
              </w:rPr>
            </w:pPr>
          </w:p>
          <w:p w14:paraId="05DFAB5B" w14:textId="77777777" w:rsidR="00F4194B" w:rsidRDefault="00F4194B" w:rsidP="000A0442">
            <w:pPr>
              <w:suppressAutoHyphens/>
              <w:spacing w:before="60" w:after="60" w:line="60" w:lineRule="atLeast"/>
              <w:rPr>
                <w:bCs/>
                <w:sz w:val="16"/>
                <w:szCs w:val="16"/>
              </w:rPr>
            </w:pPr>
            <w:r w:rsidRPr="00F4194B">
              <w:rPr>
                <w:bCs/>
                <w:sz w:val="16"/>
                <w:szCs w:val="16"/>
              </w:rPr>
              <w:t xml:space="preserve">The original </w:t>
            </w:r>
            <w:r>
              <w:rPr>
                <w:bCs/>
                <w:sz w:val="16"/>
                <w:szCs w:val="16"/>
              </w:rPr>
              <w:t>text has been replaced by the new text in which “membership” or “schedule” is used instead of “agreement.”</w:t>
            </w:r>
          </w:p>
          <w:p w14:paraId="732067F2" w14:textId="77777777" w:rsidR="00F4194B" w:rsidRDefault="00A168C1" w:rsidP="000A0442">
            <w:pPr>
              <w:suppressAutoHyphens/>
              <w:spacing w:before="60" w:after="60" w:line="60" w:lineRule="atLeast"/>
              <w:rPr>
                <w:bCs/>
                <w:sz w:val="16"/>
                <w:szCs w:val="16"/>
              </w:rPr>
            </w:pPr>
            <w:r>
              <w:rPr>
                <w:bCs/>
                <w:sz w:val="16"/>
                <w:szCs w:val="16"/>
              </w:rPr>
              <w:t>AP can advertise the r-TWT schedule even without any membership setup as described by the 35.7.2 (Restricted TWT setup), but will use a new IE to announce the SPs that have any membership setup as the new text proposed in this draft.</w:t>
            </w:r>
          </w:p>
          <w:p w14:paraId="7284C4A5" w14:textId="28E4460D" w:rsidR="00FE08A6" w:rsidRDefault="00FE08A6" w:rsidP="000A0442">
            <w:pPr>
              <w:suppressAutoHyphens/>
              <w:spacing w:before="60" w:after="60" w:line="60" w:lineRule="atLeast"/>
              <w:rPr>
                <w:b/>
                <w:sz w:val="16"/>
                <w:szCs w:val="16"/>
              </w:rPr>
            </w:pPr>
            <w:r>
              <w:rPr>
                <w:b/>
                <w:sz w:val="16"/>
                <w:szCs w:val="16"/>
              </w:rPr>
              <w:t>TGbe editor, please make change as shown in this doc 11-21/1147 tagged by 4156.</w:t>
            </w:r>
          </w:p>
        </w:tc>
      </w:tr>
      <w:tr w:rsidR="00BA45B8" w14:paraId="4432086F" w14:textId="77777777" w:rsidTr="000A0442">
        <w:trPr>
          <w:trHeight w:val="220"/>
          <w:jc w:val="center"/>
        </w:trPr>
        <w:tc>
          <w:tcPr>
            <w:tcW w:w="625" w:type="dxa"/>
            <w:shd w:val="clear" w:color="auto" w:fill="auto"/>
            <w:noWrap/>
          </w:tcPr>
          <w:p w14:paraId="3CD9C3E5" w14:textId="7272FFCC" w:rsidR="00BA45B8" w:rsidRPr="00444124" w:rsidRDefault="000A0442" w:rsidP="000A0442">
            <w:pPr>
              <w:suppressAutoHyphens/>
              <w:spacing w:before="60" w:after="60" w:line="60" w:lineRule="atLeast"/>
              <w:rPr>
                <w:sz w:val="16"/>
                <w:szCs w:val="16"/>
              </w:rPr>
            </w:pPr>
            <w:r>
              <w:rPr>
                <w:sz w:val="16"/>
                <w:szCs w:val="16"/>
              </w:rPr>
              <w:t>4433</w:t>
            </w:r>
          </w:p>
        </w:tc>
        <w:tc>
          <w:tcPr>
            <w:tcW w:w="1080" w:type="dxa"/>
          </w:tcPr>
          <w:p w14:paraId="093CEA5B" w14:textId="1200406C" w:rsidR="00BA45B8" w:rsidRPr="00444124" w:rsidRDefault="000A0442" w:rsidP="000A0442">
            <w:pPr>
              <w:suppressAutoHyphens/>
              <w:spacing w:before="60" w:after="60" w:line="60" w:lineRule="atLeast"/>
              <w:rPr>
                <w:sz w:val="16"/>
                <w:szCs w:val="16"/>
              </w:rPr>
            </w:pPr>
            <w:r>
              <w:rPr>
                <w:sz w:val="16"/>
                <w:szCs w:val="16"/>
              </w:rPr>
              <w:t>Arik Klein</w:t>
            </w:r>
          </w:p>
        </w:tc>
        <w:tc>
          <w:tcPr>
            <w:tcW w:w="720" w:type="dxa"/>
            <w:shd w:val="clear" w:color="auto" w:fill="auto"/>
            <w:noWrap/>
          </w:tcPr>
          <w:p w14:paraId="00F76773" w14:textId="3B45F68B" w:rsidR="00BA45B8" w:rsidRPr="00444124" w:rsidRDefault="000A0442" w:rsidP="000A0442">
            <w:pPr>
              <w:suppressAutoHyphens/>
              <w:spacing w:before="60" w:after="60" w:line="60" w:lineRule="atLeast"/>
              <w:rPr>
                <w:sz w:val="16"/>
                <w:szCs w:val="16"/>
              </w:rPr>
            </w:pPr>
            <w:r>
              <w:rPr>
                <w:sz w:val="16"/>
                <w:szCs w:val="16"/>
              </w:rPr>
              <w:t>35.6.3</w:t>
            </w:r>
          </w:p>
        </w:tc>
        <w:tc>
          <w:tcPr>
            <w:tcW w:w="720" w:type="dxa"/>
          </w:tcPr>
          <w:p w14:paraId="2E4857B5" w14:textId="580C197E" w:rsidR="00BA45B8" w:rsidRPr="00444124" w:rsidRDefault="000A0442" w:rsidP="000A0442">
            <w:pPr>
              <w:suppressAutoHyphens/>
              <w:spacing w:before="60" w:after="60" w:line="60" w:lineRule="atLeast"/>
              <w:rPr>
                <w:sz w:val="16"/>
                <w:szCs w:val="16"/>
              </w:rPr>
            </w:pPr>
            <w:r>
              <w:rPr>
                <w:sz w:val="16"/>
                <w:szCs w:val="16"/>
              </w:rPr>
              <w:t>298.34</w:t>
            </w:r>
          </w:p>
        </w:tc>
        <w:tc>
          <w:tcPr>
            <w:tcW w:w="3600" w:type="dxa"/>
            <w:shd w:val="clear" w:color="auto" w:fill="auto"/>
            <w:noWrap/>
          </w:tcPr>
          <w:p w14:paraId="285985AF" w14:textId="491F6D4F" w:rsidR="00BA45B8" w:rsidRPr="00444124" w:rsidRDefault="000A0442" w:rsidP="000A0442">
            <w:pPr>
              <w:suppressAutoHyphens/>
              <w:spacing w:before="60" w:after="60" w:line="60" w:lineRule="atLeast"/>
              <w:rPr>
                <w:sz w:val="16"/>
                <w:szCs w:val="16"/>
              </w:rPr>
            </w:pPr>
            <w:r w:rsidRPr="000A0442">
              <w:rPr>
                <w:sz w:val="16"/>
                <w:szCs w:val="16"/>
              </w:rPr>
              <w:t>the sentence refers to "the modified broadcast TWT element " - please clarify what is the format of this element? It is not specified in section 9.4.2.X...</w:t>
            </w:r>
          </w:p>
        </w:tc>
        <w:tc>
          <w:tcPr>
            <w:tcW w:w="1710" w:type="dxa"/>
            <w:shd w:val="clear" w:color="auto" w:fill="auto"/>
            <w:noWrap/>
          </w:tcPr>
          <w:p w14:paraId="0D6A6222" w14:textId="7F68ED6E" w:rsidR="00BA45B8" w:rsidRPr="00444124" w:rsidRDefault="000A0442" w:rsidP="000A0442">
            <w:pPr>
              <w:suppressAutoHyphens/>
              <w:spacing w:before="60" w:after="60" w:line="60" w:lineRule="atLeast"/>
              <w:rPr>
                <w:sz w:val="16"/>
                <w:szCs w:val="16"/>
              </w:rPr>
            </w:pPr>
            <w:r>
              <w:rPr>
                <w:sz w:val="16"/>
                <w:szCs w:val="16"/>
              </w:rPr>
              <w:t>As in comment</w:t>
            </w:r>
          </w:p>
        </w:tc>
        <w:tc>
          <w:tcPr>
            <w:tcW w:w="2520" w:type="dxa"/>
            <w:shd w:val="clear" w:color="auto" w:fill="auto"/>
          </w:tcPr>
          <w:p w14:paraId="105C37DD" w14:textId="77777777" w:rsidR="00BA45B8" w:rsidRDefault="00FE08A6" w:rsidP="000A0442">
            <w:pPr>
              <w:suppressAutoHyphens/>
              <w:spacing w:before="60" w:after="60" w:line="60" w:lineRule="atLeast"/>
              <w:rPr>
                <w:b/>
                <w:sz w:val="16"/>
                <w:szCs w:val="16"/>
              </w:rPr>
            </w:pPr>
            <w:r>
              <w:rPr>
                <w:b/>
                <w:sz w:val="16"/>
                <w:szCs w:val="16"/>
              </w:rPr>
              <w:t>Revised.</w:t>
            </w:r>
          </w:p>
          <w:p w14:paraId="45435C20" w14:textId="3CD7CDE3" w:rsidR="00582F73" w:rsidRDefault="00582F73" w:rsidP="000A0442">
            <w:pPr>
              <w:suppressAutoHyphens/>
              <w:spacing w:before="60" w:after="60" w:line="60" w:lineRule="atLeast"/>
              <w:rPr>
                <w:b/>
                <w:sz w:val="16"/>
                <w:szCs w:val="16"/>
              </w:rPr>
            </w:pPr>
            <w:r>
              <w:rPr>
                <w:b/>
                <w:sz w:val="16"/>
                <w:szCs w:val="16"/>
              </w:rPr>
              <w:t>TGbe editor, please make change as shown in this doc 11-21/1147 tagged by 4156.</w:t>
            </w:r>
          </w:p>
        </w:tc>
      </w:tr>
      <w:tr w:rsidR="000A0442" w14:paraId="6367B215" w14:textId="77777777" w:rsidTr="000A0442">
        <w:trPr>
          <w:trHeight w:val="220"/>
          <w:jc w:val="center"/>
        </w:trPr>
        <w:tc>
          <w:tcPr>
            <w:tcW w:w="625" w:type="dxa"/>
            <w:shd w:val="clear" w:color="auto" w:fill="auto"/>
            <w:noWrap/>
          </w:tcPr>
          <w:p w14:paraId="27E78EC1" w14:textId="7B9D5F3C" w:rsidR="000A0442" w:rsidRDefault="000A0442" w:rsidP="000A0442">
            <w:pPr>
              <w:suppressAutoHyphens/>
              <w:spacing w:before="60" w:after="60" w:line="60" w:lineRule="atLeast"/>
              <w:rPr>
                <w:sz w:val="16"/>
                <w:szCs w:val="16"/>
              </w:rPr>
            </w:pPr>
            <w:r>
              <w:rPr>
                <w:sz w:val="16"/>
                <w:szCs w:val="16"/>
              </w:rPr>
              <w:t>4783</w:t>
            </w:r>
          </w:p>
        </w:tc>
        <w:tc>
          <w:tcPr>
            <w:tcW w:w="1080" w:type="dxa"/>
          </w:tcPr>
          <w:p w14:paraId="795C53B5" w14:textId="57EEB485" w:rsidR="000A0442" w:rsidRDefault="000A0442" w:rsidP="000A0442">
            <w:pPr>
              <w:suppressAutoHyphens/>
              <w:spacing w:before="60" w:after="60" w:line="60" w:lineRule="atLeast"/>
              <w:rPr>
                <w:sz w:val="16"/>
                <w:szCs w:val="16"/>
              </w:rPr>
            </w:pPr>
            <w:r>
              <w:rPr>
                <w:sz w:val="16"/>
                <w:szCs w:val="16"/>
              </w:rPr>
              <w:t>Chunyu Hu</w:t>
            </w:r>
          </w:p>
        </w:tc>
        <w:tc>
          <w:tcPr>
            <w:tcW w:w="720" w:type="dxa"/>
            <w:shd w:val="clear" w:color="auto" w:fill="auto"/>
            <w:noWrap/>
          </w:tcPr>
          <w:p w14:paraId="66043F89" w14:textId="2DC919E7" w:rsidR="000A0442" w:rsidRDefault="000A0442" w:rsidP="000A0442">
            <w:pPr>
              <w:suppressAutoHyphens/>
              <w:spacing w:before="60" w:after="60" w:line="60" w:lineRule="atLeast"/>
              <w:rPr>
                <w:sz w:val="16"/>
                <w:szCs w:val="16"/>
              </w:rPr>
            </w:pPr>
            <w:r>
              <w:rPr>
                <w:sz w:val="16"/>
                <w:szCs w:val="16"/>
              </w:rPr>
              <w:t>35.6.3</w:t>
            </w:r>
          </w:p>
        </w:tc>
        <w:tc>
          <w:tcPr>
            <w:tcW w:w="720" w:type="dxa"/>
          </w:tcPr>
          <w:p w14:paraId="4C06637B" w14:textId="182D8BB9" w:rsidR="000A0442" w:rsidRDefault="000A0442" w:rsidP="000A0442">
            <w:pPr>
              <w:suppressAutoHyphens/>
              <w:spacing w:before="60" w:after="60" w:line="60" w:lineRule="atLeast"/>
              <w:rPr>
                <w:sz w:val="16"/>
                <w:szCs w:val="16"/>
              </w:rPr>
            </w:pPr>
            <w:r>
              <w:rPr>
                <w:sz w:val="16"/>
                <w:szCs w:val="16"/>
              </w:rPr>
              <w:t>298.30</w:t>
            </w:r>
          </w:p>
        </w:tc>
        <w:tc>
          <w:tcPr>
            <w:tcW w:w="3600" w:type="dxa"/>
            <w:shd w:val="clear" w:color="auto" w:fill="auto"/>
            <w:noWrap/>
          </w:tcPr>
          <w:p w14:paraId="2C233110" w14:textId="3426D565" w:rsidR="000A0442" w:rsidRPr="000A0442" w:rsidRDefault="000A0442" w:rsidP="000A0442">
            <w:pPr>
              <w:suppressAutoHyphens/>
              <w:spacing w:before="60" w:after="60" w:line="60" w:lineRule="atLeast"/>
              <w:rPr>
                <w:sz w:val="16"/>
                <w:szCs w:val="16"/>
              </w:rPr>
            </w:pPr>
            <w:r w:rsidRPr="000A0442">
              <w:rPr>
                <w:sz w:val="16"/>
                <w:szCs w:val="16"/>
              </w:rPr>
              <w:t>The TBDs in this subclause per D0.4 was fixed with some brief description as temporary solution in order to move onto D1.0. There is a draft text pending to fix TBDs to solve a few problems: advertise the rTWT schedule only if there are agreement setup, share with the rTWT supporting STAs a consolidated view of rTWT SP schedule so they don't need to parse each rTWT schedule contained in each rTWT parameter set.</w:t>
            </w:r>
          </w:p>
        </w:tc>
        <w:tc>
          <w:tcPr>
            <w:tcW w:w="1710" w:type="dxa"/>
            <w:shd w:val="clear" w:color="auto" w:fill="auto"/>
            <w:noWrap/>
          </w:tcPr>
          <w:p w14:paraId="5D1E024F" w14:textId="5C2872B4" w:rsidR="000A0442" w:rsidRDefault="000A0442" w:rsidP="000A0442">
            <w:pPr>
              <w:suppressAutoHyphens/>
              <w:spacing w:before="60" w:after="60" w:line="60" w:lineRule="atLeast"/>
              <w:rPr>
                <w:sz w:val="16"/>
                <w:szCs w:val="16"/>
              </w:rPr>
            </w:pPr>
            <w:r w:rsidRPr="000A0442">
              <w:rPr>
                <w:sz w:val="16"/>
                <w:szCs w:val="16"/>
              </w:rPr>
              <w:t>Will bring in contribution to solve the original TBDs in D0.4</w:t>
            </w:r>
          </w:p>
        </w:tc>
        <w:tc>
          <w:tcPr>
            <w:tcW w:w="2520" w:type="dxa"/>
            <w:shd w:val="clear" w:color="auto" w:fill="auto"/>
          </w:tcPr>
          <w:p w14:paraId="39AC5125" w14:textId="15D233FB" w:rsidR="005C3E6C" w:rsidRDefault="005C3E6C" w:rsidP="000A0442">
            <w:pPr>
              <w:suppressAutoHyphens/>
              <w:spacing w:before="60" w:after="60" w:line="60" w:lineRule="atLeast"/>
              <w:rPr>
                <w:b/>
                <w:sz w:val="16"/>
                <w:szCs w:val="16"/>
              </w:rPr>
            </w:pPr>
            <w:r>
              <w:rPr>
                <w:b/>
                <w:sz w:val="16"/>
                <w:szCs w:val="16"/>
              </w:rPr>
              <w:t>Revised.</w:t>
            </w:r>
          </w:p>
          <w:p w14:paraId="0B10377E" w14:textId="77777777" w:rsidR="004049FA" w:rsidRDefault="004049FA" w:rsidP="000A0442">
            <w:pPr>
              <w:suppressAutoHyphens/>
              <w:spacing w:before="60" w:after="60" w:line="60" w:lineRule="atLeast"/>
              <w:rPr>
                <w:b/>
                <w:sz w:val="16"/>
                <w:szCs w:val="16"/>
              </w:rPr>
            </w:pPr>
          </w:p>
          <w:p w14:paraId="634B862F" w14:textId="46CEEABD" w:rsidR="000A0442" w:rsidRDefault="00FE08A6" w:rsidP="000A0442">
            <w:pPr>
              <w:suppressAutoHyphens/>
              <w:spacing w:before="60" w:after="60" w:line="60" w:lineRule="atLeast"/>
              <w:rPr>
                <w:b/>
                <w:sz w:val="16"/>
                <w:szCs w:val="16"/>
              </w:rPr>
            </w:pPr>
            <w:r>
              <w:rPr>
                <w:b/>
                <w:sz w:val="16"/>
                <w:szCs w:val="16"/>
              </w:rPr>
              <w:t>TGbe editor, please make change as shown in this doc 11-21/1147 tagged by 4156.</w:t>
            </w:r>
          </w:p>
        </w:tc>
      </w:tr>
      <w:tr w:rsidR="000A0442" w14:paraId="0776D8C5" w14:textId="77777777" w:rsidTr="000A0442">
        <w:trPr>
          <w:trHeight w:val="220"/>
          <w:jc w:val="center"/>
        </w:trPr>
        <w:tc>
          <w:tcPr>
            <w:tcW w:w="625" w:type="dxa"/>
            <w:shd w:val="clear" w:color="auto" w:fill="auto"/>
            <w:noWrap/>
          </w:tcPr>
          <w:p w14:paraId="02E1C17C" w14:textId="3E5A909D" w:rsidR="000A0442" w:rsidRDefault="000A0442" w:rsidP="000A0442">
            <w:pPr>
              <w:suppressAutoHyphens/>
              <w:spacing w:before="60" w:after="60" w:line="60" w:lineRule="atLeast"/>
              <w:rPr>
                <w:sz w:val="16"/>
                <w:szCs w:val="16"/>
              </w:rPr>
            </w:pPr>
            <w:r>
              <w:rPr>
                <w:sz w:val="16"/>
                <w:szCs w:val="16"/>
              </w:rPr>
              <w:t>5938</w:t>
            </w:r>
          </w:p>
        </w:tc>
        <w:tc>
          <w:tcPr>
            <w:tcW w:w="1080" w:type="dxa"/>
          </w:tcPr>
          <w:p w14:paraId="29C86599" w14:textId="7D5C7B90" w:rsidR="000A0442" w:rsidRDefault="000A0442" w:rsidP="000A0442">
            <w:pPr>
              <w:suppressAutoHyphens/>
              <w:spacing w:before="60" w:after="60" w:line="60" w:lineRule="atLeast"/>
              <w:rPr>
                <w:sz w:val="16"/>
                <w:szCs w:val="16"/>
              </w:rPr>
            </w:pPr>
            <w:r>
              <w:rPr>
                <w:sz w:val="16"/>
                <w:szCs w:val="16"/>
              </w:rPr>
              <w:t>Li-Hsiang Sun</w:t>
            </w:r>
          </w:p>
        </w:tc>
        <w:tc>
          <w:tcPr>
            <w:tcW w:w="720" w:type="dxa"/>
            <w:shd w:val="clear" w:color="auto" w:fill="auto"/>
            <w:noWrap/>
          </w:tcPr>
          <w:p w14:paraId="07EE773A" w14:textId="555A1D9B" w:rsidR="000A0442" w:rsidRDefault="000A0442" w:rsidP="000A0442">
            <w:pPr>
              <w:suppressAutoHyphens/>
              <w:spacing w:before="60" w:after="60" w:line="60" w:lineRule="atLeast"/>
              <w:rPr>
                <w:sz w:val="16"/>
                <w:szCs w:val="16"/>
              </w:rPr>
            </w:pPr>
            <w:r>
              <w:rPr>
                <w:sz w:val="16"/>
                <w:szCs w:val="16"/>
              </w:rPr>
              <w:t>35.6.3</w:t>
            </w:r>
          </w:p>
        </w:tc>
        <w:tc>
          <w:tcPr>
            <w:tcW w:w="720" w:type="dxa"/>
          </w:tcPr>
          <w:p w14:paraId="6260B1FA" w14:textId="45900D7B" w:rsidR="000A0442" w:rsidRDefault="000A0442" w:rsidP="000A0442">
            <w:pPr>
              <w:suppressAutoHyphens/>
              <w:spacing w:before="60" w:after="60" w:line="60" w:lineRule="atLeast"/>
              <w:rPr>
                <w:sz w:val="16"/>
                <w:szCs w:val="16"/>
              </w:rPr>
            </w:pPr>
            <w:r>
              <w:rPr>
                <w:sz w:val="16"/>
                <w:szCs w:val="16"/>
              </w:rPr>
              <w:t>298.34</w:t>
            </w:r>
          </w:p>
        </w:tc>
        <w:tc>
          <w:tcPr>
            <w:tcW w:w="3600" w:type="dxa"/>
            <w:shd w:val="clear" w:color="auto" w:fill="auto"/>
            <w:noWrap/>
          </w:tcPr>
          <w:p w14:paraId="3298AFB8" w14:textId="16965947" w:rsidR="000A0442" w:rsidRPr="000A0442" w:rsidRDefault="000A0442" w:rsidP="000A0442">
            <w:pPr>
              <w:suppressAutoHyphens/>
              <w:spacing w:before="60" w:after="60" w:line="60" w:lineRule="atLeast"/>
              <w:rPr>
                <w:sz w:val="16"/>
                <w:szCs w:val="16"/>
              </w:rPr>
            </w:pPr>
            <w:r w:rsidRPr="000A0442">
              <w:rPr>
                <w:sz w:val="16"/>
                <w:szCs w:val="16"/>
              </w:rPr>
              <w:t>No definition of the "modified broadcast TWT element"</w:t>
            </w:r>
          </w:p>
        </w:tc>
        <w:tc>
          <w:tcPr>
            <w:tcW w:w="1710" w:type="dxa"/>
            <w:shd w:val="clear" w:color="auto" w:fill="auto"/>
            <w:noWrap/>
          </w:tcPr>
          <w:p w14:paraId="2699EEE7" w14:textId="3D5D717A" w:rsidR="000A0442" w:rsidRPr="000A0442" w:rsidRDefault="000A0442" w:rsidP="000A0442">
            <w:pPr>
              <w:suppressAutoHyphens/>
              <w:spacing w:before="60" w:after="60" w:line="60" w:lineRule="atLeast"/>
              <w:rPr>
                <w:sz w:val="16"/>
                <w:szCs w:val="16"/>
              </w:rPr>
            </w:pPr>
            <w:r w:rsidRPr="000A0442">
              <w:rPr>
                <w:sz w:val="16"/>
                <w:szCs w:val="16"/>
              </w:rPr>
              <w:t>add definition</w:t>
            </w:r>
          </w:p>
        </w:tc>
        <w:tc>
          <w:tcPr>
            <w:tcW w:w="2520" w:type="dxa"/>
            <w:shd w:val="clear" w:color="auto" w:fill="auto"/>
          </w:tcPr>
          <w:p w14:paraId="50B38B13" w14:textId="77777777" w:rsidR="00EF6E56" w:rsidRDefault="00EF6E56" w:rsidP="00EF6E56">
            <w:pPr>
              <w:suppressAutoHyphens/>
              <w:spacing w:before="60" w:after="60" w:line="60" w:lineRule="atLeast"/>
              <w:rPr>
                <w:b/>
                <w:sz w:val="16"/>
                <w:szCs w:val="16"/>
              </w:rPr>
            </w:pPr>
            <w:r>
              <w:rPr>
                <w:b/>
                <w:sz w:val="16"/>
                <w:szCs w:val="16"/>
              </w:rPr>
              <w:t>Revised.</w:t>
            </w:r>
          </w:p>
          <w:p w14:paraId="7A6ECB36" w14:textId="639B1ACC" w:rsidR="000A0442" w:rsidRDefault="00EF6E56" w:rsidP="00EF6E56">
            <w:pPr>
              <w:suppressAutoHyphens/>
              <w:spacing w:before="60" w:after="60" w:line="60" w:lineRule="atLeast"/>
              <w:rPr>
                <w:b/>
                <w:sz w:val="16"/>
                <w:szCs w:val="16"/>
              </w:rPr>
            </w:pPr>
            <w:r>
              <w:rPr>
                <w:b/>
                <w:sz w:val="16"/>
                <w:szCs w:val="16"/>
              </w:rPr>
              <w:t>TGbe editor, please make change as shown in this doc 11-21/1147 tagged by 4156.</w:t>
            </w:r>
          </w:p>
        </w:tc>
      </w:tr>
      <w:tr w:rsidR="000A0442" w14:paraId="719D885D" w14:textId="77777777" w:rsidTr="000A0442">
        <w:trPr>
          <w:trHeight w:val="220"/>
          <w:jc w:val="center"/>
        </w:trPr>
        <w:tc>
          <w:tcPr>
            <w:tcW w:w="625" w:type="dxa"/>
            <w:shd w:val="clear" w:color="auto" w:fill="auto"/>
            <w:noWrap/>
          </w:tcPr>
          <w:p w14:paraId="3B21DDE9" w14:textId="48551BCD" w:rsidR="000A0442" w:rsidRDefault="000A0442" w:rsidP="000A0442">
            <w:pPr>
              <w:suppressAutoHyphens/>
              <w:spacing w:before="60" w:after="60" w:line="60" w:lineRule="atLeast"/>
              <w:rPr>
                <w:sz w:val="16"/>
                <w:szCs w:val="16"/>
              </w:rPr>
            </w:pPr>
            <w:r>
              <w:rPr>
                <w:sz w:val="16"/>
                <w:szCs w:val="16"/>
              </w:rPr>
              <w:t>6412</w:t>
            </w:r>
          </w:p>
        </w:tc>
        <w:tc>
          <w:tcPr>
            <w:tcW w:w="1080" w:type="dxa"/>
          </w:tcPr>
          <w:p w14:paraId="1D4B053E" w14:textId="3925AD74" w:rsidR="000A0442" w:rsidRDefault="000A0442" w:rsidP="000A0442">
            <w:pPr>
              <w:suppressAutoHyphens/>
              <w:spacing w:before="60" w:after="60" w:line="60" w:lineRule="atLeast"/>
              <w:rPr>
                <w:sz w:val="16"/>
                <w:szCs w:val="16"/>
              </w:rPr>
            </w:pPr>
            <w:r>
              <w:rPr>
                <w:sz w:val="16"/>
                <w:szCs w:val="16"/>
              </w:rPr>
              <w:t>M. Kumail Haider</w:t>
            </w:r>
          </w:p>
        </w:tc>
        <w:tc>
          <w:tcPr>
            <w:tcW w:w="720" w:type="dxa"/>
            <w:shd w:val="clear" w:color="auto" w:fill="auto"/>
            <w:noWrap/>
          </w:tcPr>
          <w:p w14:paraId="6214EDF1" w14:textId="756911F2" w:rsidR="000A0442" w:rsidRDefault="000A0442" w:rsidP="000A0442">
            <w:pPr>
              <w:suppressAutoHyphens/>
              <w:spacing w:before="60" w:after="60" w:line="60" w:lineRule="atLeast"/>
              <w:rPr>
                <w:sz w:val="16"/>
                <w:szCs w:val="16"/>
              </w:rPr>
            </w:pPr>
            <w:r>
              <w:rPr>
                <w:sz w:val="16"/>
                <w:szCs w:val="16"/>
              </w:rPr>
              <w:t>35.6.3</w:t>
            </w:r>
          </w:p>
        </w:tc>
        <w:tc>
          <w:tcPr>
            <w:tcW w:w="720" w:type="dxa"/>
          </w:tcPr>
          <w:p w14:paraId="57F92F42" w14:textId="30C09F16" w:rsidR="000A0442" w:rsidRDefault="000A0442" w:rsidP="000A0442">
            <w:pPr>
              <w:suppressAutoHyphens/>
              <w:spacing w:before="60" w:after="60" w:line="60" w:lineRule="atLeast"/>
              <w:rPr>
                <w:sz w:val="16"/>
                <w:szCs w:val="16"/>
              </w:rPr>
            </w:pPr>
            <w:r>
              <w:rPr>
                <w:sz w:val="16"/>
                <w:szCs w:val="16"/>
              </w:rPr>
              <w:t>298.30</w:t>
            </w:r>
          </w:p>
        </w:tc>
        <w:tc>
          <w:tcPr>
            <w:tcW w:w="3600" w:type="dxa"/>
            <w:shd w:val="clear" w:color="auto" w:fill="auto"/>
            <w:noWrap/>
          </w:tcPr>
          <w:p w14:paraId="0D96E8B9" w14:textId="24D4F898" w:rsidR="000A0442" w:rsidRPr="000A0442" w:rsidRDefault="000A0442" w:rsidP="000A0442">
            <w:pPr>
              <w:suppressAutoHyphens/>
              <w:spacing w:before="60" w:after="60" w:line="60" w:lineRule="atLeast"/>
              <w:rPr>
                <w:sz w:val="16"/>
                <w:szCs w:val="16"/>
              </w:rPr>
            </w:pPr>
            <w:r w:rsidRPr="000A0442">
              <w:rPr>
                <w:sz w:val="16"/>
                <w:szCs w:val="16"/>
              </w:rPr>
              <w:t>A PDT and motion(#2920) was passed to make changes to TWT element to accommodate restricted TWT schedule announcements and negotiations. Part of proposed changes is to introduce an r-TWT traffic info field to indicate latency sensitive TIDs. However, it is not specified whether such a field may be included in TWT announcements in broadcast frames</w:t>
            </w:r>
          </w:p>
        </w:tc>
        <w:tc>
          <w:tcPr>
            <w:tcW w:w="1710" w:type="dxa"/>
            <w:shd w:val="clear" w:color="auto" w:fill="auto"/>
            <w:noWrap/>
          </w:tcPr>
          <w:p w14:paraId="716AAA57" w14:textId="65207A1B" w:rsidR="000A0442" w:rsidRPr="000A0442" w:rsidRDefault="000A0442" w:rsidP="000A0442">
            <w:pPr>
              <w:suppressAutoHyphens/>
              <w:spacing w:before="60" w:after="60" w:line="60" w:lineRule="atLeast"/>
              <w:rPr>
                <w:sz w:val="16"/>
                <w:szCs w:val="16"/>
              </w:rPr>
            </w:pPr>
            <w:r w:rsidRPr="000A0442">
              <w:rPr>
                <w:sz w:val="16"/>
                <w:szCs w:val="16"/>
              </w:rPr>
              <w:t>Traffic TID specification is part of r-TWT schedule negotiation between AP and STA and it should be allowed for the same r-SP to carry traffic for different TIDs for different member STAs, depending on their own negotiations. As such, traffic Info field should not be included in schedule announcements and the text should specify that TWT schedule announcements in broadcast frames shall not carry traffic info field.</w:t>
            </w:r>
          </w:p>
        </w:tc>
        <w:tc>
          <w:tcPr>
            <w:tcW w:w="2520" w:type="dxa"/>
            <w:shd w:val="clear" w:color="auto" w:fill="auto"/>
          </w:tcPr>
          <w:p w14:paraId="0BA6D329" w14:textId="77777777" w:rsidR="000A0442" w:rsidRDefault="003A3F73" w:rsidP="000A0442">
            <w:pPr>
              <w:suppressAutoHyphens/>
              <w:spacing w:before="60" w:after="60" w:line="60" w:lineRule="atLeast"/>
              <w:rPr>
                <w:b/>
                <w:sz w:val="16"/>
                <w:szCs w:val="16"/>
              </w:rPr>
            </w:pPr>
            <w:r>
              <w:rPr>
                <w:b/>
                <w:sz w:val="16"/>
                <w:szCs w:val="16"/>
              </w:rPr>
              <w:t>Revised.</w:t>
            </w:r>
          </w:p>
          <w:p w14:paraId="7B69DE4C" w14:textId="77777777" w:rsidR="003A3F73" w:rsidRPr="003A3F73" w:rsidRDefault="003A3F73" w:rsidP="000A0442">
            <w:pPr>
              <w:suppressAutoHyphens/>
              <w:spacing w:before="60" w:after="60" w:line="60" w:lineRule="atLeast"/>
              <w:rPr>
                <w:bCs/>
                <w:sz w:val="16"/>
                <w:szCs w:val="16"/>
              </w:rPr>
            </w:pPr>
          </w:p>
          <w:p w14:paraId="470F45B8" w14:textId="77777777" w:rsidR="003A3F73" w:rsidRDefault="003A3F73" w:rsidP="000A0442">
            <w:pPr>
              <w:suppressAutoHyphens/>
              <w:spacing w:before="60" w:after="60" w:line="60" w:lineRule="atLeast"/>
              <w:rPr>
                <w:bCs/>
                <w:sz w:val="16"/>
                <w:szCs w:val="16"/>
              </w:rPr>
            </w:pPr>
            <w:r w:rsidRPr="003A3F73">
              <w:rPr>
                <w:bCs/>
                <w:sz w:val="16"/>
                <w:szCs w:val="16"/>
              </w:rPr>
              <w:t xml:space="preserve">Agree with </w:t>
            </w:r>
            <w:r>
              <w:rPr>
                <w:bCs/>
                <w:sz w:val="16"/>
                <w:szCs w:val="16"/>
              </w:rPr>
              <w:t>commenter. In the proposed announcement IE design, no traffic info (TID specifically as commenter requested) is included.</w:t>
            </w:r>
          </w:p>
          <w:p w14:paraId="023D11BD" w14:textId="77777777" w:rsidR="003A3F73" w:rsidRDefault="003A3F73" w:rsidP="000A0442">
            <w:pPr>
              <w:suppressAutoHyphens/>
              <w:spacing w:before="60" w:after="60" w:line="60" w:lineRule="atLeast"/>
              <w:rPr>
                <w:bCs/>
                <w:sz w:val="16"/>
                <w:szCs w:val="16"/>
              </w:rPr>
            </w:pPr>
          </w:p>
          <w:p w14:paraId="2415C118" w14:textId="7BDE1F34" w:rsidR="003A3F73" w:rsidRDefault="003A3F73" w:rsidP="000A0442">
            <w:pPr>
              <w:suppressAutoHyphens/>
              <w:spacing w:before="60" w:after="60" w:line="60" w:lineRule="atLeast"/>
              <w:rPr>
                <w:b/>
                <w:sz w:val="16"/>
                <w:szCs w:val="16"/>
              </w:rPr>
            </w:pPr>
            <w:r>
              <w:rPr>
                <w:b/>
                <w:sz w:val="16"/>
                <w:szCs w:val="16"/>
              </w:rPr>
              <w:t>TGbe editor, please make change as shown in this doc 11-21/1147 tagged by 4156.</w:t>
            </w:r>
          </w:p>
        </w:tc>
      </w:tr>
      <w:tr w:rsidR="00291C2A" w14:paraId="7BF2C209" w14:textId="77777777" w:rsidTr="000A0442">
        <w:trPr>
          <w:trHeight w:val="220"/>
          <w:jc w:val="center"/>
        </w:trPr>
        <w:tc>
          <w:tcPr>
            <w:tcW w:w="625" w:type="dxa"/>
            <w:shd w:val="clear" w:color="auto" w:fill="auto"/>
            <w:noWrap/>
          </w:tcPr>
          <w:p w14:paraId="0174CBBB" w14:textId="0C770A89" w:rsidR="00291C2A" w:rsidRDefault="00291C2A" w:rsidP="00291C2A">
            <w:pPr>
              <w:suppressAutoHyphens/>
              <w:spacing w:before="60" w:after="60" w:line="60" w:lineRule="atLeast"/>
              <w:rPr>
                <w:sz w:val="16"/>
                <w:szCs w:val="16"/>
              </w:rPr>
            </w:pPr>
            <w:r>
              <w:rPr>
                <w:sz w:val="16"/>
                <w:szCs w:val="16"/>
              </w:rPr>
              <w:t>6414</w:t>
            </w:r>
          </w:p>
        </w:tc>
        <w:tc>
          <w:tcPr>
            <w:tcW w:w="1080" w:type="dxa"/>
          </w:tcPr>
          <w:p w14:paraId="78B88465" w14:textId="3C7F89D0" w:rsidR="00291C2A" w:rsidRDefault="00291C2A" w:rsidP="00291C2A">
            <w:pPr>
              <w:suppressAutoHyphens/>
              <w:spacing w:before="60" w:after="60" w:line="60" w:lineRule="atLeast"/>
              <w:rPr>
                <w:sz w:val="16"/>
                <w:szCs w:val="16"/>
              </w:rPr>
            </w:pPr>
            <w:r>
              <w:rPr>
                <w:sz w:val="16"/>
                <w:szCs w:val="16"/>
              </w:rPr>
              <w:t>M. Kumail Haider</w:t>
            </w:r>
          </w:p>
        </w:tc>
        <w:tc>
          <w:tcPr>
            <w:tcW w:w="720" w:type="dxa"/>
            <w:shd w:val="clear" w:color="auto" w:fill="auto"/>
            <w:noWrap/>
          </w:tcPr>
          <w:p w14:paraId="59BC1120" w14:textId="0F515180" w:rsidR="00291C2A" w:rsidRDefault="00291C2A" w:rsidP="00291C2A">
            <w:pPr>
              <w:suppressAutoHyphens/>
              <w:spacing w:before="60" w:after="60" w:line="60" w:lineRule="atLeast"/>
              <w:rPr>
                <w:sz w:val="16"/>
                <w:szCs w:val="16"/>
              </w:rPr>
            </w:pPr>
            <w:r>
              <w:rPr>
                <w:sz w:val="16"/>
                <w:szCs w:val="16"/>
              </w:rPr>
              <w:t>35.6.3</w:t>
            </w:r>
          </w:p>
        </w:tc>
        <w:tc>
          <w:tcPr>
            <w:tcW w:w="720" w:type="dxa"/>
          </w:tcPr>
          <w:p w14:paraId="1EE9D65D" w14:textId="7B032E09" w:rsidR="00291C2A" w:rsidRDefault="00291C2A" w:rsidP="00291C2A">
            <w:pPr>
              <w:suppressAutoHyphens/>
              <w:spacing w:before="60" w:after="60" w:line="60" w:lineRule="atLeast"/>
              <w:rPr>
                <w:sz w:val="16"/>
                <w:szCs w:val="16"/>
              </w:rPr>
            </w:pPr>
            <w:r>
              <w:rPr>
                <w:sz w:val="16"/>
                <w:szCs w:val="16"/>
              </w:rPr>
              <w:t>298.30</w:t>
            </w:r>
          </w:p>
        </w:tc>
        <w:tc>
          <w:tcPr>
            <w:tcW w:w="3600" w:type="dxa"/>
            <w:shd w:val="clear" w:color="auto" w:fill="auto"/>
            <w:noWrap/>
          </w:tcPr>
          <w:p w14:paraId="0BD16A2E" w14:textId="72219B67" w:rsidR="00291C2A" w:rsidRPr="000A0442" w:rsidRDefault="00291C2A" w:rsidP="00291C2A">
            <w:pPr>
              <w:suppressAutoHyphens/>
              <w:spacing w:before="60" w:after="60" w:line="60" w:lineRule="atLeast"/>
              <w:rPr>
                <w:sz w:val="16"/>
                <w:szCs w:val="16"/>
              </w:rPr>
            </w:pPr>
            <w:r w:rsidRPr="000A0442">
              <w:rPr>
                <w:sz w:val="16"/>
                <w:szCs w:val="16"/>
              </w:rPr>
              <w:t xml:space="preserve">The text specifies that modified version of broadcast TWT element shall be used for restricted TWT schedule announcements in Management frames as specified in 26.8.3 (Broadcast TWT operation). A PDT and motion(#2920) was also passed to make changes to TWT element to accommodate restricted TWT announcements. However, broadcast TWT element does not convey occupancy information of SPs. For example, AP may announce r-SP schedule </w:t>
            </w:r>
            <w:r w:rsidRPr="000A0442">
              <w:rPr>
                <w:sz w:val="16"/>
                <w:szCs w:val="16"/>
              </w:rPr>
              <w:lastRenderedPageBreak/>
              <w:t>to invite membership but no STAs have established membership in such a schedule. In that case, EHT STAs supporting r-TWT operation should not have to end their TXOPs prior to such unoccupied SPs. Moreover, r-SP announcement via b-TWT element does not present a consolidated timeline view of future occurrence of r-SPs and r-SP start boundaries to be used by EHT STAs supporting r-TWT operation to end their TXOPs.</w:t>
            </w:r>
          </w:p>
        </w:tc>
        <w:tc>
          <w:tcPr>
            <w:tcW w:w="1710" w:type="dxa"/>
            <w:shd w:val="clear" w:color="auto" w:fill="auto"/>
            <w:noWrap/>
          </w:tcPr>
          <w:p w14:paraId="3CF2D506" w14:textId="06FA1E64" w:rsidR="00291C2A" w:rsidRDefault="00291C2A" w:rsidP="00291C2A">
            <w:pPr>
              <w:suppressAutoHyphens/>
              <w:spacing w:before="60" w:after="60" w:line="60" w:lineRule="atLeast"/>
              <w:rPr>
                <w:sz w:val="16"/>
                <w:szCs w:val="16"/>
              </w:rPr>
            </w:pPr>
            <w:r w:rsidRPr="000A0442">
              <w:rPr>
                <w:sz w:val="16"/>
                <w:szCs w:val="16"/>
              </w:rPr>
              <w:lastRenderedPageBreak/>
              <w:t xml:space="preserve">Additional </w:t>
            </w:r>
            <w:proofErr w:type="spellStart"/>
            <w:r w:rsidRPr="000A0442">
              <w:rPr>
                <w:sz w:val="16"/>
                <w:szCs w:val="16"/>
              </w:rPr>
              <w:t>signaling</w:t>
            </w:r>
            <w:proofErr w:type="spellEnd"/>
            <w:r w:rsidRPr="000A0442">
              <w:rPr>
                <w:sz w:val="16"/>
                <w:szCs w:val="16"/>
              </w:rPr>
              <w:t xml:space="preserve"> should be introduced to indicate r-SP occupancy information and present a consolidated channel-time view of r-SP occurrence and start boundaries</w:t>
            </w:r>
          </w:p>
          <w:p w14:paraId="079321B0" w14:textId="77777777" w:rsidR="00291C2A" w:rsidRPr="000A0442" w:rsidRDefault="00291C2A" w:rsidP="00291C2A">
            <w:pPr>
              <w:rPr>
                <w:sz w:val="16"/>
                <w:szCs w:val="16"/>
              </w:rPr>
            </w:pPr>
          </w:p>
          <w:p w14:paraId="780ACCC5" w14:textId="77777777" w:rsidR="00291C2A" w:rsidRPr="000A0442" w:rsidRDefault="00291C2A" w:rsidP="00291C2A">
            <w:pPr>
              <w:rPr>
                <w:sz w:val="16"/>
                <w:szCs w:val="16"/>
              </w:rPr>
            </w:pPr>
          </w:p>
          <w:p w14:paraId="33D31286" w14:textId="77777777" w:rsidR="00291C2A" w:rsidRDefault="00291C2A" w:rsidP="00291C2A">
            <w:pPr>
              <w:rPr>
                <w:sz w:val="16"/>
                <w:szCs w:val="16"/>
              </w:rPr>
            </w:pPr>
          </w:p>
          <w:p w14:paraId="7BE3299E" w14:textId="515E904F" w:rsidR="00291C2A" w:rsidRPr="000A0442" w:rsidRDefault="00291C2A" w:rsidP="00291C2A">
            <w:pPr>
              <w:jc w:val="center"/>
              <w:rPr>
                <w:sz w:val="16"/>
                <w:szCs w:val="16"/>
              </w:rPr>
            </w:pPr>
          </w:p>
        </w:tc>
        <w:tc>
          <w:tcPr>
            <w:tcW w:w="2520" w:type="dxa"/>
            <w:shd w:val="clear" w:color="auto" w:fill="auto"/>
          </w:tcPr>
          <w:p w14:paraId="6921F4F3" w14:textId="77777777" w:rsidR="00291C2A" w:rsidRDefault="00291C2A" w:rsidP="00291C2A">
            <w:pPr>
              <w:suppressAutoHyphens/>
              <w:spacing w:before="60" w:after="60" w:line="60" w:lineRule="atLeast"/>
              <w:rPr>
                <w:b/>
                <w:sz w:val="16"/>
                <w:szCs w:val="16"/>
              </w:rPr>
            </w:pPr>
            <w:r>
              <w:rPr>
                <w:b/>
                <w:sz w:val="16"/>
                <w:szCs w:val="16"/>
              </w:rPr>
              <w:lastRenderedPageBreak/>
              <w:t>Revised.</w:t>
            </w:r>
          </w:p>
          <w:p w14:paraId="56BF0663" w14:textId="78DC01EF" w:rsidR="00291C2A" w:rsidRDefault="00291C2A" w:rsidP="00291C2A">
            <w:pPr>
              <w:suppressAutoHyphens/>
              <w:spacing w:before="60" w:after="60" w:line="60" w:lineRule="atLeast"/>
              <w:rPr>
                <w:b/>
                <w:sz w:val="16"/>
                <w:szCs w:val="16"/>
              </w:rPr>
            </w:pPr>
          </w:p>
          <w:p w14:paraId="54C09A78" w14:textId="7964E452" w:rsidR="00291C2A" w:rsidRDefault="00291C2A" w:rsidP="00291C2A">
            <w:pPr>
              <w:suppressAutoHyphens/>
              <w:spacing w:before="60" w:after="60" w:line="60" w:lineRule="atLeast"/>
              <w:rPr>
                <w:b/>
                <w:sz w:val="16"/>
                <w:szCs w:val="16"/>
              </w:rPr>
            </w:pPr>
            <w:r>
              <w:rPr>
                <w:b/>
                <w:sz w:val="16"/>
                <w:szCs w:val="16"/>
              </w:rPr>
              <w:t>TGbe editor, please make change as shown in this doc 11-21/1147 tagged by 4156.</w:t>
            </w:r>
          </w:p>
        </w:tc>
      </w:tr>
      <w:tr w:rsidR="00291C2A" w14:paraId="2AD2FC4F" w14:textId="77777777" w:rsidTr="001A5B92">
        <w:trPr>
          <w:trHeight w:val="220"/>
          <w:jc w:val="center"/>
        </w:trPr>
        <w:tc>
          <w:tcPr>
            <w:tcW w:w="625" w:type="dxa"/>
            <w:shd w:val="clear" w:color="auto" w:fill="F2F2F2" w:themeFill="background1" w:themeFillShade="F2"/>
            <w:noWrap/>
          </w:tcPr>
          <w:p w14:paraId="328939DF" w14:textId="1F408C66" w:rsidR="00291C2A" w:rsidRDefault="00291C2A" w:rsidP="00291C2A">
            <w:pPr>
              <w:suppressAutoHyphens/>
              <w:spacing w:before="60" w:after="60" w:line="60" w:lineRule="atLeast"/>
              <w:rPr>
                <w:sz w:val="16"/>
                <w:szCs w:val="16"/>
              </w:rPr>
            </w:pPr>
            <w:r>
              <w:rPr>
                <w:sz w:val="16"/>
                <w:szCs w:val="16"/>
              </w:rPr>
              <w:t>6415</w:t>
            </w:r>
          </w:p>
        </w:tc>
        <w:tc>
          <w:tcPr>
            <w:tcW w:w="1080" w:type="dxa"/>
            <w:shd w:val="clear" w:color="auto" w:fill="F2F2F2" w:themeFill="background1" w:themeFillShade="F2"/>
          </w:tcPr>
          <w:p w14:paraId="557DF102" w14:textId="7FF62AC9" w:rsidR="00291C2A" w:rsidRDefault="00291C2A" w:rsidP="00291C2A">
            <w:pPr>
              <w:suppressAutoHyphens/>
              <w:spacing w:before="60" w:after="60" w:line="60" w:lineRule="atLeast"/>
              <w:rPr>
                <w:sz w:val="16"/>
                <w:szCs w:val="16"/>
              </w:rPr>
            </w:pPr>
            <w:r>
              <w:rPr>
                <w:sz w:val="16"/>
                <w:szCs w:val="16"/>
              </w:rPr>
              <w:t>M. Kumail Haider</w:t>
            </w:r>
          </w:p>
        </w:tc>
        <w:tc>
          <w:tcPr>
            <w:tcW w:w="720" w:type="dxa"/>
            <w:shd w:val="clear" w:color="auto" w:fill="F2F2F2" w:themeFill="background1" w:themeFillShade="F2"/>
            <w:noWrap/>
          </w:tcPr>
          <w:p w14:paraId="5B93C120" w14:textId="70FD805C" w:rsidR="00291C2A" w:rsidRDefault="00291C2A" w:rsidP="00291C2A">
            <w:pPr>
              <w:suppressAutoHyphens/>
              <w:spacing w:before="60" w:after="60" w:line="60" w:lineRule="atLeast"/>
              <w:rPr>
                <w:sz w:val="16"/>
                <w:szCs w:val="16"/>
              </w:rPr>
            </w:pPr>
            <w:r>
              <w:rPr>
                <w:sz w:val="16"/>
                <w:szCs w:val="16"/>
              </w:rPr>
              <w:t>35.6.3</w:t>
            </w:r>
          </w:p>
        </w:tc>
        <w:tc>
          <w:tcPr>
            <w:tcW w:w="720" w:type="dxa"/>
            <w:shd w:val="clear" w:color="auto" w:fill="F2F2F2" w:themeFill="background1" w:themeFillShade="F2"/>
          </w:tcPr>
          <w:p w14:paraId="4E64DBF0" w14:textId="55BC7B32" w:rsidR="00291C2A" w:rsidRDefault="00291C2A" w:rsidP="00291C2A">
            <w:pPr>
              <w:suppressAutoHyphens/>
              <w:spacing w:before="60" w:after="60" w:line="60" w:lineRule="atLeast"/>
              <w:rPr>
                <w:sz w:val="16"/>
                <w:szCs w:val="16"/>
              </w:rPr>
            </w:pPr>
            <w:r>
              <w:rPr>
                <w:sz w:val="16"/>
                <w:szCs w:val="16"/>
              </w:rPr>
              <w:t>298.30</w:t>
            </w:r>
          </w:p>
        </w:tc>
        <w:tc>
          <w:tcPr>
            <w:tcW w:w="3600" w:type="dxa"/>
            <w:shd w:val="clear" w:color="auto" w:fill="F2F2F2" w:themeFill="background1" w:themeFillShade="F2"/>
            <w:noWrap/>
          </w:tcPr>
          <w:p w14:paraId="0E5674EF" w14:textId="7B3C2837" w:rsidR="00291C2A" w:rsidRPr="000A0442" w:rsidRDefault="00291C2A" w:rsidP="00291C2A">
            <w:pPr>
              <w:suppressAutoHyphens/>
              <w:spacing w:before="60" w:after="60" w:line="60" w:lineRule="atLeast"/>
              <w:rPr>
                <w:sz w:val="16"/>
                <w:szCs w:val="16"/>
              </w:rPr>
            </w:pPr>
            <w:r w:rsidRPr="000A0442">
              <w:rPr>
                <w:sz w:val="16"/>
                <w:szCs w:val="16"/>
              </w:rPr>
              <w:t>The text specifies that modified version of broadcast TWT element shall be used for restricted TWT schedule announcements in Management frames as specified in 26.8.3 (Broadcast TWT operation). However, the specified carrying frames for announcements are all broadcast, and exclude individually addressed frames such as individual probe response and TWT Information frames. There should be a mechanism for a STA to retrieve the latest r-TWT schedule information "on-demand" instead of waiting for the next broadcast announcement e.g., beacons.</w:t>
            </w:r>
          </w:p>
        </w:tc>
        <w:tc>
          <w:tcPr>
            <w:tcW w:w="1710" w:type="dxa"/>
            <w:shd w:val="clear" w:color="auto" w:fill="F2F2F2" w:themeFill="background1" w:themeFillShade="F2"/>
            <w:noWrap/>
          </w:tcPr>
          <w:p w14:paraId="25D0BA23" w14:textId="1939C897" w:rsidR="00291C2A" w:rsidRPr="000A0442" w:rsidRDefault="00291C2A" w:rsidP="00291C2A">
            <w:pPr>
              <w:suppressAutoHyphens/>
              <w:spacing w:before="60" w:after="60" w:line="60" w:lineRule="atLeast"/>
              <w:rPr>
                <w:sz w:val="16"/>
                <w:szCs w:val="16"/>
              </w:rPr>
            </w:pPr>
            <w:r w:rsidRPr="000A0442">
              <w:rPr>
                <w:sz w:val="16"/>
                <w:szCs w:val="16"/>
              </w:rPr>
              <w:t xml:space="preserve">Introduce </w:t>
            </w:r>
            <w:proofErr w:type="spellStart"/>
            <w:r w:rsidRPr="000A0442">
              <w:rPr>
                <w:sz w:val="16"/>
                <w:szCs w:val="16"/>
              </w:rPr>
              <w:t>signaling</w:t>
            </w:r>
            <w:proofErr w:type="spellEnd"/>
            <w:r w:rsidRPr="000A0442">
              <w:rPr>
                <w:sz w:val="16"/>
                <w:szCs w:val="16"/>
              </w:rPr>
              <w:t xml:space="preserve"> to enable a STA to request latest r-TWT schedule in an individually addressed frame.</w:t>
            </w:r>
          </w:p>
        </w:tc>
        <w:tc>
          <w:tcPr>
            <w:tcW w:w="2520" w:type="dxa"/>
            <w:shd w:val="clear" w:color="auto" w:fill="F2F2F2" w:themeFill="background1" w:themeFillShade="F2"/>
          </w:tcPr>
          <w:p w14:paraId="538184DD" w14:textId="5F231CEC" w:rsidR="00291C2A" w:rsidRDefault="00291C2A" w:rsidP="00291C2A">
            <w:pPr>
              <w:suppressAutoHyphens/>
              <w:spacing w:before="60" w:after="60" w:line="60" w:lineRule="atLeast"/>
              <w:rPr>
                <w:b/>
                <w:sz w:val="16"/>
                <w:szCs w:val="16"/>
              </w:rPr>
            </w:pPr>
            <w:r>
              <w:rPr>
                <w:b/>
                <w:sz w:val="16"/>
                <w:szCs w:val="16"/>
              </w:rPr>
              <w:t>Text TBD</w:t>
            </w:r>
          </w:p>
        </w:tc>
      </w:tr>
      <w:tr w:rsidR="00291C2A" w14:paraId="6E6EE223" w14:textId="77777777" w:rsidTr="000A0442">
        <w:trPr>
          <w:trHeight w:val="220"/>
          <w:jc w:val="center"/>
        </w:trPr>
        <w:tc>
          <w:tcPr>
            <w:tcW w:w="625" w:type="dxa"/>
            <w:shd w:val="clear" w:color="auto" w:fill="auto"/>
            <w:noWrap/>
          </w:tcPr>
          <w:p w14:paraId="1F39C684" w14:textId="00E41C0A" w:rsidR="00291C2A" w:rsidRDefault="00291C2A" w:rsidP="00291C2A">
            <w:pPr>
              <w:suppressAutoHyphens/>
              <w:spacing w:before="60" w:after="60" w:line="60" w:lineRule="atLeast"/>
              <w:rPr>
                <w:sz w:val="16"/>
                <w:szCs w:val="16"/>
              </w:rPr>
            </w:pPr>
            <w:r>
              <w:rPr>
                <w:sz w:val="16"/>
                <w:szCs w:val="16"/>
              </w:rPr>
              <w:t>6746</w:t>
            </w:r>
          </w:p>
        </w:tc>
        <w:tc>
          <w:tcPr>
            <w:tcW w:w="1080" w:type="dxa"/>
          </w:tcPr>
          <w:p w14:paraId="06818BCA" w14:textId="051F2BB8" w:rsidR="00291C2A" w:rsidRDefault="00291C2A" w:rsidP="00291C2A">
            <w:pPr>
              <w:suppressAutoHyphens/>
              <w:spacing w:before="60" w:after="60" w:line="60" w:lineRule="atLeast"/>
              <w:rPr>
                <w:sz w:val="16"/>
                <w:szCs w:val="16"/>
              </w:rPr>
            </w:pPr>
            <w:r>
              <w:rPr>
                <w:sz w:val="16"/>
                <w:szCs w:val="16"/>
              </w:rPr>
              <w:t>Rojan Chitrakar</w:t>
            </w:r>
          </w:p>
        </w:tc>
        <w:tc>
          <w:tcPr>
            <w:tcW w:w="720" w:type="dxa"/>
            <w:shd w:val="clear" w:color="auto" w:fill="auto"/>
            <w:noWrap/>
          </w:tcPr>
          <w:p w14:paraId="32DC7E57" w14:textId="384B8603" w:rsidR="00291C2A" w:rsidRDefault="00291C2A" w:rsidP="00291C2A">
            <w:pPr>
              <w:suppressAutoHyphens/>
              <w:spacing w:before="60" w:after="60" w:line="60" w:lineRule="atLeast"/>
              <w:rPr>
                <w:sz w:val="16"/>
                <w:szCs w:val="16"/>
              </w:rPr>
            </w:pPr>
            <w:r>
              <w:rPr>
                <w:sz w:val="16"/>
                <w:szCs w:val="16"/>
              </w:rPr>
              <w:t>35.6.3</w:t>
            </w:r>
          </w:p>
        </w:tc>
        <w:tc>
          <w:tcPr>
            <w:tcW w:w="720" w:type="dxa"/>
          </w:tcPr>
          <w:p w14:paraId="4FE7A968" w14:textId="433E4BB5" w:rsidR="00291C2A" w:rsidRDefault="00291C2A" w:rsidP="00291C2A">
            <w:pPr>
              <w:suppressAutoHyphens/>
              <w:spacing w:before="60" w:after="60" w:line="60" w:lineRule="atLeast"/>
              <w:rPr>
                <w:sz w:val="16"/>
                <w:szCs w:val="16"/>
              </w:rPr>
            </w:pPr>
            <w:r>
              <w:rPr>
                <w:sz w:val="16"/>
                <w:szCs w:val="16"/>
              </w:rPr>
              <w:t>298.33</w:t>
            </w:r>
          </w:p>
        </w:tc>
        <w:tc>
          <w:tcPr>
            <w:tcW w:w="3600" w:type="dxa"/>
            <w:shd w:val="clear" w:color="auto" w:fill="auto"/>
            <w:noWrap/>
          </w:tcPr>
          <w:p w14:paraId="055ADC28" w14:textId="5CE0F68B" w:rsidR="00291C2A" w:rsidRPr="000A0442" w:rsidRDefault="00291C2A" w:rsidP="00291C2A">
            <w:pPr>
              <w:suppressAutoHyphens/>
              <w:spacing w:before="60" w:after="60" w:line="60" w:lineRule="atLeast"/>
              <w:rPr>
                <w:sz w:val="16"/>
                <w:szCs w:val="16"/>
              </w:rPr>
            </w:pPr>
            <w:r w:rsidRPr="000A0442">
              <w:rPr>
                <w:sz w:val="16"/>
                <w:szCs w:val="16"/>
              </w:rPr>
              <w:t>It is not clear what is the "modified broadcast TWT element" referred in this sentence is; 26.8.3 does not specify "modified broadcast TWT element".</w:t>
            </w:r>
          </w:p>
        </w:tc>
        <w:tc>
          <w:tcPr>
            <w:tcW w:w="1710" w:type="dxa"/>
            <w:shd w:val="clear" w:color="auto" w:fill="auto"/>
            <w:noWrap/>
          </w:tcPr>
          <w:p w14:paraId="09BC8C67" w14:textId="65CC3101" w:rsidR="00291C2A" w:rsidRPr="000A0442" w:rsidRDefault="00291C2A" w:rsidP="00291C2A">
            <w:pPr>
              <w:suppressAutoHyphens/>
              <w:spacing w:before="60" w:after="60" w:line="60" w:lineRule="atLeast"/>
              <w:rPr>
                <w:sz w:val="16"/>
                <w:szCs w:val="16"/>
              </w:rPr>
            </w:pPr>
            <w:r w:rsidRPr="000A0442">
              <w:rPr>
                <w:sz w:val="16"/>
                <w:szCs w:val="16"/>
              </w:rPr>
              <w:t>Provide a proper reference for "modified broadcast TWT element"</w:t>
            </w:r>
          </w:p>
        </w:tc>
        <w:tc>
          <w:tcPr>
            <w:tcW w:w="2520" w:type="dxa"/>
            <w:shd w:val="clear" w:color="auto" w:fill="auto"/>
          </w:tcPr>
          <w:p w14:paraId="3905C987" w14:textId="7D535F23" w:rsidR="00491663" w:rsidRDefault="00491663" w:rsidP="00291C2A">
            <w:pPr>
              <w:suppressAutoHyphens/>
              <w:spacing w:before="60" w:after="60" w:line="60" w:lineRule="atLeast"/>
              <w:rPr>
                <w:b/>
                <w:sz w:val="16"/>
                <w:szCs w:val="16"/>
              </w:rPr>
            </w:pPr>
            <w:r>
              <w:rPr>
                <w:b/>
                <w:sz w:val="16"/>
                <w:szCs w:val="16"/>
              </w:rPr>
              <w:t>Revised.</w:t>
            </w:r>
          </w:p>
          <w:p w14:paraId="216302CB" w14:textId="4A88CDFE" w:rsidR="00491663" w:rsidRDefault="00F47BEF" w:rsidP="00291C2A">
            <w:pPr>
              <w:suppressAutoHyphens/>
              <w:spacing w:before="60" w:after="60" w:line="60" w:lineRule="atLeast"/>
              <w:rPr>
                <w:b/>
                <w:sz w:val="16"/>
                <w:szCs w:val="16"/>
              </w:rPr>
            </w:pPr>
            <w:r>
              <w:rPr>
                <w:b/>
                <w:sz w:val="16"/>
                <w:szCs w:val="16"/>
              </w:rPr>
              <w:t>TGbe editor, please make change as shown in this doc 11-21/1147 tagged by 4156.</w:t>
            </w:r>
          </w:p>
        </w:tc>
      </w:tr>
      <w:tr w:rsidR="00291C2A" w14:paraId="5437ED6D" w14:textId="77777777" w:rsidTr="000A0442">
        <w:trPr>
          <w:trHeight w:val="220"/>
          <w:jc w:val="center"/>
        </w:trPr>
        <w:tc>
          <w:tcPr>
            <w:tcW w:w="625" w:type="dxa"/>
            <w:shd w:val="clear" w:color="auto" w:fill="auto"/>
            <w:noWrap/>
          </w:tcPr>
          <w:p w14:paraId="704FF43A" w14:textId="1F73F48E" w:rsidR="00291C2A" w:rsidRDefault="00291C2A" w:rsidP="00291C2A">
            <w:pPr>
              <w:suppressAutoHyphens/>
              <w:spacing w:before="60" w:after="60" w:line="60" w:lineRule="atLeast"/>
              <w:rPr>
                <w:sz w:val="16"/>
                <w:szCs w:val="16"/>
              </w:rPr>
            </w:pPr>
            <w:r>
              <w:rPr>
                <w:sz w:val="16"/>
                <w:szCs w:val="16"/>
              </w:rPr>
              <w:t>7858</w:t>
            </w:r>
          </w:p>
        </w:tc>
        <w:tc>
          <w:tcPr>
            <w:tcW w:w="1080" w:type="dxa"/>
          </w:tcPr>
          <w:p w14:paraId="46594B4F" w14:textId="5821A397" w:rsidR="00291C2A" w:rsidRDefault="00291C2A" w:rsidP="00291C2A">
            <w:pPr>
              <w:suppressAutoHyphens/>
              <w:spacing w:before="60" w:after="60" w:line="60" w:lineRule="atLeast"/>
              <w:rPr>
                <w:sz w:val="16"/>
                <w:szCs w:val="16"/>
              </w:rPr>
            </w:pPr>
            <w:proofErr w:type="spellStart"/>
            <w:r>
              <w:rPr>
                <w:sz w:val="16"/>
                <w:szCs w:val="16"/>
              </w:rPr>
              <w:t>Yonggang</w:t>
            </w:r>
            <w:proofErr w:type="spellEnd"/>
            <w:r>
              <w:rPr>
                <w:sz w:val="16"/>
                <w:szCs w:val="16"/>
              </w:rPr>
              <w:t xml:space="preserve"> Fang</w:t>
            </w:r>
          </w:p>
        </w:tc>
        <w:tc>
          <w:tcPr>
            <w:tcW w:w="720" w:type="dxa"/>
            <w:shd w:val="clear" w:color="auto" w:fill="auto"/>
            <w:noWrap/>
          </w:tcPr>
          <w:p w14:paraId="6AAAE173" w14:textId="056648E6" w:rsidR="00291C2A" w:rsidRDefault="00291C2A" w:rsidP="00291C2A">
            <w:pPr>
              <w:suppressAutoHyphens/>
              <w:spacing w:before="60" w:after="60" w:line="60" w:lineRule="atLeast"/>
              <w:rPr>
                <w:sz w:val="16"/>
                <w:szCs w:val="16"/>
              </w:rPr>
            </w:pPr>
            <w:r>
              <w:rPr>
                <w:sz w:val="16"/>
                <w:szCs w:val="16"/>
              </w:rPr>
              <w:t>35.6.3</w:t>
            </w:r>
          </w:p>
        </w:tc>
        <w:tc>
          <w:tcPr>
            <w:tcW w:w="720" w:type="dxa"/>
          </w:tcPr>
          <w:p w14:paraId="3897EB1E" w14:textId="033004B3" w:rsidR="00291C2A" w:rsidRDefault="00291C2A" w:rsidP="00291C2A">
            <w:pPr>
              <w:suppressAutoHyphens/>
              <w:spacing w:before="60" w:after="60" w:line="60" w:lineRule="atLeast"/>
              <w:rPr>
                <w:sz w:val="16"/>
                <w:szCs w:val="16"/>
              </w:rPr>
            </w:pPr>
            <w:r>
              <w:rPr>
                <w:sz w:val="16"/>
                <w:szCs w:val="16"/>
              </w:rPr>
              <w:t>298.34</w:t>
            </w:r>
          </w:p>
        </w:tc>
        <w:tc>
          <w:tcPr>
            <w:tcW w:w="3600" w:type="dxa"/>
            <w:shd w:val="clear" w:color="auto" w:fill="auto"/>
            <w:noWrap/>
          </w:tcPr>
          <w:p w14:paraId="3723BEC8" w14:textId="7550A07F" w:rsidR="00291C2A" w:rsidRPr="000A0442" w:rsidRDefault="00291C2A" w:rsidP="00291C2A">
            <w:pPr>
              <w:suppressAutoHyphens/>
              <w:spacing w:before="60" w:after="60" w:line="60" w:lineRule="atLeast"/>
              <w:rPr>
                <w:sz w:val="16"/>
                <w:szCs w:val="16"/>
              </w:rPr>
            </w:pPr>
            <w:r w:rsidRPr="000A0442">
              <w:rPr>
                <w:sz w:val="16"/>
                <w:szCs w:val="16"/>
              </w:rPr>
              <w:t>Suggest to delete "modified" broadcast TWT ...</w:t>
            </w:r>
          </w:p>
        </w:tc>
        <w:tc>
          <w:tcPr>
            <w:tcW w:w="1710" w:type="dxa"/>
            <w:shd w:val="clear" w:color="auto" w:fill="auto"/>
            <w:noWrap/>
          </w:tcPr>
          <w:p w14:paraId="715AD32C" w14:textId="75930BF3" w:rsidR="00291C2A" w:rsidRPr="000A0442" w:rsidRDefault="00291C2A" w:rsidP="00291C2A">
            <w:pPr>
              <w:suppressAutoHyphens/>
              <w:spacing w:before="60" w:after="60" w:line="60" w:lineRule="atLeast"/>
              <w:rPr>
                <w:sz w:val="16"/>
                <w:szCs w:val="16"/>
              </w:rPr>
            </w:pPr>
            <w:r w:rsidRPr="000A0442">
              <w:rPr>
                <w:sz w:val="16"/>
                <w:szCs w:val="16"/>
              </w:rPr>
              <w:t>See the comment</w:t>
            </w:r>
          </w:p>
        </w:tc>
        <w:tc>
          <w:tcPr>
            <w:tcW w:w="2520" w:type="dxa"/>
            <w:shd w:val="clear" w:color="auto" w:fill="auto"/>
          </w:tcPr>
          <w:p w14:paraId="3762CEC9" w14:textId="77777777" w:rsidR="00F47BEF" w:rsidRDefault="00F47BEF" w:rsidP="00F47BEF">
            <w:pPr>
              <w:suppressAutoHyphens/>
              <w:spacing w:before="60" w:after="60" w:line="60" w:lineRule="atLeast"/>
              <w:rPr>
                <w:b/>
                <w:sz w:val="16"/>
                <w:szCs w:val="16"/>
              </w:rPr>
            </w:pPr>
            <w:r>
              <w:rPr>
                <w:b/>
                <w:sz w:val="16"/>
                <w:szCs w:val="16"/>
              </w:rPr>
              <w:t>Revised.</w:t>
            </w:r>
          </w:p>
          <w:p w14:paraId="44643AFE" w14:textId="64A3D12E" w:rsidR="00291C2A" w:rsidRDefault="00F47BEF" w:rsidP="00F47BEF">
            <w:pPr>
              <w:suppressAutoHyphens/>
              <w:spacing w:before="60" w:after="60" w:line="60" w:lineRule="atLeast"/>
              <w:rPr>
                <w:b/>
                <w:sz w:val="16"/>
                <w:szCs w:val="16"/>
              </w:rPr>
            </w:pPr>
            <w:r>
              <w:rPr>
                <w:b/>
                <w:sz w:val="16"/>
                <w:szCs w:val="16"/>
              </w:rPr>
              <w:t>TGbe editor, please make change as shown in this doc 11-21/1147 tagged by 4156.</w:t>
            </w:r>
          </w:p>
        </w:tc>
      </w:tr>
      <w:tr w:rsidR="00291C2A" w14:paraId="5545CC84" w14:textId="77777777" w:rsidTr="001A5B92">
        <w:trPr>
          <w:trHeight w:val="220"/>
          <w:jc w:val="center"/>
        </w:trPr>
        <w:tc>
          <w:tcPr>
            <w:tcW w:w="625" w:type="dxa"/>
            <w:shd w:val="clear" w:color="auto" w:fill="F2F2F2" w:themeFill="background1" w:themeFillShade="F2"/>
            <w:noWrap/>
          </w:tcPr>
          <w:p w14:paraId="704FB12E" w14:textId="61813EA6" w:rsidR="00291C2A" w:rsidRDefault="00291C2A" w:rsidP="00291C2A">
            <w:pPr>
              <w:suppressAutoHyphens/>
              <w:spacing w:before="60" w:after="60" w:line="60" w:lineRule="atLeast"/>
              <w:rPr>
                <w:sz w:val="16"/>
                <w:szCs w:val="16"/>
              </w:rPr>
            </w:pPr>
            <w:r>
              <w:rPr>
                <w:sz w:val="16"/>
                <w:szCs w:val="16"/>
              </w:rPr>
              <w:t>7429</w:t>
            </w:r>
          </w:p>
        </w:tc>
        <w:tc>
          <w:tcPr>
            <w:tcW w:w="1080" w:type="dxa"/>
            <w:shd w:val="clear" w:color="auto" w:fill="F2F2F2" w:themeFill="background1" w:themeFillShade="F2"/>
          </w:tcPr>
          <w:p w14:paraId="3C4D22EE" w14:textId="00D5CB9E" w:rsidR="00291C2A" w:rsidRDefault="00291C2A" w:rsidP="00291C2A">
            <w:pPr>
              <w:suppressAutoHyphens/>
              <w:spacing w:before="60" w:after="60" w:line="60" w:lineRule="atLeast"/>
              <w:rPr>
                <w:sz w:val="16"/>
                <w:szCs w:val="16"/>
              </w:rPr>
            </w:pPr>
            <w:proofErr w:type="spellStart"/>
            <w:r>
              <w:rPr>
                <w:sz w:val="16"/>
                <w:szCs w:val="16"/>
              </w:rPr>
              <w:t>SunHee</w:t>
            </w:r>
            <w:proofErr w:type="spellEnd"/>
            <w:r>
              <w:rPr>
                <w:sz w:val="16"/>
                <w:szCs w:val="16"/>
              </w:rPr>
              <w:t xml:space="preserve"> </w:t>
            </w:r>
            <w:proofErr w:type="spellStart"/>
            <w:r>
              <w:rPr>
                <w:sz w:val="16"/>
                <w:szCs w:val="16"/>
              </w:rPr>
              <w:t>Baek</w:t>
            </w:r>
            <w:proofErr w:type="spellEnd"/>
          </w:p>
        </w:tc>
        <w:tc>
          <w:tcPr>
            <w:tcW w:w="720" w:type="dxa"/>
            <w:shd w:val="clear" w:color="auto" w:fill="F2F2F2" w:themeFill="background1" w:themeFillShade="F2"/>
            <w:noWrap/>
          </w:tcPr>
          <w:p w14:paraId="7641C99E" w14:textId="74D61BE9" w:rsidR="00291C2A" w:rsidRDefault="00291C2A" w:rsidP="00291C2A">
            <w:pPr>
              <w:suppressAutoHyphens/>
              <w:spacing w:before="60" w:after="60" w:line="60" w:lineRule="atLeast"/>
              <w:rPr>
                <w:sz w:val="16"/>
                <w:szCs w:val="16"/>
              </w:rPr>
            </w:pPr>
            <w:r>
              <w:rPr>
                <w:sz w:val="16"/>
                <w:szCs w:val="16"/>
              </w:rPr>
              <w:t>35.6.3</w:t>
            </w:r>
          </w:p>
        </w:tc>
        <w:tc>
          <w:tcPr>
            <w:tcW w:w="720" w:type="dxa"/>
            <w:shd w:val="clear" w:color="auto" w:fill="F2F2F2" w:themeFill="background1" w:themeFillShade="F2"/>
          </w:tcPr>
          <w:p w14:paraId="54E0A556" w14:textId="6A5F6A67" w:rsidR="00291C2A" w:rsidRDefault="00291C2A" w:rsidP="00291C2A">
            <w:pPr>
              <w:suppressAutoHyphens/>
              <w:spacing w:before="60" w:after="60" w:line="60" w:lineRule="atLeast"/>
              <w:rPr>
                <w:sz w:val="16"/>
                <w:szCs w:val="16"/>
              </w:rPr>
            </w:pPr>
            <w:r>
              <w:rPr>
                <w:sz w:val="16"/>
                <w:szCs w:val="16"/>
              </w:rPr>
              <w:t>298.45</w:t>
            </w:r>
          </w:p>
        </w:tc>
        <w:tc>
          <w:tcPr>
            <w:tcW w:w="3600" w:type="dxa"/>
            <w:shd w:val="clear" w:color="auto" w:fill="F2F2F2" w:themeFill="background1" w:themeFillShade="F2"/>
            <w:noWrap/>
          </w:tcPr>
          <w:p w14:paraId="4933C6A8" w14:textId="5A262823" w:rsidR="00291C2A" w:rsidRPr="000A0442" w:rsidRDefault="00291C2A" w:rsidP="00291C2A">
            <w:pPr>
              <w:suppressAutoHyphens/>
              <w:spacing w:before="60" w:after="60" w:line="60" w:lineRule="atLeast"/>
              <w:rPr>
                <w:sz w:val="16"/>
                <w:szCs w:val="16"/>
              </w:rPr>
            </w:pPr>
            <w:r w:rsidRPr="000A0442">
              <w:rPr>
                <w:sz w:val="16"/>
                <w:szCs w:val="16"/>
              </w:rPr>
              <w:t>In broadcast TWT, a beacon frame deliveries schedules information of TWTs to STAs. Since doze state of power save mode and channel interference, member STAs may miss the scheduling information of rTWT.</w:t>
            </w:r>
          </w:p>
        </w:tc>
        <w:tc>
          <w:tcPr>
            <w:tcW w:w="1710" w:type="dxa"/>
            <w:shd w:val="clear" w:color="auto" w:fill="F2F2F2" w:themeFill="background1" w:themeFillShade="F2"/>
            <w:noWrap/>
          </w:tcPr>
          <w:p w14:paraId="625902E1" w14:textId="562E0181" w:rsidR="00291C2A" w:rsidRPr="000A0442" w:rsidRDefault="00291C2A" w:rsidP="00291C2A">
            <w:pPr>
              <w:suppressAutoHyphens/>
              <w:spacing w:before="60" w:after="60" w:line="60" w:lineRule="atLeast"/>
              <w:rPr>
                <w:sz w:val="16"/>
                <w:szCs w:val="16"/>
              </w:rPr>
            </w:pPr>
            <w:r w:rsidRPr="000A0442">
              <w:rPr>
                <w:sz w:val="16"/>
                <w:szCs w:val="16"/>
              </w:rPr>
              <w:t>The additional method is needed to share scheduling information of restricted TWT except beacon frame.</w:t>
            </w:r>
          </w:p>
        </w:tc>
        <w:tc>
          <w:tcPr>
            <w:tcW w:w="2520" w:type="dxa"/>
            <w:shd w:val="clear" w:color="auto" w:fill="F2F2F2" w:themeFill="background1" w:themeFillShade="F2"/>
          </w:tcPr>
          <w:p w14:paraId="0BD06881" w14:textId="1CB3B018" w:rsidR="00291C2A" w:rsidRDefault="00291C2A" w:rsidP="00291C2A">
            <w:pPr>
              <w:suppressAutoHyphens/>
              <w:spacing w:before="60" w:after="60" w:line="60" w:lineRule="atLeast"/>
              <w:rPr>
                <w:b/>
                <w:sz w:val="16"/>
                <w:szCs w:val="16"/>
              </w:rPr>
            </w:pPr>
            <w:r>
              <w:rPr>
                <w:b/>
                <w:sz w:val="16"/>
                <w:szCs w:val="16"/>
              </w:rPr>
              <w:t>Same as 6415</w:t>
            </w:r>
          </w:p>
        </w:tc>
      </w:tr>
      <w:tr w:rsidR="00291C2A" w14:paraId="4F3B4AEF" w14:textId="77777777" w:rsidTr="001A5B92">
        <w:trPr>
          <w:trHeight w:val="220"/>
          <w:jc w:val="center"/>
        </w:trPr>
        <w:tc>
          <w:tcPr>
            <w:tcW w:w="625" w:type="dxa"/>
            <w:shd w:val="clear" w:color="auto" w:fill="F2F2F2" w:themeFill="background1" w:themeFillShade="F2"/>
            <w:noWrap/>
          </w:tcPr>
          <w:p w14:paraId="4A7F0811" w14:textId="4FC0CAEB" w:rsidR="00291C2A" w:rsidRDefault="00291C2A" w:rsidP="00291C2A">
            <w:pPr>
              <w:suppressAutoHyphens/>
              <w:spacing w:before="60" w:after="60" w:line="60" w:lineRule="atLeast"/>
              <w:rPr>
                <w:sz w:val="16"/>
                <w:szCs w:val="16"/>
              </w:rPr>
            </w:pPr>
            <w:r>
              <w:rPr>
                <w:sz w:val="16"/>
                <w:szCs w:val="16"/>
              </w:rPr>
              <w:t>5273</w:t>
            </w:r>
          </w:p>
        </w:tc>
        <w:tc>
          <w:tcPr>
            <w:tcW w:w="1080" w:type="dxa"/>
            <w:shd w:val="clear" w:color="auto" w:fill="F2F2F2" w:themeFill="background1" w:themeFillShade="F2"/>
          </w:tcPr>
          <w:p w14:paraId="06655FA0" w14:textId="4A903B46" w:rsidR="00291C2A" w:rsidRDefault="00291C2A" w:rsidP="00291C2A">
            <w:pPr>
              <w:suppressAutoHyphens/>
              <w:spacing w:before="60" w:after="60" w:line="60" w:lineRule="atLeast"/>
              <w:rPr>
                <w:sz w:val="16"/>
                <w:szCs w:val="16"/>
              </w:rPr>
            </w:pPr>
            <w:proofErr w:type="spellStart"/>
            <w:r>
              <w:rPr>
                <w:sz w:val="16"/>
                <w:szCs w:val="16"/>
              </w:rPr>
              <w:t>Insun</w:t>
            </w:r>
            <w:proofErr w:type="spellEnd"/>
            <w:r>
              <w:rPr>
                <w:sz w:val="16"/>
                <w:szCs w:val="16"/>
              </w:rPr>
              <w:t xml:space="preserve"> Jang</w:t>
            </w:r>
          </w:p>
        </w:tc>
        <w:tc>
          <w:tcPr>
            <w:tcW w:w="720" w:type="dxa"/>
            <w:shd w:val="clear" w:color="auto" w:fill="F2F2F2" w:themeFill="background1" w:themeFillShade="F2"/>
            <w:noWrap/>
          </w:tcPr>
          <w:p w14:paraId="7A1242BB" w14:textId="1ACF450C" w:rsidR="00291C2A" w:rsidRDefault="00291C2A" w:rsidP="00291C2A">
            <w:pPr>
              <w:suppressAutoHyphens/>
              <w:spacing w:before="60" w:after="60" w:line="60" w:lineRule="atLeast"/>
              <w:rPr>
                <w:sz w:val="16"/>
                <w:szCs w:val="16"/>
              </w:rPr>
            </w:pPr>
            <w:r>
              <w:rPr>
                <w:sz w:val="16"/>
                <w:szCs w:val="16"/>
              </w:rPr>
              <w:t>35.3.6.2</w:t>
            </w:r>
          </w:p>
        </w:tc>
        <w:tc>
          <w:tcPr>
            <w:tcW w:w="720" w:type="dxa"/>
            <w:shd w:val="clear" w:color="auto" w:fill="F2F2F2" w:themeFill="background1" w:themeFillShade="F2"/>
          </w:tcPr>
          <w:p w14:paraId="2996F652" w14:textId="0BDE9935" w:rsidR="00291C2A" w:rsidRDefault="00291C2A" w:rsidP="00291C2A">
            <w:pPr>
              <w:suppressAutoHyphens/>
              <w:spacing w:before="60" w:after="60" w:line="60" w:lineRule="atLeast"/>
              <w:rPr>
                <w:sz w:val="16"/>
                <w:szCs w:val="16"/>
              </w:rPr>
            </w:pPr>
            <w:r>
              <w:rPr>
                <w:sz w:val="16"/>
                <w:szCs w:val="16"/>
              </w:rPr>
              <w:t>298.22</w:t>
            </w:r>
          </w:p>
        </w:tc>
        <w:tc>
          <w:tcPr>
            <w:tcW w:w="3600" w:type="dxa"/>
            <w:shd w:val="clear" w:color="auto" w:fill="F2F2F2" w:themeFill="background1" w:themeFillShade="F2"/>
            <w:noWrap/>
          </w:tcPr>
          <w:p w14:paraId="1F748155" w14:textId="2900D61B" w:rsidR="00291C2A" w:rsidRPr="00144CBD" w:rsidRDefault="00291C2A" w:rsidP="00291C2A">
            <w:pPr>
              <w:suppressAutoHyphens/>
              <w:spacing w:before="60" w:after="60" w:line="60" w:lineRule="atLeast"/>
              <w:rPr>
                <w:sz w:val="16"/>
                <w:szCs w:val="16"/>
              </w:rPr>
            </w:pPr>
            <w:r w:rsidRPr="001835DC">
              <w:rPr>
                <w:sz w:val="16"/>
                <w:szCs w:val="16"/>
              </w:rPr>
              <w:t>What about missing case, i.e., EHT STAs that supports rTWT may miss the scheduled information of rTWT from Beacon which is very important one. Need to handle it.</w:t>
            </w:r>
          </w:p>
        </w:tc>
        <w:tc>
          <w:tcPr>
            <w:tcW w:w="1710" w:type="dxa"/>
            <w:shd w:val="clear" w:color="auto" w:fill="F2F2F2" w:themeFill="background1" w:themeFillShade="F2"/>
            <w:noWrap/>
          </w:tcPr>
          <w:p w14:paraId="53924FAD" w14:textId="53CEFB2F" w:rsidR="00291C2A" w:rsidRPr="00144CBD" w:rsidRDefault="00291C2A" w:rsidP="00291C2A">
            <w:pPr>
              <w:suppressAutoHyphens/>
              <w:spacing w:before="60" w:after="60" w:line="60" w:lineRule="atLeast"/>
              <w:rPr>
                <w:sz w:val="16"/>
                <w:szCs w:val="16"/>
              </w:rPr>
            </w:pPr>
            <w:r w:rsidRPr="001835DC">
              <w:rPr>
                <w:sz w:val="16"/>
                <w:szCs w:val="16"/>
              </w:rPr>
              <w:t xml:space="preserve">rTWT STA in PS mode </w:t>
            </w:r>
            <w:proofErr w:type="spellStart"/>
            <w:r w:rsidRPr="001835DC">
              <w:rPr>
                <w:sz w:val="16"/>
                <w:szCs w:val="16"/>
              </w:rPr>
              <w:t>mssing</w:t>
            </w:r>
            <w:proofErr w:type="spellEnd"/>
            <w:r w:rsidRPr="001835DC">
              <w:rPr>
                <w:sz w:val="16"/>
                <w:szCs w:val="16"/>
              </w:rPr>
              <w:t xml:space="preserve"> announcement</w:t>
            </w:r>
          </w:p>
        </w:tc>
        <w:tc>
          <w:tcPr>
            <w:tcW w:w="2520" w:type="dxa"/>
            <w:shd w:val="clear" w:color="auto" w:fill="F2F2F2" w:themeFill="background1" w:themeFillShade="F2"/>
          </w:tcPr>
          <w:p w14:paraId="2F0789B9" w14:textId="781B8F85" w:rsidR="00291C2A" w:rsidRDefault="00291C2A" w:rsidP="00291C2A">
            <w:pPr>
              <w:suppressAutoHyphens/>
              <w:spacing w:before="60" w:after="60" w:line="60" w:lineRule="atLeast"/>
              <w:rPr>
                <w:b/>
                <w:sz w:val="16"/>
                <w:szCs w:val="16"/>
              </w:rPr>
            </w:pPr>
            <w:r>
              <w:rPr>
                <w:b/>
                <w:sz w:val="16"/>
                <w:szCs w:val="16"/>
              </w:rPr>
              <w:t>Same as 6415?</w:t>
            </w:r>
          </w:p>
        </w:tc>
      </w:tr>
    </w:tbl>
    <w:p w14:paraId="66E49844" w14:textId="77777777" w:rsidR="00E42B25" w:rsidRDefault="00E42B25">
      <w:pPr>
        <w:spacing w:before="0" w:line="240" w:lineRule="auto"/>
      </w:pPr>
    </w:p>
    <w:p w14:paraId="0C62B627" w14:textId="60C51F3E" w:rsidR="0047324D" w:rsidRDefault="0047324D">
      <w:pPr>
        <w:spacing w:before="0" w:line="240" w:lineRule="auto"/>
      </w:pPr>
    </w:p>
    <w:p w14:paraId="06D42274" w14:textId="4EEA44EA" w:rsidR="00231DFC" w:rsidRDefault="00231DFC">
      <w:pPr>
        <w:spacing w:before="0" w:line="240" w:lineRule="auto"/>
      </w:pPr>
      <w:r>
        <w:br w:type="page"/>
      </w:r>
    </w:p>
    <w:p w14:paraId="3E0C7298" w14:textId="77777777" w:rsidR="00E42B25" w:rsidRDefault="00E42B25">
      <w:pPr>
        <w:spacing w:before="0" w:line="240" w:lineRule="auto"/>
        <w:rPr>
          <w:rFonts w:ascii="Arial" w:hAnsi="Arial"/>
          <w:b/>
          <w:sz w:val="22"/>
          <w:szCs w:val="22"/>
        </w:rPr>
      </w:pPr>
    </w:p>
    <w:p w14:paraId="5B250FDB" w14:textId="48ABEDF1" w:rsidR="00505DAD" w:rsidRPr="00505DAD" w:rsidRDefault="00710315" w:rsidP="00747EF6">
      <w:pPr>
        <w:pStyle w:val="Heading1"/>
      </w:pPr>
      <w:r>
        <w:t>9</w:t>
      </w:r>
      <w:r w:rsidR="00505DAD" w:rsidRPr="00505DAD">
        <w:t xml:space="preserve">. </w:t>
      </w:r>
      <w:r>
        <w:t>Frame formats</w:t>
      </w:r>
    </w:p>
    <w:p w14:paraId="7B58AB5D" w14:textId="483A04FF" w:rsidR="00166ACE" w:rsidRDefault="00166ACE" w:rsidP="00747EF6">
      <w:pPr>
        <w:pStyle w:val="Heading2"/>
        <w:rPr>
          <w:lang w:val="en-US"/>
        </w:rPr>
      </w:pPr>
      <w:r>
        <w:rPr>
          <w:lang w:val="en-US"/>
        </w:rPr>
        <w:t>9.4.2 Elements</w:t>
      </w:r>
    </w:p>
    <w:p w14:paraId="196478C9" w14:textId="4575CDA0" w:rsidR="00166ACE" w:rsidRPr="0050594C" w:rsidRDefault="00166ACE" w:rsidP="00166ACE">
      <w:pPr>
        <w:pStyle w:val="Subtitle"/>
        <w:rPr>
          <w:highlight w:val="yellow"/>
        </w:rPr>
      </w:pPr>
      <w:r w:rsidRPr="0050594C">
        <w:rPr>
          <w:highlight w:val="yellow"/>
        </w:rPr>
        <w:t xml:space="preserve">TGbe editor: </w:t>
      </w:r>
      <w:r>
        <w:rPr>
          <w:highlight w:val="yellow"/>
        </w:rPr>
        <w:t>insert the following subclause</w:t>
      </w:r>
      <w:r w:rsidRPr="0050594C">
        <w:rPr>
          <w:highlight w:val="yellow"/>
        </w:rPr>
        <w:t xml:space="preserve"> as follows</w:t>
      </w:r>
      <w:r>
        <w:rPr>
          <w:highlight w:val="yellow"/>
        </w:rPr>
        <w:t>. Note: the subclause number 295d can be changed to applicable number in subclause (9.4.2 Element</w:t>
      </w:r>
      <w:r w:rsidR="00C33553">
        <w:rPr>
          <w:highlight w:val="yellow"/>
        </w:rPr>
        <w:t>) and the figure numbers can be changed accordingly as well.</w:t>
      </w:r>
    </w:p>
    <w:p w14:paraId="74DE90C3" w14:textId="77777777" w:rsidR="00166ACE" w:rsidRPr="00166ACE" w:rsidRDefault="00166ACE" w:rsidP="00747EF6">
      <w:pPr>
        <w:rPr>
          <w:lang w:val="en-US"/>
        </w:rPr>
      </w:pPr>
    </w:p>
    <w:p w14:paraId="262B53F0" w14:textId="2E3FC16C" w:rsidR="00505DAD" w:rsidRDefault="00710315" w:rsidP="00747EF6">
      <w:pPr>
        <w:pStyle w:val="Heading3"/>
      </w:pPr>
      <w:r>
        <w:t>9</w:t>
      </w:r>
      <w:r w:rsidR="00505DAD" w:rsidRPr="00906230">
        <w:t>.</w:t>
      </w:r>
      <w:r>
        <w:t>4.2.</w:t>
      </w:r>
      <w:r w:rsidR="00166ACE">
        <w:t>2</w:t>
      </w:r>
      <w:r>
        <w:t>9</w:t>
      </w:r>
      <w:r w:rsidR="00166ACE">
        <w:t>5d</w:t>
      </w:r>
      <w:r w:rsidR="00505DAD" w:rsidRPr="00906230">
        <w:t xml:space="preserve"> </w:t>
      </w:r>
      <w:r w:rsidR="00166ACE">
        <w:t xml:space="preserve">Restricted TWT </w:t>
      </w:r>
      <w:r w:rsidR="009B50DA">
        <w:t>SP Announcement</w:t>
      </w:r>
      <w:r>
        <w:t xml:space="preserve"> element</w:t>
      </w:r>
      <w:r w:rsidR="00897366">
        <w:t xml:space="preserve"> (</w:t>
      </w:r>
      <w:r w:rsidR="00897366">
        <w:t>4156, 4433, 4783, 5938, 6412, 6414, 6746, 7858</w:t>
      </w:r>
      <w:r w:rsidR="00897366">
        <w:t>)</w:t>
      </w:r>
    </w:p>
    <w:p w14:paraId="264D298B" w14:textId="2EC5DCC2" w:rsidR="0050594C" w:rsidRPr="00747EF6" w:rsidRDefault="00747EF6" w:rsidP="00747EF6">
      <w:pPr>
        <w:rPr>
          <w:lang w:val="en-US" w:eastAsia="ja-JP"/>
        </w:rPr>
      </w:pPr>
      <w:r w:rsidRPr="00747EF6">
        <w:rPr>
          <w:lang w:val="en-US" w:eastAsia="ja-JP"/>
        </w:rPr>
        <w:t xml:space="preserve">The </w:t>
      </w:r>
      <w:r>
        <w:rPr>
          <w:lang w:val="en-US" w:eastAsia="ja-JP"/>
        </w:rPr>
        <w:t>Restricted TWT SP Announcement element</w:t>
      </w:r>
      <w:r w:rsidR="00244690">
        <w:rPr>
          <w:lang w:val="en-US" w:eastAsia="ja-JP"/>
        </w:rPr>
        <w:t xml:space="preserve"> describes</w:t>
      </w:r>
      <w:r w:rsidR="00AE0410">
        <w:rPr>
          <w:lang w:val="en-US" w:eastAsia="ja-JP"/>
        </w:rPr>
        <w:t xml:space="preserve"> a consolidated view of the </w:t>
      </w:r>
      <w:r w:rsidR="00EB0302">
        <w:rPr>
          <w:lang w:val="en-US" w:eastAsia="ja-JP"/>
        </w:rPr>
        <w:t xml:space="preserve">restricted </w:t>
      </w:r>
      <w:r w:rsidR="00AE0410">
        <w:rPr>
          <w:lang w:val="en-US" w:eastAsia="ja-JP"/>
        </w:rPr>
        <w:t>TWT SPs schedul</w:t>
      </w:r>
      <w:r w:rsidR="002532B0">
        <w:rPr>
          <w:lang w:val="en-US" w:eastAsia="ja-JP"/>
        </w:rPr>
        <w:t>e</w:t>
      </w:r>
      <w:r w:rsidR="00AE0410">
        <w:rPr>
          <w:lang w:val="en-US" w:eastAsia="ja-JP"/>
        </w:rPr>
        <w:t xml:space="preserve"> information. The format of</w:t>
      </w:r>
      <w:r w:rsidR="00244690">
        <w:rPr>
          <w:lang w:val="en-US" w:eastAsia="ja-JP"/>
        </w:rPr>
        <w:t xml:space="preserve"> the restricted TWT SP </w:t>
      </w:r>
      <w:r w:rsidR="00AE0410">
        <w:rPr>
          <w:lang w:val="en-US" w:eastAsia="ja-JP"/>
        </w:rPr>
        <w:t xml:space="preserve">Announcement element </w:t>
      </w:r>
      <w:r>
        <w:rPr>
          <w:lang w:val="en-US" w:eastAsia="ja-JP"/>
        </w:rPr>
        <w:t xml:space="preserve">is shown in Figure </w:t>
      </w:r>
      <w:r w:rsidR="00FC6DB7">
        <w:rPr>
          <w:lang w:val="en-US" w:eastAsia="ja-JP"/>
        </w:rPr>
        <w:t>9-xxx-a</w:t>
      </w:r>
      <w:r>
        <w:rPr>
          <w:lang w:val="en-US" w:eastAsia="ja-JP"/>
        </w:rPr>
        <w:t xml:space="preserve"> (Restricted TWT SP Announcement element format).</w:t>
      </w:r>
    </w:p>
    <w:tbl>
      <w:tblPr>
        <w:tblW w:w="9720" w:type="dxa"/>
        <w:jc w:val="center"/>
        <w:tblLayout w:type="fixed"/>
        <w:tblCellMar>
          <w:top w:w="120" w:type="dxa"/>
          <w:left w:w="120" w:type="dxa"/>
          <w:bottom w:w="80" w:type="dxa"/>
          <w:right w:w="120" w:type="dxa"/>
        </w:tblCellMar>
        <w:tblLook w:val="0000" w:firstRow="0" w:lastRow="0" w:firstColumn="0" w:lastColumn="0" w:noHBand="0" w:noVBand="0"/>
      </w:tblPr>
      <w:tblGrid>
        <w:gridCol w:w="780"/>
        <w:gridCol w:w="1040"/>
        <w:gridCol w:w="790"/>
        <w:gridCol w:w="1080"/>
        <w:gridCol w:w="1080"/>
        <w:gridCol w:w="990"/>
        <w:gridCol w:w="810"/>
        <w:gridCol w:w="1080"/>
        <w:gridCol w:w="990"/>
        <w:gridCol w:w="1080"/>
      </w:tblGrid>
      <w:tr w:rsidR="00A91DF7" w14:paraId="24E73421" w14:textId="77777777" w:rsidTr="00B002F1">
        <w:trPr>
          <w:trHeight w:val="420"/>
          <w:jc w:val="center"/>
        </w:trPr>
        <w:tc>
          <w:tcPr>
            <w:tcW w:w="780" w:type="dxa"/>
            <w:tcBorders>
              <w:top w:val="nil"/>
              <w:left w:val="nil"/>
              <w:bottom w:val="nil"/>
              <w:right w:val="nil"/>
            </w:tcBorders>
            <w:tcMar>
              <w:top w:w="160" w:type="dxa"/>
              <w:left w:w="120" w:type="dxa"/>
              <w:bottom w:w="120" w:type="dxa"/>
              <w:right w:w="120" w:type="dxa"/>
            </w:tcMar>
            <w:vAlign w:val="center"/>
          </w:tcPr>
          <w:p w14:paraId="2EF1078F" w14:textId="77777777" w:rsidR="00A91DF7" w:rsidRDefault="00A91DF7" w:rsidP="003178B5">
            <w:pPr>
              <w:pStyle w:val="figuretext"/>
            </w:pPr>
          </w:p>
        </w:tc>
        <w:tc>
          <w:tcPr>
            <w:tcW w:w="1040" w:type="dxa"/>
            <w:tcBorders>
              <w:top w:val="nil"/>
              <w:left w:val="nil"/>
              <w:bottom w:val="single" w:sz="10" w:space="0" w:color="000000"/>
              <w:right w:val="nil"/>
            </w:tcBorders>
            <w:tcMar>
              <w:top w:w="160" w:type="dxa"/>
              <w:left w:w="120" w:type="dxa"/>
              <w:bottom w:w="120" w:type="dxa"/>
              <w:right w:w="120" w:type="dxa"/>
            </w:tcMar>
            <w:vAlign w:val="center"/>
          </w:tcPr>
          <w:p w14:paraId="6FBBCAD8" w14:textId="77777777" w:rsidR="00A91DF7" w:rsidRDefault="00A91DF7" w:rsidP="003178B5">
            <w:pPr>
              <w:pStyle w:val="figuretext"/>
            </w:pPr>
          </w:p>
        </w:tc>
        <w:tc>
          <w:tcPr>
            <w:tcW w:w="790" w:type="dxa"/>
            <w:tcBorders>
              <w:top w:val="nil"/>
              <w:left w:val="nil"/>
              <w:bottom w:val="single" w:sz="10" w:space="0" w:color="000000"/>
              <w:right w:val="nil"/>
            </w:tcBorders>
            <w:tcMar>
              <w:top w:w="160" w:type="dxa"/>
              <w:left w:w="120" w:type="dxa"/>
              <w:bottom w:w="120" w:type="dxa"/>
              <w:right w:w="120" w:type="dxa"/>
            </w:tcMar>
            <w:vAlign w:val="center"/>
          </w:tcPr>
          <w:p w14:paraId="1261AEC4" w14:textId="77777777" w:rsidR="00A91DF7" w:rsidRDefault="00A91DF7" w:rsidP="003178B5">
            <w:pPr>
              <w:pStyle w:val="figuretext"/>
            </w:pPr>
          </w:p>
        </w:tc>
        <w:tc>
          <w:tcPr>
            <w:tcW w:w="1080" w:type="dxa"/>
            <w:tcBorders>
              <w:top w:val="nil"/>
              <w:left w:val="nil"/>
              <w:bottom w:val="single" w:sz="10" w:space="0" w:color="000000"/>
              <w:right w:val="nil"/>
            </w:tcBorders>
            <w:tcMar>
              <w:top w:w="160" w:type="dxa"/>
              <w:left w:w="120" w:type="dxa"/>
              <w:bottom w:w="120" w:type="dxa"/>
              <w:right w:w="120" w:type="dxa"/>
            </w:tcMar>
            <w:vAlign w:val="center"/>
          </w:tcPr>
          <w:p w14:paraId="487A5711" w14:textId="77777777" w:rsidR="00A91DF7" w:rsidRDefault="00A91DF7" w:rsidP="003178B5">
            <w:pPr>
              <w:pStyle w:val="figuretext"/>
            </w:pPr>
          </w:p>
        </w:tc>
        <w:tc>
          <w:tcPr>
            <w:tcW w:w="1080" w:type="dxa"/>
            <w:tcBorders>
              <w:top w:val="nil"/>
              <w:left w:val="nil"/>
              <w:bottom w:val="single" w:sz="10" w:space="0" w:color="000000"/>
              <w:right w:val="nil"/>
            </w:tcBorders>
            <w:tcMar>
              <w:top w:w="160" w:type="dxa"/>
              <w:left w:w="120" w:type="dxa"/>
              <w:bottom w:w="120" w:type="dxa"/>
              <w:right w:w="120" w:type="dxa"/>
            </w:tcMar>
            <w:vAlign w:val="center"/>
          </w:tcPr>
          <w:p w14:paraId="186AF40E" w14:textId="77777777" w:rsidR="00A91DF7" w:rsidRDefault="00A91DF7" w:rsidP="003178B5">
            <w:pPr>
              <w:pStyle w:val="figuretext"/>
            </w:pPr>
          </w:p>
        </w:tc>
        <w:tc>
          <w:tcPr>
            <w:tcW w:w="990" w:type="dxa"/>
            <w:tcBorders>
              <w:top w:val="nil"/>
              <w:left w:val="nil"/>
              <w:bottom w:val="single" w:sz="10" w:space="0" w:color="000000"/>
              <w:right w:val="nil"/>
            </w:tcBorders>
            <w:vAlign w:val="center"/>
          </w:tcPr>
          <w:p w14:paraId="05D81886" w14:textId="77777777" w:rsidR="00A91DF7" w:rsidRDefault="00A91DF7" w:rsidP="003178B5">
            <w:pPr>
              <w:pStyle w:val="figuretext"/>
            </w:pPr>
          </w:p>
        </w:tc>
        <w:tc>
          <w:tcPr>
            <w:tcW w:w="810" w:type="dxa"/>
            <w:tcBorders>
              <w:top w:val="nil"/>
              <w:left w:val="nil"/>
              <w:bottom w:val="single" w:sz="10" w:space="0" w:color="000000"/>
              <w:right w:val="nil"/>
            </w:tcBorders>
          </w:tcPr>
          <w:p w14:paraId="3C815910" w14:textId="77777777" w:rsidR="00A91DF7" w:rsidRDefault="00A91DF7" w:rsidP="003178B5">
            <w:pPr>
              <w:pStyle w:val="figuretext"/>
            </w:pPr>
          </w:p>
        </w:tc>
        <w:tc>
          <w:tcPr>
            <w:tcW w:w="1080" w:type="dxa"/>
            <w:tcBorders>
              <w:top w:val="nil"/>
              <w:left w:val="nil"/>
              <w:bottom w:val="single" w:sz="10" w:space="0" w:color="000000"/>
              <w:right w:val="nil"/>
            </w:tcBorders>
            <w:tcMar>
              <w:top w:w="160" w:type="dxa"/>
              <w:left w:w="120" w:type="dxa"/>
              <w:bottom w:w="120" w:type="dxa"/>
              <w:right w:w="120" w:type="dxa"/>
            </w:tcMar>
            <w:vAlign w:val="center"/>
          </w:tcPr>
          <w:p w14:paraId="5A217E7F" w14:textId="1C45CACA" w:rsidR="00A91DF7" w:rsidRDefault="00A91DF7" w:rsidP="003178B5">
            <w:pPr>
              <w:pStyle w:val="figuretext"/>
            </w:pPr>
          </w:p>
        </w:tc>
        <w:tc>
          <w:tcPr>
            <w:tcW w:w="990" w:type="dxa"/>
            <w:tcBorders>
              <w:top w:val="nil"/>
              <w:left w:val="nil"/>
              <w:bottom w:val="single" w:sz="10" w:space="0" w:color="000000"/>
              <w:right w:val="nil"/>
            </w:tcBorders>
            <w:tcMar>
              <w:top w:w="160" w:type="dxa"/>
              <w:left w:w="120" w:type="dxa"/>
              <w:bottom w:w="120" w:type="dxa"/>
              <w:right w:w="120" w:type="dxa"/>
            </w:tcMar>
            <w:vAlign w:val="center"/>
          </w:tcPr>
          <w:p w14:paraId="51FEBDEE" w14:textId="77777777" w:rsidR="00A91DF7" w:rsidRDefault="00A91DF7" w:rsidP="003178B5">
            <w:pPr>
              <w:pStyle w:val="figuretext"/>
            </w:pPr>
          </w:p>
        </w:tc>
        <w:tc>
          <w:tcPr>
            <w:tcW w:w="1080" w:type="dxa"/>
            <w:tcBorders>
              <w:top w:val="nil"/>
              <w:left w:val="nil"/>
              <w:bottom w:val="single" w:sz="10" w:space="0" w:color="000000"/>
              <w:right w:val="nil"/>
            </w:tcBorders>
            <w:tcMar>
              <w:top w:w="160" w:type="dxa"/>
              <w:left w:w="120" w:type="dxa"/>
              <w:bottom w:w="120" w:type="dxa"/>
              <w:right w:w="120" w:type="dxa"/>
            </w:tcMar>
            <w:vAlign w:val="center"/>
          </w:tcPr>
          <w:p w14:paraId="34C92D9A" w14:textId="77777777" w:rsidR="00A91DF7" w:rsidRDefault="00A91DF7" w:rsidP="003178B5">
            <w:pPr>
              <w:pStyle w:val="figuretext"/>
            </w:pPr>
          </w:p>
        </w:tc>
      </w:tr>
      <w:tr w:rsidR="00A91DF7" w14:paraId="09F8AAA6" w14:textId="77777777" w:rsidTr="00B002F1">
        <w:trPr>
          <w:trHeight w:val="740"/>
          <w:jc w:val="center"/>
        </w:trPr>
        <w:tc>
          <w:tcPr>
            <w:tcW w:w="780" w:type="dxa"/>
            <w:tcBorders>
              <w:top w:val="nil"/>
              <w:left w:val="nil"/>
              <w:bottom w:val="nil"/>
              <w:right w:val="single" w:sz="10" w:space="0" w:color="000000"/>
            </w:tcBorders>
            <w:tcMar>
              <w:top w:w="160" w:type="dxa"/>
              <w:left w:w="120" w:type="dxa"/>
              <w:bottom w:w="120" w:type="dxa"/>
              <w:right w:w="120" w:type="dxa"/>
            </w:tcMar>
            <w:vAlign w:val="center"/>
          </w:tcPr>
          <w:p w14:paraId="54C79EE4" w14:textId="77777777" w:rsidR="00A91DF7" w:rsidRDefault="00A91DF7" w:rsidP="003178B5">
            <w:pPr>
              <w:pStyle w:val="figuretext"/>
            </w:pPr>
          </w:p>
        </w:tc>
        <w:tc>
          <w:tcPr>
            <w:tcW w:w="104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092786EB" w14:textId="77777777" w:rsidR="00A91DF7" w:rsidRDefault="00A91DF7" w:rsidP="003178B5">
            <w:pPr>
              <w:pStyle w:val="figuretext"/>
            </w:pPr>
            <w:r>
              <w:rPr>
                <w:w w:val="100"/>
              </w:rPr>
              <w:t>Element ID</w:t>
            </w:r>
          </w:p>
        </w:tc>
        <w:tc>
          <w:tcPr>
            <w:tcW w:w="79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4C6FA309" w14:textId="77777777" w:rsidR="00A91DF7" w:rsidRDefault="00A91DF7" w:rsidP="003178B5">
            <w:pPr>
              <w:pStyle w:val="figuretext"/>
            </w:pPr>
            <w:r>
              <w:rPr>
                <w:w w:val="100"/>
              </w:rPr>
              <w:t>Length</w:t>
            </w:r>
          </w:p>
        </w:tc>
        <w:tc>
          <w:tcPr>
            <w:tcW w:w="108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71CE7CEA" w14:textId="77777777" w:rsidR="00A91DF7" w:rsidRDefault="00A91DF7" w:rsidP="003178B5">
            <w:pPr>
              <w:pStyle w:val="figuretext"/>
            </w:pPr>
            <w:r>
              <w:rPr>
                <w:w w:val="100"/>
              </w:rPr>
              <w:t>Element ID Extension</w:t>
            </w:r>
          </w:p>
        </w:tc>
        <w:tc>
          <w:tcPr>
            <w:tcW w:w="108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199B0563" w14:textId="191573F1" w:rsidR="00A91DF7" w:rsidRDefault="00A91DF7" w:rsidP="003178B5">
            <w:pPr>
              <w:pStyle w:val="figuretext"/>
            </w:pPr>
            <w:r>
              <w:t>SP Bitmap Control</w:t>
            </w:r>
          </w:p>
        </w:tc>
        <w:tc>
          <w:tcPr>
            <w:tcW w:w="990" w:type="dxa"/>
            <w:tcBorders>
              <w:top w:val="single" w:sz="10" w:space="0" w:color="000000"/>
              <w:left w:val="single" w:sz="10" w:space="0" w:color="000000"/>
              <w:bottom w:val="single" w:sz="10" w:space="0" w:color="000000"/>
              <w:right w:val="single" w:sz="10" w:space="0" w:color="000000"/>
            </w:tcBorders>
            <w:vAlign w:val="center"/>
          </w:tcPr>
          <w:p w14:paraId="5EE86F5A" w14:textId="18471834" w:rsidR="00A91DF7" w:rsidRDefault="00A91DF7" w:rsidP="003178B5">
            <w:pPr>
              <w:pStyle w:val="figuretext"/>
            </w:pPr>
            <w:r>
              <w:t>Start Time</w:t>
            </w:r>
          </w:p>
        </w:tc>
        <w:tc>
          <w:tcPr>
            <w:tcW w:w="810" w:type="dxa"/>
            <w:tcBorders>
              <w:top w:val="single" w:sz="10" w:space="0" w:color="000000"/>
              <w:left w:val="single" w:sz="10" w:space="0" w:color="000000"/>
              <w:bottom w:val="single" w:sz="10" w:space="0" w:color="000000"/>
              <w:right w:val="single" w:sz="10" w:space="0" w:color="000000"/>
            </w:tcBorders>
            <w:vAlign w:val="center"/>
          </w:tcPr>
          <w:p w14:paraId="1703623C" w14:textId="7AEA6A69" w:rsidR="00A91DF7" w:rsidRDefault="00A91DF7" w:rsidP="00A91DF7">
            <w:pPr>
              <w:pStyle w:val="figuretext"/>
            </w:pPr>
            <w:r>
              <w:t>Interval</w:t>
            </w:r>
          </w:p>
        </w:tc>
        <w:tc>
          <w:tcPr>
            <w:tcW w:w="108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6B2A5B7D" w14:textId="49427EB3" w:rsidR="00A91DF7" w:rsidRDefault="00A91DF7" w:rsidP="003178B5">
            <w:pPr>
              <w:pStyle w:val="figuretext"/>
            </w:pPr>
            <w:r>
              <w:t>Persistence</w:t>
            </w:r>
          </w:p>
        </w:tc>
        <w:tc>
          <w:tcPr>
            <w:tcW w:w="99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5304B0E9" w14:textId="021EEDC9" w:rsidR="00A91DF7" w:rsidRDefault="00A91DF7" w:rsidP="003178B5">
            <w:pPr>
              <w:pStyle w:val="figuretext"/>
            </w:pPr>
            <w:r>
              <w:t>SP Status Bitmap</w:t>
            </w:r>
          </w:p>
        </w:tc>
        <w:tc>
          <w:tcPr>
            <w:tcW w:w="108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1AE563C1" w14:textId="5F874B9C" w:rsidR="00A91DF7" w:rsidRDefault="00A91DF7" w:rsidP="003178B5">
            <w:pPr>
              <w:pStyle w:val="figuretext"/>
            </w:pPr>
            <w:r>
              <w:t>SP Info Bitmap</w:t>
            </w:r>
          </w:p>
          <w:p w14:paraId="7603C710" w14:textId="77F7141C" w:rsidR="00A91DF7" w:rsidRDefault="00A91DF7" w:rsidP="003178B5">
            <w:pPr>
              <w:pStyle w:val="figuretext"/>
            </w:pPr>
            <w:r>
              <w:t>(optional)</w:t>
            </w:r>
          </w:p>
        </w:tc>
      </w:tr>
      <w:tr w:rsidR="00A91DF7" w14:paraId="40920AD1" w14:textId="77777777" w:rsidTr="00B002F1">
        <w:trPr>
          <w:trHeight w:val="420"/>
          <w:jc w:val="center"/>
        </w:trPr>
        <w:tc>
          <w:tcPr>
            <w:tcW w:w="780" w:type="dxa"/>
            <w:tcBorders>
              <w:top w:val="nil"/>
              <w:left w:val="nil"/>
              <w:bottom w:val="nil"/>
              <w:right w:val="nil"/>
            </w:tcBorders>
            <w:tcMar>
              <w:top w:w="160" w:type="dxa"/>
              <w:left w:w="120" w:type="dxa"/>
              <w:bottom w:w="120" w:type="dxa"/>
              <w:right w:w="120" w:type="dxa"/>
            </w:tcMar>
            <w:vAlign w:val="center"/>
          </w:tcPr>
          <w:p w14:paraId="23B76345" w14:textId="77777777" w:rsidR="00A91DF7" w:rsidRDefault="00A91DF7" w:rsidP="003178B5">
            <w:pPr>
              <w:pStyle w:val="figuretext"/>
            </w:pPr>
            <w:r>
              <w:rPr>
                <w:w w:val="100"/>
              </w:rPr>
              <w:t>Octets:</w:t>
            </w:r>
          </w:p>
        </w:tc>
        <w:tc>
          <w:tcPr>
            <w:tcW w:w="1040" w:type="dxa"/>
            <w:tcBorders>
              <w:top w:val="single" w:sz="10" w:space="0" w:color="000000"/>
              <w:left w:val="nil"/>
              <w:bottom w:val="nil"/>
              <w:right w:val="nil"/>
            </w:tcBorders>
            <w:tcMar>
              <w:top w:w="160" w:type="dxa"/>
              <w:left w:w="120" w:type="dxa"/>
              <w:bottom w:w="120" w:type="dxa"/>
              <w:right w:w="120" w:type="dxa"/>
            </w:tcMar>
            <w:vAlign w:val="center"/>
          </w:tcPr>
          <w:p w14:paraId="4D68140D" w14:textId="77777777" w:rsidR="00A91DF7" w:rsidRDefault="00A91DF7" w:rsidP="003178B5">
            <w:pPr>
              <w:pStyle w:val="figuretext"/>
            </w:pPr>
            <w:r>
              <w:rPr>
                <w:w w:val="100"/>
              </w:rPr>
              <w:t>1</w:t>
            </w:r>
          </w:p>
        </w:tc>
        <w:tc>
          <w:tcPr>
            <w:tcW w:w="790" w:type="dxa"/>
            <w:tcBorders>
              <w:top w:val="single" w:sz="10" w:space="0" w:color="000000"/>
              <w:left w:val="nil"/>
              <w:bottom w:val="nil"/>
              <w:right w:val="nil"/>
            </w:tcBorders>
            <w:tcMar>
              <w:top w:w="160" w:type="dxa"/>
              <w:left w:w="120" w:type="dxa"/>
              <w:bottom w:w="120" w:type="dxa"/>
              <w:right w:w="120" w:type="dxa"/>
            </w:tcMar>
            <w:vAlign w:val="center"/>
          </w:tcPr>
          <w:p w14:paraId="2CD6033A" w14:textId="77777777" w:rsidR="00A91DF7" w:rsidRDefault="00A91DF7" w:rsidP="003178B5">
            <w:pPr>
              <w:pStyle w:val="figuretext"/>
            </w:pPr>
            <w:r>
              <w:rPr>
                <w:w w:val="100"/>
              </w:rPr>
              <w:t>1</w:t>
            </w:r>
          </w:p>
        </w:tc>
        <w:tc>
          <w:tcPr>
            <w:tcW w:w="1080" w:type="dxa"/>
            <w:tcBorders>
              <w:top w:val="single" w:sz="10" w:space="0" w:color="000000"/>
              <w:left w:val="nil"/>
              <w:bottom w:val="nil"/>
              <w:right w:val="nil"/>
            </w:tcBorders>
            <w:tcMar>
              <w:top w:w="160" w:type="dxa"/>
              <w:left w:w="120" w:type="dxa"/>
              <w:bottom w:w="120" w:type="dxa"/>
              <w:right w:w="120" w:type="dxa"/>
            </w:tcMar>
            <w:vAlign w:val="center"/>
          </w:tcPr>
          <w:p w14:paraId="29468D02" w14:textId="77777777" w:rsidR="00A91DF7" w:rsidRDefault="00A91DF7" w:rsidP="003178B5">
            <w:pPr>
              <w:pStyle w:val="figuretext"/>
            </w:pPr>
            <w:r>
              <w:rPr>
                <w:w w:val="100"/>
              </w:rPr>
              <w:t>1</w:t>
            </w:r>
          </w:p>
        </w:tc>
        <w:tc>
          <w:tcPr>
            <w:tcW w:w="1080" w:type="dxa"/>
            <w:tcBorders>
              <w:top w:val="single" w:sz="10" w:space="0" w:color="000000"/>
              <w:left w:val="nil"/>
              <w:bottom w:val="nil"/>
              <w:right w:val="nil"/>
            </w:tcBorders>
            <w:tcMar>
              <w:top w:w="160" w:type="dxa"/>
              <w:left w:w="120" w:type="dxa"/>
              <w:bottom w:w="120" w:type="dxa"/>
              <w:right w:w="120" w:type="dxa"/>
            </w:tcMar>
            <w:vAlign w:val="center"/>
          </w:tcPr>
          <w:p w14:paraId="129C3D67" w14:textId="52688D70" w:rsidR="00A91DF7" w:rsidRDefault="00A91DF7" w:rsidP="003178B5">
            <w:pPr>
              <w:pStyle w:val="figuretext"/>
            </w:pPr>
            <w:r>
              <w:rPr>
                <w:w w:val="100"/>
              </w:rPr>
              <w:t>3</w:t>
            </w:r>
          </w:p>
        </w:tc>
        <w:tc>
          <w:tcPr>
            <w:tcW w:w="990" w:type="dxa"/>
            <w:tcBorders>
              <w:top w:val="single" w:sz="10" w:space="0" w:color="000000"/>
              <w:left w:val="nil"/>
              <w:bottom w:val="nil"/>
              <w:right w:val="nil"/>
            </w:tcBorders>
            <w:vAlign w:val="center"/>
          </w:tcPr>
          <w:p w14:paraId="4FF38FE2" w14:textId="689B35AC" w:rsidR="00A91DF7" w:rsidRDefault="00A91DF7" w:rsidP="003178B5">
            <w:pPr>
              <w:pStyle w:val="figuretext"/>
              <w:rPr>
                <w:w w:val="100"/>
              </w:rPr>
            </w:pPr>
            <w:r>
              <w:rPr>
                <w:w w:val="100"/>
              </w:rPr>
              <w:t>4</w:t>
            </w:r>
          </w:p>
        </w:tc>
        <w:tc>
          <w:tcPr>
            <w:tcW w:w="810" w:type="dxa"/>
            <w:tcBorders>
              <w:top w:val="single" w:sz="10" w:space="0" w:color="000000"/>
              <w:left w:val="nil"/>
              <w:bottom w:val="nil"/>
              <w:right w:val="nil"/>
            </w:tcBorders>
            <w:vAlign w:val="center"/>
          </w:tcPr>
          <w:p w14:paraId="5BE9CF73" w14:textId="465047E2" w:rsidR="00A91DF7" w:rsidRDefault="00A91DF7" w:rsidP="00A91DF7">
            <w:pPr>
              <w:pStyle w:val="figuretext"/>
              <w:rPr>
                <w:w w:val="100"/>
              </w:rPr>
            </w:pPr>
            <w:r>
              <w:rPr>
                <w:w w:val="100"/>
              </w:rPr>
              <w:t>2</w:t>
            </w:r>
          </w:p>
        </w:tc>
        <w:tc>
          <w:tcPr>
            <w:tcW w:w="1080" w:type="dxa"/>
            <w:tcBorders>
              <w:top w:val="single" w:sz="10" w:space="0" w:color="000000"/>
              <w:left w:val="nil"/>
              <w:bottom w:val="nil"/>
              <w:right w:val="nil"/>
            </w:tcBorders>
            <w:tcMar>
              <w:top w:w="160" w:type="dxa"/>
              <w:left w:w="120" w:type="dxa"/>
              <w:bottom w:w="120" w:type="dxa"/>
              <w:right w:w="120" w:type="dxa"/>
            </w:tcMar>
            <w:vAlign w:val="center"/>
          </w:tcPr>
          <w:p w14:paraId="0EEC4A53" w14:textId="77DC5D07" w:rsidR="00A91DF7" w:rsidRDefault="00A91DF7" w:rsidP="003178B5">
            <w:pPr>
              <w:pStyle w:val="figuretext"/>
            </w:pPr>
            <w:r>
              <w:rPr>
                <w:w w:val="100"/>
              </w:rPr>
              <w:t>1</w:t>
            </w:r>
          </w:p>
        </w:tc>
        <w:tc>
          <w:tcPr>
            <w:tcW w:w="990" w:type="dxa"/>
            <w:tcBorders>
              <w:top w:val="single" w:sz="10" w:space="0" w:color="000000"/>
              <w:left w:val="nil"/>
              <w:bottom w:val="nil"/>
              <w:right w:val="nil"/>
            </w:tcBorders>
            <w:tcMar>
              <w:top w:w="160" w:type="dxa"/>
              <w:left w:w="120" w:type="dxa"/>
              <w:bottom w:w="120" w:type="dxa"/>
              <w:right w:w="120" w:type="dxa"/>
            </w:tcMar>
            <w:vAlign w:val="center"/>
          </w:tcPr>
          <w:p w14:paraId="19EC0495" w14:textId="6A4D3727" w:rsidR="00A91DF7" w:rsidRDefault="00A91DF7" w:rsidP="003178B5">
            <w:pPr>
              <w:pStyle w:val="figuretext"/>
            </w:pPr>
            <w:r>
              <w:t>Variable</w:t>
            </w:r>
          </w:p>
        </w:tc>
        <w:tc>
          <w:tcPr>
            <w:tcW w:w="1080" w:type="dxa"/>
            <w:tcBorders>
              <w:top w:val="single" w:sz="10" w:space="0" w:color="000000"/>
              <w:left w:val="nil"/>
              <w:bottom w:val="nil"/>
              <w:right w:val="nil"/>
            </w:tcBorders>
            <w:tcMar>
              <w:top w:w="160" w:type="dxa"/>
              <w:left w:w="120" w:type="dxa"/>
              <w:bottom w:w="120" w:type="dxa"/>
              <w:right w:w="120" w:type="dxa"/>
            </w:tcMar>
            <w:vAlign w:val="center"/>
          </w:tcPr>
          <w:p w14:paraId="0E7884F9" w14:textId="77777777" w:rsidR="00A91DF7" w:rsidRDefault="00A91DF7" w:rsidP="003178B5">
            <w:pPr>
              <w:pStyle w:val="figuretext"/>
            </w:pPr>
            <w:r>
              <w:rPr>
                <w:w w:val="100"/>
              </w:rPr>
              <w:t>variable</w:t>
            </w:r>
          </w:p>
        </w:tc>
      </w:tr>
      <w:tr w:rsidR="00B002F1" w14:paraId="001CE6FA" w14:textId="77777777" w:rsidTr="008012EF">
        <w:trPr>
          <w:jc w:val="center"/>
        </w:trPr>
        <w:tc>
          <w:tcPr>
            <w:tcW w:w="9720" w:type="dxa"/>
            <w:gridSpan w:val="10"/>
            <w:tcBorders>
              <w:top w:val="nil"/>
              <w:left w:val="nil"/>
              <w:bottom w:val="nil"/>
              <w:right w:val="nil"/>
            </w:tcBorders>
          </w:tcPr>
          <w:p w14:paraId="3DB5BCE8" w14:textId="33C85CFF" w:rsidR="00B002F1" w:rsidRDefault="00B002F1" w:rsidP="00166ACE">
            <w:pPr>
              <w:pStyle w:val="FigTitle"/>
            </w:pPr>
            <w:bookmarkStart w:id="0" w:name="RTF34393330303a204669675469"/>
            <w:r>
              <w:rPr>
                <w:w w:val="100"/>
              </w:rPr>
              <w:t>Figure 9-xxx-a −− Restricted TWT SP Announcement element format</w:t>
            </w:r>
            <w:bookmarkEnd w:id="0"/>
          </w:p>
        </w:tc>
      </w:tr>
    </w:tbl>
    <w:p w14:paraId="450D6BE5" w14:textId="6EBEA756" w:rsidR="00166ACE" w:rsidRDefault="00166ACE" w:rsidP="00747EF6">
      <w:pPr>
        <w:rPr>
          <w:highlight w:val="yellow"/>
          <w:lang w:val="en-US" w:eastAsia="ja-JP"/>
        </w:rPr>
      </w:pPr>
    </w:p>
    <w:p w14:paraId="2326745F" w14:textId="095D7D1E" w:rsidR="00166ACE" w:rsidRDefault="009245D6" w:rsidP="00747EF6">
      <w:r>
        <w:t>The Element ID, Le</w:t>
      </w:r>
      <w:r w:rsidRPr="00747EF6">
        <w:t>ngth and Element ID Exte</w:t>
      </w:r>
      <w:r>
        <w:t>nsion</w:t>
      </w:r>
      <w:r w:rsidRPr="00747EF6">
        <w:t xml:space="preserve"> fields are </w:t>
      </w:r>
      <w:r>
        <w:t>defined in 9.4.2.1 (General).</w:t>
      </w:r>
    </w:p>
    <w:p w14:paraId="62959587" w14:textId="431B0C91" w:rsidR="009245D6" w:rsidRDefault="009245D6" w:rsidP="00747EF6">
      <w:r>
        <w:t>The</w:t>
      </w:r>
      <w:r w:rsidR="00747EF6">
        <w:t xml:space="preserve"> format of the</w:t>
      </w:r>
      <w:r>
        <w:t xml:space="preserve"> </w:t>
      </w:r>
      <w:r w:rsidR="00335AEF">
        <w:t>SP</w:t>
      </w:r>
      <w:r>
        <w:t xml:space="preserve"> Bitmap Control field </w:t>
      </w:r>
      <w:r w:rsidR="00747EF6">
        <w:t xml:space="preserve">is shown in Figure </w:t>
      </w:r>
      <w:r w:rsidR="00FC6DB7">
        <w:t>9-xxx-b</w:t>
      </w:r>
      <w:r w:rsidR="00244690">
        <w:t xml:space="preserve"> (SP Bitmap Control field format).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90"/>
        <w:gridCol w:w="970"/>
        <w:gridCol w:w="1010"/>
        <w:gridCol w:w="910"/>
        <w:gridCol w:w="980"/>
      </w:tblGrid>
      <w:tr w:rsidR="00170402" w14:paraId="4E5802F3" w14:textId="77777777" w:rsidTr="00170402">
        <w:trPr>
          <w:trHeight w:val="420"/>
          <w:jc w:val="center"/>
        </w:trPr>
        <w:tc>
          <w:tcPr>
            <w:tcW w:w="990" w:type="dxa"/>
            <w:tcBorders>
              <w:top w:val="nil"/>
              <w:left w:val="nil"/>
              <w:bottom w:val="single" w:sz="10" w:space="0" w:color="000000"/>
              <w:right w:val="nil"/>
            </w:tcBorders>
            <w:tcMar>
              <w:top w:w="160" w:type="dxa"/>
              <w:left w:w="120" w:type="dxa"/>
              <w:bottom w:w="120" w:type="dxa"/>
              <w:right w:w="120" w:type="dxa"/>
            </w:tcMar>
            <w:vAlign w:val="center"/>
          </w:tcPr>
          <w:p w14:paraId="7937B41A" w14:textId="3E0B973A" w:rsidR="00170402" w:rsidRDefault="00170402" w:rsidP="003178B5">
            <w:pPr>
              <w:pStyle w:val="figuretext"/>
            </w:pPr>
            <w:r>
              <w:rPr>
                <w:w w:val="100"/>
              </w:rPr>
              <w:t xml:space="preserve">B0 </w:t>
            </w:r>
            <w:r w:rsidR="00EC4B87">
              <w:rPr>
                <w:w w:val="100"/>
              </w:rPr>
              <w:t xml:space="preserve">  </w:t>
            </w:r>
            <w:r>
              <w:rPr>
                <w:w w:val="100"/>
              </w:rPr>
              <w:t xml:space="preserve">  B9</w:t>
            </w:r>
          </w:p>
        </w:tc>
        <w:tc>
          <w:tcPr>
            <w:tcW w:w="970" w:type="dxa"/>
            <w:tcBorders>
              <w:top w:val="nil"/>
              <w:left w:val="nil"/>
              <w:bottom w:val="single" w:sz="10" w:space="0" w:color="000000"/>
              <w:right w:val="nil"/>
            </w:tcBorders>
            <w:tcMar>
              <w:top w:w="160" w:type="dxa"/>
              <w:left w:w="120" w:type="dxa"/>
              <w:bottom w:w="120" w:type="dxa"/>
              <w:right w:w="120" w:type="dxa"/>
            </w:tcMar>
            <w:vAlign w:val="center"/>
          </w:tcPr>
          <w:p w14:paraId="69054FDD" w14:textId="2C9ABC49" w:rsidR="00170402" w:rsidRDefault="00170402" w:rsidP="003178B5">
            <w:pPr>
              <w:pStyle w:val="figuretext"/>
              <w:tabs>
                <w:tab w:val="right" w:pos="780"/>
              </w:tabs>
              <w:jc w:val="left"/>
            </w:pPr>
            <w:r>
              <w:rPr>
                <w:w w:val="100"/>
              </w:rPr>
              <w:t>B1</w:t>
            </w:r>
            <w:r w:rsidR="00EC4B87">
              <w:rPr>
                <w:w w:val="100"/>
              </w:rPr>
              <w:t>0</w:t>
            </w:r>
            <w:r>
              <w:rPr>
                <w:w w:val="100"/>
              </w:rPr>
              <w:tab/>
              <w:t>B</w:t>
            </w:r>
            <w:r w:rsidR="00EC4B87">
              <w:rPr>
                <w:w w:val="100"/>
              </w:rPr>
              <w:t>1</w:t>
            </w:r>
            <w:r w:rsidR="00114041">
              <w:rPr>
                <w:w w:val="100"/>
              </w:rPr>
              <w:t>7</w:t>
            </w:r>
          </w:p>
        </w:tc>
        <w:tc>
          <w:tcPr>
            <w:tcW w:w="1010" w:type="dxa"/>
            <w:tcBorders>
              <w:top w:val="nil"/>
              <w:left w:val="nil"/>
              <w:bottom w:val="single" w:sz="10" w:space="0" w:color="000000"/>
              <w:right w:val="nil"/>
            </w:tcBorders>
            <w:tcMar>
              <w:top w:w="160" w:type="dxa"/>
              <w:left w:w="120" w:type="dxa"/>
              <w:bottom w:w="120" w:type="dxa"/>
              <w:right w:w="120" w:type="dxa"/>
            </w:tcMar>
            <w:vAlign w:val="center"/>
          </w:tcPr>
          <w:p w14:paraId="0BD5CC65" w14:textId="7DFF5BE1" w:rsidR="00170402" w:rsidRDefault="00170402" w:rsidP="003178B5">
            <w:pPr>
              <w:pStyle w:val="figuretext"/>
            </w:pPr>
            <w:r>
              <w:rPr>
                <w:w w:val="100"/>
              </w:rPr>
              <w:t>B</w:t>
            </w:r>
            <w:r w:rsidR="00EC4B87">
              <w:rPr>
                <w:w w:val="100"/>
              </w:rPr>
              <w:t>1</w:t>
            </w:r>
            <w:r w:rsidR="00114041">
              <w:rPr>
                <w:w w:val="100"/>
              </w:rPr>
              <w:t>8</w:t>
            </w:r>
          </w:p>
        </w:tc>
        <w:tc>
          <w:tcPr>
            <w:tcW w:w="910" w:type="dxa"/>
            <w:tcBorders>
              <w:top w:val="nil"/>
              <w:left w:val="nil"/>
              <w:bottom w:val="single" w:sz="10" w:space="0" w:color="000000"/>
              <w:right w:val="nil"/>
            </w:tcBorders>
            <w:tcMar>
              <w:top w:w="160" w:type="dxa"/>
              <w:left w:w="120" w:type="dxa"/>
              <w:bottom w:w="120" w:type="dxa"/>
              <w:right w:w="120" w:type="dxa"/>
            </w:tcMar>
            <w:vAlign w:val="center"/>
          </w:tcPr>
          <w:p w14:paraId="240F02E1" w14:textId="425744DA" w:rsidR="00170402" w:rsidRDefault="00170402" w:rsidP="003178B5">
            <w:pPr>
              <w:pStyle w:val="figuretext"/>
            </w:pPr>
            <w:r>
              <w:rPr>
                <w:w w:val="100"/>
              </w:rPr>
              <w:t>B</w:t>
            </w:r>
            <w:r w:rsidR="00EC4B87">
              <w:rPr>
                <w:w w:val="100"/>
              </w:rPr>
              <w:t>1</w:t>
            </w:r>
            <w:r w:rsidR="00114041">
              <w:rPr>
                <w:w w:val="100"/>
              </w:rPr>
              <w:t>9</w:t>
            </w:r>
          </w:p>
        </w:tc>
        <w:tc>
          <w:tcPr>
            <w:tcW w:w="980" w:type="dxa"/>
            <w:tcBorders>
              <w:top w:val="nil"/>
              <w:left w:val="nil"/>
              <w:bottom w:val="single" w:sz="10" w:space="0" w:color="000000"/>
              <w:right w:val="nil"/>
            </w:tcBorders>
            <w:tcMar>
              <w:top w:w="160" w:type="dxa"/>
              <w:left w:w="120" w:type="dxa"/>
              <w:bottom w:w="120" w:type="dxa"/>
              <w:right w:w="120" w:type="dxa"/>
            </w:tcMar>
            <w:vAlign w:val="center"/>
          </w:tcPr>
          <w:p w14:paraId="6EEE3073" w14:textId="2B440DAF" w:rsidR="00170402" w:rsidRDefault="00170402" w:rsidP="003178B5">
            <w:pPr>
              <w:pStyle w:val="figuretext"/>
            </w:pPr>
            <w:r>
              <w:rPr>
                <w:w w:val="100"/>
              </w:rPr>
              <w:t>B</w:t>
            </w:r>
            <w:r w:rsidR="00114041">
              <w:rPr>
                <w:w w:val="100"/>
              </w:rPr>
              <w:t>20</w:t>
            </w:r>
            <w:r w:rsidR="00EC4B87">
              <w:rPr>
                <w:w w:val="100"/>
              </w:rPr>
              <w:t xml:space="preserve">   B23</w:t>
            </w:r>
          </w:p>
        </w:tc>
      </w:tr>
      <w:tr w:rsidR="00170402" w:rsidRPr="00026CCF" w14:paraId="2520168E" w14:textId="77777777" w:rsidTr="00B002F1">
        <w:trPr>
          <w:trHeight w:val="814"/>
          <w:jc w:val="center"/>
        </w:trPr>
        <w:tc>
          <w:tcPr>
            <w:tcW w:w="99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217600E4" w14:textId="4CFA633F" w:rsidR="00170402" w:rsidRDefault="00732366" w:rsidP="003178B5">
            <w:pPr>
              <w:pStyle w:val="figuretext"/>
            </w:pPr>
            <w:r>
              <w:t xml:space="preserve">Time </w:t>
            </w:r>
            <w:r w:rsidR="00170402">
              <w:t>Slice Count</w:t>
            </w:r>
          </w:p>
        </w:tc>
        <w:tc>
          <w:tcPr>
            <w:tcW w:w="97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470CF1C9" w14:textId="64B21C25" w:rsidR="00170402" w:rsidRDefault="0049319F" w:rsidP="003178B5">
            <w:pPr>
              <w:pStyle w:val="figuretext"/>
            </w:pPr>
            <w:r>
              <w:t>Time Slice</w:t>
            </w:r>
            <w:r w:rsidR="000E282B">
              <w:t xml:space="preserve"> </w:t>
            </w:r>
            <w:r w:rsidR="002A38FE">
              <w:t>Duration</w:t>
            </w:r>
          </w:p>
        </w:tc>
        <w:tc>
          <w:tcPr>
            <w:tcW w:w="101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56A48662" w14:textId="2F781CD7" w:rsidR="00170402" w:rsidRDefault="005329A5" w:rsidP="003178B5">
            <w:pPr>
              <w:pStyle w:val="figuretext"/>
            </w:pPr>
            <w:r>
              <w:t xml:space="preserve">Start </w:t>
            </w:r>
            <w:r w:rsidR="00170402">
              <w:t>Time Alignment</w:t>
            </w:r>
          </w:p>
        </w:tc>
        <w:tc>
          <w:tcPr>
            <w:tcW w:w="91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00C439B1" w14:textId="3DE4E2E2" w:rsidR="00170402" w:rsidRDefault="00170402" w:rsidP="003178B5">
            <w:pPr>
              <w:pStyle w:val="figuretext"/>
            </w:pPr>
            <w:r>
              <w:t>SP Info Bitmap Present</w:t>
            </w:r>
          </w:p>
        </w:tc>
        <w:tc>
          <w:tcPr>
            <w:tcW w:w="98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02E5F7D9" w14:textId="74EC34BB" w:rsidR="00170402" w:rsidRDefault="00170402" w:rsidP="003178B5">
            <w:pPr>
              <w:pStyle w:val="figuretext"/>
            </w:pPr>
            <w:r>
              <w:t>Reserved</w:t>
            </w:r>
          </w:p>
        </w:tc>
      </w:tr>
      <w:tr w:rsidR="00170402" w14:paraId="671C60EE" w14:textId="77777777" w:rsidTr="00170402">
        <w:trPr>
          <w:trHeight w:val="420"/>
          <w:jc w:val="center"/>
        </w:trPr>
        <w:tc>
          <w:tcPr>
            <w:tcW w:w="990" w:type="dxa"/>
            <w:tcBorders>
              <w:top w:val="single" w:sz="10" w:space="0" w:color="000000"/>
              <w:left w:val="nil"/>
              <w:bottom w:val="nil"/>
              <w:right w:val="nil"/>
            </w:tcBorders>
            <w:tcMar>
              <w:top w:w="160" w:type="dxa"/>
              <w:left w:w="120" w:type="dxa"/>
              <w:bottom w:w="120" w:type="dxa"/>
              <w:right w:w="120" w:type="dxa"/>
            </w:tcMar>
            <w:vAlign w:val="center"/>
          </w:tcPr>
          <w:p w14:paraId="5B0DF95C" w14:textId="00C35EE9" w:rsidR="00170402" w:rsidRDefault="00170402" w:rsidP="003178B5">
            <w:pPr>
              <w:pStyle w:val="figuretext"/>
            </w:pPr>
            <w:r>
              <w:rPr>
                <w:w w:val="100"/>
              </w:rPr>
              <w:t>1</w:t>
            </w:r>
            <w:r w:rsidR="00EC4B87">
              <w:rPr>
                <w:w w:val="100"/>
              </w:rPr>
              <w:t>0</w:t>
            </w:r>
          </w:p>
        </w:tc>
        <w:tc>
          <w:tcPr>
            <w:tcW w:w="970" w:type="dxa"/>
            <w:tcBorders>
              <w:top w:val="single" w:sz="10" w:space="0" w:color="000000"/>
              <w:left w:val="nil"/>
              <w:bottom w:val="nil"/>
              <w:right w:val="nil"/>
            </w:tcBorders>
            <w:tcMar>
              <w:top w:w="160" w:type="dxa"/>
              <w:left w:w="120" w:type="dxa"/>
              <w:bottom w:w="120" w:type="dxa"/>
              <w:right w:w="120" w:type="dxa"/>
            </w:tcMar>
            <w:vAlign w:val="center"/>
          </w:tcPr>
          <w:p w14:paraId="42242BF8" w14:textId="1D4AB3D4" w:rsidR="00170402" w:rsidRDefault="00114041" w:rsidP="003178B5">
            <w:pPr>
              <w:pStyle w:val="figuretext"/>
            </w:pPr>
            <w:r>
              <w:rPr>
                <w:w w:val="100"/>
              </w:rPr>
              <w:t>8</w:t>
            </w:r>
          </w:p>
        </w:tc>
        <w:tc>
          <w:tcPr>
            <w:tcW w:w="1010" w:type="dxa"/>
            <w:tcBorders>
              <w:top w:val="single" w:sz="10" w:space="0" w:color="000000"/>
              <w:left w:val="nil"/>
              <w:bottom w:val="nil"/>
              <w:right w:val="nil"/>
            </w:tcBorders>
            <w:tcMar>
              <w:top w:w="160" w:type="dxa"/>
              <w:left w:w="120" w:type="dxa"/>
              <w:bottom w:w="120" w:type="dxa"/>
              <w:right w:w="120" w:type="dxa"/>
            </w:tcMar>
            <w:vAlign w:val="center"/>
          </w:tcPr>
          <w:p w14:paraId="00B79201" w14:textId="77777777" w:rsidR="00170402" w:rsidRDefault="00170402" w:rsidP="003178B5">
            <w:pPr>
              <w:pStyle w:val="figuretext"/>
            </w:pPr>
            <w:r>
              <w:rPr>
                <w:w w:val="100"/>
              </w:rPr>
              <w:t>1</w:t>
            </w:r>
          </w:p>
        </w:tc>
        <w:tc>
          <w:tcPr>
            <w:tcW w:w="910" w:type="dxa"/>
            <w:tcBorders>
              <w:top w:val="single" w:sz="10" w:space="0" w:color="000000"/>
              <w:left w:val="nil"/>
              <w:bottom w:val="nil"/>
              <w:right w:val="nil"/>
            </w:tcBorders>
            <w:tcMar>
              <w:top w:w="160" w:type="dxa"/>
              <w:left w:w="120" w:type="dxa"/>
              <w:bottom w:w="120" w:type="dxa"/>
              <w:right w:w="120" w:type="dxa"/>
            </w:tcMar>
            <w:vAlign w:val="center"/>
          </w:tcPr>
          <w:p w14:paraId="1D68D9BA" w14:textId="77777777" w:rsidR="00170402" w:rsidRDefault="00170402" w:rsidP="003178B5">
            <w:pPr>
              <w:pStyle w:val="figuretext"/>
            </w:pPr>
            <w:r>
              <w:rPr>
                <w:w w:val="100"/>
              </w:rPr>
              <w:t>1</w:t>
            </w:r>
          </w:p>
        </w:tc>
        <w:tc>
          <w:tcPr>
            <w:tcW w:w="980" w:type="dxa"/>
            <w:tcBorders>
              <w:top w:val="single" w:sz="10" w:space="0" w:color="000000"/>
              <w:left w:val="nil"/>
              <w:bottom w:val="nil"/>
              <w:right w:val="nil"/>
            </w:tcBorders>
            <w:tcMar>
              <w:top w:w="160" w:type="dxa"/>
              <w:left w:w="120" w:type="dxa"/>
              <w:bottom w:w="120" w:type="dxa"/>
              <w:right w:w="120" w:type="dxa"/>
            </w:tcMar>
            <w:vAlign w:val="center"/>
          </w:tcPr>
          <w:p w14:paraId="5A75723C" w14:textId="4AB635FA" w:rsidR="00170402" w:rsidRDefault="00114041" w:rsidP="003178B5">
            <w:pPr>
              <w:pStyle w:val="figuretext"/>
            </w:pPr>
            <w:r>
              <w:rPr>
                <w:w w:val="100"/>
              </w:rPr>
              <w:t>4</w:t>
            </w:r>
          </w:p>
        </w:tc>
      </w:tr>
    </w:tbl>
    <w:p w14:paraId="7ABC5585" w14:textId="3526D513" w:rsidR="003A3FDD" w:rsidRPr="005E6CB6" w:rsidRDefault="005E6CB6" w:rsidP="005E6CB6">
      <w:pPr>
        <w:pStyle w:val="T"/>
        <w:jc w:val="center"/>
        <w:rPr>
          <w:rFonts w:ascii="Arial" w:hAnsi="Arial" w:cs="Arial"/>
          <w:b/>
          <w:bCs/>
          <w:w w:val="100"/>
          <w:lang w:val="en-GB"/>
        </w:rPr>
      </w:pPr>
      <w:r w:rsidRPr="005E6CB6">
        <w:rPr>
          <w:rFonts w:ascii="Arial" w:hAnsi="Arial" w:cs="Arial"/>
          <w:b/>
          <w:bCs/>
          <w:w w:val="100"/>
          <w:lang w:val="en-GB"/>
        </w:rPr>
        <w:t xml:space="preserve">Figure </w:t>
      </w:r>
      <w:r w:rsidR="00FC6DB7">
        <w:rPr>
          <w:rFonts w:ascii="Arial" w:hAnsi="Arial" w:cs="Arial"/>
          <w:b/>
          <w:bCs/>
          <w:w w:val="100"/>
          <w:lang w:val="en-GB"/>
        </w:rPr>
        <w:t>9-xxx-b</w:t>
      </w:r>
      <w:r w:rsidRPr="005E6CB6">
        <w:rPr>
          <w:rFonts w:ascii="Arial" w:hAnsi="Arial" w:cs="Arial"/>
          <w:b/>
          <w:bCs/>
          <w:w w:val="100"/>
          <w:lang w:val="en-GB"/>
        </w:rPr>
        <w:t xml:space="preserve"> – SP Bitmap Control field format</w:t>
      </w:r>
    </w:p>
    <w:p w14:paraId="6360FFBA" w14:textId="585711B7" w:rsidR="002A38FE" w:rsidRDefault="002A38FE" w:rsidP="002A38FE">
      <w:r>
        <w:t xml:space="preserve">The </w:t>
      </w:r>
      <w:r w:rsidR="0049319F">
        <w:t xml:space="preserve">Time </w:t>
      </w:r>
      <w:r>
        <w:t xml:space="preserve">Slice Count </w:t>
      </w:r>
      <w:r w:rsidR="0042759C">
        <w:t>sub</w:t>
      </w:r>
      <w:r>
        <w:t xml:space="preserve">field specifies </w:t>
      </w:r>
      <w:r w:rsidR="0042759C">
        <w:t xml:space="preserve">the number of time slices </w:t>
      </w:r>
      <w:r w:rsidR="00635053">
        <w:t>over the time duration</w:t>
      </w:r>
      <w:r w:rsidR="00B002F1">
        <w:t xml:space="preserve"> </w:t>
      </w:r>
      <w:r w:rsidR="00B06279">
        <w:t>that</w:t>
      </w:r>
      <w:r w:rsidR="00B002F1">
        <w:t xml:space="preserve"> is</w:t>
      </w:r>
      <w:r w:rsidR="00B06279">
        <w:t xml:space="preserve"> </w:t>
      </w:r>
      <w:r w:rsidR="00B002F1">
        <w:t>described by the</w:t>
      </w:r>
      <w:r>
        <w:t xml:space="preserve"> Restricted TWT SP Announcement element</w:t>
      </w:r>
      <w:r w:rsidR="007450E1">
        <w:t>.</w:t>
      </w:r>
    </w:p>
    <w:p w14:paraId="7BE03512" w14:textId="6566B68F" w:rsidR="002A38FE" w:rsidRDefault="002A38FE" w:rsidP="00244690">
      <w:r>
        <w:t xml:space="preserve">The </w:t>
      </w:r>
      <w:r w:rsidR="0049319F">
        <w:t xml:space="preserve">Time </w:t>
      </w:r>
      <w:r>
        <w:t xml:space="preserve">Slice </w:t>
      </w:r>
      <w:r w:rsidR="00DC340B">
        <w:t>Duration</w:t>
      </w:r>
      <w:r>
        <w:t xml:space="preserve"> </w:t>
      </w:r>
      <w:r w:rsidR="0042759C">
        <w:t>sub</w:t>
      </w:r>
      <w:r>
        <w:t xml:space="preserve">field specifies the </w:t>
      </w:r>
      <w:r w:rsidR="00EF43C5">
        <w:t xml:space="preserve">time duration of each </w:t>
      </w:r>
      <w:r w:rsidR="009F45AD">
        <w:t xml:space="preserve">time </w:t>
      </w:r>
      <w:r w:rsidR="00EF43C5">
        <w:t xml:space="preserve">slice, in unit of 256 </w:t>
      </w:r>
      <w:r w:rsidR="005329A5">
        <w:t>microseconds</w:t>
      </w:r>
      <w:r w:rsidR="0042759C">
        <w:t>. The maximum duration of a time slice is 64 TUs.</w:t>
      </w:r>
    </w:p>
    <w:p w14:paraId="69E3E2A5" w14:textId="0D06B4E0" w:rsidR="00824F43" w:rsidRDefault="00824F43" w:rsidP="00244690">
      <w:r>
        <w:lastRenderedPageBreak/>
        <w:t xml:space="preserve">The </w:t>
      </w:r>
      <w:r w:rsidR="005329A5">
        <w:t xml:space="preserve">Start </w:t>
      </w:r>
      <w:r>
        <w:t>Time</w:t>
      </w:r>
      <w:r w:rsidR="005329A5">
        <w:t xml:space="preserve"> </w:t>
      </w:r>
      <w:r>
        <w:t xml:space="preserve">Alignment </w:t>
      </w:r>
      <w:r w:rsidR="002532B0">
        <w:t>sub</w:t>
      </w:r>
      <w:r>
        <w:t xml:space="preserve">field indicates </w:t>
      </w:r>
      <w:r w:rsidR="00183803">
        <w:t>whether</w:t>
      </w:r>
      <w:r>
        <w:t xml:space="preserve"> the </w:t>
      </w:r>
      <w:r w:rsidR="0033695D">
        <w:t xml:space="preserve">start time of the first time slice as </w:t>
      </w:r>
      <w:r w:rsidR="00183803">
        <w:t>indicated</w:t>
      </w:r>
      <w:r w:rsidR="0033695D">
        <w:t xml:space="preserve"> in the </w:t>
      </w:r>
      <w:r w:rsidR="005329A5">
        <w:t xml:space="preserve">Start </w:t>
      </w:r>
      <w:r>
        <w:t>Time</w:t>
      </w:r>
      <w:r w:rsidR="0033695D">
        <w:t xml:space="preserve"> field</w:t>
      </w:r>
      <w:r>
        <w:t xml:space="preserve"> is </w:t>
      </w:r>
      <w:r w:rsidR="00183803">
        <w:t>defined with respect</w:t>
      </w:r>
      <w:r>
        <w:t xml:space="preserve"> to </w:t>
      </w:r>
      <w:r w:rsidR="00183803">
        <w:t xml:space="preserve">the </w:t>
      </w:r>
      <w:r>
        <w:t xml:space="preserve">current TBTT TSF time. When the </w:t>
      </w:r>
      <w:r w:rsidR="005329A5">
        <w:t xml:space="preserve">Start </w:t>
      </w:r>
      <w:r>
        <w:t xml:space="preserve">Time Alignment </w:t>
      </w:r>
      <w:r w:rsidR="0036597A">
        <w:t>sub</w:t>
      </w:r>
      <w:r>
        <w:t xml:space="preserve">field is set to 1, the </w:t>
      </w:r>
      <w:r w:rsidR="005329A5">
        <w:t xml:space="preserve">Start </w:t>
      </w:r>
      <w:r w:rsidR="00341898">
        <w:t xml:space="preserve">Time </w:t>
      </w:r>
      <w:r w:rsidR="00C24226">
        <w:t>sub</w:t>
      </w:r>
      <w:r w:rsidR="00341898">
        <w:t xml:space="preserve">field specifies the </w:t>
      </w:r>
      <w:r w:rsidR="005329A5">
        <w:t xml:space="preserve">start </w:t>
      </w:r>
      <w:r w:rsidR="00341898">
        <w:t>time offset of the</w:t>
      </w:r>
      <w:r w:rsidR="005329A5">
        <w:t xml:space="preserve"> </w:t>
      </w:r>
      <w:r w:rsidR="00341898">
        <w:t xml:space="preserve">first slice </w:t>
      </w:r>
      <w:r w:rsidR="00C24226">
        <w:t>with respect</w:t>
      </w:r>
      <w:r w:rsidR="00341898">
        <w:t xml:space="preserve"> to the current TBTT. When the </w:t>
      </w:r>
      <w:r w:rsidR="005329A5">
        <w:t xml:space="preserve">Start </w:t>
      </w:r>
      <w:r w:rsidR="00341898">
        <w:t xml:space="preserve">Time Alignment </w:t>
      </w:r>
      <w:r w:rsidR="00C24226">
        <w:t>sub</w:t>
      </w:r>
      <w:r w:rsidR="00341898">
        <w:t xml:space="preserve">field is set to 0, the </w:t>
      </w:r>
      <w:r w:rsidR="005329A5">
        <w:t xml:space="preserve">Start </w:t>
      </w:r>
      <w:r w:rsidR="00341898">
        <w:t>Time field specifies the</w:t>
      </w:r>
      <w:r w:rsidR="00CE0C3C">
        <w:t xml:space="preserve"> lower 32 bit</w:t>
      </w:r>
      <w:r w:rsidR="005329A5">
        <w:t>s</w:t>
      </w:r>
      <w:r w:rsidR="00CE0C3C">
        <w:t xml:space="preserve"> </w:t>
      </w:r>
      <w:r w:rsidR="005329A5">
        <w:t>of the start time of the</w:t>
      </w:r>
      <w:r w:rsidR="00341898">
        <w:t xml:space="preserve"> first </w:t>
      </w:r>
      <w:r w:rsidR="00C24226">
        <w:t xml:space="preserve">time </w:t>
      </w:r>
      <w:r w:rsidR="00341898">
        <w:t>slice</w:t>
      </w:r>
      <w:r w:rsidR="00C01DD2">
        <w:t xml:space="preserve">, and the upper 32 bits of the </w:t>
      </w:r>
      <w:r w:rsidR="005329A5">
        <w:t xml:space="preserve">start </w:t>
      </w:r>
      <w:r w:rsidR="00C01DD2">
        <w:t xml:space="preserve">time is from the current TSF’s 32 </w:t>
      </w:r>
      <w:r w:rsidR="003167F2">
        <w:t>M</w:t>
      </w:r>
      <w:r w:rsidR="00C24226">
        <w:t>SB</w:t>
      </w:r>
      <w:r w:rsidR="00C01DD2">
        <w:t>.</w:t>
      </w:r>
    </w:p>
    <w:p w14:paraId="6F403E13" w14:textId="348F245A" w:rsidR="00C01DD2" w:rsidRDefault="00723638" w:rsidP="00244690">
      <w:r>
        <w:t xml:space="preserve">The SP </w:t>
      </w:r>
      <w:r w:rsidR="003167F2">
        <w:t>I</w:t>
      </w:r>
      <w:r>
        <w:t xml:space="preserve">nfo Bitmap Present </w:t>
      </w:r>
      <w:r w:rsidR="003167F2">
        <w:t>sub</w:t>
      </w:r>
      <w:r>
        <w:t>field indicates if the</w:t>
      </w:r>
      <w:r w:rsidR="00A60108">
        <w:t xml:space="preserve"> </w:t>
      </w:r>
      <w:r>
        <w:t xml:space="preserve">SP Info Bitmap </w:t>
      </w:r>
      <w:r w:rsidR="003167F2">
        <w:t xml:space="preserve">field </w:t>
      </w:r>
      <w:r>
        <w:t>is present.</w:t>
      </w:r>
      <w:r w:rsidR="00A60108">
        <w:t xml:space="preserve"> When this </w:t>
      </w:r>
      <w:r w:rsidR="003167F2">
        <w:t>sub</w:t>
      </w:r>
      <w:r w:rsidR="00A60108">
        <w:t xml:space="preserve">field is set to 1, the SP Info Bitmap </w:t>
      </w:r>
      <w:r w:rsidR="003167F2">
        <w:t xml:space="preserve">field </w:t>
      </w:r>
      <w:r w:rsidR="00A60108">
        <w:t>is present; and set to 0 otherwise.</w:t>
      </w:r>
    </w:p>
    <w:p w14:paraId="178B5CF0" w14:textId="7F051DA7" w:rsidR="00A91DF7" w:rsidRDefault="00A91DF7" w:rsidP="00A91DF7">
      <w:pPr>
        <w:rPr>
          <w:lang w:val="en-US"/>
        </w:rPr>
      </w:pPr>
      <w:r>
        <w:t xml:space="preserve">The Interval field is </w:t>
      </w:r>
      <w:r>
        <w:rPr>
          <w:lang w:val="en-US"/>
        </w:rPr>
        <w:t xml:space="preserve">set to the value of the </w:t>
      </w:r>
      <w:r w:rsidR="007C20F7">
        <w:rPr>
          <w:lang w:val="en-US"/>
        </w:rPr>
        <w:t>periodicity of the schedule in unit of time slice.</w:t>
      </w:r>
    </w:p>
    <w:p w14:paraId="67FEDFE1" w14:textId="0A27BAE5" w:rsidR="00244690" w:rsidRDefault="005329A5" w:rsidP="00244690">
      <w:r>
        <w:t xml:space="preserve">The Persistence field </w:t>
      </w:r>
      <w:r w:rsidR="007235BF">
        <w:t xml:space="preserve">specifies the number of </w:t>
      </w:r>
      <w:r w:rsidR="007C20F7">
        <w:t>intervals</w:t>
      </w:r>
      <w:r w:rsidR="007235BF">
        <w:t xml:space="preserve"> during which the restricted TWT SPs corresponding to this restricted SP announcement </w:t>
      </w:r>
      <w:r w:rsidR="00B002F1">
        <w:t>are</w:t>
      </w:r>
      <w:r w:rsidR="007235BF">
        <w:t xml:space="preserve"> present</w:t>
      </w:r>
      <w:r w:rsidR="00244690">
        <w:t>.</w:t>
      </w:r>
      <w:r w:rsidR="00C94E76">
        <w:t xml:space="preserve"> The number of intervals during which the restricted TWT SPs are present is equal to the value in the Persistence field plus 1 except that the value 255 indicates that the restricted TWT SPs are present until explicitly terminated</w:t>
      </w:r>
      <w:r w:rsidR="007C20F7">
        <w:t>. The interval value is equal to (Interval x Time Slice Duration x 256) microseconds.</w:t>
      </w:r>
    </w:p>
    <w:p w14:paraId="1B10F860" w14:textId="3E378583" w:rsidR="00244690" w:rsidRDefault="00244690" w:rsidP="00537F86">
      <w:r>
        <w:t xml:space="preserve">The SP Status Bitmap </w:t>
      </w:r>
      <w:r w:rsidR="00A1573C">
        <w:t>field</w:t>
      </w:r>
      <w:r w:rsidR="00A07239">
        <w:t xml:space="preserve"> contains a bitmap </w:t>
      </w:r>
      <w:r w:rsidR="00D54439">
        <w:t xml:space="preserve">with a bit in position </w:t>
      </w:r>
      <w:proofErr w:type="spellStart"/>
      <w:r w:rsidR="00D54439">
        <w:rPr>
          <w:i/>
          <w:iCs/>
        </w:rPr>
        <w:t>i</w:t>
      </w:r>
      <w:proofErr w:type="spellEnd"/>
      <w:r w:rsidR="00D54439">
        <w:rPr>
          <w:i/>
          <w:iCs/>
        </w:rPr>
        <w:t xml:space="preserve"> </w:t>
      </w:r>
      <w:r w:rsidR="00D54439">
        <w:t xml:space="preserve">set to 1 to </w:t>
      </w:r>
      <w:r w:rsidR="00A07239">
        <w:t>indicat</w:t>
      </w:r>
      <w:r w:rsidR="00D54439">
        <w:t>e</w:t>
      </w:r>
      <w:r w:rsidR="00A07239">
        <w:t xml:space="preserve"> the corresponding time slice is occupied by a restricted TWT </w:t>
      </w:r>
      <w:commentRangeStart w:id="1"/>
      <w:r w:rsidR="00A07239">
        <w:t>SP</w:t>
      </w:r>
      <w:commentRangeEnd w:id="1"/>
      <w:r w:rsidR="00E43C77">
        <w:rPr>
          <w:rStyle w:val="CommentReference"/>
          <w:rFonts w:ascii="Calibri" w:hAnsi="Calibri"/>
        </w:rPr>
        <w:commentReference w:id="1"/>
      </w:r>
      <w:r w:rsidR="00A07239">
        <w:t xml:space="preserve"> that has at least one</w:t>
      </w:r>
      <w:r w:rsidR="00EC0B0E">
        <w:t xml:space="preserve"> non-AP STA set up a</w:t>
      </w:r>
      <w:r w:rsidR="00A07239">
        <w:t xml:space="preserve"> restricted TWT </w:t>
      </w:r>
      <w:r w:rsidR="00EC0B0E">
        <w:t>membership</w:t>
      </w:r>
      <w:r w:rsidR="00D54439">
        <w:t xml:space="preserve"> and is active, and set to 0 otherwise</w:t>
      </w:r>
      <w:r w:rsidR="00A07239">
        <w:t>.</w:t>
      </w:r>
      <w:r w:rsidR="001C5F55">
        <w:t xml:space="preserve"> </w:t>
      </w:r>
      <w:r w:rsidR="00500B56">
        <w:t>The length of this field</w:t>
      </w:r>
      <w:r w:rsidR="00F26E9C">
        <w:t xml:space="preserve"> in octets</w:t>
      </w:r>
      <w:r w:rsidR="00500B56">
        <w:t xml:space="preserve"> is calculated as</w:t>
      </w:r>
      <w:r w:rsidR="0046045B">
        <w:t xml:space="preserve"> </w:t>
      </w:r>
      <w:r w:rsidR="00537F86">
        <w:t xml:space="preserve">Ceil (N/8), where N is the value in the Time Slice Count </w:t>
      </w:r>
      <w:r w:rsidR="00A44869">
        <w:t>sub</w:t>
      </w:r>
      <w:r w:rsidR="00537F86">
        <w:t xml:space="preserve">field described in Figure </w:t>
      </w:r>
      <w:r w:rsidR="00FC6DB7">
        <w:t>9-xxx-b</w:t>
      </w:r>
      <w:r w:rsidR="00537F86">
        <w:t xml:space="preserve"> (SP Bitmap Control field format).</w:t>
      </w:r>
      <w:r w:rsidR="0046045B">
        <w:t xml:space="preserve"> </w:t>
      </w:r>
      <w:r w:rsidR="00537F86">
        <w:t xml:space="preserve">The first N bits in this field correspond to time slices described by the Restricted TWT SP Announcement element, and the remaining bits, if any, are padding bits and set to 0. </w:t>
      </w:r>
      <w:r w:rsidR="0046045B">
        <w:t>Bit 0 of the first octet of the SP Status Bitmap field represents the first time slice.</w:t>
      </w:r>
      <w:r w:rsidR="00537F86">
        <w:t xml:space="preserve"> </w:t>
      </w:r>
    </w:p>
    <w:p w14:paraId="751536AA" w14:textId="2B50360F" w:rsidR="00244690" w:rsidRDefault="00244690" w:rsidP="00244690">
      <w:r>
        <w:t xml:space="preserve">The SP Info Bitmap </w:t>
      </w:r>
      <w:r w:rsidR="00A1573C">
        <w:t xml:space="preserve">field </w:t>
      </w:r>
      <w:r w:rsidR="00F26E9C">
        <w:t xml:space="preserve">contains </w:t>
      </w:r>
      <w:r w:rsidR="00E43C77">
        <w:rPr>
          <w:i/>
          <w:iCs/>
        </w:rPr>
        <w:t>N</w:t>
      </w:r>
      <w:r w:rsidR="00F26E9C">
        <w:t xml:space="preserve"> </w:t>
      </w:r>
      <w:r w:rsidR="008500D7">
        <w:t xml:space="preserve">number of </w:t>
      </w:r>
      <w:r w:rsidR="00F26E9C">
        <w:t xml:space="preserve">SP Slice Information subfields as described in Figure </w:t>
      </w:r>
      <w:r w:rsidR="00FC6DB7">
        <w:t>9-xxx-c</w:t>
      </w:r>
      <w:r w:rsidR="00537F86">
        <w:t xml:space="preserve"> </w:t>
      </w:r>
      <w:r w:rsidR="00F26E9C">
        <w:t xml:space="preserve">(SP Slice Information subfield), where </w:t>
      </w:r>
      <w:r w:rsidR="00E43C77">
        <w:rPr>
          <w:i/>
          <w:iCs/>
        </w:rPr>
        <w:t>N</w:t>
      </w:r>
      <w:r w:rsidR="00F26E9C">
        <w:t xml:space="preserve"> is the value in the Time Slice Count field</w:t>
      </w:r>
      <w:r>
        <w:t>.</w:t>
      </w:r>
      <w:r w:rsidR="00F26E9C">
        <w:t xml:space="preserve"> </w:t>
      </w:r>
      <w:r w:rsidR="0033712D">
        <w:t xml:space="preserve">Bit </w:t>
      </w:r>
      <w:r w:rsidR="0033712D" w:rsidRPr="0033712D">
        <w:rPr>
          <w:i/>
          <w:iCs/>
        </w:rPr>
        <w:t>k</w:t>
      </w:r>
      <w:r w:rsidR="0033712D">
        <w:t xml:space="preserve"> … </w:t>
      </w:r>
      <w:r w:rsidR="0033712D" w:rsidRPr="0033712D">
        <w:rPr>
          <w:i/>
          <w:iCs/>
        </w:rPr>
        <w:t>k+3</w:t>
      </w:r>
      <w:r w:rsidR="0033712D">
        <w:t xml:space="preserve"> in the SP Slice Information subfield</w:t>
      </w:r>
      <w:r w:rsidR="000914AD">
        <w:t xml:space="preserve"> describe the information for time slice </w:t>
      </w:r>
      <w:r w:rsidR="000914AD" w:rsidRPr="000914AD">
        <w:rPr>
          <w:i/>
          <w:iCs/>
        </w:rPr>
        <w:t>k/4</w:t>
      </w:r>
      <w:r w:rsidR="000914AD">
        <w:t xml:space="preserve">. </w:t>
      </w:r>
      <w:r w:rsidR="003B7D8F">
        <w:t xml:space="preserve">The length in octets of the SP Info Bitmap field is calculated as </w:t>
      </w:r>
      <w:r w:rsidR="00537F86">
        <w:t>Ceil (</w:t>
      </w:r>
      <w:r w:rsidR="00537F86" w:rsidRPr="00E43C77">
        <w:rPr>
          <w:i/>
          <w:iCs/>
        </w:rPr>
        <w:t>N/2</w:t>
      </w:r>
      <w:r w:rsidR="00537F86">
        <w:t xml:space="preserve">). The first </w:t>
      </w:r>
      <w:r w:rsidR="00537F86" w:rsidRPr="00E43C77">
        <w:rPr>
          <w:i/>
          <w:iCs/>
        </w:rPr>
        <w:t>4*N</w:t>
      </w:r>
      <w:r w:rsidR="00537F86">
        <w:t xml:space="preserve"> bits in this field correspond to time slices described by the Restricted TWT SP Announcement element, and the remaining bits, if any, are padding bits </w:t>
      </w:r>
      <w:r w:rsidR="009F45AD">
        <w:t xml:space="preserve">and </w:t>
      </w:r>
      <w:r w:rsidR="00537F86">
        <w:t>are set to 0.</w:t>
      </w:r>
      <w:r w:rsidR="007567D9">
        <w:t xml:space="preserve"> Bits 0-3 of the first octet of the SP Info Bitmap describes the first time slice’s information.</w:t>
      </w:r>
    </w:p>
    <w:p w14:paraId="388E9E49" w14:textId="77777777" w:rsidR="00670DA3" w:rsidRPr="00244690" w:rsidRDefault="00670DA3" w:rsidP="005318F6">
      <w:pPr>
        <w:pStyle w:val="T"/>
        <w:rPr>
          <w:w w:val="100"/>
          <w:lang w:val="en-GB"/>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1170"/>
        <w:gridCol w:w="1090"/>
        <w:gridCol w:w="1160"/>
        <w:gridCol w:w="990"/>
        <w:gridCol w:w="990"/>
      </w:tblGrid>
      <w:tr w:rsidR="0000684E" w14:paraId="66706A07" w14:textId="77777777" w:rsidTr="00E267D3">
        <w:trPr>
          <w:trHeight w:val="420"/>
          <w:jc w:val="center"/>
        </w:trPr>
        <w:tc>
          <w:tcPr>
            <w:tcW w:w="1170" w:type="dxa"/>
            <w:tcBorders>
              <w:top w:val="nil"/>
              <w:left w:val="nil"/>
              <w:bottom w:val="nil"/>
              <w:right w:val="nil"/>
            </w:tcBorders>
            <w:tcMar>
              <w:top w:w="160" w:type="dxa"/>
              <w:left w:w="120" w:type="dxa"/>
              <w:bottom w:w="120" w:type="dxa"/>
              <w:right w:w="120" w:type="dxa"/>
            </w:tcMar>
            <w:vAlign w:val="center"/>
          </w:tcPr>
          <w:p w14:paraId="44B5E0BD" w14:textId="77777777" w:rsidR="0000684E" w:rsidRDefault="0000684E" w:rsidP="003178B5">
            <w:pPr>
              <w:pStyle w:val="figuretext"/>
            </w:pPr>
          </w:p>
        </w:tc>
        <w:tc>
          <w:tcPr>
            <w:tcW w:w="1090" w:type="dxa"/>
            <w:tcBorders>
              <w:top w:val="nil"/>
              <w:left w:val="nil"/>
              <w:bottom w:val="single" w:sz="10" w:space="0" w:color="000000"/>
              <w:right w:val="nil"/>
            </w:tcBorders>
            <w:tcMar>
              <w:top w:w="160" w:type="dxa"/>
              <w:left w:w="120" w:type="dxa"/>
              <w:bottom w:w="120" w:type="dxa"/>
              <w:right w:w="120" w:type="dxa"/>
            </w:tcMar>
            <w:vAlign w:val="center"/>
          </w:tcPr>
          <w:p w14:paraId="107B7D71" w14:textId="2FB03FCE" w:rsidR="0000684E" w:rsidRPr="0000684E" w:rsidRDefault="0000684E" w:rsidP="003178B5">
            <w:pPr>
              <w:pStyle w:val="figuretext"/>
            </w:pPr>
            <w:r w:rsidRPr="0000684E">
              <w:rPr>
                <w:w w:val="100"/>
              </w:rPr>
              <w:t>B</w:t>
            </w:r>
            <w:r w:rsidR="0033712D" w:rsidRPr="008A4EF5">
              <w:rPr>
                <w:w w:val="100"/>
                <w:vertAlign w:val="subscript"/>
              </w:rPr>
              <w:t>k</w:t>
            </w:r>
          </w:p>
        </w:tc>
        <w:tc>
          <w:tcPr>
            <w:tcW w:w="1160" w:type="dxa"/>
            <w:tcBorders>
              <w:top w:val="nil"/>
              <w:left w:val="nil"/>
              <w:bottom w:val="single" w:sz="10" w:space="0" w:color="000000"/>
              <w:right w:val="nil"/>
            </w:tcBorders>
            <w:vAlign w:val="center"/>
          </w:tcPr>
          <w:p w14:paraId="6C88162A" w14:textId="0C476095" w:rsidR="0000684E" w:rsidRDefault="0000684E" w:rsidP="003178B5">
            <w:pPr>
              <w:pStyle w:val="figuretext"/>
              <w:tabs>
                <w:tab w:val="right" w:pos="660"/>
              </w:tabs>
              <w:rPr>
                <w:w w:val="100"/>
              </w:rPr>
            </w:pPr>
            <w:r>
              <w:rPr>
                <w:w w:val="100"/>
              </w:rPr>
              <w:t>B</w:t>
            </w:r>
            <w:r w:rsidR="0033712D" w:rsidRPr="008A4EF5">
              <w:rPr>
                <w:w w:val="100"/>
                <w:vertAlign w:val="subscript"/>
              </w:rPr>
              <w:t>k+1</w:t>
            </w:r>
          </w:p>
        </w:tc>
        <w:tc>
          <w:tcPr>
            <w:tcW w:w="990" w:type="dxa"/>
            <w:tcBorders>
              <w:top w:val="nil"/>
              <w:left w:val="nil"/>
              <w:bottom w:val="single" w:sz="10" w:space="0" w:color="000000"/>
              <w:right w:val="nil"/>
            </w:tcBorders>
            <w:tcMar>
              <w:top w:w="160" w:type="dxa"/>
              <w:left w:w="120" w:type="dxa"/>
              <w:bottom w:w="120" w:type="dxa"/>
              <w:right w:w="120" w:type="dxa"/>
            </w:tcMar>
            <w:vAlign w:val="center"/>
          </w:tcPr>
          <w:p w14:paraId="3BC7395A" w14:textId="2A4CAB5B" w:rsidR="0000684E" w:rsidRDefault="0000684E" w:rsidP="003178B5">
            <w:pPr>
              <w:pStyle w:val="figuretext"/>
              <w:tabs>
                <w:tab w:val="right" w:pos="660"/>
              </w:tabs>
            </w:pPr>
            <w:r>
              <w:rPr>
                <w:w w:val="100"/>
              </w:rPr>
              <w:t>B</w:t>
            </w:r>
            <w:r w:rsidR="0033712D" w:rsidRPr="008A4EF5">
              <w:rPr>
                <w:w w:val="100"/>
                <w:vertAlign w:val="subscript"/>
              </w:rPr>
              <w:t>k+2</w:t>
            </w:r>
          </w:p>
        </w:tc>
        <w:tc>
          <w:tcPr>
            <w:tcW w:w="990" w:type="dxa"/>
            <w:tcBorders>
              <w:top w:val="nil"/>
              <w:left w:val="nil"/>
              <w:bottom w:val="single" w:sz="10" w:space="0" w:color="000000"/>
              <w:right w:val="nil"/>
            </w:tcBorders>
            <w:tcMar>
              <w:top w:w="160" w:type="dxa"/>
              <w:left w:w="120" w:type="dxa"/>
              <w:bottom w:w="120" w:type="dxa"/>
              <w:right w:w="120" w:type="dxa"/>
            </w:tcMar>
            <w:vAlign w:val="center"/>
          </w:tcPr>
          <w:p w14:paraId="64F00158" w14:textId="6A377E4C" w:rsidR="0000684E" w:rsidRDefault="0000684E" w:rsidP="003178B5">
            <w:pPr>
              <w:pStyle w:val="figuretext"/>
              <w:tabs>
                <w:tab w:val="right" w:pos="660"/>
              </w:tabs>
            </w:pPr>
            <w:r>
              <w:rPr>
                <w:w w:val="100"/>
              </w:rPr>
              <w:t>B</w:t>
            </w:r>
            <w:r w:rsidR="0033712D" w:rsidRPr="008A4EF5">
              <w:rPr>
                <w:w w:val="100"/>
                <w:vertAlign w:val="subscript"/>
              </w:rPr>
              <w:t>k+3</w:t>
            </w:r>
          </w:p>
        </w:tc>
      </w:tr>
      <w:tr w:rsidR="0000684E" w14:paraId="22B016C4" w14:textId="77777777" w:rsidTr="00E267D3">
        <w:trPr>
          <w:trHeight w:val="580"/>
          <w:jc w:val="center"/>
        </w:trPr>
        <w:tc>
          <w:tcPr>
            <w:tcW w:w="1170" w:type="dxa"/>
            <w:tcBorders>
              <w:top w:val="nil"/>
              <w:left w:val="nil"/>
              <w:bottom w:val="nil"/>
              <w:right w:val="single" w:sz="10" w:space="0" w:color="000000"/>
            </w:tcBorders>
            <w:tcMar>
              <w:top w:w="160" w:type="dxa"/>
              <w:left w:w="120" w:type="dxa"/>
              <w:bottom w:w="120" w:type="dxa"/>
              <w:right w:w="120" w:type="dxa"/>
            </w:tcMar>
            <w:vAlign w:val="center"/>
          </w:tcPr>
          <w:p w14:paraId="01A07F50" w14:textId="77777777" w:rsidR="0000684E" w:rsidRDefault="0000684E" w:rsidP="003178B5">
            <w:pPr>
              <w:pStyle w:val="figuretext"/>
            </w:pPr>
          </w:p>
        </w:tc>
        <w:tc>
          <w:tcPr>
            <w:tcW w:w="109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0540E1B4" w14:textId="3FB65BC0" w:rsidR="0000684E" w:rsidRPr="00E267D3" w:rsidRDefault="00E267D3" w:rsidP="003178B5">
            <w:pPr>
              <w:pStyle w:val="figuretext"/>
            </w:pPr>
            <w:r w:rsidRPr="00E267D3">
              <w:rPr>
                <w:w w:val="100"/>
              </w:rPr>
              <w:t>Boundary</w:t>
            </w:r>
          </w:p>
        </w:tc>
        <w:tc>
          <w:tcPr>
            <w:tcW w:w="1160" w:type="dxa"/>
            <w:tcBorders>
              <w:top w:val="single" w:sz="10" w:space="0" w:color="000000"/>
              <w:left w:val="single" w:sz="10" w:space="0" w:color="000000"/>
              <w:bottom w:val="single" w:sz="10" w:space="0" w:color="000000"/>
              <w:right w:val="single" w:sz="10" w:space="0" w:color="000000"/>
            </w:tcBorders>
            <w:vAlign w:val="center"/>
          </w:tcPr>
          <w:p w14:paraId="251F6E5D" w14:textId="4EF08D41" w:rsidR="0000684E" w:rsidRDefault="00E267D3" w:rsidP="003178B5">
            <w:pPr>
              <w:pStyle w:val="figuretext"/>
              <w:rPr>
                <w:w w:val="100"/>
              </w:rPr>
            </w:pPr>
            <w:r>
              <w:rPr>
                <w:w w:val="100"/>
              </w:rPr>
              <w:t>OBSS</w:t>
            </w:r>
          </w:p>
        </w:tc>
        <w:tc>
          <w:tcPr>
            <w:tcW w:w="99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41D9BF0F" w14:textId="536A7F58" w:rsidR="0000684E" w:rsidRDefault="00E267D3" w:rsidP="003178B5">
            <w:pPr>
              <w:pStyle w:val="figuretext"/>
            </w:pPr>
            <w:r>
              <w:rPr>
                <w:w w:val="100"/>
              </w:rPr>
              <w:t>Full</w:t>
            </w:r>
          </w:p>
        </w:tc>
        <w:tc>
          <w:tcPr>
            <w:tcW w:w="99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598371C2" w14:textId="796B9485" w:rsidR="0000684E" w:rsidRDefault="00E267D3" w:rsidP="003178B5">
            <w:pPr>
              <w:pStyle w:val="figuretext"/>
            </w:pPr>
            <w:r>
              <w:rPr>
                <w:w w:val="100"/>
              </w:rPr>
              <w:t>Reserved</w:t>
            </w:r>
          </w:p>
        </w:tc>
      </w:tr>
      <w:tr w:rsidR="0000684E" w14:paraId="0F842DDC" w14:textId="77777777" w:rsidTr="00E267D3">
        <w:trPr>
          <w:trHeight w:val="420"/>
          <w:jc w:val="center"/>
        </w:trPr>
        <w:tc>
          <w:tcPr>
            <w:tcW w:w="1170" w:type="dxa"/>
            <w:tcBorders>
              <w:top w:val="nil"/>
              <w:left w:val="nil"/>
              <w:bottom w:val="nil"/>
              <w:right w:val="nil"/>
            </w:tcBorders>
            <w:tcMar>
              <w:top w:w="160" w:type="dxa"/>
              <w:left w:w="120" w:type="dxa"/>
              <w:bottom w:w="120" w:type="dxa"/>
              <w:right w:w="120" w:type="dxa"/>
            </w:tcMar>
            <w:vAlign w:val="center"/>
          </w:tcPr>
          <w:p w14:paraId="58661745" w14:textId="77777777" w:rsidR="0000684E" w:rsidRDefault="0000684E" w:rsidP="003178B5">
            <w:pPr>
              <w:pStyle w:val="figuretext"/>
            </w:pPr>
            <w:r>
              <w:rPr>
                <w:w w:val="100"/>
              </w:rPr>
              <w:t xml:space="preserve">Bits: </w:t>
            </w:r>
          </w:p>
        </w:tc>
        <w:tc>
          <w:tcPr>
            <w:tcW w:w="1090" w:type="dxa"/>
            <w:tcBorders>
              <w:top w:val="single" w:sz="10" w:space="0" w:color="000000"/>
              <w:left w:val="nil"/>
              <w:bottom w:val="nil"/>
              <w:right w:val="nil"/>
            </w:tcBorders>
            <w:tcMar>
              <w:top w:w="160" w:type="dxa"/>
              <w:left w:w="120" w:type="dxa"/>
              <w:bottom w:w="120" w:type="dxa"/>
              <w:right w:w="120" w:type="dxa"/>
            </w:tcMar>
            <w:vAlign w:val="center"/>
          </w:tcPr>
          <w:p w14:paraId="5F97A980" w14:textId="77777777" w:rsidR="0000684E" w:rsidRPr="0000684E" w:rsidRDefault="0000684E" w:rsidP="003178B5">
            <w:pPr>
              <w:pStyle w:val="figuretext"/>
            </w:pPr>
            <w:r w:rsidRPr="0000684E">
              <w:rPr>
                <w:w w:val="100"/>
              </w:rPr>
              <w:t>1</w:t>
            </w:r>
          </w:p>
        </w:tc>
        <w:tc>
          <w:tcPr>
            <w:tcW w:w="1160" w:type="dxa"/>
            <w:tcBorders>
              <w:top w:val="single" w:sz="10" w:space="0" w:color="000000"/>
              <w:left w:val="nil"/>
              <w:bottom w:val="nil"/>
              <w:right w:val="nil"/>
            </w:tcBorders>
            <w:vAlign w:val="center"/>
          </w:tcPr>
          <w:p w14:paraId="584E81DE" w14:textId="4FA11DD7" w:rsidR="0000684E" w:rsidRPr="0000684E" w:rsidRDefault="0000684E" w:rsidP="003178B5">
            <w:pPr>
              <w:pStyle w:val="figuretext"/>
              <w:rPr>
                <w:w w:val="100"/>
              </w:rPr>
            </w:pPr>
            <w:r w:rsidRPr="0000684E">
              <w:rPr>
                <w:w w:val="100"/>
              </w:rPr>
              <w:t>1</w:t>
            </w:r>
          </w:p>
        </w:tc>
        <w:tc>
          <w:tcPr>
            <w:tcW w:w="990" w:type="dxa"/>
            <w:tcBorders>
              <w:top w:val="single" w:sz="10" w:space="0" w:color="000000"/>
              <w:left w:val="nil"/>
              <w:bottom w:val="nil"/>
              <w:right w:val="nil"/>
            </w:tcBorders>
            <w:tcMar>
              <w:top w:w="160" w:type="dxa"/>
              <w:left w:w="120" w:type="dxa"/>
              <w:bottom w:w="120" w:type="dxa"/>
              <w:right w:w="120" w:type="dxa"/>
            </w:tcMar>
            <w:vAlign w:val="center"/>
          </w:tcPr>
          <w:p w14:paraId="56D910D7" w14:textId="434DA3FE" w:rsidR="0000684E" w:rsidRDefault="0000684E" w:rsidP="003178B5">
            <w:pPr>
              <w:pStyle w:val="figuretext"/>
            </w:pPr>
            <w:r>
              <w:rPr>
                <w:w w:val="100"/>
              </w:rPr>
              <w:t>1</w:t>
            </w:r>
          </w:p>
        </w:tc>
        <w:tc>
          <w:tcPr>
            <w:tcW w:w="990" w:type="dxa"/>
            <w:tcBorders>
              <w:top w:val="single" w:sz="10" w:space="0" w:color="000000"/>
              <w:left w:val="nil"/>
              <w:bottom w:val="nil"/>
              <w:right w:val="nil"/>
            </w:tcBorders>
            <w:tcMar>
              <w:top w:w="160" w:type="dxa"/>
              <w:left w:w="120" w:type="dxa"/>
              <w:bottom w:w="120" w:type="dxa"/>
              <w:right w:w="120" w:type="dxa"/>
            </w:tcMar>
            <w:vAlign w:val="center"/>
          </w:tcPr>
          <w:p w14:paraId="6067F739" w14:textId="22D087F2" w:rsidR="0000684E" w:rsidRDefault="0000684E" w:rsidP="003178B5">
            <w:pPr>
              <w:pStyle w:val="figuretext"/>
            </w:pPr>
            <w:r>
              <w:rPr>
                <w:w w:val="100"/>
              </w:rPr>
              <w:t>1</w:t>
            </w:r>
          </w:p>
        </w:tc>
      </w:tr>
      <w:tr w:rsidR="0000684E" w14:paraId="1BD8AEEA" w14:textId="77777777" w:rsidTr="00E267D3">
        <w:trPr>
          <w:jc w:val="center"/>
        </w:trPr>
        <w:tc>
          <w:tcPr>
            <w:tcW w:w="5400" w:type="dxa"/>
            <w:gridSpan w:val="5"/>
            <w:tcBorders>
              <w:top w:val="nil"/>
              <w:left w:val="nil"/>
              <w:bottom w:val="nil"/>
              <w:right w:val="nil"/>
            </w:tcBorders>
          </w:tcPr>
          <w:p w14:paraId="5CE016D4" w14:textId="3DF47F15" w:rsidR="0000684E" w:rsidRDefault="007450E1" w:rsidP="007450E1">
            <w:pPr>
              <w:pStyle w:val="FigTitle"/>
            </w:pPr>
            <w:r>
              <w:rPr>
                <w:w w:val="100"/>
              </w:rPr>
              <w:t xml:space="preserve">Figure </w:t>
            </w:r>
            <w:r w:rsidR="00FC6DB7">
              <w:rPr>
                <w:w w:val="100"/>
              </w:rPr>
              <w:t>9-xxx-c</w:t>
            </w:r>
            <w:r>
              <w:rPr>
                <w:w w:val="100"/>
              </w:rPr>
              <w:t xml:space="preserve">. </w:t>
            </w:r>
            <w:r w:rsidR="0000684E">
              <w:rPr>
                <w:w w:val="100"/>
              </w:rPr>
              <w:t>SP Slice Information subfield format</w:t>
            </w:r>
          </w:p>
        </w:tc>
      </w:tr>
    </w:tbl>
    <w:p w14:paraId="75D682B2" w14:textId="5C0850AA" w:rsidR="00ED4BF0" w:rsidRDefault="00E8173A" w:rsidP="00505DAD">
      <w:pPr>
        <w:pStyle w:val="T"/>
      </w:pPr>
      <w:r>
        <w:t>The Boundary subfield is set to 0 if the corresponding time slice belongs to the same restricted TWT SP as the previous time slice; and set to 1 if the corresponding time slice belongs to a different restricted TWT SP from the previous time slice, or the previous time slice doesn’t belong to any restricted TWT SP that has at least one non-AP EHT STA as member of a restricted TWT agreement.</w:t>
      </w:r>
    </w:p>
    <w:p w14:paraId="460B75A8" w14:textId="1108AD18" w:rsidR="0081192B" w:rsidRDefault="0081192B" w:rsidP="00505DAD">
      <w:pPr>
        <w:pStyle w:val="T"/>
      </w:pPr>
      <w:r>
        <w:t xml:space="preserve">The </w:t>
      </w:r>
      <w:r w:rsidR="005F132F">
        <w:t xml:space="preserve">OBSS </w:t>
      </w:r>
      <w:r w:rsidR="00DE7360">
        <w:t>subfield indicates if the corresponding restricted TWT SP is setup by EHT STAs in a neighboring BSS.</w:t>
      </w:r>
    </w:p>
    <w:p w14:paraId="34632394" w14:textId="56479737" w:rsidR="00DE7360" w:rsidRDefault="00DE7360" w:rsidP="00505DAD">
      <w:pPr>
        <w:pStyle w:val="T"/>
      </w:pPr>
      <w:r>
        <w:t xml:space="preserve">The Full subfield </w:t>
      </w:r>
      <w:r w:rsidR="007567D9">
        <w:t>is set to 1 if the restricted TWT scheduling</w:t>
      </w:r>
      <w:r>
        <w:t xml:space="preserve"> AP no longer accepts new ETH STAs to setup a new or revised restricted TWT </w:t>
      </w:r>
      <w:r w:rsidR="007567D9">
        <w:t xml:space="preserve">schedule with any </w:t>
      </w:r>
      <w:r>
        <w:t>SP overlap</w:t>
      </w:r>
      <w:r w:rsidR="007567D9">
        <w:t>ping</w:t>
      </w:r>
      <w:r>
        <w:t xml:space="preserve"> with this time slice</w:t>
      </w:r>
      <w:r w:rsidR="007567D9">
        <w:t>; otherwise, it is set to 0.</w:t>
      </w:r>
    </w:p>
    <w:p w14:paraId="2C0D521E" w14:textId="77777777" w:rsidR="00AC2BF7" w:rsidRPr="00F726F2" w:rsidRDefault="00AC2BF7" w:rsidP="008F0827">
      <w:pPr>
        <w:pStyle w:val="T"/>
        <w:rPr>
          <w:w w:val="100"/>
          <w:sz w:val="18"/>
          <w:szCs w:val="18"/>
          <w:lang w:val="en-GB"/>
        </w:rPr>
      </w:pPr>
    </w:p>
    <w:p w14:paraId="5840C344" w14:textId="7F0780FC" w:rsidR="00910ADA" w:rsidRDefault="00910ADA" w:rsidP="00747EF6">
      <w:pPr>
        <w:rPr>
          <w:lang w:val="en-US"/>
        </w:rPr>
      </w:pPr>
      <w:r>
        <w:rPr>
          <w:lang w:val="en-US"/>
        </w:rPr>
        <w:br w:type="page"/>
      </w:r>
    </w:p>
    <w:p w14:paraId="5DEC3D14" w14:textId="77777777" w:rsidR="00C55E77" w:rsidRPr="00F5189F" w:rsidRDefault="00C55E77" w:rsidP="00747EF6">
      <w:pPr>
        <w:rPr>
          <w:lang w:val="en-US"/>
        </w:rPr>
      </w:pPr>
    </w:p>
    <w:p w14:paraId="7D0B05F7" w14:textId="2FF9877F" w:rsidR="00C55E77" w:rsidRPr="001F4470" w:rsidRDefault="00C55E77" w:rsidP="00747EF6">
      <w:pPr>
        <w:pStyle w:val="Heading1"/>
      </w:pPr>
      <w:r w:rsidRPr="001F4470">
        <w:t>3</w:t>
      </w:r>
      <w:r w:rsidR="00BF5D83" w:rsidRPr="001F4470">
        <w:t>5</w:t>
      </w:r>
      <w:r w:rsidRPr="001F4470">
        <w:t>. Extreme</w:t>
      </w:r>
      <w:r w:rsidR="009703FD" w:rsidRPr="001F4470">
        <w:t>ly</w:t>
      </w:r>
      <w:r w:rsidRPr="001F4470">
        <w:t xml:space="preserve"> High Throughput (EHT) MAC specification</w:t>
      </w:r>
    </w:p>
    <w:p w14:paraId="55D5498F" w14:textId="1614187A" w:rsidR="007C6A9A" w:rsidRDefault="007C6A9A" w:rsidP="00747EF6">
      <w:pPr>
        <w:pStyle w:val="Heading1"/>
      </w:pPr>
      <w:r w:rsidRPr="001F4470">
        <w:t>3</w:t>
      </w:r>
      <w:r w:rsidR="00BF5D83" w:rsidRPr="001F4470">
        <w:t>5</w:t>
      </w:r>
      <w:r w:rsidR="00F368C1" w:rsidRPr="001F4470">
        <w:t>.</w:t>
      </w:r>
      <w:r w:rsidR="005C6CE7">
        <w:t>7</w:t>
      </w:r>
      <w:r w:rsidR="00B31B69" w:rsidRPr="001F4470">
        <w:t xml:space="preserve"> </w:t>
      </w:r>
      <w:r w:rsidR="00FD6899" w:rsidRPr="001F4470">
        <w:t>Restricted TWT</w:t>
      </w:r>
    </w:p>
    <w:p w14:paraId="219DB140" w14:textId="0CC7DFD1" w:rsidR="00AC2BF7" w:rsidRDefault="00AC2BF7" w:rsidP="00AC2BF7">
      <w:pPr>
        <w:pStyle w:val="T"/>
        <w:rPr>
          <w:w w:val="100"/>
        </w:rPr>
      </w:pPr>
      <w:r w:rsidRPr="001D7D58">
        <w:rPr>
          <w:b/>
          <w:bCs/>
          <w:i/>
          <w:iCs/>
          <w:w w:val="100"/>
          <w:highlight w:val="yellow"/>
        </w:rPr>
        <w:t>TGbe editor</w:t>
      </w:r>
      <w:r>
        <w:rPr>
          <w:b/>
          <w:bCs/>
          <w:i/>
          <w:iCs/>
          <w:w w:val="100"/>
          <w:highlight w:val="yellow"/>
        </w:rPr>
        <w:t>:</w:t>
      </w:r>
      <w:r w:rsidR="009B2B3D">
        <w:rPr>
          <w:b/>
          <w:bCs/>
          <w:i/>
          <w:iCs/>
          <w:w w:val="100"/>
          <w:highlight w:val="yellow"/>
        </w:rPr>
        <w:t xml:space="preserve"> r</w:t>
      </w:r>
      <w:r>
        <w:rPr>
          <w:b/>
          <w:bCs/>
          <w:i/>
          <w:iCs/>
          <w:w w:val="100"/>
          <w:highlight w:val="yellow"/>
        </w:rPr>
        <w:t xml:space="preserve">eplace </w:t>
      </w:r>
      <w:r w:rsidR="009B2B3D">
        <w:rPr>
          <w:b/>
          <w:bCs/>
          <w:i/>
          <w:iCs/>
          <w:w w:val="100"/>
          <w:highlight w:val="yellow"/>
        </w:rPr>
        <w:t xml:space="preserve">the following part shown in grey-highlighted text in </w:t>
      </w:r>
      <w:r>
        <w:rPr>
          <w:b/>
          <w:bCs/>
          <w:i/>
          <w:iCs/>
          <w:w w:val="100"/>
          <w:highlight w:val="yellow"/>
        </w:rPr>
        <w:t>Subclause 35.7.3 (Restricted TWT S</w:t>
      </w:r>
      <w:r w:rsidR="008A4EF5">
        <w:rPr>
          <w:b/>
          <w:bCs/>
          <w:i/>
          <w:iCs/>
          <w:w w:val="100"/>
          <w:highlight w:val="yellow"/>
        </w:rPr>
        <w:t>ervice Period</w:t>
      </w:r>
      <w:r>
        <w:rPr>
          <w:b/>
          <w:bCs/>
          <w:i/>
          <w:iCs/>
          <w:w w:val="100"/>
          <w:highlight w:val="yellow"/>
        </w:rPr>
        <w:t>s announcement) with the text</w:t>
      </w:r>
      <w:r w:rsidR="009B2B3D">
        <w:rPr>
          <w:b/>
          <w:bCs/>
          <w:i/>
          <w:iCs/>
          <w:w w:val="100"/>
          <w:highlight w:val="yellow"/>
        </w:rPr>
        <w:t xml:space="preserve"> marked as NEW TEXT</w:t>
      </w:r>
      <w:r>
        <w:rPr>
          <w:b/>
          <w:bCs/>
          <w:i/>
          <w:iCs/>
          <w:w w:val="100"/>
          <w:highlight w:val="yellow"/>
        </w:rPr>
        <w:t xml:space="preserve">: </w:t>
      </w:r>
    </w:p>
    <w:p w14:paraId="3ACB0FB4" w14:textId="2B2242FD" w:rsidR="00A32B8A" w:rsidRPr="007D25B7" w:rsidRDefault="00A32B8A" w:rsidP="00747EF6">
      <w:pPr>
        <w:pStyle w:val="Heading2"/>
        <w:rPr>
          <w:highlight w:val="lightGray"/>
        </w:rPr>
      </w:pPr>
      <w:r w:rsidRPr="007D25B7">
        <w:rPr>
          <w:highlight w:val="lightGray"/>
        </w:rPr>
        <w:t>35.</w:t>
      </w:r>
      <w:r w:rsidR="005C6CE7">
        <w:rPr>
          <w:highlight w:val="lightGray"/>
        </w:rPr>
        <w:t>7</w:t>
      </w:r>
      <w:r w:rsidRPr="007D25B7">
        <w:rPr>
          <w:highlight w:val="lightGray"/>
        </w:rPr>
        <w:t xml:space="preserve">.3 Restricted TWT </w:t>
      </w:r>
      <w:r w:rsidR="009B2B3D">
        <w:rPr>
          <w:highlight w:val="lightGray"/>
        </w:rPr>
        <w:t>service period</w:t>
      </w:r>
      <w:r w:rsidRPr="005C6CE7">
        <w:rPr>
          <w:strike/>
          <w:highlight w:val="lightGray"/>
        </w:rPr>
        <w:t>s</w:t>
      </w:r>
      <w:r w:rsidRPr="007D25B7">
        <w:rPr>
          <w:highlight w:val="lightGray"/>
        </w:rPr>
        <w:t xml:space="preserve"> announcement</w:t>
      </w:r>
    </w:p>
    <w:p w14:paraId="40DC580E" w14:textId="77777777" w:rsidR="008A4EF5" w:rsidRDefault="008A4EF5" w:rsidP="008A4EF5">
      <w:pPr>
        <w:pStyle w:val="T"/>
        <w:rPr>
          <w:rStyle w:val="SC19323589"/>
        </w:rPr>
      </w:pPr>
      <w:r w:rsidRPr="008A4EF5">
        <w:rPr>
          <w:rStyle w:val="SC19323589"/>
          <w:highlight w:val="lightGray"/>
        </w:rPr>
        <w:t>If there is any restricted TWT agreement set up, the EHT AP shall announce the restricted TWT service period schedule information in the modified broadcast TWT element contained in transmitted Management frames, which are specified in 26.8.3 (Broadcast TWT operation).</w:t>
      </w:r>
    </w:p>
    <w:p w14:paraId="0904D690" w14:textId="762A577C" w:rsidR="009B2B3D" w:rsidRDefault="008A4EF5" w:rsidP="008A4EF5">
      <w:pPr>
        <w:pStyle w:val="T"/>
        <w:rPr>
          <w:lang w:eastAsia="ko-KR"/>
        </w:rPr>
      </w:pPr>
      <w:r w:rsidRPr="001D7D58">
        <w:rPr>
          <w:b/>
          <w:bCs/>
          <w:i/>
          <w:iCs/>
          <w:w w:val="100"/>
          <w:highlight w:val="yellow"/>
        </w:rPr>
        <w:t xml:space="preserve"> </w:t>
      </w:r>
      <w:r w:rsidR="009B2B3D" w:rsidRPr="001D7D58">
        <w:rPr>
          <w:b/>
          <w:bCs/>
          <w:i/>
          <w:iCs/>
          <w:w w:val="100"/>
          <w:highlight w:val="yellow"/>
        </w:rPr>
        <w:t>TGbe edit</w:t>
      </w:r>
      <w:r w:rsidR="009B2B3D">
        <w:rPr>
          <w:b/>
          <w:bCs/>
          <w:i/>
          <w:iCs/>
          <w:w w:val="100"/>
          <w:highlight w:val="yellow"/>
        </w:rPr>
        <w:t>or: NE</w:t>
      </w:r>
      <w:r>
        <w:rPr>
          <w:b/>
          <w:bCs/>
          <w:i/>
          <w:iCs/>
          <w:w w:val="100"/>
          <w:highlight w:val="yellow"/>
        </w:rPr>
        <w:t>W</w:t>
      </w:r>
      <w:r w:rsidR="009B2B3D">
        <w:rPr>
          <w:b/>
          <w:bCs/>
          <w:i/>
          <w:iCs/>
          <w:w w:val="100"/>
          <w:highlight w:val="yellow"/>
        </w:rPr>
        <w:t xml:space="preserve"> TEXT as follows: </w:t>
      </w:r>
      <w:r w:rsidR="009B2B3D">
        <w:rPr>
          <w:b/>
          <w:bCs/>
          <w:i/>
          <w:iCs/>
          <w:w w:val="100"/>
        </w:rPr>
        <w:t xml:space="preserve"> </w:t>
      </w:r>
    </w:p>
    <w:p w14:paraId="029045DE" w14:textId="4957C4CB" w:rsidR="009B2B3D" w:rsidRPr="009B2B3D" w:rsidRDefault="009B2B3D" w:rsidP="009B2B3D">
      <w:pPr>
        <w:pStyle w:val="Heading2"/>
      </w:pPr>
      <w:r w:rsidRPr="009B2B3D">
        <w:t xml:space="preserve">35.7.3 Restricted TWT </w:t>
      </w:r>
      <w:r w:rsidR="007C3DF3">
        <w:t>service periods</w:t>
      </w:r>
      <w:r w:rsidRPr="009B2B3D">
        <w:t xml:space="preserve"> announcement</w:t>
      </w:r>
      <w:r w:rsidR="00897366">
        <w:t xml:space="preserve"> (</w:t>
      </w:r>
      <w:r w:rsidR="00897366">
        <w:t>4156, 4433, 4783, 5938, 6412, 6414, 6746, 7858</w:t>
      </w:r>
      <w:r w:rsidR="00897366">
        <w:t>)</w:t>
      </w:r>
    </w:p>
    <w:p w14:paraId="125DC18E" w14:textId="64A3EC23" w:rsidR="00362A6B" w:rsidRDefault="00916B72" w:rsidP="00FB43C4">
      <w:pPr>
        <w:pStyle w:val="T"/>
        <w:rPr>
          <w:lang w:eastAsia="ko-KR"/>
        </w:rPr>
      </w:pPr>
      <w:r>
        <w:rPr>
          <w:lang w:eastAsia="ko-KR"/>
        </w:rPr>
        <w:t>The Restricted TWT SP Announcement element as described in 9.4.2.295d (Restricted TWT SP Announcement element) provides a consolidated view in time domain of the restricted SPs that ha</w:t>
      </w:r>
      <w:r w:rsidR="00507463">
        <w:rPr>
          <w:lang w:eastAsia="ko-KR"/>
        </w:rPr>
        <w:t>ve</w:t>
      </w:r>
      <w:r>
        <w:rPr>
          <w:lang w:eastAsia="ko-KR"/>
        </w:rPr>
        <w:t xml:space="preserve"> at least one restricted TWT </w:t>
      </w:r>
      <w:r w:rsidR="007A59C1">
        <w:rPr>
          <w:lang w:eastAsia="ko-KR"/>
        </w:rPr>
        <w:t>membership</w:t>
      </w:r>
      <w:r>
        <w:rPr>
          <w:lang w:eastAsia="ko-KR"/>
        </w:rPr>
        <w:t xml:space="preserve"> setup</w:t>
      </w:r>
      <w:r w:rsidR="00CC49CD">
        <w:rPr>
          <w:lang w:eastAsia="ko-KR"/>
        </w:rPr>
        <w:t xml:space="preserve"> and that is not currently suspended</w:t>
      </w:r>
      <w:r>
        <w:rPr>
          <w:lang w:eastAsia="ko-KR"/>
        </w:rPr>
        <w:t xml:space="preserve">. </w:t>
      </w:r>
      <w:r w:rsidR="00AD4B3D">
        <w:rPr>
          <w:lang w:eastAsia="ko-KR"/>
        </w:rPr>
        <w:t>If there is any restricted TWT agreement set</w:t>
      </w:r>
      <w:r w:rsidR="002A4461">
        <w:rPr>
          <w:lang w:eastAsia="ko-KR"/>
        </w:rPr>
        <w:t>up</w:t>
      </w:r>
      <w:r w:rsidR="00272C37">
        <w:rPr>
          <w:lang w:eastAsia="ko-KR"/>
        </w:rPr>
        <w:t xml:space="preserve"> and not currently suspended</w:t>
      </w:r>
      <w:r w:rsidR="002A4461">
        <w:rPr>
          <w:lang w:eastAsia="ko-KR"/>
        </w:rPr>
        <w:t xml:space="preserve">, the </w:t>
      </w:r>
      <w:r w:rsidR="002C0E35">
        <w:rPr>
          <w:lang w:eastAsia="ko-KR"/>
        </w:rPr>
        <w:t xml:space="preserve">restricted TWT scheduling </w:t>
      </w:r>
      <w:r w:rsidR="002A4461">
        <w:rPr>
          <w:lang w:eastAsia="ko-KR"/>
        </w:rPr>
        <w:t xml:space="preserve">AP shall </w:t>
      </w:r>
      <w:r w:rsidR="002C0E35">
        <w:rPr>
          <w:lang w:eastAsia="ko-KR"/>
        </w:rPr>
        <w:t>advertise</w:t>
      </w:r>
      <w:r w:rsidR="002A4461">
        <w:rPr>
          <w:lang w:eastAsia="ko-KR"/>
        </w:rPr>
        <w:t xml:space="preserve"> the restricted TWT SP occup</w:t>
      </w:r>
      <w:r w:rsidR="00507463">
        <w:rPr>
          <w:lang w:eastAsia="ko-KR"/>
        </w:rPr>
        <w:t>anc</w:t>
      </w:r>
      <w:r w:rsidR="002A4461">
        <w:rPr>
          <w:lang w:eastAsia="ko-KR"/>
        </w:rPr>
        <w:t xml:space="preserve">y information by including a Restricted TWT SP Announcement element </w:t>
      </w:r>
      <w:r w:rsidR="00FD4837">
        <w:rPr>
          <w:lang w:eastAsia="ko-KR"/>
        </w:rPr>
        <w:t>in the following transmitted frames:</w:t>
      </w:r>
    </w:p>
    <w:p w14:paraId="64FE231D" w14:textId="791881D9" w:rsidR="001E5F72" w:rsidRDefault="00490FB2" w:rsidP="001E5F72">
      <w:pPr>
        <w:pStyle w:val="DL"/>
        <w:numPr>
          <w:ilvl w:val="0"/>
          <w:numId w:val="10"/>
        </w:numPr>
        <w:tabs>
          <w:tab w:val="clear" w:pos="640"/>
          <w:tab w:val="left" w:pos="600"/>
        </w:tabs>
        <w:ind w:left="600" w:hanging="400"/>
        <w:rPr>
          <w:w w:val="100"/>
        </w:rPr>
      </w:pPr>
      <w:r>
        <w:rPr>
          <w:w w:val="100"/>
        </w:rPr>
        <w:t>Beacon frames</w:t>
      </w:r>
    </w:p>
    <w:p w14:paraId="3C3A5047" w14:textId="7D1E8C42" w:rsidR="00490FB2" w:rsidRDefault="00CF2A18" w:rsidP="001E5F72">
      <w:pPr>
        <w:pStyle w:val="DL"/>
        <w:numPr>
          <w:ilvl w:val="0"/>
          <w:numId w:val="10"/>
        </w:numPr>
        <w:tabs>
          <w:tab w:val="clear" w:pos="640"/>
          <w:tab w:val="left" w:pos="600"/>
        </w:tabs>
        <w:ind w:left="600" w:hanging="400"/>
        <w:rPr>
          <w:w w:val="100"/>
        </w:rPr>
      </w:pPr>
      <w:r>
        <w:rPr>
          <w:w w:val="100"/>
        </w:rPr>
        <w:t>Broadcast Probe</w:t>
      </w:r>
      <w:r w:rsidR="00490FB2">
        <w:rPr>
          <w:w w:val="100"/>
        </w:rPr>
        <w:t xml:space="preserve"> Response frames</w:t>
      </w:r>
    </w:p>
    <w:p w14:paraId="4A665296" w14:textId="27DAA100" w:rsidR="00490FB2" w:rsidRDefault="00490FB2" w:rsidP="001E5F72">
      <w:pPr>
        <w:pStyle w:val="DL"/>
        <w:numPr>
          <w:ilvl w:val="0"/>
          <w:numId w:val="10"/>
        </w:numPr>
        <w:tabs>
          <w:tab w:val="clear" w:pos="640"/>
          <w:tab w:val="left" w:pos="600"/>
        </w:tabs>
        <w:ind w:left="600" w:hanging="400"/>
        <w:rPr>
          <w:w w:val="100"/>
        </w:rPr>
      </w:pPr>
      <w:r>
        <w:rPr>
          <w:w w:val="100"/>
        </w:rPr>
        <w:t>FILS Discovery frames</w:t>
      </w:r>
    </w:p>
    <w:p w14:paraId="174EC3B0" w14:textId="4840BB38" w:rsidR="00436279" w:rsidRDefault="00436279" w:rsidP="001E5F72">
      <w:pPr>
        <w:pStyle w:val="DL"/>
        <w:numPr>
          <w:ilvl w:val="0"/>
          <w:numId w:val="10"/>
        </w:numPr>
        <w:tabs>
          <w:tab w:val="clear" w:pos="640"/>
          <w:tab w:val="left" w:pos="600"/>
        </w:tabs>
        <w:ind w:left="600" w:hanging="400"/>
        <w:rPr>
          <w:w w:val="100"/>
        </w:rPr>
      </w:pPr>
      <w:r>
        <w:rPr>
          <w:w w:val="100"/>
        </w:rPr>
        <w:t>Individual Probe Response frames addressed to a non-AP EHT STA supporting restricted TWT</w:t>
      </w:r>
    </w:p>
    <w:p w14:paraId="00E3569A" w14:textId="2C7E0978" w:rsidR="000203B9" w:rsidRDefault="000203B9" w:rsidP="000203B9">
      <w:pPr>
        <w:pStyle w:val="DL"/>
        <w:tabs>
          <w:tab w:val="clear" w:pos="640"/>
          <w:tab w:val="left" w:pos="600"/>
        </w:tabs>
        <w:ind w:left="0" w:firstLine="0"/>
        <w:rPr>
          <w:w w:val="100"/>
        </w:rPr>
      </w:pPr>
    </w:p>
    <w:p w14:paraId="13118F74" w14:textId="104270F1" w:rsidR="005D2759" w:rsidRDefault="005D2759" w:rsidP="005D2759">
      <w:pPr>
        <w:pBdr>
          <w:top w:val="nil"/>
          <w:left w:val="nil"/>
          <w:bottom w:val="nil"/>
          <w:right w:val="nil"/>
          <w:between w:val="nil"/>
        </w:pBdr>
        <w:tabs>
          <w:tab w:val="left" w:pos="640"/>
          <w:tab w:val="left" w:pos="1440"/>
          <w:tab w:val="left" w:pos="2160"/>
          <w:tab w:val="left" w:pos="2880"/>
          <w:tab w:val="left" w:pos="3600"/>
          <w:tab w:val="left" w:pos="4320"/>
          <w:tab w:val="left" w:pos="5040"/>
          <w:tab w:val="left" w:pos="5760"/>
          <w:tab w:val="left" w:pos="6480"/>
          <w:tab w:val="left" w:pos="7200"/>
          <w:tab w:val="left" w:pos="7920"/>
          <w:tab w:val="left" w:pos="600"/>
        </w:tabs>
        <w:spacing w:before="60" w:after="60" w:line="240" w:lineRule="auto"/>
        <w:jc w:val="both"/>
        <w:rPr>
          <w:color w:val="000000"/>
        </w:rPr>
      </w:pPr>
      <w:r>
        <w:rPr>
          <w:color w:val="000000"/>
        </w:rPr>
        <w:t xml:space="preserve">The </w:t>
      </w:r>
      <w:r w:rsidR="009857F6">
        <w:rPr>
          <w:color w:val="000000"/>
        </w:rPr>
        <w:t>r-</w:t>
      </w:r>
      <w:r>
        <w:rPr>
          <w:color w:val="000000"/>
        </w:rPr>
        <w:t>TWT scheduling AP may also include a Restricted TWT SP Announcement element in frames that carry TWT elements with the Negotiation Type set to 3 and the TWT Setup Command subfield set to Accept TWT, Alternate TWT, or Reject TWT.</w:t>
      </w:r>
      <w:commentRangeStart w:id="2"/>
      <w:commentRangeEnd w:id="2"/>
      <w:r w:rsidR="00E72952">
        <w:rPr>
          <w:rStyle w:val="CommentReference"/>
          <w:rFonts w:ascii="Calibri" w:hAnsi="Calibri"/>
        </w:rPr>
        <w:commentReference w:id="2"/>
      </w:r>
    </w:p>
    <w:p w14:paraId="6FF56D87" w14:textId="4A62B96B" w:rsidR="00AB6042" w:rsidRDefault="00AB6042" w:rsidP="005D2759">
      <w:pPr>
        <w:pBdr>
          <w:top w:val="nil"/>
          <w:left w:val="nil"/>
          <w:bottom w:val="nil"/>
          <w:right w:val="nil"/>
          <w:between w:val="nil"/>
        </w:pBdr>
        <w:tabs>
          <w:tab w:val="left" w:pos="640"/>
          <w:tab w:val="left" w:pos="1440"/>
          <w:tab w:val="left" w:pos="2160"/>
          <w:tab w:val="left" w:pos="2880"/>
          <w:tab w:val="left" w:pos="3600"/>
          <w:tab w:val="left" w:pos="4320"/>
          <w:tab w:val="left" w:pos="5040"/>
          <w:tab w:val="left" w:pos="5760"/>
          <w:tab w:val="left" w:pos="6480"/>
          <w:tab w:val="left" w:pos="7200"/>
          <w:tab w:val="left" w:pos="7920"/>
          <w:tab w:val="left" w:pos="600"/>
        </w:tabs>
        <w:spacing w:before="60" w:after="60" w:line="240" w:lineRule="auto"/>
        <w:jc w:val="both"/>
        <w:rPr>
          <w:color w:val="000000"/>
        </w:rPr>
      </w:pPr>
    </w:p>
    <w:p w14:paraId="15AC15FB" w14:textId="4D01CD9C" w:rsidR="005D2759" w:rsidRDefault="00AB6042" w:rsidP="006238E0">
      <w:pPr>
        <w:pBdr>
          <w:top w:val="nil"/>
          <w:left w:val="nil"/>
          <w:bottom w:val="nil"/>
          <w:right w:val="nil"/>
          <w:between w:val="nil"/>
        </w:pBdr>
        <w:tabs>
          <w:tab w:val="left" w:pos="640"/>
          <w:tab w:val="left" w:pos="1440"/>
          <w:tab w:val="left" w:pos="2160"/>
          <w:tab w:val="left" w:pos="2880"/>
          <w:tab w:val="left" w:pos="3600"/>
          <w:tab w:val="left" w:pos="4320"/>
          <w:tab w:val="left" w:pos="5040"/>
          <w:tab w:val="left" w:pos="5760"/>
          <w:tab w:val="left" w:pos="6480"/>
          <w:tab w:val="left" w:pos="7200"/>
          <w:tab w:val="left" w:pos="7920"/>
          <w:tab w:val="left" w:pos="600"/>
        </w:tabs>
        <w:spacing w:before="60" w:after="60" w:line="240" w:lineRule="auto"/>
        <w:jc w:val="both"/>
        <w:rPr>
          <w:color w:val="000000"/>
        </w:rPr>
      </w:pPr>
      <w:r>
        <w:rPr>
          <w:color w:val="000000"/>
        </w:rPr>
        <w:t xml:space="preserve">The restricted TWT SPs schedule advertised by the Restricted SP Announcement element starts from a time offset </w:t>
      </w:r>
      <w:r w:rsidR="00AB06FA">
        <w:rPr>
          <w:color w:val="000000"/>
        </w:rPr>
        <w:t>specified</w:t>
      </w:r>
      <w:r>
        <w:rPr>
          <w:color w:val="000000"/>
        </w:rPr>
        <w:t xml:space="preserve"> by the fields</w:t>
      </w:r>
      <w:r w:rsidR="00AB06FA">
        <w:rPr>
          <w:color w:val="000000"/>
        </w:rPr>
        <w:t xml:space="preserve">: Start Time Alignment in the SP Bitmap Control field </w:t>
      </w:r>
      <w:proofErr w:type="spellStart"/>
      <w:r w:rsidR="00AB06FA">
        <w:rPr>
          <w:color w:val="000000"/>
        </w:rPr>
        <w:t>andStart</w:t>
      </w:r>
      <w:proofErr w:type="spellEnd"/>
      <w:r w:rsidR="00AB06FA">
        <w:rPr>
          <w:color w:val="000000"/>
        </w:rPr>
        <w:t xml:space="preserve"> Time; and lasts for a duration specified by</w:t>
      </w:r>
      <w:r w:rsidR="005D2759">
        <w:rPr>
          <w:color w:val="000000"/>
        </w:rPr>
        <w:t xml:space="preserve"> the </w:t>
      </w:r>
      <w:r w:rsidR="00AB06FA">
        <w:rPr>
          <w:color w:val="000000"/>
        </w:rPr>
        <w:t xml:space="preserve">fields: </w:t>
      </w:r>
      <w:r w:rsidR="00353888">
        <w:rPr>
          <w:color w:val="000000"/>
        </w:rPr>
        <w:t xml:space="preserve">Interval, </w:t>
      </w:r>
      <w:r w:rsidR="005D2759">
        <w:rPr>
          <w:color w:val="000000"/>
        </w:rPr>
        <w:t>Persistence and Time Slice Duration subfield in the SP Bitmap Control field of the Restricted TWT SP Announcement element (see 9.4.2.295d Restricted TWT SP Announcement element).</w:t>
      </w:r>
      <w:r w:rsidR="006238E0">
        <w:rPr>
          <w:color w:val="000000"/>
        </w:rPr>
        <w:t xml:space="preserve"> </w:t>
      </w:r>
    </w:p>
    <w:p w14:paraId="2510EEF6" w14:textId="5A13DD3C" w:rsidR="005D2759" w:rsidRDefault="005D2759" w:rsidP="002C0E35">
      <w:pPr>
        <w:pStyle w:val="DL"/>
        <w:tabs>
          <w:tab w:val="clear" w:pos="640"/>
          <w:tab w:val="left" w:pos="600"/>
        </w:tabs>
        <w:ind w:left="0" w:firstLine="0"/>
        <w:rPr>
          <w:w w:val="100"/>
        </w:rPr>
      </w:pPr>
    </w:p>
    <w:p w14:paraId="471B219C" w14:textId="5CBF2468" w:rsidR="005D2759" w:rsidRDefault="0085577B" w:rsidP="002C0E35">
      <w:pPr>
        <w:pStyle w:val="DL"/>
        <w:tabs>
          <w:tab w:val="clear" w:pos="640"/>
          <w:tab w:val="left" w:pos="600"/>
        </w:tabs>
        <w:ind w:left="0" w:firstLine="0"/>
      </w:pPr>
      <w:r>
        <w:t>The r-TWT scheduling</w:t>
      </w:r>
      <w:r w:rsidR="005D2759">
        <w:t xml:space="preserve"> AP may set a value of 0 in the Time Slice Count subfield in the SP Bitmap Control field of the Restricted TWT SP Announcement element to announce the termination of all previously scheduled </w:t>
      </w:r>
      <w:r w:rsidR="00B577DF">
        <w:t xml:space="preserve">restricted </w:t>
      </w:r>
      <w:r w:rsidR="005D2759">
        <w:t>TWT SPs. When the value is 0 in the Time Slice Count subfield, the</w:t>
      </w:r>
      <w:r w:rsidR="00A102A8">
        <w:t xml:space="preserve"> r-TWT scheduling</w:t>
      </w:r>
      <w:r w:rsidR="005D2759">
        <w:t xml:space="preserve"> AP shall set a value of 0 in the SP Info Bitmap Present subfield and the SP Status Bitmap is </w:t>
      </w:r>
      <w:r w:rsidR="008A13A7">
        <w:t>zero-byte length</w:t>
      </w:r>
      <w:r w:rsidR="005D2759">
        <w:t xml:space="preserve">. The </w:t>
      </w:r>
      <w:r w:rsidR="00FA5DE6">
        <w:t>r-TWT scheduling</w:t>
      </w:r>
      <w:r w:rsidR="005D2759">
        <w:t xml:space="preserve"> AP may use this value to indicate that all existing </w:t>
      </w:r>
      <w:proofErr w:type="spellStart"/>
      <w:r w:rsidR="005D2759">
        <w:t>retricted</w:t>
      </w:r>
      <w:proofErr w:type="spellEnd"/>
      <w:r w:rsidR="005D2759">
        <w:t xml:space="preserve"> TWT </w:t>
      </w:r>
      <w:r w:rsidR="007A59C1">
        <w:t>membership</w:t>
      </w:r>
      <w:r w:rsidR="00CD4F0A">
        <w:t>s</w:t>
      </w:r>
      <w:r w:rsidR="00C343DF">
        <w:t xml:space="preserve"> setup</w:t>
      </w:r>
      <w:r w:rsidR="005D2759">
        <w:t xml:space="preserve"> with non-AP STAs have been terminated at the time of this announcement.</w:t>
      </w:r>
    </w:p>
    <w:p w14:paraId="7D54748C" w14:textId="2C0828CE" w:rsidR="005D2759" w:rsidRDefault="005D2759" w:rsidP="002C0E35">
      <w:pPr>
        <w:pStyle w:val="DL"/>
        <w:tabs>
          <w:tab w:val="clear" w:pos="640"/>
          <w:tab w:val="left" w:pos="600"/>
        </w:tabs>
        <w:ind w:left="0" w:firstLine="0"/>
      </w:pPr>
    </w:p>
    <w:p w14:paraId="2507422B" w14:textId="517C7FED" w:rsidR="008F0C9B" w:rsidRDefault="0085577B" w:rsidP="00056F9D">
      <w:pPr>
        <w:pBdr>
          <w:top w:val="nil"/>
          <w:left w:val="nil"/>
          <w:bottom w:val="nil"/>
          <w:right w:val="nil"/>
          <w:between w:val="nil"/>
        </w:pBdr>
        <w:tabs>
          <w:tab w:val="left" w:pos="640"/>
          <w:tab w:val="left" w:pos="1440"/>
          <w:tab w:val="left" w:pos="2160"/>
          <w:tab w:val="left" w:pos="2880"/>
          <w:tab w:val="left" w:pos="3600"/>
          <w:tab w:val="left" w:pos="4320"/>
          <w:tab w:val="left" w:pos="5040"/>
          <w:tab w:val="left" w:pos="5760"/>
          <w:tab w:val="left" w:pos="6480"/>
          <w:tab w:val="left" w:pos="7200"/>
          <w:tab w:val="left" w:pos="7920"/>
          <w:tab w:val="left" w:pos="600"/>
        </w:tabs>
        <w:spacing w:before="60" w:after="60" w:line="240" w:lineRule="auto"/>
        <w:jc w:val="both"/>
        <w:rPr>
          <w:color w:val="000000"/>
        </w:rPr>
      </w:pPr>
      <w:r>
        <w:rPr>
          <w:color w:val="000000"/>
        </w:rPr>
        <w:t xml:space="preserve">The r-TWT scheduling AP </w:t>
      </w:r>
      <w:r w:rsidR="005D2759">
        <w:rPr>
          <w:color w:val="000000"/>
        </w:rPr>
        <w:t xml:space="preserve">shall set a value of 1 in </w:t>
      </w:r>
      <w:sdt>
        <w:sdtPr>
          <w:tag w:val="goog_rdk_60"/>
          <w:id w:val="-241650158"/>
        </w:sdtPr>
        <w:sdtEndPr/>
        <w:sdtContent/>
      </w:sdt>
      <w:r w:rsidR="005D2759">
        <w:rPr>
          <w:color w:val="000000"/>
        </w:rPr>
        <w:t xml:space="preserve">the Boundary subfield in SP Slice Information subfield for the time slice in a </w:t>
      </w:r>
      <w:r w:rsidR="00B577DF">
        <w:rPr>
          <w:color w:val="000000"/>
        </w:rPr>
        <w:t xml:space="preserve">restricted </w:t>
      </w:r>
      <w:r w:rsidR="005D2759">
        <w:rPr>
          <w:color w:val="000000"/>
        </w:rPr>
        <w:t xml:space="preserve">TWT SP </w:t>
      </w:r>
      <w:r w:rsidR="00B577DF">
        <w:rPr>
          <w:color w:val="000000"/>
        </w:rPr>
        <w:t xml:space="preserve">belonging to a restricted TWT </w:t>
      </w:r>
      <w:r w:rsidR="00FC36C2">
        <w:rPr>
          <w:color w:val="000000"/>
        </w:rPr>
        <w:t>membership</w:t>
      </w:r>
      <w:r w:rsidR="00B577DF">
        <w:rPr>
          <w:color w:val="000000"/>
        </w:rPr>
        <w:t xml:space="preserve"> that is different from the previous time slice, or the previous time slice doesn’t have any restricted TWT SP setup; and otherwise, set the value to 0.</w:t>
      </w:r>
      <w:r w:rsidR="005D2759">
        <w:rPr>
          <w:color w:val="000000"/>
        </w:rPr>
        <w:t xml:space="preserve"> </w:t>
      </w:r>
    </w:p>
    <w:p w14:paraId="70C0F8DB" w14:textId="026D946C" w:rsidR="00056F9D" w:rsidRDefault="00056F9D" w:rsidP="00056F9D">
      <w:pPr>
        <w:pBdr>
          <w:top w:val="nil"/>
          <w:left w:val="nil"/>
          <w:bottom w:val="nil"/>
          <w:right w:val="nil"/>
          <w:between w:val="nil"/>
        </w:pBdr>
        <w:tabs>
          <w:tab w:val="left" w:pos="640"/>
          <w:tab w:val="left" w:pos="1440"/>
          <w:tab w:val="left" w:pos="2160"/>
          <w:tab w:val="left" w:pos="2880"/>
          <w:tab w:val="left" w:pos="3600"/>
          <w:tab w:val="left" w:pos="4320"/>
          <w:tab w:val="left" w:pos="5040"/>
          <w:tab w:val="left" w:pos="5760"/>
          <w:tab w:val="left" w:pos="6480"/>
          <w:tab w:val="left" w:pos="7200"/>
          <w:tab w:val="left" w:pos="7920"/>
          <w:tab w:val="left" w:pos="600"/>
        </w:tabs>
        <w:spacing w:before="60" w:after="60" w:line="240" w:lineRule="auto"/>
        <w:jc w:val="both"/>
        <w:rPr>
          <w:color w:val="000000"/>
        </w:rPr>
      </w:pPr>
    </w:p>
    <w:p w14:paraId="2A809721" w14:textId="166900B4" w:rsidR="00056F9D" w:rsidRDefault="004B5DAF" w:rsidP="005E41EA">
      <w:pPr>
        <w:pStyle w:val="DL"/>
        <w:tabs>
          <w:tab w:val="clear" w:pos="640"/>
          <w:tab w:val="left" w:pos="600"/>
        </w:tabs>
        <w:ind w:left="0" w:firstLine="0"/>
        <w:rPr>
          <w:w w:val="100"/>
        </w:rPr>
      </w:pPr>
      <w:r>
        <w:rPr>
          <w:w w:val="100"/>
        </w:rPr>
        <w:t>An example of the Restricted TWT SP Announcement element setting is shown in Figure 35-23 (Example of restricted TWT SP Announcement element).</w:t>
      </w:r>
    </w:p>
    <w:p w14:paraId="554CC6F1" w14:textId="501D5156" w:rsidR="005E41EA" w:rsidRDefault="005E41EA" w:rsidP="005E41EA">
      <w:pPr>
        <w:pStyle w:val="DL"/>
        <w:tabs>
          <w:tab w:val="clear" w:pos="640"/>
          <w:tab w:val="left" w:pos="600"/>
        </w:tabs>
        <w:ind w:left="0" w:firstLine="0"/>
        <w:rPr>
          <w:w w:val="100"/>
        </w:rPr>
      </w:pPr>
    </w:p>
    <w:p w14:paraId="0FC6309A" w14:textId="41434E0D" w:rsidR="005E41EA" w:rsidRDefault="005E41EA" w:rsidP="005E41EA">
      <w:pPr>
        <w:pStyle w:val="DL"/>
        <w:tabs>
          <w:tab w:val="clear" w:pos="640"/>
          <w:tab w:val="left" w:pos="600"/>
        </w:tabs>
        <w:ind w:left="0" w:firstLine="0"/>
        <w:rPr>
          <w:w w:val="100"/>
        </w:rPr>
      </w:pPr>
    </w:p>
    <w:p w14:paraId="4E1614D9" w14:textId="77777777" w:rsidR="005E41EA" w:rsidRDefault="005E41EA" w:rsidP="005E41EA">
      <w:pPr>
        <w:pStyle w:val="DL"/>
        <w:tabs>
          <w:tab w:val="clear" w:pos="640"/>
          <w:tab w:val="left" w:pos="600"/>
        </w:tabs>
        <w:ind w:left="0" w:firstLine="0"/>
        <w:rPr>
          <w:w w:val="100"/>
        </w:rPr>
      </w:pPr>
    </w:p>
    <w:p w14:paraId="22021F22" w14:textId="11977E50" w:rsidR="005E41EA" w:rsidRPr="005E41EA" w:rsidRDefault="00D22B92" w:rsidP="005E41EA">
      <w:pPr>
        <w:pStyle w:val="DL"/>
        <w:tabs>
          <w:tab w:val="clear" w:pos="640"/>
          <w:tab w:val="left" w:pos="600"/>
        </w:tabs>
        <w:ind w:left="0" w:firstLine="0"/>
        <w:rPr>
          <w:ins w:id="3" w:author="Muhammad Kumail Haider" w:date="2021-07-19T16:45:00Z"/>
          <w:w w:val="100"/>
        </w:rPr>
      </w:pPr>
      <w:r>
        <w:object w:dxaOrig="12826" w:dyaOrig="5296" w14:anchorId="5A37FF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5pt;height:204pt" o:ole="">
            <v:imagedata r:id="rId12" o:title=""/>
          </v:shape>
          <o:OLEObject Type="Embed" ProgID="Visio.Drawing.15" ShapeID="_x0000_i1025" DrawAspect="Content" ObjectID="_1688740468" r:id="rId13"/>
        </w:object>
      </w:r>
    </w:p>
    <w:p w14:paraId="7503F2D8" w14:textId="377B8AE4" w:rsidR="008F0C9B" w:rsidRDefault="008F0C9B" w:rsidP="002C0E35">
      <w:pPr>
        <w:pStyle w:val="DL"/>
        <w:tabs>
          <w:tab w:val="clear" w:pos="640"/>
          <w:tab w:val="left" w:pos="600"/>
        </w:tabs>
        <w:ind w:left="0" w:firstLine="0"/>
        <w:rPr>
          <w:w w:val="100"/>
        </w:rPr>
      </w:pPr>
    </w:p>
    <w:p w14:paraId="30892D33" w14:textId="00C13D5D" w:rsidR="00126E42" w:rsidRDefault="00126E42" w:rsidP="00126E42">
      <w:pPr>
        <w:pStyle w:val="T"/>
        <w:jc w:val="center"/>
        <w:rPr>
          <w:rFonts w:ascii="Arial" w:hAnsi="Arial" w:cs="Arial"/>
          <w:b/>
          <w:bCs/>
          <w:w w:val="100"/>
          <w:lang w:val="en-GB"/>
        </w:rPr>
      </w:pPr>
      <w:r w:rsidRPr="005E6CB6">
        <w:rPr>
          <w:rFonts w:ascii="Arial" w:hAnsi="Arial" w:cs="Arial"/>
          <w:b/>
          <w:bCs/>
          <w:w w:val="100"/>
          <w:lang w:val="en-GB"/>
        </w:rPr>
        <w:t xml:space="preserve">Figure </w:t>
      </w:r>
      <w:r w:rsidR="00CF28D4">
        <w:rPr>
          <w:rFonts w:ascii="Arial" w:hAnsi="Arial" w:cs="Arial"/>
          <w:b/>
          <w:bCs/>
          <w:w w:val="100"/>
          <w:lang w:val="en-GB"/>
        </w:rPr>
        <w:t>35</w:t>
      </w:r>
      <w:r>
        <w:rPr>
          <w:rFonts w:ascii="Arial" w:hAnsi="Arial" w:cs="Arial"/>
          <w:b/>
          <w:bCs/>
          <w:w w:val="100"/>
          <w:lang w:val="en-GB"/>
        </w:rPr>
        <w:t>-</w:t>
      </w:r>
      <w:r w:rsidR="00850F12">
        <w:rPr>
          <w:rFonts w:ascii="Arial" w:hAnsi="Arial" w:cs="Arial"/>
          <w:b/>
          <w:bCs/>
          <w:w w:val="100"/>
          <w:lang w:val="en-GB"/>
        </w:rPr>
        <w:t>23</w:t>
      </w:r>
      <w:r w:rsidRPr="005E6CB6">
        <w:rPr>
          <w:rFonts w:ascii="Arial" w:hAnsi="Arial" w:cs="Arial"/>
          <w:b/>
          <w:bCs/>
          <w:w w:val="100"/>
          <w:lang w:val="en-GB"/>
        </w:rPr>
        <w:t xml:space="preserve"> – </w:t>
      </w:r>
      <w:r w:rsidR="00FC688D">
        <w:rPr>
          <w:rFonts w:ascii="Arial" w:hAnsi="Arial" w:cs="Arial"/>
          <w:b/>
          <w:bCs/>
          <w:w w:val="100"/>
          <w:lang w:val="en-GB"/>
        </w:rPr>
        <w:t xml:space="preserve">Example of </w:t>
      </w:r>
      <w:r w:rsidR="00090350">
        <w:rPr>
          <w:rFonts w:ascii="Arial" w:hAnsi="Arial" w:cs="Arial"/>
          <w:b/>
          <w:bCs/>
          <w:w w:val="100"/>
          <w:lang w:val="en-GB"/>
        </w:rPr>
        <w:t>R</w:t>
      </w:r>
      <w:r>
        <w:rPr>
          <w:rFonts w:ascii="Arial" w:hAnsi="Arial" w:cs="Arial"/>
          <w:b/>
          <w:bCs/>
          <w:w w:val="100"/>
          <w:lang w:val="en-GB"/>
        </w:rPr>
        <w:t xml:space="preserve">estricted TWT SP Announcement element </w:t>
      </w:r>
    </w:p>
    <w:p w14:paraId="19ADCD0E" w14:textId="77777777" w:rsidR="00126E42" w:rsidRPr="00126E42" w:rsidRDefault="00126E42" w:rsidP="00126E42">
      <w:pPr>
        <w:pStyle w:val="T"/>
        <w:jc w:val="center"/>
        <w:rPr>
          <w:rFonts w:ascii="Arial" w:hAnsi="Arial" w:cs="Arial"/>
          <w:w w:val="100"/>
          <w:lang w:val="en-GB"/>
        </w:rPr>
      </w:pPr>
    </w:p>
    <w:p w14:paraId="62722C8E" w14:textId="3EC28E4D" w:rsidR="00C7217E" w:rsidRDefault="00090350" w:rsidP="002C0E35">
      <w:pPr>
        <w:pStyle w:val="DL"/>
        <w:tabs>
          <w:tab w:val="clear" w:pos="640"/>
          <w:tab w:val="left" w:pos="600"/>
        </w:tabs>
        <w:ind w:left="0" w:firstLine="0"/>
        <w:rPr>
          <w:w w:val="100"/>
        </w:rPr>
      </w:pPr>
      <w:r>
        <w:rPr>
          <w:w w:val="100"/>
        </w:rPr>
        <w:t xml:space="preserve">In this example, the r-TWT scheduling </w:t>
      </w:r>
      <w:r w:rsidR="000D34F7">
        <w:rPr>
          <w:w w:val="100"/>
        </w:rPr>
        <w:t xml:space="preserve">AP </w:t>
      </w:r>
      <w:r>
        <w:rPr>
          <w:w w:val="100"/>
        </w:rPr>
        <w:t>included a Restricted TWT SP Announcement element in a Beacon frame transmitted at</w:t>
      </w:r>
      <w:r w:rsidR="000D34F7">
        <w:rPr>
          <w:w w:val="100"/>
        </w:rPr>
        <w:t xml:space="preserve"> time T0</w:t>
      </w:r>
      <w:r w:rsidR="00A85A32">
        <w:rPr>
          <w:w w:val="100"/>
        </w:rPr>
        <w:t>.</w:t>
      </w:r>
      <w:r w:rsidR="006D141A">
        <w:rPr>
          <w:w w:val="100"/>
        </w:rPr>
        <w:t xml:space="preserve"> </w:t>
      </w:r>
      <w:r w:rsidR="005E41EA">
        <w:rPr>
          <w:w w:val="100"/>
        </w:rPr>
        <w:t xml:space="preserve">Included in the element, the SP Bitmap Control field has value 0 in the Start Time Alignment subfield, and the Start Time field has the lower 32 bits of T1 as the value. </w:t>
      </w:r>
      <w:r w:rsidR="00141AAC">
        <w:rPr>
          <w:w w:val="100"/>
        </w:rPr>
        <w:t xml:space="preserve">In the SP Bitmap Control field, the value 16 in the Time Slice Duration subfield specifies </w:t>
      </w:r>
      <w:r w:rsidR="00F52BE5">
        <w:rPr>
          <w:w w:val="100"/>
        </w:rPr>
        <w:t xml:space="preserve">that </w:t>
      </w:r>
      <w:r w:rsidR="00141AAC">
        <w:rPr>
          <w:w w:val="100"/>
        </w:rPr>
        <w:t>each time slice has duration of 4 TUs, the value of 17 in the Time Slice Count subfield indicates there are in totally 1</w:t>
      </w:r>
      <w:r w:rsidR="00F52BE5">
        <w:rPr>
          <w:w w:val="100"/>
        </w:rPr>
        <w:t>6</w:t>
      </w:r>
      <w:r w:rsidR="00141AAC">
        <w:rPr>
          <w:w w:val="100"/>
        </w:rPr>
        <w:t xml:space="preserve"> time slices reported, covering a total duration of </w:t>
      </w:r>
      <w:r w:rsidR="0018155A">
        <w:rPr>
          <w:w w:val="100"/>
        </w:rPr>
        <w:t>64 TUs.</w:t>
      </w:r>
      <w:r w:rsidR="00DF70B2">
        <w:rPr>
          <w:w w:val="100"/>
        </w:rPr>
        <w:t xml:space="preserve"> </w:t>
      </w:r>
      <w:r w:rsidR="009E288E">
        <w:rPr>
          <w:w w:val="100"/>
        </w:rPr>
        <w:t>The figure shows</w:t>
      </w:r>
      <w:r w:rsidR="000D34F7">
        <w:rPr>
          <w:w w:val="100"/>
        </w:rPr>
        <w:t xml:space="preserve"> </w:t>
      </w:r>
      <w:r w:rsidR="00D43B49">
        <w:rPr>
          <w:w w:val="100"/>
        </w:rPr>
        <w:t xml:space="preserve">four </w:t>
      </w:r>
      <w:r w:rsidR="000D34F7">
        <w:rPr>
          <w:w w:val="100"/>
        </w:rPr>
        <w:t>different r-TWT SPs</w:t>
      </w:r>
      <w:r w:rsidR="00291347">
        <w:rPr>
          <w:w w:val="100"/>
        </w:rPr>
        <w:t>: SP1-4,</w:t>
      </w:r>
      <w:r w:rsidR="000D34F7">
        <w:rPr>
          <w:w w:val="100"/>
        </w:rPr>
        <w:t xml:space="preserve"> </w:t>
      </w:r>
      <w:r w:rsidR="009E288E">
        <w:rPr>
          <w:w w:val="100"/>
        </w:rPr>
        <w:t xml:space="preserve">from the start time T1 belonging to four different restricted TWT </w:t>
      </w:r>
      <w:r w:rsidR="00FC36C2">
        <w:rPr>
          <w:w w:val="100"/>
        </w:rPr>
        <w:t>schedules</w:t>
      </w:r>
      <w:r w:rsidR="00291347">
        <w:rPr>
          <w:w w:val="100"/>
        </w:rPr>
        <w:t>. Three of them are</w:t>
      </w:r>
      <w:r w:rsidR="00D43B49">
        <w:rPr>
          <w:w w:val="100"/>
        </w:rPr>
        <w:t xml:space="preserve"> active with various STAs as members, while the fourth SP corresponds to a suspended schedule. </w:t>
      </w:r>
      <w:r w:rsidR="00D63104">
        <w:rPr>
          <w:w w:val="100"/>
        </w:rPr>
        <w:t xml:space="preserve">SP1, SP2 and SP3 have duration of 8, 12 and 20 TUs, respectively, and they are </w:t>
      </w:r>
      <w:proofErr w:type="spellStart"/>
      <w:r w:rsidR="00D63104">
        <w:rPr>
          <w:w w:val="100"/>
        </w:rPr>
        <w:t>sperated</w:t>
      </w:r>
      <w:proofErr w:type="spellEnd"/>
      <w:r w:rsidR="00D63104">
        <w:rPr>
          <w:w w:val="100"/>
        </w:rPr>
        <w:t xml:space="preserve"> by 4 and 0 TUs, respectively. The resulted SP Status Bitmap field has value 0x07FD.</w:t>
      </w:r>
      <w:r w:rsidR="00453B85">
        <w:rPr>
          <w:w w:val="100"/>
        </w:rPr>
        <w:t xml:space="preserve"> SP4 is suspended and hence the corresponding bits in the SP Status Bitmap have value 0’s</w:t>
      </w:r>
      <w:r w:rsidR="00D43B49">
        <w:rPr>
          <w:w w:val="100"/>
        </w:rPr>
        <w:t>.</w:t>
      </w:r>
    </w:p>
    <w:p w14:paraId="0FB49083" w14:textId="20789CFF" w:rsidR="008F0C9B" w:rsidRDefault="00C7217E" w:rsidP="002C0E35">
      <w:pPr>
        <w:pStyle w:val="DL"/>
        <w:tabs>
          <w:tab w:val="clear" w:pos="640"/>
          <w:tab w:val="left" w:pos="600"/>
        </w:tabs>
        <w:ind w:left="0" w:firstLine="0"/>
        <w:rPr>
          <w:w w:val="100"/>
        </w:rPr>
      </w:pPr>
      <w:r>
        <w:rPr>
          <w:w w:val="100"/>
        </w:rPr>
        <w:t xml:space="preserve">The element includes </w:t>
      </w:r>
      <w:r w:rsidR="00F2629C">
        <w:rPr>
          <w:w w:val="100"/>
        </w:rPr>
        <w:t>an</w:t>
      </w:r>
      <w:r>
        <w:rPr>
          <w:w w:val="100"/>
        </w:rPr>
        <w:t xml:space="preserve"> SP Info Bitmap field in this example indicated by the value 1 in the SP Info Bitmap Present subfield. </w:t>
      </w:r>
      <w:r w:rsidR="00D070C8">
        <w:rPr>
          <w:w w:val="100"/>
        </w:rPr>
        <w:t>Bits 0-3 in t</w:t>
      </w:r>
      <w:r w:rsidR="00D43B49">
        <w:rPr>
          <w:w w:val="100"/>
        </w:rPr>
        <w:t xml:space="preserve">he SP Info bitmap </w:t>
      </w:r>
      <w:r w:rsidR="00BF0575">
        <w:rPr>
          <w:w w:val="100"/>
        </w:rPr>
        <w:t xml:space="preserve">field </w:t>
      </w:r>
      <w:r w:rsidR="00D070C8">
        <w:rPr>
          <w:w w:val="100"/>
        </w:rPr>
        <w:t xml:space="preserve">correspond to SP1’s </w:t>
      </w:r>
      <w:r w:rsidR="00BF0575">
        <w:rPr>
          <w:w w:val="100"/>
        </w:rPr>
        <w:t xml:space="preserve">first </w:t>
      </w:r>
      <w:r w:rsidR="00D070C8">
        <w:rPr>
          <w:w w:val="100"/>
        </w:rPr>
        <w:t>time:</w:t>
      </w:r>
      <w:r w:rsidR="00BF0575">
        <w:rPr>
          <w:w w:val="100"/>
        </w:rPr>
        <w:t xml:space="preserve"> </w:t>
      </w:r>
      <w:r w:rsidR="00D070C8">
        <w:rPr>
          <w:w w:val="100"/>
        </w:rPr>
        <w:t>it has the Boundary subfield set to 1 and remaining bits set to 0’s, indicating the start of a restricted TWT SP.</w:t>
      </w:r>
      <w:r w:rsidR="00BF0575">
        <w:rPr>
          <w:w w:val="100"/>
        </w:rPr>
        <w:t xml:space="preserve"> Further, the Full subfield </w:t>
      </w:r>
      <w:r w:rsidR="00D070C8">
        <w:rPr>
          <w:w w:val="100"/>
        </w:rPr>
        <w:t>has value</w:t>
      </w:r>
      <w:r w:rsidR="00BF0575">
        <w:rPr>
          <w:w w:val="100"/>
        </w:rPr>
        <w:t xml:space="preserve"> 0, indicating </w:t>
      </w:r>
      <w:r w:rsidR="00D070C8">
        <w:rPr>
          <w:w w:val="100"/>
        </w:rPr>
        <w:t>that the r-TWT scheduling AP may accept request from more STAs to join the membership of this schedule</w:t>
      </w:r>
      <w:r w:rsidR="00BF0575">
        <w:rPr>
          <w:w w:val="100"/>
        </w:rPr>
        <w:t xml:space="preserve">. Similarly, the Boundary subfields of SP Info Bitmaps corresponding to time slice </w:t>
      </w:r>
      <w:r w:rsidR="00C344E3">
        <w:rPr>
          <w:w w:val="100"/>
        </w:rPr>
        <w:t>3</w:t>
      </w:r>
      <w:r w:rsidR="00BF0575">
        <w:rPr>
          <w:w w:val="100"/>
        </w:rPr>
        <w:t xml:space="preserve"> (first </w:t>
      </w:r>
      <w:r w:rsidR="00C344E3">
        <w:rPr>
          <w:w w:val="100"/>
        </w:rPr>
        <w:t xml:space="preserve">time </w:t>
      </w:r>
      <w:r w:rsidR="00BF0575">
        <w:rPr>
          <w:w w:val="100"/>
        </w:rPr>
        <w:t xml:space="preserve">slice of SP 2) and time slice </w:t>
      </w:r>
      <w:r w:rsidR="00C344E3">
        <w:rPr>
          <w:w w:val="100"/>
        </w:rPr>
        <w:t>6</w:t>
      </w:r>
      <w:r w:rsidR="00BF0575">
        <w:rPr>
          <w:w w:val="100"/>
        </w:rPr>
        <w:t xml:space="preserve"> (first slice of SP 3) are also set to 1. Further, the Full subfield</w:t>
      </w:r>
      <w:r w:rsidR="00C344E3">
        <w:rPr>
          <w:w w:val="100"/>
        </w:rPr>
        <w:t>s</w:t>
      </w:r>
      <w:r w:rsidR="00BF0575">
        <w:rPr>
          <w:w w:val="100"/>
        </w:rPr>
        <w:t xml:space="preserve"> of all SP Info Bitmap subfields corresponding to SP 3 are set to 1, indicating that the </w:t>
      </w:r>
      <w:r w:rsidR="00C344E3">
        <w:rPr>
          <w:w w:val="100"/>
        </w:rPr>
        <w:t xml:space="preserve">r-TWT scheduling </w:t>
      </w:r>
      <w:r w:rsidR="00BF0575">
        <w:rPr>
          <w:w w:val="100"/>
        </w:rPr>
        <w:t xml:space="preserve">AP will not </w:t>
      </w:r>
      <w:r w:rsidR="00C344E3">
        <w:rPr>
          <w:w w:val="100"/>
        </w:rPr>
        <w:t>accept</w:t>
      </w:r>
      <w:r w:rsidR="00BF0575">
        <w:rPr>
          <w:w w:val="100"/>
        </w:rPr>
        <w:t xml:space="preserve"> any </w:t>
      </w:r>
      <w:r w:rsidR="00C344E3">
        <w:rPr>
          <w:w w:val="100"/>
        </w:rPr>
        <w:t>new</w:t>
      </w:r>
      <w:r w:rsidR="00BF0575">
        <w:rPr>
          <w:w w:val="100"/>
        </w:rPr>
        <w:t xml:space="preserve"> members to this schedule</w:t>
      </w:r>
      <w:r w:rsidR="00C344E3">
        <w:rPr>
          <w:w w:val="100"/>
        </w:rPr>
        <w:t xml:space="preserve"> due to resource constraint</w:t>
      </w:r>
      <w:r w:rsidR="00BF0575">
        <w:rPr>
          <w:w w:val="100"/>
        </w:rPr>
        <w:t xml:space="preserve">. Finally, SP 4 </w:t>
      </w:r>
      <w:r w:rsidR="009E6CCD">
        <w:rPr>
          <w:w w:val="100"/>
        </w:rPr>
        <w:t>belongs</w:t>
      </w:r>
      <w:r w:rsidR="00BF0575">
        <w:rPr>
          <w:w w:val="100"/>
        </w:rPr>
        <w:t xml:space="preserve"> to a suspended </w:t>
      </w:r>
      <w:r w:rsidR="005C1961">
        <w:rPr>
          <w:w w:val="100"/>
        </w:rPr>
        <w:t xml:space="preserve">restricted TWT </w:t>
      </w:r>
      <w:r w:rsidR="00BF0575">
        <w:rPr>
          <w:w w:val="100"/>
        </w:rPr>
        <w:t>schedule</w:t>
      </w:r>
      <w:r w:rsidR="00C104A2">
        <w:rPr>
          <w:w w:val="100"/>
        </w:rPr>
        <w:t>. A</w:t>
      </w:r>
      <w:r w:rsidR="00BF0575">
        <w:rPr>
          <w:w w:val="100"/>
        </w:rPr>
        <w:t>s such</w:t>
      </w:r>
      <w:r w:rsidR="00034C76">
        <w:rPr>
          <w:w w:val="100"/>
        </w:rPr>
        <w:t>,</w:t>
      </w:r>
      <w:r w:rsidR="00BF0575">
        <w:rPr>
          <w:w w:val="100"/>
        </w:rPr>
        <w:t xml:space="preserve"> all the bits in</w:t>
      </w:r>
      <w:r w:rsidR="00225436">
        <w:rPr>
          <w:w w:val="100"/>
        </w:rPr>
        <w:t xml:space="preserve"> the</w:t>
      </w:r>
      <w:r w:rsidR="00BF0575">
        <w:rPr>
          <w:w w:val="100"/>
        </w:rPr>
        <w:t xml:space="preserve"> SP Status Bitmap</w:t>
      </w:r>
      <w:r w:rsidR="00225436">
        <w:rPr>
          <w:w w:val="100"/>
        </w:rPr>
        <w:t xml:space="preserve"> field</w:t>
      </w:r>
      <w:r w:rsidR="00BF0575">
        <w:rPr>
          <w:w w:val="100"/>
        </w:rPr>
        <w:t xml:space="preserve"> corresponding to this SP are set to 0</w:t>
      </w:r>
      <w:r w:rsidR="0041485A">
        <w:rPr>
          <w:w w:val="100"/>
        </w:rPr>
        <w:t>’s</w:t>
      </w:r>
      <w:r w:rsidR="003A29E1">
        <w:rPr>
          <w:w w:val="100"/>
        </w:rPr>
        <w:t xml:space="preserve">. This is an </w:t>
      </w:r>
      <w:r w:rsidR="00EB77B4">
        <w:rPr>
          <w:w w:val="100"/>
        </w:rPr>
        <w:t>example</w:t>
      </w:r>
      <w:r w:rsidR="003A29E1">
        <w:rPr>
          <w:w w:val="100"/>
        </w:rPr>
        <w:t xml:space="preserve"> where </w:t>
      </w:r>
      <w:r w:rsidR="00367A62">
        <w:rPr>
          <w:w w:val="100"/>
        </w:rPr>
        <w:t xml:space="preserve">a restricted </w:t>
      </w:r>
      <w:r w:rsidR="003A29E1">
        <w:rPr>
          <w:w w:val="100"/>
        </w:rPr>
        <w:t xml:space="preserve">TWT </w:t>
      </w:r>
      <w:r w:rsidR="00EC0B0E">
        <w:rPr>
          <w:w w:val="100"/>
        </w:rPr>
        <w:t>membership</w:t>
      </w:r>
      <w:r w:rsidR="00136635">
        <w:rPr>
          <w:w w:val="100"/>
        </w:rPr>
        <w:t xml:space="preserve"> is setup</w:t>
      </w:r>
      <w:r w:rsidR="004C2012">
        <w:rPr>
          <w:w w:val="100"/>
        </w:rPr>
        <w:t xml:space="preserve"> but currently is</w:t>
      </w:r>
      <w:r w:rsidR="003A29E1">
        <w:rPr>
          <w:w w:val="100"/>
        </w:rPr>
        <w:t xml:space="preserve"> suspended</w:t>
      </w:r>
      <w:r w:rsidR="000D7CED">
        <w:rPr>
          <w:w w:val="100"/>
        </w:rPr>
        <w:t xml:space="preserve"> – </w:t>
      </w:r>
      <w:r w:rsidR="00D4268D">
        <w:rPr>
          <w:w w:val="100"/>
        </w:rPr>
        <w:t xml:space="preserve">the corresponding bits in the SP Status Bitmap subfield are set to 0 and as result, </w:t>
      </w:r>
      <w:r w:rsidR="000D7CED">
        <w:rPr>
          <w:w w:val="100"/>
        </w:rPr>
        <w:t xml:space="preserve">the restricted TWT supporting </w:t>
      </w:r>
      <w:r w:rsidR="003A29E1">
        <w:rPr>
          <w:w w:val="100"/>
        </w:rPr>
        <w:t xml:space="preserve">STAs don’t have to end their TXOPs </w:t>
      </w:r>
      <w:r w:rsidR="006B2096">
        <w:rPr>
          <w:w w:val="100"/>
        </w:rPr>
        <w:t>to avoid overlapping the start of such service periods</w:t>
      </w:r>
      <w:r w:rsidR="003A29E1">
        <w:rPr>
          <w:w w:val="100"/>
        </w:rPr>
        <w:t>.</w:t>
      </w:r>
    </w:p>
    <w:p w14:paraId="0A54AC11" w14:textId="77777777" w:rsidR="00565B3A" w:rsidRDefault="00565B3A" w:rsidP="00FB43C4">
      <w:pPr>
        <w:pStyle w:val="T"/>
        <w:rPr>
          <w:lang w:eastAsia="ko-KR"/>
        </w:rPr>
      </w:pPr>
    </w:p>
    <w:p w14:paraId="7522E377" w14:textId="77777777" w:rsidR="00FB43C4" w:rsidRPr="00FB43C4" w:rsidRDefault="00FB43C4" w:rsidP="00FB43C4">
      <w:pPr>
        <w:pStyle w:val="T"/>
        <w:rPr>
          <w:lang w:eastAsia="ko-KR"/>
        </w:rPr>
      </w:pPr>
    </w:p>
    <w:p w14:paraId="4529A19F" w14:textId="77777777" w:rsidR="00632D7C" w:rsidRDefault="00632D7C" w:rsidP="00363C4D">
      <w:pPr>
        <w:pStyle w:val="T"/>
        <w:rPr>
          <w:rFonts w:eastAsiaTheme="minorEastAsia"/>
          <w:lang w:eastAsia="ko-KR"/>
        </w:rPr>
      </w:pPr>
    </w:p>
    <w:sectPr w:rsidR="00632D7C" w:rsidSect="00996772">
      <w:headerReference w:type="default" r:id="rId14"/>
      <w:footerReference w:type="default" r:id="rId15"/>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Chunyu Hu" w:date="2021-04-07T16:39:00Z" w:initials="CH">
    <w:p w14:paraId="10CE3344" w14:textId="6E653873" w:rsidR="00E43C77" w:rsidRDefault="00E43C77">
      <w:pPr>
        <w:pStyle w:val="CommentText"/>
      </w:pPr>
      <w:r>
        <w:rPr>
          <w:rStyle w:val="CommentReference"/>
        </w:rPr>
        <w:annotationRef/>
      </w:r>
      <w:r w:rsidR="00EA350E">
        <w:t xml:space="preserve">Example: </w:t>
      </w:r>
      <w:r>
        <w:t xml:space="preserve">Time </w:t>
      </w:r>
      <w:r w:rsidR="00FA0349">
        <w:t>1</w:t>
      </w:r>
      <w:r>
        <w:t>-</w:t>
      </w:r>
      <w:r w:rsidR="00FA0349">
        <w:t>2</w:t>
      </w:r>
      <w:r>
        <w:t xml:space="preserve"> TU: SP1, </w:t>
      </w:r>
      <w:r w:rsidR="006841E1">
        <w:t xml:space="preserve">Time 2-3 </w:t>
      </w:r>
      <w:r>
        <w:t xml:space="preserve">TU: empty, time </w:t>
      </w:r>
      <w:r w:rsidR="00FA0349">
        <w:t>3-4</w:t>
      </w:r>
      <w:r>
        <w:t xml:space="preserve"> TU: SP2</w:t>
      </w:r>
    </w:p>
    <w:p w14:paraId="7A0156F3" w14:textId="65230D19" w:rsidR="00E43C77" w:rsidRDefault="00E43C77">
      <w:pPr>
        <w:pStyle w:val="CommentText"/>
      </w:pPr>
      <w:r>
        <w:t xml:space="preserve">SP1 has </w:t>
      </w:r>
      <w:r w:rsidR="00FA0349">
        <w:t xml:space="preserve">duration of </w:t>
      </w:r>
      <w:r>
        <w:t xml:space="preserve">1 TU </w:t>
      </w:r>
    </w:p>
    <w:p w14:paraId="362B16AD" w14:textId="380F98CA" w:rsidR="00E43C77" w:rsidRDefault="00E43C77">
      <w:pPr>
        <w:pStyle w:val="CommentText"/>
      </w:pPr>
      <w:r>
        <w:t xml:space="preserve">SP2 has </w:t>
      </w:r>
      <w:r w:rsidR="00FA0349">
        <w:t xml:space="preserve">duration of </w:t>
      </w:r>
      <w:r>
        <w:t>2 TUs</w:t>
      </w:r>
    </w:p>
    <w:p w14:paraId="226A3226" w14:textId="04B45EDF" w:rsidR="00E43C77" w:rsidRDefault="00E43C77">
      <w:pPr>
        <w:pStyle w:val="CommentText"/>
      </w:pPr>
      <w:r>
        <w:t xml:space="preserve">Assuming Time Slice Duration = 2 (2x256 </w:t>
      </w:r>
      <w:proofErr w:type="spellStart"/>
      <w:r>
        <w:t>usec</w:t>
      </w:r>
      <w:proofErr w:type="spellEnd"/>
      <w:r>
        <w:t xml:space="preserve"> = 512 </w:t>
      </w:r>
      <w:proofErr w:type="spellStart"/>
      <w:r>
        <w:t>usec</w:t>
      </w:r>
      <w:proofErr w:type="spellEnd"/>
      <w:r w:rsidR="0036597A">
        <w:t xml:space="preserve"> = ½ TU</w:t>
      </w:r>
      <w:r>
        <w:t>).</w:t>
      </w:r>
      <w:r w:rsidR="00FA0349">
        <w:t xml:space="preserve"> </w:t>
      </w:r>
    </w:p>
    <w:p w14:paraId="16A83A13" w14:textId="7BC7E3FF" w:rsidR="00FA0349" w:rsidRDefault="00FA0349">
      <w:pPr>
        <w:pStyle w:val="CommentText"/>
      </w:pPr>
      <w:r>
        <w:t>Assuming reference (starting) time is 0.</w:t>
      </w:r>
    </w:p>
    <w:p w14:paraId="665A4B77" w14:textId="77777777" w:rsidR="00E43C77" w:rsidRDefault="00E43C77">
      <w:pPr>
        <w:pStyle w:val="CommentText"/>
      </w:pPr>
    </w:p>
    <w:p w14:paraId="21F30C35" w14:textId="77777777" w:rsidR="00E43C77" w:rsidRDefault="00E43C77">
      <w:pPr>
        <w:pStyle w:val="CommentText"/>
      </w:pPr>
      <w:r>
        <w:t xml:space="preserve">Then the bitmap from LSB is: </w:t>
      </w:r>
      <w:r w:rsidR="00FA0349">
        <w:t xml:space="preserve">0 0 </w:t>
      </w:r>
      <w:r>
        <w:t>1 1 0 0 1 1 1 1</w:t>
      </w:r>
    </w:p>
    <w:p w14:paraId="12C9DCE5" w14:textId="77777777" w:rsidR="00FA0349" w:rsidRDefault="00FA0349">
      <w:pPr>
        <w:pStyle w:val="CommentText"/>
      </w:pPr>
    </w:p>
    <w:p w14:paraId="548E8A19" w14:textId="77777777" w:rsidR="00FA0349" w:rsidRDefault="00FA0349">
      <w:pPr>
        <w:pStyle w:val="CommentText"/>
      </w:pPr>
      <w:r>
        <w:t>Note: choice of unit/duration is purely for illustration purpose.</w:t>
      </w:r>
    </w:p>
    <w:p w14:paraId="4E625B75" w14:textId="77777777" w:rsidR="008500D7" w:rsidRDefault="008500D7">
      <w:pPr>
        <w:pStyle w:val="CommentText"/>
      </w:pPr>
    </w:p>
    <w:p w14:paraId="70AB81BC" w14:textId="57A9EBE2" w:rsidR="008500D7" w:rsidRDefault="008500D7">
      <w:pPr>
        <w:pStyle w:val="CommentText"/>
      </w:pPr>
      <w:r>
        <w:t>An additional example will be provided later.</w:t>
      </w:r>
    </w:p>
  </w:comment>
  <w:comment w:id="2" w:author="Chunyu Hu [2]" w:date="2021-07-25T15:27:00Z" w:initials="CH">
    <w:p w14:paraId="2CC735B9" w14:textId="323E19DA" w:rsidR="00597271" w:rsidRDefault="00597271">
      <w:pPr>
        <w:pStyle w:val="CommentText"/>
      </w:pPr>
      <w:r>
        <w:t xml:space="preserve">@Kumail, @SunHee </w:t>
      </w:r>
      <w:proofErr w:type="spellStart"/>
      <w:r>
        <w:t>Baek</w:t>
      </w:r>
      <w:proofErr w:type="spellEnd"/>
      <w:r>
        <w:t>, @InSun Jang</w:t>
      </w:r>
    </w:p>
    <w:p w14:paraId="2C69F584" w14:textId="77777777" w:rsidR="00E72952" w:rsidRDefault="00E72952">
      <w:pPr>
        <w:pStyle w:val="CommentText"/>
      </w:pPr>
      <w:r>
        <w:rPr>
          <w:rStyle w:val="CommentReference"/>
        </w:rPr>
        <w:annotationRef/>
      </w:r>
      <w:r>
        <w:t>CID #6415, 7429, 5273</w:t>
      </w:r>
    </w:p>
    <w:p w14:paraId="5FBEB119" w14:textId="07069862" w:rsidR="00597271" w:rsidRDefault="00597271">
      <w:pPr>
        <w:pStyle w:val="CommentText"/>
      </w:pPr>
      <w:r>
        <w:t>Define additional (new) carrying frame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AB81BC" w15:done="0"/>
  <w15:commentEx w15:paraId="5FBEB11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185EAB" w16cex:dateUtc="2021-04-07T23:39:00Z"/>
  <w16cex:commentExtensible w16cex:durableId="24A80152" w16cex:dateUtc="2021-07-25T22: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AB81BC" w16cid:durableId="24185EAB"/>
  <w16cid:commentId w16cid:paraId="5FBEB119" w16cid:durableId="24A801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A1F8C" w14:textId="77777777" w:rsidR="00464D61" w:rsidRDefault="00464D61" w:rsidP="00747EF6">
      <w:r>
        <w:separator/>
      </w:r>
    </w:p>
  </w:endnote>
  <w:endnote w:type="continuationSeparator" w:id="0">
    <w:p w14:paraId="546272A7" w14:textId="77777777" w:rsidR="00464D61" w:rsidRDefault="00464D61" w:rsidP="00747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Malgun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1EC6" w14:textId="13021C47" w:rsidR="00C13211" w:rsidRDefault="00464D61" w:rsidP="00747EF6">
    <w:pPr>
      <w:pStyle w:val="Footer"/>
    </w:pPr>
    <w:r>
      <w:fldChar w:fldCharType="begin"/>
    </w:r>
    <w:r>
      <w:instrText xml:space="preserve"> SUBJECT  \* MERGEFORMAT </w:instrText>
    </w:r>
    <w:r>
      <w:fldChar w:fldCharType="separate"/>
    </w:r>
    <w:r w:rsidR="00A22606">
      <w:t>Submission</w:t>
    </w:r>
    <w:r>
      <w:fldChar w:fldCharType="end"/>
    </w:r>
    <w:r w:rsidR="00C13211">
      <w:tab/>
      <w:t xml:space="preserve">page </w:t>
    </w:r>
    <w:r w:rsidR="00C13211">
      <w:fldChar w:fldCharType="begin"/>
    </w:r>
    <w:r w:rsidR="00C13211">
      <w:instrText xml:space="preserve">page </w:instrText>
    </w:r>
    <w:r w:rsidR="00C13211">
      <w:fldChar w:fldCharType="separate"/>
    </w:r>
    <w:r w:rsidR="00384158">
      <w:rPr>
        <w:noProof/>
      </w:rPr>
      <w:t>2</w:t>
    </w:r>
    <w:r w:rsidR="00C13211">
      <w:rPr>
        <w:noProof/>
      </w:rPr>
      <w:fldChar w:fldCharType="end"/>
    </w:r>
    <w:r w:rsidR="00C13211">
      <w:tab/>
    </w:r>
    <w:r w:rsidR="00B31B69">
      <w:t>Chunyu Hu (Facebook)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2C7E4" w14:textId="77777777" w:rsidR="00464D61" w:rsidRDefault="00464D61" w:rsidP="00747EF6">
      <w:r>
        <w:separator/>
      </w:r>
    </w:p>
  </w:footnote>
  <w:footnote w:type="continuationSeparator" w:id="0">
    <w:p w14:paraId="091FD1EA" w14:textId="77777777" w:rsidR="00464D61" w:rsidRDefault="00464D61" w:rsidP="00747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0E53" w14:textId="0D0FC5C6" w:rsidR="00C13211" w:rsidRDefault="0029642A" w:rsidP="00747EF6">
    <w:pPr>
      <w:pStyle w:val="Header"/>
    </w:pPr>
    <w:r>
      <w:t>July</w:t>
    </w:r>
    <w:r w:rsidR="00C13211">
      <w:t xml:space="preserve"> 20</w:t>
    </w:r>
    <w:r w:rsidR="00A00A90">
      <w:t>2</w:t>
    </w:r>
    <w:r w:rsidR="00C54934">
      <w:t>1</w:t>
    </w:r>
    <w:r w:rsidR="00C13211">
      <w:tab/>
    </w:r>
    <w:r>
      <w:t xml:space="preserve">                                                 </w:t>
    </w:r>
    <w:r w:rsidR="00464D61">
      <w:fldChar w:fldCharType="begin"/>
    </w:r>
    <w:r w:rsidR="00464D61">
      <w:instrText xml:space="preserve"> TITLE  \* MERGEFORMAT </w:instrText>
    </w:r>
    <w:r w:rsidR="00464D61">
      <w:fldChar w:fldCharType="separate"/>
    </w:r>
    <w:r w:rsidR="00384158">
      <w:t>doc.: IEEE 802.11-2</w:t>
    </w:r>
    <w:r w:rsidR="00C54934">
      <w:t>1</w:t>
    </w:r>
    <w:r>
      <w:t>/1147</w:t>
    </w:r>
    <w:r w:rsidR="00384158">
      <w:t>r</w:t>
    </w:r>
    <w:r w:rsidR="00736C48">
      <w:t>0</w:t>
    </w:r>
    <w:r w:rsidR="00464D61">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77E24BA"/>
    <w:multiLevelType w:val="hybridMultilevel"/>
    <w:tmpl w:val="4760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6805CD"/>
    <w:multiLevelType w:val="hybridMultilevel"/>
    <w:tmpl w:val="79E26EB8"/>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C63C1B"/>
    <w:multiLevelType w:val="hybridMultilevel"/>
    <w:tmpl w:val="297A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lvlOverride w:ilvl="0">
      <w:lvl w:ilvl="0">
        <w:start w:val="1"/>
        <w:numFmt w:val="bullet"/>
        <w:lvlText w:val="Figure 9-688a—"/>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5">
    <w:abstractNumId w:val="0"/>
    <w:lvlOverride w:ilvl="0">
      <w:lvl w:ilvl="0">
        <w:start w:val="1"/>
        <w:numFmt w:val="bullet"/>
        <w:lvlText w:val="Figure 9-687b—"/>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0"/>
    <w:lvlOverride w:ilvl="0">
      <w:lvl w:ilvl="0">
        <w:start w:val="1"/>
        <w:numFmt w:val="bullet"/>
        <w:lvlText w:val="Figure 9-689a—"/>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9-788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3"/>
  </w:num>
  <w:num w:numId="10">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unyu Hu">
    <w15:presenceInfo w15:providerId="AD" w15:userId="S::chunyuhu@fb.com::98f12de9-3d6a-4c20-ab50-c5ddda7fb399"/>
  </w15:person>
  <w15:person w15:author="Chunyu Hu [2]">
    <w15:presenceInfo w15:providerId="Windows Live" w15:userId="29eb7801c1b91784"/>
  </w15:person>
  <w15:person w15:author="Muhammad Kumail Haider">
    <w15:presenceInfo w15:providerId="AD" w15:userId="S::haiderkumail@fb.com::444f6398-5440-4ffb-8d43-328cf9a715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30D"/>
    <w:rsid w:val="000013EC"/>
    <w:rsid w:val="0000227B"/>
    <w:rsid w:val="0000230D"/>
    <w:rsid w:val="000026B9"/>
    <w:rsid w:val="000027A5"/>
    <w:rsid w:val="00003800"/>
    <w:rsid w:val="00003DE3"/>
    <w:rsid w:val="000045FA"/>
    <w:rsid w:val="00004BFB"/>
    <w:rsid w:val="000050D2"/>
    <w:rsid w:val="000050FB"/>
    <w:rsid w:val="00005210"/>
    <w:rsid w:val="00006454"/>
    <w:rsid w:val="0000673D"/>
    <w:rsid w:val="000067AA"/>
    <w:rsid w:val="0000684E"/>
    <w:rsid w:val="00006DBB"/>
    <w:rsid w:val="0000743C"/>
    <w:rsid w:val="0001027F"/>
    <w:rsid w:val="000128DD"/>
    <w:rsid w:val="00013C70"/>
    <w:rsid w:val="00013D75"/>
    <w:rsid w:val="00013F87"/>
    <w:rsid w:val="00014031"/>
    <w:rsid w:val="000142B6"/>
    <w:rsid w:val="000157CC"/>
    <w:rsid w:val="00016D9C"/>
    <w:rsid w:val="00016E42"/>
    <w:rsid w:val="00017D25"/>
    <w:rsid w:val="0002028F"/>
    <w:rsid w:val="000203B9"/>
    <w:rsid w:val="00020947"/>
    <w:rsid w:val="00020DC0"/>
    <w:rsid w:val="00021A27"/>
    <w:rsid w:val="00022086"/>
    <w:rsid w:val="00023A67"/>
    <w:rsid w:val="00023CD8"/>
    <w:rsid w:val="00024344"/>
    <w:rsid w:val="00024487"/>
    <w:rsid w:val="00025DEB"/>
    <w:rsid w:val="00026CCF"/>
    <w:rsid w:val="00027D05"/>
    <w:rsid w:val="00031E68"/>
    <w:rsid w:val="000324AB"/>
    <w:rsid w:val="000330F2"/>
    <w:rsid w:val="00033648"/>
    <w:rsid w:val="00033B0A"/>
    <w:rsid w:val="00034575"/>
    <w:rsid w:val="00034C76"/>
    <w:rsid w:val="00034E6F"/>
    <w:rsid w:val="000353B5"/>
    <w:rsid w:val="000358B3"/>
    <w:rsid w:val="00035DE0"/>
    <w:rsid w:val="00036B82"/>
    <w:rsid w:val="00037AD9"/>
    <w:rsid w:val="00037B1A"/>
    <w:rsid w:val="000405C4"/>
    <w:rsid w:val="00040F76"/>
    <w:rsid w:val="00042959"/>
    <w:rsid w:val="000438C6"/>
    <w:rsid w:val="00044DC0"/>
    <w:rsid w:val="00047717"/>
    <w:rsid w:val="000478EE"/>
    <w:rsid w:val="000479A5"/>
    <w:rsid w:val="0005210D"/>
    <w:rsid w:val="00052123"/>
    <w:rsid w:val="00053519"/>
    <w:rsid w:val="00054694"/>
    <w:rsid w:val="000567DA"/>
    <w:rsid w:val="0005688B"/>
    <w:rsid w:val="00056A8E"/>
    <w:rsid w:val="00056F9D"/>
    <w:rsid w:val="00057CB8"/>
    <w:rsid w:val="00060630"/>
    <w:rsid w:val="000642FC"/>
    <w:rsid w:val="0006469A"/>
    <w:rsid w:val="00065581"/>
    <w:rsid w:val="00066421"/>
    <w:rsid w:val="0006732A"/>
    <w:rsid w:val="00070ABB"/>
    <w:rsid w:val="00071971"/>
    <w:rsid w:val="000719FF"/>
    <w:rsid w:val="00072D2A"/>
    <w:rsid w:val="00073BB4"/>
    <w:rsid w:val="000748DF"/>
    <w:rsid w:val="000751BD"/>
    <w:rsid w:val="00075C3C"/>
    <w:rsid w:val="00075E1E"/>
    <w:rsid w:val="00076885"/>
    <w:rsid w:val="00076D41"/>
    <w:rsid w:val="00077B19"/>
    <w:rsid w:val="00077C25"/>
    <w:rsid w:val="000806AE"/>
    <w:rsid w:val="00080ACC"/>
    <w:rsid w:val="00080E1A"/>
    <w:rsid w:val="000815C7"/>
    <w:rsid w:val="00081E62"/>
    <w:rsid w:val="0008222D"/>
    <w:rsid w:val="000823C8"/>
    <w:rsid w:val="000829FF"/>
    <w:rsid w:val="00082B8A"/>
    <w:rsid w:val="0008302D"/>
    <w:rsid w:val="00084297"/>
    <w:rsid w:val="0008644E"/>
    <w:rsid w:val="000865AA"/>
    <w:rsid w:val="00086780"/>
    <w:rsid w:val="00090350"/>
    <w:rsid w:val="00090640"/>
    <w:rsid w:val="00091349"/>
    <w:rsid w:val="000914AD"/>
    <w:rsid w:val="00092971"/>
    <w:rsid w:val="00092AC6"/>
    <w:rsid w:val="00093AD2"/>
    <w:rsid w:val="00094FFA"/>
    <w:rsid w:val="0009537C"/>
    <w:rsid w:val="0009661D"/>
    <w:rsid w:val="00096697"/>
    <w:rsid w:val="00096798"/>
    <w:rsid w:val="00096AD9"/>
    <w:rsid w:val="0009713F"/>
    <w:rsid w:val="0009745C"/>
    <w:rsid w:val="000A0442"/>
    <w:rsid w:val="000A1C31"/>
    <w:rsid w:val="000A1F25"/>
    <w:rsid w:val="000A4D1E"/>
    <w:rsid w:val="000A4D56"/>
    <w:rsid w:val="000A505E"/>
    <w:rsid w:val="000A5485"/>
    <w:rsid w:val="000A5A67"/>
    <w:rsid w:val="000A671D"/>
    <w:rsid w:val="000A7680"/>
    <w:rsid w:val="000B041A"/>
    <w:rsid w:val="000B04C7"/>
    <w:rsid w:val="000B083E"/>
    <w:rsid w:val="000B0DAF"/>
    <w:rsid w:val="000B2888"/>
    <w:rsid w:val="000B2FA7"/>
    <w:rsid w:val="000B30EA"/>
    <w:rsid w:val="000B37F9"/>
    <w:rsid w:val="000B50F5"/>
    <w:rsid w:val="000B59FE"/>
    <w:rsid w:val="000B62EE"/>
    <w:rsid w:val="000C061F"/>
    <w:rsid w:val="000C1B23"/>
    <w:rsid w:val="000C1B3F"/>
    <w:rsid w:val="000C3193"/>
    <w:rsid w:val="000C44F4"/>
    <w:rsid w:val="000C4D43"/>
    <w:rsid w:val="000C54F3"/>
    <w:rsid w:val="000C5C01"/>
    <w:rsid w:val="000C6A2F"/>
    <w:rsid w:val="000C6EBA"/>
    <w:rsid w:val="000C7A83"/>
    <w:rsid w:val="000D0ABF"/>
    <w:rsid w:val="000D0AC2"/>
    <w:rsid w:val="000D174A"/>
    <w:rsid w:val="000D1AD4"/>
    <w:rsid w:val="000D276A"/>
    <w:rsid w:val="000D2F1B"/>
    <w:rsid w:val="000D34F7"/>
    <w:rsid w:val="000D4A8F"/>
    <w:rsid w:val="000D56C7"/>
    <w:rsid w:val="000D5D00"/>
    <w:rsid w:val="000D5EBD"/>
    <w:rsid w:val="000D674F"/>
    <w:rsid w:val="000D698B"/>
    <w:rsid w:val="000D7CED"/>
    <w:rsid w:val="000E0494"/>
    <w:rsid w:val="000E1C37"/>
    <w:rsid w:val="000E1D7B"/>
    <w:rsid w:val="000E282B"/>
    <w:rsid w:val="000E344A"/>
    <w:rsid w:val="000E40CD"/>
    <w:rsid w:val="000E4B82"/>
    <w:rsid w:val="000E4D13"/>
    <w:rsid w:val="000E4EA0"/>
    <w:rsid w:val="000E61E4"/>
    <w:rsid w:val="000E6539"/>
    <w:rsid w:val="000E6771"/>
    <w:rsid w:val="000E68FE"/>
    <w:rsid w:val="000E70CA"/>
    <w:rsid w:val="000E720C"/>
    <w:rsid w:val="000E752D"/>
    <w:rsid w:val="000F143D"/>
    <w:rsid w:val="000F238C"/>
    <w:rsid w:val="000F2F7D"/>
    <w:rsid w:val="000F3757"/>
    <w:rsid w:val="000F4937"/>
    <w:rsid w:val="000F5088"/>
    <w:rsid w:val="000F685B"/>
    <w:rsid w:val="000F6BB9"/>
    <w:rsid w:val="001005A8"/>
    <w:rsid w:val="00100937"/>
    <w:rsid w:val="00100D9E"/>
    <w:rsid w:val="00100E3B"/>
    <w:rsid w:val="001015F8"/>
    <w:rsid w:val="0010469F"/>
    <w:rsid w:val="00104B37"/>
    <w:rsid w:val="00105243"/>
    <w:rsid w:val="00105697"/>
    <w:rsid w:val="00105918"/>
    <w:rsid w:val="001101C2"/>
    <w:rsid w:val="001109AA"/>
    <w:rsid w:val="00111A50"/>
    <w:rsid w:val="00111F01"/>
    <w:rsid w:val="00112801"/>
    <w:rsid w:val="00112C6A"/>
    <w:rsid w:val="00112DE9"/>
    <w:rsid w:val="00112DED"/>
    <w:rsid w:val="00113B5F"/>
    <w:rsid w:val="00114041"/>
    <w:rsid w:val="00114B35"/>
    <w:rsid w:val="00114E60"/>
    <w:rsid w:val="00114FCA"/>
    <w:rsid w:val="0011543D"/>
    <w:rsid w:val="00115A75"/>
    <w:rsid w:val="00115B7B"/>
    <w:rsid w:val="00115C77"/>
    <w:rsid w:val="00117299"/>
    <w:rsid w:val="001178F1"/>
    <w:rsid w:val="00120298"/>
    <w:rsid w:val="00120BD6"/>
    <w:rsid w:val="001215C0"/>
    <w:rsid w:val="00122191"/>
    <w:rsid w:val="00122D51"/>
    <w:rsid w:val="00123FFD"/>
    <w:rsid w:val="00126052"/>
    <w:rsid w:val="00126E42"/>
    <w:rsid w:val="001274A8"/>
    <w:rsid w:val="001275D7"/>
    <w:rsid w:val="00127723"/>
    <w:rsid w:val="00130101"/>
    <w:rsid w:val="001323DB"/>
    <w:rsid w:val="00134114"/>
    <w:rsid w:val="00134965"/>
    <w:rsid w:val="00135032"/>
    <w:rsid w:val="0013535C"/>
    <w:rsid w:val="0013545E"/>
    <w:rsid w:val="00135B4B"/>
    <w:rsid w:val="00136635"/>
    <w:rsid w:val="0013699E"/>
    <w:rsid w:val="00136C12"/>
    <w:rsid w:val="00137C02"/>
    <w:rsid w:val="00141AAC"/>
    <w:rsid w:val="001420E5"/>
    <w:rsid w:val="00143D77"/>
    <w:rsid w:val="00143D7A"/>
    <w:rsid w:val="00144581"/>
    <w:rsid w:val="001448D8"/>
    <w:rsid w:val="001449D1"/>
    <w:rsid w:val="00144CBD"/>
    <w:rsid w:val="001450BB"/>
    <w:rsid w:val="001454C0"/>
    <w:rsid w:val="001459E7"/>
    <w:rsid w:val="00145C98"/>
    <w:rsid w:val="00146D19"/>
    <w:rsid w:val="00150F68"/>
    <w:rsid w:val="00151729"/>
    <w:rsid w:val="00151BBE"/>
    <w:rsid w:val="00151F98"/>
    <w:rsid w:val="001523EB"/>
    <w:rsid w:val="00154791"/>
    <w:rsid w:val="00154B26"/>
    <w:rsid w:val="00154B27"/>
    <w:rsid w:val="001557CB"/>
    <w:rsid w:val="001559BB"/>
    <w:rsid w:val="001559F2"/>
    <w:rsid w:val="00156C4B"/>
    <w:rsid w:val="00156E0D"/>
    <w:rsid w:val="0016428D"/>
    <w:rsid w:val="00164A99"/>
    <w:rsid w:val="00165BE6"/>
    <w:rsid w:val="00166ACE"/>
    <w:rsid w:val="00170292"/>
    <w:rsid w:val="00170402"/>
    <w:rsid w:val="00170D6D"/>
    <w:rsid w:val="00171E9D"/>
    <w:rsid w:val="00172489"/>
    <w:rsid w:val="00172DD9"/>
    <w:rsid w:val="001738FD"/>
    <w:rsid w:val="001755EA"/>
    <w:rsid w:val="00175CDF"/>
    <w:rsid w:val="00176480"/>
    <w:rsid w:val="0017659B"/>
    <w:rsid w:val="00176A0F"/>
    <w:rsid w:val="00176BC6"/>
    <w:rsid w:val="001775A9"/>
    <w:rsid w:val="00177BCE"/>
    <w:rsid w:val="001812B0"/>
    <w:rsid w:val="00181423"/>
    <w:rsid w:val="0018155A"/>
    <w:rsid w:val="001832FC"/>
    <w:rsid w:val="001835DC"/>
    <w:rsid w:val="00183698"/>
    <w:rsid w:val="00183803"/>
    <w:rsid w:val="00183E87"/>
    <w:rsid w:val="00183F4C"/>
    <w:rsid w:val="0018424E"/>
    <w:rsid w:val="0018515C"/>
    <w:rsid w:val="0018577E"/>
    <w:rsid w:val="001869E8"/>
    <w:rsid w:val="00187129"/>
    <w:rsid w:val="00190826"/>
    <w:rsid w:val="0019164F"/>
    <w:rsid w:val="0019263A"/>
    <w:rsid w:val="00192C6E"/>
    <w:rsid w:val="00193C39"/>
    <w:rsid w:val="001943F7"/>
    <w:rsid w:val="00197B92"/>
    <w:rsid w:val="001A0CEC"/>
    <w:rsid w:val="001A0EDB"/>
    <w:rsid w:val="001A100B"/>
    <w:rsid w:val="001A1B7C"/>
    <w:rsid w:val="001A1F3C"/>
    <w:rsid w:val="001A2240"/>
    <w:rsid w:val="001A2687"/>
    <w:rsid w:val="001A2CDE"/>
    <w:rsid w:val="001A5B92"/>
    <w:rsid w:val="001A5F67"/>
    <w:rsid w:val="001A77FD"/>
    <w:rsid w:val="001B0001"/>
    <w:rsid w:val="001B05CC"/>
    <w:rsid w:val="001B0800"/>
    <w:rsid w:val="001B252D"/>
    <w:rsid w:val="001B2904"/>
    <w:rsid w:val="001B2E95"/>
    <w:rsid w:val="001B3B76"/>
    <w:rsid w:val="001B4DD8"/>
    <w:rsid w:val="001B63BC"/>
    <w:rsid w:val="001B66E9"/>
    <w:rsid w:val="001B7137"/>
    <w:rsid w:val="001C3BF3"/>
    <w:rsid w:val="001C501D"/>
    <w:rsid w:val="001C5F55"/>
    <w:rsid w:val="001C64C4"/>
    <w:rsid w:val="001C695A"/>
    <w:rsid w:val="001C6CD8"/>
    <w:rsid w:val="001C78D9"/>
    <w:rsid w:val="001C7C2C"/>
    <w:rsid w:val="001C7CCE"/>
    <w:rsid w:val="001D00A2"/>
    <w:rsid w:val="001D15ED"/>
    <w:rsid w:val="001D1728"/>
    <w:rsid w:val="001D1E9E"/>
    <w:rsid w:val="001D2A6C"/>
    <w:rsid w:val="001D328B"/>
    <w:rsid w:val="001D3CA6"/>
    <w:rsid w:val="001D4A93"/>
    <w:rsid w:val="001D5442"/>
    <w:rsid w:val="001D5F28"/>
    <w:rsid w:val="001D7529"/>
    <w:rsid w:val="001D7948"/>
    <w:rsid w:val="001D7EDC"/>
    <w:rsid w:val="001E0946"/>
    <w:rsid w:val="001E1001"/>
    <w:rsid w:val="001E15F8"/>
    <w:rsid w:val="001E199E"/>
    <w:rsid w:val="001E1C8D"/>
    <w:rsid w:val="001E32FA"/>
    <w:rsid w:val="001E349E"/>
    <w:rsid w:val="001E4DFC"/>
    <w:rsid w:val="001E5F72"/>
    <w:rsid w:val="001E6267"/>
    <w:rsid w:val="001E71FC"/>
    <w:rsid w:val="001E79A4"/>
    <w:rsid w:val="001E7C32"/>
    <w:rsid w:val="001F0210"/>
    <w:rsid w:val="001F0891"/>
    <w:rsid w:val="001F10F7"/>
    <w:rsid w:val="001F130D"/>
    <w:rsid w:val="001F13CA"/>
    <w:rsid w:val="001F1570"/>
    <w:rsid w:val="001F207A"/>
    <w:rsid w:val="001F270E"/>
    <w:rsid w:val="001F29AD"/>
    <w:rsid w:val="001F2A6B"/>
    <w:rsid w:val="001F36D0"/>
    <w:rsid w:val="001F3DB9"/>
    <w:rsid w:val="001F4470"/>
    <w:rsid w:val="001F45A4"/>
    <w:rsid w:val="001F491C"/>
    <w:rsid w:val="001F5AE6"/>
    <w:rsid w:val="001F5C29"/>
    <w:rsid w:val="001F5D16"/>
    <w:rsid w:val="001F61C1"/>
    <w:rsid w:val="001F620B"/>
    <w:rsid w:val="0020013A"/>
    <w:rsid w:val="002002A6"/>
    <w:rsid w:val="0020058A"/>
    <w:rsid w:val="00200717"/>
    <w:rsid w:val="002031C9"/>
    <w:rsid w:val="002035EE"/>
    <w:rsid w:val="0020462A"/>
    <w:rsid w:val="002046A1"/>
    <w:rsid w:val="00204ED8"/>
    <w:rsid w:val="0020501A"/>
    <w:rsid w:val="00205B75"/>
    <w:rsid w:val="002063EC"/>
    <w:rsid w:val="00206C7A"/>
    <w:rsid w:val="00206D24"/>
    <w:rsid w:val="00207711"/>
    <w:rsid w:val="00210DDD"/>
    <w:rsid w:val="002125D6"/>
    <w:rsid w:val="00212D67"/>
    <w:rsid w:val="00212E2A"/>
    <w:rsid w:val="002141B2"/>
    <w:rsid w:val="0021461A"/>
    <w:rsid w:val="00214B50"/>
    <w:rsid w:val="00215A56"/>
    <w:rsid w:val="00215A82"/>
    <w:rsid w:val="00215E32"/>
    <w:rsid w:val="00215EE6"/>
    <w:rsid w:val="00215F36"/>
    <w:rsid w:val="0021605A"/>
    <w:rsid w:val="00216771"/>
    <w:rsid w:val="00217EA9"/>
    <w:rsid w:val="00220384"/>
    <w:rsid w:val="00220581"/>
    <w:rsid w:val="0022076B"/>
    <w:rsid w:val="002208B9"/>
    <w:rsid w:val="0022139A"/>
    <w:rsid w:val="00222261"/>
    <w:rsid w:val="00222778"/>
    <w:rsid w:val="002239F2"/>
    <w:rsid w:val="00223B55"/>
    <w:rsid w:val="00224133"/>
    <w:rsid w:val="00224237"/>
    <w:rsid w:val="00224A5A"/>
    <w:rsid w:val="00224D82"/>
    <w:rsid w:val="002251A9"/>
    <w:rsid w:val="00225436"/>
    <w:rsid w:val="00225508"/>
    <w:rsid w:val="00225570"/>
    <w:rsid w:val="0022571D"/>
    <w:rsid w:val="00226189"/>
    <w:rsid w:val="00231DFC"/>
    <w:rsid w:val="00231F3B"/>
    <w:rsid w:val="002323FE"/>
    <w:rsid w:val="00234C13"/>
    <w:rsid w:val="00235E0A"/>
    <w:rsid w:val="0023640E"/>
    <w:rsid w:val="002369FD"/>
    <w:rsid w:val="00236A7E"/>
    <w:rsid w:val="00236B86"/>
    <w:rsid w:val="0023760F"/>
    <w:rsid w:val="00237985"/>
    <w:rsid w:val="00240895"/>
    <w:rsid w:val="00240A06"/>
    <w:rsid w:val="00241AD7"/>
    <w:rsid w:val="002423A9"/>
    <w:rsid w:val="00244690"/>
    <w:rsid w:val="002468C9"/>
    <w:rsid w:val="002470AC"/>
    <w:rsid w:val="0024720B"/>
    <w:rsid w:val="00247F01"/>
    <w:rsid w:val="00252D47"/>
    <w:rsid w:val="002532B0"/>
    <w:rsid w:val="0025375C"/>
    <w:rsid w:val="002537BF"/>
    <w:rsid w:val="002539AB"/>
    <w:rsid w:val="00255A8B"/>
    <w:rsid w:val="00255DD9"/>
    <w:rsid w:val="00261FBA"/>
    <w:rsid w:val="00262D56"/>
    <w:rsid w:val="00263092"/>
    <w:rsid w:val="0026342D"/>
    <w:rsid w:val="0026408E"/>
    <w:rsid w:val="00264425"/>
    <w:rsid w:val="00264750"/>
    <w:rsid w:val="002662A5"/>
    <w:rsid w:val="002674D1"/>
    <w:rsid w:val="00270171"/>
    <w:rsid w:val="00270F98"/>
    <w:rsid w:val="0027248E"/>
    <w:rsid w:val="00272C37"/>
    <w:rsid w:val="00273257"/>
    <w:rsid w:val="00273F9F"/>
    <w:rsid w:val="00273FA9"/>
    <w:rsid w:val="00274A4A"/>
    <w:rsid w:val="00274AC2"/>
    <w:rsid w:val="002773F1"/>
    <w:rsid w:val="00277F90"/>
    <w:rsid w:val="00280A1E"/>
    <w:rsid w:val="00281013"/>
    <w:rsid w:val="00281648"/>
    <w:rsid w:val="00281A5D"/>
    <w:rsid w:val="00282053"/>
    <w:rsid w:val="00282EFB"/>
    <w:rsid w:val="002833DD"/>
    <w:rsid w:val="00283519"/>
    <w:rsid w:val="00283DAF"/>
    <w:rsid w:val="00284C5E"/>
    <w:rsid w:val="002852DB"/>
    <w:rsid w:val="00286903"/>
    <w:rsid w:val="00287B9F"/>
    <w:rsid w:val="00291097"/>
    <w:rsid w:val="00291347"/>
    <w:rsid w:val="00291614"/>
    <w:rsid w:val="002919E5"/>
    <w:rsid w:val="00291A10"/>
    <w:rsid w:val="00291C2A"/>
    <w:rsid w:val="0029309B"/>
    <w:rsid w:val="00293B77"/>
    <w:rsid w:val="00294B37"/>
    <w:rsid w:val="0029642A"/>
    <w:rsid w:val="00296722"/>
    <w:rsid w:val="00297F3F"/>
    <w:rsid w:val="002A05D5"/>
    <w:rsid w:val="002A07C3"/>
    <w:rsid w:val="002A0C76"/>
    <w:rsid w:val="002A195C"/>
    <w:rsid w:val="002A200F"/>
    <w:rsid w:val="002A251F"/>
    <w:rsid w:val="002A2700"/>
    <w:rsid w:val="002A3510"/>
    <w:rsid w:val="002A38FE"/>
    <w:rsid w:val="002A3AAB"/>
    <w:rsid w:val="002A4461"/>
    <w:rsid w:val="002A4659"/>
    <w:rsid w:val="002A4A61"/>
    <w:rsid w:val="002A4C48"/>
    <w:rsid w:val="002A55B1"/>
    <w:rsid w:val="002A6181"/>
    <w:rsid w:val="002A7E7B"/>
    <w:rsid w:val="002B0983"/>
    <w:rsid w:val="002B1461"/>
    <w:rsid w:val="002B5901"/>
    <w:rsid w:val="002B5973"/>
    <w:rsid w:val="002B5B92"/>
    <w:rsid w:val="002C0E35"/>
    <w:rsid w:val="002C271D"/>
    <w:rsid w:val="002C2A2B"/>
    <w:rsid w:val="002C49BB"/>
    <w:rsid w:val="002C49D8"/>
    <w:rsid w:val="002C4EC1"/>
    <w:rsid w:val="002C6B4F"/>
    <w:rsid w:val="002C6CFB"/>
    <w:rsid w:val="002C6F09"/>
    <w:rsid w:val="002C72E1"/>
    <w:rsid w:val="002D001B"/>
    <w:rsid w:val="002D152F"/>
    <w:rsid w:val="002D1D40"/>
    <w:rsid w:val="002D3073"/>
    <w:rsid w:val="002D3631"/>
    <w:rsid w:val="002D518F"/>
    <w:rsid w:val="002D5D5C"/>
    <w:rsid w:val="002D5FF2"/>
    <w:rsid w:val="002D6F6A"/>
    <w:rsid w:val="002D7ED5"/>
    <w:rsid w:val="002E1B18"/>
    <w:rsid w:val="002E2017"/>
    <w:rsid w:val="002E2D45"/>
    <w:rsid w:val="002E340A"/>
    <w:rsid w:val="002E6FF6"/>
    <w:rsid w:val="002F0915"/>
    <w:rsid w:val="002F0C48"/>
    <w:rsid w:val="002F0CA0"/>
    <w:rsid w:val="002F1269"/>
    <w:rsid w:val="002F1FEA"/>
    <w:rsid w:val="002F25B2"/>
    <w:rsid w:val="002F2BC5"/>
    <w:rsid w:val="002F376B"/>
    <w:rsid w:val="002F45A6"/>
    <w:rsid w:val="002F47F4"/>
    <w:rsid w:val="002F499D"/>
    <w:rsid w:val="002F50E3"/>
    <w:rsid w:val="002F5C8C"/>
    <w:rsid w:val="002F5F09"/>
    <w:rsid w:val="002F7199"/>
    <w:rsid w:val="002F7D11"/>
    <w:rsid w:val="0030081B"/>
    <w:rsid w:val="00300978"/>
    <w:rsid w:val="003021B7"/>
    <w:rsid w:val="003024ED"/>
    <w:rsid w:val="0030268D"/>
    <w:rsid w:val="0030296B"/>
    <w:rsid w:val="003031A4"/>
    <w:rsid w:val="0030382C"/>
    <w:rsid w:val="003040C0"/>
    <w:rsid w:val="00305D12"/>
    <w:rsid w:val="00305D6E"/>
    <w:rsid w:val="00307037"/>
    <w:rsid w:val="0030771C"/>
    <w:rsid w:val="0030782E"/>
    <w:rsid w:val="00307F5F"/>
    <w:rsid w:val="00307FDF"/>
    <w:rsid w:val="003116AF"/>
    <w:rsid w:val="00311D0B"/>
    <w:rsid w:val="00312639"/>
    <w:rsid w:val="00312B4F"/>
    <w:rsid w:val="003143D6"/>
    <w:rsid w:val="003144D3"/>
    <w:rsid w:val="00315B52"/>
    <w:rsid w:val="00315DE7"/>
    <w:rsid w:val="003167F2"/>
    <w:rsid w:val="00317A7D"/>
    <w:rsid w:val="00320883"/>
    <w:rsid w:val="00320ED2"/>
    <w:rsid w:val="003214E2"/>
    <w:rsid w:val="00321A8A"/>
    <w:rsid w:val="003222DD"/>
    <w:rsid w:val="003231DA"/>
    <w:rsid w:val="00323682"/>
    <w:rsid w:val="00323C23"/>
    <w:rsid w:val="00324BB2"/>
    <w:rsid w:val="00325AB6"/>
    <w:rsid w:val="00326126"/>
    <w:rsid w:val="003267C0"/>
    <w:rsid w:val="00327A52"/>
    <w:rsid w:val="0033057A"/>
    <w:rsid w:val="003308A8"/>
    <w:rsid w:val="00331749"/>
    <w:rsid w:val="00332A81"/>
    <w:rsid w:val="00332D21"/>
    <w:rsid w:val="00334C50"/>
    <w:rsid w:val="00334DEA"/>
    <w:rsid w:val="00335190"/>
    <w:rsid w:val="00335AEF"/>
    <w:rsid w:val="0033695D"/>
    <w:rsid w:val="00336F5F"/>
    <w:rsid w:val="0033712D"/>
    <w:rsid w:val="003377D0"/>
    <w:rsid w:val="00341898"/>
    <w:rsid w:val="00343554"/>
    <w:rsid w:val="003449F9"/>
    <w:rsid w:val="00344DA5"/>
    <w:rsid w:val="00345650"/>
    <w:rsid w:val="0034581F"/>
    <w:rsid w:val="0034592B"/>
    <w:rsid w:val="00347460"/>
    <w:rsid w:val="003479E4"/>
    <w:rsid w:val="00347C43"/>
    <w:rsid w:val="00350CA7"/>
    <w:rsid w:val="00350CCD"/>
    <w:rsid w:val="00351EB8"/>
    <w:rsid w:val="0035213C"/>
    <w:rsid w:val="00352DC1"/>
    <w:rsid w:val="00352FE2"/>
    <w:rsid w:val="00353888"/>
    <w:rsid w:val="00355254"/>
    <w:rsid w:val="0035591D"/>
    <w:rsid w:val="00356265"/>
    <w:rsid w:val="00357F36"/>
    <w:rsid w:val="00360C87"/>
    <w:rsid w:val="003622ED"/>
    <w:rsid w:val="00362A6B"/>
    <w:rsid w:val="00362BFB"/>
    <w:rsid w:val="00362C5B"/>
    <w:rsid w:val="00363C4D"/>
    <w:rsid w:val="0036472E"/>
    <w:rsid w:val="0036597A"/>
    <w:rsid w:val="00366AF0"/>
    <w:rsid w:val="00367676"/>
    <w:rsid w:val="00367A62"/>
    <w:rsid w:val="00370F2A"/>
    <w:rsid w:val="003713CA"/>
    <w:rsid w:val="0037140E"/>
    <w:rsid w:val="0037201A"/>
    <w:rsid w:val="003724BD"/>
    <w:rsid w:val="00372865"/>
    <w:rsid w:val="003729FC"/>
    <w:rsid w:val="00372FCA"/>
    <w:rsid w:val="00373949"/>
    <w:rsid w:val="00374C87"/>
    <w:rsid w:val="00374CBC"/>
    <w:rsid w:val="00374E5A"/>
    <w:rsid w:val="0037591E"/>
    <w:rsid w:val="003762C8"/>
    <w:rsid w:val="003766B9"/>
    <w:rsid w:val="003768CB"/>
    <w:rsid w:val="00376E69"/>
    <w:rsid w:val="00381F98"/>
    <w:rsid w:val="00382C54"/>
    <w:rsid w:val="00383766"/>
    <w:rsid w:val="00383C03"/>
    <w:rsid w:val="00383D1B"/>
    <w:rsid w:val="00383DF3"/>
    <w:rsid w:val="00384158"/>
    <w:rsid w:val="0038516A"/>
    <w:rsid w:val="00385654"/>
    <w:rsid w:val="00385FD6"/>
    <w:rsid w:val="0038601E"/>
    <w:rsid w:val="003860DF"/>
    <w:rsid w:val="003872CB"/>
    <w:rsid w:val="00387A77"/>
    <w:rsid w:val="003900BB"/>
    <w:rsid w:val="003906A1"/>
    <w:rsid w:val="00391845"/>
    <w:rsid w:val="003924F8"/>
    <w:rsid w:val="00393C17"/>
    <w:rsid w:val="003945E3"/>
    <w:rsid w:val="00395A50"/>
    <w:rsid w:val="0039787F"/>
    <w:rsid w:val="003A161F"/>
    <w:rsid w:val="003A1693"/>
    <w:rsid w:val="003A1CC7"/>
    <w:rsid w:val="003A1CFA"/>
    <w:rsid w:val="003A22E2"/>
    <w:rsid w:val="003A293A"/>
    <w:rsid w:val="003A29E1"/>
    <w:rsid w:val="003A29E6"/>
    <w:rsid w:val="003A3196"/>
    <w:rsid w:val="003A36DB"/>
    <w:rsid w:val="003A3ABC"/>
    <w:rsid w:val="003A3EDB"/>
    <w:rsid w:val="003A3F73"/>
    <w:rsid w:val="003A3FDD"/>
    <w:rsid w:val="003A409E"/>
    <w:rsid w:val="003A478D"/>
    <w:rsid w:val="003A4DBF"/>
    <w:rsid w:val="003A56AA"/>
    <w:rsid w:val="003A56B2"/>
    <w:rsid w:val="003A5BFF"/>
    <w:rsid w:val="003A6244"/>
    <w:rsid w:val="003A6AC1"/>
    <w:rsid w:val="003A73E3"/>
    <w:rsid w:val="003A74EB"/>
    <w:rsid w:val="003A7B64"/>
    <w:rsid w:val="003B03CE"/>
    <w:rsid w:val="003B150C"/>
    <w:rsid w:val="003B373F"/>
    <w:rsid w:val="003B3C5F"/>
    <w:rsid w:val="003B4DAD"/>
    <w:rsid w:val="003B52F2"/>
    <w:rsid w:val="003B6329"/>
    <w:rsid w:val="003B64A5"/>
    <w:rsid w:val="003B6F60"/>
    <w:rsid w:val="003B76BD"/>
    <w:rsid w:val="003B783A"/>
    <w:rsid w:val="003B7D8F"/>
    <w:rsid w:val="003C045C"/>
    <w:rsid w:val="003C1131"/>
    <w:rsid w:val="003C1EFE"/>
    <w:rsid w:val="003C2408"/>
    <w:rsid w:val="003C2B82"/>
    <w:rsid w:val="003C315D"/>
    <w:rsid w:val="003C47A5"/>
    <w:rsid w:val="003C47D1"/>
    <w:rsid w:val="003C56D8"/>
    <w:rsid w:val="003C58AE"/>
    <w:rsid w:val="003C74FF"/>
    <w:rsid w:val="003D0525"/>
    <w:rsid w:val="003D09D9"/>
    <w:rsid w:val="003D1D90"/>
    <w:rsid w:val="003D2624"/>
    <w:rsid w:val="003D26A5"/>
    <w:rsid w:val="003D3623"/>
    <w:rsid w:val="003D362C"/>
    <w:rsid w:val="003D3F93"/>
    <w:rsid w:val="003D4734"/>
    <w:rsid w:val="003D5013"/>
    <w:rsid w:val="003D559C"/>
    <w:rsid w:val="003D5F14"/>
    <w:rsid w:val="003D664E"/>
    <w:rsid w:val="003D6859"/>
    <w:rsid w:val="003D77A3"/>
    <w:rsid w:val="003D78F7"/>
    <w:rsid w:val="003E2C34"/>
    <w:rsid w:val="003E2EAF"/>
    <w:rsid w:val="003E32DF"/>
    <w:rsid w:val="003E3FAD"/>
    <w:rsid w:val="003E416D"/>
    <w:rsid w:val="003E4403"/>
    <w:rsid w:val="003E5916"/>
    <w:rsid w:val="003E5CD9"/>
    <w:rsid w:val="003E5D5A"/>
    <w:rsid w:val="003E5DE7"/>
    <w:rsid w:val="003E6208"/>
    <w:rsid w:val="003E6467"/>
    <w:rsid w:val="003E667C"/>
    <w:rsid w:val="003E7414"/>
    <w:rsid w:val="003E7AD6"/>
    <w:rsid w:val="003E7C96"/>
    <w:rsid w:val="003E7F99"/>
    <w:rsid w:val="003F1281"/>
    <w:rsid w:val="003F2B96"/>
    <w:rsid w:val="003F2D6C"/>
    <w:rsid w:val="003F2E7C"/>
    <w:rsid w:val="003F367C"/>
    <w:rsid w:val="003F4B96"/>
    <w:rsid w:val="003F6B76"/>
    <w:rsid w:val="003F6C92"/>
    <w:rsid w:val="003F793B"/>
    <w:rsid w:val="003F7CF1"/>
    <w:rsid w:val="004010D0"/>
    <w:rsid w:val="004014AE"/>
    <w:rsid w:val="004025A6"/>
    <w:rsid w:val="004028DF"/>
    <w:rsid w:val="00403271"/>
    <w:rsid w:val="00403645"/>
    <w:rsid w:val="00403B13"/>
    <w:rsid w:val="00403CDE"/>
    <w:rsid w:val="00403F46"/>
    <w:rsid w:val="0040456B"/>
    <w:rsid w:val="004049FA"/>
    <w:rsid w:val="004051EE"/>
    <w:rsid w:val="00407C5B"/>
    <w:rsid w:val="004110BE"/>
    <w:rsid w:val="0041147F"/>
    <w:rsid w:val="00411A99"/>
    <w:rsid w:val="00411C03"/>
    <w:rsid w:val="00411E59"/>
    <w:rsid w:val="0041485A"/>
    <w:rsid w:val="0041562C"/>
    <w:rsid w:val="00415C55"/>
    <w:rsid w:val="004209D5"/>
    <w:rsid w:val="00421159"/>
    <w:rsid w:val="00421A46"/>
    <w:rsid w:val="00422546"/>
    <w:rsid w:val="004228E6"/>
    <w:rsid w:val="00422D5C"/>
    <w:rsid w:val="00423116"/>
    <w:rsid w:val="00423634"/>
    <w:rsid w:val="00423764"/>
    <w:rsid w:val="00424106"/>
    <w:rsid w:val="00426281"/>
    <w:rsid w:val="004270C7"/>
    <w:rsid w:val="0042759C"/>
    <w:rsid w:val="00430648"/>
    <w:rsid w:val="00430E74"/>
    <w:rsid w:val="00431682"/>
    <w:rsid w:val="00432069"/>
    <w:rsid w:val="004339CB"/>
    <w:rsid w:val="00435208"/>
    <w:rsid w:val="00435703"/>
    <w:rsid w:val="00435818"/>
    <w:rsid w:val="00436279"/>
    <w:rsid w:val="004365C5"/>
    <w:rsid w:val="00436B89"/>
    <w:rsid w:val="004372E6"/>
    <w:rsid w:val="00437736"/>
    <w:rsid w:val="00437814"/>
    <w:rsid w:val="004402C9"/>
    <w:rsid w:val="00440FF1"/>
    <w:rsid w:val="0044179E"/>
    <w:rsid w:val="004417F2"/>
    <w:rsid w:val="00442799"/>
    <w:rsid w:val="0044384C"/>
    <w:rsid w:val="00443FBF"/>
    <w:rsid w:val="004440D0"/>
    <w:rsid w:val="004452DF"/>
    <w:rsid w:val="004507E7"/>
    <w:rsid w:val="0045084E"/>
    <w:rsid w:val="00450CC0"/>
    <w:rsid w:val="0045273C"/>
    <w:rsid w:val="0045288D"/>
    <w:rsid w:val="004535CB"/>
    <w:rsid w:val="00453A44"/>
    <w:rsid w:val="00453B85"/>
    <w:rsid w:val="004547B3"/>
    <w:rsid w:val="00455A46"/>
    <w:rsid w:val="00456085"/>
    <w:rsid w:val="00457028"/>
    <w:rsid w:val="0045784F"/>
    <w:rsid w:val="00457E3B"/>
    <w:rsid w:val="00457FA3"/>
    <w:rsid w:val="0046045B"/>
    <w:rsid w:val="00461C2E"/>
    <w:rsid w:val="00462172"/>
    <w:rsid w:val="004625C3"/>
    <w:rsid w:val="00464413"/>
    <w:rsid w:val="004647E8"/>
    <w:rsid w:val="00464D30"/>
    <w:rsid w:val="00464D61"/>
    <w:rsid w:val="00466B33"/>
    <w:rsid w:val="00466EEB"/>
    <w:rsid w:val="00467C85"/>
    <w:rsid w:val="004721EF"/>
    <w:rsid w:val="0047267B"/>
    <w:rsid w:val="00472EA0"/>
    <w:rsid w:val="0047324D"/>
    <w:rsid w:val="00473358"/>
    <w:rsid w:val="00474C20"/>
    <w:rsid w:val="00475A71"/>
    <w:rsid w:val="00475D9E"/>
    <w:rsid w:val="00476F40"/>
    <w:rsid w:val="004804A4"/>
    <w:rsid w:val="00481C41"/>
    <w:rsid w:val="004821A5"/>
    <w:rsid w:val="004828D5"/>
    <w:rsid w:val="00482AD0"/>
    <w:rsid w:val="00482AF6"/>
    <w:rsid w:val="004841EB"/>
    <w:rsid w:val="00484651"/>
    <w:rsid w:val="00486EB3"/>
    <w:rsid w:val="00487778"/>
    <w:rsid w:val="00490FB2"/>
    <w:rsid w:val="00491663"/>
    <w:rsid w:val="00491CAF"/>
    <w:rsid w:val="004921DA"/>
    <w:rsid w:val="0049221F"/>
    <w:rsid w:val="00492A82"/>
    <w:rsid w:val="0049319F"/>
    <w:rsid w:val="00493216"/>
    <w:rsid w:val="00493756"/>
    <w:rsid w:val="0049468A"/>
    <w:rsid w:val="004946E9"/>
    <w:rsid w:val="00494FCB"/>
    <w:rsid w:val="00495B8C"/>
    <w:rsid w:val="00495DAB"/>
    <w:rsid w:val="00497C1D"/>
    <w:rsid w:val="004A0AF4"/>
    <w:rsid w:val="004A0FC9"/>
    <w:rsid w:val="004A2470"/>
    <w:rsid w:val="004A3C16"/>
    <w:rsid w:val="004A434E"/>
    <w:rsid w:val="004A5537"/>
    <w:rsid w:val="004A5575"/>
    <w:rsid w:val="004A70DB"/>
    <w:rsid w:val="004A7935"/>
    <w:rsid w:val="004A7B3B"/>
    <w:rsid w:val="004A7E06"/>
    <w:rsid w:val="004B2117"/>
    <w:rsid w:val="004B3BDF"/>
    <w:rsid w:val="004B493F"/>
    <w:rsid w:val="004B50D1"/>
    <w:rsid w:val="004B50D6"/>
    <w:rsid w:val="004B5DAF"/>
    <w:rsid w:val="004B6259"/>
    <w:rsid w:val="004B7780"/>
    <w:rsid w:val="004B7F6E"/>
    <w:rsid w:val="004C004E"/>
    <w:rsid w:val="004C0BD8"/>
    <w:rsid w:val="004C0E4B"/>
    <w:rsid w:val="004C0F0A"/>
    <w:rsid w:val="004C2012"/>
    <w:rsid w:val="004C279B"/>
    <w:rsid w:val="004C3C2A"/>
    <w:rsid w:val="004C4F55"/>
    <w:rsid w:val="004C79FF"/>
    <w:rsid w:val="004C7CE0"/>
    <w:rsid w:val="004D03A1"/>
    <w:rsid w:val="004D071D"/>
    <w:rsid w:val="004D089E"/>
    <w:rsid w:val="004D0CE4"/>
    <w:rsid w:val="004D0F1C"/>
    <w:rsid w:val="004D2D75"/>
    <w:rsid w:val="004D49E7"/>
    <w:rsid w:val="004D5F1F"/>
    <w:rsid w:val="004D6AB7"/>
    <w:rsid w:val="004D6BE8"/>
    <w:rsid w:val="004D7188"/>
    <w:rsid w:val="004D78EE"/>
    <w:rsid w:val="004E0097"/>
    <w:rsid w:val="004E0209"/>
    <w:rsid w:val="004E040B"/>
    <w:rsid w:val="004E0694"/>
    <w:rsid w:val="004E19B8"/>
    <w:rsid w:val="004E2A0B"/>
    <w:rsid w:val="004E4538"/>
    <w:rsid w:val="004E46DF"/>
    <w:rsid w:val="004E4B5B"/>
    <w:rsid w:val="004E611F"/>
    <w:rsid w:val="004E66C3"/>
    <w:rsid w:val="004E6D31"/>
    <w:rsid w:val="004E7E34"/>
    <w:rsid w:val="004F04DC"/>
    <w:rsid w:val="004F0CB7"/>
    <w:rsid w:val="004F1733"/>
    <w:rsid w:val="004F22BE"/>
    <w:rsid w:val="004F4564"/>
    <w:rsid w:val="004F4BBB"/>
    <w:rsid w:val="004F5A90"/>
    <w:rsid w:val="004F74F8"/>
    <w:rsid w:val="004F7A70"/>
    <w:rsid w:val="004F7BD6"/>
    <w:rsid w:val="005004EC"/>
    <w:rsid w:val="00500B56"/>
    <w:rsid w:val="0050128F"/>
    <w:rsid w:val="00501E52"/>
    <w:rsid w:val="005023E3"/>
    <w:rsid w:val="0050363C"/>
    <w:rsid w:val="00503796"/>
    <w:rsid w:val="00503A64"/>
    <w:rsid w:val="00503BF1"/>
    <w:rsid w:val="00504958"/>
    <w:rsid w:val="00504AA2"/>
    <w:rsid w:val="00504BEE"/>
    <w:rsid w:val="0050594C"/>
    <w:rsid w:val="00505DAD"/>
    <w:rsid w:val="005065EB"/>
    <w:rsid w:val="00506863"/>
    <w:rsid w:val="00506A45"/>
    <w:rsid w:val="005072AF"/>
    <w:rsid w:val="005072B6"/>
    <w:rsid w:val="00507463"/>
    <w:rsid w:val="00507500"/>
    <w:rsid w:val="0050752C"/>
    <w:rsid w:val="00507B1D"/>
    <w:rsid w:val="0051035D"/>
    <w:rsid w:val="00511772"/>
    <w:rsid w:val="00512434"/>
    <w:rsid w:val="00513528"/>
    <w:rsid w:val="00513AC7"/>
    <w:rsid w:val="005142A5"/>
    <w:rsid w:val="00514AF3"/>
    <w:rsid w:val="0051588E"/>
    <w:rsid w:val="005167F8"/>
    <w:rsid w:val="00516A60"/>
    <w:rsid w:val="00516D9D"/>
    <w:rsid w:val="00517ED6"/>
    <w:rsid w:val="00520264"/>
    <w:rsid w:val="00520B8C"/>
    <w:rsid w:val="0052151C"/>
    <w:rsid w:val="0052175C"/>
    <w:rsid w:val="00522A49"/>
    <w:rsid w:val="00522FA5"/>
    <w:rsid w:val="005230B7"/>
    <w:rsid w:val="005235B6"/>
    <w:rsid w:val="005243B4"/>
    <w:rsid w:val="005260D8"/>
    <w:rsid w:val="00526970"/>
    <w:rsid w:val="00527489"/>
    <w:rsid w:val="00527BB3"/>
    <w:rsid w:val="00530E0A"/>
    <w:rsid w:val="00531734"/>
    <w:rsid w:val="005318F6"/>
    <w:rsid w:val="0053254A"/>
    <w:rsid w:val="005325A2"/>
    <w:rsid w:val="005329A5"/>
    <w:rsid w:val="00532DD8"/>
    <w:rsid w:val="0053446F"/>
    <w:rsid w:val="0053566B"/>
    <w:rsid w:val="005358EA"/>
    <w:rsid w:val="005365C2"/>
    <w:rsid w:val="00537592"/>
    <w:rsid w:val="00537F86"/>
    <w:rsid w:val="00540100"/>
    <w:rsid w:val="00540657"/>
    <w:rsid w:val="005406E8"/>
    <w:rsid w:val="00540A28"/>
    <w:rsid w:val="0054235E"/>
    <w:rsid w:val="00543CCF"/>
    <w:rsid w:val="0054425D"/>
    <w:rsid w:val="005442D3"/>
    <w:rsid w:val="00544B61"/>
    <w:rsid w:val="00546E09"/>
    <w:rsid w:val="00550467"/>
    <w:rsid w:val="005531A6"/>
    <w:rsid w:val="00553C7D"/>
    <w:rsid w:val="00554179"/>
    <w:rsid w:val="0055459B"/>
    <w:rsid w:val="005546A4"/>
    <w:rsid w:val="00554995"/>
    <w:rsid w:val="00554EEF"/>
    <w:rsid w:val="005555B2"/>
    <w:rsid w:val="00557D46"/>
    <w:rsid w:val="00562627"/>
    <w:rsid w:val="00563B85"/>
    <w:rsid w:val="005653FE"/>
    <w:rsid w:val="00565751"/>
    <w:rsid w:val="00565B3A"/>
    <w:rsid w:val="005660CE"/>
    <w:rsid w:val="00566803"/>
    <w:rsid w:val="0056753D"/>
    <w:rsid w:val="00567934"/>
    <w:rsid w:val="005702B6"/>
    <w:rsid w:val="005703A1"/>
    <w:rsid w:val="0057046A"/>
    <w:rsid w:val="005712BF"/>
    <w:rsid w:val="00571574"/>
    <w:rsid w:val="00571583"/>
    <w:rsid w:val="00572BF3"/>
    <w:rsid w:val="00572CFB"/>
    <w:rsid w:val="00572E7A"/>
    <w:rsid w:val="00573286"/>
    <w:rsid w:val="005744BD"/>
    <w:rsid w:val="00574757"/>
    <w:rsid w:val="005750B2"/>
    <w:rsid w:val="00576718"/>
    <w:rsid w:val="00576CBB"/>
    <w:rsid w:val="00582B03"/>
    <w:rsid w:val="00582F73"/>
    <w:rsid w:val="00583212"/>
    <w:rsid w:val="00584933"/>
    <w:rsid w:val="00584948"/>
    <w:rsid w:val="00585D8F"/>
    <w:rsid w:val="00585DE9"/>
    <w:rsid w:val="00586072"/>
    <w:rsid w:val="0058644C"/>
    <w:rsid w:val="005868B4"/>
    <w:rsid w:val="00587F10"/>
    <w:rsid w:val="00591351"/>
    <w:rsid w:val="0059464E"/>
    <w:rsid w:val="005960DD"/>
    <w:rsid w:val="00596243"/>
    <w:rsid w:val="00596413"/>
    <w:rsid w:val="00596492"/>
    <w:rsid w:val="00596B6A"/>
    <w:rsid w:val="00597271"/>
    <w:rsid w:val="005A0E73"/>
    <w:rsid w:val="005A139F"/>
    <w:rsid w:val="005A16CF"/>
    <w:rsid w:val="005A1A3D"/>
    <w:rsid w:val="005A23DB"/>
    <w:rsid w:val="005A2ECA"/>
    <w:rsid w:val="005A4504"/>
    <w:rsid w:val="005A4531"/>
    <w:rsid w:val="005A5B1F"/>
    <w:rsid w:val="005A624A"/>
    <w:rsid w:val="005A62F8"/>
    <w:rsid w:val="005A6BC3"/>
    <w:rsid w:val="005A7368"/>
    <w:rsid w:val="005A789C"/>
    <w:rsid w:val="005B151D"/>
    <w:rsid w:val="005B1C17"/>
    <w:rsid w:val="005B2B86"/>
    <w:rsid w:val="005B2BA0"/>
    <w:rsid w:val="005B31EA"/>
    <w:rsid w:val="005B34A6"/>
    <w:rsid w:val="005B36E3"/>
    <w:rsid w:val="005B42FF"/>
    <w:rsid w:val="005B47C3"/>
    <w:rsid w:val="005B53A0"/>
    <w:rsid w:val="005B55BC"/>
    <w:rsid w:val="005B55FB"/>
    <w:rsid w:val="005B5728"/>
    <w:rsid w:val="005B68D2"/>
    <w:rsid w:val="005B6C67"/>
    <w:rsid w:val="005B6E5D"/>
    <w:rsid w:val="005B727A"/>
    <w:rsid w:val="005B772A"/>
    <w:rsid w:val="005C0CBC"/>
    <w:rsid w:val="005C1961"/>
    <w:rsid w:val="005C1D3E"/>
    <w:rsid w:val="005C3E6C"/>
    <w:rsid w:val="005C3EDC"/>
    <w:rsid w:val="005C4204"/>
    <w:rsid w:val="005C447C"/>
    <w:rsid w:val="005C45C3"/>
    <w:rsid w:val="005C45E7"/>
    <w:rsid w:val="005C6389"/>
    <w:rsid w:val="005C65E9"/>
    <w:rsid w:val="005C6823"/>
    <w:rsid w:val="005C6CE7"/>
    <w:rsid w:val="005D0C43"/>
    <w:rsid w:val="005D1461"/>
    <w:rsid w:val="005D203C"/>
    <w:rsid w:val="005D24B7"/>
    <w:rsid w:val="005D2759"/>
    <w:rsid w:val="005D33B5"/>
    <w:rsid w:val="005D397D"/>
    <w:rsid w:val="005D3986"/>
    <w:rsid w:val="005D3D5E"/>
    <w:rsid w:val="005D3F28"/>
    <w:rsid w:val="005D5C6E"/>
    <w:rsid w:val="005D645B"/>
    <w:rsid w:val="005D74B0"/>
    <w:rsid w:val="005D767E"/>
    <w:rsid w:val="005D7951"/>
    <w:rsid w:val="005E186E"/>
    <w:rsid w:val="005E19E5"/>
    <w:rsid w:val="005E2305"/>
    <w:rsid w:val="005E3E49"/>
    <w:rsid w:val="005E41EA"/>
    <w:rsid w:val="005E44ED"/>
    <w:rsid w:val="005E4E9C"/>
    <w:rsid w:val="005E58D3"/>
    <w:rsid w:val="005E6CB6"/>
    <w:rsid w:val="005E768D"/>
    <w:rsid w:val="005E7B13"/>
    <w:rsid w:val="005F00B1"/>
    <w:rsid w:val="005F00E7"/>
    <w:rsid w:val="005F132F"/>
    <w:rsid w:val="005F19DD"/>
    <w:rsid w:val="005F23B2"/>
    <w:rsid w:val="005F29F3"/>
    <w:rsid w:val="005F4AD8"/>
    <w:rsid w:val="005F4EC3"/>
    <w:rsid w:val="005F5ADA"/>
    <w:rsid w:val="005F608A"/>
    <w:rsid w:val="005F612D"/>
    <w:rsid w:val="005F695C"/>
    <w:rsid w:val="005F71B8"/>
    <w:rsid w:val="005F7C51"/>
    <w:rsid w:val="00600A10"/>
    <w:rsid w:val="00601BCB"/>
    <w:rsid w:val="00602046"/>
    <w:rsid w:val="00603873"/>
    <w:rsid w:val="00606B9C"/>
    <w:rsid w:val="00610293"/>
    <w:rsid w:val="006104BB"/>
    <w:rsid w:val="006111B6"/>
    <w:rsid w:val="006117D4"/>
    <w:rsid w:val="00612530"/>
    <w:rsid w:val="00612605"/>
    <w:rsid w:val="0061374B"/>
    <w:rsid w:val="00613F53"/>
    <w:rsid w:val="00615E8C"/>
    <w:rsid w:val="00616288"/>
    <w:rsid w:val="006162DD"/>
    <w:rsid w:val="006204E4"/>
    <w:rsid w:val="00620750"/>
    <w:rsid w:val="00620A11"/>
    <w:rsid w:val="00620AE0"/>
    <w:rsid w:val="00620F63"/>
    <w:rsid w:val="00621286"/>
    <w:rsid w:val="0062254C"/>
    <w:rsid w:val="0062298E"/>
    <w:rsid w:val="00622E16"/>
    <w:rsid w:val="0062350A"/>
    <w:rsid w:val="006238E0"/>
    <w:rsid w:val="0062440B"/>
    <w:rsid w:val="00624F1A"/>
    <w:rsid w:val="006254B0"/>
    <w:rsid w:val="00625C33"/>
    <w:rsid w:val="006267A0"/>
    <w:rsid w:val="00626D26"/>
    <w:rsid w:val="00627C25"/>
    <w:rsid w:val="006302F7"/>
    <w:rsid w:val="00631526"/>
    <w:rsid w:val="00631EB7"/>
    <w:rsid w:val="00632420"/>
    <w:rsid w:val="00632D7C"/>
    <w:rsid w:val="00633A8F"/>
    <w:rsid w:val="006346CB"/>
    <w:rsid w:val="00635053"/>
    <w:rsid w:val="00635200"/>
    <w:rsid w:val="006362D2"/>
    <w:rsid w:val="00636633"/>
    <w:rsid w:val="00637D47"/>
    <w:rsid w:val="006405E4"/>
    <w:rsid w:val="00641457"/>
    <w:rsid w:val="006416FF"/>
    <w:rsid w:val="0064218E"/>
    <w:rsid w:val="0064291C"/>
    <w:rsid w:val="00643BAA"/>
    <w:rsid w:val="00644E29"/>
    <w:rsid w:val="00645205"/>
    <w:rsid w:val="0064582B"/>
    <w:rsid w:val="006458EA"/>
    <w:rsid w:val="0064617E"/>
    <w:rsid w:val="00646871"/>
    <w:rsid w:val="00647750"/>
    <w:rsid w:val="00650AA0"/>
    <w:rsid w:val="00651442"/>
    <w:rsid w:val="00651FCD"/>
    <w:rsid w:val="0065264D"/>
    <w:rsid w:val="006548B7"/>
    <w:rsid w:val="00654B3B"/>
    <w:rsid w:val="006555E7"/>
    <w:rsid w:val="00655C8F"/>
    <w:rsid w:val="006562E7"/>
    <w:rsid w:val="00656406"/>
    <w:rsid w:val="00656882"/>
    <w:rsid w:val="00657061"/>
    <w:rsid w:val="00657363"/>
    <w:rsid w:val="00657DBD"/>
    <w:rsid w:val="00660ACE"/>
    <w:rsid w:val="006619C1"/>
    <w:rsid w:val="00662343"/>
    <w:rsid w:val="0066236B"/>
    <w:rsid w:val="00663C9F"/>
    <w:rsid w:val="00663D07"/>
    <w:rsid w:val="0066483B"/>
    <w:rsid w:val="00664CCC"/>
    <w:rsid w:val="00665288"/>
    <w:rsid w:val="00665906"/>
    <w:rsid w:val="00666B90"/>
    <w:rsid w:val="00667D96"/>
    <w:rsid w:val="0067069C"/>
    <w:rsid w:val="00670DA3"/>
    <w:rsid w:val="00671F29"/>
    <w:rsid w:val="006722DB"/>
    <w:rsid w:val="00672BDC"/>
    <w:rsid w:val="00672CE4"/>
    <w:rsid w:val="0067305F"/>
    <w:rsid w:val="00673144"/>
    <w:rsid w:val="00673E73"/>
    <w:rsid w:val="00674A28"/>
    <w:rsid w:val="00675761"/>
    <w:rsid w:val="0067737F"/>
    <w:rsid w:val="00680308"/>
    <w:rsid w:val="00680634"/>
    <w:rsid w:val="006813E4"/>
    <w:rsid w:val="0068276E"/>
    <w:rsid w:val="00682D55"/>
    <w:rsid w:val="006841E1"/>
    <w:rsid w:val="0068429C"/>
    <w:rsid w:val="0068438F"/>
    <w:rsid w:val="0068490F"/>
    <w:rsid w:val="00685816"/>
    <w:rsid w:val="006861D2"/>
    <w:rsid w:val="00686C98"/>
    <w:rsid w:val="00687476"/>
    <w:rsid w:val="00687A6F"/>
    <w:rsid w:val="0069038E"/>
    <w:rsid w:val="00690EB5"/>
    <w:rsid w:val="006915F4"/>
    <w:rsid w:val="00691D61"/>
    <w:rsid w:val="006925B5"/>
    <w:rsid w:val="0069501E"/>
    <w:rsid w:val="00695682"/>
    <w:rsid w:val="00695923"/>
    <w:rsid w:val="00696B53"/>
    <w:rsid w:val="00697295"/>
    <w:rsid w:val="006976B8"/>
    <w:rsid w:val="00697791"/>
    <w:rsid w:val="00697D9C"/>
    <w:rsid w:val="006A1A0A"/>
    <w:rsid w:val="006A1B2B"/>
    <w:rsid w:val="006A3117"/>
    <w:rsid w:val="006A3A0E"/>
    <w:rsid w:val="006A3EB3"/>
    <w:rsid w:val="006A46ED"/>
    <w:rsid w:val="006A4F60"/>
    <w:rsid w:val="006A503E"/>
    <w:rsid w:val="006A544D"/>
    <w:rsid w:val="006A59BC"/>
    <w:rsid w:val="006A61DF"/>
    <w:rsid w:val="006A67EB"/>
    <w:rsid w:val="006A6A83"/>
    <w:rsid w:val="006A705C"/>
    <w:rsid w:val="006A790E"/>
    <w:rsid w:val="006A7BBC"/>
    <w:rsid w:val="006A7F86"/>
    <w:rsid w:val="006B00E3"/>
    <w:rsid w:val="006B2096"/>
    <w:rsid w:val="006B75AD"/>
    <w:rsid w:val="006B75E7"/>
    <w:rsid w:val="006C0178"/>
    <w:rsid w:val="006C063A"/>
    <w:rsid w:val="006C1188"/>
    <w:rsid w:val="006C1785"/>
    <w:rsid w:val="006C1FA8"/>
    <w:rsid w:val="006C2C97"/>
    <w:rsid w:val="006C398A"/>
    <w:rsid w:val="006C3C41"/>
    <w:rsid w:val="006C5044"/>
    <w:rsid w:val="006C5695"/>
    <w:rsid w:val="006D0997"/>
    <w:rsid w:val="006D141A"/>
    <w:rsid w:val="006D3377"/>
    <w:rsid w:val="006D3E5E"/>
    <w:rsid w:val="006D4C00"/>
    <w:rsid w:val="006D5362"/>
    <w:rsid w:val="006D5850"/>
    <w:rsid w:val="006D6DCA"/>
    <w:rsid w:val="006E1323"/>
    <w:rsid w:val="006E181A"/>
    <w:rsid w:val="006E21CA"/>
    <w:rsid w:val="006E2520"/>
    <w:rsid w:val="006E2D44"/>
    <w:rsid w:val="006E4147"/>
    <w:rsid w:val="006E6EBE"/>
    <w:rsid w:val="006E753D"/>
    <w:rsid w:val="006E75EE"/>
    <w:rsid w:val="006F1498"/>
    <w:rsid w:val="006F14CD"/>
    <w:rsid w:val="006F241A"/>
    <w:rsid w:val="006F36A8"/>
    <w:rsid w:val="006F3DD4"/>
    <w:rsid w:val="006F4E04"/>
    <w:rsid w:val="006F6453"/>
    <w:rsid w:val="006F6E4C"/>
    <w:rsid w:val="006F7474"/>
    <w:rsid w:val="00700354"/>
    <w:rsid w:val="007005D5"/>
    <w:rsid w:val="007015FD"/>
    <w:rsid w:val="00702CA2"/>
    <w:rsid w:val="007045BD"/>
    <w:rsid w:val="007046F5"/>
    <w:rsid w:val="00704BF8"/>
    <w:rsid w:val="007069D9"/>
    <w:rsid w:val="00710315"/>
    <w:rsid w:val="00711472"/>
    <w:rsid w:val="00711AD3"/>
    <w:rsid w:val="00711E05"/>
    <w:rsid w:val="007121E9"/>
    <w:rsid w:val="00712E66"/>
    <w:rsid w:val="00713762"/>
    <w:rsid w:val="007139B2"/>
    <w:rsid w:val="00714DE0"/>
    <w:rsid w:val="007164A7"/>
    <w:rsid w:val="00716DFF"/>
    <w:rsid w:val="00720492"/>
    <w:rsid w:val="00721A60"/>
    <w:rsid w:val="007220CF"/>
    <w:rsid w:val="00722163"/>
    <w:rsid w:val="007223A2"/>
    <w:rsid w:val="007226D6"/>
    <w:rsid w:val="007235BF"/>
    <w:rsid w:val="00723638"/>
    <w:rsid w:val="00723821"/>
    <w:rsid w:val="00723A9A"/>
    <w:rsid w:val="00724942"/>
    <w:rsid w:val="007257AC"/>
    <w:rsid w:val="0072612D"/>
    <w:rsid w:val="00727341"/>
    <w:rsid w:val="00727426"/>
    <w:rsid w:val="00727E1D"/>
    <w:rsid w:val="007314C9"/>
    <w:rsid w:val="00732366"/>
    <w:rsid w:val="007337C6"/>
    <w:rsid w:val="00734AC1"/>
    <w:rsid w:val="00734C35"/>
    <w:rsid w:val="00734F1A"/>
    <w:rsid w:val="00736065"/>
    <w:rsid w:val="00736670"/>
    <w:rsid w:val="00736C48"/>
    <w:rsid w:val="00736C8F"/>
    <w:rsid w:val="0073749D"/>
    <w:rsid w:val="0074006F"/>
    <w:rsid w:val="00741D75"/>
    <w:rsid w:val="007421CA"/>
    <w:rsid w:val="00745008"/>
    <w:rsid w:val="007450E1"/>
    <w:rsid w:val="0074606C"/>
    <w:rsid w:val="0074621F"/>
    <w:rsid w:val="007463FB"/>
    <w:rsid w:val="00747EF6"/>
    <w:rsid w:val="007513CD"/>
    <w:rsid w:val="00751F14"/>
    <w:rsid w:val="00752618"/>
    <w:rsid w:val="00752D8F"/>
    <w:rsid w:val="0075318F"/>
    <w:rsid w:val="00753465"/>
    <w:rsid w:val="00753BD9"/>
    <w:rsid w:val="007546E8"/>
    <w:rsid w:val="00755880"/>
    <w:rsid w:val="00755D22"/>
    <w:rsid w:val="00756341"/>
    <w:rsid w:val="007564B5"/>
    <w:rsid w:val="007567D9"/>
    <w:rsid w:val="0075696F"/>
    <w:rsid w:val="00756C4E"/>
    <w:rsid w:val="007571C4"/>
    <w:rsid w:val="00757DF0"/>
    <w:rsid w:val="00760099"/>
    <w:rsid w:val="0076096A"/>
    <w:rsid w:val="00760E8D"/>
    <w:rsid w:val="00760EAC"/>
    <w:rsid w:val="00761406"/>
    <w:rsid w:val="0076196C"/>
    <w:rsid w:val="00763239"/>
    <w:rsid w:val="00763661"/>
    <w:rsid w:val="007652F7"/>
    <w:rsid w:val="00765451"/>
    <w:rsid w:val="00765E21"/>
    <w:rsid w:val="00766B1A"/>
    <w:rsid w:val="00766DFE"/>
    <w:rsid w:val="00767192"/>
    <w:rsid w:val="00771DCF"/>
    <w:rsid w:val="00772027"/>
    <w:rsid w:val="007728B1"/>
    <w:rsid w:val="00775679"/>
    <w:rsid w:val="0077584D"/>
    <w:rsid w:val="007764B8"/>
    <w:rsid w:val="00777246"/>
    <w:rsid w:val="0077797F"/>
    <w:rsid w:val="007802A6"/>
    <w:rsid w:val="00782B50"/>
    <w:rsid w:val="00783B46"/>
    <w:rsid w:val="00784800"/>
    <w:rsid w:val="00786A15"/>
    <w:rsid w:val="00787211"/>
    <w:rsid w:val="00787E22"/>
    <w:rsid w:val="007900C7"/>
    <w:rsid w:val="00791426"/>
    <w:rsid w:val="007914E4"/>
    <w:rsid w:val="007914F3"/>
    <w:rsid w:val="00791F2A"/>
    <w:rsid w:val="00792030"/>
    <w:rsid w:val="007926D8"/>
    <w:rsid w:val="00792720"/>
    <w:rsid w:val="0079373D"/>
    <w:rsid w:val="00794BC4"/>
    <w:rsid w:val="00794F1E"/>
    <w:rsid w:val="0079538C"/>
    <w:rsid w:val="00795C50"/>
    <w:rsid w:val="00797173"/>
    <w:rsid w:val="0079771B"/>
    <w:rsid w:val="007A098E"/>
    <w:rsid w:val="007A149D"/>
    <w:rsid w:val="007A1CCE"/>
    <w:rsid w:val="007A439D"/>
    <w:rsid w:val="007A5765"/>
    <w:rsid w:val="007A59C1"/>
    <w:rsid w:val="007A5B89"/>
    <w:rsid w:val="007A77FC"/>
    <w:rsid w:val="007B058E"/>
    <w:rsid w:val="007B0864"/>
    <w:rsid w:val="007B0E05"/>
    <w:rsid w:val="007B2BDF"/>
    <w:rsid w:val="007B3236"/>
    <w:rsid w:val="007B337B"/>
    <w:rsid w:val="007B4723"/>
    <w:rsid w:val="007B5DB4"/>
    <w:rsid w:val="007C0795"/>
    <w:rsid w:val="007C0E9A"/>
    <w:rsid w:val="007C0FA7"/>
    <w:rsid w:val="007C13AC"/>
    <w:rsid w:val="007C14AD"/>
    <w:rsid w:val="007C19CE"/>
    <w:rsid w:val="007C20F7"/>
    <w:rsid w:val="007C3DF3"/>
    <w:rsid w:val="007C4106"/>
    <w:rsid w:val="007C4B9C"/>
    <w:rsid w:val="007C57CA"/>
    <w:rsid w:val="007C5A6D"/>
    <w:rsid w:val="007C6A9A"/>
    <w:rsid w:val="007C6C61"/>
    <w:rsid w:val="007D08BB"/>
    <w:rsid w:val="007D1085"/>
    <w:rsid w:val="007D1926"/>
    <w:rsid w:val="007D25B7"/>
    <w:rsid w:val="007D25CF"/>
    <w:rsid w:val="007D302F"/>
    <w:rsid w:val="007D34C6"/>
    <w:rsid w:val="007D3C15"/>
    <w:rsid w:val="007D495A"/>
    <w:rsid w:val="007D4D44"/>
    <w:rsid w:val="007D503E"/>
    <w:rsid w:val="007D50FF"/>
    <w:rsid w:val="007D5668"/>
    <w:rsid w:val="007D58A9"/>
    <w:rsid w:val="007D6B5D"/>
    <w:rsid w:val="007D73E8"/>
    <w:rsid w:val="007D7FFC"/>
    <w:rsid w:val="007E21DF"/>
    <w:rsid w:val="007E362C"/>
    <w:rsid w:val="007E41CB"/>
    <w:rsid w:val="007E5479"/>
    <w:rsid w:val="007E5F8E"/>
    <w:rsid w:val="007E6247"/>
    <w:rsid w:val="007E79A4"/>
    <w:rsid w:val="007F072E"/>
    <w:rsid w:val="007F1AED"/>
    <w:rsid w:val="007F2366"/>
    <w:rsid w:val="007F6EC7"/>
    <w:rsid w:val="007F75A8"/>
    <w:rsid w:val="007F7E00"/>
    <w:rsid w:val="007F7EA7"/>
    <w:rsid w:val="0080078C"/>
    <w:rsid w:val="00800B72"/>
    <w:rsid w:val="00801F7F"/>
    <w:rsid w:val="0080216F"/>
    <w:rsid w:val="00802583"/>
    <w:rsid w:val="00802FC5"/>
    <w:rsid w:val="00804590"/>
    <w:rsid w:val="008077DC"/>
    <w:rsid w:val="0081078F"/>
    <w:rsid w:val="008117FD"/>
    <w:rsid w:val="0081192B"/>
    <w:rsid w:val="0081215C"/>
    <w:rsid w:val="008121A6"/>
    <w:rsid w:val="00812782"/>
    <w:rsid w:val="008138C1"/>
    <w:rsid w:val="008143CA"/>
    <w:rsid w:val="00815DA5"/>
    <w:rsid w:val="00816255"/>
    <w:rsid w:val="00816A54"/>
    <w:rsid w:val="00816B48"/>
    <w:rsid w:val="008204A2"/>
    <w:rsid w:val="008208CB"/>
    <w:rsid w:val="00820B60"/>
    <w:rsid w:val="00821363"/>
    <w:rsid w:val="00822070"/>
    <w:rsid w:val="00822142"/>
    <w:rsid w:val="00822EA3"/>
    <w:rsid w:val="008242BC"/>
    <w:rsid w:val="0082437A"/>
    <w:rsid w:val="00824F43"/>
    <w:rsid w:val="00830ACB"/>
    <w:rsid w:val="0083127F"/>
    <w:rsid w:val="008312B9"/>
    <w:rsid w:val="008315F8"/>
    <w:rsid w:val="00831EDC"/>
    <w:rsid w:val="00832700"/>
    <w:rsid w:val="00832898"/>
    <w:rsid w:val="00834BCA"/>
    <w:rsid w:val="00835086"/>
    <w:rsid w:val="00835499"/>
    <w:rsid w:val="00835A0A"/>
    <w:rsid w:val="00835AF5"/>
    <w:rsid w:val="00835ECD"/>
    <w:rsid w:val="008369E5"/>
    <w:rsid w:val="008370E1"/>
    <w:rsid w:val="00837745"/>
    <w:rsid w:val="008377E3"/>
    <w:rsid w:val="008378E7"/>
    <w:rsid w:val="00840667"/>
    <w:rsid w:val="0084259E"/>
    <w:rsid w:val="008429AA"/>
    <w:rsid w:val="00842C5E"/>
    <w:rsid w:val="00843742"/>
    <w:rsid w:val="00844800"/>
    <w:rsid w:val="00844F85"/>
    <w:rsid w:val="00845E84"/>
    <w:rsid w:val="00846A94"/>
    <w:rsid w:val="008500D7"/>
    <w:rsid w:val="00850365"/>
    <w:rsid w:val="00850566"/>
    <w:rsid w:val="00850F12"/>
    <w:rsid w:val="0085123B"/>
    <w:rsid w:val="008523A2"/>
    <w:rsid w:val="00852B3C"/>
    <w:rsid w:val="008532E6"/>
    <w:rsid w:val="00853634"/>
    <w:rsid w:val="00853FF2"/>
    <w:rsid w:val="0085577B"/>
    <w:rsid w:val="00855910"/>
    <w:rsid w:val="0085795D"/>
    <w:rsid w:val="00862936"/>
    <w:rsid w:val="008671AA"/>
    <w:rsid w:val="0086745D"/>
    <w:rsid w:val="00870BF0"/>
    <w:rsid w:val="008716D8"/>
    <w:rsid w:val="00872ECC"/>
    <w:rsid w:val="0087408A"/>
    <w:rsid w:val="00874393"/>
    <w:rsid w:val="0087514D"/>
    <w:rsid w:val="008757D9"/>
    <w:rsid w:val="00875ABA"/>
    <w:rsid w:val="00875B8A"/>
    <w:rsid w:val="008771D6"/>
    <w:rsid w:val="00877226"/>
    <w:rsid w:val="008776B0"/>
    <w:rsid w:val="0088012D"/>
    <w:rsid w:val="00881C47"/>
    <w:rsid w:val="008831D9"/>
    <w:rsid w:val="00883D98"/>
    <w:rsid w:val="008840EE"/>
    <w:rsid w:val="00884237"/>
    <w:rsid w:val="008846E8"/>
    <w:rsid w:val="0088725B"/>
    <w:rsid w:val="00887524"/>
    <w:rsid w:val="00887583"/>
    <w:rsid w:val="00891445"/>
    <w:rsid w:val="008915CE"/>
    <w:rsid w:val="00891C55"/>
    <w:rsid w:val="00891C5F"/>
    <w:rsid w:val="00892639"/>
    <w:rsid w:val="00892781"/>
    <w:rsid w:val="008927FD"/>
    <w:rsid w:val="008939BF"/>
    <w:rsid w:val="00894032"/>
    <w:rsid w:val="00894C0B"/>
    <w:rsid w:val="0089526E"/>
    <w:rsid w:val="00895A28"/>
    <w:rsid w:val="008967EF"/>
    <w:rsid w:val="00897183"/>
    <w:rsid w:val="00897366"/>
    <w:rsid w:val="008A13A7"/>
    <w:rsid w:val="008A2476"/>
    <w:rsid w:val="008A2992"/>
    <w:rsid w:val="008A4593"/>
    <w:rsid w:val="008A46D9"/>
    <w:rsid w:val="008A4EF5"/>
    <w:rsid w:val="008A52EE"/>
    <w:rsid w:val="008A5AFD"/>
    <w:rsid w:val="008A5E3E"/>
    <w:rsid w:val="008A64A6"/>
    <w:rsid w:val="008A6CD4"/>
    <w:rsid w:val="008A788A"/>
    <w:rsid w:val="008B3EFA"/>
    <w:rsid w:val="008B47B4"/>
    <w:rsid w:val="008B5396"/>
    <w:rsid w:val="008B581F"/>
    <w:rsid w:val="008B6A57"/>
    <w:rsid w:val="008B6EFF"/>
    <w:rsid w:val="008C054A"/>
    <w:rsid w:val="008C0FD0"/>
    <w:rsid w:val="008C3418"/>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A4B"/>
    <w:rsid w:val="008D0C05"/>
    <w:rsid w:val="008D3548"/>
    <w:rsid w:val="008D5635"/>
    <w:rsid w:val="008D668D"/>
    <w:rsid w:val="008D71CE"/>
    <w:rsid w:val="008E0651"/>
    <w:rsid w:val="008E0E94"/>
    <w:rsid w:val="008E1234"/>
    <w:rsid w:val="008E197A"/>
    <w:rsid w:val="008E444B"/>
    <w:rsid w:val="008E5787"/>
    <w:rsid w:val="008E5BF1"/>
    <w:rsid w:val="008F039B"/>
    <w:rsid w:val="008F0827"/>
    <w:rsid w:val="008F0C9B"/>
    <w:rsid w:val="008F1C67"/>
    <w:rsid w:val="008F238D"/>
    <w:rsid w:val="008F2611"/>
    <w:rsid w:val="008F4312"/>
    <w:rsid w:val="008F6E7D"/>
    <w:rsid w:val="008F7720"/>
    <w:rsid w:val="00900228"/>
    <w:rsid w:val="0090223F"/>
    <w:rsid w:val="00902539"/>
    <w:rsid w:val="00902A41"/>
    <w:rsid w:val="009030F8"/>
    <w:rsid w:val="0090328C"/>
    <w:rsid w:val="00904E35"/>
    <w:rsid w:val="009057D2"/>
    <w:rsid w:val="00905A7F"/>
    <w:rsid w:val="00905EB6"/>
    <w:rsid w:val="00906230"/>
    <w:rsid w:val="00906247"/>
    <w:rsid w:val="009064A2"/>
    <w:rsid w:val="0090694C"/>
    <w:rsid w:val="00907CB6"/>
    <w:rsid w:val="00910317"/>
    <w:rsid w:val="00910ADA"/>
    <w:rsid w:val="00910F8F"/>
    <w:rsid w:val="0091118D"/>
    <w:rsid w:val="0091171A"/>
    <w:rsid w:val="0091261A"/>
    <w:rsid w:val="009130B5"/>
    <w:rsid w:val="00914B92"/>
    <w:rsid w:val="0091500C"/>
    <w:rsid w:val="00915758"/>
    <w:rsid w:val="00916B72"/>
    <w:rsid w:val="00917386"/>
    <w:rsid w:val="00920771"/>
    <w:rsid w:val="00920BF0"/>
    <w:rsid w:val="00920C8A"/>
    <w:rsid w:val="00921306"/>
    <w:rsid w:val="009213D3"/>
    <w:rsid w:val="009225A7"/>
    <w:rsid w:val="00923657"/>
    <w:rsid w:val="0092392C"/>
    <w:rsid w:val="00923D3E"/>
    <w:rsid w:val="009245D6"/>
    <w:rsid w:val="009256A7"/>
    <w:rsid w:val="00927701"/>
    <w:rsid w:val="009278D5"/>
    <w:rsid w:val="00927FEB"/>
    <w:rsid w:val="00932F94"/>
    <w:rsid w:val="00934BB2"/>
    <w:rsid w:val="0093546D"/>
    <w:rsid w:val="00936D66"/>
    <w:rsid w:val="009402A1"/>
    <w:rsid w:val="0094033A"/>
    <w:rsid w:val="009407E3"/>
    <w:rsid w:val="0094091B"/>
    <w:rsid w:val="009409F4"/>
    <w:rsid w:val="00940C4A"/>
    <w:rsid w:val="00940EA4"/>
    <w:rsid w:val="00941581"/>
    <w:rsid w:val="00943027"/>
    <w:rsid w:val="009437E7"/>
    <w:rsid w:val="009441DB"/>
    <w:rsid w:val="00944591"/>
    <w:rsid w:val="009445F0"/>
    <w:rsid w:val="00944CAA"/>
    <w:rsid w:val="00944EF3"/>
    <w:rsid w:val="009459D6"/>
    <w:rsid w:val="00945D55"/>
    <w:rsid w:val="009460BB"/>
    <w:rsid w:val="00946444"/>
    <w:rsid w:val="00947FF8"/>
    <w:rsid w:val="0095165A"/>
    <w:rsid w:val="00951CE8"/>
    <w:rsid w:val="00952D70"/>
    <w:rsid w:val="00953331"/>
    <w:rsid w:val="00953565"/>
    <w:rsid w:val="00953D56"/>
    <w:rsid w:val="00954C90"/>
    <w:rsid w:val="00955A8E"/>
    <w:rsid w:val="009562A2"/>
    <w:rsid w:val="00956716"/>
    <w:rsid w:val="0095758E"/>
    <w:rsid w:val="009576F1"/>
    <w:rsid w:val="00960FA3"/>
    <w:rsid w:val="00961142"/>
    <w:rsid w:val="00961347"/>
    <w:rsid w:val="009618E8"/>
    <w:rsid w:val="00962377"/>
    <w:rsid w:val="00962886"/>
    <w:rsid w:val="00964681"/>
    <w:rsid w:val="00967FC7"/>
    <w:rsid w:val="009703FD"/>
    <w:rsid w:val="009723A1"/>
    <w:rsid w:val="00972E97"/>
    <w:rsid w:val="00973614"/>
    <w:rsid w:val="00973CC2"/>
    <w:rsid w:val="009742AB"/>
    <w:rsid w:val="00974841"/>
    <w:rsid w:val="009749B1"/>
    <w:rsid w:val="009749D9"/>
    <w:rsid w:val="0097724C"/>
    <w:rsid w:val="0098048C"/>
    <w:rsid w:val="00980866"/>
    <w:rsid w:val="00980D24"/>
    <w:rsid w:val="00982037"/>
    <w:rsid w:val="009824DF"/>
    <w:rsid w:val="00982BC8"/>
    <w:rsid w:val="0098358E"/>
    <w:rsid w:val="0098405A"/>
    <w:rsid w:val="0098426F"/>
    <w:rsid w:val="009857F6"/>
    <w:rsid w:val="009877D2"/>
    <w:rsid w:val="00987845"/>
    <w:rsid w:val="00990477"/>
    <w:rsid w:val="009917DB"/>
    <w:rsid w:val="009918B3"/>
    <w:rsid w:val="00991A93"/>
    <w:rsid w:val="00993DD5"/>
    <w:rsid w:val="009948C1"/>
    <w:rsid w:val="00995894"/>
    <w:rsid w:val="00996772"/>
    <w:rsid w:val="00997A7D"/>
    <w:rsid w:val="009A0E5E"/>
    <w:rsid w:val="009A0F09"/>
    <w:rsid w:val="009A12F2"/>
    <w:rsid w:val="009A23A7"/>
    <w:rsid w:val="009A261C"/>
    <w:rsid w:val="009A29C6"/>
    <w:rsid w:val="009A44FA"/>
    <w:rsid w:val="009A4689"/>
    <w:rsid w:val="009A4CBF"/>
    <w:rsid w:val="009A57C2"/>
    <w:rsid w:val="009A69C6"/>
    <w:rsid w:val="009A750D"/>
    <w:rsid w:val="009A7DBA"/>
    <w:rsid w:val="009B09CD"/>
    <w:rsid w:val="009B2148"/>
    <w:rsid w:val="009B2383"/>
    <w:rsid w:val="009B2B3D"/>
    <w:rsid w:val="009B4356"/>
    <w:rsid w:val="009B50DA"/>
    <w:rsid w:val="009C0566"/>
    <w:rsid w:val="009C23A8"/>
    <w:rsid w:val="009C2AC9"/>
    <w:rsid w:val="009C2C67"/>
    <w:rsid w:val="009C30AA"/>
    <w:rsid w:val="009C31BF"/>
    <w:rsid w:val="009C43D1"/>
    <w:rsid w:val="009C546A"/>
    <w:rsid w:val="009C5608"/>
    <w:rsid w:val="009C59A6"/>
    <w:rsid w:val="009C5CDA"/>
    <w:rsid w:val="009C6A52"/>
    <w:rsid w:val="009D0A30"/>
    <w:rsid w:val="009D0AB2"/>
    <w:rsid w:val="009D0CAF"/>
    <w:rsid w:val="009D117A"/>
    <w:rsid w:val="009D3276"/>
    <w:rsid w:val="009D3A91"/>
    <w:rsid w:val="009D444C"/>
    <w:rsid w:val="009D4525"/>
    <w:rsid w:val="009D473A"/>
    <w:rsid w:val="009D4752"/>
    <w:rsid w:val="009D4B14"/>
    <w:rsid w:val="009D6423"/>
    <w:rsid w:val="009E1533"/>
    <w:rsid w:val="009E2715"/>
    <w:rsid w:val="009E2785"/>
    <w:rsid w:val="009E288E"/>
    <w:rsid w:val="009E5559"/>
    <w:rsid w:val="009E5870"/>
    <w:rsid w:val="009E5FE1"/>
    <w:rsid w:val="009E6CCD"/>
    <w:rsid w:val="009F08F6"/>
    <w:rsid w:val="009F0CDB"/>
    <w:rsid w:val="009F317B"/>
    <w:rsid w:val="009F39CB"/>
    <w:rsid w:val="009F3F07"/>
    <w:rsid w:val="009F45AD"/>
    <w:rsid w:val="009F5280"/>
    <w:rsid w:val="009F7B60"/>
    <w:rsid w:val="00A00A90"/>
    <w:rsid w:val="00A00EE5"/>
    <w:rsid w:val="00A049E2"/>
    <w:rsid w:val="00A06AE1"/>
    <w:rsid w:val="00A070C0"/>
    <w:rsid w:val="00A07239"/>
    <w:rsid w:val="00A077D4"/>
    <w:rsid w:val="00A102A8"/>
    <w:rsid w:val="00A10951"/>
    <w:rsid w:val="00A1344B"/>
    <w:rsid w:val="00A13908"/>
    <w:rsid w:val="00A14FB0"/>
    <w:rsid w:val="00A154E5"/>
    <w:rsid w:val="00A1573C"/>
    <w:rsid w:val="00A168C1"/>
    <w:rsid w:val="00A177AF"/>
    <w:rsid w:val="00A17B98"/>
    <w:rsid w:val="00A20076"/>
    <w:rsid w:val="00A209B0"/>
    <w:rsid w:val="00A20E13"/>
    <w:rsid w:val="00A21422"/>
    <w:rsid w:val="00A219E7"/>
    <w:rsid w:val="00A22606"/>
    <w:rsid w:val="00A2290B"/>
    <w:rsid w:val="00A229E4"/>
    <w:rsid w:val="00A2417A"/>
    <w:rsid w:val="00A246C2"/>
    <w:rsid w:val="00A248AC"/>
    <w:rsid w:val="00A24F07"/>
    <w:rsid w:val="00A252B6"/>
    <w:rsid w:val="00A2574F"/>
    <w:rsid w:val="00A26D8D"/>
    <w:rsid w:val="00A271F2"/>
    <w:rsid w:val="00A27620"/>
    <w:rsid w:val="00A27692"/>
    <w:rsid w:val="00A27EF5"/>
    <w:rsid w:val="00A3100A"/>
    <w:rsid w:val="00A32A9C"/>
    <w:rsid w:val="00A32B8A"/>
    <w:rsid w:val="00A3306F"/>
    <w:rsid w:val="00A3375E"/>
    <w:rsid w:val="00A33865"/>
    <w:rsid w:val="00A33FA3"/>
    <w:rsid w:val="00A3560F"/>
    <w:rsid w:val="00A358FF"/>
    <w:rsid w:val="00A35D4E"/>
    <w:rsid w:val="00A35DD1"/>
    <w:rsid w:val="00A369E6"/>
    <w:rsid w:val="00A36DC1"/>
    <w:rsid w:val="00A4016C"/>
    <w:rsid w:val="00A40884"/>
    <w:rsid w:val="00A42C28"/>
    <w:rsid w:val="00A438C0"/>
    <w:rsid w:val="00A43B6B"/>
    <w:rsid w:val="00A44869"/>
    <w:rsid w:val="00A44C86"/>
    <w:rsid w:val="00A45C7E"/>
    <w:rsid w:val="00A46AF0"/>
    <w:rsid w:val="00A477E6"/>
    <w:rsid w:val="00A4790E"/>
    <w:rsid w:val="00A47C1B"/>
    <w:rsid w:val="00A47DB5"/>
    <w:rsid w:val="00A47EC2"/>
    <w:rsid w:val="00A511CC"/>
    <w:rsid w:val="00A51BD6"/>
    <w:rsid w:val="00A52632"/>
    <w:rsid w:val="00A5337D"/>
    <w:rsid w:val="00A53557"/>
    <w:rsid w:val="00A55079"/>
    <w:rsid w:val="00A5564B"/>
    <w:rsid w:val="00A56394"/>
    <w:rsid w:val="00A570B4"/>
    <w:rsid w:val="00A57850"/>
    <w:rsid w:val="00A57C2D"/>
    <w:rsid w:val="00A57CE8"/>
    <w:rsid w:val="00A60108"/>
    <w:rsid w:val="00A61F48"/>
    <w:rsid w:val="00A62DE2"/>
    <w:rsid w:val="00A630E9"/>
    <w:rsid w:val="00A6389A"/>
    <w:rsid w:val="00A63DC8"/>
    <w:rsid w:val="00A66CBC"/>
    <w:rsid w:val="00A701D7"/>
    <w:rsid w:val="00A70990"/>
    <w:rsid w:val="00A73900"/>
    <w:rsid w:val="00A74CA4"/>
    <w:rsid w:val="00A75B8C"/>
    <w:rsid w:val="00A809AC"/>
    <w:rsid w:val="00A80E2F"/>
    <w:rsid w:val="00A81018"/>
    <w:rsid w:val="00A82264"/>
    <w:rsid w:val="00A825D5"/>
    <w:rsid w:val="00A83634"/>
    <w:rsid w:val="00A841CC"/>
    <w:rsid w:val="00A844CE"/>
    <w:rsid w:val="00A84FE2"/>
    <w:rsid w:val="00A85364"/>
    <w:rsid w:val="00A8542D"/>
    <w:rsid w:val="00A85871"/>
    <w:rsid w:val="00A85A32"/>
    <w:rsid w:val="00A869D2"/>
    <w:rsid w:val="00A878C2"/>
    <w:rsid w:val="00A878E8"/>
    <w:rsid w:val="00A90385"/>
    <w:rsid w:val="00A91DF7"/>
    <w:rsid w:val="00A91EAA"/>
    <w:rsid w:val="00A9264B"/>
    <w:rsid w:val="00A95E21"/>
    <w:rsid w:val="00A963A4"/>
    <w:rsid w:val="00A96569"/>
    <w:rsid w:val="00A96727"/>
    <w:rsid w:val="00A96DCC"/>
    <w:rsid w:val="00AA178E"/>
    <w:rsid w:val="00AA188F"/>
    <w:rsid w:val="00AA2555"/>
    <w:rsid w:val="00AA2B9C"/>
    <w:rsid w:val="00AA2D29"/>
    <w:rsid w:val="00AA3ACA"/>
    <w:rsid w:val="00AA3C3D"/>
    <w:rsid w:val="00AA4B61"/>
    <w:rsid w:val="00AA53B0"/>
    <w:rsid w:val="00AA63A9"/>
    <w:rsid w:val="00AA6F19"/>
    <w:rsid w:val="00AA7E07"/>
    <w:rsid w:val="00AB06FA"/>
    <w:rsid w:val="00AB0B3D"/>
    <w:rsid w:val="00AB1112"/>
    <w:rsid w:val="00AB1214"/>
    <w:rsid w:val="00AB14AD"/>
    <w:rsid w:val="00AB1607"/>
    <w:rsid w:val="00AB17F6"/>
    <w:rsid w:val="00AB31BE"/>
    <w:rsid w:val="00AB4292"/>
    <w:rsid w:val="00AB4E03"/>
    <w:rsid w:val="00AB6042"/>
    <w:rsid w:val="00AB6CFF"/>
    <w:rsid w:val="00AB7D0F"/>
    <w:rsid w:val="00AC1B7C"/>
    <w:rsid w:val="00AC1BC4"/>
    <w:rsid w:val="00AC21FC"/>
    <w:rsid w:val="00AC255B"/>
    <w:rsid w:val="00AC2BF7"/>
    <w:rsid w:val="00AC31EB"/>
    <w:rsid w:val="00AC3548"/>
    <w:rsid w:val="00AC5181"/>
    <w:rsid w:val="00AC60C2"/>
    <w:rsid w:val="00AC76C6"/>
    <w:rsid w:val="00AD11FF"/>
    <w:rsid w:val="00AD268D"/>
    <w:rsid w:val="00AD3749"/>
    <w:rsid w:val="00AD3F85"/>
    <w:rsid w:val="00AD4B3D"/>
    <w:rsid w:val="00AD5142"/>
    <w:rsid w:val="00AD5F8C"/>
    <w:rsid w:val="00AD6723"/>
    <w:rsid w:val="00AD6AE6"/>
    <w:rsid w:val="00AD7B8B"/>
    <w:rsid w:val="00AE0410"/>
    <w:rsid w:val="00AE149B"/>
    <w:rsid w:val="00AE1B04"/>
    <w:rsid w:val="00AE2223"/>
    <w:rsid w:val="00AE22C1"/>
    <w:rsid w:val="00AE2465"/>
    <w:rsid w:val="00AE265D"/>
    <w:rsid w:val="00AE5B29"/>
    <w:rsid w:val="00AE6E59"/>
    <w:rsid w:val="00AE7A21"/>
    <w:rsid w:val="00AE7BCF"/>
    <w:rsid w:val="00AE7D6D"/>
    <w:rsid w:val="00AF1B15"/>
    <w:rsid w:val="00AF1C91"/>
    <w:rsid w:val="00AF1D18"/>
    <w:rsid w:val="00AF476B"/>
    <w:rsid w:val="00AF53A1"/>
    <w:rsid w:val="00AF5D0F"/>
    <w:rsid w:val="00AF794B"/>
    <w:rsid w:val="00B002F1"/>
    <w:rsid w:val="00B0051A"/>
    <w:rsid w:val="00B01254"/>
    <w:rsid w:val="00B01D3C"/>
    <w:rsid w:val="00B02952"/>
    <w:rsid w:val="00B03DB7"/>
    <w:rsid w:val="00B04957"/>
    <w:rsid w:val="00B04CB8"/>
    <w:rsid w:val="00B05435"/>
    <w:rsid w:val="00B06279"/>
    <w:rsid w:val="00B07F24"/>
    <w:rsid w:val="00B1026E"/>
    <w:rsid w:val="00B10B09"/>
    <w:rsid w:val="00B116A0"/>
    <w:rsid w:val="00B11981"/>
    <w:rsid w:val="00B15372"/>
    <w:rsid w:val="00B1560C"/>
    <w:rsid w:val="00B16515"/>
    <w:rsid w:val="00B17E41"/>
    <w:rsid w:val="00B17F46"/>
    <w:rsid w:val="00B20519"/>
    <w:rsid w:val="00B20F94"/>
    <w:rsid w:val="00B21293"/>
    <w:rsid w:val="00B22C00"/>
    <w:rsid w:val="00B231BD"/>
    <w:rsid w:val="00B2361F"/>
    <w:rsid w:val="00B251F7"/>
    <w:rsid w:val="00B25BB1"/>
    <w:rsid w:val="00B2692B"/>
    <w:rsid w:val="00B2718B"/>
    <w:rsid w:val="00B274D6"/>
    <w:rsid w:val="00B302FA"/>
    <w:rsid w:val="00B3040A"/>
    <w:rsid w:val="00B305D9"/>
    <w:rsid w:val="00B31B69"/>
    <w:rsid w:val="00B3231C"/>
    <w:rsid w:val="00B33EAC"/>
    <w:rsid w:val="00B348D8"/>
    <w:rsid w:val="00B34C3B"/>
    <w:rsid w:val="00B350FD"/>
    <w:rsid w:val="00B35ECD"/>
    <w:rsid w:val="00B3684A"/>
    <w:rsid w:val="00B40221"/>
    <w:rsid w:val="00B40CF1"/>
    <w:rsid w:val="00B41FC5"/>
    <w:rsid w:val="00B422A1"/>
    <w:rsid w:val="00B42488"/>
    <w:rsid w:val="00B447D8"/>
    <w:rsid w:val="00B45A5E"/>
    <w:rsid w:val="00B4618A"/>
    <w:rsid w:val="00B51003"/>
    <w:rsid w:val="00B51194"/>
    <w:rsid w:val="00B51DB9"/>
    <w:rsid w:val="00B52374"/>
    <w:rsid w:val="00B5292B"/>
    <w:rsid w:val="00B53D95"/>
    <w:rsid w:val="00B5499F"/>
    <w:rsid w:val="00B54BCB"/>
    <w:rsid w:val="00B56B13"/>
    <w:rsid w:val="00B5776D"/>
    <w:rsid w:val="00B577DF"/>
    <w:rsid w:val="00B60A64"/>
    <w:rsid w:val="00B60DD2"/>
    <w:rsid w:val="00B6166F"/>
    <w:rsid w:val="00B626F0"/>
    <w:rsid w:val="00B636A7"/>
    <w:rsid w:val="00B63974"/>
    <w:rsid w:val="00B63977"/>
    <w:rsid w:val="00B63F1C"/>
    <w:rsid w:val="00B63F79"/>
    <w:rsid w:val="00B64ECD"/>
    <w:rsid w:val="00B65B70"/>
    <w:rsid w:val="00B65F8D"/>
    <w:rsid w:val="00B661D7"/>
    <w:rsid w:val="00B661D9"/>
    <w:rsid w:val="00B7006B"/>
    <w:rsid w:val="00B70D60"/>
    <w:rsid w:val="00B714BA"/>
    <w:rsid w:val="00B71596"/>
    <w:rsid w:val="00B73566"/>
    <w:rsid w:val="00B73C63"/>
    <w:rsid w:val="00B74E3D"/>
    <w:rsid w:val="00B753D1"/>
    <w:rsid w:val="00B776D2"/>
    <w:rsid w:val="00B77BB8"/>
    <w:rsid w:val="00B8242B"/>
    <w:rsid w:val="00B83455"/>
    <w:rsid w:val="00B83BBE"/>
    <w:rsid w:val="00B844E8"/>
    <w:rsid w:val="00B848B6"/>
    <w:rsid w:val="00B850E9"/>
    <w:rsid w:val="00B85D55"/>
    <w:rsid w:val="00B87DA5"/>
    <w:rsid w:val="00B90476"/>
    <w:rsid w:val="00B91B67"/>
    <w:rsid w:val="00B92315"/>
    <w:rsid w:val="00B9272C"/>
    <w:rsid w:val="00B93663"/>
    <w:rsid w:val="00B936F0"/>
    <w:rsid w:val="00B946E5"/>
    <w:rsid w:val="00B94B98"/>
    <w:rsid w:val="00B94CAC"/>
    <w:rsid w:val="00B95CF8"/>
    <w:rsid w:val="00B96AAC"/>
    <w:rsid w:val="00B96C04"/>
    <w:rsid w:val="00B97D61"/>
    <w:rsid w:val="00BA06B3"/>
    <w:rsid w:val="00BA0B40"/>
    <w:rsid w:val="00BA1B17"/>
    <w:rsid w:val="00BA2297"/>
    <w:rsid w:val="00BA2492"/>
    <w:rsid w:val="00BA32BA"/>
    <w:rsid w:val="00BA32CA"/>
    <w:rsid w:val="00BA45B8"/>
    <w:rsid w:val="00BA477A"/>
    <w:rsid w:val="00BA6C7C"/>
    <w:rsid w:val="00BA6D9A"/>
    <w:rsid w:val="00BA7016"/>
    <w:rsid w:val="00BA787B"/>
    <w:rsid w:val="00BB0CDB"/>
    <w:rsid w:val="00BB20F2"/>
    <w:rsid w:val="00BB298C"/>
    <w:rsid w:val="00BB4D2D"/>
    <w:rsid w:val="00BB5178"/>
    <w:rsid w:val="00BB67AE"/>
    <w:rsid w:val="00BB728B"/>
    <w:rsid w:val="00BB7702"/>
    <w:rsid w:val="00BB7718"/>
    <w:rsid w:val="00BC049F"/>
    <w:rsid w:val="00BC2607"/>
    <w:rsid w:val="00BC28F4"/>
    <w:rsid w:val="00BC3609"/>
    <w:rsid w:val="00BC465F"/>
    <w:rsid w:val="00BC5869"/>
    <w:rsid w:val="00BC62F7"/>
    <w:rsid w:val="00BC6994"/>
    <w:rsid w:val="00BC6B01"/>
    <w:rsid w:val="00BC73C2"/>
    <w:rsid w:val="00BC757F"/>
    <w:rsid w:val="00BD003A"/>
    <w:rsid w:val="00BD0FAD"/>
    <w:rsid w:val="00BD1D45"/>
    <w:rsid w:val="00BD3099"/>
    <w:rsid w:val="00BD3A9F"/>
    <w:rsid w:val="00BD3E62"/>
    <w:rsid w:val="00BD484E"/>
    <w:rsid w:val="00BD4AD6"/>
    <w:rsid w:val="00BD62F8"/>
    <w:rsid w:val="00BD686B"/>
    <w:rsid w:val="00BD73E6"/>
    <w:rsid w:val="00BD7DD1"/>
    <w:rsid w:val="00BE015C"/>
    <w:rsid w:val="00BE21A9"/>
    <w:rsid w:val="00BE263E"/>
    <w:rsid w:val="00BE390A"/>
    <w:rsid w:val="00BE3F11"/>
    <w:rsid w:val="00BE438D"/>
    <w:rsid w:val="00BE50F9"/>
    <w:rsid w:val="00BE5A34"/>
    <w:rsid w:val="00BE603A"/>
    <w:rsid w:val="00BE6CB3"/>
    <w:rsid w:val="00BF0575"/>
    <w:rsid w:val="00BF2436"/>
    <w:rsid w:val="00BF321B"/>
    <w:rsid w:val="00BF35C0"/>
    <w:rsid w:val="00BF36A4"/>
    <w:rsid w:val="00BF3773"/>
    <w:rsid w:val="00BF3E14"/>
    <w:rsid w:val="00BF4164"/>
    <w:rsid w:val="00BF4644"/>
    <w:rsid w:val="00BF4A03"/>
    <w:rsid w:val="00BF4ED4"/>
    <w:rsid w:val="00BF5689"/>
    <w:rsid w:val="00BF5D83"/>
    <w:rsid w:val="00BF6269"/>
    <w:rsid w:val="00BF63AA"/>
    <w:rsid w:val="00BF6B17"/>
    <w:rsid w:val="00BF6C40"/>
    <w:rsid w:val="00C00D18"/>
    <w:rsid w:val="00C01BC2"/>
    <w:rsid w:val="00C01DD2"/>
    <w:rsid w:val="00C03B8D"/>
    <w:rsid w:val="00C0428C"/>
    <w:rsid w:val="00C04532"/>
    <w:rsid w:val="00C05964"/>
    <w:rsid w:val="00C06D1A"/>
    <w:rsid w:val="00C078F3"/>
    <w:rsid w:val="00C104A2"/>
    <w:rsid w:val="00C10A71"/>
    <w:rsid w:val="00C11262"/>
    <w:rsid w:val="00C11CDA"/>
    <w:rsid w:val="00C12A01"/>
    <w:rsid w:val="00C12AEB"/>
    <w:rsid w:val="00C12F60"/>
    <w:rsid w:val="00C13211"/>
    <w:rsid w:val="00C1356B"/>
    <w:rsid w:val="00C138CA"/>
    <w:rsid w:val="00C14E80"/>
    <w:rsid w:val="00C151D0"/>
    <w:rsid w:val="00C157E9"/>
    <w:rsid w:val="00C15E0C"/>
    <w:rsid w:val="00C15E92"/>
    <w:rsid w:val="00C16D32"/>
    <w:rsid w:val="00C17C1B"/>
    <w:rsid w:val="00C20366"/>
    <w:rsid w:val="00C22AF2"/>
    <w:rsid w:val="00C237F5"/>
    <w:rsid w:val="00C24226"/>
    <w:rsid w:val="00C24241"/>
    <w:rsid w:val="00C247D2"/>
    <w:rsid w:val="00C24968"/>
    <w:rsid w:val="00C24A70"/>
    <w:rsid w:val="00C31594"/>
    <w:rsid w:val="00C317AA"/>
    <w:rsid w:val="00C31BDB"/>
    <w:rsid w:val="00C31D95"/>
    <w:rsid w:val="00C325C5"/>
    <w:rsid w:val="00C328F2"/>
    <w:rsid w:val="00C33553"/>
    <w:rsid w:val="00C343DF"/>
    <w:rsid w:val="00C344E3"/>
    <w:rsid w:val="00C34A7D"/>
    <w:rsid w:val="00C34B1A"/>
    <w:rsid w:val="00C34B73"/>
    <w:rsid w:val="00C35876"/>
    <w:rsid w:val="00C3596F"/>
    <w:rsid w:val="00C36247"/>
    <w:rsid w:val="00C3671A"/>
    <w:rsid w:val="00C372F6"/>
    <w:rsid w:val="00C373F2"/>
    <w:rsid w:val="00C4008D"/>
    <w:rsid w:val="00C40424"/>
    <w:rsid w:val="00C4213D"/>
    <w:rsid w:val="00C4276C"/>
    <w:rsid w:val="00C4329D"/>
    <w:rsid w:val="00C43374"/>
    <w:rsid w:val="00C44119"/>
    <w:rsid w:val="00C4431D"/>
    <w:rsid w:val="00C45A69"/>
    <w:rsid w:val="00C45F53"/>
    <w:rsid w:val="00C46AA2"/>
    <w:rsid w:val="00C46C48"/>
    <w:rsid w:val="00C475AA"/>
    <w:rsid w:val="00C500C8"/>
    <w:rsid w:val="00C50BCF"/>
    <w:rsid w:val="00C5217A"/>
    <w:rsid w:val="00C542F0"/>
    <w:rsid w:val="00C54934"/>
    <w:rsid w:val="00C55E77"/>
    <w:rsid w:val="00C55F0E"/>
    <w:rsid w:val="00C5709A"/>
    <w:rsid w:val="00C57CDB"/>
    <w:rsid w:val="00C60A9B"/>
    <w:rsid w:val="00C60DCB"/>
    <w:rsid w:val="00C60F8E"/>
    <w:rsid w:val="00C6108B"/>
    <w:rsid w:val="00C62A1D"/>
    <w:rsid w:val="00C62FB2"/>
    <w:rsid w:val="00C641F3"/>
    <w:rsid w:val="00C64862"/>
    <w:rsid w:val="00C64E52"/>
    <w:rsid w:val="00C66A9E"/>
    <w:rsid w:val="00C66B2F"/>
    <w:rsid w:val="00C671C5"/>
    <w:rsid w:val="00C7217E"/>
    <w:rsid w:val="00C7233D"/>
    <w:rsid w:val="00C723BC"/>
    <w:rsid w:val="00C73810"/>
    <w:rsid w:val="00C73C6C"/>
    <w:rsid w:val="00C73F85"/>
    <w:rsid w:val="00C7480A"/>
    <w:rsid w:val="00C7508B"/>
    <w:rsid w:val="00C75554"/>
    <w:rsid w:val="00C76888"/>
    <w:rsid w:val="00C80482"/>
    <w:rsid w:val="00C80C9F"/>
    <w:rsid w:val="00C80D03"/>
    <w:rsid w:val="00C80D37"/>
    <w:rsid w:val="00C8151A"/>
    <w:rsid w:val="00C81770"/>
    <w:rsid w:val="00C81C99"/>
    <w:rsid w:val="00C81DA7"/>
    <w:rsid w:val="00C82355"/>
    <w:rsid w:val="00C824CE"/>
    <w:rsid w:val="00C82609"/>
    <w:rsid w:val="00C82804"/>
    <w:rsid w:val="00C834DA"/>
    <w:rsid w:val="00C855AC"/>
    <w:rsid w:val="00C85C0F"/>
    <w:rsid w:val="00C87821"/>
    <w:rsid w:val="00C8795F"/>
    <w:rsid w:val="00C903BD"/>
    <w:rsid w:val="00C91E90"/>
    <w:rsid w:val="00C925C3"/>
    <w:rsid w:val="00C92726"/>
    <w:rsid w:val="00C9365B"/>
    <w:rsid w:val="00C93755"/>
    <w:rsid w:val="00C94642"/>
    <w:rsid w:val="00C94AEE"/>
    <w:rsid w:val="00C94E76"/>
    <w:rsid w:val="00C95FF7"/>
    <w:rsid w:val="00C9659A"/>
    <w:rsid w:val="00C96AF0"/>
    <w:rsid w:val="00C975ED"/>
    <w:rsid w:val="00C97826"/>
    <w:rsid w:val="00CA10B9"/>
    <w:rsid w:val="00CA1130"/>
    <w:rsid w:val="00CA1F8F"/>
    <w:rsid w:val="00CA2591"/>
    <w:rsid w:val="00CA2C74"/>
    <w:rsid w:val="00CA3E44"/>
    <w:rsid w:val="00CA4C50"/>
    <w:rsid w:val="00CA51BB"/>
    <w:rsid w:val="00CA5EEF"/>
    <w:rsid w:val="00CA6689"/>
    <w:rsid w:val="00CA66EC"/>
    <w:rsid w:val="00CA713A"/>
    <w:rsid w:val="00CB00AD"/>
    <w:rsid w:val="00CB147A"/>
    <w:rsid w:val="00CB1AE8"/>
    <w:rsid w:val="00CB1CBD"/>
    <w:rsid w:val="00CB285C"/>
    <w:rsid w:val="00CB4BD0"/>
    <w:rsid w:val="00CB57E9"/>
    <w:rsid w:val="00CB6234"/>
    <w:rsid w:val="00CB62CB"/>
    <w:rsid w:val="00CB7A46"/>
    <w:rsid w:val="00CB7DD6"/>
    <w:rsid w:val="00CC0170"/>
    <w:rsid w:val="00CC0B46"/>
    <w:rsid w:val="00CC0F15"/>
    <w:rsid w:val="00CC3806"/>
    <w:rsid w:val="00CC472A"/>
    <w:rsid w:val="00CC49CD"/>
    <w:rsid w:val="00CC648A"/>
    <w:rsid w:val="00CC76CE"/>
    <w:rsid w:val="00CC7918"/>
    <w:rsid w:val="00CD081C"/>
    <w:rsid w:val="00CD0ABD"/>
    <w:rsid w:val="00CD20D6"/>
    <w:rsid w:val="00CD259C"/>
    <w:rsid w:val="00CD33A9"/>
    <w:rsid w:val="00CD4F0A"/>
    <w:rsid w:val="00CD5408"/>
    <w:rsid w:val="00CD5697"/>
    <w:rsid w:val="00CD6674"/>
    <w:rsid w:val="00CE01E4"/>
    <w:rsid w:val="00CE09AE"/>
    <w:rsid w:val="00CE0C3C"/>
    <w:rsid w:val="00CE2D15"/>
    <w:rsid w:val="00CE3B09"/>
    <w:rsid w:val="00CE3BEF"/>
    <w:rsid w:val="00CE3DDC"/>
    <w:rsid w:val="00CE3F65"/>
    <w:rsid w:val="00CE3FFA"/>
    <w:rsid w:val="00CE4BAA"/>
    <w:rsid w:val="00CE63EE"/>
    <w:rsid w:val="00CE7EE1"/>
    <w:rsid w:val="00CE7FBF"/>
    <w:rsid w:val="00CF12FD"/>
    <w:rsid w:val="00CF16FB"/>
    <w:rsid w:val="00CF2295"/>
    <w:rsid w:val="00CF28D4"/>
    <w:rsid w:val="00CF2A18"/>
    <w:rsid w:val="00CF2E45"/>
    <w:rsid w:val="00CF3BB2"/>
    <w:rsid w:val="00CF3BDE"/>
    <w:rsid w:val="00CF474F"/>
    <w:rsid w:val="00CF6654"/>
    <w:rsid w:val="00CF6F66"/>
    <w:rsid w:val="00CF7ACE"/>
    <w:rsid w:val="00CF7E12"/>
    <w:rsid w:val="00CF7F01"/>
    <w:rsid w:val="00D00A21"/>
    <w:rsid w:val="00D00CE6"/>
    <w:rsid w:val="00D020F4"/>
    <w:rsid w:val="00D02A3A"/>
    <w:rsid w:val="00D04391"/>
    <w:rsid w:val="00D04CE1"/>
    <w:rsid w:val="00D05769"/>
    <w:rsid w:val="00D05F32"/>
    <w:rsid w:val="00D06844"/>
    <w:rsid w:val="00D069A7"/>
    <w:rsid w:val="00D06DE1"/>
    <w:rsid w:val="00D070C8"/>
    <w:rsid w:val="00D07ABE"/>
    <w:rsid w:val="00D10053"/>
    <w:rsid w:val="00D10338"/>
    <w:rsid w:val="00D10F21"/>
    <w:rsid w:val="00D11A00"/>
    <w:rsid w:val="00D13972"/>
    <w:rsid w:val="00D152E1"/>
    <w:rsid w:val="00D15CF9"/>
    <w:rsid w:val="00D15DEC"/>
    <w:rsid w:val="00D16B13"/>
    <w:rsid w:val="00D17833"/>
    <w:rsid w:val="00D2026B"/>
    <w:rsid w:val="00D202C0"/>
    <w:rsid w:val="00D22352"/>
    <w:rsid w:val="00D22B92"/>
    <w:rsid w:val="00D22C65"/>
    <w:rsid w:val="00D267ED"/>
    <w:rsid w:val="00D2694A"/>
    <w:rsid w:val="00D277CF"/>
    <w:rsid w:val="00D3053B"/>
    <w:rsid w:val="00D30660"/>
    <w:rsid w:val="00D30761"/>
    <w:rsid w:val="00D307A6"/>
    <w:rsid w:val="00D312F2"/>
    <w:rsid w:val="00D3180E"/>
    <w:rsid w:val="00D31B15"/>
    <w:rsid w:val="00D33C85"/>
    <w:rsid w:val="00D344D7"/>
    <w:rsid w:val="00D36C35"/>
    <w:rsid w:val="00D37C76"/>
    <w:rsid w:val="00D37F72"/>
    <w:rsid w:val="00D40216"/>
    <w:rsid w:val="00D4140D"/>
    <w:rsid w:val="00D41C47"/>
    <w:rsid w:val="00D42073"/>
    <w:rsid w:val="00D423A4"/>
    <w:rsid w:val="00D4268D"/>
    <w:rsid w:val="00D43B49"/>
    <w:rsid w:val="00D4450B"/>
    <w:rsid w:val="00D46755"/>
    <w:rsid w:val="00D46843"/>
    <w:rsid w:val="00D472B8"/>
    <w:rsid w:val="00D50050"/>
    <w:rsid w:val="00D51415"/>
    <w:rsid w:val="00D519F0"/>
    <w:rsid w:val="00D52AAA"/>
    <w:rsid w:val="00D52B13"/>
    <w:rsid w:val="00D53033"/>
    <w:rsid w:val="00D53161"/>
    <w:rsid w:val="00D5432B"/>
    <w:rsid w:val="00D54439"/>
    <w:rsid w:val="00D5494D"/>
    <w:rsid w:val="00D5681F"/>
    <w:rsid w:val="00D574CA"/>
    <w:rsid w:val="00D576FF"/>
    <w:rsid w:val="00D57819"/>
    <w:rsid w:val="00D6072C"/>
    <w:rsid w:val="00D60767"/>
    <w:rsid w:val="00D608F4"/>
    <w:rsid w:val="00D618A3"/>
    <w:rsid w:val="00D62195"/>
    <w:rsid w:val="00D62544"/>
    <w:rsid w:val="00D63104"/>
    <w:rsid w:val="00D6369D"/>
    <w:rsid w:val="00D645F4"/>
    <w:rsid w:val="00D65117"/>
    <w:rsid w:val="00D654DB"/>
    <w:rsid w:val="00D65620"/>
    <w:rsid w:val="00D65FF8"/>
    <w:rsid w:val="00D6709A"/>
    <w:rsid w:val="00D6710D"/>
    <w:rsid w:val="00D67926"/>
    <w:rsid w:val="00D72663"/>
    <w:rsid w:val="00D72906"/>
    <w:rsid w:val="00D72BC8"/>
    <w:rsid w:val="00D72BCE"/>
    <w:rsid w:val="00D731A4"/>
    <w:rsid w:val="00D73E07"/>
    <w:rsid w:val="00D74654"/>
    <w:rsid w:val="00D74A52"/>
    <w:rsid w:val="00D74DE9"/>
    <w:rsid w:val="00D7683C"/>
    <w:rsid w:val="00D7707D"/>
    <w:rsid w:val="00D77509"/>
    <w:rsid w:val="00D77E65"/>
    <w:rsid w:val="00D80DB1"/>
    <w:rsid w:val="00D8211B"/>
    <w:rsid w:val="00D826B4"/>
    <w:rsid w:val="00D82D05"/>
    <w:rsid w:val="00D83D74"/>
    <w:rsid w:val="00D84566"/>
    <w:rsid w:val="00D845D5"/>
    <w:rsid w:val="00D84B36"/>
    <w:rsid w:val="00D8531D"/>
    <w:rsid w:val="00D856FF"/>
    <w:rsid w:val="00D86E8F"/>
    <w:rsid w:val="00D87EF5"/>
    <w:rsid w:val="00D92951"/>
    <w:rsid w:val="00D93342"/>
    <w:rsid w:val="00D9485C"/>
    <w:rsid w:val="00D94B05"/>
    <w:rsid w:val="00D9667F"/>
    <w:rsid w:val="00DA0A93"/>
    <w:rsid w:val="00DA122F"/>
    <w:rsid w:val="00DA2283"/>
    <w:rsid w:val="00DA3576"/>
    <w:rsid w:val="00DA3D06"/>
    <w:rsid w:val="00DA3D0C"/>
    <w:rsid w:val="00DA3EDB"/>
    <w:rsid w:val="00DA421B"/>
    <w:rsid w:val="00DA46AD"/>
    <w:rsid w:val="00DA6202"/>
    <w:rsid w:val="00DA63CC"/>
    <w:rsid w:val="00DA7631"/>
    <w:rsid w:val="00DA7F0D"/>
    <w:rsid w:val="00DB0550"/>
    <w:rsid w:val="00DB222D"/>
    <w:rsid w:val="00DB3652"/>
    <w:rsid w:val="00DB3F1D"/>
    <w:rsid w:val="00DB469B"/>
    <w:rsid w:val="00DB4DB4"/>
    <w:rsid w:val="00DB5542"/>
    <w:rsid w:val="00DB5AD9"/>
    <w:rsid w:val="00DB5DF0"/>
    <w:rsid w:val="00DB69F5"/>
    <w:rsid w:val="00DB6B0C"/>
    <w:rsid w:val="00DB7D1B"/>
    <w:rsid w:val="00DC066E"/>
    <w:rsid w:val="00DC0CA2"/>
    <w:rsid w:val="00DC176F"/>
    <w:rsid w:val="00DC1C04"/>
    <w:rsid w:val="00DC2149"/>
    <w:rsid w:val="00DC2B1D"/>
    <w:rsid w:val="00DC340B"/>
    <w:rsid w:val="00DC388D"/>
    <w:rsid w:val="00DC40E8"/>
    <w:rsid w:val="00DC6182"/>
    <w:rsid w:val="00DC77AA"/>
    <w:rsid w:val="00DD0981"/>
    <w:rsid w:val="00DD1324"/>
    <w:rsid w:val="00DD369B"/>
    <w:rsid w:val="00DD3BD5"/>
    <w:rsid w:val="00DD4535"/>
    <w:rsid w:val="00DD4C4B"/>
    <w:rsid w:val="00DD6E92"/>
    <w:rsid w:val="00DD6EB7"/>
    <w:rsid w:val="00DD70FA"/>
    <w:rsid w:val="00DE2E19"/>
    <w:rsid w:val="00DE3143"/>
    <w:rsid w:val="00DE35F8"/>
    <w:rsid w:val="00DE385C"/>
    <w:rsid w:val="00DE5681"/>
    <w:rsid w:val="00DE6B23"/>
    <w:rsid w:val="00DE6B30"/>
    <w:rsid w:val="00DE6C9F"/>
    <w:rsid w:val="00DE710B"/>
    <w:rsid w:val="00DE7360"/>
    <w:rsid w:val="00DE780F"/>
    <w:rsid w:val="00DF15D7"/>
    <w:rsid w:val="00DF1CA0"/>
    <w:rsid w:val="00DF3527"/>
    <w:rsid w:val="00DF3D66"/>
    <w:rsid w:val="00DF3E12"/>
    <w:rsid w:val="00DF564D"/>
    <w:rsid w:val="00DF57CC"/>
    <w:rsid w:val="00DF63DF"/>
    <w:rsid w:val="00DF69A3"/>
    <w:rsid w:val="00DF6CC2"/>
    <w:rsid w:val="00DF70B2"/>
    <w:rsid w:val="00E006E4"/>
    <w:rsid w:val="00E01AA0"/>
    <w:rsid w:val="00E02800"/>
    <w:rsid w:val="00E02AAD"/>
    <w:rsid w:val="00E02D4E"/>
    <w:rsid w:val="00E03A21"/>
    <w:rsid w:val="00E03A4B"/>
    <w:rsid w:val="00E03C85"/>
    <w:rsid w:val="00E04621"/>
    <w:rsid w:val="00E04A1E"/>
    <w:rsid w:val="00E04CC0"/>
    <w:rsid w:val="00E051FD"/>
    <w:rsid w:val="00E0666D"/>
    <w:rsid w:val="00E0769B"/>
    <w:rsid w:val="00E07E4A"/>
    <w:rsid w:val="00E11083"/>
    <w:rsid w:val="00E1190F"/>
    <w:rsid w:val="00E11C34"/>
    <w:rsid w:val="00E12E9D"/>
    <w:rsid w:val="00E14AFB"/>
    <w:rsid w:val="00E163E8"/>
    <w:rsid w:val="00E16539"/>
    <w:rsid w:val="00E16650"/>
    <w:rsid w:val="00E20BEE"/>
    <w:rsid w:val="00E220C1"/>
    <w:rsid w:val="00E226DD"/>
    <w:rsid w:val="00E22A87"/>
    <w:rsid w:val="00E245D5"/>
    <w:rsid w:val="00E2487B"/>
    <w:rsid w:val="00E267D3"/>
    <w:rsid w:val="00E30952"/>
    <w:rsid w:val="00E30EEE"/>
    <w:rsid w:val="00E31885"/>
    <w:rsid w:val="00E31C35"/>
    <w:rsid w:val="00E32D58"/>
    <w:rsid w:val="00E32E38"/>
    <w:rsid w:val="00E332E8"/>
    <w:rsid w:val="00E33B8F"/>
    <w:rsid w:val="00E34364"/>
    <w:rsid w:val="00E35242"/>
    <w:rsid w:val="00E35821"/>
    <w:rsid w:val="00E359D7"/>
    <w:rsid w:val="00E37400"/>
    <w:rsid w:val="00E37995"/>
    <w:rsid w:val="00E40624"/>
    <w:rsid w:val="00E408BF"/>
    <w:rsid w:val="00E41148"/>
    <w:rsid w:val="00E4183C"/>
    <w:rsid w:val="00E41D30"/>
    <w:rsid w:val="00E42B25"/>
    <w:rsid w:val="00E4329F"/>
    <w:rsid w:val="00E43C77"/>
    <w:rsid w:val="00E44439"/>
    <w:rsid w:val="00E445AA"/>
    <w:rsid w:val="00E45568"/>
    <w:rsid w:val="00E46262"/>
    <w:rsid w:val="00E46D15"/>
    <w:rsid w:val="00E507FF"/>
    <w:rsid w:val="00E53C1B"/>
    <w:rsid w:val="00E53EDE"/>
    <w:rsid w:val="00E544C1"/>
    <w:rsid w:val="00E54D26"/>
    <w:rsid w:val="00E55DFC"/>
    <w:rsid w:val="00E563EA"/>
    <w:rsid w:val="00E56930"/>
    <w:rsid w:val="00E5708C"/>
    <w:rsid w:val="00E57DB2"/>
    <w:rsid w:val="00E57F35"/>
    <w:rsid w:val="00E610D6"/>
    <w:rsid w:val="00E62A4F"/>
    <w:rsid w:val="00E63783"/>
    <w:rsid w:val="00E64307"/>
    <w:rsid w:val="00E64E83"/>
    <w:rsid w:val="00E65013"/>
    <w:rsid w:val="00E651DE"/>
    <w:rsid w:val="00E65202"/>
    <w:rsid w:val="00E654B6"/>
    <w:rsid w:val="00E657B2"/>
    <w:rsid w:val="00E663E4"/>
    <w:rsid w:val="00E67476"/>
    <w:rsid w:val="00E7081C"/>
    <w:rsid w:val="00E7145B"/>
    <w:rsid w:val="00E71C91"/>
    <w:rsid w:val="00E720DA"/>
    <w:rsid w:val="00E725CE"/>
    <w:rsid w:val="00E7277B"/>
    <w:rsid w:val="00E72952"/>
    <w:rsid w:val="00E72D22"/>
    <w:rsid w:val="00E74C99"/>
    <w:rsid w:val="00E74E87"/>
    <w:rsid w:val="00E75CBD"/>
    <w:rsid w:val="00E80182"/>
    <w:rsid w:val="00E8027B"/>
    <w:rsid w:val="00E806D2"/>
    <w:rsid w:val="00E80D29"/>
    <w:rsid w:val="00E80FBD"/>
    <w:rsid w:val="00E8132C"/>
    <w:rsid w:val="00E81437"/>
    <w:rsid w:val="00E8173A"/>
    <w:rsid w:val="00E81ECC"/>
    <w:rsid w:val="00E827FE"/>
    <w:rsid w:val="00E83067"/>
    <w:rsid w:val="00E840E7"/>
    <w:rsid w:val="00E84C92"/>
    <w:rsid w:val="00E85698"/>
    <w:rsid w:val="00E85BDE"/>
    <w:rsid w:val="00E86334"/>
    <w:rsid w:val="00E86489"/>
    <w:rsid w:val="00E86A5A"/>
    <w:rsid w:val="00E873C2"/>
    <w:rsid w:val="00E87930"/>
    <w:rsid w:val="00E93E80"/>
    <w:rsid w:val="00E93EC5"/>
    <w:rsid w:val="00E94093"/>
    <w:rsid w:val="00E94720"/>
    <w:rsid w:val="00E94A6B"/>
    <w:rsid w:val="00E9535F"/>
    <w:rsid w:val="00E95B0F"/>
    <w:rsid w:val="00E95CC4"/>
    <w:rsid w:val="00E95D4F"/>
    <w:rsid w:val="00E961E8"/>
    <w:rsid w:val="00E96E8E"/>
    <w:rsid w:val="00E9732D"/>
    <w:rsid w:val="00EA0BB5"/>
    <w:rsid w:val="00EA2CE4"/>
    <w:rsid w:val="00EA2D13"/>
    <w:rsid w:val="00EA2E26"/>
    <w:rsid w:val="00EA350E"/>
    <w:rsid w:val="00EA385B"/>
    <w:rsid w:val="00EA3903"/>
    <w:rsid w:val="00EA467F"/>
    <w:rsid w:val="00EA48D0"/>
    <w:rsid w:val="00EA4986"/>
    <w:rsid w:val="00EA5F8E"/>
    <w:rsid w:val="00EA6A6E"/>
    <w:rsid w:val="00EA6DCB"/>
    <w:rsid w:val="00EB0302"/>
    <w:rsid w:val="00EB2BE9"/>
    <w:rsid w:val="00EB48F7"/>
    <w:rsid w:val="00EB4AE4"/>
    <w:rsid w:val="00EB5AA5"/>
    <w:rsid w:val="00EB5ADB"/>
    <w:rsid w:val="00EB5D4B"/>
    <w:rsid w:val="00EB5EA7"/>
    <w:rsid w:val="00EB6218"/>
    <w:rsid w:val="00EB69EF"/>
    <w:rsid w:val="00EB7706"/>
    <w:rsid w:val="00EB77B4"/>
    <w:rsid w:val="00EC0B0E"/>
    <w:rsid w:val="00EC4B87"/>
    <w:rsid w:val="00EC4F2E"/>
    <w:rsid w:val="00EC4F39"/>
    <w:rsid w:val="00EC578F"/>
    <w:rsid w:val="00EC6022"/>
    <w:rsid w:val="00EC693C"/>
    <w:rsid w:val="00EC70E0"/>
    <w:rsid w:val="00EC7497"/>
    <w:rsid w:val="00EC7772"/>
    <w:rsid w:val="00EC79C5"/>
    <w:rsid w:val="00ED0CC2"/>
    <w:rsid w:val="00ED1EAB"/>
    <w:rsid w:val="00ED3E1B"/>
    <w:rsid w:val="00ED4344"/>
    <w:rsid w:val="00ED4BF0"/>
    <w:rsid w:val="00ED4C68"/>
    <w:rsid w:val="00ED5F52"/>
    <w:rsid w:val="00ED6406"/>
    <w:rsid w:val="00ED6892"/>
    <w:rsid w:val="00ED6FC5"/>
    <w:rsid w:val="00ED7FC9"/>
    <w:rsid w:val="00EE12BF"/>
    <w:rsid w:val="00EE13AE"/>
    <w:rsid w:val="00EE25EA"/>
    <w:rsid w:val="00EE276D"/>
    <w:rsid w:val="00EE2AF3"/>
    <w:rsid w:val="00EE34B6"/>
    <w:rsid w:val="00EE553E"/>
    <w:rsid w:val="00EE55B2"/>
    <w:rsid w:val="00EE59BA"/>
    <w:rsid w:val="00EE6058"/>
    <w:rsid w:val="00EE682B"/>
    <w:rsid w:val="00EE7CAE"/>
    <w:rsid w:val="00EE7DA9"/>
    <w:rsid w:val="00EF0074"/>
    <w:rsid w:val="00EF0397"/>
    <w:rsid w:val="00EF214A"/>
    <w:rsid w:val="00EF22B8"/>
    <w:rsid w:val="00EF34D3"/>
    <w:rsid w:val="00EF38CF"/>
    <w:rsid w:val="00EF3C89"/>
    <w:rsid w:val="00EF43C5"/>
    <w:rsid w:val="00EF6B9E"/>
    <w:rsid w:val="00EF6D98"/>
    <w:rsid w:val="00EF6E56"/>
    <w:rsid w:val="00F027A3"/>
    <w:rsid w:val="00F02F18"/>
    <w:rsid w:val="00F03504"/>
    <w:rsid w:val="00F047A1"/>
    <w:rsid w:val="00F04926"/>
    <w:rsid w:val="00F04FF6"/>
    <w:rsid w:val="00F0504C"/>
    <w:rsid w:val="00F100D0"/>
    <w:rsid w:val="00F109FC"/>
    <w:rsid w:val="00F11A69"/>
    <w:rsid w:val="00F12E58"/>
    <w:rsid w:val="00F13D95"/>
    <w:rsid w:val="00F16057"/>
    <w:rsid w:val="00F16324"/>
    <w:rsid w:val="00F172D4"/>
    <w:rsid w:val="00F2022C"/>
    <w:rsid w:val="00F20AAB"/>
    <w:rsid w:val="00F20FE5"/>
    <w:rsid w:val="00F228D0"/>
    <w:rsid w:val="00F233C0"/>
    <w:rsid w:val="00F2375B"/>
    <w:rsid w:val="00F24F93"/>
    <w:rsid w:val="00F25056"/>
    <w:rsid w:val="00F2540A"/>
    <w:rsid w:val="00F2561F"/>
    <w:rsid w:val="00F2629C"/>
    <w:rsid w:val="00F2637D"/>
    <w:rsid w:val="00F26E9C"/>
    <w:rsid w:val="00F26F13"/>
    <w:rsid w:val="00F27B9E"/>
    <w:rsid w:val="00F3099C"/>
    <w:rsid w:val="00F31334"/>
    <w:rsid w:val="00F3376E"/>
    <w:rsid w:val="00F3385E"/>
    <w:rsid w:val="00F33893"/>
    <w:rsid w:val="00F338FD"/>
    <w:rsid w:val="00F33998"/>
    <w:rsid w:val="00F342FD"/>
    <w:rsid w:val="00F34E9E"/>
    <w:rsid w:val="00F368C1"/>
    <w:rsid w:val="00F36DC0"/>
    <w:rsid w:val="00F400A1"/>
    <w:rsid w:val="00F40B6A"/>
    <w:rsid w:val="00F412E7"/>
    <w:rsid w:val="00F41684"/>
    <w:rsid w:val="00F418ED"/>
    <w:rsid w:val="00F4194B"/>
    <w:rsid w:val="00F42854"/>
    <w:rsid w:val="00F42EFD"/>
    <w:rsid w:val="00F44755"/>
    <w:rsid w:val="00F451CD"/>
    <w:rsid w:val="00F455E0"/>
    <w:rsid w:val="00F45E7C"/>
    <w:rsid w:val="00F47BEF"/>
    <w:rsid w:val="00F5148E"/>
    <w:rsid w:val="00F5189F"/>
    <w:rsid w:val="00F525A9"/>
    <w:rsid w:val="00F52BE5"/>
    <w:rsid w:val="00F539A4"/>
    <w:rsid w:val="00F53DDC"/>
    <w:rsid w:val="00F5458D"/>
    <w:rsid w:val="00F54F3A"/>
    <w:rsid w:val="00F55028"/>
    <w:rsid w:val="00F5670E"/>
    <w:rsid w:val="00F57E08"/>
    <w:rsid w:val="00F57E5A"/>
    <w:rsid w:val="00F6042D"/>
    <w:rsid w:val="00F60892"/>
    <w:rsid w:val="00F6187C"/>
    <w:rsid w:val="00F61E6F"/>
    <w:rsid w:val="00F62F51"/>
    <w:rsid w:val="00F653A1"/>
    <w:rsid w:val="00F659E1"/>
    <w:rsid w:val="00F668FF"/>
    <w:rsid w:val="00F670F7"/>
    <w:rsid w:val="00F71FAA"/>
    <w:rsid w:val="00F72442"/>
    <w:rsid w:val="00F72566"/>
    <w:rsid w:val="00F726F2"/>
    <w:rsid w:val="00F72DA6"/>
    <w:rsid w:val="00F73070"/>
    <w:rsid w:val="00F73385"/>
    <w:rsid w:val="00F73389"/>
    <w:rsid w:val="00F753F9"/>
    <w:rsid w:val="00F7613D"/>
    <w:rsid w:val="00F7677E"/>
    <w:rsid w:val="00F76F3C"/>
    <w:rsid w:val="00F808C5"/>
    <w:rsid w:val="00F81D0E"/>
    <w:rsid w:val="00F82EAE"/>
    <w:rsid w:val="00F832E1"/>
    <w:rsid w:val="00F85369"/>
    <w:rsid w:val="00F858DD"/>
    <w:rsid w:val="00F878EF"/>
    <w:rsid w:val="00F905CA"/>
    <w:rsid w:val="00F905F1"/>
    <w:rsid w:val="00F908EC"/>
    <w:rsid w:val="00F93870"/>
    <w:rsid w:val="00F93DC9"/>
    <w:rsid w:val="00F93F91"/>
    <w:rsid w:val="00F94872"/>
    <w:rsid w:val="00F9547F"/>
    <w:rsid w:val="00F95BD2"/>
    <w:rsid w:val="00F95FAF"/>
    <w:rsid w:val="00F967E0"/>
    <w:rsid w:val="00F96A6A"/>
    <w:rsid w:val="00F96F78"/>
    <w:rsid w:val="00F9744E"/>
    <w:rsid w:val="00F97B7C"/>
    <w:rsid w:val="00F97C20"/>
    <w:rsid w:val="00FA0349"/>
    <w:rsid w:val="00FA08AC"/>
    <w:rsid w:val="00FA156D"/>
    <w:rsid w:val="00FA28C4"/>
    <w:rsid w:val="00FA294D"/>
    <w:rsid w:val="00FA43B6"/>
    <w:rsid w:val="00FA4C14"/>
    <w:rsid w:val="00FA5D63"/>
    <w:rsid w:val="00FA5D88"/>
    <w:rsid w:val="00FA5DE6"/>
    <w:rsid w:val="00FA67F5"/>
    <w:rsid w:val="00FA6A6E"/>
    <w:rsid w:val="00FA6D0A"/>
    <w:rsid w:val="00FA751A"/>
    <w:rsid w:val="00FA7AEE"/>
    <w:rsid w:val="00FA7B9A"/>
    <w:rsid w:val="00FB0152"/>
    <w:rsid w:val="00FB1482"/>
    <w:rsid w:val="00FB1A63"/>
    <w:rsid w:val="00FB2188"/>
    <w:rsid w:val="00FB29A4"/>
    <w:rsid w:val="00FB33E4"/>
    <w:rsid w:val="00FB3676"/>
    <w:rsid w:val="00FB3858"/>
    <w:rsid w:val="00FB43C4"/>
    <w:rsid w:val="00FB5641"/>
    <w:rsid w:val="00FB5EDC"/>
    <w:rsid w:val="00FB65E7"/>
    <w:rsid w:val="00FB6C2B"/>
    <w:rsid w:val="00FB6ECD"/>
    <w:rsid w:val="00FB7133"/>
    <w:rsid w:val="00FB7B3A"/>
    <w:rsid w:val="00FC0354"/>
    <w:rsid w:val="00FC11FE"/>
    <w:rsid w:val="00FC18E0"/>
    <w:rsid w:val="00FC19AE"/>
    <w:rsid w:val="00FC20C3"/>
    <w:rsid w:val="00FC2893"/>
    <w:rsid w:val="00FC29BA"/>
    <w:rsid w:val="00FC2E3F"/>
    <w:rsid w:val="00FC36C2"/>
    <w:rsid w:val="00FC3B63"/>
    <w:rsid w:val="00FC3E02"/>
    <w:rsid w:val="00FC4CCE"/>
    <w:rsid w:val="00FC5004"/>
    <w:rsid w:val="00FC52C2"/>
    <w:rsid w:val="00FC5CFA"/>
    <w:rsid w:val="00FC64E4"/>
    <w:rsid w:val="00FC688D"/>
    <w:rsid w:val="00FC6DB7"/>
    <w:rsid w:val="00FC6F24"/>
    <w:rsid w:val="00FD0031"/>
    <w:rsid w:val="00FD0E81"/>
    <w:rsid w:val="00FD147A"/>
    <w:rsid w:val="00FD24F1"/>
    <w:rsid w:val="00FD33DE"/>
    <w:rsid w:val="00FD4750"/>
    <w:rsid w:val="00FD4837"/>
    <w:rsid w:val="00FD554D"/>
    <w:rsid w:val="00FD5B24"/>
    <w:rsid w:val="00FD5ED8"/>
    <w:rsid w:val="00FD6578"/>
    <w:rsid w:val="00FD6899"/>
    <w:rsid w:val="00FD6E53"/>
    <w:rsid w:val="00FE08A6"/>
    <w:rsid w:val="00FE1231"/>
    <w:rsid w:val="00FE1734"/>
    <w:rsid w:val="00FE2AFF"/>
    <w:rsid w:val="00FE30C5"/>
    <w:rsid w:val="00FE31E9"/>
    <w:rsid w:val="00FE362B"/>
    <w:rsid w:val="00FE37EF"/>
    <w:rsid w:val="00FE54D6"/>
    <w:rsid w:val="00FE5833"/>
    <w:rsid w:val="00FE5C16"/>
    <w:rsid w:val="00FF0D93"/>
    <w:rsid w:val="00FF1430"/>
    <w:rsid w:val="00FF1544"/>
    <w:rsid w:val="00FF291B"/>
    <w:rsid w:val="00FF322C"/>
    <w:rsid w:val="00FF32B1"/>
    <w:rsid w:val="00FF373C"/>
    <w:rsid w:val="00FF42CB"/>
    <w:rsid w:val="00FF4C28"/>
    <w:rsid w:val="00FF5499"/>
    <w:rsid w:val="00FF5BCE"/>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7EF6"/>
    <w:pPr>
      <w:spacing w:before="240" w:line="240" w:lineRule="atLeast"/>
    </w:pPr>
    <w:rPr>
      <w:lang w:val="en-GB"/>
    </w:rPr>
  </w:style>
  <w:style w:type="paragraph" w:styleId="Heading1">
    <w:name w:val="heading 1"/>
    <w:basedOn w:val="Heading2"/>
    <w:next w:val="Normal"/>
    <w:qFormat/>
    <w:rsid w:val="0050594C"/>
    <w:pPr>
      <w:outlineLvl w:val="0"/>
    </w:pPr>
  </w:style>
  <w:style w:type="paragraph" w:styleId="Heading2">
    <w:name w:val="heading 2"/>
    <w:basedOn w:val="Normal"/>
    <w:next w:val="Normal"/>
    <w:qFormat/>
    <w:rsid w:val="001F4470"/>
    <w:pPr>
      <w:keepNext/>
      <w:keepLines/>
      <w:spacing w:before="280"/>
      <w:outlineLvl w:val="1"/>
    </w:pPr>
    <w:rPr>
      <w:rFonts w:ascii="Arial" w:hAnsi="Arial"/>
      <w:b/>
      <w:sz w:val="22"/>
      <w:szCs w:val="22"/>
    </w:rPr>
  </w:style>
  <w:style w:type="paragraph" w:styleId="Heading3">
    <w:name w:val="heading 3"/>
    <w:basedOn w:val="Normal"/>
    <w:next w:val="Normal"/>
    <w:qFormat/>
    <w:rsid w:val="001F4470"/>
    <w:pPr>
      <w:keepNext/>
      <w:keepLines/>
      <w:spacing w:after="60"/>
      <w:outlineLvl w:val="2"/>
    </w:pPr>
    <w:rPr>
      <w:rFonts w:ascii="Arial" w:hAnsi="Arial"/>
      <w:b/>
      <w:sz w:val="22"/>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Subtitle"/>
    <w:next w:val="Normal"/>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rPr>
  </w:style>
  <w:style w:type="character" w:styleId="UnresolvedMention">
    <w:name w:val="Unresolved Mention"/>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styleId="Subtitle">
    <w:name w:val="Subtitle"/>
    <w:basedOn w:val="T"/>
    <w:next w:val="Normal"/>
    <w:link w:val="SubtitleChar"/>
    <w:qFormat/>
    <w:rsid w:val="0050594C"/>
    <w:rPr>
      <w:b/>
      <w:bCs/>
      <w:i/>
      <w:iCs/>
      <w:w w:val="100"/>
    </w:rPr>
  </w:style>
  <w:style w:type="character" w:customStyle="1" w:styleId="SubtitleChar">
    <w:name w:val="Subtitle Char"/>
    <w:basedOn w:val="DefaultParagraphFont"/>
    <w:link w:val="Subtitle"/>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056910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3915171">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package" Target="embeddings/Microsoft_Visio_Drawing.vsd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078C880C-5A32-4726-8639-62F7C00E9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5216</TotalTime>
  <Pages>7</Pages>
  <Words>2679</Words>
  <Characters>15276</Characters>
  <Application>Microsoft Office Word</Application>
  <DocSecurity>0</DocSecurity>
  <Lines>127</Lines>
  <Paragraphs>35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802.11-21/462</vt:lpstr>
      <vt:lpstr>doc.: IEEE 802.11-15/xxxxr0</vt:lpstr>
    </vt:vector>
  </TitlesOfParts>
  <Manager/>
  <Company/>
  <LinksUpToDate>false</LinksUpToDate>
  <CharactersWithSpaces>17920</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802.11-21/462</dc:title>
  <dc:subject>Submission</dc:subject>
  <dc:creator>Chunyu Hu</dc:creator>
  <cp:keywords>rTWT</cp:keywords>
  <dc:description/>
  <cp:lastModifiedBy>Chunyu Hu</cp:lastModifiedBy>
  <cp:revision>414</cp:revision>
  <cp:lastPrinted>2010-05-04T03:47:00Z</cp:lastPrinted>
  <dcterms:created xsi:type="dcterms:W3CDTF">2021-02-26T22:42:00Z</dcterms:created>
  <dcterms:modified xsi:type="dcterms:W3CDTF">2021-07-26T00:48:00Z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