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07126CC7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 xml:space="preserve">U-SIG Part </w:t>
                  </w:r>
                  <w:r w:rsidR="008D07DD">
                    <w:rPr>
                      <w:lang w:eastAsia="ko-KR"/>
                    </w:rPr>
                    <w:t>2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184B0EEE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AD76D9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8D07DD">
                    <w:rPr>
                      <w:b w:val="0"/>
                      <w:sz w:val="20"/>
                      <w:lang w:eastAsia="ko-KR"/>
                    </w:rPr>
                    <w:t>13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1018A6" w:rsidRPr="00CD4C78" w14:paraId="62317B5E" w14:textId="77777777" w:rsidTr="001E34F1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441DC957" w14:textId="31E1D9DD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Bin Tian</w:t>
                  </w:r>
                </w:p>
              </w:tc>
              <w:tc>
                <w:tcPr>
                  <w:tcW w:w="2160" w:type="dxa"/>
                </w:tcPr>
                <w:p w14:paraId="45C1DDCE" w14:textId="406FC5C8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Qualcomm</w:t>
                  </w:r>
                </w:p>
              </w:tc>
              <w:tc>
                <w:tcPr>
                  <w:tcW w:w="1080" w:type="dxa"/>
                </w:tcPr>
                <w:p w14:paraId="39670173" w14:textId="77777777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</w:tcPr>
                <w:p w14:paraId="3FAF7BE8" w14:textId="77777777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</w:tcPr>
                <w:p w14:paraId="4A315909" w14:textId="1B0362F9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btian@qti.qualcomm.com</w:t>
                  </w: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28CC0831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190CB3">
        <w:rPr>
          <w:sz w:val="20"/>
          <w:lang w:eastAsia="ko-KR"/>
        </w:rPr>
        <w:t>C</w:t>
      </w:r>
      <w:r w:rsidR="0085027D">
        <w:rPr>
          <w:sz w:val="20"/>
          <w:lang w:eastAsia="ko-KR"/>
        </w:rPr>
        <w:t>omments in</w:t>
      </w:r>
      <w:r w:rsidR="00190CB3">
        <w:rPr>
          <w:sz w:val="20"/>
          <w:lang w:eastAsia="ko-KR"/>
        </w:rPr>
        <w:t xml:space="preserve"> 36.3.12.7.4</w:t>
      </w:r>
      <w:r w:rsidR="008D07DD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52FCA58A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F90BC4">
        <w:t xml:space="preserve"> </w:t>
      </w:r>
      <w:r w:rsidR="00A249AB">
        <w:t xml:space="preserve">4849, 4850, 5003, 5004, </w:t>
      </w:r>
      <w:r w:rsidR="00381F71">
        <w:t xml:space="preserve">5005, </w:t>
      </w:r>
      <w:r w:rsidR="00C30C63">
        <w:t>5413</w:t>
      </w:r>
      <w:r w:rsidR="00A249AB">
        <w:t>, 5414, 5821, 6800, 6801, 6802</w:t>
      </w:r>
      <w:r w:rsidR="00C30C63">
        <w:t xml:space="preserve">, 7208, </w:t>
      </w:r>
      <w:r w:rsidR="00A249AB">
        <w:t xml:space="preserve">7477, </w:t>
      </w:r>
      <w:r w:rsidR="00381F71">
        <w:t>8215</w:t>
      </w:r>
      <w:r w:rsidR="000424CF">
        <w:rPr>
          <w:rFonts w:eastAsia="Times New Roman"/>
        </w:rPr>
        <w:t>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914EAE6" w14:textId="3EA3640B" w:rsidR="00B80184" w:rsidRDefault="00B80184" w:rsidP="00B80184">
      <w:pPr>
        <w:pStyle w:val="Heading1"/>
      </w:pPr>
      <w:r>
        <w:lastRenderedPageBreak/>
        <w:t>CID 5413</w:t>
      </w:r>
    </w:p>
    <w:p w14:paraId="62846F91" w14:textId="77777777" w:rsidR="00B80184" w:rsidRDefault="00B80184" w:rsidP="00B8018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B80184" w:rsidRPr="009522BD" w14:paraId="515394AB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DB8EABD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0A121F11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43E90CF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F4659E6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68F39A67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6477570E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650803" w:rsidRPr="009522BD" w14:paraId="0BE029D2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0E7B4322" w14:textId="7F6BCCC4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5413</w:t>
            </w:r>
          </w:p>
        </w:tc>
        <w:tc>
          <w:tcPr>
            <w:tcW w:w="1217" w:type="dxa"/>
            <w:shd w:val="clear" w:color="auto" w:fill="auto"/>
          </w:tcPr>
          <w:p w14:paraId="29CB2F1E" w14:textId="77777777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72DB5B7A" w14:textId="7504D891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424.06</w:t>
            </w:r>
          </w:p>
        </w:tc>
        <w:tc>
          <w:tcPr>
            <w:tcW w:w="1546" w:type="dxa"/>
            <w:shd w:val="clear" w:color="auto" w:fill="auto"/>
          </w:tcPr>
          <w:p w14:paraId="64513F65" w14:textId="39632249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Remove the comma "," in "rate, R=1/2".</w:t>
            </w:r>
          </w:p>
        </w:tc>
        <w:tc>
          <w:tcPr>
            <w:tcW w:w="1530" w:type="dxa"/>
            <w:shd w:val="clear" w:color="auto" w:fill="auto"/>
          </w:tcPr>
          <w:p w14:paraId="1BF9EB12" w14:textId="13E1FAAE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Please refer to my comment.</w:t>
            </w:r>
          </w:p>
        </w:tc>
        <w:tc>
          <w:tcPr>
            <w:tcW w:w="3690" w:type="dxa"/>
          </w:tcPr>
          <w:p w14:paraId="5DBBE229" w14:textId="335FC340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Accepted</w:t>
            </w:r>
          </w:p>
        </w:tc>
      </w:tr>
    </w:tbl>
    <w:p w14:paraId="6AACB400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7E824541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6A7C5F9" w14:textId="4EEFFB1C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7815037" w14:textId="77777777" w:rsidR="00B80184" w:rsidRDefault="00B80184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52DE4BDB" w14:textId="5BF9F527" w:rsidR="006F6D9A" w:rsidRDefault="006F6D9A" w:rsidP="006F6D9A">
      <w:pPr>
        <w:pStyle w:val="Heading1"/>
      </w:pPr>
      <w:r>
        <w:t xml:space="preserve">CID </w:t>
      </w:r>
      <w:r w:rsidR="00C24254">
        <w:t>720</w:t>
      </w:r>
      <w:r>
        <w:t>8</w:t>
      </w:r>
    </w:p>
    <w:p w14:paraId="3510F6D7" w14:textId="77777777" w:rsidR="006F6D9A" w:rsidRDefault="006F6D9A" w:rsidP="006F6D9A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6F6D9A" w:rsidRPr="009522BD" w14:paraId="3BB5726D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6DA5E42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25F071B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2A07DAF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2028B7A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6AD8630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4A01A220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24254" w:rsidRPr="001D296D" w14:paraId="2D59DF59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3AF3A068" w14:textId="519F6FBF" w:rsidR="00C24254" w:rsidRPr="00DC4FB7" w:rsidRDefault="00C24254" w:rsidP="00C2425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7208</w:t>
            </w:r>
          </w:p>
        </w:tc>
        <w:tc>
          <w:tcPr>
            <w:tcW w:w="1217" w:type="dxa"/>
            <w:shd w:val="clear" w:color="auto" w:fill="auto"/>
          </w:tcPr>
          <w:p w14:paraId="2F5D8355" w14:textId="77777777" w:rsidR="00C24254" w:rsidRPr="001D296D" w:rsidRDefault="00C24254" w:rsidP="00C2425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1842DA5" w14:textId="5264FC2F" w:rsidR="00C24254" w:rsidRPr="001D296D" w:rsidRDefault="00C24254" w:rsidP="00C2425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424.13</w:t>
            </w:r>
          </w:p>
        </w:tc>
        <w:tc>
          <w:tcPr>
            <w:tcW w:w="1546" w:type="dxa"/>
            <w:shd w:val="clear" w:color="auto" w:fill="auto"/>
          </w:tcPr>
          <w:p w14:paraId="36D7DDA5" w14:textId="279D7DEF" w:rsidR="00C24254" w:rsidRPr="001D296D" w:rsidRDefault="00C24254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"104 complex numbers". This is BPSK, values are +/-1.</w:t>
            </w:r>
          </w:p>
        </w:tc>
        <w:tc>
          <w:tcPr>
            <w:tcW w:w="1530" w:type="dxa"/>
            <w:shd w:val="clear" w:color="auto" w:fill="auto"/>
          </w:tcPr>
          <w:p w14:paraId="125EE074" w14:textId="542BFE87" w:rsidR="00C24254" w:rsidRPr="001D296D" w:rsidRDefault="00C24254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"complex"</w:t>
            </w:r>
          </w:p>
        </w:tc>
        <w:tc>
          <w:tcPr>
            <w:tcW w:w="3690" w:type="dxa"/>
          </w:tcPr>
          <w:p w14:paraId="5CD58FFD" w14:textId="07DFA1CF" w:rsidR="00C24254" w:rsidRDefault="00C24254" w:rsidP="00C24254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4D05E39D" w14:textId="1C09071C" w:rsidR="00C202BD" w:rsidRDefault="000519CC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with the comment</w:t>
            </w:r>
            <w:r w:rsidR="004B5CFC">
              <w:rPr>
                <w:rFonts w:ascii="Arial" w:hAnsi="Arial" w:cs="Arial"/>
                <w:sz w:val="20"/>
              </w:rPr>
              <w:t xml:space="preserve"> in principle</w:t>
            </w:r>
            <w:r w:rsidR="004125CA">
              <w:rPr>
                <w:rFonts w:ascii="Arial" w:hAnsi="Arial" w:cs="Arial"/>
                <w:sz w:val="20"/>
              </w:rPr>
              <w:t>.</w:t>
            </w:r>
            <w:r w:rsidR="00644060">
              <w:rPr>
                <w:rFonts w:ascii="Arial" w:hAnsi="Arial" w:cs="Arial"/>
                <w:sz w:val="20"/>
              </w:rPr>
              <w:t xml:space="preserve"> But it is better to</w:t>
            </w:r>
            <w:r w:rsidR="004125CA">
              <w:rPr>
                <w:rFonts w:ascii="Arial" w:hAnsi="Arial" w:cs="Arial"/>
                <w:sz w:val="20"/>
              </w:rPr>
              <w:t xml:space="preserve"> </w:t>
            </w:r>
            <w:r w:rsidR="00644060">
              <w:rPr>
                <w:rFonts w:ascii="Arial" w:hAnsi="Arial" w:cs="Arial"/>
                <w:sz w:val="20"/>
              </w:rPr>
              <w:t>c</w:t>
            </w:r>
            <w:r w:rsidR="00942F75">
              <w:rPr>
                <w:rFonts w:ascii="Arial" w:hAnsi="Arial" w:cs="Arial"/>
                <w:sz w:val="20"/>
              </w:rPr>
              <w:t>hange</w:t>
            </w:r>
            <w:r w:rsidR="00281B26">
              <w:rPr>
                <w:rFonts w:ascii="Arial" w:hAnsi="Arial" w:cs="Arial"/>
                <w:sz w:val="20"/>
              </w:rPr>
              <w:t xml:space="preserve"> “complex numbers” or “complex number”</w:t>
            </w:r>
            <w:r w:rsidR="00942F75">
              <w:rPr>
                <w:rFonts w:ascii="Arial" w:hAnsi="Arial" w:cs="Arial"/>
                <w:sz w:val="20"/>
              </w:rPr>
              <w:t xml:space="preserve"> to </w:t>
            </w:r>
            <w:r w:rsidR="0056254E">
              <w:rPr>
                <w:rFonts w:ascii="Arial" w:hAnsi="Arial" w:cs="Arial"/>
                <w:sz w:val="20"/>
              </w:rPr>
              <w:t>“BPSK modulated symbols”</w:t>
            </w:r>
            <w:r w:rsidR="00281B26">
              <w:rPr>
                <w:rFonts w:ascii="Arial" w:hAnsi="Arial" w:cs="Arial"/>
                <w:sz w:val="20"/>
              </w:rPr>
              <w:t xml:space="preserve"> or “BPSK modulated symbol”</w:t>
            </w:r>
            <w:r w:rsidR="0056254E">
              <w:rPr>
                <w:rFonts w:ascii="Arial" w:hAnsi="Arial" w:cs="Arial"/>
                <w:sz w:val="20"/>
              </w:rPr>
              <w:t>.</w:t>
            </w:r>
          </w:p>
          <w:p w14:paraId="105695F6" w14:textId="77777777" w:rsidR="00C202BD" w:rsidRDefault="00C202BD" w:rsidP="00C24254">
            <w:pPr>
              <w:rPr>
                <w:rFonts w:ascii="Arial" w:hAnsi="Arial" w:cs="Arial"/>
                <w:sz w:val="20"/>
              </w:rPr>
            </w:pPr>
          </w:p>
          <w:p w14:paraId="3CD40894" w14:textId="31140D69" w:rsidR="00C24254" w:rsidRPr="001D296D" w:rsidRDefault="00C202BD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</w:t>
            </w:r>
            <w:r w:rsidR="00A10F57">
              <w:rPr>
                <w:rFonts w:ascii="Arial" w:hAnsi="Arial" w:cs="Arial"/>
                <w:sz w:val="20"/>
              </w:rPr>
              <w:t xml:space="preserve">Please </w:t>
            </w:r>
            <w:r w:rsidR="00137964">
              <w:rPr>
                <w:rFonts w:ascii="Arial" w:hAnsi="Arial" w:cs="Arial"/>
                <w:sz w:val="20"/>
              </w:rPr>
              <w:t>c</w:t>
            </w:r>
            <w:r w:rsidR="00137964">
              <w:rPr>
                <w:rFonts w:ascii="Arial" w:hAnsi="Arial" w:cs="Arial"/>
                <w:sz w:val="20"/>
              </w:rPr>
              <w:t>hange “complex numbers” or “complex number” to “BPSK modulated symbols” or “BPSK modulated symbol”</w:t>
            </w:r>
            <w:r w:rsidR="00137964">
              <w:rPr>
                <w:rFonts w:ascii="Arial" w:hAnsi="Arial" w:cs="Arial"/>
                <w:sz w:val="20"/>
              </w:rPr>
              <w:t xml:space="preserve"> in</w:t>
            </w:r>
            <w:r w:rsidR="00A10F57">
              <w:rPr>
                <w:rFonts w:ascii="Arial" w:hAnsi="Arial" w:cs="Arial"/>
                <w:sz w:val="20"/>
              </w:rPr>
              <w:t xml:space="preserve"> </w:t>
            </w:r>
            <w:r w:rsidR="00E06A3E">
              <w:rPr>
                <w:rFonts w:ascii="Arial" w:hAnsi="Arial" w:cs="Arial"/>
                <w:sz w:val="20"/>
              </w:rPr>
              <w:t xml:space="preserve">P424L13, </w:t>
            </w:r>
            <w:r w:rsidR="003C3ED2">
              <w:rPr>
                <w:rFonts w:ascii="Arial" w:hAnsi="Arial" w:cs="Arial"/>
                <w:sz w:val="20"/>
              </w:rPr>
              <w:t>P424</w:t>
            </w:r>
            <w:r w:rsidR="00F2132E">
              <w:rPr>
                <w:rFonts w:ascii="Arial" w:hAnsi="Arial" w:cs="Arial"/>
                <w:sz w:val="20"/>
              </w:rPr>
              <w:t xml:space="preserve">L14 (2 </w:t>
            </w:r>
            <w:r w:rsidR="000334C8">
              <w:rPr>
                <w:rFonts w:ascii="Arial" w:hAnsi="Arial" w:cs="Arial"/>
                <w:sz w:val="20"/>
              </w:rPr>
              <w:t>place</w:t>
            </w:r>
            <w:r w:rsidR="00F2132E">
              <w:rPr>
                <w:rFonts w:ascii="Arial" w:hAnsi="Arial" w:cs="Arial"/>
                <w:sz w:val="20"/>
              </w:rPr>
              <w:t xml:space="preserve">s), P424L16, </w:t>
            </w:r>
            <w:r w:rsidR="004C65B4">
              <w:rPr>
                <w:rFonts w:ascii="Arial" w:hAnsi="Arial" w:cs="Arial"/>
                <w:sz w:val="20"/>
              </w:rPr>
              <w:t xml:space="preserve">P424L19, P425L35, </w:t>
            </w:r>
            <w:r w:rsidR="003231D0">
              <w:rPr>
                <w:rFonts w:ascii="Arial" w:hAnsi="Arial" w:cs="Arial"/>
                <w:sz w:val="20"/>
              </w:rPr>
              <w:t xml:space="preserve">P425L36 (2 </w:t>
            </w:r>
            <w:r w:rsidR="000334C8">
              <w:rPr>
                <w:rFonts w:ascii="Arial" w:hAnsi="Arial" w:cs="Arial"/>
                <w:sz w:val="20"/>
              </w:rPr>
              <w:t>place</w:t>
            </w:r>
            <w:r w:rsidR="003231D0">
              <w:rPr>
                <w:rFonts w:ascii="Arial" w:hAnsi="Arial" w:cs="Arial"/>
                <w:sz w:val="20"/>
              </w:rPr>
              <w:t>s), P425L</w:t>
            </w:r>
            <w:r w:rsidR="00B23DD0">
              <w:rPr>
                <w:rFonts w:ascii="Arial" w:hAnsi="Arial" w:cs="Arial"/>
                <w:sz w:val="20"/>
              </w:rPr>
              <w:t>37.</w:t>
            </w:r>
          </w:p>
        </w:tc>
      </w:tr>
    </w:tbl>
    <w:p w14:paraId="00B1BA2C" w14:textId="3004F50E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4939DF65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3D3FE4F4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573F3C9B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04984386" w14:textId="76BA3CF2" w:rsidR="00022561" w:rsidRDefault="00022561" w:rsidP="00022561">
      <w:pPr>
        <w:pStyle w:val="Heading1"/>
      </w:pPr>
      <w:r>
        <w:t>CID 4849</w:t>
      </w:r>
      <w:r w:rsidR="00877AF7">
        <w:t>, 5003</w:t>
      </w:r>
      <w:r w:rsidR="00B80184">
        <w:t>, 5414</w:t>
      </w:r>
    </w:p>
    <w:p w14:paraId="606330D6" w14:textId="77777777" w:rsidR="00022561" w:rsidRDefault="00022561" w:rsidP="00022561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022561" w:rsidRPr="009522BD" w14:paraId="07227D9E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85574AE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16A297A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40C6073C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08106171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7776DAF4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25BAB79B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4D5FBA" w:rsidRPr="009522BD" w14:paraId="413C7B65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4A3C3E72" w14:textId="539EB2EF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5414</w:t>
            </w:r>
          </w:p>
        </w:tc>
        <w:tc>
          <w:tcPr>
            <w:tcW w:w="1217" w:type="dxa"/>
            <w:shd w:val="clear" w:color="auto" w:fill="auto"/>
          </w:tcPr>
          <w:p w14:paraId="043471E3" w14:textId="7B79C07E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6B01B61A" w14:textId="223BB9E6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424.19</w:t>
            </w:r>
          </w:p>
        </w:tc>
        <w:tc>
          <w:tcPr>
            <w:tcW w:w="1546" w:type="dxa"/>
            <w:shd w:val="clear" w:color="auto" w:fill="auto"/>
          </w:tcPr>
          <w:p w14:paraId="3BB3FCD4" w14:textId="6857802C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bookmarkStart w:id="0" w:name="_Hlk77874726"/>
            <w:r>
              <w:rPr>
                <w:rFonts w:ascii="Arial" w:hAnsi="Arial" w:cs="Arial"/>
                <w:sz w:val="20"/>
              </w:rPr>
              <w:t xml:space="preserve">Change "80 MHz subblock" to "80 MHz subblock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>_{80FS}.</w:t>
            </w:r>
            <w:bookmarkEnd w:id="0"/>
          </w:p>
        </w:tc>
        <w:tc>
          <w:tcPr>
            <w:tcW w:w="1530" w:type="dxa"/>
            <w:shd w:val="clear" w:color="auto" w:fill="auto"/>
          </w:tcPr>
          <w:p w14:paraId="02F734C0" w14:textId="7FDD0D18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Please refer to my comment.</w:t>
            </w:r>
          </w:p>
        </w:tc>
        <w:tc>
          <w:tcPr>
            <w:tcW w:w="3690" w:type="dxa"/>
          </w:tcPr>
          <w:p w14:paraId="1E3FCB88" w14:textId="12A4367B" w:rsidR="004D5FBA" w:rsidRDefault="0066035B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Revised</w:t>
            </w:r>
            <w:r w:rsidR="00EF2DF5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  <w:p w14:paraId="40CAD19E" w14:textId="0EF3FEDE" w:rsidR="00075D1E" w:rsidRDefault="00075D1E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Agree to the comment in principle. The definition of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_</w:t>
            </w:r>
            <w:r w:rsidR="00CF3311">
              <w:rPr>
                <w:rFonts w:ascii="Arial" w:eastAsia="Times New Roman" w:hAnsi="Arial" w:cs="Arial"/>
                <w:sz w:val="20"/>
                <w:lang w:val="en-US" w:eastAsia="ko-KR"/>
              </w:rPr>
              <w:t>{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80FS</w:t>
            </w:r>
            <w:r w:rsidR="00CF3311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9E0447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was in this sentence in D0.3 and </w:t>
            </w:r>
            <w:r w:rsidR="00317D18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had been deleted </w:t>
            </w:r>
            <w:r w:rsidR="000D282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by mistake </w:t>
            </w:r>
            <w:r w:rsidR="00317D18">
              <w:rPr>
                <w:rFonts w:ascii="Arial" w:eastAsia="Times New Roman" w:hAnsi="Arial" w:cs="Arial"/>
                <w:sz w:val="20"/>
                <w:lang w:val="en-US" w:eastAsia="ko-KR"/>
              </w:rPr>
              <w:t>since D0.4.</w:t>
            </w:r>
            <w:r w:rsidR="00E06F4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Could add it back</w:t>
            </w:r>
            <w:r w:rsidR="00665AB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according to this comment.</w:t>
            </w:r>
          </w:p>
          <w:p w14:paraId="773E2218" w14:textId="77777777" w:rsidR="0066035B" w:rsidRDefault="0066035B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60AF5428" w14:textId="0238019C" w:rsidR="00EF2DF5" w:rsidRPr="004D5FBA" w:rsidRDefault="00EF2DF5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Note to editor:</w:t>
            </w:r>
            <w:r w:rsidR="00E06F43">
              <w:rPr>
                <w:rFonts w:ascii="Arial" w:hAnsi="Arial" w:cs="Arial"/>
                <w:sz w:val="20"/>
              </w:rPr>
              <w:t xml:space="preserve"> </w:t>
            </w:r>
            <w:r w:rsidR="00E06F43">
              <w:rPr>
                <w:rFonts w:ascii="Arial" w:hAnsi="Arial" w:cs="Arial"/>
                <w:sz w:val="20"/>
              </w:rPr>
              <w:t xml:space="preserve">Change "80 MHz subblock" to "80 MHz </w:t>
            </w:r>
            <w:r w:rsidR="00E06F43">
              <w:rPr>
                <w:rFonts w:ascii="Arial" w:hAnsi="Arial" w:cs="Arial"/>
                <w:sz w:val="20"/>
              </w:rPr>
              <w:t xml:space="preserve">frequency </w:t>
            </w:r>
            <w:r w:rsidR="00E06F43">
              <w:rPr>
                <w:rFonts w:ascii="Arial" w:hAnsi="Arial" w:cs="Arial"/>
                <w:sz w:val="20"/>
              </w:rPr>
              <w:t xml:space="preserve">subblock </w:t>
            </w:r>
            <w:proofErr w:type="spellStart"/>
            <w:r w:rsidR="00E06F43">
              <w:rPr>
                <w:rFonts w:ascii="Arial" w:hAnsi="Arial" w:cs="Arial"/>
                <w:sz w:val="20"/>
              </w:rPr>
              <w:t>i</w:t>
            </w:r>
            <w:proofErr w:type="spellEnd"/>
            <w:r w:rsidR="00E06F43">
              <w:rPr>
                <w:rFonts w:ascii="Arial" w:hAnsi="Arial" w:cs="Arial"/>
                <w:sz w:val="20"/>
              </w:rPr>
              <w:t>_{80FS}.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D2826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ame resolution to CID 4849, 5003, 5414.</w:t>
            </w:r>
          </w:p>
        </w:tc>
      </w:tr>
      <w:tr w:rsidR="005704D8" w:rsidRPr="001D296D" w14:paraId="390C219A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5139D4BD" w14:textId="0D802C0A" w:rsidR="005704D8" w:rsidRPr="00DC4FB7" w:rsidRDefault="005704D8" w:rsidP="005704D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lastRenderedPageBreak/>
              <w:t>4849</w:t>
            </w:r>
          </w:p>
        </w:tc>
        <w:tc>
          <w:tcPr>
            <w:tcW w:w="1217" w:type="dxa"/>
            <w:shd w:val="clear" w:color="auto" w:fill="auto"/>
          </w:tcPr>
          <w:p w14:paraId="32A3354C" w14:textId="1879FBE4" w:rsidR="005704D8" w:rsidRPr="001D296D" w:rsidRDefault="005704D8" w:rsidP="005704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A4067E5" w14:textId="074FE648" w:rsidR="005704D8" w:rsidRPr="001D296D" w:rsidRDefault="005704D8" w:rsidP="005704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424.21</w:t>
            </w:r>
          </w:p>
        </w:tc>
        <w:tc>
          <w:tcPr>
            <w:tcW w:w="1546" w:type="dxa"/>
            <w:shd w:val="clear" w:color="auto" w:fill="auto"/>
          </w:tcPr>
          <w:p w14:paraId="53DE9A60" w14:textId="41C56E8B" w:rsidR="005704D8" w:rsidRPr="001D296D" w:rsidRDefault="005704D8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the definition of i_80FS for equation</w:t>
            </w:r>
          </w:p>
        </w:tc>
        <w:tc>
          <w:tcPr>
            <w:tcW w:w="1530" w:type="dxa"/>
            <w:shd w:val="clear" w:color="auto" w:fill="auto"/>
          </w:tcPr>
          <w:p w14:paraId="1DD53B14" w14:textId="6F0441AB" w:rsidR="005704D8" w:rsidRPr="001D296D" w:rsidRDefault="005704D8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</w:tcPr>
          <w:p w14:paraId="18483ED1" w14:textId="7BA852CA" w:rsidR="005704D8" w:rsidRDefault="005704D8" w:rsidP="005704D8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037CF6CA" w14:textId="6453D18A" w:rsidR="0000535D" w:rsidRDefault="005E310E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Resolution to CID 5414 addresses this CID.</w:t>
            </w:r>
          </w:p>
          <w:p w14:paraId="38C20691" w14:textId="77777777" w:rsidR="0000535D" w:rsidRDefault="0000535D" w:rsidP="005704D8">
            <w:pPr>
              <w:rPr>
                <w:rFonts w:ascii="Arial" w:hAnsi="Arial" w:cs="Arial"/>
                <w:sz w:val="20"/>
              </w:rPr>
            </w:pPr>
          </w:p>
          <w:p w14:paraId="458781A2" w14:textId="60855B96" w:rsidR="00281C99" w:rsidRPr="001D296D" w:rsidRDefault="00287E61" w:rsidP="00281C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same resolution to CID </w:t>
            </w:r>
            <w:r w:rsidR="001B3382">
              <w:rPr>
                <w:rFonts w:ascii="Arial" w:hAnsi="Arial" w:cs="Arial"/>
                <w:sz w:val="20"/>
              </w:rPr>
              <w:t xml:space="preserve">4849, </w:t>
            </w:r>
            <w:r w:rsidR="00477E4A">
              <w:rPr>
                <w:rFonts w:ascii="Arial" w:hAnsi="Arial" w:cs="Arial"/>
                <w:sz w:val="20"/>
              </w:rPr>
              <w:t xml:space="preserve">5003, </w:t>
            </w:r>
            <w:r w:rsidR="001B3382">
              <w:rPr>
                <w:rFonts w:ascii="Arial" w:hAnsi="Arial" w:cs="Arial"/>
                <w:sz w:val="20"/>
              </w:rPr>
              <w:t>5414</w:t>
            </w:r>
            <w:r>
              <w:rPr>
                <w:rFonts w:ascii="Arial" w:hAnsi="Arial" w:cs="Arial"/>
                <w:sz w:val="20"/>
              </w:rPr>
              <w:t>.</w:t>
            </w:r>
            <w:r w:rsidR="00281C99" w:rsidRPr="001D296D">
              <w:rPr>
                <w:rFonts w:ascii="Arial" w:hAnsi="Arial" w:cs="Arial"/>
                <w:sz w:val="20"/>
              </w:rPr>
              <w:t xml:space="preserve"> </w:t>
            </w:r>
          </w:p>
          <w:p w14:paraId="6B51B7FC" w14:textId="5F953BF9" w:rsidR="003036EC" w:rsidRPr="001D296D" w:rsidRDefault="003036EC" w:rsidP="003036EC">
            <w:pPr>
              <w:rPr>
                <w:rFonts w:ascii="Arial" w:hAnsi="Arial" w:cs="Arial"/>
                <w:sz w:val="20"/>
              </w:rPr>
            </w:pPr>
          </w:p>
        </w:tc>
      </w:tr>
      <w:tr w:rsidR="00477E4A" w:rsidRPr="001D296D" w14:paraId="56A65060" w14:textId="77777777" w:rsidTr="00871F35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1EFE2" w14:textId="58E2D4BE" w:rsidR="00477E4A" w:rsidRPr="005676F4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C69E6" w14:textId="3B78D7C1" w:rsidR="00477E4A" w:rsidRPr="001D296D" w:rsidRDefault="00477E4A" w:rsidP="00477E4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6A42" w14:textId="7CFA19A6" w:rsidR="00477E4A" w:rsidRPr="005676F4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424.21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42750" w14:textId="21B6EFD1" w:rsidR="00477E4A" w:rsidRPr="001D296D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Define i_80FS.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10E4" w14:textId="021AD7CE" w:rsidR="00477E4A" w:rsidRPr="001D296D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CEED" w14:textId="0682AAC4" w:rsidR="00477E4A" w:rsidRDefault="00477E4A" w:rsidP="00477E4A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5DDDDC9F" w14:textId="1551F71A" w:rsidR="0000535D" w:rsidRDefault="005E310E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Resolution to CID 5414 addresses this CID.</w:t>
            </w:r>
          </w:p>
          <w:p w14:paraId="4AAD887E" w14:textId="77777777" w:rsidR="0000535D" w:rsidRDefault="0000535D" w:rsidP="00477E4A">
            <w:pPr>
              <w:rPr>
                <w:rFonts w:ascii="Arial" w:hAnsi="Arial" w:cs="Arial"/>
                <w:sz w:val="20"/>
              </w:rPr>
            </w:pPr>
          </w:p>
          <w:p w14:paraId="5505B2B9" w14:textId="633F006F" w:rsidR="001A7BBA" w:rsidRPr="001D296D" w:rsidRDefault="00477E4A" w:rsidP="001A7B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4849, 5003, 5414.</w:t>
            </w:r>
          </w:p>
        </w:tc>
      </w:tr>
    </w:tbl>
    <w:p w14:paraId="6347D086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55178FAD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03EFD3D7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229E997A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12BB0545" w14:textId="77777777" w:rsidR="00A928D3" w:rsidRDefault="00A928D3" w:rsidP="00A928D3">
      <w:pPr>
        <w:pStyle w:val="Heading1"/>
      </w:pPr>
      <w:r>
        <w:t>CID 4850, 5004, 5821, 6800</w:t>
      </w:r>
    </w:p>
    <w:p w14:paraId="2BC5E210" w14:textId="77777777" w:rsidR="00A928D3" w:rsidRDefault="00A928D3" w:rsidP="00A928D3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928D3" w:rsidRPr="009522BD" w14:paraId="0AC1B8FE" w14:textId="77777777" w:rsidTr="000C21F8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17E49EA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44E68880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5B0F5EF4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77BAA947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4EFD058C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BCAB655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A928D3" w:rsidRPr="001D296D" w14:paraId="0D16491F" w14:textId="77777777" w:rsidTr="000C21F8">
        <w:trPr>
          <w:trHeight w:val="278"/>
        </w:trPr>
        <w:tc>
          <w:tcPr>
            <w:tcW w:w="661" w:type="dxa"/>
            <w:shd w:val="clear" w:color="auto" w:fill="auto"/>
          </w:tcPr>
          <w:p w14:paraId="44E2A125" w14:textId="77777777" w:rsidR="00A928D3" w:rsidRPr="00DC4FB7" w:rsidRDefault="00A928D3" w:rsidP="000C21F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4850</w:t>
            </w:r>
          </w:p>
        </w:tc>
        <w:tc>
          <w:tcPr>
            <w:tcW w:w="1217" w:type="dxa"/>
            <w:shd w:val="clear" w:color="auto" w:fill="auto"/>
          </w:tcPr>
          <w:p w14:paraId="454CDD1C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0CB5EC1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424.46</w:t>
            </w:r>
          </w:p>
        </w:tc>
        <w:tc>
          <w:tcPr>
            <w:tcW w:w="1546" w:type="dxa"/>
            <w:shd w:val="clear" w:color="auto" w:fill="auto"/>
          </w:tcPr>
          <w:p w14:paraId="04FED4F4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 the right side of the equation, change upper case "D" with low case "d"</w:t>
            </w:r>
          </w:p>
        </w:tc>
        <w:tc>
          <w:tcPr>
            <w:tcW w:w="1530" w:type="dxa"/>
            <w:shd w:val="clear" w:color="auto" w:fill="auto"/>
          </w:tcPr>
          <w:p w14:paraId="3F3C4904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</w:tcPr>
          <w:p w14:paraId="3DC60C76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71D8DAE3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06C9F706" w14:textId="0067C38C" w:rsidR="006F5B90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1C780B">
              <w:rPr>
                <w:rFonts w:ascii="Arial" w:hAnsi="Arial" w:cs="Arial"/>
                <w:sz w:val="20"/>
              </w:rPr>
              <w:t xml:space="preserve"> Resolution to CID 5004 address this CID. No further </w:t>
            </w:r>
            <w:r w:rsidR="000E2BE7">
              <w:rPr>
                <w:rFonts w:ascii="Arial" w:hAnsi="Arial" w:cs="Arial"/>
                <w:sz w:val="20"/>
              </w:rPr>
              <w:t>change is needed.</w:t>
            </w:r>
          </w:p>
        </w:tc>
      </w:tr>
      <w:tr w:rsidR="00A928D3" w:rsidRPr="001D296D" w14:paraId="6576F107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D69F" w14:textId="77777777" w:rsidR="00A928D3" w:rsidRPr="005676F4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599E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E3A8" w14:textId="77777777" w:rsidR="00A928D3" w:rsidRPr="005676F4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D7507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</w:t>
            </w:r>
            <w:proofErr w:type="spellStart"/>
            <w:r>
              <w:rPr>
                <w:rFonts w:ascii="Arial" w:hAnsi="Arial" w:cs="Arial"/>
                <w:sz w:val="20"/>
              </w:rPr>
              <w:t>D^floor</w:t>
            </w:r>
            <w:proofErr w:type="spellEnd"/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</w:rPr>
              <w:t>4)_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M'_20(k),n to </w:t>
            </w:r>
            <w:proofErr w:type="spellStart"/>
            <w:r>
              <w:rPr>
                <w:rFonts w:ascii="Arial" w:hAnsi="Arial" w:cs="Arial"/>
                <w:sz w:val="20"/>
              </w:rPr>
              <w:t>d^floor</w:t>
            </w:r>
            <w:proofErr w:type="spellEnd"/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>/4)_M'_20(k),n.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74F3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70FD" w14:textId="3DD78343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3D9C021E" w14:textId="77777777" w:rsidR="00281C99" w:rsidRDefault="00281C99" w:rsidP="000C21F8">
            <w:pPr>
              <w:rPr>
                <w:rFonts w:ascii="Arial" w:hAnsi="Arial" w:cs="Arial"/>
                <w:sz w:val="20"/>
              </w:rPr>
            </w:pPr>
          </w:p>
          <w:p w14:paraId="689634DD" w14:textId="7BFB0758" w:rsidR="00281C99" w:rsidRPr="001D296D" w:rsidRDefault="00281C99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same resolution to CID </w:t>
            </w:r>
            <w:r w:rsidR="006F5B90">
              <w:rPr>
                <w:rFonts w:ascii="Arial" w:hAnsi="Arial" w:cs="Arial"/>
                <w:sz w:val="20"/>
              </w:rPr>
              <w:t xml:space="preserve">4850, </w:t>
            </w:r>
            <w:r>
              <w:rPr>
                <w:rFonts w:ascii="Arial" w:hAnsi="Arial" w:cs="Arial"/>
                <w:sz w:val="20"/>
              </w:rPr>
              <w:t>5004</w:t>
            </w:r>
            <w:r w:rsidR="006F5B90">
              <w:rPr>
                <w:rFonts w:ascii="Arial" w:hAnsi="Arial" w:cs="Arial"/>
                <w:sz w:val="20"/>
              </w:rPr>
              <w:t>, 5821, 6800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A928D3" w:rsidRPr="001D296D" w14:paraId="58B39193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8538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5821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697E" w14:textId="77777777" w:rsidR="00A928D3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F0CC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9CC7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the 2nd row of equation for </w:t>
            </w:r>
            <w:proofErr w:type="spellStart"/>
            <w:r>
              <w:rPr>
                <w:rFonts w:ascii="Arial" w:hAnsi="Arial" w:cs="Arial"/>
                <w:sz w:val="20"/>
              </w:rPr>
              <w:t>D_</w:t>
            </w:r>
            <w:proofErr w:type="gramStart"/>
            <w:r>
              <w:rPr>
                <w:rFonts w:ascii="Arial" w:hAnsi="Arial" w:cs="Arial"/>
                <w:sz w:val="20"/>
              </w:rPr>
              <w:t>k,n</w:t>
            </w:r>
            <w:proofErr w:type="gramEnd"/>
            <w:r>
              <w:rPr>
                <w:rFonts w:ascii="Arial" w:hAnsi="Arial" w:cs="Arial"/>
                <w:sz w:val="20"/>
              </w:rPr>
              <w:t>,i_BW</w:t>
            </w:r>
            <w:proofErr w:type="spellEnd"/>
            <w:r>
              <w:rPr>
                <w:rFonts w:ascii="Arial" w:hAnsi="Arial" w:cs="Arial"/>
                <w:sz w:val="20"/>
              </w:rPr>
              <w:t>, "D" should be lower case.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2987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C694" w14:textId="5F7B4A75" w:rsidR="006F5B90" w:rsidRDefault="00A928D3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17E455E1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2785F277" w14:textId="0F56D867" w:rsidR="00A928D3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0E2BE7">
              <w:rPr>
                <w:rFonts w:ascii="Arial" w:hAnsi="Arial" w:cs="Arial"/>
                <w:sz w:val="20"/>
              </w:rPr>
              <w:t xml:space="preserve"> </w:t>
            </w:r>
            <w:r w:rsidR="000E2BE7">
              <w:rPr>
                <w:rFonts w:ascii="Arial" w:hAnsi="Arial" w:cs="Arial"/>
                <w:sz w:val="20"/>
              </w:rPr>
              <w:t>Resolution to CID 5004 address this CID. No further change is needed.</w:t>
            </w:r>
          </w:p>
        </w:tc>
      </w:tr>
      <w:tr w:rsidR="00A928D3" w:rsidRPr="001D296D" w14:paraId="2C6994F1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4A624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A8F2" w14:textId="77777777" w:rsidR="00A928D3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F4C1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435E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right-hand side of the equation (un-numbered) indicating how modulated data symbols are mapped to the data sub-carriers of U-SIG should have small "d" as opposed to capitalized "D" </w:t>
            </w:r>
            <w:r>
              <w:rPr>
                <w:rFonts w:ascii="Arial" w:hAnsi="Arial" w:cs="Arial"/>
                <w:sz w:val="20"/>
              </w:rPr>
              <w:lastRenderedPageBreak/>
              <w:t>(where small "d" definition is in lines 19-21 above).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29EB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A0C5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7F345EE2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0F46DBC4" w14:textId="7265D17F" w:rsidR="006F5B90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0E2BE7">
              <w:rPr>
                <w:rFonts w:ascii="Arial" w:hAnsi="Arial" w:cs="Arial"/>
                <w:sz w:val="20"/>
              </w:rPr>
              <w:t xml:space="preserve"> </w:t>
            </w:r>
            <w:r w:rsidR="000E2BE7">
              <w:rPr>
                <w:rFonts w:ascii="Arial" w:hAnsi="Arial" w:cs="Arial"/>
                <w:sz w:val="20"/>
              </w:rPr>
              <w:t>Resolution to CID 5004 address this CID. No further change is needed.</w:t>
            </w:r>
          </w:p>
        </w:tc>
      </w:tr>
    </w:tbl>
    <w:p w14:paraId="63BA7D6F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046AEE62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1547DE07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011D5D68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5E950E5C" w14:textId="31EFE3BC" w:rsidR="00C573D3" w:rsidRDefault="00C573D3" w:rsidP="00C573D3">
      <w:pPr>
        <w:pStyle w:val="Heading1"/>
      </w:pPr>
      <w:r>
        <w:t>CID 5005, 6802</w:t>
      </w:r>
      <w:r w:rsidR="00115758">
        <w:t>, 7477</w:t>
      </w:r>
    </w:p>
    <w:p w14:paraId="1754C661" w14:textId="77777777" w:rsidR="00C573D3" w:rsidRDefault="00C573D3" w:rsidP="00C573D3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573D3" w:rsidRPr="009522BD" w14:paraId="12F383F8" w14:textId="77777777" w:rsidTr="00BE1DF9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2A4B25D8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1FF7A890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B0A4EA9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5578ABFE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116B2032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5BEC760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573D3" w:rsidRPr="001D296D" w14:paraId="692FA49F" w14:textId="77777777" w:rsidTr="00BE1DF9">
        <w:trPr>
          <w:trHeight w:val="278"/>
        </w:trPr>
        <w:tc>
          <w:tcPr>
            <w:tcW w:w="661" w:type="dxa"/>
            <w:shd w:val="clear" w:color="auto" w:fill="auto"/>
          </w:tcPr>
          <w:p w14:paraId="231A8F9F" w14:textId="77777777" w:rsidR="00C573D3" w:rsidRPr="00DC4FB7" w:rsidRDefault="00C573D3" w:rsidP="00BE1DF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5005</w:t>
            </w:r>
          </w:p>
        </w:tc>
        <w:tc>
          <w:tcPr>
            <w:tcW w:w="1217" w:type="dxa"/>
            <w:shd w:val="clear" w:color="auto" w:fill="auto"/>
          </w:tcPr>
          <w:p w14:paraId="4D048806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41E33009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426.37</w:t>
            </w:r>
          </w:p>
        </w:tc>
        <w:tc>
          <w:tcPr>
            <w:tcW w:w="1546" w:type="dxa"/>
            <w:shd w:val="clear" w:color="auto" w:fill="auto"/>
          </w:tcPr>
          <w:p w14:paraId="43B6ABA7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Equation (36-22), 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index is not used so change "</w:t>
            </w:r>
            <w:proofErr w:type="spellStart"/>
            <w:r>
              <w:rPr>
                <w:rFonts w:ascii="Arial" w:hAnsi="Arial" w:cs="Arial"/>
                <w:sz w:val="20"/>
              </w:rPr>
              <w:t>D_</w:t>
            </w:r>
            <w:proofErr w:type="gramStart"/>
            <w:r>
              <w:rPr>
                <w:rFonts w:ascii="Arial" w:hAnsi="Arial" w:cs="Arial"/>
                <w:sz w:val="20"/>
              </w:rPr>
              <w:t>k,n</w:t>
            </w:r>
            <w:proofErr w:type="gramEnd"/>
            <w:r>
              <w:rPr>
                <w:rFonts w:ascii="Arial" w:hAnsi="Arial" w:cs="Arial"/>
                <w:sz w:val="20"/>
              </w:rPr>
              <w:t>,i_BW</w:t>
            </w:r>
            <w:proofErr w:type="spellEnd"/>
            <w:r>
              <w:rPr>
                <w:rFonts w:ascii="Arial" w:hAnsi="Arial" w:cs="Arial"/>
                <w:sz w:val="20"/>
              </w:rPr>
              <w:t>" to "D_k,n,0".</w:t>
            </w:r>
          </w:p>
        </w:tc>
        <w:tc>
          <w:tcPr>
            <w:tcW w:w="1530" w:type="dxa"/>
            <w:shd w:val="clear" w:color="auto" w:fill="auto"/>
          </w:tcPr>
          <w:p w14:paraId="51E3EC1A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</w:tcPr>
          <w:p w14:paraId="2FE57165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103C0244" w14:textId="1F5D5758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Per Motion 137, #SP292, the BW of the EHT ER preamble is not defined and could be any EHT PPDU BW. </w:t>
            </w:r>
            <w:r w:rsidR="00115758">
              <w:rPr>
                <w:rFonts w:ascii="Arial" w:hAnsi="Arial" w:cs="Arial"/>
                <w:sz w:val="20"/>
              </w:rPr>
              <w:t>It is not restricted to</w:t>
            </w:r>
            <w:r w:rsidR="00115758" w:rsidRPr="0048399F">
              <w:rPr>
                <w:rFonts w:ascii="Arial" w:hAnsi="Arial" w:cs="Arial"/>
                <w:sz w:val="20"/>
              </w:rPr>
              <w:t xml:space="preserve"> 20MH</w:t>
            </w:r>
            <w:r w:rsidR="00115758">
              <w:rPr>
                <w:rFonts w:ascii="Arial" w:hAnsi="Arial" w:cs="Arial"/>
                <w:sz w:val="20"/>
              </w:rPr>
              <w:t>z BW</w:t>
            </w:r>
            <w:r w:rsidR="00115758" w:rsidRPr="0048399F">
              <w:rPr>
                <w:rFonts w:ascii="Arial" w:hAnsi="Arial" w:cs="Arial"/>
                <w:sz w:val="20"/>
              </w:rPr>
              <w:t>.</w:t>
            </w:r>
            <w:r w:rsidR="00115758">
              <w:rPr>
                <w:rFonts w:ascii="Arial" w:hAnsi="Arial" w:cs="Arial"/>
                <w:sz w:val="20"/>
              </w:rPr>
              <w:t xml:space="preserve"> It’s better to keep the BW option open by keeping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notation of </w:t>
            </w:r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D_{</w:t>
            </w:r>
            <w:proofErr w:type="spellStart"/>
            <w:proofErr w:type="gramStart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k,n</w:t>
            </w:r>
            <w:proofErr w:type="gram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,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</w:tc>
      </w:tr>
      <w:tr w:rsidR="00C573D3" w:rsidRPr="001D296D" w14:paraId="01A741F9" w14:textId="77777777" w:rsidTr="00BE1DF9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B5142" w14:textId="77777777" w:rsidR="00C573D3" w:rsidRPr="005676F4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4797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C33F0" w14:textId="77777777" w:rsidR="00C573D3" w:rsidRPr="005676F4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426.41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14DFD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Definition for D_{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k,n</w:t>
            </w:r>
            <w:proofErr w:type="gramEnd"/>
            <w:r>
              <w:rPr>
                <w:rFonts w:ascii="Arial" w:hAnsi="Arial" w:cs="Arial"/>
                <w:sz w:val="20"/>
              </w:rPr>
              <w:t>,i_BW</w:t>
            </w:r>
            <w:proofErr w:type="spellEnd"/>
            <w:r>
              <w:rPr>
                <w:rFonts w:ascii="Arial" w:hAnsi="Arial" w:cs="Arial"/>
                <w:sz w:val="20"/>
              </w:rPr>
              <w:t>} is missing for ER-preamble in (36-22)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9A78C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Suggest </w:t>
            </w:r>
            <w:proofErr w:type="gramStart"/>
            <w:r>
              <w:rPr>
                <w:rFonts w:ascii="Arial" w:hAnsi="Arial" w:cs="Arial"/>
                <w:sz w:val="20"/>
              </w:rPr>
              <w:t>to include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</w:rPr>
              <w:t>defnition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accounting for the phase rotation defined in </w:t>
            </w:r>
            <w:proofErr w:type="spellStart"/>
            <w:r>
              <w:rPr>
                <w:rFonts w:ascii="Arial" w:hAnsi="Arial" w:cs="Arial"/>
                <w:sz w:val="20"/>
              </w:rPr>
              <w:t>R_n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6805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58EC7091" w14:textId="51096F94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Per Motion 137, #SP292, the BW of the EHT ER preamble is not defined and could be any EHT PPDU BW. </w:t>
            </w:r>
            <w:r w:rsidR="005E01CA">
              <w:rPr>
                <w:rFonts w:ascii="Arial" w:hAnsi="Arial" w:cs="Arial"/>
                <w:sz w:val="20"/>
              </w:rPr>
              <w:t>It is not restricted to</w:t>
            </w:r>
            <w:r w:rsidR="005E01CA" w:rsidRPr="0048399F">
              <w:rPr>
                <w:rFonts w:ascii="Arial" w:hAnsi="Arial" w:cs="Arial"/>
                <w:sz w:val="20"/>
              </w:rPr>
              <w:t xml:space="preserve"> 20MH</w:t>
            </w:r>
            <w:r w:rsidR="005E01CA">
              <w:rPr>
                <w:rFonts w:ascii="Arial" w:hAnsi="Arial" w:cs="Arial"/>
                <w:sz w:val="20"/>
              </w:rPr>
              <w:t>z BW</w:t>
            </w:r>
            <w:r w:rsidR="005E01CA" w:rsidRPr="0048399F">
              <w:rPr>
                <w:rFonts w:ascii="Arial" w:hAnsi="Arial" w:cs="Arial"/>
                <w:sz w:val="20"/>
              </w:rPr>
              <w:t>.</w:t>
            </w:r>
            <w:r w:rsidR="005E01CA">
              <w:rPr>
                <w:rFonts w:ascii="Arial" w:hAnsi="Arial" w:cs="Arial"/>
                <w:sz w:val="20"/>
              </w:rPr>
              <w:t xml:space="preserve"> It’s better to keep the BW option open by keeping </w:t>
            </w:r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the notation of D_{</w:t>
            </w:r>
            <w:proofErr w:type="spellStart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75300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in e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quation (36-22) </w:t>
            </w:r>
            <w:r w:rsidR="00753003">
              <w:rPr>
                <w:rFonts w:ascii="Arial" w:eastAsia="Times New Roman" w:hAnsi="Arial" w:cs="Arial"/>
                <w:sz w:val="20"/>
                <w:lang w:val="en-US" w:eastAsia="ko-KR"/>
              </w:rPr>
              <w:t>same as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notation of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D_{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} in previous equations (36-20) and (36-21).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Therefore, no need to redefine </w:t>
            </w:r>
            <w:r w:rsidR="00C12FF9">
              <w:rPr>
                <w:rFonts w:ascii="Arial" w:eastAsia="Times New Roman" w:hAnsi="Arial" w:cs="Arial"/>
                <w:sz w:val="20"/>
                <w:lang w:val="en-US" w:eastAsia="ko-KR"/>
              </w:rPr>
              <w:t>it, and phase rotation is not accounted for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</w:tc>
      </w:tr>
      <w:tr w:rsidR="00C573D3" w:rsidRPr="001D296D" w14:paraId="323F9EDB" w14:textId="77777777" w:rsidTr="00C573D3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5A45D" w14:textId="77777777" w:rsidR="00C573D3" w:rsidRPr="00C573D3" w:rsidRDefault="00C573D3" w:rsidP="00BE1DF9">
            <w:pPr>
              <w:rPr>
                <w:rFonts w:ascii="Arial" w:hAnsi="Arial" w:cs="Arial"/>
                <w:sz w:val="20"/>
              </w:rPr>
            </w:pPr>
            <w:r w:rsidRPr="00C573D3">
              <w:rPr>
                <w:rFonts w:ascii="Arial" w:hAnsi="Arial" w:cs="Arial"/>
                <w:sz w:val="20"/>
              </w:rPr>
              <w:t>7477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F2FEC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E23AF" w14:textId="77777777" w:rsidR="00C573D3" w:rsidRPr="0048399F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425.30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DE32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"This process happens on a per-80 MHz subblock basis as U-SIG field may have different contents in different 80 MHz subblocks, while always having identical content in every 20 MHz subchannel of a given 80 MHz subblock." is not needed since ER </w:t>
            </w:r>
            <w:r>
              <w:rPr>
                <w:rFonts w:ascii="Arial" w:hAnsi="Arial" w:cs="Arial"/>
                <w:sz w:val="20"/>
              </w:rPr>
              <w:lastRenderedPageBreak/>
              <w:t>preamble shall only be used in 20MHz BW.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7F41C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Remove this sentence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CF1B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60121F17" w14:textId="77777777" w:rsidR="00C573D3" w:rsidRPr="0048399F" w:rsidRDefault="00C573D3" w:rsidP="00BE1DF9">
            <w:pPr>
              <w:rPr>
                <w:rFonts w:ascii="Arial" w:hAnsi="Arial" w:cs="Arial"/>
                <w:sz w:val="20"/>
              </w:rPr>
            </w:pPr>
            <w:r w:rsidRPr="0048399F">
              <w:rPr>
                <w:rFonts w:ascii="Arial" w:hAnsi="Arial" w:cs="Arial"/>
                <w:sz w:val="20"/>
              </w:rPr>
              <w:t xml:space="preserve">Per Motion 137, #SP292, the BW of the EHT ER preamble is not defined and could be any EHT PPDU BW. </w:t>
            </w:r>
            <w:r>
              <w:rPr>
                <w:rFonts w:ascii="Arial" w:hAnsi="Arial" w:cs="Arial"/>
                <w:sz w:val="20"/>
              </w:rPr>
              <w:t>It is not restricted to</w:t>
            </w:r>
            <w:r w:rsidRPr="0048399F">
              <w:rPr>
                <w:rFonts w:ascii="Arial" w:hAnsi="Arial" w:cs="Arial"/>
                <w:sz w:val="20"/>
              </w:rPr>
              <w:t xml:space="preserve"> 20MH</w:t>
            </w:r>
            <w:r>
              <w:rPr>
                <w:rFonts w:ascii="Arial" w:hAnsi="Arial" w:cs="Arial"/>
                <w:sz w:val="20"/>
              </w:rPr>
              <w:t>z BW</w:t>
            </w:r>
            <w:r w:rsidRPr="0048399F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It’s better to keep the BW option open by keeping this sentence.</w:t>
            </w:r>
          </w:p>
        </w:tc>
      </w:tr>
    </w:tbl>
    <w:p w14:paraId="6983B7DE" w14:textId="77777777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7D31A313" w14:textId="77777777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744A1187" w14:textId="77777777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588F4B2C" w14:textId="77777777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4C9B5C6F" w14:textId="5B0077D1" w:rsidR="00F51B10" w:rsidRDefault="00F51B10" w:rsidP="00F51B10">
      <w:pPr>
        <w:pStyle w:val="Heading1"/>
      </w:pPr>
      <w:r>
        <w:t>CID 6801</w:t>
      </w:r>
      <w:r w:rsidR="0048399F">
        <w:t>, 8215</w:t>
      </w:r>
    </w:p>
    <w:p w14:paraId="7F35DCFF" w14:textId="77777777" w:rsidR="00F51B10" w:rsidRDefault="00F51B10" w:rsidP="00F51B10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F51B10" w:rsidRPr="009522BD" w14:paraId="5347CC37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06C1833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5DE93637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56D1C614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48A8CEE6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F161B09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E17D4B3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822831" w:rsidRPr="001D296D" w14:paraId="51C298FC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6703B3FD" w14:textId="1CA4CCB3" w:rsidR="00822831" w:rsidRPr="00DC4FB7" w:rsidRDefault="00822831" w:rsidP="00822831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6801</w:t>
            </w:r>
          </w:p>
        </w:tc>
        <w:tc>
          <w:tcPr>
            <w:tcW w:w="1217" w:type="dxa"/>
            <w:shd w:val="clear" w:color="auto" w:fill="auto"/>
          </w:tcPr>
          <w:p w14:paraId="141CDE62" w14:textId="77777777" w:rsidR="00822831" w:rsidRPr="001D296D" w:rsidRDefault="00822831" w:rsidP="0082283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28C178A" w14:textId="03CA4EEE" w:rsidR="00822831" w:rsidRPr="001D296D" w:rsidRDefault="00822831" w:rsidP="0082283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424.23</w:t>
            </w:r>
          </w:p>
        </w:tc>
        <w:tc>
          <w:tcPr>
            <w:tcW w:w="1546" w:type="dxa"/>
            <w:shd w:val="clear" w:color="auto" w:fill="auto"/>
          </w:tcPr>
          <w:p w14:paraId="436FDCFA" w14:textId="302BF94D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current description of ER preamble is confusing and contradictory. First it is said that U-SIG has two parts U-SIG1 and U-SIG2 and that the data bits are BCC encoded and interleaved. Later U-SIG repeated symbols are introduced and it is mentioned that data bits are encoded but not interleaved for these symbols.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It would be better to edit as follows:</w:t>
            </w:r>
            <w:r>
              <w:rPr>
                <w:rFonts w:ascii="Arial" w:hAnsi="Arial" w:cs="Arial"/>
                <w:sz w:val="20"/>
              </w:rPr>
              <w:br/>
              <w:t>- State clearly up-front that ER preamble has 4 symbols of which two carry repeated content.</w:t>
            </w:r>
            <w:r>
              <w:rPr>
                <w:rFonts w:ascii="Arial" w:hAnsi="Arial" w:cs="Arial"/>
                <w:sz w:val="20"/>
              </w:rPr>
              <w:br/>
              <w:t xml:space="preserve">- limit the initial description </w:t>
            </w:r>
            <w:proofErr w:type="spellStart"/>
            <w:r>
              <w:rPr>
                <w:rFonts w:ascii="Arial" w:hAnsi="Arial" w:cs="Arial"/>
                <w:sz w:val="20"/>
              </w:rPr>
              <w:t>upto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BCC encoding of 52 data bits to </w:t>
            </w:r>
            <w:r>
              <w:rPr>
                <w:rFonts w:ascii="Arial" w:hAnsi="Arial" w:cs="Arial"/>
                <w:sz w:val="20"/>
              </w:rPr>
              <w:lastRenderedPageBreak/>
              <w:t>generate 104 coded bits</w:t>
            </w:r>
            <w:r>
              <w:rPr>
                <w:rFonts w:ascii="Arial" w:hAnsi="Arial" w:cs="Arial"/>
                <w:sz w:val="20"/>
              </w:rPr>
              <w:br/>
              <w:t>- Next, describe how the above coded bits are interleaved (when needed) and constellation-mapped for each U-SIG symbol (U-SIG-sym1 through U-SIG-sym4) separately.</w:t>
            </w:r>
          </w:p>
        </w:tc>
        <w:tc>
          <w:tcPr>
            <w:tcW w:w="1530" w:type="dxa"/>
            <w:shd w:val="clear" w:color="auto" w:fill="auto"/>
          </w:tcPr>
          <w:p w14:paraId="357D467A" w14:textId="211B777E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</w:tcPr>
          <w:p w14:paraId="22058020" w14:textId="7E10FC3B" w:rsidR="00822831" w:rsidRDefault="00822831" w:rsidP="00822831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6B1760E9" w14:textId="5BBEB1A7" w:rsidR="00732121" w:rsidRDefault="002B2B07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with the comment in principle that the structure of the paragraph could be improved as suggested.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60778">
              <w:rPr>
                <w:rFonts w:ascii="Arial" w:hAnsi="Arial" w:cs="Arial"/>
                <w:sz w:val="20"/>
              </w:rPr>
              <w:t xml:space="preserve">The paragraph is restructured </w:t>
            </w:r>
            <w:r w:rsidR="00A3049A">
              <w:rPr>
                <w:rFonts w:ascii="Arial" w:hAnsi="Arial" w:cs="Arial"/>
                <w:sz w:val="20"/>
              </w:rPr>
              <w:t xml:space="preserve">according to the comment </w:t>
            </w:r>
            <w:r w:rsidR="00460778">
              <w:rPr>
                <w:rFonts w:ascii="Arial" w:hAnsi="Arial" w:cs="Arial"/>
                <w:sz w:val="20"/>
              </w:rPr>
              <w:t xml:space="preserve">to give an overview of the U-SIG </w:t>
            </w:r>
            <w:r w:rsidR="00A3049A">
              <w:rPr>
                <w:rFonts w:ascii="Arial" w:hAnsi="Arial" w:cs="Arial"/>
                <w:sz w:val="20"/>
              </w:rPr>
              <w:t xml:space="preserve">symbols </w:t>
            </w:r>
            <w:r w:rsidR="00460778">
              <w:rPr>
                <w:rFonts w:ascii="Arial" w:hAnsi="Arial" w:cs="Arial"/>
                <w:sz w:val="20"/>
              </w:rPr>
              <w:t xml:space="preserve">of an ER preamble </w:t>
            </w:r>
            <w:r w:rsidR="006305E2">
              <w:rPr>
                <w:rFonts w:ascii="Arial" w:hAnsi="Arial" w:cs="Arial"/>
                <w:sz w:val="20"/>
              </w:rPr>
              <w:t>in the beginning</w:t>
            </w:r>
            <w:r w:rsidR="00202D6C">
              <w:rPr>
                <w:rFonts w:ascii="Arial" w:hAnsi="Arial" w:cs="Arial"/>
                <w:sz w:val="20"/>
              </w:rPr>
              <w:t>, and use better and separate description of the modulation process</w:t>
            </w:r>
            <w:r w:rsidR="00486D33">
              <w:rPr>
                <w:rFonts w:ascii="Arial" w:hAnsi="Arial" w:cs="Arial"/>
                <w:sz w:val="20"/>
              </w:rPr>
              <w:t xml:space="preserve"> </w:t>
            </w:r>
            <w:r w:rsidR="00A77646">
              <w:rPr>
                <w:rFonts w:ascii="Arial" w:hAnsi="Arial" w:cs="Arial"/>
                <w:sz w:val="20"/>
              </w:rPr>
              <w:t>(</w:t>
            </w:r>
            <w:r w:rsidR="00486D33">
              <w:rPr>
                <w:rFonts w:ascii="Arial" w:hAnsi="Arial" w:cs="Arial"/>
                <w:sz w:val="20"/>
              </w:rPr>
              <w:t xml:space="preserve">after </w:t>
            </w:r>
            <w:r w:rsidR="00A77646">
              <w:rPr>
                <w:rFonts w:ascii="Arial" w:hAnsi="Arial" w:cs="Arial"/>
                <w:sz w:val="20"/>
              </w:rPr>
              <w:t xml:space="preserve">forming the </w:t>
            </w:r>
            <w:r w:rsidR="00486D33">
              <w:rPr>
                <w:rFonts w:ascii="Arial" w:hAnsi="Arial" w:cs="Arial"/>
                <w:sz w:val="20"/>
              </w:rPr>
              <w:t>encod</w:t>
            </w:r>
            <w:r w:rsidR="00A77646">
              <w:rPr>
                <w:rFonts w:ascii="Arial" w:hAnsi="Arial" w:cs="Arial"/>
                <w:sz w:val="20"/>
              </w:rPr>
              <w:t>ed bits)</w:t>
            </w:r>
            <w:r w:rsidR="00202D6C">
              <w:rPr>
                <w:rFonts w:ascii="Arial" w:hAnsi="Arial" w:cs="Arial"/>
                <w:sz w:val="20"/>
              </w:rPr>
              <w:t xml:space="preserve"> of different OFDM symbols.</w:t>
            </w:r>
          </w:p>
          <w:p w14:paraId="4811223E" w14:textId="77777777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</w:p>
          <w:p w14:paraId="545B7D76" w14:textId="76EA4CCE" w:rsidR="00822831" w:rsidRPr="001D296D" w:rsidRDefault="00822831" w:rsidP="00822831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 w:rsidR="00AB7868">
              <w:rPr>
                <w:rFonts w:ascii="Arial" w:hAnsi="Arial" w:cs="Arial"/>
                <w:i/>
                <w:iCs/>
                <w:sz w:val="20"/>
                <w:highlight w:val="yellow"/>
              </w:rPr>
              <w:t>6801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54E90902" w14:textId="77777777" w:rsidR="00822831" w:rsidRPr="001D296D" w:rsidRDefault="00822831" w:rsidP="00822831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0B0B7635" w14:textId="1E2210C4" w:rsidR="00822831" w:rsidRPr="001D296D" w:rsidRDefault="00C12FF9" w:rsidP="00822831">
            <w:pPr>
              <w:rPr>
                <w:rFonts w:ascii="Arial" w:hAnsi="Arial" w:cs="Arial"/>
                <w:sz w:val="20"/>
              </w:rPr>
            </w:pPr>
            <w:hyperlink r:id="rId11" w:history="1">
              <w:r w:rsidR="00AB7868" w:rsidRPr="00133CE3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https://mentor.ieee.org/802.11/dcn/21/11-21-1146-00-00be-cc36-comment-resolution-on-u-sig-part-2.docx</w:t>
              </w:r>
            </w:hyperlink>
          </w:p>
        </w:tc>
      </w:tr>
      <w:tr w:rsidR="00344CB1" w:rsidRPr="001D296D" w14:paraId="7A79DEF2" w14:textId="77777777" w:rsidTr="00344CB1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3B49" w14:textId="77777777" w:rsidR="00344CB1" w:rsidRPr="00DC4FB7" w:rsidRDefault="00344CB1" w:rsidP="000C21F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8215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220F" w14:textId="77777777" w:rsidR="00344CB1" w:rsidRPr="001D296D" w:rsidRDefault="00344CB1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5851" w14:textId="77777777" w:rsidR="00344CB1" w:rsidRPr="00344CB1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426.15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DE1C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U-SIG in ER preamble still has only two OFDM symbols worth of content.  Instead of "U-SIG-sym-1/2/3/4", use U-SIG-sym-1, U-SIG-sym-1-R, etc., </w:t>
            </w:r>
            <w:proofErr w:type="gramStart"/>
            <w:r>
              <w:rPr>
                <w:rFonts w:ascii="Arial" w:hAnsi="Arial" w:cs="Arial"/>
                <w:sz w:val="20"/>
              </w:rPr>
              <w:t>similar to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11ax (11ax-2021 Figure 27-25)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CB56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Figure 36-35, change</w:t>
            </w:r>
            <w:r>
              <w:rPr>
                <w:rFonts w:ascii="Arial" w:hAnsi="Arial" w:cs="Arial"/>
                <w:sz w:val="20"/>
              </w:rPr>
              <w:br/>
              <w:t>"U-SIG-sym-2" to "U-SIG-sym-1-R",</w:t>
            </w:r>
            <w:r>
              <w:rPr>
                <w:rFonts w:ascii="Arial" w:hAnsi="Arial" w:cs="Arial"/>
                <w:sz w:val="20"/>
              </w:rPr>
              <w:br/>
              <w:t>"U-SIG-sym-3" to "U-SIG-sym-2",</w:t>
            </w:r>
            <w:r>
              <w:rPr>
                <w:rFonts w:ascii="Arial" w:hAnsi="Arial" w:cs="Arial"/>
                <w:sz w:val="20"/>
              </w:rPr>
              <w:br/>
              <w:t>"U-SIG-sym-4" to "U-SIG-sym-2-R"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830C" w14:textId="51396DFB" w:rsidR="00344CB1" w:rsidRDefault="00344CB1" w:rsidP="000C21F8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233D1652" w14:textId="73E49B38" w:rsidR="001A707A" w:rsidRDefault="001A707A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Figure 36-</w:t>
            </w:r>
            <w:r w:rsidR="00A34DE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5 and the paragraph above </w:t>
            </w:r>
            <w:r w:rsidR="00A34DE4">
              <w:rPr>
                <w:rFonts w:ascii="Arial" w:hAnsi="Arial" w:cs="Arial"/>
                <w:sz w:val="20"/>
              </w:rPr>
              <w:t>Figure 36-35 are revised according to the proposed change.</w:t>
            </w:r>
          </w:p>
          <w:p w14:paraId="4F135746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</w:p>
          <w:p w14:paraId="3407F245" w14:textId="77777777" w:rsidR="00344CB1" w:rsidRPr="00344CB1" w:rsidRDefault="00344CB1" w:rsidP="000C21F8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8215 as shown in the following document</w:t>
            </w:r>
          </w:p>
          <w:p w14:paraId="2FE612BD" w14:textId="77777777" w:rsidR="00344CB1" w:rsidRPr="00344CB1" w:rsidRDefault="00344CB1" w:rsidP="000C21F8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2869B60D" w14:textId="77777777" w:rsidR="00344CB1" w:rsidRPr="001D296D" w:rsidRDefault="00C12FF9" w:rsidP="000C21F8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344CB1" w:rsidRPr="00344CB1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https://mentor.ieee.org/802.11/dcn/21/11-21-1146-00-00be-cc36-comment-resolution-on-u-sig-part-2.docx</w:t>
              </w:r>
            </w:hyperlink>
          </w:p>
        </w:tc>
      </w:tr>
    </w:tbl>
    <w:p w14:paraId="025538D9" w14:textId="77777777" w:rsidR="0048399F" w:rsidRDefault="0048399F" w:rsidP="00F51B1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7F034B20" w14:textId="77777777" w:rsidR="00F51B10" w:rsidRDefault="00F51B10" w:rsidP="00F51B1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3C65F71F" w14:textId="6B78840E" w:rsidR="00F51B10" w:rsidRPr="0082172C" w:rsidRDefault="00F51B10" w:rsidP="00F51B1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</w:t>
      </w:r>
      <w:r w:rsidR="00EF15D1">
        <w:rPr>
          <w:b/>
          <w:sz w:val="20"/>
          <w:highlight w:val="yellow"/>
          <w:lang w:eastAsia="zh-CN"/>
        </w:rPr>
        <w:t>425</w:t>
      </w:r>
      <w:r>
        <w:rPr>
          <w:b/>
          <w:sz w:val="20"/>
          <w:highlight w:val="yellow"/>
          <w:lang w:eastAsia="zh-CN"/>
        </w:rPr>
        <w:t>L</w:t>
      </w:r>
      <w:r w:rsidR="00EF15D1">
        <w:rPr>
          <w:b/>
          <w:sz w:val="20"/>
          <w:highlight w:val="yellow"/>
          <w:lang w:eastAsia="zh-CN"/>
        </w:rPr>
        <w:t>23-P426L24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 w:rsidR="00550CA8">
        <w:rPr>
          <w:b/>
          <w:sz w:val="20"/>
          <w:highlight w:val="yellow"/>
          <w:lang w:eastAsia="zh-CN"/>
        </w:rPr>
        <w:t xml:space="preserve"> for CID</w:t>
      </w:r>
      <w:r w:rsidR="003A461C">
        <w:rPr>
          <w:b/>
          <w:sz w:val="20"/>
          <w:highlight w:val="yellow"/>
          <w:lang w:eastAsia="zh-CN"/>
        </w:rPr>
        <w:t xml:space="preserve"> 6801 and 8215</w:t>
      </w:r>
      <w:r w:rsidRPr="0082172C">
        <w:rPr>
          <w:b/>
          <w:sz w:val="20"/>
          <w:highlight w:val="yellow"/>
          <w:lang w:eastAsia="zh-CN"/>
        </w:rPr>
        <w:t>:</w:t>
      </w:r>
    </w:p>
    <w:p w14:paraId="2EC63AB4" w14:textId="0002FD32" w:rsidR="00F51B10" w:rsidRDefault="00F51B10" w:rsidP="00F51B10">
      <w:pPr>
        <w:pStyle w:val="BodyText0"/>
        <w:kinsoku w:val="0"/>
        <w:overflowPunct w:val="0"/>
        <w:spacing w:before="9"/>
        <w:rPr>
          <w:sz w:val="20"/>
        </w:rPr>
      </w:pPr>
    </w:p>
    <w:p w14:paraId="0DB8098F" w14:textId="7D2135D6" w:rsidR="005403AF" w:rsidRDefault="002656F1" w:rsidP="002656F1">
      <w:pPr>
        <w:pStyle w:val="BodyText0"/>
        <w:kinsoku w:val="0"/>
        <w:overflowPunct w:val="0"/>
        <w:spacing w:before="9"/>
        <w:rPr>
          <w:sz w:val="20"/>
        </w:rPr>
      </w:pPr>
      <w:r w:rsidRPr="008F1442">
        <w:rPr>
          <w:color w:val="00B050"/>
          <w:sz w:val="20"/>
        </w:rPr>
        <w:t>(#</w:t>
      </w:r>
      <w:proofErr w:type="gramStart"/>
      <w:r w:rsidRPr="008F1442">
        <w:rPr>
          <w:color w:val="00B050"/>
          <w:sz w:val="20"/>
        </w:rPr>
        <w:t>1372)(</w:t>
      </w:r>
      <w:proofErr w:type="gramEnd"/>
      <w:r w:rsidRPr="008F1442">
        <w:rPr>
          <w:color w:val="00B050"/>
          <w:sz w:val="20"/>
        </w:rPr>
        <w:t>#1373)</w:t>
      </w:r>
      <w:r w:rsidRPr="002656F1">
        <w:rPr>
          <w:sz w:val="20"/>
        </w:rPr>
        <w:t xml:space="preserve">For an ER preamble, </w:t>
      </w:r>
      <w:ins w:id="1" w:author="Alice Chen" w:date="2021-07-13T19:09:00Z">
        <w:r w:rsidR="00602237">
          <w:rPr>
            <w:color w:val="00B050"/>
            <w:sz w:val="20"/>
          </w:rPr>
          <w:t>t</w:t>
        </w:r>
        <w:r w:rsidR="00602237" w:rsidRPr="003E7676">
          <w:rPr>
            <w:color w:val="00B050"/>
            <w:sz w:val="20"/>
          </w:rPr>
          <w:t>he length of the U-SIG field is four OFDM symbols.</w:t>
        </w:r>
        <w:r w:rsidR="00602237">
          <w:rPr>
            <w:color w:val="00B050"/>
            <w:sz w:val="20"/>
          </w:rPr>
          <w:t xml:space="preserve"> </w:t>
        </w:r>
      </w:ins>
      <w:ins w:id="2" w:author="Alice Chen" w:date="2021-07-13T19:11:00Z">
        <w:r w:rsidR="007A4C3E">
          <w:rPr>
            <w:color w:val="00B050"/>
            <w:sz w:val="20"/>
          </w:rPr>
          <w:t xml:space="preserve">The </w:t>
        </w:r>
      </w:ins>
      <w:ins w:id="3" w:author="Alice Chen" w:date="2021-07-13T19:12:00Z">
        <w:r w:rsidR="00BD62CD">
          <w:rPr>
            <w:color w:val="00B050"/>
            <w:sz w:val="20"/>
          </w:rPr>
          <w:t xml:space="preserve">first two OFDM symbols carry </w:t>
        </w:r>
      </w:ins>
      <w:ins w:id="4" w:author="Alice Chen" w:date="2021-07-13T19:13:00Z">
        <w:r w:rsidR="00BD62CD">
          <w:rPr>
            <w:color w:val="00B050"/>
            <w:sz w:val="20"/>
          </w:rPr>
          <w:t>same coded bits</w:t>
        </w:r>
        <w:r w:rsidR="00E6352C">
          <w:rPr>
            <w:color w:val="00B050"/>
            <w:sz w:val="20"/>
          </w:rPr>
          <w:t xml:space="preserve">, and the last two OFDM symbols also carry same coded bits. </w:t>
        </w:r>
      </w:ins>
      <w:ins w:id="5" w:author="Alice Chen" w:date="2021-07-22T18:24:00Z">
        <w:r w:rsidR="00BE186D">
          <w:rPr>
            <w:color w:val="00B050"/>
            <w:sz w:val="20"/>
          </w:rPr>
          <w:t>F</w:t>
        </w:r>
      </w:ins>
      <w:ins w:id="6" w:author="Alice Chen" w:date="2021-07-22T18:23:00Z">
        <w:r w:rsidR="00C324A1">
          <w:rPr>
            <w:color w:val="00B050"/>
            <w:sz w:val="20"/>
          </w:rPr>
          <w:t xml:space="preserve">or better frequency diversity, the encoded bits in the first and </w:t>
        </w:r>
        <w:proofErr w:type="spellStart"/>
        <w:r w:rsidR="00C324A1">
          <w:rPr>
            <w:color w:val="00B050"/>
            <w:sz w:val="20"/>
          </w:rPr>
          <w:t>thrid</w:t>
        </w:r>
        <w:proofErr w:type="spellEnd"/>
        <w:r w:rsidR="00C324A1">
          <w:rPr>
            <w:color w:val="00B050"/>
            <w:sz w:val="20"/>
          </w:rPr>
          <w:t xml:space="preserve"> OFDM symbols are interleaved, while the encoded bits in the second and fourth OFDM symbols are not interleaved. </w:t>
        </w:r>
      </w:ins>
      <w:ins w:id="7" w:author="Alice Chen" w:date="2021-07-13T19:31:00Z">
        <w:r w:rsidR="0075776E" w:rsidRPr="002656F1">
          <w:rPr>
            <w:sz w:val="20"/>
          </w:rPr>
          <w:t>The constellation mapping of the U-SIG field in an ER preamble is the same as that of the HE-SIG-A field in an HE ER SU PPDU, and is shown in Figure 36-35 (Data subcarrier constellation of U-SIG symbols(#1372)(#1373)). The</w:t>
        </w:r>
        <w:r w:rsidR="0075776E">
          <w:rPr>
            <w:sz w:val="20"/>
          </w:rPr>
          <w:t xml:space="preserve"> </w:t>
        </w:r>
        <w:r w:rsidR="0075776E" w:rsidRPr="001C4AE4">
          <w:rPr>
            <w:sz w:val="20"/>
          </w:rPr>
          <w:t xml:space="preserve">QBPSK constellation on the data subcarriers in </w:t>
        </w:r>
        <w:r w:rsidR="00FF6728">
          <w:rPr>
            <w:sz w:val="20"/>
          </w:rPr>
          <w:t>t</w:t>
        </w:r>
      </w:ins>
      <w:ins w:id="8" w:author="Alice Chen" w:date="2021-07-13T19:32:00Z">
        <w:r w:rsidR="00FF6728">
          <w:rPr>
            <w:sz w:val="20"/>
          </w:rPr>
          <w:t xml:space="preserve">he second OFDM symbol of </w:t>
        </w:r>
      </w:ins>
      <w:ins w:id="9" w:author="Alice Chen" w:date="2021-07-13T19:31:00Z">
        <w:r w:rsidR="0075776E" w:rsidRPr="001C4AE4">
          <w:rPr>
            <w:sz w:val="20"/>
          </w:rPr>
          <w:t xml:space="preserve">U-SIG is used to differentiate an ER preamble from an EHT MU PPDU </w:t>
        </w:r>
      </w:ins>
      <w:ins w:id="10" w:author="Alice Chen" w:date="2021-07-22T18:26:00Z">
        <w:r w:rsidR="005D18B3">
          <w:rPr>
            <w:sz w:val="20"/>
          </w:rPr>
          <w:t>or</w:t>
        </w:r>
      </w:ins>
      <w:ins w:id="11" w:author="Alice Chen" w:date="2021-07-13T19:31:00Z">
        <w:r w:rsidR="0075776E" w:rsidRPr="001C4AE4">
          <w:rPr>
            <w:sz w:val="20"/>
          </w:rPr>
          <w:t xml:space="preserve"> an EHT TB PPDU.</w:t>
        </w:r>
        <w:r w:rsidR="00FF6728">
          <w:rPr>
            <w:sz w:val="20"/>
          </w:rPr>
          <w:t xml:space="preserve"> </w:t>
        </w:r>
      </w:ins>
      <w:del w:id="12" w:author="Alice Chen" w:date="2021-07-13T19:16:00Z">
        <w:r w:rsidRPr="002656F1" w:rsidDel="00BF0A01">
          <w:rPr>
            <w:sz w:val="20"/>
          </w:rPr>
          <w:delText xml:space="preserve">the </w:delText>
        </w:r>
      </w:del>
      <w:ins w:id="13" w:author="Alice Chen" w:date="2021-07-13T19:16:00Z">
        <w:r w:rsidR="00BF0A01">
          <w:rPr>
            <w:sz w:val="20"/>
          </w:rPr>
          <w:t>T</w:t>
        </w:r>
        <w:r w:rsidR="00BF0A01" w:rsidRPr="002656F1">
          <w:rPr>
            <w:sz w:val="20"/>
          </w:rPr>
          <w:t xml:space="preserve">he </w:t>
        </w:r>
      </w:ins>
      <w:r w:rsidRPr="002656F1">
        <w:rPr>
          <w:sz w:val="20"/>
        </w:rPr>
        <w:t>U-SIG field is composed of two parts, i.e., U-SIG-1 and U-SIG-2, each containing 26 data bits. U-SIG-1 is transmitted before U-SIG-2. The data bits of U-SIG-1 and U-SIG-2</w:t>
      </w:r>
      <w:r w:rsidR="00FC12EB">
        <w:rPr>
          <w:sz w:val="20"/>
        </w:rPr>
        <w:t xml:space="preserve"> </w:t>
      </w:r>
      <w:r w:rsidRPr="002656F1">
        <w:rPr>
          <w:sz w:val="20"/>
        </w:rPr>
        <w:t>shall be BCC encoded at rate</w:t>
      </w:r>
      <w:r w:rsidR="00FC12EB">
        <w:rPr>
          <w:sz w:val="20"/>
        </w:rPr>
        <w:t xml:space="preserve"> </w:t>
      </w:r>
      <w:r w:rsidRPr="00FC12EB">
        <w:rPr>
          <w:i/>
          <w:iCs/>
          <w:sz w:val="20"/>
        </w:rPr>
        <w:t>R</w:t>
      </w:r>
      <w:r w:rsidRPr="002656F1">
        <w:rPr>
          <w:sz w:val="20"/>
        </w:rPr>
        <w:t xml:space="preserve"> = 1 </w:t>
      </w:r>
      <w:r w:rsidR="00FC12EB">
        <w:rPr>
          <w:sz w:val="20"/>
        </w:rPr>
        <w:t>/</w:t>
      </w:r>
      <w:r w:rsidRPr="002656F1">
        <w:rPr>
          <w:sz w:val="20"/>
        </w:rPr>
        <w:t xml:space="preserve"> 2</w:t>
      </w:r>
      <w:r w:rsidR="00FC12EB">
        <w:rPr>
          <w:sz w:val="20"/>
        </w:rPr>
        <w:t xml:space="preserve"> </w:t>
      </w:r>
      <w:r w:rsidRPr="002656F1">
        <w:rPr>
          <w:sz w:val="20"/>
        </w:rPr>
        <w:t xml:space="preserve">to form total 104 </w:t>
      </w:r>
      <w:ins w:id="14" w:author="Alice Chen" w:date="2021-07-13T19:25:00Z">
        <w:r w:rsidR="006D429F">
          <w:rPr>
            <w:sz w:val="20"/>
          </w:rPr>
          <w:t>en</w:t>
        </w:r>
      </w:ins>
      <w:r w:rsidRPr="002656F1">
        <w:rPr>
          <w:sz w:val="20"/>
        </w:rPr>
        <w:t xml:space="preserve">coded bits, </w:t>
      </w:r>
      <w:del w:id="15" w:author="Alice Chen" w:date="2021-07-13T19:23:00Z">
        <w:r w:rsidRPr="002656F1" w:rsidDel="00B704DF">
          <w:rPr>
            <w:sz w:val="20"/>
          </w:rPr>
          <w:delText>interleaved, mapped to a BPSK</w:delText>
        </w:r>
        <w:r w:rsidR="00FC12EB" w:rsidDel="00B704DF">
          <w:rPr>
            <w:sz w:val="20"/>
          </w:rPr>
          <w:delText xml:space="preserve"> </w:delText>
        </w:r>
        <w:r w:rsidRPr="002656F1" w:rsidDel="00B704DF">
          <w:rPr>
            <w:sz w:val="20"/>
          </w:rPr>
          <w:delText xml:space="preserve">constellation, and have pilots inserted </w:delText>
        </w:r>
      </w:del>
      <w:r w:rsidRPr="002656F1">
        <w:rPr>
          <w:sz w:val="20"/>
        </w:rPr>
        <w:t>following the steps described in 17.3.5.6 (Convolutional encoder)</w:t>
      </w:r>
      <w:del w:id="16" w:author="Alice Chen" w:date="2021-07-13T19:23:00Z">
        <w:r w:rsidRPr="002656F1" w:rsidDel="00237774">
          <w:rPr>
            <w:sz w:val="20"/>
          </w:rPr>
          <w:delText>,</w:delText>
        </w:r>
        <w:r w:rsidR="00FC12EB" w:rsidDel="00237774">
          <w:rPr>
            <w:sz w:val="20"/>
          </w:rPr>
          <w:delText xml:space="preserve"> </w:delText>
        </w:r>
        <w:r w:rsidRPr="002656F1" w:rsidDel="00237774">
          <w:rPr>
            <w:sz w:val="20"/>
          </w:rPr>
          <w:delText>27.3.12.8 (BCC interleavers), 17.3.5.8 (Subcarrier modulation mapping), and 17.3.5.9 (Pilot subcarriers), respectively</w:delText>
        </w:r>
      </w:del>
      <w:r w:rsidRPr="002656F1">
        <w:rPr>
          <w:sz w:val="20"/>
        </w:rPr>
        <w:t xml:space="preserve">. </w:t>
      </w:r>
      <w:ins w:id="17" w:author="Alice Chen" w:date="2021-07-13T19:24:00Z">
        <w:r w:rsidR="00DE2271">
          <w:rPr>
            <w:sz w:val="20"/>
          </w:rPr>
          <w:t>T</w:t>
        </w:r>
      </w:ins>
      <w:ins w:id="18" w:author="Alice Chen" w:date="2021-07-13T19:27:00Z">
        <w:r w:rsidR="00E21480">
          <w:rPr>
            <w:sz w:val="20"/>
          </w:rPr>
          <w:t xml:space="preserve">o form the first and third </w:t>
        </w:r>
      </w:ins>
      <w:ins w:id="19" w:author="Alice Chen" w:date="2021-07-13T19:28:00Z">
        <w:r w:rsidR="00D31B15">
          <w:rPr>
            <w:sz w:val="20"/>
          </w:rPr>
          <w:t>OFDM symbols of U-SIG, t</w:t>
        </w:r>
      </w:ins>
      <w:ins w:id="20" w:author="Alice Chen" w:date="2021-07-13T19:24:00Z">
        <w:r w:rsidR="00DE2271">
          <w:rPr>
            <w:sz w:val="20"/>
          </w:rPr>
          <w:t xml:space="preserve">he </w:t>
        </w:r>
      </w:ins>
      <w:ins w:id="21" w:author="Alice Chen" w:date="2021-07-13T19:25:00Z">
        <w:r w:rsidR="00DF1494">
          <w:rPr>
            <w:sz w:val="20"/>
          </w:rPr>
          <w:t>en</w:t>
        </w:r>
      </w:ins>
      <w:ins w:id="22" w:author="Alice Chen" w:date="2021-07-13T19:24:00Z">
        <w:r w:rsidR="00DE2271">
          <w:rPr>
            <w:sz w:val="20"/>
          </w:rPr>
          <w:t xml:space="preserve">coded bits are further </w:t>
        </w:r>
      </w:ins>
      <w:ins w:id="23" w:author="Alice Chen" w:date="2021-07-13T19:23:00Z">
        <w:r w:rsidR="00237774" w:rsidRPr="002656F1">
          <w:rPr>
            <w:sz w:val="20"/>
          </w:rPr>
          <w:t>interleaved, mapped to a BPSK</w:t>
        </w:r>
        <w:r w:rsidR="00237774">
          <w:rPr>
            <w:sz w:val="20"/>
          </w:rPr>
          <w:t xml:space="preserve"> </w:t>
        </w:r>
        <w:r w:rsidR="00237774" w:rsidRPr="002656F1">
          <w:rPr>
            <w:sz w:val="20"/>
          </w:rPr>
          <w:t>constellation, and have pilots inserted</w:t>
        </w:r>
        <w:r w:rsidR="00DE2271" w:rsidRPr="002656F1">
          <w:rPr>
            <w:sz w:val="20"/>
          </w:rPr>
          <w:t>,</w:t>
        </w:r>
        <w:r w:rsidR="00DE2271">
          <w:rPr>
            <w:sz w:val="20"/>
          </w:rPr>
          <w:t xml:space="preserve"> </w:t>
        </w:r>
      </w:ins>
      <w:ins w:id="24" w:author="Alice Chen" w:date="2021-07-13T19:24:00Z">
        <w:r w:rsidR="001A492F">
          <w:rPr>
            <w:sz w:val="20"/>
          </w:rPr>
          <w:t xml:space="preserve">following the steps described in </w:t>
        </w:r>
      </w:ins>
      <w:ins w:id="25" w:author="Alice Chen" w:date="2021-07-13T19:23:00Z">
        <w:r w:rsidR="00DE2271" w:rsidRPr="002656F1">
          <w:rPr>
            <w:sz w:val="20"/>
          </w:rPr>
          <w:t xml:space="preserve">27.3.12.8 (BCC </w:t>
        </w:r>
        <w:proofErr w:type="spellStart"/>
        <w:r w:rsidR="00DE2271" w:rsidRPr="002656F1">
          <w:rPr>
            <w:sz w:val="20"/>
          </w:rPr>
          <w:t>interleavers</w:t>
        </w:r>
        <w:proofErr w:type="spellEnd"/>
        <w:r w:rsidR="00DE2271" w:rsidRPr="002656F1">
          <w:rPr>
            <w:sz w:val="20"/>
          </w:rPr>
          <w:t>), 17.3.5.8 (Subcarrier modulation mapping), and 17.3.5.9 (Pilot subcarriers), respectively</w:t>
        </w:r>
      </w:ins>
      <w:ins w:id="26" w:author="Alice Chen" w:date="2021-07-13T19:24:00Z">
        <w:r w:rsidR="001A492F">
          <w:rPr>
            <w:sz w:val="20"/>
          </w:rPr>
          <w:t>.</w:t>
        </w:r>
      </w:ins>
      <w:ins w:id="27" w:author="Alice Chen" w:date="2021-07-13T19:23:00Z">
        <w:r w:rsidR="00237774" w:rsidRPr="002656F1">
          <w:rPr>
            <w:sz w:val="20"/>
          </w:rPr>
          <w:t xml:space="preserve"> </w:t>
        </w:r>
      </w:ins>
      <w:ins w:id="28" w:author="Alice Chen" w:date="2021-07-13T19:28:00Z">
        <w:r w:rsidR="00D31B15" w:rsidRPr="002656F1">
          <w:rPr>
            <w:sz w:val="20"/>
          </w:rPr>
          <w:t xml:space="preserve">The first and second half of the stream of 104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generated by these steps (before pilot insertion) is divided into two groups of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, where respectively, the first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form the first OFDM symbol of U-SIG (denoted as U-SIG-sym-1) and the second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form the third OFDM symbol of U- SIG (denoted as U-SIG-sym-</w:t>
        </w:r>
        <w:r w:rsidR="00D31B15">
          <w:rPr>
            <w:sz w:val="20"/>
          </w:rPr>
          <w:t>2</w:t>
        </w:r>
        <w:r w:rsidR="00D31B15" w:rsidRPr="002656F1">
          <w:rPr>
            <w:sz w:val="20"/>
          </w:rPr>
          <w:t xml:space="preserve">) for the ER preamble. </w:t>
        </w:r>
      </w:ins>
      <w:ins w:id="29" w:author="Alice Chen" w:date="2021-07-13T19:29:00Z">
        <w:r w:rsidR="00536827">
          <w:rPr>
            <w:sz w:val="20"/>
          </w:rPr>
          <w:t>T</w:t>
        </w:r>
        <w:r w:rsidR="00536827" w:rsidRPr="002656F1">
          <w:rPr>
            <w:sz w:val="20"/>
          </w:rPr>
          <w:t>o form the second OFDM symbol of U-SIG (denoted as U-SIG-sym-</w:t>
        </w:r>
        <w:r w:rsidR="00536827">
          <w:rPr>
            <w:sz w:val="20"/>
          </w:rPr>
          <w:t>1-R</w:t>
        </w:r>
        <w:r w:rsidR="00536827" w:rsidRPr="002656F1">
          <w:rPr>
            <w:sz w:val="20"/>
          </w:rPr>
          <w:t>) for the ER preamble</w:t>
        </w:r>
        <w:r w:rsidR="003F065C">
          <w:rPr>
            <w:sz w:val="20"/>
          </w:rPr>
          <w:t>, t</w:t>
        </w:r>
        <w:r w:rsidR="003F065C" w:rsidRPr="002656F1">
          <w:rPr>
            <w:sz w:val="20"/>
          </w:rPr>
          <w:t>he first 52 encoded bits shall be mapped to a QBPSK constellation without   interleaving   and   have  pilots   inserted   following   the   steps   described   in</w:t>
        </w:r>
        <w:r w:rsidR="003F065C">
          <w:rPr>
            <w:sz w:val="20"/>
          </w:rPr>
          <w:t xml:space="preserve"> </w:t>
        </w:r>
        <w:r w:rsidR="003F065C" w:rsidRPr="002656F1">
          <w:rPr>
            <w:sz w:val="20"/>
          </w:rPr>
          <w:t>17.3.5.8 (Subcarrier modulation mapping) and 17.3.5.9 (Pilot subcarriers), respectively</w:t>
        </w:r>
        <w:r w:rsidR="003F065C">
          <w:rPr>
            <w:sz w:val="20"/>
          </w:rPr>
          <w:t>.</w:t>
        </w:r>
        <w:r w:rsidR="00536827" w:rsidRPr="002656F1">
          <w:rPr>
            <w:sz w:val="20"/>
          </w:rPr>
          <w:t xml:space="preserve"> </w:t>
        </w:r>
      </w:ins>
      <w:ins w:id="30" w:author="Alice Chen" w:date="2021-07-13T19:30:00Z">
        <w:r w:rsidR="003F065C">
          <w:rPr>
            <w:sz w:val="20"/>
          </w:rPr>
          <w:t>T</w:t>
        </w:r>
        <w:r w:rsidR="003F065C" w:rsidRPr="002656F1">
          <w:rPr>
            <w:sz w:val="20"/>
          </w:rPr>
          <w:t>o form the fourth OFDM symbol of U-SIG (denoted as U-SIG-sym-</w:t>
        </w:r>
        <w:r w:rsidR="003F065C">
          <w:rPr>
            <w:sz w:val="20"/>
          </w:rPr>
          <w:t>2-R</w:t>
        </w:r>
        <w:r w:rsidR="003F065C" w:rsidRPr="002656F1">
          <w:rPr>
            <w:sz w:val="20"/>
          </w:rPr>
          <w:t>) for the ER preamble</w:t>
        </w:r>
        <w:r w:rsidR="003F065C">
          <w:rPr>
            <w:sz w:val="20"/>
          </w:rPr>
          <w:t>,</w:t>
        </w:r>
        <w:r w:rsidR="003F065C" w:rsidRPr="002656F1">
          <w:rPr>
            <w:sz w:val="20"/>
          </w:rPr>
          <w:t xml:space="preserve"> </w:t>
        </w:r>
        <w:r w:rsidR="000D2147">
          <w:rPr>
            <w:sz w:val="20"/>
          </w:rPr>
          <w:t>t</w:t>
        </w:r>
        <w:r w:rsidR="000D2147" w:rsidRPr="002656F1">
          <w:rPr>
            <w:sz w:val="20"/>
          </w:rPr>
          <w:t xml:space="preserve">he second 52 encoded bits shall be mapped to a BPSK constellation without interleaving and having </w:t>
        </w:r>
        <w:r w:rsidR="000D2147" w:rsidRPr="002656F1">
          <w:rPr>
            <w:sz w:val="20"/>
          </w:rPr>
          <w:lastRenderedPageBreak/>
          <w:t>pilots inserted following the steps described in 17.3.5.8 (Subcarrier modulation mapping) and 17.3.5.9 (Pilot subcarriers), respectively</w:t>
        </w:r>
        <w:r w:rsidR="000D2147">
          <w:rPr>
            <w:sz w:val="20"/>
          </w:rPr>
          <w:t xml:space="preserve">. </w:t>
        </w:r>
      </w:ins>
      <w:r w:rsidRPr="002656F1">
        <w:rPr>
          <w:sz w:val="20"/>
        </w:rPr>
        <w:t xml:space="preserve">This process happens on a per-80 MHz </w:t>
      </w:r>
      <w:ins w:id="31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 basis as U-SIG field may have different contents in different 80 MHz </w:t>
      </w:r>
      <w:ins w:id="32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subblocks, while always having identical content in every 20 MHz subchannel of a given 80 MHz </w:t>
      </w:r>
      <w:ins w:id="33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subblock. </w:t>
      </w:r>
      <w:del w:id="34" w:author="Alice Chen" w:date="2021-07-13T19:33:00Z">
        <w:r w:rsidRPr="002656F1" w:rsidDel="00615062">
          <w:rPr>
            <w:sz w:val="20"/>
          </w:rPr>
          <w:delText xml:space="preserve">The following modulation process for the four symbols of U-SIG in an ER preamble is applicable to every 80 MHz subblock in the ER preamble. </w:delText>
        </w:r>
      </w:del>
      <w:del w:id="35" w:author="Alice Chen" w:date="2021-07-13T19:28:00Z">
        <w:r w:rsidRPr="002656F1" w:rsidDel="00D31B15">
          <w:rPr>
            <w:sz w:val="20"/>
          </w:rPr>
          <w:delText xml:space="preserve">The first and second half of the stream of 104 </w:delText>
        </w:r>
      </w:del>
      <w:del w:id="36" w:author="Alice Chen" w:date="2021-07-13T19:06:00Z">
        <w:r w:rsidRPr="002656F1" w:rsidDel="00925960">
          <w:rPr>
            <w:sz w:val="20"/>
          </w:rPr>
          <w:delText>complex numbers</w:delText>
        </w:r>
      </w:del>
      <w:del w:id="37" w:author="Alice Chen" w:date="2021-07-13T19:28:00Z">
        <w:r w:rsidRPr="002656F1" w:rsidDel="00D31B15">
          <w:rPr>
            <w:sz w:val="20"/>
          </w:rPr>
          <w:delText xml:space="preserve"> generated by these steps (before pilot insertion) is divided into two groups of 52 </w:delText>
        </w:r>
      </w:del>
      <w:del w:id="38" w:author="Alice Chen" w:date="2021-07-13T19:07:00Z">
        <w:r w:rsidRPr="002656F1" w:rsidDel="00925960">
          <w:rPr>
            <w:sz w:val="20"/>
          </w:rPr>
          <w:delText>complex numbers</w:delText>
        </w:r>
      </w:del>
      <w:del w:id="39" w:author="Alice Chen" w:date="2021-07-13T19:28:00Z">
        <w:r w:rsidRPr="002656F1" w:rsidDel="00D31B15">
          <w:rPr>
            <w:sz w:val="20"/>
          </w:rPr>
          <w:delText xml:space="preserve">, where respectively, the first 52 </w:delText>
        </w:r>
      </w:del>
      <w:del w:id="40" w:author="Alice Chen" w:date="2021-07-13T19:07:00Z">
        <w:r w:rsidRPr="002656F1" w:rsidDel="00925960">
          <w:rPr>
            <w:sz w:val="20"/>
          </w:rPr>
          <w:delText>complex numbers</w:delText>
        </w:r>
      </w:del>
      <w:del w:id="41" w:author="Alice Chen" w:date="2021-07-13T19:28:00Z">
        <w:r w:rsidRPr="002656F1" w:rsidDel="00D31B15">
          <w:rPr>
            <w:sz w:val="20"/>
          </w:rPr>
          <w:delText xml:space="preserve"> form the first OFDM symbol of U-SIG (denoted as U-SIG-sym-1) and the second 52 </w:delText>
        </w:r>
      </w:del>
      <w:del w:id="42" w:author="Alice Chen" w:date="2021-07-13T19:07:00Z">
        <w:r w:rsidRPr="002656F1" w:rsidDel="00925960">
          <w:rPr>
            <w:sz w:val="20"/>
          </w:rPr>
          <w:delText>complex numbers</w:delText>
        </w:r>
      </w:del>
      <w:del w:id="43" w:author="Alice Chen" w:date="2021-07-13T19:28:00Z">
        <w:r w:rsidRPr="002656F1" w:rsidDel="00D31B15">
          <w:rPr>
            <w:sz w:val="20"/>
          </w:rPr>
          <w:delText xml:space="preserve"> form the third OFDM symbol of U- SIG (denoted as U-SIG-sym-</w:delText>
        </w:r>
      </w:del>
      <w:del w:id="44" w:author="Alice Chen" w:date="2021-07-13T17:02:00Z">
        <w:r w:rsidRPr="002656F1" w:rsidDel="0006444A">
          <w:rPr>
            <w:sz w:val="20"/>
          </w:rPr>
          <w:delText>3</w:delText>
        </w:r>
      </w:del>
      <w:del w:id="45" w:author="Alice Chen" w:date="2021-07-13T19:28:00Z">
        <w:r w:rsidRPr="002656F1" w:rsidDel="00D31B15">
          <w:rPr>
            <w:sz w:val="20"/>
          </w:rPr>
          <w:delText xml:space="preserve">) for the ER preamble. </w:delText>
        </w:r>
      </w:del>
      <w:del w:id="46" w:author="Alice Chen" w:date="2021-07-13T19:29:00Z">
        <w:r w:rsidRPr="002656F1" w:rsidDel="003F065C">
          <w:rPr>
            <w:sz w:val="20"/>
          </w:rPr>
          <w:delText>The first 52 encoded bits shall be mapped to a QBPSK constellation   without   interleaving   and   have   pilots   inserted   following   the   steps   described   in</w:delText>
        </w:r>
        <w:r w:rsidR="008F1442" w:rsidDel="003F065C">
          <w:rPr>
            <w:sz w:val="20"/>
          </w:rPr>
          <w:delText xml:space="preserve"> </w:delText>
        </w:r>
        <w:r w:rsidRPr="002656F1" w:rsidDel="003F065C">
          <w:rPr>
            <w:sz w:val="20"/>
          </w:rPr>
          <w:delText>17.3.5.8 (Subcarrier modulation mapping) and 17.3.5.9 (Pilot subcarriers), respectively,</w:delText>
        </w:r>
        <w:r w:rsidRPr="002656F1" w:rsidDel="00536827">
          <w:rPr>
            <w:sz w:val="20"/>
          </w:rPr>
          <w:delText xml:space="preserve"> to form the second OFDM symbol of U-SIG (denoted as U-SIG-sym-</w:delText>
        </w:r>
      </w:del>
      <w:del w:id="47" w:author="Alice Chen" w:date="2021-07-13T17:02:00Z">
        <w:r w:rsidRPr="002656F1" w:rsidDel="0006444A">
          <w:rPr>
            <w:sz w:val="20"/>
          </w:rPr>
          <w:delText>2</w:delText>
        </w:r>
      </w:del>
      <w:del w:id="48" w:author="Alice Chen" w:date="2021-07-13T19:29:00Z">
        <w:r w:rsidRPr="002656F1" w:rsidDel="00536827">
          <w:rPr>
            <w:sz w:val="20"/>
          </w:rPr>
          <w:delText>) for the ER preamble</w:delText>
        </w:r>
        <w:r w:rsidRPr="002656F1" w:rsidDel="003F065C">
          <w:rPr>
            <w:sz w:val="20"/>
          </w:rPr>
          <w:delText xml:space="preserve">. </w:delText>
        </w:r>
      </w:del>
      <w:del w:id="49" w:author="Alice Chen" w:date="2021-07-13T19:30:00Z">
        <w:r w:rsidRPr="002656F1" w:rsidDel="000D2147">
          <w:rPr>
            <w:sz w:val="20"/>
          </w:rPr>
          <w:delText>The second 52 encoded bits shall be mapped to a BPSK constellation without interleaving and having pilots inserted following the steps described in 17.3.5.8 (Subcarrier modulation mapping) and 17.3.5.9 (Pilot subcarriers), respectively,</w:delText>
        </w:r>
        <w:r w:rsidRPr="002656F1" w:rsidDel="003F065C">
          <w:rPr>
            <w:sz w:val="20"/>
          </w:rPr>
          <w:delText xml:space="preserve"> to form the fourth OFDM symbol of U-SIG (denoted as U-SIG-sym-</w:delText>
        </w:r>
      </w:del>
      <w:del w:id="50" w:author="Alice Chen" w:date="2021-07-13T17:03:00Z">
        <w:r w:rsidRPr="002656F1" w:rsidDel="00B3366E">
          <w:rPr>
            <w:sz w:val="20"/>
          </w:rPr>
          <w:delText>4</w:delText>
        </w:r>
      </w:del>
      <w:del w:id="51" w:author="Alice Chen" w:date="2021-07-13T19:30:00Z">
        <w:r w:rsidRPr="002656F1" w:rsidDel="003F065C">
          <w:rPr>
            <w:sz w:val="20"/>
          </w:rPr>
          <w:delText>) for the ER preamble</w:delText>
        </w:r>
        <w:r w:rsidRPr="002656F1" w:rsidDel="000D2147">
          <w:rPr>
            <w:sz w:val="20"/>
          </w:rPr>
          <w:delText xml:space="preserve">. </w:delText>
        </w:r>
      </w:del>
      <w:del w:id="52" w:author="Alice Chen" w:date="2021-07-13T19:31:00Z">
        <w:r w:rsidRPr="002656F1" w:rsidDel="0075776E">
          <w:rPr>
            <w:sz w:val="20"/>
          </w:rPr>
          <w:delText>The constellation mapping of the U-SIG field in an ER preamble is the same as that of the HE-SIG-A field in an HE ER SU PPDU, and is shown in Figure 36-35 (Data subcarrier constellation of U-SIG symbols(#1372)(#1373)). The</w:delText>
        </w:r>
        <w:r w:rsidR="001C4AE4" w:rsidDel="0075776E">
          <w:rPr>
            <w:sz w:val="20"/>
          </w:rPr>
          <w:delText xml:space="preserve"> </w:delText>
        </w:r>
        <w:r w:rsidR="001C4AE4" w:rsidRPr="001C4AE4" w:rsidDel="0075776E">
          <w:rPr>
            <w:sz w:val="20"/>
          </w:rPr>
          <w:delText>QBPSK constellation on the data subcarriers in U-SIG-sym-</w:delText>
        </w:r>
      </w:del>
      <w:del w:id="53" w:author="Alice Chen" w:date="2021-07-13T17:03:00Z">
        <w:r w:rsidR="001C4AE4" w:rsidRPr="001C4AE4" w:rsidDel="00B3366E">
          <w:rPr>
            <w:sz w:val="20"/>
          </w:rPr>
          <w:delText xml:space="preserve">2 </w:delText>
        </w:r>
      </w:del>
      <w:del w:id="54" w:author="Alice Chen" w:date="2021-07-13T19:31:00Z">
        <w:r w:rsidR="001C4AE4" w:rsidRPr="001C4AE4" w:rsidDel="0075776E">
          <w:rPr>
            <w:sz w:val="20"/>
          </w:rPr>
          <w:delText>is used to differentiate an ER preamble from an EHT MU PPDU and an EHT TB PPDU.</w:delText>
        </w:r>
      </w:del>
    </w:p>
    <w:p w14:paraId="63EC2521" w14:textId="06DE0F30" w:rsidR="006F6D9A" w:rsidRDefault="006F6D9A" w:rsidP="00F51B10">
      <w:pPr>
        <w:pStyle w:val="BodyText0"/>
        <w:kinsoku w:val="0"/>
        <w:overflowPunct w:val="0"/>
        <w:spacing w:before="9"/>
        <w:rPr>
          <w:sz w:val="20"/>
        </w:rPr>
      </w:pPr>
    </w:p>
    <w:p w14:paraId="0FF95837" w14:textId="2219400F" w:rsidR="00673711" w:rsidRDefault="008A61FE" w:rsidP="00F51B10">
      <w:pPr>
        <w:pStyle w:val="BodyText0"/>
        <w:kinsoku w:val="0"/>
        <w:overflowPunct w:val="0"/>
        <w:spacing w:before="9"/>
        <w:rPr>
          <w:sz w:val="20"/>
        </w:rPr>
      </w:pPr>
      <w:ins w:id="55" w:author="Alice Chen" w:date="2021-07-13T17:02:00Z">
        <w:r>
          <w:object w:dxaOrig="9031" w:dyaOrig="4546" w14:anchorId="1CA286C7">
            <v:shape id="_x0000_i1026" type="#_x0000_t75" style="width:450.45pt;height:227.5pt" o:ole="">
              <v:imagedata r:id="rId13" o:title=""/>
            </v:shape>
            <o:OLEObject Type="Embed" ProgID="Visio.Drawing.15" ShapeID="_x0000_i1026" DrawAspect="Content" ObjectID="_1688488171" r:id="rId14"/>
          </w:object>
        </w:r>
      </w:ins>
      <w:del w:id="56" w:author="Alice Chen" w:date="2021-07-13T17:02:00Z">
        <w:r w:rsidR="00596B14" w:rsidDel="008A61FE">
          <w:object w:dxaOrig="9031" w:dyaOrig="4546" w14:anchorId="4F7B3AA1">
            <v:shape id="_x0000_i1027" type="#_x0000_t75" style="width:450.45pt;height:227.5pt" o:ole="">
              <v:imagedata r:id="rId15" o:title=""/>
            </v:shape>
            <o:OLEObject Type="Embed" ProgID="Visio.Drawing.15" ShapeID="_x0000_i1027" DrawAspect="Content" ObjectID="_1688488172" r:id="rId16"/>
          </w:object>
        </w:r>
      </w:del>
    </w:p>
    <w:p w14:paraId="315C7E5C" w14:textId="6E185B77" w:rsidR="006F6D9A" w:rsidRDefault="00673711" w:rsidP="00673711">
      <w:pPr>
        <w:pStyle w:val="BodyText0"/>
        <w:kinsoku w:val="0"/>
        <w:overflowPunct w:val="0"/>
        <w:spacing w:before="9"/>
        <w:jc w:val="center"/>
        <w:rPr>
          <w:sz w:val="20"/>
        </w:rPr>
      </w:pPr>
      <w:r w:rsidRPr="00673711">
        <w:rPr>
          <w:b/>
          <w:bCs/>
        </w:rPr>
        <w:t>Figure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36-35—Data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subcarrier</w:t>
      </w:r>
      <w:r w:rsidRPr="00673711">
        <w:rPr>
          <w:b/>
          <w:bCs/>
          <w:spacing w:val="-6"/>
        </w:rPr>
        <w:t xml:space="preserve"> </w:t>
      </w:r>
      <w:r w:rsidRPr="00673711">
        <w:rPr>
          <w:b/>
          <w:bCs/>
        </w:rPr>
        <w:t>constellation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of</w:t>
      </w:r>
      <w:r w:rsidRPr="00673711">
        <w:rPr>
          <w:b/>
          <w:bCs/>
          <w:spacing w:val="-7"/>
        </w:rPr>
        <w:t xml:space="preserve"> </w:t>
      </w:r>
      <w:r w:rsidRPr="00673711">
        <w:rPr>
          <w:b/>
          <w:bCs/>
        </w:rPr>
        <w:t>U-SIG</w:t>
      </w:r>
      <w:r w:rsidRPr="00673711">
        <w:rPr>
          <w:b/>
          <w:bCs/>
          <w:spacing w:val="-7"/>
        </w:rPr>
        <w:t xml:space="preserve"> </w:t>
      </w:r>
      <w:proofErr w:type="gramStart"/>
      <w:r w:rsidRPr="00673711">
        <w:rPr>
          <w:b/>
          <w:bCs/>
        </w:rPr>
        <w:t>symbols</w:t>
      </w:r>
      <w:r>
        <w:rPr>
          <w:color w:val="208A20"/>
          <w:u w:val="thick"/>
        </w:rPr>
        <w:t>(</w:t>
      </w:r>
      <w:proofErr w:type="gramEnd"/>
      <w:r>
        <w:rPr>
          <w:color w:val="208A20"/>
          <w:u w:val="thick"/>
        </w:rPr>
        <w:t>#1372)(#1373)</w:t>
      </w:r>
    </w:p>
    <w:p w14:paraId="26D6BA29" w14:textId="77777777" w:rsidR="00022561" w:rsidRPr="00324173" w:rsidRDefault="00022561" w:rsidP="006D171B">
      <w:pPr>
        <w:pStyle w:val="BodyText0"/>
        <w:kinsoku w:val="0"/>
        <w:overflowPunct w:val="0"/>
        <w:spacing w:before="9"/>
        <w:rPr>
          <w:sz w:val="20"/>
        </w:rPr>
      </w:pPr>
    </w:p>
    <w:sectPr w:rsidR="00022561" w:rsidRPr="00324173" w:rsidSect="00996772">
      <w:headerReference w:type="default" r:id="rId17"/>
      <w:footerReference w:type="default" r:id="rId1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047E6" w14:textId="77777777" w:rsidR="00822700" w:rsidRDefault="00822700">
      <w:r>
        <w:separator/>
      </w:r>
    </w:p>
  </w:endnote>
  <w:endnote w:type="continuationSeparator" w:id="0">
    <w:p w14:paraId="01692AA8" w14:textId="77777777" w:rsidR="00822700" w:rsidRDefault="0082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DF5C" w14:textId="76B331C6" w:rsidR="00354CB7" w:rsidRDefault="008227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  <w:p w14:paraId="06180265" w14:textId="77777777" w:rsidR="00F26D3A" w:rsidRDefault="00F26D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33BE5" w14:textId="77777777" w:rsidR="00822700" w:rsidRDefault="00822700">
      <w:r>
        <w:separator/>
      </w:r>
    </w:p>
  </w:footnote>
  <w:footnote w:type="continuationSeparator" w:id="0">
    <w:p w14:paraId="7DC3F175" w14:textId="77777777" w:rsidR="00822700" w:rsidRDefault="00822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D994" w14:textId="3E50E39B" w:rsidR="00354CB7" w:rsidRDefault="000424CF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AA4B83">
      <w:t>y</w:t>
    </w:r>
    <w:r w:rsidR="00354CB7">
      <w:t xml:space="preserve"> 2021</w:t>
    </w:r>
    <w:r w:rsidR="00354CB7">
      <w:tab/>
    </w:r>
    <w:r w:rsidR="00354CB7">
      <w:tab/>
    </w:r>
    <w:fldSimple w:instr=" TITLE  \* MERGEFORMAT ">
      <w:r w:rsidR="00354CB7">
        <w:t>doc.: IEEE 802.11-21/</w:t>
      </w:r>
      <w:r w:rsidR="00D94006">
        <w:t>1</w:t>
      </w:r>
      <w:r w:rsidR="0094335F">
        <w:t>146</w:t>
      </w:r>
      <w:r w:rsidR="00354CB7">
        <w:t>r</w:t>
      </w:r>
    </w:fldSimple>
    <w:r w:rsidR="00AA4B8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3.2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1B"/>
    <w:multiLevelType w:val="multilevel"/>
    <w:tmpl w:val="0000089E"/>
    <w:lvl w:ilvl="0">
      <w:start w:val="36"/>
      <w:numFmt w:val="decimal"/>
      <w:lvlText w:val="%1"/>
      <w:lvlJc w:val="left"/>
      <w:pPr>
        <w:ind w:left="1416" w:hanging="1057"/>
      </w:pPr>
    </w:lvl>
    <w:lvl w:ilvl="1">
      <w:start w:val="3"/>
      <w:numFmt w:val="decimal"/>
      <w:lvlText w:val="%1.%2"/>
      <w:lvlJc w:val="left"/>
      <w:pPr>
        <w:ind w:left="1416" w:hanging="1057"/>
      </w:pPr>
    </w:lvl>
    <w:lvl w:ilvl="2">
      <w:start w:val="12"/>
      <w:numFmt w:val="decimal"/>
      <w:lvlText w:val="%1.%2.%3"/>
      <w:lvlJc w:val="left"/>
      <w:pPr>
        <w:ind w:left="1416" w:hanging="1057"/>
      </w:pPr>
    </w:lvl>
    <w:lvl w:ilvl="3">
      <w:start w:val="7"/>
      <w:numFmt w:val="decimal"/>
      <w:lvlText w:val="%1.%2.%3.%4"/>
      <w:lvlJc w:val="left"/>
      <w:pPr>
        <w:ind w:left="1416" w:hanging="1057"/>
      </w:pPr>
    </w:lvl>
    <w:lvl w:ilvl="4">
      <w:start w:val="2"/>
      <w:numFmt w:val="decimal"/>
      <w:lvlText w:val="%1.%2.%3.%4.%5"/>
      <w:lvlJc w:val="left"/>
      <w:pPr>
        <w:ind w:left="141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390" w:hanging="1057"/>
      </w:pPr>
    </w:lvl>
    <w:lvl w:ilvl="6">
      <w:numFmt w:val="bullet"/>
      <w:lvlText w:val="•"/>
      <w:lvlJc w:val="left"/>
      <w:pPr>
        <w:ind w:left="6184" w:hanging="1057"/>
      </w:pPr>
    </w:lvl>
    <w:lvl w:ilvl="7">
      <w:numFmt w:val="bullet"/>
      <w:lvlText w:val="•"/>
      <w:lvlJc w:val="left"/>
      <w:pPr>
        <w:ind w:left="6978" w:hanging="1057"/>
      </w:pPr>
    </w:lvl>
    <w:lvl w:ilvl="8">
      <w:numFmt w:val="bullet"/>
      <w:lvlText w:val="•"/>
      <w:lvlJc w:val="left"/>
      <w:pPr>
        <w:ind w:left="7772" w:hanging="1057"/>
      </w:pPr>
    </w:lvl>
  </w:abstractNum>
  <w:abstractNum w:abstractNumId="2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3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4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0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1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2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5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6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7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8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9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3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4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5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6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7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0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1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2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3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4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5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6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7" w15:restartNumberingAfterBreak="0">
    <w:nsid w:val="0546778B"/>
    <w:multiLevelType w:val="multilevel"/>
    <w:tmpl w:val="B9E28D46"/>
    <w:lvl w:ilvl="0">
      <w:start w:val="36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76" w:hanging="14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12" w:hanging="144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48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8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33"/>
  </w:num>
  <w:num w:numId="5">
    <w:abstractNumId w:val="32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27"/>
  </w:num>
  <w:num w:numId="11">
    <w:abstractNumId w:val="26"/>
  </w:num>
  <w:num w:numId="12">
    <w:abstractNumId w:val="25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20"/>
  </w:num>
  <w:num w:numId="18">
    <w:abstractNumId w:val="19"/>
  </w:num>
  <w:num w:numId="19">
    <w:abstractNumId w:val="18"/>
  </w:num>
  <w:num w:numId="20">
    <w:abstractNumId w:val="17"/>
  </w:num>
  <w:num w:numId="21">
    <w:abstractNumId w:val="16"/>
  </w:num>
  <w:num w:numId="22">
    <w:abstractNumId w:val="15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10"/>
  </w:num>
  <w:num w:numId="28">
    <w:abstractNumId w:val="9"/>
  </w:num>
  <w:num w:numId="29">
    <w:abstractNumId w:val="8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39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8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40"/>
  </w:num>
  <w:num w:numId="41">
    <w:abstractNumId w:val="2"/>
  </w:num>
  <w:num w:numId="42">
    <w:abstractNumId w:val="2"/>
  </w:num>
  <w:num w:numId="43">
    <w:abstractNumId w:val="1"/>
  </w:num>
  <w:num w:numId="44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535D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256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4C8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19CC"/>
    <w:rsid w:val="00052123"/>
    <w:rsid w:val="000528E2"/>
    <w:rsid w:val="00052909"/>
    <w:rsid w:val="00053519"/>
    <w:rsid w:val="0005492A"/>
    <w:rsid w:val="00054F7F"/>
    <w:rsid w:val="00055196"/>
    <w:rsid w:val="0005530C"/>
    <w:rsid w:val="000567A2"/>
    <w:rsid w:val="000567DA"/>
    <w:rsid w:val="00057E8E"/>
    <w:rsid w:val="00060363"/>
    <w:rsid w:val="000609BC"/>
    <w:rsid w:val="00060B54"/>
    <w:rsid w:val="00060DEF"/>
    <w:rsid w:val="00060E93"/>
    <w:rsid w:val="00061393"/>
    <w:rsid w:val="000618CC"/>
    <w:rsid w:val="00061DA8"/>
    <w:rsid w:val="00061FFD"/>
    <w:rsid w:val="00062468"/>
    <w:rsid w:val="00063206"/>
    <w:rsid w:val="000636AB"/>
    <w:rsid w:val="000642FC"/>
    <w:rsid w:val="0006444A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1E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3EBD"/>
    <w:rsid w:val="00084297"/>
    <w:rsid w:val="000842D7"/>
    <w:rsid w:val="000865AA"/>
    <w:rsid w:val="00086780"/>
    <w:rsid w:val="00086C10"/>
    <w:rsid w:val="0009004C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147"/>
    <w:rsid w:val="000D2315"/>
    <w:rsid w:val="000D276A"/>
    <w:rsid w:val="000D2826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2BE7"/>
    <w:rsid w:val="000E345F"/>
    <w:rsid w:val="000E3A1D"/>
    <w:rsid w:val="000E3C8F"/>
    <w:rsid w:val="000E4303"/>
    <w:rsid w:val="000E4696"/>
    <w:rsid w:val="000E4B20"/>
    <w:rsid w:val="000E4B82"/>
    <w:rsid w:val="000E5273"/>
    <w:rsid w:val="000E570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0C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8A6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758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964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70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11C"/>
    <w:rsid w:val="00184449"/>
    <w:rsid w:val="0018462B"/>
    <w:rsid w:val="00184656"/>
    <w:rsid w:val="00184D65"/>
    <w:rsid w:val="00185B1D"/>
    <w:rsid w:val="00185DE7"/>
    <w:rsid w:val="00186DDE"/>
    <w:rsid w:val="00186FD2"/>
    <w:rsid w:val="00187129"/>
    <w:rsid w:val="0018783E"/>
    <w:rsid w:val="00187978"/>
    <w:rsid w:val="0019040A"/>
    <w:rsid w:val="00190CB3"/>
    <w:rsid w:val="001914E2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2F"/>
    <w:rsid w:val="001A496B"/>
    <w:rsid w:val="001A64D9"/>
    <w:rsid w:val="001A694C"/>
    <w:rsid w:val="001A6C88"/>
    <w:rsid w:val="001A707A"/>
    <w:rsid w:val="001A77FD"/>
    <w:rsid w:val="001A7BBA"/>
    <w:rsid w:val="001B0001"/>
    <w:rsid w:val="001B08B7"/>
    <w:rsid w:val="001B1248"/>
    <w:rsid w:val="001B252D"/>
    <w:rsid w:val="001B2854"/>
    <w:rsid w:val="001B2904"/>
    <w:rsid w:val="001B3382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AE4"/>
    <w:rsid w:val="001C4F7E"/>
    <w:rsid w:val="001C501D"/>
    <w:rsid w:val="001C6012"/>
    <w:rsid w:val="001C618A"/>
    <w:rsid w:val="001C65A6"/>
    <w:rsid w:val="001C6655"/>
    <w:rsid w:val="001C780B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3ED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2D6C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B0E"/>
    <w:rsid w:val="00215D50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774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6F1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B26"/>
    <w:rsid w:val="00281C71"/>
    <w:rsid w:val="00281C99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E61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A7F20"/>
    <w:rsid w:val="002B0233"/>
    <w:rsid w:val="002B0268"/>
    <w:rsid w:val="002B0983"/>
    <w:rsid w:val="002B162B"/>
    <w:rsid w:val="002B20E5"/>
    <w:rsid w:val="002B2B07"/>
    <w:rsid w:val="002B2C5D"/>
    <w:rsid w:val="002B31E3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1A3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E00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6F4"/>
    <w:rsid w:val="00301877"/>
    <w:rsid w:val="003024ED"/>
    <w:rsid w:val="003024FA"/>
    <w:rsid w:val="0030268D"/>
    <w:rsid w:val="003028FA"/>
    <w:rsid w:val="00302D69"/>
    <w:rsid w:val="00303477"/>
    <w:rsid w:val="003036EC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17D18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1D0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CB1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71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22D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41E"/>
    <w:rsid w:val="003A36DB"/>
    <w:rsid w:val="003A40DA"/>
    <w:rsid w:val="003A4372"/>
    <w:rsid w:val="003A4526"/>
    <w:rsid w:val="003A461C"/>
    <w:rsid w:val="003A469F"/>
    <w:rsid w:val="003A478D"/>
    <w:rsid w:val="003A4E7B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D2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541"/>
    <w:rsid w:val="003E667C"/>
    <w:rsid w:val="003E6876"/>
    <w:rsid w:val="003E7414"/>
    <w:rsid w:val="003E7676"/>
    <w:rsid w:val="003E7BAA"/>
    <w:rsid w:val="003E7F99"/>
    <w:rsid w:val="003F065C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5CA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4E9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778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41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77E4A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399F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33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95E"/>
    <w:rsid w:val="004A0AF4"/>
    <w:rsid w:val="004A0FC9"/>
    <w:rsid w:val="004A13A9"/>
    <w:rsid w:val="004A18CB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CFC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4CC"/>
    <w:rsid w:val="004C28D9"/>
    <w:rsid w:val="004C3644"/>
    <w:rsid w:val="004C36E5"/>
    <w:rsid w:val="004C3B9A"/>
    <w:rsid w:val="004C3C2A"/>
    <w:rsid w:val="004C4019"/>
    <w:rsid w:val="004C525C"/>
    <w:rsid w:val="004C65B4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5FBA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0AD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20A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827"/>
    <w:rsid w:val="005369A7"/>
    <w:rsid w:val="005376CD"/>
    <w:rsid w:val="00537A71"/>
    <w:rsid w:val="00540096"/>
    <w:rsid w:val="005403AF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0CA8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54E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4D8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05D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0FD"/>
    <w:rsid w:val="0058644C"/>
    <w:rsid w:val="0058650B"/>
    <w:rsid w:val="005868C2"/>
    <w:rsid w:val="00586A69"/>
    <w:rsid w:val="00586E04"/>
    <w:rsid w:val="00587085"/>
    <w:rsid w:val="00587A4B"/>
    <w:rsid w:val="00587DDE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14"/>
    <w:rsid w:val="00596B6A"/>
    <w:rsid w:val="00597D7B"/>
    <w:rsid w:val="00597E53"/>
    <w:rsid w:val="005A092D"/>
    <w:rsid w:val="005A0EEC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6D"/>
    <w:rsid w:val="005C6C73"/>
    <w:rsid w:val="005C70EB"/>
    <w:rsid w:val="005C72ED"/>
    <w:rsid w:val="005D02BE"/>
    <w:rsid w:val="005D0318"/>
    <w:rsid w:val="005D0C43"/>
    <w:rsid w:val="005D107F"/>
    <w:rsid w:val="005D1461"/>
    <w:rsid w:val="005D18B3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1CA"/>
    <w:rsid w:val="005E0881"/>
    <w:rsid w:val="005E111C"/>
    <w:rsid w:val="005E131C"/>
    <w:rsid w:val="005E1781"/>
    <w:rsid w:val="005E2305"/>
    <w:rsid w:val="005E28CC"/>
    <w:rsid w:val="005E310E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23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062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5E2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C9E"/>
    <w:rsid w:val="00635200"/>
    <w:rsid w:val="0063532B"/>
    <w:rsid w:val="006354F6"/>
    <w:rsid w:val="006357C0"/>
    <w:rsid w:val="006361F7"/>
    <w:rsid w:val="006362D2"/>
    <w:rsid w:val="006363AF"/>
    <w:rsid w:val="00636633"/>
    <w:rsid w:val="006372FE"/>
    <w:rsid w:val="00637307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060"/>
    <w:rsid w:val="0064424D"/>
    <w:rsid w:val="00644E29"/>
    <w:rsid w:val="0064617E"/>
    <w:rsid w:val="00646871"/>
    <w:rsid w:val="00647908"/>
    <w:rsid w:val="00647990"/>
    <w:rsid w:val="00647F9A"/>
    <w:rsid w:val="0065044D"/>
    <w:rsid w:val="00650803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35B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3B"/>
    <w:rsid w:val="00664C2F"/>
    <w:rsid w:val="00664CCC"/>
    <w:rsid w:val="00664D94"/>
    <w:rsid w:val="0066581B"/>
    <w:rsid w:val="00665ABD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711"/>
    <w:rsid w:val="00673E73"/>
    <w:rsid w:val="00674B89"/>
    <w:rsid w:val="00675E06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29F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E7F6A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5B90"/>
    <w:rsid w:val="006F623F"/>
    <w:rsid w:val="006F6A57"/>
    <w:rsid w:val="006F6D9A"/>
    <w:rsid w:val="006F6E4C"/>
    <w:rsid w:val="006F73EC"/>
    <w:rsid w:val="006F7C6D"/>
    <w:rsid w:val="0070013B"/>
    <w:rsid w:val="00700189"/>
    <w:rsid w:val="00700354"/>
    <w:rsid w:val="00700703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184"/>
    <w:rsid w:val="00707412"/>
    <w:rsid w:val="00710695"/>
    <w:rsid w:val="0071091F"/>
    <w:rsid w:val="00710D88"/>
    <w:rsid w:val="00711472"/>
    <w:rsid w:val="007115BA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121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46F36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B20"/>
    <w:rsid w:val="00752D8F"/>
    <w:rsid w:val="00753003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76E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2953"/>
    <w:rsid w:val="007640B4"/>
    <w:rsid w:val="007644C8"/>
    <w:rsid w:val="00764F0E"/>
    <w:rsid w:val="0076589F"/>
    <w:rsid w:val="007658BE"/>
    <w:rsid w:val="007659FA"/>
    <w:rsid w:val="00765ACD"/>
    <w:rsid w:val="0076621A"/>
    <w:rsid w:val="00766B1A"/>
    <w:rsid w:val="00766DFE"/>
    <w:rsid w:val="00766F40"/>
    <w:rsid w:val="00767BB9"/>
    <w:rsid w:val="007705E8"/>
    <w:rsid w:val="00770F04"/>
    <w:rsid w:val="00772027"/>
    <w:rsid w:val="00772E42"/>
    <w:rsid w:val="00772F22"/>
    <w:rsid w:val="00773388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852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4C3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D2F"/>
    <w:rsid w:val="007C7E1F"/>
    <w:rsid w:val="007D00A6"/>
    <w:rsid w:val="007D08BB"/>
    <w:rsid w:val="007D1085"/>
    <w:rsid w:val="007D1926"/>
    <w:rsid w:val="007D198B"/>
    <w:rsid w:val="007D1D62"/>
    <w:rsid w:val="007D2354"/>
    <w:rsid w:val="007D2518"/>
    <w:rsid w:val="007D297B"/>
    <w:rsid w:val="007D2B29"/>
    <w:rsid w:val="007D3377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0F74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700"/>
    <w:rsid w:val="00822831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3ED7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23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77AF7"/>
    <w:rsid w:val="00880063"/>
    <w:rsid w:val="0088006C"/>
    <w:rsid w:val="0088012D"/>
    <w:rsid w:val="008809B6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1D64"/>
    <w:rsid w:val="008A2992"/>
    <w:rsid w:val="008A29FC"/>
    <w:rsid w:val="008A2B5C"/>
    <w:rsid w:val="008A3DA9"/>
    <w:rsid w:val="008A3E3C"/>
    <w:rsid w:val="008A48E8"/>
    <w:rsid w:val="008A5547"/>
    <w:rsid w:val="008A57DE"/>
    <w:rsid w:val="008A5AFD"/>
    <w:rsid w:val="008A61FE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27E2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7DD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3423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442"/>
    <w:rsid w:val="008F173F"/>
    <w:rsid w:val="008F1C67"/>
    <w:rsid w:val="008F238D"/>
    <w:rsid w:val="008F2611"/>
    <w:rsid w:val="008F4312"/>
    <w:rsid w:val="008F48C6"/>
    <w:rsid w:val="008F4ABC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60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9EB"/>
    <w:rsid w:val="00941A8D"/>
    <w:rsid w:val="00941CDA"/>
    <w:rsid w:val="00942F75"/>
    <w:rsid w:val="00943027"/>
    <w:rsid w:val="0094335F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2CB6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2F30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447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A30"/>
    <w:rsid w:val="009E2FA9"/>
    <w:rsid w:val="009E3804"/>
    <w:rsid w:val="009E3BB3"/>
    <w:rsid w:val="009E3EA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0F2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0F57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02C2"/>
    <w:rsid w:val="00A211AE"/>
    <w:rsid w:val="00A216A2"/>
    <w:rsid w:val="00A219E7"/>
    <w:rsid w:val="00A2290B"/>
    <w:rsid w:val="00A229E4"/>
    <w:rsid w:val="00A23753"/>
    <w:rsid w:val="00A2417A"/>
    <w:rsid w:val="00A246C2"/>
    <w:rsid w:val="00A249AB"/>
    <w:rsid w:val="00A24A6A"/>
    <w:rsid w:val="00A26318"/>
    <w:rsid w:val="00A26D8D"/>
    <w:rsid w:val="00A275DA"/>
    <w:rsid w:val="00A27692"/>
    <w:rsid w:val="00A30186"/>
    <w:rsid w:val="00A3049A"/>
    <w:rsid w:val="00A31236"/>
    <w:rsid w:val="00A31668"/>
    <w:rsid w:val="00A31C6F"/>
    <w:rsid w:val="00A328C6"/>
    <w:rsid w:val="00A339BD"/>
    <w:rsid w:val="00A33C4A"/>
    <w:rsid w:val="00A33E24"/>
    <w:rsid w:val="00A3403E"/>
    <w:rsid w:val="00A34DE4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A9B"/>
    <w:rsid w:val="00A55C6C"/>
    <w:rsid w:val="00A57249"/>
    <w:rsid w:val="00A57C2D"/>
    <w:rsid w:val="00A57CE8"/>
    <w:rsid w:val="00A60293"/>
    <w:rsid w:val="00A61155"/>
    <w:rsid w:val="00A61854"/>
    <w:rsid w:val="00A61876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77646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28D3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B786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7EA"/>
    <w:rsid w:val="00AC6CC4"/>
    <w:rsid w:val="00AC6D00"/>
    <w:rsid w:val="00AC76C6"/>
    <w:rsid w:val="00AC7D1B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159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C1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776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A1A"/>
    <w:rsid w:val="00B21C5C"/>
    <w:rsid w:val="00B22112"/>
    <w:rsid w:val="00B22C00"/>
    <w:rsid w:val="00B2361F"/>
    <w:rsid w:val="00B23DD0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66E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10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4DF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184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5D88"/>
    <w:rsid w:val="00B876EE"/>
    <w:rsid w:val="00B87791"/>
    <w:rsid w:val="00B87C51"/>
    <w:rsid w:val="00B900B6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2CD"/>
    <w:rsid w:val="00BD67C5"/>
    <w:rsid w:val="00BD686B"/>
    <w:rsid w:val="00BD6CB8"/>
    <w:rsid w:val="00BD73E6"/>
    <w:rsid w:val="00BE0446"/>
    <w:rsid w:val="00BE186D"/>
    <w:rsid w:val="00BE21A9"/>
    <w:rsid w:val="00BE2592"/>
    <w:rsid w:val="00BE263E"/>
    <w:rsid w:val="00BE2C35"/>
    <w:rsid w:val="00BE3045"/>
    <w:rsid w:val="00BE3203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A01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60D"/>
    <w:rsid w:val="00C048D9"/>
    <w:rsid w:val="00C04D4A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2FF9"/>
    <w:rsid w:val="00C1315F"/>
    <w:rsid w:val="00C1356B"/>
    <w:rsid w:val="00C1421A"/>
    <w:rsid w:val="00C151D0"/>
    <w:rsid w:val="00C1593E"/>
    <w:rsid w:val="00C172A5"/>
    <w:rsid w:val="00C17526"/>
    <w:rsid w:val="00C17C1B"/>
    <w:rsid w:val="00C202BD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54"/>
    <w:rsid w:val="00C24516"/>
    <w:rsid w:val="00C247D2"/>
    <w:rsid w:val="00C24A70"/>
    <w:rsid w:val="00C24F58"/>
    <w:rsid w:val="00C26BC4"/>
    <w:rsid w:val="00C26C34"/>
    <w:rsid w:val="00C27C76"/>
    <w:rsid w:val="00C27E84"/>
    <w:rsid w:val="00C30C63"/>
    <w:rsid w:val="00C317AA"/>
    <w:rsid w:val="00C31FE9"/>
    <w:rsid w:val="00C323D0"/>
    <w:rsid w:val="00C324A1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18AB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3D3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A33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4C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113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311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C1"/>
    <w:rsid w:val="00D316E3"/>
    <w:rsid w:val="00D31B15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6F49"/>
    <w:rsid w:val="00D472B8"/>
    <w:rsid w:val="00D47475"/>
    <w:rsid w:val="00D476C0"/>
    <w:rsid w:val="00D50927"/>
    <w:rsid w:val="00D50C11"/>
    <w:rsid w:val="00D527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02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06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6E2"/>
    <w:rsid w:val="00DB7960"/>
    <w:rsid w:val="00DB7AF8"/>
    <w:rsid w:val="00DB7D1B"/>
    <w:rsid w:val="00DB7F36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C7F57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271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494"/>
    <w:rsid w:val="00DF15D7"/>
    <w:rsid w:val="00DF1741"/>
    <w:rsid w:val="00DF2690"/>
    <w:rsid w:val="00DF270F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6A3E"/>
    <w:rsid w:val="00E06F43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480"/>
    <w:rsid w:val="00E215AC"/>
    <w:rsid w:val="00E235B4"/>
    <w:rsid w:val="00E24015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33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481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52C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27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3EBD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0B8"/>
    <w:rsid w:val="00EC4C7F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21B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5D1"/>
    <w:rsid w:val="00EF1F68"/>
    <w:rsid w:val="00EF214A"/>
    <w:rsid w:val="00EF23CE"/>
    <w:rsid w:val="00EF2DF5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0CA5"/>
    <w:rsid w:val="00F11029"/>
    <w:rsid w:val="00F11E14"/>
    <w:rsid w:val="00F12750"/>
    <w:rsid w:val="00F13A94"/>
    <w:rsid w:val="00F13D95"/>
    <w:rsid w:val="00F14721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132E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3A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1A13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18D0"/>
    <w:rsid w:val="00F51B1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2A6E"/>
    <w:rsid w:val="00F731DB"/>
    <w:rsid w:val="00F73385"/>
    <w:rsid w:val="00F73FE1"/>
    <w:rsid w:val="00F74C57"/>
    <w:rsid w:val="00F74C9F"/>
    <w:rsid w:val="00F759EE"/>
    <w:rsid w:val="00F7677E"/>
    <w:rsid w:val="00F76B93"/>
    <w:rsid w:val="00F76D1A"/>
    <w:rsid w:val="00F76F3C"/>
    <w:rsid w:val="00F77911"/>
    <w:rsid w:val="00F77AA0"/>
    <w:rsid w:val="00F806FA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2EB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265"/>
    <w:rsid w:val="00FE5424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6728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1/11-21-1146-00-00be-cc36-comment-resolution-on-u-sig-part-2.do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1.vsdx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1/11-21-1146-00-00be-cc36-comment-resolution-on-u-sig-part-2.docx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_Drawing.vsdx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7</Pages>
  <Words>1529</Words>
  <Characters>10429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11935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638</cp:revision>
  <cp:lastPrinted>2017-05-01T13:09:00Z</cp:lastPrinted>
  <dcterms:created xsi:type="dcterms:W3CDTF">2021-03-03T23:08:00Z</dcterms:created>
  <dcterms:modified xsi:type="dcterms:W3CDTF">2021-07-23T02:41:00Z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