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5D14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2032"/>
        <w:gridCol w:w="2814"/>
        <w:gridCol w:w="1715"/>
        <w:gridCol w:w="1647"/>
      </w:tblGrid>
      <w:tr w:rsidR="00CA09B2" w14:paraId="0952AE04" w14:textId="77777777" w:rsidTr="004F78E6">
        <w:trPr>
          <w:trHeight w:val="485"/>
          <w:jc w:val="center"/>
        </w:trPr>
        <w:tc>
          <w:tcPr>
            <w:tcW w:w="9576" w:type="dxa"/>
            <w:gridSpan w:val="5"/>
            <w:vAlign w:val="center"/>
          </w:tcPr>
          <w:p w14:paraId="207A27B9" w14:textId="2F9DBC8D" w:rsidR="00CA09B2" w:rsidRDefault="00DD1E63">
            <w:pPr>
              <w:pStyle w:val="T2"/>
            </w:pPr>
            <w:r>
              <w:t>Rejected Groups in SAE</w:t>
            </w:r>
            <w:r w:rsidR="00B81570">
              <w:t xml:space="preserve"> redux</w:t>
            </w:r>
          </w:p>
        </w:tc>
      </w:tr>
      <w:tr w:rsidR="00CA09B2" w14:paraId="16321BB2" w14:textId="77777777" w:rsidTr="004F78E6">
        <w:trPr>
          <w:trHeight w:val="359"/>
          <w:jc w:val="center"/>
        </w:trPr>
        <w:tc>
          <w:tcPr>
            <w:tcW w:w="9576" w:type="dxa"/>
            <w:gridSpan w:val="5"/>
            <w:vAlign w:val="center"/>
          </w:tcPr>
          <w:p w14:paraId="43EA7FB5" w14:textId="571E3AEE" w:rsidR="00CA09B2" w:rsidRDefault="00CA09B2">
            <w:pPr>
              <w:pStyle w:val="T2"/>
              <w:ind w:left="0"/>
              <w:rPr>
                <w:sz w:val="20"/>
              </w:rPr>
            </w:pPr>
            <w:r>
              <w:rPr>
                <w:sz w:val="20"/>
              </w:rPr>
              <w:t>Date:</w:t>
            </w:r>
            <w:r>
              <w:rPr>
                <w:b w:val="0"/>
                <w:sz w:val="20"/>
              </w:rPr>
              <w:t xml:space="preserve">  </w:t>
            </w:r>
            <w:r w:rsidR="004F78E6">
              <w:rPr>
                <w:b w:val="0"/>
                <w:sz w:val="20"/>
              </w:rPr>
              <w:t>2021-07</w:t>
            </w:r>
            <w:r w:rsidR="00DD1E63">
              <w:rPr>
                <w:b w:val="0"/>
                <w:sz w:val="20"/>
              </w:rPr>
              <w:t>-1</w:t>
            </w:r>
            <w:r w:rsidR="004F78E6">
              <w:rPr>
                <w:b w:val="0"/>
                <w:sz w:val="20"/>
              </w:rPr>
              <w:t>0</w:t>
            </w:r>
          </w:p>
        </w:tc>
      </w:tr>
      <w:tr w:rsidR="00CA09B2" w14:paraId="64644187" w14:textId="77777777" w:rsidTr="004F78E6">
        <w:trPr>
          <w:cantSplit/>
          <w:jc w:val="center"/>
        </w:trPr>
        <w:tc>
          <w:tcPr>
            <w:tcW w:w="9576" w:type="dxa"/>
            <w:gridSpan w:val="5"/>
            <w:vAlign w:val="center"/>
          </w:tcPr>
          <w:p w14:paraId="1B5D4672" w14:textId="77777777" w:rsidR="00CA09B2" w:rsidRDefault="00CA09B2">
            <w:pPr>
              <w:pStyle w:val="T2"/>
              <w:spacing w:after="0"/>
              <w:ind w:left="0" w:right="0"/>
              <w:jc w:val="left"/>
              <w:rPr>
                <w:sz w:val="20"/>
              </w:rPr>
            </w:pPr>
            <w:r>
              <w:rPr>
                <w:sz w:val="20"/>
              </w:rPr>
              <w:t>Author(s):</w:t>
            </w:r>
          </w:p>
        </w:tc>
      </w:tr>
      <w:tr w:rsidR="00CA09B2" w14:paraId="63788AA5" w14:textId="77777777" w:rsidTr="004F78E6">
        <w:trPr>
          <w:jc w:val="center"/>
        </w:trPr>
        <w:tc>
          <w:tcPr>
            <w:tcW w:w="1368" w:type="dxa"/>
            <w:vAlign w:val="center"/>
          </w:tcPr>
          <w:p w14:paraId="7532C822" w14:textId="77777777" w:rsidR="00CA09B2" w:rsidRDefault="00CA09B2">
            <w:pPr>
              <w:pStyle w:val="T2"/>
              <w:spacing w:after="0"/>
              <w:ind w:left="0" w:right="0"/>
              <w:jc w:val="left"/>
              <w:rPr>
                <w:sz w:val="20"/>
              </w:rPr>
            </w:pPr>
            <w:r>
              <w:rPr>
                <w:sz w:val="20"/>
              </w:rPr>
              <w:t>Name</w:t>
            </w:r>
          </w:p>
        </w:tc>
        <w:tc>
          <w:tcPr>
            <w:tcW w:w="2032" w:type="dxa"/>
            <w:vAlign w:val="center"/>
          </w:tcPr>
          <w:p w14:paraId="3834B65D" w14:textId="77777777" w:rsidR="00CA09B2" w:rsidRDefault="0062440B">
            <w:pPr>
              <w:pStyle w:val="T2"/>
              <w:spacing w:after="0"/>
              <w:ind w:left="0" w:right="0"/>
              <w:jc w:val="left"/>
              <w:rPr>
                <w:sz w:val="20"/>
              </w:rPr>
            </w:pPr>
            <w:r>
              <w:rPr>
                <w:sz w:val="20"/>
              </w:rPr>
              <w:t>Affiliation</w:t>
            </w:r>
          </w:p>
        </w:tc>
        <w:tc>
          <w:tcPr>
            <w:tcW w:w="2814" w:type="dxa"/>
            <w:vAlign w:val="center"/>
          </w:tcPr>
          <w:p w14:paraId="5944EAEB" w14:textId="77777777" w:rsidR="00CA09B2" w:rsidRDefault="00CA09B2">
            <w:pPr>
              <w:pStyle w:val="T2"/>
              <w:spacing w:after="0"/>
              <w:ind w:left="0" w:right="0"/>
              <w:jc w:val="left"/>
              <w:rPr>
                <w:sz w:val="20"/>
              </w:rPr>
            </w:pPr>
            <w:r>
              <w:rPr>
                <w:sz w:val="20"/>
              </w:rPr>
              <w:t>Address</w:t>
            </w:r>
          </w:p>
        </w:tc>
        <w:tc>
          <w:tcPr>
            <w:tcW w:w="1715" w:type="dxa"/>
            <w:vAlign w:val="center"/>
          </w:tcPr>
          <w:p w14:paraId="43F5311B" w14:textId="77777777" w:rsidR="00CA09B2" w:rsidRDefault="00CA09B2">
            <w:pPr>
              <w:pStyle w:val="T2"/>
              <w:spacing w:after="0"/>
              <w:ind w:left="0" w:right="0"/>
              <w:jc w:val="left"/>
              <w:rPr>
                <w:sz w:val="20"/>
              </w:rPr>
            </w:pPr>
            <w:r>
              <w:rPr>
                <w:sz w:val="20"/>
              </w:rPr>
              <w:t>Phone</w:t>
            </w:r>
          </w:p>
        </w:tc>
        <w:tc>
          <w:tcPr>
            <w:tcW w:w="1647" w:type="dxa"/>
            <w:vAlign w:val="center"/>
          </w:tcPr>
          <w:p w14:paraId="3069BCB0" w14:textId="77777777" w:rsidR="00CA09B2" w:rsidRDefault="00CA09B2">
            <w:pPr>
              <w:pStyle w:val="T2"/>
              <w:spacing w:after="0"/>
              <w:ind w:left="0" w:right="0"/>
              <w:jc w:val="left"/>
              <w:rPr>
                <w:sz w:val="20"/>
              </w:rPr>
            </w:pPr>
            <w:r>
              <w:rPr>
                <w:sz w:val="20"/>
              </w:rPr>
              <w:t>email</w:t>
            </w:r>
          </w:p>
        </w:tc>
      </w:tr>
      <w:tr w:rsidR="004F78E6" w14:paraId="23F192B9" w14:textId="77777777" w:rsidTr="004F78E6">
        <w:trPr>
          <w:jc w:val="center"/>
        </w:trPr>
        <w:tc>
          <w:tcPr>
            <w:tcW w:w="1368" w:type="dxa"/>
            <w:vAlign w:val="center"/>
          </w:tcPr>
          <w:p w14:paraId="226BCC90" w14:textId="0D82E6E4" w:rsidR="004F78E6" w:rsidRDefault="004F78E6" w:rsidP="004F78E6">
            <w:pPr>
              <w:pStyle w:val="T2"/>
              <w:spacing w:after="0"/>
              <w:ind w:left="0" w:right="0"/>
              <w:rPr>
                <w:b w:val="0"/>
                <w:sz w:val="20"/>
              </w:rPr>
            </w:pPr>
            <w:r>
              <w:rPr>
                <w:b w:val="0"/>
                <w:sz w:val="20"/>
              </w:rPr>
              <w:t>Mark RISON</w:t>
            </w:r>
          </w:p>
        </w:tc>
        <w:tc>
          <w:tcPr>
            <w:tcW w:w="2032" w:type="dxa"/>
            <w:vAlign w:val="center"/>
          </w:tcPr>
          <w:p w14:paraId="1C936404" w14:textId="3DE4681A" w:rsidR="004F78E6" w:rsidRDefault="004F78E6" w:rsidP="004F78E6">
            <w:pPr>
              <w:pStyle w:val="T2"/>
              <w:spacing w:after="0"/>
              <w:ind w:left="0" w:right="0"/>
              <w:rPr>
                <w:b w:val="0"/>
                <w:sz w:val="20"/>
              </w:rPr>
            </w:pPr>
            <w:r>
              <w:rPr>
                <w:b w:val="0"/>
                <w:sz w:val="20"/>
              </w:rPr>
              <w:t>Samsung Cambridge Solution Centre</w:t>
            </w:r>
          </w:p>
        </w:tc>
        <w:tc>
          <w:tcPr>
            <w:tcW w:w="2814" w:type="dxa"/>
            <w:vAlign w:val="center"/>
          </w:tcPr>
          <w:p w14:paraId="5D70ADAA" w14:textId="7E7A9092" w:rsidR="004F78E6" w:rsidRDefault="004F78E6" w:rsidP="004F78E6">
            <w:pPr>
              <w:pStyle w:val="T2"/>
              <w:spacing w:after="0"/>
              <w:ind w:left="0" w:right="0"/>
              <w:rPr>
                <w:b w:val="0"/>
                <w:sz w:val="20"/>
              </w:rPr>
            </w:pPr>
            <w:r>
              <w:rPr>
                <w:b w:val="0"/>
                <w:sz w:val="20"/>
              </w:rPr>
              <w:t xml:space="preserve">SJH, CB4 0DS, </w:t>
            </w:r>
            <w:smartTag w:uri="urn:schemas-microsoft-com:office:smarttags" w:element="country-region">
              <w:smartTag w:uri="urn:schemas-microsoft-com:office:smarttags" w:element="place">
                <w:r>
                  <w:rPr>
                    <w:b w:val="0"/>
                    <w:sz w:val="20"/>
                  </w:rPr>
                  <w:t>U.K.</w:t>
                </w:r>
              </w:smartTag>
            </w:smartTag>
          </w:p>
        </w:tc>
        <w:tc>
          <w:tcPr>
            <w:tcW w:w="1715" w:type="dxa"/>
            <w:vAlign w:val="center"/>
          </w:tcPr>
          <w:p w14:paraId="46C34626" w14:textId="3F093D28" w:rsidR="004F78E6" w:rsidRDefault="004F78E6" w:rsidP="004F78E6">
            <w:pPr>
              <w:pStyle w:val="T2"/>
              <w:spacing w:after="0"/>
              <w:ind w:left="0" w:right="0"/>
              <w:rPr>
                <w:b w:val="0"/>
                <w:sz w:val="20"/>
              </w:rPr>
            </w:pPr>
            <w:r>
              <w:rPr>
                <w:b w:val="0"/>
                <w:sz w:val="20"/>
              </w:rPr>
              <w:t>+44 1223 434600</w:t>
            </w:r>
          </w:p>
        </w:tc>
        <w:tc>
          <w:tcPr>
            <w:tcW w:w="1647" w:type="dxa"/>
            <w:vAlign w:val="center"/>
          </w:tcPr>
          <w:p w14:paraId="4C66EF27" w14:textId="607BF4C8" w:rsidR="004F78E6" w:rsidRDefault="004F78E6" w:rsidP="004F78E6">
            <w:pPr>
              <w:pStyle w:val="T2"/>
              <w:spacing w:after="0"/>
              <w:ind w:left="0" w:right="0"/>
              <w:rPr>
                <w:b w:val="0"/>
                <w:sz w:val="16"/>
              </w:rPr>
            </w:pPr>
            <w:r w:rsidRPr="00F80C8C">
              <w:rPr>
                <w:b w:val="0"/>
                <w:sz w:val="16"/>
              </w:rPr>
              <w:t xml:space="preserve">at samsung (a global commercial entity) I'm </w:t>
            </w:r>
            <w:r>
              <w:rPr>
                <w:b w:val="0"/>
                <w:sz w:val="16"/>
              </w:rPr>
              <w:t xml:space="preserve">the </w:t>
            </w:r>
            <w:r w:rsidRPr="00F80C8C">
              <w:rPr>
                <w:b w:val="0"/>
                <w:sz w:val="16"/>
              </w:rPr>
              <w:t>letter emme then dot rison</w:t>
            </w:r>
          </w:p>
        </w:tc>
      </w:tr>
      <w:tr w:rsidR="004F78E6" w14:paraId="210D278A" w14:textId="77777777" w:rsidTr="004F78E6">
        <w:trPr>
          <w:jc w:val="center"/>
        </w:trPr>
        <w:tc>
          <w:tcPr>
            <w:tcW w:w="1368" w:type="dxa"/>
            <w:vAlign w:val="center"/>
          </w:tcPr>
          <w:p w14:paraId="08C3935F" w14:textId="5A8EC5A3" w:rsidR="004F78E6" w:rsidRDefault="004F78E6" w:rsidP="004F78E6">
            <w:pPr>
              <w:pStyle w:val="T2"/>
              <w:spacing w:after="0"/>
              <w:ind w:left="0" w:right="0"/>
              <w:rPr>
                <w:b w:val="0"/>
                <w:sz w:val="20"/>
              </w:rPr>
            </w:pPr>
            <w:r>
              <w:rPr>
                <w:sz w:val="20"/>
              </w:rPr>
              <w:t xml:space="preserve">Based on work </w:t>
            </w:r>
            <w:r w:rsidR="00F5012C">
              <w:rPr>
                <w:sz w:val="20"/>
              </w:rPr>
              <w:t xml:space="preserve">in 21/0871 </w:t>
            </w:r>
            <w:bookmarkStart w:id="0" w:name="_GoBack"/>
            <w:bookmarkEnd w:id="0"/>
            <w:r>
              <w:rPr>
                <w:sz w:val="20"/>
              </w:rPr>
              <w:t>by:</w:t>
            </w:r>
          </w:p>
        </w:tc>
        <w:tc>
          <w:tcPr>
            <w:tcW w:w="2032" w:type="dxa"/>
            <w:vAlign w:val="center"/>
          </w:tcPr>
          <w:p w14:paraId="51F96BBE" w14:textId="77777777" w:rsidR="004F78E6" w:rsidRDefault="004F78E6" w:rsidP="004F78E6">
            <w:pPr>
              <w:pStyle w:val="T2"/>
              <w:spacing w:after="0"/>
              <w:ind w:left="0" w:right="0"/>
              <w:rPr>
                <w:b w:val="0"/>
                <w:sz w:val="20"/>
              </w:rPr>
            </w:pPr>
          </w:p>
        </w:tc>
        <w:tc>
          <w:tcPr>
            <w:tcW w:w="2814" w:type="dxa"/>
            <w:vAlign w:val="center"/>
          </w:tcPr>
          <w:p w14:paraId="68A735C2" w14:textId="77777777" w:rsidR="004F78E6" w:rsidRDefault="004F78E6" w:rsidP="004F78E6">
            <w:pPr>
              <w:pStyle w:val="T2"/>
              <w:spacing w:after="0"/>
              <w:ind w:left="0" w:right="0"/>
              <w:rPr>
                <w:b w:val="0"/>
                <w:sz w:val="20"/>
              </w:rPr>
            </w:pPr>
          </w:p>
        </w:tc>
        <w:tc>
          <w:tcPr>
            <w:tcW w:w="1715" w:type="dxa"/>
            <w:vAlign w:val="center"/>
          </w:tcPr>
          <w:p w14:paraId="71C6363B" w14:textId="77777777" w:rsidR="004F78E6" w:rsidRDefault="004F78E6" w:rsidP="004F78E6">
            <w:pPr>
              <w:pStyle w:val="T2"/>
              <w:spacing w:after="0"/>
              <w:ind w:left="0" w:right="0"/>
              <w:rPr>
                <w:b w:val="0"/>
                <w:sz w:val="20"/>
              </w:rPr>
            </w:pPr>
          </w:p>
        </w:tc>
        <w:tc>
          <w:tcPr>
            <w:tcW w:w="1647" w:type="dxa"/>
            <w:vAlign w:val="center"/>
          </w:tcPr>
          <w:p w14:paraId="5C1B5EB5" w14:textId="77777777" w:rsidR="004F78E6" w:rsidRDefault="004F78E6" w:rsidP="004F78E6">
            <w:pPr>
              <w:pStyle w:val="T2"/>
              <w:spacing w:after="0"/>
              <w:ind w:left="0" w:right="0"/>
              <w:rPr>
                <w:b w:val="0"/>
                <w:sz w:val="16"/>
              </w:rPr>
            </w:pPr>
          </w:p>
        </w:tc>
      </w:tr>
      <w:tr w:rsidR="004F78E6" w14:paraId="7878972E" w14:textId="77777777" w:rsidTr="004F78E6">
        <w:trPr>
          <w:jc w:val="center"/>
        </w:trPr>
        <w:tc>
          <w:tcPr>
            <w:tcW w:w="1368" w:type="dxa"/>
            <w:vAlign w:val="center"/>
          </w:tcPr>
          <w:p w14:paraId="71763E24" w14:textId="454CC11D" w:rsidR="004F78E6" w:rsidRDefault="004F78E6" w:rsidP="004F78E6">
            <w:pPr>
              <w:pStyle w:val="T2"/>
              <w:spacing w:after="0"/>
              <w:ind w:left="0" w:right="0"/>
              <w:rPr>
                <w:sz w:val="20"/>
              </w:rPr>
            </w:pPr>
            <w:r>
              <w:rPr>
                <w:sz w:val="20"/>
              </w:rPr>
              <w:t>Name</w:t>
            </w:r>
          </w:p>
        </w:tc>
        <w:tc>
          <w:tcPr>
            <w:tcW w:w="2032" w:type="dxa"/>
            <w:vAlign w:val="center"/>
          </w:tcPr>
          <w:p w14:paraId="603AE91B" w14:textId="2C9943B0" w:rsidR="004F78E6" w:rsidRDefault="004F78E6" w:rsidP="004F78E6">
            <w:pPr>
              <w:pStyle w:val="T2"/>
              <w:spacing w:after="0"/>
              <w:ind w:left="0" w:right="0"/>
              <w:rPr>
                <w:b w:val="0"/>
                <w:sz w:val="20"/>
              </w:rPr>
            </w:pPr>
            <w:r>
              <w:rPr>
                <w:sz w:val="20"/>
              </w:rPr>
              <w:t>Affiliation</w:t>
            </w:r>
          </w:p>
        </w:tc>
        <w:tc>
          <w:tcPr>
            <w:tcW w:w="2814" w:type="dxa"/>
            <w:vAlign w:val="center"/>
          </w:tcPr>
          <w:p w14:paraId="4F0D9EBA" w14:textId="0EC67BBA" w:rsidR="004F78E6" w:rsidRDefault="004F78E6" w:rsidP="004F78E6">
            <w:pPr>
              <w:pStyle w:val="T2"/>
              <w:spacing w:after="0"/>
              <w:ind w:left="0" w:right="0"/>
              <w:rPr>
                <w:b w:val="0"/>
                <w:sz w:val="20"/>
              </w:rPr>
            </w:pPr>
            <w:r>
              <w:rPr>
                <w:sz w:val="20"/>
              </w:rPr>
              <w:t>Address</w:t>
            </w:r>
          </w:p>
        </w:tc>
        <w:tc>
          <w:tcPr>
            <w:tcW w:w="1715" w:type="dxa"/>
            <w:vAlign w:val="center"/>
          </w:tcPr>
          <w:p w14:paraId="588F3151" w14:textId="6F85384E" w:rsidR="004F78E6" w:rsidRDefault="004F78E6" w:rsidP="004F78E6">
            <w:pPr>
              <w:pStyle w:val="T2"/>
              <w:spacing w:after="0"/>
              <w:ind w:left="0" w:right="0"/>
              <w:rPr>
                <w:b w:val="0"/>
                <w:sz w:val="20"/>
              </w:rPr>
            </w:pPr>
            <w:r>
              <w:rPr>
                <w:sz w:val="20"/>
              </w:rPr>
              <w:t>Phone</w:t>
            </w:r>
          </w:p>
        </w:tc>
        <w:tc>
          <w:tcPr>
            <w:tcW w:w="1647" w:type="dxa"/>
            <w:vAlign w:val="center"/>
          </w:tcPr>
          <w:p w14:paraId="0863D1E9" w14:textId="64CDE8D7" w:rsidR="004F78E6" w:rsidRDefault="004F78E6" w:rsidP="004F78E6">
            <w:pPr>
              <w:pStyle w:val="T2"/>
              <w:spacing w:after="0"/>
              <w:ind w:left="0" w:right="0"/>
              <w:rPr>
                <w:b w:val="0"/>
                <w:sz w:val="16"/>
              </w:rPr>
            </w:pPr>
            <w:r>
              <w:rPr>
                <w:sz w:val="20"/>
              </w:rPr>
              <w:t>email</w:t>
            </w:r>
          </w:p>
        </w:tc>
      </w:tr>
      <w:tr w:rsidR="004F78E6" w14:paraId="40443D04" w14:textId="77777777" w:rsidTr="004F78E6">
        <w:trPr>
          <w:jc w:val="center"/>
        </w:trPr>
        <w:tc>
          <w:tcPr>
            <w:tcW w:w="1368" w:type="dxa"/>
            <w:vAlign w:val="center"/>
          </w:tcPr>
          <w:p w14:paraId="6190E647" w14:textId="14E591F4" w:rsidR="004F78E6" w:rsidRDefault="004F78E6" w:rsidP="004F78E6">
            <w:pPr>
              <w:pStyle w:val="T2"/>
              <w:spacing w:after="0"/>
              <w:ind w:left="0" w:right="0"/>
              <w:rPr>
                <w:sz w:val="20"/>
              </w:rPr>
            </w:pPr>
            <w:r>
              <w:rPr>
                <w:b w:val="0"/>
                <w:sz w:val="20"/>
              </w:rPr>
              <w:t>Dan Harkins</w:t>
            </w:r>
          </w:p>
        </w:tc>
        <w:tc>
          <w:tcPr>
            <w:tcW w:w="2032" w:type="dxa"/>
            <w:vAlign w:val="center"/>
          </w:tcPr>
          <w:p w14:paraId="0EDF0C76" w14:textId="461D0CC4" w:rsidR="004F78E6" w:rsidRDefault="004F78E6" w:rsidP="004F78E6">
            <w:pPr>
              <w:pStyle w:val="T2"/>
              <w:spacing w:after="0"/>
              <w:ind w:left="0" w:right="0"/>
              <w:rPr>
                <w:sz w:val="20"/>
              </w:rPr>
            </w:pPr>
            <w:r>
              <w:rPr>
                <w:b w:val="0"/>
                <w:sz w:val="20"/>
              </w:rPr>
              <w:t>HPE</w:t>
            </w:r>
          </w:p>
        </w:tc>
        <w:tc>
          <w:tcPr>
            <w:tcW w:w="2814" w:type="dxa"/>
            <w:vAlign w:val="center"/>
          </w:tcPr>
          <w:p w14:paraId="1DEDB61A" w14:textId="77777777" w:rsidR="004F78E6" w:rsidRDefault="004F78E6" w:rsidP="004F78E6">
            <w:pPr>
              <w:pStyle w:val="T2"/>
              <w:spacing w:after="0"/>
              <w:ind w:left="0" w:right="0"/>
              <w:rPr>
                <w:sz w:val="20"/>
              </w:rPr>
            </w:pPr>
          </w:p>
        </w:tc>
        <w:tc>
          <w:tcPr>
            <w:tcW w:w="1715" w:type="dxa"/>
            <w:vAlign w:val="center"/>
          </w:tcPr>
          <w:p w14:paraId="436FD5DE" w14:textId="77777777" w:rsidR="004F78E6" w:rsidRDefault="004F78E6" w:rsidP="004F78E6">
            <w:pPr>
              <w:pStyle w:val="T2"/>
              <w:spacing w:after="0"/>
              <w:ind w:left="0" w:right="0"/>
              <w:rPr>
                <w:sz w:val="20"/>
              </w:rPr>
            </w:pPr>
          </w:p>
        </w:tc>
        <w:tc>
          <w:tcPr>
            <w:tcW w:w="1647" w:type="dxa"/>
            <w:vAlign w:val="center"/>
          </w:tcPr>
          <w:p w14:paraId="346C77FF" w14:textId="77777777" w:rsidR="004F78E6" w:rsidRDefault="004F78E6" w:rsidP="004F78E6">
            <w:pPr>
              <w:pStyle w:val="T2"/>
              <w:spacing w:after="0"/>
              <w:ind w:left="0" w:right="0"/>
              <w:rPr>
                <w:sz w:val="20"/>
              </w:rPr>
            </w:pPr>
          </w:p>
        </w:tc>
      </w:tr>
      <w:tr w:rsidR="004F78E6" w14:paraId="6EB77CC2" w14:textId="77777777" w:rsidTr="004F78E6">
        <w:trPr>
          <w:jc w:val="center"/>
        </w:trPr>
        <w:tc>
          <w:tcPr>
            <w:tcW w:w="1368" w:type="dxa"/>
            <w:vAlign w:val="center"/>
          </w:tcPr>
          <w:p w14:paraId="1E0DED2C" w14:textId="103A007C" w:rsidR="004F78E6" w:rsidRDefault="004F78E6" w:rsidP="004F78E6">
            <w:pPr>
              <w:pStyle w:val="T2"/>
              <w:spacing w:after="0"/>
              <w:ind w:left="0" w:right="0"/>
              <w:rPr>
                <w:b w:val="0"/>
                <w:sz w:val="20"/>
              </w:rPr>
            </w:pPr>
            <w:r>
              <w:rPr>
                <w:b w:val="0"/>
                <w:sz w:val="20"/>
              </w:rPr>
              <w:t>Jouni Malinen</w:t>
            </w:r>
          </w:p>
        </w:tc>
        <w:tc>
          <w:tcPr>
            <w:tcW w:w="2032" w:type="dxa"/>
            <w:vAlign w:val="center"/>
          </w:tcPr>
          <w:p w14:paraId="1750777F" w14:textId="1C315F01" w:rsidR="004F78E6" w:rsidRDefault="004F78E6" w:rsidP="004F78E6">
            <w:pPr>
              <w:pStyle w:val="T2"/>
              <w:spacing w:after="0"/>
              <w:ind w:left="0" w:right="0"/>
              <w:rPr>
                <w:b w:val="0"/>
                <w:sz w:val="20"/>
              </w:rPr>
            </w:pPr>
            <w:r>
              <w:rPr>
                <w:b w:val="0"/>
                <w:sz w:val="20"/>
              </w:rPr>
              <w:t>Qualcomm</w:t>
            </w:r>
          </w:p>
        </w:tc>
        <w:tc>
          <w:tcPr>
            <w:tcW w:w="2814" w:type="dxa"/>
            <w:vAlign w:val="center"/>
          </w:tcPr>
          <w:p w14:paraId="0504F3B2" w14:textId="77777777" w:rsidR="004F78E6" w:rsidRDefault="004F78E6" w:rsidP="004F78E6">
            <w:pPr>
              <w:pStyle w:val="T2"/>
              <w:spacing w:after="0"/>
              <w:ind w:left="0" w:right="0"/>
              <w:rPr>
                <w:sz w:val="20"/>
              </w:rPr>
            </w:pPr>
          </w:p>
        </w:tc>
        <w:tc>
          <w:tcPr>
            <w:tcW w:w="1715" w:type="dxa"/>
            <w:vAlign w:val="center"/>
          </w:tcPr>
          <w:p w14:paraId="2A059BC1" w14:textId="77777777" w:rsidR="004F78E6" w:rsidRDefault="004F78E6" w:rsidP="004F78E6">
            <w:pPr>
              <w:pStyle w:val="T2"/>
              <w:spacing w:after="0"/>
              <w:ind w:left="0" w:right="0"/>
              <w:rPr>
                <w:sz w:val="20"/>
              </w:rPr>
            </w:pPr>
          </w:p>
        </w:tc>
        <w:tc>
          <w:tcPr>
            <w:tcW w:w="1647" w:type="dxa"/>
            <w:vAlign w:val="center"/>
          </w:tcPr>
          <w:p w14:paraId="3434F569" w14:textId="77777777" w:rsidR="004F78E6" w:rsidRDefault="004F78E6" w:rsidP="004F78E6">
            <w:pPr>
              <w:pStyle w:val="T2"/>
              <w:spacing w:after="0"/>
              <w:ind w:left="0" w:right="0"/>
              <w:rPr>
                <w:sz w:val="20"/>
              </w:rPr>
            </w:pPr>
          </w:p>
        </w:tc>
      </w:tr>
    </w:tbl>
    <w:p w14:paraId="534CA1B3" w14:textId="77777777" w:rsidR="00CA09B2" w:rsidRDefault="00A23462">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37E58918" wp14:editId="7BC92BA4">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FE5AF" w14:textId="77777777" w:rsidR="0029020B" w:rsidRDefault="0029020B">
                            <w:pPr>
                              <w:pStyle w:val="T1"/>
                              <w:spacing w:after="120"/>
                            </w:pPr>
                            <w:r>
                              <w:t>Abstract</w:t>
                            </w:r>
                          </w:p>
                          <w:p w14:paraId="197B440B" w14:textId="77777777" w:rsidR="0029020B" w:rsidRDefault="00DD1E63">
                            <w:pPr>
                              <w:jc w:val="both"/>
                            </w:pPr>
                            <w:r>
                              <w:t xml:space="preserve">There is an ambiguity in the </w:t>
                            </w:r>
                            <w:r w:rsidR="00147525">
                              <w:t xml:space="preserve">SAE </w:t>
                            </w:r>
                            <w:r>
                              <w:t>specification that needs clarification.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" o:allowincell="f" stroked="f">
                <v:path arrowok="t"/>
                <v:textbox>
                  <w:txbxContent>
                    <w:p w:rsidR="0029020B" w:rsidRDefault="0029020B">
                      <w:pPr>
                        <w:pStyle w:val="T1"/>
                        <w:spacing w:after="120"/>
                      </w:pPr>
                      <w:r>
                        <w:t>Abstract</w:t>
                      </w:r>
                    </w:p>
                    <w:p w:rsidR="0029020B" w:rsidRDefault="00DD1E63">
                      <w:pPr>
                        <w:jc w:val="both"/>
                      </w:pPr>
                      <w:r>
                        <w:t xml:space="preserve">There is an ambiguity in the </w:t>
                      </w:r>
                      <w:r w:rsidR="00147525">
                        <w:t xml:space="preserve">SAE </w:t>
                      </w:r>
                      <w:r>
                        <w:t>specification that needs clarification.</w:t>
                      </w:r>
                    </w:p>
                  </w:txbxContent>
                </v:textbox>
              </v:shape>
            </w:pict>
          </mc:Fallback>
        </mc:AlternateContent>
      </w:r>
    </w:p>
    <w:p w14:paraId="3DE4370E" w14:textId="77777777" w:rsidR="00CA09B2" w:rsidRPr="00147525" w:rsidRDefault="00CA09B2" w:rsidP="00DD1E63">
      <w:pPr>
        <w:rPr>
          <w:lang w:val="en-US"/>
        </w:rPr>
      </w:pPr>
    </w:p>
    <w:p w14:paraId="7720E48E" w14:textId="77777777" w:rsidR="00CA09B2" w:rsidRDefault="00CA09B2">
      <w:r>
        <w:br w:type="page"/>
      </w:r>
      <w:r w:rsidR="00DD1E63">
        <w:lastRenderedPageBreak/>
        <w:t>Discussion: There is an ambiguity in whether a Rejected Groups element is always part of an SAE Commit message and whether an element with no Rejected groups (basically just the element ID, length, and extension ID) is included when there have been no rejected groups. Therefore, it is necessary to be more explicit about this.</w:t>
      </w:r>
    </w:p>
    <w:p w14:paraId="43ED1EEF" w14:textId="77777777" w:rsidR="00DD1E63" w:rsidRDefault="00DD1E63"/>
    <w:p w14:paraId="7AC8A0B2" w14:textId="77777777" w:rsidR="00DD1E63" w:rsidRPr="00DD1E63" w:rsidRDefault="00DD1E63">
      <w:pPr>
        <w:rPr>
          <w:i/>
          <w:iCs/>
        </w:rPr>
      </w:pPr>
      <w:r>
        <w:rPr>
          <w:i/>
          <w:iCs/>
        </w:rPr>
        <w:t>Instruct the editor to modify section 9.4.2.246 as indicated:</w:t>
      </w:r>
    </w:p>
    <w:p w14:paraId="7DC9BFC0" w14:textId="77777777" w:rsidR="00DD1E63" w:rsidRDefault="00DD1E63"/>
    <w:p w14:paraId="3FCE28F4" w14:textId="77777777" w:rsidR="00DD1E63" w:rsidRPr="00DD1E63" w:rsidRDefault="00DD1E63" w:rsidP="00DD1E63">
      <w:pPr>
        <w:rPr>
          <w:b/>
          <w:bCs/>
          <w:sz w:val="20"/>
          <w:szCs w:val="16"/>
        </w:rPr>
      </w:pPr>
      <w:r w:rsidRPr="00DD1E63">
        <w:rPr>
          <w:b/>
          <w:bCs/>
          <w:sz w:val="20"/>
          <w:szCs w:val="16"/>
        </w:rPr>
        <w:t>9.4.2.246 Rejected Groups element</w:t>
      </w:r>
    </w:p>
    <w:p w14:paraId="6305EA63" w14:textId="77777777" w:rsidR="00DD1E63" w:rsidRDefault="00DD1E63" w:rsidP="00DD1E63">
      <w:pPr>
        <w:rPr>
          <w:sz w:val="20"/>
          <w:szCs w:val="16"/>
        </w:rPr>
      </w:pPr>
    </w:p>
    <w:p w14:paraId="74FDB852" w14:textId="77777777" w:rsidR="00DD1E63" w:rsidRPr="00DD1E63" w:rsidRDefault="00DD1E63" w:rsidP="00DD1E63">
      <w:pPr>
        <w:rPr>
          <w:sz w:val="20"/>
          <w:szCs w:val="16"/>
          <w:lang w:val="en-US"/>
        </w:rPr>
      </w:pPr>
      <w:r w:rsidRPr="00DD1E63">
        <w:rPr>
          <w:sz w:val="20"/>
          <w:szCs w:val="16"/>
          <w:lang w:val="en-US"/>
        </w:rPr>
        <w:t xml:space="preserve">The Rejected Groups field contains </w:t>
      </w:r>
      <w:ins w:id="1" w:author="Harkins, Daniel" w:date="2021-05-13T12:55:00Z">
        <w:r>
          <w:rPr>
            <w:sz w:val="20"/>
            <w:szCs w:val="16"/>
            <w:lang w:val="en-US"/>
          </w:rPr>
          <w:t>one or more</w:t>
        </w:r>
      </w:ins>
      <w:del w:id="2" w:author="Harkins, Daniel" w:date="2021-05-13T12:55:00Z">
        <w:r w:rsidRPr="00DD1E63" w:rsidDel="00DD1E63">
          <w:rPr>
            <w:sz w:val="20"/>
            <w:szCs w:val="16"/>
            <w:lang w:val="en-US"/>
          </w:rPr>
          <w:delText>a list of</w:delText>
        </w:r>
      </w:del>
      <w:r w:rsidRPr="00DD1E63">
        <w:rPr>
          <w:sz w:val="20"/>
          <w:szCs w:val="16"/>
          <w:lang w:val="en-US"/>
        </w:rPr>
        <w:t xml:space="preserve"> Finite Cyclic Group fields indicating </w:t>
      </w:r>
      <w:ins w:id="3" w:author="Harkins, Daniel" w:date="2021-05-13T12:55:00Z">
        <w:r>
          <w:rPr>
            <w:sz w:val="20"/>
            <w:szCs w:val="16"/>
            <w:lang w:val="en-US"/>
          </w:rPr>
          <w:t xml:space="preserve">all of the </w:t>
        </w:r>
      </w:ins>
      <w:r w:rsidRPr="00DD1E63">
        <w:rPr>
          <w:sz w:val="20"/>
          <w:szCs w:val="16"/>
          <w:lang w:val="en-US"/>
        </w:rPr>
        <w:t>finite cyclic groups</w:t>
      </w:r>
      <w:r>
        <w:rPr>
          <w:sz w:val="20"/>
          <w:szCs w:val="16"/>
          <w:lang w:val="en-US"/>
        </w:rPr>
        <w:t xml:space="preserve"> </w:t>
      </w:r>
      <w:r w:rsidRPr="00DD1E63">
        <w:rPr>
          <w:sz w:val="20"/>
          <w:szCs w:val="16"/>
          <w:lang w:val="en-US"/>
        </w:rPr>
        <w:t>that</w:t>
      </w:r>
      <w:r>
        <w:rPr>
          <w:sz w:val="20"/>
          <w:szCs w:val="16"/>
          <w:lang w:val="en-US"/>
        </w:rPr>
        <w:t xml:space="preserve"> </w:t>
      </w:r>
      <w:r w:rsidRPr="00DD1E63">
        <w:rPr>
          <w:sz w:val="20"/>
          <w:szCs w:val="16"/>
          <w:lang w:val="en-US"/>
        </w:rPr>
        <w:t>have been rejected by a peer in a previous authentication attempt.</w:t>
      </w:r>
    </w:p>
    <w:p w14:paraId="44951242" w14:textId="77777777" w:rsidR="00DD1E63" w:rsidRDefault="00DD1E63"/>
    <w:p w14:paraId="25EA3A2E" w14:textId="77777777" w:rsidR="00DD1E63" w:rsidRPr="00DD1E63" w:rsidRDefault="00DD1E63">
      <w:pPr>
        <w:rPr>
          <w:i/>
          <w:iCs/>
        </w:rPr>
      </w:pPr>
      <w:r>
        <w:rPr>
          <w:i/>
          <w:iCs/>
        </w:rPr>
        <w:t>Instruct the editor to modify section 12.4.7.4 as indicated:</w:t>
      </w:r>
    </w:p>
    <w:p w14:paraId="25C6C623" w14:textId="77777777" w:rsidR="00DD1E63" w:rsidRDefault="00DD1E63"/>
    <w:p w14:paraId="55ABF4DF" w14:textId="77777777" w:rsidR="00DD1E63" w:rsidRPr="00DD1E63" w:rsidRDefault="00DD1E63">
      <w:pPr>
        <w:rPr>
          <w:b/>
          <w:bCs/>
          <w:sz w:val="20"/>
          <w:szCs w:val="16"/>
          <w:lang w:val="en-US"/>
        </w:rPr>
      </w:pPr>
      <w:r w:rsidRPr="00DD1E63">
        <w:rPr>
          <w:b/>
          <w:bCs/>
          <w:sz w:val="20"/>
          <w:szCs w:val="16"/>
          <w:lang w:val="en-US"/>
        </w:rPr>
        <w:t>12.4.7.4 Encoding and decoding of SAE Commit messages</w:t>
      </w:r>
    </w:p>
    <w:p w14:paraId="40DDE5C7" w14:textId="77777777" w:rsidR="00DD1E63" w:rsidRDefault="00DD1E63"/>
    <w:p w14:paraId="0ACBE3F9" w14:textId="77777777" w:rsidR="007C2EF4" w:rsidRDefault="00DD1E63" w:rsidP="00DD1E63">
      <w:pPr>
        <w:rPr>
          <w:ins w:id="4" w:author="Mark Rison" w:date="2021-07-10T16:22:00Z"/>
          <w:sz w:val="20"/>
          <w:szCs w:val="16"/>
          <w:lang w:val="en-US"/>
        </w:rPr>
      </w:pPr>
      <w:r w:rsidRPr="00DD1E63">
        <w:rPr>
          <w:sz w:val="20"/>
          <w:szCs w:val="16"/>
          <w:lang w:val="en-US"/>
        </w:rPr>
        <w:t xml:space="preserve">An SAE Commit message shall </w:t>
      </w:r>
      <w:ins w:id="5" w:author="Harkins, Daniel" w:date="2021-05-21T11:03:00Z">
        <w:r w:rsidR="00004476">
          <w:rPr>
            <w:sz w:val="20"/>
            <w:szCs w:val="16"/>
            <w:lang w:val="en-US"/>
          </w:rPr>
          <w:t>include</w:t>
        </w:r>
      </w:ins>
      <w:del w:id="6" w:author="Harkins, Daniel" w:date="2021-05-21T11:03:00Z">
        <w:r w:rsidRPr="00DD1E63" w:rsidDel="00004476">
          <w:rPr>
            <w:sz w:val="20"/>
            <w:szCs w:val="16"/>
            <w:lang w:val="en-US"/>
          </w:rPr>
          <w:delText>consist of</w:delText>
        </w:r>
      </w:del>
      <w:r w:rsidRPr="00DD1E63">
        <w:rPr>
          <w:sz w:val="20"/>
          <w:szCs w:val="16"/>
          <w:lang w:val="en-US"/>
        </w:rPr>
        <w:t xml:space="preserve"> a Finite Cyclic Group field (9.4.1.42 (Finite Cyclic Group field))</w:t>
      </w:r>
      <w:r>
        <w:rPr>
          <w:sz w:val="20"/>
          <w:szCs w:val="16"/>
          <w:lang w:val="en-US"/>
        </w:rPr>
        <w:t xml:space="preserve"> </w:t>
      </w:r>
      <w:r w:rsidRPr="00DD1E63">
        <w:rPr>
          <w:sz w:val="20"/>
          <w:szCs w:val="16"/>
          <w:lang w:val="en-US"/>
        </w:rPr>
        <w:t>indicating a group, a Scalar field (9.4.1.39 (Scalar field)) containing the scalar, and an FFE field containing the</w:t>
      </w:r>
      <w:r>
        <w:rPr>
          <w:sz w:val="20"/>
          <w:szCs w:val="16"/>
          <w:lang w:val="en-US"/>
        </w:rPr>
        <w:t xml:space="preserve"> </w:t>
      </w:r>
      <w:r w:rsidRPr="00DD1E63">
        <w:rPr>
          <w:sz w:val="20"/>
          <w:szCs w:val="16"/>
          <w:lang w:val="en-US"/>
        </w:rPr>
        <w:t>element (9.4.1.40 (FFE field)).</w:t>
      </w:r>
    </w:p>
    <w:p w14:paraId="469CFD5E" w14:textId="77777777" w:rsidR="007C2EF4" w:rsidRDefault="007C2EF4" w:rsidP="00DD1E63">
      <w:pPr>
        <w:rPr>
          <w:ins w:id="7" w:author="Mark Rison" w:date="2021-07-10T16:22:00Z"/>
          <w:sz w:val="20"/>
          <w:szCs w:val="16"/>
          <w:lang w:val="en-US"/>
        </w:rPr>
      </w:pPr>
    </w:p>
    <w:p w14:paraId="7F171688" w14:textId="77777777" w:rsidR="007C2EF4" w:rsidRDefault="00DD1E63" w:rsidP="00DD1E63">
      <w:pPr>
        <w:rPr>
          <w:ins w:id="8" w:author="Mark Rison" w:date="2021-07-10T16:22:00Z"/>
          <w:sz w:val="20"/>
          <w:szCs w:val="16"/>
          <w:lang w:val="en-US"/>
        </w:rPr>
      </w:pPr>
      <w:del w:id="9" w:author="Mark Rison" w:date="2021-07-10T16:22:00Z">
        <w:r w:rsidRPr="00DD1E63" w:rsidDel="007C2EF4">
          <w:rPr>
            <w:sz w:val="20"/>
            <w:szCs w:val="16"/>
            <w:lang w:val="en-US"/>
          </w:rPr>
          <w:delText xml:space="preserve"> </w:delText>
        </w:r>
      </w:del>
      <w:r w:rsidRPr="00DD1E63">
        <w:rPr>
          <w:sz w:val="20"/>
          <w:szCs w:val="16"/>
          <w:lang w:val="en-US"/>
        </w:rPr>
        <w:t>If the SAE Commit message is in response to an Anti-Clogging Token field</w:t>
      </w:r>
      <w:r>
        <w:rPr>
          <w:sz w:val="20"/>
          <w:szCs w:val="16"/>
          <w:lang w:val="en-US"/>
        </w:rPr>
        <w:t xml:space="preserve"> </w:t>
      </w:r>
      <w:r w:rsidRPr="00DD1E63">
        <w:rPr>
          <w:sz w:val="20"/>
          <w:szCs w:val="16"/>
          <w:lang w:val="en-US"/>
        </w:rPr>
        <w:t xml:space="preserve">request (see 12.4.7.6 (Status codes)), </w:t>
      </w:r>
      <w:del w:id="10" w:author="Mark Rison" w:date="2021-07-10T16:00:00Z">
        <w:r w:rsidRPr="00DD1E63" w:rsidDel="004F78E6">
          <w:rPr>
            <w:sz w:val="20"/>
            <w:szCs w:val="16"/>
            <w:lang w:val="en-US"/>
          </w:rPr>
          <w:delText xml:space="preserve">the </w:delText>
        </w:r>
      </w:del>
      <w:ins w:id="11" w:author="Mark Rison" w:date="2021-07-10T16:00:00Z">
        <w:r w:rsidR="004F78E6">
          <w:rPr>
            <w:sz w:val="20"/>
            <w:szCs w:val="16"/>
            <w:lang w:val="en-US"/>
          </w:rPr>
          <w:t>an</w:t>
        </w:r>
        <w:r w:rsidR="004F78E6" w:rsidRPr="00DD1E63">
          <w:rPr>
            <w:sz w:val="20"/>
            <w:szCs w:val="16"/>
            <w:lang w:val="en-US"/>
          </w:rPr>
          <w:t xml:space="preserve"> </w:t>
        </w:r>
      </w:ins>
      <w:r w:rsidRPr="00DD1E63">
        <w:rPr>
          <w:sz w:val="20"/>
          <w:szCs w:val="16"/>
          <w:lang w:val="en-US"/>
        </w:rPr>
        <w:t xml:space="preserve">Anti-Clogging Token field </w:t>
      </w:r>
      <w:ins w:id="12" w:author="Harkins, Daniel" w:date="2021-05-21T11:04:00Z">
        <w:r w:rsidR="00004476">
          <w:rPr>
            <w:sz w:val="20"/>
            <w:szCs w:val="16"/>
            <w:lang w:val="en-US"/>
          </w:rPr>
          <w:t>shall be</w:t>
        </w:r>
      </w:ins>
      <w:del w:id="13" w:author="Harkins, Daniel" w:date="2021-05-21T11:04:00Z">
        <w:r w:rsidRPr="00DD1E63" w:rsidDel="00004476">
          <w:rPr>
            <w:sz w:val="20"/>
            <w:szCs w:val="16"/>
            <w:lang w:val="en-US"/>
          </w:rPr>
          <w:delText>is</w:delText>
        </w:r>
      </w:del>
      <w:r w:rsidRPr="00DD1E63">
        <w:rPr>
          <w:sz w:val="20"/>
          <w:szCs w:val="16"/>
          <w:lang w:val="en-US"/>
        </w:rPr>
        <w:t xml:space="preserve"> </w:t>
      </w:r>
      <w:del w:id="14" w:author="Mark Rison" w:date="2021-07-10T16:00:00Z">
        <w:r w:rsidRPr="00DD1E63" w:rsidDel="004F78E6">
          <w:rPr>
            <w:sz w:val="20"/>
            <w:szCs w:val="16"/>
            <w:lang w:val="en-US"/>
          </w:rPr>
          <w:delText xml:space="preserve">present </w:delText>
        </w:r>
      </w:del>
      <w:ins w:id="15" w:author="Mark Rison" w:date="2021-07-10T16:00:00Z">
        <w:r w:rsidR="004F78E6">
          <w:rPr>
            <w:sz w:val="20"/>
            <w:szCs w:val="16"/>
            <w:lang w:val="en-US"/>
          </w:rPr>
          <w:t>included</w:t>
        </w:r>
        <w:r w:rsidR="004F78E6" w:rsidRPr="00DD1E63">
          <w:rPr>
            <w:sz w:val="20"/>
            <w:szCs w:val="16"/>
            <w:lang w:val="en-US"/>
          </w:rPr>
          <w:t xml:space="preserve"> </w:t>
        </w:r>
      </w:ins>
      <w:r w:rsidRPr="00DD1E63">
        <w:rPr>
          <w:sz w:val="20"/>
          <w:szCs w:val="16"/>
          <w:lang w:val="en-US"/>
        </w:rPr>
        <w:t>(see 9.4.1.38 (Anti-Clogging</w:t>
      </w:r>
      <w:r>
        <w:rPr>
          <w:sz w:val="20"/>
          <w:szCs w:val="16"/>
          <w:lang w:val="en-US"/>
        </w:rPr>
        <w:t xml:space="preserve"> </w:t>
      </w:r>
      <w:r w:rsidRPr="00DD1E63">
        <w:rPr>
          <w:sz w:val="20"/>
          <w:szCs w:val="16"/>
          <w:lang w:val="en-US"/>
        </w:rPr>
        <w:t>Token field)).</w:t>
      </w:r>
      <w:r>
        <w:rPr>
          <w:sz w:val="20"/>
          <w:szCs w:val="16"/>
          <w:lang w:val="en-US"/>
        </w:rPr>
        <w:t xml:space="preserve"> </w:t>
      </w:r>
      <w:r w:rsidRPr="00DD1E63">
        <w:rPr>
          <w:sz w:val="20"/>
          <w:szCs w:val="16"/>
          <w:lang w:val="en-US"/>
        </w:rPr>
        <w:t xml:space="preserve">When the </w:t>
      </w:r>
      <w:ins w:id="16" w:author="Mark Rison" w:date="2021-07-10T16:14:00Z">
        <w:r w:rsidR="00341795" w:rsidRPr="00DD1E63">
          <w:rPr>
            <w:sz w:val="20"/>
            <w:szCs w:val="16"/>
            <w:lang w:val="en-US"/>
          </w:rPr>
          <w:t>password element (</w:t>
        </w:r>
      </w:ins>
      <w:r w:rsidRPr="00DD1E63">
        <w:rPr>
          <w:sz w:val="20"/>
          <w:szCs w:val="16"/>
          <w:lang w:val="en-US"/>
        </w:rPr>
        <w:t>PWE</w:t>
      </w:r>
      <w:ins w:id="17" w:author="Mark Rison" w:date="2021-07-10T16:14:00Z">
        <w:r w:rsidR="00341795">
          <w:rPr>
            <w:sz w:val="20"/>
            <w:szCs w:val="16"/>
            <w:lang w:val="en-US"/>
          </w:rPr>
          <w:t>)</w:t>
        </w:r>
      </w:ins>
      <w:r w:rsidRPr="00DD1E63">
        <w:rPr>
          <w:sz w:val="20"/>
          <w:szCs w:val="16"/>
          <w:lang w:val="en-US"/>
        </w:rPr>
        <w:t xml:space="preserve"> is derived using the hash-to-element method, the Anti-Clogging Token field is</w:t>
      </w:r>
      <w:r>
        <w:rPr>
          <w:sz w:val="20"/>
          <w:szCs w:val="16"/>
          <w:lang w:val="en-US"/>
        </w:rPr>
        <w:t xml:space="preserve"> </w:t>
      </w:r>
      <w:r w:rsidRPr="00DD1E63">
        <w:rPr>
          <w:sz w:val="20"/>
          <w:szCs w:val="16"/>
          <w:lang w:val="en-US"/>
        </w:rPr>
        <w:t>encapsulated in an Anti-Clogging Token Container element; otherwise, the Anti-Clogging Token field is</w:t>
      </w:r>
      <w:r>
        <w:rPr>
          <w:sz w:val="20"/>
          <w:szCs w:val="16"/>
          <w:lang w:val="en-US"/>
        </w:rPr>
        <w:t xml:space="preserve"> </w:t>
      </w:r>
      <w:r w:rsidRPr="00DD1E63">
        <w:rPr>
          <w:sz w:val="20"/>
          <w:szCs w:val="16"/>
          <w:lang w:val="en-US"/>
        </w:rPr>
        <w:t>included in the frame outside of an element as described in Table 9-41 (Presence of fields and elements in</w:t>
      </w:r>
      <w:r>
        <w:rPr>
          <w:sz w:val="20"/>
          <w:szCs w:val="16"/>
          <w:lang w:val="en-US"/>
        </w:rPr>
        <w:t xml:space="preserve"> </w:t>
      </w:r>
      <w:r w:rsidRPr="00DD1E63">
        <w:rPr>
          <w:sz w:val="20"/>
          <w:szCs w:val="16"/>
          <w:lang w:val="en-US"/>
        </w:rPr>
        <w:t>Authentication frames).</w:t>
      </w:r>
    </w:p>
    <w:p w14:paraId="7E178F1D" w14:textId="77777777" w:rsidR="007C2EF4" w:rsidRDefault="007C2EF4" w:rsidP="00DD1E63">
      <w:pPr>
        <w:rPr>
          <w:ins w:id="18" w:author="Mark Rison" w:date="2021-07-10T16:22:00Z"/>
          <w:sz w:val="20"/>
          <w:szCs w:val="16"/>
          <w:lang w:val="en-US"/>
        </w:rPr>
      </w:pPr>
    </w:p>
    <w:p w14:paraId="2A826CFF" w14:textId="77777777" w:rsidR="007C2EF4" w:rsidRDefault="00DD1E63" w:rsidP="00DD1E63">
      <w:pPr>
        <w:rPr>
          <w:ins w:id="19" w:author="Mark Rison" w:date="2021-07-10T16:22:00Z"/>
          <w:sz w:val="20"/>
          <w:szCs w:val="16"/>
          <w:lang w:val="en-US"/>
        </w:rPr>
      </w:pPr>
      <w:del w:id="20" w:author="Mark Rison" w:date="2021-07-10T16:22:00Z">
        <w:r w:rsidRPr="00DD1E63" w:rsidDel="007C2EF4">
          <w:rPr>
            <w:sz w:val="20"/>
            <w:szCs w:val="16"/>
            <w:lang w:val="en-US"/>
          </w:rPr>
          <w:delText xml:space="preserve"> </w:delText>
        </w:r>
      </w:del>
      <w:r w:rsidRPr="00DD1E63">
        <w:rPr>
          <w:sz w:val="20"/>
          <w:szCs w:val="16"/>
          <w:lang w:val="en-US"/>
        </w:rPr>
        <w:t xml:space="preserve">If a password identifier is used in generation of the </w:t>
      </w:r>
      <w:del w:id="21" w:author="Mark Rison" w:date="2021-07-10T16:14:00Z">
        <w:r w:rsidRPr="00DD1E63" w:rsidDel="00341795">
          <w:rPr>
            <w:sz w:val="20"/>
            <w:szCs w:val="16"/>
            <w:lang w:val="en-US"/>
          </w:rPr>
          <w:delText>password element (</w:delText>
        </w:r>
      </w:del>
      <w:r w:rsidRPr="00DD1E63">
        <w:rPr>
          <w:sz w:val="20"/>
          <w:szCs w:val="16"/>
          <w:lang w:val="en-US"/>
        </w:rPr>
        <w:t>PWE</w:t>
      </w:r>
      <w:del w:id="22" w:author="Mark Rison" w:date="2021-07-10T16:14:00Z">
        <w:r w:rsidRPr="00DD1E63" w:rsidDel="00341795">
          <w:rPr>
            <w:sz w:val="20"/>
            <w:szCs w:val="16"/>
            <w:lang w:val="en-US"/>
          </w:rPr>
          <w:delText>)</w:delText>
        </w:r>
      </w:del>
      <w:r w:rsidRPr="00DD1E63">
        <w:rPr>
          <w:sz w:val="20"/>
          <w:szCs w:val="16"/>
          <w:lang w:val="en-US"/>
        </w:rPr>
        <w:t xml:space="preserve"> </w:t>
      </w:r>
      <w:del w:id="23" w:author="Mark Rison" w:date="2021-07-10T16:00:00Z">
        <w:r w:rsidRPr="00DD1E63" w:rsidDel="004F78E6">
          <w:rPr>
            <w:sz w:val="20"/>
            <w:szCs w:val="16"/>
            <w:lang w:val="en-US"/>
          </w:rPr>
          <w:delText>the</w:delText>
        </w:r>
        <w:r w:rsidDel="004F78E6">
          <w:rPr>
            <w:sz w:val="20"/>
            <w:szCs w:val="16"/>
            <w:lang w:val="en-US"/>
          </w:rPr>
          <w:delText xml:space="preserve"> </w:delText>
        </w:r>
      </w:del>
      <w:ins w:id="24" w:author="Mark Rison" w:date="2021-07-10T16:00:00Z">
        <w:r w:rsidR="004F78E6">
          <w:rPr>
            <w:sz w:val="20"/>
            <w:szCs w:val="16"/>
            <w:lang w:val="en-US"/>
          </w:rPr>
          <w:t xml:space="preserve">a </w:t>
        </w:r>
      </w:ins>
      <w:r w:rsidRPr="00DD1E63">
        <w:rPr>
          <w:sz w:val="20"/>
          <w:szCs w:val="16"/>
          <w:lang w:val="en-US"/>
        </w:rPr>
        <w:t xml:space="preserve">Password </w:t>
      </w:r>
      <w:del w:id="25" w:author="Mark Rison" w:date="2021-07-10T16:02:00Z">
        <w:r w:rsidRPr="00DD1E63" w:rsidDel="004F78E6">
          <w:rPr>
            <w:sz w:val="20"/>
            <w:szCs w:val="16"/>
            <w:lang w:val="en-US"/>
          </w:rPr>
          <w:delText>i</w:delText>
        </w:r>
      </w:del>
      <w:ins w:id="26" w:author="Mark Rison" w:date="2021-07-10T16:02:00Z">
        <w:r w:rsidR="004F78E6">
          <w:rPr>
            <w:sz w:val="20"/>
            <w:szCs w:val="16"/>
            <w:lang w:val="en-US"/>
          </w:rPr>
          <w:t>I</w:t>
        </w:r>
      </w:ins>
      <w:r w:rsidRPr="00DD1E63">
        <w:rPr>
          <w:sz w:val="20"/>
          <w:szCs w:val="16"/>
          <w:lang w:val="en-US"/>
        </w:rPr>
        <w:t xml:space="preserve">dentifier element shall be </w:t>
      </w:r>
      <w:del w:id="27" w:author="Mark Rison" w:date="2021-07-10T16:00:00Z">
        <w:r w:rsidRPr="00DD1E63" w:rsidDel="004F78E6">
          <w:rPr>
            <w:sz w:val="20"/>
            <w:szCs w:val="16"/>
            <w:lang w:val="en-US"/>
          </w:rPr>
          <w:delText xml:space="preserve">present </w:delText>
        </w:r>
      </w:del>
      <w:ins w:id="28" w:author="Mark Rison" w:date="2021-07-10T16:00:00Z">
        <w:r w:rsidR="004F78E6">
          <w:rPr>
            <w:sz w:val="20"/>
            <w:szCs w:val="16"/>
            <w:lang w:val="en-US"/>
          </w:rPr>
          <w:t>included</w:t>
        </w:r>
        <w:r w:rsidR="004F78E6" w:rsidRPr="00DD1E63">
          <w:rPr>
            <w:sz w:val="20"/>
            <w:szCs w:val="16"/>
            <w:lang w:val="en-US"/>
          </w:rPr>
          <w:t xml:space="preserve"> </w:t>
        </w:r>
      </w:ins>
      <w:r w:rsidRPr="00DD1E63">
        <w:rPr>
          <w:sz w:val="20"/>
          <w:szCs w:val="16"/>
          <w:lang w:val="en-US"/>
        </w:rPr>
        <w:t>and the identifier shall be encoded as a UTF-8 string in the</w:t>
      </w:r>
      <w:r>
        <w:rPr>
          <w:sz w:val="20"/>
          <w:szCs w:val="16"/>
          <w:lang w:val="en-US"/>
        </w:rPr>
        <w:t xml:space="preserve"> </w:t>
      </w:r>
      <w:r w:rsidRPr="00DD1E63">
        <w:rPr>
          <w:sz w:val="20"/>
          <w:szCs w:val="16"/>
          <w:lang w:val="en-US"/>
        </w:rPr>
        <w:t xml:space="preserve">Identifier </w:t>
      </w:r>
      <w:del w:id="29" w:author="Mark Rison" w:date="2021-07-10T16:03:00Z">
        <w:r w:rsidRPr="00DD1E63" w:rsidDel="004F78E6">
          <w:rPr>
            <w:sz w:val="20"/>
            <w:szCs w:val="16"/>
            <w:lang w:val="en-US"/>
          </w:rPr>
          <w:delText>portion of the element</w:delText>
        </w:r>
      </w:del>
      <w:ins w:id="30" w:author="Mark Rison" w:date="2021-07-10T16:03:00Z">
        <w:r w:rsidR="004F78E6">
          <w:rPr>
            <w:sz w:val="20"/>
            <w:szCs w:val="16"/>
            <w:lang w:val="en-US"/>
          </w:rPr>
          <w:t>field</w:t>
        </w:r>
      </w:ins>
      <w:r w:rsidRPr="00DD1E63">
        <w:rPr>
          <w:sz w:val="20"/>
          <w:szCs w:val="16"/>
          <w:lang w:val="en-US"/>
        </w:rPr>
        <w:t xml:space="preserve"> (see 9.4.2.216 (Password Identifier element)).</w:t>
      </w:r>
      <w:moveFromRangeStart w:id="31" w:author="Mark Rison" w:date="2021-07-10T16:06:00Z" w:name="move76825582"/>
      <w:moveFrom w:id="32" w:author="Mark Rison" w:date="2021-07-10T16:06:00Z">
        <w:r w:rsidRPr="00DD1E63" w:rsidDel="004F78E6">
          <w:rPr>
            <w:sz w:val="20"/>
            <w:szCs w:val="16"/>
            <w:lang w:val="en-US"/>
          </w:rPr>
          <w:t xml:space="preserve"> If an SAE Commit message</w:t>
        </w:r>
        <w:r w:rsidDel="004F78E6">
          <w:rPr>
            <w:sz w:val="20"/>
            <w:szCs w:val="16"/>
            <w:lang w:val="en-US"/>
          </w:rPr>
          <w:t xml:space="preserve"> </w:t>
        </w:r>
        <w:r w:rsidRPr="00DD1E63" w:rsidDel="004F78E6">
          <w:rPr>
            <w:sz w:val="20"/>
            <w:szCs w:val="16"/>
            <w:lang w:val="en-US"/>
          </w:rPr>
          <w:t>with status code set to SAE_HASH_TO_ELEMENT is being sent in response to rejection of a previous SAE</w:t>
        </w:r>
        <w:r w:rsidDel="004F78E6">
          <w:rPr>
            <w:sz w:val="20"/>
            <w:szCs w:val="16"/>
            <w:lang w:val="en-US"/>
          </w:rPr>
          <w:t xml:space="preserve"> </w:t>
        </w:r>
        <w:r w:rsidRPr="00DD1E63" w:rsidDel="004F78E6">
          <w:rPr>
            <w:sz w:val="20"/>
            <w:szCs w:val="16"/>
            <w:lang w:val="en-US"/>
          </w:rPr>
          <w:t>Commit message with status code set to</w:t>
        </w:r>
        <w:r w:rsidDel="004F78E6">
          <w:rPr>
            <w:sz w:val="20"/>
            <w:szCs w:val="16"/>
            <w:lang w:val="en-US"/>
          </w:rPr>
          <w:t xml:space="preserve"> </w:t>
        </w:r>
        <w:r w:rsidRPr="00DD1E63" w:rsidDel="004F78E6">
          <w:rPr>
            <w:sz w:val="20"/>
            <w:szCs w:val="16"/>
            <w:lang w:val="en-US"/>
          </w:rPr>
          <w:t>UNSUPPORTED_FINITE_CYCLIC_GROUP, the group that was</w:t>
        </w:r>
        <w:r w:rsidDel="004F78E6">
          <w:rPr>
            <w:sz w:val="20"/>
            <w:szCs w:val="16"/>
            <w:lang w:val="en-US"/>
          </w:rPr>
          <w:t xml:space="preserve"> </w:t>
        </w:r>
        <w:r w:rsidRPr="00DD1E63" w:rsidDel="004F78E6">
          <w:rPr>
            <w:sz w:val="20"/>
            <w:szCs w:val="16"/>
            <w:lang w:val="en-US"/>
          </w:rPr>
          <w:t>rejected shall be appended, after the rejected groups from previous attempts if applicable, to the Rejected</w:t>
        </w:r>
        <w:r w:rsidDel="004F78E6">
          <w:rPr>
            <w:sz w:val="20"/>
            <w:szCs w:val="16"/>
            <w:lang w:val="en-US"/>
          </w:rPr>
          <w:t xml:space="preserve"> </w:t>
        </w:r>
        <w:r w:rsidRPr="00DD1E63" w:rsidDel="004F78E6">
          <w:rPr>
            <w:sz w:val="20"/>
            <w:szCs w:val="16"/>
            <w:lang w:val="en-US"/>
          </w:rPr>
          <w:t>Groups field of the Rejected Groups element. Each rejected group shall be represented as an unsigned 16-bit</w:t>
        </w:r>
        <w:r w:rsidDel="004F78E6">
          <w:rPr>
            <w:sz w:val="20"/>
            <w:szCs w:val="16"/>
            <w:lang w:val="en-US"/>
          </w:rPr>
          <w:t xml:space="preserve"> </w:t>
        </w:r>
        <w:r w:rsidRPr="00DD1E63" w:rsidDel="004F78E6">
          <w:rPr>
            <w:sz w:val="20"/>
            <w:szCs w:val="16"/>
            <w:lang w:val="en-US"/>
          </w:rPr>
          <w:t>integer using the bit ordering conventions of 9.2.2 (Conventions).</w:t>
        </w:r>
      </w:moveFrom>
      <w:moveFromRangeEnd w:id="31"/>
    </w:p>
    <w:p w14:paraId="7F4F97FE" w14:textId="77777777" w:rsidR="007C2EF4" w:rsidRDefault="007C2EF4" w:rsidP="00DD1E63">
      <w:pPr>
        <w:rPr>
          <w:ins w:id="33" w:author="Mark Rison" w:date="2021-07-10T16:22:00Z"/>
          <w:sz w:val="20"/>
          <w:szCs w:val="16"/>
          <w:lang w:val="en-US"/>
        </w:rPr>
      </w:pPr>
    </w:p>
    <w:p w14:paraId="54F9FF16" w14:textId="77777777" w:rsidR="007C2EF4" w:rsidRDefault="00DD1E63" w:rsidP="00DD1E63">
      <w:pPr>
        <w:rPr>
          <w:ins w:id="34" w:author="Mark Rison" w:date="2021-07-10T16:23:00Z"/>
          <w:sz w:val="20"/>
          <w:szCs w:val="16"/>
          <w:lang w:val="en-US"/>
        </w:rPr>
      </w:pPr>
      <w:ins w:id="35" w:author="Harkins, Daniel" w:date="2021-05-13T12:44:00Z">
        <w:del w:id="36" w:author="Mark Rison" w:date="2021-07-10T16:22:00Z">
          <w:r w:rsidDel="007C2EF4">
            <w:rPr>
              <w:sz w:val="20"/>
              <w:szCs w:val="16"/>
              <w:lang w:val="en-US"/>
            </w:rPr>
            <w:delText xml:space="preserve"> </w:delText>
          </w:r>
        </w:del>
        <w:r>
          <w:rPr>
            <w:sz w:val="20"/>
            <w:szCs w:val="16"/>
            <w:lang w:val="en-US"/>
          </w:rPr>
          <w:t xml:space="preserve">If </w:t>
        </w:r>
      </w:ins>
      <w:ins w:id="37" w:author="Harkins, Daniel" w:date="2021-05-13T15:49:00Z">
        <w:r w:rsidR="00147525">
          <w:rPr>
            <w:sz w:val="20"/>
            <w:szCs w:val="16"/>
            <w:lang w:val="en-US"/>
          </w:rPr>
          <w:t>the status code of the SAE Commit message is S</w:t>
        </w:r>
      </w:ins>
      <w:ins w:id="38" w:author="Harkins, Daniel" w:date="2021-05-13T15:50:00Z">
        <w:r w:rsidR="00147525">
          <w:rPr>
            <w:sz w:val="20"/>
            <w:szCs w:val="16"/>
            <w:lang w:val="en-US"/>
          </w:rPr>
          <w:t xml:space="preserve">AE_HASH_TO_ELEMENT and if </w:t>
        </w:r>
      </w:ins>
      <w:ins w:id="39" w:author="Harkins, Daniel" w:date="2021-05-13T15:03:00Z">
        <w:r w:rsidR="00147525">
          <w:rPr>
            <w:sz w:val="20"/>
            <w:szCs w:val="16"/>
            <w:lang w:val="en-US"/>
          </w:rPr>
          <w:t>any</w:t>
        </w:r>
      </w:ins>
      <w:ins w:id="40" w:author="Harkins, Daniel" w:date="2021-05-13T12:44:00Z">
        <w:r>
          <w:rPr>
            <w:sz w:val="20"/>
            <w:szCs w:val="16"/>
            <w:lang w:val="en-US"/>
          </w:rPr>
          <w:t xml:space="preserve"> groups have been rejected</w:t>
        </w:r>
      </w:ins>
      <w:ins w:id="41" w:author="Harkins, Daniel" w:date="2021-05-13T15:03:00Z">
        <w:r w:rsidR="00147525">
          <w:rPr>
            <w:sz w:val="20"/>
            <w:szCs w:val="16"/>
            <w:lang w:val="en-US"/>
          </w:rPr>
          <w:t xml:space="preserve"> during the</w:t>
        </w:r>
      </w:ins>
      <w:ins w:id="42" w:author="Harkins, Daniel" w:date="2021-05-13T15:04:00Z">
        <w:r w:rsidR="00147525">
          <w:rPr>
            <w:sz w:val="20"/>
            <w:szCs w:val="16"/>
            <w:lang w:val="en-US"/>
          </w:rPr>
          <w:t xml:space="preserve"> current SAE session</w:t>
        </w:r>
      </w:ins>
      <w:ins w:id="43" w:author="Harkins, Daniel" w:date="2021-05-13T12:44:00Z">
        <w:r>
          <w:rPr>
            <w:sz w:val="20"/>
            <w:szCs w:val="16"/>
            <w:lang w:val="en-US"/>
          </w:rPr>
          <w:t>, the Rejected Groups element shall</w:t>
        </w:r>
      </w:ins>
      <w:ins w:id="44" w:author="Harkins, Daniel" w:date="2021-05-13T15:04:00Z">
        <w:r w:rsidR="00147525">
          <w:rPr>
            <w:sz w:val="20"/>
            <w:szCs w:val="16"/>
            <w:lang w:val="en-US"/>
          </w:rPr>
          <w:t xml:space="preserve"> </w:t>
        </w:r>
      </w:ins>
      <w:ins w:id="45" w:author="Harkins, Daniel" w:date="2021-05-13T12:44:00Z">
        <w:r>
          <w:rPr>
            <w:sz w:val="20"/>
            <w:szCs w:val="16"/>
            <w:lang w:val="en-US"/>
          </w:rPr>
          <w:t xml:space="preserve">be </w:t>
        </w:r>
        <w:del w:id="46" w:author="Mark Rison" w:date="2021-07-10T16:05:00Z">
          <w:r w:rsidDel="004F78E6">
            <w:rPr>
              <w:sz w:val="20"/>
              <w:szCs w:val="16"/>
              <w:lang w:val="en-US"/>
            </w:rPr>
            <w:delText>present</w:delText>
          </w:r>
        </w:del>
      </w:ins>
      <w:ins w:id="47" w:author="Mark Rison" w:date="2021-07-10T16:05:00Z">
        <w:r w:rsidR="004F78E6">
          <w:rPr>
            <w:sz w:val="20"/>
            <w:szCs w:val="16"/>
            <w:lang w:val="en-US"/>
          </w:rPr>
          <w:t>included</w:t>
        </w:r>
      </w:ins>
      <w:ins w:id="48" w:author="Mark Rison" w:date="2021-07-10T16:18:00Z">
        <w:r w:rsidR="00ED0344">
          <w:rPr>
            <w:sz w:val="20"/>
            <w:szCs w:val="16"/>
            <w:lang w:val="en-US"/>
          </w:rPr>
          <w:t xml:space="preserve"> (see (</w:t>
        </w:r>
        <w:r w:rsidR="00ED0344" w:rsidRPr="00ED0344">
          <w:rPr>
            <w:sz w:val="20"/>
            <w:szCs w:val="16"/>
            <w:lang w:val="en-US"/>
          </w:rPr>
          <w:t>9.4.2.246 Rejected Groups element</w:t>
        </w:r>
        <w:r w:rsidR="00ED0344">
          <w:rPr>
            <w:sz w:val="20"/>
            <w:szCs w:val="16"/>
            <w:lang w:val="en-US"/>
          </w:rPr>
          <w:t>))</w:t>
        </w:r>
      </w:ins>
      <w:ins w:id="49" w:author="Harkins, Daniel" w:date="2021-05-13T15:04:00Z">
        <w:r w:rsidR="00147525">
          <w:rPr>
            <w:sz w:val="20"/>
            <w:szCs w:val="16"/>
            <w:lang w:val="en-US"/>
          </w:rPr>
          <w:t xml:space="preserve">, otherwise it shall not be </w:t>
        </w:r>
        <w:del w:id="50" w:author="Mark Rison" w:date="2021-07-10T16:05:00Z">
          <w:r w:rsidR="00147525" w:rsidDel="004F78E6">
            <w:rPr>
              <w:sz w:val="20"/>
              <w:szCs w:val="16"/>
              <w:lang w:val="en-US"/>
            </w:rPr>
            <w:delText>present</w:delText>
          </w:r>
        </w:del>
      </w:ins>
      <w:ins w:id="51" w:author="Mark Rison" w:date="2021-07-10T16:05:00Z">
        <w:r w:rsidR="004F78E6">
          <w:rPr>
            <w:sz w:val="20"/>
            <w:szCs w:val="16"/>
            <w:lang w:val="en-US"/>
          </w:rPr>
          <w:t>included</w:t>
        </w:r>
      </w:ins>
      <w:ins w:id="52" w:author="Harkins, Daniel" w:date="2021-05-13T15:04:00Z">
        <w:r w:rsidR="00147525">
          <w:rPr>
            <w:sz w:val="20"/>
            <w:szCs w:val="16"/>
            <w:lang w:val="en-US"/>
          </w:rPr>
          <w:t>.</w:t>
        </w:r>
      </w:ins>
    </w:p>
    <w:p w14:paraId="042767D5" w14:textId="77777777" w:rsidR="007C2EF4" w:rsidRDefault="007C2EF4" w:rsidP="00DD1E63">
      <w:pPr>
        <w:rPr>
          <w:ins w:id="53" w:author="Mark Rison" w:date="2021-07-10T16:23:00Z"/>
          <w:sz w:val="20"/>
          <w:szCs w:val="16"/>
          <w:lang w:val="en-US"/>
        </w:rPr>
      </w:pPr>
    </w:p>
    <w:p w14:paraId="52AF7B0F" w14:textId="34021876" w:rsidR="0044670C" w:rsidRDefault="00147525" w:rsidP="00DD1E63">
      <w:pPr>
        <w:rPr>
          <w:ins w:id="54" w:author="Mark Rison" w:date="2021-07-10T16:08:00Z"/>
          <w:sz w:val="20"/>
          <w:szCs w:val="16"/>
          <w:lang w:val="en-US"/>
        </w:rPr>
      </w:pPr>
      <w:ins w:id="55" w:author="Harkins, Daniel" w:date="2021-05-13T15:04:00Z">
        <w:del w:id="56" w:author="Mark Rison" w:date="2021-07-10T16:23:00Z">
          <w:r w:rsidDel="007C2EF4">
            <w:rPr>
              <w:sz w:val="20"/>
              <w:szCs w:val="16"/>
              <w:lang w:val="en-US"/>
            </w:rPr>
            <w:delText xml:space="preserve"> </w:delText>
          </w:r>
        </w:del>
      </w:ins>
      <w:moveToRangeStart w:id="57" w:author="Mark Rison" w:date="2021-07-10T16:06:00Z" w:name="move76825582"/>
      <w:moveTo w:id="58" w:author="Mark Rison" w:date="2021-07-10T16:06:00Z">
        <w:r w:rsidR="004F78E6" w:rsidRPr="00DD1E63">
          <w:rPr>
            <w:sz w:val="20"/>
            <w:szCs w:val="16"/>
            <w:lang w:val="en-US"/>
          </w:rPr>
          <w:t>If an SAE Commit message</w:t>
        </w:r>
        <w:r w:rsidR="004F78E6">
          <w:rPr>
            <w:sz w:val="20"/>
            <w:szCs w:val="16"/>
            <w:lang w:val="en-US"/>
          </w:rPr>
          <w:t xml:space="preserve"> </w:t>
        </w:r>
        <w:r w:rsidR="004F78E6" w:rsidRPr="00DD1E63">
          <w:rPr>
            <w:sz w:val="20"/>
            <w:szCs w:val="16"/>
            <w:lang w:val="en-US"/>
          </w:rPr>
          <w:t>with status code</w:t>
        </w:r>
        <w:del w:id="59" w:author="Mark Rison" w:date="2021-07-10T16:10:00Z">
          <w:r w:rsidR="004F78E6" w:rsidRPr="00DD1E63" w:rsidDel="0044670C">
            <w:rPr>
              <w:sz w:val="20"/>
              <w:szCs w:val="16"/>
              <w:lang w:val="en-US"/>
            </w:rPr>
            <w:delText>set to</w:delText>
          </w:r>
        </w:del>
        <w:r w:rsidR="004F78E6" w:rsidRPr="00DD1E63">
          <w:rPr>
            <w:sz w:val="20"/>
            <w:szCs w:val="16"/>
            <w:lang w:val="en-US"/>
          </w:rPr>
          <w:t xml:space="preserve"> SAE_HASH_TO_ELEMENT is being sent in response to rejection of a</w:t>
        </w:r>
        <w:del w:id="60" w:author="Mark Rison" w:date="2021-07-10T16:15:00Z">
          <w:r w:rsidR="004F78E6" w:rsidRPr="00DD1E63" w:rsidDel="00ED0344">
            <w:rPr>
              <w:sz w:val="20"/>
              <w:szCs w:val="16"/>
              <w:lang w:val="en-US"/>
            </w:rPr>
            <w:delText xml:space="preserve"> previous</w:delText>
          </w:r>
        </w:del>
      </w:moveTo>
      <w:ins w:id="61" w:author="Mark Rison" w:date="2021-07-10T16:15:00Z">
        <w:r w:rsidR="00ED0344">
          <w:rPr>
            <w:sz w:val="20"/>
            <w:szCs w:val="16"/>
            <w:lang w:val="en-US"/>
          </w:rPr>
          <w:t>n</w:t>
        </w:r>
      </w:ins>
      <w:moveTo w:id="62" w:author="Mark Rison" w:date="2021-07-10T16:06:00Z">
        <w:r w:rsidR="004F78E6" w:rsidRPr="00DD1E63">
          <w:rPr>
            <w:sz w:val="20"/>
            <w:szCs w:val="16"/>
            <w:lang w:val="en-US"/>
          </w:rPr>
          <w:t xml:space="preserve"> SAE</w:t>
        </w:r>
        <w:r w:rsidR="004F78E6">
          <w:rPr>
            <w:sz w:val="20"/>
            <w:szCs w:val="16"/>
            <w:lang w:val="en-US"/>
          </w:rPr>
          <w:t xml:space="preserve"> </w:t>
        </w:r>
        <w:r w:rsidR="004F78E6" w:rsidRPr="00DD1E63">
          <w:rPr>
            <w:sz w:val="20"/>
            <w:szCs w:val="16"/>
            <w:lang w:val="en-US"/>
          </w:rPr>
          <w:t xml:space="preserve">Commit message with status code </w:t>
        </w:r>
        <w:del w:id="63" w:author="Mark Rison" w:date="2021-07-10T16:11:00Z">
          <w:r w:rsidR="004F78E6" w:rsidRPr="00DD1E63" w:rsidDel="0044670C">
            <w:rPr>
              <w:sz w:val="20"/>
              <w:szCs w:val="16"/>
              <w:lang w:val="en-US"/>
            </w:rPr>
            <w:delText>set to</w:delText>
          </w:r>
          <w:r w:rsidR="004F78E6" w:rsidDel="0044670C">
            <w:rPr>
              <w:sz w:val="20"/>
              <w:szCs w:val="16"/>
              <w:lang w:val="en-US"/>
            </w:rPr>
            <w:delText xml:space="preserve"> </w:delText>
          </w:r>
        </w:del>
        <w:r w:rsidR="004F78E6" w:rsidRPr="00DD1E63">
          <w:rPr>
            <w:sz w:val="20"/>
            <w:szCs w:val="16"/>
            <w:lang w:val="en-US"/>
          </w:rPr>
          <w:t>UNSUPPORTED_FINITE_CYCLIC_GROUP, the group that was</w:t>
        </w:r>
        <w:r w:rsidR="004F78E6">
          <w:rPr>
            <w:sz w:val="20"/>
            <w:szCs w:val="16"/>
            <w:lang w:val="en-US"/>
          </w:rPr>
          <w:t xml:space="preserve"> </w:t>
        </w:r>
        <w:r w:rsidR="004F78E6" w:rsidRPr="00DD1E63">
          <w:rPr>
            <w:sz w:val="20"/>
            <w:szCs w:val="16"/>
            <w:lang w:val="en-US"/>
          </w:rPr>
          <w:t xml:space="preserve">rejected shall be appended, after the rejected groups from previous attempts if </w:t>
        </w:r>
        <w:del w:id="64" w:author="Mark Rison" w:date="2021-07-10T16:08:00Z">
          <w:r w:rsidR="004F78E6" w:rsidRPr="00DD1E63" w:rsidDel="0044670C">
            <w:rPr>
              <w:sz w:val="20"/>
              <w:szCs w:val="16"/>
              <w:lang w:val="en-US"/>
            </w:rPr>
            <w:delText>applicable</w:delText>
          </w:r>
        </w:del>
      </w:moveTo>
      <w:ins w:id="65" w:author="Mark Rison" w:date="2021-07-10T16:08:00Z">
        <w:r w:rsidR="0044670C">
          <w:rPr>
            <w:sz w:val="20"/>
            <w:szCs w:val="16"/>
            <w:lang w:val="en-US"/>
          </w:rPr>
          <w:t>any</w:t>
        </w:r>
      </w:ins>
      <w:moveTo w:id="66" w:author="Mark Rison" w:date="2021-07-10T16:06:00Z">
        <w:r w:rsidR="004F78E6" w:rsidRPr="00DD1E63">
          <w:rPr>
            <w:sz w:val="20"/>
            <w:szCs w:val="16"/>
            <w:lang w:val="en-US"/>
          </w:rPr>
          <w:t>, to the Rejected</w:t>
        </w:r>
        <w:r w:rsidR="004F78E6">
          <w:rPr>
            <w:sz w:val="20"/>
            <w:szCs w:val="16"/>
            <w:lang w:val="en-US"/>
          </w:rPr>
          <w:t xml:space="preserve"> </w:t>
        </w:r>
        <w:r w:rsidR="004F78E6" w:rsidRPr="00DD1E63">
          <w:rPr>
            <w:sz w:val="20"/>
            <w:szCs w:val="16"/>
            <w:lang w:val="en-US"/>
          </w:rPr>
          <w:t>Groups field of the Rejected Groups element.</w:t>
        </w:r>
        <w:del w:id="67" w:author="Mark Rison" w:date="2021-07-10T16:08:00Z">
          <w:r w:rsidR="004F78E6" w:rsidRPr="00DD1E63" w:rsidDel="0044670C">
            <w:rPr>
              <w:sz w:val="20"/>
              <w:szCs w:val="16"/>
              <w:lang w:val="en-US"/>
            </w:rPr>
            <w:delText xml:space="preserve"> </w:delText>
          </w:r>
        </w:del>
      </w:moveTo>
    </w:p>
    <w:p w14:paraId="1BC4EA2C" w14:textId="5221D0C4" w:rsidR="00DD1E63" w:rsidRPr="00DD1E63" w:rsidRDefault="0044670C" w:rsidP="00DD1E63">
      <w:pPr>
        <w:rPr>
          <w:sz w:val="20"/>
          <w:szCs w:val="16"/>
          <w:lang w:val="en-US"/>
        </w:rPr>
      </w:pPr>
      <w:ins w:id="68" w:author="Mark Rison" w:date="2021-07-10T16:08:00Z">
        <w:r>
          <w:rPr>
            <w:sz w:val="20"/>
            <w:szCs w:val="16"/>
            <w:lang w:val="en-US"/>
          </w:rPr>
          <w:t>NOTE—</w:t>
        </w:r>
      </w:ins>
      <w:moveTo w:id="69" w:author="Mark Rison" w:date="2021-07-10T16:06:00Z">
        <w:r w:rsidR="004F78E6" w:rsidRPr="00DD1E63">
          <w:rPr>
            <w:sz w:val="20"/>
            <w:szCs w:val="16"/>
            <w:lang w:val="en-US"/>
          </w:rPr>
          <w:t xml:space="preserve">Each rejected group </w:t>
        </w:r>
        <w:del w:id="70" w:author="Mark Rison" w:date="2021-07-10T16:08:00Z">
          <w:r w:rsidR="004F78E6" w:rsidRPr="00DD1E63" w:rsidDel="0044670C">
            <w:rPr>
              <w:sz w:val="20"/>
              <w:szCs w:val="16"/>
              <w:lang w:val="en-US"/>
            </w:rPr>
            <w:delText>shall be</w:delText>
          </w:r>
        </w:del>
      </w:moveTo>
      <w:ins w:id="71" w:author="Mark Rison" w:date="2021-07-10T16:08:00Z">
        <w:r>
          <w:rPr>
            <w:sz w:val="20"/>
            <w:szCs w:val="16"/>
            <w:lang w:val="en-US"/>
          </w:rPr>
          <w:t>is</w:t>
        </w:r>
      </w:ins>
      <w:moveTo w:id="72" w:author="Mark Rison" w:date="2021-07-10T16:06:00Z">
        <w:r w:rsidR="004F78E6" w:rsidRPr="00DD1E63">
          <w:rPr>
            <w:sz w:val="20"/>
            <w:szCs w:val="16"/>
            <w:lang w:val="en-US"/>
          </w:rPr>
          <w:t xml:space="preserve"> represented as an unsigned 16-bit</w:t>
        </w:r>
        <w:r w:rsidR="004F78E6">
          <w:rPr>
            <w:sz w:val="20"/>
            <w:szCs w:val="16"/>
            <w:lang w:val="en-US"/>
          </w:rPr>
          <w:t xml:space="preserve"> </w:t>
        </w:r>
        <w:r w:rsidR="004F78E6" w:rsidRPr="00DD1E63">
          <w:rPr>
            <w:sz w:val="20"/>
            <w:szCs w:val="16"/>
            <w:lang w:val="en-US"/>
          </w:rPr>
          <w:t xml:space="preserve">integer </w:t>
        </w:r>
      </w:moveTo>
      <w:ins w:id="73" w:author="Mark Rison" w:date="2021-07-10T16:09:00Z">
        <w:r>
          <w:rPr>
            <w:sz w:val="20"/>
            <w:szCs w:val="16"/>
            <w:lang w:val="en-US"/>
          </w:rPr>
          <w:t xml:space="preserve">(see </w:t>
        </w:r>
        <w:r w:rsidRPr="0044670C">
          <w:rPr>
            <w:sz w:val="20"/>
            <w:szCs w:val="16"/>
            <w:lang w:val="en-US"/>
          </w:rPr>
          <w:t xml:space="preserve">9.4.1.42 </w:t>
        </w:r>
        <w:r>
          <w:rPr>
            <w:sz w:val="20"/>
            <w:szCs w:val="16"/>
            <w:lang w:val="en-US"/>
          </w:rPr>
          <w:t>(</w:t>
        </w:r>
        <w:r w:rsidRPr="0044670C">
          <w:rPr>
            <w:sz w:val="20"/>
            <w:szCs w:val="16"/>
            <w:lang w:val="en-US"/>
          </w:rPr>
          <w:t>Finite Cyclic Group field</w:t>
        </w:r>
        <w:r>
          <w:rPr>
            <w:sz w:val="20"/>
            <w:szCs w:val="16"/>
            <w:lang w:val="en-US"/>
          </w:rPr>
          <w:t xml:space="preserve">)) </w:t>
        </w:r>
      </w:ins>
      <w:moveTo w:id="74" w:author="Mark Rison" w:date="2021-07-10T16:06:00Z">
        <w:r w:rsidR="004F78E6" w:rsidRPr="00DD1E63">
          <w:rPr>
            <w:sz w:val="20"/>
            <w:szCs w:val="16"/>
            <w:lang w:val="en-US"/>
          </w:rPr>
          <w:t>using the bit ordering conventions of 9.2.2 (Conventions).</w:t>
        </w:r>
      </w:moveTo>
      <w:moveToRangeEnd w:id="57"/>
    </w:p>
    <w:p w14:paraId="6C585C85" w14:textId="77777777" w:rsidR="00CA09B2" w:rsidRDefault="00CA09B2"/>
    <w:p w14:paraId="14E23F8C" w14:textId="77777777" w:rsidR="00CA09B2" w:rsidRDefault="00CA09B2"/>
    <w:p w14:paraId="46ACA09F" w14:textId="77777777" w:rsidR="00CA09B2" w:rsidRDefault="00CA09B2">
      <w:pPr>
        <w:rPr>
          <w:b/>
          <w:sz w:val="24"/>
        </w:rPr>
      </w:pPr>
      <w:r>
        <w:br w:type="page"/>
      </w:r>
      <w:r>
        <w:rPr>
          <w:b/>
          <w:sz w:val="24"/>
        </w:rPr>
        <w:lastRenderedPageBreak/>
        <w:t>References:</w:t>
      </w:r>
    </w:p>
    <w:p w14:paraId="679AC788" w14:textId="77777777" w:rsidR="00CA09B2" w:rsidRDefault="00CA09B2"/>
    <w:sectPr w:rsidR="00CA09B2">
      <w:headerReference w:type="default" r:id="rId6"/>
      <w:footerReference w:type="default" r:id="rId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DF31A" w14:textId="77777777" w:rsidR="00013781" w:rsidRDefault="00013781">
      <w:r>
        <w:separator/>
      </w:r>
    </w:p>
  </w:endnote>
  <w:endnote w:type="continuationSeparator" w:id="0">
    <w:p w14:paraId="44675F10" w14:textId="77777777" w:rsidR="00013781" w:rsidRDefault="0001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CCCC7" w14:textId="315B239F" w:rsidR="0029020B" w:rsidRDefault="00013781">
    <w:pPr>
      <w:pStyle w:val="Footer"/>
      <w:tabs>
        <w:tab w:val="clear" w:pos="6480"/>
        <w:tab w:val="center" w:pos="4680"/>
        <w:tab w:val="right" w:pos="9360"/>
      </w:tabs>
    </w:pPr>
    <w:r>
      <w:fldChar w:fldCharType="begin"/>
    </w:r>
    <w:r>
      <w:instrText xml:space="preserve"> SUBJECT  \* MERGEFORMAT </w:instrText>
    </w:r>
    <w:r>
      <w:fldChar w:fldCharType="separate"/>
    </w:r>
    <w:r w:rsidR="00DD1E63">
      <w:t>Submission</w:t>
    </w:r>
    <w:r>
      <w:fldChar w:fldCharType="end"/>
    </w:r>
    <w:r w:rsidR="0029020B">
      <w:tab/>
      <w:t xml:space="preserve">page </w:t>
    </w:r>
    <w:r w:rsidR="0029020B">
      <w:fldChar w:fldCharType="begin"/>
    </w:r>
    <w:r w:rsidR="0029020B">
      <w:instrText xml:space="preserve">page </w:instrText>
    </w:r>
    <w:r w:rsidR="0029020B">
      <w:fldChar w:fldCharType="separate"/>
    </w:r>
    <w:r w:rsidR="00F5012C">
      <w:rPr>
        <w:noProof/>
      </w:rPr>
      <w:t>1</w:t>
    </w:r>
    <w:r w:rsidR="0029020B">
      <w:fldChar w:fldCharType="end"/>
    </w:r>
    <w:r w:rsidR="0029020B">
      <w:tab/>
    </w:r>
    <w:r w:rsidR="0044670C">
      <w:t>Mark RISON (Samsung)</w:t>
    </w:r>
  </w:p>
  <w:p w14:paraId="5CD8C8A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1A0F2" w14:textId="77777777" w:rsidR="00013781" w:rsidRDefault="00013781">
      <w:r>
        <w:separator/>
      </w:r>
    </w:p>
  </w:footnote>
  <w:footnote w:type="continuationSeparator" w:id="0">
    <w:p w14:paraId="12A0E3E4" w14:textId="77777777" w:rsidR="00013781" w:rsidRDefault="00013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0CB22" w14:textId="6C602989" w:rsidR="0029020B" w:rsidRDefault="0044670C">
    <w:pPr>
      <w:pStyle w:val="Header"/>
      <w:tabs>
        <w:tab w:val="clear" w:pos="6480"/>
        <w:tab w:val="center" w:pos="4680"/>
        <w:tab w:val="right" w:pos="9360"/>
      </w:tabs>
    </w:pPr>
    <w:r>
      <w:t>Jul</w:t>
    </w:r>
    <w:r w:rsidR="00DD1E63">
      <w:t>y 2021</w:t>
    </w:r>
    <w:r w:rsidR="0029020B">
      <w:tab/>
    </w:r>
    <w:r w:rsidR="0029020B">
      <w:tab/>
    </w:r>
    <w:r w:rsidR="00013781">
      <w:fldChar w:fldCharType="begin"/>
    </w:r>
    <w:r w:rsidR="00013781">
      <w:instrText xml:space="preserve"> TITLE  \* MERGEFORMAT </w:instrText>
    </w:r>
    <w:r w:rsidR="00013781">
      <w:fldChar w:fldCharType="separate"/>
    </w:r>
    <w:r w:rsidR="00B81570">
      <w:t>doc.: IEEE 802.11-21/1130r0</w:t>
    </w:r>
    <w:r w:rsidR="00013781">
      <w:fldChar w:fldCharType="end"/>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kins, Daniel">
    <w15:presenceInfo w15:providerId="AD" w15:userId="S::daniel.harkins@hpe.com::7741e38c-0ba4-4abf-a8c3-bcd4a3ca5d85"/>
  </w15:person>
  <w15:person w15:author="Mark Rison">
    <w15:presenceInfo w15:providerId="AD" w15:userId="S-1-5-21-1253548103-113510974-3557742530-12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0"/>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E63"/>
    <w:rsid w:val="00004476"/>
    <w:rsid w:val="00013781"/>
    <w:rsid w:val="00067BAF"/>
    <w:rsid w:val="00147525"/>
    <w:rsid w:val="001D723B"/>
    <w:rsid w:val="0029020B"/>
    <w:rsid w:val="002D44BE"/>
    <w:rsid w:val="00341795"/>
    <w:rsid w:val="00442037"/>
    <w:rsid w:val="0044670C"/>
    <w:rsid w:val="00462773"/>
    <w:rsid w:val="004B064B"/>
    <w:rsid w:val="004F78E6"/>
    <w:rsid w:val="0055333A"/>
    <w:rsid w:val="00616286"/>
    <w:rsid w:val="0062440B"/>
    <w:rsid w:val="006C0727"/>
    <w:rsid w:val="006D76F7"/>
    <w:rsid w:val="006E145F"/>
    <w:rsid w:val="00770572"/>
    <w:rsid w:val="007C2EF4"/>
    <w:rsid w:val="009D056E"/>
    <w:rsid w:val="009F2FBC"/>
    <w:rsid w:val="00A23462"/>
    <w:rsid w:val="00AA427C"/>
    <w:rsid w:val="00B81570"/>
    <w:rsid w:val="00BB3D1E"/>
    <w:rsid w:val="00BE68C2"/>
    <w:rsid w:val="00CA09B2"/>
    <w:rsid w:val="00DC5A7B"/>
    <w:rsid w:val="00DD1E63"/>
    <w:rsid w:val="00E40A59"/>
    <w:rsid w:val="00ED0344"/>
    <w:rsid w:val="00F50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17999A65"/>
  <w15:chartTrackingRefBased/>
  <w15:docId w15:val="{C048D0CF-4E2F-294F-946B-0B477805C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4F78E6"/>
    <w:rPr>
      <w:rFonts w:ascii="Segoe UI" w:hAnsi="Segoe UI" w:cs="Segoe UI"/>
      <w:sz w:val="18"/>
      <w:szCs w:val="18"/>
    </w:rPr>
  </w:style>
  <w:style w:type="character" w:customStyle="1" w:styleId="BalloonTextChar">
    <w:name w:val="Balloon Text Char"/>
    <w:basedOn w:val="DefaultParagraphFont"/>
    <w:link w:val="BalloonText"/>
    <w:rsid w:val="004F78E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doc.: IEEE 802.11-21/0871r0</vt:lpstr>
    </vt:vector>
  </TitlesOfParts>
  <Manager/>
  <Company>HPE</Company>
  <LinksUpToDate>false</LinksUpToDate>
  <CharactersWithSpaces>3601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802.11-21/0871r0</dc:title>
  <dc:subject>Submission</dc:subject>
  <dc:creator>Dan Harkins</dc:creator>
  <cp:keywords>July 2021</cp:keywords>
  <dc:description>Mark RISON (Samsung)</dc:description>
  <cp:lastModifiedBy>Mark Rison</cp:lastModifiedBy>
  <cp:revision>8</cp:revision>
  <cp:lastPrinted>1900-01-01T08:00:00Z</cp:lastPrinted>
  <dcterms:created xsi:type="dcterms:W3CDTF">2021-07-10T14:58:00Z</dcterms:created>
  <dcterms:modified xsi:type="dcterms:W3CDTF">2021-07-12T21:12:00Z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