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ADD44" w14:textId="77777777" w:rsidR="00CA09B2" w:rsidRPr="00E60BB6" w:rsidRDefault="00CA09B2">
      <w:pPr>
        <w:pStyle w:val="T1"/>
        <w:pBdr>
          <w:bottom w:val="single" w:sz="6" w:space="0" w:color="auto"/>
        </w:pBdr>
        <w:spacing w:after="240"/>
      </w:pPr>
      <w:r w:rsidRPr="00E60BB6">
        <w:t>IEEE P802.11</w:t>
      </w:r>
      <w:r w:rsidRPr="00E60BB6">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905"/>
        <w:gridCol w:w="1350"/>
        <w:gridCol w:w="2921"/>
      </w:tblGrid>
      <w:tr w:rsidR="00CA09B2" w:rsidRPr="00E60BB6" w14:paraId="54F51BE9" w14:textId="77777777" w:rsidTr="006B0AA0">
        <w:trPr>
          <w:trHeight w:val="485"/>
          <w:jc w:val="center"/>
        </w:trPr>
        <w:tc>
          <w:tcPr>
            <w:tcW w:w="9576" w:type="dxa"/>
            <w:gridSpan w:val="5"/>
            <w:vAlign w:val="center"/>
          </w:tcPr>
          <w:p w14:paraId="48A74B00" w14:textId="1FA670F8" w:rsidR="00CA09B2" w:rsidRPr="00E60BB6" w:rsidRDefault="008A4412" w:rsidP="00E25A13">
            <w:pPr>
              <w:pStyle w:val="T2"/>
            </w:pPr>
            <w:r>
              <w:t>MLD architecture part 2</w:t>
            </w:r>
          </w:p>
        </w:tc>
      </w:tr>
      <w:tr w:rsidR="00CA09B2" w:rsidRPr="00E60BB6" w14:paraId="624BBE33" w14:textId="77777777" w:rsidTr="006B0AA0">
        <w:trPr>
          <w:trHeight w:val="359"/>
          <w:jc w:val="center"/>
        </w:trPr>
        <w:tc>
          <w:tcPr>
            <w:tcW w:w="9576" w:type="dxa"/>
            <w:gridSpan w:val="5"/>
            <w:vAlign w:val="center"/>
          </w:tcPr>
          <w:p w14:paraId="5A3C9C79" w14:textId="2576E2DA" w:rsidR="00CA09B2" w:rsidRPr="00E60BB6" w:rsidRDefault="00CA09B2" w:rsidP="00AC7090">
            <w:pPr>
              <w:pStyle w:val="T2"/>
              <w:ind w:left="0"/>
              <w:rPr>
                <w:sz w:val="20"/>
              </w:rPr>
            </w:pPr>
            <w:r w:rsidRPr="00E60BB6">
              <w:rPr>
                <w:sz w:val="20"/>
              </w:rPr>
              <w:t>Date:</w:t>
            </w:r>
            <w:r w:rsidRPr="00E60BB6">
              <w:rPr>
                <w:b w:val="0"/>
                <w:sz w:val="20"/>
              </w:rPr>
              <w:t xml:space="preserve">  </w:t>
            </w:r>
            <w:del w:id="0" w:author="Hamilton, Mark" w:date="2022-02-11T12:19:00Z">
              <w:r w:rsidR="006B0AA0" w:rsidDel="00E1507F">
                <w:rPr>
                  <w:b w:val="0"/>
                  <w:sz w:val="20"/>
                </w:rPr>
                <w:delText>2021-0</w:delText>
              </w:r>
              <w:r w:rsidR="00406DBF" w:rsidDel="00E1507F">
                <w:rPr>
                  <w:b w:val="0"/>
                  <w:sz w:val="20"/>
                </w:rPr>
                <w:delText>9-</w:delText>
              </w:r>
            </w:del>
            <w:del w:id="1" w:author="Hamilton, Mark" w:date="2021-09-15T08:18:00Z">
              <w:r w:rsidR="00933ED9" w:rsidDel="00CC1AF9">
                <w:rPr>
                  <w:b w:val="0"/>
                  <w:sz w:val="20"/>
                </w:rPr>
                <w:delText>14</w:delText>
              </w:r>
            </w:del>
            <w:ins w:id="2" w:author="Hamilton, Mark" w:date="2022-02-11T12:19:00Z">
              <w:r w:rsidR="00E1507F">
                <w:rPr>
                  <w:b w:val="0"/>
                  <w:sz w:val="20"/>
                </w:rPr>
                <w:t xml:space="preserve"> 2022-02-11</w:t>
              </w:r>
            </w:ins>
          </w:p>
        </w:tc>
      </w:tr>
      <w:tr w:rsidR="00CA09B2" w:rsidRPr="00E60BB6" w14:paraId="578E955A" w14:textId="77777777" w:rsidTr="006B0AA0">
        <w:trPr>
          <w:cantSplit/>
          <w:jc w:val="center"/>
        </w:trPr>
        <w:tc>
          <w:tcPr>
            <w:tcW w:w="9576" w:type="dxa"/>
            <w:gridSpan w:val="5"/>
            <w:vAlign w:val="center"/>
          </w:tcPr>
          <w:p w14:paraId="0ECC881E" w14:textId="77777777" w:rsidR="00CA09B2" w:rsidRPr="00E60BB6" w:rsidRDefault="00CA09B2">
            <w:pPr>
              <w:pStyle w:val="T2"/>
              <w:spacing w:after="0"/>
              <w:ind w:left="0" w:right="0"/>
              <w:jc w:val="left"/>
              <w:rPr>
                <w:sz w:val="20"/>
              </w:rPr>
            </w:pPr>
            <w:r w:rsidRPr="00E60BB6">
              <w:rPr>
                <w:sz w:val="20"/>
              </w:rPr>
              <w:t>Author(s):</w:t>
            </w:r>
          </w:p>
        </w:tc>
      </w:tr>
      <w:tr w:rsidR="00CA09B2" w:rsidRPr="00E60BB6" w14:paraId="139FD146" w14:textId="77777777" w:rsidTr="006B0AA0">
        <w:trPr>
          <w:jc w:val="center"/>
        </w:trPr>
        <w:tc>
          <w:tcPr>
            <w:tcW w:w="1336" w:type="dxa"/>
            <w:vAlign w:val="center"/>
          </w:tcPr>
          <w:p w14:paraId="14048F37" w14:textId="77777777" w:rsidR="00CA09B2" w:rsidRPr="00E60BB6" w:rsidRDefault="00CA09B2">
            <w:pPr>
              <w:pStyle w:val="T2"/>
              <w:spacing w:after="0"/>
              <w:ind w:left="0" w:right="0"/>
              <w:jc w:val="left"/>
              <w:rPr>
                <w:sz w:val="20"/>
              </w:rPr>
            </w:pPr>
            <w:r w:rsidRPr="00E60BB6">
              <w:rPr>
                <w:sz w:val="20"/>
              </w:rPr>
              <w:t>Name</w:t>
            </w:r>
          </w:p>
        </w:tc>
        <w:tc>
          <w:tcPr>
            <w:tcW w:w="2064" w:type="dxa"/>
            <w:vAlign w:val="center"/>
          </w:tcPr>
          <w:p w14:paraId="0DF6EB94" w14:textId="77777777" w:rsidR="00CA09B2" w:rsidRPr="00E60BB6" w:rsidRDefault="00CA09B2">
            <w:pPr>
              <w:pStyle w:val="T2"/>
              <w:spacing w:after="0"/>
              <w:ind w:left="0" w:right="0"/>
              <w:jc w:val="left"/>
              <w:rPr>
                <w:sz w:val="20"/>
              </w:rPr>
            </w:pPr>
            <w:r w:rsidRPr="00E60BB6">
              <w:rPr>
                <w:sz w:val="20"/>
              </w:rPr>
              <w:t>Company</w:t>
            </w:r>
          </w:p>
        </w:tc>
        <w:tc>
          <w:tcPr>
            <w:tcW w:w="1905" w:type="dxa"/>
            <w:vAlign w:val="center"/>
          </w:tcPr>
          <w:p w14:paraId="54B841E4" w14:textId="77777777" w:rsidR="00CA09B2" w:rsidRPr="00E60BB6" w:rsidRDefault="00CA09B2">
            <w:pPr>
              <w:pStyle w:val="T2"/>
              <w:spacing w:after="0"/>
              <w:ind w:left="0" w:right="0"/>
              <w:jc w:val="left"/>
              <w:rPr>
                <w:sz w:val="20"/>
              </w:rPr>
            </w:pPr>
            <w:r w:rsidRPr="00E60BB6">
              <w:rPr>
                <w:sz w:val="20"/>
              </w:rPr>
              <w:t>Address</w:t>
            </w:r>
          </w:p>
        </w:tc>
        <w:tc>
          <w:tcPr>
            <w:tcW w:w="1350" w:type="dxa"/>
            <w:vAlign w:val="center"/>
          </w:tcPr>
          <w:p w14:paraId="3BC4995A" w14:textId="77777777" w:rsidR="00CA09B2" w:rsidRPr="00E60BB6" w:rsidRDefault="00CA09B2">
            <w:pPr>
              <w:pStyle w:val="T2"/>
              <w:spacing w:after="0"/>
              <w:ind w:left="0" w:right="0"/>
              <w:jc w:val="left"/>
              <w:rPr>
                <w:sz w:val="20"/>
              </w:rPr>
            </w:pPr>
            <w:r w:rsidRPr="00E60BB6">
              <w:rPr>
                <w:sz w:val="20"/>
              </w:rPr>
              <w:t>Phone</w:t>
            </w:r>
          </w:p>
        </w:tc>
        <w:tc>
          <w:tcPr>
            <w:tcW w:w="2921" w:type="dxa"/>
            <w:vAlign w:val="center"/>
          </w:tcPr>
          <w:p w14:paraId="003BDD27" w14:textId="77777777" w:rsidR="00CA09B2" w:rsidRPr="00E60BB6" w:rsidRDefault="00CA09B2">
            <w:pPr>
              <w:pStyle w:val="T2"/>
              <w:spacing w:after="0"/>
              <w:ind w:left="0" w:right="0"/>
              <w:jc w:val="left"/>
              <w:rPr>
                <w:sz w:val="20"/>
              </w:rPr>
            </w:pPr>
            <w:r w:rsidRPr="00E60BB6">
              <w:rPr>
                <w:sz w:val="20"/>
              </w:rPr>
              <w:t>email</w:t>
            </w:r>
          </w:p>
        </w:tc>
      </w:tr>
      <w:tr w:rsidR="00CA09B2" w:rsidRPr="00E60BB6" w14:paraId="194BCF13" w14:textId="77777777" w:rsidTr="006B0AA0">
        <w:trPr>
          <w:jc w:val="center"/>
        </w:trPr>
        <w:tc>
          <w:tcPr>
            <w:tcW w:w="1336" w:type="dxa"/>
            <w:vAlign w:val="center"/>
          </w:tcPr>
          <w:p w14:paraId="752C356E" w14:textId="77777777" w:rsidR="00CA09B2" w:rsidRPr="00E60BB6" w:rsidRDefault="00FB3F58">
            <w:pPr>
              <w:pStyle w:val="T2"/>
              <w:spacing w:after="0"/>
              <w:ind w:left="0" w:right="0"/>
              <w:rPr>
                <w:b w:val="0"/>
                <w:sz w:val="20"/>
              </w:rPr>
            </w:pPr>
            <w:r w:rsidRPr="00E60BB6">
              <w:rPr>
                <w:b w:val="0"/>
                <w:sz w:val="20"/>
              </w:rPr>
              <w:t>Mark Hamilton</w:t>
            </w:r>
          </w:p>
        </w:tc>
        <w:tc>
          <w:tcPr>
            <w:tcW w:w="2064" w:type="dxa"/>
            <w:vAlign w:val="center"/>
          </w:tcPr>
          <w:p w14:paraId="3C0AC4B6" w14:textId="5EDE4E6E" w:rsidR="00CA09B2" w:rsidRPr="00E60BB6" w:rsidRDefault="004C4E5B">
            <w:pPr>
              <w:pStyle w:val="T2"/>
              <w:spacing w:after="0"/>
              <w:ind w:left="0" w:right="0"/>
              <w:rPr>
                <w:b w:val="0"/>
                <w:sz w:val="20"/>
              </w:rPr>
            </w:pPr>
            <w:r w:rsidRPr="00E60BB6">
              <w:rPr>
                <w:b w:val="0"/>
                <w:sz w:val="20"/>
              </w:rPr>
              <w:t>Ruckus</w:t>
            </w:r>
            <w:r w:rsidR="0022413C" w:rsidRPr="00E60BB6">
              <w:rPr>
                <w:b w:val="0"/>
                <w:sz w:val="20"/>
              </w:rPr>
              <w:t>/</w:t>
            </w:r>
            <w:r w:rsidR="006B0AA0">
              <w:rPr>
                <w:b w:val="0"/>
                <w:sz w:val="20"/>
              </w:rPr>
              <w:t>CommScope</w:t>
            </w:r>
          </w:p>
        </w:tc>
        <w:tc>
          <w:tcPr>
            <w:tcW w:w="1905" w:type="dxa"/>
            <w:vAlign w:val="center"/>
          </w:tcPr>
          <w:p w14:paraId="042960FF" w14:textId="77777777" w:rsidR="00FB3F58" w:rsidRPr="00E60BB6" w:rsidRDefault="004C4E5B">
            <w:pPr>
              <w:pStyle w:val="T2"/>
              <w:spacing w:after="0"/>
              <w:ind w:left="0" w:right="0"/>
              <w:rPr>
                <w:b w:val="0"/>
                <w:sz w:val="20"/>
              </w:rPr>
            </w:pPr>
            <w:r w:rsidRPr="00E60BB6">
              <w:rPr>
                <w:b w:val="0"/>
                <w:sz w:val="20"/>
              </w:rPr>
              <w:t>350 W. Java Dr</w:t>
            </w:r>
          </w:p>
          <w:p w14:paraId="427AD92C" w14:textId="77777777" w:rsidR="004C4E5B" w:rsidRPr="00E60BB6" w:rsidRDefault="004C4E5B">
            <w:pPr>
              <w:pStyle w:val="T2"/>
              <w:spacing w:after="0"/>
              <w:ind w:left="0" w:right="0"/>
              <w:rPr>
                <w:b w:val="0"/>
                <w:sz w:val="20"/>
              </w:rPr>
            </w:pPr>
            <w:r w:rsidRPr="00E60BB6">
              <w:rPr>
                <w:b w:val="0"/>
                <w:sz w:val="20"/>
              </w:rPr>
              <w:t>Sunnyvale, CA</w:t>
            </w:r>
          </w:p>
        </w:tc>
        <w:tc>
          <w:tcPr>
            <w:tcW w:w="1350" w:type="dxa"/>
            <w:vAlign w:val="center"/>
          </w:tcPr>
          <w:p w14:paraId="7DEA5236" w14:textId="77777777" w:rsidR="00CA09B2" w:rsidRPr="00E60BB6" w:rsidRDefault="004C4E5B">
            <w:pPr>
              <w:pStyle w:val="T2"/>
              <w:spacing w:after="0"/>
              <w:ind w:left="0" w:right="0"/>
              <w:rPr>
                <w:b w:val="0"/>
                <w:sz w:val="20"/>
              </w:rPr>
            </w:pPr>
            <w:r w:rsidRPr="00E60BB6">
              <w:rPr>
                <w:b w:val="0"/>
                <w:sz w:val="20"/>
              </w:rPr>
              <w:t>+1 303 818 8472</w:t>
            </w:r>
          </w:p>
        </w:tc>
        <w:tc>
          <w:tcPr>
            <w:tcW w:w="2921" w:type="dxa"/>
            <w:vAlign w:val="center"/>
          </w:tcPr>
          <w:p w14:paraId="2160CAAB" w14:textId="30FF3AF3" w:rsidR="00CA09B2" w:rsidRPr="006B0AA0" w:rsidRDefault="006206C3" w:rsidP="004C4E5B">
            <w:pPr>
              <w:pStyle w:val="T2"/>
              <w:spacing w:after="0"/>
              <w:ind w:left="0" w:right="0"/>
              <w:rPr>
                <w:b w:val="0"/>
                <w:bCs/>
                <w:sz w:val="16"/>
              </w:rPr>
            </w:pPr>
            <w:hyperlink r:id="rId8" w:history="1">
              <w:r w:rsidR="00FB1501" w:rsidRPr="006B0AA0">
                <w:rPr>
                  <w:rStyle w:val="Hyperlink"/>
                  <w:b w:val="0"/>
                  <w:bCs/>
                  <w:sz w:val="20"/>
                </w:rPr>
                <w:t>mark.hamilton2152@gmail.com</w:t>
              </w:r>
            </w:hyperlink>
            <w:r w:rsidR="00FB1501" w:rsidRPr="006B0AA0">
              <w:rPr>
                <w:b w:val="0"/>
                <w:bCs/>
                <w:sz w:val="20"/>
              </w:rPr>
              <w:t xml:space="preserve"> </w:t>
            </w:r>
          </w:p>
        </w:tc>
      </w:tr>
      <w:tr w:rsidR="00A938F6" w:rsidRPr="00E60BB6" w14:paraId="63D048B3" w14:textId="77777777" w:rsidTr="00A938F6">
        <w:trPr>
          <w:jc w:val="center"/>
        </w:trPr>
        <w:tc>
          <w:tcPr>
            <w:tcW w:w="1336" w:type="dxa"/>
            <w:vAlign w:val="center"/>
          </w:tcPr>
          <w:p w14:paraId="0C53D449" w14:textId="7AB3A178" w:rsidR="00A938F6" w:rsidRPr="00E60BB6" w:rsidRDefault="00A938F6" w:rsidP="00A938F6">
            <w:pPr>
              <w:pStyle w:val="T2"/>
              <w:spacing w:after="0"/>
              <w:ind w:left="0" w:right="0"/>
              <w:rPr>
                <w:b w:val="0"/>
                <w:sz w:val="20"/>
              </w:rPr>
            </w:pPr>
            <w:ins w:id="3" w:author="Hamilton, Mark" w:date="2021-09-15T09:36:00Z">
              <w:r>
                <w:rPr>
                  <w:b w:val="0"/>
                  <w:sz w:val="20"/>
                </w:rPr>
                <w:t>Joseph</w:t>
              </w:r>
            </w:ins>
            <w:ins w:id="4" w:author="Hamilton, Mark" w:date="2021-09-15T10:18:00Z">
              <w:r>
                <w:rPr>
                  <w:b w:val="0"/>
                  <w:sz w:val="20"/>
                </w:rPr>
                <w:t xml:space="preserve"> Levy</w:t>
              </w:r>
            </w:ins>
          </w:p>
        </w:tc>
        <w:tc>
          <w:tcPr>
            <w:tcW w:w="2064" w:type="dxa"/>
          </w:tcPr>
          <w:p w14:paraId="0703B9D5" w14:textId="0A6004C1" w:rsidR="00A938F6" w:rsidRPr="00E60BB6" w:rsidRDefault="00A938F6" w:rsidP="00A938F6">
            <w:pPr>
              <w:pStyle w:val="T2"/>
              <w:spacing w:after="0"/>
              <w:ind w:left="0" w:right="0"/>
              <w:rPr>
                <w:b w:val="0"/>
                <w:sz w:val="20"/>
              </w:rPr>
            </w:pPr>
            <w:ins w:id="5" w:author="Hamilton, Mark" w:date="2021-09-20T07:22:00Z">
              <w:r w:rsidRPr="00411DDB">
                <w:rPr>
                  <w:b w:val="0"/>
                  <w:sz w:val="20"/>
                </w:rPr>
                <w:t>InterDigital, Inc.</w:t>
              </w:r>
            </w:ins>
          </w:p>
        </w:tc>
        <w:tc>
          <w:tcPr>
            <w:tcW w:w="1905" w:type="dxa"/>
          </w:tcPr>
          <w:p w14:paraId="34FCD488" w14:textId="20A324C0" w:rsidR="00A938F6" w:rsidRPr="00E60BB6" w:rsidRDefault="00A938F6" w:rsidP="00A938F6">
            <w:pPr>
              <w:pStyle w:val="T2"/>
              <w:spacing w:after="0"/>
              <w:ind w:left="0" w:right="0"/>
              <w:rPr>
                <w:b w:val="0"/>
                <w:bCs/>
                <w:sz w:val="20"/>
                <w:lang w:val="it-IT"/>
              </w:rPr>
            </w:pPr>
            <w:ins w:id="6" w:author="Hamilton, Mark" w:date="2021-09-20T07:22:00Z">
              <w:r>
                <w:rPr>
                  <w:b w:val="0"/>
                  <w:sz w:val="20"/>
                  <w:lang w:val="en-US"/>
                </w:rPr>
                <w:t>111 W 35</w:t>
              </w:r>
              <w:r>
                <w:rPr>
                  <w:b w:val="0"/>
                  <w:sz w:val="20"/>
                  <w:vertAlign w:val="superscript"/>
                  <w:lang w:val="en-US"/>
                </w:rPr>
                <w:t>th</w:t>
              </w:r>
              <w:r>
                <w:rPr>
                  <w:b w:val="0"/>
                  <w:sz w:val="20"/>
                  <w:lang w:val="en-US"/>
                </w:rPr>
                <w:t xml:space="preserve"> St., NY, New York</w:t>
              </w:r>
            </w:ins>
          </w:p>
        </w:tc>
        <w:tc>
          <w:tcPr>
            <w:tcW w:w="1350" w:type="dxa"/>
          </w:tcPr>
          <w:p w14:paraId="62722911" w14:textId="2DC59BEA" w:rsidR="00A938F6" w:rsidRPr="00E60BB6" w:rsidRDefault="00A938F6" w:rsidP="00A938F6">
            <w:pPr>
              <w:pStyle w:val="T2"/>
              <w:spacing w:after="0"/>
              <w:ind w:left="0" w:right="0"/>
              <w:rPr>
                <w:b w:val="0"/>
                <w:sz w:val="18"/>
                <w:szCs w:val="18"/>
              </w:rPr>
            </w:pPr>
            <w:ins w:id="7" w:author="Hamilton, Mark" w:date="2021-09-20T07:22:00Z">
              <w:r>
                <w:rPr>
                  <w:b w:val="0"/>
                  <w:sz w:val="20"/>
                  <w:lang w:val="en-US"/>
                </w:rPr>
                <w:t>+1 631.622.4239</w:t>
              </w:r>
            </w:ins>
          </w:p>
        </w:tc>
        <w:tc>
          <w:tcPr>
            <w:tcW w:w="2921" w:type="dxa"/>
          </w:tcPr>
          <w:p w14:paraId="509E4BD7" w14:textId="10FB2266" w:rsidR="00A938F6" w:rsidRPr="00E60BB6" w:rsidRDefault="00A938F6" w:rsidP="00A938F6">
            <w:pPr>
              <w:pStyle w:val="T2"/>
              <w:spacing w:after="0"/>
              <w:ind w:left="0" w:right="0"/>
              <w:rPr>
                <w:b w:val="0"/>
                <w:sz w:val="16"/>
                <w:lang w:val="en-US"/>
              </w:rPr>
            </w:pPr>
            <w:ins w:id="8" w:author="Hamilton, Mark" w:date="2021-09-20T07:22:00Z">
              <w:r>
                <w:rPr>
                  <w:b w:val="0"/>
                  <w:sz w:val="16"/>
                  <w:lang w:val="en-US"/>
                </w:rPr>
                <w:t>joseph.levy@interdigital.com</w:t>
              </w:r>
            </w:ins>
          </w:p>
        </w:tc>
      </w:tr>
    </w:tbl>
    <w:p w14:paraId="4881F3D0" w14:textId="77777777" w:rsidR="00CA09B2" w:rsidRPr="00E60BB6" w:rsidRDefault="00194EEA">
      <w:pPr>
        <w:pStyle w:val="T1"/>
        <w:rPr>
          <w:sz w:val="22"/>
        </w:rPr>
      </w:pPr>
      <w:r w:rsidRPr="00E60BB6">
        <w:rPr>
          <w:noProof/>
          <w:lang w:val="en-US"/>
        </w:rPr>
        <mc:AlternateContent>
          <mc:Choice Requires="wps">
            <w:drawing>
              <wp:anchor distT="0" distB="0" distL="114300" distR="114300" simplePos="0" relativeHeight="251655680" behindDoc="0" locked="0" layoutInCell="0" allowOverlap="1" wp14:anchorId="3C2E80DA" wp14:editId="18C91497">
                <wp:simplePos x="0" y="0"/>
                <wp:positionH relativeFrom="column">
                  <wp:posOffset>-57151</wp:posOffset>
                </wp:positionH>
                <wp:positionV relativeFrom="paragraph">
                  <wp:posOffset>200025</wp:posOffset>
                </wp:positionV>
                <wp:extent cx="6029325" cy="4408098"/>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44080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C9F81" w14:textId="77777777" w:rsidR="006206C3" w:rsidRDefault="006206C3">
                            <w:pPr>
                              <w:pStyle w:val="T1"/>
                            </w:pPr>
                            <w:r>
                              <w:t>Abstract</w:t>
                            </w:r>
                          </w:p>
                          <w:p w14:paraId="25800D0E" w14:textId="5D5437FC" w:rsidR="006206C3" w:rsidRDefault="006206C3" w:rsidP="005A65B0">
                            <w:r>
                              <w:t xml:space="preserve">This submission builds upon the MLD architecture </w:t>
                            </w:r>
                            <w:ins w:id="9" w:author="Hamilton, Mark" w:date="2022-02-11T12:20:00Z">
                              <w:r>
                                <w:t>in TGbe D</w:t>
                              </w:r>
                            </w:ins>
                            <w:ins w:id="10" w:author="Hamilton, Mark" w:date="2022-02-11T12:21:00Z">
                              <w:r>
                                <w:t xml:space="preserve">1.31 (as incorporated from </w:t>
                              </w:r>
                            </w:ins>
                            <w:del w:id="11" w:author="Hamilton, Mark" w:date="2022-02-11T12:21:00Z">
                              <w:r w:rsidDel="00E1507F">
                                <w:delText xml:space="preserve">presented in </w:delText>
                              </w:r>
                            </w:del>
                            <w:r>
                              <w:t>11-21/0577, by adding support for group addressed transmissions from AP MLD, and legacy operation.</w:t>
                            </w:r>
                          </w:p>
                          <w:p w14:paraId="3C8188DC" w14:textId="77777777" w:rsidR="006206C3" w:rsidRDefault="006206C3" w:rsidP="005A65B0"/>
                          <w:p w14:paraId="506C314B" w14:textId="77777777" w:rsidR="006206C3" w:rsidRDefault="006206C3" w:rsidP="006F4DED">
                            <w:r>
                              <w:t>R0</w:t>
                            </w:r>
                            <w:r w:rsidRPr="000C3329">
                              <w:t xml:space="preserve"> –</w:t>
                            </w:r>
                            <w:r>
                              <w:t xml:space="preserve"> Initial discussion document.</w:t>
                            </w:r>
                          </w:p>
                          <w:p w14:paraId="658FB315" w14:textId="7D525333" w:rsidR="006206C3" w:rsidRPr="00D84E12" w:rsidRDefault="006206C3" w:rsidP="00D84E12">
                            <w:r>
                              <w:t>R1 – Added proposed resolution text for the relevant CIDs.</w:t>
                            </w:r>
                          </w:p>
                          <w:p w14:paraId="32A09D8E" w14:textId="78B16090" w:rsidR="006206C3" w:rsidRDefault="006206C3" w:rsidP="006B0AA0">
                            <w:r>
                              <w:t>R2 – After discussion of Affiliated STA definition, captured alternate concept that an affiliated STA/AP is defined to provide the communication path between MLDs, without further details.</w:t>
                            </w:r>
                          </w:p>
                          <w:p w14:paraId="47D26874" w14:textId="03CE2FD6" w:rsidR="006206C3" w:rsidRDefault="006206C3" w:rsidP="006B0AA0">
                            <w:r>
                              <w:t>R3 – Agreed the non-AP STA is either MLD or “legacy” and never a combination (as opposed to the AP MLD, which is a combination).  Wording needs to be updated to align with this agreement.  Clarified power save state tracking versus power save buffering, w.r.t. upper/lower MAC sublayer functions.</w:t>
                            </w:r>
                          </w:p>
                          <w:p w14:paraId="180DE2EF" w14:textId="07F409CB" w:rsidR="006206C3" w:rsidRDefault="006206C3" w:rsidP="006B0AA0">
                            <w:pPr>
                              <w:rPr>
                                <w:ins w:id="12" w:author="Hamilton, Mark" w:date="2021-09-10T08:00:00Z"/>
                              </w:rPr>
                            </w:pPr>
                            <w:r>
                              <w:t>R4 – Updated based on comments from Aug 30 teleconference.  Updates are labelled with “8/30”.</w:t>
                            </w:r>
                          </w:p>
                          <w:p w14:paraId="01F580BC" w14:textId="5B9DB156" w:rsidR="006206C3" w:rsidRDefault="006206C3" w:rsidP="00852DF0">
                            <w:pPr>
                              <w:rPr>
                                <w:ins w:id="13" w:author="Hamilton, Mark" w:date="2021-09-10T08:00:00Z"/>
                              </w:rPr>
                            </w:pPr>
                            <w:ins w:id="14" w:author="Hamilton, Mark" w:date="2021-09-10T08:00:00Z">
                              <w:r>
                                <w:t>R5 – Updates during Sept 9 teleconference</w:t>
                              </w:r>
                            </w:ins>
                            <w:ins w:id="15" w:author="Hamilton, Mark" w:date="2021-09-11T17:55:00Z">
                              <w:r>
                                <w:t xml:space="preserve"> (marked with “9/9”)</w:t>
                              </w:r>
                            </w:ins>
                            <w:ins w:id="16" w:author="Hamilton, Mark" w:date="2021-09-10T08:00:00Z">
                              <w:r>
                                <w:t>.</w:t>
                              </w:r>
                            </w:ins>
                          </w:p>
                          <w:p w14:paraId="38286D4A" w14:textId="172BE384" w:rsidR="006206C3" w:rsidRDefault="006206C3" w:rsidP="006B0AA0">
                            <w:pPr>
                              <w:rPr>
                                <w:ins w:id="17" w:author="Hamilton, Mark" w:date="2021-09-14T12:28:00Z"/>
                              </w:rPr>
                            </w:pPr>
                            <w:ins w:id="18" w:author="Hamilton, Mark" w:date="2021-09-11T17:55:00Z">
                              <w:r>
                                <w:t>R6- Updates follow Sept 9 teleconference, based on discussion on that call.  Marked with “9/13”.</w:t>
                              </w:r>
                            </w:ins>
                          </w:p>
                          <w:p w14:paraId="09C3EC97" w14:textId="331F7B1B" w:rsidR="006206C3" w:rsidRDefault="006206C3" w:rsidP="006B0AA0">
                            <w:pPr>
                              <w:rPr>
                                <w:ins w:id="19" w:author="Hamilton, Mark" w:date="2021-09-15T08:18:00Z"/>
                              </w:rPr>
                            </w:pPr>
                            <w:ins w:id="20" w:author="Hamilton, Mark" w:date="2021-09-14T12:28:00Z">
                              <w:r>
                                <w:t>R7 – Updates per 11-21/0209 review</w:t>
                              </w:r>
                            </w:ins>
                            <w:ins w:id="21" w:author="Hamilton, Mark" w:date="2021-09-14T12:33:00Z">
                              <w:r>
                                <w:t>.</w:t>
                              </w:r>
                            </w:ins>
                          </w:p>
                          <w:p w14:paraId="59C29133" w14:textId="3A23E287" w:rsidR="006206C3" w:rsidRDefault="006206C3" w:rsidP="006B0AA0">
                            <w:pPr>
                              <w:rPr>
                                <w:ins w:id="22" w:author="Hamilton, Mark" w:date="2021-09-20T07:22:00Z"/>
                              </w:rPr>
                            </w:pPr>
                            <w:ins w:id="23" w:author="Hamilton, Mark" w:date="2021-09-15T08:19:00Z">
                              <w:r>
                                <w:t>R8 – Updates from Sept 14 telecon.  Marked with 9/14.</w:t>
                              </w:r>
                            </w:ins>
                          </w:p>
                          <w:p w14:paraId="0DB62B48" w14:textId="02F4A8CD" w:rsidR="006206C3" w:rsidRDefault="006206C3" w:rsidP="006B0AA0">
                            <w:pPr>
                              <w:rPr>
                                <w:ins w:id="24" w:author="Hamilton, Mark" w:date="2022-02-11T12:21:00Z"/>
                              </w:rPr>
                            </w:pPr>
                            <w:ins w:id="25" w:author="Hamilton, Mark" w:date="2021-09-20T07:22:00Z">
                              <w:r>
                                <w:t>R9 – Updates from Sept 15 telecon.  Marked with 9/15.</w:t>
                              </w:r>
                            </w:ins>
                          </w:p>
                          <w:p w14:paraId="7EFC6350" w14:textId="1F44567B" w:rsidR="006206C3" w:rsidRDefault="006206C3" w:rsidP="006B0AA0">
                            <w:ins w:id="26" w:author="Hamilton, Mark" w:date="2022-02-11T12:21:00Z">
                              <w:r>
                                <w:t xml:space="preserve">R10 – </w:t>
                              </w:r>
                            </w:ins>
                            <w:ins w:id="27" w:author="Hamilton, Mark" w:date="2022-02-11T14:59:00Z">
                              <w:r w:rsidR="00297B47">
                                <w:t>Significant u</w:t>
                              </w:r>
                            </w:ins>
                            <w:ins w:id="28" w:author="Hamilton, Mark" w:date="2022-02-11T12:21:00Z">
                              <w:r>
                                <w:t>pdates</w:t>
                              </w:r>
                            </w:ins>
                            <w:ins w:id="29" w:author="Hamilton, Mark" w:date="2022-02-11T14:59:00Z">
                              <w:r w:rsidR="00297B47">
                                <w:t xml:space="preserve"> and simplification,</w:t>
                              </w:r>
                            </w:ins>
                            <w:ins w:id="30" w:author="Hamilton, Mark" w:date="2022-02-11T12:21:00Z">
                              <w:r>
                                <w:t xml:space="preserve"> from off-line discussion.</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E80DA" id="_x0000_t202" coordsize="21600,21600" o:spt="202" path="m,l,21600r21600,l21600,xe">
                <v:stroke joinstyle="miter"/>
                <v:path gradientshapeok="t" o:connecttype="rect"/>
              </v:shapetype>
              <v:shape id="Text Box 3" o:spid="_x0000_s1026" type="#_x0000_t202" style="position:absolute;left:0;text-align:left;margin-left:-4.5pt;margin-top:15.75pt;width:474.75pt;height:347.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" o:allowincell="f" stroked="f">
                <v:textbox>
                  <w:txbxContent>
                    <w:p w14:paraId="7BFC9F81" w14:textId="77777777" w:rsidR="006206C3" w:rsidRDefault="006206C3">
                      <w:pPr>
                        <w:pStyle w:val="T1"/>
                      </w:pPr>
                      <w:r>
                        <w:t>Abstract</w:t>
                      </w:r>
                    </w:p>
                    <w:p w14:paraId="25800D0E" w14:textId="5D5437FC" w:rsidR="006206C3" w:rsidRDefault="006206C3" w:rsidP="005A65B0">
                      <w:r>
                        <w:t xml:space="preserve">This submission builds upon the MLD architecture </w:t>
                      </w:r>
                      <w:ins w:id="31" w:author="Hamilton, Mark" w:date="2022-02-11T12:20:00Z">
                        <w:r>
                          <w:t>in TGbe D</w:t>
                        </w:r>
                      </w:ins>
                      <w:ins w:id="32" w:author="Hamilton, Mark" w:date="2022-02-11T12:21:00Z">
                        <w:r>
                          <w:t xml:space="preserve">1.31 (as incorporated from </w:t>
                        </w:r>
                      </w:ins>
                      <w:del w:id="33" w:author="Hamilton, Mark" w:date="2022-02-11T12:21:00Z">
                        <w:r w:rsidDel="00E1507F">
                          <w:delText xml:space="preserve">presented in </w:delText>
                        </w:r>
                      </w:del>
                      <w:r>
                        <w:t>11-21/0577, by adding support for group addressed transmissions from AP MLD, and legacy operation.</w:t>
                      </w:r>
                    </w:p>
                    <w:p w14:paraId="3C8188DC" w14:textId="77777777" w:rsidR="006206C3" w:rsidRDefault="006206C3" w:rsidP="005A65B0"/>
                    <w:p w14:paraId="506C314B" w14:textId="77777777" w:rsidR="006206C3" w:rsidRDefault="006206C3" w:rsidP="006F4DED">
                      <w:r>
                        <w:t>R0</w:t>
                      </w:r>
                      <w:r w:rsidRPr="000C3329">
                        <w:t xml:space="preserve"> –</w:t>
                      </w:r>
                      <w:r>
                        <w:t xml:space="preserve"> Initial discussion document.</w:t>
                      </w:r>
                    </w:p>
                    <w:p w14:paraId="658FB315" w14:textId="7D525333" w:rsidR="006206C3" w:rsidRPr="00D84E12" w:rsidRDefault="006206C3" w:rsidP="00D84E12">
                      <w:r>
                        <w:t>R1 – Added proposed resolution text for the relevant CIDs.</w:t>
                      </w:r>
                    </w:p>
                    <w:p w14:paraId="32A09D8E" w14:textId="78B16090" w:rsidR="006206C3" w:rsidRDefault="006206C3" w:rsidP="006B0AA0">
                      <w:r>
                        <w:t>R2 – After discussion of Affiliated STA definition, captured alternate concept that an affiliated STA/AP is defined to provide the communication path between MLDs, without further details.</w:t>
                      </w:r>
                    </w:p>
                    <w:p w14:paraId="47D26874" w14:textId="03CE2FD6" w:rsidR="006206C3" w:rsidRDefault="006206C3" w:rsidP="006B0AA0">
                      <w:r>
                        <w:t>R3 – Agreed the non-AP STA is either MLD or “legacy” and never a combination (as opposed to the AP MLD, which is a combination).  Wording needs to be updated to align with this agreement.  Clarified power save state tracking versus power save buffering, w.r.t. upper/lower MAC sublayer functions.</w:t>
                      </w:r>
                    </w:p>
                    <w:p w14:paraId="180DE2EF" w14:textId="07F409CB" w:rsidR="006206C3" w:rsidRDefault="006206C3" w:rsidP="006B0AA0">
                      <w:pPr>
                        <w:rPr>
                          <w:ins w:id="34" w:author="Hamilton, Mark" w:date="2021-09-10T08:00:00Z"/>
                        </w:rPr>
                      </w:pPr>
                      <w:r>
                        <w:t>R4 – Updated based on comments from Aug 30 teleconference.  Updates are labelled with “8/30”.</w:t>
                      </w:r>
                    </w:p>
                    <w:p w14:paraId="01F580BC" w14:textId="5B9DB156" w:rsidR="006206C3" w:rsidRDefault="006206C3" w:rsidP="00852DF0">
                      <w:pPr>
                        <w:rPr>
                          <w:ins w:id="35" w:author="Hamilton, Mark" w:date="2021-09-10T08:00:00Z"/>
                        </w:rPr>
                      </w:pPr>
                      <w:ins w:id="36" w:author="Hamilton, Mark" w:date="2021-09-10T08:00:00Z">
                        <w:r>
                          <w:t>R5 – Updates during Sept 9 teleconference</w:t>
                        </w:r>
                      </w:ins>
                      <w:ins w:id="37" w:author="Hamilton, Mark" w:date="2021-09-11T17:55:00Z">
                        <w:r>
                          <w:t xml:space="preserve"> (marked with “9/9”)</w:t>
                        </w:r>
                      </w:ins>
                      <w:ins w:id="38" w:author="Hamilton, Mark" w:date="2021-09-10T08:00:00Z">
                        <w:r>
                          <w:t>.</w:t>
                        </w:r>
                      </w:ins>
                    </w:p>
                    <w:p w14:paraId="38286D4A" w14:textId="172BE384" w:rsidR="006206C3" w:rsidRDefault="006206C3" w:rsidP="006B0AA0">
                      <w:pPr>
                        <w:rPr>
                          <w:ins w:id="39" w:author="Hamilton, Mark" w:date="2021-09-14T12:28:00Z"/>
                        </w:rPr>
                      </w:pPr>
                      <w:ins w:id="40" w:author="Hamilton, Mark" w:date="2021-09-11T17:55:00Z">
                        <w:r>
                          <w:t>R6- Updates follow Sept 9 teleconference, based on discussion on that call.  Marked with “9/13”.</w:t>
                        </w:r>
                      </w:ins>
                    </w:p>
                    <w:p w14:paraId="09C3EC97" w14:textId="331F7B1B" w:rsidR="006206C3" w:rsidRDefault="006206C3" w:rsidP="006B0AA0">
                      <w:pPr>
                        <w:rPr>
                          <w:ins w:id="41" w:author="Hamilton, Mark" w:date="2021-09-15T08:18:00Z"/>
                        </w:rPr>
                      </w:pPr>
                      <w:ins w:id="42" w:author="Hamilton, Mark" w:date="2021-09-14T12:28:00Z">
                        <w:r>
                          <w:t>R7 – Updates per 11-21/0209 review</w:t>
                        </w:r>
                      </w:ins>
                      <w:ins w:id="43" w:author="Hamilton, Mark" w:date="2021-09-14T12:33:00Z">
                        <w:r>
                          <w:t>.</w:t>
                        </w:r>
                      </w:ins>
                    </w:p>
                    <w:p w14:paraId="59C29133" w14:textId="3A23E287" w:rsidR="006206C3" w:rsidRDefault="006206C3" w:rsidP="006B0AA0">
                      <w:pPr>
                        <w:rPr>
                          <w:ins w:id="44" w:author="Hamilton, Mark" w:date="2021-09-20T07:22:00Z"/>
                        </w:rPr>
                      </w:pPr>
                      <w:ins w:id="45" w:author="Hamilton, Mark" w:date="2021-09-15T08:19:00Z">
                        <w:r>
                          <w:t>R8 – Updates from Sept 14 telecon.  Marked with 9/14.</w:t>
                        </w:r>
                      </w:ins>
                    </w:p>
                    <w:p w14:paraId="0DB62B48" w14:textId="02F4A8CD" w:rsidR="006206C3" w:rsidRDefault="006206C3" w:rsidP="006B0AA0">
                      <w:pPr>
                        <w:rPr>
                          <w:ins w:id="46" w:author="Hamilton, Mark" w:date="2022-02-11T12:21:00Z"/>
                        </w:rPr>
                      </w:pPr>
                      <w:ins w:id="47" w:author="Hamilton, Mark" w:date="2021-09-20T07:22:00Z">
                        <w:r>
                          <w:t>R9 – Updates from Sept 15 telecon.  Marked with 9/15.</w:t>
                        </w:r>
                      </w:ins>
                    </w:p>
                    <w:p w14:paraId="7EFC6350" w14:textId="1F44567B" w:rsidR="006206C3" w:rsidRDefault="006206C3" w:rsidP="006B0AA0">
                      <w:ins w:id="48" w:author="Hamilton, Mark" w:date="2022-02-11T12:21:00Z">
                        <w:r>
                          <w:t xml:space="preserve">R10 – </w:t>
                        </w:r>
                      </w:ins>
                      <w:ins w:id="49" w:author="Hamilton, Mark" w:date="2022-02-11T14:59:00Z">
                        <w:r w:rsidR="00297B47">
                          <w:t>Significant u</w:t>
                        </w:r>
                      </w:ins>
                      <w:ins w:id="50" w:author="Hamilton, Mark" w:date="2022-02-11T12:21:00Z">
                        <w:r>
                          <w:t>pdates</w:t>
                        </w:r>
                      </w:ins>
                      <w:ins w:id="51" w:author="Hamilton, Mark" w:date="2022-02-11T14:59:00Z">
                        <w:r w:rsidR="00297B47">
                          <w:t xml:space="preserve"> and simplification,</w:t>
                        </w:r>
                      </w:ins>
                      <w:ins w:id="52" w:author="Hamilton, Mark" w:date="2022-02-11T12:21:00Z">
                        <w:r>
                          <w:t xml:space="preserve"> from off-line discussion.</w:t>
                        </w:r>
                      </w:ins>
                    </w:p>
                  </w:txbxContent>
                </v:textbox>
              </v:shape>
            </w:pict>
          </mc:Fallback>
        </mc:AlternateContent>
      </w:r>
    </w:p>
    <w:p w14:paraId="3C7344E9" w14:textId="77777777" w:rsidR="00D6371D" w:rsidRPr="00E60BB6" w:rsidRDefault="00CA09B2" w:rsidP="00E60117">
      <w:pPr>
        <w:pStyle w:val="Heading1"/>
        <w:numPr>
          <w:ilvl w:val="0"/>
          <w:numId w:val="0"/>
        </w:numPr>
        <w:ind w:left="432"/>
      </w:pPr>
      <w:r w:rsidRPr="00E60BB6">
        <w:br w:type="page"/>
      </w:r>
    </w:p>
    <w:p w14:paraId="2D276A06" w14:textId="6959E90B" w:rsidR="00D6371D" w:rsidRPr="002157CB" w:rsidRDefault="00E25A13" w:rsidP="007D6E10">
      <w:pPr>
        <w:rPr>
          <w:b/>
          <w:bCs/>
          <w:sz w:val="24"/>
          <w:szCs w:val="24"/>
          <w:u w:val="single"/>
        </w:rPr>
      </w:pPr>
      <w:bookmarkStart w:id="53" w:name="_Ref65165667"/>
      <w:bookmarkStart w:id="54" w:name="_Toc74568278"/>
      <w:r w:rsidRPr="002157CB">
        <w:rPr>
          <w:b/>
          <w:bCs/>
          <w:sz w:val="24"/>
          <w:szCs w:val="24"/>
          <w:u w:val="single"/>
        </w:rPr>
        <w:lastRenderedPageBreak/>
        <w:t>Introduction</w:t>
      </w:r>
      <w:bookmarkEnd w:id="53"/>
      <w:bookmarkEnd w:id="54"/>
      <w:r w:rsidRPr="002157CB">
        <w:rPr>
          <w:b/>
          <w:bCs/>
          <w:sz w:val="24"/>
          <w:szCs w:val="24"/>
          <w:u w:val="single"/>
        </w:rPr>
        <w:t xml:space="preserve"> </w:t>
      </w:r>
    </w:p>
    <w:p w14:paraId="1EF047A5" w14:textId="4AADAFAC" w:rsidR="007D6E10" w:rsidRPr="005F1267" w:rsidRDefault="00D25157" w:rsidP="007D6E10">
      <w:pPr>
        <w:rPr>
          <w:sz w:val="20"/>
        </w:rPr>
      </w:pPr>
      <w:r w:rsidRPr="005F1267">
        <w:rPr>
          <w:sz w:val="20"/>
        </w:rPr>
        <w:t xml:space="preserve">This document </w:t>
      </w:r>
      <w:bookmarkStart w:id="55" w:name="_Toc74568279"/>
      <w:del w:id="56" w:author="Hamilton, Mark" w:date="2022-02-11T12:22:00Z">
        <w:r w:rsidR="007D6E10" w:rsidRPr="005F1267" w:rsidDel="00E1507F">
          <w:rPr>
            <w:sz w:val="20"/>
          </w:rPr>
          <w:delText xml:space="preserve">takes the text of 11-21/0577r5 as a baseline, and </w:delText>
        </w:r>
      </w:del>
      <w:r w:rsidR="007D6E10" w:rsidRPr="005F1267">
        <w:rPr>
          <w:sz w:val="20"/>
        </w:rPr>
        <w:t xml:space="preserve">extends the MLD architecture concepts in </w:t>
      </w:r>
      <w:del w:id="57" w:author="Hamilton, Mark" w:date="2022-02-11T12:22:00Z">
        <w:r w:rsidR="007D6E10" w:rsidRPr="005F1267" w:rsidDel="00E1507F">
          <w:rPr>
            <w:sz w:val="20"/>
          </w:rPr>
          <w:delText>that document</w:delText>
        </w:r>
      </w:del>
      <w:ins w:id="58" w:author="Hamilton, Mark" w:date="2022-02-11T12:22:00Z">
        <w:r w:rsidR="00E1507F">
          <w:rPr>
            <w:sz w:val="20"/>
          </w:rPr>
          <w:t>the TGbe draft</w:t>
        </w:r>
      </w:ins>
      <w:r w:rsidR="007D6E10" w:rsidRPr="005F1267">
        <w:rPr>
          <w:sz w:val="20"/>
        </w:rPr>
        <w:t>, to add architectur</w:t>
      </w:r>
      <w:r w:rsidR="00D354CD" w:rsidRPr="005F1267">
        <w:rPr>
          <w:sz w:val="20"/>
        </w:rPr>
        <w:t>al</w:t>
      </w:r>
      <w:r w:rsidR="007D6E10" w:rsidRPr="005F1267">
        <w:rPr>
          <w:sz w:val="20"/>
        </w:rPr>
        <w:t xml:space="preserve"> support for group addressed frames and legacy operation (of affiliated STAs)</w:t>
      </w:r>
      <w:r w:rsidR="002157CB">
        <w:rPr>
          <w:sz w:val="20"/>
        </w:rPr>
        <w:t>, along with some (mostly) editorial suggestions</w:t>
      </w:r>
      <w:r w:rsidR="007D6E10" w:rsidRPr="005F1267">
        <w:rPr>
          <w:sz w:val="20"/>
        </w:rPr>
        <w:t>.</w:t>
      </w:r>
    </w:p>
    <w:p w14:paraId="4368543F" w14:textId="7ADF3F27" w:rsidR="007D6E10" w:rsidRPr="007757BF" w:rsidRDefault="007757BF" w:rsidP="007D6E10">
      <w:pPr>
        <w:rPr>
          <w:b/>
          <w:bCs/>
          <w:sz w:val="20"/>
        </w:rPr>
      </w:pPr>
      <w:r w:rsidRPr="007757BF">
        <w:rPr>
          <w:b/>
          <w:bCs/>
          <w:sz w:val="20"/>
        </w:rPr>
        <w:t>CC36 CIDs:</w:t>
      </w:r>
    </w:p>
    <w:tbl>
      <w:tblPr>
        <w:tblW w:w="10705" w:type="dxa"/>
        <w:tblLook w:val="04A0" w:firstRow="1" w:lastRow="0" w:firstColumn="1" w:lastColumn="0" w:noHBand="0" w:noVBand="1"/>
      </w:tblPr>
      <w:tblGrid>
        <w:gridCol w:w="661"/>
        <w:gridCol w:w="1295"/>
        <w:gridCol w:w="559"/>
        <w:gridCol w:w="720"/>
        <w:gridCol w:w="2790"/>
        <w:gridCol w:w="2430"/>
        <w:gridCol w:w="2250"/>
      </w:tblGrid>
      <w:tr w:rsidR="005D0E86" w:rsidRPr="007757BF" w14:paraId="3CDF0F52" w14:textId="526581B9" w:rsidTr="005D0E86">
        <w:trPr>
          <w:trHeight w:val="3060"/>
        </w:trPr>
        <w:tc>
          <w:tcPr>
            <w:tcW w:w="661" w:type="dxa"/>
            <w:tcBorders>
              <w:top w:val="single" w:sz="4" w:space="0" w:color="333300"/>
              <w:left w:val="single" w:sz="4" w:space="0" w:color="333300"/>
              <w:bottom w:val="single" w:sz="4" w:space="0" w:color="333300"/>
              <w:right w:val="single" w:sz="4" w:space="0" w:color="333300"/>
            </w:tcBorders>
            <w:shd w:val="clear" w:color="auto" w:fill="auto"/>
            <w:hideMark/>
          </w:tcPr>
          <w:p w14:paraId="5102B2C7"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5171</w:t>
            </w:r>
          </w:p>
        </w:tc>
        <w:tc>
          <w:tcPr>
            <w:tcW w:w="1295" w:type="dxa"/>
            <w:tcBorders>
              <w:top w:val="single" w:sz="4" w:space="0" w:color="333300"/>
              <w:left w:val="nil"/>
              <w:bottom w:val="single" w:sz="4" w:space="0" w:color="333300"/>
              <w:right w:val="single" w:sz="4" w:space="0" w:color="333300"/>
            </w:tcBorders>
            <w:shd w:val="clear" w:color="auto" w:fill="auto"/>
            <w:hideMark/>
          </w:tcPr>
          <w:p w14:paraId="6F915AA0"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Guogang Huang</w:t>
            </w:r>
          </w:p>
        </w:tc>
        <w:tc>
          <w:tcPr>
            <w:tcW w:w="559" w:type="dxa"/>
            <w:tcBorders>
              <w:top w:val="single" w:sz="4" w:space="0" w:color="333300"/>
              <w:left w:val="nil"/>
              <w:bottom w:val="single" w:sz="4" w:space="0" w:color="333300"/>
              <w:right w:val="single" w:sz="4" w:space="0" w:color="333300"/>
            </w:tcBorders>
            <w:shd w:val="clear" w:color="auto" w:fill="auto"/>
            <w:hideMark/>
          </w:tcPr>
          <w:p w14:paraId="66865586"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3.2</w:t>
            </w:r>
          </w:p>
        </w:tc>
        <w:tc>
          <w:tcPr>
            <w:tcW w:w="720" w:type="dxa"/>
            <w:tcBorders>
              <w:top w:val="single" w:sz="4" w:space="0" w:color="333300"/>
              <w:left w:val="nil"/>
              <w:bottom w:val="single" w:sz="4" w:space="0" w:color="333300"/>
              <w:right w:val="single" w:sz="4" w:space="0" w:color="333300"/>
            </w:tcBorders>
            <w:shd w:val="clear" w:color="auto" w:fill="auto"/>
            <w:hideMark/>
          </w:tcPr>
          <w:p w14:paraId="4A8BE67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41.16</w:t>
            </w:r>
          </w:p>
        </w:tc>
        <w:tc>
          <w:tcPr>
            <w:tcW w:w="2790" w:type="dxa"/>
            <w:tcBorders>
              <w:top w:val="single" w:sz="4" w:space="0" w:color="333300"/>
              <w:left w:val="nil"/>
              <w:bottom w:val="single" w:sz="4" w:space="0" w:color="333300"/>
              <w:right w:val="single" w:sz="4" w:space="0" w:color="333300"/>
            </w:tcBorders>
            <w:shd w:val="clear" w:color="auto" w:fill="auto"/>
            <w:hideMark/>
          </w:tcPr>
          <w:p w14:paraId="74148B69"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For the AP MLD, If there are legacy STAs which associate with affiliated APs, then each affiliated AP will have a MAC SAP to LLC, which is identify by the MAC address of the corresponding affiliated AP.</w:t>
            </w:r>
          </w:p>
        </w:tc>
        <w:tc>
          <w:tcPr>
            <w:tcW w:w="2430" w:type="dxa"/>
            <w:tcBorders>
              <w:top w:val="single" w:sz="4" w:space="0" w:color="333300"/>
              <w:left w:val="nil"/>
              <w:bottom w:val="single" w:sz="4" w:space="0" w:color="333300"/>
              <w:right w:val="single" w:sz="4" w:space="0" w:color="333300"/>
            </w:tcBorders>
            <w:shd w:val="clear" w:color="auto" w:fill="auto"/>
            <w:hideMark/>
          </w:tcPr>
          <w:p w14:paraId="53353FD7"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Please add a note below the MLD definition, e.g.</w:t>
            </w:r>
            <w:r w:rsidRPr="007757BF">
              <w:rPr>
                <w:rFonts w:ascii="Arial" w:hAnsi="Arial" w:cs="Arial"/>
                <w:sz w:val="20"/>
                <w:lang w:val="en-US"/>
              </w:rPr>
              <w:br/>
            </w:r>
            <w:r w:rsidRPr="007757BF">
              <w:rPr>
                <w:rFonts w:ascii="Arial" w:hAnsi="Arial" w:cs="Arial"/>
                <w:sz w:val="20"/>
                <w:lang w:val="en-US"/>
              </w:rPr>
              <w:br/>
              <w:t>Note. For an AP MLD,  If there are legacy STAs which associate with each affiliated AP, then each affiliated AP will also have a MAC SAP to LLC, which is identify by the MAC address of the corresponding affiliated AP.</w:t>
            </w:r>
          </w:p>
        </w:tc>
        <w:tc>
          <w:tcPr>
            <w:tcW w:w="2250" w:type="dxa"/>
            <w:tcBorders>
              <w:top w:val="single" w:sz="4" w:space="0" w:color="333300"/>
              <w:left w:val="nil"/>
              <w:bottom w:val="single" w:sz="4" w:space="0" w:color="333300"/>
              <w:right w:val="single" w:sz="4" w:space="0" w:color="333300"/>
            </w:tcBorders>
          </w:tcPr>
          <w:p w14:paraId="1CCFF2E0" w14:textId="77777777"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w:t>
            </w:r>
          </w:p>
          <w:p w14:paraId="7B738629" w14:textId="3A68EBE9" w:rsidR="005D0E86" w:rsidRDefault="005D0E86" w:rsidP="007757BF">
            <w:pPr>
              <w:spacing w:after="0"/>
              <w:rPr>
                <w:rFonts w:ascii="Arial" w:hAnsi="Arial" w:cs="Arial"/>
                <w:b/>
                <w:bCs/>
                <w:sz w:val="20"/>
                <w:lang w:val="en-US"/>
              </w:rPr>
            </w:pPr>
            <w:r w:rsidRPr="005D0E86">
              <w:rPr>
                <w:rFonts w:ascii="Arial" w:hAnsi="Arial" w:cs="Arial"/>
                <w:b/>
                <w:bCs/>
                <w:sz w:val="20"/>
                <w:lang w:val="en-US"/>
              </w:rPr>
              <w:t xml:space="preserve">The MAC SAP at an AP serves the DSAF, not LLC.  However, the intent of the clarification is agreed.  </w:t>
            </w:r>
          </w:p>
          <w:p w14:paraId="662F1BFD" w14:textId="77777777" w:rsidR="005D0E86" w:rsidRPr="005D0E86" w:rsidRDefault="005D0E86" w:rsidP="007757BF">
            <w:pPr>
              <w:spacing w:after="0"/>
              <w:rPr>
                <w:rFonts w:ascii="Arial" w:hAnsi="Arial" w:cs="Arial"/>
                <w:b/>
                <w:bCs/>
                <w:sz w:val="20"/>
                <w:lang w:val="en-US"/>
              </w:rPr>
            </w:pPr>
          </w:p>
          <w:p w14:paraId="1B2E8AB9" w14:textId="4E210037"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Make the changes shown in 11-21/1111, which adds the architectural structure for affiliated APs to the AP MLD concepts.</w:t>
            </w:r>
          </w:p>
        </w:tc>
      </w:tr>
      <w:tr w:rsidR="005D0E86" w:rsidRPr="007757BF" w14:paraId="0DEF21DF" w14:textId="638C9FFD" w:rsidTr="005D0E86">
        <w:trPr>
          <w:trHeight w:val="1275"/>
        </w:trPr>
        <w:tc>
          <w:tcPr>
            <w:tcW w:w="661" w:type="dxa"/>
            <w:tcBorders>
              <w:top w:val="nil"/>
              <w:left w:val="single" w:sz="4" w:space="0" w:color="333300"/>
              <w:bottom w:val="single" w:sz="4" w:space="0" w:color="333300"/>
              <w:right w:val="single" w:sz="4" w:space="0" w:color="333300"/>
            </w:tcBorders>
            <w:shd w:val="clear" w:color="auto" w:fill="auto"/>
            <w:hideMark/>
          </w:tcPr>
          <w:p w14:paraId="545B8C10"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5172</w:t>
            </w:r>
          </w:p>
        </w:tc>
        <w:tc>
          <w:tcPr>
            <w:tcW w:w="1295" w:type="dxa"/>
            <w:tcBorders>
              <w:top w:val="nil"/>
              <w:left w:val="nil"/>
              <w:bottom w:val="single" w:sz="4" w:space="0" w:color="333300"/>
              <w:right w:val="single" w:sz="4" w:space="0" w:color="333300"/>
            </w:tcBorders>
            <w:shd w:val="clear" w:color="auto" w:fill="auto"/>
            <w:hideMark/>
          </w:tcPr>
          <w:p w14:paraId="57192265"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Guogang Huang</w:t>
            </w:r>
          </w:p>
        </w:tc>
        <w:tc>
          <w:tcPr>
            <w:tcW w:w="559" w:type="dxa"/>
            <w:tcBorders>
              <w:top w:val="nil"/>
              <w:left w:val="nil"/>
              <w:bottom w:val="single" w:sz="4" w:space="0" w:color="333300"/>
              <w:right w:val="single" w:sz="4" w:space="0" w:color="333300"/>
            </w:tcBorders>
            <w:shd w:val="clear" w:color="auto" w:fill="auto"/>
            <w:hideMark/>
          </w:tcPr>
          <w:p w14:paraId="3C62936C"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4.9</w:t>
            </w:r>
          </w:p>
        </w:tc>
        <w:tc>
          <w:tcPr>
            <w:tcW w:w="720" w:type="dxa"/>
            <w:tcBorders>
              <w:top w:val="nil"/>
              <w:left w:val="nil"/>
              <w:bottom w:val="single" w:sz="4" w:space="0" w:color="333300"/>
              <w:right w:val="single" w:sz="4" w:space="0" w:color="333300"/>
            </w:tcBorders>
            <w:shd w:val="clear" w:color="auto" w:fill="auto"/>
            <w:hideMark/>
          </w:tcPr>
          <w:p w14:paraId="2CBE57A6"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49.44</w:t>
            </w:r>
          </w:p>
        </w:tc>
        <w:tc>
          <w:tcPr>
            <w:tcW w:w="2790" w:type="dxa"/>
            <w:tcBorders>
              <w:top w:val="nil"/>
              <w:left w:val="nil"/>
              <w:bottom w:val="single" w:sz="4" w:space="0" w:color="333300"/>
              <w:right w:val="single" w:sz="4" w:space="0" w:color="333300"/>
            </w:tcBorders>
            <w:shd w:val="clear" w:color="auto" w:fill="auto"/>
            <w:hideMark/>
          </w:tcPr>
          <w:p w14:paraId="1D3544BD"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Add a subclause 4.9.5 to describe the reference model for MLD and explain the legacy support of the AP MLD</w:t>
            </w:r>
          </w:p>
        </w:tc>
        <w:tc>
          <w:tcPr>
            <w:tcW w:w="2430" w:type="dxa"/>
            <w:tcBorders>
              <w:top w:val="nil"/>
              <w:left w:val="nil"/>
              <w:bottom w:val="single" w:sz="4" w:space="0" w:color="333300"/>
              <w:right w:val="single" w:sz="4" w:space="0" w:color="333300"/>
            </w:tcBorders>
            <w:shd w:val="clear" w:color="auto" w:fill="auto"/>
            <w:hideMark/>
          </w:tcPr>
          <w:p w14:paraId="1F9ABA70"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As in comment.</w:t>
            </w:r>
          </w:p>
        </w:tc>
        <w:tc>
          <w:tcPr>
            <w:tcW w:w="2250" w:type="dxa"/>
            <w:tcBorders>
              <w:top w:val="nil"/>
              <w:left w:val="nil"/>
              <w:bottom w:val="single" w:sz="4" w:space="0" w:color="333300"/>
              <w:right w:val="single" w:sz="4" w:space="0" w:color="333300"/>
            </w:tcBorders>
          </w:tcPr>
          <w:p w14:paraId="24E2A360" w14:textId="1286567F"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the architectural structure for affiliated APs to the AP MLD concepts.</w:t>
            </w:r>
          </w:p>
        </w:tc>
      </w:tr>
      <w:tr w:rsidR="005D0E86" w:rsidRPr="007757BF" w14:paraId="7AC69C3A" w14:textId="25A25405" w:rsidTr="005D0E86">
        <w:trPr>
          <w:trHeight w:val="1785"/>
        </w:trPr>
        <w:tc>
          <w:tcPr>
            <w:tcW w:w="661" w:type="dxa"/>
            <w:tcBorders>
              <w:top w:val="nil"/>
              <w:left w:val="single" w:sz="4" w:space="0" w:color="333300"/>
              <w:bottom w:val="single" w:sz="4" w:space="0" w:color="333300"/>
              <w:right w:val="single" w:sz="4" w:space="0" w:color="333300"/>
            </w:tcBorders>
            <w:shd w:val="clear" w:color="auto" w:fill="auto"/>
            <w:hideMark/>
          </w:tcPr>
          <w:p w14:paraId="29F330EB"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5173</w:t>
            </w:r>
          </w:p>
        </w:tc>
        <w:tc>
          <w:tcPr>
            <w:tcW w:w="1295" w:type="dxa"/>
            <w:tcBorders>
              <w:top w:val="nil"/>
              <w:left w:val="nil"/>
              <w:bottom w:val="single" w:sz="4" w:space="0" w:color="333300"/>
              <w:right w:val="single" w:sz="4" w:space="0" w:color="333300"/>
            </w:tcBorders>
            <w:shd w:val="clear" w:color="auto" w:fill="auto"/>
            <w:hideMark/>
          </w:tcPr>
          <w:p w14:paraId="71A87718"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Guogang Huang</w:t>
            </w:r>
          </w:p>
        </w:tc>
        <w:tc>
          <w:tcPr>
            <w:tcW w:w="559" w:type="dxa"/>
            <w:tcBorders>
              <w:top w:val="nil"/>
              <w:left w:val="nil"/>
              <w:bottom w:val="single" w:sz="4" w:space="0" w:color="333300"/>
              <w:right w:val="single" w:sz="4" w:space="0" w:color="333300"/>
            </w:tcBorders>
            <w:shd w:val="clear" w:color="auto" w:fill="auto"/>
            <w:hideMark/>
          </w:tcPr>
          <w:p w14:paraId="7603E8FB"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7.1</w:t>
            </w:r>
          </w:p>
        </w:tc>
        <w:tc>
          <w:tcPr>
            <w:tcW w:w="720" w:type="dxa"/>
            <w:tcBorders>
              <w:top w:val="nil"/>
              <w:left w:val="nil"/>
              <w:bottom w:val="single" w:sz="4" w:space="0" w:color="333300"/>
              <w:right w:val="single" w:sz="4" w:space="0" w:color="333300"/>
            </w:tcBorders>
            <w:shd w:val="clear" w:color="auto" w:fill="auto"/>
            <w:hideMark/>
          </w:tcPr>
          <w:p w14:paraId="0F0DCCE3"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0.00</w:t>
            </w:r>
          </w:p>
        </w:tc>
        <w:tc>
          <w:tcPr>
            <w:tcW w:w="2790" w:type="dxa"/>
            <w:tcBorders>
              <w:top w:val="nil"/>
              <w:left w:val="nil"/>
              <w:bottom w:val="single" w:sz="4" w:space="0" w:color="333300"/>
              <w:right w:val="single" w:sz="4" w:space="0" w:color="333300"/>
            </w:tcBorders>
            <w:shd w:val="clear" w:color="auto" w:fill="auto"/>
            <w:hideMark/>
          </w:tcPr>
          <w:p w14:paraId="1F79E2EE"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Update the figure 7-1  DS architecture, and clarify the number of DS SAPs for an AP MLD especially when there are legacy STAs associated with each affiliated AP</w:t>
            </w:r>
          </w:p>
        </w:tc>
        <w:tc>
          <w:tcPr>
            <w:tcW w:w="2430" w:type="dxa"/>
            <w:tcBorders>
              <w:top w:val="nil"/>
              <w:left w:val="nil"/>
              <w:bottom w:val="single" w:sz="4" w:space="0" w:color="333300"/>
              <w:right w:val="single" w:sz="4" w:space="0" w:color="333300"/>
            </w:tcBorders>
            <w:shd w:val="clear" w:color="auto" w:fill="auto"/>
            <w:hideMark/>
          </w:tcPr>
          <w:p w14:paraId="22037C5C"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As in comment.</w:t>
            </w:r>
          </w:p>
        </w:tc>
        <w:tc>
          <w:tcPr>
            <w:tcW w:w="2250" w:type="dxa"/>
            <w:tcBorders>
              <w:top w:val="nil"/>
              <w:left w:val="nil"/>
              <w:bottom w:val="single" w:sz="4" w:space="0" w:color="333300"/>
              <w:right w:val="single" w:sz="4" w:space="0" w:color="333300"/>
            </w:tcBorders>
          </w:tcPr>
          <w:p w14:paraId="5F7E1BDB" w14:textId="30BCDEF4"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Figure 7-2 to show the DS SAPs, as requested.</w:t>
            </w:r>
          </w:p>
        </w:tc>
      </w:tr>
      <w:tr w:rsidR="005D0E86" w:rsidRPr="007757BF" w14:paraId="78E4B5CE" w14:textId="03FF8AD0" w:rsidTr="005D0E86">
        <w:trPr>
          <w:trHeight w:val="2550"/>
        </w:trPr>
        <w:tc>
          <w:tcPr>
            <w:tcW w:w="661" w:type="dxa"/>
            <w:tcBorders>
              <w:top w:val="nil"/>
              <w:left w:val="single" w:sz="4" w:space="0" w:color="333300"/>
              <w:bottom w:val="single" w:sz="4" w:space="0" w:color="333300"/>
              <w:right w:val="single" w:sz="4" w:space="0" w:color="333300"/>
            </w:tcBorders>
            <w:shd w:val="clear" w:color="auto" w:fill="auto"/>
            <w:hideMark/>
          </w:tcPr>
          <w:p w14:paraId="6DB9B862"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6187</w:t>
            </w:r>
          </w:p>
        </w:tc>
        <w:tc>
          <w:tcPr>
            <w:tcW w:w="1295" w:type="dxa"/>
            <w:tcBorders>
              <w:top w:val="nil"/>
              <w:left w:val="nil"/>
              <w:bottom w:val="single" w:sz="4" w:space="0" w:color="333300"/>
              <w:right w:val="single" w:sz="4" w:space="0" w:color="333300"/>
            </w:tcBorders>
            <w:shd w:val="clear" w:color="auto" w:fill="auto"/>
            <w:hideMark/>
          </w:tcPr>
          <w:p w14:paraId="08E38BC7"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Michael Montemurro</w:t>
            </w:r>
          </w:p>
        </w:tc>
        <w:tc>
          <w:tcPr>
            <w:tcW w:w="559" w:type="dxa"/>
            <w:tcBorders>
              <w:top w:val="nil"/>
              <w:left w:val="nil"/>
              <w:bottom w:val="single" w:sz="4" w:space="0" w:color="333300"/>
              <w:right w:val="single" w:sz="4" w:space="0" w:color="333300"/>
            </w:tcBorders>
            <w:shd w:val="clear" w:color="auto" w:fill="auto"/>
            <w:hideMark/>
          </w:tcPr>
          <w:p w14:paraId="07FADD7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w:t>
            </w:r>
          </w:p>
        </w:tc>
        <w:tc>
          <w:tcPr>
            <w:tcW w:w="720" w:type="dxa"/>
            <w:tcBorders>
              <w:top w:val="nil"/>
              <w:left w:val="nil"/>
              <w:bottom w:val="single" w:sz="4" w:space="0" w:color="333300"/>
              <w:right w:val="single" w:sz="4" w:space="0" w:color="333300"/>
            </w:tcBorders>
            <w:shd w:val="clear" w:color="auto" w:fill="auto"/>
            <w:hideMark/>
          </w:tcPr>
          <w:p w14:paraId="3E0E006F"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45.01</w:t>
            </w:r>
          </w:p>
        </w:tc>
        <w:tc>
          <w:tcPr>
            <w:tcW w:w="2790" w:type="dxa"/>
            <w:tcBorders>
              <w:top w:val="nil"/>
              <w:left w:val="nil"/>
              <w:bottom w:val="single" w:sz="4" w:space="0" w:color="333300"/>
              <w:right w:val="single" w:sz="4" w:space="0" w:color="333300"/>
            </w:tcBorders>
            <w:shd w:val="clear" w:color="auto" w:fill="auto"/>
            <w:hideMark/>
          </w:tcPr>
          <w:p w14:paraId="3A3367A2"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In MLO, affiliated APs are able to provide BSS connectivtiy to legacy STAs but there is no description on how this works. Proide a description of how an affiiated AP can service legacy STAs while also operating with an MLD to support MLO.</w:t>
            </w:r>
          </w:p>
        </w:tc>
        <w:tc>
          <w:tcPr>
            <w:tcW w:w="2430" w:type="dxa"/>
            <w:tcBorders>
              <w:top w:val="nil"/>
              <w:left w:val="nil"/>
              <w:bottom w:val="single" w:sz="4" w:space="0" w:color="333300"/>
              <w:right w:val="single" w:sz="4" w:space="0" w:color="333300"/>
            </w:tcBorders>
            <w:shd w:val="clear" w:color="auto" w:fill="auto"/>
            <w:hideMark/>
          </w:tcPr>
          <w:p w14:paraId="611B8C5D"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The commenter is willling to collaborate on a contribution which would add a description to address this comment.</w:t>
            </w:r>
          </w:p>
        </w:tc>
        <w:tc>
          <w:tcPr>
            <w:tcW w:w="2250" w:type="dxa"/>
            <w:tcBorders>
              <w:top w:val="nil"/>
              <w:left w:val="nil"/>
              <w:bottom w:val="single" w:sz="4" w:space="0" w:color="333300"/>
              <w:right w:val="single" w:sz="4" w:space="0" w:color="333300"/>
            </w:tcBorders>
          </w:tcPr>
          <w:p w14:paraId="7D7CF067" w14:textId="08FD33EB"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Revised.  Make the changes shown in 11-21/1111, which adds the architectural structure for affiliated APs to the AP MLD concepts.</w:t>
            </w:r>
          </w:p>
        </w:tc>
      </w:tr>
      <w:tr w:rsidR="005D0E86" w:rsidRPr="007757BF" w14:paraId="12A8CFC7" w14:textId="3D1F8B04" w:rsidTr="005D0E86">
        <w:trPr>
          <w:trHeight w:val="1530"/>
        </w:trPr>
        <w:tc>
          <w:tcPr>
            <w:tcW w:w="661" w:type="dxa"/>
            <w:tcBorders>
              <w:top w:val="nil"/>
              <w:left w:val="single" w:sz="4" w:space="0" w:color="333300"/>
              <w:bottom w:val="single" w:sz="4" w:space="0" w:color="333300"/>
              <w:right w:val="single" w:sz="4" w:space="0" w:color="333300"/>
            </w:tcBorders>
            <w:shd w:val="clear" w:color="auto" w:fill="auto"/>
            <w:hideMark/>
          </w:tcPr>
          <w:p w14:paraId="791FA0DC" w14:textId="77777777" w:rsidR="005D0E86" w:rsidRPr="007757BF" w:rsidRDefault="005D0E86" w:rsidP="007757BF">
            <w:pPr>
              <w:spacing w:after="0"/>
              <w:jc w:val="right"/>
              <w:rPr>
                <w:rFonts w:ascii="Arial" w:hAnsi="Arial" w:cs="Arial"/>
                <w:sz w:val="20"/>
                <w:lang w:val="en-US"/>
              </w:rPr>
            </w:pPr>
            <w:r w:rsidRPr="007757BF">
              <w:rPr>
                <w:rFonts w:ascii="Arial" w:hAnsi="Arial" w:cs="Arial"/>
                <w:sz w:val="20"/>
                <w:lang w:val="en-US"/>
              </w:rPr>
              <w:t>7349</w:t>
            </w:r>
          </w:p>
        </w:tc>
        <w:tc>
          <w:tcPr>
            <w:tcW w:w="1295" w:type="dxa"/>
            <w:tcBorders>
              <w:top w:val="nil"/>
              <w:left w:val="nil"/>
              <w:bottom w:val="single" w:sz="4" w:space="0" w:color="333300"/>
              <w:right w:val="single" w:sz="4" w:space="0" w:color="333300"/>
            </w:tcBorders>
            <w:shd w:val="clear" w:color="auto" w:fill="auto"/>
            <w:hideMark/>
          </w:tcPr>
          <w:p w14:paraId="4D6B1008"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Stephen McCann</w:t>
            </w:r>
          </w:p>
        </w:tc>
        <w:tc>
          <w:tcPr>
            <w:tcW w:w="559" w:type="dxa"/>
            <w:tcBorders>
              <w:top w:val="nil"/>
              <w:left w:val="nil"/>
              <w:bottom w:val="single" w:sz="4" w:space="0" w:color="333300"/>
              <w:right w:val="single" w:sz="4" w:space="0" w:color="333300"/>
            </w:tcBorders>
            <w:shd w:val="clear" w:color="auto" w:fill="auto"/>
            <w:hideMark/>
          </w:tcPr>
          <w:p w14:paraId="23279599"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3.2</w:t>
            </w:r>
          </w:p>
        </w:tc>
        <w:tc>
          <w:tcPr>
            <w:tcW w:w="720" w:type="dxa"/>
            <w:tcBorders>
              <w:top w:val="nil"/>
              <w:left w:val="nil"/>
              <w:bottom w:val="single" w:sz="4" w:space="0" w:color="333300"/>
              <w:right w:val="single" w:sz="4" w:space="0" w:color="333300"/>
            </w:tcBorders>
            <w:shd w:val="clear" w:color="auto" w:fill="auto"/>
            <w:hideMark/>
          </w:tcPr>
          <w:p w14:paraId="40A2D47E"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41.12</w:t>
            </w:r>
          </w:p>
        </w:tc>
        <w:tc>
          <w:tcPr>
            <w:tcW w:w="2790" w:type="dxa"/>
            <w:tcBorders>
              <w:top w:val="nil"/>
              <w:left w:val="nil"/>
              <w:bottom w:val="single" w:sz="4" w:space="0" w:color="333300"/>
              <w:right w:val="single" w:sz="4" w:space="0" w:color="333300"/>
            </w:tcBorders>
            <w:shd w:val="clear" w:color="auto" w:fill="auto"/>
            <w:hideMark/>
          </w:tcPr>
          <w:p w14:paraId="41BEAB4F"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 definition of "affiliated" would be useful in clause 3.2</w:t>
            </w:r>
          </w:p>
        </w:tc>
        <w:tc>
          <w:tcPr>
            <w:tcW w:w="2430" w:type="dxa"/>
            <w:tcBorders>
              <w:top w:val="nil"/>
              <w:left w:val="nil"/>
              <w:bottom w:val="single" w:sz="4" w:space="0" w:color="333300"/>
              <w:right w:val="single" w:sz="4" w:space="0" w:color="333300"/>
            </w:tcBorders>
            <w:shd w:val="clear" w:color="auto" w:fill="auto"/>
            <w:hideMark/>
          </w:tcPr>
          <w:p w14:paraId="4ABEBEC1" w14:textId="77777777" w:rsidR="005D0E86" w:rsidRPr="007757BF" w:rsidRDefault="005D0E86" w:rsidP="007757BF">
            <w:pPr>
              <w:spacing w:after="0"/>
              <w:rPr>
                <w:rFonts w:ascii="Arial" w:hAnsi="Arial" w:cs="Arial"/>
                <w:sz w:val="20"/>
                <w:lang w:val="en-US"/>
              </w:rPr>
            </w:pPr>
            <w:r w:rsidRPr="007757BF">
              <w:rPr>
                <w:rFonts w:ascii="Arial" w:hAnsi="Arial" w:cs="Arial"/>
                <w:sz w:val="20"/>
                <w:lang w:val="en-US"/>
              </w:rPr>
              <w:t>Add the following definition "Affiliated: A STA and an MLD that are co-located or connected through an existing security relationship."</w:t>
            </w:r>
          </w:p>
        </w:tc>
        <w:tc>
          <w:tcPr>
            <w:tcW w:w="2250" w:type="dxa"/>
            <w:tcBorders>
              <w:top w:val="nil"/>
              <w:left w:val="nil"/>
              <w:bottom w:val="single" w:sz="4" w:space="0" w:color="333300"/>
              <w:right w:val="single" w:sz="4" w:space="0" w:color="333300"/>
            </w:tcBorders>
          </w:tcPr>
          <w:p w14:paraId="7E24EBFF" w14:textId="38A32AC7" w:rsidR="005D0E86" w:rsidRPr="005D0E86" w:rsidRDefault="005D0E86" w:rsidP="007757BF">
            <w:pPr>
              <w:spacing w:after="0"/>
              <w:rPr>
                <w:rFonts w:ascii="Arial" w:hAnsi="Arial" w:cs="Arial"/>
                <w:b/>
                <w:bCs/>
                <w:sz w:val="20"/>
                <w:lang w:val="en-US"/>
              </w:rPr>
            </w:pPr>
            <w:r w:rsidRPr="005D0E86">
              <w:rPr>
                <w:rFonts w:ascii="Arial" w:hAnsi="Arial" w:cs="Arial"/>
                <w:b/>
                <w:bCs/>
                <w:sz w:val="20"/>
                <w:lang w:val="en-US"/>
              </w:rPr>
              <w:t xml:space="preserve">Revised.  Make the changes shown in 11-21/1111, which adds </w:t>
            </w:r>
            <w:ins w:id="59" w:author="Hamilton, Mark" w:date="2022-02-11T16:38:00Z">
              <w:r w:rsidR="001E1638">
                <w:rPr>
                  <w:rFonts w:ascii="Arial" w:hAnsi="Arial" w:cs="Arial"/>
                  <w:b/>
                  <w:bCs/>
                  <w:sz w:val="20"/>
                  <w:lang w:val="en-US"/>
                </w:rPr>
                <w:t xml:space="preserve">a </w:t>
              </w:r>
            </w:ins>
            <w:r w:rsidRPr="005D0E86">
              <w:rPr>
                <w:rFonts w:ascii="Arial" w:hAnsi="Arial" w:cs="Arial"/>
                <w:b/>
                <w:bCs/>
                <w:sz w:val="20"/>
                <w:lang w:val="en-US"/>
              </w:rPr>
              <w:t>definition</w:t>
            </w:r>
            <w:del w:id="60" w:author="Hamilton, Mark" w:date="2022-02-11T16:38:00Z">
              <w:r w:rsidRPr="005D0E86" w:rsidDel="001E1638">
                <w:rPr>
                  <w:rFonts w:ascii="Arial" w:hAnsi="Arial" w:cs="Arial"/>
                  <w:b/>
                  <w:bCs/>
                  <w:sz w:val="20"/>
                  <w:lang w:val="en-US"/>
                </w:rPr>
                <w:delText>s</w:delText>
              </w:r>
            </w:del>
            <w:r w:rsidRPr="005D0E86">
              <w:rPr>
                <w:rFonts w:ascii="Arial" w:hAnsi="Arial" w:cs="Arial"/>
                <w:b/>
                <w:bCs/>
                <w:sz w:val="20"/>
                <w:lang w:val="en-US"/>
              </w:rPr>
              <w:t xml:space="preserve"> for affiliated</w:t>
            </w:r>
            <w:del w:id="61" w:author="Hamilton, Mark" w:date="2022-02-11T16:38:00Z">
              <w:r w:rsidRPr="005D0E86" w:rsidDel="001E1638">
                <w:rPr>
                  <w:rFonts w:ascii="Arial" w:hAnsi="Arial" w:cs="Arial"/>
                  <w:b/>
                  <w:bCs/>
                  <w:sz w:val="20"/>
                  <w:lang w:val="en-US"/>
                </w:rPr>
                <w:delText xml:space="preserve"> AP and affiliated STA.</w:delText>
              </w:r>
            </w:del>
          </w:p>
        </w:tc>
      </w:tr>
    </w:tbl>
    <w:p w14:paraId="7E9FB25F" w14:textId="77777777" w:rsidR="007757BF" w:rsidRPr="005F1267" w:rsidRDefault="007757BF" w:rsidP="007D6E10">
      <w:pPr>
        <w:rPr>
          <w:sz w:val="20"/>
        </w:rPr>
      </w:pPr>
    </w:p>
    <w:p w14:paraId="32B8305A" w14:textId="77777777" w:rsidR="007757BF" w:rsidRDefault="007757BF">
      <w:pPr>
        <w:spacing w:after="0"/>
        <w:rPr>
          <w:b/>
          <w:bCs/>
          <w:sz w:val="24"/>
          <w:szCs w:val="24"/>
          <w:u w:val="single"/>
        </w:rPr>
      </w:pPr>
      <w:r>
        <w:rPr>
          <w:b/>
          <w:bCs/>
          <w:sz w:val="24"/>
          <w:szCs w:val="24"/>
          <w:u w:val="single"/>
        </w:rPr>
        <w:br w:type="page"/>
      </w:r>
    </w:p>
    <w:p w14:paraId="1C622760" w14:textId="15B097B1" w:rsidR="007D6E10" w:rsidRPr="002157CB" w:rsidRDefault="007D6E10" w:rsidP="007D6E10">
      <w:pPr>
        <w:rPr>
          <w:b/>
          <w:bCs/>
          <w:sz w:val="24"/>
          <w:szCs w:val="24"/>
          <w:u w:val="single"/>
        </w:rPr>
      </w:pPr>
      <w:r w:rsidRPr="002157CB">
        <w:rPr>
          <w:b/>
          <w:bCs/>
          <w:sz w:val="24"/>
          <w:szCs w:val="24"/>
          <w:u w:val="single"/>
        </w:rPr>
        <w:lastRenderedPageBreak/>
        <w:t>Discussion:</w:t>
      </w:r>
    </w:p>
    <w:p w14:paraId="259CFB94" w14:textId="77777777" w:rsidR="002157CB" w:rsidRPr="00517AE2" w:rsidRDefault="002157CB" w:rsidP="007D6E10">
      <w:pPr>
        <w:rPr>
          <w:b/>
          <w:bCs/>
          <w:sz w:val="20"/>
          <w:u w:val="single"/>
        </w:rPr>
      </w:pPr>
    </w:p>
    <w:p w14:paraId="08C3A512" w14:textId="52E2864C" w:rsidR="00766AFB" w:rsidRPr="002157CB" w:rsidRDefault="00766AFB" w:rsidP="002157CB">
      <w:pPr>
        <w:pStyle w:val="ListParagraph"/>
        <w:numPr>
          <w:ilvl w:val="0"/>
          <w:numId w:val="42"/>
        </w:numPr>
        <w:rPr>
          <w:b/>
          <w:bCs/>
          <w:sz w:val="20"/>
          <w:u w:val="single"/>
        </w:rPr>
      </w:pPr>
      <w:r w:rsidRPr="002157CB">
        <w:rPr>
          <w:b/>
          <w:bCs/>
          <w:sz w:val="20"/>
          <w:u w:val="single"/>
        </w:rPr>
        <w:t>Group addressed MSDU handling</w:t>
      </w:r>
      <w:r w:rsidR="002157CB">
        <w:rPr>
          <w:b/>
          <w:bCs/>
          <w:sz w:val="20"/>
          <w:u w:val="single"/>
        </w:rPr>
        <w:t xml:space="preserve"> and legacy operation</w:t>
      </w:r>
      <w:r w:rsidRPr="002157CB">
        <w:rPr>
          <w:b/>
          <w:bCs/>
          <w:sz w:val="20"/>
          <w:u w:val="single"/>
        </w:rPr>
        <w:t>:</w:t>
      </w:r>
    </w:p>
    <w:p w14:paraId="57646535" w14:textId="0617D74C" w:rsidR="002157CB" w:rsidRPr="002157CB" w:rsidRDefault="002157CB" w:rsidP="007D6E10">
      <w:pPr>
        <w:rPr>
          <w:b/>
          <w:bCs/>
          <w:sz w:val="20"/>
        </w:rPr>
      </w:pPr>
      <w:r w:rsidRPr="002157CB">
        <w:rPr>
          <w:b/>
          <w:bCs/>
          <w:sz w:val="20"/>
        </w:rPr>
        <w:t>Group addressed MSDU handling:</w:t>
      </w:r>
    </w:p>
    <w:p w14:paraId="271FDBA7" w14:textId="27B8380A" w:rsidR="00766AFB" w:rsidRDefault="00766AFB" w:rsidP="007D6E10">
      <w:pPr>
        <w:rPr>
          <w:sz w:val="20"/>
        </w:rPr>
      </w:pPr>
      <w:r>
        <w:rPr>
          <w:sz w:val="20"/>
        </w:rPr>
        <w:t xml:space="preserve">11-21/0577 </w:t>
      </w:r>
      <w:ins w:id="62" w:author="Hamilton, Mark" w:date="2022-02-11T14:33:00Z">
        <w:r w:rsidR="00BA2464">
          <w:rPr>
            <w:sz w:val="20"/>
          </w:rPr>
          <w:t xml:space="preserve">(and therefore the current draft text in </w:t>
        </w:r>
      </w:ins>
      <w:ins w:id="63" w:author="Hamilton, Mark" w:date="2022-02-11T14:35:00Z">
        <w:r w:rsidR="00BA2464">
          <w:rPr>
            <w:sz w:val="20"/>
          </w:rPr>
          <w:t xml:space="preserve">subclause 4.9 and </w:t>
        </w:r>
      </w:ins>
      <w:ins w:id="64" w:author="Hamilton, Mark" w:date="2022-02-11T14:33:00Z">
        <w:r w:rsidR="00BA2464">
          <w:rPr>
            <w:sz w:val="20"/>
          </w:rPr>
          <w:t xml:space="preserve">clause 5) </w:t>
        </w:r>
      </w:ins>
      <w:r>
        <w:rPr>
          <w:sz w:val="20"/>
        </w:rPr>
        <w:t>touched on group addressed frames, but only superficially.  It mentioned that there are separate GTK/IGTK/BIGTK maintained per link, and that group addressed frame encryption and decryption are done with the GTK for a given link.  Further clarification and details are needed, however.</w:t>
      </w:r>
    </w:p>
    <w:p w14:paraId="67AA545C" w14:textId="496CE705" w:rsidR="00766AFB" w:rsidRDefault="00766AFB" w:rsidP="007D6E10">
      <w:pPr>
        <w:rPr>
          <w:sz w:val="20"/>
        </w:rPr>
      </w:pPr>
      <w:r>
        <w:rPr>
          <w:sz w:val="20"/>
        </w:rPr>
        <w:t xml:space="preserve">First, it needs to be noted that </w:t>
      </w:r>
      <w:r w:rsidR="00E65BB3">
        <w:rPr>
          <w:sz w:val="20"/>
        </w:rPr>
        <w:t xml:space="preserve">with separate group keys per link, there needs to be separate key management per link.  </w:t>
      </w:r>
      <w:r w:rsidR="00F047DD">
        <w:rPr>
          <w:sz w:val="20"/>
        </w:rPr>
        <w:t xml:space="preserve">This implies a separate Authenticator/Supplicant </w:t>
      </w:r>
      <w:ins w:id="65" w:author="Hamilton, Mark" w:date="2022-02-11T14:40:00Z">
        <w:r w:rsidR="00BA2464">
          <w:rPr>
            <w:sz w:val="20"/>
          </w:rPr>
          <w:t>“</w:t>
        </w:r>
      </w:ins>
      <w:ins w:id="66" w:author="Hamilton, Mark" w:date="2021-09-11T16:02:00Z">
        <w:r w:rsidR="00BF1896">
          <w:rPr>
            <w:sz w:val="20"/>
          </w:rPr>
          <w:t>context</w:t>
        </w:r>
      </w:ins>
      <w:ins w:id="67" w:author="Hamilton, Mark" w:date="2022-02-11T14:40:00Z">
        <w:r w:rsidR="00BA2464">
          <w:rPr>
            <w:sz w:val="20"/>
          </w:rPr>
          <w:t>”</w:t>
        </w:r>
      </w:ins>
      <w:ins w:id="68" w:author="Hamilton, Mark" w:date="2021-09-11T16:02:00Z">
        <w:r w:rsidR="00BF1896">
          <w:rPr>
            <w:sz w:val="20"/>
          </w:rPr>
          <w:t xml:space="preserve"> </w:t>
        </w:r>
      </w:ins>
      <w:r w:rsidR="00F047DD">
        <w:rPr>
          <w:sz w:val="20"/>
        </w:rPr>
        <w:t>per link paired with the link’s specific RSNA key management</w:t>
      </w:r>
      <w:ins w:id="69" w:author="Hamilton, Mark" w:date="2021-09-11T16:03:00Z">
        <w:r w:rsidR="00BF1896">
          <w:rPr>
            <w:sz w:val="20"/>
          </w:rPr>
          <w:t xml:space="preserve"> for group keys</w:t>
        </w:r>
      </w:ins>
      <w:r w:rsidR="00F047DD">
        <w:rPr>
          <w:sz w:val="20"/>
        </w:rPr>
        <w:t>.  Thus, our architectural model for an MLD</w:t>
      </w:r>
      <w:ins w:id="70" w:author="Hamilton, Mark" w:date="2022-02-11T14:37:00Z">
        <w:r w:rsidR="00BA2464">
          <w:rPr>
            <w:sz w:val="20"/>
          </w:rPr>
          <w:t xml:space="preserve"> (Figure 4-30a)</w:t>
        </w:r>
      </w:ins>
      <w:r w:rsidR="00F047DD">
        <w:rPr>
          <w:sz w:val="20"/>
        </w:rPr>
        <w:t xml:space="preserve"> needs to be extended to add these RSN facilities per link, for the group addressed frames and group key handling.</w:t>
      </w:r>
    </w:p>
    <w:p w14:paraId="65510C6A" w14:textId="14411DFD" w:rsidR="00DA2809" w:rsidRDefault="00DA2809" w:rsidP="007D6E10">
      <w:pPr>
        <w:rPr>
          <w:sz w:val="20"/>
        </w:rPr>
      </w:pPr>
      <w:r>
        <w:rPr>
          <w:sz w:val="20"/>
        </w:rPr>
        <w:t xml:space="preserve">Note that these RSN facilities are the same ones as used by the affiliated </w:t>
      </w:r>
      <w:r w:rsidR="00BF1896">
        <w:rPr>
          <w:sz w:val="20"/>
        </w:rPr>
        <w:t>AP</w:t>
      </w:r>
      <w:ins w:id="71" w:author="Hamilton, Mark" w:date="2022-02-11T14:41:00Z">
        <w:r w:rsidR="00BA2464">
          <w:rPr>
            <w:sz w:val="20"/>
          </w:rPr>
          <w:t>s</w:t>
        </w:r>
      </w:ins>
      <w:r w:rsidR="00BF1896">
        <w:rPr>
          <w:sz w:val="20"/>
        </w:rPr>
        <w:t xml:space="preserve"> </w:t>
      </w:r>
      <w:r>
        <w:rPr>
          <w:sz w:val="20"/>
        </w:rPr>
        <w:t xml:space="preserve">for legacy operations (with associated non-MLD peers).  See </w:t>
      </w:r>
      <w:r w:rsidR="005C57D4">
        <w:rPr>
          <w:sz w:val="20"/>
        </w:rPr>
        <w:t xml:space="preserve">immediately </w:t>
      </w:r>
      <w:r>
        <w:rPr>
          <w:sz w:val="20"/>
        </w:rPr>
        <w:t>next section…</w:t>
      </w:r>
    </w:p>
    <w:p w14:paraId="33887CAF" w14:textId="304525A4" w:rsidR="00DA2809" w:rsidRDefault="00DA2809" w:rsidP="007D6E10">
      <w:pPr>
        <w:rPr>
          <w:sz w:val="20"/>
        </w:rPr>
      </w:pPr>
      <w:r>
        <w:rPr>
          <w:b/>
          <w:bCs/>
          <w:sz w:val="20"/>
        </w:rPr>
        <w:t xml:space="preserve">Legacy </w:t>
      </w:r>
      <w:r w:rsidR="00BA2464">
        <w:rPr>
          <w:b/>
          <w:bCs/>
          <w:sz w:val="20"/>
        </w:rPr>
        <w:t xml:space="preserve">AP </w:t>
      </w:r>
      <w:r>
        <w:rPr>
          <w:b/>
          <w:bCs/>
          <w:sz w:val="20"/>
        </w:rPr>
        <w:t>operations</w:t>
      </w:r>
      <w:r w:rsidR="002157CB">
        <w:rPr>
          <w:b/>
          <w:bCs/>
          <w:sz w:val="20"/>
        </w:rPr>
        <w:t>:</w:t>
      </w:r>
    </w:p>
    <w:p w14:paraId="4363722B" w14:textId="5AC105F1" w:rsidR="00BA2464" w:rsidRDefault="00091B02" w:rsidP="007D6E10">
      <w:pPr>
        <w:rPr>
          <w:ins w:id="72" w:author="Hamilton, Mark" w:date="2022-02-11T14:39:00Z"/>
          <w:sz w:val="20"/>
        </w:rPr>
      </w:pPr>
      <w:r>
        <w:rPr>
          <w:sz w:val="20"/>
        </w:rPr>
        <w:t xml:space="preserve">Legacy operation of the affiliated APs collocated with an AP is a </w:t>
      </w:r>
      <w:r>
        <w:rPr>
          <w:sz w:val="20"/>
        </w:rPr>
        <w:t xml:space="preserve">key feature, which raises some architectural details.  </w:t>
      </w:r>
      <w:r w:rsidR="00DD455B">
        <w:rPr>
          <w:sz w:val="20"/>
        </w:rPr>
        <w:t xml:space="preserve">In particular, </w:t>
      </w:r>
      <w:ins w:id="73" w:author="Hamilton, Mark" w:date="2022-02-11T14:42:00Z">
        <w:r w:rsidR="00BE190E">
          <w:rPr>
            <w:sz w:val="20"/>
          </w:rPr>
          <w:t>as upper MAC operations for MLD peers is modifi</w:t>
        </w:r>
      </w:ins>
      <w:ins w:id="74" w:author="Hamilton, Mark" w:date="2022-02-11T14:43:00Z">
        <w:r w:rsidR="00BE190E">
          <w:rPr>
            <w:sz w:val="20"/>
          </w:rPr>
          <w:t xml:space="preserve">ed from single link (legacy) operations, it is simplest to model the AP MLD and its affiliated legacy APs as having separate upper MAC </w:t>
        </w:r>
      </w:ins>
      <w:ins w:id="75" w:author="Hamilton, Mark" w:date="2022-02-11T14:44:00Z">
        <w:r w:rsidR="00BE190E">
          <w:rPr>
            <w:sz w:val="20"/>
          </w:rPr>
          <w:t xml:space="preserve">facilities.  Per Figure 4-30a and Figure 4-30b in the draft, the </w:t>
        </w:r>
      </w:ins>
      <w:ins w:id="76" w:author="Hamilton, Mark" w:date="2022-02-11T14:45:00Z">
        <w:r w:rsidR="00BE190E">
          <w:rPr>
            <w:sz w:val="20"/>
          </w:rPr>
          <w:t>AP MLD’s upper MAC facilities are performed by a single MLD upper MAC sub</w:t>
        </w:r>
      </w:ins>
      <w:ins w:id="77" w:author="Hamilton, Mark" w:date="2022-02-11T14:46:00Z">
        <w:r w:rsidR="00BE190E">
          <w:rPr>
            <w:sz w:val="20"/>
          </w:rPr>
          <w:t xml:space="preserve">layer which operates using multiple links and multiple MLD lower MAC sublayer entities.  However, each affiliated </w:t>
        </w:r>
      </w:ins>
      <w:ins w:id="78" w:author="Hamilton, Mark" w:date="2022-02-11T14:47:00Z">
        <w:r w:rsidR="00BE190E">
          <w:rPr>
            <w:sz w:val="20"/>
          </w:rPr>
          <w:t>AP provides legacy upper MAC operations to associated legacy non-AP STAs, through a</w:t>
        </w:r>
      </w:ins>
      <w:ins w:id="79" w:author="Hamilton, Mark" w:date="2022-02-11T14:48:00Z">
        <w:r w:rsidR="00BE190E">
          <w:rPr>
            <w:sz w:val="20"/>
          </w:rPr>
          <w:t>n independent</w:t>
        </w:r>
      </w:ins>
      <w:ins w:id="80" w:author="Hamilton, Mark" w:date="2022-02-11T14:47:00Z">
        <w:r w:rsidR="00BE190E">
          <w:rPr>
            <w:sz w:val="20"/>
          </w:rPr>
          <w:t xml:space="preserve"> MLD upper MAC sublayer</w:t>
        </w:r>
      </w:ins>
      <w:ins w:id="81" w:author="Hamilton, Mark" w:date="2022-02-11T14:48:00Z">
        <w:r w:rsidR="00BE190E">
          <w:rPr>
            <w:sz w:val="20"/>
          </w:rPr>
          <w:t>.</w:t>
        </w:r>
      </w:ins>
      <w:ins w:id="82" w:author="Hamilton, Mark" w:date="2022-02-11T14:49:00Z">
        <w:r w:rsidR="00BE190E">
          <w:rPr>
            <w:sz w:val="20"/>
          </w:rPr>
          <w:t xml:space="preserve">  A new figure (Figure </w:t>
        </w:r>
      </w:ins>
      <w:ins w:id="83" w:author="Hamilton, Mark" w:date="2022-02-11T14:51:00Z">
        <w:r w:rsidR="00BE190E">
          <w:rPr>
            <w:sz w:val="20"/>
          </w:rPr>
          <w:t>4-30c, below) is added to show this architecture of an AP MLD and its (legacy supporting) affil</w:t>
        </w:r>
      </w:ins>
      <w:ins w:id="84" w:author="Hamilton, Mark" w:date="2022-02-11T14:52:00Z">
        <w:r w:rsidR="00BE190E">
          <w:rPr>
            <w:sz w:val="20"/>
          </w:rPr>
          <w:t>iated APs.</w:t>
        </w:r>
      </w:ins>
    </w:p>
    <w:p w14:paraId="03750715" w14:textId="59A46F58" w:rsidR="00E37E35" w:rsidRDefault="003336D3" w:rsidP="007D6E10">
      <w:pPr>
        <w:rPr>
          <w:sz w:val="20"/>
        </w:rPr>
      </w:pPr>
      <w:r>
        <w:rPr>
          <w:sz w:val="20"/>
        </w:rPr>
        <w:t>S</w:t>
      </w:r>
      <w:r w:rsidR="00DD455B">
        <w:rPr>
          <w:sz w:val="20"/>
        </w:rPr>
        <w:t>ince the MLD lower MAC sublayer is shared between the MLD and legacy upper MAC sublayers, the operation of this sharing needs to be specified where it affects externally visible behavior.</w:t>
      </w:r>
      <w:r w:rsidR="00AA2EA6">
        <w:rPr>
          <w:sz w:val="20"/>
        </w:rPr>
        <w:t xml:space="preserve">  </w:t>
      </w:r>
      <w:r w:rsidR="00BF1896">
        <w:rPr>
          <w:sz w:val="20"/>
        </w:rPr>
        <w:t xml:space="preserve">To support group addressed security contexts (one set of GTK/IGTK/BIGTK per link), and </w:t>
      </w:r>
      <w:r w:rsidR="00342355">
        <w:rPr>
          <w:sz w:val="20"/>
        </w:rPr>
        <w:t xml:space="preserve">legacy operation (PTK per peer STA) an AP MLD maintains an Authenticator per link (with legacy association PTKSAs, as well as GTK/IGTK/BIGTK for that link) and an Authenticator for the AP MLD (with PKTSAs per MLD association).  These Authenticators cooperate as needed, on key updates, etc.  </w:t>
      </w:r>
    </w:p>
    <w:p w14:paraId="14406C37" w14:textId="26707580" w:rsidR="00E37E35" w:rsidRPr="00E37E35" w:rsidRDefault="00E37E35" w:rsidP="007D6E10">
      <w:pPr>
        <w:rPr>
          <w:b/>
          <w:bCs/>
          <w:sz w:val="20"/>
        </w:rPr>
      </w:pPr>
      <w:r w:rsidRPr="00E37E35">
        <w:rPr>
          <w:b/>
          <w:bCs/>
          <w:sz w:val="20"/>
        </w:rPr>
        <w:t>Non-AP MLD and legacy non-AP STA:</w:t>
      </w:r>
    </w:p>
    <w:p w14:paraId="0CD21A4D" w14:textId="498CE982" w:rsidR="00BF1896" w:rsidRDefault="00342355" w:rsidP="007D6E10">
      <w:pPr>
        <w:rPr>
          <w:sz w:val="20"/>
        </w:rPr>
      </w:pPr>
      <w:r>
        <w:rPr>
          <w:sz w:val="20"/>
        </w:rPr>
        <w:t>On the non-AP MLD, there is no need for this complexity</w:t>
      </w:r>
      <w:r w:rsidR="00E37E35">
        <w:rPr>
          <w:sz w:val="20"/>
        </w:rPr>
        <w:t xml:space="preserve">.  A non-AP MLD is simply a MLD upper MAC sublayer, and multiple MLD lower MAC sublayers (one for each link).  </w:t>
      </w:r>
      <w:ins w:id="85" w:author="Hamilton, Mark" w:date="2022-02-11T15:16:00Z">
        <w:r w:rsidR="008C6701">
          <w:rPr>
            <w:sz w:val="20"/>
          </w:rPr>
          <w:t>Within the non-AP MLD, the combination of a single link lower MAC functionality plus the shared upper MAC</w:t>
        </w:r>
      </w:ins>
      <w:ins w:id="86" w:author="Hamilton, Mark" w:date="2022-02-11T15:17:00Z">
        <w:r w:rsidR="008C6701">
          <w:rPr>
            <w:sz w:val="20"/>
          </w:rPr>
          <w:t xml:space="preserve"> results in a complete affiliated STA. </w:t>
        </w:r>
      </w:ins>
      <w:ins w:id="87" w:author="Hamilton, Mark" w:date="2022-02-11T15:34:00Z">
        <w:r w:rsidR="00D06D44">
          <w:rPr>
            <w:sz w:val="20"/>
          </w:rPr>
          <w:t xml:space="preserve">A new figure (Figure 4-30d, below) </w:t>
        </w:r>
      </w:ins>
      <w:ins w:id="88" w:author="Hamilton, Mark" w:date="2022-02-11T15:35:00Z">
        <w:r w:rsidR="00D06D44">
          <w:rPr>
            <w:sz w:val="20"/>
          </w:rPr>
          <w:t xml:space="preserve">is added to show the architecture of a non-AP MLD and its affiliated STAs. </w:t>
        </w:r>
      </w:ins>
      <w:ins w:id="89" w:author="Hamilton, Mark" w:date="2022-02-11T15:17:00Z">
        <w:r w:rsidR="008C6701">
          <w:rPr>
            <w:sz w:val="20"/>
          </w:rPr>
          <w:t xml:space="preserve"> </w:t>
        </w:r>
      </w:ins>
      <w:r w:rsidR="00E37E35">
        <w:rPr>
          <w:sz w:val="20"/>
        </w:rPr>
        <w:t xml:space="preserve">A non-AP device that switches from MLO to legacy operation (when roaming to a legacy AP, for example), retains the upper MAC sublayer and only one lower MAC sublayer, thus switching to operation over a single link, but making the transition invisible to the upper layers.  Further, </w:t>
      </w:r>
      <w:r>
        <w:rPr>
          <w:sz w:val="20"/>
        </w:rPr>
        <w:t>only one Supplicant is modelled in the reference model</w:t>
      </w:r>
      <w:r w:rsidR="00E37E35">
        <w:rPr>
          <w:sz w:val="20"/>
        </w:rPr>
        <w:t xml:space="preserve"> for the non-AP MLD</w:t>
      </w:r>
      <w:r>
        <w:rPr>
          <w:sz w:val="20"/>
        </w:rPr>
        <w:t>. However, this Supplicant is enhanced over a legacy non-AP STA, in that it can manage the multiple sets of GTK/IGTK/BIGTK, one set per each lin</w:t>
      </w:r>
      <w:r w:rsidR="00E37E35">
        <w:rPr>
          <w:sz w:val="20"/>
        </w:rPr>
        <w:t>k</w:t>
      </w:r>
      <w:r>
        <w:rPr>
          <w:sz w:val="20"/>
        </w:rPr>
        <w:t>.</w:t>
      </w:r>
    </w:p>
    <w:p w14:paraId="285744D7" w14:textId="493E1405" w:rsidR="00F264D2" w:rsidRDefault="00F264D2" w:rsidP="007D6E10">
      <w:pPr>
        <w:rPr>
          <w:sz w:val="20"/>
        </w:rPr>
      </w:pPr>
    </w:p>
    <w:p w14:paraId="6D92E718" w14:textId="742F90E2" w:rsidR="007F0844" w:rsidRPr="002157CB" w:rsidRDefault="007F0844" w:rsidP="002157CB">
      <w:pPr>
        <w:pStyle w:val="ListParagraph"/>
        <w:numPr>
          <w:ilvl w:val="0"/>
          <w:numId w:val="42"/>
        </w:numPr>
        <w:rPr>
          <w:b/>
          <w:bCs/>
          <w:sz w:val="20"/>
          <w:u w:val="single"/>
        </w:rPr>
      </w:pPr>
      <w:r w:rsidRPr="002157CB">
        <w:rPr>
          <w:b/>
          <w:bCs/>
          <w:sz w:val="20"/>
          <w:u w:val="single"/>
        </w:rPr>
        <w:t>Minor updates to Figure 5-2a</w:t>
      </w:r>
      <w:r w:rsidR="00B565C1">
        <w:rPr>
          <w:b/>
          <w:bCs/>
          <w:sz w:val="20"/>
          <w:u w:val="single"/>
        </w:rPr>
        <w:t>, new Figure 5-2b</w:t>
      </w:r>
    </w:p>
    <w:p w14:paraId="7EF6836F" w14:textId="325B4D70" w:rsidR="007F0844" w:rsidRDefault="007F0844" w:rsidP="007D6E10">
      <w:pPr>
        <w:rPr>
          <w:sz w:val="20"/>
        </w:rPr>
      </w:pPr>
      <w:r>
        <w:rPr>
          <w:sz w:val="20"/>
        </w:rPr>
        <w:t xml:space="preserve">Figure 5-2a is </w:t>
      </w:r>
      <w:r>
        <w:rPr>
          <w:sz w:val="20"/>
        </w:rPr>
        <w:t>modified editorially</w:t>
      </w:r>
      <w:r w:rsidR="00D81CEE">
        <w:rPr>
          <w:sz w:val="20"/>
        </w:rPr>
        <w:t>.</w:t>
      </w:r>
      <w:r>
        <w:rPr>
          <w:sz w:val="20"/>
        </w:rPr>
        <w:t xml:space="preserve"> </w:t>
      </w:r>
      <w:r w:rsidR="00D81CEE">
        <w:rPr>
          <w:sz w:val="20"/>
        </w:rPr>
        <w:t>T</w:t>
      </w:r>
      <w:r>
        <w:rPr>
          <w:sz w:val="20"/>
        </w:rPr>
        <w:t xml:space="preserve">he </w:t>
      </w:r>
      <w:r w:rsidR="00297B47">
        <w:rPr>
          <w:sz w:val="20"/>
        </w:rPr>
        <w:t xml:space="preserve">light </w:t>
      </w:r>
      <w:r>
        <w:rPr>
          <w:sz w:val="20"/>
        </w:rPr>
        <w:t xml:space="preserve">grey </w:t>
      </w:r>
      <w:r>
        <w:rPr>
          <w:sz w:val="20"/>
        </w:rPr>
        <w:t xml:space="preserve">boxes </w:t>
      </w:r>
      <w:r w:rsidR="00297B47">
        <w:rPr>
          <w:sz w:val="20"/>
        </w:rPr>
        <w:t xml:space="preserve">in the draft, </w:t>
      </w:r>
      <w:r>
        <w:rPr>
          <w:sz w:val="20"/>
        </w:rPr>
        <w:t>showing the upper and lower MAC functionalities will not copy well</w:t>
      </w:r>
      <w:r w:rsidR="003B0728">
        <w:rPr>
          <w:sz w:val="20"/>
        </w:rPr>
        <w:t xml:space="preserve"> and the layers of boxes get confusing</w:t>
      </w:r>
      <w:r>
        <w:rPr>
          <w:sz w:val="20"/>
        </w:rPr>
        <w:t xml:space="preserve">, so suggest replacing with </w:t>
      </w:r>
      <w:r w:rsidR="003B0728">
        <w:rPr>
          <w:sz w:val="20"/>
        </w:rPr>
        <w:t>braces</w:t>
      </w:r>
      <w:r>
        <w:rPr>
          <w:sz w:val="20"/>
        </w:rPr>
        <w:t xml:space="preserve"> instead.</w:t>
      </w:r>
      <w:ins w:id="90" w:author="Hamilton, Mark" w:date="2021-09-11T16:55:00Z">
        <w:r w:rsidR="00D81CEE">
          <w:rPr>
            <w:sz w:val="20"/>
          </w:rPr>
          <w:t xml:space="preserve">  </w:t>
        </w:r>
      </w:ins>
      <w:r w:rsidR="00297B47">
        <w:rPr>
          <w:sz w:val="20"/>
        </w:rPr>
        <w:t>Also, t</w:t>
      </w:r>
      <w:r w:rsidR="00D81CEE">
        <w:rPr>
          <w:sz w:val="20"/>
        </w:rPr>
        <w:t>he separation of TX and RX functions</w:t>
      </w:r>
      <w:r w:rsidR="00297B47">
        <w:rPr>
          <w:sz w:val="20"/>
        </w:rPr>
        <w:t xml:space="preserve"> (left side and right side of the stack)</w:t>
      </w:r>
      <w:r w:rsidR="00D81CEE">
        <w:rPr>
          <w:sz w:val="20"/>
        </w:rPr>
        <w:t xml:space="preserve"> in the upper MAC is carried over into the lower MAC, for consistency.</w:t>
      </w:r>
      <w:r w:rsidR="00B565C1">
        <w:rPr>
          <w:sz w:val="20"/>
        </w:rPr>
        <w:t xml:space="preserve">  Lastly, the space between the left (transmitting) and right (receiving) sides of the stack is removed, as this space is creating what looks like an unlabelled “box” in the architecture.</w:t>
      </w:r>
    </w:p>
    <w:p w14:paraId="1DC090CB" w14:textId="4DAE1184" w:rsidR="007F0844" w:rsidRDefault="00D81CEE" w:rsidP="007D6E10">
      <w:pPr>
        <w:rPr>
          <w:sz w:val="20"/>
        </w:rPr>
      </w:pPr>
      <w:ins w:id="91" w:author="Hamilton, Mark" w:date="2021-09-11T16:58:00Z">
        <w:r>
          <w:rPr>
            <w:sz w:val="20"/>
          </w:rPr>
          <w:t>An additional</w:t>
        </w:r>
      </w:ins>
      <w:ins w:id="92" w:author="Hamilton, Mark" w:date="2021-09-11T16:56:00Z">
        <w:r>
          <w:rPr>
            <w:sz w:val="20"/>
          </w:rPr>
          <w:t xml:space="preserve"> figure and text are added following Figure 5-2a, to introduc</w:t>
        </w:r>
      </w:ins>
      <w:ins w:id="93" w:author="Hamilton, Mark" w:date="2021-09-11T16:57:00Z">
        <w:r>
          <w:rPr>
            <w:sz w:val="20"/>
          </w:rPr>
          <w:t xml:space="preserve">e </w:t>
        </w:r>
      </w:ins>
      <w:ins w:id="94" w:author="Hamilton, Mark" w:date="2021-09-11T16:54:00Z">
        <w:r>
          <w:rPr>
            <w:sz w:val="20"/>
          </w:rPr>
          <w:t>the MPDU distribution function at the top of the MLD lower MAC sublayer</w:t>
        </w:r>
      </w:ins>
      <w:ins w:id="95" w:author="Hamilton, Mark" w:date="2021-09-11T16:57:00Z">
        <w:r>
          <w:rPr>
            <w:sz w:val="20"/>
          </w:rPr>
          <w:t xml:space="preserve"> to support legacy operation</w:t>
        </w:r>
      </w:ins>
      <w:ins w:id="96" w:author="Hamilton, Mark" w:date="2021-09-11T16:54:00Z">
        <w:r>
          <w:rPr>
            <w:sz w:val="20"/>
          </w:rPr>
          <w:t xml:space="preserve"> (distributing to the MLD or an affiliated AP, based on a mapping from the TA)</w:t>
        </w:r>
      </w:ins>
      <w:ins w:id="97" w:author="Hamilton, Mark" w:date="2021-09-11T16:58:00Z">
        <w:r>
          <w:rPr>
            <w:sz w:val="20"/>
          </w:rPr>
          <w:t xml:space="preserve"> and the transmission of group addressed frames</w:t>
        </w:r>
      </w:ins>
      <w:ins w:id="98" w:author="Hamilton, Mark" w:date="2021-09-11T16:54:00Z">
        <w:r>
          <w:rPr>
            <w:sz w:val="20"/>
          </w:rPr>
          <w:t>.</w:t>
        </w:r>
      </w:ins>
    </w:p>
    <w:p w14:paraId="29E2D730" w14:textId="77777777" w:rsidR="000977CE" w:rsidRPr="007F0844" w:rsidRDefault="000977CE" w:rsidP="007D6E10">
      <w:pPr>
        <w:rPr>
          <w:sz w:val="20"/>
        </w:rPr>
      </w:pPr>
    </w:p>
    <w:p w14:paraId="052F4805" w14:textId="4A6E8766" w:rsidR="00AC77CE" w:rsidRPr="002157CB" w:rsidRDefault="00AC77CE" w:rsidP="002157CB">
      <w:pPr>
        <w:pStyle w:val="ListParagraph"/>
        <w:numPr>
          <w:ilvl w:val="0"/>
          <w:numId w:val="42"/>
        </w:numPr>
        <w:rPr>
          <w:sz w:val="20"/>
          <w:u w:val="single"/>
        </w:rPr>
      </w:pPr>
      <w:r w:rsidRPr="002157CB">
        <w:rPr>
          <w:b/>
          <w:bCs/>
          <w:sz w:val="20"/>
          <w:u w:val="single"/>
        </w:rPr>
        <w:t>Function(s) of MLD lower MAC sublayer:</w:t>
      </w:r>
    </w:p>
    <w:p w14:paraId="01EAA1AA" w14:textId="5D6D4106" w:rsidR="00AC77CE" w:rsidRDefault="00AC77CE" w:rsidP="00AC77CE">
      <w:pPr>
        <w:rPr>
          <w:sz w:val="20"/>
        </w:rPr>
      </w:pPr>
      <w:r>
        <w:rPr>
          <w:sz w:val="20"/>
        </w:rPr>
        <w:lastRenderedPageBreak/>
        <w:t xml:space="preserve">As the MLD lower MAC sublayer comprises only some link-specific, low-level MAC functions (as shown in Figure 5-2a), this component cannot perform many complex MAC functions.  Instead, </w:t>
      </w:r>
      <w:ins w:id="99" w:author="Hamilton, Mark" w:date="2022-02-11T16:54:00Z">
        <w:r w:rsidR="007C6D98">
          <w:rPr>
            <w:sz w:val="20"/>
          </w:rPr>
          <w:t xml:space="preserve">for an AP MLD, </w:t>
        </w:r>
      </w:ins>
      <w:r>
        <w:rPr>
          <w:sz w:val="20"/>
        </w:rPr>
        <w:t xml:space="preserve">it is actually the non-MLD upper MAC sublayer of an </w:t>
      </w:r>
      <w:r>
        <w:rPr>
          <w:sz w:val="20"/>
        </w:rPr>
        <w:t xml:space="preserve">affiliated AP that performs </w:t>
      </w:r>
      <w:r>
        <w:rPr>
          <w:sz w:val="20"/>
        </w:rPr>
        <w:t xml:space="preserve">these functions.  </w:t>
      </w:r>
    </w:p>
    <w:p w14:paraId="2148B2ED" w14:textId="77777777" w:rsidR="00AC77CE" w:rsidRDefault="00AC77CE" w:rsidP="00AC77CE">
      <w:pPr>
        <w:suppressAutoHyphens/>
        <w:spacing w:after="160" w:line="259" w:lineRule="auto"/>
        <w:contextualSpacing/>
        <w:jc w:val="both"/>
        <w:rPr>
          <w:sz w:val="20"/>
        </w:rPr>
      </w:pPr>
      <w:r>
        <w:rPr>
          <w:sz w:val="20"/>
        </w:rPr>
        <w:t>The discussion in 4.9.5 of where functions are performed needs to be updated to clarify this.  Examples include:</w:t>
      </w:r>
    </w:p>
    <w:p w14:paraId="7D050277" w14:textId="77777777" w:rsidR="00AC77CE" w:rsidRDefault="00AC77CE" w:rsidP="00AC77CE">
      <w:pPr>
        <w:pStyle w:val="ListParagraph"/>
        <w:numPr>
          <w:ilvl w:val="0"/>
          <w:numId w:val="38"/>
        </w:numPr>
        <w:suppressAutoHyphens/>
        <w:spacing w:after="160" w:line="259" w:lineRule="auto"/>
        <w:contextualSpacing/>
        <w:jc w:val="both"/>
        <w:rPr>
          <w:rFonts w:eastAsia="Times New Roman"/>
          <w:sz w:val="20"/>
          <w:szCs w:val="20"/>
        </w:rPr>
      </w:pPr>
      <w:r>
        <w:rPr>
          <w:rFonts w:eastAsia="Times New Roman"/>
          <w:sz w:val="20"/>
          <w:szCs w:val="20"/>
        </w:rPr>
        <w:t xml:space="preserve">Maintenance of </w:t>
      </w:r>
      <w:r w:rsidRPr="00336D6D">
        <w:rPr>
          <w:rFonts w:eastAsia="Times New Roman"/>
          <w:sz w:val="20"/>
          <w:szCs w:val="20"/>
        </w:rPr>
        <w:t>Link-specific GTK/IGTK/BIGTK (between an AP affiliated with the AP MLD and a STA affiliated with the non-AP MLD)</w:t>
      </w:r>
    </w:p>
    <w:p w14:paraId="443C944E" w14:textId="77777777" w:rsidR="00AC77CE" w:rsidRDefault="00AC77CE" w:rsidP="00AC77CE">
      <w:pPr>
        <w:pStyle w:val="ListParagraph"/>
        <w:numPr>
          <w:ilvl w:val="0"/>
          <w:numId w:val="38"/>
        </w:numPr>
        <w:suppressAutoHyphens/>
        <w:spacing w:after="160" w:line="259" w:lineRule="auto"/>
        <w:contextualSpacing/>
        <w:jc w:val="both"/>
        <w:rPr>
          <w:rFonts w:eastAsia="Times New Roman"/>
          <w:sz w:val="20"/>
          <w:szCs w:val="20"/>
        </w:rPr>
      </w:pPr>
      <w:r w:rsidRPr="00336D6D">
        <w:rPr>
          <w:rFonts w:eastAsia="Times New Roman"/>
          <w:sz w:val="20"/>
          <w:szCs w:val="20"/>
        </w:rPr>
        <w:t>Link-specific encryption/decryption</w:t>
      </w:r>
      <w:r>
        <w:rPr>
          <w:rFonts w:eastAsia="Times New Roman"/>
          <w:sz w:val="20"/>
          <w:szCs w:val="20"/>
        </w:rPr>
        <w:t>/integrity protection</w:t>
      </w:r>
      <w:r w:rsidRPr="00336D6D">
        <w:rPr>
          <w:rFonts w:eastAsia="Times New Roman"/>
          <w:sz w:val="20"/>
          <w:szCs w:val="20"/>
        </w:rPr>
        <w:t xml:space="preserve"> </w:t>
      </w:r>
      <w:r>
        <w:rPr>
          <w:rFonts w:eastAsia="Times New Roman"/>
          <w:sz w:val="20"/>
          <w:szCs w:val="20"/>
        </w:rPr>
        <w:t xml:space="preserve">and PN assignment </w:t>
      </w:r>
      <w:r w:rsidRPr="00336D6D">
        <w:rPr>
          <w:rFonts w:eastAsia="Times New Roman"/>
          <w:sz w:val="20"/>
          <w:szCs w:val="20"/>
        </w:rPr>
        <w:t>using GTK/IGTK/BIGTK (between an AP affiliated with the AP MLD and a STA affiliated with the non-AP MLD)</w:t>
      </w:r>
    </w:p>
    <w:p w14:paraId="63123E97" w14:textId="77777777" w:rsidR="00AC77CE" w:rsidRDefault="00AC77CE" w:rsidP="00AC77CE">
      <w:pPr>
        <w:suppressAutoHyphens/>
        <w:spacing w:after="160" w:line="259" w:lineRule="auto"/>
        <w:contextualSpacing/>
        <w:jc w:val="both"/>
        <w:rPr>
          <w:sz w:val="20"/>
        </w:rPr>
      </w:pPr>
      <w:r>
        <w:rPr>
          <w:sz w:val="20"/>
        </w:rPr>
        <w:t xml:space="preserve">And, some functions described in 4.9.5 (of 11-21/0577) could be clarified that it is only the </w:t>
      </w:r>
      <w:r>
        <w:rPr>
          <w:i/>
          <w:iCs/>
          <w:sz w:val="20"/>
        </w:rPr>
        <w:t>tracking</w:t>
      </w:r>
      <w:r>
        <w:rPr>
          <w:sz w:val="20"/>
        </w:rPr>
        <w:t xml:space="preserve"> of this information that is (or could be) performed in the MLD lower MAC sublayer, including:</w:t>
      </w:r>
    </w:p>
    <w:p w14:paraId="4DF800EB" w14:textId="77777777" w:rsidR="00AC77CE" w:rsidRPr="00336D6D" w:rsidRDefault="00AC77CE" w:rsidP="00AC77CE">
      <w:pPr>
        <w:pStyle w:val="ListParagraph"/>
        <w:numPr>
          <w:ilvl w:val="0"/>
          <w:numId w:val="41"/>
        </w:numPr>
        <w:suppressAutoHyphens/>
        <w:spacing w:after="160" w:line="259" w:lineRule="auto"/>
        <w:contextualSpacing/>
        <w:jc w:val="both"/>
        <w:rPr>
          <w:rFonts w:eastAsia="Times New Roman"/>
          <w:sz w:val="20"/>
          <w:szCs w:val="20"/>
        </w:rPr>
      </w:pPr>
      <w:r w:rsidRPr="00336D6D">
        <w:rPr>
          <w:rFonts w:eastAsia="Times New Roman"/>
          <w:sz w:val="20"/>
          <w:szCs w:val="20"/>
        </w:rPr>
        <w:t xml:space="preserve">Power save </w:t>
      </w:r>
      <w:r>
        <w:rPr>
          <w:rFonts w:eastAsia="Times New Roman"/>
          <w:sz w:val="20"/>
          <w:szCs w:val="20"/>
        </w:rPr>
        <w:t>state and mode</w:t>
      </w:r>
    </w:p>
    <w:p w14:paraId="6FB1C04D" w14:textId="51D56065" w:rsidR="00AC77CE" w:rsidRDefault="00E37E35" w:rsidP="007D6E10">
      <w:pPr>
        <w:rPr>
          <w:ins w:id="100" w:author="Hamilton, Mark" w:date="2021-09-11T17:06:00Z"/>
          <w:sz w:val="20"/>
        </w:rPr>
      </w:pPr>
      <w:ins w:id="101" w:author="Hamilton, Mark" w:date="2021-09-11T17:05:00Z">
        <w:r w:rsidRPr="00E37E35">
          <w:rPr>
            <w:sz w:val="20"/>
          </w:rPr>
          <w:t xml:space="preserve">while </w:t>
        </w:r>
        <w:r>
          <w:rPr>
            <w:sz w:val="20"/>
          </w:rPr>
          <w:t>power save queuing and timing are managed by the MLD upp</w:t>
        </w:r>
      </w:ins>
      <w:ins w:id="102" w:author="Hamilton, Mark" w:date="2021-09-11T17:06:00Z">
        <w:r>
          <w:rPr>
            <w:sz w:val="20"/>
          </w:rPr>
          <w:t>er MAC sublayer.</w:t>
        </w:r>
      </w:ins>
    </w:p>
    <w:p w14:paraId="01DFD138" w14:textId="77777777" w:rsidR="00E37E35" w:rsidRPr="00E37E35" w:rsidRDefault="00E37E35" w:rsidP="007D6E10">
      <w:pPr>
        <w:rPr>
          <w:sz w:val="20"/>
        </w:rPr>
      </w:pPr>
    </w:p>
    <w:p w14:paraId="6D1A1E37" w14:textId="7D41C594" w:rsidR="00CB7AB1" w:rsidRPr="00CB7AB1" w:rsidRDefault="00CB7AB1" w:rsidP="002157CB">
      <w:pPr>
        <w:pStyle w:val="ListParagraph"/>
        <w:numPr>
          <w:ilvl w:val="0"/>
          <w:numId w:val="42"/>
        </w:numPr>
        <w:rPr>
          <w:ins w:id="103" w:author="Hamilton, Mark" w:date="2022-02-11T14:30:00Z"/>
          <w:b/>
          <w:bCs/>
          <w:sz w:val="20"/>
          <w:u w:val="single"/>
        </w:rPr>
      </w:pPr>
      <w:ins w:id="104" w:author="Hamilton, Mark" w:date="2022-02-11T14:29:00Z">
        <w:r w:rsidRPr="00CB7AB1">
          <w:rPr>
            <w:b/>
            <w:bCs/>
            <w:sz w:val="20"/>
            <w:u w:val="single"/>
          </w:rPr>
          <w:t>“Affiliated”</w:t>
        </w:r>
      </w:ins>
    </w:p>
    <w:p w14:paraId="41C5823E" w14:textId="77777777" w:rsidR="00CB7AB1" w:rsidRPr="005F1267" w:rsidRDefault="00CB7AB1" w:rsidP="00CB7AB1">
      <w:pPr>
        <w:rPr>
          <w:ins w:id="105" w:author="Hamilton, Mark" w:date="2022-02-11T14:30:00Z"/>
          <w:sz w:val="20"/>
        </w:rPr>
      </w:pPr>
      <w:ins w:id="106" w:author="Hamilton, Mark" w:date="2022-02-11T14:30:00Z">
        <w:r w:rsidRPr="005F1267">
          <w:rPr>
            <w:sz w:val="20"/>
          </w:rPr>
          <w:t>Multiple places in the TGbe draft refer to affiliated STAs/APs (of course).  But, this term is never clearly defined.  We do have the following definitions (TGbe draft) which imply the concept:</w:t>
        </w:r>
      </w:ins>
    </w:p>
    <w:p w14:paraId="51226721" w14:textId="77777777" w:rsidR="00CB7AB1" w:rsidRPr="005F1267" w:rsidRDefault="00CB7AB1" w:rsidP="00CB7AB1">
      <w:pPr>
        <w:pStyle w:val="BodyText"/>
        <w:kinsoku w:val="0"/>
        <w:overflowPunct w:val="0"/>
        <w:spacing w:line="247" w:lineRule="auto"/>
        <w:ind w:left="720" w:right="118"/>
        <w:jc w:val="both"/>
        <w:rPr>
          <w:ins w:id="107" w:author="Hamilton, Mark" w:date="2022-02-11T14:30:00Z"/>
          <w:sz w:val="20"/>
          <w:lang w:val="en-US"/>
        </w:rPr>
      </w:pPr>
      <w:ins w:id="108" w:author="Hamilton, Mark" w:date="2022-02-11T14:30:00Z">
        <w:r w:rsidRPr="005F1267">
          <w:rPr>
            <w:b/>
            <w:bCs/>
            <w:sz w:val="20"/>
          </w:rPr>
          <w:t xml:space="preserve">access point (AP) multi-link device (MLD): </w:t>
        </w:r>
        <w:r w:rsidRPr="005F1267">
          <w:rPr>
            <w:sz w:val="20"/>
          </w:rPr>
          <w:t>An MLD, where each station (STA) affiliated with the MLD</w:t>
        </w:r>
        <w:r w:rsidRPr="005F1267">
          <w:rPr>
            <w:spacing w:val="1"/>
            <w:sz w:val="20"/>
          </w:rPr>
          <w:t xml:space="preserve"> </w:t>
        </w:r>
        <w:r w:rsidRPr="005F1267">
          <w:rPr>
            <w:sz w:val="20"/>
          </w:rPr>
          <w:t>is</w:t>
        </w:r>
        <w:r w:rsidRPr="005F1267">
          <w:rPr>
            <w:spacing w:val="-1"/>
            <w:sz w:val="20"/>
          </w:rPr>
          <w:t xml:space="preserve"> </w:t>
        </w:r>
        <w:r w:rsidRPr="005F1267">
          <w:rPr>
            <w:sz w:val="20"/>
          </w:rPr>
          <w:t>an</w:t>
        </w:r>
        <w:r w:rsidRPr="005F1267">
          <w:rPr>
            <w:spacing w:val="-1"/>
            <w:sz w:val="20"/>
          </w:rPr>
          <w:t xml:space="preserve"> </w:t>
        </w:r>
        <w:r w:rsidRPr="005F1267">
          <w:rPr>
            <w:sz w:val="20"/>
          </w:rPr>
          <w:t>AP.</w:t>
        </w:r>
      </w:ins>
    </w:p>
    <w:p w14:paraId="2FDB3854" w14:textId="77777777" w:rsidR="00CB7AB1" w:rsidRPr="005F1267" w:rsidRDefault="00CB7AB1" w:rsidP="00CB7AB1">
      <w:pPr>
        <w:pStyle w:val="BodyText"/>
        <w:kinsoku w:val="0"/>
        <w:overflowPunct w:val="0"/>
        <w:spacing w:line="247" w:lineRule="auto"/>
        <w:ind w:left="720" w:right="117"/>
        <w:jc w:val="both"/>
        <w:rPr>
          <w:ins w:id="109" w:author="Hamilton, Mark" w:date="2022-02-11T14:30:00Z"/>
          <w:sz w:val="20"/>
        </w:rPr>
      </w:pPr>
      <w:ins w:id="110" w:author="Hamilton, Mark" w:date="2022-02-11T14:30:00Z">
        <w:r w:rsidRPr="005F1267">
          <w:rPr>
            <w:b/>
            <w:bCs/>
            <w:sz w:val="20"/>
          </w:rPr>
          <w:t xml:space="preserve">multi-link device (MLD): </w:t>
        </w:r>
        <w:r w:rsidRPr="005F1267">
          <w:rPr>
            <w:sz w:val="20"/>
          </w:rPr>
          <w:t>A device that is a logical entity and has more than one affiliated station (STA)</w:t>
        </w:r>
        <w:r w:rsidRPr="005F1267">
          <w:rPr>
            <w:spacing w:val="1"/>
            <w:sz w:val="20"/>
          </w:rPr>
          <w:t xml:space="preserve"> </w:t>
        </w:r>
        <w:r w:rsidRPr="005F1267">
          <w:rPr>
            <w:sz w:val="20"/>
          </w:rPr>
          <w:t>and has a single medium access control (MAC) service access point (SAP) to logical link control (LLC),</w:t>
        </w:r>
        <w:r w:rsidRPr="005F1267">
          <w:rPr>
            <w:spacing w:val="1"/>
            <w:sz w:val="20"/>
          </w:rPr>
          <w:t xml:space="preserve"> </w:t>
        </w:r>
        <w:r w:rsidRPr="005F1267">
          <w:rPr>
            <w:sz w:val="20"/>
          </w:rPr>
          <w:t>which</w:t>
        </w:r>
        <w:r w:rsidRPr="005F1267">
          <w:rPr>
            <w:spacing w:val="-1"/>
            <w:sz w:val="20"/>
          </w:rPr>
          <w:t xml:space="preserve"> </w:t>
        </w:r>
        <w:r w:rsidRPr="005F1267">
          <w:rPr>
            <w:sz w:val="20"/>
          </w:rPr>
          <w:t>includes</w:t>
        </w:r>
        <w:r w:rsidRPr="005F1267">
          <w:rPr>
            <w:spacing w:val="-1"/>
            <w:sz w:val="20"/>
          </w:rPr>
          <w:t xml:space="preserve"> </w:t>
        </w:r>
        <w:r w:rsidRPr="005F1267">
          <w:rPr>
            <w:sz w:val="20"/>
          </w:rPr>
          <w:t>one MAC data service.</w:t>
        </w:r>
      </w:ins>
    </w:p>
    <w:p w14:paraId="080CB21B" w14:textId="77777777" w:rsidR="00CB7AB1" w:rsidRPr="005F1267" w:rsidRDefault="00CB7AB1" w:rsidP="00CB7AB1">
      <w:pPr>
        <w:pStyle w:val="BodyText"/>
        <w:kinsoku w:val="0"/>
        <w:overflowPunct w:val="0"/>
        <w:spacing w:line="247" w:lineRule="auto"/>
        <w:ind w:left="719" w:right="117"/>
        <w:jc w:val="both"/>
        <w:rPr>
          <w:ins w:id="111" w:author="Hamilton, Mark" w:date="2022-02-11T14:30:00Z"/>
          <w:sz w:val="20"/>
        </w:rPr>
      </w:pPr>
      <w:ins w:id="112" w:author="Hamilton, Mark" w:date="2022-02-11T14:30:00Z">
        <w:r w:rsidRPr="005F1267">
          <w:rPr>
            <w:b/>
            <w:bCs/>
            <w:sz w:val="20"/>
          </w:rPr>
          <w:t xml:space="preserve">non-access point (non-AP) multi-link device (MLD): </w:t>
        </w:r>
        <w:r w:rsidRPr="005F1267">
          <w:rPr>
            <w:sz w:val="20"/>
          </w:rPr>
          <w:t>An MLD, where each station (STA) affiliated with</w:t>
        </w:r>
        <w:r w:rsidRPr="005F1267">
          <w:rPr>
            <w:spacing w:val="1"/>
            <w:sz w:val="20"/>
          </w:rPr>
          <w:t xml:space="preserve"> </w:t>
        </w:r>
        <w:r w:rsidRPr="005F1267">
          <w:rPr>
            <w:sz w:val="20"/>
          </w:rPr>
          <w:t>the</w:t>
        </w:r>
        <w:r w:rsidRPr="005F1267">
          <w:rPr>
            <w:spacing w:val="-1"/>
            <w:sz w:val="20"/>
          </w:rPr>
          <w:t xml:space="preserve"> </w:t>
        </w:r>
        <w:r w:rsidRPr="005F1267">
          <w:rPr>
            <w:sz w:val="20"/>
          </w:rPr>
          <w:t>MLD is a</w:t>
        </w:r>
        <w:r w:rsidRPr="005F1267">
          <w:rPr>
            <w:spacing w:val="-1"/>
            <w:sz w:val="20"/>
          </w:rPr>
          <w:t xml:space="preserve"> </w:t>
        </w:r>
        <w:r w:rsidRPr="005F1267">
          <w:rPr>
            <w:sz w:val="20"/>
          </w:rPr>
          <w:t>non-AP STA</w:t>
        </w:r>
        <w:r>
          <w:rPr>
            <w:sz w:val="20"/>
          </w:rPr>
          <w:t>)</w:t>
        </w:r>
        <w:r w:rsidRPr="005F1267">
          <w:rPr>
            <w:sz w:val="20"/>
          </w:rPr>
          <w:t>.</w:t>
        </w:r>
      </w:ins>
    </w:p>
    <w:p w14:paraId="6A196323" w14:textId="77777777" w:rsidR="00CB7AB1" w:rsidRDefault="00CB7AB1" w:rsidP="00CB7AB1">
      <w:pPr>
        <w:pStyle w:val="BodyText"/>
        <w:kinsoku w:val="0"/>
        <w:overflowPunct w:val="0"/>
        <w:spacing w:line="247" w:lineRule="auto"/>
        <w:ind w:right="117"/>
        <w:jc w:val="both"/>
        <w:rPr>
          <w:ins w:id="113" w:author="Hamilton, Mark" w:date="2022-02-11T14:30:00Z"/>
          <w:sz w:val="20"/>
        </w:rPr>
      </w:pPr>
    </w:p>
    <w:p w14:paraId="6AFD31CB" w14:textId="77777777" w:rsidR="00CB7AB1" w:rsidRDefault="00CB7AB1" w:rsidP="00CB7AB1">
      <w:pPr>
        <w:pStyle w:val="BodyText"/>
        <w:kinsoku w:val="0"/>
        <w:overflowPunct w:val="0"/>
        <w:spacing w:line="247" w:lineRule="auto"/>
        <w:ind w:right="117"/>
        <w:jc w:val="both"/>
        <w:rPr>
          <w:ins w:id="114" w:author="Hamilton, Mark" w:date="2022-02-11T14:30:00Z"/>
          <w:sz w:val="20"/>
        </w:rPr>
      </w:pPr>
      <w:ins w:id="115" w:author="Hamilton, Mark" w:date="2022-02-11T14:30:00Z">
        <w:r>
          <w:rPr>
            <w:sz w:val="20"/>
          </w:rPr>
          <w:t>Concepts related to “affiliated”:</w:t>
        </w:r>
      </w:ins>
    </w:p>
    <w:p w14:paraId="0E6C3129" w14:textId="77777777" w:rsidR="00CB7AB1" w:rsidRDefault="00CB7AB1" w:rsidP="00CB7AB1">
      <w:pPr>
        <w:pStyle w:val="BodyText"/>
        <w:numPr>
          <w:ilvl w:val="0"/>
          <w:numId w:val="44"/>
        </w:numPr>
        <w:kinsoku w:val="0"/>
        <w:overflowPunct w:val="0"/>
        <w:spacing w:line="247" w:lineRule="auto"/>
        <w:ind w:right="117"/>
        <w:jc w:val="both"/>
        <w:rPr>
          <w:ins w:id="116" w:author="Hamilton, Mark" w:date="2022-02-11T14:30:00Z"/>
          <w:sz w:val="20"/>
        </w:rPr>
      </w:pPr>
      <w:ins w:id="117" w:author="Hamilton, Mark" w:date="2022-02-11T14:30:00Z">
        <w:r>
          <w:rPr>
            <w:sz w:val="20"/>
          </w:rPr>
          <w:t>When an MLD association is done, the affiliated APs/STAs provide the communication paths (links) between the MLDs;</w:t>
        </w:r>
      </w:ins>
    </w:p>
    <w:p w14:paraId="67A6A179" w14:textId="77777777" w:rsidR="00CB7AB1" w:rsidRDefault="00CB7AB1" w:rsidP="00CB7AB1">
      <w:pPr>
        <w:pStyle w:val="BodyText"/>
        <w:numPr>
          <w:ilvl w:val="0"/>
          <w:numId w:val="44"/>
        </w:numPr>
        <w:kinsoku w:val="0"/>
        <w:overflowPunct w:val="0"/>
        <w:spacing w:line="247" w:lineRule="auto"/>
        <w:ind w:right="117"/>
        <w:jc w:val="both"/>
        <w:rPr>
          <w:ins w:id="118" w:author="Hamilton, Mark" w:date="2022-02-11T14:30:00Z"/>
          <w:sz w:val="20"/>
        </w:rPr>
      </w:pPr>
      <w:ins w:id="119" w:author="Hamilton, Mark" w:date="2022-02-11T14:30:00Z">
        <w:r>
          <w:rPr>
            <w:sz w:val="20"/>
          </w:rPr>
          <w:t>An affiliated AP provides the pre-association services for an AP MLD;</w:t>
        </w:r>
      </w:ins>
    </w:p>
    <w:p w14:paraId="7E8D85E8" w14:textId="77777777" w:rsidR="00CB7AB1" w:rsidRPr="009F3DE2" w:rsidRDefault="00CB7AB1" w:rsidP="00CB7AB1">
      <w:pPr>
        <w:pStyle w:val="BodyText"/>
        <w:numPr>
          <w:ilvl w:val="0"/>
          <w:numId w:val="44"/>
        </w:numPr>
        <w:kinsoku w:val="0"/>
        <w:overflowPunct w:val="0"/>
        <w:spacing w:line="247" w:lineRule="auto"/>
        <w:ind w:right="117"/>
        <w:jc w:val="both"/>
        <w:rPr>
          <w:ins w:id="120" w:author="Hamilton, Mark" w:date="2022-02-11T14:30:00Z"/>
          <w:sz w:val="20"/>
        </w:rPr>
      </w:pPr>
      <w:ins w:id="121" w:author="Hamilton, Mark" w:date="2022-02-11T14:30:00Z">
        <w:r>
          <w:rPr>
            <w:sz w:val="20"/>
          </w:rPr>
          <w:t>The “lower” services of the MAC and link-specific behaviors are described as operations of the affiliated STA/AP, throughout the changes to clauses 10 and 11, and the multi-link operation in 35.3 (and in other places, as well.</w:t>
        </w:r>
      </w:ins>
    </w:p>
    <w:p w14:paraId="16570527" w14:textId="24B83C5C" w:rsidR="00CB7AB1" w:rsidRDefault="00CB7AB1" w:rsidP="00CB7AB1">
      <w:pPr>
        <w:pStyle w:val="BodyText"/>
        <w:kinsoku w:val="0"/>
        <w:overflowPunct w:val="0"/>
        <w:spacing w:line="247" w:lineRule="auto"/>
        <w:ind w:right="117"/>
        <w:jc w:val="both"/>
        <w:rPr>
          <w:ins w:id="122" w:author="Hamilton, Mark" w:date="2022-02-11T14:30:00Z"/>
          <w:sz w:val="20"/>
        </w:rPr>
      </w:pPr>
      <w:ins w:id="123" w:author="Hamilton, Mark" w:date="2022-02-11T14:30:00Z">
        <w:r>
          <w:rPr>
            <w:sz w:val="20"/>
          </w:rPr>
          <w:t>So, an affiliated STA/AP seems to provide the lower MAC services for an MLD</w:t>
        </w:r>
      </w:ins>
      <w:ins w:id="124" w:author="Hamilton, Mark" w:date="2022-02-13T14:05:00Z">
        <w:r w:rsidR="00A84BD4">
          <w:rPr>
            <w:sz w:val="20"/>
          </w:rPr>
          <w:t xml:space="preserve"> (and possibly some higher MAC services such as encryption</w:t>
        </w:r>
      </w:ins>
      <w:ins w:id="125" w:author="Hamilton, Mark" w:date="2022-02-13T14:06:00Z">
        <w:r w:rsidR="00A84BD4">
          <w:rPr>
            <w:sz w:val="20"/>
          </w:rPr>
          <w:t xml:space="preserve"> in some scenarios)</w:t>
        </w:r>
      </w:ins>
      <w:ins w:id="126" w:author="Hamilton, Mark" w:date="2022-02-11T14:30:00Z">
        <w:r>
          <w:rPr>
            <w:sz w:val="20"/>
          </w:rPr>
          <w:t>.</w:t>
        </w:r>
      </w:ins>
    </w:p>
    <w:p w14:paraId="236D63FD" w14:textId="77777777" w:rsidR="00CB7AB1" w:rsidRDefault="00CB7AB1" w:rsidP="00CB7AB1">
      <w:pPr>
        <w:pStyle w:val="BodyText"/>
        <w:kinsoku w:val="0"/>
        <w:overflowPunct w:val="0"/>
        <w:spacing w:line="247" w:lineRule="auto"/>
        <w:ind w:right="117"/>
        <w:jc w:val="both"/>
        <w:rPr>
          <w:ins w:id="127" w:author="Hamilton, Mark" w:date="2022-02-11T14:30:00Z"/>
          <w:sz w:val="20"/>
        </w:rPr>
      </w:pPr>
      <w:ins w:id="128" w:author="Hamilton, Mark" w:date="2022-02-11T14:30:00Z">
        <w:r>
          <w:rPr>
            <w:sz w:val="20"/>
          </w:rPr>
          <w:t xml:space="preserve">However, there are many examples of phrasing such as, “A STA affiliated with an MLD shall/may …”  So, it seems that these “affiliated” entities are themselves complete STAs (AP or non-AP).  </w:t>
        </w:r>
      </w:ins>
    </w:p>
    <w:p w14:paraId="36A1AAF1" w14:textId="77777777" w:rsidR="00CB7AB1" w:rsidRDefault="00CB7AB1" w:rsidP="00CB7AB1">
      <w:pPr>
        <w:pStyle w:val="BodyText"/>
        <w:kinsoku w:val="0"/>
        <w:overflowPunct w:val="0"/>
        <w:spacing w:line="247" w:lineRule="auto"/>
        <w:ind w:right="117"/>
        <w:jc w:val="both"/>
        <w:rPr>
          <w:ins w:id="129" w:author="Hamilton, Mark" w:date="2022-02-11T14:30:00Z"/>
          <w:sz w:val="20"/>
        </w:rPr>
      </w:pPr>
      <w:ins w:id="130" w:author="Hamilton, Mark" w:date="2022-02-11T14:30:00Z">
        <w:r>
          <w:rPr>
            <w:sz w:val="20"/>
          </w:rPr>
          <w:t>Since significant parts of the MAC operation of an MLD are non-link-specific, and shared in a single MLD entity that uses/controls all the links, clearly the “upper” services of the MAC that operate at the MLD level are required to complete the STAs of an “affiliated” STA.</w:t>
        </w:r>
      </w:ins>
    </w:p>
    <w:p w14:paraId="7327A4B5" w14:textId="763652D6" w:rsidR="00CB7AB1" w:rsidRDefault="00CB7AB1" w:rsidP="00CB7AB1">
      <w:pPr>
        <w:rPr>
          <w:ins w:id="131" w:author="Hamilton, Mark" w:date="2022-02-11T14:30:00Z"/>
          <w:sz w:val="20"/>
        </w:rPr>
      </w:pPr>
      <w:ins w:id="132" w:author="Hamilton, Mark" w:date="2022-02-11T14:30:00Z">
        <w:r w:rsidRPr="005F1267">
          <w:rPr>
            <w:sz w:val="20"/>
          </w:rPr>
          <w:t xml:space="preserve">Thus, it seems the ‘complete’ stack is </w:t>
        </w:r>
      </w:ins>
      <w:ins w:id="133" w:author="Hamilton, Mark" w:date="2022-02-13T14:07:00Z">
        <w:r w:rsidR="00A84BD4">
          <w:rPr>
            <w:sz w:val="20"/>
          </w:rPr>
          <w:t>the</w:t>
        </w:r>
      </w:ins>
      <w:ins w:id="134" w:author="Hamilton, Mark" w:date="2022-02-11T14:30:00Z">
        <w:r w:rsidRPr="005F1267">
          <w:rPr>
            <w:sz w:val="20"/>
          </w:rPr>
          <w:t xml:space="preserve"> logical view</w:t>
        </w:r>
        <w:r>
          <w:rPr>
            <w:sz w:val="20"/>
          </w:rPr>
          <w:t>, including both the “lower” MAC/link-specific services for one link (and one PHY) and a</w:t>
        </w:r>
      </w:ins>
      <w:ins w:id="135" w:author="Hamilton, Mark" w:date="2022-02-13T14:07:00Z">
        <w:r w:rsidR="00A84BD4">
          <w:rPr>
            <w:sz w:val="20"/>
          </w:rPr>
          <w:t>n</w:t>
        </w:r>
      </w:ins>
      <w:ins w:id="136" w:author="Hamilton, Mark" w:date="2022-02-11T14:30:00Z">
        <w:r>
          <w:rPr>
            <w:sz w:val="20"/>
          </w:rPr>
          <w:t xml:space="preserve"> “upper” MAC component that performs MLD level operations</w:t>
        </w:r>
        <w:r w:rsidRPr="005F1267">
          <w:rPr>
            <w:sz w:val="20"/>
          </w:rPr>
          <w:t>.</w:t>
        </w:r>
      </w:ins>
    </w:p>
    <w:p w14:paraId="52E6A6B1" w14:textId="77777777" w:rsidR="00CB7AB1" w:rsidRDefault="00CB7AB1" w:rsidP="00CB7AB1">
      <w:pPr>
        <w:rPr>
          <w:ins w:id="137" w:author="Hamilton, Mark" w:date="2022-02-11T14:30:00Z"/>
          <w:sz w:val="20"/>
        </w:rPr>
      </w:pPr>
    </w:p>
    <w:p w14:paraId="7595C6B7" w14:textId="77777777" w:rsidR="00CB7AB1" w:rsidRDefault="00CB7AB1" w:rsidP="00CB7AB1">
      <w:pPr>
        <w:rPr>
          <w:ins w:id="138" w:author="Hamilton, Mark" w:date="2022-02-11T14:30:00Z"/>
          <w:sz w:val="20"/>
        </w:rPr>
      </w:pPr>
      <w:ins w:id="139" w:author="Hamilton, Mark" w:date="2022-02-11T14:30:00Z">
        <w:r w:rsidRPr="005F1267">
          <w:rPr>
            <w:sz w:val="20"/>
          </w:rPr>
          <w:t xml:space="preserve">This leads to a definition of affiliated as something similar to: </w:t>
        </w:r>
      </w:ins>
    </w:p>
    <w:p w14:paraId="0DF54256" w14:textId="3B1CF1AC" w:rsidR="00CB7AB1" w:rsidRDefault="00CB7AB1" w:rsidP="00CB7AB1">
      <w:pPr>
        <w:ind w:left="720"/>
        <w:rPr>
          <w:ins w:id="140" w:author="Hamilton, Mark" w:date="2022-02-11T14:30:00Z"/>
          <w:sz w:val="20"/>
        </w:rPr>
      </w:pPr>
      <w:ins w:id="141" w:author="Hamilton, Mark" w:date="2022-02-11T14:30:00Z">
        <w:r w:rsidRPr="005F1267">
          <w:rPr>
            <w:b/>
            <w:bCs/>
            <w:sz w:val="20"/>
          </w:rPr>
          <w:t>affiliated</w:t>
        </w:r>
        <w:r w:rsidRPr="005F1267">
          <w:rPr>
            <w:sz w:val="20"/>
          </w:rPr>
          <w:t xml:space="preserve">: A STA </w:t>
        </w:r>
      </w:ins>
      <w:ins w:id="142" w:author="Hamilton, Mark" w:date="2022-02-13T14:08:00Z">
        <w:r w:rsidR="00A84BD4">
          <w:rPr>
            <w:sz w:val="20"/>
          </w:rPr>
          <w:t xml:space="preserve">(AP or non-AP) </w:t>
        </w:r>
      </w:ins>
      <w:ins w:id="143" w:author="Hamilton, Mark" w:date="2022-02-11T14:30:00Z">
        <w:r w:rsidRPr="005F1267">
          <w:rPr>
            <w:sz w:val="20"/>
          </w:rPr>
          <w:t xml:space="preserve">that </w:t>
        </w:r>
        <w:r>
          <w:rPr>
            <w:sz w:val="20"/>
          </w:rPr>
          <w:t>provides</w:t>
        </w:r>
        <w:r w:rsidRPr="005F1267">
          <w:rPr>
            <w:sz w:val="20"/>
          </w:rPr>
          <w:t xml:space="preserve"> </w:t>
        </w:r>
        <w:r>
          <w:rPr>
            <w:sz w:val="20"/>
          </w:rPr>
          <w:t>link-specific, l</w:t>
        </w:r>
        <w:r w:rsidRPr="005F1267">
          <w:rPr>
            <w:sz w:val="20"/>
          </w:rPr>
          <w:t xml:space="preserve">ower MAC </w:t>
        </w:r>
        <w:r>
          <w:rPr>
            <w:sz w:val="20"/>
          </w:rPr>
          <w:t xml:space="preserve">services </w:t>
        </w:r>
      </w:ins>
      <w:ins w:id="144" w:author="Hamilton, Mark" w:date="2022-02-11T16:36:00Z">
        <w:r w:rsidR="001E1638">
          <w:rPr>
            <w:sz w:val="20"/>
          </w:rPr>
          <w:t>within an</w:t>
        </w:r>
      </w:ins>
      <w:ins w:id="145" w:author="Hamilton, Mark" w:date="2022-02-11T14:30:00Z">
        <w:r>
          <w:rPr>
            <w:sz w:val="20"/>
          </w:rPr>
          <w:t xml:space="preserve"> MLD</w:t>
        </w:r>
        <w:r w:rsidRPr="005F1267">
          <w:rPr>
            <w:sz w:val="20"/>
          </w:rPr>
          <w:t xml:space="preserve">.  </w:t>
        </w:r>
      </w:ins>
      <w:ins w:id="146" w:author="Hamilton, Mark" w:date="2022-02-13T14:08:00Z">
        <w:r w:rsidR="00A84BD4">
          <w:rPr>
            <w:sz w:val="20"/>
          </w:rPr>
          <w:t>All STAs affiliated with a given MLD are co</w:t>
        </w:r>
      </w:ins>
      <w:ins w:id="147" w:author="Hamilton, Mark" w:date="2022-02-13T14:10:00Z">
        <w:r w:rsidR="00A84BD4">
          <w:rPr>
            <w:sz w:val="20"/>
          </w:rPr>
          <w:t>-</w:t>
        </w:r>
      </w:ins>
      <w:ins w:id="148" w:author="Hamilton, Mark" w:date="2022-02-13T14:08:00Z">
        <w:r w:rsidR="00A84BD4">
          <w:rPr>
            <w:sz w:val="20"/>
          </w:rPr>
          <w:t>located.</w:t>
        </w:r>
      </w:ins>
    </w:p>
    <w:p w14:paraId="5F45AC9C" w14:textId="77777777" w:rsidR="00CB7AB1" w:rsidRPr="00CB7AB1" w:rsidRDefault="00CB7AB1" w:rsidP="00CB7AB1"/>
    <w:p w14:paraId="01082401" w14:textId="6052A419" w:rsidR="00F264D2" w:rsidRPr="00CB7AB1" w:rsidRDefault="00F264D2" w:rsidP="00CB7AB1">
      <w:pPr>
        <w:pStyle w:val="ListParagraph"/>
        <w:numPr>
          <w:ilvl w:val="0"/>
          <w:numId w:val="42"/>
        </w:numPr>
        <w:rPr>
          <w:b/>
          <w:bCs/>
          <w:sz w:val="20"/>
          <w:u w:val="single"/>
        </w:rPr>
      </w:pPr>
      <w:r w:rsidRPr="00CB7AB1">
        <w:rPr>
          <w:b/>
          <w:bCs/>
          <w:sz w:val="20"/>
          <w:u w:val="single"/>
        </w:rPr>
        <w:lastRenderedPageBreak/>
        <w:t>Reorganize text from 11-21/0577</w:t>
      </w:r>
    </w:p>
    <w:p w14:paraId="196FF374" w14:textId="3D215657" w:rsidR="00F264D2" w:rsidRDefault="00F264D2" w:rsidP="007D6E10">
      <w:pPr>
        <w:rPr>
          <w:sz w:val="20"/>
        </w:rPr>
      </w:pPr>
      <w:r>
        <w:rPr>
          <w:sz w:val="20"/>
        </w:rPr>
        <w:t xml:space="preserve">Now </w:t>
      </w:r>
      <w:r w:rsidR="00E21528">
        <w:rPr>
          <w:sz w:val="20"/>
        </w:rPr>
        <w:t>that</w:t>
      </w:r>
      <w:r>
        <w:rPr>
          <w:sz w:val="20"/>
        </w:rPr>
        <w:t xml:space="preserve"> the concepts for MLD are complete (including the “legacy” operations), we can re-visit the organization of </w:t>
      </w:r>
      <w:r w:rsidR="00E21528">
        <w:rPr>
          <w:sz w:val="20"/>
        </w:rPr>
        <w:t>the</w:t>
      </w:r>
      <w:r>
        <w:rPr>
          <w:sz w:val="20"/>
        </w:rPr>
        <w:t xml:space="preserve"> introductory material</w:t>
      </w:r>
      <w:r w:rsidR="00E21528">
        <w:rPr>
          <w:sz w:val="20"/>
        </w:rPr>
        <w:t xml:space="preserve"> in clause 4</w:t>
      </w:r>
      <w:r>
        <w:rPr>
          <w:sz w:val="20"/>
        </w:rPr>
        <w:t xml:space="preserve">.  There are generally three types of material: 1) an introduction to the concepts of multi-link operation between peers; 2) some </w:t>
      </w:r>
      <w:r w:rsidR="003D568F">
        <w:rPr>
          <w:sz w:val="20"/>
        </w:rPr>
        <w:t xml:space="preserve">description, </w:t>
      </w:r>
      <w:r>
        <w:rPr>
          <w:sz w:val="20"/>
        </w:rPr>
        <w:t>still high-level/reference mod</w:t>
      </w:r>
      <w:r w:rsidR="003D568F">
        <w:rPr>
          <w:sz w:val="20"/>
        </w:rPr>
        <w:t>el, to expand on these architectural concepts at the level of the rest of clause 4, just clarifying concepts but not operational structure and details; 3) details that do get into the operation of the concepts and the detailed components of the stack.</w:t>
      </w:r>
    </w:p>
    <w:p w14:paraId="6054A4C8" w14:textId="07758973" w:rsidR="003D568F" w:rsidRPr="00F264D2" w:rsidRDefault="005C59B9" w:rsidP="007D6E10">
      <w:pPr>
        <w:rPr>
          <w:sz w:val="20"/>
        </w:rPr>
      </w:pPr>
      <w:r>
        <w:rPr>
          <w:sz w:val="20"/>
        </w:rPr>
        <w:t>Recommendation: Arrange the text in the new subclause 4.9.5 by introducing the multi-link concepts at a high-level first (</w:t>
      </w:r>
      <w:r w:rsidRPr="005C59B9">
        <w:rPr>
          <w:sz w:val="20"/>
          <w:shd w:val="clear" w:color="auto" w:fill="F2DBDB" w:themeFill="accent2" w:themeFillTint="33"/>
        </w:rPr>
        <w:t>the text shaded in red below</w:t>
      </w:r>
      <w:r>
        <w:rPr>
          <w:sz w:val="20"/>
        </w:rPr>
        <w:t>), and then the reference model that can support this behavior (</w:t>
      </w:r>
      <w:r w:rsidRPr="005C59B9">
        <w:rPr>
          <w:sz w:val="20"/>
          <w:shd w:val="clear" w:color="auto" w:fill="DBE5F1" w:themeFill="accent1" w:themeFillTint="33"/>
        </w:rPr>
        <w:t>the text shaded in blue below</w:t>
      </w:r>
      <w:r>
        <w:rPr>
          <w:sz w:val="20"/>
        </w:rPr>
        <w:t xml:space="preserve">).  Move </w:t>
      </w:r>
      <w:r w:rsidRPr="00E21528">
        <w:rPr>
          <w:sz w:val="20"/>
          <w:shd w:val="clear" w:color="auto" w:fill="D6E3BC" w:themeFill="accent3" w:themeFillTint="66"/>
        </w:rPr>
        <w:t xml:space="preserve">text </w:t>
      </w:r>
      <w:r w:rsidR="00E21528" w:rsidRPr="00E21528">
        <w:rPr>
          <w:sz w:val="20"/>
          <w:shd w:val="clear" w:color="auto" w:fill="D6E3BC" w:themeFill="accent3" w:themeFillTint="66"/>
        </w:rPr>
        <w:t>shaded in green</w:t>
      </w:r>
      <w:r w:rsidR="00E21528">
        <w:rPr>
          <w:sz w:val="20"/>
        </w:rPr>
        <w:t xml:space="preserve"> </w:t>
      </w:r>
      <w:r>
        <w:rPr>
          <w:sz w:val="20"/>
        </w:rPr>
        <w:t>from clause 4 into clause 5, as this introduces the details of stack components and helps explain Figure 5-2a</w:t>
      </w:r>
      <w:r w:rsidR="00E21528">
        <w:rPr>
          <w:sz w:val="20"/>
        </w:rPr>
        <w:t>, and is more relevant where those details are discussed</w:t>
      </w:r>
      <w:r>
        <w:rPr>
          <w:sz w:val="20"/>
        </w:rPr>
        <w:t>.</w:t>
      </w:r>
    </w:p>
    <w:p w14:paraId="6CD98159" w14:textId="77777777" w:rsidR="00766AFB" w:rsidRDefault="00766AFB" w:rsidP="007D6E10">
      <w:pPr>
        <w:rPr>
          <w:sz w:val="20"/>
        </w:rPr>
      </w:pPr>
    </w:p>
    <w:p w14:paraId="77BA6047" w14:textId="77777777" w:rsidR="00223CA4" w:rsidRPr="005F1267" w:rsidRDefault="00223CA4" w:rsidP="007D6E10">
      <w:pPr>
        <w:rPr>
          <w:sz w:val="20"/>
        </w:rPr>
      </w:pPr>
    </w:p>
    <w:p w14:paraId="393F376B" w14:textId="2B935AAD" w:rsidR="007D6E10" w:rsidRPr="002157CB" w:rsidRDefault="007D6E10" w:rsidP="007D6E10">
      <w:pPr>
        <w:rPr>
          <w:b/>
          <w:bCs/>
          <w:sz w:val="24"/>
          <w:szCs w:val="24"/>
          <w:u w:val="single"/>
        </w:rPr>
      </w:pPr>
      <w:r w:rsidRPr="002157CB">
        <w:rPr>
          <w:b/>
          <w:bCs/>
          <w:sz w:val="24"/>
          <w:szCs w:val="24"/>
          <w:highlight w:val="yellow"/>
          <w:u w:val="single"/>
        </w:rPr>
        <w:t>Proposed Changes:</w:t>
      </w:r>
    </w:p>
    <w:p w14:paraId="02CC168B" w14:textId="1BA31CAB" w:rsidR="007D6E10" w:rsidRPr="005F1267" w:rsidRDefault="007D6E10" w:rsidP="007D6E10">
      <w:pPr>
        <w:rPr>
          <w:b/>
          <w:bCs/>
          <w:i/>
          <w:iCs/>
          <w:sz w:val="20"/>
        </w:rPr>
      </w:pPr>
      <w:r w:rsidRPr="005F1267">
        <w:rPr>
          <w:b/>
          <w:bCs/>
          <w:i/>
          <w:iCs/>
          <w:sz w:val="20"/>
        </w:rPr>
        <w:t xml:space="preserve">Changes proposed by this document are shown </w:t>
      </w:r>
      <w:r w:rsidR="0024263F" w:rsidRPr="005F1267">
        <w:rPr>
          <w:b/>
          <w:bCs/>
          <w:i/>
          <w:iCs/>
          <w:sz w:val="20"/>
        </w:rPr>
        <w:t xml:space="preserve">with </w:t>
      </w:r>
      <w:r w:rsidR="0024263F" w:rsidRPr="005F1267">
        <w:rPr>
          <w:b/>
          <w:bCs/>
          <w:i/>
          <w:iCs/>
          <w:sz w:val="20"/>
          <w:u w:val="single"/>
        </w:rPr>
        <w:t>underscore</w:t>
      </w:r>
      <w:r w:rsidR="0024263F" w:rsidRPr="005F1267">
        <w:rPr>
          <w:sz w:val="20"/>
        </w:rPr>
        <w:t xml:space="preserve"> </w:t>
      </w:r>
      <w:r w:rsidR="0024263F" w:rsidRPr="005F1267">
        <w:rPr>
          <w:b/>
          <w:bCs/>
          <w:i/>
          <w:iCs/>
          <w:sz w:val="20"/>
        </w:rPr>
        <w:t xml:space="preserve">additions and </w:t>
      </w:r>
      <w:r w:rsidR="0024263F" w:rsidRPr="005F1267">
        <w:rPr>
          <w:b/>
          <w:bCs/>
          <w:i/>
          <w:iCs/>
          <w:strike/>
          <w:sz w:val="20"/>
        </w:rPr>
        <w:t>strikethrough</w:t>
      </w:r>
      <w:r w:rsidR="0024263F" w:rsidRPr="005F1267">
        <w:rPr>
          <w:b/>
          <w:bCs/>
          <w:i/>
          <w:iCs/>
          <w:sz w:val="20"/>
        </w:rPr>
        <w:t xml:space="preserve"> deletions, </w:t>
      </w:r>
      <w:r w:rsidR="006A5A96">
        <w:rPr>
          <w:b/>
          <w:bCs/>
          <w:i/>
          <w:iCs/>
          <w:sz w:val="20"/>
        </w:rPr>
        <w:t>with TGbe D1.31 as baseline</w:t>
      </w:r>
      <w:r w:rsidR="0024263F" w:rsidRPr="005F1267">
        <w:rPr>
          <w:b/>
          <w:bCs/>
          <w:i/>
          <w:iCs/>
          <w:sz w:val="20"/>
        </w:rPr>
        <w:t xml:space="preserve">.  </w:t>
      </w:r>
    </w:p>
    <w:p w14:paraId="5A7B81BE" w14:textId="52AEA5E1" w:rsidR="0024263F" w:rsidRPr="005F1267" w:rsidRDefault="0024263F" w:rsidP="007D6E10">
      <w:pPr>
        <w:rPr>
          <w:b/>
          <w:bCs/>
          <w:i/>
          <w:iCs/>
          <w:sz w:val="20"/>
        </w:rPr>
      </w:pPr>
      <w:r w:rsidRPr="005F1267">
        <w:rPr>
          <w:b/>
          <w:bCs/>
          <w:i/>
          <w:iCs/>
          <w:sz w:val="20"/>
        </w:rPr>
        <w:t>Track changes are used for discussion purposes only, as revisions of this document are reviewed and edited.</w:t>
      </w:r>
    </w:p>
    <w:p w14:paraId="492787FA" w14:textId="77777777" w:rsidR="0024263F" w:rsidRPr="005F1267" w:rsidRDefault="0024263F" w:rsidP="007D6E10">
      <w:pPr>
        <w:rPr>
          <w:b/>
          <w:bCs/>
          <w:i/>
          <w:iCs/>
          <w:sz w:val="20"/>
        </w:rPr>
      </w:pPr>
    </w:p>
    <w:p w14:paraId="42C68F4E" w14:textId="1B0EC371" w:rsidR="001E1638" w:rsidRDefault="001E1638" w:rsidP="001E1638">
      <w:pPr>
        <w:widowControl w:val="0"/>
        <w:tabs>
          <w:tab w:val="left" w:pos="659"/>
        </w:tabs>
        <w:kinsoku w:val="0"/>
        <w:overflowPunct w:val="0"/>
        <w:autoSpaceDE w:val="0"/>
        <w:autoSpaceDN w:val="0"/>
        <w:adjustRightInd w:val="0"/>
        <w:spacing w:before="120" w:line="212" w:lineRule="exact"/>
        <w:outlineLvl w:val="2"/>
        <w:rPr>
          <w:ins w:id="149" w:author="Hamilton, Mark" w:date="2022-02-11T16:37:00Z"/>
          <w:b/>
          <w:bCs/>
          <w:i/>
          <w:iCs/>
          <w:color w:val="000000"/>
          <w:spacing w:val="-2"/>
          <w:sz w:val="20"/>
        </w:rPr>
      </w:pPr>
      <w:ins w:id="150" w:author="Hamilton, Mark" w:date="2022-02-11T16:37:00Z">
        <w:r w:rsidRPr="00B972BE">
          <w:rPr>
            <w:b/>
            <w:bCs/>
            <w:i/>
            <w:iCs/>
            <w:color w:val="000000"/>
            <w:spacing w:val="-2"/>
            <w:sz w:val="20"/>
            <w:highlight w:val="yellow"/>
          </w:rPr>
          <w:t xml:space="preserve">TGbe editor: Please </w:t>
        </w:r>
        <w:r>
          <w:rPr>
            <w:b/>
            <w:bCs/>
            <w:i/>
            <w:iCs/>
            <w:color w:val="000000"/>
            <w:spacing w:val="-2"/>
            <w:sz w:val="20"/>
            <w:highlight w:val="yellow"/>
          </w:rPr>
          <w:t xml:space="preserve">add a definition to subclause 3.2: </w:t>
        </w:r>
        <w:r w:rsidRPr="00B972BE">
          <w:rPr>
            <w:b/>
            <w:bCs/>
            <w:i/>
            <w:iCs/>
            <w:color w:val="000000"/>
            <w:spacing w:val="-2"/>
            <w:sz w:val="20"/>
            <w:highlight w:val="yellow"/>
          </w:rPr>
          <w:t>:</w:t>
        </w:r>
      </w:ins>
    </w:p>
    <w:p w14:paraId="7EAF887E" w14:textId="64E93605" w:rsidR="001E1638" w:rsidRDefault="001E1638" w:rsidP="001E1638">
      <w:pPr>
        <w:ind w:left="720"/>
        <w:rPr>
          <w:ins w:id="151" w:author="Hamilton, Mark" w:date="2022-02-11T16:37:00Z"/>
          <w:sz w:val="20"/>
        </w:rPr>
      </w:pPr>
      <w:ins w:id="152" w:author="Hamilton, Mark" w:date="2022-02-11T16:37:00Z">
        <w:r w:rsidRPr="005F1267">
          <w:rPr>
            <w:b/>
            <w:bCs/>
            <w:sz w:val="20"/>
          </w:rPr>
          <w:t>affiliated</w:t>
        </w:r>
        <w:r w:rsidRPr="005F1267">
          <w:rPr>
            <w:sz w:val="20"/>
          </w:rPr>
          <w:t xml:space="preserve">: </w:t>
        </w:r>
      </w:ins>
      <w:ins w:id="153" w:author="Hamilton, Mark" w:date="2022-02-13T14:13:00Z">
        <w:r w:rsidR="00A84BD4" w:rsidRPr="005F1267">
          <w:rPr>
            <w:sz w:val="20"/>
          </w:rPr>
          <w:t xml:space="preserve">A STA </w:t>
        </w:r>
        <w:r w:rsidR="00A84BD4">
          <w:rPr>
            <w:sz w:val="20"/>
          </w:rPr>
          <w:t xml:space="preserve">(AP or non-AP) </w:t>
        </w:r>
        <w:r w:rsidR="00A84BD4" w:rsidRPr="005F1267">
          <w:rPr>
            <w:sz w:val="20"/>
          </w:rPr>
          <w:t xml:space="preserve">that </w:t>
        </w:r>
        <w:r w:rsidR="00A84BD4">
          <w:rPr>
            <w:sz w:val="20"/>
          </w:rPr>
          <w:t>provides</w:t>
        </w:r>
        <w:r w:rsidR="00A84BD4" w:rsidRPr="005F1267">
          <w:rPr>
            <w:sz w:val="20"/>
          </w:rPr>
          <w:t xml:space="preserve"> </w:t>
        </w:r>
        <w:r w:rsidR="00A84BD4">
          <w:rPr>
            <w:sz w:val="20"/>
          </w:rPr>
          <w:t>link-specific, l</w:t>
        </w:r>
        <w:r w:rsidR="00A84BD4" w:rsidRPr="005F1267">
          <w:rPr>
            <w:sz w:val="20"/>
          </w:rPr>
          <w:t xml:space="preserve">ower MAC </w:t>
        </w:r>
        <w:r w:rsidR="00A84BD4">
          <w:rPr>
            <w:sz w:val="20"/>
          </w:rPr>
          <w:t>services within an MLD</w:t>
        </w:r>
        <w:r w:rsidR="00A84BD4" w:rsidRPr="005F1267">
          <w:rPr>
            <w:sz w:val="20"/>
          </w:rPr>
          <w:t xml:space="preserve">.  </w:t>
        </w:r>
        <w:r w:rsidR="00A84BD4">
          <w:rPr>
            <w:sz w:val="20"/>
          </w:rPr>
          <w:t>All STAs affiliated with a given MLD are co-located</w:t>
        </w:r>
      </w:ins>
      <w:ins w:id="154" w:author="Hamilton, Mark" w:date="2022-02-11T16:37:00Z">
        <w:r w:rsidRPr="005F1267">
          <w:rPr>
            <w:sz w:val="20"/>
          </w:rPr>
          <w:t xml:space="preserve">.  </w:t>
        </w:r>
      </w:ins>
    </w:p>
    <w:p w14:paraId="3A1065AF" w14:textId="77777777" w:rsidR="007D6E10" w:rsidRPr="005F1267" w:rsidRDefault="007D6E10" w:rsidP="007D6E10">
      <w:pPr>
        <w:rPr>
          <w:sz w:val="20"/>
        </w:rPr>
      </w:pPr>
    </w:p>
    <w:p w14:paraId="1A86CD2B" w14:textId="0F56000E" w:rsidR="00B45A4C" w:rsidRDefault="007D6E10" w:rsidP="007D6E10">
      <w:pPr>
        <w:widowControl w:val="0"/>
        <w:tabs>
          <w:tab w:val="left" w:pos="659"/>
        </w:tabs>
        <w:kinsoku w:val="0"/>
        <w:overflowPunct w:val="0"/>
        <w:autoSpaceDE w:val="0"/>
        <w:autoSpaceDN w:val="0"/>
        <w:adjustRightInd w:val="0"/>
        <w:spacing w:before="120" w:after="0" w:line="212" w:lineRule="exact"/>
        <w:outlineLvl w:val="2"/>
        <w:rPr>
          <w:b/>
          <w:bCs/>
          <w:i/>
          <w:iCs/>
          <w:color w:val="000000"/>
          <w:spacing w:val="-2"/>
          <w:sz w:val="20"/>
        </w:rPr>
      </w:pPr>
      <w:r w:rsidRPr="00B972BE">
        <w:rPr>
          <w:b/>
          <w:bCs/>
          <w:i/>
          <w:iCs/>
          <w:color w:val="000000"/>
          <w:spacing w:val="-2"/>
          <w:sz w:val="20"/>
          <w:highlight w:val="yellow"/>
        </w:rPr>
        <w:t xml:space="preserve">TGbe </w:t>
      </w:r>
      <w:r w:rsidRPr="00B972BE">
        <w:rPr>
          <w:b/>
          <w:bCs/>
          <w:i/>
          <w:iCs/>
          <w:color w:val="000000"/>
          <w:spacing w:val="-2"/>
          <w:sz w:val="20"/>
          <w:highlight w:val="yellow"/>
        </w:rPr>
        <w:t>editor</w:t>
      </w:r>
      <w:r w:rsidRPr="00DC04BE">
        <w:rPr>
          <w:b/>
          <w:bCs/>
          <w:i/>
          <w:iCs/>
          <w:color w:val="000000"/>
          <w:spacing w:val="-2"/>
          <w:sz w:val="20"/>
          <w:highlight w:val="yellow"/>
        </w:rPr>
        <w:t>:</w:t>
      </w:r>
      <w:r w:rsidR="00DC04BE" w:rsidRPr="00DC04BE">
        <w:rPr>
          <w:b/>
          <w:bCs/>
          <w:i/>
          <w:iCs/>
          <w:color w:val="000000"/>
          <w:spacing w:val="-2"/>
          <w:sz w:val="20"/>
          <w:highlight w:val="yellow"/>
        </w:rPr>
        <w:t xml:space="preserve">  </w:t>
      </w:r>
      <w:r w:rsidR="00A84BD4">
        <w:rPr>
          <w:b/>
          <w:bCs/>
          <w:i/>
          <w:iCs/>
          <w:color w:val="000000"/>
          <w:spacing w:val="-2"/>
          <w:sz w:val="20"/>
          <w:highlight w:val="yellow"/>
        </w:rPr>
        <w:t xml:space="preserve">Please add the unshaded text indicated below </w:t>
      </w:r>
      <w:r w:rsidR="00DC04BE" w:rsidRPr="00DC04BE">
        <w:rPr>
          <w:b/>
          <w:bCs/>
          <w:i/>
          <w:iCs/>
          <w:color w:val="000000"/>
          <w:spacing w:val="-2"/>
          <w:sz w:val="20"/>
          <w:highlight w:val="yellow"/>
        </w:rPr>
        <w:t xml:space="preserve">Note </w:t>
      </w:r>
      <w:r w:rsidR="00DC04BE" w:rsidRPr="00DC04BE">
        <w:rPr>
          <w:b/>
          <w:bCs/>
          <w:i/>
          <w:iCs/>
          <w:color w:val="000000"/>
          <w:spacing w:val="-2"/>
          <w:sz w:val="20"/>
          <w:highlight w:val="yellow"/>
        </w:rPr>
        <w:t>that t</w:t>
      </w:r>
      <w:r w:rsidR="00B45A4C" w:rsidRPr="00DC04BE">
        <w:rPr>
          <w:b/>
          <w:bCs/>
          <w:i/>
          <w:iCs/>
          <w:color w:val="000000"/>
          <w:spacing w:val="-2"/>
          <w:sz w:val="20"/>
          <w:highlight w:val="yellow"/>
        </w:rPr>
        <w:t>ext</w:t>
      </w:r>
      <w:r w:rsidR="00B45A4C" w:rsidRPr="00DC04BE">
        <w:rPr>
          <w:b/>
          <w:bCs/>
          <w:i/>
          <w:iCs/>
          <w:color w:val="000000"/>
          <w:spacing w:val="-2"/>
          <w:sz w:val="20"/>
          <w:highlight w:val="yellow"/>
          <w:shd w:val="clear" w:color="auto" w:fill="F2DBDB" w:themeFill="accent2" w:themeFillTint="33"/>
        </w:rPr>
        <w:t xml:space="preserve"> </w:t>
      </w:r>
      <w:r w:rsidR="00B45A4C" w:rsidRPr="00B45A4C">
        <w:rPr>
          <w:b/>
          <w:bCs/>
          <w:i/>
          <w:iCs/>
          <w:color w:val="000000"/>
          <w:spacing w:val="-2"/>
          <w:sz w:val="20"/>
          <w:shd w:val="clear" w:color="auto" w:fill="F2DBDB" w:themeFill="accent2" w:themeFillTint="33"/>
        </w:rPr>
        <w:t>shaded in red</w:t>
      </w:r>
      <w:r w:rsidR="00B45A4C" w:rsidRPr="00B45A4C">
        <w:rPr>
          <w:b/>
          <w:bCs/>
          <w:i/>
          <w:iCs/>
          <w:color w:val="000000"/>
          <w:spacing w:val="-2"/>
          <w:sz w:val="20"/>
          <w:highlight w:val="yellow"/>
        </w:rPr>
        <w:t xml:space="preserve"> </w:t>
      </w:r>
      <w:r w:rsidR="00DC04BE">
        <w:rPr>
          <w:b/>
          <w:bCs/>
          <w:i/>
          <w:iCs/>
          <w:color w:val="000000"/>
          <w:spacing w:val="-2"/>
          <w:sz w:val="20"/>
          <w:highlight w:val="yellow"/>
        </w:rPr>
        <w:t>or</w:t>
      </w:r>
      <w:r w:rsidR="00B45A4C" w:rsidRPr="00B45A4C">
        <w:rPr>
          <w:b/>
          <w:bCs/>
          <w:i/>
          <w:iCs/>
          <w:color w:val="000000"/>
          <w:spacing w:val="-2"/>
          <w:sz w:val="20"/>
        </w:rPr>
        <w:t xml:space="preserve"> </w:t>
      </w:r>
      <w:r w:rsidR="00B45A4C" w:rsidRPr="00B45A4C">
        <w:rPr>
          <w:b/>
          <w:bCs/>
          <w:i/>
          <w:iCs/>
          <w:color w:val="000000"/>
          <w:spacing w:val="-2"/>
          <w:sz w:val="20"/>
          <w:shd w:val="clear" w:color="auto" w:fill="DBE5F1" w:themeFill="accent1" w:themeFillTint="33"/>
        </w:rPr>
        <w:t>shaded in blue</w:t>
      </w:r>
      <w:r w:rsidR="00414D17">
        <w:rPr>
          <w:b/>
          <w:bCs/>
          <w:i/>
          <w:iCs/>
          <w:color w:val="000000"/>
          <w:spacing w:val="-2"/>
          <w:sz w:val="20"/>
          <w:highlight w:val="yellow"/>
        </w:rPr>
        <w:t xml:space="preserve"> </w:t>
      </w:r>
      <w:r w:rsidR="00DC04BE">
        <w:rPr>
          <w:b/>
          <w:bCs/>
          <w:i/>
          <w:iCs/>
          <w:color w:val="000000"/>
          <w:spacing w:val="-2"/>
          <w:sz w:val="20"/>
          <w:highlight w:val="yellow"/>
        </w:rPr>
        <w:t>below is existing text from TGbe D3.1, rearranged in order, and with some edits as indicated</w:t>
      </w:r>
      <w:r w:rsidR="00414D17">
        <w:rPr>
          <w:b/>
          <w:bCs/>
          <w:i/>
          <w:iCs/>
          <w:color w:val="000000"/>
          <w:spacing w:val="-2"/>
          <w:sz w:val="20"/>
          <w:highlight w:val="yellow"/>
        </w:rPr>
        <w:t>.</w:t>
      </w:r>
      <w:r w:rsidR="00D7559A">
        <w:rPr>
          <w:b/>
          <w:bCs/>
          <w:i/>
          <w:iCs/>
          <w:color w:val="000000"/>
          <w:spacing w:val="-2"/>
          <w:sz w:val="20"/>
          <w:highlight w:val="yellow"/>
        </w:rPr>
        <w:t xml:space="preserve">  The text</w:t>
      </w:r>
      <w:r w:rsidR="00D7559A" w:rsidRPr="00F76A2D">
        <w:rPr>
          <w:b/>
          <w:bCs/>
          <w:i/>
          <w:iCs/>
          <w:color w:val="000000"/>
          <w:spacing w:val="-2"/>
          <w:sz w:val="20"/>
        </w:rPr>
        <w:t xml:space="preserve"> </w:t>
      </w:r>
      <w:r w:rsidR="00D7559A" w:rsidRPr="00F76A2D">
        <w:rPr>
          <w:b/>
          <w:bCs/>
          <w:i/>
          <w:iCs/>
          <w:color w:val="000000"/>
          <w:spacing w:val="-2"/>
          <w:sz w:val="20"/>
          <w:shd w:val="clear" w:color="auto" w:fill="D6E3BC" w:themeFill="accent3" w:themeFillTint="66"/>
        </w:rPr>
        <w:t>shaded in green</w:t>
      </w:r>
      <w:r w:rsidR="00D7559A">
        <w:rPr>
          <w:b/>
          <w:bCs/>
          <w:i/>
          <w:iCs/>
          <w:color w:val="000000"/>
          <w:spacing w:val="-2"/>
          <w:sz w:val="20"/>
          <w:highlight w:val="yellow"/>
        </w:rPr>
        <w:t xml:space="preserve"> is moved </w:t>
      </w:r>
      <w:r w:rsidR="00DC04BE">
        <w:rPr>
          <w:b/>
          <w:bCs/>
          <w:i/>
          <w:iCs/>
          <w:color w:val="000000"/>
          <w:spacing w:val="-2"/>
          <w:sz w:val="20"/>
          <w:highlight w:val="yellow"/>
        </w:rPr>
        <w:t xml:space="preserve">from clause 4 </w:t>
      </w:r>
      <w:r w:rsidR="00D7559A">
        <w:rPr>
          <w:b/>
          <w:bCs/>
          <w:i/>
          <w:iCs/>
          <w:color w:val="000000"/>
          <w:spacing w:val="-2"/>
          <w:sz w:val="20"/>
          <w:highlight w:val="yellow"/>
        </w:rPr>
        <w:t>to clause 5</w:t>
      </w:r>
      <w:r w:rsidR="00BB4532">
        <w:rPr>
          <w:b/>
          <w:bCs/>
          <w:i/>
          <w:iCs/>
          <w:color w:val="000000"/>
          <w:spacing w:val="-2"/>
          <w:sz w:val="20"/>
          <w:highlight w:val="yellow"/>
        </w:rPr>
        <w:t>, and with some edits as indicated</w:t>
      </w:r>
      <w:r w:rsidR="00B45A4C" w:rsidRPr="00B45A4C">
        <w:rPr>
          <w:b/>
          <w:bCs/>
          <w:i/>
          <w:iCs/>
          <w:color w:val="000000"/>
          <w:spacing w:val="-2"/>
          <w:sz w:val="20"/>
          <w:highlight w:val="yellow"/>
        </w:rPr>
        <w:t>.</w:t>
      </w:r>
    </w:p>
    <w:p w14:paraId="36FF73E5" w14:textId="77777777" w:rsidR="007D6E10" w:rsidRPr="00FD7F56" w:rsidRDefault="007D6E10" w:rsidP="007D6E10">
      <w:pPr>
        <w:widowControl w:val="0"/>
        <w:tabs>
          <w:tab w:val="left" w:pos="660"/>
        </w:tabs>
        <w:kinsoku w:val="0"/>
        <w:overflowPunct w:val="0"/>
        <w:autoSpaceDE w:val="0"/>
        <w:autoSpaceDN w:val="0"/>
        <w:adjustRightInd w:val="0"/>
        <w:spacing w:after="0" w:line="291" w:lineRule="exact"/>
      </w:pPr>
    </w:p>
    <w:p w14:paraId="010DDF3A" w14:textId="77777777" w:rsidR="007D6E10" w:rsidRPr="00D84A55" w:rsidRDefault="007D6E10" w:rsidP="007D6E10">
      <w:pPr>
        <w:jc w:val="both"/>
        <w:rPr>
          <w:rFonts w:ascii="Arial" w:hAnsi="Arial" w:cs="Arial"/>
          <w:b/>
          <w:bCs/>
          <w:sz w:val="20"/>
        </w:rPr>
      </w:pPr>
      <w:bookmarkStart w:id="155" w:name="_Hlk69126643"/>
      <w:r w:rsidRPr="00D84A55">
        <w:rPr>
          <w:rFonts w:ascii="Arial" w:hAnsi="Arial" w:cs="Arial"/>
          <w:b/>
          <w:bCs/>
          <w:sz w:val="20"/>
        </w:rPr>
        <w:t>4.9.</w:t>
      </w:r>
      <w:r>
        <w:rPr>
          <w:rFonts w:ascii="Arial" w:hAnsi="Arial" w:cs="Arial"/>
          <w:b/>
          <w:bCs/>
          <w:sz w:val="20"/>
        </w:rPr>
        <w:t>5</w:t>
      </w:r>
      <w:r w:rsidRPr="00D84A55">
        <w:rPr>
          <w:rFonts w:ascii="Arial" w:hAnsi="Arial" w:cs="Arial"/>
          <w:b/>
          <w:bCs/>
          <w:sz w:val="20"/>
        </w:rPr>
        <w:t xml:space="preserve"> </w:t>
      </w:r>
      <w:r w:rsidRPr="00D84A55">
        <w:rPr>
          <w:rFonts w:ascii="Arial" w:hAnsi="Arial" w:cs="Arial"/>
          <w:b/>
          <w:bCs/>
          <w:sz w:val="20"/>
        </w:rPr>
        <w:tab/>
        <w:t>Reference model for multi-</w:t>
      </w:r>
      <w:r>
        <w:rPr>
          <w:rFonts w:ascii="Arial" w:hAnsi="Arial" w:cs="Arial"/>
          <w:b/>
          <w:bCs/>
          <w:sz w:val="20"/>
        </w:rPr>
        <w:t>link</w:t>
      </w:r>
      <w:r w:rsidRPr="00D84A55">
        <w:rPr>
          <w:rFonts w:ascii="Arial" w:hAnsi="Arial" w:cs="Arial"/>
          <w:b/>
          <w:bCs/>
          <w:sz w:val="20"/>
        </w:rPr>
        <w:t xml:space="preserve"> operation</w:t>
      </w:r>
      <w:r>
        <w:rPr>
          <w:rFonts w:ascii="Arial" w:hAnsi="Arial" w:cs="Arial"/>
          <w:b/>
          <w:bCs/>
          <w:sz w:val="20"/>
        </w:rPr>
        <w:t xml:space="preserve"> (MLO)</w:t>
      </w:r>
    </w:p>
    <w:bookmarkEnd w:id="155"/>
    <w:p w14:paraId="399E8DB3" w14:textId="11E72F1B" w:rsidR="00DC04BE" w:rsidRDefault="007D6E10" w:rsidP="00DC04BE">
      <w:pPr>
        <w:shd w:val="clear" w:color="auto" w:fill="F2DBDB" w:themeFill="accent2" w:themeFillTint="33"/>
        <w:jc w:val="both"/>
        <w:rPr>
          <w:sz w:val="20"/>
        </w:rPr>
      </w:pPr>
      <w:r w:rsidRPr="003D568F">
        <w:rPr>
          <w:sz w:val="20"/>
          <w:shd w:val="clear" w:color="auto" w:fill="F2DBDB" w:themeFill="accent2" w:themeFillTint="33"/>
        </w:rPr>
        <w:t xml:space="preserve">MLO allows operation over multiple links. </w:t>
      </w:r>
      <w:r w:rsidR="00DC04BE" w:rsidRPr="00D84A55">
        <w:rPr>
          <w:sz w:val="20"/>
        </w:rPr>
        <w:t>A</w:t>
      </w:r>
      <w:r w:rsidR="00DC04BE">
        <w:rPr>
          <w:sz w:val="20"/>
        </w:rPr>
        <w:t>n MLD</w:t>
      </w:r>
      <w:r w:rsidR="00DC04BE" w:rsidRPr="00D84A55">
        <w:rPr>
          <w:sz w:val="20"/>
        </w:rPr>
        <w:t xml:space="preserve"> manage</w:t>
      </w:r>
      <w:r w:rsidR="00DC04BE">
        <w:rPr>
          <w:sz w:val="20"/>
        </w:rPr>
        <w:t>s</w:t>
      </w:r>
      <w:r w:rsidR="00DC04BE" w:rsidRPr="00D84A55">
        <w:rPr>
          <w:sz w:val="20"/>
        </w:rPr>
        <w:t xml:space="preserve"> </w:t>
      </w:r>
      <w:r w:rsidR="00DC04BE">
        <w:rPr>
          <w:sz w:val="20"/>
          <w:u w:val="single"/>
        </w:rPr>
        <w:t xml:space="preserve">such </w:t>
      </w:r>
      <w:r w:rsidR="00DC04BE">
        <w:rPr>
          <w:sz w:val="20"/>
        </w:rPr>
        <w:t>communication</w:t>
      </w:r>
      <w:r w:rsidR="00DC04BE" w:rsidRPr="00D84A55">
        <w:rPr>
          <w:sz w:val="20"/>
        </w:rPr>
        <w:t xml:space="preserve"> over </w:t>
      </w:r>
      <w:r w:rsidR="00DC04BE">
        <w:rPr>
          <w:sz w:val="20"/>
        </w:rPr>
        <w:t>multiple</w:t>
      </w:r>
      <w:r w:rsidR="00DC04BE" w:rsidRPr="00D84A55">
        <w:rPr>
          <w:sz w:val="20"/>
        </w:rPr>
        <w:t xml:space="preserve"> </w:t>
      </w:r>
      <w:r w:rsidR="00DC04BE">
        <w:rPr>
          <w:sz w:val="20"/>
        </w:rPr>
        <w:t>links</w:t>
      </w:r>
      <w:r w:rsidR="00DC04BE" w:rsidRPr="00D84A55">
        <w:rPr>
          <w:sz w:val="20"/>
        </w:rPr>
        <w:t xml:space="preserve">. </w:t>
      </w:r>
      <w:r w:rsidR="00DC04BE">
        <w:rPr>
          <w:sz w:val="20"/>
        </w:rPr>
        <w:t>Communication</w:t>
      </w:r>
      <w:r w:rsidR="00DC04BE" w:rsidRPr="00D84A55">
        <w:rPr>
          <w:sz w:val="20"/>
        </w:rPr>
        <w:t xml:space="preserve"> across different frequency bands/channels can </w:t>
      </w:r>
      <w:r w:rsidR="00DC04BE">
        <w:rPr>
          <w:sz w:val="20"/>
        </w:rPr>
        <w:t>occur</w:t>
      </w:r>
      <w:r w:rsidR="00DC04BE" w:rsidRPr="00D84A55">
        <w:rPr>
          <w:sz w:val="20"/>
        </w:rPr>
        <w:t xml:space="preserve"> simultaneous</w:t>
      </w:r>
      <w:r w:rsidR="00DC04BE">
        <w:rPr>
          <w:sz w:val="20"/>
        </w:rPr>
        <w:t>ly</w:t>
      </w:r>
      <w:r w:rsidR="00DC04BE" w:rsidRPr="00D84A55">
        <w:rPr>
          <w:sz w:val="20"/>
        </w:rPr>
        <w:t xml:space="preserve"> or no</w:t>
      </w:r>
      <w:r w:rsidR="00DC04BE">
        <w:rPr>
          <w:sz w:val="20"/>
        </w:rPr>
        <w:t>t depending on the capabilities of both the AP MLD and the non-AP MLD (see</w:t>
      </w:r>
      <w:r w:rsidR="00DC04BE" w:rsidRPr="00320A88">
        <w:t xml:space="preserve"> </w:t>
      </w:r>
      <w:r w:rsidR="00DC04BE" w:rsidRPr="00320A88">
        <w:rPr>
          <w:sz w:val="20"/>
        </w:rPr>
        <w:t xml:space="preserve">35.3.13.2 </w:t>
      </w:r>
      <w:r w:rsidR="00DC04BE">
        <w:rPr>
          <w:sz w:val="20"/>
        </w:rPr>
        <w:t>(</w:t>
      </w:r>
      <w:r w:rsidR="00DC04BE" w:rsidRPr="00320A88">
        <w:rPr>
          <w:sz w:val="20"/>
        </w:rPr>
        <w:t>Simultaneous transmit and receive (STR) operation</w:t>
      </w:r>
      <w:r w:rsidR="00DC04BE">
        <w:rPr>
          <w:sz w:val="20"/>
        </w:rPr>
        <w:t xml:space="preserve">) and </w:t>
      </w:r>
      <w:r w:rsidR="00DC04BE" w:rsidRPr="00320A88">
        <w:rPr>
          <w:sz w:val="20"/>
        </w:rPr>
        <w:t xml:space="preserve">35.3.13.3 </w:t>
      </w:r>
      <w:r w:rsidR="00DC04BE">
        <w:rPr>
          <w:sz w:val="20"/>
        </w:rPr>
        <w:t>(</w:t>
      </w:r>
      <w:r w:rsidR="00DC04BE" w:rsidRPr="00320A88">
        <w:rPr>
          <w:sz w:val="20"/>
        </w:rPr>
        <w:t>Nonsimultaneous transmit and receive (NSTR) operation</w:t>
      </w:r>
      <w:r w:rsidR="00DC04BE">
        <w:rPr>
          <w:sz w:val="20"/>
        </w:rPr>
        <w:t>))</w:t>
      </w:r>
      <w:r w:rsidR="00DC04BE" w:rsidRPr="00D84A55">
        <w:rPr>
          <w:sz w:val="20"/>
        </w:rPr>
        <w:t xml:space="preserve">. </w:t>
      </w:r>
    </w:p>
    <w:p w14:paraId="3B089D52" w14:textId="77777777" w:rsidR="00DC04BE" w:rsidRPr="00D84A55" w:rsidRDefault="00DC04BE" w:rsidP="00DC04BE">
      <w:pPr>
        <w:shd w:val="clear" w:color="auto" w:fill="F2DBDB" w:themeFill="accent2" w:themeFillTint="33"/>
        <w:jc w:val="both"/>
        <w:rPr>
          <w:sz w:val="20"/>
        </w:rPr>
      </w:pPr>
      <w:r w:rsidRPr="00D84A55">
        <w:rPr>
          <w:sz w:val="20"/>
        </w:rPr>
        <w:t xml:space="preserve">The </w:t>
      </w:r>
      <w:r>
        <w:rPr>
          <w:sz w:val="20"/>
        </w:rPr>
        <w:t>MLO</w:t>
      </w:r>
      <w:r w:rsidRPr="00D84A55">
        <w:rPr>
          <w:sz w:val="20"/>
        </w:rPr>
        <w:t xml:space="preserve"> procedures (see </w:t>
      </w:r>
      <w:r>
        <w:rPr>
          <w:sz w:val="20"/>
        </w:rPr>
        <w:t>35.3</w:t>
      </w:r>
      <w:r w:rsidRPr="00D84A55">
        <w:rPr>
          <w:sz w:val="20"/>
        </w:rPr>
        <w:t xml:space="preserve"> (Multi-</w:t>
      </w:r>
      <w:r>
        <w:rPr>
          <w:sz w:val="20"/>
        </w:rPr>
        <w:t>link</w:t>
      </w:r>
      <w:r w:rsidRPr="00D84A55">
        <w:rPr>
          <w:sz w:val="20"/>
        </w:rPr>
        <w:t xml:space="preserve"> operation)) allow a pair of </w:t>
      </w:r>
      <w:r>
        <w:rPr>
          <w:sz w:val="20"/>
        </w:rPr>
        <w:t>MLDs</w:t>
      </w:r>
      <w:r w:rsidRPr="00D84A55">
        <w:rPr>
          <w:sz w:val="20"/>
        </w:rPr>
        <w:t xml:space="preserve"> to discover, synchronize, (de)authenticate, (re)associate, disassociate, and manage resources with each other on any common band</w:t>
      </w:r>
      <w:r>
        <w:rPr>
          <w:sz w:val="20"/>
        </w:rPr>
        <w:t xml:space="preserve">s or </w:t>
      </w:r>
      <w:r w:rsidRPr="00D84A55">
        <w:rPr>
          <w:sz w:val="20"/>
        </w:rPr>
        <w:t>channel</w:t>
      </w:r>
      <w:r>
        <w:rPr>
          <w:sz w:val="20"/>
        </w:rPr>
        <w:t>s</w:t>
      </w:r>
      <w:r w:rsidRPr="00D84A55">
        <w:rPr>
          <w:sz w:val="20"/>
        </w:rPr>
        <w:t xml:space="preserve"> that </w:t>
      </w:r>
      <w:r>
        <w:rPr>
          <w:sz w:val="20"/>
        </w:rPr>
        <w:t>are</w:t>
      </w:r>
      <w:r w:rsidRPr="00D84A55">
        <w:rPr>
          <w:sz w:val="20"/>
        </w:rPr>
        <w:t xml:space="preserve"> supported by both </w:t>
      </w:r>
      <w:r>
        <w:rPr>
          <w:sz w:val="20"/>
        </w:rPr>
        <w:t>MLDs.</w:t>
      </w:r>
    </w:p>
    <w:p w14:paraId="54881EB1" w14:textId="77777777" w:rsidR="00DC04BE" w:rsidRPr="00D84A55" w:rsidRDefault="00DC04BE" w:rsidP="00DC04BE">
      <w:pPr>
        <w:shd w:val="clear" w:color="auto" w:fill="F2DBDB" w:themeFill="accent2" w:themeFillTint="33"/>
        <w:jc w:val="both"/>
        <w:rPr>
          <w:sz w:val="20"/>
        </w:rPr>
      </w:pPr>
      <w:r w:rsidRPr="00D84A55">
        <w:rPr>
          <w:sz w:val="20"/>
        </w:rPr>
        <w:t xml:space="preserve">As described in </w:t>
      </w:r>
      <w:r>
        <w:rPr>
          <w:sz w:val="20"/>
        </w:rPr>
        <w:t>35.3.1 (General)</w:t>
      </w:r>
      <w:r w:rsidRPr="00D84A55">
        <w:rPr>
          <w:sz w:val="20"/>
        </w:rPr>
        <w:t xml:space="preserve">, </w:t>
      </w:r>
      <w:r>
        <w:rPr>
          <w:sz w:val="20"/>
        </w:rPr>
        <w:t xml:space="preserve">each AP MLD has a single MAC-SAP and each non-AP MLD has a single MAC-SAP. Each AP affiliated with an AP MLD has a </w:t>
      </w:r>
      <w:r w:rsidRPr="00243D1D">
        <w:rPr>
          <w:strike/>
          <w:sz w:val="20"/>
        </w:rPr>
        <w:t>different</w:t>
      </w:r>
      <w:r>
        <w:rPr>
          <w:sz w:val="20"/>
        </w:rPr>
        <w:t xml:space="preserve"> MAC address </w:t>
      </w:r>
      <w:r>
        <w:rPr>
          <w:sz w:val="20"/>
          <w:u w:val="single"/>
        </w:rPr>
        <w:t xml:space="preserve">different from any other AP affiliated with the AP MLD, </w:t>
      </w:r>
      <w:r w:rsidRPr="00243D1D">
        <w:rPr>
          <w:strike/>
          <w:sz w:val="20"/>
        </w:rPr>
        <w:t>within the MLD</w:t>
      </w:r>
      <w:r>
        <w:rPr>
          <w:sz w:val="20"/>
        </w:rPr>
        <w:t xml:space="preserve"> and each STA affiliated with a non-AP MLD has </w:t>
      </w:r>
      <w:r w:rsidRPr="00D84A55">
        <w:rPr>
          <w:sz w:val="20"/>
        </w:rPr>
        <w:t xml:space="preserve">a </w:t>
      </w:r>
      <w:r w:rsidRPr="00243D1D">
        <w:rPr>
          <w:strike/>
          <w:sz w:val="20"/>
        </w:rPr>
        <w:t>different</w:t>
      </w:r>
      <w:r>
        <w:rPr>
          <w:sz w:val="20"/>
        </w:rPr>
        <w:t xml:space="preserve"> </w:t>
      </w:r>
      <w:r w:rsidRPr="00D84A55">
        <w:rPr>
          <w:sz w:val="20"/>
        </w:rPr>
        <w:t xml:space="preserve">MAC address </w:t>
      </w:r>
      <w:r>
        <w:rPr>
          <w:sz w:val="20"/>
          <w:u w:val="single"/>
        </w:rPr>
        <w:t>different from any other STA affiliated with the non-AP MLD</w:t>
      </w:r>
      <w:r w:rsidRPr="00243D1D">
        <w:rPr>
          <w:strike/>
          <w:sz w:val="20"/>
        </w:rPr>
        <w:t>within the MLD</w:t>
      </w:r>
      <w:r>
        <w:rPr>
          <w:sz w:val="20"/>
        </w:rPr>
        <w:t>.</w:t>
      </w:r>
    </w:p>
    <w:p w14:paraId="029CB7C2" w14:textId="77777777" w:rsidR="00DC04BE" w:rsidRPr="002135EC" w:rsidRDefault="00DC04BE" w:rsidP="00DC04BE">
      <w:pPr>
        <w:shd w:val="clear" w:color="auto" w:fill="F2DBDB" w:themeFill="accent2" w:themeFillTint="33"/>
        <w:jc w:val="both"/>
        <w:rPr>
          <w:sz w:val="20"/>
        </w:rPr>
      </w:pPr>
      <w:r>
        <w:rPr>
          <w:sz w:val="20"/>
        </w:rPr>
        <w:t xml:space="preserve">An example of an AP MLD with two links (Link 1 and Link 2) is shown in </w:t>
      </w:r>
      <w:r w:rsidRPr="00781398">
        <w:rPr>
          <w:sz w:val="20"/>
        </w:rPr>
        <w:t xml:space="preserve">Figure </w:t>
      </w:r>
      <w:r>
        <w:rPr>
          <w:sz w:val="20"/>
        </w:rPr>
        <w:t>4</w:t>
      </w:r>
      <w:r w:rsidRPr="00781398">
        <w:rPr>
          <w:sz w:val="20"/>
        </w:rPr>
        <w:t>-</w:t>
      </w:r>
      <w:r>
        <w:rPr>
          <w:sz w:val="20"/>
        </w:rPr>
        <w:t>29b</w:t>
      </w:r>
      <w:r w:rsidRPr="00781398">
        <w:rPr>
          <w:sz w:val="20"/>
        </w:rPr>
        <w:t xml:space="preserve"> (</w:t>
      </w:r>
      <w:r>
        <w:rPr>
          <w:sz w:val="20"/>
        </w:rPr>
        <w:t xml:space="preserve">Example MLD and the affiliated STA communication system). </w:t>
      </w:r>
      <w:r>
        <w:rPr>
          <w:sz w:val="20"/>
          <w:u w:val="single"/>
        </w:rPr>
        <w:t>The figure shows a</w:t>
      </w:r>
      <w:r w:rsidRPr="00243D1D">
        <w:rPr>
          <w:strike/>
          <w:sz w:val="20"/>
        </w:rPr>
        <w:t>A</w:t>
      </w:r>
      <w:r>
        <w:rPr>
          <w:sz w:val="20"/>
        </w:rPr>
        <w:t xml:space="preserve">n AP MLD with MLD MAC address </w:t>
      </w:r>
      <w:r w:rsidRPr="000577FC">
        <w:rPr>
          <w:i/>
          <w:iCs/>
          <w:sz w:val="20"/>
        </w:rPr>
        <w:t>M</w:t>
      </w:r>
      <w:r>
        <w:rPr>
          <w:sz w:val="20"/>
        </w:rPr>
        <w:t xml:space="preserve"> and </w:t>
      </w:r>
      <w:r>
        <w:rPr>
          <w:sz w:val="20"/>
          <w:u w:val="single"/>
        </w:rPr>
        <w:t xml:space="preserve">the MLD </w:t>
      </w:r>
      <w:r w:rsidRPr="002135EC">
        <w:rPr>
          <w:sz w:val="20"/>
          <w:u w:val="single"/>
        </w:rPr>
        <w:t xml:space="preserve">lower MAC sublayers of </w:t>
      </w:r>
      <w:r w:rsidRPr="002135EC">
        <w:rPr>
          <w:sz w:val="20"/>
        </w:rPr>
        <w:t xml:space="preserve">two affiliated APs (AP1 with MAC address </w:t>
      </w:r>
      <w:r w:rsidRPr="002135EC">
        <w:rPr>
          <w:i/>
          <w:iCs/>
          <w:sz w:val="20"/>
        </w:rPr>
        <w:t>w</w:t>
      </w:r>
      <w:r w:rsidRPr="002135EC">
        <w:rPr>
          <w:sz w:val="20"/>
        </w:rPr>
        <w:t xml:space="preserve"> and AP2 with MAC address </w:t>
      </w:r>
      <w:r w:rsidRPr="002135EC">
        <w:rPr>
          <w:i/>
          <w:iCs/>
          <w:sz w:val="20"/>
        </w:rPr>
        <w:t>x</w:t>
      </w:r>
      <w:r w:rsidRPr="002135EC">
        <w:rPr>
          <w:sz w:val="20"/>
        </w:rPr>
        <w:t>)</w:t>
      </w:r>
      <w:r w:rsidRPr="002135EC">
        <w:rPr>
          <w:sz w:val="20"/>
          <w:u w:val="single"/>
        </w:rPr>
        <w:t>.  The AP MLD is</w:t>
      </w:r>
      <w:r w:rsidRPr="002135EC">
        <w:rPr>
          <w:sz w:val="20"/>
        </w:rPr>
        <w:t xml:space="preserve"> associated with a non-AP MLD with MLD MAC address </w:t>
      </w:r>
      <w:r w:rsidRPr="002135EC">
        <w:rPr>
          <w:i/>
          <w:iCs/>
          <w:sz w:val="20"/>
        </w:rPr>
        <w:t>P</w:t>
      </w:r>
      <w:r w:rsidRPr="002135EC">
        <w:rPr>
          <w:sz w:val="20"/>
        </w:rPr>
        <w:t xml:space="preserve"> and </w:t>
      </w:r>
      <w:r w:rsidRPr="002135EC">
        <w:rPr>
          <w:sz w:val="20"/>
          <w:u w:val="single"/>
        </w:rPr>
        <w:t xml:space="preserve">the MLD lower MAC sublayers of </w:t>
      </w:r>
      <w:r w:rsidRPr="002135EC">
        <w:rPr>
          <w:sz w:val="20"/>
        </w:rPr>
        <w:t xml:space="preserve">two affiliated STAs (STA1 with MAC address </w:t>
      </w:r>
      <w:r w:rsidRPr="002135EC">
        <w:rPr>
          <w:i/>
          <w:iCs/>
          <w:sz w:val="20"/>
        </w:rPr>
        <w:t>y</w:t>
      </w:r>
      <w:r w:rsidRPr="002135EC">
        <w:rPr>
          <w:sz w:val="20"/>
        </w:rPr>
        <w:t xml:space="preserve"> and STA2 with MAC address z</w:t>
      </w:r>
      <w:r w:rsidRPr="002135EC">
        <w:rPr>
          <w:i/>
          <w:iCs/>
          <w:sz w:val="20"/>
        </w:rPr>
        <w:t>)</w:t>
      </w:r>
      <w:r w:rsidRPr="002135EC">
        <w:rPr>
          <w:sz w:val="20"/>
          <w:u w:val="single"/>
        </w:rPr>
        <w:t xml:space="preserve"> are shown</w:t>
      </w:r>
      <w:r w:rsidRPr="002135EC">
        <w:rPr>
          <w:i/>
          <w:iCs/>
          <w:sz w:val="20"/>
        </w:rPr>
        <w:t>.</w:t>
      </w:r>
      <w:r w:rsidRPr="002135EC">
        <w:rPr>
          <w:sz w:val="20"/>
        </w:rPr>
        <w:t xml:space="preserve"> </w:t>
      </w:r>
      <w:commentRangeStart w:id="156"/>
      <w:commentRangeStart w:id="157"/>
      <w:commentRangeStart w:id="158"/>
      <w:commentRangeStart w:id="159"/>
      <w:r w:rsidRPr="002135EC">
        <w:rPr>
          <w:sz w:val="20"/>
        </w:rPr>
        <w:t>Link 1 is established between AP1 and STA1</w:t>
      </w:r>
      <w:commentRangeEnd w:id="156"/>
      <w:r>
        <w:rPr>
          <w:rStyle w:val="CommentReference"/>
        </w:rPr>
        <w:commentReference w:id="156"/>
      </w:r>
      <w:commentRangeEnd w:id="157"/>
      <w:r>
        <w:rPr>
          <w:rStyle w:val="CommentReference"/>
        </w:rPr>
        <w:commentReference w:id="157"/>
      </w:r>
      <w:commentRangeEnd w:id="158"/>
      <w:r>
        <w:rPr>
          <w:rStyle w:val="CommentReference"/>
        </w:rPr>
        <w:commentReference w:id="158"/>
      </w:r>
      <w:commentRangeEnd w:id="159"/>
      <w:r>
        <w:rPr>
          <w:rStyle w:val="CommentReference"/>
        </w:rPr>
        <w:commentReference w:id="159"/>
      </w:r>
      <w:r w:rsidRPr="002135EC">
        <w:rPr>
          <w:sz w:val="20"/>
        </w:rPr>
        <w:t xml:space="preserve"> and link 2 is established between AP2 and STA2.  In general, the MAC address of an MLD and the MAC addresses of the STAs affiliated with the MLD are all different (e.g., </w:t>
      </w:r>
      <w:r w:rsidRPr="002135EC">
        <w:rPr>
          <w:i/>
          <w:iCs/>
          <w:sz w:val="20"/>
        </w:rPr>
        <w:t>M</w:t>
      </w:r>
      <w:r w:rsidRPr="002135EC">
        <w:rPr>
          <w:sz w:val="20"/>
        </w:rPr>
        <w:t xml:space="preserve">, </w:t>
      </w:r>
      <w:r w:rsidRPr="002135EC">
        <w:rPr>
          <w:i/>
          <w:iCs/>
          <w:sz w:val="20"/>
        </w:rPr>
        <w:t>P</w:t>
      </w:r>
      <w:r w:rsidRPr="002135EC">
        <w:rPr>
          <w:sz w:val="20"/>
        </w:rPr>
        <w:t xml:space="preserve">, </w:t>
      </w:r>
      <w:r w:rsidRPr="002135EC">
        <w:rPr>
          <w:i/>
          <w:iCs/>
          <w:sz w:val="20"/>
        </w:rPr>
        <w:t>w</w:t>
      </w:r>
      <w:r w:rsidRPr="002135EC">
        <w:rPr>
          <w:sz w:val="20"/>
        </w:rPr>
        <w:t xml:space="preserve">, </w:t>
      </w:r>
      <w:r w:rsidRPr="002135EC">
        <w:rPr>
          <w:i/>
          <w:iCs/>
          <w:sz w:val="20"/>
        </w:rPr>
        <w:t>x</w:t>
      </w:r>
      <w:r w:rsidRPr="002135EC">
        <w:rPr>
          <w:sz w:val="20"/>
        </w:rPr>
        <w:t xml:space="preserve">, </w:t>
      </w:r>
      <w:r w:rsidRPr="002135EC">
        <w:rPr>
          <w:i/>
          <w:iCs/>
          <w:sz w:val="20"/>
        </w:rPr>
        <w:t>y</w:t>
      </w:r>
      <w:r w:rsidRPr="002135EC">
        <w:rPr>
          <w:sz w:val="20"/>
        </w:rPr>
        <w:t xml:space="preserve">, and </w:t>
      </w:r>
      <w:r w:rsidRPr="002135EC">
        <w:rPr>
          <w:i/>
          <w:iCs/>
          <w:sz w:val="20"/>
        </w:rPr>
        <w:t>z</w:t>
      </w:r>
      <w:r w:rsidRPr="002135EC">
        <w:rPr>
          <w:sz w:val="20"/>
        </w:rPr>
        <w:t xml:space="preserve"> have different values).</w:t>
      </w:r>
      <w:r w:rsidRPr="002135EC" w:rsidDel="00461E9F">
        <w:rPr>
          <w:sz w:val="20"/>
        </w:rPr>
        <w:t xml:space="preserve"> </w:t>
      </w:r>
    </w:p>
    <w:p w14:paraId="51423E2E" w14:textId="77777777" w:rsidR="00DC04BE" w:rsidRDefault="00DC04BE" w:rsidP="00DC04BE">
      <w:pPr>
        <w:shd w:val="clear" w:color="auto" w:fill="F2DBDB" w:themeFill="accent2" w:themeFillTint="33"/>
        <w:jc w:val="both"/>
        <w:rPr>
          <w:color w:val="000000"/>
          <w:sz w:val="20"/>
        </w:rPr>
      </w:pPr>
    </w:p>
    <w:p w14:paraId="75584719" w14:textId="77777777" w:rsidR="00DC04BE" w:rsidRDefault="00DC04BE" w:rsidP="00DC04BE">
      <w:pPr>
        <w:shd w:val="clear" w:color="auto" w:fill="F2DBDB" w:themeFill="accent2" w:themeFillTint="33"/>
        <w:jc w:val="center"/>
        <w:rPr>
          <w:noProof/>
        </w:rPr>
      </w:pPr>
      <w:r>
        <w:rPr>
          <w:noProof/>
        </w:rPr>
        <w:object w:dxaOrig="8071" w:dyaOrig="7876" w14:anchorId="1BB82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 style="width:404.25pt;height:396pt" o:ole="">
            <v:imagedata r:id="rId13" o:title=""/>
          </v:shape>
          <o:OLEObject Type="Embed" ProgID="Visio.Drawing.15" ShapeID="_x0000_i1050" DrawAspect="Content" ObjectID="_1706270666" r:id="rId14"/>
        </w:object>
      </w:r>
    </w:p>
    <w:p w14:paraId="56AC7980" w14:textId="77777777" w:rsidR="00DC04BE" w:rsidRDefault="00DC04BE" w:rsidP="00DC04BE">
      <w:pPr>
        <w:shd w:val="clear" w:color="auto" w:fill="F2DBDB" w:themeFill="accent2" w:themeFillTint="33"/>
        <w:jc w:val="center"/>
        <w:rPr>
          <w:sz w:val="20"/>
        </w:rPr>
      </w:pPr>
    </w:p>
    <w:p w14:paraId="31BE013D" w14:textId="77777777" w:rsidR="00DC04BE" w:rsidRPr="0024263F" w:rsidRDefault="00DC04BE" w:rsidP="00DC04BE">
      <w:pPr>
        <w:shd w:val="clear" w:color="auto" w:fill="F2DBDB" w:themeFill="accent2" w:themeFillTint="33"/>
        <w:jc w:val="center"/>
        <w:rPr>
          <w:rFonts w:ascii="Arial" w:hAnsi="Arial" w:cs="Arial"/>
          <w:b/>
          <w:bCs/>
          <w:sz w:val="20"/>
        </w:rPr>
      </w:pPr>
      <w:r w:rsidRPr="0024263F">
        <w:rPr>
          <w:rFonts w:ascii="Arial" w:hAnsi="Arial" w:cs="Arial"/>
          <w:b/>
          <w:bCs/>
          <w:sz w:val="20"/>
        </w:rPr>
        <w:t>Figure 4-</w:t>
      </w:r>
      <w:r>
        <w:rPr>
          <w:rFonts w:ascii="Arial" w:hAnsi="Arial" w:cs="Arial"/>
          <w:b/>
          <w:bCs/>
          <w:sz w:val="20"/>
        </w:rPr>
        <w:t>30</w:t>
      </w:r>
      <w:r w:rsidRPr="0024263F">
        <w:rPr>
          <w:rFonts w:ascii="Arial" w:hAnsi="Arial" w:cs="Arial"/>
          <w:b/>
          <w:bCs/>
          <w:sz w:val="20"/>
        </w:rPr>
        <w:t>b – Example MLD and the affiliated STA communication system</w:t>
      </w:r>
    </w:p>
    <w:p w14:paraId="6D06DAE6" w14:textId="77777777" w:rsidR="00DC04BE" w:rsidRDefault="00DC04BE" w:rsidP="00DC04BE">
      <w:pPr>
        <w:shd w:val="clear" w:color="auto" w:fill="F2DBDB" w:themeFill="accent2" w:themeFillTint="33"/>
        <w:jc w:val="both"/>
        <w:rPr>
          <w:sz w:val="20"/>
        </w:rPr>
      </w:pPr>
    </w:p>
    <w:p w14:paraId="0C396F0B" w14:textId="549C147D" w:rsidR="007D6E10" w:rsidRDefault="007D6E10" w:rsidP="003D568F">
      <w:pPr>
        <w:shd w:val="clear" w:color="auto" w:fill="DBE5F1" w:themeFill="accent1" w:themeFillTint="33"/>
        <w:jc w:val="both"/>
        <w:rPr>
          <w:sz w:val="20"/>
        </w:rPr>
      </w:pPr>
      <w:r w:rsidRPr="00D84A55">
        <w:rPr>
          <w:sz w:val="20"/>
        </w:rPr>
        <w:t>The reference model of a multi-</w:t>
      </w:r>
      <w:r>
        <w:rPr>
          <w:sz w:val="20"/>
        </w:rPr>
        <w:t>link</w:t>
      </w:r>
      <w:r w:rsidRPr="00D84A55">
        <w:rPr>
          <w:sz w:val="20"/>
        </w:rPr>
        <w:t xml:space="preserve"> </w:t>
      </w:r>
      <w:r>
        <w:rPr>
          <w:sz w:val="20"/>
        </w:rPr>
        <w:t xml:space="preserve">device (MLD) </w:t>
      </w:r>
      <w:r w:rsidRPr="00D84A55">
        <w:rPr>
          <w:sz w:val="20"/>
        </w:rPr>
        <w:t xml:space="preserve">(see </w:t>
      </w:r>
      <w:r>
        <w:rPr>
          <w:sz w:val="20"/>
        </w:rPr>
        <w:t>35.3</w:t>
      </w:r>
      <w:r w:rsidRPr="00D84A55">
        <w:rPr>
          <w:sz w:val="20"/>
        </w:rPr>
        <w:t xml:space="preserve"> (Multi-</w:t>
      </w:r>
      <w:r>
        <w:rPr>
          <w:sz w:val="20"/>
        </w:rPr>
        <w:t>link</w:t>
      </w:r>
      <w:r w:rsidRPr="00D84A55">
        <w:rPr>
          <w:sz w:val="20"/>
        </w:rPr>
        <w:t xml:space="preserve"> operation)) is shown in Figure 4-</w:t>
      </w:r>
      <w:r>
        <w:rPr>
          <w:sz w:val="20"/>
        </w:rPr>
        <w:t>29a</w:t>
      </w:r>
      <w:r w:rsidRPr="00D84A55">
        <w:rPr>
          <w:sz w:val="20"/>
        </w:rPr>
        <w:t xml:space="preserve"> (Reference model for </w:t>
      </w:r>
      <w:r>
        <w:rPr>
          <w:sz w:val="20"/>
        </w:rPr>
        <w:t>an MLD</w:t>
      </w:r>
      <w:r w:rsidRPr="00D84A55">
        <w:rPr>
          <w:sz w:val="20"/>
        </w:rPr>
        <w:t>)</w:t>
      </w:r>
      <w:r>
        <w:rPr>
          <w:sz w:val="20"/>
        </w:rPr>
        <w:t>.</w:t>
      </w:r>
    </w:p>
    <w:p w14:paraId="1265AA9A" w14:textId="77777777" w:rsidR="007D6E10" w:rsidRPr="00D84A55" w:rsidRDefault="007D6E10" w:rsidP="003D568F">
      <w:pPr>
        <w:shd w:val="clear" w:color="auto" w:fill="DBE5F1" w:themeFill="accent1" w:themeFillTint="33"/>
        <w:jc w:val="both"/>
        <w:rPr>
          <w:sz w:val="20"/>
        </w:rPr>
      </w:pPr>
      <w:r w:rsidRPr="00D84A55">
        <w:rPr>
          <w:sz w:val="20"/>
        </w:rPr>
        <w:t>NOTE—For simplicity, Figure 4-</w:t>
      </w:r>
      <w:r>
        <w:rPr>
          <w:sz w:val="20"/>
        </w:rPr>
        <w:t>29a</w:t>
      </w:r>
      <w:r w:rsidRPr="00D84A55">
        <w:rPr>
          <w:sz w:val="20"/>
        </w:rPr>
        <w:t xml:space="preserve"> (Reference model for a</w:t>
      </w:r>
      <w:r>
        <w:rPr>
          <w:sz w:val="20"/>
        </w:rPr>
        <w:t>n MLD</w:t>
      </w:r>
      <w:r w:rsidRPr="00D84A55">
        <w:rPr>
          <w:sz w:val="20"/>
        </w:rPr>
        <w:t>) depict</w:t>
      </w:r>
      <w:r>
        <w:rPr>
          <w:sz w:val="20"/>
        </w:rPr>
        <w:t>s</w:t>
      </w:r>
      <w:r w:rsidRPr="00D84A55">
        <w:rPr>
          <w:sz w:val="20"/>
        </w:rPr>
        <w:t xml:space="preserve"> the reference model when there </w:t>
      </w:r>
      <w:r>
        <w:rPr>
          <w:sz w:val="20"/>
        </w:rPr>
        <w:t>are two links, while in general, an MLD can support more than two links</w:t>
      </w:r>
      <w:r w:rsidRPr="00D84A55">
        <w:rPr>
          <w:sz w:val="20"/>
        </w:rPr>
        <w:t>.</w:t>
      </w:r>
    </w:p>
    <w:p w14:paraId="614E9E5D" w14:textId="77777777" w:rsidR="007D6E10" w:rsidRDefault="007D6E10" w:rsidP="003D568F">
      <w:pPr>
        <w:shd w:val="clear" w:color="auto" w:fill="DBE5F1" w:themeFill="accent1" w:themeFillTint="33"/>
        <w:jc w:val="both"/>
        <w:rPr>
          <w:sz w:val="20"/>
        </w:rPr>
      </w:pPr>
    </w:p>
    <w:p w14:paraId="57BC5426" w14:textId="158E38B3" w:rsidR="008C6701" w:rsidRDefault="008C6701" w:rsidP="003D568F">
      <w:pPr>
        <w:shd w:val="clear" w:color="auto" w:fill="DBE5F1" w:themeFill="accent1" w:themeFillTint="33"/>
        <w:jc w:val="both"/>
        <w:rPr>
          <w:ins w:id="160" w:author="Hamilton, Mark" w:date="2022-02-11T15:20:00Z"/>
          <w:sz w:val="20"/>
        </w:rPr>
      </w:pPr>
      <w:ins w:id="161" w:author="Hamilton, Mark" w:date="2022-02-11T15:20:00Z">
        <w:r>
          <w:rPr>
            <w:noProof/>
            <w:sz w:val="20"/>
          </w:rPr>
          <w:lastRenderedPageBreak/>
          <w:drawing>
            <wp:inline distT="0" distB="0" distL="0" distR="0" wp14:anchorId="486AD704" wp14:editId="69FB232C">
              <wp:extent cx="5638800" cy="2905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38800" cy="2905125"/>
                      </a:xfrm>
                      <a:prstGeom prst="rect">
                        <a:avLst/>
                      </a:prstGeom>
                      <a:noFill/>
                      <a:ln>
                        <a:noFill/>
                      </a:ln>
                    </pic:spPr>
                  </pic:pic>
                </a:graphicData>
              </a:graphic>
            </wp:inline>
          </w:drawing>
        </w:r>
      </w:ins>
    </w:p>
    <w:p w14:paraId="0C21E3C0" w14:textId="401C36C8" w:rsidR="008C6701" w:rsidRPr="008C6701" w:rsidRDefault="008C6701" w:rsidP="008C6701">
      <w:pPr>
        <w:shd w:val="clear" w:color="auto" w:fill="DBE5F1" w:themeFill="accent1" w:themeFillTint="33"/>
        <w:jc w:val="center"/>
        <w:rPr>
          <w:b/>
          <w:bCs/>
          <w:sz w:val="20"/>
        </w:rPr>
      </w:pPr>
      <w:r>
        <w:rPr>
          <w:b/>
          <w:bCs/>
          <w:sz w:val="20"/>
        </w:rPr>
        <w:t>Figure 4-30a – Reference model for an MLD for two links</w:t>
      </w:r>
    </w:p>
    <w:p w14:paraId="45E66B73" w14:textId="77777777" w:rsidR="007D6E10" w:rsidRPr="00D84A55" w:rsidRDefault="007D6E10" w:rsidP="005C59B9">
      <w:pPr>
        <w:shd w:val="clear" w:color="auto" w:fill="DBE5F1" w:themeFill="accent1" w:themeFillTint="33"/>
        <w:jc w:val="both"/>
        <w:rPr>
          <w:sz w:val="20"/>
        </w:rPr>
      </w:pPr>
      <w:r w:rsidRPr="00781398">
        <w:rPr>
          <w:sz w:val="20"/>
        </w:rPr>
        <w:t>NOTE—</w:t>
      </w:r>
      <w:r>
        <w:rPr>
          <w:sz w:val="20"/>
        </w:rPr>
        <w:t>The SME boundary top is left open in Figure 4-29a (Reference model for an MLD) to indicate that the SME can contain other functions that are not defined by this standard.</w:t>
      </w:r>
    </w:p>
    <w:p w14:paraId="33B4E28F" w14:textId="77777777" w:rsidR="007D6E10" w:rsidRPr="00D84A55" w:rsidRDefault="007D6E10" w:rsidP="005C59B9">
      <w:pPr>
        <w:shd w:val="clear" w:color="auto" w:fill="DBE5F1" w:themeFill="accent1" w:themeFillTint="33"/>
        <w:jc w:val="both"/>
        <w:rPr>
          <w:sz w:val="20"/>
        </w:rPr>
      </w:pPr>
      <w:r w:rsidRPr="00D84A55">
        <w:rPr>
          <w:sz w:val="20"/>
        </w:rPr>
        <w:t>A</w:t>
      </w:r>
      <w:r>
        <w:rPr>
          <w:sz w:val="20"/>
        </w:rPr>
        <w:t>n MLD</w:t>
      </w:r>
      <w:r w:rsidRPr="00D84A55">
        <w:rPr>
          <w:sz w:val="20"/>
        </w:rPr>
        <w:t xml:space="preserve"> support</w:t>
      </w:r>
      <w:r>
        <w:rPr>
          <w:sz w:val="20"/>
        </w:rPr>
        <w:t>s</w:t>
      </w:r>
      <w:r w:rsidRPr="00D84A55">
        <w:rPr>
          <w:sz w:val="20"/>
        </w:rPr>
        <w:t xml:space="preserve"> multiple MAC sublayers</w:t>
      </w:r>
      <w:r>
        <w:rPr>
          <w:sz w:val="20"/>
        </w:rPr>
        <w:t>,</w:t>
      </w:r>
      <w:r w:rsidRPr="00D84A55">
        <w:rPr>
          <w:sz w:val="20"/>
        </w:rPr>
        <w:t xml:space="preserve"> coordinated by an </w:t>
      </w:r>
      <w:r w:rsidRPr="006C45AF">
        <w:rPr>
          <w:sz w:val="20"/>
        </w:rPr>
        <w:t>SME</w:t>
      </w:r>
      <w:r w:rsidRPr="00D84A55">
        <w:rPr>
          <w:sz w:val="20"/>
        </w:rPr>
        <w:t xml:space="preserve">. </w:t>
      </w:r>
    </w:p>
    <w:p w14:paraId="3D64623D" w14:textId="77777777" w:rsidR="007D6E10" w:rsidRDefault="007D6E10" w:rsidP="005C59B9">
      <w:pPr>
        <w:shd w:val="clear" w:color="auto" w:fill="DBE5F1" w:themeFill="accent1" w:themeFillTint="33"/>
        <w:jc w:val="both"/>
        <w:rPr>
          <w:sz w:val="20"/>
        </w:rPr>
      </w:pPr>
      <w:r>
        <w:rPr>
          <w:sz w:val="20"/>
        </w:rPr>
        <w:t>The SME maintains the authentication and association states. The Authenticator and the MAC-SAP of the AP MLD are identified by the same AP MLD MAC address.</w:t>
      </w:r>
      <w:r w:rsidRPr="00E772E1">
        <w:rPr>
          <w:sz w:val="20"/>
        </w:rPr>
        <w:t xml:space="preserve"> </w:t>
      </w:r>
      <w:r>
        <w:rPr>
          <w:sz w:val="20"/>
        </w:rPr>
        <w:t>The Supplicant and the MAC-SAP of the non-AP MLD are identified by the same non-AP MLD MAC address.</w:t>
      </w:r>
    </w:p>
    <w:p w14:paraId="1AD0D5C4" w14:textId="1E7A0BEF" w:rsidR="007D6E10" w:rsidRDefault="007D6E10" w:rsidP="00B45A4C">
      <w:pPr>
        <w:shd w:val="clear" w:color="auto" w:fill="DBE5F1" w:themeFill="accent1" w:themeFillTint="33"/>
        <w:jc w:val="both"/>
        <w:rPr>
          <w:sz w:val="20"/>
        </w:rPr>
      </w:pPr>
      <w:r>
        <w:rPr>
          <w:sz w:val="20"/>
        </w:rPr>
        <w:t>T</w:t>
      </w:r>
      <w:r w:rsidRPr="00D84A55">
        <w:rPr>
          <w:sz w:val="20"/>
        </w:rPr>
        <w:t xml:space="preserve">he </w:t>
      </w:r>
      <w:r>
        <w:rPr>
          <w:sz w:val="20"/>
        </w:rPr>
        <w:t xml:space="preserve">SME </w:t>
      </w:r>
      <w:r w:rsidRPr="00D84A55">
        <w:rPr>
          <w:sz w:val="20"/>
        </w:rPr>
        <w:t xml:space="preserve">is responsible for coordinating each of the </w:t>
      </w:r>
      <w:r>
        <w:rPr>
          <w:sz w:val="20"/>
        </w:rPr>
        <w:t xml:space="preserve">MLMEs </w:t>
      </w:r>
      <w:r w:rsidRPr="00ED3ED8">
        <w:rPr>
          <w:sz w:val="20"/>
        </w:rPr>
        <w:t>of all affiliated ST</w:t>
      </w:r>
      <w:r>
        <w:rPr>
          <w:sz w:val="20"/>
        </w:rPr>
        <w:t>A</w:t>
      </w:r>
      <w:r w:rsidR="00ED3ED8">
        <w:rPr>
          <w:sz w:val="20"/>
          <w:u w:val="single"/>
        </w:rPr>
        <w:t>s, and</w:t>
      </w:r>
      <w:r>
        <w:rPr>
          <w:sz w:val="20"/>
        </w:rPr>
        <w:t xml:space="preserve"> </w:t>
      </w:r>
      <w:r w:rsidRPr="00D84A55">
        <w:rPr>
          <w:sz w:val="20"/>
        </w:rPr>
        <w:t xml:space="preserve">to </w:t>
      </w:r>
      <w:r>
        <w:rPr>
          <w:sz w:val="20"/>
        </w:rPr>
        <w:t>maintain</w:t>
      </w:r>
      <w:r w:rsidRPr="00D84A55">
        <w:rPr>
          <w:sz w:val="20"/>
        </w:rPr>
        <w:t xml:space="preserve"> a</w:t>
      </w:r>
      <w:r w:rsidR="00ED3ED8">
        <w:rPr>
          <w:sz w:val="20"/>
          <w:u w:val="single"/>
        </w:rPr>
        <w:t>n</w:t>
      </w:r>
      <w:r w:rsidRPr="00D84A55">
        <w:rPr>
          <w:sz w:val="20"/>
        </w:rPr>
        <w:t xml:space="preserve"> </w:t>
      </w:r>
      <w:r w:rsidRPr="00ED3ED8">
        <w:rPr>
          <w:strike/>
          <w:sz w:val="20"/>
        </w:rPr>
        <w:t>single</w:t>
      </w:r>
      <w:r w:rsidRPr="00D84A55">
        <w:rPr>
          <w:sz w:val="20"/>
        </w:rPr>
        <w:t xml:space="preserve"> RSNA key management entity</w:t>
      </w:r>
      <w:r w:rsidRPr="00ED3ED8">
        <w:rPr>
          <w:strike/>
          <w:sz w:val="20"/>
        </w:rPr>
        <w:t>, as well as a single</w:t>
      </w:r>
      <w:r w:rsidRPr="00D84A55">
        <w:rPr>
          <w:sz w:val="20"/>
        </w:rPr>
        <w:t xml:space="preserve"> </w:t>
      </w:r>
      <w:r w:rsidR="00ED3ED8">
        <w:rPr>
          <w:sz w:val="20"/>
          <w:u w:val="single"/>
        </w:rPr>
        <w:t xml:space="preserve">and </w:t>
      </w:r>
      <w:r w:rsidRPr="00D84A55">
        <w:rPr>
          <w:sz w:val="20"/>
        </w:rPr>
        <w:t xml:space="preserve">IEEE 802.1X Authenticator or Supplicant </w:t>
      </w:r>
      <w:r w:rsidR="00ED3ED8">
        <w:rPr>
          <w:sz w:val="20"/>
          <w:u w:val="single"/>
        </w:rPr>
        <w:t xml:space="preserve">in each upper MAC sublayer component, </w:t>
      </w:r>
      <w:r>
        <w:rPr>
          <w:sz w:val="20"/>
        </w:rPr>
        <w:t>for MLO</w:t>
      </w:r>
      <w:r w:rsidRPr="00D84A55">
        <w:rPr>
          <w:sz w:val="20"/>
        </w:rPr>
        <w:t>.</w:t>
      </w:r>
      <w:r>
        <w:rPr>
          <w:sz w:val="20"/>
        </w:rPr>
        <w:t xml:space="preserve"> </w:t>
      </w:r>
    </w:p>
    <w:p w14:paraId="1E86CF2A" w14:textId="2A38B863" w:rsidR="007D6E10" w:rsidRDefault="007D6E10" w:rsidP="005C59B9">
      <w:pPr>
        <w:shd w:val="clear" w:color="auto" w:fill="DBE5F1" w:themeFill="accent1" w:themeFillTint="33"/>
        <w:suppressAutoHyphens/>
        <w:jc w:val="both"/>
        <w:rPr>
          <w:sz w:val="20"/>
        </w:rPr>
      </w:pPr>
      <w:r w:rsidRPr="00336D6D">
        <w:rPr>
          <w:sz w:val="20"/>
        </w:rPr>
        <w:t xml:space="preserve">The MAC Sublayer </w:t>
      </w:r>
      <w:r>
        <w:rPr>
          <w:sz w:val="20"/>
        </w:rPr>
        <w:t>is</w:t>
      </w:r>
      <w:r w:rsidRPr="00336D6D">
        <w:rPr>
          <w:sz w:val="20"/>
        </w:rPr>
        <w:t xml:space="preserve"> </w:t>
      </w:r>
      <w:r>
        <w:rPr>
          <w:sz w:val="20"/>
        </w:rPr>
        <w:t xml:space="preserve">further </w:t>
      </w:r>
      <w:r w:rsidRPr="00336D6D">
        <w:rPr>
          <w:sz w:val="20"/>
        </w:rPr>
        <w:t xml:space="preserve">divided into </w:t>
      </w:r>
      <w:r>
        <w:rPr>
          <w:sz w:val="20"/>
        </w:rPr>
        <w:t xml:space="preserve">an MLD </w:t>
      </w:r>
      <w:r w:rsidRPr="00D0061A">
        <w:rPr>
          <w:strike/>
          <w:sz w:val="20"/>
        </w:rPr>
        <w:t>U</w:t>
      </w:r>
      <w:r w:rsidR="00D0061A">
        <w:rPr>
          <w:sz w:val="20"/>
          <w:u w:val="single"/>
        </w:rPr>
        <w:t>u</w:t>
      </w:r>
      <w:r>
        <w:rPr>
          <w:sz w:val="20"/>
        </w:rPr>
        <w:t>pper MAC sublayer</w:t>
      </w:r>
      <w:r w:rsidRPr="00336D6D">
        <w:rPr>
          <w:sz w:val="20"/>
        </w:rPr>
        <w:t xml:space="preserve"> and </w:t>
      </w:r>
      <w:r>
        <w:rPr>
          <w:sz w:val="20"/>
        </w:rPr>
        <w:t xml:space="preserve">an MLD </w:t>
      </w:r>
      <w:r w:rsidRPr="00D0061A">
        <w:rPr>
          <w:strike/>
          <w:sz w:val="20"/>
        </w:rPr>
        <w:t>L</w:t>
      </w:r>
      <w:r w:rsidR="00D0061A" w:rsidRPr="00D0061A">
        <w:rPr>
          <w:sz w:val="20"/>
          <w:u w:val="single"/>
        </w:rPr>
        <w:t>l</w:t>
      </w:r>
      <w:r>
        <w:rPr>
          <w:sz w:val="20"/>
        </w:rPr>
        <w:t>ower MAC sublayer. T</w:t>
      </w:r>
      <w:r w:rsidRPr="00336D6D">
        <w:rPr>
          <w:sz w:val="20"/>
        </w:rPr>
        <w:t xml:space="preserve">he </w:t>
      </w:r>
      <w:r>
        <w:rPr>
          <w:sz w:val="20"/>
        </w:rPr>
        <w:t xml:space="preserve">MLD </w:t>
      </w:r>
      <w:r w:rsidR="00D0061A" w:rsidRPr="00D0061A">
        <w:rPr>
          <w:strike/>
          <w:sz w:val="20"/>
        </w:rPr>
        <w:t>U</w:t>
      </w:r>
      <w:r w:rsidR="00D0061A">
        <w:rPr>
          <w:sz w:val="20"/>
          <w:u w:val="single"/>
        </w:rPr>
        <w:t>u</w:t>
      </w:r>
      <w:r w:rsidR="00D0061A">
        <w:rPr>
          <w:sz w:val="20"/>
        </w:rPr>
        <w:t xml:space="preserve">pper </w:t>
      </w:r>
      <w:r>
        <w:rPr>
          <w:sz w:val="20"/>
        </w:rPr>
        <w:t>MAC sublayer</w:t>
      </w:r>
      <w:r w:rsidRPr="00336D6D">
        <w:rPr>
          <w:sz w:val="20"/>
        </w:rPr>
        <w:t xml:space="preserve"> </w:t>
      </w:r>
      <w:r w:rsidRPr="00D0061A">
        <w:rPr>
          <w:strike/>
          <w:sz w:val="20"/>
        </w:rPr>
        <w:t xml:space="preserve">(MLD) </w:t>
      </w:r>
      <w:r w:rsidRPr="00336D6D">
        <w:rPr>
          <w:sz w:val="20"/>
        </w:rPr>
        <w:t>perform</w:t>
      </w:r>
      <w:r>
        <w:rPr>
          <w:sz w:val="20"/>
        </w:rPr>
        <w:t>s</w:t>
      </w:r>
      <w:r w:rsidRPr="00336D6D">
        <w:rPr>
          <w:sz w:val="20"/>
        </w:rPr>
        <w:t xml:space="preserve"> functionalities </w:t>
      </w:r>
      <w:r>
        <w:rPr>
          <w:sz w:val="20"/>
        </w:rPr>
        <w:t xml:space="preserve">that are common </w:t>
      </w:r>
      <w:r w:rsidRPr="00336D6D">
        <w:rPr>
          <w:sz w:val="20"/>
        </w:rPr>
        <w:t>across all links</w:t>
      </w:r>
      <w:r w:rsidR="00D0061A">
        <w:rPr>
          <w:sz w:val="20"/>
          <w:u w:val="single"/>
        </w:rPr>
        <w:t>,</w:t>
      </w:r>
      <w:r w:rsidRPr="00336D6D">
        <w:rPr>
          <w:sz w:val="20"/>
        </w:rPr>
        <w:t xml:space="preserve"> and the </w:t>
      </w:r>
      <w:r>
        <w:rPr>
          <w:sz w:val="20"/>
        </w:rPr>
        <w:t xml:space="preserve">MLD </w:t>
      </w:r>
      <w:r w:rsidR="00D0061A" w:rsidRPr="00D0061A">
        <w:rPr>
          <w:strike/>
          <w:sz w:val="20"/>
        </w:rPr>
        <w:t>L</w:t>
      </w:r>
      <w:r w:rsidR="00D0061A" w:rsidRPr="00D0061A">
        <w:rPr>
          <w:sz w:val="20"/>
          <w:u w:val="single"/>
        </w:rPr>
        <w:t>l</w:t>
      </w:r>
      <w:r w:rsidR="00D0061A">
        <w:rPr>
          <w:sz w:val="20"/>
        </w:rPr>
        <w:t xml:space="preserve">ower </w:t>
      </w:r>
      <w:r>
        <w:rPr>
          <w:sz w:val="20"/>
        </w:rPr>
        <w:t>MAC sublayer</w:t>
      </w:r>
      <w:r w:rsidRPr="00336D6D">
        <w:rPr>
          <w:sz w:val="20"/>
        </w:rPr>
        <w:t xml:space="preserve"> (</w:t>
      </w:r>
      <w:r w:rsidR="00D0061A">
        <w:rPr>
          <w:sz w:val="20"/>
          <w:u w:val="single"/>
        </w:rPr>
        <w:t xml:space="preserve">shared with </w:t>
      </w:r>
      <w:r w:rsidR="002E575B">
        <w:rPr>
          <w:sz w:val="20"/>
          <w:u w:val="single"/>
        </w:rPr>
        <w:t>an</w:t>
      </w:r>
      <w:r w:rsidR="00D0061A">
        <w:rPr>
          <w:sz w:val="20"/>
          <w:u w:val="single"/>
        </w:rPr>
        <w:t xml:space="preserve"> </w:t>
      </w:r>
      <w:r w:rsidRPr="00336D6D">
        <w:rPr>
          <w:sz w:val="20"/>
        </w:rPr>
        <w:t>AP or STA affiliated with the MLD) perform</w:t>
      </w:r>
      <w:r>
        <w:rPr>
          <w:sz w:val="20"/>
        </w:rPr>
        <w:t>s</w:t>
      </w:r>
      <w:r w:rsidRPr="00336D6D">
        <w:rPr>
          <w:sz w:val="20"/>
        </w:rPr>
        <w:t xml:space="preserve"> functionalities that are local to </w:t>
      </w:r>
      <w:r>
        <w:rPr>
          <w:sz w:val="20"/>
        </w:rPr>
        <w:t>each</w:t>
      </w:r>
      <w:r w:rsidRPr="00336D6D">
        <w:rPr>
          <w:sz w:val="20"/>
        </w:rPr>
        <w:t xml:space="preserve"> link. Some of the functionalities require joint processing of both the </w:t>
      </w:r>
      <w:r w:rsidR="00D0061A">
        <w:rPr>
          <w:sz w:val="20"/>
          <w:u w:val="single"/>
        </w:rPr>
        <w:t xml:space="preserve">MLD </w:t>
      </w:r>
      <w:r w:rsidR="00D0061A" w:rsidRPr="00D0061A">
        <w:rPr>
          <w:strike/>
          <w:sz w:val="20"/>
        </w:rPr>
        <w:t>U</w:t>
      </w:r>
      <w:r w:rsidR="00D0061A">
        <w:rPr>
          <w:sz w:val="20"/>
          <w:u w:val="single"/>
        </w:rPr>
        <w:t>u</w:t>
      </w:r>
      <w:r w:rsidR="00D0061A">
        <w:rPr>
          <w:sz w:val="20"/>
        </w:rPr>
        <w:t xml:space="preserve">pper </w:t>
      </w:r>
      <w:r w:rsidR="00D0061A">
        <w:rPr>
          <w:sz w:val="20"/>
          <w:u w:val="single"/>
        </w:rPr>
        <w:t>MAC sublayer</w:t>
      </w:r>
      <w:r w:rsidR="00D0061A" w:rsidRPr="00336D6D">
        <w:rPr>
          <w:sz w:val="20"/>
        </w:rPr>
        <w:t xml:space="preserve"> </w:t>
      </w:r>
      <w:r w:rsidRPr="00336D6D">
        <w:rPr>
          <w:sz w:val="20"/>
        </w:rPr>
        <w:t xml:space="preserve">and </w:t>
      </w:r>
      <w:r>
        <w:rPr>
          <w:sz w:val="20"/>
        </w:rPr>
        <w:t xml:space="preserve">MLD </w:t>
      </w:r>
      <w:r w:rsidR="00D0061A" w:rsidRPr="00D0061A">
        <w:rPr>
          <w:strike/>
          <w:sz w:val="20"/>
        </w:rPr>
        <w:t>L</w:t>
      </w:r>
      <w:r w:rsidR="00D0061A" w:rsidRPr="00D0061A">
        <w:rPr>
          <w:sz w:val="20"/>
          <w:u w:val="single"/>
        </w:rPr>
        <w:t>l</w:t>
      </w:r>
      <w:r w:rsidR="00D0061A">
        <w:rPr>
          <w:sz w:val="20"/>
        </w:rPr>
        <w:t xml:space="preserve">ower </w:t>
      </w:r>
      <w:r>
        <w:rPr>
          <w:sz w:val="20"/>
        </w:rPr>
        <w:t>MAC sublayer</w:t>
      </w:r>
      <w:r w:rsidRPr="00D0061A">
        <w:rPr>
          <w:strike/>
          <w:sz w:val="20"/>
        </w:rPr>
        <w:t>s</w:t>
      </w:r>
      <w:r w:rsidRPr="00336D6D">
        <w:rPr>
          <w:sz w:val="20"/>
        </w:rPr>
        <w:t>.</w:t>
      </w:r>
    </w:p>
    <w:p w14:paraId="5D067C0A" w14:textId="3A0D8823" w:rsidR="005269D4" w:rsidRPr="00414D17" w:rsidRDefault="00D75AD8" w:rsidP="005269D4">
      <w:pPr>
        <w:suppressAutoHyphens/>
        <w:jc w:val="both"/>
        <w:rPr>
          <w:sz w:val="20"/>
          <w:u w:val="single"/>
        </w:rPr>
      </w:pPr>
      <w:r w:rsidRPr="00414D17">
        <w:rPr>
          <w:sz w:val="20"/>
          <w:u w:val="single"/>
        </w:rPr>
        <w:t xml:space="preserve">An </w:t>
      </w:r>
      <w:r w:rsidR="00935AAD">
        <w:rPr>
          <w:sz w:val="20"/>
          <w:u w:val="single"/>
        </w:rPr>
        <w:t xml:space="preserve">AP </w:t>
      </w:r>
      <w:r w:rsidRPr="00414D17">
        <w:rPr>
          <w:sz w:val="20"/>
          <w:u w:val="single"/>
        </w:rPr>
        <w:t xml:space="preserve">MLD always operates </w:t>
      </w:r>
      <w:del w:id="162" w:author="Hamilton, Mark" w:date="2022-02-13T14:24:00Z">
        <w:r w:rsidRPr="00414D17" w:rsidDel="00133B7A">
          <w:rPr>
            <w:sz w:val="20"/>
            <w:u w:val="single"/>
          </w:rPr>
          <w:delText>co-located</w:delText>
        </w:r>
      </w:del>
      <w:ins w:id="163" w:author="Hamilton, Mark" w:date="2022-02-13T14:24:00Z">
        <w:r w:rsidR="00133B7A">
          <w:rPr>
            <w:sz w:val="20"/>
            <w:u w:val="single"/>
          </w:rPr>
          <w:t>in cooperation</w:t>
        </w:r>
      </w:ins>
      <w:r w:rsidRPr="00414D17">
        <w:rPr>
          <w:sz w:val="20"/>
          <w:u w:val="single"/>
        </w:rPr>
        <w:t xml:space="preserve"> with more than one </w:t>
      </w:r>
      <w:ins w:id="164" w:author="Hamilton, Mark" w:date="2022-02-11T15:08:00Z">
        <w:r w:rsidR="00B565C1">
          <w:rPr>
            <w:sz w:val="20"/>
            <w:u w:val="single"/>
          </w:rPr>
          <w:t xml:space="preserve">affiliated </w:t>
        </w:r>
      </w:ins>
      <w:del w:id="165" w:author="Hamilton, Mark" w:date="2022-02-11T15:08:00Z">
        <w:r w:rsidRPr="00414D17" w:rsidDel="00B565C1">
          <w:rPr>
            <w:sz w:val="20"/>
            <w:u w:val="single"/>
          </w:rPr>
          <w:delText xml:space="preserve">non-MLD </w:delText>
        </w:r>
      </w:del>
      <w:r w:rsidR="00935AAD">
        <w:rPr>
          <w:sz w:val="20"/>
          <w:u w:val="single"/>
        </w:rPr>
        <w:t>AP</w:t>
      </w:r>
      <w:r w:rsidRPr="00414D17">
        <w:rPr>
          <w:sz w:val="20"/>
          <w:u w:val="single"/>
        </w:rPr>
        <w:t>s, one for each physical link</w:t>
      </w:r>
      <w:del w:id="166" w:author="Hamilton, Mark" w:date="2022-02-11T15:08:00Z">
        <w:r w:rsidRPr="00414D17" w:rsidDel="00B565C1">
          <w:rPr>
            <w:sz w:val="20"/>
            <w:u w:val="single"/>
          </w:rPr>
          <w:delText>, known</w:delText>
        </w:r>
      </w:del>
      <w:del w:id="167" w:author="Hamilton, Mark" w:date="2022-02-11T15:09:00Z">
        <w:r w:rsidRPr="00414D17" w:rsidDel="00B565C1">
          <w:rPr>
            <w:sz w:val="20"/>
            <w:u w:val="single"/>
          </w:rPr>
          <w:delText xml:space="preserve"> as affiliated APs</w:delText>
        </w:r>
      </w:del>
      <w:r w:rsidRPr="00414D17">
        <w:rPr>
          <w:sz w:val="20"/>
          <w:u w:val="single"/>
        </w:rPr>
        <w:t xml:space="preserve">.  </w:t>
      </w:r>
      <w:ins w:id="168" w:author="Hamilton, Mark" w:date="2022-02-11T15:45:00Z">
        <w:r w:rsidR="0005258D">
          <w:rPr>
            <w:sz w:val="20"/>
            <w:u w:val="single"/>
          </w:rPr>
          <w:t>The MLD lower MAC sublayer components implement link-specific functions which operate independently of the lower MAC in other affiliated APs</w:t>
        </w:r>
      </w:ins>
      <w:ins w:id="169" w:author="Hamilton, Mark" w:date="2022-02-11T15:46:00Z">
        <w:r w:rsidR="0005258D">
          <w:rPr>
            <w:sz w:val="20"/>
            <w:u w:val="single"/>
          </w:rPr>
          <w:t>, and are shared between each affiliated AP and the AP MLD operations</w:t>
        </w:r>
      </w:ins>
      <w:ins w:id="170" w:author="Hamilton, Mark" w:date="2022-02-11T15:45:00Z">
        <w:r w:rsidR="0005258D">
          <w:rPr>
            <w:sz w:val="20"/>
            <w:u w:val="single"/>
          </w:rPr>
          <w:t xml:space="preserve">.  </w:t>
        </w:r>
      </w:ins>
      <w:r w:rsidRPr="00414D17">
        <w:rPr>
          <w:sz w:val="20"/>
          <w:u w:val="single"/>
        </w:rPr>
        <w:t xml:space="preserve">Some behaviors of MLO require the use one or more </w:t>
      </w:r>
      <w:del w:id="171" w:author="Hamilton, Mark" w:date="2022-02-11T15:46:00Z">
        <w:r w:rsidRPr="00414D17" w:rsidDel="0005258D">
          <w:rPr>
            <w:sz w:val="20"/>
            <w:u w:val="single"/>
          </w:rPr>
          <w:delText xml:space="preserve">of these </w:delText>
        </w:r>
      </w:del>
      <w:r w:rsidR="00935AAD">
        <w:rPr>
          <w:sz w:val="20"/>
          <w:u w:val="single"/>
        </w:rPr>
        <w:t>affiliated APs’</w:t>
      </w:r>
      <w:ins w:id="172" w:author="Hamilton, Mark" w:date="2022-02-11T15:46:00Z">
        <w:r w:rsidR="0005258D">
          <w:rPr>
            <w:sz w:val="20"/>
            <w:u w:val="single"/>
          </w:rPr>
          <w:t>upper MAC</w:t>
        </w:r>
      </w:ins>
      <w:r w:rsidRPr="00414D17">
        <w:rPr>
          <w:sz w:val="20"/>
          <w:u w:val="single"/>
        </w:rPr>
        <w:t xml:space="preserve"> </w:t>
      </w:r>
      <w:del w:id="173" w:author="Hamilton, Mark" w:date="2022-02-11T15:46:00Z">
        <w:r w:rsidRPr="00414D17" w:rsidDel="0005258D">
          <w:rPr>
            <w:sz w:val="20"/>
            <w:u w:val="single"/>
          </w:rPr>
          <w:delText xml:space="preserve">stack </w:delText>
        </w:r>
      </w:del>
      <w:r w:rsidRPr="00414D17">
        <w:rPr>
          <w:sz w:val="20"/>
          <w:u w:val="single"/>
        </w:rPr>
        <w:t xml:space="preserve">components.  In particular, the </w:t>
      </w:r>
      <w:r w:rsidR="00935AAD">
        <w:rPr>
          <w:sz w:val="20"/>
          <w:u w:val="single"/>
        </w:rPr>
        <w:t xml:space="preserve">affiliated AP MLD </w:t>
      </w:r>
      <w:r w:rsidR="00B018F4">
        <w:rPr>
          <w:sz w:val="20"/>
          <w:u w:val="single"/>
        </w:rPr>
        <w:t>u</w:t>
      </w:r>
      <w:r w:rsidR="00935AAD">
        <w:rPr>
          <w:sz w:val="20"/>
          <w:u w:val="single"/>
        </w:rPr>
        <w:t>pper</w:t>
      </w:r>
      <w:r w:rsidRPr="00414D17">
        <w:rPr>
          <w:sz w:val="20"/>
          <w:u w:val="single"/>
        </w:rPr>
        <w:t xml:space="preserve"> MAC </w:t>
      </w:r>
      <w:r w:rsidR="00935AAD">
        <w:rPr>
          <w:sz w:val="20"/>
          <w:u w:val="single"/>
        </w:rPr>
        <w:t xml:space="preserve">sublayer </w:t>
      </w:r>
      <w:r w:rsidRPr="00414D17">
        <w:rPr>
          <w:sz w:val="20"/>
          <w:u w:val="single"/>
        </w:rPr>
        <w:t xml:space="preserve">components support group addressed traffic, and traffic to or from any non-MLD </w:t>
      </w:r>
      <w:r w:rsidR="00935AAD">
        <w:rPr>
          <w:sz w:val="20"/>
          <w:u w:val="single"/>
        </w:rPr>
        <w:t>non-AP</w:t>
      </w:r>
      <w:r w:rsidRPr="00414D17">
        <w:rPr>
          <w:sz w:val="20"/>
          <w:u w:val="single"/>
        </w:rPr>
        <w:t xml:space="preserve"> STAs.  The high-level structure of an </w:t>
      </w:r>
      <w:r w:rsidR="00935AAD">
        <w:rPr>
          <w:sz w:val="20"/>
          <w:u w:val="single"/>
        </w:rPr>
        <w:t xml:space="preserve">AP </w:t>
      </w:r>
      <w:r w:rsidRPr="00414D17">
        <w:rPr>
          <w:sz w:val="20"/>
          <w:u w:val="single"/>
        </w:rPr>
        <w:t xml:space="preserve">MLD along with its affiliated </w:t>
      </w:r>
      <w:r w:rsidR="00935AAD">
        <w:rPr>
          <w:sz w:val="20"/>
          <w:u w:val="single"/>
        </w:rPr>
        <w:t>APs</w:t>
      </w:r>
      <w:r w:rsidRPr="00414D17">
        <w:rPr>
          <w:sz w:val="20"/>
          <w:u w:val="single"/>
        </w:rPr>
        <w:t xml:space="preserve"> is shown in </w:t>
      </w:r>
      <w:commentRangeStart w:id="174"/>
      <w:r w:rsidRPr="00414D17">
        <w:rPr>
          <w:sz w:val="20"/>
          <w:u w:val="single"/>
        </w:rPr>
        <w:t>Figure 4-</w:t>
      </w:r>
      <w:r w:rsidR="00D06D44">
        <w:rPr>
          <w:sz w:val="20"/>
          <w:u w:val="single"/>
        </w:rPr>
        <w:t>30</w:t>
      </w:r>
      <w:r w:rsidRPr="00414D17">
        <w:rPr>
          <w:sz w:val="20"/>
          <w:u w:val="single"/>
        </w:rPr>
        <w:t>c</w:t>
      </w:r>
      <w:r w:rsidR="004F18C1" w:rsidRPr="00414D17">
        <w:rPr>
          <w:sz w:val="20"/>
          <w:u w:val="single"/>
        </w:rPr>
        <w:t>.</w:t>
      </w:r>
      <w:commentRangeEnd w:id="174"/>
      <w:r w:rsidR="00622C94">
        <w:rPr>
          <w:rStyle w:val="CommentReference"/>
        </w:rPr>
        <w:commentReference w:id="174"/>
      </w:r>
    </w:p>
    <w:p w14:paraId="468B65C8" w14:textId="45AA3AC0" w:rsidR="00D75AD8" w:rsidRDefault="00D75AD8" w:rsidP="009816B2">
      <w:pPr>
        <w:suppressAutoHyphens/>
        <w:jc w:val="center"/>
      </w:pPr>
    </w:p>
    <w:p w14:paraId="2F4D9A88" w14:textId="32EEB2C6" w:rsidR="00707C25" w:rsidRPr="00414D17" w:rsidRDefault="00D06D44" w:rsidP="009816B2">
      <w:pPr>
        <w:suppressAutoHyphens/>
        <w:jc w:val="center"/>
        <w:rPr>
          <w:u w:val="single"/>
        </w:rPr>
      </w:pPr>
      <w:r>
        <w:object w:dxaOrig="16486" w:dyaOrig="11790" w14:anchorId="245AF79A">
          <v:shape id="_x0000_i1047" type="#_x0000_t75" style="width:467.25pt;height:334.5pt" o:ole="">
            <v:imagedata r:id="rId16" o:title=""/>
          </v:shape>
          <o:OLEObject Type="Embed" ProgID="Visio.Drawing.15" ShapeID="_x0000_i1047" DrawAspect="Content" ObjectID="_1706270667" r:id="rId17"/>
        </w:object>
      </w:r>
    </w:p>
    <w:p w14:paraId="091B1334" w14:textId="24702909" w:rsidR="009816B2" w:rsidRPr="00414D17" w:rsidRDefault="009816B2" w:rsidP="009816B2">
      <w:pPr>
        <w:jc w:val="center"/>
        <w:rPr>
          <w:rFonts w:ascii="Arial" w:hAnsi="Arial" w:cs="Arial"/>
          <w:b/>
          <w:bCs/>
          <w:sz w:val="20"/>
          <w:u w:val="single"/>
        </w:rPr>
      </w:pPr>
      <w:commentRangeStart w:id="175"/>
      <w:r w:rsidRPr="00414D17">
        <w:rPr>
          <w:rFonts w:ascii="Arial" w:hAnsi="Arial" w:cs="Arial"/>
          <w:b/>
          <w:bCs/>
          <w:sz w:val="20"/>
          <w:u w:val="single"/>
        </w:rPr>
        <w:t>Figure 4-</w:t>
      </w:r>
      <w:r w:rsidR="00BE190E">
        <w:rPr>
          <w:rFonts w:ascii="Arial" w:hAnsi="Arial" w:cs="Arial"/>
          <w:b/>
          <w:bCs/>
          <w:sz w:val="20"/>
          <w:u w:val="single"/>
        </w:rPr>
        <w:t>30</w:t>
      </w:r>
      <w:r w:rsidRPr="00414D17">
        <w:rPr>
          <w:rFonts w:ascii="Arial" w:hAnsi="Arial" w:cs="Arial"/>
          <w:b/>
          <w:bCs/>
          <w:sz w:val="20"/>
          <w:u w:val="single"/>
        </w:rPr>
        <w:t xml:space="preserve">c </w:t>
      </w:r>
      <w:commentRangeEnd w:id="175"/>
      <w:r w:rsidR="00325860">
        <w:rPr>
          <w:rStyle w:val="CommentReference"/>
        </w:rPr>
        <w:commentReference w:id="175"/>
      </w:r>
      <w:r w:rsidRPr="00414D17">
        <w:rPr>
          <w:rFonts w:ascii="Arial" w:hAnsi="Arial" w:cs="Arial"/>
          <w:b/>
          <w:bCs/>
          <w:sz w:val="20"/>
          <w:u w:val="single"/>
        </w:rPr>
        <w:t xml:space="preserve">– </w:t>
      </w:r>
      <w:r w:rsidR="00420DBC">
        <w:rPr>
          <w:rFonts w:ascii="Arial" w:hAnsi="Arial" w:cs="Arial"/>
          <w:b/>
          <w:bCs/>
          <w:sz w:val="20"/>
          <w:u w:val="single"/>
        </w:rPr>
        <w:t xml:space="preserve">High-level architecture for </w:t>
      </w:r>
      <w:r w:rsidR="00F04990">
        <w:rPr>
          <w:rFonts w:ascii="Arial" w:hAnsi="Arial" w:cs="Arial"/>
          <w:b/>
          <w:bCs/>
          <w:sz w:val="20"/>
          <w:u w:val="single"/>
        </w:rPr>
        <w:t xml:space="preserve">AP </w:t>
      </w:r>
      <w:r w:rsidRPr="00414D17">
        <w:rPr>
          <w:rFonts w:ascii="Arial" w:hAnsi="Arial" w:cs="Arial"/>
          <w:b/>
          <w:bCs/>
          <w:sz w:val="20"/>
          <w:u w:val="single"/>
        </w:rPr>
        <w:t xml:space="preserve">MLD with affiliated </w:t>
      </w:r>
      <w:r w:rsidR="000318A8">
        <w:rPr>
          <w:rFonts w:ascii="Arial" w:hAnsi="Arial" w:cs="Arial"/>
          <w:b/>
          <w:bCs/>
          <w:sz w:val="20"/>
          <w:u w:val="single"/>
        </w:rPr>
        <w:t>AP</w:t>
      </w:r>
      <w:r w:rsidR="000318A8" w:rsidRPr="00414D17">
        <w:rPr>
          <w:rFonts w:ascii="Arial" w:hAnsi="Arial" w:cs="Arial"/>
          <w:b/>
          <w:bCs/>
          <w:sz w:val="20"/>
          <w:u w:val="single"/>
        </w:rPr>
        <w:t>s</w:t>
      </w:r>
    </w:p>
    <w:p w14:paraId="18C88F4D" w14:textId="247C14E5" w:rsidR="009816B2" w:rsidRDefault="009816B2" w:rsidP="005A51D7">
      <w:pPr>
        <w:suppressAutoHyphens/>
        <w:rPr>
          <w:sz w:val="20"/>
          <w:u w:val="single"/>
        </w:rPr>
      </w:pPr>
    </w:p>
    <w:p w14:paraId="473A4E70" w14:textId="79412C33" w:rsidR="00707C25" w:rsidRDefault="00707C25" w:rsidP="005A51D7">
      <w:pPr>
        <w:suppressAutoHyphens/>
        <w:rPr>
          <w:sz w:val="20"/>
          <w:u w:val="single"/>
        </w:rPr>
      </w:pPr>
      <w:r>
        <w:rPr>
          <w:sz w:val="20"/>
          <w:u w:val="single"/>
        </w:rPr>
        <w:t xml:space="preserve">The non-AP MLD reference model </w:t>
      </w:r>
      <w:del w:id="176" w:author="Hamilton, Mark" w:date="2022-02-13T14:31:00Z">
        <w:r w:rsidDel="00325860">
          <w:rPr>
            <w:sz w:val="20"/>
            <w:u w:val="single"/>
          </w:rPr>
          <w:delText xml:space="preserve">does not </w:delText>
        </w:r>
      </w:del>
      <w:r>
        <w:rPr>
          <w:sz w:val="20"/>
          <w:u w:val="single"/>
        </w:rPr>
        <w:t>include</w:t>
      </w:r>
      <w:ins w:id="177" w:author="Hamilton, Mark" w:date="2022-02-13T14:31:00Z">
        <w:r w:rsidR="00325860">
          <w:rPr>
            <w:sz w:val="20"/>
            <w:u w:val="single"/>
          </w:rPr>
          <w:t>s</w:t>
        </w:r>
      </w:ins>
      <w:r>
        <w:rPr>
          <w:sz w:val="20"/>
          <w:u w:val="single"/>
        </w:rPr>
        <w:t xml:space="preserve"> </w:t>
      </w:r>
      <w:ins w:id="178" w:author="Hamilton, Mark" w:date="2022-02-13T14:32:00Z">
        <w:r w:rsidR="00325860">
          <w:rPr>
            <w:sz w:val="20"/>
            <w:u w:val="single"/>
          </w:rPr>
          <w:t>the MLD upper MAC sublayer and MLD lower MAC sublayers (one for each link)</w:t>
        </w:r>
      </w:ins>
      <w:del w:id="179" w:author="Hamilton, Mark" w:date="2022-02-13T14:32:00Z">
        <w:r w:rsidDel="00325860">
          <w:rPr>
            <w:sz w:val="20"/>
            <w:u w:val="single"/>
          </w:rPr>
          <w:delText>any non-MLD upper MAC sublayers</w:delText>
        </w:r>
      </w:del>
      <w:r>
        <w:rPr>
          <w:sz w:val="20"/>
          <w:u w:val="single"/>
        </w:rPr>
        <w:t>.</w:t>
      </w:r>
      <w:ins w:id="180" w:author="Hamilton, Mark" w:date="2022-02-11T15:48:00Z">
        <w:r w:rsidR="0005258D">
          <w:rPr>
            <w:sz w:val="20"/>
            <w:u w:val="single"/>
          </w:rPr>
          <w:t xml:space="preserve">  The single upper MAC within a non-AP MLD can operate </w:t>
        </w:r>
      </w:ins>
      <w:ins w:id="181" w:author="Hamilton, Mark" w:date="2022-02-11T15:49:00Z">
        <w:r w:rsidR="0005258D">
          <w:rPr>
            <w:sz w:val="20"/>
            <w:u w:val="single"/>
          </w:rPr>
          <w:t>at any given time in either MLD mode</w:t>
        </w:r>
      </w:ins>
      <w:ins w:id="182" w:author="Hamilton, Mark" w:date="2022-02-11T15:50:00Z">
        <w:r w:rsidR="0005258D">
          <w:rPr>
            <w:sz w:val="20"/>
            <w:u w:val="single"/>
          </w:rPr>
          <w:t xml:space="preserve"> over multiple low</w:t>
        </w:r>
      </w:ins>
      <w:ins w:id="183" w:author="Hamilton, Mark" w:date="2022-02-11T15:51:00Z">
        <w:r w:rsidR="0005258D">
          <w:rPr>
            <w:sz w:val="20"/>
            <w:u w:val="single"/>
          </w:rPr>
          <w:t xml:space="preserve">er MAC and PHY </w:t>
        </w:r>
        <w:r w:rsidR="00B075D5">
          <w:rPr>
            <w:sz w:val="20"/>
            <w:u w:val="single"/>
          </w:rPr>
          <w:t>pairs</w:t>
        </w:r>
      </w:ins>
      <w:ins w:id="184" w:author="Hamilton, Mark" w:date="2022-02-11T15:49:00Z">
        <w:r w:rsidR="0005258D">
          <w:rPr>
            <w:sz w:val="20"/>
            <w:u w:val="single"/>
          </w:rPr>
          <w:t xml:space="preserve">, or as a non-MLD </w:t>
        </w:r>
      </w:ins>
      <w:ins w:id="185" w:author="Hamilton, Mark" w:date="2022-02-11T15:50:00Z">
        <w:r w:rsidR="0005258D">
          <w:rPr>
            <w:sz w:val="20"/>
            <w:u w:val="single"/>
          </w:rPr>
          <w:t>non-AP STA using only one set of lower MAC and PHY</w:t>
        </w:r>
      </w:ins>
      <w:ins w:id="186" w:author="Hamilton, Mark" w:date="2022-02-13T14:33:00Z">
        <w:r w:rsidR="00325860">
          <w:rPr>
            <w:sz w:val="20"/>
            <w:u w:val="single"/>
          </w:rPr>
          <w:t xml:space="preserve"> for association to a a non-MLD AP</w:t>
        </w:r>
      </w:ins>
      <w:ins w:id="187" w:author="Hamilton, Mark" w:date="2022-02-11T15:50:00Z">
        <w:r w:rsidR="0005258D">
          <w:rPr>
            <w:sz w:val="20"/>
            <w:u w:val="single"/>
          </w:rPr>
          <w:t>.</w:t>
        </w:r>
      </w:ins>
      <w:r>
        <w:rPr>
          <w:sz w:val="20"/>
          <w:u w:val="single"/>
        </w:rPr>
        <w:t xml:space="preserve">  A single Supplicant on the non-AP MLD manages the PKTSA, and multiple group key </w:t>
      </w:r>
      <w:r w:rsidR="00975955">
        <w:rPr>
          <w:sz w:val="20"/>
          <w:u w:val="single"/>
        </w:rPr>
        <w:t xml:space="preserve">security </w:t>
      </w:r>
      <w:r>
        <w:rPr>
          <w:sz w:val="20"/>
          <w:u w:val="single"/>
        </w:rPr>
        <w:t>associations (one set per link)</w:t>
      </w:r>
      <w:r w:rsidR="00246DF1">
        <w:rPr>
          <w:sz w:val="20"/>
          <w:u w:val="single"/>
        </w:rPr>
        <w:t>.  The reference architecture is shown in Figure 4-29d.</w:t>
      </w:r>
    </w:p>
    <w:p w14:paraId="0036894D" w14:textId="4C238E11" w:rsidR="00246DF1" w:rsidRDefault="0099524D" w:rsidP="00763279">
      <w:pPr>
        <w:suppressAutoHyphens/>
        <w:jc w:val="center"/>
        <w:rPr>
          <w:ins w:id="188" w:author="Hamilton, Mark" w:date="2021-09-11T17:35:00Z"/>
        </w:rPr>
      </w:pPr>
      <w:del w:id="189" w:author="Hamilton, Mark" w:date="2022-02-11T16:23:00Z">
        <w:r w:rsidDel="008648ED">
          <w:lastRenderedPageBreak/>
          <w:fldChar w:fldCharType="begin"/>
        </w:r>
        <w:r w:rsidDel="008648ED">
          <w:fldChar w:fldCharType="separate"/>
        </w:r>
        <w:r w:rsidDel="008648ED">
          <w:fldChar w:fldCharType="end"/>
        </w:r>
      </w:del>
      <w:ins w:id="190" w:author="Hamilton, Mark" w:date="2022-02-11T16:23:00Z">
        <w:r w:rsidR="008648ED" w:rsidRPr="008648ED">
          <w:t xml:space="preserve"> </w:t>
        </w:r>
        <w:r w:rsidR="008648ED">
          <w:object w:dxaOrig="11416" w:dyaOrig="11746" w14:anchorId="146D4F05">
            <v:shape id="_x0000_i1052" type="#_x0000_t75" style="width:467.25pt;height:480.75pt" o:ole="">
              <v:imagedata r:id="rId18" o:title=""/>
            </v:shape>
            <o:OLEObject Type="Embed" ProgID="Visio.Drawing.15" ShapeID="_x0000_i1052" DrawAspect="Content" ObjectID="_1706270668" r:id="rId19"/>
          </w:object>
        </w:r>
      </w:ins>
    </w:p>
    <w:p w14:paraId="223F3776" w14:textId="4A6C8345" w:rsidR="00763279" w:rsidRPr="00414D17" w:rsidRDefault="00763279" w:rsidP="00763279">
      <w:pPr>
        <w:jc w:val="center"/>
        <w:rPr>
          <w:ins w:id="191" w:author="Hamilton, Mark" w:date="2021-09-11T17:35:00Z"/>
          <w:rFonts w:ascii="Arial" w:hAnsi="Arial" w:cs="Arial"/>
          <w:b/>
          <w:bCs/>
          <w:sz w:val="20"/>
          <w:u w:val="single"/>
        </w:rPr>
      </w:pPr>
      <w:ins w:id="192" w:author="Hamilton, Mark" w:date="2021-09-11T17:35:00Z">
        <w:r w:rsidRPr="00414D17">
          <w:rPr>
            <w:rFonts w:ascii="Arial" w:hAnsi="Arial" w:cs="Arial"/>
            <w:b/>
            <w:bCs/>
            <w:sz w:val="20"/>
            <w:u w:val="single"/>
          </w:rPr>
          <w:t>Figure 4-</w:t>
        </w:r>
      </w:ins>
      <w:ins w:id="193" w:author="Hamilton, Mark" w:date="2022-02-11T15:21:00Z">
        <w:r w:rsidR="008C6701">
          <w:rPr>
            <w:rFonts w:ascii="Arial" w:hAnsi="Arial" w:cs="Arial"/>
            <w:b/>
            <w:bCs/>
            <w:sz w:val="20"/>
            <w:u w:val="single"/>
          </w:rPr>
          <w:t>30</w:t>
        </w:r>
      </w:ins>
      <w:ins w:id="194" w:author="Hamilton, Mark" w:date="2021-09-11T17:35:00Z">
        <w:r>
          <w:rPr>
            <w:rFonts w:ascii="Arial" w:hAnsi="Arial" w:cs="Arial"/>
            <w:b/>
            <w:bCs/>
            <w:sz w:val="20"/>
            <w:u w:val="single"/>
          </w:rPr>
          <w:t>d</w:t>
        </w:r>
        <w:r w:rsidRPr="00414D17">
          <w:rPr>
            <w:rFonts w:ascii="Arial" w:hAnsi="Arial" w:cs="Arial"/>
            <w:b/>
            <w:bCs/>
            <w:sz w:val="20"/>
            <w:u w:val="single"/>
          </w:rPr>
          <w:t xml:space="preserve"> – </w:t>
        </w:r>
        <w:r>
          <w:rPr>
            <w:rFonts w:ascii="Arial" w:hAnsi="Arial" w:cs="Arial"/>
            <w:b/>
            <w:bCs/>
            <w:sz w:val="20"/>
            <w:u w:val="single"/>
          </w:rPr>
          <w:t xml:space="preserve">High-level architecture for non-AP </w:t>
        </w:r>
        <w:r w:rsidRPr="00414D17">
          <w:rPr>
            <w:rFonts w:ascii="Arial" w:hAnsi="Arial" w:cs="Arial"/>
            <w:b/>
            <w:bCs/>
            <w:sz w:val="20"/>
            <w:u w:val="single"/>
          </w:rPr>
          <w:t xml:space="preserve">MLD with affiliated </w:t>
        </w:r>
        <w:commentRangeStart w:id="195"/>
        <w:r w:rsidRPr="00414D17">
          <w:rPr>
            <w:rFonts w:ascii="Arial" w:hAnsi="Arial" w:cs="Arial"/>
            <w:b/>
            <w:bCs/>
            <w:sz w:val="20"/>
            <w:u w:val="single"/>
          </w:rPr>
          <w:t>STAs</w:t>
        </w:r>
      </w:ins>
      <w:commentRangeEnd w:id="195"/>
      <w:ins w:id="196" w:author="Hamilton, Mark" w:date="2022-02-11T16:29:00Z">
        <w:r w:rsidR="002A6469">
          <w:rPr>
            <w:rStyle w:val="CommentReference"/>
          </w:rPr>
          <w:commentReference w:id="195"/>
        </w:r>
      </w:ins>
    </w:p>
    <w:p w14:paraId="4DF6733B" w14:textId="77777777" w:rsidR="00763279" w:rsidRPr="00414D17" w:rsidRDefault="00763279" w:rsidP="005A51D7">
      <w:pPr>
        <w:suppressAutoHyphens/>
        <w:rPr>
          <w:sz w:val="20"/>
          <w:u w:val="single"/>
        </w:rPr>
      </w:pPr>
    </w:p>
    <w:p w14:paraId="55AFD498" w14:textId="03D1351E" w:rsidR="0024263F" w:rsidRDefault="0024263F" w:rsidP="007D6E10">
      <w:pPr>
        <w:jc w:val="both"/>
        <w:rPr>
          <w:sz w:val="20"/>
        </w:rPr>
      </w:pPr>
    </w:p>
    <w:p w14:paraId="7E96DF9C" w14:textId="484BDB17"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B972BE">
        <w:rPr>
          <w:b/>
          <w:bCs/>
          <w:i/>
          <w:iCs/>
          <w:color w:val="000000"/>
          <w:spacing w:val="-2"/>
          <w:sz w:val="20"/>
          <w:highlight w:val="yellow"/>
        </w:rPr>
        <w:t xml:space="preserve">TGbe editor: Please </w:t>
      </w:r>
      <w:r>
        <w:rPr>
          <w:b/>
          <w:bCs/>
          <w:i/>
          <w:iCs/>
          <w:color w:val="000000"/>
          <w:spacing w:val="-2"/>
          <w:sz w:val="20"/>
          <w:highlight w:val="yellow"/>
        </w:rPr>
        <w:t>modify subclause 5.1.5.1</w:t>
      </w:r>
      <w:r w:rsidR="00A84BD4">
        <w:rPr>
          <w:b/>
          <w:bCs/>
          <w:i/>
          <w:iCs/>
          <w:color w:val="000000"/>
          <w:spacing w:val="-2"/>
          <w:sz w:val="20"/>
          <w:highlight w:val="yellow"/>
        </w:rPr>
        <w:t>a</w:t>
      </w:r>
      <w:r>
        <w:rPr>
          <w:b/>
          <w:bCs/>
          <w:i/>
          <w:iCs/>
          <w:color w:val="000000"/>
          <w:spacing w:val="-2"/>
          <w:sz w:val="20"/>
          <w:highlight w:val="yellow"/>
        </w:rPr>
        <w:t xml:space="preserve"> as follows</w:t>
      </w:r>
      <w:ins w:id="197" w:author="Hamilton, Mark" w:date="2022-02-13T15:12:00Z">
        <w:r w:rsidR="00D458E0">
          <w:rPr>
            <w:b/>
            <w:bCs/>
            <w:i/>
            <w:iCs/>
            <w:color w:val="000000"/>
            <w:spacing w:val="-2"/>
            <w:sz w:val="20"/>
            <w:highlight w:val="yellow"/>
          </w:rPr>
          <w:t>.  Note that t</w:t>
        </w:r>
        <w:r w:rsidR="00D458E0">
          <w:rPr>
            <w:b/>
            <w:bCs/>
            <w:i/>
            <w:iCs/>
            <w:color w:val="000000"/>
            <w:spacing w:val="-2"/>
            <w:sz w:val="20"/>
            <w:highlight w:val="yellow"/>
          </w:rPr>
          <w:t>he text</w:t>
        </w:r>
        <w:r w:rsidR="00D458E0" w:rsidRPr="00F76A2D">
          <w:rPr>
            <w:b/>
            <w:bCs/>
            <w:i/>
            <w:iCs/>
            <w:color w:val="000000"/>
            <w:spacing w:val="-2"/>
            <w:sz w:val="20"/>
          </w:rPr>
          <w:t xml:space="preserve"> </w:t>
        </w:r>
        <w:r w:rsidR="00D458E0" w:rsidRPr="00F76A2D">
          <w:rPr>
            <w:b/>
            <w:bCs/>
            <w:i/>
            <w:iCs/>
            <w:color w:val="000000"/>
            <w:spacing w:val="-2"/>
            <w:sz w:val="20"/>
            <w:shd w:val="clear" w:color="auto" w:fill="D6E3BC" w:themeFill="accent3" w:themeFillTint="66"/>
          </w:rPr>
          <w:t>shaded in green</w:t>
        </w:r>
        <w:r w:rsidR="00D458E0">
          <w:rPr>
            <w:b/>
            <w:bCs/>
            <w:i/>
            <w:iCs/>
            <w:color w:val="000000"/>
            <w:spacing w:val="-2"/>
            <w:sz w:val="20"/>
            <w:highlight w:val="yellow"/>
          </w:rPr>
          <w:t xml:space="preserve"> is moved from clause 4 to clause 5, and with some edits as indicated</w:t>
        </w:r>
      </w:ins>
      <w:del w:id="198" w:author="Hamilton, Mark" w:date="2022-02-13T15:12:00Z">
        <w:r w:rsidRPr="00B972BE" w:rsidDel="00D458E0">
          <w:rPr>
            <w:b/>
            <w:bCs/>
            <w:i/>
            <w:iCs/>
            <w:color w:val="000000"/>
            <w:spacing w:val="-2"/>
            <w:sz w:val="20"/>
            <w:highlight w:val="yellow"/>
          </w:rPr>
          <w:delText>:</w:delText>
        </w:r>
      </w:del>
    </w:p>
    <w:p w14:paraId="5B7D454D" w14:textId="77777777" w:rsidR="007D6E10" w:rsidRPr="00781398" w:rsidRDefault="007D6E10" w:rsidP="007D6E10">
      <w:pPr>
        <w:jc w:val="both"/>
        <w:rPr>
          <w:rFonts w:ascii="Arial" w:hAnsi="Arial" w:cs="Arial"/>
          <w:b/>
          <w:bCs/>
          <w:sz w:val="20"/>
        </w:rPr>
      </w:pPr>
      <w:r w:rsidRPr="00781398">
        <w:rPr>
          <w:rFonts w:ascii="Arial" w:hAnsi="Arial" w:cs="Arial"/>
          <w:b/>
          <w:bCs/>
          <w:sz w:val="20"/>
        </w:rPr>
        <w:t xml:space="preserve">5.1.5 </w:t>
      </w:r>
      <w:r w:rsidRPr="00781398">
        <w:rPr>
          <w:rFonts w:ascii="Arial" w:hAnsi="Arial" w:cs="Arial"/>
          <w:b/>
          <w:bCs/>
          <w:sz w:val="20"/>
        </w:rPr>
        <w:tab/>
        <w:t>MAC data service architecture</w:t>
      </w:r>
    </w:p>
    <w:p w14:paraId="7C27D8E9" w14:textId="77935FAC" w:rsidR="00B46355" w:rsidRPr="00B46355" w:rsidRDefault="00B46355" w:rsidP="007D6E10">
      <w:pPr>
        <w:jc w:val="both"/>
        <w:rPr>
          <w:rFonts w:ascii="Arial" w:hAnsi="Arial" w:cs="Arial"/>
          <w:b/>
          <w:bCs/>
          <w:sz w:val="20"/>
        </w:rPr>
      </w:pPr>
      <w:r w:rsidRPr="00781398">
        <w:rPr>
          <w:rFonts w:ascii="Arial" w:hAnsi="Arial" w:cs="Arial"/>
          <w:b/>
          <w:bCs/>
          <w:sz w:val="20"/>
        </w:rPr>
        <w:t>5.1.5.1</w:t>
      </w:r>
      <w:r>
        <w:rPr>
          <w:rFonts w:ascii="Arial" w:hAnsi="Arial" w:cs="Arial"/>
          <w:b/>
          <w:bCs/>
          <w:sz w:val="20"/>
        </w:rPr>
        <w:t>a</w:t>
      </w:r>
      <w:r w:rsidRPr="00781398">
        <w:rPr>
          <w:rFonts w:ascii="Arial" w:hAnsi="Arial" w:cs="Arial"/>
          <w:b/>
          <w:bCs/>
          <w:sz w:val="20"/>
        </w:rPr>
        <w:t xml:space="preserve"> </w:t>
      </w:r>
      <w:r w:rsidRPr="00781398">
        <w:rPr>
          <w:rFonts w:ascii="Arial" w:hAnsi="Arial" w:cs="Arial"/>
          <w:b/>
          <w:bCs/>
          <w:sz w:val="20"/>
        </w:rPr>
        <w:tab/>
      </w:r>
      <w:r>
        <w:rPr>
          <w:rFonts w:ascii="Arial" w:hAnsi="Arial" w:cs="Arial"/>
          <w:b/>
          <w:bCs/>
          <w:sz w:val="20"/>
        </w:rPr>
        <w:t>Multi-link Operation</w:t>
      </w:r>
    </w:p>
    <w:p w14:paraId="6EB10F16" w14:textId="1EBDCB41" w:rsidR="007D6E10" w:rsidRDefault="007D6E10" w:rsidP="007D6E10">
      <w:pPr>
        <w:jc w:val="both"/>
        <w:rPr>
          <w:sz w:val="20"/>
        </w:rPr>
      </w:pPr>
      <w:r>
        <w:rPr>
          <w:sz w:val="20"/>
        </w:rPr>
        <w:t xml:space="preserve">For Multi-link Operation (MLO), one or more links are used for communication between the AP MLD and non-AP MLD after MLD (re)setup as described in </w:t>
      </w:r>
      <w:r w:rsidRPr="007A7823">
        <w:rPr>
          <w:sz w:val="20"/>
        </w:rPr>
        <w:t xml:space="preserve">35.3.5 </w:t>
      </w:r>
      <w:r>
        <w:rPr>
          <w:sz w:val="20"/>
        </w:rPr>
        <w:t>(</w:t>
      </w:r>
      <w:r w:rsidRPr="007A7823">
        <w:rPr>
          <w:sz w:val="20"/>
        </w:rPr>
        <w:t>Multi-link (re)setup</w:t>
      </w:r>
      <w:r>
        <w:rPr>
          <w:sz w:val="20"/>
        </w:rPr>
        <w:t>)). T</w:t>
      </w:r>
      <w:r w:rsidRPr="00781398">
        <w:rPr>
          <w:sz w:val="20"/>
        </w:rPr>
        <w:t xml:space="preserve">he MAC data plane architecture </w:t>
      </w:r>
      <w:r w:rsidR="00FD3784">
        <w:rPr>
          <w:sz w:val="20"/>
          <w:u w:val="single"/>
        </w:rPr>
        <w:t xml:space="preserve">of an MLD </w:t>
      </w:r>
      <w:r>
        <w:rPr>
          <w:sz w:val="20"/>
        </w:rPr>
        <w:t xml:space="preserve">with </w:t>
      </w:r>
      <w:r w:rsidRPr="000577FC">
        <w:rPr>
          <w:i/>
          <w:iCs/>
          <w:sz w:val="20"/>
        </w:rPr>
        <w:t>n</w:t>
      </w:r>
      <w:r>
        <w:rPr>
          <w:sz w:val="20"/>
        </w:rPr>
        <w:t xml:space="preserve"> links </w:t>
      </w:r>
      <w:r w:rsidRPr="00781398">
        <w:rPr>
          <w:sz w:val="20"/>
        </w:rPr>
        <w:t xml:space="preserve">(i.e., processes that involve transport of all or part of an MSDU) </w:t>
      </w:r>
      <w:r>
        <w:rPr>
          <w:sz w:val="20"/>
        </w:rPr>
        <w:t>is</w:t>
      </w:r>
      <w:r w:rsidRPr="00781398">
        <w:rPr>
          <w:sz w:val="20"/>
        </w:rPr>
        <w:t xml:space="preserve"> shown in Figure 5-</w:t>
      </w:r>
      <w:r>
        <w:rPr>
          <w:sz w:val="20"/>
        </w:rPr>
        <w:t>2a</w:t>
      </w:r>
      <w:r w:rsidRPr="00781398">
        <w:rPr>
          <w:sz w:val="20"/>
        </w:rPr>
        <w:t xml:space="preserve"> (MAC data plane architecture</w:t>
      </w:r>
      <w:r>
        <w:rPr>
          <w:sz w:val="20"/>
        </w:rPr>
        <w:t xml:space="preserve"> </w:t>
      </w:r>
      <w:r w:rsidRPr="00781398">
        <w:rPr>
          <w:sz w:val="20"/>
        </w:rPr>
        <w:t>(</w:t>
      </w:r>
      <w:r>
        <w:rPr>
          <w:sz w:val="20"/>
        </w:rPr>
        <w:t>MLO</w:t>
      </w:r>
      <w:r w:rsidRPr="00781398">
        <w:rPr>
          <w:sz w:val="20"/>
        </w:rPr>
        <w:t>)</w:t>
      </w:r>
      <w:r>
        <w:rPr>
          <w:sz w:val="20"/>
        </w:rPr>
        <w:t>).</w:t>
      </w:r>
    </w:p>
    <w:p w14:paraId="366B7773" w14:textId="3B7B66C9" w:rsidR="003369B3" w:rsidRDefault="003369B3" w:rsidP="003369B3">
      <w:pPr>
        <w:jc w:val="center"/>
        <w:rPr>
          <w:noProof/>
          <w:sz w:val="20"/>
        </w:rPr>
      </w:pPr>
      <w:r w:rsidRPr="00040DE8">
        <w:rPr>
          <w:strike/>
          <w:noProof/>
          <w:sz w:val="20"/>
        </w:rPr>
        <w:object w:dxaOrig="10185" w:dyaOrig="15150" w14:anchorId="06604609">
          <v:shape id="_x0000_i1030" type="#_x0000_t75" alt="" style="width:417.75pt;height:618pt" o:ole="">
            <v:imagedata r:id="rId20" o:title=""/>
          </v:shape>
          <o:OLEObject Type="Embed" ProgID="Visio.Drawing.11" ShapeID="_x0000_i1030" DrawAspect="Content" ObjectID="_1706270669" r:id="rId21"/>
        </w:object>
      </w:r>
    </w:p>
    <w:p w14:paraId="08230A02" w14:textId="171F0C56" w:rsidR="00040DE8" w:rsidRPr="00B46355" w:rsidRDefault="00B46355" w:rsidP="003369B3">
      <w:pPr>
        <w:jc w:val="center"/>
        <w:rPr>
          <w:strike/>
          <w:noProof/>
          <w:sz w:val="20"/>
          <w:u w:val="single"/>
        </w:rPr>
      </w:pPr>
      <w:r>
        <w:object w:dxaOrig="11625" w:dyaOrig="16966" w14:anchorId="09DF8A15">
          <v:shape id="_x0000_i1031" type="#_x0000_t75" style="width:468pt;height:683.25pt" o:ole="">
            <v:imagedata r:id="rId22" o:title=""/>
          </v:shape>
          <o:OLEObject Type="Embed" ProgID="Visio.Drawing.15" ShapeID="_x0000_i1031" DrawAspect="Content" ObjectID="_1706270670" r:id="rId23"/>
        </w:object>
      </w:r>
    </w:p>
    <w:p w14:paraId="4F62DDC3" w14:textId="77777777" w:rsidR="00C67513" w:rsidRPr="0024263F" w:rsidRDefault="00C67513" w:rsidP="00C67513">
      <w:pPr>
        <w:jc w:val="center"/>
        <w:rPr>
          <w:rFonts w:ascii="Arial" w:hAnsi="Arial" w:cs="Arial"/>
          <w:b/>
          <w:bCs/>
          <w:sz w:val="20"/>
        </w:rPr>
      </w:pPr>
      <w:commentRangeStart w:id="199"/>
      <w:commentRangeStart w:id="200"/>
      <w:r w:rsidRPr="0024263F">
        <w:rPr>
          <w:rFonts w:ascii="Arial" w:hAnsi="Arial" w:cs="Arial"/>
          <w:b/>
          <w:bCs/>
          <w:sz w:val="20"/>
        </w:rPr>
        <w:lastRenderedPageBreak/>
        <w:t xml:space="preserve">Figure 5-2a - MAC data plane architecture (MLO) for </w:t>
      </w:r>
      <w:r w:rsidRPr="00C67513">
        <w:rPr>
          <w:rFonts w:ascii="Arial" w:hAnsi="Arial" w:cs="Arial"/>
          <w:b/>
          <w:bCs/>
          <w:sz w:val="20"/>
        </w:rPr>
        <w:t>unicast</w:t>
      </w:r>
      <w:r w:rsidRPr="0024263F">
        <w:rPr>
          <w:rFonts w:ascii="Arial" w:hAnsi="Arial" w:cs="Arial"/>
          <w:b/>
          <w:bCs/>
          <w:sz w:val="20"/>
        </w:rPr>
        <w:t xml:space="preserve"> data frames</w:t>
      </w:r>
      <w:commentRangeEnd w:id="199"/>
      <w:r>
        <w:rPr>
          <w:rStyle w:val="CommentReference"/>
        </w:rPr>
        <w:commentReference w:id="199"/>
      </w:r>
      <w:commentRangeEnd w:id="200"/>
      <w:r w:rsidR="00A20229">
        <w:rPr>
          <w:rStyle w:val="CommentReference"/>
        </w:rPr>
        <w:commentReference w:id="200"/>
      </w:r>
    </w:p>
    <w:p w14:paraId="7E930889" w14:textId="08C96091" w:rsidR="002A1217" w:rsidRDefault="002A1217" w:rsidP="002A1217">
      <w:pPr>
        <w:jc w:val="both"/>
        <w:rPr>
          <w:sz w:val="20"/>
        </w:rPr>
      </w:pPr>
      <w:r>
        <w:rPr>
          <w:sz w:val="20"/>
        </w:rPr>
        <w:t xml:space="preserve">During transmission, </w:t>
      </w:r>
      <w:r w:rsidRPr="00781398">
        <w:rPr>
          <w:sz w:val="20"/>
        </w:rPr>
        <w:t xml:space="preserve">an MSDU </w:t>
      </w:r>
      <w:r>
        <w:rPr>
          <w:sz w:val="20"/>
        </w:rPr>
        <w:t xml:space="preserve">from the MAC SAP </w:t>
      </w:r>
      <w:r w:rsidRPr="00781398">
        <w:rPr>
          <w:sz w:val="20"/>
        </w:rPr>
        <w:t xml:space="preserve">goes through the processes shown in the left-hand side of Figure </w:t>
      </w:r>
      <w:r w:rsidRPr="00431B45">
        <w:rPr>
          <w:sz w:val="20"/>
        </w:rPr>
        <w:t>5-</w:t>
      </w:r>
      <w:r>
        <w:rPr>
          <w:sz w:val="20"/>
        </w:rPr>
        <w:t>2a</w:t>
      </w:r>
      <w:r w:rsidRPr="00431B45">
        <w:rPr>
          <w:sz w:val="20"/>
        </w:rPr>
        <w:t xml:space="preserve"> (MAC data plane architecture (MLO)), then through </w:t>
      </w:r>
      <w:r>
        <w:rPr>
          <w:sz w:val="20"/>
        </w:rPr>
        <w:t xml:space="preserve">the TID-to-link mapping </w:t>
      </w:r>
      <w:r w:rsidRPr="00431B45">
        <w:rPr>
          <w:sz w:val="20"/>
        </w:rPr>
        <w:t xml:space="preserve">process </w:t>
      </w:r>
      <w:r>
        <w:rPr>
          <w:sz w:val="20"/>
        </w:rPr>
        <w:t xml:space="preserve">(see </w:t>
      </w:r>
      <w:r w:rsidRPr="001F7AAA">
        <w:rPr>
          <w:sz w:val="20"/>
        </w:rPr>
        <w:t>35.3.6.1 (TID-to-link mapping)</w:t>
      </w:r>
      <w:r>
        <w:rPr>
          <w:sz w:val="20"/>
        </w:rPr>
        <w:t xml:space="preserve">) </w:t>
      </w:r>
      <w:r w:rsidRPr="00431B45">
        <w:rPr>
          <w:sz w:val="20"/>
        </w:rPr>
        <w:t>that</w:t>
      </w:r>
      <w:r w:rsidRPr="00781398">
        <w:rPr>
          <w:sz w:val="20"/>
        </w:rPr>
        <w:t xml:space="preserve"> forwards the M</w:t>
      </w:r>
      <w:r>
        <w:rPr>
          <w:sz w:val="20"/>
        </w:rPr>
        <w:t>P</w:t>
      </w:r>
      <w:r w:rsidRPr="00781398">
        <w:rPr>
          <w:sz w:val="20"/>
        </w:rPr>
        <w:t>DU</w:t>
      </w:r>
      <w:r>
        <w:rPr>
          <w:sz w:val="20"/>
        </w:rPr>
        <w:t>s</w:t>
      </w:r>
      <w:r w:rsidRPr="00781398">
        <w:rPr>
          <w:sz w:val="20"/>
        </w:rPr>
        <w:t xml:space="preserve"> down to </w:t>
      </w:r>
      <w:r>
        <w:rPr>
          <w:sz w:val="20"/>
        </w:rPr>
        <w:t xml:space="preserve">one of the MLD </w:t>
      </w:r>
      <w:r w:rsidRPr="00D0061A">
        <w:rPr>
          <w:strike/>
          <w:sz w:val="20"/>
        </w:rPr>
        <w:t>L</w:t>
      </w:r>
      <w:r w:rsidRPr="00D0061A">
        <w:rPr>
          <w:sz w:val="20"/>
          <w:u w:val="single"/>
        </w:rPr>
        <w:t>l</w:t>
      </w:r>
      <w:r>
        <w:rPr>
          <w:sz w:val="20"/>
        </w:rPr>
        <w:t>ower MAC sublayers and then to the corresponding PHY SAP.</w:t>
      </w:r>
    </w:p>
    <w:p w14:paraId="69BB6FF8" w14:textId="77777777" w:rsidR="002A1217" w:rsidRDefault="002A1217" w:rsidP="002A1217">
      <w:pPr>
        <w:jc w:val="both"/>
        <w:rPr>
          <w:sz w:val="20"/>
        </w:rPr>
      </w:pPr>
      <w:r>
        <w:rPr>
          <w:sz w:val="20"/>
        </w:rPr>
        <w:t xml:space="preserve">Note – TID-to-link mapping negotiation </w:t>
      </w:r>
      <w:r>
        <w:rPr>
          <w:sz w:val="20"/>
          <w:u w:val="single"/>
        </w:rPr>
        <w:t xml:space="preserve">between peer MLDs </w:t>
      </w:r>
      <w:r>
        <w:rPr>
          <w:sz w:val="20"/>
        </w:rPr>
        <w:t>is an optional feature.</w:t>
      </w:r>
    </w:p>
    <w:p w14:paraId="56C37534" w14:textId="536E2D54" w:rsidR="002A1217" w:rsidRPr="00781398" w:rsidRDefault="002A1217" w:rsidP="002A1217">
      <w:pPr>
        <w:jc w:val="both"/>
        <w:rPr>
          <w:sz w:val="20"/>
        </w:rPr>
      </w:pPr>
      <w:r w:rsidRPr="00141B60">
        <w:rPr>
          <w:sz w:val="20"/>
        </w:rPr>
        <w:t>During reception, MPDUs originating from different PHY SAPs first go through a</w:t>
      </w:r>
      <w:r>
        <w:rPr>
          <w:sz w:val="20"/>
        </w:rPr>
        <w:t>n</w:t>
      </w:r>
      <w:r w:rsidRPr="00141B60">
        <w:rPr>
          <w:sz w:val="20"/>
        </w:rPr>
        <w:t xml:space="preserve"> MLD </w:t>
      </w:r>
      <w:r w:rsidRPr="00D0061A">
        <w:rPr>
          <w:strike/>
          <w:sz w:val="20"/>
        </w:rPr>
        <w:t>L</w:t>
      </w:r>
      <w:r w:rsidRPr="00D0061A">
        <w:rPr>
          <w:sz w:val="20"/>
          <w:u w:val="single"/>
        </w:rPr>
        <w:t>l</w:t>
      </w:r>
      <w:r>
        <w:rPr>
          <w:sz w:val="20"/>
        </w:rPr>
        <w:t>ower</w:t>
      </w:r>
      <w:r w:rsidRPr="00141B60">
        <w:rPr>
          <w:sz w:val="20"/>
        </w:rPr>
        <w:t xml:space="preserve"> MAC sublayer</w:t>
      </w:r>
      <w:r>
        <w:rPr>
          <w:sz w:val="20"/>
        </w:rPr>
        <w:t>, followed by a</w:t>
      </w:r>
      <w:r w:rsidRPr="00141B60">
        <w:rPr>
          <w:sz w:val="20"/>
        </w:rPr>
        <w:t xml:space="preserve"> </w:t>
      </w:r>
      <w:r w:rsidRPr="006A2CD1">
        <w:rPr>
          <w:sz w:val="20"/>
        </w:rPr>
        <w:t>merging</w:t>
      </w:r>
      <w:r w:rsidRPr="00141B60">
        <w:rPr>
          <w:sz w:val="20"/>
        </w:rPr>
        <w:t xml:space="preserve"> process, </w:t>
      </w:r>
      <w:r>
        <w:rPr>
          <w:sz w:val="20"/>
        </w:rPr>
        <w:t xml:space="preserve">and </w:t>
      </w:r>
      <w:r w:rsidRPr="00141B60">
        <w:rPr>
          <w:sz w:val="20"/>
        </w:rPr>
        <w:t xml:space="preserve">then go through the </w:t>
      </w:r>
      <w:r>
        <w:rPr>
          <w:sz w:val="20"/>
          <w:u w:val="single"/>
        </w:rPr>
        <w:t xml:space="preserve">rest of the </w:t>
      </w:r>
      <w:r w:rsidRPr="00141B60">
        <w:rPr>
          <w:sz w:val="20"/>
        </w:rPr>
        <w:t>process</w:t>
      </w:r>
      <w:r w:rsidR="000B6CD1" w:rsidRPr="000B6CD1">
        <w:rPr>
          <w:sz w:val="20"/>
          <w:u w:val="single"/>
        </w:rPr>
        <w:t>es</w:t>
      </w:r>
      <w:r w:rsidRPr="00141B60">
        <w:rPr>
          <w:sz w:val="20"/>
        </w:rPr>
        <w:t xml:space="preserve"> in the right-hand side of Figure 5-</w:t>
      </w:r>
      <w:r>
        <w:rPr>
          <w:sz w:val="20"/>
        </w:rPr>
        <w:t>2a</w:t>
      </w:r>
      <w:r w:rsidRPr="00141B60">
        <w:rPr>
          <w:sz w:val="20"/>
        </w:rPr>
        <w:t xml:space="preserve"> (MAC data plane architecture (MLO)). Then, one or more MSDUs are delivered to the MAC SAP or, via the DSAF to the DS. The IEEE</w:t>
      </w:r>
      <w:r w:rsidRPr="00781398">
        <w:rPr>
          <w:sz w:val="20"/>
        </w:rPr>
        <w:t xml:space="preserve"> 802.1X Controlled/Uncontrolled Ports discard any received MSDU</w:t>
      </w:r>
      <w:r>
        <w:rPr>
          <w:sz w:val="20"/>
        </w:rPr>
        <w:t>s</w:t>
      </w:r>
      <w:r w:rsidRPr="00781398">
        <w:rPr>
          <w:sz w:val="20"/>
        </w:rPr>
        <w:t xml:space="preserve"> if the Controlled Port is not enabled and if the MSDU does not represent an IEEE 802.1X frame.</w:t>
      </w:r>
    </w:p>
    <w:p w14:paraId="23742C40" w14:textId="77777777" w:rsidR="002A1217" w:rsidRDefault="002A1217" w:rsidP="002A1217">
      <w:pPr>
        <w:jc w:val="both"/>
        <w:rPr>
          <w:sz w:val="20"/>
        </w:rPr>
      </w:pPr>
      <w:r w:rsidRPr="00781398">
        <w:rPr>
          <w:sz w:val="20"/>
        </w:rPr>
        <w:t>NOTE—Many of the processes shown in Figure 5-</w:t>
      </w:r>
      <w:r>
        <w:rPr>
          <w:sz w:val="20"/>
        </w:rPr>
        <w:t>2a</w:t>
      </w:r>
      <w:r w:rsidRPr="00781398">
        <w:rPr>
          <w:sz w:val="20"/>
        </w:rPr>
        <w:t xml:space="preserve"> (MAC data plane architecture</w:t>
      </w:r>
      <w:r>
        <w:rPr>
          <w:sz w:val="20"/>
        </w:rPr>
        <w:t xml:space="preserve"> </w:t>
      </w:r>
      <w:r w:rsidRPr="00781398">
        <w:rPr>
          <w:sz w:val="20"/>
        </w:rPr>
        <w:t>(</w:t>
      </w:r>
      <w:r>
        <w:rPr>
          <w:sz w:val="20"/>
        </w:rPr>
        <w:t>MLO</w:t>
      </w:r>
      <w:r w:rsidRPr="00781398">
        <w:rPr>
          <w:sz w:val="20"/>
        </w:rPr>
        <w:t>)</w:t>
      </w:r>
      <w:r>
        <w:rPr>
          <w:sz w:val="20"/>
        </w:rPr>
        <w:t>)</w:t>
      </w:r>
      <w:r w:rsidRPr="00781398">
        <w:rPr>
          <w:sz w:val="20"/>
        </w:rPr>
        <w:t xml:space="preserve"> also apply to</w:t>
      </w:r>
      <w:r>
        <w:rPr>
          <w:sz w:val="20"/>
        </w:rPr>
        <w:t xml:space="preserve"> MLD-level</w:t>
      </w:r>
      <w:r w:rsidRPr="00781398">
        <w:rPr>
          <w:sz w:val="20"/>
        </w:rPr>
        <w:t xml:space="preserve"> MMPDU flows for the MAC control plane architecture, and the processes shown at th</w:t>
      </w:r>
      <w:r w:rsidRPr="0079167B">
        <w:rPr>
          <w:sz w:val="20"/>
        </w:rPr>
        <w:t xml:space="preserve">e MLD </w:t>
      </w:r>
      <w:r w:rsidRPr="00D0061A">
        <w:rPr>
          <w:strike/>
          <w:sz w:val="20"/>
        </w:rPr>
        <w:t>L</w:t>
      </w:r>
      <w:r w:rsidRPr="00D0061A">
        <w:rPr>
          <w:sz w:val="20"/>
          <w:u w:val="single"/>
        </w:rPr>
        <w:t>l</w:t>
      </w:r>
      <w:r>
        <w:rPr>
          <w:sz w:val="20"/>
        </w:rPr>
        <w:t>ower</w:t>
      </w:r>
      <w:r w:rsidRPr="0079167B">
        <w:rPr>
          <w:sz w:val="20"/>
        </w:rPr>
        <w:t xml:space="preserve"> MAC sublayer</w:t>
      </w:r>
      <w:r>
        <w:rPr>
          <w:sz w:val="20"/>
        </w:rPr>
        <w:t xml:space="preserve"> </w:t>
      </w:r>
      <w:r w:rsidRPr="00781398">
        <w:rPr>
          <w:sz w:val="20"/>
        </w:rPr>
        <w:t>also apply to Control and Extension frames.</w:t>
      </w:r>
    </w:p>
    <w:p w14:paraId="3AD25D5B" w14:textId="77777777" w:rsidR="002A1217" w:rsidRDefault="002A1217" w:rsidP="002A1217">
      <w:pPr>
        <w:jc w:val="both"/>
        <w:rPr>
          <w:sz w:val="20"/>
        </w:rPr>
      </w:pPr>
      <w:r w:rsidRPr="00781398">
        <w:rPr>
          <w:sz w:val="20"/>
        </w:rPr>
        <w:t xml:space="preserve">When </w:t>
      </w:r>
      <w:r>
        <w:rPr>
          <w:sz w:val="20"/>
        </w:rPr>
        <w:t>MLO</w:t>
      </w:r>
      <w:r w:rsidRPr="00781398">
        <w:rPr>
          <w:sz w:val="20"/>
        </w:rPr>
        <w:t xml:space="preserve"> is </w:t>
      </w:r>
      <w:r>
        <w:rPr>
          <w:sz w:val="20"/>
        </w:rPr>
        <w:t xml:space="preserve">being </w:t>
      </w:r>
      <w:r w:rsidRPr="00781398">
        <w:rPr>
          <w:sz w:val="20"/>
        </w:rPr>
        <w:t xml:space="preserve">used, </w:t>
      </w:r>
      <w:r>
        <w:rPr>
          <w:sz w:val="20"/>
        </w:rPr>
        <w:t>th</w:t>
      </w:r>
      <w:r w:rsidRPr="00781398">
        <w:rPr>
          <w:sz w:val="20"/>
        </w:rPr>
        <w:t>e same security</w:t>
      </w:r>
      <w:r>
        <w:rPr>
          <w:sz w:val="20"/>
        </w:rPr>
        <w:t xml:space="preserve"> association (PTKSA) is used </w:t>
      </w:r>
      <w:r w:rsidRPr="00781398">
        <w:rPr>
          <w:sz w:val="20"/>
        </w:rPr>
        <w:t xml:space="preserve">to encrypt the </w:t>
      </w:r>
      <w:r>
        <w:rPr>
          <w:sz w:val="20"/>
        </w:rPr>
        <w:t xml:space="preserve">unicast </w:t>
      </w:r>
      <w:r w:rsidRPr="00781398">
        <w:rPr>
          <w:sz w:val="20"/>
        </w:rPr>
        <w:t>MPDU</w:t>
      </w:r>
      <w:r>
        <w:rPr>
          <w:sz w:val="20"/>
        </w:rPr>
        <w:t>s</w:t>
      </w:r>
      <w:r w:rsidRPr="00781398">
        <w:rPr>
          <w:sz w:val="20"/>
        </w:rPr>
        <w:t xml:space="preserve"> </w:t>
      </w:r>
      <w:r>
        <w:rPr>
          <w:sz w:val="20"/>
        </w:rPr>
        <w:t xml:space="preserve">and MMPDUs </w:t>
      </w:r>
      <w:r w:rsidRPr="00781398">
        <w:rPr>
          <w:sz w:val="20"/>
        </w:rPr>
        <w:t xml:space="preserve">prior to </w:t>
      </w:r>
      <w:r>
        <w:rPr>
          <w:sz w:val="20"/>
        </w:rPr>
        <w:t xml:space="preserve">transmission on </w:t>
      </w:r>
      <w:r>
        <w:rPr>
          <w:sz w:val="20"/>
          <w:u w:val="single"/>
        </w:rPr>
        <w:t xml:space="preserve">all </w:t>
      </w:r>
      <w:r>
        <w:rPr>
          <w:sz w:val="20"/>
        </w:rPr>
        <w:t>the links. Th</w:t>
      </w:r>
      <w:r w:rsidRPr="00781398">
        <w:rPr>
          <w:sz w:val="20"/>
        </w:rPr>
        <w:t>e same security</w:t>
      </w:r>
      <w:r>
        <w:rPr>
          <w:sz w:val="20"/>
        </w:rPr>
        <w:t xml:space="preserve"> association (PTKSA) is used </w:t>
      </w:r>
      <w:r w:rsidRPr="00781398">
        <w:rPr>
          <w:sz w:val="20"/>
        </w:rPr>
        <w:t xml:space="preserve">to </w:t>
      </w:r>
      <w:r>
        <w:rPr>
          <w:sz w:val="20"/>
        </w:rPr>
        <w:t>d</w:t>
      </w:r>
      <w:r w:rsidRPr="00781398">
        <w:rPr>
          <w:sz w:val="20"/>
        </w:rPr>
        <w:t xml:space="preserve">ecrypt the </w:t>
      </w:r>
      <w:r>
        <w:rPr>
          <w:sz w:val="20"/>
        </w:rPr>
        <w:t xml:space="preserve">unicast </w:t>
      </w:r>
      <w:r w:rsidRPr="00781398">
        <w:rPr>
          <w:sz w:val="20"/>
        </w:rPr>
        <w:t>MPDU</w:t>
      </w:r>
      <w:r>
        <w:rPr>
          <w:sz w:val="20"/>
        </w:rPr>
        <w:t>s</w:t>
      </w:r>
      <w:r w:rsidRPr="00781398">
        <w:rPr>
          <w:sz w:val="20"/>
        </w:rPr>
        <w:t xml:space="preserve"> </w:t>
      </w:r>
      <w:r>
        <w:rPr>
          <w:sz w:val="20"/>
        </w:rPr>
        <w:t xml:space="preserve">and MMPDUs received on </w:t>
      </w:r>
      <w:r>
        <w:rPr>
          <w:sz w:val="20"/>
          <w:u w:val="single"/>
        </w:rPr>
        <w:t xml:space="preserve">all </w:t>
      </w:r>
      <w:r>
        <w:rPr>
          <w:sz w:val="20"/>
        </w:rPr>
        <w:t xml:space="preserve">the links. </w:t>
      </w:r>
    </w:p>
    <w:p w14:paraId="78C4D703" w14:textId="42BC9772" w:rsidR="00017AD0" w:rsidRPr="00FD3784" w:rsidRDefault="00A93ED2" w:rsidP="00017AD0">
      <w:pPr>
        <w:jc w:val="both"/>
        <w:rPr>
          <w:sz w:val="20"/>
          <w:u w:val="single"/>
        </w:rPr>
      </w:pPr>
      <w:r>
        <w:rPr>
          <w:sz w:val="20"/>
          <w:u w:val="single"/>
        </w:rPr>
        <w:t>For an AP MLD</w:t>
      </w:r>
      <w:r w:rsidR="000B6CD1">
        <w:rPr>
          <w:sz w:val="20"/>
          <w:u w:val="single"/>
        </w:rPr>
        <w:t xml:space="preserve"> to support group address transmissions and </w:t>
      </w:r>
      <w:r w:rsidR="00BD00B9">
        <w:rPr>
          <w:sz w:val="20"/>
          <w:u w:val="single"/>
        </w:rPr>
        <w:t xml:space="preserve">also </w:t>
      </w:r>
      <w:r w:rsidR="000B6CD1">
        <w:rPr>
          <w:sz w:val="20"/>
          <w:u w:val="single"/>
        </w:rPr>
        <w:t>non-MLD peer STA associations</w:t>
      </w:r>
      <w:r>
        <w:rPr>
          <w:sz w:val="20"/>
          <w:u w:val="single"/>
        </w:rPr>
        <w:t xml:space="preserve">, </w:t>
      </w:r>
      <w:r w:rsidR="00017AD0">
        <w:rPr>
          <w:sz w:val="20"/>
          <w:u w:val="single"/>
        </w:rPr>
        <w:t xml:space="preserve">Figure 5-2a </w:t>
      </w:r>
      <w:r>
        <w:rPr>
          <w:sz w:val="20"/>
          <w:u w:val="single"/>
        </w:rPr>
        <w:t>is</w:t>
      </w:r>
      <w:r w:rsidR="00017AD0">
        <w:rPr>
          <w:sz w:val="20"/>
          <w:u w:val="single"/>
        </w:rPr>
        <w:t xml:space="preserve"> combined </w:t>
      </w:r>
      <w:r>
        <w:rPr>
          <w:sz w:val="20"/>
          <w:u w:val="single"/>
        </w:rPr>
        <w:t xml:space="preserve">with </w:t>
      </w:r>
      <w:r>
        <w:rPr>
          <w:i/>
          <w:iCs/>
          <w:sz w:val="20"/>
          <w:u w:val="single"/>
        </w:rPr>
        <w:t>n</w:t>
      </w:r>
      <w:r>
        <w:rPr>
          <w:sz w:val="20"/>
          <w:u w:val="single"/>
        </w:rPr>
        <w:t xml:space="preserve"> affiliated APs, </w:t>
      </w:r>
      <w:r w:rsidR="00017AD0">
        <w:rPr>
          <w:sz w:val="20"/>
          <w:u w:val="single"/>
        </w:rPr>
        <w:t xml:space="preserve">within a structure </w:t>
      </w:r>
      <w:r>
        <w:rPr>
          <w:sz w:val="20"/>
          <w:u w:val="single"/>
        </w:rPr>
        <w:t xml:space="preserve">as </w:t>
      </w:r>
      <w:r w:rsidR="00017AD0">
        <w:rPr>
          <w:sz w:val="20"/>
          <w:u w:val="single"/>
        </w:rPr>
        <w:t>shown in Figure 4-29c.</w:t>
      </w:r>
      <w:r>
        <w:rPr>
          <w:sz w:val="20"/>
          <w:u w:val="single"/>
        </w:rPr>
        <w:t xml:space="preserve">  The MLD </w:t>
      </w:r>
      <w:r w:rsidR="00B018F4">
        <w:rPr>
          <w:sz w:val="20"/>
          <w:u w:val="single"/>
        </w:rPr>
        <w:t>u</w:t>
      </w:r>
      <w:r>
        <w:rPr>
          <w:sz w:val="20"/>
          <w:u w:val="single"/>
        </w:rPr>
        <w:t xml:space="preserve">pper MAC sublayer components of the affiliated APs are </w:t>
      </w:r>
      <w:r w:rsidR="000B6CD1">
        <w:rPr>
          <w:sz w:val="20"/>
          <w:u w:val="single"/>
        </w:rPr>
        <w:t>the same as those for the AP MLD, but handle group addressed security associations (GTK, IGTK and BIGTK)</w:t>
      </w:r>
      <w:r w:rsidR="00D60714">
        <w:rPr>
          <w:sz w:val="20"/>
          <w:u w:val="single"/>
        </w:rPr>
        <w:t>,</w:t>
      </w:r>
      <w:r w:rsidR="000B6CD1">
        <w:rPr>
          <w:sz w:val="20"/>
          <w:u w:val="single"/>
        </w:rPr>
        <w:t xml:space="preserve"> and handle traffic to and from </w:t>
      </w:r>
      <w:r w:rsidR="00BD00B9">
        <w:rPr>
          <w:sz w:val="20"/>
          <w:u w:val="single"/>
        </w:rPr>
        <w:t xml:space="preserve">associated </w:t>
      </w:r>
      <w:r w:rsidR="000B6CD1">
        <w:rPr>
          <w:sz w:val="20"/>
          <w:u w:val="single"/>
        </w:rPr>
        <w:t xml:space="preserve">non-MLD non-AP STAs with </w:t>
      </w:r>
      <w:r w:rsidR="003A18AE">
        <w:rPr>
          <w:sz w:val="20"/>
          <w:u w:val="single"/>
        </w:rPr>
        <w:t>single-</w:t>
      </w:r>
      <w:r w:rsidR="000B6CD1">
        <w:rPr>
          <w:sz w:val="20"/>
          <w:u w:val="single"/>
        </w:rPr>
        <w:t>link security association</w:t>
      </w:r>
      <w:r w:rsidR="003A18AE">
        <w:rPr>
          <w:sz w:val="20"/>
          <w:u w:val="single"/>
        </w:rPr>
        <w:t>s for peerwise keys (PTKs).</w:t>
      </w:r>
      <w:r w:rsidR="00F34AB1">
        <w:rPr>
          <w:sz w:val="20"/>
          <w:u w:val="single"/>
        </w:rPr>
        <w:t xml:space="preserve">  The overall structure is as shown in </w:t>
      </w:r>
      <w:commentRangeStart w:id="201"/>
      <w:commentRangeStart w:id="202"/>
      <w:r w:rsidR="00F34AB1">
        <w:rPr>
          <w:sz w:val="20"/>
          <w:u w:val="single"/>
        </w:rPr>
        <w:t xml:space="preserve">Figure </w:t>
      </w:r>
      <w:r w:rsidR="001A7BBA">
        <w:rPr>
          <w:sz w:val="20"/>
          <w:u w:val="single"/>
        </w:rPr>
        <w:t>5-2b</w:t>
      </w:r>
      <w:commentRangeEnd w:id="201"/>
      <w:r w:rsidR="002A7649">
        <w:rPr>
          <w:rStyle w:val="CommentReference"/>
        </w:rPr>
        <w:commentReference w:id="201"/>
      </w:r>
      <w:commentRangeEnd w:id="202"/>
      <w:r w:rsidR="00A20229">
        <w:rPr>
          <w:rStyle w:val="CommentReference"/>
        </w:rPr>
        <w:commentReference w:id="202"/>
      </w:r>
      <w:r w:rsidR="001A7BBA">
        <w:rPr>
          <w:sz w:val="20"/>
          <w:u w:val="single"/>
        </w:rPr>
        <w:t>.</w:t>
      </w:r>
    </w:p>
    <w:p w14:paraId="27A93299" w14:textId="11D2D687" w:rsidR="003B0728" w:rsidRPr="003B0728" w:rsidRDefault="00B018F4" w:rsidP="003369B3">
      <w:pPr>
        <w:jc w:val="center"/>
        <w:rPr>
          <w:sz w:val="20"/>
          <w:u w:val="single"/>
        </w:rPr>
      </w:pPr>
      <w:del w:id="203" w:author="Hamilton, Mark" w:date="2022-02-13T14:41:00Z">
        <w:r w:rsidDel="009A37CF">
          <w:object w:dxaOrig="17745" w:dyaOrig="15076" w14:anchorId="7C2E43BE">
            <v:shape id="_x0000_i1032" type="#_x0000_t75" style="width:467.25pt;height:397.5pt" o:ole="">
              <v:imagedata r:id="rId24" o:title=""/>
            </v:shape>
            <o:OLEObject Type="Embed" ProgID="Visio.Drawing.15" ShapeID="_x0000_i1032" DrawAspect="Content" ObjectID="_1706270671" r:id="rId25"/>
          </w:object>
        </w:r>
      </w:del>
      <w:ins w:id="204" w:author="Hamilton, Mark" w:date="2022-02-13T14:42:00Z">
        <w:r w:rsidR="009A37CF" w:rsidRPr="009A37CF">
          <w:t xml:space="preserve"> </w:t>
        </w:r>
        <w:r w:rsidR="009A37CF">
          <w:object w:dxaOrig="17745" w:dyaOrig="15076" w14:anchorId="1664A6BF">
            <v:shape id="_x0000_i1068" type="#_x0000_t75" style="width:467.25pt;height:397.5pt" o:ole="">
              <v:imagedata r:id="rId26" o:title=""/>
            </v:shape>
            <o:OLEObject Type="Embed" ProgID="Visio.Drawing.15" ShapeID="_x0000_i1068" DrawAspect="Content" ObjectID="_1706270672" r:id="rId27"/>
          </w:object>
        </w:r>
      </w:ins>
    </w:p>
    <w:p w14:paraId="53D248BF" w14:textId="6C5A668A" w:rsidR="003369B3" w:rsidRPr="0024263F" w:rsidRDefault="003369B3" w:rsidP="003369B3">
      <w:pPr>
        <w:jc w:val="center"/>
        <w:rPr>
          <w:rFonts w:ascii="Arial" w:hAnsi="Arial" w:cs="Arial"/>
          <w:b/>
          <w:bCs/>
          <w:sz w:val="20"/>
        </w:rPr>
      </w:pPr>
      <w:r w:rsidRPr="0024263F">
        <w:rPr>
          <w:rFonts w:ascii="Arial" w:hAnsi="Arial" w:cs="Arial"/>
          <w:b/>
          <w:bCs/>
          <w:sz w:val="20"/>
        </w:rPr>
        <w:t>Figure 5-2</w:t>
      </w:r>
      <w:r w:rsidR="001A7BBA">
        <w:rPr>
          <w:rFonts w:ascii="Arial" w:hAnsi="Arial" w:cs="Arial"/>
          <w:b/>
          <w:bCs/>
          <w:sz w:val="20"/>
        </w:rPr>
        <w:t>b</w:t>
      </w:r>
      <w:r w:rsidRPr="0024263F">
        <w:rPr>
          <w:rFonts w:ascii="Arial" w:hAnsi="Arial" w:cs="Arial"/>
          <w:b/>
          <w:bCs/>
          <w:sz w:val="20"/>
        </w:rPr>
        <w:t xml:space="preserve"> - </w:t>
      </w:r>
      <w:bookmarkStart w:id="205" w:name="_Hlk81655277"/>
      <w:r w:rsidRPr="0024263F">
        <w:rPr>
          <w:rFonts w:ascii="Arial" w:hAnsi="Arial" w:cs="Arial"/>
          <w:b/>
          <w:bCs/>
          <w:sz w:val="20"/>
        </w:rPr>
        <w:t xml:space="preserve">MAC data plane architecture for </w:t>
      </w:r>
      <w:r w:rsidR="001A7BBA">
        <w:rPr>
          <w:rFonts w:ascii="Arial" w:hAnsi="Arial" w:cs="Arial"/>
          <w:b/>
          <w:bCs/>
          <w:sz w:val="20"/>
        </w:rPr>
        <w:t>MLD</w:t>
      </w:r>
      <w:r w:rsidRPr="0024263F">
        <w:rPr>
          <w:rFonts w:ascii="Arial" w:hAnsi="Arial" w:cs="Arial"/>
          <w:b/>
          <w:bCs/>
          <w:sz w:val="20"/>
        </w:rPr>
        <w:t xml:space="preserve"> </w:t>
      </w:r>
      <w:r w:rsidR="001A7BBA">
        <w:rPr>
          <w:rFonts w:ascii="Arial" w:hAnsi="Arial" w:cs="Arial"/>
          <w:b/>
          <w:bCs/>
          <w:sz w:val="20"/>
        </w:rPr>
        <w:t>AP and affiliated APs</w:t>
      </w:r>
      <w:bookmarkEnd w:id="205"/>
    </w:p>
    <w:p w14:paraId="7EA62FF7" w14:textId="316B5BAB" w:rsidR="007E53DC" w:rsidRPr="007E53DC" w:rsidRDefault="00B018F4" w:rsidP="007E53DC">
      <w:pPr>
        <w:jc w:val="both"/>
        <w:rPr>
          <w:sz w:val="20"/>
        </w:rPr>
      </w:pPr>
      <w:r>
        <w:rPr>
          <w:sz w:val="20"/>
          <w:u w:val="single"/>
        </w:rPr>
        <w:t xml:space="preserve">An additional function is added for data </w:t>
      </w:r>
      <w:r w:rsidRPr="00B018F4">
        <w:rPr>
          <w:sz w:val="20"/>
          <w:u w:val="single"/>
        </w:rPr>
        <w:t xml:space="preserve">MPDU </w:t>
      </w:r>
      <w:r w:rsidR="000B6CD1" w:rsidRPr="00B018F4">
        <w:rPr>
          <w:sz w:val="20"/>
          <w:u w:val="single"/>
        </w:rPr>
        <w:t>reception</w:t>
      </w:r>
      <w:r w:rsidRPr="00B018F4">
        <w:rPr>
          <w:sz w:val="20"/>
          <w:u w:val="single"/>
        </w:rPr>
        <w:t xml:space="preserve"> to</w:t>
      </w:r>
      <w:r w:rsidR="000B6CD1" w:rsidRPr="00B018F4">
        <w:rPr>
          <w:sz w:val="20"/>
          <w:u w:val="single"/>
        </w:rPr>
        <w:t xml:space="preserve"> distribute</w:t>
      </w:r>
      <w:r>
        <w:rPr>
          <w:sz w:val="20"/>
          <w:u w:val="single"/>
        </w:rPr>
        <w:t xml:space="preserve"> the MPDUs</w:t>
      </w:r>
      <w:r w:rsidR="000B6CD1">
        <w:rPr>
          <w:sz w:val="20"/>
          <w:u w:val="single"/>
        </w:rPr>
        <w:t xml:space="preserve"> to the appropriate MLD upper MAC sublayer based on the type of association with the peer</w:t>
      </w:r>
      <w:r>
        <w:rPr>
          <w:sz w:val="20"/>
          <w:u w:val="single"/>
        </w:rPr>
        <w:t xml:space="preserve">, which is tracked per </w:t>
      </w:r>
      <w:r w:rsidR="000B6CD1">
        <w:rPr>
          <w:sz w:val="20"/>
          <w:u w:val="single"/>
        </w:rPr>
        <w:t>TA</w:t>
      </w:r>
      <w:r>
        <w:rPr>
          <w:sz w:val="20"/>
          <w:u w:val="single"/>
        </w:rPr>
        <w:t>.  MPDUs received from an MLD non-AP STA peer are delivered to the AP MLD upper MAC, and other MPDUs are delivered to the affiliated AP upper MAC</w:t>
      </w:r>
      <w:r w:rsidR="001E6595">
        <w:rPr>
          <w:sz w:val="20"/>
          <w:u w:val="single"/>
        </w:rPr>
        <w:t xml:space="preserve"> for that link</w:t>
      </w:r>
      <w:r>
        <w:rPr>
          <w:sz w:val="20"/>
          <w:u w:val="single"/>
        </w:rPr>
        <w:t>.</w:t>
      </w:r>
    </w:p>
    <w:p w14:paraId="26693F91" w14:textId="30766642" w:rsidR="00D60714" w:rsidRDefault="00D60714" w:rsidP="007D6E10">
      <w:pPr>
        <w:jc w:val="both"/>
        <w:rPr>
          <w:sz w:val="20"/>
          <w:u w:val="single"/>
        </w:rPr>
      </w:pPr>
      <w:commentRangeStart w:id="206"/>
      <w:r w:rsidRPr="00FA6D3D">
        <w:rPr>
          <w:strike/>
          <w:color w:val="FF0000"/>
          <w:sz w:val="20"/>
          <w:u w:val="single"/>
        </w:rPr>
        <w:t xml:space="preserve">Group-addressed MPDUs are not transmitted by an AP MLD as the affiliated APs will transmit copies of the MSDU on their corresponding links. </w:t>
      </w:r>
      <w:commentRangeEnd w:id="206"/>
      <w:r w:rsidR="00FA6D3D">
        <w:rPr>
          <w:rStyle w:val="CommentReference"/>
        </w:rPr>
        <w:commentReference w:id="206"/>
      </w:r>
      <w:r>
        <w:rPr>
          <w:sz w:val="20"/>
          <w:u w:val="single"/>
        </w:rPr>
        <w:t xml:space="preserve"> </w:t>
      </w:r>
      <w:ins w:id="207" w:author="Hamilton, Mark" w:date="2021-09-14T13:06:00Z">
        <w:r w:rsidR="00FA6D3D" w:rsidRPr="00FA6D3D">
          <w:rPr>
            <w:sz w:val="20"/>
            <w:u w:val="single"/>
          </w:rPr>
          <w:t xml:space="preserve">Group addressed </w:t>
        </w:r>
      </w:ins>
      <w:ins w:id="208" w:author="Hamilton, Mark" w:date="2021-09-14T13:09:00Z">
        <w:r w:rsidR="00FA6D3D">
          <w:rPr>
            <w:sz w:val="20"/>
            <w:u w:val="single"/>
          </w:rPr>
          <w:t xml:space="preserve">MSDUs at the DS </w:t>
        </w:r>
        <w:commentRangeStart w:id="209"/>
        <w:r w:rsidR="00FA6D3D">
          <w:rPr>
            <w:sz w:val="20"/>
            <w:u w:val="single"/>
          </w:rPr>
          <w:t>are not transmitted directly by affiliated APs.</w:t>
        </w:r>
      </w:ins>
      <w:commentRangeEnd w:id="209"/>
      <w:ins w:id="210" w:author="Hamilton, Mark" w:date="2021-09-14T17:36:00Z">
        <w:r w:rsidR="0053453E">
          <w:rPr>
            <w:rStyle w:val="CommentReference"/>
          </w:rPr>
          <w:commentReference w:id="209"/>
        </w:r>
      </w:ins>
      <w:ins w:id="211" w:author="Hamilton, Mark" w:date="2021-09-14T13:09:00Z">
        <w:r w:rsidR="00FA6D3D">
          <w:rPr>
            <w:sz w:val="20"/>
            <w:u w:val="single"/>
          </w:rPr>
          <w:t xml:space="preserve">  Instead, the </w:t>
        </w:r>
      </w:ins>
      <w:ins w:id="212" w:author="Hamilton, Mark" w:date="2021-09-14T13:10:00Z">
        <w:r w:rsidR="00FA6D3D">
          <w:rPr>
            <w:sz w:val="20"/>
            <w:u w:val="single"/>
          </w:rPr>
          <w:t xml:space="preserve">MLD AP processes group addressed MSDUs to the point of assigning a </w:t>
        </w:r>
      </w:ins>
      <w:ins w:id="213" w:author="Hamilton, Mark" w:date="2021-09-14T13:11:00Z">
        <w:r w:rsidR="00FA6D3D">
          <w:rPr>
            <w:sz w:val="20"/>
            <w:u w:val="single"/>
          </w:rPr>
          <w:t xml:space="preserve">sequence number.  The </w:t>
        </w:r>
      </w:ins>
      <w:ins w:id="214" w:author="Hamilton, Mark" w:date="2021-09-14T13:16:00Z">
        <w:r w:rsidR="00CC19EC">
          <w:rPr>
            <w:sz w:val="20"/>
            <w:u w:val="single"/>
          </w:rPr>
          <w:t>MLD AP and affiliated APs then coordina</w:t>
        </w:r>
      </w:ins>
      <w:ins w:id="215" w:author="Hamilton, Mark" w:date="2021-09-14T13:17:00Z">
        <w:r w:rsidR="00CC19EC">
          <w:rPr>
            <w:sz w:val="20"/>
            <w:u w:val="single"/>
          </w:rPr>
          <w:t>te to power save buffer (if appropriate), assign packet numbers and encrypt the resulting MPD</w:t>
        </w:r>
      </w:ins>
      <w:ins w:id="216" w:author="Hamilton, Mark" w:date="2021-09-14T13:18:00Z">
        <w:r w:rsidR="00CC19EC">
          <w:rPr>
            <w:sz w:val="20"/>
            <w:u w:val="single"/>
          </w:rPr>
          <w:t xml:space="preserve">U in the individual affiliated APs’ stacks.  </w:t>
        </w:r>
      </w:ins>
      <w:r w:rsidR="007D6E10">
        <w:rPr>
          <w:sz w:val="20"/>
        </w:rPr>
        <w:t xml:space="preserve">The GTK of </w:t>
      </w:r>
      <w:r w:rsidR="007D6E10" w:rsidRPr="007E53DC">
        <w:rPr>
          <w:strike/>
          <w:sz w:val="20"/>
        </w:rPr>
        <w:t>a link</w:t>
      </w:r>
      <w:r w:rsidR="007D6E10">
        <w:rPr>
          <w:sz w:val="20"/>
        </w:rPr>
        <w:t xml:space="preserve"> </w:t>
      </w:r>
      <w:r w:rsidR="007E53DC">
        <w:rPr>
          <w:sz w:val="20"/>
          <w:u w:val="single"/>
        </w:rPr>
        <w:t xml:space="preserve">an affiliated </w:t>
      </w:r>
      <w:r>
        <w:rPr>
          <w:sz w:val="20"/>
          <w:u w:val="single"/>
        </w:rPr>
        <w:t>AP</w:t>
      </w:r>
      <w:r w:rsidR="007E53DC">
        <w:rPr>
          <w:sz w:val="20"/>
          <w:u w:val="single"/>
        </w:rPr>
        <w:t xml:space="preserve"> </w:t>
      </w:r>
      <w:r w:rsidR="007D6E10">
        <w:rPr>
          <w:sz w:val="20"/>
        </w:rPr>
        <w:t xml:space="preserve">is used </w:t>
      </w:r>
      <w:r w:rsidR="007D6E10" w:rsidRPr="00781398">
        <w:rPr>
          <w:sz w:val="20"/>
        </w:rPr>
        <w:t xml:space="preserve">to encrypt the </w:t>
      </w:r>
      <w:r w:rsidR="007D6E10">
        <w:rPr>
          <w:sz w:val="20"/>
        </w:rPr>
        <w:t xml:space="preserve">group addressed frames </w:t>
      </w:r>
      <w:r w:rsidR="007D6E10" w:rsidRPr="00781398">
        <w:rPr>
          <w:sz w:val="20"/>
        </w:rPr>
        <w:t>MPDU</w:t>
      </w:r>
      <w:r w:rsidR="007D6E10">
        <w:rPr>
          <w:sz w:val="20"/>
        </w:rPr>
        <w:t>s</w:t>
      </w:r>
      <w:r w:rsidR="007D6E10" w:rsidRPr="00781398">
        <w:rPr>
          <w:sz w:val="20"/>
        </w:rPr>
        <w:t xml:space="preserve"> </w:t>
      </w:r>
      <w:r w:rsidR="007D6E10">
        <w:rPr>
          <w:sz w:val="20"/>
        </w:rPr>
        <w:t xml:space="preserve">and MMPDUs </w:t>
      </w:r>
      <w:r w:rsidR="007D6E10" w:rsidRPr="00781398">
        <w:rPr>
          <w:sz w:val="20"/>
        </w:rPr>
        <w:t xml:space="preserve">prior to </w:t>
      </w:r>
      <w:r w:rsidR="007D6E10">
        <w:rPr>
          <w:sz w:val="20"/>
        </w:rPr>
        <w:t>transmission on the link</w:t>
      </w:r>
      <w:r w:rsidR="007E53DC">
        <w:rPr>
          <w:sz w:val="20"/>
        </w:rPr>
        <w:t xml:space="preserve"> </w:t>
      </w:r>
      <w:r w:rsidR="007E53DC">
        <w:rPr>
          <w:sz w:val="20"/>
          <w:u w:val="single"/>
        </w:rPr>
        <w:t xml:space="preserve">managed by that affiliated </w:t>
      </w:r>
      <w:r>
        <w:rPr>
          <w:sz w:val="20"/>
          <w:u w:val="single"/>
        </w:rPr>
        <w:t>AP</w:t>
      </w:r>
      <w:r w:rsidR="007D6E10">
        <w:rPr>
          <w:sz w:val="20"/>
        </w:rPr>
        <w:t xml:space="preserve">. The GTK of </w:t>
      </w:r>
      <w:r w:rsidR="007D6E10" w:rsidRPr="007E53DC">
        <w:rPr>
          <w:strike/>
          <w:sz w:val="20"/>
        </w:rPr>
        <w:t>a link</w:t>
      </w:r>
      <w:r w:rsidR="007D6E10">
        <w:rPr>
          <w:sz w:val="20"/>
        </w:rPr>
        <w:t xml:space="preserve"> </w:t>
      </w:r>
      <w:r w:rsidR="007E53DC">
        <w:rPr>
          <w:sz w:val="20"/>
          <w:u w:val="single"/>
        </w:rPr>
        <w:t xml:space="preserve">the corresponding affiliated </w:t>
      </w:r>
      <w:r w:rsidR="005C0A46">
        <w:rPr>
          <w:sz w:val="20"/>
          <w:u w:val="single"/>
        </w:rPr>
        <w:t>STA</w:t>
      </w:r>
      <w:r w:rsidR="007E53DC">
        <w:rPr>
          <w:sz w:val="20"/>
          <w:u w:val="single"/>
        </w:rPr>
        <w:t xml:space="preserve"> </w:t>
      </w:r>
      <w:r w:rsidR="007D6E10">
        <w:rPr>
          <w:sz w:val="20"/>
        </w:rPr>
        <w:t xml:space="preserve">is used </w:t>
      </w:r>
      <w:r w:rsidR="007D6E10" w:rsidRPr="00781398">
        <w:rPr>
          <w:sz w:val="20"/>
        </w:rPr>
        <w:t xml:space="preserve">to </w:t>
      </w:r>
      <w:r w:rsidR="007D6E10">
        <w:rPr>
          <w:sz w:val="20"/>
        </w:rPr>
        <w:t>d</w:t>
      </w:r>
      <w:r w:rsidR="007D6E10" w:rsidRPr="00781398">
        <w:rPr>
          <w:sz w:val="20"/>
        </w:rPr>
        <w:t xml:space="preserve">ecrypt the </w:t>
      </w:r>
      <w:r w:rsidR="007D6E10">
        <w:rPr>
          <w:sz w:val="20"/>
        </w:rPr>
        <w:t xml:space="preserve">group addressed frames </w:t>
      </w:r>
      <w:r w:rsidR="007D6E10" w:rsidRPr="00781398">
        <w:rPr>
          <w:sz w:val="20"/>
        </w:rPr>
        <w:t>MPDU</w:t>
      </w:r>
      <w:r w:rsidR="007D6E10">
        <w:rPr>
          <w:sz w:val="20"/>
        </w:rPr>
        <w:t>s</w:t>
      </w:r>
      <w:r w:rsidR="007D6E10" w:rsidRPr="00781398">
        <w:rPr>
          <w:sz w:val="20"/>
        </w:rPr>
        <w:t xml:space="preserve"> </w:t>
      </w:r>
      <w:r w:rsidR="007D6E10">
        <w:rPr>
          <w:sz w:val="20"/>
        </w:rPr>
        <w:t xml:space="preserve">and MMPDUs received on </w:t>
      </w:r>
      <w:r w:rsidR="007D6E10" w:rsidRPr="007E53DC">
        <w:rPr>
          <w:strike/>
          <w:sz w:val="20"/>
        </w:rPr>
        <w:t>the</w:t>
      </w:r>
      <w:r w:rsidR="007D6E10">
        <w:rPr>
          <w:sz w:val="20"/>
        </w:rPr>
        <w:t xml:space="preserve"> </w:t>
      </w:r>
      <w:r w:rsidR="007E53DC">
        <w:rPr>
          <w:sz w:val="20"/>
          <w:u w:val="single"/>
        </w:rPr>
        <w:t xml:space="preserve">a </w:t>
      </w:r>
      <w:r w:rsidR="007D6E10">
        <w:rPr>
          <w:sz w:val="20"/>
        </w:rPr>
        <w:t>link.</w:t>
      </w:r>
      <w:r w:rsidR="007E53DC">
        <w:rPr>
          <w:sz w:val="20"/>
        </w:rPr>
        <w:t xml:space="preserve"> </w:t>
      </w:r>
      <w:r w:rsidR="007E53DC">
        <w:rPr>
          <w:sz w:val="20"/>
          <w:u w:val="single"/>
        </w:rPr>
        <w:t xml:space="preserve"> </w:t>
      </w:r>
      <w:r w:rsidR="005C0A46" w:rsidRPr="005C0A46">
        <w:rPr>
          <w:sz w:val="20"/>
          <w:u w:val="single"/>
        </w:rPr>
        <w:t xml:space="preserve"> </w:t>
      </w:r>
      <w:commentRangeStart w:id="217"/>
      <w:r w:rsidR="005C0A46">
        <w:rPr>
          <w:sz w:val="20"/>
          <w:u w:val="single"/>
        </w:rPr>
        <w:t>Group-addressed MMPDUs generated within the AP MLD upper MAC sublayer shall be transferred to the appropriate affiliated APs for transmission.</w:t>
      </w:r>
      <w:commentRangeEnd w:id="217"/>
      <w:r w:rsidR="005C0A46">
        <w:rPr>
          <w:rStyle w:val="CommentReference"/>
        </w:rPr>
        <w:commentReference w:id="217"/>
      </w:r>
    </w:p>
    <w:p w14:paraId="5E8240D9" w14:textId="0D90F021" w:rsidR="007D6E10" w:rsidRPr="007E53DC" w:rsidRDefault="00D60714" w:rsidP="007D6E10">
      <w:pPr>
        <w:jc w:val="both"/>
        <w:rPr>
          <w:sz w:val="20"/>
          <w:u w:val="single"/>
        </w:rPr>
      </w:pPr>
      <w:r>
        <w:rPr>
          <w:sz w:val="20"/>
          <w:u w:val="single"/>
        </w:rPr>
        <w:t>NOTE--An</w:t>
      </w:r>
      <w:r w:rsidR="007E53DC">
        <w:rPr>
          <w:sz w:val="20"/>
          <w:u w:val="single"/>
        </w:rPr>
        <w:t xml:space="preserve"> implementation must confirm that</w:t>
      </w:r>
      <w:r w:rsidR="005C0A46">
        <w:rPr>
          <w:sz w:val="20"/>
          <w:u w:val="single"/>
        </w:rPr>
        <w:t xml:space="preserve"> an MSDU that would otherwise be transmitted to peer MLD STAs is still transmitted, even</w:t>
      </w:r>
      <w:r w:rsidR="007E53DC">
        <w:rPr>
          <w:sz w:val="20"/>
          <w:u w:val="single"/>
        </w:rPr>
        <w:t xml:space="preserve"> if group address filtering of multicast MSDUs is being performed </w:t>
      </w:r>
      <w:r w:rsidR="005C0A46">
        <w:rPr>
          <w:sz w:val="20"/>
          <w:u w:val="single"/>
        </w:rPr>
        <w:t xml:space="preserve">such that the MSDU might not be transmitted </w:t>
      </w:r>
      <w:r w:rsidR="007E53DC">
        <w:rPr>
          <w:sz w:val="20"/>
          <w:u w:val="single"/>
        </w:rPr>
        <w:t>by the affiliated APs.</w:t>
      </w:r>
      <w:r w:rsidR="00F041B6">
        <w:rPr>
          <w:sz w:val="20"/>
          <w:u w:val="single"/>
        </w:rPr>
        <w:t xml:space="preserve">  </w:t>
      </w:r>
    </w:p>
    <w:p w14:paraId="22648D0E" w14:textId="77777777" w:rsidR="00DC04BE" w:rsidRPr="00336D6D" w:rsidRDefault="00DC04BE" w:rsidP="00DC04BE">
      <w:pPr>
        <w:shd w:val="clear" w:color="auto" w:fill="EAF1DD" w:themeFill="accent3" w:themeFillTint="33"/>
        <w:suppressAutoHyphens/>
        <w:jc w:val="both"/>
        <w:rPr>
          <w:sz w:val="20"/>
        </w:rPr>
      </w:pPr>
      <w:r w:rsidRPr="00336D6D">
        <w:rPr>
          <w:sz w:val="20"/>
        </w:rPr>
        <w:t xml:space="preserve">The </w:t>
      </w:r>
      <w:r>
        <w:rPr>
          <w:sz w:val="20"/>
        </w:rPr>
        <w:t xml:space="preserve">MLD </w:t>
      </w:r>
      <w:r w:rsidRPr="00D0061A">
        <w:rPr>
          <w:strike/>
          <w:sz w:val="20"/>
        </w:rPr>
        <w:t>U</w:t>
      </w:r>
      <w:r>
        <w:rPr>
          <w:sz w:val="20"/>
          <w:u w:val="single"/>
        </w:rPr>
        <w:t>u</w:t>
      </w:r>
      <w:r>
        <w:rPr>
          <w:sz w:val="20"/>
        </w:rPr>
        <w:t>pper MAC sublayer</w:t>
      </w:r>
      <w:r w:rsidRPr="00336D6D">
        <w:rPr>
          <w:sz w:val="20"/>
        </w:rPr>
        <w:t xml:space="preserve"> </w:t>
      </w:r>
      <w:r>
        <w:rPr>
          <w:sz w:val="20"/>
        </w:rPr>
        <w:t>functions include</w:t>
      </w:r>
      <w:r w:rsidRPr="00336D6D">
        <w:rPr>
          <w:sz w:val="20"/>
        </w:rPr>
        <w:t>:</w:t>
      </w:r>
    </w:p>
    <w:p w14:paraId="0684197F"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Authentication</w:t>
      </w:r>
      <w:r>
        <w:rPr>
          <w:rFonts w:eastAsia="Times New Roman"/>
          <w:sz w:val="20"/>
          <w:szCs w:val="20"/>
        </w:rPr>
        <w:t>,</w:t>
      </w:r>
      <w:r w:rsidRPr="00336D6D">
        <w:rPr>
          <w:rFonts w:eastAsia="Times New Roman"/>
          <w:sz w:val="20"/>
          <w:szCs w:val="20"/>
        </w:rPr>
        <w:t xml:space="preserve"> </w:t>
      </w:r>
      <w:r>
        <w:rPr>
          <w:rFonts w:eastAsia="Times New Roman"/>
          <w:sz w:val="20"/>
          <w:szCs w:val="20"/>
        </w:rPr>
        <w:t>a</w:t>
      </w:r>
      <w:r w:rsidRPr="00336D6D">
        <w:rPr>
          <w:rFonts w:eastAsia="Times New Roman"/>
          <w:sz w:val="20"/>
          <w:szCs w:val="20"/>
        </w:rPr>
        <w:t xml:space="preserve">ssociation </w:t>
      </w:r>
      <w:r>
        <w:rPr>
          <w:rFonts w:eastAsia="Times New Roman"/>
          <w:sz w:val="20"/>
          <w:szCs w:val="20"/>
        </w:rPr>
        <w:t xml:space="preserve">and reassociation </w:t>
      </w:r>
      <w:r w:rsidRPr="00336D6D">
        <w:rPr>
          <w:rFonts w:eastAsia="Times New Roman"/>
          <w:sz w:val="20"/>
          <w:szCs w:val="20"/>
        </w:rPr>
        <w:t>(between an AP MLD and a non-AP MLD)</w:t>
      </w:r>
    </w:p>
    <w:p w14:paraId="14D2D496"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 xml:space="preserve">Security </w:t>
      </w:r>
      <w:r>
        <w:rPr>
          <w:rFonts w:eastAsia="Times New Roman"/>
          <w:sz w:val="20"/>
          <w:szCs w:val="20"/>
        </w:rPr>
        <w:t>a</w:t>
      </w:r>
      <w:r w:rsidRPr="00336D6D">
        <w:rPr>
          <w:rFonts w:eastAsia="Times New Roman"/>
          <w:sz w:val="20"/>
          <w:szCs w:val="20"/>
        </w:rPr>
        <w:t>ssociation (</w:t>
      </w:r>
      <w:r>
        <w:rPr>
          <w:rFonts w:eastAsia="Times New Roman"/>
          <w:sz w:val="20"/>
          <w:szCs w:val="20"/>
        </w:rPr>
        <w:t xml:space="preserve">e.g., </w:t>
      </w:r>
      <w:r w:rsidRPr="00336D6D">
        <w:rPr>
          <w:rFonts w:eastAsia="Times New Roman"/>
          <w:sz w:val="20"/>
          <w:szCs w:val="20"/>
        </w:rPr>
        <w:t>PMKSA, PTKSA)</w:t>
      </w:r>
      <w:r>
        <w:rPr>
          <w:rFonts w:eastAsia="Times New Roman"/>
          <w:sz w:val="20"/>
          <w:szCs w:val="20"/>
        </w:rPr>
        <w:t xml:space="preserve"> and distribution of GTK/IGTK/BIGTK</w:t>
      </w:r>
    </w:p>
    <w:p w14:paraId="773241DA"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commentRangeStart w:id="218"/>
      <w:r w:rsidRPr="00336D6D">
        <w:rPr>
          <w:rFonts w:eastAsia="Times New Roman"/>
          <w:sz w:val="20"/>
          <w:szCs w:val="20"/>
        </w:rPr>
        <w:t>SN</w:t>
      </w:r>
      <w:commentRangeEnd w:id="218"/>
      <w:r>
        <w:rPr>
          <w:rStyle w:val="CommentReference"/>
          <w:rFonts w:eastAsia="Times New Roman"/>
          <w:lang w:val="en-GB"/>
        </w:rPr>
        <w:commentReference w:id="218"/>
      </w:r>
      <w:r w:rsidRPr="00336D6D">
        <w:rPr>
          <w:rFonts w:eastAsia="Times New Roman"/>
          <w:sz w:val="20"/>
          <w:szCs w:val="20"/>
        </w:rPr>
        <w:t>/PN assignment for frames to be encrypted by PTK for unicast frames</w:t>
      </w:r>
    </w:p>
    <w:p w14:paraId="5E152D59"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Encryption/</w:t>
      </w:r>
      <w:r>
        <w:rPr>
          <w:rFonts w:eastAsia="Times New Roman"/>
          <w:sz w:val="20"/>
          <w:szCs w:val="20"/>
        </w:rPr>
        <w:t>d</w:t>
      </w:r>
      <w:r w:rsidRPr="00336D6D">
        <w:rPr>
          <w:rFonts w:eastAsia="Times New Roman"/>
          <w:sz w:val="20"/>
          <w:szCs w:val="20"/>
        </w:rPr>
        <w:t>ecryption using PTK for unicast frames</w:t>
      </w:r>
    </w:p>
    <w:p w14:paraId="6D799190" w14:textId="7777777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Pr>
          <w:rFonts w:eastAsia="Times New Roman"/>
          <w:sz w:val="20"/>
          <w:szCs w:val="20"/>
        </w:rPr>
        <w:lastRenderedPageBreak/>
        <w:t xml:space="preserve">Selection of 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for transmission (TID-to-link mapping (see </w:t>
      </w:r>
      <w:r w:rsidRPr="001F7AAA">
        <w:rPr>
          <w:rFonts w:eastAsia="Times New Roman"/>
          <w:sz w:val="20"/>
          <w:szCs w:val="20"/>
        </w:rPr>
        <w:t xml:space="preserve">35.3.6.1 </w:t>
      </w:r>
      <w:r>
        <w:rPr>
          <w:rFonts w:eastAsia="Times New Roman"/>
          <w:sz w:val="20"/>
          <w:szCs w:val="20"/>
        </w:rPr>
        <w:t>(</w:t>
      </w:r>
      <w:r w:rsidRPr="001F7AAA">
        <w:rPr>
          <w:rFonts w:eastAsia="Times New Roman"/>
          <w:sz w:val="20"/>
          <w:szCs w:val="20"/>
        </w:rPr>
        <w:t>TID-to-link mapping</w:t>
      </w:r>
      <w:r>
        <w:rPr>
          <w:rFonts w:eastAsia="Times New Roman"/>
          <w:sz w:val="20"/>
          <w:szCs w:val="20"/>
        </w:rPr>
        <w:t>)))</w:t>
      </w:r>
    </w:p>
    <w:p w14:paraId="6BD2202B" w14:textId="77777777" w:rsidR="00DC04BE" w:rsidRPr="00A17F08"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A17F08">
        <w:rPr>
          <w:rFonts w:eastAsia="Times New Roman"/>
          <w:sz w:val="20"/>
          <w:szCs w:val="20"/>
        </w:rPr>
        <w:t>Reordering of packets to ensure in-order delivery per each BA session</w:t>
      </w:r>
    </w:p>
    <w:p w14:paraId="77291052"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Block</w:t>
      </w:r>
      <w:r>
        <w:rPr>
          <w:rFonts w:eastAsia="Times New Roman"/>
          <w:sz w:val="20"/>
          <w:szCs w:val="20"/>
        </w:rPr>
        <w:t xml:space="preserve"> </w:t>
      </w:r>
      <w:r w:rsidRPr="00336D6D">
        <w:rPr>
          <w:rFonts w:eastAsia="Times New Roman"/>
          <w:sz w:val="20"/>
          <w:szCs w:val="20"/>
        </w:rPr>
        <w:t xml:space="preserve">Ack </w:t>
      </w:r>
      <w:r>
        <w:rPr>
          <w:rFonts w:eastAsia="Times New Roman"/>
          <w:sz w:val="20"/>
          <w:szCs w:val="20"/>
        </w:rPr>
        <w:t>scoreboarding</w:t>
      </w:r>
      <w:r w:rsidRPr="00336D6D">
        <w:rPr>
          <w:rFonts w:eastAsia="Times New Roman"/>
          <w:sz w:val="20"/>
          <w:szCs w:val="20"/>
        </w:rPr>
        <w:t xml:space="preserve"> </w:t>
      </w:r>
      <w:r>
        <w:rPr>
          <w:rFonts w:eastAsia="Times New Roman"/>
          <w:sz w:val="20"/>
          <w:szCs w:val="20"/>
        </w:rPr>
        <w:t xml:space="preserve">for individually addressed frames </w:t>
      </w:r>
      <w:r w:rsidRPr="00336D6D">
        <w:rPr>
          <w:rFonts w:eastAsia="Times New Roman"/>
          <w:sz w:val="20"/>
          <w:szCs w:val="20"/>
        </w:rPr>
        <w:t>(</w:t>
      </w:r>
      <w:r>
        <w:rPr>
          <w:rFonts w:eastAsia="Times New Roman"/>
          <w:sz w:val="20"/>
          <w:szCs w:val="20"/>
        </w:rPr>
        <w:t xml:space="preserve">in collaboration </w:t>
      </w:r>
      <w:r w:rsidRPr="00336D6D">
        <w:rPr>
          <w:rFonts w:eastAsia="Times New Roman"/>
          <w:sz w:val="20"/>
          <w:szCs w:val="20"/>
        </w:rPr>
        <w:t xml:space="preserve">with </w:t>
      </w:r>
      <w:r>
        <w:rPr>
          <w:rFonts w:eastAsia="Times New Roman"/>
          <w:sz w:val="20"/>
          <w:szCs w:val="20"/>
        </w:rPr>
        <w:t xml:space="preserve">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Optionally, the MLD </w:t>
      </w:r>
      <w:r w:rsidRPr="00D0061A">
        <w:rPr>
          <w:rFonts w:eastAsia="Times New Roman"/>
          <w:strike/>
          <w:sz w:val="20"/>
          <w:szCs w:val="20"/>
        </w:rPr>
        <w:t>U</w:t>
      </w:r>
      <w:r>
        <w:rPr>
          <w:sz w:val="20"/>
          <w:u w:val="single"/>
        </w:rPr>
        <w:t>u</w:t>
      </w:r>
      <w:r>
        <w:rPr>
          <w:rFonts w:eastAsia="Times New Roman"/>
          <w:sz w:val="20"/>
          <w:szCs w:val="20"/>
        </w:rPr>
        <w:t xml:space="preserve">pper MAC sublayer delivers the BA record on one link to the MLD </w:t>
      </w:r>
      <w:r w:rsidRPr="00D0061A">
        <w:rPr>
          <w:rFonts w:eastAsia="Times New Roman"/>
          <w:strike/>
          <w:sz w:val="20"/>
          <w:szCs w:val="20"/>
        </w:rPr>
        <w:t>L</w:t>
      </w:r>
      <w:r w:rsidRPr="00D0061A">
        <w:rPr>
          <w:sz w:val="20"/>
          <w:u w:val="single"/>
        </w:rPr>
        <w:t>l</w:t>
      </w:r>
      <w:r>
        <w:rPr>
          <w:rFonts w:eastAsia="Times New Roman"/>
          <w:sz w:val="20"/>
          <w:szCs w:val="20"/>
        </w:rPr>
        <w:t>ower MAC sublayer of other links</w:t>
      </w:r>
      <w:r w:rsidRPr="00336D6D">
        <w:rPr>
          <w:rFonts w:eastAsia="Times New Roman"/>
          <w:sz w:val="20"/>
          <w:szCs w:val="20"/>
        </w:rPr>
        <w:t>)</w:t>
      </w:r>
    </w:p>
    <w:p w14:paraId="7D641FFB"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MLD-level management info</w:t>
      </w:r>
      <w:r>
        <w:rPr>
          <w:rFonts w:eastAsia="Times New Roman"/>
          <w:sz w:val="20"/>
          <w:szCs w:val="20"/>
        </w:rPr>
        <w:t>rmation</w:t>
      </w:r>
      <w:r w:rsidRPr="00336D6D">
        <w:rPr>
          <w:rFonts w:eastAsia="Times New Roman"/>
          <w:sz w:val="20"/>
          <w:szCs w:val="20"/>
        </w:rPr>
        <w:t xml:space="preserve"> exchange/indication via </w:t>
      </w:r>
      <w:r>
        <w:rPr>
          <w:rFonts w:eastAsia="Times New Roman"/>
          <w:sz w:val="20"/>
          <w:szCs w:val="20"/>
        </w:rPr>
        <w:t xml:space="preserve">the MLD </w:t>
      </w:r>
      <w:r w:rsidRPr="00D0061A">
        <w:rPr>
          <w:rFonts w:eastAsia="Times New Roman"/>
          <w:strike/>
          <w:sz w:val="20"/>
          <w:szCs w:val="20"/>
        </w:rPr>
        <w:t>L</w:t>
      </w:r>
      <w:r w:rsidRPr="00D0061A">
        <w:rPr>
          <w:sz w:val="20"/>
          <w:u w:val="single"/>
        </w:rPr>
        <w:t>l</w:t>
      </w:r>
      <w:r>
        <w:rPr>
          <w:rFonts w:eastAsia="Times New Roman"/>
          <w:sz w:val="20"/>
          <w:szCs w:val="20"/>
        </w:rPr>
        <w:t>ower MAC sublayer</w:t>
      </w:r>
    </w:p>
    <w:p w14:paraId="052BECAE" w14:textId="5587F7FF" w:rsidR="00DC04BE" w:rsidRDefault="00DC04BE" w:rsidP="00DC04BE">
      <w:pPr>
        <w:shd w:val="clear" w:color="auto" w:fill="EAF1DD" w:themeFill="accent3" w:themeFillTint="33"/>
        <w:suppressAutoHyphens/>
        <w:jc w:val="both"/>
        <w:rPr>
          <w:sz w:val="20"/>
          <w:u w:val="single"/>
        </w:rPr>
      </w:pPr>
      <w:r>
        <w:rPr>
          <w:sz w:val="20"/>
          <w:u w:val="single"/>
        </w:rPr>
        <w:t>The non-MLD (affiliated) upper MAC sublayer functions</w:t>
      </w:r>
      <w:ins w:id="219" w:author="Hamilton, Mark" w:date="2022-02-11T16:46:00Z">
        <w:r w:rsidR="00A41751">
          <w:rPr>
            <w:sz w:val="20"/>
            <w:u w:val="single"/>
          </w:rPr>
          <w:t xml:space="preserve"> (only on AP</w:t>
        </w:r>
      </w:ins>
      <w:ins w:id="220" w:author="Hamilton, Mark" w:date="2022-02-11T16:47:00Z">
        <w:r w:rsidR="00A41751">
          <w:rPr>
            <w:sz w:val="20"/>
            <w:u w:val="single"/>
          </w:rPr>
          <w:t>)</w:t>
        </w:r>
      </w:ins>
      <w:r>
        <w:rPr>
          <w:sz w:val="20"/>
          <w:u w:val="single"/>
        </w:rPr>
        <w:t xml:space="preserve"> include:</w:t>
      </w:r>
    </w:p>
    <w:p w14:paraId="01237282" w14:textId="7777777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Pr>
          <w:rFonts w:eastAsia="Times New Roman"/>
          <w:sz w:val="20"/>
          <w:szCs w:val="20"/>
          <w:u w:val="single"/>
        </w:rPr>
        <w:t>Non-MLD peer operations, above the MLD lower MAC sublayer</w:t>
      </w:r>
    </w:p>
    <w:p w14:paraId="47EC878B"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Maintenance of Link-specific GTK/IGTK/BIGTK (between an AP affiliated with the AP MLD and a STA affiliated with the non-AP MLD)</w:t>
      </w:r>
    </w:p>
    <w:p w14:paraId="5818C0AE"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Link-specific encryption/decryption/integrity protection and PN assignment using GTK/IGTK/BIGTK (between an AP affiliated with the AP MLD and a STA affiliated with the non-AP MLD)</w:t>
      </w:r>
    </w:p>
    <w:p w14:paraId="48A4A8B4" w14:textId="77777777" w:rsidR="00DC04BE"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Link-specific management info exchange/indication (e.g., Beacon)</w:t>
      </w:r>
    </w:p>
    <w:p w14:paraId="6FE8E4E5" w14:textId="77777777" w:rsidR="00DC04BE" w:rsidRPr="00AB0CD6"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u w:val="single"/>
        </w:rPr>
      </w:pPr>
      <w:r w:rsidRPr="00FD3784">
        <w:rPr>
          <w:rFonts w:eastAsia="Times New Roman"/>
          <w:sz w:val="20"/>
          <w:szCs w:val="20"/>
          <w:u w:val="single"/>
        </w:rPr>
        <w:t xml:space="preserve">Power save </w:t>
      </w:r>
      <w:commentRangeStart w:id="221"/>
      <w:r w:rsidRPr="00FD3784">
        <w:rPr>
          <w:rFonts w:eastAsia="Times New Roman"/>
          <w:sz w:val="20"/>
          <w:szCs w:val="20"/>
          <w:u w:val="single"/>
        </w:rPr>
        <w:t>state and mode</w:t>
      </w:r>
      <w:r>
        <w:rPr>
          <w:rFonts w:eastAsia="Times New Roman"/>
          <w:sz w:val="20"/>
          <w:szCs w:val="20"/>
          <w:u w:val="single"/>
        </w:rPr>
        <w:t xml:space="preserve"> tracking</w:t>
      </w:r>
      <w:commentRangeEnd w:id="221"/>
      <w:r>
        <w:rPr>
          <w:rStyle w:val="CommentReference"/>
          <w:rFonts w:eastAsia="Times New Roman"/>
          <w:lang w:val="en-GB"/>
        </w:rPr>
        <w:commentReference w:id="221"/>
      </w:r>
      <w:r>
        <w:rPr>
          <w:rFonts w:eastAsia="Times New Roman"/>
          <w:sz w:val="20"/>
          <w:szCs w:val="20"/>
          <w:u w:val="single"/>
        </w:rPr>
        <w:t xml:space="preserve">, per-link </w:t>
      </w:r>
      <w:commentRangeStart w:id="222"/>
      <w:r>
        <w:rPr>
          <w:rFonts w:eastAsia="Times New Roman"/>
          <w:sz w:val="20"/>
          <w:szCs w:val="20"/>
          <w:u w:val="single"/>
        </w:rPr>
        <w:t>for MLD peers</w:t>
      </w:r>
      <w:commentRangeEnd w:id="222"/>
      <w:r>
        <w:rPr>
          <w:rStyle w:val="CommentReference"/>
          <w:rFonts w:eastAsia="Times New Roman"/>
          <w:lang w:val="en-GB"/>
        </w:rPr>
        <w:commentReference w:id="222"/>
      </w:r>
    </w:p>
    <w:p w14:paraId="54A2076C" w14:textId="77777777" w:rsidR="00DC04BE" w:rsidRDefault="00DC04BE" w:rsidP="00DC04BE">
      <w:pPr>
        <w:shd w:val="clear" w:color="auto" w:fill="EAF1DD" w:themeFill="accent3" w:themeFillTint="33"/>
        <w:suppressAutoHyphens/>
        <w:jc w:val="both"/>
        <w:rPr>
          <w:sz w:val="20"/>
          <w:u w:val="single"/>
        </w:rPr>
      </w:pPr>
    </w:p>
    <w:p w14:paraId="6703992B" w14:textId="77777777" w:rsidR="00DC04BE" w:rsidRPr="00336D6D" w:rsidRDefault="00DC04BE" w:rsidP="00DC04BE">
      <w:pPr>
        <w:shd w:val="clear" w:color="auto" w:fill="EAF1DD" w:themeFill="accent3" w:themeFillTint="33"/>
        <w:suppressAutoHyphens/>
        <w:jc w:val="both"/>
        <w:rPr>
          <w:sz w:val="20"/>
        </w:rPr>
      </w:pPr>
      <w:r w:rsidRPr="00336D6D">
        <w:rPr>
          <w:sz w:val="20"/>
        </w:rPr>
        <w:t xml:space="preserve">The </w:t>
      </w:r>
      <w:r>
        <w:rPr>
          <w:sz w:val="20"/>
        </w:rPr>
        <w:t xml:space="preserve">MLD </w:t>
      </w:r>
      <w:r w:rsidRPr="00D0061A">
        <w:rPr>
          <w:strike/>
          <w:sz w:val="20"/>
        </w:rPr>
        <w:t>L</w:t>
      </w:r>
      <w:r w:rsidRPr="00D0061A">
        <w:rPr>
          <w:sz w:val="20"/>
          <w:u w:val="single"/>
        </w:rPr>
        <w:t>l</w:t>
      </w:r>
      <w:r>
        <w:rPr>
          <w:sz w:val="20"/>
        </w:rPr>
        <w:t>ower MAC sublayer</w:t>
      </w:r>
      <w:r w:rsidRPr="00336D6D">
        <w:rPr>
          <w:sz w:val="20"/>
        </w:rPr>
        <w:t xml:space="preserve"> </w:t>
      </w:r>
      <w:r>
        <w:rPr>
          <w:sz w:val="20"/>
        </w:rPr>
        <w:t>functions include</w:t>
      </w:r>
      <w:r w:rsidRPr="00336D6D">
        <w:rPr>
          <w:sz w:val="20"/>
        </w:rPr>
        <w:t>:</w:t>
      </w:r>
    </w:p>
    <w:p w14:paraId="1017E5C9"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Maintenance of Link-specific GTK/IGTK/BIGTK (between an AP affiliated with the AP MLD and a STA affiliated with the non-AP MLD)</w:t>
      </w:r>
    </w:p>
    <w:p w14:paraId="7FD6F75A"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Link-specific encryption/decryption/integrity protection and PN assignment using GTK/IGTK/BIGTK (between an AP affiliated with the AP MLD and a STA affiliated with the non-AP MLD)</w:t>
      </w:r>
    </w:p>
    <w:p w14:paraId="74DC45C2"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Link-specific management info exchange/indication (e.g., Beacon)</w:t>
      </w:r>
    </w:p>
    <w:p w14:paraId="416D0C4D"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Link-specific control info exchange/indication (e.g., RTS/CTS, Acks, NDP, etc.)</w:t>
      </w:r>
    </w:p>
    <w:p w14:paraId="0F7DC450" w14:textId="77777777" w:rsidR="00DC04BE" w:rsidRPr="00FD3784"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trike/>
          <w:sz w:val="20"/>
          <w:szCs w:val="20"/>
        </w:rPr>
      </w:pPr>
      <w:r w:rsidRPr="00FD3784">
        <w:rPr>
          <w:rFonts w:eastAsia="Times New Roman"/>
          <w:strike/>
          <w:sz w:val="20"/>
          <w:szCs w:val="20"/>
        </w:rPr>
        <w:t>Power save state and mode</w:t>
      </w:r>
    </w:p>
    <w:p w14:paraId="66E0D879"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MAC address filtering</w:t>
      </w:r>
      <w:r>
        <w:rPr>
          <w:rFonts w:eastAsia="Times New Roman"/>
          <w:sz w:val="20"/>
          <w:szCs w:val="20"/>
        </w:rPr>
        <w:t xml:space="preserve"> for frame reception</w:t>
      </w:r>
    </w:p>
    <w:p w14:paraId="5ADD88A0" w14:textId="77777777" w:rsidR="00DC04BE" w:rsidRPr="00336D6D" w:rsidRDefault="00DC04BE" w:rsidP="00DC04BE">
      <w:pPr>
        <w:pStyle w:val="ListParagraph"/>
        <w:numPr>
          <w:ilvl w:val="0"/>
          <w:numId w:val="38"/>
        </w:numPr>
        <w:shd w:val="clear" w:color="auto" w:fill="EAF1DD" w:themeFill="accent3" w:themeFillTint="33"/>
        <w:suppressAutoHyphens/>
        <w:spacing w:after="160" w:line="259" w:lineRule="auto"/>
        <w:contextualSpacing/>
        <w:jc w:val="both"/>
        <w:rPr>
          <w:rFonts w:eastAsia="Times New Roman"/>
          <w:sz w:val="20"/>
          <w:szCs w:val="20"/>
        </w:rPr>
      </w:pPr>
      <w:r w:rsidRPr="00336D6D">
        <w:rPr>
          <w:rFonts w:eastAsia="Times New Roman"/>
          <w:sz w:val="20"/>
          <w:szCs w:val="20"/>
        </w:rPr>
        <w:t>Block</w:t>
      </w:r>
      <w:r>
        <w:rPr>
          <w:rFonts w:eastAsia="Times New Roman"/>
          <w:sz w:val="20"/>
          <w:szCs w:val="20"/>
        </w:rPr>
        <w:t xml:space="preserve"> </w:t>
      </w:r>
      <w:r w:rsidRPr="00336D6D">
        <w:rPr>
          <w:rFonts w:eastAsia="Times New Roman"/>
          <w:sz w:val="20"/>
          <w:szCs w:val="20"/>
        </w:rPr>
        <w:t xml:space="preserve">Ack </w:t>
      </w:r>
      <w:r>
        <w:rPr>
          <w:rFonts w:eastAsia="Times New Roman"/>
          <w:sz w:val="20"/>
          <w:szCs w:val="20"/>
        </w:rPr>
        <w:t>scoreboarding</w:t>
      </w:r>
      <w:r w:rsidRPr="00336D6D">
        <w:rPr>
          <w:rFonts w:eastAsia="Times New Roman"/>
          <w:sz w:val="20"/>
          <w:szCs w:val="20"/>
        </w:rPr>
        <w:t xml:space="preserve"> </w:t>
      </w:r>
      <w:r>
        <w:rPr>
          <w:rFonts w:eastAsia="Times New Roman"/>
          <w:sz w:val="20"/>
          <w:szCs w:val="20"/>
        </w:rPr>
        <w:t xml:space="preserve">for individually addressed frames </w:t>
      </w:r>
      <w:r w:rsidRPr="00336D6D">
        <w:rPr>
          <w:rFonts w:eastAsia="Times New Roman"/>
          <w:sz w:val="20"/>
          <w:szCs w:val="20"/>
        </w:rPr>
        <w:t>(</w:t>
      </w:r>
      <w:r>
        <w:rPr>
          <w:rFonts w:eastAsia="Times New Roman"/>
          <w:sz w:val="20"/>
          <w:szCs w:val="20"/>
        </w:rPr>
        <w:t>in collaboration</w:t>
      </w:r>
      <w:r w:rsidRPr="00336D6D">
        <w:rPr>
          <w:rFonts w:eastAsia="Times New Roman"/>
          <w:sz w:val="20"/>
          <w:szCs w:val="20"/>
        </w:rPr>
        <w:t xml:space="preserve"> with </w:t>
      </w:r>
      <w:r>
        <w:rPr>
          <w:rFonts w:eastAsia="Times New Roman"/>
          <w:sz w:val="20"/>
          <w:szCs w:val="20"/>
        </w:rPr>
        <w:t xml:space="preserve">the MLD </w:t>
      </w:r>
      <w:r w:rsidRPr="00D0061A">
        <w:rPr>
          <w:rFonts w:eastAsia="Times New Roman"/>
          <w:strike/>
          <w:sz w:val="20"/>
          <w:szCs w:val="20"/>
        </w:rPr>
        <w:t>U</w:t>
      </w:r>
      <w:r>
        <w:rPr>
          <w:sz w:val="20"/>
          <w:u w:val="single"/>
        </w:rPr>
        <w:t>u</w:t>
      </w:r>
      <w:r>
        <w:rPr>
          <w:rFonts w:eastAsia="Times New Roman"/>
          <w:sz w:val="20"/>
          <w:szCs w:val="20"/>
        </w:rPr>
        <w:t xml:space="preserve">pper MAC sublayer). Optionally, the MLD </w:t>
      </w:r>
      <w:r w:rsidRPr="00D0061A">
        <w:rPr>
          <w:rFonts w:eastAsia="Times New Roman"/>
          <w:strike/>
          <w:sz w:val="20"/>
          <w:szCs w:val="20"/>
        </w:rPr>
        <w:t>L</w:t>
      </w:r>
      <w:r w:rsidRPr="00D0061A">
        <w:rPr>
          <w:sz w:val="20"/>
          <w:u w:val="single"/>
        </w:rPr>
        <w:t>l</w:t>
      </w:r>
      <w:r>
        <w:rPr>
          <w:rFonts w:eastAsia="Times New Roman"/>
          <w:sz w:val="20"/>
          <w:szCs w:val="20"/>
        </w:rPr>
        <w:t xml:space="preserve">ower MAC sublayer receives </w:t>
      </w:r>
      <w:r w:rsidRPr="00D0061A">
        <w:rPr>
          <w:rFonts w:eastAsia="Times New Roman"/>
          <w:strike/>
          <w:sz w:val="20"/>
          <w:szCs w:val="20"/>
        </w:rPr>
        <w:t xml:space="preserve">from the </w:t>
      </w:r>
      <w:r>
        <w:rPr>
          <w:rFonts w:eastAsia="Times New Roman"/>
          <w:sz w:val="20"/>
          <w:szCs w:val="20"/>
        </w:rPr>
        <w:t xml:space="preserve">the BA record on the other links from the MLD </w:t>
      </w:r>
      <w:r w:rsidRPr="00D0061A">
        <w:rPr>
          <w:rFonts w:eastAsia="Times New Roman"/>
          <w:strike/>
          <w:sz w:val="20"/>
          <w:szCs w:val="20"/>
        </w:rPr>
        <w:t>U</w:t>
      </w:r>
      <w:r>
        <w:rPr>
          <w:sz w:val="20"/>
          <w:u w:val="single"/>
        </w:rPr>
        <w:t>u</w:t>
      </w:r>
      <w:r>
        <w:rPr>
          <w:rFonts w:eastAsia="Times New Roman"/>
          <w:sz w:val="20"/>
          <w:szCs w:val="20"/>
        </w:rPr>
        <w:t>pper MAC sublayer</w:t>
      </w:r>
      <w:r w:rsidRPr="00336D6D">
        <w:rPr>
          <w:rFonts w:eastAsia="Times New Roman"/>
          <w:sz w:val="20"/>
          <w:szCs w:val="20"/>
        </w:rPr>
        <w:t>)</w:t>
      </w:r>
    </w:p>
    <w:p w14:paraId="7FCF46D3" w14:textId="77777777" w:rsidR="00DC04BE" w:rsidRDefault="00DC04BE" w:rsidP="00DC04BE">
      <w:pPr>
        <w:shd w:val="clear" w:color="auto" w:fill="EAF1DD" w:themeFill="accent3" w:themeFillTint="33"/>
        <w:jc w:val="both"/>
        <w:rPr>
          <w:sz w:val="20"/>
        </w:rPr>
      </w:pPr>
      <w:r w:rsidRPr="00D84A55">
        <w:rPr>
          <w:sz w:val="20"/>
        </w:rPr>
        <w:t>NOTE—</w:t>
      </w:r>
      <w:r>
        <w:rPr>
          <w:sz w:val="20"/>
        </w:rPr>
        <w:t>The above functionality partitioning is meant for modelling the functionalities of each MAC Sublayer and is not meant for describing the MAC Sublayer for which the actual implementation of each function should reside.</w:t>
      </w:r>
    </w:p>
    <w:p w14:paraId="4DDD11A6" w14:textId="77777777" w:rsidR="00DC04BE" w:rsidRDefault="00DC04BE" w:rsidP="00DC04BE">
      <w:pPr>
        <w:shd w:val="clear" w:color="auto" w:fill="EAF1DD" w:themeFill="accent3" w:themeFillTint="33"/>
        <w:jc w:val="both"/>
        <w:rPr>
          <w:sz w:val="20"/>
        </w:rPr>
      </w:pPr>
      <w:r>
        <w:rPr>
          <w:sz w:val="20"/>
        </w:rPr>
        <w:t xml:space="preserve">NOTE – The Block Ack scoreboarding maintenance collaborated between the MLD </w:t>
      </w:r>
      <w:r w:rsidRPr="00D0061A">
        <w:rPr>
          <w:strike/>
          <w:sz w:val="20"/>
        </w:rPr>
        <w:t>U</w:t>
      </w:r>
      <w:r>
        <w:rPr>
          <w:sz w:val="20"/>
          <w:u w:val="single"/>
        </w:rPr>
        <w:t>u</w:t>
      </w:r>
      <w:r>
        <w:rPr>
          <w:sz w:val="20"/>
        </w:rPr>
        <w:t xml:space="preserve">pper MAC sublayer and MLD </w:t>
      </w:r>
      <w:r w:rsidRPr="00D0061A">
        <w:rPr>
          <w:strike/>
          <w:sz w:val="20"/>
        </w:rPr>
        <w:t>L</w:t>
      </w:r>
      <w:r w:rsidRPr="00D0061A">
        <w:rPr>
          <w:sz w:val="20"/>
          <w:u w:val="single"/>
        </w:rPr>
        <w:t>l</w:t>
      </w:r>
      <w:r>
        <w:rPr>
          <w:sz w:val="20"/>
        </w:rPr>
        <w:t>ower MAC sublayer is implementation dependent.</w:t>
      </w:r>
    </w:p>
    <w:p w14:paraId="45FEA5F0" w14:textId="5C41D2F8" w:rsidR="007D6E10" w:rsidRDefault="007D6E10" w:rsidP="007D6E10">
      <w:pPr>
        <w:jc w:val="both"/>
        <w:rPr>
          <w:sz w:val="20"/>
        </w:rPr>
      </w:pPr>
      <w:r>
        <w:rPr>
          <w:sz w:val="20"/>
        </w:rPr>
        <w:t xml:space="preserve">When MLO is being used, the “Block Ack Scoreboarding” block in the MLD </w:t>
      </w:r>
      <w:r w:rsidR="00D0061A" w:rsidRPr="00D0061A">
        <w:rPr>
          <w:strike/>
          <w:sz w:val="20"/>
        </w:rPr>
        <w:t>U</w:t>
      </w:r>
      <w:r w:rsidR="00D0061A">
        <w:rPr>
          <w:sz w:val="20"/>
          <w:u w:val="single"/>
        </w:rPr>
        <w:t>u</w:t>
      </w:r>
      <w:r w:rsidR="00D0061A">
        <w:rPr>
          <w:sz w:val="20"/>
        </w:rPr>
        <w:t xml:space="preserve">pper </w:t>
      </w:r>
      <w:r>
        <w:rPr>
          <w:sz w:val="20"/>
        </w:rPr>
        <w:t xml:space="preserve">MAC sublayer manages the BA status of the MPDUs (of this BA session) that are received on any setup link. The “Block Ack Scoreboarding” block in the MLD </w:t>
      </w:r>
      <w:r w:rsidR="00D0061A" w:rsidRPr="00D0061A">
        <w:rPr>
          <w:strike/>
          <w:sz w:val="20"/>
        </w:rPr>
        <w:t>L</w:t>
      </w:r>
      <w:r w:rsidR="00D0061A" w:rsidRPr="00D0061A">
        <w:rPr>
          <w:sz w:val="20"/>
          <w:u w:val="single"/>
        </w:rPr>
        <w:t>l</w:t>
      </w:r>
      <w:r w:rsidR="00D0061A">
        <w:rPr>
          <w:sz w:val="20"/>
        </w:rPr>
        <w:t xml:space="preserve">ower </w:t>
      </w:r>
      <w:r>
        <w:rPr>
          <w:sz w:val="20"/>
        </w:rPr>
        <w:t xml:space="preserve">MAC sublayer manages the BA status of the MPDUs (of this BA session) that are received on this link. It may convey BA status of the MPDUs received on another link if it obtained such info from the other link via the MLD </w:t>
      </w:r>
      <w:r w:rsidR="00D0061A" w:rsidRPr="00D0061A">
        <w:rPr>
          <w:strike/>
          <w:sz w:val="20"/>
        </w:rPr>
        <w:t>U</w:t>
      </w:r>
      <w:r w:rsidR="00D0061A">
        <w:rPr>
          <w:sz w:val="20"/>
          <w:u w:val="single"/>
        </w:rPr>
        <w:t>u</w:t>
      </w:r>
      <w:r w:rsidR="00D0061A">
        <w:rPr>
          <w:sz w:val="20"/>
        </w:rPr>
        <w:t xml:space="preserve">pper </w:t>
      </w:r>
      <w:r>
        <w:rPr>
          <w:sz w:val="20"/>
        </w:rPr>
        <w:t>MAC sublayer.</w:t>
      </w:r>
    </w:p>
    <w:p w14:paraId="64474C0F" w14:textId="77777777" w:rsidR="00A41751" w:rsidRDefault="00A41751" w:rsidP="007D6E10">
      <w:pPr>
        <w:jc w:val="both"/>
        <w:rPr>
          <w:sz w:val="20"/>
        </w:rPr>
      </w:pPr>
    </w:p>
    <w:p w14:paraId="4DB9A9D0" w14:textId="54863676"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7C6D98">
        <w:rPr>
          <w:b/>
          <w:bCs/>
          <w:i/>
          <w:iCs/>
          <w:color w:val="000000"/>
          <w:spacing w:val="-2"/>
          <w:sz w:val="20"/>
          <w:highlight w:val="yellow"/>
        </w:rPr>
        <w:t xml:space="preserve">TGbe editor: Please </w:t>
      </w:r>
      <w:r w:rsidR="007C6D98" w:rsidRPr="007C6D98">
        <w:rPr>
          <w:b/>
          <w:bCs/>
          <w:i/>
          <w:iCs/>
          <w:color w:val="000000"/>
          <w:spacing w:val="-2"/>
          <w:sz w:val="20"/>
          <w:highlight w:val="yellow"/>
        </w:rPr>
        <w:t>modify</w:t>
      </w:r>
      <w:r w:rsidRPr="007C6D98">
        <w:rPr>
          <w:b/>
          <w:bCs/>
          <w:i/>
          <w:iCs/>
          <w:color w:val="000000"/>
          <w:spacing w:val="-2"/>
          <w:sz w:val="20"/>
          <w:highlight w:val="yellow"/>
        </w:rPr>
        <w:t xml:space="preserve"> this</w:t>
      </w:r>
      <w:r w:rsidR="007C6D98" w:rsidRPr="007C6D98">
        <w:rPr>
          <w:b/>
          <w:bCs/>
          <w:i/>
          <w:iCs/>
          <w:color w:val="000000"/>
          <w:spacing w:val="-2"/>
          <w:sz w:val="20"/>
          <w:highlight w:val="yellow"/>
        </w:rPr>
        <w:t xml:space="preserve"> </w:t>
      </w:r>
      <w:r w:rsidRPr="007C6D98">
        <w:rPr>
          <w:b/>
          <w:bCs/>
          <w:i/>
          <w:iCs/>
          <w:color w:val="000000"/>
          <w:spacing w:val="-2"/>
          <w:sz w:val="20"/>
          <w:highlight w:val="yellow"/>
        </w:rPr>
        <w:t xml:space="preserve">subclause </w:t>
      </w:r>
      <w:r w:rsidR="007C6D98" w:rsidRPr="007C6D98">
        <w:rPr>
          <w:b/>
          <w:bCs/>
          <w:i/>
          <w:iCs/>
          <w:color w:val="000000"/>
          <w:spacing w:val="-2"/>
          <w:sz w:val="20"/>
          <w:highlight w:val="yellow"/>
        </w:rPr>
        <w:t>as shown</w:t>
      </w:r>
    </w:p>
    <w:p w14:paraId="020CC0FD" w14:textId="7610E9C5" w:rsidR="007D6E10" w:rsidRPr="000577FC" w:rsidRDefault="007D6E10" w:rsidP="007D6E10">
      <w:pPr>
        <w:jc w:val="both"/>
        <w:rPr>
          <w:rFonts w:ascii="Arial" w:hAnsi="Arial" w:cs="Arial"/>
          <w:b/>
          <w:bCs/>
          <w:color w:val="000000"/>
          <w:sz w:val="20"/>
        </w:rPr>
      </w:pPr>
      <w:r w:rsidRPr="000577FC">
        <w:rPr>
          <w:rFonts w:ascii="Arial" w:hAnsi="Arial" w:cs="Arial"/>
          <w:b/>
          <w:bCs/>
          <w:color w:val="000000"/>
          <w:sz w:val="20"/>
        </w:rPr>
        <w:t xml:space="preserve">5.1.5.11 </w:t>
      </w:r>
      <w:r w:rsidRPr="000577FC">
        <w:rPr>
          <w:rFonts w:ascii="Arial" w:hAnsi="Arial" w:cs="Arial"/>
          <w:b/>
          <w:bCs/>
          <w:color w:val="000000"/>
          <w:sz w:val="20"/>
        </w:rPr>
        <w:tab/>
        <w:t>AP MLD role</w:t>
      </w:r>
    </w:p>
    <w:p w14:paraId="24AFECFD" w14:textId="667F2173" w:rsidR="007D6E10" w:rsidRPr="00153314" w:rsidRDefault="007D6E10" w:rsidP="007D6E10">
      <w:pPr>
        <w:jc w:val="both"/>
        <w:rPr>
          <w:color w:val="000000"/>
          <w:sz w:val="20"/>
        </w:rPr>
      </w:pPr>
      <w:r w:rsidRPr="00153314">
        <w:rPr>
          <w:color w:val="000000"/>
          <w:sz w:val="20"/>
        </w:rPr>
        <w:t>In a</w:t>
      </w:r>
      <w:r>
        <w:rPr>
          <w:color w:val="000000"/>
          <w:sz w:val="20"/>
        </w:rPr>
        <w:t>n AP MLD</w:t>
      </w:r>
      <w:r w:rsidRPr="00153314">
        <w:rPr>
          <w:color w:val="000000"/>
          <w:sz w:val="20"/>
        </w:rPr>
        <w:t xml:space="preserve">, the MAC data plane architecture </w:t>
      </w:r>
      <w:r>
        <w:rPr>
          <w:color w:val="000000"/>
          <w:sz w:val="20"/>
        </w:rPr>
        <w:t xml:space="preserve">as shown in Figure 5-2a (MAC data plane architecture (MLO) for unicast data frames) </w:t>
      </w:r>
      <w:r w:rsidR="00A27F8F">
        <w:rPr>
          <w:color w:val="000000"/>
          <w:sz w:val="20"/>
          <w:u w:val="single"/>
        </w:rPr>
        <w:t>and Figure 5-2b (</w:t>
      </w:r>
      <w:r w:rsidR="00A27F8F" w:rsidRPr="00A27F8F">
        <w:rPr>
          <w:color w:val="000000"/>
          <w:sz w:val="20"/>
          <w:u w:val="single"/>
        </w:rPr>
        <w:t>MAC data plane architecture for MLD AP and affiliated APs</w:t>
      </w:r>
      <w:r w:rsidR="00A27F8F">
        <w:rPr>
          <w:color w:val="000000"/>
          <w:sz w:val="20"/>
          <w:u w:val="single"/>
        </w:rPr>
        <w:t xml:space="preserve">) </w:t>
      </w:r>
      <w:r w:rsidRPr="00153314">
        <w:rPr>
          <w:color w:val="000000"/>
          <w:sz w:val="20"/>
        </w:rPr>
        <w:t xml:space="preserve">includes </w:t>
      </w:r>
      <w:r>
        <w:rPr>
          <w:color w:val="000000"/>
          <w:sz w:val="20"/>
        </w:rPr>
        <w:t>D</w:t>
      </w:r>
      <w:r w:rsidRPr="00153314">
        <w:rPr>
          <w:color w:val="000000"/>
          <w:sz w:val="20"/>
        </w:rPr>
        <w:t xml:space="preserve">istribution </w:t>
      </w:r>
      <w:r>
        <w:rPr>
          <w:color w:val="000000"/>
          <w:sz w:val="20"/>
        </w:rPr>
        <w:t>S</w:t>
      </w:r>
      <w:r w:rsidRPr="00153314">
        <w:rPr>
          <w:color w:val="000000"/>
          <w:sz w:val="20"/>
        </w:rPr>
        <w:t xml:space="preserve">ystem </w:t>
      </w:r>
      <w:r>
        <w:rPr>
          <w:color w:val="000000"/>
          <w:sz w:val="20"/>
        </w:rPr>
        <w:t xml:space="preserve">(DS) </w:t>
      </w:r>
      <w:r w:rsidRPr="00153314">
        <w:rPr>
          <w:color w:val="000000"/>
          <w:sz w:val="20"/>
        </w:rPr>
        <w:t>access in its role-specific behavior block, as shown in Figure 5-</w:t>
      </w:r>
      <w:r>
        <w:rPr>
          <w:color w:val="000000"/>
          <w:sz w:val="20"/>
        </w:rPr>
        <w:t>12</w:t>
      </w:r>
      <w:r w:rsidRPr="00153314">
        <w:rPr>
          <w:color w:val="000000"/>
          <w:sz w:val="20"/>
        </w:rPr>
        <w:t xml:space="preserve"> (Role-specific behavior block for a</w:t>
      </w:r>
      <w:r>
        <w:rPr>
          <w:color w:val="000000"/>
          <w:sz w:val="20"/>
        </w:rPr>
        <w:t>n</w:t>
      </w:r>
      <w:r w:rsidRPr="00153314">
        <w:rPr>
          <w:color w:val="000000"/>
          <w:sz w:val="20"/>
        </w:rPr>
        <w:t xml:space="preserve"> AP</w:t>
      </w:r>
      <w:r>
        <w:rPr>
          <w:color w:val="000000"/>
          <w:sz w:val="20"/>
        </w:rPr>
        <w:t xml:space="preserve"> MLD</w:t>
      </w:r>
      <w:r w:rsidRPr="00153314">
        <w:rPr>
          <w:color w:val="000000"/>
          <w:sz w:val="20"/>
        </w:rPr>
        <w:t xml:space="preserve">). This block provides access to the DS for associated non-AP </w:t>
      </w:r>
      <w:r>
        <w:rPr>
          <w:color w:val="000000"/>
          <w:sz w:val="20"/>
        </w:rPr>
        <w:t>MLDs</w:t>
      </w:r>
      <w:r w:rsidRPr="00153314">
        <w:rPr>
          <w:color w:val="000000"/>
          <w:sz w:val="20"/>
        </w:rPr>
        <w:t xml:space="preserve"> as described in 4.5.2.1 (Distribution).</w:t>
      </w:r>
    </w:p>
    <w:p w14:paraId="0C237DA8" w14:textId="12D0E6E5" w:rsidR="007D6E10" w:rsidRDefault="007D6E10" w:rsidP="007D6E10">
      <w:pPr>
        <w:jc w:val="both"/>
        <w:rPr>
          <w:color w:val="000000"/>
          <w:sz w:val="20"/>
        </w:rPr>
      </w:pPr>
      <w:r w:rsidRPr="00153314">
        <w:rPr>
          <w:color w:val="000000"/>
          <w:sz w:val="20"/>
        </w:rPr>
        <w:t xml:space="preserve">NOTE—This behavior block indicates that there is no access through the controlled port to or from the local </w:t>
      </w:r>
      <w:r w:rsidRPr="00D0061A">
        <w:rPr>
          <w:strike/>
          <w:color w:val="000000"/>
          <w:sz w:val="20"/>
        </w:rPr>
        <w:t>upper</w:t>
      </w:r>
      <w:r w:rsidR="00D0061A" w:rsidRPr="00D0061A">
        <w:rPr>
          <w:color w:val="000000"/>
          <w:sz w:val="20"/>
          <w:u w:val="single"/>
        </w:rPr>
        <w:t>higher</w:t>
      </w:r>
      <w:r w:rsidRPr="00153314">
        <w:rPr>
          <w:color w:val="000000"/>
          <w:sz w:val="20"/>
        </w:rPr>
        <w:t>-layers (</w:t>
      </w:r>
      <w:r>
        <w:rPr>
          <w:color w:val="000000"/>
          <w:sz w:val="20"/>
        </w:rPr>
        <w:t xml:space="preserve">e.g., </w:t>
      </w:r>
      <w:r w:rsidRPr="00153314">
        <w:rPr>
          <w:color w:val="000000"/>
          <w:sz w:val="20"/>
        </w:rPr>
        <w:t>the LLC sublayer) at an AP</w:t>
      </w:r>
      <w:r>
        <w:rPr>
          <w:color w:val="000000"/>
          <w:sz w:val="20"/>
        </w:rPr>
        <w:t xml:space="preserve"> MLD</w:t>
      </w:r>
      <w:r w:rsidRPr="00153314">
        <w:rPr>
          <w:color w:val="000000"/>
          <w:sz w:val="20"/>
        </w:rPr>
        <w:t xml:space="preserve">. Any such access is logically achieved in the architecture via transition of the DS and Portal to an integrated LAN. In actual implementations, this is likely to be optimized, and Data frames appear to be delivered directly to one or more local LLC sublayer entities on the same physical device as </w:t>
      </w:r>
      <w:r w:rsidRPr="00153314">
        <w:rPr>
          <w:color w:val="000000"/>
          <w:sz w:val="20"/>
        </w:rPr>
        <w:lastRenderedPageBreak/>
        <w:t>the AP</w:t>
      </w:r>
      <w:r>
        <w:rPr>
          <w:color w:val="000000"/>
          <w:sz w:val="20"/>
        </w:rPr>
        <w:t xml:space="preserve"> MLD</w:t>
      </w:r>
      <w:r w:rsidRPr="00153314">
        <w:rPr>
          <w:color w:val="000000"/>
          <w:sz w:val="20"/>
        </w:rPr>
        <w:t xml:space="preserve">. Such optimization is effectively distributing the functions of the DS and Portal, and it is the responsibility of the implementation to ensure the logical behavior of these entities is maintained.     </w:t>
      </w:r>
    </w:p>
    <w:p w14:paraId="48983E0B" w14:textId="77777777" w:rsidR="007D6E10" w:rsidRDefault="007D6E10" w:rsidP="007D6E10">
      <w:pPr>
        <w:jc w:val="center"/>
      </w:pPr>
      <w:r>
        <w:object w:dxaOrig="6975" w:dyaOrig="3645" w14:anchorId="3CE16858">
          <v:shape id="_x0000_i1034" type="#_x0000_t75" style="width:347.25pt;height:182.25pt" o:ole="">
            <v:imagedata r:id="rId28" o:title=""/>
          </v:shape>
          <o:OLEObject Type="Embed" ProgID="Visio.Drawing.15" ShapeID="_x0000_i1034" DrawAspect="Content" ObjectID="_1706270673" r:id="rId29"/>
        </w:object>
      </w:r>
    </w:p>
    <w:p w14:paraId="3631FC84" w14:textId="77777777" w:rsidR="0024263F" w:rsidRPr="0024263F" w:rsidRDefault="007D6E10" w:rsidP="0024263F">
      <w:pPr>
        <w:autoSpaceDE w:val="0"/>
        <w:autoSpaceDN w:val="0"/>
        <w:adjustRightInd w:val="0"/>
        <w:spacing w:before="360" w:after="240"/>
        <w:jc w:val="center"/>
        <w:rPr>
          <w:rFonts w:ascii="Arial" w:hAnsi="Arial" w:cs="Arial"/>
          <w:b/>
          <w:bCs/>
          <w:sz w:val="20"/>
        </w:rPr>
      </w:pPr>
      <w:r w:rsidRPr="0024263F">
        <w:rPr>
          <w:rFonts w:ascii="Arial" w:hAnsi="Arial" w:cs="Arial"/>
          <w:b/>
          <w:bCs/>
          <w:sz w:val="20"/>
        </w:rPr>
        <w:t>Figure 5-12 - Role-specific behavior block for an AP MLD</w:t>
      </w:r>
    </w:p>
    <w:p w14:paraId="4CAB84C1" w14:textId="77777777"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highlight w:val="yellow"/>
        </w:rPr>
      </w:pPr>
    </w:p>
    <w:p w14:paraId="4CE2D9C6" w14:textId="56F9CB77" w:rsidR="0024263F" w:rsidRDefault="0024263F" w:rsidP="0024263F">
      <w:pPr>
        <w:widowControl w:val="0"/>
        <w:tabs>
          <w:tab w:val="left" w:pos="659"/>
        </w:tabs>
        <w:kinsoku w:val="0"/>
        <w:overflowPunct w:val="0"/>
        <w:autoSpaceDE w:val="0"/>
        <w:autoSpaceDN w:val="0"/>
        <w:adjustRightInd w:val="0"/>
        <w:spacing w:before="120" w:line="212" w:lineRule="exact"/>
        <w:outlineLvl w:val="2"/>
        <w:rPr>
          <w:b/>
          <w:bCs/>
          <w:i/>
          <w:iCs/>
          <w:color w:val="000000"/>
          <w:spacing w:val="-2"/>
          <w:sz w:val="20"/>
        </w:rPr>
      </w:pPr>
      <w:r w:rsidRPr="00B972BE">
        <w:rPr>
          <w:b/>
          <w:bCs/>
          <w:i/>
          <w:iCs/>
          <w:color w:val="000000"/>
          <w:spacing w:val="-2"/>
          <w:sz w:val="20"/>
          <w:highlight w:val="yellow"/>
        </w:rPr>
        <w:t xml:space="preserve">TGbe editor: Please </w:t>
      </w:r>
      <w:r>
        <w:rPr>
          <w:b/>
          <w:bCs/>
          <w:i/>
          <w:iCs/>
          <w:color w:val="000000"/>
          <w:spacing w:val="-2"/>
          <w:sz w:val="20"/>
          <w:highlight w:val="yellow"/>
        </w:rPr>
        <w:t>modify subclause</w:t>
      </w:r>
      <w:r w:rsidR="00086714">
        <w:rPr>
          <w:b/>
          <w:bCs/>
          <w:i/>
          <w:iCs/>
          <w:color w:val="000000"/>
          <w:spacing w:val="-2"/>
          <w:sz w:val="20"/>
          <w:highlight w:val="yellow"/>
        </w:rPr>
        <w:t xml:space="preserve"> 7.1</w:t>
      </w:r>
      <w:r>
        <w:rPr>
          <w:b/>
          <w:bCs/>
          <w:i/>
          <w:iCs/>
          <w:color w:val="000000"/>
          <w:spacing w:val="-2"/>
          <w:sz w:val="20"/>
          <w:highlight w:val="yellow"/>
        </w:rPr>
        <w:t xml:space="preserve"> as follows</w:t>
      </w:r>
      <w:r w:rsidRPr="00B972BE">
        <w:rPr>
          <w:b/>
          <w:bCs/>
          <w:i/>
          <w:iCs/>
          <w:color w:val="000000"/>
          <w:spacing w:val="-2"/>
          <w:sz w:val="20"/>
          <w:highlight w:val="yellow"/>
        </w:rPr>
        <w:t>:</w:t>
      </w:r>
    </w:p>
    <w:p w14:paraId="139105B0" w14:textId="23E8BA23" w:rsidR="007D6E10" w:rsidRDefault="007D6E10" w:rsidP="007D6E10">
      <w:pPr>
        <w:autoSpaceDE w:val="0"/>
        <w:autoSpaceDN w:val="0"/>
        <w:adjustRightInd w:val="0"/>
        <w:spacing w:before="360" w:after="240"/>
        <w:rPr>
          <w:rFonts w:ascii="Arial" w:hAnsi="Arial" w:cs="Arial"/>
          <w:b/>
          <w:bCs/>
          <w:color w:val="000000"/>
        </w:rPr>
      </w:pPr>
      <w:r w:rsidRPr="0084010E">
        <w:rPr>
          <w:rFonts w:ascii="Arial" w:hAnsi="Arial" w:cs="Arial"/>
          <w:b/>
          <w:bCs/>
          <w:color w:val="000000"/>
        </w:rPr>
        <w:t xml:space="preserve">7.1 </w:t>
      </w:r>
      <w:r w:rsidRPr="0084010E">
        <w:rPr>
          <w:rFonts w:ascii="Arial" w:hAnsi="Arial" w:cs="Arial"/>
          <w:b/>
          <w:bCs/>
          <w:color w:val="000000"/>
        </w:rPr>
        <w:tab/>
        <w:t>Introduction</w:t>
      </w:r>
    </w:p>
    <w:p w14:paraId="701E4C1D" w14:textId="77777777" w:rsidR="007D6E10" w:rsidRDefault="007D6E10" w:rsidP="007D6E10">
      <w:pPr>
        <w:jc w:val="both"/>
        <w:rPr>
          <w:color w:val="000000"/>
          <w:sz w:val="20"/>
        </w:rPr>
      </w:pPr>
      <w:r w:rsidRPr="0084010E">
        <w:rPr>
          <w:color w:val="000000"/>
          <w:sz w:val="20"/>
        </w:rPr>
        <w:t>The DS SAP is the interface between the DS SAP service users and the DS SAP service provider. The DS SAP service users are the connected APs, mesh gates, the portal</w:t>
      </w:r>
      <w:r>
        <w:rPr>
          <w:color w:val="000000"/>
          <w:sz w:val="20"/>
        </w:rPr>
        <w:t>, and AP MLDs</w:t>
      </w:r>
      <w:r w:rsidRPr="0084010E">
        <w:rPr>
          <w:color w:val="000000"/>
          <w:sz w:val="20"/>
        </w:rPr>
        <w:t>. The DS SAP service provider is the DS. Figure 7-1 (DS architecture(#2251)) shows the location of the DS in the IEEE 802.11 architecture. The DS SAP is indicated in this Figure by the lines connecting the DS to its service users. In Figure 7-1 (DS architecture(#2251)), the DS has four users, two APs, a mesh gate, a portal</w:t>
      </w:r>
      <w:r>
        <w:rPr>
          <w:color w:val="000000"/>
          <w:sz w:val="20"/>
        </w:rPr>
        <w:t>, and an AP MLD</w:t>
      </w:r>
      <w:r w:rsidRPr="0084010E">
        <w:rPr>
          <w:color w:val="000000"/>
          <w:sz w:val="20"/>
        </w:rPr>
        <w:t xml:space="preserve">, so the DS is shown passing behind the MAC/PHYs of the STAs. </w:t>
      </w:r>
    </w:p>
    <w:p w14:paraId="3794BE0D" w14:textId="77777777" w:rsidR="007D6E10" w:rsidRDefault="007D6E10" w:rsidP="007D6E10">
      <w:pPr>
        <w:jc w:val="both"/>
      </w:pPr>
      <w:r>
        <w:object w:dxaOrig="21645" w:dyaOrig="5715" w14:anchorId="2E6CC106">
          <v:shape id="_x0000_i1035" type="#_x0000_t75" style="width:479.25pt;height:123pt" o:ole="">
            <v:imagedata r:id="rId30" o:title=""/>
          </v:shape>
          <o:OLEObject Type="Embed" ProgID="Visio.Drawing.15" ShapeID="_x0000_i1035" DrawAspect="Content" ObjectID="_1706270674" r:id="rId31"/>
        </w:object>
      </w:r>
    </w:p>
    <w:p w14:paraId="604BCD9D" w14:textId="77777777" w:rsidR="007D6E10" w:rsidRPr="00086714" w:rsidRDefault="007D6E10" w:rsidP="007D6E10">
      <w:pPr>
        <w:jc w:val="center"/>
        <w:rPr>
          <w:rFonts w:ascii="Arial" w:hAnsi="Arial" w:cs="Arial"/>
          <w:b/>
          <w:bCs/>
        </w:rPr>
      </w:pPr>
      <w:r w:rsidRPr="00086714">
        <w:rPr>
          <w:rFonts w:ascii="Arial" w:hAnsi="Arial" w:cs="Arial"/>
          <w:b/>
          <w:bCs/>
          <w:sz w:val="20"/>
        </w:rPr>
        <w:t>Figure 7-1 – DS architecture</w:t>
      </w:r>
    </w:p>
    <w:p w14:paraId="571BF885" w14:textId="77777777" w:rsidR="007D6E10" w:rsidRDefault="007D6E10" w:rsidP="007D6E10">
      <w:pPr>
        <w:jc w:val="both"/>
        <w:rPr>
          <w:color w:val="000000"/>
          <w:sz w:val="20"/>
        </w:rPr>
      </w:pPr>
      <w:r w:rsidRPr="0084010E">
        <w:rPr>
          <w:color w:val="000000"/>
          <w:sz w:val="20"/>
        </w:rPr>
        <w:t>The DS SAP interface specification describes the primitives required to get MAC service tuples in and out of the DS and</w:t>
      </w:r>
    </w:p>
    <w:p w14:paraId="6719E327" w14:textId="77777777" w:rsidR="007D6E10" w:rsidRPr="00141B60" w:rsidRDefault="007D6E10" w:rsidP="007D6E10">
      <w:pPr>
        <w:pStyle w:val="ListParagraph"/>
        <w:numPr>
          <w:ilvl w:val="0"/>
          <w:numId w:val="37"/>
        </w:numPr>
        <w:spacing w:after="160" w:line="259" w:lineRule="auto"/>
        <w:contextualSpacing/>
        <w:jc w:val="both"/>
        <w:rPr>
          <w:color w:val="000000"/>
          <w:sz w:val="20"/>
          <w:szCs w:val="20"/>
        </w:rPr>
      </w:pPr>
      <w:r w:rsidRPr="00141B60">
        <w:rPr>
          <w:color w:val="000000"/>
          <w:sz w:val="20"/>
          <w:szCs w:val="20"/>
        </w:rPr>
        <w:t>update the DS’s mapping of STAs to APs or to mesh gates,</w:t>
      </w:r>
    </w:p>
    <w:p w14:paraId="672C2B07" w14:textId="77777777" w:rsidR="007D6E10" w:rsidRPr="00141B60" w:rsidRDefault="007D6E10" w:rsidP="007D6E10">
      <w:pPr>
        <w:pStyle w:val="ListParagraph"/>
        <w:numPr>
          <w:ilvl w:val="0"/>
          <w:numId w:val="37"/>
        </w:numPr>
        <w:spacing w:after="160" w:line="259" w:lineRule="auto"/>
        <w:contextualSpacing/>
        <w:jc w:val="both"/>
        <w:rPr>
          <w:color w:val="000000"/>
          <w:sz w:val="20"/>
          <w:szCs w:val="20"/>
        </w:rPr>
      </w:pPr>
      <w:r w:rsidRPr="000577FC">
        <w:rPr>
          <w:color w:val="000000"/>
          <w:sz w:val="20"/>
          <w:szCs w:val="20"/>
        </w:rPr>
        <w:t>update the DS’s mapping</w:t>
      </w:r>
      <w:r w:rsidRPr="00141B60">
        <w:rPr>
          <w:color w:val="000000"/>
          <w:sz w:val="20"/>
          <w:szCs w:val="20"/>
        </w:rPr>
        <w:t xml:space="preserve"> of non-AP MLD</w:t>
      </w:r>
      <w:r w:rsidRPr="000577FC">
        <w:rPr>
          <w:color w:val="000000"/>
          <w:sz w:val="20"/>
          <w:szCs w:val="20"/>
        </w:rPr>
        <w:t>s</w:t>
      </w:r>
      <w:r w:rsidRPr="00141B60">
        <w:rPr>
          <w:color w:val="000000"/>
          <w:sz w:val="20"/>
          <w:szCs w:val="20"/>
        </w:rPr>
        <w:t xml:space="preserve"> to AP MLDs</w:t>
      </w:r>
    </w:p>
    <w:p w14:paraId="247B9FE9" w14:textId="77777777" w:rsidR="007D6E10" w:rsidRPr="000577FC" w:rsidRDefault="007D6E10" w:rsidP="007D6E10">
      <w:pPr>
        <w:spacing w:after="160" w:line="259" w:lineRule="auto"/>
        <w:jc w:val="both"/>
        <w:rPr>
          <w:color w:val="000000"/>
          <w:sz w:val="20"/>
        </w:rPr>
      </w:pPr>
      <w:r w:rsidRPr="000577FC">
        <w:rPr>
          <w:color w:val="000000"/>
          <w:sz w:val="20"/>
        </w:rPr>
        <w:t xml:space="preserve">Describing the DS itself or the functions thereof is out of scope of this </w:t>
      </w:r>
      <w:r>
        <w:rPr>
          <w:color w:val="000000"/>
          <w:sz w:val="20"/>
        </w:rPr>
        <w:t>standard</w:t>
      </w:r>
      <w:r w:rsidRPr="000577FC">
        <w:rPr>
          <w:color w:val="000000"/>
          <w:sz w:val="20"/>
        </w:rPr>
        <w:t>.</w:t>
      </w:r>
    </w:p>
    <w:p w14:paraId="35B2647E" w14:textId="77777777" w:rsidR="007D6E10" w:rsidRPr="0084010E" w:rsidRDefault="007D6E10" w:rsidP="007D6E10">
      <w:pPr>
        <w:autoSpaceDE w:val="0"/>
        <w:autoSpaceDN w:val="0"/>
        <w:adjustRightInd w:val="0"/>
        <w:spacing w:before="360" w:after="240"/>
        <w:rPr>
          <w:color w:val="000000"/>
          <w:sz w:val="20"/>
        </w:rPr>
      </w:pPr>
      <w:r w:rsidRPr="0084010E">
        <w:rPr>
          <w:color w:val="000000"/>
          <w:sz w:val="20"/>
        </w:rPr>
        <w:t>The DS SAP actions are as follows:</w:t>
      </w:r>
    </w:p>
    <w:p w14:paraId="17C60E1E" w14:textId="77777777" w:rsidR="007D6E10" w:rsidRPr="0084010E"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Accept MSDUs (as part of MAC service tuples) from APs, mesh gates, the portal</w:t>
      </w:r>
      <w:r>
        <w:rPr>
          <w:color w:val="000000"/>
          <w:sz w:val="20"/>
          <w:szCs w:val="20"/>
        </w:rPr>
        <w:t xml:space="preserve"> and AP MLDs</w:t>
      </w:r>
      <w:r w:rsidRPr="0084010E">
        <w:rPr>
          <w:color w:val="000000"/>
          <w:sz w:val="20"/>
          <w:szCs w:val="20"/>
        </w:rPr>
        <w:t>.</w:t>
      </w:r>
    </w:p>
    <w:p w14:paraId="24184E4C"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Deliver MSDUs (as part of MAC service tuples) to APs, mesh gates, the portal</w:t>
      </w:r>
      <w:r>
        <w:rPr>
          <w:color w:val="000000"/>
          <w:sz w:val="20"/>
          <w:szCs w:val="20"/>
        </w:rPr>
        <w:t>, or the AP MLDs</w:t>
      </w:r>
      <w:r w:rsidRPr="0084010E">
        <w:rPr>
          <w:color w:val="000000"/>
          <w:sz w:val="20"/>
          <w:szCs w:val="20"/>
        </w:rPr>
        <w:t>.</w:t>
      </w:r>
    </w:p>
    <w:p w14:paraId="53807254"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lastRenderedPageBreak/>
        <w:t>Accept STA-to-AP mapping updates from the APs.</w:t>
      </w:r>
    </w:p>
    <w:p w14:paraId="01AEED9E" w14:textId="77777777" w:rsidR="007D6E10"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84010E">
        <w:rPr>
          <w:color w:val="000000"/>
          <w:sz w:val="20"/>
          <w:szCs w:val="20"/>
        </w:rPr>
        <w:t>Accept STA-to-mesh gate mapping updates from the mesh gates.</w:t>
      </w:r>
    </w:p>
    <w:p w14:paraId="2EDE657F" w14:textId="77777777" w:rsidR="007D6E10" w:rsidRPr="0084010E" w:rsidRDefault="007D6E10" w:rsidP="007D6E10">
      <w:pPr>
        <w:pStyle w:val="ListParagraph"/>
        <w:numPr>
          <w:ilvl w:val="0"/>
          <w:numId w:val="39"/>
        </w:numPr>
        <w:autoSpaceDE w:val="0"/>
        <w:autoSpaceDN w:val="0"/>
        <w:adjustRightInd w:val="0"/>
        <w:spacing w:before="360" w:after="240"/>
        <w:contextualSpacing/>
        <w:rPr>
          <w:color w:val="000000"/>
          <w:sz w:val="20"/>
          <w:szCs w:val="20"/>
        </w:rPr>
      </w:pPr>
      <w:r w:rsidRPr="00F15CBA">
        <w:rPr>
          <w:color w:val="000000"/>
          <w:sz w:val="20"/>
          <w:szCs w:val="20"/>
        </w:rPr>
        <w:t>Accept non-AP</w:t>
      </w:r>
      <w:r>
        <w:rPr>
          <w:color w:val="000000"/>
          <w:sz w:val="20"/>
          <w:szCs w:val="20"/>
        </w:rPr>
        <w:t>-</w:t>
      </w:r>
      <w:r w:rsidRPr="00F15CBA">
        <w:rPr>
          <w:color w:val="000000"/>
          <w:sz w:val="20"/>
          <w:szCs w:val="20"/>
        </w:rPr>
        <w:t>MLD-to-AP</w:t>
      </w:r>
      <w:r>
        <w:rPr>
          <w:color w:val="000000"/>
          <w:sz w:val="20"/>
          <w:szCs w:val="20"/>
        </w:rPr>
        <w:t>-</w:t>
      </w:r>
      <w:r w:rsidRPr="00F15CBA">
        <w:rPr>
          <w:color w:val="000000"/>
          <w:sz w:val="20"/>
          <w:szCs w:val="20"/>
        </w:rPr>
        <w:t>MLD mapping updates from the AP MLDs</w:t>
      </w:r>
      <w:r>
        <w:rPr>
          <w:color w:val="000000"/>
          <w:sz w:val="20"/>
          <w:szCs w:val="20"/>
        </w:rPr>
        <w:t>.</w:t>
      </w:r>
    </w:p>
    <w:p w14:paraId="24E87B3A" w14:textId="5593AC20" w:rsidR="007D6E10" w:rsidRDefault="007D6E10" w:rsidP="007D6E10">
      <w:pPr>
        <w:autoSpaceDE w:val="0"/>
        <w:autoSpaceDN w:val="0"/>
        <w:adjustRightInd w:val="0"/>
        <w:spacing w:before="360" w:after="240"/>
        <w:rPr>
          <w:color w:val="000000"/>
          <w:sz w:val="20"/>
        </w:rPr>
      </w:pPr>
      <w:r w:rsidRPr="00141B60">
        <w:rPr>
          <w:color w:val="000000"/>
          <w:sz w:val="20"/>
        </w:rPr>
        <w:t>NOTE</w:t>
      </w:r>
      <w:r w:rsidR="00086714" w:rsidRPr="00153314">
        <w:rPr>
          <w:color w:val="000000"/>
          <w:sz w:val="20"/>
        </w:rPr>
        <w:t>—</w:t>
      </w:r>
      <w:r>
        <w:rPr>
          <w:color w:val="000000"/>
          <w:sz w:val="20"/>
        </w:rPr>
        <w:t>F</w:t>
      </w:r>
      <w:r w:rsidRPr="00141B60">
        <w:rPr>
          <w:color w:val="000000"/>
          <w:sz w:val="20"/>
        </w:rPr>
        <w:t>or MLDs, the sour</w:t>
      </w:r>
      <w:r>
        <w:rPr>
          <w:color w:val="000000"/>
          <w:sz w:val="20"/>
        </w:rPr>
        <w:t xml:space="preserve">ce address or </w:t>
      </w:r>
      <w:r w:rsidRPr="00141B60">
        <w:rPr>
          <w:color w:val="000000"/>
          <w:sz w:val="20"/>
        </w:rPr>
        <w:t xml:space="preserve">destination address parameters </w:t>
      </w:r>
      <w:r>
        <w:rPr>
          <w:color w:val="000000"/>
          <w:sz w:val="20"/>
        </w:rPr>
        <w:t>of</w:t>
      </w:r>
      <w:r w:rsidRPr="00141B60">
        <w:rPr>
          <w:color w:val="000000"/>
          <w:sz w:val="20"/>
        </w:rPr>
        <w:t xml:space="preserve"> the MAC service tuples </w:t>
      </w:r>
      <w:r>
        <w:rPr>
          <w:color w:val="000000"/>
          <w:sz w:val="20"/>
        </w:rPr>
        <w:t xml:space="preserve">(see 5.2.3.2 (Semantics of the service primitive)) </w:t>
      </w:r>
      <w:r w:rsidRPr="00141B60">
        <w:rPr>
          <w:color w:val="000000"/>
          <w:sz w:val="20"/>
        </w:rPr>
        <w:t xml:space="preserve">are set to the MLD MAC address of the non-AP MLD, </w:t>
      </w:r>
      <w:r>
        <w:rPr>
          <w:color w:val="000000"/>
          <w:sz w:val="20"/>
        </w:rPr>
        <w:t xml:space="preserve">which is </w:t>
      </w:r>
      <w:r w:rsidRPr="00141B60">
        <w:rPr>
          <w:color w:val="000000"/>
          <w:sz w:val="20"/>
        </w:rPr>
        <w:t>the identity of the non-AP MLD known by the DS.</w:t>
      </w:r>
    </w:p>
    <w:p w14:paraId="05CC327F" w14:textId="19E13C99" w:rsidR="007D6E10" w:rsidRDefault="007D6E10" w:rsidP="007D6E10">
      <w:pPr>
        <w:autoSpaceDE w:val="0"/>
        <w:autoSpaceDN w:val="0"/>
        <w:adjustRightInd w:val="0"/>
        <w:spacing w:before="360" w:after="240"/>
        <w:rPr>
          <w:color w:val="000000"/>
          <w:sz w:val="20"/>
        </w:rPr>
      </w:pPr>
      <w:r w:rsidRPr="0084010E">
        <w:rPr>
          <w:color w:val="000000"/>
          <w:sz w:val="20"/>
        </w:rPr>
        <w:t>When the DS delivers the MAC service tuples to an AP, the AP then determines when and how to deliver the MAC service tuples to the AP’s MAC (via the MAC SAP). When the DS delivers the MAC service tuples to a mesh gate, the mesh gate then determines when and how to deliver the MAC service tuples to the mesh gate’s MAC (via the MAC SAP).</w:t>
      </w:r>
      <w:r w:rsidRPr="00697C15">
        <w:rPr>
          <w:color w:val="000000"/>
          <w:sz w:val="20"/>
        </w:rPr>
        <w:t xml:space="preserve"> </w:t>
      </w:r>
      <w:r w:rsidRPr="0084010E">
        <w:rPr>
          <w:color w:val="000000"/>
          <w:sz w:val="20"/>
        </w:rPr>
        <w:t>When the DS delivers the MAC service tuples to an AP</w:t>
      </w:r>
      <w:r>
        <w:rPr>
          <w:color w:val="000000"/>
          <w:sz w:val="20"/>
        </w:rPr>
        <w:t xml:space="preserve"> MLD through DSAF</w:t>
      </w:r>
      <w:r w:rsidRPr="0084010E">
        <w:rPr>
          <w:color w:val="000000"/>
          <w:sz w:val="20"/>
        </w:rPr>
        <w:t xml:space="preserve">, the AP </w:t>
      </w:r>
      <w:r>
        <w:rPr>
          <w:color w:val="000000"/>
          <w:sz w:val="20"/>
        </w:rPr>
        <w:t xml:space="preserve">MLD </w:t>
      </w:r>
      <w:r w:rsidRPr="0084010E">
        <w:rPr>
          <w:color w:val="000000"/>
          <w:sz w:val="20"/>
        </w:rPr>
        <w:t>then determines when and how to deliver the MAC service tuples to the AP</w:t>
      </w:r>
      <w:r>
        <w:rPr>
          <w:color w:val="000000"/>
          <w:sz w:val="20"/>
        </w:rPr>
        <w:t xml:space="preserve"> MLD</w:t>
      </w:r>
      <w:r w:rsidRPr="0084010E">
        <w:rPr>
          <w:color w:val="000000"/>
          <w:sz w:val="20"/>
        </w:rPr>
        <w:t xml:space="preserve">’s </w:t>
      </w:r>
      <w:r>
        <w:rPr>
          <w:color w:val="000000"/>
          <w:sz w:val="20"/>
        </w:rPr>
        <w:t xml:space="preserve">MLD </w:t>
      </w:r>
      <w:r w:rsidR="00D0061A" w:rsidRPr="00D0061A">
        <w:rPr>
          <w:strike/>
          <w:sz w:val="20"/>
        </w:rPr>
        <w:t>U</w:t>
      </w:r>
      <w:r w:rsidR="00D0061A">
        <w:rPr>
          <w:sz w:val="20"/>
          <w:u w:val="single"/>
        </w:rPr>
        <w:t>u</w:t>
      </w:r>
      <w:r w:rsidR="00D0061A">
        <w:rPr>
          <w:sz w:val="20"/>
        </w:rPr>
        <w:t>pper</w:t>
      </w:r>
      <w:r w:rsidR="00D0061A">
        <w:rPr>
          <w:color w:val="000000"/>
          <w:sz w:val="20"/>
        </w:rPr>
        <w:t xml:space="preserve"> </w:t>
      </w:r>
      <w:r>
        <w:rPr>
          <w:color w:val="000000"/>
          <w:sz w:val="20"/>
        </w:rPr>
        <w:t xml:space="preserve">MAC sublayer </w:t>
      </w:r>
      <w:r w:rsidRPr="0084010E">
        <w:rPr>
          <w:color w:val="000000"/>
          <w:sz w:val="20"/>
        </w:rPr>
        <w:t>(via the MAC SAP).</w:t>
      </w:r>
    </w:p>
    <w:p w14:paraId="70DE70BA" w14:textId="770AC2F7" w:rsidR="00014D06" w:rsidRDefault="00014D06" w:rsidP="007D6E10">
      <w:pPr>
        <w:autoSpaceDE w:val="0"/>
        <w:autoSpaceDN w:val="0"/>
        <w:adjustRightInd w:val="0"/>
        <w:spacing w:before="360" w:after="240"/>
        <w:rPr>
          <w:color w:val="000000"/>
          <w:sz w:val="20"/>
          <w:u w:val="single"/>
        </w:rPr>
      </w:pPr>
      <w:r>
        <w:rPr>
          <w:color w:val="000000"/>
          <w:sz w:val="20"/>
          <w:u w:val="single"/>
        </w:rPr>
        <w:t xml:space="preserve">In the case of an AP MLD and its affiliated APs connected to the DS, there are individual DS SAPs for each affiliated AP and one for the AP MLD, as shown in Figure 7-2.  The affiliated APs will each provide a mapping to </w:t>
      </w:r>
      <w:r w:rsidR="009F0707">
        <w:rPr>
          <w:color w:val="000000"/>
          <w:sz w:val="20"/>
          <w:u w:val="single"/>
        </w:rPr>
        <w:t>their</w:t>
      </w:r>
      <w:r>
        <w:rPr>
          <w:color w:val="000000"/>
          <w:sz w:val="20"/>
          <w:u w:val="single"/>
        </w:rPr>
        <w:t xml:space="preserve"> associated non-AP STAs, by their MAC addresses.  The AP MLD will provide a mapping to its associated non-AP MLDs, by their MLD MAC addresses.  Thus, the non-AP devices form distinct sets of MAC addresses, and the DS can deliver any service tuples with a one-to-one mapping of destination address to DS SAP.</w:t>
      </w:r>
    </w:p>
    <w:p w14:paraId="093F33C9" w14:textId="68CB2359" w:rsidR="00014D06" w:rsidRDefault="00082DB7" w:rsidP="00503D8D">
      <w:pPr>
        <w:autoSpaceDE w:val="0"/>
        <w:autoSpaceDN w:val="0"/>
        <w:adjustRightInd w:val="0"/>
        <w:spacing w:before="360" w:after="240"/>
        <w:jc w:val="center"/>
      </w:pPr>
      <w:r>
        <w:object w:dxaOrig="15000" w:dyaOrig="7021" w14:anchorId="63599861">
          <v:shape id="_x0000_i1036" type="#_x0000_t75" style="width:412.5pt;height:192.75pt" o:ole="">
            <v:imagedata r:id="rId32" o:title=""/>
          </v:shape>
          <o:OLEObject Type="Embed" ProgID="Visio.Drawing.15" ShapeID="_x0000_i1036" DrawAspect="Content" ObjectID="_1706270675" r:id="rId33"/>
        </w:object>
      </w:r>
    </w:p>
    <w:p w14:paraId="577CE4D7" w14:textId="01A63470" w:rsidR="00503D8D" w:rsidRPr="00503D8D" w:rsidRDefault="00503D8D" w:rsidP="00503D8D">
      <w:pPr>
        <w:autoSpaceDE w:val="0"/>
        <w:autoSpaceDN w:val="0"/>
        <w:adjustRightInd w:val="0"/>
        <w:spacing w:before="360" w:after="240"/>
        <w:jc w:val="center"/>
        <w:rPr>
          <w:rFonts w:ascii="Arial" w:hAnsi="Arial" w:cs="Arial"/>
          <w:b/>
          <w:bCs/>
          <w:color w:val="000000"/>
          <w:sz w:val="20"/>
          <w:u w:val="single"/>
        </w:rPr>
      </w:pPr>
      <w:r w:rsidRPr="00503D8D">
        <w:rPr>
          <w:rFonts w:ascii="Arial" w:hAnsi="Arial" w:cs="Arial"/>
          <w:b/>
          <w:bCs/>
          <w:color w:val="000000"/>
          <w:sz w:val="20"/>
          <w:u w:val="single"/>
        </w:rPr>
        <w:t xml:space="preserve">Figure 7-2 – Example </w:t>
      </w:r>
      <w:r>
        <w:rPr>
          <w:rFonts w:ascii="Arial" w:hAnsi="Arial" w:cs="Arial"/>
          <w:b/>
          <w:bCs/>
          <w:color w:val="000000"/>
          <w:sz w:val="20"/>
          <w:u w:val="single"/>
        </w:rPr>
        <w:t>DS access for an AP MLD with two affiliated APs</w:t>
      </w:r>
    </w:p>
    <w:p w14:paraId="6C071205" w14:textId="77777777" w:rsidR="00086714" w:rsidRDefault="00086714" w:rsidP="00086714">
      <w:pPr>
        <w:widowControl w:val="0"/>
        <w:tabs>
          <w:tab w:val="left" w:pos="659"/>
        </w:tabs>
        <w:kinsoku w:val="0"/>
        <w:overflowPunct w:val="0"/>
        <w:autoSpaceDE w:val="0"/>
        <w:autoSpaceDN w:val="0"/>
        <w:adjustRightInd w:val="0"/>
        <w:spacing w:before="120" w:after="0" w:line="212" w:lineRule="exact"/>
        <w:outlineLvl w:val="2"/>
        <w:rPr>
          <w:b/>
          <w:bCs/>
          <w:i/>
          <w:iCs/>
          <w:color w:val="000000"/>
          <w:spacing w:val="-2"/>
          <w:sz w:val="20"/>
          <w:highlight w:val="yellow"/>
        </w:rPr>
      </w:pPr>
    </w:p>
    <w:bookmarkEnd w:id="55"/>
    <w:p w14:paraId="205F4655" w14:textId="77777777" w:rsidR="00B45A4C" w:rsidRPr="00B45A4C" w:rsidRDefault="00B45A4C" w:rsidP="007C6D98"/>
    <w:sectPr w:rsidR="00B45A4C" w:rsidRPr="00B45A4C" w:rsidSect="00C5682A">
      <w:headerReference w:type="default" r:id="rId34"/>
      <w:footerReference w:type="default" r:id="rId35"/>
      <w:pgSz w:w="12240" w:h="15840" w:code="1"/>
      <w:pgMar w:top="720" w:right="1440" w:bottom="720" w:left="720" w:header="432" w:footer="432" w:gutter="72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6" w:author="Hamilton, Mark" w:date="2021-09-09T18:06:00Z" w:initials="HM">
    <w:p w14:paraId="61423D8D" w14:textId="77777777" w:rsidR="00DC04BE" w:rsidRDefault="00DC04BE" w:rsidP="00DC04BE">
      <w:pPr>
        <w:pStyle w:val="CommentText"/>
      </w:pPr>
      <w:r>
        <w:rPr>
          <w:rStyle w:val="CommentReference"/>
        </w:rPr>
        <w:annotationRef/>
      </w:r>
      <w:r>
        <w:t>9/9: Do we/should we have a word for this?  It’s not “associated” (or not quite – but very similar).  How can we avoid a lot of Spec changes?</w:t>
      </w:r>
    </w:p>
    <w:p w14:paraId="4540337F" w14:textId="77777777" w:rsidR="00DC04BE" w:rsidRDefault="00DC04BE" w:rsidP="00DC04BE">
      <w:pPr>
        <w:pStyle w:val="CommentText"/>
      </w:pPr>
    </w:p>
    <w:p w14:paraId="4B0470D8" w14:textId="77777777" w:rsidR="00DC04BE" w:rsidRDefault="00DC04BE" w:rsidP="00DC04BE">
      <w:pPr>
        <w:pStyle w:val="CommentText"/>
      </w:pPr>
      <w:r>
        <w:t xml:space="preserve">Per the state machine, (can we) just call this “associated”?  </w:t>
      </w:r>
    </w:p>
  </w:comment>
  <w:comment w:id="157" w:author="Hamilton, Mark" w:date="2021-09-09T18:24:00Z" w:initials="HM">
    <w:p w14:paraId="0469E2EB" w14:textId="77777777" w:rsidR="00DC04BE" w:rsidRDefault="00DC04BE" w:rsidP="00DC04BE">
      <w:pPr>
        <w:pStyle w:val="CommentText"/>
      </w:pPr>
      <w:r>
        <w:rPr>
          <w:rStyle w:val="CommentReference"/>
        </w:rPr>
        <w:annotationRef/>
      </w:r>
      <w:r>
        <w:t>9/9: “AP1 and STA1 can communicate over link 1” …  (Instead of saying the link is established.)</w:t>
      </w:r>
    </w:p>
  </w:comment>
  <w:comment w:id="158" w:author="Hamilton, Mark" w:date="2021-09-09T18:27:00Z" w:initials="HM">
    <w:p w14:paraId="6D32F9AE" w14:textId="77777777" w:rsidR="00DC04BE" w:rsidRDefault="00DC04BE" w:rsidP="00DC04BE">
      <w:pPr>
        <w:autoSpaceDE w:val="0"/>
        <w:autoSpaceDN w:val="0"/>
        <w:adjustRightInd w:val="0"/>
        <w:spacing w:after="0"/>
        <w:rPr>
          <w:rFonts w:ascii="TimesNewRoman" w:eastAsia="TimesNewRoman" w:cs="TimesNewRoman"/>
          <w:sz w:val="20"/>
          <w:lang w:val="en-US"/>
        </w:rPr>
      </w:pPr>
      <w:r>
        <w:rPr>
          <w:rStyle w:val="CommentReference"/>
        </w:rPr>
        <w:annotationRef/>
      </w:r>
      <w:r>
        <w:t xml:space="preserve">9/9: 11be is defining a “link” to be the tuple of channel, class.  But baseline defines “link” as “… </w:t>
      </w:r>
      <w:r>
        <w:rPr>
          <w:rFonts w:ascii="TimesNewRoman" w:eastAsia="TimesNewRoman" w:cs="TimesNewRoman"/>
          <w:sz w:val="20"/>
          <w:lang w:val="en-US"/>
        </w:rPr>
        <w:t>a physical path consisting of</w:t>
      </w:r>
    </w:p>
    <w:p w14:paraId="57A17DC6" w14:textId="77777777" w:rsidR="00DC04BE" w:rsidRDefault="00DC04BE" w:rsidP="00DC04BE">
      <w:pPr>
        <w:autoSpaceDE w:val="0"/>
        <w:autoSpaceDN w:val="0"/>
        <w:adjustRightInd w:val="0"/>
        <w:spacing w:after="0"/>
        <w:rPr>
          <w:rFonts w:ascii="TimesNewRoman" w:eastAsia="TimesNewRoman" w:cs="TimesNewRoman"/>
          <w:sz w:val="20"/>
          <w:lang w:val="en-US"/>
        </w:rPr>
      </w:pPr>
      <w:r>
        <w:rPr>
          <w:rFonts w:ascii="TimesNewRoman" w:eastAsia="TimesNewRoman" w:cs="TimesNewRoman"/>
          <w:sz w:val="20"/>
          <w:lang w:val="en-US"/>
        </w:rPr>
        <w:t>exactly one traversal of the wireless medium (WM) that is usable to transfer MAC service data units</w:t>
      </w:r>
    </w:p>
    <w:p w14:paraId="6962EE9E" w14:textId="77777777" w:rsidR="00DC04BE" w:rsidRDefault="00DC04BE" w:rsidP="00DC04BE">
      <w:pPr>
        <w:pStyle w:val="CommentText"/>
        <w:rPr>
          <w:rFonts w:ascii="TimesNewRoman" w:eastAsia="TimesNewRoman" w:cs="TimesNewRoman"/>
          <w:lang w:val="en-US"/>
        </w:rPr>
      </w:pPr>
      <w:r>
        <w:rPr>
          <w:rFonts w:ascii="TimesNewRoman" w:eastAsia="TimesNewRoman" w:cs="TimesNewRoman"/>
          <w:lang w:val="en-US"/>
        </w:rPr>
        <w:t>(MSDUs) between two stations (STAs).</w:t>
      </w:r>
      <w:r>
        <w:rPr>
          <w:rFonts w:ascii="TimesNewRoman" w:eastAsia="TimesNewRoman" w:cs="TimesNewRoman"/>
          <w:lang w:val="en-US"/>
        </w:rPr>
        <w:t>”</w:t>
      </w:r>
    </w:p>
    <w:p w14:paraId="13690D80" w14:textId="77777777" w:rsidR="00DC04BE" w:rsidRDefault="00DC04BE" w:rsidP="00DC04BE">
      <w:pPr>
        <w:pStyle w:val="CommentText"/>
        <w:rPr>
          <w:rFonts w:ascii="TimesNewRoman" w:eastAsia="TimesNewRoman" w:cs="TimesNewRoman"/>
          <w:lang w:val="en-US"/>
        </w:rPr>
      </w:pPr>
    </w:p>
    <w:p w14:paraId="4037A2C5" w14:textId="77777777" w:rsidR="00DC04BE" w:rsidRDefault="00DC04BE" w:rsidP="00DC04BE">
      <w:pPr>
        <w:pStyle w:val="CommentText"/>
      </w:pPr>
      <w:r w:rsidRPr="00C009F8">
        <w:rPr>
          <w:highlight w:val="yellow"/>
        </w:rPr>
        <w:t>9/13</w:t>
      </w:r>
      <w:r>
        <w:t xml:space="preserve">: </w:t>
      </w:r>
      <w:r w:rsidRPr="00E37E35">
        <w:t xml:space="preserve">Upon </w:t>
      </w:r>
      <w:r>
        <w:t>review, TGbe doesn’t have a definition of link, but they use the term per the above in definitions/phrases such as link setup, NSTR link pair, TID-to-link mapping, etc.</w:t>
      </w:r>
    </w:p>
    <w:p w14:paraId="316C2D0B" w14:textId="77777777" w:rsidR="00DC04BE" w:rsidRDefault="00DC04BE" w:rsidP="00DC04BE">
      <w:pPr>
        <w:pStyle w:val="CommentText"/>
      </w:pPr>
    </w:p>
    <w:p w14:paraId="1E08D1CB" w14:textId="77777777" w:rsidR="00DC04BE" w:rsidRDefault="00DC04BE" w:rsidP="00DC04BE">
      <w:pPr>
        <w:pStyle w:val="CommentText"/>
      </w:pPr>
      <w:r>
        <w:t>“IEEE 802.11 link” is also used.</w:t>
      </w:r>
    </w:p>
    <w:p w14:paraId="53652792" w14:textId="77777777" w:rsidR="00DC04BE" w:rsidRDefault="00DC04BE" w:rsidP="00DC04BE">
      <w:pPr>
        <w:pStyle w:val="CommentText"/>
      </w:pPr>
    </w:p>
    <w:p w14:paraId="6AABE92C" w14:textId="77777777" w:rsidR="00DC04BE" w:rsidRDefault="00DC04BE" w:rsidP="00DC04BE">
      <w:pPr>
        <w:pStyle w:val="CommentText"/>
      </w:pPr>
      <w:r>
        <w:t>These need to be checked against the baseline uses, and perhaps a clean-up/clarification is needed.</w:t>
      </w:r>
    </w:p>
  </w:comment>
  <w:comment w:id="159" w:author="Hamilton, Mark" w:date="2021-09-09T18:29:00Z" w:initials="HM">
    <w:p w14:paraId="601D34B8" w14:textId="77777777" w:rsidR="00DC04BE" w:rsidRDefault="00DC04BE" w:rsidP="00DC04BE">
      <w:pPr>
        <w:pStyle w:val="CommentText"/>
      </w:pPr>
      <w:r>
        <w:rPr>
          <w:rStyle w:val="CommentReference"/>
        </w:rPr>
        <w:annotationRef/>
      </w:r>
      <w:r>
        <w:t>9/9: Consider a recommendation that there are many different types of “link”, and they should have different names (maybe understood in context).  MAC link, RF link, CAPWAP level stuff, etc.</w:t>
      </w:r>
    </w:p>
  </w:comment>
  <w:comment w:id="174" w:author="Hamilton, Mark" w:date="2021-09-09T18:48:00Z" w:initials="HM">
    <w:p w14:paraId="644DA73B" w14:textId="520728AD" w:rsidR="006206C3" w:rsidRDefault="006206C3">
      <w:pPr>
        <w:pStyle w:val="CommentText"/>
      </w:pPr>
      <w:r>
        <w:rPr>
          <w:rStyle w:val="CommentReference"/>
        </w:rPr>
        <w:annotationRef/>
      </w:r>
      <w:r>
        <w:t>9/9: What do we call the combination of the AP MLD and the affiliated APs?  (Something like a “device”, but we can’t use that word.)</w:t>
      </w:r>
    </w:p>
  </w:comment>
  <w:comment w:id="175" w:author="Hamilton, Mark" w:date="2022-02-13T14:26:00Z" w:initials="HM">
    <w:p w14:paraId="0FEA8BF3" w14:textId="62BCF575" w:rsidR="00325860" w:rsidRDefault="00325860" w:rsidP="00325860">
      <w:pPr>
        <w:pStyle w:val="CommentText"/>
        <w:rPr>
          <w:noProof/>
        </w:rPr>
      </w:pPr>
      <w:r>
        <w:rPr>
          <w:rStyle w:val="CommentReference"/>
        </w:rPr>
        <w:annotationRef/>
      </w:r>
      <w:r>
        <w:t xml:space="preserve">Consider: DH: line up the affiliated AP boxes vertically, </w:t>
      </w:r>
      <w:r>
        <w:rPr>
          <w:noProof/>
        </w:rPr>
        <w:t>to emphasize the affilaited AP is a complete standalone stack that serves legacy STAs so if you combine the boxes, you will get back the original legacy stack of an AP. So we merely seperate the legacy AP stack to upper and lower.</w:t>
      </w:r>
    </w:p>
    <w:p w14:paraId="3EB453E1" w14:textId="77777777" w:rsidR="00325860" w:rsidRDefault="00325860">
      <w:pPr>
        <w:pStyle w:val="CommentText"/>
      </w:pPr>
    </w:p>
    <w:p w14:paraId="1CCCB7C7" w14:textId="5980A5AE" w:rsidR="006B7A64" w:rsidRDefault="006B7A64">
      <w:pPr>
        <w:pStyle w:val="CommentText"/>
      </w:pPr>
      <w:r>
        <w:t>(cf Figure 5-2b, below)</w:t>
      </w:r>
    </w:p>
  </w:comment>
  <w:comment w:id="195" w:author="Hamilton, Mark" w:date="2022-02-11T16:29:00Z" w:initials="HM">
    <w:p w14:paraId="53DAF49D" w14:textId="77777777" w:rsidR="002A6469" w:rsidRDefault="002A6469">
      <w:pPr>
        <w:pStyle w:val="CommentText"/>
      </w:pPr>
      <w:r>
        <w:rPr>
          <w:rStyle w:val="CommentReference"/>
        </w:rPr>
        <w:annotationRef/>
      </w:r>
      <w:r>
        <w:t>The figure needs help, to make the overlapping MLD and affiliates STAs easier to see.</w:t>
      </w:r>
    </w:p>
    <w:p w14:paraId="65C441C7" w14:textId="77777777" w:rsidR="006B7A64" w:rsidRDefault="006B7A64">
      <w:pPr>
        <w:pStyle w:val="CommentText"/>
      </w:pPr>
    </w:p>
    <w:p w14:paraId="5C870610" w14:textId="59D42B60" w:rsidR="006B7A64" w:rsidRDefault="006B7A64">
      <w:pPr>
        <w:pStyle w:val="CommentText"/>
      </w:pPr>
      <w:r>
        <w:t>Need to add the (single) “IEEE 802.1X Supplicant” box, also.</w:t>
      </w:r>
    </w:p>
  </w:comment>
  <w:comment w:id="199" w:author="Hamilton, Mark [2]" w:date="2021-07-06T12:11:00Z" w:initials="HM">
    <w:p w14:paraId="355414A8" w14:textId="4A330D46" w:rsidR="006206C3" w:rsidRDefault="006206C3" w:rsidP="00C67513">
      <w:pPr>
        <w:pStyle w:val="CommentText"/>
      </w:pPr>
      <w:r>
        <w:rPr>
          <w:rStyle w:val="CommentReference"/>
        </w:rPr>
        <w:annotationRef/>
      </w:r>
    </w:p>
    <w:p w14:paraId="79489A30" w14:textId="6A5AB80F" w:rsidR="006206C3" w:rsidRDefault="006206C3" w:rsidP="00C67513">
      <w:pPr>
        <w:pStyle w:val="CommentText"/>
      </w:pPr>
      <w:r>
        <w:t>Note: Figure 5-2a is moved to be anchored earlier in the text, if/as possible.</w:t>
      </w:r>
    </w:p>
    <w:p w14:paraId="26E20574" w14:textId="77777777" w:rsidR="006206C3" w:rsidRDefault="006206C3" w:rsidP="00C67513">
      <w:pPr>
        <w:pStyle w:val="CommentText"/>
      </w:pPr>
    </w:p>
    <w:p w14:paraId="6DC6DE19" w14:textId="77777777" w:rsidR="006206C3" w:rsidRDefault="006206C3" w:rsidP="00C67513">
      <w:pPr>
        <w:pStyle w:val="CommentText"/>
      </w:pPr>
      <w:r w:rsidRPr="00C777DC">
        <w:rPr>
          <w:highlight w:val="yellow"/>
        </w:rPr>
        <w:t>Editorial changes:</w:t>
      </w:r>
    </w:p>
    <w:p w14:paraId="3181CD4D" w14:textId="77777777" w:rsidR="006206C3" w:rsidRDefault="006206C3" w:rsidP="00040DE8">
      <w:pPr>
        <w:pStyle w:val="CommentText"/>
        <w:numPr>
          <w:ilvl w:val="0"/>
          <w:numId w:val="43"/>
        </w:numPr>
      </w:pPr>
      <w:r>
        <w:t>No grey boxes, labels to the side instead</w:t>
      </w:r>
    </w:p>
    <w:p w14:paraId="4CC2E933" w14:textId="45282BD3" w:rsidR="006206C3" w:rsidRDefault="006206C3" w:rsidP="00040DE8">
      <w:pPr>
        <w:pStyle w:val="CommentText"/>
        <w:numPr>
          <w:ilvl w:val="0"/>
          <w:numId w:val="43"/>
        </w:numPr>
      </w:pPr>
      <w:r>
        <w:t>No ‘blank’ box in the middle of the upper MAC</w:t>
      </w:r>
    </w:p>
    <w:p w14:paraId="3BACDFC7" w14:textId="77777777" w:rsidR="006206C3" w:rsidRDefault="006206C3" w:rsidP="00040DE8">
      <w:pPr>
        <w:pStyle w:val="CommentText"/>
        <w:numPr>
          <w:ilvl w:val="0"/>
          <w:numId w:val="43"/>
        </w:numPr>
      </w:pPr>
      <w:r>
        <w:t>Lower MAC shown with TX and RX sides to match the upper MAC style</w:t>
      </w:r>
    </w:p>
    <w:p w14:paraId="1EE2584F" w14:textId="3CFC66FA" w:rsidR="006206C3" w:rsidRDefault="006206C3" w:rsidP="00794F13">
      <w:pPr>
        <w:pStyle w:val="CommentText"/>
      </w:pPr>
      <w:r>
        <w:t>9/15: Remove PHY boxes, just “paren box” and words.  (Consider in REVme, also, after 11ay changes?)</w:t>
      </w:r>
    </w:p>
  </w:comment>
  <w:comment w:id="200" w:author="Hamilton, Mark" w:date="2022-02-13T14:17:00Z" w:initials="HM">
    <w:p w14:paraId="7EE81DD6" w14:textId="3F22C750" w:rsidR="00A20229" w:rsidRDefault="00A20229">
      <w:pPr>
        <w:pStyle w:val="CommentText"/>
      </w:pPr>
      <w:r>
        <w:rPr>
          <w:rStyle w:val="CommentReference"/>
        </w:rPr>
        <w:annotationRef/>
      </w:r>
      <w:r>
        <w:t>9/15 comment above is still TBD.</w:t>
      </w:r>
    </w:p>
  </w:comment>
  <w:comment w:id="201" w:author="Hamilton, Mark" w:date="2021-09-09T18:33:00Z" w:initials="HM">
    <w:p w14:paraId="77F2E208" w14:textId="56B4BC6E" w:rsidR="006206C3" w:rsidRDefault="006206C3">
      <w:pPr>
        <w:pStyle w:val="CommentText"/>
      </w:pPr>
      <w:r>
        <w:rPr>
          <w:rStyle w:val="CommentReference"/>
        </w:rPr>
        <w:annotationRef/>
      </w:r>
    </w:p>
    <w:p w14:paraId="69A7C438" w14:textId="40521FAD" w:rsidR="006206C3" w:rsidRDefault="006206C3">
      <w:pPr>
        <w:pStyle w:val="CommentText"/>
      </w:pPr>
      <w:r>
        <w:t>Concept from 9/9 that management frames can be generated by the Lower MAC, but get routed to/through the Upper MAC for processing (what all is that: PS buffering, sequence number, PN, encryption, link mapping – basically all of it…).  Note PMF must be shared across all the links, so the MLD upper has to do the encryption, using the PTK.</w:t>
      </w:r>
    </w:p>
    <w:p w14:paraId="2A0F7156" w14:textId="77777777" w:rsidR="006206C3" w:rsidRDefault="006206C3">
      <w:pPr>
        <w:pStyle w:val="CommentText"/>
      </w:pPr>
    </w:p>
    <w:p w14:paraId="6E075468" w14:textId="1685287C" w:rsidR="006206C3" w:rsidRDefault="006206C3">
      <w:pPr>
        <w:pStyle w:val="CommentText"/>
      </w:pPr>
    </w:p>
  </w:comment>
  <w:comment w:id="202" w:author="Hamilton, Mark" w:date="2022-02-13T14:18:00Z" w:initials="HM">
    <w:p w14:paraId="6EADB61A" w14:textId="037AFF3E" w:rsidR="00A20229" w:rsidRDefault="00A20229">
      <w:pPr>
        <w:pStyle w:val="CommentText"/>
      </w:pPr>
      <w:r>
        <w:rPr>
          <w:rStyle w:val="CommentReference"/>
        </w:rPr>
        <w:annotationRef/>
      </w:r>
      <w:r>
        <w:t>Still open for discussion.  Is this concept/detail needed here (clause 5)?</w:t>
      </w:r>
    </w:p>
  </w:comment>
  <w:comment w:id="206" w:author="Hamilton, Mark" w:date="2021-09-14T13:11:00Z" w:initials="HM">
    <w:p w14:paraId="443FD180" w14:textId="77777777" w:rsidR="006206C3" w:rsidRDefault="006206C3">
      <w:pPr>
        <w:pStyle w:val="CommentText"/>
      </w:pPr>
      <w:r>
        <w:rPr>
          <w:rStyle w:val="CommentReference"/>
        </w:rPr>
        <w:annotationRef/>
      </w:r>
      <w:r w:rsidRPr="00FA6D3D">
        <w:rPr>
          <w:highlight w:val="yellow"/>
        </w:rPr>
        <w:t>9/13:</w:t>
      </w:r>
      <w:r>
        <w:t xml:space="preserve"> Per 11-21/0209, group addressed MSDUs are handled across the AP MLD’s MAC SAP, through SN assignment, and then distributed to each of the affiliated APs for further processing and transmission.</w:t>
      </w:r>
    </w:p>
    <w:p w14:paraId="5660DE4A" w14:textId="77777777" w:rsidR="006206C3" w:rsidRDefault="006206C3">
      <w:pPr>
        <w:pStyle w:val="CommentText"/>
      </w:pPr>
    </w:p>
    <w:p w14:paraId="0F73DEEB" w14:textId="77777777" w:rsidR="006206C3" w:rsidRDefault="006206C3">
      <w:pPr>
        <w:pStyle w:val="CommentText"/>
      </w:pPr>
      <w:r>
        <w:t xml:space="preserve">Need to review all the combinations of group addressed and individually addressed; MSDUs and MMPDUs; and the flows (SN/PN assignment, power save buffering, etc.), and confirm these will arrive at both non-AP MLDs and legacy non-AP STAs in correct order to not cause any rejections.  </w:t>
      </w:r>
    </w:p>
    <w:p w14:paraId="69C2E8E3" w14:textId="77777777" w:rsidR="006206C3" w:rsidRDefault="006206C3">
      <w:pPr>
        <w:pStyle w:val="CommentText"/>
      </w:pPr>
    </w:p>
    <w:p w14:paraId="64DA2D83" w14:textId="1B8C9735" w:rsidR="006206C3" w:rsidRDefault="006206C3">
      <w:pPr>
        <w:pStyle w:val="CommentText"/>
      </w:pPr>
      <w:r>
        <w:t>Are there any concerns with A-MSDU aggregation happening higher in the (AP MLD) stack?</w:t>
      </w:r>
    </w:p>
  </w:comment>
  <w:comment w:id="209" w:author="Hamilton, Mark" w:date="2021-09-14T17:36:00Z" w:initials="HM">
    <w:p w14:paraId="7A0240BA" w14:textId="2356DC38" w:rsidR="006206C3" w:rsidRDefault="006206C3">
      <w:pPr>
        <w:pStyle w:val="CommentText"/>
      </w:pPr>
      <w:r>
        <w:rPr>
          <w:rStyle w:val="CommentReference"/>
        </w:rPr>
        <w:annotationRef/>
      </w:r>
      <w:r>
        <w:t>We could mention that either the DS doesn’t deliver it, or the affiliated AP ignores it – either way is equivalent, and is an implementation choice which way to do it.</w:t>
      </w:r>
    </w:p>
  </w:comment>
  <w:comment w:id="217" w:author="Hamilton, Mark" w:date="2021-08-30T12:49:00Z" w:initials="HM">
    <w:p w14:paraId="239AA953" w14:textId="44876487" w:rsidR="006206C3" w:rsidRDefault="006206C3" w:rsidP="005C0A46">
      <w:pPr>
        <w:pStyle w:val="CommentText"/>
      </w:pPr>
      <w:r>
        <w:rPr>
          <w:rStyle w:val="CommentReference"/>
        </w:rPr>
        <w:annotationRef/>
      </w:r>
      <w:r>
        <w:t>This is the data plane clause, move MMPDU discussion somewhere else.</w:t>
      </w:r>
    </w:p>
  </w:comment>
  <w:comment w:id="218" w:author="Hamilton, Mark" w:date="2021-09-14T12:44:00Z" w:initials="HM">
    <w:p w14:paraId="34FAF708" w14:textId="77777777" w:rsidR="00DC04BE" w:rsidRDefault="00DC04BE" w:rsidP="00DC04BE">
      <w:pPr>
        <w:pStyle w:val="CommentText"/>
      </w:pPr>
      <w:r w:rsidRPr="00C576FC">
        <w:rPr>
          <w:highlight w:val="yellow"/>
        </w:rPr>
        <w:t>9/13</w:t>
      </w:r>
      <w:r>
        <w:t xml:space="preserve">: </w:t>
      </w:r>
      <w:r>
        <w:rPr>
          <w:rStyle w:val="CommentReference"/>
        </w:rPr>
        <w:annotationRef/>
      </w:r>
      <w:r>
        <w:t>Per 11-21/209, is the MLD upper MAC sublayer also responsible for SN on group addressed frames?</w:t>
      </w:r>
    </w:p>
    <w:p w14:paraId="1AE3ACB3" w14:textId="77777777" w:rsidR="00DC04BE" w:rsidRDefault="00DC04BE" w:rsidP="00DC04BE">
      <w:pPr>
        <w:pStyle w:val="CommentText"/>
      </w:pPr>
    </w:p>
    <w:p w14:paraId="2B650ABF" w14:textId="77777777" w:rsidR="00DC04BE" w:rsidRDefault="00DC04BE" w:rsidP="00DC04BE">
      <w:pPr>
        <w:pStyle w:val="CommentText"/>
      </w:pPr>
      <w:r>
        <w:t xml:space="preserve">Need to analyze </w:t>
      </w:r>
    </w:p>
    <w:p w14:paraId="5E5A124F" w14:textId="77777777" w:rsidR="00DC04BE" w:rsidRDefault="00DC04BE" w:rsidP="00DC04BE">
      <w:pPr>
        <w:pStyle w:val="CommentText"/>
      </w:pPr>
    </w:p>
    <w:p w14:paraId="407D4122" w14:textId="77777777" w:rsidR="00DC04BE" w:rsidRDefault="00DC04BE" w:rsidP="00DC04BE">
      <w:pPr>
        <w:pStyle w:val="CommentText"/>
      </w:pPr>
      <w:r>
        <w:t xml:space="preserve">What about group addressed power save buffering?  SN assignment needs to be done when frame order is known.  </w:t>
      </w:r>
      <w:r w:rsidRPr="007D4D5F">
        <w:rPr>
          <w:strike/>
        </w:rPr>
        <w:t>Table 10-5 dictates that group addressed frames use the “Baseline” SN space, so the SN space is not shared with individually-addressed QoS data frames.</w:t>
      </w:r>
      <w:r>
        <w:t xml:space="preserve">  Does that mean it is safe/correct to assign the SN before doing PS buffering?  Can each affiliated AP do its own PS buffering, to align with its unique DTIM timing, after the MLD AP has assigned the SN?  (Note, potential change to stack ordering in Figure 5-1 and related figures.)</w:t>
      </w:r>
    </w:p>
  </w:comment>
  <w:comment w:id="221" w:author="Hamilton, Mark [2]" w:date="2021-07-14T11:12:00Z" w:initials="HM">
    <w:p w14:paraId="3389CB9B" w14:textId="77777777" w:rsidR="00DC04BE" w:rsidRDefault="00DC04BE" w:rsidP="00DC04BE">
      <w:pPr>
        <w:pStyle w:val="CommentText"/>
      </w:pPr>
      <w:r>
        <w:rPr>
          <w:rStyle w:val="CommentReference"/>
        </w:rPr>
        <w:annotationRef/>
      </w:r>
      <w:r>
        <w:t>Only PS buffering, etc.  The PS state is per-link, and in MLD lower MAC sublayer.  Get the details correct, from the 11be agreement.  AP MLD versus non-AP MLD differences?</w:t>
      </w:r>
    </w:p>
  </w:comment>
  <w:comment w:id="222" w:author="Hamilton, Mark" w:date="2021-09-14T12:59:00Z" w:initials="HM">
    <w:p w14:paraId="4854C224" w14:textId="77777777" w:rsidR="00DC04BE" w:rsidRDefault="00DC04BE" w:rsidP="00DC04BE">
      <w:pPr>
        <w:pStyle w:val="CommentText"/>
      </w:pPr>
      <w:r>
        <w:rPr>
          <w:rStyle w:val="CommentReference"/>
        </w:rPr>
        <w:annotationRef/>
      </w:r>
      <w:r w:rsidRPr="00C777DC">
        <w:rPr>
          <w:highlight w:val="yellow"/>
        </w:rPr>
        <w:t>9/13:</w:t>
      </w:r>
      <w:r>
        <w:t xml:space="preserve"> …and per DTIM for group addressed frames?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0470D8" w15:done="0"/>
  <w15:commentEx w15:paraId="0469E2EB" w15:paraIdParent="4B0470D8" w15:done="0"/>
  <w15:commentEx w15:paraId="6AABE92C" w15:paraIdParent="4B0470D8" w15:done="0"/>
  <w15:commentEx w15:paraId="601D34B8" w15:paraIdParent="4B0470D8" w15:done="0"/>
  <w15:commentEx w15:paraId="644DA73B" w15:done="0"/>
  <w15:commentEx w15:paraId="1CCCB7C7" w15:done="0"/>
  <w15:commentEx w15:paraId="5C870610" w15:done="0"/>
  <w15:commentEx w15:paraId="1EE2584F" w15:done="0"/>
  <w15:commentEx w15:paraId="7EE81DD6" w15:paraIdParent="1EE2584F" w15:done="0"/>
  <w15:commentEx w15:paraId="6E075468" w15:done="0"/>
  <w15:commentEx w15:paraId="6EADB61A" w15:paraIdParent="6E075468" w15:done="0"/>
  <w15:commentEx w15:paraId="64DA2D83" w15:done="0"/>
  <w15:commentEx w15:paraId="7A0240BA" w15:done="0"/>
  <w15:commentEx w15:paraId="239AA953" w15:done="0"/>
  <w15:commentEx w15:paraId="407D4122" w15:done="0"/>
  <w15:commentEx w15:paraId="3389CB9B" w15:done="0"/>
  <w15:commentEx w15:paraId="4854C2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E4CBA4" w16cex:dateUtc="2021-09-10T00:06:00Z"/>
  <w16cex:commentExtensible w16cex:durableId="24E4CFF6" w16cex:dateUtc="2021-09-10T00:24:00Z"/>
  <w16cex:commentExtensible w16cex:durableId="24E4D090" w16cex:dateUtc="2021-09-10T00:27:00Z"/>
  <w16cex:commentExtensible w16cex:durableId="24E4D0F5" w16cex:dateUtc="2021-09-10T00:29:00Z"/>
  <w16cex:commentExtensible w16cex:durableId="24E4D58B" w16cex:dateUtc="2021-09-10T00:48:00Z"/>
  <w16cex:commentExtensible w16cex:durableId="25B393B2" w16cex:dateUtc="2022-02-13T21:26:00Z"/>
  <w16cex:commentExtensible w16cex:durableId="25B10D56" w16cex:dateUtc="2022-02-11T23:29:00Z"/>
  <w16cex:commentExtensible w16cex:durableId="24D73F80" w16cex:dateUtc="2021-07-06T18:11:00Z"/>
  <w16cex:commentExtensible w16cex:durableId="25B39192" w16cex:dateUtc="2022-02-13T21:17:00Z"/>
  <w16cex:commentExtensible w16cex:durableId="24E4D1F7" w16cex:dateUtc="2021-09-10T00:33:00Z"/>
  <w16cex:commentExtensible w16cex:durableId="25B391C9" w16cex:dateUtc="2022-02-13T21:18:00Z"/>
  <w16cex:commentExtensible w16cex:durableId="24EB1E1A" w16cex:dateUtc="2021-09-14T19:11:00Z"/>
  <w16cex:commentExtensible w16cex:durableId="24EB5C29" w16cex:dateUtc="2021-09-14T23:36:00Z"/>
  <w16cex:commentExtensible w16cex:durableId="24D75250" w16cex:dateUtc="2021-08-30T18:49:00Z"/>
  <w16cex:commentExtensible w16cex:durableId="24EB17CA" w16cex:dateUtc="2021-09-14T18:44:00Z"/>
  <w16cex:commentExtensible w16cex:durableId="2499452F" w16cex:dateUtc="2021-07-14T17:12:00Z"/>
  <w16cex:commentExtensible w16cex:durableId="24EB1B43" w16cex:dateUtc="2021-09-14T1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0470D8" w16cid:durableId="24E4CBA4"/>
  <w16cid:commentId w16cid:paraId="0469E2EB" w16cid:durableId="24E4CFF6"/>
  <w16cid:commentId w16cid:paraId="6AABE92C" w16cid:durableId="24E4D090"/>
  <w16cid:commentId w16cid:paraId="601D34B8" w16cid:durableId="24E4D0F5"/>
  <w16cid:commentId w16cid:paraId="644DA73B" w16cid:durableId="24E4D58B"/>
  <w16cid:commentId w16cid:paraId="1CCCB7C7" w16cid:durableId="25B393B2"/>
  <w16cid:commentId w16cid:paraId="5C870610" w16cid:durableId="25B10D56"/>
  <w16cid:commentId w16cid:paraId="1EE2584F" w16cid:durableId="24D73F80"/>
  <w16cid:commentId w16cid:paraId="7EE81DD6" w16cid:durableId="25B39192"/>
  <w16cid:commentId w16cid:paraId="6E075468" w16cid:durableId="24E4D1F7"/>
  <w16cid:commentId w16cid:paraId="6EADB61A" w16cid:durableId="25B391C9"/>
  <w16cid:commentId w16cid:paraId="64DA2D83" w16cid:durableId="24EB1E1A"/>
  <w16cid:commentId w16cid:paraId="7A0240BA" w16cid:durableId="24EB5C29"/>
  <w16cid:commentId w16cid:paraId="239AA953" w16cid:durableId="24D75250"/>
  <w16cid:commentId w16cid:paraId="407D4122" w16cid:durableId="24EB17CA"/>
  <w16cid:commentId w16cid:paraId="3389CB9B" w16cid:durableId="2499452F"/>
  <w16cid:commentId w16cid:paraId="4854C224" w16cid:durableId="24EB1B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EDADE" w14:textId="77777777" w:rsidR="00EC1C65" w:rsidRDefault="00EC1C65">
      <w:r>
        <w:separator/>
      </w:r>
    </w:p>
  </w:endnote>
  <w:endnote w:type="continuationSeparator" w:id="0">
    <w:p w14:paraId="56893573" w14:textId="77777777" w:rsidR="00EC1C65" w:rsidRDefault="00EC1C65">
      <w:r>
        <w:continuationSeparator/>
      </w:r>
    </w:p>
  </w:endnote>
  <w:endnote w:type="continuationNotice" w:id="1">
    <w:p w14:paraId="38C8F201" w14:textId="77777777" w:rsidR="00EC1C65" w:rsidRDefault="00EC1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NewPSMT">
    <w:altName w:val="Courier New"/>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85794" w14:textId="28B174B0" w:rsidR="006206C3" w:rsidRDefault="006206C3">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2</w:t>
    </w:r>
    <w:r>
      <w:fldChar w:fldCharType="end"/>
    </w:r>
    <w:r>
      <w:tab/>
      <w:t>Mark Hamilton, Ruckus/CommScope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8370C" w14:textId="77777777" w:rsidR="00EC1C65" w:rsidRDefault="00EC1C65">
      <w:r>
        <w:separator/>
      </w:r>
    </w:p>
  </w:footnote>
  <w:footnote w:type="continuationSeparator" w:id="0">
    <w:p w14:paraId="3A7B03EC" w14:textId="77777777" w:rsidR="00EC1C65" w:rsidRDefault="00EC1C65">
      <w:r>
        <w:continuationSeparator/>
      </w:r>
    </w:p>
  </w:footnote>
  <w:footnote w:type="continuationNotice" w:id="1">
    <w:p w14:paraId="1D6945E5" w14:textId="77777777" w:rsidR="00EC1C65" w:rsidRDefault="00EC1C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00D1" w14:textId="4FE2BBF6" w:rsidR="006206C3" w:rsidRDefault="006206C3" w:rsidP="006B0AA0">
    <w:pPr>
      <w:pStyle w:val="Header"/>
      <w:tabs>
        <w:tab w:val="clear" w:pos="6480"/>
        <w:tab w:val="center" w:pos="4680"/>
        <w:tab w:val="right" w:pos="9360"/>
      </w:tabs>
      <w:spacing w:after="240"/>
    </w:pPr>
    <w:del w:id="223" w:author="Hamilton, Mark" w:date="2022-02-11T12:20:00Z">
      <w:r w:rsidDel="00E1507F">
        <w:delText xml:space="preserve">September </w:delText>
      </w:r>
    </w:del>
    <w:ins w:id="224" w:author="Hamilton, Mark" w:date="2022-02-11T12:20:00Z">
      <w:r>
        <w:t xml:space="preserve">February </w:t>
      </w:r>
    </w:ins>
    <w:r>
      <w:t>202</w:t>
    </w:r>
    <w:del w:id="225" w:author="Hamilton, Mark" w:date="2022-02-11T12:20:00Z">
      <w:r w:rsidDel="00E1507F">
        <w:delText>1</w:delText>
      </w:r>
    </w:del>
    <w:ins w:id="226" w:author="Hamilton, Mark" w:date="2022-02-11T12:20:00Z">
      <w:r>
        <w:t>2</w:t>
      </w:r>
    </w:ins>
    <w:r>
      <w:tab/>
    </w:r>
    <w:r>
      <w:tab/>
    </w:r>
    <w:fldSimple w:instr=" TITLE  \* MERGEFORMAT ">
      <w:r>
        <w:t>doc.: IEEE 802.11-21/1111</w:t>
      </w:r>
    </w:fldSimple>
    <w:r>
      <w:t>r</w:t>
    </w:r>
    <w:del w:id="227" w:author="Hamilton, Mark" w:date="2022-02-11T12:20:00Z">
      <w:r w:rsidDel="00E1507F">
        <w:delText>9</w:delText>
      </w:r>
    </w:del>
    <w:ins w:id="228" w:author="Hamilton, Mark" w:date="2022-02-11T12:20:00Z">
      <w:r>
        <w:t>10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7EC5BDE"/>
    <w:lvl w:ilvl="0">
      <w:numFmt w:val="bullet"/>
      <w:lvlText w:val="*"/>
      <w:lvlJc w:val="left"/>
    </w:lvl>
  </w:abstractNum>
  <w:abstractNum w:abstractNumId="1" w15:restartNumberingAfterBreak="0">
    <w:nsid w:val="045440F6"/>
    <w:multiLevelType w:val="hybridMultilevel"/>
    <w:tmpl w:val="5C3AB930"/>
    <w:lvl w:ilvl="0" w:tplc="04090001">
      <w:start w:val="1"/>
      <w:numFmt w:val="bullet"/>
      <w:lvlText w:val=""/>
      <w:lvlJc w:val="left"/>
      <w:pPr>
        <w:ind w:left="720" w:hanging="360"/>
      </w:pPr>
      <w:rPr>
        <w:rFonts w:ascii="Symbol" w:hAnsi="Symbol" w:hint="default"/>
      </w:rPr>
    </w:lvl>
    <w:lvl w:ilvl="1" w:tplc="1FCE73CA">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85AF2"/>
    <w:multiLevelType w:val="hybridMultilevel"/>
    <w:tmpl w:val="8058376A"/>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8FE04C1"/>
    <w:multiLevelType w:val="hybridMultilevel"/>
    <w:tmpl w:val="3390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A4CC7"/>
    <w:multiLevelType w:val="hybridMultilevel"/>
    <w:tmpl w:val="6BF02FEE"/>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E284F"/>
    <w:multiLevelType w:val="hybridMultilevel"/>
    <w:tmpl w:val="139CA3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552ACE"/>
    <w:multiLevelType w:val="hybridMultilevel"/>
    <w:tmpl w:val="EF3A4526"/>
    <w:lvl w:ilvl="0" w:tplc="678286B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61A37"/>
    <w:multiLevelType w:val="hybridMultilevel"/>
    <w:tmpl w:val="D0886870"/>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01C2A"/>
    <w:multiLevelType w:val="hybridMultilevel"/>
    <w:tmpl w:val="468AA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4E0233"/>
    <w:multiLevelType w:val="hybridMultilevel"/>
    <w:tmpl w:val="0A32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C7063"/>
    <w:multiLevelType w:val="hybridMultilevel"/>
    <w:tmpl w:val="B3101A58"/>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A2849"/>
    <w:multiLevelType w:val="hybridMultilevel"/>
    <w:tmpl w:val="59FA5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764C05"/>
    <w:multiLevelType w:val="hybridMultilevel"/>
    <w:tmpl w:val="1ECA9ACA"/>
    <w:lvl w:ilvl="0" w:tplc="450C32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04748"/>
    <w:multiLevelType w:val="hybridMultilevel"/>
    <w:tmpl w:val="74B8557C"/>
    <w:lvl w:ilvl="0" w:tplc="213C69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53855"/>
    <w:multiLevelType w:val="hybridMultilevel"/>
    <w:tmpl w:val="5DF0273E"/>
    <w:lvl w:ilvl="0" w:tplc="E9CAA7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80F3C"/>
    <w:multiLevelType w:val="hybridMultilevel"/>
    <w:tmpl w:val="529A6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220D1F"/>
    <w:multiLevelType w:val="hybridMultilevel"/>
    <w:tmpl w:val="61DE018C"/>
    <w:lvl w:ilvl="0" w:tplc="EF427C98">
      <w:numFmt w:val="bullet"/>
      <w:lvlText w:val="-"/>
      <w:lvlJc w:val="left"/>
      <w:pPr>
        <w:ind w:left="1130" w:hanging="360"/>
      </w:pPr>
      <w:rPr>
        <w:rFonts w:ascii="CourierNewPSMT" w:eastAsia="Times New Roman" w:hAnsi="CourierNewPSMT" w:cs="CourierNewPSMT"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17" w15:restartNumberingAfterBreak="0">
    <w:nsid w:val="394B3B97"/>
    <w:multiLevelType w:val="hybridMultilevel"/>
    <w:tmpl w:val="9E2EE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9B7AFD"/>
    <w:multiLevelType w:val="hybridMultilevel"/>
    <w:tmpl w:val="12523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AF4EB3"/>
    <w:multiLevelType w:val="hybridMultilevel"/>
    <w:tmpl w:val="C3485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C70992"/>
    <w:multiLevelType w:val="multilevel"/>
    <w:tmpl w:val="F28ED3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7CE6D9E"/>
    <w:multiLevelType w:val="hybridMultilevel"/>
    <w:tmpl w:val="10363DFA"/>
    <w:lvl w:ilvl="0" w:tplc="E9CAA7A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A1B85"/>
    <w:multiLevelType w:val="hybridMultilevel"/>
    <w:tmpl w:val="F78E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963E6E"/>
    <w:multiLevelType w:val="hybridMultilevel"/>
    <w:tmpl w:val="6D88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0E40BB"/>
    <w:multiLevelType w:val="hybridMultilevel"/>
    <w:tmpl w:val="17AA3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A0982"/>
    <w:multiLevelType w:val="hybridMultilevel"/>
    <w:tmpl w:val="E99A45B2"/>
    <w:lvl w:ilvl="0" w:tplc="7558314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0D6BCB"/>
    <w:multiLevelType w:val="hybridMultilevel"/>
    <w:tmpl w:val="1A1A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A634D"/>
    <w:multiLevelType w:val="hybridMultilevel"/>
    <w:tmpl w:val="BFBC1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56680E"/>
    <w:multiLevelType w:val="hybridMultilevel"/>
    <w:tmpl w:val="B74EB022"/>
    <w:lvl w:ilvl="0" w:tplc="67580414">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2B31A7"/>
    <w:multiLevelType w:val="hybridMultilevel"/>
    <w:tmpl w:val="14B25C9C"/>
    <w:lvl w:ilvl="0" w:tplc="DD30F6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725990"/>
    <w:multiLevelType w:val="hybridMultilevel"/>
    <w:tmpl w:val="6526F9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67741D80"/>
    <w:multiLevelType w:val="hybridMultilevel"/>
    <w:tmpl w:val="EA7ADCE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7F039FE"/>
    <w:multiLevelType w:val="hybridMultilevel"/>
    <w:tmpl w:val="27CC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F0E07"/>
    <w:multiLevelType w:val="hybridMultilevel"/>
    <w:tmpl w:val="DC1E2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7759B0"/>
    <w:multiLevelType w:val="multilevel"/>
    <w:tmpl w:val="022A40EA"/>
    <w:styleLink w:val="WWNum2"/>
    <w:lvl w:ilvl="0">
      <w:start w:val="1"/>
      <w:numFmt w:val="decimal"/>
      <w:lvlText w:val="%1"/>
      <w:lvlJc w:val="left"/>
      <w:pPr>
        <w:ind w:left="792" w:hanging="432"/>
      </w:pPr>
      <w:rPr>
        <w:lang w:val="en-US"/>
      </w:rPr>
    </w:lvl>
    <w:lvl w:ilvl="1">
      <w:start w:val="1"/>
      <w:numFmt w:val="decimal"/>
      <w:lvlText w:val="%1.%2"/>
      <w:lvlJc w:val="left"/>
      <w:pPr>
        <w:ind w:left="936" w:hanging="576"/>
      </w:pPr>
      <w:rPr>
        <w:b w:val="0"/>
        <w:bCs w:val="0"/>
        <w:i w:val="0"/>
        <w:iCs w:val="0"/>
        <w:caps w:val="0"/>
        <w:smallCaps w:val="0"/>
        <w:strike w:val="0"/>
        <w:dstrike w:val="0"/>
        <w:outline w:val="0"/>
        <w:emboss w:val="0"/>
        <w:imprint w:val="0"/>
        <w:vanish w:val="0"/>
        <w:spacing w:val="0"/>
        <w:kern w:val="0"/>
        <w:position w:val="0"/>
        <w:sz w:val="22"/>
        <w:u w:val="none"/>
        <w:vertAlign w:val="baseline"/>
        <w:em w:val="none"/>
      </w:rPr>
    </w:lvl>
    <w:lvl w:ilvl="2">
      <w:start w:val="1"/>
      <w:numFmt w:val="decimal"/>
      <w:lvlText w:val="%1.%2.%3"/>
      <w:lvlJc w:val="left"/>
      <w:pPr>
        <w:ind w:left="791" w:hanging="431"/>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7" w15:restartNumberingAfterBreak="0">
    <w:nsid w:val="7F8E3564"/>
    <w:multiLevelType w:val="hybridMultilevel"/>
    <w:tmpl w:val="BEDECD24"/>
    <w:lvl w:ilvl="0" w:tplc="0BECB7E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33"/>
  </w:num>
  <w:num w:numId="4">
    <w:abstractNumId w:val="11"/>
  </w:num>
  <w:num w:numId="5">
    <w:abstractNumId w:val="15"/>
  </w:num>
  <w:num w:numId="6">
    <w:abstractNumId w:val="32"/>
  </w:num>
  <w:num w:numId="7">
    <w:abstractNumId w:val="20"/>
  </w:num>
  <w:num w:numId="8">
    <w:abstractNumId w:val="19"/>
  </w:num>
  <w:num w:numId="9">
    <w:abstractNumId w:val="8"/>
  </w:num>
  <w:num w:numId="10">
    <w:abstractNumId w:val="18"/>
  </w:num>
  <w:num w:numId="11">
    <w:abstractNumId w:val="17"/>
  </w:num>
  <w:num w:numId="12">
    <w:abstractNumId w:val="25"/>
  </w:num>
  <w:num w:numId="13">
    <w:abstractNumId w:val="20"/>
  </w:num>
  <w:num w:numId="14">
    <w:abstractNumId w:val="27"/>
  </w:num>
  <w:num w:numId="15">
    <w:abstractNumId w:val="10"/>
  </w:num>
  <w:num w:numId="16">
    <w:abstractNumId w:val="0"/>
    <w:lvlOverride w:ilvl="0">
      <w:lvl w:ilvl="0">
        <w:start w:val="1"/>
        <w:numFmt w:val="bullet"/>
        <w:lvlText w:val="Table 8-53—"/>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Table 8-52—"/>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4"/>
  </w:num>
  <w:num w:numId="19">
    <w:abstractNumId w:val="12"/>
  </w:num>
  <w:num w:numId="20">
    <w:abstractNumId w:val="24"/>
  </w:num>
  <w:num w:numId="21">
    <w:abstractNumId w:val="14"/>
  </w:num>
  <w:num w:numId="22">
    <w:abstractNumId w:val="7"/>
  </w:num>
  <w:num w:numId="23">
    <w:abstractNumId w:val="21"/>
  </w:num>
  <w:num w:numId="24">
    <w:abstractNumId w:val="34"/>
  </w:num>
  <w:num w:numId="25">
    <w:abstractNumId w:val="20"/>
  </w:num>
  <w:num w:numId="26">
    <w:abstractNumId w:val="16"/>
  </w:num>
  <w:num w:numId="27">
    <w:abstractNumId w:val="3"/>
  </w:num>
  <w:num w:numId="28">
    <w:abstractNumId w:val="1"/>
  </w:num>
  <w:num w:numId="29">
    <w:abstractNumId w:val="30"/>
  </w:num>
  <w:num w:numId="30">
    <w:abstractNumId w:val="13"/>
  </w:num>
  <w:num w:numId="31">
    <w:abstractNumId w:val="2"/>
  </w:num>
  <w:num w:numId="32">
    <w:abstractNumId w:val="26"/>
  </w:num>
  <w:num w:numId="33">
    <w:abstractNumId w:val="20"/>
  </w:num>
  <w:num w:numId="34">
    <w:abstractNumId w:val="36"/>
  </w:num>
  <w:num w:numId="35">
    <w:abstractNumId w:val="20"/>
  </w:num>
  <w:num w:numId="36">
    <w:abstractNumId w:val="20"/>
  </w:num>
  <w:num w:numId="37">
    <w:abstractNumId w:val="28"/>
  </w:num>
  <w:num w:numId="38">
    <w:abstractNumId w:val="9"/>
  </w:num>
  <w:num w:numId="39">
    <w:abstractNumId w:val="35"/>
  </w:num>
  <w:num w:numId="40">
    <w:abstractNumId w:val="29"/>
  </w:num>
  <w:num w:numId="41">
    <w:abstractNumId w:val="22"/>
  </w:num>
  <w:num w:numId="42">
    <w:abstractNumId w:val="31"/>
  </w:num>
  <w:num w:numId="43">
    <w:abstractNumId w:val="37"/>
  </w:num>
  <w:num w:numId="4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milton, Mark">
    <w15:presenceInfo w15:providerId="AD" w15:userId="S::mark.hamilton@commscope.com::7a57ae76-fe50-4fda-9ae1-991be789b0d1"/>
  </w15:person>
  <w15:person w15:author="Hamilton, Mark [2]">
    <w15:presenceInfo w15:providerId="AD" w15:userId="S::Mark.Hamilton@arris.com::dbc9b3ad-d18e-4358-8462-64805d530d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A1"/>
    <w:rsid w:val="00000706"/>
    <w:rsid w:val="00004F98"/>
    <w:rsid w:val="000100AC"/>
    <w:rsid w:val="00013670"/>
    <w:rsid w:val="00014A9A"/>
    <w:rsid w:val="00014D06"/>
    <w:rsid w:val="0001615B"/>
    <w:rsid w:val="00017AD0"/>
    <w:rsid w:val="00020436"/>
    <w:rsid w:val="00022B33"/>
    <w:rsid w:val="0002379D"/>
    <w:rsid w:val="000247B1"/>
    <w:rsid w:val="000265A2"/>
    <w:rsid w:val="00027771"/>
    <w:rsid w:val="000279C6"/>
    <w:rsid w:val="00027ABF"/>
    <w:rsid w:val="000318A8"/>
    <w:rsid w:val="00036039"/>
    <w:rsid w:val="000371DD"/>
    <w:rsid w:val="000375BA"/>
    <w:rsid w:val="00040157"/>
    <w:rsid w:val="00040997"/>
    <w:rsid w:val="00040DE8"/>
    <w:rsid w:val="0004412A"/>
    <w:rsid w:val="00045083"/>
    <w:rsid w:val="00047296"/>
    <w:rsid w:val="0005109A"/>
    <w:rsid w:val="0005258D"/>
    <w:rsid w:val="00055A5B"/>
    <w:rsid w:val="00055FC7"/>
    <w:rsid w:val="00060618"/>
    <w:rsid w:val="000612C1"/>
    <w:rsid w:val="00064C80"/>
    <w:rsid w:val="0007094B"/>
    <w:rsid w:val="00072783"/>
    <w:rsid w:val="00072AEB"/>
    <w:rsid w:val="00075140"/>
    <w:rsid w:val="000761F3"/>
    <w:rsid w:val="00076DC6"/>
    <w:rsid w:val="00077224"/>
    <w:rsid w:val="00077C5E"/>
    <w:rsid w:val="000809F3"/>
    <w:rsid w:val="000817C1"/>
    <w:rsid w:val="00082DB7"/>
    <w:rsid w:val="00086714"/>
    <w:rsid w:val="00091B02"/>
    <w:rsid w:val="0009537C"/>
    <w:rsid w:val="000977CE"/>
    <w:rsid w:val="000A2050"/>
    <w:rsid w:val="000A30E4"/>
    <w:rsid w:val="000A31AD"/>
    <w:rsid w:val="000A736B"/>
    <w:rsid w:val="000B4A16"/>
    <w:rsid w:val="000B6CD1"/>
    <w:rsid w:val="000B7BA4"/>
    <w:rsid w:val="000B7F4A"/>
    <w:rsid w:val="000C0FD2"/>
    <w:rsid w:val="000C2588"/>
    <w:rsid w:val="000C3329"/>
    <w:rsid w:val="000C7E76"/>
    <w:rsid w:val="000D1A14"/>
    <w:rsid w:val="000E0CE8"/>
    <w:rsid w:val="000E2503"/>
    <w:rsid w:val="000F0ACB"/>
    <w:rsid w:val="000F25DA"/>
    <w:rsid w:val="000F2606"/>
    <w:rsid w:val="000F3DCA"/>
    <w:rsid w:val="00100A3A"/>
    <w:rsid w:val="00100EB6"/>
    <w:rsid w:val="00103A21"/>
    <w:rsid w:val="0010464D"/>
    <w:rsid w:val="00105939"/>
    <w:rsid w:val="0010612F"/>
    <w:rsid w:val="00106FF1"/>
    <w:rsid w:val="00111EA1"/>
    <w:rsid w:val="00114AAC"/>
    <w:rsid w:val="0011579E"/>
    <w:rsid w:val="00116E2C"/>
    <w:rsid w:val="00122AF6"/>
    <w:rsid w:val="00125F86"/>
    <w:rsid w:val="0012618F"/>
    <w:rsid w:val="00126E94"/>
    <w:rsid w:val="00127AE3"/>
    <w:rsid w:val="00131945"/>
    <w:rsid w:val="00133B7A"/>
    <w:rsid w:val="00133D8E"/>
    <w:rsid w:val="00134827"/>
    <w:rsid w:val="0014214A"/>
    <w:rsid w:val="0014292F"/>
    <w:rsid w:val="0014365D"/>
    <w:rsid w:val="00152B90"/>
    <w:rsid w:val="00157B05"/>
    <w:rsid w:val="001601ED"/>
    <w:rsid w:val="00161AD9"/>
    <w:rsid w:val="00164BD7"/>
    <w:rsid w:val="001673AF"/>
    <w:rsid w:val="00167F24"/>
    <w:rsid w:val="00170B1A"/>
    <w:rsid w:val="00170B6D"/>
    <w:rsid w:val="00170DD4"/>
    <w:rsid w:val="00172ED4"/>
    <w:rsid w:val="001732ED"/>
    <w:rsid w:val="00173FB9"/>
    <w:rsid w:val="00175FC8"/>
    <w:rsid w:val="00176A38"/>
    <w:rsid w:val="00176EBC"/>
    <w:rsid w:val="00177E54"/>
    <w:rsid w:val="00186DA4"/>
    <w:rsid w:val="00192F8C"/>
    <w:rsid w:val="00194EEA"/>
    <w:rsid w:val="001A7BBA"/>
    <w:rsid w:val="001B054B"/>
    <w:rsid w:val="001B6296"/>
    <w:rsid w:val="001B71C1"/>
    <w:rsid w:val="001B7B7B"/>
    <w:rsid w:val="001C024B"/>
    <w:rsid w:val="001C354A"/>
    <w:rsid w:val="001C7265"/>
    <w:rsid w:val="001C7E2A"/>
    <w:rsid w:val="001D2606"/>
    <w:rsid w:val="001D563D"/>
    <w:rsid w:val="001D7A9E"/>
    <w:rsid w:val="001E0E3C"/>
    <w:rsid w:val="001E1638"/>
    <w:rsid w:val="001E2A9F"/>
    <w:rsid w:val="001E43BE"/>
    <w:rsid w:val="001E5B12"/>
    <w:rsid w:val="001E6595"/>
    <w:rsid w:val="001E73D2"/>
    <w:rsid w:val="001E7CD4"/>
    <w:rsid w:val="002002B4"/>
    <w:rsid w:val="00201071"/>
    <w:rsid w:val="00202CDF"/>
    <w:rsid w:val="00204E2D"/>
    <w:rsid w:val="00211350"/>
    <w:rsid w:val="00212FDF"/>
    <w:rsid w:val="002135EC"/>
    <w:rsid w:val="002139CB"/>
    <w:rsid w:val="002157CB"/>
    <w:rsid w:val="002211C8"/>
    <w:rsid w:val="002219D3"/>
    <w:rsid w:val="00222720"/>
    <w:rsid w:val="00223CA4"/>
    <w:rsid w:val="0022413C"/>
    <w:rsid w:val="002241F9"/>
    <w:rsid w:val="0022631A"/>
    <w:rsid w:val="00226AF8"/>
    <w:rsid w:val="00227892"/>
    <w:rsid w:val="0023154F"/>
    <w:rsid w:val="00232923"/>
    <w:rsid w:val="00234690"/>
    <w:rsid w:val="00234CDC"/>
    <w:rsid w:val="00236DE5"/>
    <w:rsid w:val="00236FCF"/>
    <w:rsid w:val="00237899"/>
    <w:rsid w:val="0024107D"/>
    <w:rsid w:val="002421CD"/>
    <w:rsid w:val="0024263F"/>
    <w:rsid w:val="00243D1D"/>
    <w:rsid w:val="00246DF1"/>
    <w:rsid w:val="002470C4"/>
    <w:rsid w:val="00256D51"/>
    <w:rsid w:val="00257C0C"/>
    <w:rsid w:val="0026045C"/>
    <w:rsid w:val="00262679"/>
    <w:rsid w:val="002627EC"/>
    <w:rsid w:val="0026508F"/>
    <w:rsid w:val="00270AD8"/>
    <w:rsid w:val="00270BB8"/>
    <w:rsid w:val="0027369E"/>
    <w:rsid w:val="002743A1"/>
    <w:rsid w:val="0027450E"/>
    <w:rsid w:val="00274C8E"/>
    <w:rsid w:val="00276C43"/>
    <w:rsid w:val="00281905"/>
    <w:rsid w:val="00287A1A"/>
    <w:rsid w:val="00287B6B"/>
    <w:rsid w:val="00292356"/>
    <w:rsid w:val="00292F18"/>
    <w:rsid w:val="00294A13"/>
    <w:rsid w:val="00296958"/>
    <w:rsid w:val="00296D0A"/>
    <w:rsid w:val="00297B47"/>
    <w:rsid w:val="002A1217"/>
    <w:rsid w:val="002A5517"/>
    <w:rsid w:val="002A60AD"/>
    <w:rsid w:val="002A6469"/>
    <w:rsid w:val="002A7649"/>
    <w:rsid w:val="002C6742"/>
    <w:rsid w:val="002D051C"/>
    <w:rsid w:val="002D13D8"/>
    <w:rsid w:val="002D17BC"/>
    <w:rsid w:val="002D2FD2"/>
    <w:rsid w:val="002D5D1C"/>
    <w:rsid w:val="002D66FD"/>
    <w:rsid w:val="002E1EB3"/>
    <w:rsid w:val="002E43C6"/>
    <w:rsid w:val="002E575B"/>
    <w:rsid w:val="002E7436"/>
    <w:rsid w:val="002E7516"/>
    <w:rsid w:val="002F27A9"/>
    <w:rsid w:val="002F284C"/>
    <w:rsid w:val="002F5F7E"/>
    <w:rsid w:val="002F7666"/>
    <w:rsid w:val="002F7758"/>
    <w:rsid w:val="003003ED"/>
    <w:rsid w:val="00301290"/>
    <w:rsid w:val="0031301F"/>
    <w:rsid w:val="00315191"/>
    <w:rsid w:val="003157A4"/>
    <w:rsid w:val="003163E4"/>
    <w:rsid w:val="00316C8B"/>
    <w:rsid w:val="00322385"/>
    <w:rsid w:val="0032268A"/>
    <w:rsid w:val="00323412"/>
    <w:rsid w:val="0032525E"/>
    <w:rsid w:val="003257AB"/>
    <w:rsid w:val="00325860"/>
    <w:rsid w:val="00325A9D"/>
    <w:rsid w:val="00326B77"/>
    <w:rsid w:val="00327DCE"/>
    <w:rsid w:val="003336D3"/>
    <w:rsid w:val="00333EEA"/>
    <w:rsid w:val="003369B3"/>
    <w:rsid w:val="00336F94"/>
    <w:rsid w:val="00337369"/>
    <w:rsid w:val="0034181E"/>
    <w:rsid w:val="00341D2F"/>
    <w:rsid w:val="00342355"/>
    <w:rsid w:val="00342410"/>
    <w:rsid w:val="00342AE5"/>
    <w:rsid w:val="00342CCE"/>
    <w:rsid w:val="003449CA"/>
    <w:rsid w:val="003456F2"/>
    <w:rsid w:val="00346D30"/>
    <w:rsid w:val="00350A21"/>
    <w:rsid w:val="00351EF0"/>
    <w:rsid w:val="00352457"/>
    <w:rsid w:val="00352B78"/>
    <w:rsid w:val="0035428A"/>
    <w:rsid w:val="003542BD"/>
    <w:rsid w:val="00355B45"/>
    <w:rsid w:val="0035666F"/>
    <w:rsid w:val="003578AC"/>
    <w:rsid w:val="003605E7"/>
    <w:rsid w:val="00361508"/>
    <w:rsid w:val="00365D2E"/>
    <w:rsid w:val="0036658A"/>
    <w:rsid w:val="00370B6E"/>
    <w:rsid w:val="003736F3"/>
    <w:rsid w:val="00373DE9"/>
    <w:rsid w:val="003763FC"/>
    <w:rsid w:val="00381BDF"/>
    <w:rsid w:val="00382A85"/>
    <w:rsid w:val="00384AF7"/>
    <w:rsid w:val="00385ADD"/>
    <w:rsid w:val="00390356"/>
    <w:rsid w:val="00393E80"/>
    <w:rsid w:val="003A0938"/>
    <w:rsid w:val="003A0B9A"/>
    <w:rsid w:val="003A18AE"/>
    <w:rsid w:val="003A19AD"/>
    <w:rsid w:val="003A41B2"/>
    <w:rsid w:val="003A7EDF"/>
    <w:rsid w:val="003B0728"/>
    <w:rsid w:val="003B1F32"/>
    <w:rsid w:val="003B4102"/>
    <w:rsid w:val="003B4890"/>
    <w:rsid w:val="003B57C5"/>
    <w:rsid w:val="003B5A6D"/>
    <w:rsid w:val="003C434C"/>
    <w:rsid w:val="003C52CA"/>
    <w:rsid w:val="003C53E3"/>
    <w:rsid w:val="003C5A5D"/>
    <w:rsid w:val="003C72BF"/>
    <w:rsid w:val="003D29D2"/>
    <w:rsid w:val="003D509A"/>
    <w:rsid w:val="003D568F"/>
    <w:rsid w:val="003E2991"/>
    <w:rsid w:val="003E56EE"/>
    <w:rsid w:val="003E78D0"/>
    <w:rsid w:val="003F1854"/>
    <w:rsid w:val="003F5624"/>
    <w:rsid w:val="003F6FFA"/>
    <w:rsid w:val="004015AE"/>
    <w:rsid w:val="004029C3"/>
    <w:rsid w:val="00404AAA"/>
    <w:rsid w:val="00406C2A"/>
    <w:rsid w:val="00406DBF"/>
    <w:rsid w:val="00410652"/>
    <w:rsid w:val="004135FC"/>
    <w:rsid w:val="004141CF"/>
    <w:rsid w:val="00414D17"/>
    <w:rsid w:val="00415423"/>
    <w:rsid w:val="00420DBC"/>
    <w:rsid w:val="00423B77"/>
    <w:rsid w:val="00431F2E"/>
    <w:rsid w:val="00433BE0"/>
    <w:rsid w:val="004345C3"/>
    <w:rsid w:val="00434918"/>
    <w:rsid w:val="00435F14"/>
    <w:rsid w:val="00442037"/>
    <w:rsid w:val="00442E7A"/>
    <w:rsid w:val="00447984"/>
    <w:rsid w:val="0046215F"/>
    <w:rsid w:val="00464F22"/>
    <w:rsid w:val="00466D5F"/>
    <w:rsid w:val="00470894"/>
    <w:rsid w:val="00474A83"/>
    <w:rsid w:val="00482E33"/>
    <w:rsid w:val="00482EC1"/>
    <w:rsid w:val="004911C8"/>
    <w:rsid w:val="004925DB"/>
    <w:rsid w:val="00492794"/>
    <w:rsid w:val="0049429A"/>
    <w:rsid w:val="004A4F94"/>
    <w:rsid w:val="004A787B"/>
    <w:rsid w:val="004A7EA4"/>
    <w:rsid w:val="004B51E7"/>
    <w:rsid w:val="004C0C33"/>
    <w:rsid w:val="004C2581"/>
    <w:rsid w:val="004C4236"/>
    <w:rsid w:val="004C4E5B"/>
    <w:rsid w:val="004C5299"/>
    <w:rsid w:val="004F02E9"/>
    <w:rsid w:val="004F0BEF"/>
    <w:rsid w:val="004F18C1"/>
    <w:rsid w:val="004F455C"/>
    <w:rsid w:val="004F51AC"/>
    <w:rsid w:val="00500CE4"/>
    <w:rsid w:val="00502527"/>
    <w:rsid w:val="00503D8D"/>
    <w:rsid w:val="005114B3"/>
    <w:rsid w:val="005138D9"/>
    <w:rsid w:val="00515EA5"/>
    <w:rsid w:val="0051760A"/>
    <w:rsid w:val="00517AE2"/>
    <w:rsid w:val="00522268"/>
    <w:rsid w:val="005259E9"/>
    <w:rsid w:val="00525FC4"/>
    <w:rsid w:val="005269D4"/>
    <w:rsid w:val="005303F2"/>
    <w:rsid w:val="00533284"/>
    <w:rsid w:val="0053453E"/>
    <w:rsid w:val="0053485B"/>
    <w:rsid w:val="005370B5"/>
    <w:rsid w:val="00537C16"/>
    <w:rsid w:val="005435FA"/>
    <w:rsid w:val="00543ACC"/>
    <w:rsid w:val="00544790"/>
    <w:rsid w:val="00546CB6"/>
    <w:rsid w:val="00547287"/>
    <w:rsid w:val="00554323"/>
    <w:rsid w:val="00555744"/>
    <w:rsid w:val="0056147D"/>
    <w:rsid w:val="005627B3"/>
    <w:rsid w:val="005639DD"/>
    <w:rsid w:val="00566D32"/>
    <w:rsid w:val="00567999"/>
    <w:rsid w:val="005723D3"/>
    <w:rsid w:val="00576707"/>
    <w:rsid w:val="00576F6E"/>
    <w:rsid w:val="005852E8"/>
    <w:rsid w:val="005865FF"/>
    <w:rsid w:val="00587DF2"/>
    <w:rsid w:val="00597098"/>
    <w:rsid w:val="005A02A1"/>
    <w:rsid w:val="005A51D7"/>
    <w:rsid w:val="005A5C9B"/>
    <w:rsid w:val="005A65B0"/>
    <w:rsid w:val="005B14C9"/>
    <w:rsid w:val="005B2062"/>
    <w:rsid w:val="005C0A46"/>
    <w:rsid w:val="005C112D"/>
    <w:rsid w:val="005C2B3F"/>
    <w:rsid w:val="005C2F29"/>
    <w:rsid w:val="005C57D4"/>
    <w:rsid w:val="005C599C"/>
    <w:rsid w:val="005C59B9"/>
    <w:rsid w:val="005D0E86"/>
    <w:rsid w:val="005D2129"/>
    <w:rsid w:val="005D3CD9"/>
    <w:rsid w:val="005D4C1A"/>
    <w:rsid w:val="005D742B"/>
    <w:rsid w:val="005D7660"/>
    <w:rsid w:val="005E11C4"/>
    <w:rsid w:val="005F1267"/>
    <w:rsid w:val="005F15D3"/>
    <w:rsid w:val="005F1D1B"/>
    <w:rsid w:val="005F1F9D"/>
    <w:rsid w:val="005F364D"/>
    <w:rsid w:val="0060601C"/>
    <w:rsid w:val="00606485"/>
    <w:rsid w:val="00607006"/>
    <w:rsid w:val="0060739E"/>
    <w:rsid w:val="0061039F"/>
    <w:rsid w:val="00611171"/>
    <w:rsid w:val="006156A3"/>
    <w:rsid w:val="00617E3D"/>
    <w:rsid w:val="006206C3"/>
    <w:rsid w:val="00621766"/>
    <w:rsid w:val="00622C94"/>
    <w:rsid w:val="00622D05"/>
    <w:rsid w:val="0062426D"/>
    <w:rsid w:val="0062716A"/>
    <w:rsid w:val="006301B0"/>
    <w:rsid w:val="00630918"/>
    <w:rsid w:val="0063097A"/>
    <w:rsid w:val="006376C8"/>
    <w:rsid w:val="006378FA"/>
    <w:rsid w:val="006379C1"/>
    <w:rsid w:val="00643CB3"/>
    <w:rsid w:val="00644394"/>
    <w:rsid w:val="00644891"/>
    <w:rsid w:val="006470C1"/>
    <w:rsid w:val="00654D0B"/>
    <w:rsid w:val="00656DD8"/>
    <w:rsid w:val="0066170D"/>
    <w:rsid w:val="00661F99"/>
    <w:rsid w:val="00662AF5"/>
    <w:rsid w:val="00665F82"/>
    <w:rsid w:val="0066767B"/>
    <w:rsid w:val="00670E68"/>
    <w:rsid w:val="00672498"/>
    <w:rsid w:val="00677A86"/>
    <w:rsid w:val="006802B0"/>
    <w:rsid w:val="00681F17"/>
    <w:rsid w:val="006821EC"/>
    <w:rsid w:val="00682AD0"/>
    <w:rsid w:val="0068300B"/>
    <w:rsid w:val="0068545F"/>
    <w:rsid w:val="00692EBC"/>
    <w:rsid w:val="00695A44"/>
    <w:rsid w:val="006977B4"/>
    <w:rsid w:val="006A4F00"/>
    <w:rsid w:val="006A53C2"/>
    <w:rsid w:val="006A5A96"/>
    <w:rsid w:val="006B0AA0"/>
    <w:rsid w:val="006B2230"/>
    <w:rsid w:val="006B3995"/>
    <w:rsid w:val="006B4E5D"/>
    <w:rsid w:val="006B5BD8"/>
    <w:rsid w:val="006B6CC7"/>
    <w:rsid w:val="006B7A64"/>
    <w:rsid w:val="006C098B"/>
    <w:rsid w:val="006C36B8"/>
    <w:rsid w:val="006C39AB"/>
    <w:rsid w:val="006D6CF5"/>
    <w:rsid w:val="006D7458"/>
    <w:rsid w:val="006D749E"/>
    <w:rsid w:val="006D772D"/>
    <w:rsid w:val="006E0F76"/>
    <w:rsid w:val="006E145F"/>
    <w:rsid w:val="006E3F6D"/>
    <w:rsid w:val="006E4A8D"/>
    <w:rsid w:val="006F08DE"/>
    <w:rsid w:val="006F2EDB"/>
    <w:rsid w:val="006F4C25"/>
    <w:rsid w:val="006F4DD2"/>
    <w:rsid w:val="006F4DED"/>
    <w:rsid w:val="006F564E"/>
    <w:rsid w:val="006F5E04"/>
    <w:rsid w:val="006F73EA"/>
    <w:rsid w:val="00702D53"/>
    <w:rsid w:val="0070615C"/>
    <w:rsid w:val="00706A73"/>
    <w:rsid w:val="007078C7"/>
    <w:rsid w:val="00707C25"/>
    <w:rsid w:val="007118D5"/>
    <w:rsid w:val="0071256E"/>
    <w:rsid w:val="00715E92"/>
    <w:rsid w:val="0071694E"/>
    <w:rsid w:val="00717ACC"/>
    <w:rsid w:val="00725F9A"/>
    <w:rsid w:val="0072684A"/>
    <w:rsid w:val="00726DC2"/>
    <w:rsid w:val="00727834"/>
    <w:rsid w:val="00730CDE"/>
    <w:rsid w:val="00733AA1"/>
    <w:rsid w:val="007366E3"/>
    <w:rsid w:val="00737739"/>
    <w:rsid w:val="00741248"/>
    <w:rsid w:val="00744503"/>
    <w:rsid w:val="00744D81"/>
    <w:rsid w:val="00745743"/>
    <w:rsid w:val="00751EED"/>
    <w:rsid w:val="00757910"/>
    <w:rsid w:val="00762827"/>
    <w:rsid w:val="00763279"/>
    <w:rsid w:val="00764DEB"/>
    <w:rsid w:val="00765168"/>
    <w:rsid w:val="007660AF"/>
    <w:rsid w:val="007668A0"/>
    <w:rsid w:val="00766AFB"/>
    <w:rsid w:val="00767CAD"/>
    <w:rsid w:val="00770572"/>
    <w:rsid w:val="007720FF"/>
    <w:rsid w:val="00772B68"/>
    <w:rsid w:val="00772DD4"/>
    <w:rsid w:val="00773D4E"/>
    <w:rsid w:val="007757BF"/>
    <w:rsid w:val="00776627"/>
    <w:rsid w:val="007774C4"/>
    <w:rsid w:val="00777F8C"/>
    <w:rsid w:val="00780B63"/>
    <w:rsid w:val="00781658"/>
    <w:rsid w:val="00783441"/>
    <w:rsid w:val="0078736F"/>
    <w:rsid w:val="0078742A"/>
    <w:rsid w:val="0079104C"/>
    <w:rsid w:val="00792251"/>
    <w:rsid w:val="00793D0A"/>
    <w:rsid w:val="00794F13"/>
    <w:rsid w:val="007952A3"/>
    <w:rsid w:val="007960EB"/>
    <w:rsid w:val="007A341D"/>
    <w:rsid w:val="007A3F03"/>
    <w:rsid w:val="007A5F7C"/>
    <w:rsid w:val="007B02B8"/>
    <w:rsid w:val="007B1483"/>
    <w:rsid w:val="007B1E85"/>
    <w:rsid w:val="007B49E5"/>
    <w:rsid w:val="007B579C"/>
    <w:rsid w:val="007C0F19"/>
    <w:rsid w:val="007C6D98"/>
    <w:rsid w:val="007C727B"/>
    <w:rsid w:val="007D2AE0"/>
    <w:rsid w:val="007D4083"/>
    <w:rsid w:val="007D4D5F"/>
    <w:rsid w:val="007D564C"/>
    <w:rsid w:val="007D6E10"/>
    <w:rsid w:val="007E241C"/>
    <w:rsid w:val="007E4596"/>
    <w:rsid w:val="007E4B73"/>
    <w:rsid w:val="007E53DC"/>
    <w:rsid w:val="007E622B"/>
    <w:rsid w:val="007E7EF4"/>
    <w:rsid w:val="007F0844"/>
    <w:rsid w:val="007F08B6"/>
    <w:rsid w:val="007F1C65"/>
    <w:rsid w:val="007F259A"/>
    <w:rsid w:val="007F2B18"/>
    <w:rsid w:val="007F46DF"/>
    <w:rsid w:val="007F5BA3"/>
    <w:rsid w:val="007F5C58"/>
    <w:rsid w:val="007F7D6B"/>
    <w:rsid w:val="0080202B"/>
    <w:rsid w:val="00804827"/>
    <w:rsid w:val="008051E0"/>
    <w:rsid w:val="00810E6C"/>
    <w:rsid w:val="0081427B"/>
    <w:rsid w:val="008157C7"/>
    <w:rsid w:val="00821B23"/>
    <w:rsid w:val="00825B5D"/>
    <w:rsid w:val="008307B9"/>
    <w:rsid w:val="00832366"/>
    <w:rsid w:val="0083381D"/>
    <w:rsid w:val="00834F5F"/>
    <w:rsid w:val="00840392"/>
    <w:rsid w:val="0084078A"/>
    <w:rsid w:val="00840D4D"/>
    <w:rsid w:val="00842853"/>
    <w:rsid w:val="0084420C"/>
    <w:rsid w:val="008454F7"/>
    <w:rsid w:val="008460CE"/>
    <w:rsid w:val="0084617C"/>
    <w:rsid w:val="00852DF0"/>
    <w:rsid w:val="00853314"/>
    <w:rsid w:val="00854E19"/>
    <w:rsid w:val="00860233"/>
    <w:rsid w:val="00862862"/>
    <w:rsid w:val="00862B81"/>
    <w:rsid w:val="008648ED"/>
    <w:rsid w:val="00875E18"/>
    <w:rsid w:val="00880E39"/>
    <w:rsid w:val="00880EB5"/>
    <w:rsid w:val="00883654"/>
    <w:rsid w:val="00883C57"/>
    <w:rsid w:val="008924C2"/>
    <w:rsid w:val="00896528"/>
    <w:rsid w:val="008968BF"/>
    <w:rsid w:val="008A18F0"/>
    <w:rsid w:val="008A4412"/>
    <w:rsid w:val="008A78B1"/>
    <w:rsid w:val="008B5C81"/>
    <w:rsid w:val="008C025B"/>
    <w:rsid w:val="008C2017"/>
    <w:rsid w:val="008C25F2"/>
    <w:rsid w:val="008C333B"/>
    <w:rsid w:val="008C422C"/>
    <w:rsid w:val="008C6701"/>
    <w:rsid w:val="008D2797"/>
    <w:rsid w:val="008D6A17"/>
    <w:rsid w:val="008D78E6"/>
    <w:rsid w:val="008E11CE"/>
    <w:rsid w:val="008E2CE0"/>
    <w:rsid w:val="008E33AB"/>
    <w:rsid w:val="008E4AE5"/>
    <w:rsid w:val="008F3E49"/>
    <w:rsid w:val="00907625"/>
    <w:rsid w:val="00910A25"/>
    <w:rsid w:val="009153A7"/>
    <w:rsid w:val="009158E4"/>
    <w:rsid w:val="009161A4"/>
    <w:rsid w:val="00921AD6"/>
    <w:rsid w:val="0092365C"/>
    <w:rsid w:val="00927E17"/>
    <w:rsid w:val="00932435"/>
    <w:rsid w:val="00933ED9"/>
    <w:rsid w:val="0093430C"/>
    <w:rsid w:val="00935AAD"/>
    <w:rsid w:val="00936B1B"/>
    <w:rsid w:val="0094126D"/>
    <w:rsid w:val="00942C2F"/>
    <w:rsid w:val="00943321"/>
    <w:rsid w:val="00945B3F"/>
    <w:rsid w:val="00946053"/>
    <w:rsid w:val="00952763"/>
    <w:rsid w:val="00952DAA"/>
    <w:rsid w:val="009544E1"/>
    <w:rsid w:val="00955B10"/>
    <w:rsid w:val="00964493"/>
    <w:rsid w:val="009647C1"/>
    <w:rsid w:val="009647D9"/>
    <w:rsid w:val="0096609F"/>
    <w:rsid w:val="00966810"/>
    <w:rsid w:val="00971743"/>
    <w:rsid w:val="009719D2"/>
    <w:rsid w:val="00973E6C"/>
    <w:rsid w:val="00974FB8"/>
    <w:rsid w:val="009756B8"/>
    <w:rsid w:val="00975955"/>
    <w:rsid w:val="00975E7E"/>
    <w:rsid w:val="009816B2"/>
    <w:rsid w:val="00982B02"/>
    <w:rsid w:val="00990C9F"/>
    <w:rsid w:val="009915B3"/>
    <w:rsid w:val="009926FA"/>
    <w:rsid w:val="0099524D"/>
    <w:rsid w:val="00996B7C"/>
    <w:rsid w:val="009A1D26"/>
    <w:rsid w:val="009A37CF"/>
    <w:rsid w:val="009A6AF8"/>
    <w:rsid w:val="009A772B"/>
    <w:rsid w:val="009B1D7A"/>
    <w:rsid w:val="009B2546"/>
    <w:rsid w:val="009B46AB"/>
    <w:rsid w:val="009B5E1A"/>
    <w:rsid w:val="009B5E25"/>
    <w:rsid w:val="009C26E4"/>
    <w:rsid w:val="009C34C8"/>
    <w:rsid w:val="009C3F40"/>
    <w:rsid w:val="009C6AEF"/>
    <w:rsid w:val="009C7903"/>
    <w:rsid w:val="009D280E"/>
    <w:rsid w:val="009D41CB"/>
    <w:rsid w:val="009D45BF"/>
    <w:rsid w:val="009D52A1"/>
    <w:rsid w:val="009D614F"/>
    <w:rsid w:val="009D6860"/>
    <w:rsid w:val="009E6797"/>
    <w:rsid w:val="009E6DE5"/>
    <w:rsid w:val="009F0707"/>
    <w:rsid w:val="009F0CFC"/>
    <w:rsid w:val="009F19B5"/>
    <w:rsid w:val="009F3DE2"/>
    <w:rsid w:val="009F491B"/>
    <w:rsid w:val="009F7DAB"/>
    <w:rsid w:val="00A003F8"/>
    <w:rsid w:val="00A13A24"/>
    <w:rsid w:val="00A152F6"/>
    <w:rsid w:val="00A20229"/>
    <w:rsid w:val="00A22A33"/>
    <w:rsid w:val="00A234F1"/>
    <w:rsid w:val="00A23DE8"/>
    <w:rsid w:val="00A27F8F"/>
    <w:rsid w:val="00A30943"/>
    <w:rsid w:val="00A3122E"/>
    <w:rsid w:val="00A41751"/>
    <w:rsid w:val="00A428E0"/>
    <w:rsid w:val="00A4382F"/>
    <w:rsid w:val="00A452A4"/>
    <w:rsid w:val="00A5352D"/>
    <w:rsid w:val="00A55879"/>
    <w:rsid w:val="00A629DA"/>
    <w:rsid w:val="00A62AED"/>
    <w:rsid w:val="00A67CAB"/>
    <w:rsid w:val="00A704DF"/>
    <w:rsid w:val="00A76D0A"/>
    <w:rsid w:val="00A76F1E"/>
    <w:rsid w:val="00A77A8E"/>
    <w:rsid w:val="00A84BD4"/>
    <w:rsid w:val="00A86683"/>
    <w:rsid w:val="00A92222"/>
    <w:rsid w:val="00A933A3"/>
    <w:rsid w:val="00A938F6"/>
    <w:rsid w:val="00A93ED2"/>
    <w:rsid w:val="00A95D87"/>
    <w:rsid w:val="00A961C8"/>
    <w:rsid w:val="00A97353"/>
    <w:rsid w:val="00AA11DA"/>
    <w:rsid w:val="00AA16B1"/>
    <w:rsid w:val="00AA1FEB"/>
    <w:rsid w:val="00AA223D"/>
    <w:rsid w:val="00AA2EA6"/>
    <w:rsid w:val="00AA427C"/>
    <w:rsid w:val="00AA50BF"/>
    <w:rsid w:val="00AA7201"/>
    <w:rsid w:val="00AA77EC"/>
    <w:rsid w:val="00AB0CD6"/>
    <w:rsid w:val="00AB221D"/>
    <w:rsid w:val="00AB3153"/>
    <w:rsid w:val="00AC5FF6"/>
    <w:rsid w:val="00AC7090"/>
    <w:rsid w:val="00AC75BB"/>
    <w:rsid w:val="00AC77CE"/>
    <w:rsid w:val="00AD04DD"/>
    <w:rsid w:val="00AD09FF"/>
    <w:rsid w:val="00AD3B3D"/>
    <w:rsid w:val="00AD455A"/>
    <w:rsid w:val="00AE0EBF"/>
    <w:rsid w:val="00AE40D8"/>
    <w:rsid w:val="00AE5179"/>
    <w:rsid w:val="00AE5266"/>
    <w:rsid w:val="00AF5691"/>
    <w:rsid w:val="00AF7083"/>
    <w:rsid w:val="00AF78F1"/>
    <w:rsid w:val="00B018F4"/>
    <w:rsid w:val="00B038F0"/>
    <w:rsid w:val="00B052FC"/>
    <w:rsid w:val="00B075D5"/>
    <w:rsid w:val="00B07CE5"/>
    <w:rsid w:val="00B10833"/>
    <w:rsid w:val="00B2066B"/>
    <w:rsid w:val="00B21377"/>
    <w:rsid w:val="00B25EAD"/>
    <w:rsid w:val="00B30FC8"/>
    <w:rsid w:val="00B33DAC"/>
    <w:rsid w:val="00B34EF8"/>
    <w:rsid w:val="00B416D5"/>
    <w:rsid w:val="00B442D0"/>
    <w:rsid w:val="00B44A5C"/>
    <w:rsid w:val="00B45664"/>
    <w:rsid w:val="00B45A4C"/>
    <w:rsid w:val="00B46355"/>
    <w:rsid w:val="00B47CD0"/>
    <w:rsid w:val="00B565C1"/>
    <w:rsid w:val="00B60A22"/>
    <w:rsid w:val="00B63324"/>
    <w:rsid w:val="00B64BAD"/>
    <w:rsid w:val="00B64DD7"/>
    <w:rsid w:val="00B710F8"/>
    <w:rsid w:val="00B71562"/>
    <w:rsid w:val="00B715FB"/>
    <w:rsid w:val="00B719F4"/>
    <w:rsid w:val="00B74ADE"/>
    <w:rsid w:val="00B813A4"/>
    <w:rsid w:val="00B848A1"/>
    <w:rsid w:val="00B87E51"/>
    <w:rsid w:val="00B9076C"/>
    <w:rsid w:val="00BA12F5"/>
    <w:rsid w:val="00BA19C0"/>
    <w:rsid w:val="00BA2464"/>
    <w:rsid w:val="00BA2910"/>
    <w:rsid w:val="00BA42F3"/>
    <w:rsid w:val="00BA4DE9"/>
    <w:rsid w:val="00BA5BE1"/>
    <w:rsid w:val="00BA7C81"/>
    <w:rsid w:val="00BB0933"/>
    <w:rsid w:val="00BB2E22"/>
    <w:rsid w:val="00BB2FD7"/>
    <w:rsid w:val="00BB3C30"/>
    <w:rsid w:val="00BB4532"/>
    <w:rsid w:val="00BB4C85"/>
    <w:rsid w:val="00BC2EBB"/>
    <w:rsid w:val="00BD00B9"/>
    <w:rsid w:val="00BD3C8E"/>
    <w:rsid w:val="00BD476B"/>
    <w:rsid w:val="00BD4F35"/>
    <w:rsid w:val="00BD5C1E"/>
    <w:rsid w:val="00BE190E"/>
    <w:rsid w:val="00BE242A"/>
    <w:rsid w:val="00BE68C2"/>
    <w:rsid w:val="00BE726D"/>
    <w:rsid w:val="00BE75AE"/>
    <w:rsid w:val="00BE7D24"/>
    <w:rsid w:val="00BF1896"/>
    <w:rsid w:val="00BF3EFA"/>
    <w:rsid w:val="00BF52FB"/>
    <w:rsid w:val="00BF641D"/>
    <w:rsid w:val="00BF6DDE"/>
    <w:rsid w:val="00C009F8"/>
    <w:rsid w:val="00C00DED"/>
    <w:rsid w:val="00C0350D"/>
    <w:rsid w:val="00C05063"/>
    <w:rsid w:val="00C054A6"/>
    <w:rsid w:val="00C15824"/>
    <w:rsid w:val="00C21571"/>
    <w:rsid w:val="00C2157D"/>
    <w:rsid w:val="00C220DE"/>
    <w:rsid w:val="00C26520"/>
    <w:rsid w:val="00C274B8"/>
    <w:rsid w:val="00C309EB"/>
    <w:rsid w:val="00C33079"/>
    <w:rsid w:val="00C3389F"/>
    <w:rsid w:val="00C40171"/>
    <w:rsid w:val="00C4035F"/>
    <w:rsid w:val="00C4125D"/>
    <w:rsid w:val="00C42A8A"/>
    <w:rsid w:val="00C5001E"/>
    <w:rsid w:val="00C5146B"/>
    <w:rsid w:val="00C52F95"/>
    <w:rsid w:val="00C5656E"/>
    <w:rsid w:val="00C5682A"/>
    <w:rsid w:val="00C56F2C"/>
    <w:rsid w:val="00C576FC"/>
    <w:rsid w:val="00C60558"/>
    <w:rsid w:val="00C60868"/>
    <w:rsid w:val="00C609E0"/>
    <w:rsid w:val="00C609E7"/>
    <w:rsid w:val="00C67513"/>
    <w:rsid w:val="00C703E7"/>
    <w:rsid w:val="00C71BC0"/>
    <w:rsid w:val="00C71DD0"/>
    <w:rsid w:val="00C72009"/>
    <w:rsid w:val="00C740ED"/>
    <w:rsid w:val="00C7456B"/>
    <w:rsid w:val="00C74DC6"/>
    <w:rsid w:val="00C777DC"/>
    <w:rsid w:val="00C90B70"/>
    <w:rsid w:val="00C912FB"/>
    <w:rsid w:val="00C945A9"/>
    <w:rsid w:val="00C94B20"/>
    <w:rsid w:val="00C9628B"/>
    <w:rsid w:val="00C971AA"/>
    <w:rsid w:val="00C97272"/>
    <w:rsid w:val="00C973B5"/>
    <w:rsid w:val="00CA09B2"/>
    <w:rsid w:val="00CA2122"/>
    <w:rsid w:val="00CA46DE"/>
    <w:rsid w:val="00CA7D0D"/>
    <w:rsid w:val="00CB11D8"/>
    <w:rsid w:val="00CB54CA"/>
    <w:rsid w:val="00CB575D"/>
    <w:rsid w:val="00CB6E65"/>
    <w:rsid w:val="00CB7AB1"/>
    <w:rsid w:val="00CC068C"/>
    <w:rsid w:val="00CC0821"/>
    <w:rsid w:val="00CC0CA0"/>
    <w:rsid w:val="00CC19EC"/>
    <w:rsid w:val="00CC1AF9"/>
    <w:rsid w:val="00CC2106"/>
    <w:rsid w:val="00CD1379"/>
    <w:rsid w:val="00CD21A4"/>
    <w:rsid w:val="00CD3221"/>
    <w:rsid w:val="00CD70BD"/>
    <w:rsid w:val="00CE0906"/>
    <w:rsid w:val="00CE4626"/>
    <w:rsid w:val="00CF3E60"/>
    <w:rsid w:val="00CF3F25"/>
    <w:rsid w:val="00D0061A"/>
    <w:rsid w:val="00D02BCC"/>
    <w:rsid w:val="00D06425"/>
    <w:rsid w:val="00D06D44"/>
    <w:rsid w:val="00D1152F"/>
    <w:rsid w:val="00D14510"/>
    <w:rsid w:val="00D17B8A"/>
    <w:rsid w:val="00D20DF8"/>
    <w:rsid w:val="00D231D3"/>
    <w:rsid w:val="00D23D3E"/>
    <w:rsid w:val="00D24908"/>
    <w:rsid w:val="00D25157"/>
    <w:rsid w:val="00D27BCE"/>
    <w:rsid w:val="00D3323D"/>
    <w:rsid w:val="00D354CD"/>
    <w:rsid w:val="00D36128"/>
    <w:rsid w:val="00D40F81"/>
    <w:rsid w:val="00D41522"/>
    <w:rsid w:val="00D43BF6"/>
    <w:rsid w:val="00D445D3"/>
    <w:rsid w:val="00D44733"/>
    <w:rsid w:val="00D458E0"/>
    <w:rsid w:val="00D524CD"/>
    <w:rsid w:val="00D536CF"/>
    <w:rsid w:val="00D539B3"/>
    <w:rsid w:val="00D55543"/>
    <w:rsid w:val="00D57775"/>
    <w:rsid w:val="00D60504"/>
    <w:rsid w:val="00D6060A"/>
    <w:rsid w:val="00D60714"/>
    <w:rsid w:val="00D630A5"/>
    <w:rsid w:val="00D6371D"/>
    <w:rsid w:val="00D64D9A"/>
    <w:rsid w:val="00D7456F"/>
    <w:rsid w:val="00D7559A"/>
    <w:rsid w:val="00D75AD8"/>
    <w:rsid w:val="00D81CEE"/>
    <w:rsid w:val="00D82A2B"/>
    <w:rsid w:val="00D833BB"/>
    <w:rsid w:val="00D836DA"/>
    <w:rsid w:val="00D83B09"/>
    <w:rsid w:val="00D83D4E"/>
    <w:rsid w:val="00D84818"/>
    <w:rsid w:val="00D84BA7"/>
    <w:rsid w:val="00D84E12"/>
    <w:rsid w:val="00D91C41"/>
    <w:rsid w:val="00D926DC"/>
    <w:rsid w:val="00D937C6"/>
    <w:rsid w:val="00D9397A"/>
    <w:rsid w:val="00D94DC3"/>
    <w:rsid w:val="00D96B1C"/>
    <w:rsid w:val="00D972E5"/>
    <w:rsid w:val="00DA2809"/>
    <w:rsid w:val="00DA6F66"/>
    <w:rsid w:val="00DB2102"/>
    <w:rsid w:val="00DB241B"/>
    <w:rsid w:val="00DB2FB0"/>
    <w:rsid w:val="00DB3D8F"/>
    <w:rsid w:val="00DB7FCD"/>
    <w:rsid w:val="00DC04BE"/>
    <w:rsid w:val="00DC06E3"/>
    <w:rsid w:val="00DC2F93"/>
    <w:rsid w:val="00DC2FE5"/>
    <w:rsid w:val="00DC51F1"/>
    <w:rsid w:val="00DC5B7E"/>
    <w:rsid w:val="00DC6858"/>
    <w:rsid w:val="00DD0455"/>
    <w:rsid w:val="00DD2784"/>
    <w:rsid w:val="00DD455B"/>
    <w:rsid w:val="00DD7CB2"/>
    <w:rsid w:val="00DE3018"/>
    <w:rsid w:val="00DE36E5"/>
    <w:rsid w:val="00DE3E36"/>
    <w:rsid w:val="00DF4355"/>
    <w:rsid w:val="00DF7248"/>
    <w:rsid w:val="00E030A5"/>
    <w:rsid w:val="00E04933"/>
    <w:rsid w:val="00E06D63"/>
    <w:rsid w:val="00E07E3D"/>
    <w:rsid w:val="00E13F6B"/>
    <w:rsid w:val="00E1507F"/>
    <w:rsid w:val="00E21528"/>
    <w:rsid w:val="00E22780"/>
    <w:rsid w:val="00E24449"/>
    <w:rsid w:val="00E249DE"/>
    <w:rsid w:val="00E25A13"/>
    <w:rsid w:val="00E25AF4"/>
    <w:rsid w:val="00E345CC"/>
    <w:rsid w:val="00E359EA"/>
    <w:rsid w:val="00E35B1F"/>
    <w:rsid w:val="00E37E35"/>
    <w:rsid w:val="00E44493"/>
    <w:rsid w:val="00E46886"/>
    <w:rsid w:val="00E47E34"/>
    <w:rsid w:val="00E5182D"/>
    <w:rsid w:val="00E51BD7"/>
    <w:rsid w:val="00E524E5"/>
    <w:rsid w:val="00E52BC6"/>
    <w:rsid w:val="00E5396F"/>
    <w:rsid w:val="00E60117"/>
    <w:rsid w:val="00E60BB6"/>
    <w:rsid w:val="00E641CE"/>
    <w:rsid w:val="00E65BB3"/>
    <w:rsid w:val="00E80572"/>
    <w:rsid w:val="00E82ECE"/>
    <w:rsid w:val="00E86E8D"/>
    <w:rsid w:val="00E96606"/>
    <w:rsid w:val="00E97387"/>
    <w:rsid w:val="00EA06F3"/>
    <w:rsid w:val="00EA2215"/>
    <w:rsid w:val="00EA40DC"/>
    <w:rsid w:val="00EA54E9"/>
    <w:rsid w:val="00EA74C7"/>
    <w:rsid w:val="00EA751B"/>
    <w:rsid w:val="00EB0AF1"/>
    <w:rsid w:val="00EB0C53"/>
    <w:rsid w:val="00EB21C6"/>
    <w:rsid w:val="00EB4E98"/>
    <w:rsid w:val="00EB65F7"/>
    <w:rsid w:val="00EB69E7"/>
    <w:rsid w:val="00EB77BC"/>
    <w:rsid w:val="00EB77E0"/>
    <w:rsid w:val="00EC080F"/>
    <w:rsid w:val="00EC1C65"/>
    <w:rsid w:val="00EC5352"/>
    <w:rsid w:val="00EC5BDB"/>
    <w:rsid w:val="00EC63E0"/>
    <w:rsid w:val="00ED3037"/>
    <w:rsid w:val="00ED3ED8"/>
    <w:rsid w:val="00ED64B0"/>
    <w:rsid w:val="00ED7E21"/>
    <w:rsid w:val="00EE14BF"/>
    <w:rsid w:val="00EE4AD3"/>
    <w:rsid w:val="00EE5665"/>
    <w:rsid w:val="00EE5B7C"/>
    <w:rsid w:val="00EE74D5"/>
    <w:rsid w:val="00EF4947"/>
    <w:rsid w:val="00EF4CBD"/>
    <w:rsid w:val="00EF707C"/>
    <w:rsid w:val="00F00F16"/>
    <w:rsid w:val="00F041B6"/>
    <w:rsid w:val="00F047DD"/>
    <w:rsid w:val="00F04990"/>
    <w:rsid w:val="00F051D3"/>
    <w:rsid w:val="00F05DE9"/>
    <w:rsid w:val="00F06251"/>
    <w:rsid w:val="00F107BB"/>
    <w:rsid w:val="00F13203"/>
    <w:rsid w:val="00F14DAB"/>
    <w:rsid w:val="00F215C4"/>
    <w:rsid w:val="00F220F5"/>
    <w:rsid w:val="00F264D2"/>
    <w:rsid w:val="00F306AA"/>
    <w:rsid w:val="00F34AB1"/>
    <w:rsid w:val="00F34DC9"/>
    <w:rsid w:val="00F35E89"/>
    <w:rsid w:val="00F42150"/>
    <w:rsid w:val="00F440E0"/>
    <w:rsid w:val="00F44A4C"/>
    <w:rsid w:val="00F51AF0"/>
    <w:rsid w:val="00F52A08"/>
    <w:rsid w:val="00F53074"/>
    <w:rsid w:val="00F54BF2"/>
    <w:rsid w:val="00F55859"/>
    <w:rsid w:val="00F570CA"/>
    <w:rsid w:val="00F574BB"/>
    <w:rsid w:val="00F620F2"/>
    <w:rsid w:val="00F6345E"/>
    <w:rsid w:val="00F6408D"/>
    <w:rsid w:val="00F72F88"/>
    <w:rsid w:val="00F74321"/>
    <w:rsid w:val="00F74834"/>
    <w:rsid w:val="00F76A2D"/>
    <w:rsid w:val="00F802B3"/>
    <w:rsid w:val="00F8258F"/>
    <w:rsid w:val="00F92A91"/>
    <w:rsid w:val="00F94C50"/>
    <w:rsid w:val="00F95737"/>
    <w:rsid w:val="00F96352"/>
    <w:rsid w:val="00F97A21"/>
    <w:rsid w:val="00FA29C5"/>
    <w:rsid w:val="00FA516E"/>
    <w:rsid w:val="00FA6D3D"/>
    <w:rsid w:val="00FA7758"/>
    <w:rsid w:val="00FB1501"/>
    <w:rsid w:val="00FB32A0"/>
    <w:rsid w:val="00FB3F58"/>
    <w:rsid w:val="00FC12DA"/>
    <w:rsid w:val="00FD3784"/>
    <w:rsid w:val="00FD7274"/>
    <w:rsid w:val="00FE451D"/>
    <w:rsid w:val="00FE4AA5"/>
    <w:rsid w:val="00FF13B6"/>
    <w:rsid w:val="00FF2649"/>
    <w:rsid w:val="00FF2FBA"/>
    <w:rsid w:val="00FF5097"/>
    <w:rsid w:val="00FF6104"/>
    <w:rsid w:val="00FF7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8C317"/>
  <w15:docId w15:val="{CBC68190-D5E0-4758-A33A-AAE9A8FA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263F"/>
    <w:pPr>
      <w:spacing w:after="120"/>
    </w:pPr>
    <w:rPr>
      <w:sz w:val="22"/>
      <w:lang w:val="en-GB"/>
    </w:rPr>
  </w:style>
  <w:style w:type="paragraph" w:styleId="Heading1">
    <w:name w:val="heading 1"/>
    <w:basedOn w:val="Normal"/>
    <w:next w:val="Normal"/>
    <w:link w:val="Heading1Char"/>
    <w:qFormat/>
    <w:rsid w:val="00E60117"/>
    <w:pPr>
      <w:keepNext/>
      <w:keepLines/>
      <w:numPr>
        <w:numId w:val="7"/>
      </w:numPr>
      <w:spacing w:before="320"/>
      <w:outlineLvl w:val="0"/>
    </w:pPr>
    <w:rPr>
      <w:rFonts w:ascii="Arial" w:hAnsi="Arial"/>
      <w:b/>
      <w:sz w:val="32"/>
      <w:u w:val="single"/>
      <w:lang w:val="en-US"/>
    </w:rPr>
  </w:style>
  <w:style w:type="paragraph" w:styleId="Heading2">
    <w:name w:val="heading 2"/>
    <w:basedOn w:val="Normal"/>
    <w:next w:val="Normal"/>
    <w:qFormat/>
    <w:rsid w:val="00E60117"/>
    <w:pPr>
      <w:keepNext/>
      <w:keepLines/>
      <w:numPr>
        <w:ilvl w:val="1"/>
        <w:numId w:val="7"/>
      </w:numPr>
      <w:spacing w:before="280"/>
      <w:outlineLvl w:val="1"/>
    </w:pPr>
    <w:rPr>
      <w:rFonts w:ascii="Arial" w:hAnsi="Arial"/>
      <w:b/>
      <w:sz w:val="28"/>
      <w:u w:val="single"/>
      <w:lang w:val="en-US"/>
    </w:rPr>
  </w:style>
  <w:style w:type="paragraph" w:styleId="Heading3">
    <w:name w:val="heading 3"/>
    <w:basedOn w:val="Normal"/>
    <w:next w:val="Normal"/>
    <w:qFormat/>
    <w:rsid w:val="00E60117"/>
    <w:pPr>
      <w:keepNext/>
      <w:keepLines/>
      <w:numPr>
        <w:ilvl w:val="2"/>
        <w:numId w:val="7"/>
      </w:numPr>
      <w:spacing w:before="240"/>
      <w:outlineLvl w:val="2"/>
    </w:pPr>
    <w:rPr>
      <w:rFonts w:ascii="Arial" w:hAnsi="Arial"/>
      <w:b/>
      <w:sz w:val="24"/>
      <w:lang w:val="en-US"/>
    </w:rPr>
  </w:style>
  <w:style w:type="paragraph" w:styleId="Heading4">
    <w:name w:val="heading 4"/>
    <w:basedOn w:val="Normal"/>
    <w:qFormat/>
    <w:rsid w:val="00677A86"/>
    <w:pPr>
      <w:numPr>
        <w:ilvl w:val="3"/>
        <w:numId w:val="7"/>
      </w:numPr>
      <w:spacing w:before="100" w:beforeAutospacing="1" w:after="100" w:afterAutospacing="1"/>
      <w:outlineLvl w:val="3"/>
    </w:pPr>
    <w:rPr>
      <w:b/>
      <w:bCs/>
      <w:sz w:val="24"/>
      <w:szCs w:val="24"/>
      <w:lang w:eastAsia="en-GB"/>
    </w:rPr>
  </w:style>
  <w:style w:type="paragraph" w:styleId="Heading5">
    <w:name w:val="heading 5"/>
    <w:basedOn w:val="Normal"/>
    <w:next w:val="Normal"/>
    <w:link w:val="Heading5Char"/>
    <w:semiHidden/>
    <w:unhideWhenUsed/>
    <w:qFormat/>
    <w:rsid w:val="00AA77EC"/>
    <w:pPr>
      <w:numPr>
        <w:ilvl w:val="4"/>
        <w:numId w:val="7"/>
      </w:numPr>
      <w:spacing w:before="240" w:after="60"/>
      <w:outlineLvl w:val="4"/>
    </w:pPr>
    <w:rPr>
      <w:rFonts w:ascii="Calibri" w:hAnsi="Calibri"/>
      <w:b/>
      <w:bCs/>
      <w:i/>
      <w:iCs/>
      <w:sz w:val="26"/>
      <w:szCs w:val="26"/>
      <w:lang w:val="x-none"/>
    </w:rPr>
  </w:style>
  <w:style w:type="paragraph" w:styleId="Heading6">
    <w:name w:val="heading 6"/>
    <w:basedOn w:val="Normal"/>
    <w:next w:val="Normal"/>
    <w:link w:val="Heading6Char"/>
    <w:semiHidden/>
    <w:unhideWhenUsed/>
    <w:qFormat/>
    <w:rsid w:val="00AA77EC"/>
    <w:pPr>
      <w:numPr>
        <w:ilvl w:val="5"/>
        <w:numId w:val="7"/>
      </w:numPr>
      <w:spacing w:before="240" w:after="60"/>
      <w:outlineLvl w:val="5"/>
    </w:pPr>
    <w:rPr>
      <w:rFonts w:ascii="Calibri" w:hAnsi="Calibri"/>
      <w:b/>
      <w:bCs/>
      <w:szCs w:val="22"/>
      <w:lang w:val="x-none"/>
    </w:rPr>
  </w:style>
  <w:style w:type="paragraph" w:styleId="Heading7">
    <w:name w:val="heading 7"/>
    <w:basedOn w:val="Normal"/>
    <w:next w:val="Normal"/>
    <w:link w:val="Heading7Char"/>
    <w:semiHidden/>
    <w:unhideWhenUsed/>
    <w:qFormat/>
    <w:rsid w:val="00AA77EC"/>
    <w:pPr>
      <w:numPr>
        <w:ilvl w:val="6"/>
        <w:numId w:val="7"/>
      </w:numPr>
      <w:spacing w:before="240" w:after="60"/>
      <w:outlineLvl w:val="6"/>
    </w:pPr>
    <w:rPr>
      <w:rFonts w:ascii="Calibri" w:hAnsi="Calibri"/>
      <w:sz w:val="24"/>
      <w:szCs w:val="24"/>
      <w:lang w:val="x-none"/>
    </w:rPr>
  </w:style>
  <w:style w:type="paragraph" w:styleId="Heading8">
    <w:name w:val="heading 8"/>
    <w:basedOn w:val="Normal"/>
    <w:next w:val="Normal"/>
    <w:link w:val="Heading8Char"/>
    <w:semiHidden/>
    <w:unhideWhenUsed/>
    <w:qFormat/>
    <w:rsid w:val="00AA77EC"/>
    <w:pPr>
      <w:numPr>
        <w:ilvl w:val="7"/>
        <w:numId w:val="7"/>
      </w:numPr>
      <w:spacing w:before="240" w:after="60"/>
      <w:outlineLvl w:val="7"/>
    </w:pPr>
    <w:rPr>
      <w:rFonts w:ascii="Calibri" w:hAnsi="Calibri"/>
      <w:i/>
      <w:iCs/>
      <w:sz w:val="24"/>
      <w:szCs w:val="24"/>
      <w:lang w:val="x-none"/>
    </w:rPr>
  </w:style>
  <w:style w:type="paragraph" w:styleId="Heading9">
    <w:name w:val="heading 9"/>
    <w:basedOn w:val="Normal"/>
    <w:next w:val="Normal"/>
    <w:link w:val="Heading9Char"/>
    <w:semiHidden/>
    <w:unhideWhenUsed/>
    <w:qFormat/>
    <w:rsid w:val="00AA77EC"/>
    <w:pPr>
      <w:numPr>
        <w:ilvl w:val="8"/>
        <w:numId w:val="7"/>
      </w:numPr>
      <w:spacing w:before="240" w:after="60"/>
      <w:outlineLvl w:val="8"/>
    </w:pPr>
    <w:rPr>
      <w:rFonts w:ascii="Cambria" w:hAnsi="Cambria"/>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E60117"/>
    <w:rPr>
      <w:rFonts w:ascii="Arial" w:hAnsi="Arial"/>
      <w:b/>
      <w:sz w:val="32"/>
      <w:u w:val="single"/>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character" w:customStyle="1" w:styleId="Heading5Char">
    <w:name w:val="Heading 5 Char"/>
    <w:link w:val="Heading5"/>
    <w:semiHidden/>
    <w:rsid w:val="00AA77EC"/>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AA77EC"/>
    <w:rPr>
      <w:rFonts w:ascii="Calibri" w:eastAsia="Times New Roman" w:hAnsi="Calibri" w:cs="Times New Roman"/>
      <w:b/>
      <w:bCs/>
      <w:sz w:val="22"/>
      <w:szCs w:val="22"/>
      <w:lang w:eastAsia="en-US"/>
    </w:rPr>
  </w:style>
  <w:style w:type="character" w:customStyle="1" w:styleId="Heading7Char">
    <w:name w:val="Heading 7 Char"/>
    <w:link w:val="Heading7"/>
    <w:semiHidden/>
    <w:rsid w:val="00AA77EC"/>
    <w:rPr>
      <w:rFonts w:ascii="Calibri" w:eastAsia="Times New Roman" w:hAnsi="Calibri" w:cs="Times New Roman"/>
      <w:sz w:val="24"/>
      <w:szCs w:val="24"/>
      <w:lang w:eastAsia="en-US"/>
    </w:rPr>
  </w:style>
  <w:style w:type="character" w:customStyle="1" w:styleId="Heading8Char">
    <w:name w:val="Heading 8 Char"/>
    <w:link w:val="Heading8"/>
    <w:semiHidden/>
    <w:rsid w:val="00AA77EC"/>
    <w:rPr>
      <w:rFonts w:ascii="Calibri" w:eastAsia="Times New Roman" w:hAnsi="Calibri" w:cs="Times New Roman"/>
      <w:i/>
      <w:iCs/>
      <w:sz w:val="24"/>
      <w:szCs w:val="24"/>
      <w:lang w:eastAsia="en-US"/>
    </w:rPr>
  </w:style>
  <w:style w:type="character" w:customStyle="1" w:styleId="Heading9Char">
    <w:name w:val="Heading 9 Char"/>
    <w:link w:val="Heading9"/>
    <w:semiHidden/>
    <w:rsid w:val="00AA77EC"/>
    <w:rPr>
      <w:rFonts w:ascii="Cambria" w:eastAsia="Times New Roman" w:hAnsi="Cambria" w:cs="Times New Roman"/>
      <w:sz w:val="22"/>
      <w:szCs w:val="22"/>
      <w:lang w:eastAsia="en-US"/>
    </w:rPr>
  </w:style>
  <w:style w:type="character" w:styleId="CommentReference">
    <w:name w:val="annotation reference"/>
    <w:rsid w:val="00237899"/>
    <w:rPr>
      <w:sz w:val="16"/>
      <w:szCs w:val="16"/>
    </w:rPr>
  </w:style>
  <w:style w:type="paragraph" w:styleId="CommentText">
    <w:name w:val="annotation text"/>
    <w:basedOn w:val="Normal"/>
    <w:link w:val="CommentTextChar"/>
    <w:rsid w:val="00237899"/>
    <w:rPr>
      <w:sz w:val="20"/>
    </w:rPr>
  </w:style>
  <w:style w:type="character" w:customStyle="1" w:styleId="CommentTextChar">
    <w:name w:val="Comment Text Char"/>
    <w:link w:val="CommentText"/>
    <w:rsid w:val="00237899"/>
    <w:rPr>
      <w:lang w:val="en-GB"/>
    </w:rPr>
  </w:style>
  <w:style w:type="paragraph" w:styleId="CommentSubject">
    <w:name w:val="annotation subject"/>
    <w:basedOn w:val="CommentText"/>
    <w:next w:val="CommentText"/>
    <w:link w:val="CommentSubjectChar"/>
    <w:rsid w:val="00237899"/>
    <w:rPr>
      <w:b/>
      <w:bCs/>
    </w:rPr>
  </w:style>
  <w:style w:type="character" w:customStyle="1" w:styleId="CommentSubjectChar">
    <w:name w:val="Comment Subject Char"/>
    <w:link w:val="CommentSubject"/>
    <w:rsid w:val="00237899"/>
    <w:rPr>
      <w:b/>
      <w:bCs/>
      <w:lang w:val="en-GB"/>
    </w:rPr>
  </w:style>
  <w:style w:type="paragraph" w:styleId="FootnoteText">
    <w:name w:val="footnote text"/>
    <w:basedOn w:val="Normal"/>
    <w:link w:val="FootnoteTextChar"/>
    <w:rsid w:val="009647C1"/>
    <w:rPr>
      <w:sz w:val="20"/>
    </w:rPr>
  </w:style>
  <w:style w:type="character" w:customStyle="1" w:styleId="FootnoteTextChar">
    <w:name w:val="Footnote Text Char"/>
    <w:link w:val="FootnoteText"/>
    <w:rsid w:val="009647C1"/>
    <w:rPr>
      <w:lang w:eastAsia="en-US"/>
    </w:rPr>
  </w:style>
  <w:style w:type="character" w:styleId="FootnoteReference">
    <w:name w:val="footnote reference"/>
    <w:rsid w:val="009647C1"/>
    <w:rPr>
      <w:vertAlign w:val="superscript"/>
    </w:rPr>
  </w:style>
  <w:style w:type="paragraph" w:styleId="PlainText">
    <w:name w:val="Plain Text"/>
    <w:basedOn w:val="Normal"/>
    <w:link w:val="PlainTextChar"/>
    <w:uiPriority w:val="99"/>
    <w:unhideWhenUsed/>
    <w:rsid w:val="00E13F6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E13F6B"/>
    <w:rPr>
      <w:rFonts w:ascii="Calibri" w:eastAsiaTheme="minorHAnsi" w:hAnsi="Calibri" w:cstheme="minorBidi"/>
      <w:sz w:val="22"/>
      <w:szCs w:val="21"/>
    </w:rPr>
  </w:style>
  <w:style w:type="paragraph" w:styleId="HTMLPreformatted">
    <w:name w:val="HTML Preformatted"/>
    <w:basedOn w:val="Normal"/>
    <w:link w:val="HTMLPreformattedChar"/>
    <w:uiPriority w:val="99"/>
    <w:unhideWhenUsed/>
    <w:rsid w:val="00E13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E13F6B"/>
    <w:rPr>
      <w:rFonts w:ascii="Courier New" w:hAnsi="Courier New" w:cs="Courier New"/>
    </w:rPr>
  </w:style>
  <w:style w:type="paragraph" w:styleId="NormalWeb">
    <w:name w:val="Normal (Web)"/>
    <w:basedOn w:val="Normal"/>
    <w:uiPriority w:val="99"/>
    <w:unhideWhenUsed/>
    <w:rsid w:val="000265A2"/>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0265A2"/>
    <w:pPr>
      <w:ind w:left="720"/>
    </w:pPr>
    <w:rPr>
      <w:rFonts w:eastAsiaTheme="minorHAnsi"/>
      <w:sz w:val="24"/>
      <w:szCs w:val="24"/>
      <w:lang w:val="en-US"/>
    </w:rPr>
  </w:style>
  <w:style w:type="paragraph" w:customStyle="1" w:styleId="Body">
    <w:name w:val="Body"/>
    <w:rsid w:val="00175FC8"/>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175FC8"/>
    <w:pPr>
      <w:widowControl w:val="0"/>
      <w:suppressAutoHyphens/>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175FC8"/>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itle">
    <w:name w:val="TableTitle"/>
    <w:next w:val="Normal"/>
    <w:uiPriority w:val="99"/>
    <w:rsid w:val="00175FC8"/>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175FC8"/>
  </w:style>
  <w:style w:type="paragraph" w:customStyle="1" w:styleId="SP10217127">
    <w:name w:val="SP.10.217127"/>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095">
    <w:name w:val="SP.10.217095"/>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10217128">
    <w:name w:val="SP.10.21712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594">
    <w:name w:val="SC.10.323594"/>
    <w:uiPriority w:val="99"/>
    <w:rsid w:val="00BA12F5"/>
    <w:rPr>
      <w:b/>
      <w:bCs/>
      <w:color w:val="000000"/>
      <w:sz w:val="22"/>
      <w:szCs w:val="22"/>
    </w:rPr>
  </w:style>
  <w:style w:type="paragraph" w:customStyle="1" w:styleId="SP10217098">
    <w:name w:val="SP.10.217098"/>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character" w:customStyle="1" w:styleId="SC10323600">
    <w:name w:val="SC.10.323600"/>
    <w:uiPriority w:val="99"/>
    <w:rsid w:val="00BA12F5"/>
    <w:rPr>
      <w:color w:val="000000"/>
      <w:sz w:val="20"/>
      <w:szCs w:val="20"/>
    </w:rPr>
  </w:style>
  <w:style w:type="paragraph" w:customStyle="1" w:styleId="SP10217089">
    <w:name w:val="SP.10.217089"/>
    <w:basedOn w:val="Normal"/>
    <w:next w:val="Normal"/>
    <w:uiPriority w:val="99"/>
    <w:rsid w:val="00BA12F5"/>
    <w:pPr>
      <w:autoSpaceDE w:val="0"/>
      <w:autoSpaceDN w:val="0"/>
      <w:adjustRightInd w:val="0"/>
    </w:pPr>
    <w:rPr>
      <w:rFonts w:ascii="Arial" w:eastAsiaTheme="minorHAnsi" w:hAnsi="Arial" w:cs="Arial"/>
      <w:sz w:val="24"/>
      <w:szCs w:val="24"/>
      <w:lang w:val="en-US"/>
    </w:rPr>
  </w:style>
  <w:style w:type="paragraph" w:customStyle="1" w:styleId="SP677847">
    <w:name w:val="SP.6.77847"/>
    <w:basedOn w:val="Normal"/>
    <w:next w:val="Normal"/>
    <w:uiPriority w:val="99"/>
    <w:rsid w:val="00BB2FD7"/>
    <w:pPr>
      <w:autoSpaceDE w:val="0"/>
      <w:autoSpaceDN w:val="0"/>
      <w:adjustRightInd w:val="0"/>
    </w:pPr>
    <w:rPr>
      <w:sz w:val="24"/>
      <w:szCs w:val="24"/>
      <w:lang w:val="en-US"/>
    </w:rPr>
  </w:style>
  <w:style w:type="paragraph" w:customStyle="1" w:styleId="SP677848">
    <w:name w:val="SP.6.77848"/>
    <w:basedOn w:val="Normal"/>
    <w:next w:val="Normal"/>
    <w:uiPriority w:val="99"/>
    <w:rsid w:val="00BB2FD7"/>
    <w:pPr>
      <w:autoSpaceDE w:val="0"/>
      <w:autoSpaceDN w:val="0"/>
      <w:adjustRightInd w:val="0"/>
    </w:pPr>
    <w:rPr>
      <w:sz w:val="24"/>
      <w:szCs w:val="24"/>
      <w:lang w:val="en-US"/>
    </w:rPr>
  </w:style>
  <w:style w:type="paragraph" w:customStyle="1" w:styleId="SP677829">
    <w:name w:val="SP.6.77829"/>
    <w:basedOn w:val="Normal"/>
    <w:next w:val="Normal"/>
    <w:uiPriority w:val="99"/>
    <w:rsid w:val="00BB2FD7"/>
    <w:pPr>
      <w:autoSpaceDE w:val="0"/>
      <w:autoSpaceDN w:val="0"/>
      <w:adjustRightInd w:val="0"/>
    </w:pPr>
    <w:rPr>
      <w:sz w:val="24"/>
      <w:szCs w:val="24"/>
      <w:lang w:val="en-US"/>
    </w:rPr>
  </w:style>
  <w:style w:type="character" w:customStyle="1" w:styleId="SC698317">
    <w:name w:val="SC.6.98317"/>
    <w:uiPriority w:val="99"/>
    <w:rsid w:val="00BB2FD7"/>
    <w:rPr>
      <w:b/>
      <w:bCs/>
      <w:i/>
      <w:iCs/>
      <w:color w:val="000000"/>
      <w:sz w:val="20"/>
      <w:szCs w:val="20"/>
    </w:rPr>
  </w:style>
  <w:style w:type="character" w:styleId="FollowedHyperlink">
    <w:name w:val="FollowedHyperlink"/>
    <w:basedOn w:val="DefaultParagraphFont"/>
    <w:semiHidden/>
    <w:unhideWhenUsed/>
    <w:rsid w:val="00FB1501"/>
    <w:rPr>
      <w:color w:val="800080" w:themeColor="followedHyperlink"/>
      <w:u w:val="single"/>
    </w:rPr>
  </w:style>
  <w:style w:type="paragraph" w:styleId="TOCHeading">
    <w:name w:val="TOC Heading"/>
    <w:basedOn w:val="Heading1"/>
    <w:next w:val="Normal"/>
    <w:uiPriority w:val="39"/>
    <w:unhideWhenUsed/>
    <w:qFormat/>
    <w:rsid w:val="006B0AA0"/>
    <w:pPr>
      <w:numPr>
        <w:numId w:val="0"/>
      </w:numPr>
      <w:spacing w:before="240" w:after="0" w:line="259" w:lineRule="auto"/>
      <w:outlineLvl w:val="9"/>
    </w:pPr>
    <w:rPr>
      <w:rFonts w:asciiTheme="majorHAnsi" w:eastAsiaTheme="majorEastAsia" w:hAnsiTheme="majorHAnsi" w:cstheme="majorBidi"/>
      <w:b w:val="0"/>
      <w:color w:val="365F91" w:themeColor="accent1" w:themeShade="BF"/>
      <w:szCs w:val="32"/>
      <w:u w:val="none"/>
    </w:rPr>
  </w:style>
  <w:style w:type="paragraph" w:styleId="TOC1">
    <w:name w:val="toc 1"/>
    <w:basedOn w:val="Normal"/>
    <w:next w:val="Normal"/>
    <w:autoRedefine/>
    <w:uiPriority w:val="39"/>
    <w:unhideWhenUsed/>
    <w:rsid w:val="006B0AA0"/>
    <w:pPr>
      <w:spacing w:after="100"/>
    </w:pPr>
  </w:style>
  <w:style w:type="paragraph" w:styleId="TOC2">
    <w:name w:val="toc 2"/>
    <w:basedOn w:val="Normal"/>
    <w:next w:val="Normal"/>
    <w:autoRedefine/>
    <w:uiPriority w:val="39"/>
    <w:unhideWhenUsed/>
    <w:rsid w:val="006B0AA0"/>
    <w:pPr>
      <w:spacing w:after="100"/>
      <w:ind w:left="220"/>
    </w:pPr>
  </w:style>
  <w:style w:type="paragraph" w:styleId="TOC3">
    <w:name w:val="toc 3"/>
    <w:basedOn w:val="Normal"/>
    <w:next w:val="Normal"/>
    <w:autoRedefine/>
    <w:uiPriority w:val="39"/>
    <w:unhideWhenUsed/>
    <w:rsid w:val="006B0AA0"/>
    <w:pPr>
      <w:spacing w:after="100"/>
      <w:ind w:left="440"/>
    </w:pPr>
  </w:style>
  <w:style w:type="paragraph" w:customStyle="1" w:styleId="Standard">
    <w:name w:val="Standard"/>
    <w:rsid w:val="00D25157"/>
    <w:pPr>
      <w:suppressAutoHyphens/>
      <w:autoSpaceDN w:val="0"/>
      <w:jc w:val="both"/>
      <w:textAlignment w:val="baseline"/>
    </w:pPr>
    <w:rPr>
      <w:rFonts w:eastAsia="SimSun"/>
      <w:sz w:val="22"/>
      <w:lang w:val="en-GB"/>
    </w:rPr>
  </w:style>
  <w:style w:type="character" w:customStyle="1" w:styleId="SC11233478">
    <w:name w:val="SC.11.233478"/>
    <w:uiPriority w:val="99"/>
    <w:rsid w:val="00F570CA"/>
    <w:rPr>
      <w:color w:val="000000"/>
      <w:sz w:val="20"/>
      <w:szCs w:val="20"/>
    </w:rPr>
  </w:style>
  <w:style w:type="numbering" w:customStyle="1" w:styleId="WWNum2">
    <w:name w:val="WWNum2"/>
    <w:basedOn w:val="NoList"/>
    <w:rsid w:val="00D231D3"/>
    <w:pPr>
      <w:numPr>
        <w:numId w:val="34"/>
      </w:numPr>
    </w:pPr>
  </w:style>
  <w:style w:type="paragraph" w:customStyle="1" w:styleId="Standarduser">
    <w:name w:val="Standard (user)"/>
    <w:rsid w:val="007F2B18"/>
    <w:pPr>
      <w:suppressAutoHyphens/>
      <w:autoSpaceDN w:val="0"/>
      <w:jc w:val="both"/>
      <w:textAlignment w:val="baseline"/>
    </w:pPr>
    <w:rPr>
      <w:rFonts w:eastAsia="SimSun"/>
      <w:sz w:val="22"/>
      <w:lang w:val="en-GB"/>
    </w:rPr>
  </w:style>
  <w:style w:type="paragraph" w:styleId="BodyText">
    <w:name w:val="Body Text"/>
    <w:basedOn w:val="Normal"/>
    <w:link w:val="BodyTextChar"/>
    <w:semiHidden/>
    <w:unhideWhenUsed/>
    <w:rsid w:val="00D354CD"/>
  </w:style>
  <w:style w:type="character" w:customStyle="1" w:styleId="BodyTextChar">
    <w:name w:val="Body Text Char"/>
    <w:basedOn w:val="DefaultParagraphFont"/>
    <w:link w:val="BodyText"/>
    <w:semiHidden/>
    <w:rsid w:val="00D354CD"/>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0949">
      <w:bodyDiv w:val="1"/>
      <w:marLeft w:val="0"/>
      <w:marRight w:val="0"/>
      <w:marTop w:val="0"/>
      <w:marBottom w:val="0"/>
      <w:divBdr>
        <w:top w:val="none" w:sz="0" w:space="0" w:color="auto"/>
        <w:left w:val="none" w:sz="0" w:space="0" w:color="auto"/>
        <w:bottom w:val="none" w:sz="0" w:space="0" w:color="auto"/>
        <w:right w:val="none" w:sz="0" w:space="0" w:color="auto"/>
      </w:divBdr>
    </w:div>
    <w:div w:id="62068495">
      <w:bodyDiv w:val="1"/>
      <w:marLeft w:val="0"/>
      <w:marRight w:val="0"/>
      <w:marTop w:val="0"/>
      <w:marBottom w:val="0"/>
      <w:divBdr>
        <w:top w:val="none" w:sz="0" w:space="0" w:color="auto"/>
        <w:left w:val="none" w:sz="0" w:space="0" w:color="auto"/>
        <w:bottom w:val="none" w:sz="0" w:space="0" w:color="auto"/>
        <w:right w:val="none" w:sz="0" w:space="0" w:color="auto"/>
      </w:divBdr>
    </w:div>
    <w:div w:id="104158219">
      <w:bodyDiv w:val="1"/>
      <w:marLeft w:val="0"/>
      <w:marRight w:val="0"/>
      <w:marTop w:val="0"/>
      <w:marBottom w:val="0"/>
      <w:divBdr>
        <w:top w:val="none" w:sz="0" w:space="0" w:color="auto"/>
        <w:left w:val="none" w:sz="0" w:space="0" w:color="auto"/>
        <w:bottom w:val="none" w:sz="0" w:space="0" w:color="auto"/>
        <w:right w:val="none" w:sz="0" w:space="0" w:color="auto"/>
      </w:divBdr>
    </w:div>
    <w:div w:id="163976817">
      <w:bodyDiv w:val="1"/>
      <w:marLeft w:val="0"/>
      <w:marRight w:val="0"/>
      <w:marTop w:val="0"/>
      <w:marBottom w:val="0"/>
      <w:divBdr>
        <w:top w:val="none" w:sz="0" w:space="0" w:color="auto"/>
        <w:left w:val="none" w:sz="0" w:space="0" w:color="auto"/>
        <w:bottom w:val="none" w:sz="0" w:space="0" w:color="auto"/>
        <w:right w:val="none" w:sz="0" w:space="0" w:color="auto"/>
      </w:divBdr>
    </w:div>
    <w:div w:id="189880188">
      <w:bodyDiv w:val="1"/>
      <w:marLeft w:val="0"/>
      <w:marRight w:val="0"/>
      <w:marTop w:val="0"/>
      <w:marBottom w:val="0"/>
      <w:divBdr>
        <w:top w:val="none" w:sz="0" w:space="0" w:color="auto"/>
        <w:left w:val="none" w:sz="0" w:space="0" w:color="auto"/>
        <w:bottom w:val="none" w:sz="0" w:space="0" w:color="auto"/>
        <w:right w:val="none" w:sz="0" w:space="0" w:color="auto"/>
      </w:divBdr>
    </w:div>
    <w:div w:id="356270699">
      <w:bodyDiv w:val="1"/>
      <w:marLeft w:val="0"/>
      <w:marRight w:val="0"/>
      <w:marTop w:val="0"/>
      <w:marBottom w:val="0"/>
      <w:divBdr>
        <w:top w:val="none" w:sz="0" w:space="0" w:color="auto"/>
        <w:left w:val="none" w:sz="0" w:space="0" w:color="auto"/>
        <w:bottom w:val="none" w:sz="0" w:space="0" w:color="auto"/>
        <w:right w:val="none" w:sz="0" w:space="0" w:color="auto"/>
      </w:divBdr>
    </w:div>
    <w:div w:id="437141436">
      <w:bodyDiv w:val="1"/>
      <w:marLeft w:val="0"/>
      <w:marRight w:val="0"/>
      <w:marTop w:val="0"/>
      <w:marBottom w:val="0"/>
      <w:divBdr>
        <w:top w:val="none" w:sz="0" w:space="0" w:color="auto"/>
        <w:left w:val="none" w:sz="0" w:space="0" w:color="auto"/>
        <w:bottom w:val="none" w:sz="0" w:space="0" w:color="auto"/>
        <w:right w:val="none" w:sz="0" w:space="0" w:color="auto"/>
      </w:divBdr>
    </w:div>
    <w:div w:id="505631733">
      <w:bodyDiv w:val="1"/>
      <w:marLeft w:val="0"/>
      <w:marRight w:val="0"/>
      <w:marTop w:val="0"/>
      <w:marBottom w:val="0"/>
      <w:divBdr>
        <w:top w:val="none" w:sz="0" w:space="0" w:color="auto"/>
        <w:left w:val="none" w:sz="0" w:space="0" w:color="auto"/>
        <w:bottom w:val="none" w:sz="0" w:space="0" w:color="auto"/>
        <w:right w:val="none" w:sz="0" w:space="0" w:color="auto"/>
      </w:divBdr>
    </w:div>
    <w:div w:id="528228743">
      <w:bodyDiv w:val="1"/>
      <w:marLeft w:val="0"/>
      <w:marRight w:val="0"/>
      <w:marTop w:val="0"/>
      <w:marBottom w:val="0"/>
      <w:divBdr>
        <w:top w:val="none" w:sz="0" w:space="0" w:color="auto"/>
        <w:left w:val="none" w:sz="0" w:space="0" w:color="auto"/>
        <w:bottom w:val="none" w:sz="0" w:space="0" w:color="auto"/>
        <w:right w:val="none" w:sz="0" w:space="0" w:color="auto"/>
      </w:divBdr>
    </w:div>
    <w:div w:id="545027633">
      <w:bodyDiv w:val="1"/>
      <w:marLeft w:val="0"/>
      <w:marRight w:val="0"/>
      <w:marTop w:val="0"/>
      <w:marBottom w:val="0"/>
      <w:divBdr>
        <w:top w:val="none" w:sz="0" w:space="0" w:color="auto"/>
        <w:left w:val="none" w:sz="0" w:space="0" w:color="auto"/>
        <w:bottom w:val="none" w:sz="0" w:space="0" w:color="auto"/>
        <w:right w:val="none" w:sz="0" w:space="0" w:color="auto"/>
      </w:divBdr>
    </w:div>
    <w:div w:id="599220242">
      <w:bodyDiv w:val="1"/>
      <w:marLeft w:val="0"/>
      <w:marRight w:val="0"/>
      <w:marTop w:val="0"/>
      <w:marBottom w:val="0"/>
      <w:divBdr>
        <w:top w:val="none" w:sz="0" w:space="0" w:color="auto"/>
        <w:left w:val="none" w:sz="0" w:space="0" w:color="auto"/>
        <w:bottom w:val="none" w:sz="0" w:space="0" w:color="auto"/>
        <w:right w:val="none" w:sz="0" w:space="0" w:color="auto"/>
      </w:divBdr>
    </w:div>
    <w:div w:id="669213793">
      <w:bodyDiv w:val="1"/>
      <w:marLeft w:val="0"/>
      <w:marRight w:val="0"/>
      <w:marTop w:val="0"/>
      <w:marBottom w:val="0"/>
      <w:divBdr>
        <w:top w:val="none" w:sz="0" w:space="0" w:color="auto"/>
        <w:left w:val="none" w:sz="0" w:space="0" w:color="auto"/>
        <w:bottom w:val="none" w:sz="0" w:space="0" w:color="auto"/>
        <w:right w:val="none" w:sz="0" w:space="0" w:color="auto"/>
      </w:divBdr>
    </w:div>
    <w:div w:id="709450831">
      <w:bodyDiv w:val="1"/>
      <w:marLeft w:val="0"/>
      <w:marRight w:val="0"/>
      <w:marTop w:val="0"/>
      <w:marBottom w:val="0"/>
      <w:divBdr>
        <w:top w:val="none" w:sz="0" w:space="0" w:color="auto"/>
        <w:left w:val="none" w:sz="0" w:space="0" w:color="auto"/>
        <w:bottom w:val="none" w:sz="0" w:space="0" w:color="auto"/>
        <w:right w:val="none" w:sz="0" w:space="0" w:color="auto"/>
      </w:divBdr>
    </w:div>
    <w:div w:id="719089320">
      <w:bodyDiv w:val="1"/>
      <w:marLeft w:val="0"/>
      <w:marRight w:val="0"/>
      <w:marTop w:val="0"/>
      <w:marBottom w:val="0"/>
      <w:divBdr>
        <w:top w:val="none" w:sz="0" w:space="0" w:color="auto"/>
        <w:left w:val="none" w:sz="0" w:space="0" w:color="auto"/>
        <w:bottom w:val="none" w:sz="0" w:space="0" w:color="auto"/>
        <w:right w:val="none" w:sz="0" w:space="0" w:color="auto"/>
      </w:divBdr>
    </w:div>
    <w:div w:id="734397914">
      <w:bodyDiv w:val="1"/>
      <w:marLeft w:val="0"/>
      <w:marRight w:val="0"/>
      <w:marTop w:val="0"/>
      <w:marBottom w:val="0"/>
      <w:divBdr>
        <w:top w:val="none" w:sz="0" w:space="0" w:color="auto"/>
        <w:left w:val="none" w:sz="0" w:space="0" w:color="auto"/>
        <w:bottom w:val="none" w:sz="0" w:space="0" w:color="auto"/>
        <w:right w:val="none" w:sz="0" w:space="0" w:color="auto"/>
      </w:divBdr>
    </w:div>
    <w:div w:id="1040937055">
      <w:bodyDiv w:val="1"/>
      <w:marLeft w:val="0"/>
      <w:marRight w:val="0"/>
      <w:marTop w:val="0"/>
      <w:marBottom w:val="0"/>
      <w:divBdr>
        <w:top w:val="none" w:sz="0" w:space="0" w:color="auto"/>
        <w:left w:val="none" w:sz="0" w:space="0" w:color="auto"/>
        <w:bottom w:val="none" w:sz="0" w:space="0" w:color="auto"/>
        <w:right w:val="none" w:sz="0" w:space="0" w:color="auto"/>
      </w:divBdr>
    </w:div>
    <w:div w:id="1149903582">
      <w:bodyDiv w:val="1"/>
      <w:marLeft w:val="0"/>
      <w:marRight w:val="0"/>
      <w:marTop w:val="0"/>
      <w:marBottom w:val="0"/>
      <w:divBdr>
        <w:top w:val="none" w:sz="0" w:space="0" w:color="auto"/>
        <w:left w:val="none" w:sz="0" w:space="0" w:color="auto"/>
        <w:bottom w:val="none" w:sz="0" w:space="0" w:color="auto"/>
        <w:right w:val="none" w:sz="0" w:space="0" w:color="auto"/>
      </w:divBdr>
    </w:div>
    <w:div w:id="1173497562">
      <w:bodyDiv w:val="1"/>
      <w:marLeft w:val="0"/>
      <w:marRight w:val="0"/>
      <w:marTop w:val="0"/>
      <w:marBottom w:val="0"/>
      <w:divBdr>
        <w:top w:val="none" w:sz="0" w:space="0" w:color="auto"/>
        <w:left w:val="none" w:sz="0" w:space="0" w:color="auto"/>
        <w:bottom w:val="none" w:sz="0" w:space="0" w:color="auto"/>
        <w:right w:val="none" w:sz="0" w:space="0" w:color="auto"/>
      </w:divBdr>
    </w:div>
    <w:div w:id="1173760822">
      <w:bodyDiv w:val="1"/>
      <w:marLeft w:val="0"/>
      <w:marRight w:val="0"/>
      <w:marTop w:val="0"/>
      <w:marBottom w:val="0"/>
      <w:divBdr>
        <w:top w:val="none" w:sz="0" w:space="0" w:color="auto"/>
        <w:left w:val="none" w:sz="0" w:space="0" w:color="auto"/>
        <w:bottom w:val="none" w:sz="0" w:space="0" w:color="auto"/>
        <w:right w:val="none" w:sz="0" w:space="0" w:color="auto"/>
      </w:divBdr>
    </w:div>
    <w:div w:id="1205289810">
      <w:bodyDiv w:val="1"/>
      <w:marLeft w:val="0"/>
      <w:marRight w:val="0"/>
      <w:marTop w:val="0"/>
      <w:marBottom w:val="0"/>
      <w:divBdr>
        <w:top w:val="none" w:sz="0" w:space="0" w:color="auto"/>
        <w:left w:val="none" w:sz="0" w:space="0" w:color="auto"/>
        <w:bottom w:val="none" w:sz="0" w:space="0" w:color="auto"/>
        <w:right w:val="none" w:sz="0" w:space="0" w:color="auto"/>
      </w:divBdr>
    </w:div>
    <w:div w:id="1302930296">
      <w:bodyDiv w:val="1"/>
      <w:marLeft w:val="0"/>
      <w:marRight w:val="0"/>
      <w:marTop w:val="0"/>
      <w:marBottom w:val="0"/>
      <w:divBdr>
        <w:top w:val="none" w:sz="0" w:space="0" w:color="auto"/>
        <w:left w:val="none" w:sz="0" w:space="0" w:color="auto"/>
        <w:bottom w:val="none" w:sz="0" w:space="0" w:color="auto"/>
        <w:right w:val="none" w:sz="0" w:space="0" w:color="auto"/>
      </w:divBdr>
    </w:div>
    <w:div w:id="1317030691">
      <w:bodyDiv w:val="1"/>
      <w:marLeft w:val="0"/>
      <w:marRight w:val="0"/>
      <w:marTop w:val="0"/>
      <w:marBottom w:val="0"/>
      <w:divBdr>
        <w:top w:val="none" w:sz="0" w:space="0" w:color="auto"/>
        <w:left w:val="none" w:sz="0" w:space="0" w:color="auto"/>
        <w:bottom w:val="none" w:sz="0" w:space="0" w:color="auto"/>
        <w:right w:val="none" w:sz="0" w:space="0" w:color="auto"/>
      </w:divBdr>
    </w:div>
    <w:div w:id="1372148700">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46601631">
      <w:bodyDiv w:val="1"/>
      <w:marLeft w:val="0"/>
      <w:marRight w:val="0"/>
      <w:marTop w:val="0"/>
      <w:marBottom w:val="0"/>
      <w:divBdr>
        <w:top w:val="none" w:sz="0" w:space="0" w:color="auto"/>
        <w:left w:val="none" w:sz="0" w:space="0" w:color="auto"/>
        <w:bottom w:val="none" w:sz="0" w:space="0" w:color="auto"/>
        <w:right w:val="none" w:sz="0" w:space="0" w:color="auto"/>
      </w:divBdr>
    </w:div>
    <w:div w:id="1558928016">
      <w:bodyDiv w:val="1"/>
      <w:marLeft w:val="0"/>
      <w:marRight w:val="0"/>
      <w:marTop w:val="0"/>
      <w:marBottom w:val="0"/>
      <w:divBdr>
        <w:top w:val="none" w:sz="0" w:space="0" w:color="auto"/>
        <w:left w:val="none" w:sz="0" w:space="0" w:color="auto"/>
        <w:bottom w:val="none" w:sz="0" w:space="0" w:color="auto"/>
        <w:right w:val="none" w:sz="0" w:space="0" w:color="auto"/>
      </w:divBdr>
    </w:div>
    <w:div w:id="1572151907">
      <w:bodyDiv w:val="1"/>
      <w:marLeft w:val="0"/>
      <w:marRight w:val="0"/>
      <w:marTop w:val="0"/>
      <w:marBottom w:val="0"/>
      <w:divBdr>
        <w:top w:val="none" w:sz="0" w:space="0" w:color="auto"/>
        <w:left w:val="none" w:sz="0" w:space="0" w:color="auto"/>
        <w:bottom w:val="none" w:sz="0" w:space="0" w:color="auto"/>
        <w:right w:val="none" w:sz="0" w:space="0" w:color="auto"/>
      </w:divBdr>
    </w:div>
    <w:div w:id="1603565894">
      <w:bodyDiv w:val="1"/>
      <w:marLeft w:val="0"/>
      <w:marRight w:val="0"/>
      <w:marTop w:val="0"/>
      <w:marBottom w:val="0"/>
      <w:divBdr>
        <w:top w:val="none" w:sz="0" w:space="0" w:color="auto"/>
        <w:left w:val="none" w:sz="0" w:space="0" w:color="auto"/>
        <w:bottom w:val="none" w:sz="0" w:space="0" w:color="auto"/>
        <w:right w:val="none" w:sz="0" w:space="0" w:color="auto"/>
      </w:divBdr>
    </w:div>
    <w:div w:id="1616250443">
      <w:bodyDiv w:val="1"/>
      <w:marLeft w:val="0"/>
      <w:marRight w:val="0"/>
      <w:marTop w:val="0"/>
      <w:marBottom w:val="0"/>
      <w:divBdr>
        <w:top w:val="none" w:sz="0" w:space="0" w:color="auto"/>
        <w:left w:val="none" w:sz="0" w:space="0" w:color="auto"/>
        <w:bottom w:val="none" w:sz="0" w:space="0" w:color="auto"/>
        <w:right w:val="none" w:sz="0" w:space="0" w:color="auto"/>
      </w:divBdr>
    </w:div>
    <w:div w:id="1693218311">
      <w:bodyDiv w:val="1"/>
      <w:marLeft w:val="0"/>
      <w:marRight w:val="0"/>
      <w:marTop w:val="0"/>
      <w:marBottom w:val="0"/>
      <w:divBdr>
        <w:top w:val="none" w:sz="0" w:space="0" w:color="auto"/>
        <w:left w:val="none" w:sz="0" w:space="0" w:color="auto"/>
        <w:bottom w:val="none" w:sz="0" w:space="0" w:color="auto"/>
        <w:right w:val="none" w:sz="0" w:space="0" w:color="auto"/>
      </w:divBdr>
    </w:div>
    <w:div w:id="1810973891">
      <w:bodyDiv w:val="1"/>
      <w:marLeft w:val="0"/>
      <w:marRight w:val="0"/>
      <w:marTop w:val="0"/>
      <w:marBottom w:val="0"/>
      <w:divBdr>
        <w:top w:val="none" w:sz="0" w:space="0" w:color="auto"/>
        <w:left w:val="none" w:sz="0" w:space="0" w:color="auto"/>
        <w:bottom w:val="none" w:sz="0" w:space="0" w:color="auto"/>
        <w:right w:val="none" w:sz="0" w:space="0" w:color="auto"/>
      </w:divBdr>
    </w:div>
    <w:div w:id="1824660463">
      <w:bodyDiv w:val="1"/>
      <w:marLeft w:val="0"/>
      <w:marRight w:val="0"/>
      <w:marTop w:val="0"/>
      <w:marBottom w:val="0"/>
      <w:divBdr>
        <w:top w:val="none" w:sz="0" w:space="0" w:color="auto"/>
        <w:left w:val="none" w:sz="0" w:space="0" w:color="auto"/>
        <w:bottom w:val="none" w:sz="0" w:space="0" w:color="auto"/>
        <w:right w:val="none" w:sz="0" w:space="0" w:color="auto"/>
      </w:divBdr>
    </w:div>
    <w:div w:id="1831945066">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900558157">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2718158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83722158">
      <w:bodyDiv w:val="1"/>
      <w:marLeft w:val="0"/>
      <w:marRight w:val="0"/>
      <w:marTop w:val="0"/>
      <w:marBottom w:val="0"/>
      <w:divBdr>
        <w:top w:val="none" w:sz="0" w:space="0" w:color="auto"/>
        <w:left w:val="none" w:sz="0" w:space="0" w:color="auto"/>
        <w:bottom w:val="none" w:sz="0" w:space="0" w:color="auto"/>
        <w:right w:val="none" w:sz="0" w:space="0" w:color="auto"/>
      </w:divBdr>
    </w:div>
    <w:div w:id="2088190797">
      <w:bodyDiv w:val="1"/>
      <w:marLeft w:val="0"/>
      <w:marRight w:val="0"/>
      <w:marTop w:val="0"/>
      <w:marBottom w:val="0"/>
      <w:divBdr>
        <w:top w:val="none" w:sz="0" w:space="0" w:color="auto"/>
        <w:left w:val="none" w:sz="0" w:space="0" w:color="auto"/>
        <w:bottom w:val="none" w:sz="0" w:space="0" w:color="auto"/>
        <w:right w:val="none" w:sz="0" w:space="0" w:color="auto"/>
      </w:divBdr>
    </w:div>
    <w:div w:id="21221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emf"/><Relationship Id="rId26" Type="http://schemas.openxmlformats.org/officeDocument/2006/relationships/image" Target="media/image8.emf"/><Relationship Id="rId21" Type="http://schemas.openxmlformats.org/officeDocument/2006/relationships/oleObject" Target="embeddings/Microsoft_Visio_2003-2010_Drawing.vsd"/><Relationship Id="rId34" Type="http://schemas.openxmlformats.org/officeDocument/2006/relationships/header" Target="header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package" Target="embeddings/Microsoft_Visio_Drawing1.vsdx"/><Relationship Id="rId25" Type="http://schemas.openxmlformats.org/officeDocument/2006/relationships/package" Target="embeddings/Microsoft_Visio_Drawing4.vsdx"/><Relationship Id="rId33" Type="http://schemas.openxmlformats.org/officeDocument/2006/relationships/package" Target="embeddings/Microsoft_Visio_Drawing8.vsdx"/><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package" Target="embeddings/Microsoft_Visio_Drawing6.vsdx"/><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7.emf"/><Relationship Id="rId32" Type="http://schemas.openxmlformats.org/officeDocument/2006/relationships/image" Target="media/image11.e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package" Target="embeddings/Microsoft_Visio_Drawing3.vsdx"/><Relationship Id="rId28" Type="http://schemas.openxmlformats.org/officeDocument/2006/relationships/image" Target="media/image9.emf"/><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package" Target="embeddings/Microsoft_Visio_Drawing2.vsdx"/><Relationship Id="rId31" Type="http://schemas.openxmlformats.org/officeDocument/2006/relationships/package" Target="embeddings/Microsoft_Visio_Drawing7.vsdx"/><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package" Target="embeddings/Microsoft_Visio_Drawing.vsdx"/><Relationship Id="rId22" Type="http://schemas.openxmlformats.org/officeDocument/2006/relationships/image" Target="media/image6.emf"/><Relationship Id="rId27" Type="http://schemas.openxmlformats.org/officeDocument/2006/relationships/package" Target="embeddings/Microsoft_Visio_Drawing5.vsdx"/><Relationship Id="rId30" Type="http://schemas.openxmlformats.org/officeDocument/2006/relationships/image" Target="media/image10.emf"/><Relationship Id="rId35" Type="http://schemas.openxmlformats.org/officeDocument/2006/relationships/footer" Target="footer1.xml"/><Relationship Id="rId8" Type="http://schemas.openxmlformats.org/officeDocument/2006/relationships/hyperlink" Target="mailto:mark.hamilton2152@gmail.com"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54298-B4C8-43B7-B000-A296E3D8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334</TotalTime>
  <Pages>17</Pages>
  <Words>4308</Words>
  <Characters>24558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doc.: IEEE 802.11-21/1111</vt:lpstr>
    </vt:vector>
  </TitlesOfParts>
  <Company>Ruckus/CommScope</Company>
  <LinksUpToDate>false</LinksUpToDate>
  <CharactersWithSpaces>28809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802.11-21/1111</dc:title>
  <dc:subject>Submission</dc:subject>
  <dc:creator>mark.hamilton@commscope.com</dc:creator>
  <cp:lastModifiedBy>Hamilton, Mark</cp:lastModifiedBy>
  <cp:revision>20</cp:revision>
  <cp:lastPrinted>2014-05-15T08:40:00Z</cp:lastPrinted>
  <dcterms:created xsi:type="dcterms:W3CDTF">2022-02-11T19:19:00Z</dcterms:created>
  <dcterms:modified xsi:type="dcterms:W3CDTF">2022-02-13T22:13:00Z</dcterms:modified>
</cp:coreProperties>
</file>