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1F16D" w14:textId="77777777" w:rsidR="00CA09B2" w:rsidRPr="003D4ED2" w:rsidRDefault="00CA09B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3D4ED2">
        <w:rPr>
          <w:lang w:val="en-US"/>
        </w:rPr>
        <w:t>IEEE P802.11</w:t>
      </w:r>
      <w:r w:rsidRPr="003D4ED2">
        <w:rPr>
          <w:lang w:val="en-US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58"/>
        <w:gridCol w:w="1942"/>
        <w:gridCol w:w="2814"/>
        <w:gridCol w:w="1715"/>
        <w:gridCol w:w="1647"/>
      </w:tblGrid>
      <w:tr w:rsidR="00CA09B2" w:rsidRPr="003D4ED2" w14:paraId="08E93FC6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B7E56C" w14:textId="4801A279" w:rsidR="00CA09B2" w:rsidRPr="003D4ED2" w:rsidRDefault="0015115B">
            <w:pPr>
              <w:pStyle w:val="T2"/>
              <w:rPr>
                <w:lang w:val="en-US"/>
              </w:rPr>
            </w:pPr>
            <w:r w:rsidRPr="003D4ED2">
              <w:rPr>
                <w:lang w:val="en-US"/>
              </w:rPr>
              <w:t>Draft Reply LS from 802.11 to WBA regarding the WBA 5G &amp; Wi-Fi RAN Convergence Paper</w:t>
            </w:r>
          </w:p>
        </w:tc>
      </w:tr>
      <w:tr w:rsidR="00CA09B2" w:rsidRPr="003D4ED2" w14:paraId="74EA7C5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74032D1" w14:textId="35B7B049" w:rsidR="00CA09B2" w:rsidRPr="003D4ED2" w:rsidRDefault="00CA09B2">
            <w:pPr>
              <w:pStyle w:val="T2"/>
              <w:ind w:left="0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Date:</w:t>
            </w:r>
            <w:r w:rsidRPr="003D4ED2">
              <w:rPr>
                <w:b w:val="0"/>
                <w:sz w:val="20"/>
                <w:lang w:val="en-US"/>
              </w:rPr>
              <w:t xml:space="preserve">  </w:t>
            </w:r>
            <w:r w:rsidR="0015115B" w:rsidRPr="003D4ED2">
              <w:rPr>
                <w:b w:val="0"/>
                <w:sz w:val="20"/>
                <w:lang w:val="en-US"/>
              </w:rPr>
              <w:t>2021</w:t>
            </w:r>
            <w:r w:rsidRPr="003D4ED2">
              <w:rPr>
                <w:b w:val="0"/>
                <w:sz w:val="20"/>
                <w:lang w:val="en-US"/>
              </w:rPr>
              <w:t>-</w:t>
            </w:r>
            <w:r w:rsidR="0015115B" w:rsidRPr="003D4ED2">
              <w:rPr>
                <w:b w:val="0"/>
                <w:sz w:val="20"/>
                <w:lang w:val="en-US"/>
              </w:rPr>
              <w:t>0</w:t>
            </w:r>
            <w:ins w:id="0" w:author="Joseph Levy" w:date="2021-06-07T11:16:00Z">
              <w:r w:rsidR="000033F2">
                <w:rPr>
                  <w:b w:val="0"/>
                  <w:sz w:val="20"/>
                  <w:lang w:val="en-US"/>
                </w:rPr>
                <w:t>6</w:t>
              </w:r>
            </w:ins>
            <w:del w:id="1" w:author="Joseph Levy" w:date="2021-06-07T11:16:00Z">
              <w:r w:rsidR="0015115B" w:rsidRPr="003D4ED2" w:rsidDel="000033F2">
                <w:rPr>
                  <w:b w:val="0"/>
                  <w:sz w:val="20"/>
                  <w:lang w:val="en-US"/>
                </w:rPr>
                <w:delText>5</w:delText>
              </w:r>
            </w:del>
            <w:r w:rsidRPr="003D4ED2">
              <w:rPr>
                <w:b w:val="0"/>
                <w:sz w:val="20"/>
                <w:lang w:val="en-US"/>
              </w:rPr>
              <w:t>-</w:t>
            </w:r>
            <w:ins w:id="2" w:author="Joseph Levy" w:date="2021-06-07T11:16:00Z">
              <w:r w:rsidR="00F96B56">
                <w:rPr>
                  <w:b w:val="0"/>
                  <w:sz w:val="20"/>
                  <w:lang w:val="en-US"/>
                </w:rPr>
                <w:t>0</w:t>
              </w:r>
            </w:ins>
            <w:del w:id="3" w:author="Joseph Levy" w:date="2021-06-07T11:16:00Z">
              <w:r w:rsidR="0015115B" w:rsidRPr="003D4ED2" w:rsidDel="00F96B56">
                <w:rPr>
                  <w:b w:val="0"/>
                  <w:sz w:val="20"/>
                  <w:lang w:val="en-US"/>
                </w:rPr>
                <w:delText>1</w:delText>
              </w:r>
            </w:del>
            <w:r w:rsidR="0015115B" w:rsidRPr="003D4ED2">
              <w:rPr>
                <w:b w:val="0"/>
                <w:sz w:val="20"/>
                <w:lang w:val="en-US"/>
              </w:rPr>
              <w:t>7</w:t>
            </w:r>
          </w:p>
        </w:tc>
      </w:tr>
      <w:tr w:rsidR="00CA09B2" w:rsidRPr="003D4ED2" w14:paraId="4C0C5D46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2B16F6C" w14:textId="77777777" w:rsidR="00CA09B2" w:rsidRPr="003D4ED2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Author(s):</w:t>
            </w:r>
          </w:p>
        </w:tc>
      </w:tr>
      <w:tr w:rsidR="00CA09B2" w:rsidRPr="003D4ED2" w14:paraId="4F055884" w14:textId="77777777" w:rsidTr="0015115B">
        <w:trPr>
          <w:jc w:val="center"/>
        </w:trPr>
        <w:tc>
          <w:tcPr>
            <w:tcW w:w="1458" w:type="dxa"/>
            <w:vAlign w:val="center"/>
          </w:tcPr>
          <w:p w14:paraId="11631482" w14:textId="77777777" w:rsidR="00CA09B2" w:rsidRPr="003D4ED2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Name</w:t>
            </w:r>
          </w:p>
        </w:tc>
        <w:tc>
          <w:tcPr>
            <w:tcW w:w="1942" w:type="dxa"/>
            <w:vAlign w:val="center"/>
          </w:tcPr>
          <w:p w14:paraId="21167D0B" w14:textId="77777777" w:rsidR="00CA09B2" w:rsidRPr="003D4ED2" w:rsidRDefault="0062440B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76C7E336" w14:textId="77777777" w:rsidR="00CA09B2" w:rsidRPr="003D4ED2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Address</w:t>
            </w:r>
          </w:p>
        </w:tc>
        <w:tc>
          <w:tcPr>
            <w:tcW w:w="1715" w:type="dxa"/>
            <w:vAlign w:val="center"/>
          </w:tcPr>
          <w:p w14:paraId="6D64951C" w14:textId="77777777" w:rsidR="00CA09B2" w:rsidRPr="003D4ED2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Phone</w:t>
            </w:r>
          </w:p>
        </w:tc>
        <w:tc>
          <w:tcPr>
            <w:tcW w:w="1647" w:type="dxa"/>
            <w:vAlign w:val="center"/>
          </w:tcPr>
          <w:p w14:paraId="46B9552C" w14:textId="77777777" w:rsidR="00CA09B2" w:rsidRPr="003D4ED2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email</w:t>
            </w:r>
          </w:p>
        </w:tc>
      </w:tr>
      <w:tr w:rsidR="0015115B" w:rsidRPr="003D4ED2" w14:paraId="6C6B9A96" w14:textId="77777777" w:rsidTr="0015115B">
        <w:trPr>
          <w:jc w:val="center"/>
        </w:trPr>
        <w:tc>
          <w:tcPr>
            <w:tcW w:w="1458" w:type="dxa"/>
          </w:tcPr>
          <w:p w14:paraId="1B21B07F" w14:textId="3BE31DB5" w:rsidR="0015115B" w:rsidRPr="003D4ED2" w:rsidRDefault="0015115B" w:rsidP="0015115B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Joseph LEVY</w:t>
            </w:r>
          </w:p>
        </w:tc>
        <w:tc>
          <w:tcPr>
            <w:tcW w:w="1942" w:type="dxa"/>
          </w:tcPr>
          <w:p w14:paraId="767CCB3B" w14:textId="12F78BE3" w:rsidR="0015115B" w:rsidRPr="003D4ED2" w:rsidRDefault="0015115B" w:rsidP="0015115B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InterDigital, Inc.</w:t>
            </w:r>
          </w:p>
        </w:tc>
        <w:tc>
          <w:tcPr>
            <w:tcW w:w="2814" w:type="dxa"/>
          </w:tcPr>
          <w:p w14:paraId="1F522361" w14:textId="77777777" w:rsidR="0015115B" w:rsidRPr="003D4ED2" w:rsidRDefault="0015115B" w:rsidP="0015115B">
            <w:pPr>
              <w:pStyle w:val="T2"/>
              <w:spacing w:after="0"/>
              <w:ind w:left="0" w:right="0"/>
              <w:rPr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111 W 33rd Street</w:t>
            </w:r>
          </w:p>
          <w:p w14:paraId="2C8D8122" w14:textId="302127C4" w:rsidR="0015115B" w:rsidRPr="003D4ED2" w:rsidRDefault="0015115B" w:rsidP="0015115B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New York, NY 10120</w:t>
            </w:r>
          </w:p>
        </w:tc>
        <w:tc>
          <w:tcPr>
            <w:tcW w:w="1715" w:type="dxa"/>
          </w:tcPr>
          <w:p w14:paraId="4B9FC201" w14:textId="12060150" w:rsidR="0015115B" w:rsidRPr="003D4ED2" w:rsidRDefault="0015115B" w:rsidP="0015115B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+1.631.622.4139</w:t>
            </w:r>
          </w:p>
        </w:tc>
        <w:tc>
          <w:tcPr>
            <w:tcW w:w="1647" w:type="dxa"/>
          </w:tcPr>
          <w:p w14:paraId="4AE2733C" w14:textId="5C847056" w:rsidR="0015115B" w:rsidRPr="003D4ED2" w:rsidRDefault="0015115B" w:rsidP="0015115B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 w:rsidRPr="003D4ED2">
              <w:rPr>
                <w:sz w:val="20"/>
                <w:lang w:val="en-US"/>
              </w:rPr>
              <w:t>jslevy@ieee.org</w:t>
            </w:r>
          </w:p>
        </w:tc>
      </w:tr>
      <w:tr w:rsidR="00CA09B2" w:rsidRPr="003D4ED2" w14:paraId="0ED4BE1B" w14:textId="77777777" w:rsidTr="0015115B">
        <w:trPr>
          <w:jc w:val="center"/>
        </w:trPr>
        <w:tc>
          <w:tcPr>
            <w:tcW w:w="1458" w:type="dxa"/>
            <w:vAlign w:val="center"/>
          </w:tcPr>
          <w:p w14:paraId="77166BDE" w14:textId="77777777" w:rsidR="00CA09B2" w:rsidRPr="003D4ED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942" w:type="dxa"/>
            <w:vAlign w:val="center"/>
          </w:tcPr>
          <w:p w14:paraId="32351BC2" w14:textId="77777777" w:rsidR="00CA09B2" w:rsidRPr="003D4ED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2814" w:type="dxa"/>
            <w:vAlign w:val="center"/>
          </w:tcPr>
          <w:p w14:paraId="3A76C1E9" w14:textId="77777777" w:rsidR="00CA09B2" w:rsidRPr="003D4ED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715" w:type="dxa"/>
            <w:vAlign w:val="center"/>
          </w:tcPr>
          <w:p w14:paraId="78F9D8B7" w14:textId="77777777" w:rsidR="00CA09B2" w:rsidRPr="003D4ED2" w:rsidRDefault="00CA09B2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</w:p>
        </w:tc>
        <w:tc>
          <w:tcPr>
            <w:tcW w:w="1647" w:type="dxa"/>
            <w:vAlign w:val="center"/>
          </w:tcPr>
          <w:p w14:paraId="23FBD2DA" w14:textId="77777777" w:rsidR="00CA09B2" w:rsidRPr="003D4ED2" w:rsidRDefault="00CA09B2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</w:p>
        </w:tc>
      </w:tr>
    </w:tbl>
    <w:p w14:paraId="128DBB2C" w14:textId="7DBDF3E3" w:rsidR="00CA09B2" w:rsidRPr="003D4ED2" w:rsidRDefault="0015115B">
      <w:pPr>
        <w:pStyle w:val="T1"/>
        <w:spacing w:after="120"/>
        <w:rPr>
          <w:sz w:val="22"/>
          <w:lang w:val="en-US"/>
        </w:rPr>
      </w:pPr>
      <w:r w:rsidRPr="003D4E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0497D9F" wp14:editId="5B8AFAA2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101391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A43DC30" w14:textId="32A203F6" w:rsidR="00A1296C" w:rsidRDefault="00A1296C" w:rsidP="00A1296C">
                            <w:pPr>
                              <w:contextualSpacing/>
                            </w:pPr>
                            <w:r>
                              <w:t>This document contains draft text for a</w:t>
                            </w:r>
                            <w:r w:rsidR="00DC2D23">
                              <w:t xml:space="preserve"> reply</w:t>
                            </w:r>
                            <w:r>
                              <w:t xml:space="preserve"> liaison statement (LS) from IEEE 802.11 to </w:t>
                            </w:r>
                            <w:r w:rsidR="00DC2D23">
                              <w:t>the WBA</w:t>
                            </w:r>
                            <w:r w:rsidR="008416FB">
                              <w:t xml:space="preserve"> 5G Work Group </w:t>
                            </w:r>
                            <w:r>
                              <w:t xml:space="preserve">in response to their LS and the information they have provided in </w:t>
                            </w:r>
                            <w:hyperlink r:id="rId7" w:history="1">
                              <w:r w:rsidR="00F03761">
                                <w:rPr>
                                  <w:rStyle w:val="Hyperlink"/>
                                </w:rPr>
                                <w:t>11-21/0170r0</w:t>
                              </w:r>
                            </w:hyperlink>
                            <w:r>
                              <w:t xml:space="preserve">. </w:t>
                            </w:r>
                          </w:p>
                          <w:p w14:paraId="35CB8987" w14:textId="62F2A6CD" w:rsidR="0029020B" w:rsidRDefault="0029020B" w:rsidP="00A1296C">
                            <w:pPr>
                              <w:jc w:val="both"/>
                              <w:rPr>
                                <w:ins w:id="4" w:author="Joseph Levy" w:date="2021-06-07T11:17:00Z"/>
                              </w:rPr>
                            </w:pPr>
                          </w:p>
                          <w:p w14:paraId="11F5EEDA" w14:textId="317F81EE" w:rsidR="00F96B56" w:rsidRDefault="00F96B56" w:rsidP="00A1296C">
                            <w:pPr>
                              <w:jc w:val="both"/>
                            </w:pPr>
                            <w:ins w:id="5" w:author="Joseph Levy" w:date="2021-06-07T11:17:00Z">
                              <w:r>
                                <w:t xml:space="preserve">r1: </w:t>
                              </w:r>
                              <w:r w:rsidR="007E0704">
                                <w:t xml:space="preserve">Redlined updated draft, based on inputs received via e-mail and during </w:t>
                              </w:r>
                              <w:r w:rsidR="00513DB0">
                                <w:t>AANI SC teleconferences</w:t>
                              </w:r>
                            </w:ins>
                            <w:ins w:id="6" w:author="Joseph Levy" w:date="2021-06-07T22:50:00Z">
                              <w:r w:rsidR="00163740">
                                <w:t>.  This draft includes suggested additions, prov</w:t>
                              </w:r>
                            </w:ins>
                            <w:ins w:id="7" w:author="Joseph Levy" w:date="2021-06-07T22:51:00Z">
                              <w:r w:rsidR="00163740">
                                <w:t xml:space="preserve">ided in </w:t>
                              </w:r>
                            </w:ins>
                            <w:ins w:id="8" w:author="Joseph Levy" w:date="2021-06-07T22:53:00Z">
                              <w:r w:rsidR="00967806" w:rsidRPr="00967806">
                                <w:rPr>
                                  <w:i/>
                                  <w:iCs/>
                                  <w:rPrChange w:id="9" w:author="Joseph Levy" w:date="2021-06-07T22:53:00Z">
                                    <w:rPr/>
                                  </w:rPrChange>
                                </w:rPr>
                                <w:t>{</w:t>
                              </w:r>
                            </w:ins>
                            <w:ins w:id="10" w:author="Joseph Levy" w:date="2021-06-07T22:51:00Z">
                              <w:r w:rsidR="00967806" w:rsidRPr="00967806">
                                <w:rPr>
                                  <w:i/>
                                  <w:iCs/>
                                  <w:rPrChange w:id="11" w:author="Joseph Levy" w:date="2021-06-07T22:51:00Z">
                                    <w:rPr/>
                                  </w:rPrChange>
                                </w:rPr>
                                <w:t>italicized</w:t>
                              </w:r>
                              <w:r w:rsidR="00163740" w:rsidRPr="00967806">
                                <w:rPr>
                                  <w:i/>
                                  <w:iCs/>
                                  <w:rPrChange w:id="12" w:author="Joseph Levy" w:date="2021-06-07T22:51:00Z">
                                    <w:rPr/>
                                  </w:rPrChange>
                                </w:rPr>
                                <w:t xml:space="preserve"> </w:t>
                              </w:r>
                              <w:r w:rsidR="00967806" w:rsidRPr="00967806">
                                <w:rPr>
                                  <w:i/>
                                  <w:iCs/>
                                  <w:rPrChange w:id="13" w:author="Joseph Levy" w:date="2021-06-07T22:51:00Z">
                                    <w:rPr/>
                                  </w:rPrChange>
                                </w:rPr>
                                <w:t>bracket</w:t>
                              </w:r>
                              <w:r w:rsidR="00163740" w:rsidRPr="00967806">
                                <w:rPr>
                                  <w:i/>
                                  <w:iCs/>
                                  <w:rPrChange w:id="14" w:author="Joseph Levy" w:date="2021-06-07T22:51:00Z">
                                    <w:rPr/>
                                  </w:rPrChange>
                                </w:rPr>
                                <w:t xml:space="preserve"> text</w:t>
                              </w:r>
                              <w:r w:rsidR="00967806" w:rsidRPr="00967806">
                                <w:rPr>
                                  <w:i/>
                                  <w:iCs/>
                                  <w:rPrChange w:id="15" w:author="Joseph Levy" w:date="2021-06-07T22:51:00Z">
                                    <w:rPr/>
                                  </w:rPrChange>
                                </w:rPr>
                                <w:t>}</w:t>
                              </w:r>
                            </w:ins>
                            <w:ins w:id="16" w:author="Joseph Levy" w:date="2021-06-07T22:52:00Z">
                              <w:r w:rsidR="00967806">
                                <w:t>, this text is not intended to be included in the final reply LS.</w:t>
                              </w:r>
                            </w:ins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97D9F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5A101391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A43DC30" w14:textId="32A203F6" w:rsidR="00A1296C" w:rsidRDefault="00A1296C" w:rsidP="00A1296C">
                      <w:pPr>
                        <w:contextualSpacing/>
                      </w:pPr>
                      <w:r>
                        <w:t>This document contains draft text for a</w:t>
                      </w:r>
                      <w:r w:rsidR="00DC2D23">
                        <w:t xml:space="preserve"> reply</w:t>
                      </w:r>
                      <w:r>
                        <w:t xml:space="preserve"> liaison statement (LS) from IEEE 802.11 to </w:t>
                      </w:r>
                      <w:r w:rsidR="00DC2D23">
                        <w:t>the WBA</w:t>
                      </w:r>
                      <w:r w:rsidR="008416FB">
                        <w:t xml:space="preserve"> 5G Work Group </w:t>
                      </w:r>
                      <w:r>
                        <w:t xml:space="preserve">in response to their LS and the information they have provided in </w:t>
                      </w:r>
                      <w:hyperlink r:id="rId8" w:history="1">
                        <w:r w:rsidR="00F03761">
                          <w:rPr>
                            <w:rStyle w:val="Hyperlink"/>
                          </w:rPr>
                          <w:t>11-21/0170r0</w:t>
                        </w:r>
                      </w:hyperlink>
                      <w:r>
                        <w:t xml:space="preserve">. </w:t>
                      </w:r>
                    </w:p>
                    <w:p w14:paraId="35CB8987" w14:textId="62F2A6CD" w:rsidR="0029020B" w:rsidRDefault="0029020B" w:rsidP="00A1296C">
                      <w:pPr>
                        <w:jc w:val="both"/>
                        <w:rPr>
                          <w:ins w:id="17" w:author="Joseph Levy" w:date="2021-06-07T11:17:00Z"/>
                        </w:rPr>
                      </w:pPr>
                    </w:p>
                    <w:p w14:paraId="11F5EEDA" w14:textId="317F81EE" w:rsidR="00F96B56" w:rsidRDefault="00F96B56" w:rsidP="00A1296C">
                      <w:pPr>
                        <w:jc w:val="both"/>
                      </w:pPr>
                      <w:ins w:id="18" w:author="Joseph Levy" w:date="2021-06-07T11:17:00Z">
                        <w:r>
                          <w:t xml:space="preserve">r1: </w:t>
                        </w:r>
                        <w:r w:rsidR="007E0704">
                          <w:t xml:space="preserve">Redlined updated draft, based on inputs received via e-mail and during </w:t>
                        </w:r>
                        <w:r w:rsidR="00513DB0">
                          <w:t>AANI SC teleconferences</w:t>
                        </w:r>
                      </w:ins>
                      <w:ins w:id="19" w:author="Joseph Levy" w:date="2021-06-07T22:50:00Z">
                        <w:r w:rsidR="00163740">
                          <w:t>.  This draft includes suggested additions, prov</w:t>
                        </w:r>
                      </w:ins>
                      <w:ins w:id="20" w:author="Joseph Levy" w:date="2021-06-07T22:51:00Z">
                        <w:r w:rsidR="00163740">
                          <w:t xml:space="preserve">ided in </w:t>
                        </w:r>
                      </w:ins>
                      <w:ins w:id="21" w:author="Joseph Levy" w:date="2021-06-07T22:53:00Z">
                        <w:r w:rsidR="00967806" w:rsidRPr="00967806">
                          <w:rPr>
                            <w:i/>
                            <w:iCs/>
                            <w:rPrChange w:id="22" w:author="Joseph Levy" w:date="2021-06-07T22:53:00Z">
                              <w:rPr/>
                            </w:rPrChange>
                          </w:rPr>
                          <w:t>{</w:t>
                        </w:r>
                      </w:ins>
                      <w:ins w:id="23" w:author="Joseph Levy" w:date="2021-06-07T22:51:00Z">
                        <w:r w:rsidR="00967806" w:rsidRPr="00967806">
                          <w:rPr>
                            <w:i/>
                            <w:iCs/>
                            <w:rPrChange w:id="24" w:author="Joseph Levy" w:date="2021-06-07T22:51:00Z">
                              <w:rPr/>
                            </w:rPrChange>
                          </w:rPr>
                          <w:t>italicized</w:t>
                        </w:r>
                        <w:r w:rsidR="00163740" w:rsidRPr="00967806">
                          <w:rPr>
                            <w:i/>
                            <w:iCs/>
                            <w:rPrChange w:id="25" w:author="Joseph Levy" w:date="2021-06-07T22:51:00Z">
                              <w:rPr/>
                            </w:rPrChange>
                          </w:rPr>
                          <w:t xml:space="preserve"> </w:t>
                        </w:r>
                        <w:r w:rsidR="00967806" w:rsidRPr="00967806">
                          <w:rPr>
                            <w:i/>
                            <w:iCs/>
                            <w:rPrChange w:id="26" w:author="Joseph Levy" w:date="2021-06-07T22:51:00Z">
                              <w:rPr/>
                            </w:rPrChange>
                          </w:rPr>
                          <w:t>bracket</w:t>
                        </w:r>
                        <w:r w:rsidR="00163740" w:rsidRPr="00967806">
                          <w:rPr>
                            <w:i/>
                            <w:iCs/>
                            <w:rPrChange w:id="27" w:author="Joseph Levy" w:date="2021-06-07T22:51:00Z">
                              <w:rPr/>
                            </w:rPrChange>
                          </w:rPr>
                          <w:t xml:space="preserve"> text</w:t>
                        </w:r>
                        <w:r w:rsidR="00967806" w:rsidRPr="00967806">
                          <w:rPr>
                            <w:i/>
                            <w:iCs/>
                            <w:rPrChange w:id="28" w:author="Joseph Levy" w:date="2021-06-07T22:51:00Z">
                              <w:rPr/>
                            </w:rPrChange>
                          </w:rPr>
                          <w:t>}</w:t>
                        </w:r>
                      </w:ins>
                      <w:ins w:id="29" w:author="Joseph Levy" w:date="2021-06-07T22:52:00Z">
                        <w:r w:rsidR="00967806">
                          <w:t>, this text is not intended to be included in the final reply LS.</w:t>
                        </w:r>
                      </w:ins>
                    </w:p>
                  </w:txbxContent>
                </v:textbox>
              </v:shape>
            </w:pict>
          </mc:Fallback>
        </mc:AlternateContent>
      </w:r>
    </w:p>
    <w:p w14:paraId="625244A6" w14:textId="1F3C6C3F" w:rsidR="00D17C6B" w:rsidRPr="003D4ED2" w:rsidRDefault="00CA09B2" w:rsidP="00D17C6B">
      <w:pPr>
        <w:rPr>
          <w:lang w:val="en-US"/>
        </w:rPr>
      </w:pPr>
      <w:r w:rsidRPr="003D4ED2">
        <w:rPr>
          <w:lang w:val="en-US"/>
        </w:rPr>
        <w:br w:type="page"/>
      </w:r>
    </w:p>
    <w:p w14:paraId="03192DD8" w14:textId="13F60201" w:rsidR="006635E9" w:rsidRDefault="006635E9" w:rsidP="006635E9">
      <w:pPr>
        <w:pStyle w:val="BodyText"/>
        <w:spacing w:before="90"/>
        <w:ind w:left="1440" w:right="-10" w:hanging="1440"/>
        <w:rPr>
          <w:lang w:val="en-US"/>
        </w:rPr>
      </w:pPr>
      <w:r>
        <w:rPr>
          <w:lang w:val="en-US"/>
        </w:rPr>
        <w:lastRenderedPageBreak/>
        <w:t>To:</w:t>
      </w:r>
      <w:r>
        <w:rPr>
          <w:lang w:val="en-US"/>
        </w:rPr>
        <w:tab/>
      </w:r>
      <w:r w:rsidR="00501859">
        <w:rPr>
          <w:lang w:val="en-US"/>
        </w:rPr>
        <w:t>W</w:t>
      </w:r>
      <w:r w:rsidR="00814723">
        <w:rPr>
          <w:lang w:val="en-US"/>
        </w:rPr>
        <w:t>ireless Broadband Alliance (WBA): 5G Work Group</w:t>
      </w:r>
      <w:r>
        <w:rPr>
          <w:lang w:val="en-US"/>
        </w:rPr>
        <w:br/>
      </w:r>
      <w:r w:rsidR="00814723">
        <w:t>Nigel Bird</w:t>
      </w:r>
      <w:r w:rsidR="00D00A79">
        <w:t xml:space="preserve">, Chair, 5G Working </w:t>
      </w:r>
      <w:r w:rsidR="0025071A">
        <w:t>Grou</w:t>
      </w:r>
      <w:r>
        <w:t>p ()</w:t>
      </w:r>
    </w:p>
    <w:p w14:paraId="78006E50" w14:textId="77777777" w:rsidR="006635E9" w:rsidRDefault="006635E9" w:rsidP="006635E9">
      <w:pPr>
        <w:rPr>
          <w:lang w:val="en-US"/>
        </w:rPr>
      </w:pPr>
      <w:r>
        <w:rPr>
          <w:rFonts w:ascii="Arial" w:eastAsia="Arial" w:hAnsi="Arial" w:cs="Arial"/>
          <w:sz w:val="15"/>
        </w:rPr>
        <w:t xml:space="preserve">   </w:t>
      </w:r>
    </w:p>
    <w:p w14:paraId="4394F1C5" w14:textId="56FDC483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lang w:val="en-AU"/>
        </w:rPr>
      </w:pPr>
      <w:r>
        <w:rPr>
          <w:lang w:val="en-US"/>
        </w:rPr>
        <w:t xml:space="preserve">CC: </w:t>
      </w:r>
      <w:r>
        <w:rPr>
          <w:lang w:val="en-US"/>
        </w:rPr>
        <w:tab/>
      </w:r>
    </w:p>
    <w:p w14:paraId="440BE2F7" w14:textId="0D17A712" w:rsidR="006635E9" w:rsidRPr="00CD5E7B" w:rsidRDefault="006635E9" w:rsidP="00894A9E">
      <w:pPr>
        <w:pStyle w:val="Default"/>
        <w:ind w:left="1440" w:hanging="1440"/>
        <w:rPr>
          <w:rFonts w:ascii="Times New Roman" w:hAnsi="Times New Roman" w:cs="Times New Roman"/>
          <w:color w:val="auto"/>
          <w:sz w:val="22"/>
          <w:szCs w:val="20"/>
        </w:rPr>
      </w:pPr>
      <w:r>
        <w:t>Subject:</w:t>
      </w:r>
      <w:r>
        <w:tab/>
      </w:r>
      <w:r w:rsidRPr="00CD5E7B">
        <w:rPr>
          <w:rFonts w:ascii="Times New Roman" w:hAnsi="Times New Roman" w:cs="Times New Roman"/>
          <w:color w:val="auto"/>
          <w:sz w:val="22"/>
          <w:szCs w:val="20"/>
        </w:rPr>
        <w:t xml:space="preserve">IEEE 802.11 Working Group Reply Liaison Statement to the </w:t>
      </w:r>
      <w:r w:rsidR="00CD5E7B" w:rsidRPr="00CD5E7B">
        <w:rPr>
          <w:rFonts w:ascii="Times New Roman" w:hAnsi="Times New Roman" w:cs="Times New Roman"/>
          <w:color w:val="auto"/>
          <w:sz w:val="22"/>
          <w:szCs w:val="20"/>
        </w:rPr>
        <w:t xml:space="preserve">WBA Liaison Statement on 5G &amp; Wi-Fi RAN Convergence to IEEE 802.11 </w:t>
      </w:r>
    </w:p>
    <w:p w14:paraId="170EF3C0" w14:textId="3871A93D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t xml:space="preserve"> </w:t>
      </w:r>
      <w:r>
        <w:br/>
      </w:r>
      <w:r>
        <w:rPr>
          <w:lang w:val="en-US"/>
        </w:rPr>
        <w:t>Date: 20</w:t>
      </w:r>
      <w:r w:rsidR="005437C7">
        <w:rPr>
          <w:lang w:val="en-US"/>
        </w:rPr>
        <w:t>21</w:t>
      </w:r>
      <w:r>
        <w:rPr>
          <w:lang w:val="en-US"/>
        </w:rPr>
        <w:t>-</w:t>
      </w:r>
      <w:del w:id="30" w:author="Joseph Levy" w:date="2021-06-07T11:18:00Z">
        <w:r w:rsidDel="0028106E">
          <w:rPr>
            <w:lang w:val="en-US"/>
          </w:rPr>
          <w:delText>0</w:delText>
        </w:r>
        <w:r w:rsidR="005437C7" w:rsidDel="0028106E">
          <w:rPr>
            <w:lang w:val="en-US"/>
          </w:rPr>
          <w:delText>5</w:delText>
        </w:r>
      </w:del>
      <w:ins w:id="31" w:author="Joseph Levy" w:date="2021-06-07T11:18:00Z">
        <w:r w:rsidR="0028106E">
          <w:rPr>
            <w:lang w:val="en-US"/>
          </w:rPr>
          <w:t>0</w:t>
        </w:r>
        <w:r w:rsidR="0028106E">
          <w:rPr>
            <w:lang w:val="en-US"/>
          </w:rPr>
          <w:t>7</w:t>
        </w:r>
      </w:ins>
      <w:r>
        <w:rPr>
          <w:lang w:val="en-US"/>
        </w:rPr>
        <w:t>-</w:t>
      </w:r>
      <w:ins w:id="32" w:author="Joseph Levy" w:date="2021-06-07T11:18:00Z">
        <w:r w:rsidR="0028106E">
          <w:rPr>
            <w:lang w:val="en-US"/>
          </w:rPr>
          <w:t>xx</w:t>
        </w:r>
      </w:ins>
      <w:del w:id="33" w:author="Joseph Levy" w:date="2021-06-07T11:18:00Z">
        <w:r w:rsidR="005437C7" w:rsidDel="0028106E">
          <w:rPr>
            <w:lang w:val="en-US"/>
          </w:rPr>
          <w:delText>17</w:delText>
        </w:r>
      </w:del>
    </w:p>
    <w:p w14:paraId="33A9D44F" w14:textId="77777777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>
        <w:rPr>
          <w:b/>
          <w:lang w:val="en-US"/>
        </w:rPr>
        <w:t>Discussion:</w:t>
      </w:r>
    </w:p>
    <w:p w14:paraId="1542A016" w14:textId="5DB41139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IEEE 802.11 Working Group (WG) </w:t>
      </w:r>
      <w:r w:rsidR="007F11A9">
        <w:rPr>
          <w:lang w:val="en-US"/>
        </w:rPr>
        <w:t xml:space="preserve">thanks the </w:t>
      </w:r>
      <w:r w:rsidR="00C27A65">
        <w:rPr>
          <w:lang w:val="en-US"/>
        </w:rPr>
        <w:t>Wireless Broadband Alliance</w:t>
      </w:r>
      <w:r w:rsidR="00607C44">
        <w:rPr>
          <w:lang w:val="en-US"/>
        </w:rPr>
        <w:t xml:space="preserve"> (WBA)</w:t>
      </w:r>
      <w:r w:rsidR="00C27A65">
        <w:rPr>
          <w:lang w:val="en-US"/>
        </w:rPr>
        <w:t xml:space="preserve"> for sharing their </w:t>
      </w:r>
      <w:r w:rsidR="00242714">
        <w:rPr>
          <w:lang w:val="en-US"/>
        </w:rPr>
        <w:t xml:space="preserve">work on </w:t>
      </w:r>
      <w:r w:rsidR="006277EA">
        <w:rPr>
          <w:lang w:val="en-US"/>
        </w:rPr>
        <w:t>5G and Wi-Fi RAN convergence</w:t>
      </w:r>
      <w:r w:rsidR="00423394">
        <w:rPr>
          <w:lang w:val="en-US"/>
        </w:rPr>
        <w:t xml:space="preserve"> and providing the resulting </w:t>
      </w:r>
      <w:r w:rsidR="005F6010">
        <w:rPr>
          <w:lang w:val="en-US"/>
        </w:rPr>
        <w:t>white paper “</w:t>
      </w:r>
      <w:r w:rsidR="005F6010" w:rsidRPr="005F6010">
        <w:rPr>
          <w:lang w:val="en-US"/>
        </w:rPr>
        <w:t>5G and Wi-Fi RAN Convergence – Aligning the Industry on Opportunities and Challenges</w:t>
      </w:r>
      <w:r w:rsidR="003F5CEB">
        <w:rPr>
          <w:lang w:val="en-US"/>
        </w:rPr>
        <w:t>”</w:t>
      </w:r>
      <w:r w:rsidR="00B508C7">
        <w:rPr>
          <w:lang w:val="en-US"/>
        </w:rPr>
        <w:t xml:space="preserve"> [</w:t>
      </w:r>
      <w:bookmarkStart w:id="34" w:name="_Hlk73960716"/>
      <w:r w:rsidR="003F168F">
        <w:rPr>
          <w:lang w:val="en-US"/>
        </w:rPr>
        <w:fldChar w:fldCharType="begin"/>
      </w:r>
      <w:r w:rsidR="003F168F">
        <w:rPr>
          <w:lang w:val="en-US"/>
        </w:rPr>
        <w:instrText xml:space="preserve"> REF _Ref72162507 \r \h </w:instrText>
      </w:r>
      <w:r w:rsidR="003F168F">
        <w:rPr>
          <w:lang w:val="en-US"/>
        </w:rPr>
      </w:r>
      <w:r w:rsidR="003F168F">
        <w:rPr>
          <w:lang w:val="en-US"/>
        </w:rPr>
        <w:fldChar w:fldCharType="separate"/>
      </w:r>
      <w:r w:rsidR="003F168F">
        <w:rPr>
          <w:lang w:val="en-US"/>
        </w:rPr>
        <w:t>1</w:t>
      </w:r>
      <w:r w:rsidR="003F168F">
        <w:rPr>
          <w:lang w:val="en-US"/>
        </w:rPr>
        <w:fldChar w:fldCharType="end"/>
      </w:r>
      <w:bookmarkEnd w:id="34"/>
      <w:r w:rsidR="00B508C7">
        <w:rPr>
          <w:lang w:val="en-US"/>
        </w:rPr>
        <w:t>]</w:t>
      </w:r>
      <w:r w:rsidR="003F5CEB">
        <w:rPr>
          <w:lang w:val="en-US"/>
        </w:rPr>
        <w:t xml:space="preserve">.  </w:t>
      </w:r>
      <w:r w:rsidR="005F6010" w:rsidRPr="005F6010">
        <w:rPr>
          <w:lang w:val="en-US"/>
        </w:rPr>
        <w:t xml:space="preserve"> </w:t>
      </w:r>
      <w:r w:rsidR="00552DC9">
        <w:rPr>
          <w:lang w:val="en-US"/>
        </w:rPr>
        <w:t xml:space="preserve">The IEEE 802.11 WG also thanks the </w:t>
      </w:r>
      <w:r w:rsidR="00607C44">
        <w:rPr>
          <w:lang w:val="en-US"/>
        </w:rPr>
        <w:t xml:space="preserve">WBA for providing </w:t>
      </w:r>
      <w:r w:rsidR="00F5269C">
        <w:rPr>
          <w:lang w:val="en-US"/>
        </w:rPr>
        <w:t xml:space="preserve">and presenting </w:t>
      </w:r>
      <w:r w:rsidR="00607C44">
        <w:rPr>
          <w:lang w:val="en-US"/>
        </w:rPr>
        <w:t>a</w:t>
      </w:r>
      <w:r w:rsidR="00824FE7">
        <w:rPr>
          <w:lang w:val="en-US"/>
        </w:rPr>
        <w:t>n</w:t>
      </w:r>
      <w:r w:rsidR="00CA0327">
        <w:rPr>
          <w:lang w:val="en-US"/>
        </w:rPr>
        <w:t xml:space="preserve"> overview of </w:t>
      </w:r>
      <w:r w:rsidR="00824FE7">
        <w:rPr>
          <w:lang w:val="en-US"/>
        </w:rPr>
        <w:t>the white paper</w:t>
      </w:r>
      <w:r w:rsidR="00926E9F">
        <w:rPr>
          <w:lang w:val="en-US"/>
        </w:rPr>
        <w:t xml:space="preserve"> at the January 2021 IEEE 802.11 </w:t>
      </w:r>
      <w:r w:rsidR="0017491B">
        <w:rPr>
          <w:lang w:val="en-US"/>
        </w:rPr>
        <w:t>Virtual</w:t>
      </w:r>
      <w:r w:rsidR="00926E9F">
        <w:rPr>
          <w:lang w:val="en-US"/>
        </w:rPr>
        <w:t xml:space="preserve"> Plenary meeting</w:t>
      </w:r>
      <w:r w:rsidR="00CA0327">
        <w:rPr>
          <w:lang w:val="en-US"/>
        </w:rPr>
        <w:t xml:space="preserve"> </w:t>
      </w:r>
      <w:r w:rsidR="00A1214D">
        <w:rPr>
          <w:lang w:val="en-US"/>
        </w:rPr>
        <w:t>[</w:t>
      </w:r>
      <w:r w:rsidR="004325B1">
        <w:rPr>
          <w:lang w:val="en-US"/>
        </w:rPr>
        <w:fldChar w:fldCharType="begin"/>
      </w:r>
      <w:r w:rsidR="004325B1">
        <w:rPr>
          <w:lang w:val="en-US"/>
        </w:rPr>
        <w:instrText xml:space="preserve"> REF _Ref72163930 \r \h </w:instrText>
      </w:r>
      <w:r w:rsidR="004325B1">
        <w:rPr>
          <w:lang w:val="en-US"/>
        </w:rPr>
      </w:r>
      <w:r w:rsidR="004325B1">
        <w:rPr>
          <w:lang w:val="en-US"/>
        </w:rPr>
        <w:fldChar w:fldCharType="separate"/>
      </w:r>
      <w:r w:rsidR="004325B1">
        <w:rPr>
          <w:lang w:val="en-US"/>
        </w:rPr>
        <w:t>2</w:t>
      </w:r>
      <w:r w:rsidR="004325B1">
        <w:rPr>
          <w:lang w:val="en-US"/>
        </w:rPr>
        <w:fldChar w:fldCharType="end"/>
      </w:r>
      <w:r w:rsidR="004D7D17">
        <w:rPr>
          <w:lang w:val="en-US"/>
        </w:rPr>
        <w:t xml:space="preserve">]. </w:t>
      </w:r>
      <w:r w:rsidR="00CA0327">
        <w:rPr>
          <w:lang w:val="en-US"/>
        </w:rPr>
        <w:t xml:space="preserve"> </w:t>
      </w:r>
    </w:p>
    <w:p w14:paraId="3804271D" w14:textId="04DBBA7F" w:rsidR="006635E9" w:rsidRDefault="00D134B4" w:rsidP="006635E9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In </w:t>
      </w:r>
      <w:r w:rsidR="00C81AD2">
        <w:rPr>
          <w:lang w:val="en-US"/>
        </w:rPr>
        <w:t>addition,</w:t>
      </w:r>
      <w:r>
        <w:rPr>
          <w:lang w:val="en-US"/>
        </w:rPr>
        <w:t xml:space="preserve"> </w:t>
      </w:r>
      <w:r w:rsidR="006635E9">
        <w:rPr>
          <w:lang w:val="en-US"/>
        </w:rPr>
        <w:t xml:space="preserve">IEEE 802.11 WG thanks the </w:t>
      </w:r>
      <w:r>
        <w:rPr>
          <w:lang w:val="en-US"/>
        </w:rPr>
        <w:t>WBA</w:t>
      </w:r>
      <w:r w:rsidR="00C77BAC">
        <w:rPr>
          <w:lang w:val="en-US"/>
        </w:rPr>
        <w:t xml:space="preserve"> 5G working group for highlighting potential challenges and gaps</w:t>
      </w:r>
      <w:r w:rsidR="009864DD">
        <w:rPr>
          <w:lang w:val="en-US"/>
        </w:rPr>
        <w:t xml:space="preserve"> in the following key areas:</w:t>
      </w:r>
      <w:r w:rsidR="006635E9">
        <w:rPr>
          <w:lang w:val="en-US"/>
        </w:rPr>
        <w:t xml:space="preserve"> </w:t>
      </w:r>
    </w:p>
    <w:p w14:paraId="66F717AF" w14:textId="1514FF26" w:rsidR="002448F7" w:rsidRPr="002448F7" w:rsidRDefault="002448F7" w:rsidP="002448F7">
      <w:pPr>
        <w:numPr>
          <w:ilvl w:val="0"/>
          <w:numId w:val="1"/>
        </w:num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Cs w:val="22"/>
          <w:lang w:val="en-US"/>
        </w:rPr>
      </w:pPr>
      <w:r w:rsidRPr="002448F7">
        <w:rPr>
          <w:rFonts w:ascii="Arial" w:hAnsi="Arial" w:cs="Arial"/>
          <w:color w:val="000000"/>
          <w:szCs w:val="22"/>
          <w:lang w:val="en-US"/>
        </w:rPr>
        <w:t xml:space="preserve">5G and Wi-Fi convergence architecture (for Trusted and Untrusted WLAN access); </w:t>
      </w:r>
    </w:p>
    <w:p w14:paraId="30548F15" w14:textId="7DBF5E94" w:rsidR="002448F7" w:rsidRPr="002448F7" w:rsidRDefault="002448F7" w:rsidP="002448F7">
      <w:pPr>
        <w:numPr>
          <w:ilvl w:val="0"/>
          <w:numId w:val="1"/>
        </w:num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Cs w:val="22"/>
          <w:lang w:val="en-US"/>
        </w:rPr>
      </w:pPr>
      <w:r w:rsidRPr="002448F7">
        <w:rPr>
          <w:rFonts w:ascii="Arial" w:hAnsi="Arial" w:cs="Arial"/>
          <w:color w:val="000000"/>
          <w:szCs w:val="22"/>
          <w:lang w:val="en-US"/>
        </w:rPr>
        <w:t xml:space="preserve">ATSSS multi-access functionality; </w:t>
      </w:r>
    </w:p>
    <w:p w14:paraId="3701F1CB" w14:textId="5598DF7A" w:rsidR="002448F7" w:rsidRPr="002448F7" w:rsidRDefault="002448F7" w:rsidP="002448F7">
      <w:pPr>
        <w:numPr>
          <w:ilvl w:val="0"/>
          <w:numId w:val="1"/>
        </w:num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Cs w:val="22"/>
          <w:lang w:val="en-US"/>
        </w:rPr>
      </w:pPr>
      <w:r w:rsidRPr="002448F7">
        <w:rPr>
          <w:rFonts w:ascii="Arial" w:hAnsi="Arial" w:cs="Arial"/>
          <w:color w:val="000000"/>
          <w:szCs w:val="22"/>
          <w:lang w:val="en-US"/>
        </w:rPr>
        <w:t xml:space="preserve">End-to-end QoS; </w:t>
      </w:r>
    </w:p>
    <w:p w14:paraId="60A5D86E" w14:textId="09432E9C" w:rsidR="002448F7" w:rsidRPr="002448F7" w:rsidRDefault="002448F7" w:rsidP="002448F7">
      <w:pPr>
        <w:numPr>
          <w:ilvl w:val="0"/>
          <w:numId w:val="1"/>
        </w:numPr>
        <w:autoSpaceDE w:val="0"/>
        <w:autoSpaceDN w:val="0"/>
        <w:adjustRightInd w:val="0"/>
        <w:spacing w:after="80"/>
        <w:rPr>
          <w:rFonts w:ascii="Arial" w:hAnsi="Arial" w:cs="Arial"/>
          <w:color w:val="000000"/>
          <w:szCs w:val="22"/>
          <w:lang w:val="en-US"/>
        </w:rPr>
      </w:pPr>
      <w:r w:rsidRPr="002448F7">
        <w:rPr>
          <w:rFonts w:ascii="Arial" w:hAnsi="Arial" w:cs="Arial"/>
          <w:color w:val="000000"/>
          <w:szCs w:val="22"/>
          <w:lang w:val="en-US"/>
        </w:rPr>
        <w:t xml:space="preserve">Policy Interworking and enhancements across 5G and Wi-Fi; </w:t>
      </w:r>
    </w:p>
    <w:p w14:paraId="556CCC13" w14:textId="0453748A" w:rsidR="002448F7" w:rsidRPr="002448F7" w:rsidRDefault="002448F7" w:rsidP="002448F7">
      <w:pPr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color w:val="000000"/>
          <w:szCs w:val="22"/>
          <w:lang w:val="en-US"/>
        </w:rPr>
      </w:pPr>
      <w:r w:rsidRPr="002448F7">
        <w:rPr>
          <w:rFonts w:ascii="Arial" w:hAnsi="Arial" w:cs="Arial"/>
          <w:color w:val="000000"/>
          <w:szCs w:val="22"/>
          <w:lang w:val="en-US"/>
        </w:rPr>
        <w:t xml:space="preserve">Support for Wi-Fi only devices. </w:t>
      </w:r>
    </w:p>
    <w:p w14:paraId="0A58221C" w14:textId="0BD8ACF1" w:rsidR="00801499" w:rsidRPr="00801499" w:rsidRDefault="00801499" w:rsidP="006635E9">
      <w:pPr>
        <w:tabs>
          <w:tab w:val="left" w:pos="810"/>
        </w:tabs>
        <w:spacing w:before="100" w:beforeAutospacing="1" w:after="100" w:afterAutospacing="1"/>
        <w:rPr>
          <w:ins w:id="35" w:author="Joseph Levy" w:date="2021-06-07T21:24:00Z"/>
          <w:i/>
          <w:iCs/>
          <w:lang w:val="en-US"/>
          <w:rPrChange w:id="36" w:author="Joseph Levy" w:date="2021-06-07T21:24:00Z">
            <w:rPr>
              <w:ins w:id="37" w:author="Joseph Levy" w:date="2021-06-07T21:24:00Z"/>
              <w:lang w:val="en-US"/>
            </w:rPr>
          </w:rPrChange>
        </w:rPr>
      </w:pPr>
      <w:ins w:id="38" w:author="Joseph Levy" w:date="2021-06-07T21:24:00Z">
        <w:r w:rsidRPr="00801499">
          <w:rPr>
            <w:i/>
            <w:iCs/>
            <w:lang w:val="en-US"/>
            <w:rPrChange w:id="39" w:author="Joseph Levy" w:date="2021-06-07T21:24:00Z">
              <w:rPr>
                <w:lang w:val="en-US"/>
              </w:rPr>
            </w:rPrChange>
          </w:rPr>
          <w:t>{</w:t>
        </w:r>
      </w:ins>
      <w:ins w:id="40" w:author="Joseph Levy" w:date="2021-06-07T21:25:00Z">
        <w:r>
          <w:rPr>
            <w:i/>
            <w:iCs/>
            <w:lang w:val="en-US"/>
          </w:rPr>
          <w:t>It was suggested that the text focus more on what 802.11 does provide vs. being limi</w:t>
        </w:r>
      </w:ins>
      <w:ins w:id="41" w:author="Joseph Levy" w:date="2021-06-07T21:26:00Z">
        <w:r>
          <w:rPr>
            <w:i/>
            <w:iCs/>
            <w:lang w:val="en-US"/>
          </w:rPr>
          <w:t>ted to a MAC/PHY, see text edits below}</w:t>
        </w:r>
      </w:ins>
    </w:p>
    <w:p w14:paraId="36527ACA" w14:textId="7535E64D" w:rsidR="00EE288C" w:rsidRDefault="00DF0041" w:rsidP="006635E9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IEEE 802.11 WG agrees that </w:t>
      </w:r>
      <w:r w:rsidR="006E2A6F">
        <w:rPr>
          <w:lang w:val="en-US"/>
        </w:rPr>
        <w:t xml:space="preserve">these potential challenges and gaps do impact </w:t>
      </w:r>
      <w:r w:rsidR="002F2FA3">
        <w:rPr>
          <w:lang w:val="en-US"/>
        </w:rPr>
        <w:t>5G and Wi-Fi RAN convergence.</w:t>
      </w:r>
      <w:r w:rsidR="00FD255F">
        <w:rPr>
          <w:lang w:val="en-US"/>
        </w:rPr>
        <w:t xml:space="preserve">  </w:t>
      </w:r>
      <w:r w:rsidR="00740BE7">
        <w:rPr>
          <w:lang w:val="en-US"/>
        </w:rPr>
        <w:t>T</w:t>
      </w:r>
      <w:r w:rsidR="00FD255F">
        <w:rPr>
          <w:lang w:val="en-US"/>
        </w:rPr>
        <w:t xml:space="preserve">he IEEE 802.11 WG </w:t>
      </w:r>
      <w:r w:rsidR="001E6794">
        <w:rPr>
          <w:lang w:val="en-US"/>
        </w:rPr>
        <w:t>notes</w:t>
      </w:r>
      <w:r w:rsidR="00A06FE5">
        <w:rPr>
          <w:lang w:val="en-US"/>
        </w:rPr>
        <w:t xml:space="preserve"> </w:t>
      </w:r>
      <w:r w:rsidR="0049429F">
        <w:rPr>
          <w:lang w:val="en-US"/>
        </w:rPr>
        <w:t>that</w:t>
      </w:r>
      <w:r w:rsidR="00B5341C">
        <w:rPr>
          <w:lang w:val="en-US"/>
        </w:rPr>
        <w:t xml:space="preserve"> </w:t>
      </w:r>
      <w:del w:id="42" w:author="Joseph Levy" w:date="2021-06-07T11:19:00Z">
        <w:r w:rsidR="00B5341C" w:rsidDel="00E676FA">
          <w:rPr>
            <w:lang w:val="en-US"/>
          </w:rPr>
          <w:delText>while</w:delText>
        </w:r>
        <w:r w:rsidR="0049429F" w:rsidDel="00E676FA">
          <w:rPr>
            <w:lang w:val="en-US"/>
          </w:rPr>
          <w:delText xml:space="preserve"> </w:delText>
        </w:r>
        <w:r w:rsidR="00485472" w:rsidDel="00E676FA">
          <w:rPr>
            <w:lang w:val="en-US"/>
          </w:rPr>
          <w:delText xml:space="preserve">implementations based on </w:delText>
        </w:r>
      </w:del>
      <w:r w:rsidR="00485472">
        <w:rPr>
          <w:lang w:val="en-US"/>
        </w:rPr>
        <w:t xml:space="preserve">IEEE Std. 802.11 </w:t>
      </w:r>
      <w:ins w:id="43" w:author="Joseph Levy" w:date="2021-06-07T11:20:00Z">
        <w:r w:rsidR="00616363">
          <w:rPr>
            <w:lang w:val="en-US"/>
          </w:rPr>
          <w:t>define</w:t>
        </w:r>
        <w:r w:rsidR="00616363">
          <w:rPr>
            <w:lang w:val="en-US"/>
          </w:rPr>
          <w:t>s</w:t>
        </w:r>
        <w:r w:rsidR="00616363">
          <w:rPr>
            <w:lang w:val="en-US"/>
          </w:rPr>
          <w:t xml:space="preserve"> one Medium access control (MAC) and several physical layer (PHY) specifications for wireless connectivity for fixed, portable, and moving stations (STAs) within a local area [</w:t>
        </w:r>
        <w:r w:rsidR="00616363">
          <w:rPr>
            <w:lang w:val="en-US"/>
          </w:rPr>
          <w:fldChar w:fldCharType="begin"/>
        </w:r>
        <w:r w:rsidR="00616363">
          <w:rPr>
            <w:lang w:val="en-US"/>
          </w:rPr>
          <w:instrText xml:space="preserve"> REF _Ref72165576 \r \h </w:instrText>
        </w:r>
        <w:r w:rsidR="00616363">
          <w:rPr>
            <w:lang w:val="en-US"/>
          </w:rPr>
        </w:r>
        <w:r w:rsidR="00616363">
          <w:rPr>
            <w:lang w:val="en-US"/>
          </w:rPr>
          <w:fldChar w:fldCharType="separate"/>
        </w:r>
        <w:r w:rsidR="00616363">
          <w:rPr>
            <w:lang w:val="en-US"/>
          </w:rPr>
          <w:t>3</w:t>
        </w:r>
        <w:r w:rsidR="00616363">
          <w:rPr>
            <w:lang w:val="en-US"/>
          </w:rPr>
          <w:fldChar w:fldCharType="end"/>
        </w:r>
        <w:r w:rsidR="00616363">
          <w:rPr>
            <w:lang w:val="en-US"/>
          </w:rPr>
          <w:t xml:space="preserve">, </w:t>
        </w:r>
        <w:r w:rsidR="00616363">
          <w:rPr>
            <w:lang w:val="en-US"/>
          </w:rPr>
          <w:fldChar w:fldCharType="begin"/>
        </w:r>
        <w:r w:rsidR="00616363">
          <w:rPr>
            <w:lang w:val="en-US"/>
          </w:rPr>
          <w:instrText xml:space="preserve"> REF _Ref72165581 \r \h </w:instrText>
        </w:r>
        <w:r w:rsidR="00616363">
          <w:rPr>
            <w:lang w:val="en-US"/>
          </w:rPr>
        </w:r>
        <w:r w:rsidR="00616363">
          <w:rPr>
            <w:lang w:val="en-US"/>
          </w:rPr>
          <w:fldChar w:fldCharType="separate"/>
        </w:r>
        <w:r w:rsidR="00616363">
          <w:rPr>
            <w:lang w:val="en-US"/>
          </w:rPr>
          <w:t>4</w:t>
        </w:r>
        <w:r w:rsidR="00616363">
          <w:rPr>
            <w:lang w:val="en-US"/>
          </w:rPr>
          <w:fldChar w:fldCharType="end"/>
        </w:r>
        <w:r w:rsidR="00616363">
          <w:rPr>
            <w:lang w:val="en-US"/>
          </w:rPr>
          <w:t>].</w:t>
        </w:r>
        <w:r w:rsidR="00616363">
          <w:rPr>
            <w:lang w:val="en-US"/>
          </w:rPr>
          <w:t xml:space="preserve">  </w:t>
        </w:r>
      </w:ins>
      <w:ins w:id="44" w:author="Joseph Levy" w:date="2021-06-07T11:22:00Z">
        <w:r w:rsidR="00235750">
          <w:rPr>
            <w:lang w:val="en-US"/>
          </w:rPr>
          <w:t xml:space="preserve">IEEE Std. 802.11 provides </w:t>
        </w:r>
      </w:ins>
      <w:del w:id="45" w:author="Joseph Levy" w:date="2021-06-07T11:22:00Z">
        <w:r w:rsidR="003E57B5" w:rsidDel="00235750">
          <w:rPr>
            <w:lang w:val="en-US"/>
          </w:rPr>
          <w:delText xml:space="preserve">may rely </w:delText>
        </w:r>
        <w:r w:rsidR="00BF2ADD" w:rsidDel="00235750">
          <w:rPr>
            <w:lang w:val="en-US"/>
          </w:rPr>
          <w:delText>on</w:delText>
        </w:r>
        <w:r w:rsidR="00125FD6" w:rsidDel="00235750">
          <w:rPr>
            <w:lang w:val="en-US"/>
          </w:rPr>
          <w:delText xml:space="preserve"> </w:delText>
        </w:r>
      </w:del>
      <w:r w:rsidR="00125FD6">
        <w:rPr>
          <w:lang w:val="en-US"/>
        </w:rPr>
        <w:t xml:space="preserve">features and capabilities </w:t>
      </w:r>
      <w:ins w:id="46" w:author="Joseph Levy" w:date="2021-06-07T11:22:00Z">
        <w:r w:rsidR="00337941">
          <w:rPr>
            <w:lang w:val="en-US"/>
          </w:rPr>
          <w:t xml:space="preserve">that </w:t>
        </w:r>
      </w:ins>
      <w:ins w:id="47" w:author="Joseph Levy" w:date="2021-06-07T11:23:00Z">
        <w:r w:rsidR="00AF4DC7">
          <w:rPr>
            <w:lang w:val="en-US"/>
          </w:rPr>
          <w:t>are used in various</w:t>
        </w:r>
      </w:ins>
      <w:ins w:id="48" w:author="Joseph Levy" w:date="2021-06-07T21:26:00Z">
        <w:r w:rsidR="00801499">
          <w:rPr>
            <w:lang w:val="en-US"/>
          </w:rPr>
          <w:t xml:space="preserve"> WLAN</w:t>
        </w:r>
      </w:ins>
      <w:ins w:id="49" w:author="Joseph Levy" w:date="2021-06-07T11:23:00Z">
        <w:r w:rsidR="00AF4DC7">
          <w:rPr>
            <w:lang w:val="en-US"/>
          </w:rPr>
          <w:t xml:space="preserve"> implementations </w:t>
        </w:r>
      </w:ins>
      <w:del w:id="50" w:author="Joseph Levy" w:date="2021-06-07T11:23:00Z">
        <w:r w:rsidR="001E6794" w:rsidDel="0033318A">
          <w:rPr>
            <w:lang w:val="en-US"/>
          </w:rPr>
          <w:delText xml:space="preserve">in the specification </w:delText>
        </w:r>
      </w:del>
      <w:r w:rsidR="003E57B5">
        <w:rPr>
          <w:lang w:val="en-US"/>
        </w:rPr>
        <w:t>to address these</w:t>
      </w:r>
      <w:r w:rsidR="0049429F">
        <w:rPr>
          <w:lang w:val="en-US"/>
        </w:rPr>
        <w:t xml:space="preserve"> challenges and gaps</w:t>
      </w:r>
      <w:ins w:id="51" w:author="Joseph Levy" w:date="2021-06-07T11:23:00Z">
        <w:r w:rsidR="0033318A">
          <w:rPr>
            <w:lang w:val="en-US"/>
          </w:rPr>
          <w:t xml:space="preserve">.  </w:t>
        </w:r>
      </w:ins>
      <w:ins w:id="52" w:author="Joseph Levy" w:date="2021-06-07T11:24:00Z">
        <w:r w:rsidR="00FC2C7D">
          <w:rPr>
            <w:lang w:val="en-US"/>
          </w:rPr>
          <w:t>However,</w:t>
        </w:r>
      </w:ins>
      <w:r w:rsidR="0049429F">
        <w:rPr>
          <w:lang w:val="en-US"/>
        </w:rPr>
        <w:t xml:space="preserve"> </w:t>
      </w:r>
      <w:r w:rsidR="00655D61">
        <w:rPr>
          <w:lang w:val="en-US"/>
        </w:rPr>
        <w:t xml:space="preserve">the specification does not provide </w:t>
      </w:r>
      <w:r w:rsidR="007B2403">
        <w:rPr>
          <w:lang w:val="en-US"/>
        </w:rPr>
        <w:t xml:space="preserve">a standardized </w:t>
      </w:r>
      <w:ins w:id="53" w:author="Joseph Levy" w:date="2021-06-07T11:25:00Z">
        <w:r w:rsidR="00FC2C7D">
          <w:rPr>
            <w:lang w:val="en-US"/>
          </w:rPr>
          <w:t xml:space="preserve">implementation </w:t>
        </w:r>
      </w:ins>
      <w:del w:id="54" w:author="Joseph Levy" w:date="2021-06-07T21:27:00Z">
        <w:r w:rsidR="00E04144" w:rsidDel="00801499">
          <w:rPr>
            <w:lang w:val="en-US"/>
          </w:rPr>
          <w:delText>solution</w:delText>
        </w:r>
        <w:r w:rsidR="007B2403" w:rsidDel="00801499">
          <w:rPr>
            <w:lang w:val="en-US"/>
          </w:rPr>
          <w:delText xml:space="preserve"> </w:delText>
        </w:r>
      </w:del>
      <w:ins w:id="55" w:author="Joseph Levy" w:date="2021-06-07T11:25:00Z">
        <w:r w:rsidR="00E26F5F">
          <w:rPr>
            <w:lang w:val="en-US"/>
          </w:rPr>
          <w:t>that</w:t>
        </w:r>
      </w:ins>
      <w:del w:id="56" w:author="Joseph Levy" w:date="2021-06-07T11:25:00Z">
        <w:r w:rsidR="007B2403" w:rsidDel="00E26F5F">
          <w:rPr>
            <w:lang w:val="en-US"/>
          </w:rPr>
          <w:delText>to</w:delText>
        </w:r>
      </w:del>
      <w:r w:rsidR="007B2403">
        <w:rPr>
          <w:lang w:val="en-US"/>
        </w:rPr>
        <w:t xml:space="preserve"> </w:t>
      </w:r>
      <w:r w:rsidR="005C33C0">
        <w:rPr>
          <w:lang w:val="en-US"/>
        </w:rPr>
        <w:t xml:space="preserve">address </w:t>
      </w:r>
      <w:r w:rsidR="007B2403">
        <w:rPr>
          <w:lang w:val="en-US"/>
        </w:rPr>
        <w:t>these challenges and gaps</w:t>
      </w:r>
      <w:ins w:id="57" w:author="Joseph Levy" w:date="2021-06-07T21:29:00Z">
        <w:r w:rsidR="00801499">
          <w:rPr>
            <w:lang w:val="en-US"/>
          </w:rPr>
          <w:t xml:space="preserve">, as  </w:t>
        </w:r>
      </w:ins>
      <w:del w:id="58" w:author="Joseph Levy" w:date="2021-06-07T21:30:00Z">
        <w:r w:rsidR="007B2403" w:rsidDel="001A0073">
          <w:rPr>
            <w:lang w:val="en-US"/>
          </w:rPr>
          <w:delText xml:space="preserve">.  </w:delText>
        </w:r>
        <w:r w:rsidR="00550C76" w:rsidDel="001A0073">
          <w:rPr>
            <w:lang w:val="en-US"/>
          </w:rPr>
          <w:delText xml:space="preserve">This is </w:delText>
        </w:r>
      </w:del>
      <w:del w:id="59" w:author="Joseph Levy" w:date="2021-06-07T21:28:00Z">
        <w:r w:rsidR="00550C76" w:rsidDel="00801499">
          <w:rPr>
            <w:lang w:val="en-US"/>
          </w:rPr>
          <w:delText xml:space="preserve">mainly </w:delText>
        </w:r>
      </w:del>
      <w:del w:id="60" w:author="Joseph Levy" w:date="2021-06-07T21:30:00Z">
        <w:r w:rsidR="00550C76" w:rsidDel="001A0073">
          <w:rPr>
            <w:lang w:val="en-US"/>
          </w:rPr>
          <w:delText xml:space="preserve">because </w:delText>
        </w:r>
        <w:r w:rsidR="00B31820" w:rsidDel="001A0073">
          <w:rPr>
            <w:lang w:val="en-US"/>
          </w:rPr>
          <w:delText>the</w:delText>
        </w:r>
        <w:r w:rsidR="009B27B8" w:rsidDel="001A0073">
          <w:rPr>
            <w:lang w:val="en-US"/>
          </w:rPr>
          <w:delText xml:space="preserve"> </w:delText>
        </w:r>
      </w:del>
      <w:del w:id="61" w:author="Joseph Levy" w:date="2021-06-07T11:26:00Z">
        <w:r w:rsidR="009B27B8" w:rsidDel="00662EAC">
          <w:rPr>
            <w:lang w:val="en-US"/>
          </w:rPr>
          <w:delText xml:space="preserve">scope of </w:delText>
        </w:r>
        <w:r w:rsidR="009B27B8" w:rsidDel="007B4AD9">
          <w:rPr>
            <w:lang w:val="en-US"/>
          </w:rPr>
          <w:delText>the</w:delText>
        </w:r>
        <w:r w:rsidR="00B31820" w:rsidDel="007B4AD9">
          <w:rPr>
            <w:lang w:val="en-US"/>
          </w:rPr>
          <w:delText xml:space="preserve"> </w:delText>
        </w:r>
      </w:del>
      <w:r w:rsidR="00B31820">
        <w:rPr>
          <w:lang w:val="en-US"/>
        </w:rPr>
        <w:t>IEEE Std. 802.11</w:t>
      </w:r>
      <w:r w:rsidR="009B27B8">
        <w:rPr>
          <w:lang w:val="en-US"/>
        </w:rPr>
        <w:t xml:space="preserve"> </w:t>
      </w:r>
      <w:del w:id="62" w:author="Joseph Levy" w:date="2021-06-07T11:26:00Z">
        <w:r w:rsidR="009B27B8" w:rsidDel="007B4AD9">
          <w:rPr>
            <w:lang w:val="en-US"/>
          </w:rPr>
          <w:delText>standard is to</w:delText>
        </w:r>
      </w:del>
      <w:del w:id="63" w:author="Joseph Levy" w:date="2021-06-07T11:20:00Z">
        <w:r w:rsidR="009B27B8" w:rsidDel="00616363">
          <w:rPr>
            <w:lang w:val="en-US"/>
          </w:rPr>
          <w:delText xml:space="preserve"> define </w:delText>
        </w:r>
        <w:r w:rsidR="00AD1AF4" w:rsidDel="00616363">
          <w:rPr>
            <w:lang w:val="en-US"/>
          </w:rPr>
          <w:delText xml:space="preserve">one Medium access control (MAC) and several physical layer (PHY) </w:delText>
        </w:r>
        <w:r w:rsidR="008746A5" w:rsidDel="00616363">
          <w:rPr>
            <w:lang w:val="en-US"/>
          </w:rPr>
          <w:delText>specifications for wireless connectivity for fixed, portable, and moving stations (STAs) within a local area</w:delText>
        </w:r>
        <w:r w:rsidR="004601E0" w:rsidDel="00616363">
          <w:rPr>
            <w:lang w:val="en-US"/>
          </w:rPr>
          <w:delText xml:space="preserve"> [</w:delText>
        </w:r>
        <w:r w:rsidR="00B2025C" w:rsidDel="00616363">
          <w:rPr>
            <w:lang w:val="en-US"/>
          </w:rPr>
          <w:fldChar w:fldCharType="begin"/>
        </w:r>
        <w:r w:rsidR="00B2025C" w:rsidDel="00616363">
          <w:rPr>
            <w:lang w:val="en-US"/>
          </w:rPr>
          <w:delInstrText xml:space="preserve"> REF _Ref72165576 \r \h </w:delInstrText>
        </w:r>
        <w:r w:rsidR="00B2025C" w:rsidDel="00616363">
          <w:rPr>
            <w:lang w:val="en-US"/>
          </w:rPr>
        </w:r>
        <w:r w:rsidR="00B2025C" w:rsidDel="00616363">
          <w:rPr>
            <w:lang w:val="en-US"/>
          </w:rPr>
          <w:fldChar w:fldCharType="separate"/>
        </w:r>
        <w:r w:rsidR="00B2025C" w:rsidDel="00616363">
          <w:rPr>
            <w:lang w:val="en-US"/>
          </w:rPr>
          <w:delText>3</w:delText>
        </w:r>
        <w:r w:rsidR="00B2025C" w:rsidDel="00616363">
          <w:rPr>
            <w:lang w:val="en-US"/>
          </w:rPr>
          <w:fldChar w:fldCharType="end"/>
        </w:r>
        <w:r w:rsidR="00463F82" w:rsidDel="00616363">
          <w:rPr>
            <w:lang w:val="en-US"/>
          </w:rPr>
          <w:delText xml:space="preserve">, </w:delText>
        </w:r>
        <w:r w:rsidR="00B2025C" w:rsidDel="00616363">
          <w:rPr>
            <w:lang w:val="en-US"/>
          </w:rPr>
          <w:fldChar w:fldCharType="begin"/>
        </w:r>
        <w:r w:rsidR="00B2025C" w:rsidDel="00616363">
          <w:rPr>
            <w:lang w:val="en-US"/>
          </w:rPr>
          <w:delInstrText xml:space="preserve"> REF _Ref72165581 \r \h </w:delInstrText>
        </w:r>
        <w:r w:rsidR="00B2025C" w:rsidDel="00616363">
          <w:rPr>
            <w:lang w:val="en-US"/>
          </w:rPr>
        </w:r>
        <w:r w:rsidR="00B2025C" w:rsidDel="00616363">
          <w:rPr>
            <w:lang w:val="en-US"/>
          </w:rPr>
          <w:fldChar w:fldCharType="separate"/>
        </w:r>
        <w:r w:rsidR="00B2025C" w:rsidDel="00616363">
          <w:rPr>
            <w:lang w:val="en-US"/>
          </w:rPr>
          <w:delText>4</w:delText>
        </w:r>
        <w:r w:rsidR="00B2025C" w:rsidDel="00616363">
          <w:rPr>
            <w:lang w:val="en-US"/>
          </w:rPr>
          <w:fldChar w:fldCharType="end"/>
        </w:r>
        <w:r w:rsidR="004601E0" w:rsidDel="00616363">
          <w:rPr>
            <w:lang w:val="en-US"/>
          </w:rPr>
          <w:delText>]</w:delText>
        </w:r>
        <w:r w:rsidR="001859D7" w:rsidDel="00616363">
          <w:rPr>
            <w:lang w:val="en-US"/>
          </w:rPr>
          <w:delText>.</w:delText>
        </w:r>
      </w:del>
      <w:del w:id="64" w:author="Joseph Levy" w:date="2021-06-07T11:26:00Z">
        <w:r w:rsidR="001859D7" w:rsidDel="007B4AD9">
          <w:rPr>
            <w:lang w:val="en-US"/>
          </w:rPr>
          <w:delText xml:space="preserve">  </w:delText>
        </w:r>
        <w:r w:rsidR="00E4509B" w:rsidDel="007B4AD9">
          <w:rPr>
            <w:lang w:val="en-US"/>
          </w:rPr>
          <w:delText>Therefore</w:delText>
        </w:r>
        <w:r w:rsidR="000B3726" w:rsidDel="007B4AD9">
          <w:rPr>
            <w:lang w:val="en-US"/>
          </w:rPr>
          <w:delText xml:space="preserve">, </w:delText>
        </w:r>
        <w:r w:rsidR="00330A25" w:rsidDel="007B4AD9">
          <w:rPr>
            <w:lang w:val="en-US"/>
          </w:rPr>
          <w:delText xml:space="preserve">IEEE Std. 802.11 </w:delText>
        </w:r>
      </w:del>
      <w:r w:rsidR="00330A25">
        <w:rPr>
          <w:lang w:val="en-US"/>
        </w:rPr>
        <w:t>does not</w:t>
      </w:r>
      <w:ins w:id="65" w:author="Joseph Levy" w:date="2021-06-07T21:31:00Z">
        <w:r w:rsidR="001A0073">
          <w:rPr>
            <w:lang w:val="en-US"/>
          </w:rPr>
          <w:t xml:space="preserve"> </w:t>
        </w:r>
      </w:ins>
      <w:del w:id="66" w:author="Joseph Levy" w:date="2021-06-07T21:31:00Z">
        <w:r w:rsidR="00330A25" w:rsidDel="001A0073">
          <w:rPr>
            <w:lang w:val="en-US"/>
          </w:rPr>
          <w:delText xml:space="preserve"> </w:delText>
        </w:r>
      </w:del>
      <w:del w:id="67" w:author="Joseph Levy" w:date="2021-06-07T11:26:00Z">
        <w:r w:rsidR="00C521C5" w:rsidDel="00662EAC">
          <w:rPr>
            <w:lang w:val="en-US"/>
          </w:rPr>
          <w:delText>provide</w:delText>
        </w:r>
      </w:del>
      <w:del w:id="68" w:author="Joseph Levy" w:date="2021-06-07T21:28:00Z">
        <w:r w:rsidR="00C521C5" w:rsidDel="00801499">
          <w:rPr>
            <w:lang w:val="en-US"/>
          </w:rPr>
          <w:delText xml:space="preserve"> </w:delText>
        </w:r>
      </w:del>
      <w:del w:id="69" w:author="Joseph Levy" w:date="2021-06-07T21:31:00Z">
        <w:r w:rsidR="00C521C5" w:rsidDel="001A0073">
          <w:rPr>
            <w:lang w:val="en-US"/>
          </w:rPr>
          <w:delText xml:space="preserve">a scheduler, higher layer </w:delText>
        </w:r>
        <w:r w:rsidR="00F55853" w:rsidDel="001A0073">
          <w:rPr>
            <w:lang w:val="en-US"/>
          </w:rPr>
          <w:delText xml:space="preserve">management functions, or </w:delText>
        </w:r>
      </w:del>
      <w:r w:rsidR="00F55853">
        <w:rPr>
          <w:lang w:val="en-US"/>
        </w:rPr>
        <w:t xml:space="preserve">prescribe a particular configuration for implementation.  </w:t>
      </w:r>
      <w:r w:rsidR="0083259D">
        <w:rPr>
          <w:lang w:val="en-US"/>
        </w:rPr>
        <w:t xml:space="preserve">Hence, the IEEE 802.11 WG </w:t>
      </w:r>
      <w:r w:rsidR="006A57EC">
        <w:rPr>
          <w:lang w:val="en-US"/>
        </w:rPr>
        <w:t xml:space="preserve">in this reply will provide </w:t>
      </w:r>
      <w:del w:id="70" w:author="Joseph Levy" w:date="2021-06-07T21:32:00Z">
        <w:r w:rsidR="006A57EC" w:rsidDel="001A0073">
          <w:rPr>
            <w:lang w:val="en-US"/>
          </w:rPr>
          <w:delText xml:space="preserve">discussion </w:delText>
        </w:r>
      </w:del>
      <w:ins w:id="71" w:author="Joseph Levy" w:date="2021-06-07T21:32:00Z">
        <w:r w:rsidR="001A0073">
          <w:rPr>
            <w:lang w:val="en-US"/>
          </w:rPr>
          <w:t>information</w:t>
        </w:r>
        <w:r w:rsidR="001A0073">
          <w:rPr>
            <w:lang w:val="en-US"/>
          </w:rPr>
          <w:t xml:space="preserve"> </w:t>
        </w:r>
      </w:ins>
      <w:r w:rsidR="006A57EC">
        <w:rPr>
          <w:lang w:val="en-US"/>
        </w:rPr>
        <w:t xml:space="preserve">on existing </w:t>
      </w:r>
      <w:r w:rsidR="004A05F4">
        <w:rPr>
          <w:lang w:val="en-US"/>
        </w:rPr>
        <w:t xml:space="preserve">features and capabilities </w:t>
      </w:r>
      <w:r w:rsidR="00673B53">
        <w:rPr>
          <w:lang w:val="en-US"/>
        </w:rPr>
        <w:t xml:space="preserve">that </w:t>
      </w:r>
      <w:r w:rsidR="004A05F4">
        <w:rPr>
          <w:lang w:val="en-US"/>
        </w:rPr>
        <w:t>IEEE Std</w:t>
      </w:r>
      <w:ins w:id="72" w:author="Joseph Levy" w:date="2021-06-07T21:32:00Z">
        <w:r w:rsidR="001A0073">
          <w:rPr>
            <w:lang w:val="en-US"/>
          </w:rPr>
          <w:t>.</w:t>
        </w:r>
      </w:ins>
      <w:r w:rsidR="004A05F4">
        <w:rPr>
          <w:lang w:val="en-US"/>
        </w:rPr>
        <w:t xml:space="preserve"> 802.11 </w:t>
      </w:r>
      <w:r w:rsidR="00673B53">
        <w:rPr>
          <w:lang w:val="en-US"/>
        </w:rPr>
        <w:t xml:space="preserve">does </w:t>
      </w:r>
      <w:ins w:id="73" w:author="Joseph Levy" w:date="2021-06-07T11:27:00Z">
        <w:r w:rsidR="005C3693">
          <w:rPr>
            <w:lang w:val="en-US"/>
          </w:rPr>
          <w:t>stand</w:t>
        </w:r>
        <w:r w:rsidR="0071102A">
          <w:rPr>
            <w:lang w:val="en-US"/>
          </w:rPr>
          <w:t>ardize</w:t>
        </w:r>
      </w:ins>
      <w:del w:id="74" w:author="Joseph Levy" w:date="2021-06-07T11:28:00Z">
        <w:r w:rsidR="00673B53" w:rsidDel="0071102A">
          <w:rPr>
            <w:lang w:val="en-US"/>
          </w:rPr>
          <w:delText>provide,</w:delText>
        </w:r>
      </w:del>
      <w:r w:rsidR="00673B53">
        <w:rPr>
          <w:lang w:val="en-US"/>
        </w:rPr>
        <w:t xml:space="preserve"> </w:t>
      </w:r>
      <w:r w:rsidR="004A05F4">
        <w:rPr>
          <w:lang w:val="en-US"/>
        </w:rPr>
        <w:t xml:space="preserve">that may be used by </w:t>
      </w:r>
      <w:r w:rsidR="004967C3">
        <w:rPr>
          <w:lang w:val="en-US"/>
        </w:rPr>
        <w:t xml:space="preserve">implementations to address the challenges and gaps </w:t>
      </w:r>
      <w:r w:rsidR="009968B2">
        <w:rPr>
          <w:lang w:val="en-US"/>
        </w:rPr>
        <w:t xml:space="preserve">noted </w:t>
      </w:r>
      <w:r w:rsidR="00EE288C">
        <w:rPr>
          <w:lang w:val="en-US"/>
        </w:rPr>
        <w:t xml:space="preserve">in the WBA white paper.  </w:t>
      </w:r>
    </w:p>
    <w:p w14:paraId="1D899670" w14:textId="2FD10931" w:rsidR="006635E9" w:rsidDel="001A0073" w:rsidRDefault="00981670" w:rsidP="00416807">
      <w:pPr>
        <w:tabs>
          <w:tab w:val="left" w:pos="810"/>
        </w:tabs>
        <w:spacing w:before="100" w:beforeAutospacing="1" w:after="100" w:afterAutospacing="1"/>
        <w:rPr>
          <w:del w:id="75" w:author="Joseph Levy" w:date="2021-06-07T11:28:00Z"/>
          <w:lang w:val="en-US"/>
        </w:rPr>
      </w:pPr>
      <w:del w:id="76" w:author="Joseph Levy" w:date="2021-06-07T11:28:00Z">
        <w:r w:rsidDel="00416807">
          <w:rPr>
            <w:lang w:val="en-US"/>
          </w:rPr>
          <w:delText>Discussion of IEEE Std. 802.11 features and capabilities</w:delText>
        </w:r>
        <w:r w:rsidR="006635E9" w:rsidDel="00416807">
          <w:rPr>
            <w:lang w:val="en-US"/>
          </w:rPr>
          <w:delText>:</w:delText>
        </w:r>
      </w:del>
    </w:p>
    <w:p w14:paraId="015A61F7" w14:textId="4A47AD81" w:rsidR="001A0073" w:rsidRPr="001A0073" w:rsidRDefault="001A0073" w:rsidP="006635E9">
      <w:pPr>
        <w:tabs>
          <w:tab w:val="left" w:pos="810"/>
        </w:tabs>
        <w:spacing w:before="100" w:beforeAutospacing="1" w:after="100" w:afterAutospacing="1"/>
        <w:rPr>
          <w:ins w:id="77" w:author="Joseph Levy" w:date="2021-06-07T21:32:00Z"/>
          <w:i/>
          <w:iCs/>
          <w:lang w:val="en-US"/>
          <w:rPrChange w:id="78" w:author="Joseph Levy" w:date="2021-06-07T21:32:00Z">
            <w:rPr>
              <w:ins w:id="79" w:author="Joseph Levy" w:date="2021-06-07T21:32:00Z"/>
              <w:lang w:val="en-US"/>
            </w:rPr>
          </w:rPrChange>
        </w:rPr>
      </w:pPr>
      <w:ins w:id="80" w:author="Joseph Levy" w:date="2021-06-07T21:32:00Z">
        <w:r>
          <w:rPr>
            <w:i/>
            <w:iCs/>
            <w:lang w:val="en-US"/>
          </w:rPr>
          <w:t>{</w:t>
        </w:r>
      </w:ins>
      <w:ins w:id="81" w:author="Joseph Levy" w:date="2021-06-07T21:33:00Z">
        <w:r>
          <w:rPr>
            <w:i/>
            <w:iCs/>
            <w:lang w:val="en-US"/>
          </w:rPr>
          <w:t xml:space="preserve">Adding the features from </w:t>
        </w:r>
      </w:ins>
      <w:ins w:id="82" w:author="Joseph Levy" w:date="2021-06-07T21:34:00Z">
        <w:r w:rsidRPr="001A0073">
          <w:rPr>
            <w:b/>
            <w:bCs/>
            <w:i/>
            <w:iCs/>
          </w:rPr>
          <w:fldChar w:fldCharType="begin"/>
        </w:r>
        <w:r w:rsidRPr="001A0073">
          <w:rPr>
            <w:b/>
            <w:bCs/>
            <w:i/>
            <w:iCs/>
          </w:rPr>
          <w:instrText xml:space="preserve"> HYPERLINK "https://mentor.ieee.org/802.11/dcn/21/11-21-0616-00-AANI-802-11ax-features-and-applicability-to-5g-and-wi-fi-convergence.pptx" </w:instrText>
        </w:r>
        <w:r w:rsidRPr="001A0073">
          <w:rPr>
            <w:b/>
            <w:bCs/>
            <w:i/>
            <w:iCs/>
          </w:rPr>
          <w:fldChar w:fldCharType="separate"/>
        </w:r>
        <w:r w:rsidRPr="001A0073">
          <w:rPr>
            <w:rStyle w:val="Hyperlink"/>
            <w:b/>
            <w:bCs/>
            <w:i/>
            <w:iCs/>
          </w:rPr>
          <w:t>11-21/0616r0</w:t>
        </w:r>
        <w:r w:rsidRPr="001A0073">
          <w:rPr>
            <w:i/>
            <w:iCs/>
            <w:lang w:val="en-US"/>
          </w:rPr>
          <w:fldChar w:fldCharType="end"/>
        </w:r>
        <w:r>
          <w:rPr>
            <w:i/>
            <w:iCs/>
            <w:lang w:val="en-US"/>
          </w:rPr>
          <w:t xml:space="preserve"> and</w:t>
        </w:r>
      </w:ins>
      <w:ins w:id="83" w:author="Joseph Levy" w:date="2021-06-07T21:33:00Z">
        <w:r>
          <w:rPr>
            <w:i/>
            <w:iCs/>
            <w:lang w:val="en-US"/>
          </w:rPr>
          <w:t xml:space="preserve"> discussed</w:t>
        </w:r>
      </w:ins>
      <w:ins w:id="84" w:author="Joseph Levy" w:date="2021-06-07T21:34:00Z">
        <w:r>
          <w:rPr>
            <w:i/>
            <w:iCs/>
            <w:lang w:val="en-US"/>
          </w:rPr>
          <w:t xml:space="preserve"> during previous AANI SC teleconferences.</w:t>
        </w:r>
      </w:ins>
      <w:ins w:id="85" w:author="Joseph Levy" w:date="2021-06-07T21:33:00Z">
        <w:r>
          <w:rPr>
            <w:i/>
            <w:iCs/>
            <w:lang w:val="en-US"/>
          </w:rPr>
          <w:t>}</w:t>
        </w:r>
      </w:ins>
    </w:p>
    <w:p w14:paraId="7FFAE77D" w14:textId="0B975C64" w:rsidR="006635E9" w:rsidRDefault="00981670" w:rsidP="00416807">
      <w:pPr>
        <w:tabs>
          <w:tab w:val="left" w:pos="810"/>
        </w:tabs>
        <w:spacing w:before="100" w:beforeAutospacing="1" w:after="100" w:afterAutospacing="1"/>
        <w:rPr>
          <w:ins w:id="86" w:author="Joseph Levy" w:date="2021-06-07T11:31:00Z"/>
          <w:lang w:val="en-US"/>
        </w:rPr>
      </w:pPr>
      <w:del w:id="87" w:author="Joseph Levy" w:date="2021-06-07T11:28:00Z">
        <w:r w:rsidDel="00416807">
          <w:rPr>
            <w:lang w:val="en-US"/>
          </w:rPr>
          <w:delText>TBS</w:delText>
        </w:r>
      </w:del>
      <w:ins w:id="88" w:author="Joseph Levy" w:date="2021-06-07T11:28:00Z">
        <w:r w:rsidR="00416807">
          <w:rPr>
            <w:lang w:val="en-US"/>
          </w:rPr>
          <w:t>IEEE Std. 802.11</w:t>
        </w:r>
      </w:ins>
      <w:ins w:id="89" w:author="Joseph Levy" w:date="2021-06-07T11:29:00Z">
        <w:r w:rsidR="00416807">
          <w:rPr>
            <w:lang w:val="en-US"/>
          </w:rPr>
          <w:t xml:space="preserve"> </w:t>
        </w:r>
        <w:r w:rsidR="0055016B">
          <w:rPr>
            <w:lang w:val="en-US"/>
          </w:rPr>
          <w:t xml:space="preserve">provides the following features that can be used to improve </w:t>
        </w:r>
        <w:r w:rsidR="00B32AEF">
          <w:rPr>
            <w:lang w:val="en-US"/>
          </w:rPr>
          <w:t>QoS performance of implem</w:t>
        </w:r>
      </w:ins>
      <w:ins w:id="90" w:author="Joseph Levy" w:date="2021-06-07T11:30:00Z">
        <w:r w:rsidR="00B32AEF">
          <w:rPr>
            <w:lang w:val="en-US"/>
          </w:rPr>
          <w:t xml:space="preserve">entations </w:t>
        </w:r>
        <w:r w:rsidR="005C1F5A">
          <w:rPr>
            <w:lang w:val="en-US"/>
          </w:rPr>
          <w:t xml:space="preserve">based on the </w:t>
        </w:r>
      </w:ins>
      <w:ins w:id="91" w:author="Joseph Levy" w:date="2021-06-07T11:31:00Z">
        <w:r w:rsidR="00092FAF">
          <w:rPr>
            <w:lang w:val="en-US"/>
          </w:rPr>
          <w:t>IEEE Std. 802.11:</w:t>
        </w:r>
      </w:ins>
    </w:p>
    <w:p w14:paraId="05A19930" w14:textId="77777777" w:rsidR="00AA5B24" w:rsidRPr="00254BE4" w:rsidRDefault="00AA5B24" w:rsidP="00792A07">
      <w:pPr>
        <w:tabs>
          <w:tab w:val="left" w:pos="810"/>
        </w:tabs>
        <w:spacing w:beforeAutospacing="1" w:after="100" w:afterAutospacing="1"/>
        <w:rPr>
          <w:ins w:id="92" w:author="Joseph Levy" w:date="2021-06-07T11:34:00Z"/>
          <w:lang w:val="en-US"/>
        </w:rPr>
        <w:pPrChange w:id="93" w:author="Joseph Levy" w:date="2021-06-07T11:34:00Z">
          <w:pPr>
            <w:pStyle w:val="ListParagraph"/>
            <w:numPr>
              <w:numId w:val="6"/>
            </w:numPr>
            <w:tabs>
              <w:tab w:val="left" w:pos="810"/>
            </w:tabs>
            <w:spacing w:beforeAutospacing="1" w:after="100" w:afterAutospacing="1"/>
            <w:ind w:hanging="360"/>
          </w:pPr>
        </w:pPrChange>
      </w:pPr>
      <w:ins w:id="94" w:author="Joseph Levy" w:date="2021-06-07T11:34:00Z">
        <w:r w:rsidRPr="00792A07">
          <w:rPr>
            <w:lang w:val="en-US"/>
          </w:rPr>
          <w:t>F</w:t>
        </w:r>
      </w:ins>
      <w:ins w:id="95" w:author="Joseph Levy" w:date="2021-06-07T11:32:00Z">
        <w:r w:rsidR="00D12B89" w:rsidRPr="00792A07">
          <w:rPr>
            <w:lang w:val="en-US"/>
          </w:rPr>
          <w:t>eatures that support efficient allocation of resources to achieve traffic prioritization</w:t>
        </w:r>
      </w:ins>
      <w:ins w:id="96" w:author="Joseph Levy" w:date="2021-06-07T11:34:00Z">
        <w:r w:rsidRPr="00254BE4">
          <w:rPr>
            <w:lang w:val="en-US"/>
          </w:rPr>
          <w:t>:</w:t>
        </w:r>
      </w:ins>
    </w:p>
    <w:p w14:paraId="52B4C8C9" w14:textId="08751F07" w:rsidR="00D12B89" w:rsidRPr="00D12B89" w:rsidRDefault="00AA5B24" w:rsidP="00D12B89">
      <w:pPr>
        <w:pStyle w:val="ListParagraph"/>
        <w:numPr>
          <w:ilvl w:val="0"/>
          <w:numId w:val="6"/>
        </w:numPr>
        <w:tabs>
          <w:tab w:val="left" w:pos="810"/>
        </w:tabs>
        <w:spacing w:beforeAutospacing="1" w:after="100" w:afterAutospacing="1"/>
        <w:rPr>
          <w:ins w:id="97" w:author="Joseph Levy" w:date="2021-06-07T11:32:00Z"/>
          <w:lang w:val="en-US"/>
        </w:rPr>
      </w:pPr>
      <w:ins w:id="98" w:author="Joseph Levy" w:date="2021-06-07T11:33:00Z">
        <w:r w:rsidRPr="00AA5B24">
          <w:rPr>
            <w:lang w:val="en-US"/>
          </w:rPr>
          <w:t xml:space="preserve"> </w:t>
        </w:r>
      </w:ins>
      <w:ins w:id="99" w:author="Joseph Levy" w:date="2021-06-07T11:35:00Z">
        <w:r w:rsidR="00254BE4">
          <w:rPr>
            <w:lang w:val="en-US"/>
          </w:rPr>
          <w:t xml:space="preserve">From </w:t>
        </w:r>
      </w:ins>
      <w:ins w:id="100" w:author="Joseph Levy" w:date="2021-06-07T11:33:00Z">
        <w:r>
          <w:rPr>
            <w:lang w:val="en-US"/>
          </w:rPr>
          <w:t>IEEE Std. 802.11ax</w:t>
        </w:r>
      </w:ins>
      <w:ins w:id="101" w:author="Joseph Levy" w:date="2021-06-07T11:35:00Z">
        <w:r w:rsidR="0090145F">
          <w:rPr>
            <w:lang w:val="en-US"/>
          </w:rPr>
          <w:t>:</w:t>
        </w:r>
      </w:ins>
    </w:p>
    <w:p w14:paraId="7C87B752" w14:textId="77777777" w:rsidR="00D12B89" w:rsidRPr="00D12B89" w:rsidRDefault="00D12B89" w:rsidP="00D12B89">
      <w:pPr>
        <w:pStyle w:val="ListParagraph"/>
        <w:numPr>
          <w:ilvl w:val="1"/>
          <w:numId w:val="6"/>
        </w:numPr>
        <w:tabs>
          <w:tab w:val="left" w:pos="810"/>
        </w:tabs>
        <w:spacing w:before="100" w:beforeAutospacing="1" w:after="100" w:afterAutospacing="1"/>
        <w:rPr>
          <w:ins w:id="102" w:author="Joseph Levy" w:date="2021-06-07T11:32:00Z"/>
          <w:lang w:val="en-US"/>
        </w:rPr>
        <w:pPrChange w:id="103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04" w:author="Joseph Levy" w:date="2021-06-07T11:32:00Z">
        <w:r w:rsidRPr="00D12B89">
          <w:rPr>
            <w:lang w:val="en-US"/>
          </w:rPr>
          <w:t>OFDMA (UL and DL) - RUs</w:t>
        </w:r>
      </w:ins>
    </w:p>
    <w:p w14:paraId="7D90B8D9" w14:textId="77777777" w:rsidR="00D12B89" w:rsidRPr="00D12B89" w:rsidRDefault="00D12B89" w:rsidP="00D12B89">
      <w:pPr>
        <w:pStyle w:val="ListParagraph"/>
        <w:numPr>
          <w:ilvl w:val="1"/>
          <w:numId w:val="6"/>
        </w:numPr>
        <w:tabs>
          <w:tab w:val="left" w:pos="810"/>
        </w:tabs>
        <w:spacing w:before="100" w:beforeAutospacing="1" w:after="100" w:afterAutospacing="1"/>
        <w:rPr>
          <w:ins w:id="105" w:author="Joseph Levy" w:date="2021-06-07T11:32:00Z"/>
          <w:lang w:val="en-US"/>
        </w:rPr>
        <w:pPrChange w:id="106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07" w:author="Joseph Levy" w:date="2021-06-07T11:32:00Z">
        <w:r w:rsidRPr="00D12B89">
          <w:rPr>
            <w:lang w:val="en-US"/>
          </w:rPr>
          <w:t>Trigger Frame</w:t>
        </w:r>
      </w:ins>
    </w:p>
    <w:p w14:paraId="34106AF9" w14:textId="77777777" w:rsidR="00D12B89" w:rsidRPr="00D12B89" w:rsidRDefault="00D12B89" w:rsidP="00D12B89">
      <w:pPr>
        <w:pStyle w:val="ListParagraph"/>
        <w:numPr>
          <w:ilvl w:val="2"/>
          <w:numId w:val="6"/>
        </w:numPr>
        <w:tabs>
          <w:tab w:val="left" w:pos="810"/>
        </w:tabs>
        <w:spacing w:before="100" w:beforeAutospacing="1" w:after="100" w:afterAutospacing="1"/>
        <w:rPr>
          <w:ins w:id="108" w:author="Joseph Levy" w:date="2021-06-07T11:32:00Z"/>
          <w:lang w:val="en-US"/>
        </w:rPr>
        <w:pPrChange w:id="109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10" w:author="Joseph Levy" w:date="2021-06-07T11:32:00Z">
        <w:r w:rsidRPr="00D12B89">
          <w:rPr>
            <w:lang w:val="en-US"/>
          </w:rPr>
          <w:t>basic trigger frame</w:t>
        </w:r>
      </w:ins>
    </w:p>
    <w:p w14:paraId="74E49BF5" w14:textId="77777777" w:rsidR="00D12B89" w:rsidRPr="00D12B89" w:rsidRDefault="00D12B89" w:rsidP="00D12B89">
      <w:pPr>
        <w:pStyle w:val="ListParagraph"/>
        <w:numPr>
          <w:ilvl w:val="2"/>
          <w:numId w:val="6"/>
        </w:numPr>
        <w:tabs>
          <w:tab w:val="left" w:pos="810"/>
        </w:tabs>
        <w:spacing w:before="100" w:beforeAutospacing="1" w:after="100" w:afterAutospacing="1"/>
        <w:rPr>
          <w:ins w:id="111" w:author="Joseph Levy" w:date="2021-06-07T11:32:00Z"/>
          <w:lang w:val="en-US"/>
        </w:rPr>
        <w:pPrChange w:id="112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13" w:author="Joseph Levy" w:date="2021-06-07T11:32:00Z">
        <w:r w:rsidRPr="00D12B89">
          <w:rPr>
            <w:lang w:val="en-US"/>
          </w:rPr>
          <w:t>BSRP, BQRP, and NFPR are supporting features that can be used as an input to the scheduler</w:t>
        </w:r>
      </w:ins>
    </w:p>
    <w:p w14:paraId="01400D7A" w14:textId="77777777" w:rsidR="00D12B89" w:rsidRPr="00D12B89" w:rsidRDefault="00D12B89" w:rsidP="00D12B89">
      <w:pPr>
        <w:pStyle w:val="ListParagraph"/>
        <w:numPr>
          <w:ilvl w:val="1"/>
          <w:numId w:val="6"/>
        </w:numPr>
        <w:tabs>
          <w:tab w:val="left" w:pos="810"/>
        </w:tabs>
        <w:spacing w:before="100" w:beforeAutospacing="1" w:after="100" w:afterAutospacing="1"/>
        <w:rPr>
          <w:ins w:id="114" w:author="Joseph Levy" w:date="2021-06-07T11:32:00Z"/>
          <w:lang w:val="en-US"/>
        </w:rPr>
        <w:pPrChange w:id="115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16" w:author="Joseph Levy" w:date="2021-06-07T11:32:00Z">
        <w:r w:rsidRPr="00D12B89">
          <w:rPr>
            <w:lang w:val="en-US"/>
          </w:rPr>
          <w:t>TWT (Both types – individual and broadcast)</w:t>
        </w:r>
      </w:ins>
    </w:p>
    <w:p w14:paraId="1151C462" w14:textId="77777777" w:rsidR="00D12B89" w:rsidRPr="00D12B89" w:rsidRDefault="00D12B89" w:rsidP="00D12B89">
      <w:pPr>
        <w:pStyle w:val="ListParagraph"/>
        <w:numPr>
          <w:ilvl w:val="1"/>
          <w:numId w:val="6"/>
        </w:numPr>
        <w:tabs>
          <w:tab w:val="left" w:pos="810"/>
        </w:tabs>
        <w:spacing w:before="100" w:beforeAutospacing="1" w:after="100" w:afterAutospacing="1"/>
        <w:rPr>
          <w:ins w:id="117" w:author="Joseph Levy" w:date="2021-06-07T11:32:00Z"/>
          <w:lang w:val="en-US"/>
        </w:rPr>
        <w:pPrChange w:id="118" w:author="Joseph Levy" w:date="2021-06-07T11:32:00Z">
          <w:pPr>
            <w:pStyle w:val="ListParagraph"/>
            <w:numPr>
              <w:numId w:val="6"/>
            </w:numPr>
            <w:tabs>
              <w:tab w:val="left" w:pos="810"/>
            </w:tabs>
            <w:spacing w:before="100" w:beforeAutospacing="1" w:after="100" w:afterAutospacing="1"/>
            <w:ind w:hanging="360"/>
          </w:pPr>
        </w:pPrChange>
      </w:pPr>
      <w:ins w:id="119" w:author="Joseph Levy" w:date="2021-06-07T11:32:00Z">
        <w:r w:rsidRPr="00D12B89">
          <w:rPr>
            <w:lang w:val="en-US"/>
          </w:rPr>
          <w:lastRenderedPageBreak/>
          <w:t xml:space="preserve"> MU-EDCA</w:t>
        </w:r>
      </w:ins>
    </w:p>
    <w:p w14:paraId="7A0A4E3E" w14:textId="3B539EE0" w:rsidR="00D12B89" w:rsidRDefault="00254BE4" w:rsidP="004E178B">
      <w:pPr>
        <w:pStyle w:val="ListParagraph"/>
        <w:numPr>
          <w:ilvl w:val="0"/>
          <w:numId w:val="6"/>
        </w:numPr>
        <w:tabs>
          <w:tab w:val="left" w:pos="810"/>
        </w:tabs>
        <w:spacing w:beforeAutospacing="1" w:after="100" w:afterAutospacing="1"/>
        <w:rPr>
          <w:ins w:id="120" w:author="Joseph Levy" w:date="2021-06-07T11:35:00Z"/>
          <w:lang w:val="en-US"/>
        </w:rPr>
      </w:pPr>
      <w:ins w:id="121" w:author="Joseph Levy" w:date="2021-06-07T11:35:00Z">
        <w:r>
          <w:rPr>
            <w:lang w:val="en-US"/>
          </w:rPr>
          <w:t>From IE</w:t>
        </w:r>
      </w:ins>
      <w:ins w:id="122" w:author="Joseph Levy" w:date="2021-06-07T11:33:00Z">
        <w:r w:rsidR="004E178B">
          <w:rPr>
            <w:lang w:val="en-US"/>
          </w:rPr>
          <w:t>EE Std. 802.11</w:t>
        </w:r>
        <w:r w:rsidR="004E178B">
          <w:rPr>
            <w:lang w:val="en-US"/>
          </w:rPr>
          <w:t>-2020</w:t>
        </w:r>
      </w:ins>
      <w:ins w:id="123" w:author="Joseph Levy" w:date="2021-06-07T11:35:00Z">
        <w:r w:rsidR="0090145F">
          <w:rPr>
            <w:lang w:val="en-US"/>
          </w:rPr>
          <w:t>:</w:t>
        </w:r>
      </w:ins>
    </w:p>
    <w:p w14:paraId="1C48F9E0" w14:textId="77777777" w:rsidR="005D77B9" w:rsidRDefault="005D77B9" w:rsidP="005D77B9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24" w:author="Joseph Levy" w:date="2021-06-07T11:36:00Z"/>
          <w:lang w:val="en-US"/>
        </w:rPr>
      </w:pPr>
      <w:ins w:id="125" w:author="Joseph Levy" w:date="2021-06-07T11:36:00Z">
        <w:r w:rsidRPr="005D77B9">
          <w:rPr>
            <w:lang w:val="en-US"/>
          </w:rPr>
          <w:t>TCLAS</w:t>
        </w:r>
      </w:ins>
    </w:p>
    <w:p w14:paraId="329FF5DB" w14:textId="77777777" w:rsidR="005D77B9" w:rsidRDefault="005D77B9" w:rsidP="005D77B9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26" w:author="Joseph Levy" w:date="2021-06-07T11:36:00Z"/>
          <w:lang w:val="en-US"/>
        </w:rPr>
      </w:pPr>
      <w:ins w:id="127" w:author="Joseph Levy" w:date="2021-06-07T11:36:00Z">
        <w:r w:rsidRPr="005D77B9">
          <w:rPr>
            <w:lang w:val="en-US"/>
          </w:rPr>
          <w:t>TSPEC</w:t>
        </w:r>
      </w:ins>
    </w:p>
    <w:p w14:paraId="1C8BF629" w14:textId="77777777" w:rsidR="00803570" w:rsidRDefault="005D77B9" w:rsidP="005D77B9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28" w:author="Joseph Levy" w:date="2021-06-07T11:36:00Z"/>
          <w:lang w:val="en-US"/>
        </w:rPr>
      </w:pPr>
      <w:ins w:id="129" w:author="Joseph Levy" w:date="2021-06-07T11:36:00Z">
        <w:r w:rsidRPr="005D77B9">
          <w:rPr>
            <w:lang w:val="en-US"/>
          </w:rPr>
          <w:t>HCCA (not widely implemented, not supported by 802.11ax)</w:t>
        </w:r>
      </w:ins>
    </w:p>
    <w:p w14:paraId="597E9203" w14:textId="2AFD4974" w:rsidR="005D77B9" w:rsidRPr="005D77B9" w:rsidRDefault="005D77B9" w:rsidP="005D77B9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30" w:author="Joseph Levy" w:date="2021-06-07T11:36:00Z"/>
          <w:lang w:val="en-US"/>
        </w:rPr>
      </w:pPr>
      <w:ins w:id="131" w:author="Joseph Levy" w:date="2021-06-07T11:36:00Z">
        <w:r w:rsidRPr="005D77B9">
          <w:rPr>
            <w:lang w:val="en-US"/>
          </w:rPr>
          <w:t xml:space="preserve">EDCA </w:t>
        </w:r>
      </w:ins>
    </w:p>
    <w:p w14:paraId="1B50EE37" w14:textId="77777777" w:rsidR="0075166F" w:rsidRPr="0075166F" w:rsidRDefault="0075166F" w:rsidP="0075166F">
      <w:pPr>
        <w:tabs>
          <w:tab w:val="left" w:pos="810"/>
        </w:tabs>
        <w:spacing w:beforeAutospacing="1" w:after="100" w:afterAutospacing="1"/>
        <w:rPr>
          <w:ins w:id="132" w:author="Joseph Levy" w:date="2021-06-07T11:37:00Z"/>
          <w:lang w:val="en-US"/>
        </w:rPr>
        <w:pPrChange w:id="133" w:author="Joseph Levy" w:date="2021-06-07T11:37:00Z">
          <w:pPr>
            <w:pStyle w:val="ListParagraph"/>
            <w:numPr>
              <w:numId w:val="6"/>
            </w:numPr>
            <w:tabs>
              <w:tab w:val="left" w:pos="810"/>
            </w:tabs>
            <w:spacing w:beforeAutospacing="1" w:after="100" w:afterAutospacing="1"/>
            <w:ind w:hanging="360"/>
          </w:pPr>
        </w:pPrChange>
      </w:pPr>
    </w:p>
    <w:p w14:paraId="2607BF91" w14:textId="133000AD" w:rsidR="0075166F" w:rsidRPr="00C421BA" w:rsidRDefault="0075166F" w:rsidP="0075166F">
      <w:pPr>
        <w:tabs>
          <w:tab w:val="left" w:pos="810"/>
        </w:tabs>
        <w:spacing w:beforeAutospacing="1" w:after="100" w:afterAutospacing="1"/>
        <w:rPr>
          <w:ins w:id="134" w:author="Joseph Levy" w:date="2021-06-07T11:37:00Z"/>
          <w:lang w:val="en-US"/>
        </w:rPr>
        <w:pPrChange w:id="135" w:author="Joseph Levy" w:date="2021-06-07T11:37:00Z">
          <w:pPr>
            <w:pStyle w:val="ListParagraph"/>
            <w:numPr>
              <w:numId w:val="6"/>
            </w:numPr>
            <w:tabs>
              <w:tab w:val="left" w:pos="810"/>
            </w:tabs>
            <w:spacing w:beforeAutospacing="1" w:after="100" w:afterAutospacing="1"/>
            <w:ind w:hanging="360"/>
          </w:pPr>
        </w:pPrChange>
      </w:pPr>
      <w:ins w:id="136" w:author="Joseph Levy" w:date="2021-06-07T11:37:00Z">
        <w:r w:rsidRPr="0075166F">
          <w:rPr>
            <w:lang w:val="en-US"/>
          </w:rPr>
          <w:t>F</w:t>
        </w:r>
        <w:r w:rsidRPr="00C421BA">
          <w:rPr>
            <w:lang w:val="en-US"/>
          </w:rPr>
          <w:t xml:space="preserve">eatures that support </w:t>
        </w:r>
      </w:ins>
      <w:ins w:id="137" w:author="Joseph Levy" w:date="2021-06-07T11:38:00Z">
        <w:r w:rsidR="00C421BA">
          <w:rPr>
            <w:lang w:val="en-US"/>
          </w:rPr>
          <w:t>increased available resources</w:t>
        </w:r>
      </w:ins>
      <w:ins w:id="138" w:author="Joseph Levy" w:date="2021-06-07T11:37:00Z">
        <w:r w:rsidRPr="00C421BA">
          <w:rPr>
            <w:lang w:val="en-US"/>
          </w:rPr>
          <w:t>:</w:t>
        </w:r>
      </w:ins>
    </w:p>
    <w:p w14:paraId="1202BB57" w14:textId="098DC1DA" w:rsidR="00D12B89" w:rsidRDefault="00803570" w:rsidP="00803570">
      <w:pPr>
        <w:pStyle w:val="ListParagraph"/>
        <w:numPr>
          <w:ilvl w:val="0"/>
          <w:numId w:val="6"/>
        </w:numPr>
        <w:tabs>
          <w:tab w:val="left" w:pos="810"/>
        </w:tabs>
        <w:spacing w:beforeAutospacing="1" w:after="100" w:afterAutospacing="1"/>
        <w:rPr>
          <w:ins w:id="139" w:author="Joseph Levy" w:date="2021-06-07T11:37:00Z"/>
          <w:lang w:val="en-US"/>
        </w:rPr>
      </w:pPr>
      <w:ins w:id="140" w:author="Joseph Levy" w:date="2021-06-07T11:36:00Z">
        <w:r>
          <w:rPr>
            <w:lang w:val="en-US"/>
          </w:rPr>
          <w:t>From IEEE Std. 802.11ax:</w:t>
        </w:r>
      </w:ins>
    </w:p>
    <w:p w14:paraId="783E887C" w14:textId="77777777" w:rsidR="000F45F6" w:rsidRPr="000F45F6" w:rsidRDefault="000F45F6" w:rsidP="000F45F6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41" w:author="Joseph Levy" w:date="2021-06-07T11:38:00Z"/>
          <w:lang w:val="en-US"/>
        </w:rPr>
      </w:pPr>
      <w:ins w:id="142" w:author="Joseph Levy" w:date="2021-06-07T11:38:00Z">
        <w:r w:rsidRPr="000F45F6">
          <w:rPr>
            <w:lang w:val="en-US"/>
          </w:rPr>
          <w:t>Spatial Reuse (distributing power in space for user connectivity)</w:t>
        </w:r>
      </w:ins>
    </w:p>
    <w:p w14:paraId="1206EDD1" w14:textId="77777777" w:rsidR="000F45F6" w:rsidRPr="000F45F6" w:rsidRDefault="000F45F6" w:rsidP="000F45F6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43" w:author="Joseph Levy" w:date="2021-06-07T11:38:00Z"/>
          <w:lang w:val="en-US"/>
        </w:rPr>
      </w:pPr>
      <w:ins w:id="144" w:author="Joseph Levy" w:date="2021-06-07T11:38:00Z">
        <w:r w:rsidRPr="000F45F6">
          <w:rPr>
            <w:lang w:val="en-US"/>
          </w:rPr>
          <w:t>MCS 10 and MCS 11 (1024 QAM)</w:t>
        </w:r>
      </w:ins>
    </w:p>
    <w:p w14:paraId="1E527CCC" w14:textId="2EDE2CA4" w:rsidR="00D12B89" w:rsidRPr="00D12B89" w:rsidRDefault="000F45F6" w:rsidP="000F45F6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45" w:author="Joseph Levy" w:date="2021-06-07T11:33:00Z"/>
          <w:lang w:val="en-US"/>
        </w:rPr>
        <w:pPrChange w:id="146" w:author="Joseph Levy" w:date="2021-06-07T11:38:00Z">
          <w:pPr>
            <w:pStyle w:val="ListParagraph"/>
            <w:numPr>
              <w:numId w:val="6"/>
            </w:numPr>
            <w:tabs>
              <w:tab w:val="left" w:pos="810"/>
            </w:tabs>
            <w:spacing w:beforeAutospacing="1" w:after="100" w:afterAutospacing="1"/>
            <w:ind w:hanging="360"/>
          </w:pPr>
        </w:pPrChange>
      </w:pPr>
      <w:ins w:id="147" w:author="Joseph Levy" w:date="2021-06-07T11:38:00Z">
        <w:r w:rsidRPr="000F45F6">
          <w:rPr>
            <w:lang w:val="en-US"/>
          </w:rPr>
          <w:t>MU MIMO (distributing power in space for user connectivity)</w:t>
        </w:r>
      </w:ins>
    </w:p>
    <w:p w14:paraId="3E640C7D" w14:textId="08B86110" w:rsidR="00803570" w:rsidRDefault="00803570" w:rsidP="00803570">
      <w:pPr>
        <w:pStyle w:val="ListParagraph"/>
        <w:numPr>
          <w:ilvl w:val="0"/>
          <w:numId w:val="6"/>
        </w:numPr>
        <w:tabs>
          <w:tab w:val="left" w:pos="810"/>
        </w:tabs>
        <w:spacing w:beforeAutospacing="1" w:after="100" w:afterAutospacing="1"/>
        <w:rPr>
          <w:ins w:id="148" w:author="Joseph Levy" w:date="2021-06-07T11:38:00Z"/>
          <w:lang w:val="en-US"/>
        </w:rPr>
      </w:pPr>
      <w:ins w:id="149" w:author="Joseph Levy" w:date="2021-06-07T11:37:00Z">
        <w:r>
          <w:rPr>
            <w:lang w:val="en-US"/>
          </w:rPr>
          <w:t>From IEEE Std. 802.11-2020:</w:t>
        </w:r>
      </w:ins>
    </w:p>
    <w:p w14:paraId="1281E6A4" w14:textId="77777777" w:rsidR="003D68C1" w:rsidRDefault="003D68C1" w:rsidP="003D68C1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50" w:author="Joseph Levy" w:date="2021-06-07T11:39:00Z"/>
          <w:lang w:val="en-US"/>
        </w:rPr>
      </w:pPr>
      <w:ins w:id="151" w:author="Joseph Levy" w:date="2021-06-07T11:39:00Z">
        <w:r w:rsidRPr="003D68C1">
          <w:rPr>
            <w:lang w:val="en-US"/>
          </w:rPr>
          <w:t>Multi Band Operation</w:t>
        </w:r>
      </w:ins>
    </w:p>
    <w:p w14:paraId="3F155B5D" w14:textId="77777777" w:rsidR="003D68C1" w:rsidRDefault="003D68C1" w:rsidP="003D68C1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52" w:author="Joseph Levy" w:date="2021-06-07T11:39:00Z"/>
          <w:lang w:val="en-US"/>
        </w:rPr>
      </w:pPr>
      <w:ins w:id="153" w:author="Joseph Levy" w:date="2021-06-07T11:39:00Z">
        <w:r w:rsidRPr="003D68C1">
          <w:rPr>
            <w:lang w:val="en-US"/>
          </w:rPr>
          <w:t>Fast Session Transfer</w:t>
        </w:r>
      </w:ins>
    </w:p>
    <w:p w14:paraId="3C5AB880" w14:textId="77777777" w:rsidR="00CE4AD2" w:rsidRDefault="003D68C1" w:rsidP="003D68C1">
      <w:pPr>
        <w:pStyle w:val="ListParagraph"/>
        <w:numPr>
          <w:ilvl w:val="1"/>
          <w:numId w:val="6"/>
        </w:numPr>
        <w:tabs>
          <w:tab w:val="left" w:pos="810"/>
        </w:tabs>
        <w:spacing w:beforeAutospacing="1" w:after="100" w:afterAutospacing="1"/>
        <w:rPr>
          <w:ins w:id="154" w:author="Joseph Levy" w:date="2021-06-07T11:39:00Z"/>
          <w:lang w:val="en-US"/>
        </w:rPr>
      </w:pPr>
      <w:ins w:id="155" w:author="Joseph Levy" w:date="2021-06-07T11:39:00Z">
        <w:r w:rsidRPr="003D68C1">
          <w:rPr>
            <w:lang w:val="en-US"/>
          </w:rPr>
          <w:t>Fast BSS Transition</w:t>
        </w:r>
      </w:ins>
    </w:p>
    <w:p w14:paraId="0B63EA70" w14:textId="5DA240BB" w:rsidR="00801499" w:rsidRDefault="005E410F" w:rsidP="00CE4AD2">
      <w:pPr>
        <w:tabs>
          <w:tab w:val="left" w:pos="810"/>
        </w:tabs>
        <w:spacing w:beforeAutospacing="1" w:after="100" w:afterAutospacing="1"/>
        <w:rPr>
          <w:ins w:id="156" w:author="Joseph Levy" w:date="2021-06-07T21:22:00Z"/>
          <w:i/>
          <w:iCs/>
          <w:lang w:val="en-US"/>
        </w:rPr>
      </w:pPr>
      <w:ins w:id="157" w:author="Joseph Levy" w:date="2021-06-07T12:24:00Z">
        <w:r w:rsidRPr="001F20D4">
          <w:rPr>
            <w:i/>
            <w:iCs/>
            <w:lang w:val="en-US"/>
            <w:rPrChange w:id="158" w:author="Joseph Levy" w:date="2021-06-07T12:26:00Z">
              <w:rPr>
                <w:lang w:val="en-US"/>
              </w:rPr>
            </w:rPrChange>
          </w:rPr>
          <w:t>{</w:t>
        </w:r>
      </w:ins>
      <w:ins w:id="159" w:author="Joseph Levy" w:date="2021-06-07T21:20:00Z">
        <w:r w:rsidR="00801499">
          <w:rPr>
            <w:i/>
            <w:iCs/>
            <w:lang w:val="en-US"/>
          </w:rPr>
          <w:t xml:space="preserve">It </w:t>
        </w:r>
      </w:ins>
      <w:ins w:id="160" w:author="Joseph Levy" w:date="2021-06-07T21:42:00Z">
        <w:r w:rsidR="00C85946">
          <w:rPr>
            <w:i/>
            <w:iCs/>
            <w:lang w:val="en-US"/>
          </w:rPr>
          <w:t>w</w:t>
        </w:r>
      </w:ins>
      <w:ins w:id="161" w:author="Joseph Levy" w:date="2021-06-07T21:20:00Z">
        <w:r w:rsidR="00801499">
          <w:rPr>
            <w:i/>
            <w:iCs/>
            <w:lang w:val="en-US"/>
          </w:rPr>
          <w:t xml:space="preserve">as suggested that a </w:t>
        </w:r>
      </w:ins>
      <w:ins w:id="162" w:author="Joseph Levy" w:date="2021-06-07T21:21:00Z">
        <w:r w:rsidR="00801499">
          <w:rPr>
            <w:i/>
            <w:iCs/>
            <w:lang w:val="en-US"/>
          </w:rPr>
          <w:t>high level</w:t>
        </w:r>
      </w:ins>
      <w:ins w:id="163" w:author="Joseph Levy" w:date="2021-06-07T21:20:00Z">
        <w:r w:rsidR="00801499">
          <w:rPr>
            <w:i/>
            <w:iCs/>
            <w:lang w:val="en-US"/>
          </w:rPr>
          <w:t xml:space="preserve"> summary of each of these features should be provided – volunteers are requested</w:t>
        </w:r>
      </w:ins>
      <w:ins w:id="164" w:author="Joseph Levy" w:date="2021-06-07T21:21:00Z">
        <w:r w:rsidR="00801499">
          <w:rPr>
            <w:i/>
            <w:iCs/>
            <w:lang w:val="en-US"/>
          </w:rPr>
          <w:t>.  Note: it may be possible to include some text from</w:t>
        </w:r>
      </w:ins>
      <w:ins w:id="165" w:author="Joseph Levy" w:date="2021-06-07T22:56:00Z">
        <w:r w:rsidR="00967806">
          <w:rPr>
            <w:i/>
            <w:iCs/>
            <w:lang w:val="en-US"/>
          </w:rPr>
          <w:t xml:space="preserve"> IEEE Std. 802.11</w:t>
        </w:r>
      </w:ins>
      <w:ins w:id="166" w:author="Joseph Levy" w:date="2021-06-07T21:21:00Z">
        <w:r w:rsidR="00801499">
          <w:rPr>
            <w:i/>
            <w:iCs/>
            <w:lang w:val="en-US"/>
          </w:rPr>
          <w:t xml:space="preserve"> clause 4 to provide the </w:t>
        </w:r>
      </w:ins>
      <w:ins w:id="167" w:author="Joseph Levy" w:date="2021-06-07T21:22:00Z">
        <w:r w:rsidR="00801499">
          <w:rPr>
            <w:i/>
            <w:iCs/>
            <w:lang w:val="en-US"/>
          </w:rPr>
          <w:t>suggested high level text}</w:t>
        </w:r>
      </w:ins>
    </w:p>
    <w:p w14:paraId="1F5AB8A9" w14:textId="6775B734" w:rsidR="00967806" w:rsidRDefault="00967806" w:rsidP="00967806">
      <w:pPr>
        <w:tabs>
          <w:tab w:val="left" w:pos="810"/>
        </w:tabs>
        <w:spacing w:beforeAutospacing="1" w:after="100" w:afterAutospacing="1"/>
        <w:rPr>
          <w:ins w:id="168" w:author="Joseph Levy" w:date="2021-06-07T22:55:00Z"/>
          <w:i/>
          <w:iCs/>
          <w:lang w:val="en-US"/>
        </w:rPr>
      </w:pPr>
      <w:ins w:id="169" w:author="Joseph Levy" w:date="2021-06-07T22:55:00Z">
        <w:r>
          <w:rPr>
            <w:i/>
            <w:iCs/>
            <w:lang w:val="en-US"/>
          </w:rPr>
          <w:t>{</w:t>
        </w:r>
        <w:r w:rsidRPr="00B64066">
          <w:rPr>
            <w:i/>
            <w:iCs/>
            <w:lang w:val="en-US"/>
          </w:rPr>
          <w:t>Should we reference the technical report in 11-20/0013?  Does additional information need to be added to 11-20/0013?  Should a new document be created to describe these features</w:t>
        </w:r>
      </w:ins>
      <w:ins w:id="170" w:author="Joseph Levy" w:date="2021-06-07T22:56:00Z">
        <w:r>
          <w:rPr>
            <w:i/>
            <w:iCs/>
            <w:lang w:val="en-US"/>
          </w:rPr>
          <w:t xml:space="preserve"> instead of describing them here in the reply LS</w:t>
        </w:r>
      </w:ins>
      <w:ins w:id="171" w:author="Joseph Levy" w:date="2021-06-07T22:55:00Z">
        <w:r w:rsidRPr="00B64066">
          <w:rPr>
            <w:i/>
            <w:iCs/>
            <w:lang w:val="en-US"/>
          </w:rPr>
          <w:t>?}</w:t>
        </w:r>
      </w:ins>
    </w:p>
    <w:p w14:paraId="5F4F9044" w14:textId="77777777" w:rsidR="00967806" w:rsidRPr="00B64066" w:rsidRDefault="00967806" w:rsidP="00967806">
      <w:pPr>
        <w:tabs>
          <w:tab w:val="left" w:pos="810"/>
        </w:tabs>
        <w:spacing w:beforeAutospacing="1" w:after="100" w:afterAutospacing="1"/>
        <w:rPr>
          <w:ins w:id="172" w:author="Joseph Levy" w:date="2021-06-07T22:55:00Z"/>
          <w:i/>
          <w:iCs/>
          <w:lang w:val="en-US"/>
        </w:rPr>
      </w:pPr>
    </w:p>
    <w:p w14:paraId="1E12DDB4" w14:textId="17F92608" w:rsidR="00801499" w:rsidRDefault="001A0073" w:rsidP="00CE4AD2">
      <w:pPr>
        <w:tabs>
          <w:tab w:val="left" w:pos="810"/>
        </w:tabs>
        <w:spacing w:beforeAutospacing="1" w:after="100" w:afterAutospacing="1"/>
        <w:rPr>
          <w:ins w:id="173" w:author="Joseph Levy" w:date="2021-06-07T21:36:00Z"/>
          <w:lang w:val="en-US"/>
        </w:rPr>
      </w:pPr>
      <w:ins w:id="174" w:author="Joseph Levy" w:date="2021-06-07T21:35:00Z">
        <w:r>
          <w:rPr>
            <w:lang w:val="en-US"/>
          </w:rPr>
          <w:t xml:space="preserve">Feature Descriptions </w:t>
        </w:r>
      </w:ins>
      <w:ins w:id="175" w:author="Joseph Levy" w:date="2021-06-07T21:36:00Z">
        <w:r>
          <w:rPr>
            <w:lang w:val="en-US"/>
          </w:rPr>
          <w:t>–</w:t>
        </w:r>
      </w:ins>
      <w:ins w:id="176" w:author="Joseph Levy" w:date="2021-06-07T21:35:00Z">
        <w:r>
          <w:rPr>
            <w:lang w:val="en-US"/>
          </w:rPr>
          <w:t xml:space="preserve"> </w:t>
        </w:r>
      </w:ins>
      <w:ins w:id="177" w:author="Joseph Levy" w:date="2021-06-07T21:23:00Z">
        <w:r w:rsidR="00801499" w:rsidRPr="00801499">
          <w:rPr>
            <w:lang w:val="en-US"/>
            <w:rPrChange w:id="178" w:author="Joseph Levy" w:date="2021-06-07T21:23:00Z">
              <w:rPr>
                <w:i/>
                <w:iCs/>
                <w:lang w:val="en-US"/>
              </w:rPr>
            </w:rPrChange>
          </w:rPr>
          <w:t>TBS</w:t>
        </w:r>
      </w:ins>
    </w:p>
    <w:p w14:paraId="744B5316" w14:textId="77777777" w:rsidR="00967806" w:rsidRDefault="00967806" w:rsidP="00CE4AD2">
      <w:pPr>
        <w:tabs>
          <w:tab w:val="left" w:pos="810"/>
        </w:tabs>
        <w:spacing w:beforeAutospacing="1" w:after="100" w:afterAutospacing="1"/>
        <w:rPr>
          <w:ins w:id="179" w:author="Joseph Levy" w:date="2021-06-07T22:55:00Z"/>
          <w:i/>
          <w:iCs/>
          <w:lang w:val="en-US"/>
        </w:rPr>
      </w:pPr>
    </w:p>
    <w:p w14:paraId="42FFCDAB" w14:textId="6AF92D4A" w:rsidR="001A0073" w:rsidRDefault="001A0073" w:rsidP="00CE4AD2">
      <w:pPr>
        <w:tabs>
          <w:tab w:val="left" w:pos="810"/>
        </w:tabs>
        <w:spacing w:beforeAutospacing="1" w:after="100" w:afterAutospacing="1"/>
        <w:rPr>
          <w:ins w:id="180" w:author="Joseph Levy" w:date="2021-06-07T21:42:00Z"/>
          <w:i/>
          <w:iCs/>
          <w:lang w:val="en-US"/>
        </w:rPr>
      </w:pPr>
      <w:ins w:id="181" w:author="Joseph Levy" w:date="2021-06-07T21:36:00Z">
        <w:r>
          <w:rPr>
            <w:i/>
            <w:iCs/>
            <w:lang w:val="en-US"/>
          </w:rPr>
          <w:t>{It was suggested that high level detail about 3GPP QoS ma</w:t>
        </w:r>
      </w:ins>
      <w:ins w:id="182" w:author="Joseph Levy" w:date="2021-06-07T21:37:00Z">
        <w:r>
          <w:rPr>
            <w:i/>
            <w:iCs/>
            <w:lang w:val="en-US"/>
          </w:rPr>
          <w:t xml:space="preserve">y help </w:t>
        </w:r>
      </w:ins>
      <w:ins w:id="183" w:author="Joseph Levy" w:date="2021-06-07T22:05:00Z">
        <w:r w:rsidR="003129F2">
          <w:rPr>
            <w:i/>
            <w:iCs/>
            <w:lang w:val="en-US"/>
          </w:rPr>
          <w:t xml:space="preserve">focus </w:t>
        </w:r>
      </w:ins>
      <w:ins w:id="184" w:author="Joseph Levy" w:date="2021-06-07T21:37:00Z">
        <w:r>
          <w:rPr>
            <w:i/>
            <w:iCs/>
            <w:lang w:val="en-US"/>
          </w:rPr>
          <w:t xml:space="preserve">this discussion – see </w:t>
        </w:r>
      </w:ins>
      <w:ins w:id="185" w:author="Joseph Levy" w:date="2021-06-07T21:39:00Z">
        <w:r>
          <w:rPr>
            <w:i/>
            <w:iCs/>
            <w:lang w:val="en-US"/>
          </w:rPr>
          <w:fldChar w:fldCharType="begin"/>
        </w:r>
        <w:r>
          <w:rPr>
            <w:i/>
            <w:iCs/>
            <w:lang w:val="en-US"/>
          </w:rPr>
          <w:instrText xml:space="preserve"> HYPERLINK "https://www.3gpp.org/ftp/Specs/archive/23_series/23.501/23501-h00.zip" </w:instrText>
        </w:r>
        <w:r>
          <w:rPr>
            <w:i/>
            <w:iCs/>
            <w:lang w:val="en-US"/>
          </w:rPr>
        </w:r>
        <w:r>
          <w:rPr>
            <w:i/>
            <w:iCs/>
            <w:lang w:val="en-US"/>
          </w:rPr>
          <w:fldChar w:fldCharType="separate"/>
        </w:r>
        <w:r w:rsidRPr="001A0073">
          <w:rPr>
            <w:rStyle w:val="Hyperlink"/>
            <w:i/>
            <w:iCs/>
            <w:lang w:val="en-US"/>
          </w:rPr>
          <w:t xml:space="preserve">TS </w:t>
        </w:r>
        <w:r w:rsidRPr="001A0073">
          <w:rPr>
            <w:rStyle w:val="Hyperlink"/>
            <w:i/>
            <w:iCs/>
            <w:lang w:val="en-US"/>
          </w:rPr>
          <w:t>2</w:t>
        </w:r>
        <w:r w:rsidRPr="001A0073">
          <w:rPr>
            <w:rStyle w:val="Hyperlink"/>
            <w:i/>
            <w:iCs/>
            <w:lang w:val="en-US"/>
          </w:rPr>
          <w:t>3.501</w:t>
        </w:r>
        <w:r>
          <w:rPr>
            <w:i/>
            <w:iCs/>
            <w:lang w:val="en-US"/>
          </w:rPr>
          <w:fldChar w:fldCharType="end"/>
        </w:r>
      </w:ins>
      <w:ins w:id="186" w:author="Joseph Levy" w:date="2021-06-07T21:37:00Z">
        <w:r>
          <w:rPr>
            <w:i/>
            <w:iCs/>
            <w:lang w:val="en-US"/>
          </w:rPr>
          <w:t xml:space="preserve"> section 5.7</w:t>
        </w:r>
      </w:ins>
      <w:ins w:id="187" w:author="Joseph Levy" w:date="2021-06-07T21:43:00Z">
        <w:r w:rsidR="00C85946">
          <w:rPr>
            <w:i/>
            <w:iCs/>
            <w:lang w:val="en-US"/>
          </w:rPr>
          <w:t>:</w:t>
        </w:r>
      </w:ins>
    </w:p>
    <w:p w14:paraId="657F403A" w14:textId="181CC80F" w:rsidR="00C85946" w:rsidRDefault="00C85946" w:rsidP="00C85946">
      <w:pPr>
        <w:pStyle w:val="ListParagraph"/>
        <w:numPr>
          <w:ilvl w:val="0"/>
          <w:numId w:val="11"/>
        </w:numPr>
        <w:tabs>
          <w:tab w:val="left" w:pos="810"/>
        </w:tabs>
        <w:spacing w:beforeAutospacing="1" w:after="100" w:afterAutospacing="1"/>
        <w:rPr>
          <w:ins w:id="188" w:author="Joseph Levy" w:date="2021-06-07T21:46:00Z"/>
          <w:i/>
          <w:iCs/>
          <w:lang w:val="en-US"/>
        </w:rPr>
      </w:pPr>
      <w:ins w:id="189" w:author="Joseph Levy" w:date="2021-06-07T21:44:00Z">
        <w:r>
          <w:rPr>
            <w:i/>
            <w:iCs/>
            <w:lang w:val="en-US"/>
          </w:rPr>
          <w:t xml:space="preserve">3GPP QoS is divided into two phases </w:t>
        </w:r>
      </w:ins>
      <w:ins w:id="190" w:author="Joseph Levy" w:date="2021-06-07T21:45:00Z">
        <w:r>
          <w:rPr>
            <w:i/>
            <w:iCs/>
            <w:lang w:val="en-US"/>
          </w:rPr>
          <w:t>for data connection: 1) call connection/admission phas</w:t>
        </w:r>
      </w:ins>
      <w:ins w:id="191" w:author="Joseph Levy" w:date="2021-06-07T21:46:00Z">
        <w:r>
          <w:rPr>
            <w:i/>
            <w:iCs/>
            <w:lang w:val="en-US"/>
          </w:rPr>
          <w:t>e 2) the packet forwarding phase</w:t>
        </w:r>
      </w:ins>
    </w:p>
    <w:p w14:paraId="23339C6D" w14:textId="395750FF" w:rsidR="00C85946" w:rsidRDefault="00C85946" w:rsidP="003129F2">
      <w:pPr>
        <w:pStyle w:val="ListParagraph"/>
        <w:numPr>
          <w:ilvl w:val="1"/>
          <w:numId w:val="12"/>
        </w:numPr>
        <w:tabs>
          <w:tab w:val="left" w:pos="810"/>
        </w:tabs>
        <w:spacing w:beforeAutospacing="1" w:after="100" w:afterAutospacing="1"/>
        <w:rPr>
          <w:ins w:id="192" w:author="Joseph Levy" w:date="2021-06-07T21:56:00Z"/>
          <w:i/>
          <w:iCs/>
          <w:lang w:val="en-US"/>
        </w:rPr>
        <w:pPrChange w:id="193" w:author="Joseph Levy" w:date="2021-06-07T22:03:00Z">
          <w:pPr>
            <w:pStyle w:val="ListParagraph"/>
            <w:numPr>
              <w:ilvl w:val="1"/>
              <w:numId w:val="11"/>
            </w:numPr>
            <w:tabs>
              <w:tab w:val="left" w:pos="810"/>
            </w:tabs>
            <w:spacing w:beforeAutospacing="1" w:after="100" w:afterAutospacing="1"/>
            <w:ind w:left="1440" w:hanging="360"/>
          </w:pPr>
        </w:pPrChange>
      </w:pPr>
      <w:ins w:id="194" w:author="Joseph Levy" w:date="2021-06-07T21:46:00Z">
        <w:r>
          <w:rPr>
            <w:i/>
            <w:iCs/>
            <w:lang w:val="en-US"/>
          </w:rPr>
          <w:t>The call connection/admission phase</w:t>
        </w:r>
      </w:ins>
      <w:ins w:id="195" w:author="Joseph Levy" w:date="2021-06-07T21:47:00Z">
        <w:r>
          <w:rPr>
            <w:i/>
            <w:iCs/>
            <w:lang w:val="en-US"/>
          </w:rPr>
          <w:t xml:space="preserve"> – “allocation Retention Priority (ARP)” – the</w:t>
        </w:r>
      </w:ins>
      <w:ins w:id="196" w:author="Joseph Levy" w:date="2021-06-07T21:48:00Z">
        <w:r>
          <w:rPr>
            <w:i/>
            <w:iCs/>
            <w:lang w:val="en-US"/>
          </w:rPr>
          <w:t xml:space="preserve"> </w:t>
        </w:r>
      </w:ins>
      <w:ins w:id="197" w:author="Joseph Levy" w:date="2021-06-07T21:47:00Z">
        <w:r>
          <w:rPr>
            <w:i/>
            <w:iCs/>
            <w:lang w:val="en-US"/>
          </w:rPr>
          <w:t>3GPP</w:t>
        </w:r>
      </w:ins>
      <w:ins w:id="198" w:author="Joseph Levy" w:date="2021-06-07T21:48:00Z">
        <w:r>
          <w:rPr>
            <w:i/>
            <w:iCs/>
            <w:lang w:val="en-US"/>
          </w:rPr>
          <w:t xml:space="preserve"> system evaluates the priority of the </w:t>
        </w:r>
      </w:ins>
      <w:ins w:id="199" w:author="Joseph Levy" w:date="2021-06-07T21:50:00Z">
        <w:r>
          <w:rPr>
            <w:i/>
            <w:iCs/>
            <w:lang w:val="en-US"/>
          </w:rPr>
          <w:t>data connection request (</w:t>
        </w:r>
      </w:ins>
      <w:ins w:id="200" w:author="Joseph Levy" w:date="2021-06-07T21:49:00Z">
        <w:r>
          <w:rPr>
            <w:i/>
            <w:iCs/>
            <w:lang w:val="en-US"/>
          </w:rPr>
          <w:t>UE/service</w:t>
        </w:r>
      </w:ins>
      <w:ins w:id="201" w:author="Joseph Levy" w:date="2021-06-07T21:50:00Z">
        <w:r>
          <w:rPr>
            <w:i/>
            <w:iCs/>
            <w:lang w:val="en-US"/>
          </w:rPr>
          <w:t>) that is req</w:t>
        </w:r>
      </w:ins>
      <w:ins w:id="202" w:author="Joseph Levy" w:date="2021-06-07T21:51:00Z">
        <w:r>
          <w:rPr>
            <w:i/>
            <w:iCs/>
            <w:lang w:val="en-US"/>
          </w:rPr>
          <w:t xml:space="preserve">uesting </w:t>
        </w:r>
      </w:ins>
      <w:ins w:id="203" w:author="Joseph Levy" w:date="2021-06-07T21:49:00Z">
        <w:r>
          <w:rPr>
            <w:i/>
            <w:iCs/>
            <w:lang w:val="en-US"/>
          </w:rPr>
          <w:t>resources</w:t>
        </w:r>
      </w:ins>
      <w:ins w:id="204" w:author="Joseph Levy" w:date="2021-06-07T21:48:00Z">
        <w:r>
          <w:rPr>
            <w:i/>
            <w:iCs/>
            <w:lang w:val="en-US"/>
          </w:rPr>
          <w:t xml:space="preserve"> </w:t>
        </w:r>
      </w:ins>
      <w:ins w:id="205" w:author="Joseph Levy" w:date="2021-06-07T21:52:00Z">
        <w:r w:rsidR="00981F96">
          <w:rPr>
            <w:i/>
            <w:iCs/>
            <w:lang w:val="en-US"/>
          </w:rPr>
          <w:t xml:space="preserve">relative to other existing and requested connections.  The 3GPP system then </w:t>
        </w:r>
      </w:ins>
      <w:ins w:id="206" w:author="Joseph Levy" w:date="2021-06-07T21:54:00Z">
        <w:r w:rsidR="00981F96">
          <w:rPr>
            <w:i/>
            <w:iCs/>
            <w:lang w:val="en-US"/>
          </w:rPr>
          <w:t xml:space="preserve">manages </w:t>
        </w:r>
      </w:ins>
      <w:ins w:id="207" w:author="Joseph Levy" w:date="2021-06-07T21:55:00Z">
        <w:r w:rsidR="00981F96">
          <w:rPr>
            <w:i/>
            <w:iCs/>
            <w:lang w:val="en-US"/>
          </w:rPr>
          <w:t>resources and assigns them – this may result in a lower priority connection already running on the s</w:t>
        </w:r>
      </w:ins>
      <w:ins w:id="208" w:author="Joseph Levy" w:date="2021-06-07T21:56:00Z">
        <w:r w:rsidR="00981F96">
          <w:rPr>
            <w:i/>
            <w:iCs/>
            <w:lang w:val="en-US"/>
          </w:rPr>
          <w:t>ystem losing its resources if the sy</w:t>
        </w:r>
        <w:r w:rsidR="00981F96" w:rsidRPr="00981F96">
          <w:rPr>
            <w:i/>
            <w:iCs/>
            <w:lang w:val="en-US"/>
            <w:rPrChange w:id="209" w:author="Joseph Levy" w:date="2021-06-07T21:56:00Z">
              <w:rPr>
                <w:lang w:val="en-US"/>
              </w:rPr>
            </w:rPrChange>
          </w:rPr>
          <w:t>stem is congested.</w:t>
        </w:r>
      </w:ins>
      <w:ins w:id="210" w:author="Joseph Levy" w:date="2021-06-07T21:49:00Z">
        <w:r w:rsidRPr="00981F96">
          <w:rPr>
            <w:i/>
            <w:iCs/>
            <w:lang w:val="en-US"/>
            <w:rPrChange w:id="211" w:author="Joseph Levy" w:date="2021-06-07T21:56:00Z">
              <w:rPr>
                <w:lang w:val="en-US"/>
              </w:rPr>
            </w:rPrChange>
          </w:rPr>
          <w:t xml:space="preserve"> </w:t>
        </w:r>
      </w:ins>
      <w:ins w:id="212" w:author="Joseph Levy" w:date="2021-06-07T21:48:00Z">
        <w:r w:rsidRPr="00981F96">
          <w:rPr>
            <w:i/>
            <w:iCs/>
            <w:lang w:val="en-US"/>
            <w:rPrChange w:id="213" w:author="Joseph Levy" w:date="2021-06-07T21:56:00Z">
              <w:rPr>
                <w:lang w:val="en-US"/>
              </w:rPr>
            </w:rPrChange>
          </w:rPr>
          <w:t xml:space="preserve"> </w:t>
        </w:r>
      </w:ins>
      <w:ins w:id="214" w:author="Joseph Levy" w:date="2021-06-07T21:47:00Z">
        <w:r w:rsidRPr="00981F96">
          <w:rPr>
            <w:i/>
            <w:iCs/>
            <w:lang w:val="en-US"/>
            <w:rPrChange w:id="215" w:author="Joseph Levy" w:date="2021-06-07T21:56:00Z">
              <w:rPr>
                <w:lang w:val="en-US"/>
              </w:rPr>
            </w:rPrChange>
          </w:rPr>
          <w:t xml:space="preserve"> </w:t>
        </w:r>
      </w:ins>
    </w:p>
    <w:p w14:paraId="65CB0ABF" w14:textId="41FE663E" w:rsidR="00981F96" w:rsidRPr="00981F96" w:rsidRDefault="00981F96" w:rsidP="003129F2">
      <w:pPr>
        <w:pStyle w:val="ListParagraph"/>
        <w:numPr>
          <w:ilvl w:val="1"/>
          <w:numId w:val="12"/>
        </w:numPr>
        <w:tabs>
          <w:tab w:val="left" w:pos="810"/>
        </w:tabs>
        <w:spacing w:beforeAutospacing="1" w:after="100" w:afterAutospacing="1"/>
        <w:rPr>
          <w:ins w:id="216" w:author="Joseph Levy" w:date="2021-06-07T21:43:00Z"/>
          <w:i/>
          <w:iCs/>
          <w:lang w:val="en-US"/>
          <w:rPrChange w:id="217" w:author="Joseph Levy" w:date="2021-06-07T21:56:00Z">
            <w:rPr>
              <w:ins w:id="218" w:author="Joseph Levy" w:date="2021-06-07T21:43:00Z"/>
              <w:lang w:val="en-US"/>
            </w:rPr>
          </w:rPrChange>
        </w:rPr>
        <w:pPrChange w:id="219" w:author="Joseph Levy" w:date="2021-06-07T22:03:00Z">
          <w:pPr>
            <w:tabs>
              <w:tab w:val="left" w:pos="810"/>
            </w:tabs>
            <w:spacing w:beforeAutospacing="1" w:after="100" w:afterAutospacing="1"/>
          </w:pPr>
        </w:pPrChange>
      </w:pPr>
      <w:ins w:id="220" w:author="Joseph Levy" w:date="2021-06-07T21:57:00Z">
        <w:r>
          <w:rPr>
            <w:i/>
            <w:iCs/>
            <w:lang w:val="en-US"/>
          </w:rPr>
          <w:t xml:space="preserve">Once “connected”, the QoS </w:t>
        </w:r>
      </w:ins>
      <w:ins w:id="221" w:author="Joseph Levy" w:date="2021-06-07T21:58:00Z">
        <w:r>
          <w:rPr>
            <w:i/>
            <w:iCs/>
            <w:lang w:val="en-US"/>
          </w:rPr>
          <w:t xml:space="preserve">enters the packet forwarding phase, TG </w:t>
        </w:r>
      </w:ins>
      <w:ins w:id="222" w:author="Joseph Levy" w:date="2021-06-07T22:01:00Z">
        <w:r>
          <w:rPr>
            <w:i/>
            <w:iCs/>
            <w:lang w:val="en-US"/>
          </w:rPr>
          <w:t>Q</w:t>
        </w:r>
      </w:ins>
      <w:ins w:id="223" w:author="Joseph Levy" w:date="2021-06-07T21:58:00Z">
        <w:r>
          <w:rPr>
            <w:i/>
            <w:iCs/>
            <w:lang w:val="en-US"/>
          </w:rPr>
          <w:t xml:space="preserve">oS class identity </w:t>
        </w:r>
      </w:ins>
      <w:ins w:id="224" w:author="Joseph Levy" w:date="2021-06-07T21:59:00Z">
        <w:r>
          <w:rPr>
            <w:i/>
            <w:iCs/>
            <w:lang w:val="en-US"/>
          </w:rPr>
          <w:t xml:space="preserve">is used by the system to schedule resources to support </w:t>
        </w:r>
      </w:ins>
      <w:ins w:id="225" w:author="Joseph Levy" w:date="2021-06-07T22:00:00Z">
        <w:r>
          <w:rPr>
            <w:i/>
            <w:iCs/>
            <w:lang w:val="en-US"/>
          </w:rPr>
          <w:t xml:space="preserve">the QoS </w:t>
        </w:r>
      </w:ins>
      <w:ins w:id="226" w:author="Joseph Levy" w:date="2021-06-07T22:01:00Z">
        <w:r>
          <w:rPr>
            <w:i/>
            <w:iCs/>
            <w:lang w:val="en-US"/>
          </w:rPr>
          <w:t>data connection.</w:t>
        </w:r>
        <w:r w:rsidR="003129F2">
          <w:rPr>
            <w:i/>
            <w:iCs/>
            <w:lang w:val="en-US"/>
          </w:rPr>
          <w:t xml:space="preserve"> (see </w:t>
        </w:r>
        <w:r w:rsidR="003129F2">
          <w:rPr>
            <w:i/>
            <w:iCs/>
            <w:lang w:val="en-US"/>
          </w:rPr>
          <w:fldChar w:fldCharType="begin"/>
        </w:r>
        <w:r w:rsidR="003129F2">
          <w:rPr>
            <w:i/>
            <w:iCs/>
            <w:lang w:val="en-US"/>
          </w:rPr>
          <w:instrText xml:space="preserve"> HYPERLINK "https://www.3gpp.org/ftp/Specs/archive/23_series/23.501/23501-h00.zip" </w:instrText>
        </w:r>
        <w:r w:rsidR="003129F2">
          <w:rPr>
            <w:i/>
            <w:iCs/>
            <w:lang w:val="en-US"/>
          </w:rPr>
        </w:r>
        <w:r w:rsidR="003129F2">
          <w:rPr>
            <w:i/>
            <w:iCs/>
            <w:lang w:val="en-US"/>
          </w:rPr>
          <w:fldChar w:fldCharType="separate"/>
        </w:r>
        <w:r w:rsidR="003129F2" w:rsidRPr="001A0073">
          <w:rPr>
            <w:rStyle w:val="Hyperlink"/>
            <w:i/>
            <w:iCs/>
            <w:lang w:val="en-US"/>
          </w:rPr>
          <w:t>TS 23.501</w:t>
        </w:r>
        <w:r w:rsidR="003129F2">
          <w:rPr>
            <w:i/>
            <w:iCs/>
            <w:lang w:val="en-US"/>
          </w:rPr>
          <w:fldChar w:fldCharType="end"/>
        </w:r>
        <w:r w:rsidR="003129F2">
          <w:rPr>
            <w:i/>
            <w:iCs/>
            <w:lang w:val="en-US"/>
          </w:rPr>
          <w:t xml:space="preserve"> </w:t>
        </w:r>
        <w:r w:rsidR="003129F2">
          <w:rPr>
            <w:i/>
            <w:iCs/>
            <w:lang w:val="en-US"/>
          </w:rPr>
          <w:t xml:space="preserve">Table </w:t>
        </w:r>
      </w:ins>
      <w:ins w:id="227" w:author="Joseph Levy" w:date="2021-06-07T22:02:00Z">
        <w:r w:rsidR="003129F2">
          <w:rPr>
            <w:i/>
            <w:iCs/>
            <w:lang w:val="en-US"/>
          </w:rPr>
          <w:t xml:space="preserve">5.7.4-1 in </w:t>
        </w:r>
      </w:ins>
      <w:ins w:id="228" w:author="Joseph Levy" w:date="2021-06-07T22:01:00Z">
        <w:r w:rsidR="003129F2">
          <w:rPr>
            <w:i/>
            <w:iCs/>
            <w:lang w:val="en-US"/>
          </w:rPr>
          <w:t>section 5.7</w:t>
        </w:r>
      </w:ins>
      <w:ins w:id="229" w:author="Joseph Levy" w:date="2021-06-07T22:02:00Z">
        <w:r w:rsidR="003129F2">
          <w:rPr>
            <w:i/>
            <w:iCs/>
            <w:lang w:val="en-US"/>
          </w:rPr>
          <w:t>.4</w:t>
        </w:r>
      </w:ins>
      <w:ins w:id="230" w:author="Joseph Levy" w:date="2021-06-07T22:58:00Z">
        <w:r w:rsidR="000616DF">
          <w:rPr>
            <w:i/>
            <w:iCs/>
            <w:lang w:val="en-US"/>
          </w:rPr>
          <w:t>).}</w:t>
        </w:r>
      </w:ins>
      <w:ins w:id="231" w:author="Joseph Levy" w:date="2021-06-07T21:59:00Z">
        <w:r>
          <w:rPr>
            <w:i/>
            <w:iCs/>
            <w:lang w:val="en-US"/>
          </w:rPr>
          <w:t xml:space="preserve"> </w:t>
        </w:r>
      </w:ins>
    </w:p>
    <w:p w14:paraId="48B09B68" w14:textId="77777777" w:rsidR="00C85946" w:rsidRPr="001A0073" w:rsidRDefault="00C85946" w:rsidP="00CE4AD2">
      <w:pPr>
        <w:tabs>
          <w:tab w:val="left" w:pos="810"/>
        </w:tabs>
        <w:spacing w:beforeAutospacing="1" w:after="100" w:afterAutospacing="1"/>
        <w:rPr>
          <w:ins w:id="232" w:author="Joseph Levy" w:date="2021-06-07T21:22:00Z"/>
          <w:i/>
          <w:iCs/>
          <w:lang w:val="en-US"/>
        </w:rPr>
      </w:pPr>
    </w:p>
    <w:p w14:paraId="1461E8FA" w14:textId="0652AE27" w:rsidR="0014755B" w:rsidRDefault="0014755B" w:rsidP="00CE4AD2">
      <w:pPr>
        <w:tabs>
          <w:tab w:val="left" w:pos="810"/>
        </w:tabs>
        <w:spacing w:beforeAutospacing="1" w:after="100" w:afterAutospacing="1"/>
        <w:rPr>
          <w:ins w:id="233" w:author="Joseph Levy" w:date="2021-06-07T22:29:00Z"/>
          <w:i/>
          <w:iCs/>
          <w:lang w:val="en-US"/>
        </w:rPr>
      </w:pPr>
      <w:ins w:id="234" w:author="Joseph Levy" w:date="2021-06-07T22:14:00Z">
        <w:r>
          <w:rPr>
            <w:i/>
            <w:iCs/>
            <w:lang w:val="en-US"/>
          </w:rPr>
          <w:t>{</w:t>
        </w:r>
      </w:ins>
      <w:ins w:id="235" w:author="Joseph Levy" w:date="2021-06-07T22:26:00Z">
        <w:r w:rsidR="006C35FE">
          <w:rPr>
            <w:i/>
            <w:iCs/>
            <w:lang w:val="en-US"/>
          </w:rPr>
          <w:t xml:space="preserve">It was suggested that </w:t>
        </w:r>
      </w:ins>
      <w:ins w:id="236" w:author="Joseph Levy" w:date="2021-06-07T22:14:00Z">
        <w:r>
          <w:rPr>
            <w:i/>
            <w:iCs/>
            <w:lang w:val="en-US"/>
          </w:rPr>
          <w:t xml:space="preserve">we discuss the </w:t>
        </w:r>
      </w:ins>
      <w:ins w:id="237" w:author="Joseph Levy" w:date="2021-06-07T22:15:00Z">
        <w:r>
          <w:rPr>
            <w:i/>
            <w:iCs/>
            <w:lang w:val="en-US"/>
          </w:rPr>
          <w:t>different architecture philosophy used by IEEE Std. 802.11 and 3GPP 5G</w:t>
        </w:r>
      </w:ins>
      <w:ins w:id="238" w:author="Joseph Levy" w:date="2021-06-07T22:16:00Z">
        <w:r>
          <w:rPr>
            <w:i/>
            <w:iCs/>
            <w:lang w:val="en-US"/>
          </w:rPr>
          <w:t>? Should this discussion in</w:t>
        </w:r>
      </w:ins>
      <w:ins w:id="239" w:author="Joseph Levy" w:date="2021-06-07T22:17:00Z">
        <w:r>
          <w:rPr>
            <w:i/>
            <w:iCs/>
            <w:lang w:val="en-US"/>
          </w:rPr>
          <w:t xml:space="preserve">clude use cases that rely on QoS that have been implemented? e.g., </w:t>
        </w:r>
      </w:ins>
      <w:ins w:id="240" w:author="Joseph Levy" w:date="2021-06-07T22:18:00Z">
        <w:r>
          <w:rPr>
            <w:i/>
            <w:iCs/>
            <w:lang w:val="en-US"/>
          </w:rPr>
          <w:t>voice and video are currently well supported on many WLAN implem</w:t>
        </w:r>
      </w:ins>
      <w:ins w:id="241" w:author="Joseph Levy" w:date="2021-06-07T22:19:00Z">
        <w:r>
          <w:rPr>
            <w:i/>
            <w:iCs/>
            <w:lang w:val="en-US"/>
          </w:rPr>
          <w:t>entation</w:t>
        </w:r>
      </w:ins>
      <w:ins w:id="242" w:author="Joseph Levy" w:date="2021-06-07T22:26:00Z">
        <w:r w:rsidR="006C35FE">
          <w:rPr>
            <w:i/>
            <w:iCs/>
            <w:lang w:val="en-US"/>
          </w:rPr>
          <w:t>,</w:t>
        </w:r>
      </w:ins>
      <w:ins w:id="243" w:author="Joseph Levy" w:date="2021-06-07T22:19:00Z">
        <w:r>
          <w:rPr>
            <w:i/>
            <w:iCs/>
            <w:lang w:val="en-US"/>
          </w:rPr>
          <w:t xml:space="preserve"> based on IEEE Std. 802.11. IEEE Std. 802.11 has </w:t>
        </w:r>
      </w:ins>
      <w:ins w:id="244" w:author="Joseph Levy" w:date="2021-06-07T22:20:00Z">
        <w:r>
          <w:rPr>
            <w:i/>
            <w:iCs/>
            <w:lang w:val="en-US"/>
          </w:rPr>
          <w:t xml:space="preserve">consistently </w:t>
        </w:r>
      </w:ins>
      <w:ins w:id="245" w:author="Joseph Levy" w:date="2021-06-07T22:19:00Z">
        <w:r>
          <w:rPr>
            <w:i/>
            <w:iCs/>
            <w:lang w:val="en-US"/>
          </w:rPr>
          <w:t>been enh</w:t>
        </w:r>
      </w:ins>
      <w:ins w:id="246" w:author="Joseph Levy" w:date="2021-06-07T22:20:00Z">
        <w:r>
          <w:rPr>
            <w:i/>
            <w:iCs/>
            <w:lang w:val="en-US"/>
          </w:rPr>
          <w:t xml:space="preserve">ancing its data link performance </w:t>
        </w:r>
      </w:ins>
      <w:ins w:id="247" w:author="Joseph Levy" w:date="2021-06-07T22:21:00Z">
        <w:r>
          <w:rPr>
            <w:i/>
            <w:iCs/>
            <w:lang w:val="en-US"/>
          </w:rPr>
          <w:t xml:space="preserve">and features </w:t>
        </w:r>
      </w:ins>
      <w:ins w:id="248" w:author="Joseph Levy" w:date="2021-06-07T22:20:00Z">
        <w:r>
          <w:rPr>
            <w:i/>
            <w:iCs/>
            <w:lang w:val="en-US"/>
          </w:rPr>
          <w:t>to support QoS</w:t>
        </w:r>
      </w:ins>
      <w:ins w:id="249" w:author="Joseph Levy" w:date="2021-06-07T22:21:00Z">
        <w:r>
          <w:rPr>
            <w:i/>
            <w:iCs/>
            <w:lang w:val="en-US"/>
          </w:rPr>
          <w:t xml:space="preserve"> application</w:t>
        </w:r>
        <w:r w:rsidR="006C35FE">
          <w:rPr>
            <w:i/>
            <w:iCs/>
            <w:lang w:val="en-US"/>
          </w:rPr>
          <w:t xml:space="preserve"> and meet user per</w:t>
        </w:r>
      </w:ins>
      <w:ins w:id="250" w:author="Joseph Levy" w:date="2021-06-07T22:22:00Z">
        <w:r w:rsidR="006C35FE">
          <w:rPr>
            <w:i/>
            <w:iCs/>
            <w:lang w:val="en-US"/>
          </w:rPr>
          <w:t xml:space="preserve">formance </w:t>
        </w:r>
      </w:ins>
      <w:ins w:id="251" w:author="Joseph Levy" w:date="2021-06-07T22:21:00Z">
        <w:r w:rsidR="006C35FE">
          <w:rPr>
            <w:i/>
            <w:iCs/>
            <w:lang w:val="en-US"/>
          </w:rPr>
          <w:t>expectations.</w:t>
        </w:r>
      </w:ins>
      <w:ins w:id="252" w:author="Joseph Levy" w:date="2021-06-07T22:16:00Z">
        <w:r>
          <w:rPr>
            <w:i/>
            <w:iCs/>
            <w:lang w:val="en-US"/>
          </w:rPr>
          <w:t>}</w:t>
        </w:r>
      </w:ins>
    </w:p>
    <w:p w14:paraId="2CEFBF66" w14:textId="2ADB10EC" w:rsidR="006C35FE" w:rsidRDefault="006C35FE" w:rsidP="00CE4AD2">
      <w:pPr>
        <w:tabs>
          <w:tab w:val="left" w:pos="810"/>
        </w:tabs>
        <w:spacing w:beforeAutospacing="1" w:after="100" w:afterAutospacing="1"/>
        <w:rPr>
          <w:ins w:id="253" w:author="Joseph Levy" w:date="2021-06-07T22:29:00Z"/>
          <w:i/>
          <w:iCs/>
          <w:lang w:val="en-US"/>
        </w:rPr>
      </w:pPr>
    </w:p>
    <w:p w14:paraId="3124FDC2" w14:textId="4C25BE05" w:rsidR="006C35FE" w:rsidRDefault="006C35FE" w:rsidP="00CE4AD2">
      <w:pPr>
        <w:tabs>
          <w:tab w:val="left" w:pos="810"/>
        </w:tabs>
        <w:spacing w:beforeAutospacing="1" w:after="100" w:afterAutospacing="1"/>
        <w:rPr>
          <w:ins w:id="254" w:author="Joseph Levy" w:date="2021-06-07T22:25:00Z"/>
          <w:i/>
          <w:iCs/>
          <w:lang w:val="en-US"/>
        </w:rPr>
      </w:pPr>
      <w:ins w:id="255" w:author="Joseph Levy" w:date="2021-06-07T22:29:00Z">
        <w:r>
          <w:rPr>
            <w:i/>
            <w:iCs/>
            <w:lang w:val="en-US"/>
          </w:rPr>
          <w:t xml:space="preserve">{It was suggested that it may be possible for QoS </w:t>
        </w:r>
      </w:ins>
      <w:ins w:id="256" w:author="Joseph Levy" w:date="2021-06-07T22:31:00Z">
        <w:r w:rsidR="008E5AED">
          <w:rPr>
            <w:i/>
            <w:iCs/>
            <w:lang w:val="en-US"/>
          </w:rPr>
          <w:t xml:space="preserve">requirements </w:t>
        </w:r>
      </w:ins>
      <w:ins w:id="257" w:author="Joseph Levy" w:date="2021-06-07T22:29:00Z">
        <w:r>
          <w:rPr>
            <w:i/>
            <w:iCs/>
            <w:lang w:val="en-US"/>
          </w:rPr>
          <w:t>to be m</w:t>
        </w:r>
      </w:ins>
      <w:ins w:id="258" w:author="Joseph Levy" w:date="2021-06-07T22:31:00Z">
        <w:r w:rsidR="008E5AED">
          <w:rPr>
            <w:i/>
            <w:iCs/>
            <w:lang w:val="en-US"/>
          </w:rPr>
          <w:t>et using “nativel</w:t>
        </w:r>
      </w:ins>
      <w:ins w:id="259" w:author="Joseph Levy" w:date="2021-06-07T22:32:00Z">
        <w:r w:rsidR="008E5AED">
          <w:rPr>
            <w:i/>
            <w:iCs/>
            <w:lang w:val="en-US"/>
          </w:rPr>
          <w:t xml:space="preserve">y” and properly in the lower OSI layers (MAC/PHY) </w:t>
        </w:r>
      </w:ins>
      <w:ins w:id="260" w:author="Joseph Levy" w:date="2021-06-07T22:33:00Z">
        <w:r w:rsidR="008E5AED">
          <w:rPr>
            <w:i/>
            <w:iCs/>
            <w:lang w:val="en-US"/>
          </w:rPr>
          <w:t>in</w:t>
        </w:r>
      </w:ins>
      <w:ins w:id="261" w:author="Joseph Levy" w:date="2021-06-07T22:29:00Z">
        <w:r>
          <w:rPr>
            <w:i/>
            <w:iCs/>
            <w:lang w:val="en-US"/>
          </w:rPr>
          <w:t xml:space="preserve"> </w:t>
        </w:r>
      </w:ins>
      <w:ins w:id="262" w:author="Joseph Levy" w:date="2021-06-07T22:30:00Z">
        <w:r>
          <w:rPr>
            <w:i/>
            <w:iCs/>
            <w:lang w:val="en-US"/>
          </w:rPr>
          <w:t xml:space="preserve">WLAN, based on IEEE Std. 802.11, </w:t>
        </w:r>
      </w:ins>
      <w:ins w:id="263" w:author="Joseph Levy" w:date="2021-06-07T22:38:00Z">
        <w:r w:rsidR="008E5AED">
          <w:rPr>
            <w:i/>
            <w:iCs/>
            <w:lang w:val="en-US"/>
          </w:rPr>
          <w:t>if</w:t>
        </w:r>
      </w:ins>
      <w:ins w:id="264" w:author="Joseph Levy" w:date="2021-06-07T22:33:00Z">
        <w:r w:rsidR="008E5AED">
          <w:rPr>
            <w:i/>
            <w:iCs/>
            <w:lang w:val="en-US"/>
          </w:rPr>
          <w:t xml:space="preserve"> the upper layers properly </w:t>
        </w:r>
      </w:ins>
      <w:ins w:id="265" w:author="Joseph Levy" w:date="2021-06-07T22:34:00Z">
        <w:r w:rsidR="008E5AED">
          <w:rPr>
            <w:i/>
            <w:iCs/>
            <w:lang w:val="en-US"/>
          </w:rPr>
          <w:t xml:space="preserve">manage the macro-level QoS matrix.  In other words, QoS mapping between the WLAN layer and </w:t>
        </w:r>
      </w:ins>
      <w:ins w:id="266" w:author="Joseph Levy" w:date="2021-06-07T22:35:00Z">
        <w:r w:rsidR="008E5AED">
          <w:rPr>
            <w:i/>
            <w:iCs/>
            <w:lang w:val="en-US"/>
          </w:rPr>
          <w:t xml:space="preserve">3GPP upper layer </w:t>
        </w:r>
      </w:ins>
      <w:ins w:id="267" w:author="Joseph Levy" w:date="2021-06-07T22:57:00Z">
        <w:r w:rsidR="0096231A">
          <w:rPr>
            <w:i/>
            <w:iCs/>
            <w:lang w:val="en-US"/>
          </w:rPr>
          <w:t>Q</w:t>
        </w:r>
      </w:ins>
      <w:ins w:id="268" w:author="Joseph Levy" w:date="2021-06-07T22:35:00Z">
        <w:r w:rsidR="008E5AED">
          <w:rPr>
            <w:i/>
            <w:iCs/>
            <w:lang w:val="en-US"/>
          </w:rPr>
          <w:t>oS matrix may or may not be needed</w:t>
        </w:r>
      </w:ins>
      <w:ins w:id="269" w:author="Joseph Levy" w:date="2021-06-07T22:37:00Z">
        <w:r w:rsidR="008E5AED">
          <w:rPr>
            <w:i/>
            <w:iCs/>
            <w:lang w:val="en-US"/>
          </w:rPr>
          <w:t xml:space="preserve">.  Therefore, the study information provided by WBA </w:t>
        </w:r>
        <w:r w:rsidR="008E5AED">
          <w:rPr>
            <w:i/>
            <w:iCs/>
            <w:lang w:val="en-US"/>
          </w:rPr>
          <w:lastRenderedPageBreak/>
          <w:t xml:space="preserve">may not be sufficient for the 802.11 WG to draw a </w:t>
        </w:r>
      </w:ins>
      <w:ins w:id="270" w:author="Joseph Levy" w:date="2021-06-07T22:38:00Z">
        <w:r w:rsidR="008E5AED">
          <w:rPr>
            <w:i/>
            <w:iCs/>
            <w:lang w:val="en-US"/>
          </w:rPr>
          <w:t xml:space="preserve">definitive conclusion. </w:t>
        </w:r>
      </w:ins>
      <w:ins w:id="271" w:author="Joseph Levy" w:date="2021-06-07T22:39:00Z">
        <w:r w:rsidR="008E5AED">
          <w:rPr>
            <w:i/>
            <w:iCs/>
            <w:lang w:val="en-US"/>
          </w:rPr>
          <w:t>This may require this reply LS to request WBA prov</w:t>
        </w:r>
      </w:ins>
      <w:ins w:id="272" w:author="Joseph Levy" w:date="2021-06-07T22:40:00Z">
        <w:r w:rsidR="008E5AED">
          <w:rPr>
            <w:i/>
            <w:iCs/>
            <w:lang w:val="en-US"/>
          </w:rPr>
          <w:t>ide more specific requirements and/or specific use cases to illustrate specific gaps beyond the difference</w:t>
        </w:r>
      </w:ins>
      <w:ins w:id="273" w:author="Joseph Levy" w:date="2021-06-07T22:41:00Z">
        <w:r w:rsidR="008E5AED">
          <w:rPr>
            <w:i/>
            <w:iCs/>
            <w:lang w:val="en-US"/>
          </w:rPr>
          <w:t xml:space="preserve">s in WLAN and 5G </w:t>
        </w:r>
        <w:r w:rsidR="00163740">
          <w:rPr>
            <w:i/>
            <w:iCs/>
            <w:lang w:val="en-US"/>
          </w:rPr>
          <w:t xml:space="preserve">access architecture and management </w:t>
        </w:r>
      </w:ins>
      <w:ins w:id="274" w:author="Joseph Levy" w:date="2021-06-07T22:42:00Z">
        <w:r w:rsidR="00163740">
          <w:rPr>
            <w:i/>
            <w:iCs/>
            <w:lang w:val="en-US"/>
          </w:rPr>
          <w:t>styles.  As it is unlikely that IEEE S</w:t>
        </w:r>
      </w:ins>
      <w:ins w:id="275" w:author="Joseph Levy" w:date="2021-06-07T22:43:00Z">
        <w:r w:rsidR="00163740">
          <w:rPr>
            <w:i/>
            <w:iCs/>
            <w:lang w:val="en-US"/>
          </w:rPr>
          <w:t xml:space="preserve">td. 802.11 based WLANs with change from autonomous resource management to a centralized </w:t>
        </w:r>
      </w:ins>
      <w:ins w:id="276" w:author="Joseph Levy" w:date="2021-06-07T22:44:00Z">
        <w:r w:rsidR="00163740">
          <w:rPr>
            <w:i/>
            <w:iCs/>
            <w:lang w:val="en-US"/>
          </w:rPr>
          <w:t>resource</w:t>
        </w:r>
      </w:ins>
      <w:ins w:id="277" w:author="Joseph Levy" w:date="2021-06-07T22:43:00Z">
        <w:r w:rsidR="00163740">
          <w:rPr>
            <w:i/>
            <w:iCs/>
            <w:lang w:val="en-US"/>
          </w:rPr>
          <w:t xml:space="preserve"> management m</w:t>
        </w:r>
      </w:ins>
      <w:ins w:id="278" w:author="Joseph Levy" w:date="2021-06-07T22:44:00Z">
        <w:r w:rsidR="00163740">
          <w:rPr>
            <w:i/>
            <w:iCs/>
            <w:lang w:val="en-US"/>
          </w:rPr>
          <w:t xml:space="preserve">odel </w:t>
        </w:r>
      </w:ins>
      <w:ins w:id="279" w:author="Joseph Levy" w:date="2021-06-07T22:45:00Z">
        <w:r w:rsidR="00163740">
          <w:rPr>
            <w:i/>
            <w:iCs/>
            <w:lang w:val="en-US"/>
          </w:rPr>
          <w:t xml:space="preserve">similar to the one </w:t>
        </w:r>
      </w:ins>
      <w:ins w:id="280" w:author="Joseph Levy" w:date="2021-06-07T22:44:00Z">
        <w:r w:rsidR="00163740">
          <w:rPr>
            <w:i/>
            <w:iCs/>
            <w:lang w:val="en-US"/>
          </w:rPr>
          <w:t>defined by 3GPP.</w:t>
        </w:r>
      </w:ins>
      <w:ins w:id="281" w:author="Joseph Levy" w:date="2021-06-07T22:45:00Z">
        <w:r w:rsidR="00163740">
          <w:rPr>
            <w:i/>
            <w:iCs/>
            <w:lang w:val="en-US"/>
          </w:rPr>
          <w:t xml:space="preserve">  </w:t>
        </w:r>
      </w:ins>
      <w:ins w:id="282" w:author="Joseph Levy" w:date="2021-06-07T22:46:00Z">
        <w:r w:rsidR="00163740">
          <w:rPr>
            <w:i/>
            <w:iCs/>
            <w:lang w:val="en-US"/>
          </w:rPr>
          <w:t>Not adopting the 3GPP resource management model does</w:t>
        </w:r>
      </w:ins>
      <w:ins w:id="283" w:author="Joseph Levy" w:date="2021-06-07T22:45:00Z">
        <w:r w:rsidR="00163740">
          <w:rPr>
            <w:i/>
            <w:iCs/>
            <w:lang w:val="en-US"/>
          </w:rPr>
          <w:t xml:space="preserve"> not mean the WLANs</w:t>
        </w:r>
      </w:ins>
      <w:ins w:id="284" w:author="Joseph Levy" w:date="2021-06-07T22:46:00Z">
        <w:r w:rsidR="00163740">
          <w:rPr>
            <w:i/>
            <w:iCs/>
            <w:lang w:val="en-US"/>
          </w:rPr>
          <w:t xml:space="preserve"> based on IEEE Std. 802.11 </w:t>
        </w:r>
      </w:ins>
      <w:ins w:id="285" w:author="Joseph Levy" w:date="2021-06-07T22:45:00Z">
        <w:r w:rsidR="00163740">
          <w:rPr>
            <w:i/>
            <w:iCs/>
            <w:lang w:val="en-US"/>
          </w:rPr>
          <w:t>cannot prov</w:t>
        </w:r>
      </w:ins>
      <w:ins w:id="286" w:author="Joseph Levy" w:date="2021-06-07T22:46:00Z">
        <w:r w:rsidR="00163740">
          <w:rPr>
            <w:i/>
            <w:iCs/>
            <w:lang w:val="en-US"/>
          </w:rPr>
          <w:t>ide</w:t>
        </w:r>
      </w:ins>
      <w:ins w:id="287" w:author="Joseph Levy" w:date="2021-06-07T22:47:00Z">
        <w:r w:rsidR="00163740">
          <w:rPr>
            <w:i/>
            <w:iCs/>
            <w:lang w:val="en-US"/>
          </w:rPr>
          <w:t xml:space="preserve"> users with </w:t>
        </w:r>
      </w:ins>
      <w:ins w:id="288" w:author="Joseph Levy" w:date="2021-06-07T22:55:00Z">
        <w:r w:rsidR="00967806">
          <w:rPr>
            <w:i/>
            <w:iCs/>
            <w:lang w:val="en-US"/>
          </w:rPr>
          <w:t>QoS capabilities</w:t>
        </w:r>
      </w:ins>
      <w:ins w:id="289" w:author="Joseph Levy" w:date="2021-06-07T22:47:00Z">
        <w:r w:rsidR="00163740">
          <w:rPr>
            <w:i/>
            <w:iCs/>
            <w:lang w:val="en-US"/>
          </w:rPr>
          <w:t xml:space="preserve"> that meet user requirements and </w:t>
        </w:r>
      </w:ins>
      <w:ins w:id="290" w:author="Joseph Levy" w:date="2021-06-07T22:49:00Z">
        <w:r w:rsidR="00163740">
          <w:rPr>
            <w:i/>
            <w:iCs/>
            <w:lang w:val="en-US"/>
          </w:rPr>
          <w:t xml:space="preserve">meet QoS performance requirements for </w:t>
        </w:r>
      </w:ins>
      <w:ins w:id="291" w:author="Joseph Levy" w:date="2021-06-07T22:47:00Z">
        <w:r w:rsidR="00163740">
          <w:rPr>
            <w:i/>
            <w:iCs/>
            <w:lang w:val="en-US"/>
          </w:rPr>
          <w:t xml:space="preserve">the </w:t>
        </w:r>
      </w:ins>
      <w:ins w:id="292" w:author="Joseph Levy" w:date="2021-06-07T22:48:00Z">
        <w:r w:rsidR="00163740">
          <w:rPr>
            <w:i/>
            <w:iCs/>
            <w:lang w:val="en-US"/>
          </w:rPr>
          <w:t>identified use cases.</w:t>
        </w:r>
      </w:ins>
      <w:ins w:id="293" w:author="Joseph Levy" w:date="2021-06-07T22:42:00Z">
        <w:r w:rsidR="00163740">
          <w:rPr>
            <w:i/>
            <w:iCs/>
            <w:lang w:val="en-US"/>
          </w:rPr>
          <w:t>}</w:t>
        </w:r>
      </w:ins>
      <w:ins w:id="294" w:author="Joseph Levy" w:date="2021-06-07T22:34:00Z">
        <w:r w:rsidR="008E5AED">
          <w:rPr>
            <w:i/>
            <w:iCs/>
            <w:lang w:val="en-US"/>
          </w:rPr>
          <w:t xml:space="preserve"> </w:t>
        </w:r>
      </w:ins>
      <w:ins w:id="295" w:author="Joseph Levy" w:date="2021-06-07T22:30:00Z">
        <w:r>
          <w:rPr>
            <w:i/>
            <w:iCs/>
            <w:lang w:val="en-US"/>
          </w:rPr>
          <w:t xml:space="preserve"> </w:t>
        </w:r>
      </w:ins>
    </w:p>
    <w:p w14:paraId="662EE505" w14:textId="77777777" w:rsidR="006C35FE" w:rsidRDefault="006C35FE" w:rsidP="00CE4AD2">
      <w:pPr>
        <w:tabs>
          <w:tab w:val="left" w:pos="810"/>
        </w:tabs>
        <w:spacing w:beforeAutospacing="1" w:after="100" w:afterAutospacing="1"/>
        <w:rPr>
          <w:ins w:id="296" w:author="Joseph Levy" w:date="2021-06-07T22:14:00Z"/>
          <w:i/>
          <w:iCs/>
          <w:lang w:val="en-US"/>
        </w:rPr>
      </w:pPr>
    </w:p>
    <w:p w14:paraId="4C9609B6" w14:textId="33F004B4" w:rsidR="00801499" w:rsidRDefault="00801499" w:rsidP="00CE4AD2">
      <w:pPr>
        <w:tabs>
          <w:tab w:val="left" w:pos="810"/>
        </w:tabs>
        <w:spacing w:beforeAutospacing="1" w:after="100" w:afterAutospacing="1"/>
        <w:rPr>
          <w:ins w:id="297" w:author="Joseph Levy" w:date="2021-06-07T22:05:00Z"/>
          <w:lang w:val="en-US"/>
        </w:rPr>
      </w:pPr>
    </w:p>
    <w:p w14:paraId="19F1443C" w14:textId="1F01AF7B" w:rsidR="003129F2" w:rsidRPr="003129F2" w:rsidRDefault="003129F2" w:rsidP="00CE4AD2">
      <w:pPr>
        <w:tabs>
          <w:tab w:val="left" w:pos="810"/>
        </w:tabs>
        <w:spacing w:beforeAutospacing="1" w:after="100" w:afterAutospacing="1"/>
        <w:rPr>
          <w:ins w:id="298" w:author="Joseph Levy" w:date="2021-06-07T22:04:00Z"/>
          <w:i/>
          <w:iCs/>
          <w:lang w:val="en-US"/>
          <w:rPrChange w:id="299" w:author="Joseph Levy" w:date="2021-06-07T22:05:00Z">
            <w:rPr>
              <w:ins w:id="300" w:author="Joseph Levy" w:date="2021-06-07T22:04:00Z"/>
              <w:lang w:val="en-US"/>
            </w:rPr>
          </w:rPrChange>
        </w:rPr>
      </w:pPr>
      <w:ins w:id="301" w:author="Joseph Levy" w:date="2021-06-07T22:05:00Z">
        <w:r w:rsidRPr="003129F2">
          <w:rPr>
            <w:i/>
            <w:iCs/>
            <w:lang w:val="en-US"/>
            <w:rPrChange w:id="302" w:author="Joseph Levy" w:date="2021-06-07T22:05:00Z">
              <w:rPr>
                <w:lang w:val="en-US"/>
              </w:rPr>
            </w:rPrChange>
          </w:rPr>
          <w:t>{</w:t>
        </w:r>
        <w:r>
          <w:rPr>
            <w:i/>
            <w:iCs/>
            <w:lang w:val="en-US"/>
          </w:rPr>
          <w:t xml:space="preserve">It was suggested that </w:t>
        </w:r>
      </w:ins>
      <w:ins w:id="303" w:author="Joseph Levy" w:date="2021-06-07T22:06:00Z">
        <w:r>
          <w:rPr>
            <w:i/>
            <w:iCs/>
            <w:lang w:val="en-US"/>
          </w:rPr>
          <w:t>discussion should be provide that states IEEE Std. 802.11 provides</w:t>
        </w:r>
      </w:ins>
      <w:ins w:id="304" w:author="Joseph Levy" w:date="2021-06-07T22:07:00Z">
        <w:r>
          <w:rPr>
            <w:i/>
            <w:iCs/>
            <w:lang w:val="en-US"/>
          </w:rPr>
          <w:t xml:space="preserve"> connectivity to multiple “core networks”, e.g.</w:t>
        </w:r>
      </w:ins>
      <w:ins w:id="305" w:author="Joseph Levy" w:date="2021-06-07T22:22:00Z">
        <w:r w:rsidR="006C35FE">
          <w:rPr>
            <w:i/>
            <w:iCs/>
            <w:lang w:val="en-US"/>
          </w:rPr>
          <w:t>,</w:t>
        </w:r>
      </w:ins>
      <w:ins w:id="306" w:author="Joseph Levy" w:date="2021-06-07T22:07:00Z">
        <w:r>
          <w:rPr>
            <w:i/>
            <w:iCs/>
            <w:lang w:val="en-US"/>
          </w:rPr>
          <w:t xml:space="preserve"> ISP, Internet, Enterprise networks, </w:t>
        </w:r>
      </w:ins>
      <w:ins w:id="307" w:author="Joseph Levy" w:date="2021-06-07T22:58:00Z">
        <w:r w:rsidR="00FA4FEB">
          <w:rPr>
            <w:i/>
            <w:iCs/>
            <w:lang w:val="en-US"/>
          </w:rPr>
          <w:t>and</w:t>
        </w:r>
      </w:ins>
      <w:ins w:id="308" w:author="Joseph Levy" w:date="2021-06-07T22:08:00Z">
        <w:r>
          <w:rPr>
            <w:i/>
            <w:iCs/>
            <w:lang w:val="en-US"/>
          </w:rPr>
          <w:t xml:space="preserve"> cellular core networks.  Therefore, </w:t>
        </w:r>
      </w:ins>
      <w:ins w:id="309" w:author="Joseph Levy" w:date="2021-06-07T22:09:00Z">
        <w:r>
          <w:rPr>
            <w:i/>
            <w:iCs/>
            <w:lang w:val="en-US"/>
          </w:rPr>
          <w:t>support of interworking with the 3GPP 5G core will only use a subset of IEEE Std. 802.11 features</w:t>
        </w:r>
      </w:ins>
      <w:ins w:id="310" w:author="Joseph Levy" w:date="2021-06-07T22:23:00Z">
        <w:r w:rsidR="006C35FE">
          <w:rPr>
            <w:i/>
            <w:iCs/>
            <w:lang w:val="en-US"/>
          </w:rPr>
          <w:t xml:space="preserve"> as some features </w:t>
        </w:r>
      </w:ins>
      <w:ins w:id="311" w:author="Joseph Levy" w:date="2021-06-07T22:24:00Z">
        <w:r w:rsidR="006C35FE">
          <w:rPr>
            <w:i/>
            <w:iCs/>
            <w:lang w:val="en-US"/>
          </w:rPr>
          <w:t xml:space="preserve">are provided </w:t>
        </w:r>
      </w:ins>
      <w:ins w:id="312" w:author="Joseph Levy" w:date="2021-06-07T22:23:00Z">
        <w:r w:rsidR="006C35FE">
          <w:rPr>
            <w:i/>
            <w:iCs/>
            <w:lang w:val="en-US"/>
          </w:rPr>
          <w:t>to address other application</w:t>
        </w:r>
      </w:ins>
      <w:ins w:id="313" w:author="Joseph Levy" w:date="2021-06-07T22:10:00Z">
        <w:r>
          <w:rPr>
            <w:i/>
            <w:iCs/>
            <w:lang w:val="en-US"/>
          </w:rPr>
          <w:t xml:space="preserve">.  </w:t>
        </w:r>
      </w:ins>
      <w:ins w:id="314" w:author="Joseph Levy" w:date="2021-06-07T22:13:00Z">
        <w:r w:rsidR="0014755B">
          <w:rPr>
            <w:i/>
            <w:iCs/>
            <w:lang w:val="en-US"/>
          </w:rPr>
          <w:t>Therefore,</w:t>
        </w:r>
      </w:ins>
      <w:ins w:id="315" w:author="Joseph Levy" w:date="2021-06-07T22:10:00Z">
        <w:r>
          <w:rPr>
            <w:i/>
            <w:iCs/>
            <w:lang w:val="en-US"/>
          </w:rPr>
          <w:t xml:space="preserve"> it would be helpful if WBA could provide more d</w:t>
        </w:r>
      </w:ins>
      <w:ins w:id="316" w:author="Joseph Levy" w:date="2021-06-07T22:11:00Z">
        <w:r>
          <w:rPr>
            <w:i/>
            <w:iCs/>
            <w:lang w:val="en-US"/>
          </w:rPr>
          <w:t xml:space="preserve">etailed requirements on </w:t>
        </w:r>
      </w:ins>
      <w:ins w:id="317" w:author="Joseph Levy" w:date="2021-06-07T22:13:00Z">
        <w:r w:rsidR="0014755B">
          <w:rPr>
            <w:i/>
            <w:iCs/>
            <w:lang w:val="en-US"/>
          </w:rPr>
          <w:t xml:space="preserve">the </w:t>
        </w:r>
      </w:ins>
      <w:ins w:id="318" w:author="Joseph Levy" w:date="2021-06-07T22:11:00Z">
        <w:r w:rsidR="0014755B">
          <w:rPr>
            <w:i/>
            <w:iCs/>
            <w:lang w:val="en-US"/>
          </w:rPr>
          <w:t xml:space="preserve">IEEE Std. 802.11 </w:t>
        </w:r>
      </w:ins>
      <w:ins w:id="319" w:author="Joseph Levy" w:date="2021-06-07T22:12:00Z">
        <w:r w:rsidR="0014755B">
          <w:rPr>
            <w:i/>
            <w:iCs/>
            <w:lang w:val="en-US"/>
          </w:rPr>
          <w:t xml:space="preserve">features </w:t>
        </w:r>
      </w:ins>
      <w:ins w:id="320" w:author="Joseph Levy" w:date="2021-06-07T22:11:00Z">
        <w:r>
          <w:rPr>
            <w:i/>
            <w:iCs/>
            <w:lang w:val="en-US"/>
          </w:rPr>
          <w:t xml:space="preserve">it expects </w:t>
        </w:r>
        <w:r w:rsidR="0014755B">
          <w:rPr>
            <w:i/>
            <w:iCs/>
            <w:lang w:val="en-US"/>
          </w:rPr>
          <w:t>to use</w:t>
        </w:r>
      </w:ins>
      <w:ins w:id="321" w:author="Joseph Levy" w:date="2021-06-07T22:12:00Z">
        <w:r w:rsidR="0014755B">
          <w:rPr>
            <w:i/>
            <w:iCs/>
            <w:lang w:val="en-US"/>
          </w:rPr>
          <w:t xml:space="preserve"> and what limitations it sees in these features</w:t>
        </w:r>
      </w:ins>
      <w:ins w:id="322" w:author="Joseph Levy" w:date="2021-06-07T22:13:00Z">
        <w:r w:rsidR="0014755B">
          <w:rPr>
            <w:i/>
            <w:iCs/>
            <w:lang w:val="en-US"/>
          </w:rPr>
          <w:t>.</w:t>
        </w:r>
      </w:ins>
      <w:ins w:id="323" w:author="Joseph Levy" w:date="2021-06-07T22:24:00Z">
        <w:r w:rsidR="006C35FE">
          <w:rPr>
            <w:i/>
            <w:iCs/>
            <w:lang w:val="en-US"/>
          </w:rPr>
          <w:t>}</w:t>
        </w:r>
      </w:ins>
      <w:ins w:id="324" w:author="Joseph Levy" w:date="2021-06-07T22:06:00Z">
        <w:r>
          <w:rPr>
            <w:i/>
            <w:iCs/>
            <w:lang w:val="en-US"/>
          </w:rPr>
          <w:t xml:space="preserve"> </w:t>
        </w:r>
      </w:ins>
    </w:p>
    <w:p w14:paraId="5D29664A" w14:textId="77C690D1" w:rsidR="003129F2" w:rsidRDefault="003129F2" w:rsidP="00CE4AD2">
      <w:pPr>
        <w:tabs>
          <w:tab w:val="left" w:pos="810"/>
        </w:tabs>
        <w:spacing w:beforeAutospacing="1" w:after="100" w:afterAutospacing="1"/>
        <w:rPr>
          <w:ins w:id="325" w:author="Joseph Levy" w:date="2021-06-07T22:04:00Z"/>
          <w:lang w:val="en-US"/>
        </w:rPr>
      </w:pPr>
    </w:p>
    <w:p w14:paraId="17AE8CA0" w14:textId="77777777" w:rsidR="003129F2" w:rsidRPr="00CE4AD2" w:rsidRDefault="003129F2" w:rsidP="00CE4AD2">
      <w:pPr>
        <w:tabs>
          <w:tab w:val="left" w:pos="810"/>
        </w:tabs>
        <w:spacing w:beforeAutospacing="1" w:after="100" w:afterAutospacing="1"/>
        <w:rPr>
          <w:ins w:id="326" w:author="Joseph Levy" w:date="2021-06-07T11:39:00Z"/>
          <w:lang w:val="en-US"/>
        </w:rPr>
        <w:pPrChange w:id="327" w:author="Joseph Levy" w:date="2021-06-07T11:39:00Z">
          <w:pPr>
            <w:pStyle w:val="ListParagraph"/>
            <w:numPr>
              <w:ilvl w:val="1"/>
              <w:numId w:val="6"/>
            </w:numPr>
            <w:tabs>
              <w:tab w:val="left" w:pos="810"/>
            </w:tabs>
            <w:spacing w:beforeAutospacing="1" w:after="100" w:afterAutospacing="1"/>
            <w:ind w:left="1440" w:hanging="360"/>
          </w:pPr>
        </w:pPrChange>
      </w:pPr>
    </w:p>
    <w:p w14:paraId="0C1C4936" w14:textId="1AAEB671" w:rsidR="003D68C1" w:rsidRPr="00050687" w:rsidRDefault="005B642F" w:rsidP="00CE4AD2">
      <w:pPr>
        <w:tabs>
          <w:tab w:val="left" w:pos="810"/>
        </w:tabs>
        <w:spacing w:beforeAutospacing="1" w:after="100" w:afterAutospacing="1"/>
        <w:rPr>
          <w:ins w:id="328" w:author="Joseph Levy" w:date="2021-06-07T12:09:00Z"/>
          <w:i/>
          <w:iCs/>
          <w:lang w:val="en-US"/>
          <w:rPrChange w:id="329" w:author="Joseph Levy" w:date="2021-06-07T12:23:00Z">
            <w:rPr>
              <w:ins w:id="330" w:author="Joseph Levy" w:date="2021-06-07T12:09:00Z"/>
              <w:lang w:val="en-US"/>
            </w:rPr>
          </w:rPrChange>
        </w:rPr>
      </w:pPr>
      <w:ins w:id="331" w:author="Joseph Levy" w:date="2021-06-07T12:23:00Z">
        <w:r>
          <w:rPr>
            <w:i/>
            <w:iCs/>
            <w:lang w:val="en-US"/>
          </w:rPr>
          <w:t>{</w:t>
        </w:r>
      </w:ins>
      <w:ins w:id="332" w:author="Joseph Levy" w:date="2021-06-07T11:39:00Z">
        <w:r w:rsidR="003D68C1" w:rsidRPr="00050687">
          <w:rPr>
            <w:i/>
            <w:iCs/>
            <w:lang w:val="en-US"/>
            <w:rPrChange w:id="333" w:author="Joseph Levy" w:date="2021-06-07T12:23:00Z">
              <w:rPr>
                <w:lang w:val="en-US"/>
              </w:rPr>
            </w:rPrChange>
          </w:rPr>
          <w:t>IMT-2020 performance should be noted</w:t>
        </w:r>
      </w:ins>
      <w:ins w:id="334" w:author="Joseph Levy" w:date="2021-06-07T12:23:00Z">
        <w:r w:rsidR="00050687" w:rsidRPr="00050687">
          <w:rPr>
            <w:i/>
            <w:iCs/>
            <w:lang w:val="en-US"/>
            <w:rPrChange w:id="335" w:author="Joseph Levy" w:date="2021-06-07T12:23:00Z">
              <w:rPr>
                <w:lang w:val="en-US"/>
              </w:rPr>
            </w:rPrChange>
          </w:rPr>
          <w:t>, see below</w:t>
        </w:r>
        <w:r>
          <w:rPr>
            <w:i/>
            <w:iCs/>
            <w:lang w:val="en-US"/>
          </w:rPr>
          <w:t>}</w:t>
        </w:r>
      </w:ins>
    </w:p>
    <w:p w14:paraId="2598F9CF" w14:textId="56D341AC" w:rsidR="007F1D86" w:rsidRPr="00F367D7" w:rsidRDefault="00451DB7" w:rsidP="007F1D86">
      <w:pPr>
        <w:pStyle w:val="NormalWeb"/>
        <w:shd w:val="clear" w:color="auto" w:fill="FFFFFF"/>
        <w:spacing w:before="0" w:beforeAutospacing="0" w:after="0" w:afterAutospacing="0" w:line="390" w:lineRule="atLeast"/>
        <w:rPr>
          <w:ins w:id="336" w:author="Joseph Levy" w:date="2021-06-07T12:09:00Z"/>
          <w:sz w:val="22"/>
          <w:szCs w:val="20"/>
          <w:rPrChange w:id="337" w:author="Joseph Levy" w:date="2021-06-07T12:09:00Z">
            <w:rPr>
              <w:ins w:id="338" w:author="Joseph Levy" w:date="2021-06-07T12:09:00Z"/>
              <w:rFonts w:ascii="open_sansregular" w:hAnsi="open_sansregular"/>
              <w:color w:val="262626"/>
              <w:sz w:val="27"/>
              <w:szCs w:val="27"/>
            </w:rPr>
          </w:rPrChange>
        </w:rPr>
      </w:pPr>
      <w:ins w:id="339" w:author="Joseph Levy" w:date="2021-06-07T12:10:00Z">
        <w:r>
          <w:rPr>
            <w:sz w:val="22"/>
            <w:szCs w:val="20"/>
          </w:rPr>
          <w:t>It should be noted that</w:t>
        </w:r>
      </w:ins>
      <w:ins w:id="340" w:author="Joseph Levy" w:date="2021-06-07T22:54:00Z">
        <w:r w:rsidR="00967806">
          <w:rPr>
            <w:sz w:val="22"/>
            <w:szCs w:val="20"/>
          </w:rPr>
          <w:t>:</w:t>
        </w:r>
      </w:ins>
      <w:ins w:id="341" w:author="Joseph Levy" w:date="2021-06-07T12:10:00Z">
        <w:r>
          <w:rPr>
            <w:sz w:val="22"/>
            <w:szCs w:val="20"/>
          </w:rPr>
          <w:t xml:space="preserve"> </w:t>
        </w:r>
      </w:ins>
      <w:ins w:id="342" w:author="Joseph Levy" w:date="2021-06-07T12:09:00Z">
        <w:r w:rsidR="007F1D86" w:rsidRPr="00F367D7">
          <w:rPr>
            <w:sz w:val="22"/>
            <w:szCs w:val="20"/>
            <w:rPrChange w:id="343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 xml:space="preserve">IEEE </w:t>
        </w:r>
        <w:r w:rsidR="00F367D7">
          <w:rPr>
            <w:sz w:val="22"/>
            <w:szCs w:val="20"/>
          </w:rPr>
          <w:t xml:space="preserve">Std </w:t>
        </w:r>
        <w:r w:rsidR="007F1D86" w:rsidRPr="00F367D7">
          <w:rPr>
            <w:sz w:val="22"/>
            <w:szCs w:val="20"/>
            <w:rPrChange w:id="344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>802.11ax meets or exceeds requirements specified by the International Telecommunications Union for the 5G Indoor Hotspot and Dense Urban test environments of the enhanced Mobile Broadband (eMBB) usage scenario</w:t>
        </w:r>
      </w:ins>
      <w:ins w:id="345" w:author="Joseph Levy" w:date="2021-06-07T12:10:00Z">
        <w:r w:rsidR="006A6D2D">
          <w:rPr>
            <w:sz w:val="22"/>
            <w:szCs w:val="20"/>
          </w:rPr>
          <w:t xml:space="preserve"> of IMT-2020</w:t>
        </w:r>
      </w:ins>
      <w:ins w:id="346" w:author="Joseph Levy" w:date="2021-06-07T12:09:00Z">
        <w:r w:rsidR="007F1D86" w:rsidRPr="00F367D7">
          <w:rPr>
            <w:sz w:val="22"/>
            <w:szCs w:val="20"/>
            <w:rPrChange w:id="347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 xml:space="preserve">. IEEE </w:t>
        </w:r>
      </w:ins>
      <w:ins w:id="348" w:author="Joseph Levy" w:date="2021-06-07T12:11:00Z">
        <w:r w:rsidR="006A6D2D">
          <w:rPr>
            <w:sz w:val="22"/>
            <w:szCs w:val="20"/>
          </w:rPr>
          <w:t xml:space="preserve">Std </w:t>
        </w:r>
      </w:ins>
      <w:ins w:id="349" w:author="Joseph Levy" w:date="2021-06-07T12:09:00Z">
        <w:r w:rsidR="007F1D86" w:rsidRPr="00F367D7">
          <w:rPr>
            <w:sz w:val="22"/>
            <w:szCs w:val="20"/>
            <w:rPrChange w:id="350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>802.11ax establishes a foundation for an advanced Wi-Fi technology capable of supporting 5G network performance.</w:t>
        </w:r>
      </w:ins>
      <w:ins w:id="351" w:author="Joseph Levy" w:date="2021-06-07T12:15:00Z">
        <w:r w:rsidR="006F641C">
          <w:rPr>
            <w:sz w:val="22"/>
            <w:szCs w:val="20"/>
          </w:rPr>
          <w:t xml:space="preserve"> [</w:t>
        </w:r>
      </w:ins>
      <w:ins w:id="352" w:author="Joseph Levy" w:date="2021-06-07T12:20:00Z">
        <w:r w:rsidR="007D6446">
          <w:rPr>
            <w:sz w:val="22"/>
            <w:szCs w:val="20"/>
          </w:rPr>
          <w:fldChar w:fldCharType="begin"/>
        </w:r>
        <w:r w:rsidR="007D6446">
          <w:rPr>
            <w:sz w:val="22"/>
            <w:szCs w:val="20"/>
          </w:rPr>
          <w:instrText xml:space="preserve"> REF _Ref73960860 \r \h </w:instrText>
        </w:r>
        <w:r w:rsidR="007D6446">
          <w:rPr>
            <w:sz w:val="22"/>
            <w:szCs w:val="20"/>
          </w:rPr>
        </w:r>
      </w:ins>
      <w:r w:rsidR="007D6446">
        <w:rPr>
          <w:sz w:val="22"/>
          <w:szCs w:val="20"/>
        </w:rPr>
        <w:fldChar w:fldCharType="separate"/>
      </w:r>
      <w:ins w:id="353" w:author="Joseph Levy" w:date="2021-06-07T12:20:00Z">
        <w:r w:rsidR="007D6446">
          <w:rPr>
            <w:sz w:val="22"/>
            <w:szCs w:val="20"/>
          </w:rPr>
          <w:t>5</w:t>
        </w:r>
        <w:r w:rsidR="007D6446">
          <w:rPr>
            <w:sz w:val="22"/>
            <w:szCs w:val="20"/>
          </w:rPr>
          <w:fldChar w:fldCharType="end"/>
        </w:r>
      </w:ins>
      <w:ins w:id="354" w:author="Joseph Levy" w:date="2021-06-07T12:15:00Z">
        <w:r w:rsidR="006F641C">
          <w:rPr>
            <w:sz w:val="22"/>
            <w:szCs w:val="20"/>
          </w:rPr>
          <w:t xml:space="preserve">, </w:t>
        </w:r>
      </w:ins>
      <w:ins w:id="355" w:author="Joseph Levy" w:date="2021-06-07T12:20:00Z">
        <w:r w:rsidR="007D6446">
          <w:rPr>
            <w:sz w:val="22"/>
            <w:szCs w:val="20"/>
          </w:rPr>
          <w:fldChar w:fldCharType="begin"/>
        </w:r>
        <w:r w:rsidR="007D6446">
          <w:rPr>
            <w:sz w:val="22"/>
            <w:szCs w:val="20"/>
          </w:rPr>
          <w:instrText xml:space="preserve"> REF _Ref73960869 \r \h </w:instrText>
        </w:r>
        <w:r w:rsidR="007D6446">
          <w:rPr>
            <w:sz w:val="22"/>
            <w:szCs w:val="20"/>
          </w:rPr>
        </w:r>
      </w:ins>
      <w:r w:rsidR="007D6446">
        <w:rPr>
          <w:sz w:val="22"/>
          <w:szCs w:val="20"/>
        </w:rPr>
        <w:fldChar w:fldCharType="separate"/>
      </w:r>
      <w:ins w:id="356" w:author="Joseph Levy" w:date="2021-06-07T12:20:00Z">
        <w:r w:rsidR="007D6446">
          <w:rPr>
            <w:sz w:val="22"/>
            <w:szCs w:val="20"/>
          </w:rPr>
          <w:t>6</w:t>
        </w:r>
        <w:r w:rsidR="007D6446">
          <w:rPr>
            <w:sz w:val="22"/>
            <w:szCs w:val="20"/>
          </w:rPr>
          <w:fldChar w:fldCharType="end"/>
        </w:r>
      </w:ins>
      <w:ins w:id="357" w:author="Joseph Levy" w:date="2021-06-07T12:15:00Z">
        <w:r w:rsidR="006F641C">
          <w:rPr>
            <w:sz w:val="22"/>
            <w:szCs w:val="20"/>
          </w:rPr>
          <w:t>]</w:t>
        </w:r>
      </w:ins>
    </w:p>
    <w:p w14:paraId="2470517F" w14:textId="69BEC688" w:rsidR="000F45F6" w:rsidRPr="007F1D86" w:rsidRDefault="00050687" w:rsidP="00967806">
      <w:pPr>
        <w:pStyle w:val="NormalWeb"/>
        <w:shd w:val="clear" w:color="auto" w:fill="FFFFFF"/>
        <w:spacing w:before="0" w:beforeAutospacing="0" w:after="0" w:afterAutospacing="0" w:line="390" w:lineRule="atLeast"/>
        <w:rPr>
          <w:ins w:id="358" w:author="Joseph Levy" w:date="2021-06-07T11:37:00Z"/>
        </w:rPr>
        <w:pPrChange w:id="359" w:author="Joseph Levy" w:date="2021-06-07T22:54:00Z">
          <w:pPr>
            <w:pStyle w:val="ListParagraph"/>
            <w:numPr>
              <w:numId w:val="6"/>
            </w:numPr>
            <w:tabs>
              <w:tab w:val="left" w:pos="810"/>
            </w:tabs>
            <w:spacing w:beforeAutospacing="1" w:after="100" w:afterAutospacing="1"/>
            <w:ind w:hanging="360"/>
          </w:pPr>
        </w:pPrChange>
      </w:pPr>
      <w:ins w:id="360" w:author="Joseph Levy" w:date="2021-06-07T12:22:00Z">
        <w:r>
          <w:rPr>
            <w:sz w:val="22"/>
            <w:szCs w:val="20"/>
          </w:rPr>
          <w:t>Enabling</w:t>
        </w:r>
      </w:ins>
      <w:ins w:id="361" w:author="Joseph Levy" w:date="2021-06-07T12:09:00Z">
        <w:r w:rsidR="007F1D86" w:rsidRPr="00F367D7">
          <w:rPr>
            <w:sz w:val="22"/>
            <w:szCs w:val="20"/>
            <w:rPrChange w:id="362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 xml:space="preserve"> IEEE </w:t>
        </w:r>
      </w:ins>
      <w:ins w:id="363" w:author="Joseph Levy" w:date="2021-06-07T12:11:00Z">
        <w:r w:rsidR="007A2EC4">
          <w:rPr>
            <w:sz w:val="22"/>
            <w:szCs w:val="20"/>
          </w:rPr>
          <w:t xml:space="preserve">Std </w:t>
        </w:r>
      </w:ins>
      <w:ins w:id="364" w:author="Joseph Levy" w:date="2021-06-07T12:09:00Z">
        <w:r w:rsidR="007F1D86" w:rsidRPr="00F367D7">
          <w:rPr>
            <w:sz w:val="22"/>
            <w:szCs w:val="20"/>
            <w:rPrChange w:id="365" w:author="Joseph Levy" w:date="2021-06-07T12:09:00Z">
              <w:rPr>
                <w:rFonts w:ascii="open_sansregular" w:hAnsi="open_sansregular"/>
                <w:color w:val="262626"/>
                <w:sz w:val="27"/>
                <w:szCs w:val="27"/>
              </w:rPr>
            </w:rPrChange>
          </w:rPr>
          <w:t>802.11™ to meet wireless capacity demands being driven by remote video streaming, cloud access, and an increasingly connected mobile world.</w:t>
        </w:r>
      </w:ins>
    </w:p>
    <w:p w14:paraId="48C0294A" w14:textId="77777777" w:rsidR="00092FAF" w:rsidRPr="00D12B89" w:rsidRDefault="00092FAF" w:rsidP="0075166F">
      <w:pPr>
        <w:pStyle w:val="ListParagraph"/>
        <w:tabs>
          <w:tab w:val="left" w:pos="810"/>
        </w:tabs>
        <w:spacing w:before="100" w:beforeAutospacing="1" w:after="100" w:afterAutospacing="1"/>
        <w:rPr>
          <w:lang w:val="en-US"/>
        </w:rPr>
        <w:pPrChange w:id="366" w:author="Joseph Levy" w:date="2021-06-07T11:37:00Z">
          <w:pPr>
            <w:tabs>
              <w:tab w:val="left" w:pos="810"/>
            </w:tabs>
            <w:spacing w:before="100" w:beforeAutospacing="1" w:after="100" w:afterAutospacing="1"/>
            <w:ind w:left="720"/>
          </w:pPr>
        </w:pPrChange>
      </w:pPr>
    </w:p>
    <w:p w14:paraId="578FA351" w14:textId="77777777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14:paraId="3C792C79" w14:textId="77777777" w:rsidR="006635E9" w:rsidRDefault="006635E9" w:rsidP="006635E9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Dorothy Stanley</w:t>
      </w:r>
    </w:p>
    <w:p w14:paraId="0FABF3D4" w14:textId="77777777" w:rsidR="006635E9" w:rsidRDefault="006635E9" w:rsidP="006635E9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IEEE 802.11 Working Group Chair</w:t>
      </w:r>
    </w:p>
    <w:p w14:paraId="52B5C5A2" w14:textId="77777777" w:rsidR="006635E9" w:rsidRDefault="006635E9" w:rsidP="006635E9">
      <w:pPr>
        <w:rPr>
          <w:lang w:val="en-US"/>
        </w:rPr>
      </w:pPr>
    </w:p>
    <w:p w14:paraId="226BCBD8" w14:textId="77777777" w:rsidR="006635E9" w:rsidRDefault="006635E9" w:rsidP="006635E9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>
        <w:rPr>
          <w:b/>
          <w:lang w:val="en-US"/>
        </w:rPr>
        <w:t>Dates of future IEEE 802.11 WG Meetings:</w:t>
      </w:r>
    </w:p>
    <w:p w14:paraId="30F62870" w14:textId="40CA5BE0" w:rsidR="006635E9" w:rsidRDefault="003C2148" w:rsidP="006635E9">
      <w:pPr>
        <w:tabs>
          <w:tab w:val="left" w:pos="810"/>
        </w:tabs>
        <w:spacing w:before="100" w:beforeAutospacing="1" w:after="100" w:afterAutospacing="1"/>
        <w:ind w:left="720"/>
        <w:rPr>
          <w:lang w:val="en-US"/>
        </w:rPr>
      </w:pPr>
      <w:r>
        <w:rPr>
          <w:lang w:val="en-US"/>
        </w:rPr>
        <w:t>TBS</w:t>
      </w:r>
    </w:p>
    <w:p w14:paraId="2B40D157" w14:textId="77777777" w:rsidR="00CA09B2" w:rsidRPr="003D4ED2" w:rsidRDefault="00CA09B2">
      <w:pPr>
        <w:rPr>
          <w:lang w:val="en-US"/>
        </w:rPr>
      </w:pPr>
    </w:p>
    <w:p w14:paraId="70ABBB16" w14:textId="77777777" w:rsidR="00CA09B2" w:rsidRPr="003D4ED2" w:rsidRDefault="00CA09B2">
      <w:pPr>
        <w:rPr>
          <w:b/>
          <w:sz w:val="24"/>
          <w:lang w:val="en-US"/>
        </w:rPr>
      </w:pPr>
      <w:r w:rsidRPr="003D4ED2">
        <w:rPr>
          <w:lang w:val="en-US"/>
        </w:rPr>
        <w:br w:type="page"/>
      </w:r>
      <w:r w:rsidRPr="003D4ED2">
        <w:rPr>
          <w:b/>
          <w:sz w:val="24"/>
          <w:lang w:val="en-US"/>
        </w:rPr>
        <w:lastRenderedPageBreak/>
        <w:t>References:</w:t>
      </w:r>
    </w:p>
    <w:p w14:paraId="07353BF3" w14:textId="22CB223B" w:rsidR="00CA09B2" w:rsidRDefault="00CA09B2">
      <w:pPr>
        <w:rPr>
          <w:lang w:val="en-US"/>
        </w:rPr>
      </w:pPr>
    </w:p>
    <w:bookmarkStart w:id="367" w:name="_Ref72162507"/>
    <w:p w14:paraId="65ECE5A8" w14:textId="243D0D60" w:rsidR="00B508C7" w:rsidRPr="00A1214D" w:rsidRDefault="00B508C7" w:rsidP="00B508C7">
      <w:pPr>
        <w:pStyle w:val="ListParagraph"/>
        <w:numPr>
          <w:ilvl w:val="0"/>
          <w:numId w:val="4"/>
        </w:numPr>
        <w:rPr>
          <w:lang w:val="en-US"/>
        </w:rPr>
      </w:pPr>
      <w:r>
        <w:fldChar w:fldCharType="begin"/>
      </w:r>
      <w:r>
        <w:instrText>HYPERLINK "https://mentor.ieee.org/802.11/dcn/21/11-21-0170-00-0000-2021-jan-liaison-from-wba-re-convergence.docx"</w:instrText>
      </w:r>
      <w:r>
        <w:fldChar w:fldCharType="separate"/>
      </w:r>
      <w:r>
        <w:rPr>
          <w:rStyle w:val="Hyperlink"/>
        </w:rPr>
        <w:t>11-21/0170r0</w:t>
      </w:r>
      <w:r>
        <w:fldChar w:fldCharType="end"/>
      </w:r>
      <w:r>
        <w:t xml:space="preserve"> </w:t>
      </w:r>
      <w:r w:rsidR="00596207">
        <w:t>“</w:t>
      </w:r>
      <w:r w:rsidR="00B00837" w:rsidRPr="00B00837">
        <w:t>2021 Jan Liaison from WBA re: Convergence</w:t>
      </w:r>
      <w:r w:rsidR="00596207">
        <w:t>”</w:t>
      </w:r>
      <w:bookmarkEnd w:id="367"/>
    </w:p>
    <w:bookmarkStart w:id="368" w:name="_Ref72163930"/>
    <w:p w14:paraId="5536D438" w14:textId="33DA7A7A" w:rsidR="00A1214D" w:rsidRPr="004601E0" w:rsidRDefault="004325B1" w:rsidP="00A1214D">
      <w:pPr>
        <w:pStyle w:val="ListParagraph"/>
        <w:numPr>
          <w:ilvl w:val="0"/>
          <w:numId w:val="4"/>
        </w:numPr>
        <w:rPr>
          <w:lang w:val="en-US"/>
        </w:rPr>
      </w:pPr>
      <w:r>
        <w:fldChar w:fldCharType="begin"/>
      </w:r>
      <w:r>
        <w:instrText>HYPERLINK "https://mentor.ieee.org/802.11/dcn/21/11-21-0408-00-0wng-wba-5g-and-wi-fi-ran-convergence-ieee-802-11-wng-session.pdf"</w:instrText>
      </w:r>
      <w:r>
        <w:fldChar w:fldCharType="separate"/>
      </w:r>
      <w:r>
        <w:rPr>
          <w:rStyle w:val="Hyperlink"/>
        </w:rPr>
        <w:t>11-21/0408r0</w:t>
      </w:r>
      <w:r>
        <w:fldChar w:fldCharType="end"/>
      </w:r>
      <w:r>
        <w:t xml:space="preserve"> “</w:t>
      </w:r>
      <w:r w:rsidR="00A1214D" w:rsidRPr="00A1214D">
        <w:t>WBA_5G and Wi-Fi RAN Convergence</w:t>
      </w:r>
      <w:r>
        <w:t xml:space="preserve"> </w:t>
      </w:r>
      <w:r w:rsidR="00A1214D" w:rsidRPr="00A1214D">
        <w:t>IEEE 802-11 WNG Session</w:t>
      </w:r>
      <w:r>
        <w:t>”</w:t>
      </w:r>
      <w:bookmarkEnd w:id="368"/>
    </w:p>
    <w:p w14:paraId="3D079808" w14:textId="3592813F" w:rsidR="00F1108D" w:rsidRDefault="00C20B23" w:rsidP="001F2771">
      <w:pPr>
        <w:pStyle w:val="ListParagraph"/>
        <w:numPr>
          <w:ilvl w:val="0"/>
          <w:numId w:val="4"/>
        </w:numPr>
      </w:pPr>
      <w:bookmarkStart w:id="369" w:name="_Ref72165576"/>
      <w:r>
        <w:t>IEEE Std 802.11-2020 “</w:t>
      </w:r>
      <w:r w:rsidR="0039469D">
        <w:t>IEEE Standard for Information Technology—Telecommunications and Information Exchange between Systems Local and Metropolitan Area Networks—Specific Requirements Part 11: Wireless LAN Medium Access Control</w:t>
      </w:r>
      <w:r w:rsidR="008B2718">
        <w:t xml:space="preserve"> </w:t>
      </w:r>
      <w:r w:rsidR="0039469D">
        <w:t>(MAC) and Physical Layer (PHY) Specifications</w:t>
      </w:r>
      <w:r w:rsidR="008B2718">
        <w:t>”</w:t>
      </w:r>
      <w:bookmarkEnd w:id="369"/>
      <w:r w:rsidR="00F1108D">
        <w:t xml:space="preserve"> </w:t>
      </w:r>
    </w:p>
    <w:p w14:paraId="5F9972CF" w14:textId="1ADAA681" w:rsidR="004601E0" w:rsidRDefault="008B2718" w:rsidP="00C35CC7">
      <w:pPr>
        <w:pStyle w:val="ListParagraph"/>
        <w:numPr>
          <w:ilvl w:val="0"/>
          <w:numId w:val="4"/>
        </w:numPr>
        <w:rPr>
          <w:ins w:id="370" w:author="Joseph Levy" w:date="2021-06-07T12:11:00Z"/>
          <w:lang w:val="en-US"/>
        </w:rPr>
      </w:pPr>
      <w:bookmarkStart w:id="371" w:name="_Ref72165581"/>
      <w:r w:rsidRPr="003721B1">
        <w:rPr>
          <w:lang w:val="en-US"/>
        </w:rPr>
        <w:t>IEEE Std 802.11ax</w:t>
      </w:r>
      <w:r w:rsidR="00E0723A" w:rsidRPr="003721B1">
        <w:rPr>
          <w:lang w:val="en-US"/>
        </w:rPr>
        <w:t xml:space="preserve"> “</w:t>
      </w:r>
      <w:r w:rsidR="002B04BB" w:rsidRPr="003721B1">
        <w:rPr>
          <w:lang w:val="en-US"/>
        </w:rPr>
        <w:t>Draft Standard for Information technology— Telecommunications and information exchange between systems Local and metropolitan area networks—Specific requirements Part 11: Wireless LAN Medium Access Control</w:t>
      </w:r>
      <w:r w:rsidR="003721B1" w:rsidRPr="003721B1">
        <w:rPr>
          <w:lang w:val="en-US"/>
        </w:rPr>
        <w:t xml:space="preserve"> </w:t>
      </w:r>
      <w:r w:rsidR="002B04BB" w:rsidRPr="003721B1">
        <w:rPr>
          <w:lang w:val="en-US"/>
        </w:rPr>
        <w:t>(MAC) and Physical Layer (PHY) Specifications</w:t>
      </w:r>
      <w:r w:rsidR="003721B1" w:rsidRPr="003721B1">
        <w:rPr>
          <w:lang w:val="en-US"/>
        </w:rPr>
        <w:t xml:space="preserve"> </w:t>
      </w:r>
      <w:r w:rsidR="002B04BB" w:rsidRPr="003721B1">
        <w:rPr>
          <w:lang w:val="en-US"/>
        </w:rPr>
        <w:t>Amendment 1: Enhancements for High Efficiency</w:t>
      </w:r>
      <w:r w:rsidR="003721B1" w:rsidRPr="003721B1">
        <w:rPr>
          <w:lang w:val="en-US"/>
        </w:rPr>
        <w:t xml:space="preserve"> </w:t>
      </w:r>
      <w:r w:rsidR="002B04BB" w:rsidRPr="003721B1">
        <w:rPr>
          <w:lang w:val="en-US"/>
        </w:rPr>
        <w:t>WLAN</w:t>
      </w:r>
      <w:r w:rsidR="003721B1">
        <w:rPr>
          <w:lang w:val="en-US"/>
        </w:rPr>
        <w:t>”</w:t>
      </w:r>
      <w:bookmarkEnd w:id="371"/>
    </w:p>
    <w:bookmarkStart w:id="372" w:name="_Ref73960860"/>
    <w:p w14:paraId="51326FAA" w14:textId="0024CEE7" w:rsidR="00633178" w:rsidRDefault="00633178" w:rsidP="00C35CC7">
      <w:pPr>
        <w:pStyle w:val="ListParagraph"/>
        <w:numPr>
          <w:ilvl w:val="0"/>
          <w:numId w:val="4"/>
        </w:numPr>
        <w:rPr>
          <w:ins w:id="373" w:author="Joseph Levy" w:date="2021-06-07T12:12:00Z"/>
          <w:lang w:val="en-US"/>
        </w:rPr>
      </w:pPr>
      <w:ins w:id="374" w:author="Joseph Levy" w:date="2021-06-07T12:12:00Z">
        <w:r>
          <w:rPr>
            <w:lang w:val="en-US"/>
          </w:rPr>
          <w:fldChar w:fldCharType="begin"/>
        </w:r>
        <w:r>
          <w:rPr>
            <w:lang w:val="en-US"/>
          </w:rPr>
          <w:instrText xml:space="preserve"> HYPERLINK "</w:instrText>
        </w:r>
        <w:r w:rsidRPr="00633178">
          <w:rPr>
            <w:lang w:val="en-US"/>
          </w:rPr>
          <w:instrText>https://standards.ieee.org/news/2019/5g-indoor-hotspot-and-dense-urban-deployments.html</w:instrText>
        </w:r>
        <w:r>
          <w:rPr>
            <w:lang w:val="en-US"/>
          </w:rPr>
          <w:instrText xml:space="preserve">" </w:instrText>
        </w:r>
        <w:r>
          <w:rPr>
            <w:lang w:val="en-US"/>
          </w:rPr>
          <w:fldChar w:fldCharType="separate"/>
        </w:r>
        <w:r w:rsidRPr="00C400D9">
          <w:rPr>
            <w:rStyle w:val="Hyperlink"/>
            <w:lang w:val="en-US"/>
          </w:rPr>
          <w:t>https://standards.ieee.org/news/2019/5g-indoor-hotspot-and-dense-urban-deployments.html</w:t>
        </w:r>
        <w:r>
          <w:rPr>
            <w:lang w:val="en-US"/>
          </w:rPr>
          <w:fldChar w:fldCharType="end"/>
        </w:r>
        <w:r>
          <w:rPr>
            <w:lang w:val="en-US"/>
          </w:rPr>
          <w:t xml:space="preserve"> “</w:t>
        </w:r>
        <w:r w:rsidR="00794E99" w:rsidRPr="00794E99">
          <w:rPr>
            <w:lang w:val="en-US"/>
            <w:rPrChange w:id="375" w:author="Joseph Levy" w:date="2021-06-07T12:12:00Z">
              <w:rPr>
                <w:rFonts w:ascii="open_sansbold" w:hAnsi="open_sansbold"/>
                <w:color w:val="262626"/>
                <w:sz w:val="27"/>
                <w:szCs w:val="27"/>
                <w:shd w:val="clear" w:color="auto" w:fill="FFFFFF"/>
              </w:rPr>
            </w:rPrChange>
          </w:rPr>
          <w:t>IEEE P802.11ax™ Meets Requirements for 5G Indoor Hotspot and Dense Urban Deployments Enabling Enhanced Wireless Network Performance</w:t>
        </w:r>
        <w:r w:rsidR="00794E99" w:rsidRPr="00794E99">
          <w:rPr>
            <w:lang w:val="en-US"/>
            <w:rPrChange w:id="376" w:author="Joseph Levy" w:date="2021-06-07T12:12:00Z">
              <w:rPr>
                <w:rFonts w:ascii="open_sansbold" w:hAnsi="open_sansbold"/>
                <w:color w:val="262626"/>
                <w:sz w:val="27"/>
                <w:szCs w:val="27"/>
                <w:shd w:val="clear" w:color="auto" w:fill="FFFFFF"/>
              </w:rPr>
            </w:rPrChange>
          </w:rPr>
          <w:t>”</w:t>
        </w:r>
        <w:r w:rsidR="00794E99">
          <w:rPr>
            <w:lang w:val="en-US"/>
          </w:rPr>
          <w:t>, 17 December 2019</w:t>
        </w:r>
        <w:bookmarkEnd w:id="372"/>
      </w:ins>
    </w:p>
    <w:bookmarkStart w:id="377" w:name="_Ref73960869"/>
    <w:p w14:paraId="1F22205A" w14:textId="25BB23EA" w:rsidR="00794E99" w:rsidRPr="0036322C" w:rsidRDefault="00C26BFC" w:rsidP="00C35CC7">
      <w:pPr>
        <w:pStyle w:val="ListParagraph"/>
        <w:numPr>
          <w:ilvl w:val="0"/>
          <w:numId w:val="4"/>
        </w:numPr>
        <w:rPr>
          <w:rStyle w:val="Hyperlink"/>
          <w:rPrChange w:id="378" w:author="Joseph Levy" w:date="2021-06-07T12:14:00Z">
            <w:rPr>
              <w:lang w:val="en-US"/>
            </w:rPr>
          </w:rPrChange>
        </w:rPr>
      </w:pPr>
      <w:ins w:id="379" w:author="Joseph Levy" w:date="2021-06-07T12:13:00Z">
        <w:r w:rsidRPr="0036322C">
          <w:rPr>
            <w:rStyle w:val="Hyperlink"/>
            <w:rPrChange w:id="380" w:author="Joseph Levy" w:date="2021-06-07T12:14:00Z">
              <w:rPr>
                <w:lang w:val="en-US"/>
              </w:rPr>
            </w:rPrChange>
          </w:rPr>
          <w:fldChar w:fldCharType="begin"/>
        </w:r>
      </w:ins>
      <w:ins w:id="381" w:author="Joseph Levy" w:date="2021-06-07T12:15:00Z">
        <w:r w:rsidR="003C0288">
          <w:rPr>
            <w:rStyle w:val="Hyperlink"/>
          </w:rPr>
          <w:instrText>HYPERLINK "https://mentor.ieee.org/802.11/dcn/19/11-19-1284-02-AANI-summary-of-802-11ax-self-evaluation-for-imt-2020-embb-indoor-hotspot-and-dense-urban-test-environments.docx"</w:instrText>
        </w:r>
        <w:r w:rsidR="003C0288" w:rsidRPr="0036322C">
          <w:rPr>
            <w:rStyle w:val="Hyperlink"/>
            <w:rPrChange w:id="382" w:author="Joseph Levy" w:date="2021-06-07T12:14:00Z">
              <w:rPr>
                <w:rStyle w:val="Hyperlink"/>
              </w:rPr>
            </w:rPrChange>
          </w:rPr>
        </w:r>
      </w:ins>
      <w:ins w:id="383" w:author="Joseph Levy" w:date="2021-06-07T12:13:00Z">
        <w:r w:rsidRPr="0036322C">
          <w:rPr>
            <w:rStyle w:val="Hyperlink"/>
            <w:rPrChange w:id="384" w:author="Joseph Levy" w:date="2021-06-07T12:14:00Z">
              <w:rPr>
                <w:lang w:val="en-US"/>
              </w:rPr>
            </w:rPrChange>
          </w:rPr>
          <w:fldChar w:fldCharType="separate"/>
        </w:r>
      </w:ins>
      <w:ins w:id="385" w:author="Joseph Levy" w:date="2021-06-07T12:15:00Z">
        <w:r w:rsidR="003C0288">
          <w:rPr>
            <w:rStyle w:val="Hyperlink"/>
            <w:lang w:val="en-US"/>
          </w:rPr>
          <w:t>11-19/1284r2</w:t>
        </w:r>
      </w:ins>
      <w:ins w:id="386" w:author="Joseph Levy" w:date="2021-06-07T12:13:00Z">
        <w:r w:rsidRPr="0036322C">
          <w:rPr>
            <w:rStyle w:val="Hyperlink"/>
            <w:rPrChange w:id="387" w:author="Joseph Levy" w:date="2021-06-07T12:14:00Z">
              <w:rPr>
                <w:lang w:val="en-US"/>
              </w:rPr>
            </w:rPrChange>
          </w:rPr>
          <w:fldChar w:fldCharType="end"/>
        </w:r>
        <w:r w:rsidRPr="0036322C">
          <w:rPr>
            <w:rStyle w:val="Hyperlink"/>
            <w:rPrChange w:id="388" w:author="Joseph Levy" w:date="2021-06-07T12:14:00Z">
              <w:rPr>
                <w:lang w:val="en-US"/>
              </w:rPr>
            </w:rPrChange>
          </w:rPr>
          <w:t xml:space="preserve"> </w:t>
        </w:r>
      </w:ins>
      <w:ins w:id="389" w:author="Joseph Levy" w:date="2021-06-07T12:14:00Z">
        <w:r w:rsidR="0036322C" w:rsidRPr="0036322C">
          <w:rPr>
            <w:rStyle w:val="Hyperlink"/>
            <w:rPrChange w:id="390" w:author="Joseph Levy" w:date="2021-06-07T12:14:00Z">
              <w:rPr>
                <w:lang w:val="en-US"/>
              </w:rPr>
            </w:rPrChange>
          </w:rPr>
          <w:t>“</w:t>
        </w:r>
        <w:r w:rsidR="0036322C" w:rsidRPr="0036322C">
          <w:rPr>
            <w:rStyle w:val="Hyperlink"/>
            <w:lang w:val="en-US"/>
            <w:rPrChange w:id="391" w:author="Joseph Levy" w:date="2021-06-07T12:14:00Z">
              <w:rPr>
                <w:rFonts w:ascii="Verdana" w:hAnsi="Verdana"/>
                <w:color w:val="000000"/>
                <w:sz w:val="14"/>
                <w:szCs w:val="14"/>
                <w:shd w:val="clear" w:color="auto" w:fill="EEEEEE"/>
              </w:rPr>
            </w:rPrChange>
          </w:rPr>
          <w:t>Summary of 802.11ax Self Evaluation for IMT-2020 EMBB Indoor Hotspot and Dense Urban Test Environments”</w:t>
        </w:r>
      </w:ins>
      <w:bookmarkEnd w:id="377"/>
    </w:p>
    <w:sectPr w:rsidR="00794E99" w:rsidRPr="0036322C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D88A8" w14:textId="77777777" w:rsidR="003A28FF" w:rsidRDefault="003A28FF">
      <w:r>
        <w:separator/>
      </w:r>
    </w:p>
  </w:endnote>
  <w:endnote w:type="continuationSeparator" w:id="0">
    <w:p w14:paraId="3D7CD057" w14:textId="77777777" w:rsidR="003A28FF" w:rsidRDefault="003A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_sansregular">
    <w:altName w:val="Cambria"/>
    <w:panose1 w:val="00000000000000000000"/>
    <w:charset w:val="00"/>
    <w:family w:val="roman"/>
    <w:notTrueType/>
    <w:pitch w:val="default"/>
  </w:font>
  <w:font w:name="open_sansbold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13B6" w14:textId="162FF6DF" w:rsidR="0029020B" w:rsidRPr="008408FA" w:rsidRDefault="0029020B">
    <w:pPr>
      <w:pStyle w:val="Footer"/>
      <w:tabs>
        <w:tab w:val="clear" w:pos="6480"/>
        <w:tab w:val="center" w:pos="4680"/>
        <w:tab w:val="right" w:pos="9360"/>
      </w:tabs>
      <w:rPr>
        <w:lang w:val="en-US"/>
      </w:rPr>
    </w:pPr>
    <w:r w:rsidRPr="008408FA">
      <w:rPr>
        <w:lang w:val="en-US"/>
      </w:rPr>
      <w:fldChar w:fldCharType="begin"/>
    </w:r>
    <w:r w:rsidRPr="008408FA">
      <w:rPr>
        <w:lang w:val="en-US"/>
      </w:rPr>
      <w:instrText xml:space="preserve"> SUBJECT  \* MERGEFORMAT </w:instrText>
    </w:r>
    <w:r w:rsidRPr="008408FA">
      <w:rPr>
        <w:lang w:val="en-US"/>
      </w:rPr>
      <w:fldChar w:fldCharType="separate"/>
    </w:r>
    <w:r w:rsidR="000452C6">
      <w:rPr>
        <w:lang w:val="en-US"/>
      </w:rPr>
      <w:t>Liaison Statement (LS)</w:t>
    </w:r>
    <w:r w:rsidRPr="008408FA">
      <w:rPr>
        <w:lang w:val="en-US"/>
      </w:rPr>
      <w:fldChar w:fldCharType="end"/>
    </w:r>
    <w:r w:rsidRPr="008408FA">
      <w:rPr>
        <w:lang w:val="en-US"/>
      </w:rPr>
      <w:tab/>
      <w:t xml:space="preserve">page </w:t>
    </w:r>
    <w:r w:rsidRPr="008408FA">
      <w:rPr>
        <w:lang w:val="en-US"/>
      </w:rPr>
      <w:fldChar w:fldCharType="begin"/>
    </w:r>
    <w:r w:rsidRPr="008408FA">
      <w:rPr>
        <w:lang w:val="en-US"/>
      </w:rPr>
      <w:instrText xml:space="preserve">page </w:instrText>
    </w:r>
    <w:r w:rsidRPr="008408FA">
      <w:rPr>
        <w:lang w:val="en-US"/>
      </w:rPr>
      <w:fldChar w:fldCharType="separate"/>
    </w:r>
    <w:r w:rsidR="009F2FBC" w:rsidRPr="008408FA">
      <w:rPr>
        <w:noProof/>
        <w:lang w:val="en-US"/>
      </w:rPr>
      <w:t>2</w:t>
    </w:r>
    <w:r w:rsidRPr="008408FA">
      <w:rPr>
        <w:lang w:val="en-US"/>
      </w:rPr>
      <w:fldChar w:fldCharType="end"/>
    </w:r>
    <w:r w:rsidRPr="008408FA">
      <w:rPr>
        <w:lang w:val="en-US"/>
      </w:rPr>
      <w:tab/>
    </w:r>
    <w:r w:rsidRPr="008408FA">
      <w:rPr>
        <w:lang w:val="en-US"/>
      </w:rPr>
      <w:fldChar w:fldCharType="begin"/>
    </w:r>
    <w:r w:rsidRPr="008408FA">
      <w:rPr>
        <w:lang w:val="en-US"/>
      </w:rPr>
      <w:instrText xml:space="preserve"> COMMENTS  \* MERGEFORMAT </w:instrText>
    </w:r>
    <w:r w:rsidRPr="008408FA">
      <w:rPr>
        <w:lang w:val="en-US"/>
      </w:rPr>
      <w:fldChar w:fldCharType="separate"/>
    </w:r>
    <w:r w:rsidR="00554F98" w:rsidRPr="008408FA">
      <w:rPr>
        <w:lang w:val="en-US"/>
      </w:rPr>
      <w:t>Joseph Levy, InterDigital</w:t>
    </w:r>
    <w:r w:rsidRPr="008408FA">
      <w:rPr>
        <w:lang w:val="en-US"/>
      </w:rPr>
      <w:fldChar w:fldCharType="end"/>
    </w:r>
  </w:p>
  <w:p w14:paraId="2AC21D83" w14:textId="77777777" w:rsidR="0029020B" w:rsidRPr="008408FA" w:rsidRDefault="0029020B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B2294" w14:textId="77777777" w:rsidR="003A28FF" w:rsidRDefault="003A28FF">
      <w:r>
        <w:separator/>
      </w:r>
    </w:p>
  </w:footnote>
  <w:footnote w:type="continuationSeparator" w:id="0">
    <w:p w14:paraId="1CF0820E" w14:textId="77777777" w:rsidR="003A28FF" w:rsidRDefault="003A2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CFDC3" w14:textId="4AA61BDD" w:rsidR="0029020B" w:rsidRDefault="003A28FF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ins w:id="392" w:author="Joseph Levy" w:date="2021-06-07T11:16:00Z">
      <w:r w:rsidR="000033F2">
        <w:t>June 2021</w:t>
      </w:r>
    </w:ins>
    <w:del w:id="393" w:author="Joseph Levy" w:date="2021-06-07T11:16:00Z">
      <w:r w:rsidR="00554F98" w:rsidDel="000033F2">
        <w:delText>May 2021</w:delText>
      </w:r>
    </w:del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</w:instrText>
    </w:r>
    <w:r>
      <w:instrText xml:space="preserve">  \* MERGEFORMAT </w:instrText>
    </w:r>
    <w:r>
      <w:fldChar w:fldCharType="separate"/>
    </w:r>
    <w:ins w:id="394" w:author="Joseph Levy" w:date="2021-06-07T11:16:00Z">
      <w:r w:rsidR="000033F2">
        <w:t>doc.: IEEE 802.11-21/0865r1</w:t>
      </w:r>
    </w:ins>
    <w:del w:id="395" w:author="Joseph Levy" w:date="2021-06-07T11:16:00Z">
      <w:r w:rsidR="00554F98" w:rsidDel="000033F2">
        <w:delText>doc.: IEEE 802.11-21/0865r0</w:delText>
      </w:r>
    </w:del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53E74"/>
    <w:multiLevelType w:val="hybridMultilevel"/>
    <w:tmpl w:val="76FAB9BA"/>
    <w:lvl w:ilvl="0" w:tplc="8C4838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345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3811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A60B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5EB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948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E89B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C4F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ACF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226E3051"/>
    <w:multiLevelType w:val="hybridMultilevel"/>
    <w:tmpl w:val="C9D1BF1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EAC498B"/>
    <w:multiLevelType w:val="hybridMultilevel"/>
    <w:tmpl w:val="FB6C0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8C63A1"/>
    <w:multiLevelType w:val="hybridMultilevel"/>
    <w:tmpl w:val="DA00B2CE"/>
    <w:lvl w:ilvl="0" w:tplc="105E3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70A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00AC4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5A1A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C63E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FED1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4E9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8A04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B6F4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41A6EA9"/>
    <w:multiLevelType w:val="hybridMultilevel"/>
    <w:tmpl w:val="1E7AB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32676A"/>
    <w:multiLevelType w:val="hybridMultilevel"/>
    <w:tmpl w:val="3F52A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C87587"/>
    <w:multiLevelType w:val="hybridMultilevel"/>
    <w:tmpl w:val="F9CA4758"/>
    <w:lvl w:ilvl="0" w:tplc="709219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200A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4983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245F76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5E36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3CA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2ECB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A41A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367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4A5BFB"/>
    <w:multiLevelType w:val="hybridMultilevel"/>
    <w:tmpl w:val="EC12FD0A"/>
    <w:lvl w:ilvl="0" w:tplc="196EE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387C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4ADED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5CE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3845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FCD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0A5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D44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7EDB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55FC6396"/>
    <w:multiLevelType w:val="hybridMultilevel"/>
    <w:tmpl w:val="58841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CE32A0"/>
    <w:multiLevelType w:val="hybridMultilevel"/>
    <w:tmpl w:val="D5083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3900A1"/>
    <w:multiLevelType w:val="hybridMultilevel"/>
    <w:tmpl w:val="A4FA8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3"/>
  </w:num>
  <w:num w:numId="11">
    <w:abstractNumId w:val="2"/>
  </w:num>
  <w:num w:numId="12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ph Levy">
    <w15:presenceInfo w15:providerId="AD" w15:userId="S::Joseph.Levy@InterDigital.com::3766db8f-7892-44ce-ae9b-8fce39950a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5B"/>
    <w:rsid w:val="000033F2"/>
    <w:rsid w:val="00021E5C"/>
    <w:rsid w:val="000452C6"/>
    <w:rsid w:val="00050687"/>
    <w:rsid w:val="00054E1F"/>
    <w:rsid w:val="000616DF"/>
    <w:rsid w:val="00061B62"/>
    <w:rsid w:val="00092FAF"/>
    <w:rsid w:val="000B3726"/>
    <w:rsid w:val="000C4D20"/>
    <w:rsid w:val="000F029C"/>
    <w:rsid w:val="000F45F6"/>
    <w:rsid w:val="00120586"/>
    <w:rsid w:val="00125FD6"/>
    <w:rsid w:val="00133B9A"/>
    <w:rsid w:val="0014755B"/>
    <w:rsid w:val="0015115B"/>
    <w:rsid w:val="00163740"/>
    <w:rsid w:val="0017491B"/>
    <w:rsid w:val="001859D7"/>
    <w:rsid w:val="001A0073"/>
    <w:rsid w:val="001B4A0A"/>
    <w:rsid w:val="001D723B"/>
    <w:rsid w:val="001E6794"/>
    <w:rsid w:val="001F20D4"/>
    <w:rsid w:val="00235750"/>
    <w:rsid w:val="00242714"/>
    <w:rsid w:val="002448F7"/>
    <w:rsid w:val="0025071A"/>
    <w:rsid w:val="00254BE4"/>
    <w:rsid w:val="0028106E"/>
    <w:rsid w:val="0029020B"/>
    <w:rsid w:val="002A2A8B"/>
    <w:rsid w:val="002B04BB"/>
    <w:rsid w:val="002C0642"/>
    <w:rsid w:val="002D44BE"/>
    <w:rsid w:val="002F2FA3"/>
    <w:rsid w:val="003129F2"/>
    <w:rsid w:val="003202FD"/>
    <w:rsid w:val="00330A25"/>
    <w:rsid w:val="0033318A"/>
    <w:rsid w:val="00337941"/>
    <w:rsid w:val="00362EC9"/>
    <w:rsid w:val="0036322C"/>
    <w:rsid w:val="003721B1"/>
    <w:rsid w:val="0039469D"/>
    <w:rsid w:val="003A28FF"/>
    <w:rsid w:val="003C0288"/>
    <w:rsid w:val="003C2148"/>
    <w:rsid w:val="003D4ED2"/>
    <w:rsid w:val="003D68C1"/>
    <w:rsid w:val="003E57B5"/>
    <w:rsid w:val="003F168F"/>
    <w:rsid w:val="003F5CEB"/>
    <w:rsid w:val="00416807"/>
    <w:rsid w:val="00423394"/>
    <w:rsid w:val="004325B1"/>
    <w:rsid w:val="00442037"/>
    <w:rsid w:val="00451DB7"/>
    <w:rsid w:val="004601E0"/>
    <w:rsid w:val="00463F82"/>
    <w:rsid w:val="00485472"/>
    <w:rsid w:val="0049429F"/>
    <w:rsid w:val="004967C3"/>
    <w:rsid w:val="004A05F4"/>
    <w:rsid w:val="004B064B"/>
    <w:rsid w:val="004D7D17"/>
    <w:rsid w:val="004E178B"/>
    <w:rsid w:val="00501859"/>
    <w:rsid w:val="00513DB0"/>
    <w:rsid w:val="00521CF0"/>
    <w:rsid w:val="005437C7"/>
    <w:rsid w:val="0055016B"/>
    <w:rsid w:val="00550C76"/>
    <w:rsid w:val="00552DC9"/>
    <w:rsid w:val="00554F98"/>
    <w:rsid w:val="00596207"/>
    <w:rsid w:val="005B642F"/>
    <w:rsid w:val="005C1F5A"/>
    <w:rsid w:val="005C33C0"/>
    <w:rsid w:val="005C3693"/>
    <w:rsid w:val="005D77B9"/>
    <w:rsid w:val="005E410F"/>
    <w:rsid w:val="005E4114"/>
    <w:rsid w:val="005F504D"/>
    <w:rsid w:val="005F6010"/>
    <w:rsid w:val="00607C44"/>
    <w:rsid w:val="00616363"/>
    <w:rsid w:val="0062440B"/>
    <w:rsid w:val="006277EA"/>
    <w:rsid w:val="00633178"/>
    <w:rsid w:val="00655D61"/>
    <w:rsid w:val="00662EAC"/>
    <w:rsid w:val="006635E9"/>
    <w:rsid w:val="00666BE8"/>
    <w:rsid w:val="00673B53"/>
    <w:rsid w:val="006A57EC"/>
    <w:rsid w:val="006A6D2D"/>
    <w:rsid w:val="006C0727"/>
    <w:rsid w:val="006C35FE"/>
    <w:rsid w:val="006D5416"/>
    <w:rsid w:val="006E145F"/>
    <w:rsid w:val="006E2A6F"/>
    <w:rsid w:val="006F641C"/>
    <w:rsid w:val="0071102A"/>
    <w:rsid w:val="00740BE7"/>
    <w:rsid w:val="0075166F"/>
    <w:rsid w:val="00760D9A"/>
    <w:rsid w:val="00770572"/>
    <w:rsid w:val="00792A07"/>
    <w:rsid w:val="00794E99"/>
    <w:rsid w:val="00796BFA"/>
    <w:rsid w:val="007A2EC4"/>
    <w:rsid w:val="007A71AA"/>
    <w:rsid w:val="007B2403"/>
    <w:rsid w:val="007B4AD9"/>
    <w:rsid w:val="007D6446"/>
    <w:rsid w:val="007E0704"/>
    <w:rsid w:val="007F11A9"/>
    <w:rsid w:val="007F1D86"/>
    <w:rsid w:val="00801499"/>
    <w:rsid w:val="00801694"/>
    <w:rsid w:val="00803570"/>
    <w:rsid w:val="00814723"/>
    <w:rsid w:val="00824FE7"/>
    <w:rsid w:val="0083259D"/>
    <w:rsid w:val="00837915"/>
    <w:rsid w:val="008408FA"/>
    <w:rsid w:val="008416FB"/>
    <w:rsid w:val="00855CE3"/>
    <w:rsid w:val="008746A5"/>
    <w:rsid w:val="00894A9E"/>
    <w:rsid w:val="008B2718"/>
    <w:rsid w:val="008E5AED"/>
    <w:rsid w:val="0090145F"/>
    <w:rsid w:val="00926E9F"/>
    <w:rsid w:val="0096231A"/>
    <w:rsid w:val="00967806"/>
    <w:rsid w:val="00973B38"/>
    <w:rsid w:val="00981670"/>
    <w:rsid w:val="00981F96"/>
    <w:rsid w:val="009864DD"/>
    <w:rsid w:val="009968B2"/>
    <w:rsid w:val="00997384"/>
    <w:rsid w:val="009B27B8"/>
    <w:rsid w:val="009F2FBC"/>
    <w:rsid w:val="00A06FE5"/>
    <w:rsid w:val="00A1214D"/>
    <w:rsid w:val="00A1296C"/>
    <w:rsid w:val="00A42A5B"/>
    <w:rsid w:val="00A61206"/>
    <w:rsid w:val="00AA427C"/>
    <w:rsid w:val="00AA5B24"/>
    <w:rsid w:val="00AD1AF4"/>
    <w:rsid w:val="00AF4DC7"/>
    <w:rsid w:val="00B00837"/>
    <w:rsid w:val="00B11B84"/>
    <w:rsid w:val="00B2025C"/>
    <w:rsid w:val="00B31820"/>
    <w:rsid w:val="00B32AEF"/>
    <w:rsid w:val="00B508C7"/>
    <w:rsid w:val="00B5341C"/>
    <w:rsid w:val="00B61F7A"/>
    <w:rsid w:val="00BE68C2"/>
    <w:rsid w:val="00BF2ADD"/>
    <w:rsid w:val="00C02191"/>
    <w:rsid w:val="00C20B23"/>
    <w:rsid w:val="00C26BFC"/>
    <w:rsid w:val="00C27A65"/>
    <w:rsid w:val="00C421BA"/>
    <w:rsid w:val="00C521C5"/>
    <w:rsid w:val="00C77BAC"/>
    <w:rsid w:val="00C81AD2"/>
    <w:rsid w:val="00C85946"/>
    <w:rsid w:val="00CA0327"/>
    <w:rsid w:val="00CA09B2"/>
    <w:rsid w:val="00CC0B3E"/>
    <w:rsid w:val="00CC2DC7"/>
    <w:rsid w:val="00CD5E7B"/>
    <w:rsid w:val="00CE4AD2"/>
    <w:rsid w:val="00D00A79"/>
    <w:rsid w:val="00D07645"/>
    <w:rsid w:val="00D12B89"/>
    <w:rsid w:val="00D134B4"/>
    <w:rsid w:val="00D17C6B"/>
    <w:rsid w:val="00DC2D23"/>
    <w:rsid w:val="00DC5A7B"/>
    <w:rsid w:val="00DF0041"/>
    <w:rsid w:val="00E04144"/>
    <w:rsid w:val="00E0723A"/>
    <w:rsid w:val="00E26F5F"/>
    <w:rsid w:val="00E4509B"/>
    <w:rsid w:val="00E676FA"/>
    <w:rsid w:val="00EE288C"/>
    <w:rsid w:val="00F03761"/>
    <w:rsid w:val="00F1108D"/>
    <w:rsid w:val="00F367D7"/>
    <w:rsid w:val="00F5269C"/>
    <w:rsid w:val="00F55853"/>
    <w:rsid w:val="00F96B56"/>
    <w:rsid w:val="00F97944"/>
    <w:rsid w:val="00FA4FEB"/>
    <w:rsid w:val="00FC2C7D"/>
    <w:rsid w:val="00FD255F"/>
    <w:rsid w:val="00FF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239377"/>
  <w15:chartTrackingRefBased/>
  <w15:docId w15:val="{1843D337-7F8F-45E7-B92C-B6933007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166F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2A8B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nhideWhenUsed/>
    <w:rsid w:val="006635E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635E9"/>
    <w:rPr>
      <w:sz w:val="22"/>
      <w:lang w:val="en-GB"/>
    </w:rPr>
  </w:style>
  <w:style w:type="paragraph" w:styleId="ListParagraph">
    <w:name w:val="List Paragraph"/>
    <w:basedOn w:val="Normal"/>
    <w:uiPriority w:val="34"/>
    <w:qFormat/>
    <w:rsid w:val="006635E9"/>
    <w:pPr>
      <w:ind w:left="720"/>
      <w:contextualSpacing/>
    </w:pPr>
    <w:rPr>
      <w:szCs w:val="24"/>
    </w:rPr>
  </w:style>
  <w:style w:type="paragraph" w:customStyle="1" w:styleId="Default">
    <w:name w:val="Default"/>
    <w:rsid w:val="00CD5E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F1D86"/>
    <w:pPr>
      <w:spacing w:before="100" w:beforeAutospacing="1" w:after="100" w:afterAutospacing="1"/>
    </w:pPr>
    <w:rPr>
      <w:sz w:val="24"/>
      <w:szCs w:val="24"/>
      <w:lang w:val="en-US"/>
    </w:rPr>
  </w:style>
  <w:style w:type="character" w:styleId="FollowedHyperlink">
    <w:name w:val="FollowedHyperlink"/>
    <w:basedOn w:val="DefaultParagraphFont"/>
    <w:rsid w:val="001A00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602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4846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7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642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5926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494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852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562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2736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51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302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41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565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1/11-21-0170-00-0000-2021-jan-liaison-from-wba-re-convergence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1/11-21-0170-00-0000-2021-jan-liaison-from-wba-re-convergence.docx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vyJS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296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802.11-21/0865r1</vt:lpstr>
    </vt:vector>
  </TitlesOfParts>
  <Company>Some Company</Company>
  <LinksUpToDate>false</LinksUpToDate>
  <CharactersWithSpaces>10245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802.11-21/0865r1</dc:title>
  <dc:subject>Liaison Statement (LS)</dc:subject>
  <dc:creator>Joseph Levy</dc:creator>
  <cp:keywords>June 2021</cp:keywords>
  <dc:description>Joseph Levy, InterDigital</dc:description>
  <cp:lastModifiedBy>Joseph Levy</cp:lastModifiedBy>
  <cp:revision>181</cp:revision>
  <cp:lastPrinted>1900-01-01T05:00:00Z</cp:lastPrinted>
  <dcterms:created xsi:type="dcterms:W3CDTF">2021-05-17T20:09:00Z</dcterms:created>
  <dcterms:modified xsi:type="dcterms:W3CDTF">2021-06-08T02:59:00Z</dcterms:modified>
</cp:coreProperties>
</file>