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25D192D2" w:rsidR="00DE584F" w:rsidRPr="00183F4C" w:rsidRDefault="001B056C" w:rsidP="00A12A5A">
            <w:pPr>
              <w:pStyle w:val="T2"/>
            </w:pPr>
            <w:bookmarkStart w:id="0" w:name="_Hlk72686683"/>
            <w:r>
              <w:rPr>
                <w:lang w:eastAsia="ko-KR"/>
              </w:rPr>
              <w:t xml:space="preserve">PDT for </w:t>
            </w:r>
            <w:r w:rsidR="00662BE6">
              <w:rPr>
                <w:lang w:eastAsia="ko-KR"/>
              </w:rPr>
              <w:t>CC34 Resolution for CID3222</w:t>
            </w:r>
            <w:bookmarkEnd w:id="0"/>
            <w:r w:rsidR="00A12A5A">
              <w:rPr>
                <w:lang w:eastAsia="ko-KR"/>
              </w:rPr>
              <w:t xml:space="preserve"> </w:t>
            </w:r>
          </w:p>
        </w:tc>
      </w:tr>
      <w:tr w:rsidR="00DE584F" w:rsidRPr="00183F4C" w14:paraId="4EE171F3" w14:textId="77777777" w:rsidTr="00937A90">
        <w:trPr>
          <w:trHeight w:val="359"/>
          <w:jc w:val="center"/>
        </w:trPr>
        <w:tc>
          <w:tcPr>
            <w:tcW w:w="9576" w:type="dxa"/>
            <w:gridSpan w:val="5"/>
            <w:vAlign w:val="center"/>
          </w:tcPr>
          <w:p w14:paraId="2DCA8F1F" w14:textId="78BE5FA8" w:rsidR="00DE584F" w:rsidRPr="00183F4C" w:rsidRDefault="00DE584F" w:rsidP="00DC5E00">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A12A5A">
              <w:rPr>
                <w:b w:val="0"/>
                <w:sz w:val="20"/>
                <w:lang w:eastAsia="ko-KR"/>
              </w:rPr>
              <w:t>1</w:t>
            </w:r>
            <w:r w:rsidRPr="00183F4C">
              <w:rPr>
                <w:b w:val="0"/>
                <w:sz w:val="20"/>
              </w:rPr>
              <w:t>-</w:t>
            </w:r>
            <w:r w:rsidR="002A71D0">
              <w:rPr>
                <w:b w:val="0"/>
                <w:sz w:val="20"/>
                <w:lang w:eastAsia="ko-KR"/>
              </w:rPr>
              <w:t>07</w:t>
            </w:r>
            <w:r>
              <w:rPr>
                <w:rFonts w:hint="eastAsia"/>
                <w:b w:val="0"/>
                <w:sz w:val="20"/>
                <w:lang w:eastAsia="ko-KR"/>
              </w:rPr>
              <w:t>-</w:t>
            </w:r>
            <w:r w:rsidR="002A71D0">
              <w:rPr>
                <w:b w:val="0"/>
                <w:sz w:val="20"/>
                <w:lang w:eastAsia="ko-KR"/>
              </w:rPr>
              <w:t>06</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937A90">
        <w:trPr>
          <w:trHeight w:val="359"/>
          <w:jc w:val="center"/>
        </w:trPr>
        <w:tc>
          <w:tcPr>
            <w:tcW w:w="1548"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620" w:type="dxa"/>
            <w:vAlign w:val="center"/>
          </w:tcPr>
          <w:p w14:paraId="44407663" w14:textId="77777777" w:rsidR="00662BE6" w:rsidRPr="002C60AE" w:rsidRDefault="00662BE6" w:rsidP="00662BE6">
            <w:pPr>
              <w:pStyle w:val="T2"/>
              <w:spacing w:after="0"/>
              <w:ind w:left="0" w:right="0"/>
              <w:jc w:val="left"/>
              <w:rPr>
                <w:b w:val="0"/>
                <w:sz w:val="18"/>
                <w:szCs w:val="18"/>
                <w:lang w:eastAsia="ko-KR"/>
              </w:rPr>
            </w:pPr>
          </w:p>
        </w:tc>
        <w:tc>
          <w:tcPr>
            <w:tcW w:w="2358" w:type="dxa"/>
            <w:vAlign w:val="center"/>
          </w:tcPr>
          <w:p w14:paraId="780A9226" w14:textId="1D713792" w:rsidR="00662BE6" w:rsidRDefault="00C521CA" w:rsidP="00662BE6">
            <w:pPr>
              <w:pStyle w:val="T2"/>
              <w:spacing w:after="0"/>
              <w:ind w:left="0" w:right="0"/>
              <w:jc w:val="left"/>
              <w:rPr>
                <w:b w:val="0"/>
                <w:sz w:val="18"/>
                <w:szCs w:val="18"/>
                <w:lang w:eastAsia="ko-KR"/>
              </w:rPr>
            </w:pPr>
            <w:hyperlink r:id="rId8" w:history="1">
              <w:r w:rsidR="00662BE6" w:rsidRPr="00594328">
                <w:rPr>
                  <w:rStyle w:val="Hyperlink"/>
                  <w:b w:val="0"/>
                  <w:sz w:val="18"/>
                  <w:szCs w:val="18"/>
                  <w:lang w:eastAsia="ko-KR"/>
                </w:rPr>
                <w:t>arik.klein@Huawei.com</w:t>
              </w:r>
            </w:hyperlink>
            <w:r w:rsidR="00662BE6">
              <w:rPr>
                <w:b w:val="0"/>
                <w:sz w:val="18"/>
                <w:szCs w:val="18"/>
                <w:lang w:eastAsia="ko-KR"/>
              </w:rPr>
              <w:t xml:space="preserve"> </w:t>
            </w:r>
          </w:p>
        </w:tc>
      </w:tr>
      <w:tr w:rsidR="002C6F3E" w14:paraId="6BC940EC" w14:textId="77777777" w:rsidTr="00937A90">
        <w:trPr>
          <w:trHeight w:val="359"/>
          <w:jc w:val="center"/>
        </w:trPr>
        <w:tc>
          <w:tcPr>
            <w:tcW w:w="1548" w:type="dxa"/>
            <w:vAlign w:val="center"/>
          </w:tcPr>
          <w:p w14:paraId="6AD6A63E" w14:textId="1BF90282" w:rsidR="002C6F3E" w:rsidRDefault="002C6F3E" w:rsidP="002C6F3E">
            <w:pPr>
              <w:pStyle w:val="T2"/>
              <w:spacing w:after="0"/>
              <w:ind w:left="0" w:right="0"/>
              <w:jc w:val="left"/>
              <w:rPr>
                <w:b w:val="0"/>
                <w:sz w:val="18"/>
                <w:szCs w:val="18"/>
                <w:lang w:eastAsia="ko-KR"/>
              </w:rPr>
            </w:pPr>
            <w:r>
              <w:rPr>
                <w:b w:val="0"/>
                <w:sz w:val="18"/>
                <w:szCs w:val="18"/>
                <w:lang w:eastAsia="ko-KR"/>
              </w:rPr>
              <w:t>Shimi Shilo</w:t>
            </w:r>
          </w:p>
        </w:tc>
        <w:tc>
          <w:tcPr>
            <w:tcW w:w="1440" w:type="dxa"/>
            <w:vAlign w:val="center"/>
          </w:tcPr>
          <w:p w14:paraId="47B4937B" w14:textId="79F59C2A" w:rsidR="002C6F3E" w:rsidRDefault="002C6F3E" w:rsidP="002C6F3E">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758AB25E" w14:textId="5E74F43D" w:rsidR="002C6F3E" w:rsidRPr="00CB4F2F" w:rsidRDefault="002C6F3E" w:rsidP="002C6F3E">
            <w:pPr>
              <w:pStyle w:val="T2"/>
              <w:spacing w:after="0"/>
              <w:ind w:left="0" w:right="0"/>
              <w:jc w:val="left"/>
              <w:rPr>
                <w:b w:val="0"/>
                <w:sz w:val="18"/>
                <w:szCs w:val="18"/>
              </w:rPr>
            </w:pPr>
            <w:r w:rsidRPr="00662BE6">
              <w:rPr>
                <w:b w:val="0"/>
                <w:sz w:val="18"/>
                <w:szCs w:val="18"/>
              </w:rPr>
              <w:t>Huawei TLV Research Center</w:t>
            </w:r>
          </w:p>
        </w:tc>
        <w:tc>
          <w:tcPr>
            <w:tcW w:w="1620" w:type="dxa"/>
            <w:vAlign w:val="center"/>
          </w:tcPr>
          <w:p w14:paraId="64E9B46F" w14:textId="77777777" w:rsidR="002C6F3E" w:rsidRPr="002C60AE" w:rsidRDefault="002C6F3E" w:rsidP="002C6F3E">
            <w:pPr>
              <w:pStyle w:val="T2"/>
              <w:spacing w:after="0"/>
              <w:ind w:left="0" w:right="0"/>
              <w:jc w:val="left"/>
              <w:rPr>
                <w:b w:val="0"/>
                <w:sz w:val="18"/>
                <w:szCs w:val="18"/>
                <w:lang w:eastAsia="ko-KR"/>
              </w:rPr>
            </w:pPr>
          </w:p>
        </w:tc>
        <w:tc>
          <w:tcPr>
            <w:tcW w:w="2358" w:type="dxa"/>
            <w:vAlign w:val="center"/>
          </w:tcPr>
          <w:p w14:paraId="74BC02ED" w14:textId="62ACFC7A" w:rsidR="002C6F3E" w:rsidRPr="00AA7997" w:rsidRDefault="00C521CA" w:rsidP="002C6F3E">
            <w:pPr>
              <w:pStyle w:val="T2"/>
              <w:spacing w:after="0"/>
              <w:ind w:left="0" w:right="0"/>
              <w:jc w:val="left"/>
              <w:rPr>
                <w:b w:val="0"/>
                <w:sz w:val="18"/>
                <w:szCs w:val="18"/>
              </w:rPr>
            </w:pPr>
            <w:hyperlink r:id="rId9" w:history="1">
              <w:r w:rsidR="00CF3211" w:rsidRPr="00153ACD">
                <w:rPr>
                  <w:rStyle w:val="Hyperlink"/>
                  <w:b w:val="0"/>
                  <w:sz w:val="18"/>
                  <w:szCs w:val="18"/>
                </w:rPr>
                <w:t>shimi.shilo@Huawei.com</w:t>
              </w:r>
            </w:hyperlink>
          </w:p>
        </w:tc>
      </w:tr>
      <w:tr w:rsidR="002C6F3E" w14:paraId="17F10403" w14:textId="77777777" w:rsidTr="00937A90">
        <w:trPr>
          <w:trHeight w:val="359"/>
          <w:jc w:val="center"/>
        </w:trPr>
        <w:tc>
          <w:tcPr>
            <w:tcW w:w="1548" w:type="dxa"/>
            <w:vAlign w:val="center"/>
          </w:tcPr>
          <w:p w14:paraId="456D0C0E" w14:textId="6BA8CF96" w:rsidR="002C6F3E" w:rsidRDefault="001B056C" w:rsidP="002C6F3E">
            <w:pPr>
              <w:pStyle w:val="T2"/>
              <w:spacing w:after="0"/>
              <w:ind w:left="0" w:right="0"/>
              <w:jc w:val="left"/>
              <w:rPr>
                <w:b w:val="0"/>
                <w:sz w:val="18"/>
                <w:szCs w:val="18"/>
                <w:lang w:eastAsia="ko-KR"/>
              </w:rPr>
            </w:pPr>
            <w:r>
              <w:rPr>
                <w:b w:val="0"/>
                <w:sz w:val="18"/>
                <w:szCs w:val="18"/>
                <w:lang w:eastAsia="ko-KR"/>
              </w:rPr>
              <w:t>Edward Au</w:t>
            </w:r>
          </w:p>
        </w:tc>
        <w:tc>
          <w:tcPr>
            <w:tcW w:w="1440" w:type="dxa"/>
            <w:vAlign w:val="center"/>
          </w:tcPr>
          <w:p w14:paraId="03743E72" w14:textId="6EF196AF" w:rsidR="002C6F3E" w:rsidRDefault="001B056C" w:rsidP="002C6F3E">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D8C4839" w14:textId="01B9501A" w:rsidR="002C6F3E" w:rsidRPr="00CB4F2F" w:rsidRDefault="007B498E" w:rsidP="002C6F3E">
            <w:pPr>
              <w:pStyle w:val="T2"/>
              <w:spacing w:after="0"/>
              <w:ind w:left="0" w:right="0"/>
              <w:jc w:val="left"/>
              <w:rPr>
                <w:b w:val="0"/>
                <w:sz w:val="18"/>
                <w:szCs w:val="18"/>
              </w:rPr>
            </w:pPr>
            <w:r>
              <w:rPr>
                <w:b w:val="0"/>
                <w:sz w:val="18"/>
                <w:szCs w:val="18"/>
              </w:rPr>
              <w:t>H</w:t>
            </w:r>
            <w:r>
              <w:rPr>
                <w:b w:val="0"/>
                <w:sz w:val="18"/>
                <w:szCs w:val="18"/>
              </w:rPr>
              <w:t>u</w:t>
            </w:r>
            <w:r>
              <w:rPr>
                <w:b w:val="0"/>
                <w:sz w:val="18"/>
                <w:szCs w:val="18"/>
              </w:rPr>
              <w:t xml:space="preserve">awei </w:t>
            </w:r>
            <w:r w:rsidR="0034473C">
              <w:rPr>
                <w:b w:val="0"/>
                <w:sz w:val="18"/>
                <w:szCs w:val="18"/>
              </w:rPr>
              <w:t>Technologies</w:t>
            </w:r>
          </w:p>
        </w:tc>
        <w:tc>
          <w:tcPr>
            <w:tcW w:w="1620" w:type="dxa"/>
            <w:vAlign w:val="center"/>
          </w:tcPr>
          <w:p w14:paraId="29BB7E03" w14:textId="77777777" w:rsidR="002C6F3E" w:rsidRPr="002C60AE" w:rsidRDefault="002C6F3E" w:rsidP="002C6F3E">
            <w:pPr>
              <w:pStyle w:val="T2"/>
              <w:spacing w:after="0"/>
              <w:ind w:left="0" w:right="0"/>
              <w:jc w:val="left"/>
              <w:rPr>
                <w:b w:val="0"/>
                <w:sz w:val="18"/>
                <w:szCs w:val="18"/>
                <w:lang w:eastAsia="ko-KR"/>
              </w:rPr>
            </w:pPr>
          </w:p>
        </w:tc>
        <w:tc>
          <w:tcPr>
            <w:tcW w:w="2358" w:type="dxa"/>
            <w:vAlign w:val="center"/>
          </w:tcPr>
          <w:p w14:paraId="18DE01A0" w14:textId="3FD03DCE" w:rsidR="002C6F3E" w:rsidRDefault="0034473C" w:rsidP="002C6F3E">
            <w:pPr>
              <w:pStyle w:val="T2"/>
              <w:spacing w:after="0"/>
              <w:ind w:left="0" w:right="0"/>
              <w:jc w:val="left"/>
            </w:pPr>
            <w:r w:rsidRPr="0034473C">
              <w:rPr>
                <w:rStyle w:val="Hyperlink"/>
                <w:b w:val="0"/>
                <w:sz w:val="18"/>
                <w:szCs w:val="18"/>
              </w:rPr>
              <w:t>edward.ks.au@gmail.com</w:t>
            </w:r>
          </w:p>
        </w:tc>
      </w:tr>
      <w:tr w:rsidR="00C97798" w14:paraId="248ED7D1" w14:textId="77777777" w:rsidTr="00937A90">
        <w:trPr>
          <w:trHeight w:val="359"/>
          <w:jc w:val="center"/>
        </w:trPr>
        <w:tc>
          <w:tcPr>
            <w:tcW w:w="1548" w:type="dxa"/>
            <w:vAlign w:val="center"/>
          </w:tcPr>
          <w:p w14:paraId="7DB6F900" w14:textId="4C35CE37" w:rsidR="00C97798" w:rsidRPr="009371B3" w:rsidRDefault="00B70B38" w:rsidP="00C97798">
            <w:pPr>
              <w:pStyle w:val="T2"/>
              <w:spacing w:after="0"/>
              <w:ind w:left="0" w:right="0"/>
              <w:jc w:val="left"/>
              <w:rPr>
                <w:b w:val="0"/>
                <w:sz w:val="18"/>
                <w:szCs w:val="18"/>
                <w:lang w:eastAsia="ko-KR"/>
              </w:rPr>
            </w:pPr>
            <w:r>
              <w:rPr>
                <w:b w:val="0"/>
                <w:sz w:val="18"/>
                <w:szCs w:val="18"/>
                <w:lang w:eastAsia="ko-KR"/>
              </w:rPr>
              <w:t>Insun Jang</w:t>
            </w:r>
          </w:p>
        </w:tc>
        <w:tc>
          <w:tcPr>
            <w:tcW w:w="1440" w:type="dxa"/>
            <w:vAlign w:val="center"/>
          </w:tcPr>
          <w:p w14:paraId="6F7B6A56" w14:textId="412FC5A3" w:rsidR="00C97798" w:rsidRDefault="00B70B38" w:rsidP="00C97798">
            <w:pPr>
              <w:pStyle w:val="T2"/>
              <w:spacing w:after="0"/>
              <w:ind w:left="0" w:right="0"/>
              <w:jc w:val="left"/>
              <w:rPr>
                <w:b w:val="0"/>
                <w:sz w:val="18"/>
                <w:szCs w:val="18"/>
                <w:lang w:eastAsia="ko-KR"/>
              </w:rPr>
            </w:pPr>
            <w:r>
              <w:rPr>
                <w:b w:val="0"/>
                <w:sz w:val="18"/>
                <w:szCs w:val="18"/>
                <w:lang w:eastAsia="ko-KR"/>
              </w:rPr>
              <w:t>LGE</w:t>
            </w:r>
          </w:p>
        </w:tc>
        <w:tc>
          <w:tcPr>
            <w:tcW w:w="2610" w:type="dxa"/>
            <w:vAlign w:val="center"/>
          </w:tcPr>
          <w:p w14:paraId="6CAB5076" w14:textId="77777777" w:rsidR="00C97798" w:rsidRPr="00CB4F2F" w:rsidRDefault="00C97798" w:rsidP="00C97798">
            <w:pPr>
              <w:pStyle w:val="T2"/>
              <w:spacing w:after="0"/>
              <w:ind w:left="0" w:right="0"/>
              <w:jc w:val="left"/>
              <w:rPr>
                <w:b w:val="0"/>
                <w:sz w:val="18"/>
                <w:szCs w:val="18"/>
              </w:rPr>
            </w:pPr>
          </w:p>
        </w:tc>
        <w:tc>
          <w:tcPr>
            <w:tcW w:w="1620" w:type="dxa"/>
            <w:vAlign w:val="center"/>
          </w:tcPr>
          <w:p w14:paraId="033ABC60" w14:textId="77777777" w:rsidR="00C97798" w:rsidRPr="002C60AE" w:rsidRDefault="00C97798" w:rsidP="00C97798">
            <w:pPr>
              <w:pStyle w:val="T2"/>
              <w:spacing w:after="0"/>
              <w:ind w:left="0" w:right="0"/>
              <w:jc w:val="left"/>
              <w:rPr>
                <w:b w:val="0"/>
                <w:sz w:val="18"/>
                <w:szCs w:val="18"/>
                <w:lang w:eastAsia="ko-KR"/>
              </w:rPr>
            </w:pPr>
          </w:p>
        </w:tc>
        <w:tc>
          <w:tcPr>
            <w:tcW w:w="2358" w:type="dxa"/>
            <w:vAlign w:val="center"/>
          </w:tcPr>
          <w:p w14:paraId="7F596BF0" w14:textId="18F4BA24" w:rsidR="00C97798" w:rsidRDefault="00B70B38" w:rsidP="00C97798">
            <w:pPr>
              <w:pStyle w:val="T2"/>
              <w:spacing w:after="0"/>
              <w:ind w:left="0" w:right="0"/>
              <w:jc w:val="left"/>
            </w:pPr>
            <w:r w:rsidRPr="00B34A0A">
              <w:rPr>
                <w:rStyle w:val="Hyperlink"/>
                <w:b w:val="0"/>
                <w:sz w:val="18"/>
                <w:szCs w:val="18"/>
                <w:lang w:eastAsia="ko-KR"/>
              </w:rPr>
              <w:t>insun.jang@LGE.COM</w:t>
            </w:r>
          </w:p>
        </w:tc>
      </w:tr>
      <w:tr w:rsidR="00C97798" w14:paraId="628D5B08" w14:textId="77777777" w:rsidTr="00937A90">
        <w:trPr>
          <w:trHeight w:val="359"/>
          <w:jc w:val="center"/>
        </w:trPr>
        <w:tc>
          <w:tcPr>
            <w:tcW w:w="1548" w:type="dxa"/>
            <w:vAlign w:val="center"/>
          </w:tcPr>
          <w:p w14:paraId="1B83B9E0" w14:textId="110160A1" w:rsidR="00C97798" w:rsidRPr="009371B3" w:rsidRDefault="00C97798" w:rsidP="00C97798">
            <w:pPr>
              <w:pStyle w:val="T2"/>
              <w:spacing w:after="0"/>
              <w:ind w:left="0" w:right="0"/>
              <w:jc w:val="left"/>
              <w:rPr>
                <w:b w:val="0"/>
                <w:sz w:val="18"/>
                <w:szCs w:val="18"/>
                <w:lang w:eastAsia="ko-KR"/>
              </w:rPr>
            </w:pPr>
          </w:p>
        </w:tc>
        <w:tc>
          <w:tcPr>
            <w:tcW w:w="1440" w:type="dxa"/>
            <w:vAlign w:val="center"/>
          </w:tcPr>
          <w:p w14:paraId="277E7881" w14:textId="2C674651" w:rsidR="00C97798" w:rsidRDefault="00C97798" w:rsidP="00C97798">
            <w:pPr>
              <w:pStyle w:val="T2"/>
              <w:spacing w:after="0"/>
              <w:ind w:left="0" w:right="0"/>
              <w:jc w:val="left"/>
              <w:rPr>
                <w:b w:val="0"/>
                <w:sz w:val="18"/>
                <w:szCs w:val="18"/>
                <w:lang w:eastAsia="ko-KR"/>
              </w:rPr>
            </w:pPr>
          </w:p>
        </w:tc>
        <w:tc>
          <w:tcPr>
            <w:tcW w:w="2610" w:type="dxa"/>
            <w:vAlign w:val="center"/>
          </w:tcPr>
          <w:p w14:paraId="39E1B432" w14:textId="77777777" w:rsidR="00C97798" w:rsidRPr="00CB4F2F" w:rsidRDefault="00C97798" w:rsidP="00C97798">
            <w:pPr>
              <w:pStyle w:val="T2"/>
              <w:spacing w:after="0"/>
              <w:ind w:left="0" w:right="0"/>
              <w:jc w:val="left"/>
              <w:rPr>
                <w:b w:val="0"/>
                <w:sz w:val="18"/>
                <w:szCs w:val="18"/>
              </w:rPr>
            </w:pPr>
          </w:p>
        </w:tc>
        <w:tc>
          <w:tcPr>
            <w:tcW w:w="1620" w:type="dxa"/>
            <w:vAlign w:val="center"/>
          </w:tcPr>
          <w:p w14:paraId="22CAB902" w14:textId="77777777" w:rsidR="00C97798" w:rsidRPr="002C60AE" w:rsidRDefault="00C97798" w:rsidP="00C97798">
            <w:pPr>
              <w:pStyle w:val="T2"/>
              <w:spacing w:after="0"/>
              <w:ind w:left="0" w:right="0"/>
              <w:jc w:val="left"/>
              <w:rPr>
                <w:b w:val="0"/>
                <w:sz w:val="18"/>
                <w:szCs w:val="18"/>
                <w:lang w:eastAsia="ko-KR"/>
              </w:rPr>
            </w:pPr>
          </w:p>
        </w:tc>
        <w:tc>
          <w:tcPr>
            <w:tcW w:w="2358" w:type="dxa"/>
            <w:vAlign w:val="center"/>
          </w:tcPr>
          <w:p w14:paraId="56284935" w14:textId="77777777" w:rsidR="00C97798" w:rsidRDefault="00C97798" w:rsidP="00C97798">
            <w:pPr>
              <w:pStyle w:val="T2"/>
              <w:spacing w:after="0"/>
              <w:ind w:left="0" w:right="0"/>
              <w:jc w:val="left"/>
            </w:pPr>
          </w:p>
        </w:tc>
      </w:tr>
      <w:tr w:rsidR="00C97798" w14:paraId="5C1E15C6" w14:textId="77777777" w:rsidTr="00937A90">
        <w:trPr>
          <w:trHeight w:val="359"/>
          <w:jc w:val="center"/>
        </w:trPr>
        <w:tc>
          <w:tcPr>
            <w:tcW w:w="1548" w:type="dxa"/>
            <w:vAlign w:val="center"/>
          </w:tcPr>
          <w:p w14:paraId="44EFF743" w14:textId="6CD03CCA" w:rsidR="00C97798" w:rsidRDefault="00C97798" w:rsidP="00C97798">
            <w:pPr>
              <w:pStyle w:val="T2"/>
              <w:spacing w:after="0"/>
              <w:ind w:left="0" w:right="0"/>
              <w:jc w:val="left"/>
              <w:rPr>
                <w:b w:val="0"/>
                <w:sz w:val="18"/>
                <w:szCs w:val="18"/>
                <w:lang w:eastAsia="ko-KR"/>
              </w:rPr>
            </w:pPr>
          </w:p>
        </w:tc>
        <w:tc>
          <w:tcPr>
            <w:tcW w:w="1440" w:type="dxa"/>
            <w:vAlign w:val="center"/>
          </w:tcPr>
          <w:p w14:paraId="44ED90DE" w14:textId="7CE4B3BC" w:rsidR="00C97798" w:rsidRDefault="00C97798" w:rsidP="00C97798">
            <w:pPr>
              <w:pStyle w:val="T2"/>
              <w:spacing w:after="0"/>
              <w:ind w:left="0" w:right="0"/>
              <w:jc w:val="left"/>
              <w:rPr>
                <w:b w:val="0"/>
                <w:sz w:val="18"/>
                <w:szCs w:val="18"/>
                <w:lang w:eastAsia="ko-KR"/>
              </w:rPr>
            </w:pPr>
          </w:p>
        </w:tc>
        <w:tc>
          <w:tcPr>
            <w:tcW w:w="2610" w:type="dxa"/>
            <w:vAlign w:val="center"/>
          </w:tcPr>
          <w:p w14:paraId="68DB7215" w14:textId="77777777" w:rsidR="00C97798" w:rsidRPr="00CB4F2F" w:rsidRDefault="00C97798" w:rsidP="00C97798">
            <w:pPr>
              <w:pStyle w:val="T2"/>
              <w:spacing w:after="0"/>
              <w:ind w:left="0" w:right="0"/>
              <w:jc w:val="left"/>
              <w:rPr>
                <w:b w:val="0"/>
                <w:sz w:val="18"/>
                <w:szCs w:val="18"/>
              </w:rPr>
            </w:pPr>
          </w:p>
        </w:tc>
        <w:tc>
          <w:tcPr>
            <w:tcW w:w="1620" w:type="dxa"/>
            <w:vAlign w:val="center"/>
          </w:tcPr>
          <w:p w14:paraId="45B47CE0" w14:textId="77777777" w:rsidR="00C97798" w:rsidRPr="002C60AE" w:rsidRDefault="00C97798" w:rsidP="00C97798">
            <w:pPr>
              <w:pStyle w:val="T2"/>
              <w:spacing w:after="0"/>
              <w:ind w:left="0" w:right="0"/>
              <w:jc w:val="left"/>
              <w:rPr>
                <w:b w:val="0"/>
                <w:sz w:val="18"/>
                <w:szCs w:val="18"/>
                <w:lang w:eastAsia="ko-KR"/>
              </w:rPr>
            </w:pPr>
          </w:p>
        </w:tc>
        <w:tc>
          <w:tcPr>
            <w:tcW w:w="2358" w:type="dxa"/>
            <w:vAlign w:val="center"/>
          </w:tcPr>
          <w:p w14:paraId="382770C5" w14:textId="77777777" w:rsidR="00C97798" w:rsidRDefault="00C97798" w:rsidP="00C97798">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155130A2" w:rsidR="003E4403" w:rsidRDefault="003E4403" w:rsidP="007E41CB">
      <w:pPr>
        <w:jc w:val="both"/>
        <w:rPr>
          <w:rtl/>
          <w:lang w:eastAsia="ko-KR" w:bidi="he-IL"/>
        </w:rPr>
      </w:pPr>
      <w:r>
        <w:rPr>
          <w:rFonts w:hint="eastAsia"/>
          <w:lang w:eastAsia="ko-KR"/>
        </w:rPr>
        <w:t>This submission propos</w:t>
      </w:r>
      <w:r>
        <w:rPr>
          <w:lang w:eastAsia="ko-KR"/>
        </w:rPr>
        <w:t>es</w:t>
      </w:r>
      <w:r>
        <w:rPr>
          <w:rFonts w:hint="eastAsia"/>
          <w:lang w:eastAsia="ko-KR"/>
        </w:rPr>
        <w:t xml:space="preserve"> </w:t>
      </w:r>
      <w:r w:rsidR="00662BE6">
        <w:rPr>
          <w:lang w:eastAsia="ko-KR"/>
        </w:rPr>
        <w:t>CR for CID 3222</w:t>
      </w:r>
      <w:r w:rsidR="00457BD6">
        <w:rPr>
          <w:lang w:eastAsia="ko-KR"/>
        </w:rPr>
        <w:t xml:space="preserve"> (CC34)</w:t>
      </w:r>
      <w:r w:rsidR="00662BE6">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320C858B" w14:textId="1C2B2AC2" w:rsidR="00490D01" w:rsidRDefault="009008D2" w:rsidP="00B65985">
      <w:pPr>
        <w:pStyle w:val="ListParagraph"/>
        <w:numPr>
          <w:ilvl w:val="0"/>
          <w:numId w:val="1"/>
        </w:numPr>
        <w:ind w:leftChars="0"/>
        <w:jc w:val="both"/>
        <w:rPr>
          <w:lang w:eastAsia="ko-KR"/>
        </w:rPr>
      </w:pPr>
      <w:r>
        <w:t>Rev 0: Initial version of the document.</w:t>
      </w:r>
    </w:p>
    <w:p w14:paraId="3F140900" w14:textId="7E648E53" w:rsidR="0086275A" w:rsidRDefault="0086275A" w:rsidP="00B65985">
      <w:pPr>
        <w:pStyle w:val="ListParagraph"/>
        <w:numPr>
          <w:ilvl w:val="0"/>
          <w:numId w:val="1"/>
        </w:numPr>
        <w:ind w:leftChars="0"/>
        <w:jc w:val="both"/>
        <w:rPr>
          <w:lang w:eastAsia="ko-KR"/>
        </w:rPr>
      </w:pPr>
      <w:r>
        <w:rPr>
          <w:lang w:eastAsia="ko-KR"/>
        </w:rPr>
        <w:t xml:space="preserve">Rev 1: </w:t>
      </w:r>
      <w:proofErr w:type="spellStart"/>
      <w:r>
        <w:rPr>
          <w:lang w:eastAsia="ko-KR"/>
        </w:rPr>
        <w:t>Alignement</w:t>
      </w:r>
      <w:proofErr w:type="spellEnd"/>
      <w:r>
        <w:rPr>
          <w:lang w:eastAsia="ko-KR"/>
        </w:rPr>
        <w:t xml:space="preserve"> to the baseline of 802.11 D1.</w:t>
      </w:r>
      <w:proofErr w:type="gramStart"/>
      <w:r>
        <w:rPr>
          <w:lang w:eastAsia="ko-KR"/>
        </w:rPr>
        <w:t xml:space="preserve">0 </w:t>
      </w:r>
      <w:r w:rsidR="001A753E">
        <w:rPr>
          <w:lang w:eastAsia="ko-KR"/>
        </w:rPr>
        <w:t>,</w:t>
      </w:r>
      <w:proofErr w:type="gramEnd"/>
      <w:r w:rsidR="001A753E">
        <w:rPr>
          <w:lang w:eastAsia="ko-KR"/>
        </w:rPr>
        <w:t xml:space="preserve"> Adding </w:t>
      </w:r>
      <w:r w:rsidR="001A753E" w:rsidRPr="001A753E">
        <w:rPr>
          <w:lang w:eastAsia="ko-KR"/>
        </w:rPr>
        <w:t>Link Disablement Count field</w:t>
      </w:r>
      <w:r w:rsidR="001A753E">
        <w:rPr>
          <w:lang w:eastAsia="ko-KR"/>
        </w:rPr>
        <w:t>.</w:t>
      </w:r>
    </w:p>
    <w:p w14:paraId="72B50A53" w14:textId="3A68975C" w:rsidR="00B91166" w:rsidRDefault="00B91166" w:rsidP="00B65985">
      <w:pPr>
        <w:pStyle w:val="ListParagraph"/>
        <w:numPr>
          <w:ilvl w:val="0"/>
          <w:numId w:val="1"/>
        </w:numPr>
        <w:ind w:leftChars="0"/>
        <w:jc w:val="both"/>
        <w:rPr>
          <w:ins w:id="1" w:author="Author"/>
          <w:lang w:eastAsia="ko-KR"/>
        </w:rPr>
      </w:pPr>
      <w:r>
        <w:rPr>
          <w:lang w:eastAsia="ko-KR"/>
        </w:rPr>
        <w:t xml:space="preserve">Rev 2: Updating the doc, based on </w:t>
      </w:r>
      <w:r w:rsidR="00B545F4">
        <w:rPr>
          <w:lang w:eastAsia="ko-KR"/>
        </w:rPr>
        <w:t xml:space="preserve">received </w:t>
      </w:r>
      <w:r>
        <w:rPr>
          <w:lang w:eastAsia="ko-KR"/>
        </w:rPr>
        <w:t>comments from: Abhi</w:t>
      </w:r>
      <w:r w:rsidR="000B6A55">
        <w:rPr>
          <w:lang w:eastAsia="ko-KR"/>
        </w:rPr>
        <w:t>, Insun</w:t>
      </w:r>
    </w:p>
    <w:p w14:paraId="47D47ACF" w14:textId="115CB6B5" w:rsidR="00B34A0A" w:rsidRDefault="00B34A0A" w:rsidP="00B65985">
      <w:pPr>
        <w:pStyle w:val="ListParagraph"/>
        <w:numPr>
          <w:ilvl w:val="0"/>
          <w:numId w:val="1"/>
        </w:numPr>
        <w:ind w:leftChars="0"/>
        <w:jc w:val="both"/>
        <w:rPr>
          <w:lang w:eastAsia="ko-KR"/>
        </w:rPr>
      </w:pPr>
      <w:ins w:id="2" w:author="Author">
        <w:r>
          <w:rPr>
            <w:lang w:eastAsia="ko-KR"/>
          </w:rPr>
          <w:t xml:space="preserve">Rev 3: Adding text for Option </w:t>
        </w:r>
        <w:r w:rsidR="00613AFB">
          <w:rPr>
            <w:lang w:eastAsia="ko-KR"/>
          </w:rPr>
          <w:t>2</w:t>
        </w:r>
        <w:r>
          <w:rPr>
            <w:lang w:eastAsia="ko-KR"/>
          </w:rPr>
          <w:t xml:space="preserve"> + SP for selecting one of the options.</w:t>
        </w:r>
      </w:ins>
    </w:p>
    <w:p w14:paraId="3DA0E03F" w14:textId="065E3C3E" w:rsidR="001A753E" w:rsidRDefault="001A753E" w:rsidP="001A753E">
      <w:pPr>
        <w:pStyle w:val="ListParagraph"/>
        <w:ind w:leftChars="0" w:left="720"/>
        <w:jc w:val="both"/>
        <w:rPr>
          <w:lang w:eastAsia="ko-KR"/>
        </w:rPr>
      </w:pPr>
    </w:p>
    <w:p w14:paraId="5870DCD0" w14:textId="77777777" w:rsidR="00C50FE1" w:rsidRDefault="00C50FE1" w:rsidP="00C50FE1">
      <w:pPr>
        <w:jc w:val="both"/>
        <w:rPr>
          <w:lang w:eastAsia="ko-KR"/>
        </w:rPr>
      </w:pPr>
      <w:bookmarkStart w:id="3" w:name="_GoBack"/>
      <w:bookmarkEnd w:id="3"/>
    </w:p>
    <w:p w14:paraId="48038A7C" w14:textId="4688D8E4" w:rsidR="00A12A5A" w:rsidRPr="00A12A5A" w:rsidRDefault="00A12A5A" w:rsidP="00A12A5A">
      <w:pPr>
        <w:jc w:val="both"/>
      </w:pP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790"/>
        <w:gridCol w:w="1710"/>
        <w:gridCol w:w="3150"/>
      </w:tblGrid>
      <w:tr w:rsidR="002B7C4C" w:rsidRPr="007E587A" w14:paraId="3720AD90" w14:textId="77777777" w:rsidTr="005322E2">
        <w:trPr>
          <w:trHeight w:val="220"/>
          <w:jc w:val="center"/>
        </w:trPr>
        <w:tc>
          <w:tcPr>
            <w:tcW w:w="625"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r>
              <w:rPr>
                <w:rFonts w:eastAsia="Times New Roman"/>
                <w:b/>
                <w:bCs/>
                <w:color w:val="000000"/>
                <w:sz w:val="16"/>
                <w:szCs w:val="16"/>
              </w:rPr>
              <w:t>Pg/Ln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1710"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3150"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2B7C4C" w14:paraId="07D35A43" w14:textId="77777777" w:rsidTr="005322E2">
        <w:trPr>
          <w:trHeight w:val="220"/>
          <w:jc w:val="center"/>
        </w:trPr>
        <w:tc>
          <w:tcPr>
            <w:tcW w:w="625" w:type="dxa"/>
            <w:shd w:val="clear" w:color="auto" w:fill="auto"/>
            <w:noWrap/>
          </w:tcPr>
          <w:p w14:paraId="7BAF2CC6" w14:textId="533C5F33" w:rsidR="002B7C4C" w:rsidRDefault="002B7C4C" w:rsidP="005322E2">
            <w:pPr>
              <w:suppressAutoHyphens/>
              <w:rPr>
                <w:color w:val="000000" w:themeColor="text1"/>
                <w:sz w:val="16"/>
                <w:szCs w:val="16"/>
              </w:rPr>
            </w:pPr>
            <w:r>
              <w:rPr>
                <w:color w:val="000000" w:themeColor="text1"/>
                <w:sz w:val="16"/>
                <w:szCs w:val="16"/>
              </w:rPr>
              <w:t>3222</w:t>
            </w:r>
          </w:p>
        </w:tc>
        <w:tc>
          <w:tcPr>
            <w:tcW w:w="1080" w:type="dxa"/>
          </w:tcPr>
          <w:p w14:paraId="0A55A25E" w14:textId="02E30B6E" w:rsidR="002B7C4C" w:rsidRDefault="002B7C4C" w:rsidP="005322E2">
            <w:pPr>
              <w:suppressAutoHyphens/>
              <w:rPr>
                <w:sz w:val="16"/>
                <w:szCs w:val="16"/>
              </w:rPr>
            </w:pPr>
            <w:r w:rsidRPr="002B7C4C">
              <w:rPr>
                <w:sz w:val="16"/>
                <w:szCs w:val="16"/>
              </w:rPr>
              <w:t>Young Hoon Kwon</w:t>
            </w:r>
          </w:p>
        </w:tc>
        <w:tc>
          <w:tcPr>
            <w:tcW w:w="720" w:type="dxa"/>
            <w:shd w:val="clear" w:color="auto" w:fill="auto"/>
            <w:noWrap/>
          </w:tcPr>
          <w:p w14:paraId="12429C22" w14:textId="53CCB61A" w:rsidR="002B7C4C" w:rsidRDefault="002B7C4C" w:rsidP="005322E2">
            <w:pPr>
              <w:suppressAutoHyphens/>
              <w:rPr>
                <w:sz w:val="16"/>
                <w:szCs w:val="16"/>
              </w:rPr>
            </w:pPr>
            <w:r>
              <w:rPr>
                <w:sz w:val="16"/>
                <w:szCs w:val="16"/>
              </w:rPr>
              <w:t>133/27</w:t>
            </w:r>
          </w:p>
        </w:tc>
        <w:tc>
          <w:tcPr>
            <w:tcW w:w="900" w:type="dxa"/>
          </w:tcPr>
          <w:p w14:paraId="206C8FBB" w14:textId="482EE11F" w:rsidR="002B7C4C" w:rsidRDefault="002B7C4C" w:rsidP="005322E2">
            <w:pPr>
              <w:suppressAutoHyphens/>
              <w:rPr>
                <w:sz w:val="16"/>
                <w:szCs w:val="16"/>
              </w:rPr>
            </w:pPr>
            <w:r w:rsidRPr="002B7C4C">
              <w:rPr>
                <w:sz w:val="16"/>
                <w:szCs w:val="16"/>
              </w:rPr>
              <w:t>35.3.6.1.1</w:t>
            </w:r>
          </w:p>
        </w:tc>
        <w:tc>
          <w:tcPr>
            <w:tcW w:w="2790" w:type="dxa"/>
            <w:shd w:val="clear" w:color="auto" w:fill="auto"/>
            <w:noWrap/>
          </w:tcPr>
          <w:p w14:paraId="7FD2C86E" w14:textId="6F72D31F" w:rsidR="002B7C4C" w:rsidRPr="00A1275F" w:rsidRDefault="002B7C4C" w:rsidP="005322E2">
            <w:pPr>
              <w:suppressAutoHyphens/>
              <w:rPr>
                <w:sz w:val="16"/>
                <w:szCs w:val="16"/>
              </w:rPr>
            </w:pPr>
            <w:r w:rsidRPr="002B7C4C">
              <w:rPr>
                <w:sz w:val="16"/>
                <w:szCs w:val="16"/>
              </w:rPr>
              <w:t xml:space="preserve">Link is disabled if no TIDs are mapped to that link, and TID-to-link mapping is a negotiation between an AP MLD and a non-AP MLD. Therefore, even if an AP MLD intends to disable a </w:t>
            </w:r>
            <w:r w:rsidR="00576BBC" w:rsidRPr="002B7C4C">
              <w:rPr>
                <w:sz w:val="16"/>
                <w:szCs w:val="16"/>
              </w:rPr>
              <w:t>link BSS</w:t>
            </w:r>
            <w:r w:rsidRPr="002B7C4C">
              <w:rPr>
                <w:sz w:val="16"/>
                <w:szCs w:val="16"/>
              </w:rPr>
              <w:t>-wide for any reason, the AP MLD cannot disable the link if there's any non-AP MLD does not agree to, which makes the AP's operation difficult. A mechanism is needed that an AP MLD can disable a link BSS-wide without having individual negotiation with each and every associated non-AP MLDs.</w:t>
            </w:r>
          </w:p>
        </w:tc>
        <w:tc>
          <w:tcPr>
            <w:tcW w:w="1710" w:type="dxa"/>
            <w:shd w:val="clear" w:color="auto" w:fill="auto"/>
            <w:noWrap/>
          </w:tcPr>
          <w:p w14:paraId="54601973" w14:textId="508D28B1" w:rsidR="002B7C4C" w:rsidRDefault="002B7C4C" w:rsidP="005322E2">
            <w:pPr>
              <w:suppressAutoHyphens/>
              <w:rPr>
                <w:sz w:val="16"/>
                <w:szCs w:val="16"/>
              </w:rPr>
            </w:pPr>
            <w:r>
              <w:rPr>
                <w:sz w:val="16"/>
                <w:szCs w:val="16"/>
              </w:rPr>
              <w:t>As shown in the comment</w:t>
            </w:r>
          </w:p>
        </w:tc>
        <w:tc>
          <w:tcPr>
            <w:tcW w:w="3150" w:type="dxa"/>
            <w:shd w:val="clear" w:color="auto" w:fill="auto"/>
          </w:tcPr>
          <w:p w14:paraId="05BD236D" w14:textId="77777777" w:rsidR="002B7C4C" w:rsidRDefault="002B7C4C" w:rsidP="005322E2">
            <w:pPr>
              <w:suppressAutoHyphens/>
              <w:rPr>
                <w:b/>
                <w:sz w:val="16"/>
                <w:szCs w:val="16"/>
              </w:rPr>
            </w:pPr>
            <w:r>
              <w:rPr>
                <w:b/>
                <w:sz w:val="16"/>
                <w:szCs w:val="16"/>
              </w:rPr>
              <w:t>Revised</w:t>
            </w:r>
          </w:p>
          <w:p w14:paraId="4404CD7C" w14:textId="77777777" w:rsidR="002B7C4C" w:rsidRDefault="002B7C4C" w:rsidP="005322E2">
            <w:pPr>
              <w:suppressAutoHyphens/>
              <w:rPr>
                <w:b/>
                <w:sz w:val="16"/>
                <w:szCs w:val="16"/>
              </w:rPr>
            </w:pPr>
          </w:p>
          <w:p w14:paraId="074BF36E" w14:textId="7C2D25C6" w:rsidR="002B7C4C" w:rsidRDefault="000113FF" w:rsidP="005322E2">
            <w:pPr>
              <w:suppressAutoHyphens/>
              <w:rPr>
                <w:bCs/>
                <w:sz w:val="16"/>
                <w:szCs w:val="16"/>
              </w:rPr>
            </w:pPr>
            <w:r>
              <w:rPr>
                <w:bCs/>
                <w:sz w:val="16"/>
                <w:szCs w:val="16"/>
              </w:rPr>
              <w:t xml:space="preserve">Agree in principle with </w:t>
            </w:r>
            <w:r w:rsidR="00611756">
              <w:rPr>
                <w:bCs/>
                <w:sz w:val="16"/>
                <w:szCs w:val="16"/>
              </w:rPr>
              <w:t xml:space="preserve">the </w:t>
            </w:r>
            <w:r>
              <w:rPr>
                <w:bCs/>
                <w:sz w:val="16"/>
                <w:szCs w:val="16"/>
              </w:rPr>
              <w:t>comment.</w:t>
            </w:r>
          </w:p>
          <w:p w14:paraId="32C2FFC1" w14:textId="6E91CCB8" w:rsidR="000113FF" w:rsidRDefault="000113FF" w:rsidP="005322E2">
            <w:pPr>
              <w:suppressAutoHyphens/>
              <w:rPr>
                <w:bCs/>
                <w:sz w:val="16"/>
                <w:szCs w:val="16"/>
              </w:rPr>
            </w:pPr>
            <w:r>
              <w:rPr>
                <w:bCs/>
                <w:sz w:val="16"/>
                <w:szCs w:val="16"/>
              </w:rPr>
              <w:t>Need to add a notification-based mechanism (in addition to the negotiation mechanism), where the AP can quickly</w:t>
            </w:r>
            <w:r w:rsidR="00627431">
              <w:rPr>
                <w:bCs/>
                <w:sz w:val="16"/>
                <w:szCs w:val="16"/>
              </w:rPr>
              <w:t xml:space="preserve"> &amp; temporarily</w:t>
            </w:r>
            <w:r>
              <w:rPr>
                <w:bCs/>
                <w:sz w:val="16"/>
                <w:szCs w:val="16"/>
              </w:rPr>
              <w:t xml:space="preserve"> disable</w:t>
            </w:r>
            <w:r w:rsidR="00C133BE">
              <w:rPr>
                <w:bCs/>
                <w:sz w:val="16"/>
                <w:szCs w:val="16"/>
              </w:rPr>
              <w:t xml:space="preserve"> or enable</w:t>
            </w:r>
            <w:r>
              <w:rPr>
                <w:bCs/>
                <w:sz w:val="16"/>
                <w:szCs w:val="16"/>
              </w:rPr>
              <w:t xml:space="preserve"> one or more links without the need to negotiate it with any of its associated non-AP MLDs.</w:t>
            </w:r>
          </w:p>
          <w:p w14:paraId="07C66D39" w14:textId="77777777" w:rsidR="002B7C4C" w:rsidRDefault="002B7C4C" w:rsidP="005322E2">
            <w:pPr>
              <w:suppressAutoHyphens/>
              <w:rPr>
                <w:bCs/>
                <w:sz w:val="16"/>
                <w:szCs w:val="16"/>
              </w:rPr>
            </w:pPr>
          </w:p>
          <w:p w14:paraId="6258E844" w14:textId="2BFD24B0" w:rsidR="002B7C4C" w:rsidRDefault="002B7C4C" w:rsidP="005322E2">
            <w:pPr>
              <w:suppressAutoHyphens/>
              <w:rPr>
                <w:b/>
                <w:sz w:val="16"/>
                <w:szCs w:val="16"/>
              </w:rPr>
            </w:pPr>
            <w:r>
              <w:rPr>
                <w:b/>
                <w:sz w:val="16"/>
                <w:szCs w:val="16"/>
              </w:rPr>
              <w:t>TGbe editor please implement changes as shown in doc 11-21/0</w:t>
            </w:r>
            <w:r w:rsidR="002B117B">
              <w:rPr>
                <w:b/>
                <w:sz w:val="16"/>
                <w:szCs w:val="16"/>
              </w:rPr>
              <w:t>792</w:t>
            </w:r>
            <w:r>
              <w:rPr>
                <w:b/>
                <w:sz w:val="16"/>
                <w:szCs w:val="16"/>
              </w:rPr>
              <w:t>r</w:t>
            </w:r>
            <w:r w:rsidR="002B117B">
              <w:rPr>
                <w:b/>
                <w:sz w:val="16"/>
                <w:szCs w:val="16"/>
              </w:rPr>
              <w:t>1</w:t>
            </w:r>
            <w:r>
              <w:rPr>
                <w:b/>
                <w:sz w:val="16"/>
                <w:szCs w:val="16"/>
              </w:rPr>
              <w:t xml:space="preserve"> tagged as </w:t>
            </w:r>
            <w:r w:rsidR="000113FF">
              <w:rPr>
                <w:b/>
                <w:sz w:val="16"/>
                <w:szCs w:val="16"/>
              </w:rPr>
              <w:t>3222</w:t>
            </w:r>
            <w:r>
              <w:rPr>
                <w:b/>
                <w:sz w:val="16"/>
                <w:szCs w:val="16"/>
              </w:rPr>
              <w:t>.</w:t>
            </w:r>
          </w:p>
        </w:tc>
      </w:tr>
    </w:tbl>
    <w:p w14:paraId="51F3DD02" w14:textId="77777777" w:rsidR="00175B3E" w:rsidRDefault="00175B3E" w:rsidP="00175B3E"/>
    <w:p w14:paraId="7516AD15" w14:textId="77777777" w:rsidR="00175B3E" w:rsidRDefault="00175B3E" w:rsidP="00175B3E">
      <w:pPr>
        <w:pStyle w:val="Heading2"/>
      </w:pPr>
      <w:r>
        <w:t>Discussion</w:t>
      </w:r>
    </w:p>
    <w:p w14:paraId="0A8D4B84" w14:textId="77777777" w:rsidR="00805DBC" w:rsidRDefault="00805DBC" w:rsidP="00175B3E"/>
    <w:p w14:paraId="19E66342" w14:textId="3E86EA47" w:rsidR="00B545F4" w:rsidRDefault="00175B3E" w:rsidP="00175B3E">
      <w:r>
        <w:t>According to the 802.11be D</w:t>
      </w:r>
      <w:r w:rsidR="005A0854">
        <w:t>1.0</w:t>
      </w:r>
      <w:r>
        <w:t>, the non-AP MLD m</w:t>
      </w:r>
      <w:r w:rsidR="00FD3FA0">
        <w:t>a</w:t>
      </w:r>
      <w:r>
        <w:t>y use it</w:t>
      </w:r>
      <w:r w:rsidR="00FD3FA0">
        <w:t>s</w:t>
      </w:r>
      <w:r>
        <w:t xml:space="preserve"> Power Save mechanism to disable</w:t>
      </w:r>
      <w:r w:rsidR="00C133BE">
        <w:t xml:space="preserve"> </w:t>
      </w:r>
      <w:r>
        <w:t>a link with the corresponding AP MLD.</w:t>
      </w:r>
      <w:r w:rsidR="00B91166">
        <w:t xml:space="preserve"> This “disable” operation simply prohibits the non-AP MLD and the peer AP MLD to use this link for any frame exchange from this point onwards, till the link </w:t>
      </w:r>
      <w:r w:rsidR="00F77FA2">
        <w:t>becomes</w:t>
      </w:r>
      <w:r w:rsidR="00B91166">
        <w:t xml:space="preserve"> “enabled”. During this “disable” period the link is still set between the MLDs but </w:t>
      </w:r>
      <w:proofErr w:type="spellStart"/>
      <w:r w:rsidR="00B91166">
        <w:t>can</w:t>
      </w:r>
      <w:r w:rsidR="000C5B71">
        <w:t xml:space="preserve"> no</w:t>
      </w:r>
      <w:r w:rsidR="00B91166">
        <w:t>t</w:t>
      </w:r>
      <w:proofErr w:type="spellEnd"/>
      <w:r w:rsidR="00B91166">
        <w:t xml:space="preserve"> be used for frame exch</w:t>
      </w:r>
      <w:r w:rsidR="000C455D">
        <w:t>an</w:t>
      </w:r>
      <w:r w:rsidR="00B91166">
        <w:t>ge.</w:t>
      </w:r>
      <w:r>
        <w:t xml:space="preserve"> </w:t>
      </w:r>
    </w:p>
    <w:p w14:paraId="5E29A015" w14:textId="51388798" w:rsidR="00B545F4" w:rsidRDefault="00175B3E" w:rsidP="00175B3E">
      <w:r>
        <w:t xml:space="preserve">The AP MLD also needs such a </w:t>
      </w:r>
      <w:r w:rsidR="00B91166">
        <w:t xml:space="preserve">similar </w:t>
      </w:r>
      <w:r>
        <w:t xml:space="preserve">mechanism to </w:t>
      </w:r>
      <w:r w:rsidR="00805DBC">
        <w:t xml:space="preserve">temporarily </w:t>
      </w:r>
      <w:r>
        <w:t xml:space="preserve">disable </w:t>
      </w:r>
      <w:r w:rsidR="00B545F4">
        <w:t>one or more setup links</w:t>
      </w:r>
      <w:r>
        <w:t xml:space="preserve"> with one or more non-AP MLDs, from various aspects, such as: </w:t>
      </w:r>
      <w:r w:rsidR="00155E24">
        <w:t>AP Power Save</w:t>
      </w:r>
      <w:r w:rsidR="000A001D">
        <w:t xml:space="preserve"> that is currently re</w:t>
      </w:r>
      <w:r w:rsidR="00B545F4">
        <w:t xml:space="preserve">quired by the EU regulations (mainly when the equipment is </w:t>
      </w:r>
      <w:r w:rsidR="000C5B71">
        <w:t>in IDLE, i.e.: not in use</w:t>
      </w:r>
      <w:r w:rsidR="00B545F4">
        <w:t>) and “Power Consumption level” certification which becomes de-facto a must feature in EU and North America markets</w:t>
      </w:r>
      <w:r w:rsidR="00805DBC">
        <w:t xml:space="preserve">, etc. </w:t>
      </w:r>
    </w:p>
    <w:p w14:paraId="2F0E9650" w14:textId="1EC3F20D" w:rsidR="00175B3E" w:rsidRDefault="00805DBC" w:rsidP="00175B3E">
      <w:r>
        <w:t>This mechanism needs to be notification-based</w:t>
      </w:r>
      <w:r w:rsidR="001A753E">
        <w:t xml:space="preserve"> (as opposed to negotiation-based)</w:t>
      </w:r>
      <w:r>
        <w:t xml:space="preserve">: the AP informs the non-AP MLD(s) that </w:t>
      </w:r>
      <w:r w:rsidR="00FD3FA0">
        <w:t xml:space="preserve">a </w:t>
      </w:r>
      <w:r>
        <w:t>specific link</w:t>
      </w:r>
      <w:r w:rsidR="001A753E">
        <w:t xml:space="preserve"> (in DL direction)</w:t>
      </w:r>
      <w:r>
        <w:t xml:space="preserve"> is disabled or enabled.</w:t>
      </w:r>
      <w:r w:rsidR="002271E5">
        <w:t xml:space="preserve"> The implication for the non-AP MLD(s) is to avoid using the disabled link for any further frame exchange</w:t>
      </w:r>
      <w:r w:rsidR="00653BBC">
        <w:t xml:space="preserve"> (including management frames)</w:t>
      </w:r>
      <w:r w:rsidR="002271E5">
        <w:t xml:space="preserve"> </w:t>
      </w:r>
      <w:r w:rsidR="00FD3FA0">
        <w:t>un</w:t>
      </w:r>
      <w:r w:rsidR="002271E5">
        <w:t xml:space="preserve">til the link </w:t>
      </w:r>
      <w:r w:rsidR="00653BBC">
        <w:t xml:space="preserve">becomes </w:t>
      </w:r>
      <w:r w:rsidR="002271E5">
        <w:t>enabled.</w:t>
      </w:r>
    </w:p>
    <w:p w14:paraId="57B151AA" w14:textId="77777777" w:rsidR="00805DBC" w:rsidRDefault="00805DBC" w:rsidP="00175B3E"/>
    <w:p w14:paraId="1335955D" w14:textId="6996C285" w:rsidR="00805DBC" w:rsidRDefault="00175B3E" w:rsidP="00175B3E">
      <w:r>
        <w:t>2 options</w:t>
      </w:r>
      <w:r w:rsidR="00805DBC">
        <w:t xml:space="preserve"> are proposed for signalling:</w:t>
      </w:r>
    </w:p>
    <w:p w14:paraId="1EC664AF" w14:textId="42299F87" w:rsidR="00805DBC" w:rsidRDefault="00805DBC" w:rsidP="00805DBC">
      <w:pPr>
        <w:pStyle w:val="ListParagraph"/>
        <w:numPr>
          <w:ilvl w:val="0"/>
          <w:numId w:val="1"/>
        </w:numPr>
        <w:ind w:leftChars="0"/>
        <w:rPr>
          <w:ins w:id="4" w:author="Author"/>
        </w:rPr>
      </w:pPr>
      <w:r>
        <w:t xml:space="preserve">Option </w:t>
      </w:r>
      <w:ins w:id="5" w:author="Author">
        <w:r w:rsidR="00613AFB">
          <w:t xml:space="preserve">1 </w:t>
        </w:r>
      </w:ins>
      <w:r>
        <w:t>(indirect indication) – Use the</w:t>
      </w:r>
      <w:r w:rsidR="00B545F4">
        <w:t xml:space="preserve"> currently defined</w:t>
      </w:r>
      <w:r>
        <w:t xml:space="preserve"> TID-To-Link mapping </w:t>
      </w:r>
      <w:r w:rsidRPr="00B34A0A">
        <w:rPr>
          <w:b/>
          <w:bCs/>
          <w:u w:val="single"/>
        </w:rPr>
        <w:t>element</w:t>
      </w:r>
      <w:r>
        <w:t xml:space="preserve">, where in case that no TID is mapped to </w:t>
      </w:r>
      <w:r w:rsidR="005B3C0E">
        <w:t xml:space="preserve">a </w:t>
      </w:r>
      <w:r>
        <w:t>specific link, the link is considered as disabled.</w:t>
      </w:r>
    </w:p>
    <w:p w14:paraId="1F2F96D0" w14:textId="51D9C453" w:rsidR="00613AFB" w:rsidRDefault="00613AFB" w:rsidP="00805DBC">
      <w:pPr>
        <w:pStyle w:val="ListParagraph"/>
        <w:numPr>
          <w:ilvl w:val="0"/>
          <w:numId w:val="1"/>
        </w:numPr>
        <w:ind w:leftChars="0"/>
      </w:pPr>
      <w:r>
        <w:t xml:space="preserve">Option </w:t>
      </w:r>
      <w:ins w:id="6" w:author="Author">
        <w:r>
          <w:t>2</w:t>
        </w:r>
      </w:ins>
      <w:r>
        <w:t xml:space="preserve"> (Direct indication) – Use a new Link bitmap element, where each bit indicates whether the link is disabled / enabled.</w:t>
      </w:r>
    </w:p>
    <w:p w14:paraId="0C36686B" w14:textId="77777777" w:rsidR="00805DBC" w:rsidRDefault="00805DBC" w:rsidP="00805DBC"/>
    <w:p w14:paraId="40347CFD" w14:textId="3DBEF584" w:rsidR="00605F0A" w:rsidRDefault="00605F0A" w:rsidP="00805DBC"/>
    <w:p w14:paraId="3458F2E3" w14:textId="77777777" w:rsidR="00605F0A" w:rsidRDefault="00605F0A" w:rsidP="00805DBC"/>
    <w:p w14:paraId="009B4DF1" w14:textId="24C76403" w:rsidR="0070307E" w:rsidRDefault="00D01F1D" w:rsidP="00805DBC">
      <w:r>
        <w:t xml:space="preserve">In addition, the proposed mechanism </w:t>
      </w:r>
      <w:r w:rsidR="0070307E">
        <w:t xml:space="preserve">suggests an alternative to the “known” CSA mechanism </w:t>
      </w:r>
      <w:r w:rsidR="000C5B71">
        <w:t xml:space="preserve">in case of </w:t>
      </w:r>
      <w:ins w:id="7" w:author="Author">
        <w:r w:rsidR="000B3A00">
          <w:t xml:space="preserve">associated non-AP </w:t>
        </w:r>
      </w:ins>
      <w:r w:rsidR="000C5B71">
        <w:t>MLD</w:t>
      </w:r>
      <w:ins w:id="8" w:author="Author">
        <w:r w:rsidR="000B3A00">
          <w:t>s</w:t>
        </w:r>
      </w:ins>
      <w:r w:rsidR="000C5B71">
        <w:t xml:space="preserve"> only </w:t>
      </w:r>
      <w:r w:rsidR="0070307E">
        <w:t xml:space="preserve">(that may be lengthy due to sending the same notification several times ahead so all the STAs will receive it prior to the </w:t>
      </w:r>
      <w:r w:rsidR="00B91166">
        <w:t xml:space="preserve">actual </w:t>
      </w:r>
      <w:r w:rsidR="0070307E">
        <w:t xml:space="preserve">channel switching). </w:t>
      </w:r>
    </w:p>
    <w:p w14:paraId="5141AD13" w14:textId="77777777" w:rsidR="0070307E" w:rsidRDefault="0070307E" w:rsidP="00805DBC">
      <w:r>
        <w:t xml:space="preserve">Actually, it </w:t>
      </w:r>
      <w:r w:rsidR="00D01F1D">
        <w:t xml:space="preserve">takes advantage that there is more than a single setup link between the </w:t>
      </w:r>
      <w:r>
        <w:t xml:space="preserve">AP MLD and the non-AP MLD, so the frame does not necessarily have to be sent only on the link that is intended to be disabled. </w:t>
      </w:r>
    </w:p>
    <w:p w14:paraId="61ACBF4C" w14:textId="48E47965" w:rsidR="002B7C4C" w:rsidRDefault="0070307E" w:rsidP="00805DBC">
      <w:r>
        <w:t>Therefore, the switching time between the notification (for disabling a link) and the actual disablement</w:t>
      </w:r>
      <w:r w:rsidR="00B83F89">
        <w:t xml:space="preserve"> of the link</w:t>
      </w:r>
      <w:r>
        <w:t xml:space="preserve"> is significantly decreased.</w:t>
      </w:r>
      <w:r w:rsidR="002B7C4C">
        <w:br w:type="page"/>
      </w:r>
    </w:p>
    <w:p w14:paraId="7AC45A21" w14:textId="216A0E43" w:rsidR="004F5219" w:rsidRDefault="004F5219" w:rsidP="0086275A">
      <w:pPr>
        <w:pStyle w:val="H2"/>
        <w:rPr>
          <w:ins w:id="9" w:author="Author"/>
          <w:rFonts w:ascii="Times New Roman" w:hAnsi="Times New Roman" w:cs="Times New Roman"/>
          <w:bCs w:val="0"/>
          <w:i/>
          <w:iCs/>
          <w:color w:val="auto"/>
          <w:w w:val="100"/>
          <w:sz w:val="20"/>
          <w:highlight w:val="yellow"/>
          <w:lang w:val="en-GB"/>
        </w:rPr>
      </w:pPr>
      <w:r>
        <w:rPr>
          <w:rFonts w:ascii="Times New Roman" w:hAnsi="Times New Roman" w:cs="Times New Roman"/>
          <w:bCs w:val="0"/>
          <w:i/>
          <w:iCs/>
          <w:color w:val="auto"/>
          <w:w w:val="100"/>
          <w:sz w:val="20"/>
          <w:highlight w:val="yellow"/>
          <w:lang w:val="en-GB"/>
        </w:rPr>
        <w:lastRenderedPageBreak/>
        <w:t xml:space="preserve">======= Proposed Text – Option </w:t>
      </w:r>
      <w:r w:rsidR="005F0839">
        <w:rPr>
          <w:rFonts w:ascii="Times New Roman" w:hAnsi="Times New Roman" w:cs="Times New Roman"/>
          <w:bCs w:val="0"/>
          <w:i/>
          <w:iCs/>
          <w:color w:val="auto"/>
          <w:w w:val="100"/>
          <w:sz w:val="20"/>
          <w:highlight w:val="yellow"/>
          <w:lang w:val="en-GB"/>
        </w:rPr>
        <w:t>1</w:t>
      </w:r>
      <w:r>
        <w:rPr>
          <w:rFonts w:ascii="Times New Roman" w:hAnsi="Times New Roman" w:cs="Times New Roman"/>
          <w:bCs w:val="0"/>
          <w:i/>
          <w:iCs/>
          <w:color w:val="auto"/>
          <w:w w:val="100"/>
          <w:sz w:val="20"/>
          <w:highlight w:val="yellow"/>
          <w:lang w:val="en-GB"/>
        </w:rPr>
        <w:t xml:space="preserve"> ==========</w:t>
      </w:r>
    </w:p>
    <w:p w14:paraId="7DD71916" w14:textId="4E284AA4" w:rsidR="0086275A" w:rsidRDefault="0086275A" w:rsidP="0086275A">
      <w:pPr>
        <w:pStyle w:val="H2"/>
        <w:rPr>
          <w:w w:val="100"/>
        </w:rPr>
      </w:pPr>
      <w:r w:rsidRPr="0086275A">
        <w:rPr>
          <w:rFonts w:ascii="Times New Roman" w:hAnsi="Times New Roman" w:cs="Times New Roman"/>
          <w:bCs w:val="0"/>
          <w:i/>
          <w:iCs/>
          <w:color w:val="auto"/>
          <w:w w:val="100"/>
          <w:sz w:val="20"/>
          <w:highlight w:val="yellow"/>
          <w:lang w:val="en-GB"/>
        </w:rPr>
        <w:t>TGbe editor: Please note baseline is 11be D1.0</w:t>
      </w:r>
    </w:p>
    <w:p w14:paraId="0B679B9D" w14:textId="27D4C983" w:rsidR="00D820CA" w:rsidRDefault="00EB0F6B" w:rsidP="00EB0F6B">
      <w:pPr>
        <w:pStyle w:val="H2"/>
        <w:rPr>
          <w:w w:val="100"/>
          <w:lang w:val="en-GB"/>
        </w:rPr>
      </w:pPr>
      <w:r w:rsidRPr="00EB0F6B">
        <w:rPr>
          <w:w w:val="100"/>
          <w:lang w:val="en-GB"/>
        </w:rPr>
        <w:t>9.</w:t>
      </w:r>
      <w:r>
        <w:rPr>
          <w:w w:val="100"/>
          <w:lang w:val="en-GB"/>
        </w:rPr>
        <w:t>4</w:t>
      </w:r>
      <w:r w:rsidRPr="00EB0F6B">
        <w:rPr>
          <w:w w:val="100"/>
          <w:lang w:val="en-GB"/>
        </w:rPr>
        <w:t>.</w:t>
      </w:r>
      <w:r w:rsidR="00D820CA">
        <w:rPr>
          <w:w w:val="100"/>
          <w:lang w:val="en-GB"/>
        </w:rPr>
        <w:t>1</w:t>
      </w:r>
      <w:r w:rsidR="00D820CA" w:rsidRPr="00D820CA">
        <w:t xml:space="preserve"> </w:t>
      </w:r>
      <w:r w:rsidR="00D820CA" w:rsidRPr="00D820CA">
        <w:rPr>
          <w:w w:val="100"/>
          <w:lang w:val="en-GB"/>
        </w:rPr>
        <w:t>Fields that are not elements</w:t>
      </w:r>
    </w:p>
    <w:p w14:paraId="29436CCD" w14:textId="1AB1AF85" w:rsidR="00D820CA" w:rsidRPr="00D820CA" w:rsidRDefault="00D820CA" w:rsidP="00D820CA">
      <w:pPr>
        <w:pStyle w:val="T"/>
        <w:rPr>
          <w:lang w:val="en-GB" w:eastAsia="en-US"/>
        </w:rPr>
      </w:pPr>
      <w:r w:rsidRPr="00D820CA">
        <w:rPr>
          <w:sz w:val="18"/>
          <w:szCs w:val="18"/>
        </w:rPr>
        <w:t>[CID 3222]</w:t>
      </w:r>
    </w:p>
    <w:p w14:paraId="13B8D4B8" w14:textId="7DCC9808" w:rsidR="00D820CA" w:rsidRDefault="00D820CA" w:rsidP="00D820CA">
      <w:pPr>
        <w:pStyle w:val="H2"/>
        <w:spacing w:before="120"/>
        <w:rPr>
          <w:w w:val="100"/>
          <w:lang w:val="en-GB"/>
        </w:rPr>
      </w:pPr>
      <w:r w:rsidRPr="00D820CA">
        <w:rPr>
          <w:rFonts w:ascii="Times New Roman" w:eastAsia="MS Mincho" w:hAnsi="Times New Roman" w:cs="Times New Roman"/>
          <w:i/>
          <w:iCs/>
          <w:w w:val="100"/>
          <w:sz w:val="20"/>
          <w:szCs w:val="20"/>
          <w:highlight w:val="yellow"/>
          <w:lang w:eastAsia="ja-JP"/>
        </w:rPr>
        <w:t xml:space="preserve">TGbe editor: </w:t>
      </w:r>
      <w:r>
        <w:rPr>
          <w:rFonts w:ascii="Times New Roman" w:eastAsia="MS Mincho" w:hAnsi="Times New Roman" w:cs="Times New Roman"/>
          <w:i/>
          <w:iCs/>
          <w:w w:val="100"/>
          <w:sz w:val="20"/>
          <w:szCs w:val="20"/>
          <w:highlight w:val="yellow"/>
          <w:lang w:eastAsia="ja-JP"/>
        </w:rPr>
        <w:t>Add the following new subclause after 9.4.1.6</w:t>
      </w:r>
      <w:r w:rsidR="005A0854">
        <w:rPr>
          <w:rFonts w:ascii="Times New Roman" w:eastAsia="MS Mincho" w:hAnsi="Times New Roman" w:cs="Times New Roman"/>
          <w:i/>
          <w:iCs/>
          <w:w w:val="100"/>
          <w:sz w:val="20"/>
          <w:szCs w:val="20"/>
          <w:highlight w:val="yellow"/>
          <w:lang w:eastAsia="ja-JP"/>
        </w:rPr>
        <w:t>7e</w:t>
      </w:r>
      <w:r w:rsidRPr="00D820CA">
        <w:rPr>
          <w:rFonts w:ascii="Times New Roman" w:eastAsia="MS Mincho" w:hAnsi="Times New Roman" w:cs="Times New Roman"/>
          <w:i/>
          <w:iCs/>
          <w:w w:val="100"/>
          <w:sz w:val="20"/>
          <w:szCs w:val="20"/>
          <w:highlight w:val="yellow"/>
          <w:lang w:eastAsia="ja-JP"/>
        </w:rPr>
        <w:t xml:space="preserve"> as follows:</w:t>
      </w:r>
      <w:r w:rsidR="00EB0F6B" w:rsidRPr="00EB0F6B">
        <w:rPr>
          <w:w w:val="100"/>
          <w:lang w:val="en-GB"/>
        </w:rPr>
        <w:t xml:space="preserve"> </w:t>
      </w:r>
    </w:p>
    <w:p w14:paraId="492B65A1" w14:textId="2396534C" w:rsidR="00A87ECC" w:rsidRDefault="00D820CA" w:rsidP="00EB0F6B">
      <w:pPr>
        <w:pStyle w:val="H2"/>
        <w:rPr>
          <w:rStyle w:val="fontstyle01"/>
          <w:rFonts w:eastAsia="MS Mincho" w:cs="Times New Roman"/>
          <w:b/>
          <w:bCs/>
          <w:lang w:eastAsia="ja-JP"/>
        </w:rPr>
      </w:pPr>
      <w:r w:rsidRPr="00D820CA">
        <w:rPr>
          <w:rStyle w:val="fontstyle01"/>
          <w:rFonts w:eastAsia="MS Mincho" w:cs="Times New Roman"/>
          <w:b/>
          <w:bCs/>
          <w:lang w:eastAsia="ja-JP"/>
        </w:rPr>
        <w:t>9.4.1.6</w:t>
      </w:r>
      <w:r w:rsidR="005A0854">
        <w:rPr>
          <w:rStyle w:val="fontstyle01"/>
          <w:rFonts w:eastAsia="MS Mincho" w:cs="Times New Roman"/>
          <w:b/>
          <w:bCs/>
          <w:lang w:eastAsia="ja-JP"/>
        </w:rPr>
        <w:t>7f</w:t>
      </w:r>
      <w:r w:rsidRPr="00D820CA">
        <w:rPr>
          <w:rStyle w:val="fontstyle01"/>
          <w:rFonts w:eastAsia="MS Mincho" w:cs="Times New Roman"/>
          <w:b/>
          <w:bCs/>
          <w:lang w:eastAsia="ja-JP"/>
        </w:rPr>
        <w:t xml:space="preserve"> </w:t>
      </w:r>
      <w:r w:rsidR="005A689C">
        <w:rPr>
          <w:w w:val="100"/>
        </w:rPr>
        <w:t xml:space="preserve">Link </w:t>
      </w:r>
      <w:r w:rsidR="001821C2">
        <w:rPr>
          <w:w w:val="100"/>
        </w:rPr>
        <w:t>D</w:t>
      </w:r>
      <w:r w:rsidR="005A689C">
        <w:rPr>
          <w:w w:val="100"/>
        </w:rPr>
        <w:t>isablement</w:t>
      </w:r>
      <w:r w:rsidR="00DB596C">
        <w:rPr>
          <w:w w:val="100"/>
        </w:rPr>
        <w:t xml:space="preserve"> Count</w:t>
      </w:r>
      <w:r w:rsidR="00EB0F6B" w:rsidRPr="00D820CA">
        <w:rPr>
          <w:rStyle w:val="fontstyle01"/>
          <w:rFonts w:eastAsia="MS Mincho" w:cs="Times New Roman"/>
          <w:b/>
          <w:bCs/>
          <w:lang w:eastAsia="ja-JP"/>
        </w:rPr>
        <w:t xml:space="preserve"> </w:t>
      </w:r>
      <w:r w:rsidR="00EB0F6B" w:rsidRPr="001821C2">
        <w:rPr>
          <w:rStyle w:val="fontstyle01"/>
          <w:rFonts w:eastAsia="MS Mincho" w:cs="Times New Roman"/>
          <w:b/>
          <w:bCs/>
          <w:sz w:val="22"/>
          <w:szCs w:val="22"/>
          <w:lang w:eastAsia="ja-JP"/>
        </w:rPr>
        <w:t>field</w:t>
      </w:r>
    </w:p>
    <w:p w14:paraId="3C9CE8C7" w14:textId="7DC729E2" w:rsidR="005A689C" w:rsidRDefault="00DB596C" w:rsidP="00D820CA">
      <w:pPr>
        <w:pStyle w:val="T"/>
      </w:pPr>
      <w:bookmarkStart w:id="10" w:name="_Hlk76373397"/>
      <w:r>
        <w:t xml:space="preserve">The </w:t>
      </w:r>
      <w:r w:rsidR="001821C2" w:rsidRPr="001821C2">
        <w:t>Link Disablement</w:t>
      </w:r>
      <w:r w:rsidRPr="00DB596C">
        <w:t xml:space="preserve"> Count</w:t>
      </w:r>
      <w:r>
        <w:t xml:space="preserve"> field indicates the </w:t>
      </w:r>
      <w:r w:rsidR="001821C2">
        <w:t xml:space="preserve">number of </w:t>
      </w:r>
      <w:r w:rsidR="005A689C" w:rsidRPr="005A689C">
        <w:t>TBTT</w:t>
      </w:r>
      <w:r w:rsidR="001821C2">
        <w:t>s</w:t>
      </w:r>
      <w:ins w:id="11" w:author="Author">
        <w:r w:rsidR="000B6A55">
          <w:t xml:space="preserve"> </w:t>
        </w:r>
      </w:ins>
      <w:r w:rsidR="000B6A55">
        <w:t xml:space="preserve">corresponding to the link on which the </w:t>
      </w:r>
      <w:r w:rsidR="000B6A55">
        <w:rPr>
          <w:w w:val="100"/>
        </w:rPr>
        <w:t>Link Enablement Notification frame (</w:t>
      </w:r>
      <w:r w:rsidR="000B6A55">
        <w:t xml:space="preserve">which includes </w:t>
      </w:r>
      <w:r w:rsidR="000B6A55" w:rsidRPr="000B6A55">
        <w:t>Link Disablement Count field</w:t>
      </w:r>
      <w:r w:rsidR="000B6A55">
        <w:t xml:space="preserve">) is transmitted </w:t>
      </w:r>
      <w:r w:rsidR="001821C2">
        <w:t xml:space="preserve">until </w:t>
      </w:r>
      <w:r w:rsidR="001E6EB0">
        <w:t xml:space="preserve">the link indicated as disabled in the TID-To-Link mapping element </w:t>
      </w:r>
      <w:r w:rsidR="000B6A55">
        <w:t>actually</w:t>
      </w:r>
      <w:r w:rsidR="001821C2">
        <w:t xml:space="preserve"> </w:t>
      </w:r>
      <w:r w:rsidR="001E6EB0">
        <w:t>becomes disabled</w:t>
      </w:r>
      <w:bookmarkEnd w:id="10"/>
      <w:r w:rsidR="005A689C">
        <w:t>.</w:t>
      </w:r>
    </w:p>
    <w:p w14:paraId="65604494" w14:textId="68949627" w:rsidR="001821C2" w:rsidRDefault="001821C2" w:rsidP="00D820CA">
      <w:pPr>
        <w:pStyle w:val="T"/>
      </w:pPr>
      <w:r>
        <w:t xml:space="preserve">The </w:t>
      </w:r>
      <w:r w:rsidRPr="001821C2">
        <w:t>Link Disablement</w:t>
      </w:r>
      <w:r w:rsidRPr="00DB596C">
        <w:t xml:space="preserve"> Count</w:t>
      </w:r>
      <w:r>
        <w:t xml:space="preserve"> field is shown in Figure 9-XX (</w:t>
      </w:r>
      <w:r w:rsidRPr="001821C2">
        <w:t>Link Disablement Count field format</w:t>
      </w:r>
      <w:r>
        <w:t>)</w:t>
      </w:r>
    </w:p>
    <w:p w14:paraId="022FB50C" w14:textId="77777777" w:rsidR="001821C2" w:rsidRDefault="001821C2" w:rsidP="00D820CA">
      <w:pPr>
        <w:pStyle w:val="T"/>
      </w:pPr>
    </w:p>
    <w:tbl>
      <w:tblPr>
        <w:tblStyle w:val="TableGrid"/>
        <w:tblW w:w="0" w:type="auto"/>
        <w:tblLook w:val="04A0" w:firstRow="1" w:lastRow="0" w:firstColumn="1" w:lastColumn="0" w:noHBand="0" w:noVBand="1"/>
      </w:tblPr>
      <w:tblGrid>
        <w:gridCol w:w="3261"/>
        <w:gridCol w:w="2439"/>
      </w:tblGrid>
      <w:tr w:rsidR="001821C2" w14:paraId="0AE08125" w14:textId="77777777" w:rsidTr="001821C2">
        <w:tc>
          <w:tcPr>
            <w:tcW w:w="3261" w:type="dxa"/>
            <w:tcBorders>
              <w:top w:val="nil"/>
              <w:left w:val="nil"/>
              <w:bottom w:val="nil"/>
              <w:right w:val="single" w:sz="4" w:space="0" w:color="auto"/>
            </w:tcBorders>
          </w:tcPr>
          <w:p w14:paraId="7C66C1A3" w14:textId="77777777" w:rsidR="001821C2" w:rsidRDefault="001821C2" w:rsidP="00D820CA">
            <w:pPr>
              <w:pStyle w:val="T"/>
            </w:pPr>
          </w:p>
        </w:tc>
        <w:tc>
          <w:tcPr>
            <w:tcW w:w="2439" w:type="dxa"/>
            <w:tcBorders>
              <w:top w:val="single" w:sz="4" w:space="0" w:color="auto"/>
              <w:left w:val="single" w:sz="4" w:space="0" w:color="auto"/>
              <w:bottom w:val="single" w:sz="4" w:space="0" w:color="auto"/>
              <w:right w:val="single" w:sz="4" w:space="0" w:color="auto"/>
            </w:tcBorders>
          </w:tcPr>
          <w:p w14:paraId="0D1F7537" w14:textId="1DABF60D" w:rsidR="001821C2" w:rsidRDefault="001821C2" w:rsidP="001821C2">
            <w:pPr>
              <w:pStyle w:val="T"/>
              <w:spacing w:before="120" w:after="120"/>
              <w:jc w:val="center"/>
            </w:pPr>
            <w:r w:rsidRPr="001821C2">
              <w:t>Link Disablement Count</w:t>
            </w:r>
          </w:p>
        </w:tc>
      </w:tr>
      <w:tr w:rsidR="001821C2" w14:paraId="3ED747A1" w14:textId="77777777" w:rsidTr="001821C2">
        <w:tc>
          <w:tcPr>
            <w:tcW w:w="3261" w:type="dxa"/>
            <w:tcBorders>
              <w:top w:val="nil"/>
              <w:left w:val="nil"/>
              <w:bottom w:val="nil"/>
              <w:right w:val="nil"/>
            </w:tcBorders>
          </w:tcPr>
          <w:p w14:paraId="61C72AD3" w14:textId="46DC62BE" w:rsidR="001821C2" w:rsidRDefault="001821C2" w:rsidP="001821C2">
            <w:pPr>
              <w:pStyle w:val="T"/>
              <w:spacing w:before="120" w:after="120"/>
              <w:jc w:val="right"/>
            </w:pPr>
            <w:r>
              <w:t>Octets:</w:t>
            </w:r>
          </w:p>
        </w:tc>
        <w:tc>
          <w:tcPr>
            <w:tcW w:w="2439" w:type="dxa"/>
            <w:tcBorders>
              <w:top w:val="single" w:sz="4" w:space="0" w:color="auto"/>
              <w:left w:val="nil"/>
              <w:bottom w:val="nil"/>
              <w:right w:val="nil"/>
            </w:tcBorders>
          </w:tcPr>
          <w:p w14:paraId="30C2DE4F" w14:textId="050D62BD" w:rsidR="001821C2" w:rsidRDefault="001821C2" w:rsidP="001821C2">
            <w:pPr>
              <w:pStyle w:val="T"/>
              <w:spacing w:before="120" w:after="120"/>
              <w:jc w:val="center"/>
            </w:pPr>
            <w:r>
              <w:t>1</w:t>
            </w:r>
          </w:p>
        </w:tc>
      </w:tr>
    </w:tbl>
    <w:p w14:paraId="31E8576E" w14:textId="1900031F" w:rsidR="001821C2" w:rsidRPr="001821C2" w:rsidRDefault="001821C2" w:rsidP="001821C2">
      <w:pPr>
        <w:pStyle w:val="Title"/>
        <w:jc w:val="center"/>
        <w:rPr>
          <w:b w:val="0"/>
          <w:bCs w:val="0"/>
        </w:rPr>
      </w:pPr>
      <w:r w:rsidRPr="001821C2">
        <w:rPr>
          <w:rStyle w:val="fontstyle01"/>
          <w:rFonts w:eastAsia="MS Mincho" w:cs="Times New Roman"/>
          <w:b/>
          <w:bCs/>
          <w:w w:val="0"/>
          <w:lang w:eastAsia="ja-JP"/>
        </w:rPr>
        <w:t>Figure</w:t>
      </w:r>
      <w:r>
        <w:rPr>
          <w:rStyle w:val="fontstyle01"/>
          <w:rFonts w:eastAsia="MS Mincho" w:cs="Times New Roman"/>
          <w:b/>
          <w:bCs/>
          <w:w w:val="0"/>
          <w:lang w:eastAsia="ja-JP"/>
        </w:rPr>
        <w:t xml:space="preserve"> 9-XX - </w:t>
      </w:r>
      <w:bookmarkStart w:id="12" w:name="_Hlk73286828"/>
      <w:r w:rsidRPr="001821C2">
        <w:rPr>
          <w:rStyle w:val="fontstyle01"/>
          <w:rFonts w:eastAsia="MS Mincho" w:cs="Times New Roman"/>
          <w:b/>
          <w:bCs/>
          <w:w w:val="0"/>
          <w:lang w:eastAsia="ja-JP"/>
        </w:rPr>
        <w:t>Link Disablement Count field</w:t>
      </w:r>
      <w:r>
        <w:rPr>
          <w:rStyle w:val="fontstyle01"/>
          <w:rFonts w:eastAsia="MS Mincho" w:cs="Times New Roman"/>
          <w:b/>
          <w:bCs/>
          <w:w w:val="0"/>
          <w:lang w:eastAsia="ja-JP"/>
        </w:rPr>
        <w:t xml:space="preserve"> format</w:t>
      </w:r>
      <w:bookmarkEnd w:id="12"/>
    </w:p>
    <w:p w14:paraId="09268624" w14:textId="1264B5BE" w:rsidR="00D820CA" w:rsidRPr="00D820CA" w:rsidRDefault="005A689C" w:rsidP="00D820CA">
      <w:pPr>
        <w:pStyle w:val="T"/>
      </w:pPr>
      <w:r>
        <w:t xml:space="preserve"> </w:t>
      </w:r>
    </w:p>
    <w:p w14:paraId="2AC7C962" w14:textId="04F1BEA5" w:rsidR="00A12A5A" w:rsidRDefault="00A12A5A" w:rsidP="00A12A5A">
      <w:pPr>
        <w:pStyle w:val="H2"/>
        <w:numPr>
          <w:ilvl w:val="0"/>
          <w:numId w:val="16"/>
        </w:numPr>
        <w:rPr>
          <w:w w:val="100"/>
        </w:rPr>
      </w:pPr>
      <w:r>
        <w:rPr>
          <w:w w:val="100"/>
        </w:rPr>
        <w:t>Action frame format details</w:t>
      </w:r>
    </w:p>
    <w:p w14:paraId="361AFB97" w14:textId="44FB3C78" w:rsidR="00353C95" w:rsidRPr="00353C95" w:rsidRDefault="00353C95" w:rsidP="00353C95">
      <w:pPr>
        <w:pStyle w:val="T"/>
        <w:rPr>
          <w:lang w:eastAsia="en-US"/>
        </w:rPr>
      </w:pPr>
      <w:r>
        <w:rPr>
          <w:rStyle w:val="fontstyle01"/>
        </w:rPr>
        <w:t>9.6.3</w:t>
      </w:r>
      <w:r w:rsidR="0086275A">
        <w:rPr>
          <w:rStyle w:val="fontstyle01"/>
        </w:rPr>
        <w:t>5</w:t>
      </w:r>
      <w:r>
        <w:rPr>
          <w:rStyle w:val="fontstyle01"/>
        </w:rPr>
        <w:t xml:space="preserve">.1 </w:t>
      </w:r>
      <w:r w:rsidR="00AD3A3E">
        <w:rPr>
          <w:rStyle w:val="fontstyle01"/>
        </w:rPr>
        <w:t xml:space="preserve">Protected </w:t>
      </w:r>
      <w:r>
        <w:rPr>
          <w:rStyle w:val="fontstyle01"/>
        </w:rPr>
        <w:t>EHT Action field</w:t>
      </w:r>
    </w:p>
    <w:p w14:paraId="614CBCE2" w14:textId="701B9B85" w:rsidR="001B5A9F" w:rsidRDefault="006A7CFC" w:rsidP="00442556">
      <w:pPr>
        <w:pStyle w:val="T"/>
        <w:rPr>
          <w:lang w:eastAsia="en-US"/>
        </w:rPr>
      </w:pPr>
      <w:r>
        <w:rPr>
          <w:b/>
          <w:bCs/>
          <w:i/>
          <w:iCs/>
          <w:w w:val="100"/>
          <w:highlight w:val="yellow"/>
        </w:rPr>
        <w:t>TGbe editor: Change Table 9-526q as follows:</w:t>
      </w:r>
      <w:bookmarkStart w:id="13" w:name="RTF32393639323a2048332c312e"/>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460"/>
        <w:gridCol w:w="3260"/>
        <w:gridCol w:w="1320"/>
      </w:tblGrid>
      <w:tr w:rsidR="000F7932" w14:paraId="1741CBC6" w14:textId="77777777" w:rsidTr="00442556">
        <w:trPr>
          <w:jc w:val="center"/>
        </w:trPr>
        <w:tc>
          <w:tcPr>
            <w:tcW w:w="6040" w:type="dxa"/>
            <w:gridSpan w:val="3"/>
            <w:tcBorders>
              <w:top w:val="nil"/>
              <w:left w:val="nil"/>
              <w:bottom w:val="nil"/>
              <w:right w:val="nil"/>
            </w:tcBorders>
            <w:tcMar>
              <w:top w:w="100" w:type="dxa"/>
              <w:left w:w="120" w:type="dxa"/>
              <w:bottom w:w="50" w:type="dxa"/>
              <w:right w:w="120" w:type="dxa"/>
            </w:tcMar>
            <w:vAlign w:val="center"/>
          </w:tcPr>
          <w:p w14:paraId="1A750B5E" w14:textId="3C79CEB7" w:rsidR="000F7932" w:rsidRDefault="0040406C" w:rsidP="006A7CFC">
            <w:pPr>
              <w:pStyle w:val="TableTitle"/>
            </w:pPr>
            <w:bookmarkStart w:id="14" w:name="RTF33383334343a205461626c65"/>
            <w:r>
              <w:rPr>
                <w:w w:val="100"/>
              </w:rPr>
              <w:t>Table 9-526</w:t>
            </w:r>
            <w:r w:rsidR="0086275A">
              <w:rPr>
                <w:w w:val="100"/>
              </w:rPr>
              <w:t>p</w:t>
            </w:r>
            <w:r>
              <w:rPr>
                <w:w w:val="100"/>
              </w:rPr>
              <w:t xml:space="preserve"> – </w:t>
            </w:r>
            <w:r w:rsidR="00AD3A3E">
              <w:rPr>
                <w:w w:val="100"/>
              </w:rPr>
              <w:t xml:space="preserve">Protected </w:t>
            </w:r>
            <w:r w:rsidR="003C53C3">
              <w:rPr>
                <w:w w:val="100"/>
              </w:rPr>
              <w:t xml:space="preserve">EHT Action field </w:t>
            </w:r>
            <w:r w:rsidR="000F7932">
              <w:rPr>
                <w:w w:val="100"/>
              </w:rPr>
              <w:t>values</w:t>
            </w:r>
            <w:bookmarkEnd w:id="14"/>
          </w:p>
        </w:tc>
      </w:tr>
      <w:tr w:rsidR="000F7932" w14:paraId="0F24CED3" w14:textId="77777777" w:rsidTr="00442556">
        <w:trPr>
          <w:trHeight w:val="400"/>
          <w:jc w:val="center"/>
        </w:trPr>
        <w:tc>
          <w:tcPr>
            <w:tcW w:w="146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52332E5D" w14:textId="77777777" w:rsidR="000F7932" w:rsidRDefault="000F7932" w:rsidP="00442556">
            <w:pPr>
              <w:pStyle w:val="CellHeading"/>
            </w:pPr>
            <w:r>
              <w:rPr>
                <w:w w:val="100"/>
              </w:rPr>
              <w:t>Value</w:t>
            </w:r>
          </w:p>
        </w:tc>
        <w:tc>
          <w:tcPr>
            <w:tcW w:w="3260" w:type="dxa"/>
            <w:tcBorders>
              <w:top w:val="single" w:sz="10" w:space="0" w:color="000000"/>
              <w:left w:val="single" w:sz="3" w:space="0" w:color="000000"/>
              <w:bottom w:val="single" w:sz="10" w:space="0" w:color="000000"/>
              <w:right w:val="single" w:sz="3" w:space="0" w:color="000000"/>
            </w:tcBorders>
            <w:tcMar>
              <w:top w:w="140" w:type="dxa"/>
              <w:left w:w="120" w:type="dxa"/>
              <w:bottom w:w="90" w:type="dxa"/>
              <w:right w:w="120" w:type="dxa"/>
            </w:tcMar>
            <w:vAlign w:val="center"/>
          </w:tcPr>
          <w:p w14:paraId="108691E9" w14:textId="77777777" w:rsidR="000F7932" w:rsidRDefault="000F7932" w:rsidP="00442556">
            <w:pPr>
              <w:pStyle w:val="CellHeading"/>
            </w:pPr>
            <w:r>
              <w:rPr>
                <w:w w:val="100"/>
              </w:rPr>
              <w:t>Meaning</w:t>
            </w:r>
          </w:p>
        </w:tc>
        <w:tc>
          <w:tcPr>
            <w:tcW w:w="132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15984F3F" w14:textId="77777777" w:rsidR="000F7932" w:rsidRPr="007E2DE9" w:rsidRDefault="000F7932" w:rsidP="00442556">
            <w:pPr>
              <w:pStyle w:val="CellHeading"/>
              <w:rPr>
                <w:color w:val="FF0000"/>
                <w:u w:val="single"/>
              </w:rPr>
            </w:pPr>
            <w:r w:rsidRPr="00171C02">
              <w:rPr>
                <w:w w:val="100"/>
              </w:rPr>
              <w:t>Time Priority</w:t>
            </w:r>
          </w:p>
        </w:tc>
      </w:tr>
      <w:tr w:rsidR="000F7932" w14:paraId="52E358F6" w14:textId="77777777" w:rsidTr="00442556">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314BD6C5" w14:textId="1FEED58B" w:rsidR="000F7932" w:rsidRPr="00171C02" w:rsidRDefault="00AD3A3E" w:rsidP="000F7932">
            <w:pPr>
              <w:pStyle w:val="Body"/>
              <w:spacing w:before="0" w:line="200" w:lineRule="atLeast"/>
              <w:jc w:val="center"/>
              <w:rPr>
                <w:w w:val="100"/>
                <w:sz w:val="18"/>
                <w:szCs w:val="18"/>
              </w:rPr>
            </w:pPr>
            <w:r>
              <w:rPr>
                <w:w w:val="100"/>
                <w:sz w:val="18"/>
                <w:szCs w:val="18"/>
              </w:rPr>
              <w:t>0</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457B0EB8" w14:textId="2B257D95" w:rsidR="000F7932" w:rsidRPr="00171C02" w:rsidRDefault="000F7932" w:rsidP="006A7CFC">
            <w:pPr>
              <w:pStyle w:val="CellBody"/>
              <w:rPr>
                <w:w w:val="100"/>
                <w:lang w:eastAsia="ko-KR"/>
              </w:rPr>
            </w:pPr>
            <w:r w:rsidRPr="00171C02">
              <w:rPr>
                <w:w w:val="100"/>
                <w:lang w:eastAsia="ko-KR"/>
              </w:rPr>
              <w:t>TID-to-Link Mapping Re</w:t>
            </w:r>
            <w:r w:rsidR="003C53C3" w:rsidRPr="00171C02">
              <w:rPr>
                <w:w w:val="100"/>
                <w:lang w:eastAsia="ko-KR"/>
              </w:rPr>
              <w:t>quest</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CF089CE" w14:textId="19C47B40" w:rsidR="000F7932" w:rsidRPr="00171C02" w:rsidRDefault="008B1403" w:rsidP="000F7932">
            <w:pPr>
              <w:pStyle w:val="Body"/>
              <w:spacing w:before="0" w:line="200" w:lineRule="atLeast"/>
              <w:jc w:val="center"/>
              <w:rPr>
                <w:w w:val="100"/>
                <w:sz w:val="18"/>
                <w:szCs w:val="18"/>
              </w:rPr>
            </w:pPr>
            <w:r w:rsidRPr="00171C02">
              <w:rPr>
                <w:w w:val="100"/>
                <w:sz w:val="18"/>
                <w:szCs w:val="18"/>
              </w:rPr>
              <w:t>No</w:t>
            </w:r>
          </w:p>
        </w:tc>
      </w:tr>
      <w:tr w:rsidR="003C53C3" w14:paraId="259A0E7C" w14:textId="77777777" w:rsidTr="00442556">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81E374B" w14:textId="45693981" w:rsidR="003C53C3" w:rsidRPr="00171C02" w:rsidRDefault="00AD3A3E" w:rsidP="003C53C3">
            <w:pPr>
              <w:pStyle w:val="Body"/>
              <w:spacing w:before="0" w:line="200" w:lineRule="atLeast"/>
              <w:jc w:val="center"/>
              <w:rPr>
                <w:w w:val="100"/>
                <w:sz w:val="18"/>
                <w:szCs w:val="18"/>
              </w:rPr>
            </w:pPr>
            <w:r>
              <w:rPr>
                <w:w w:val="100"/>
                <w:sz w:val="18"/>
                <w:szCs w:val="18"/>
              </w:rPr>
              <w:t>1</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2A3C0426" w14:textId="7B694683" w:rsidR="003C53C3" w:rsidRPr="00171C02" w:rsidRDefault="003C53C3" w:rsidP="003C53C3">
            <w:pPr>
              <w:pStyle w:val="CellBody"/>
              <w:rPr>
                <w:w w:val="100"/>
                <w:lang w:eastAsia="ko-KR"/>
              </w:rPr>
            </w:pPr>
            <w:r w:rsidRPr="00171C02">
              <w:rPr>
                <w:w w:val="100"/>
                <w:lang w:eastAsia="ko-KR"/>
              </w:rPr>
              <w:t xml:space="preserve">TID-to-Link Mapping Response </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5B77FFB8" w14:textId="766D677D" w:rsidR="003C53C3" w:rsidRPr="00171C02" w:rsidRDefault="003C53C3" w:rsidP="003C53C3">
            <w:pPr>
              <w:pStyle w:val="Body"/>
              <w:spacing w:before="0" w:line="200" w:lineRule="atLeast"/>
              <w:jc w:val="center"/>
              <w:rPr>
                <w:w w:val="100"/>
                <w:sz w:val="18"/>
                <w:szCs w:val="18"/>
              </w:rPr>
            </w:pPr>
            <w:r w:rsidRPr="00171C02">
              <w:rPr>
                <w:w w:val="100"/>
                <w:sz w:val="18"/>
                <w:szCs w:val="18"/>
              </w:rPr>
              <w:t>No</w:t>
            </w:r>
          </w:p>
        </w:tc>
      </w:tr>
      <w:tr w:rsidR="003C53C3" w14:paraId="67E52912" w14:textId="77777777" w:rsidTr="00442556">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6D8A6E3" w14:textId="700F1CB3" w:rsidR="003C53C3" w:rsidRPr="00171C02" w:rsidRDefault="00AD3A3E" w:rsidP="003C53C3">
            <w:pPr>
              <w:pStyle w:val="Body"/>
              <w:spacing w:before="0" w:line="200" w:lineRule="atLeast"/>
              <w:jc w:val="center"/>
              <w:rPr>
                <w:w w:val="100"/>
                <w:sz w:val="18"/>
                <w:szCs w:val="18"/>
              </w:rPr>
            </w:pPr>
            <w:r>
              <w:rPr>
                <w:w w:val="100"/>
                <w:sz w:val="18"/>
                <w:szCs w:val="18"/>
              </w:rPr>
              <w:t>2</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70874447" w14:textId="591E98F6" w:rsidR="003C53C3" w:rsidRPr="00171C02" w:rsidRDefault="003C53C3" w:rsidP="003C53C3">
            <w:pPr>
              <w:pStyle w:val="CellBody"/>
              <w:rPr>
                <w:w w:val="100"/>
                <w:lang w:eastAsia="ko-KR"/>
              </w:rPr>
            </w:pPr>
            <w:r w:rsidRPr="00171C02">
              <w:rPr>
                <w:w w:val="100"/>
                <w:lang w:eastAsia="ko-KR"/>
              </w:rPr>
              <w:t>TID-to-Link Mapping Teardown</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05354B4" w14:textId="21B8F2D6" w:rsidR="003C53C3" w:rsidRPr="00171C02" w:rsidRDefault="003C53C3" w:rsidP="003C53C3">
            <w:pPr>
              <w:pStyle w:val="Body"/>
              <w:spacing w:before="0" w:line="200" w:lineRule="atLeast"/>
              <w:jc w:val="center"/>
              <w:rPr>
                <w:w w:val="100"/>
                <w:sz w:val="18"/>
                <w:szCs w:val="18"/>
              </w:rPr>
            </w:pPr>
            <w:r w:rsidRPr="00171C02">
              <w:rPr>
                <w:w w:val="100"/>
                <w:sz w:val="18"/>
                <w:szCs w:val="18"/>
              </w:rPr>
              <w:t>No</w:t>
            </w:r>
          </w:p>
        </w:tc>
      </w:tr>
      <w:tr w:rsidR="0086275A" w14:paraId="6BD61482" w14:textId="77777777" w:rsidTr="00442556">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6155925" w14:textId="0EDDC1D4" w:rsidR="0086275A" w:rsidRPr="0086275A" w:rsidRDefault="0086275A" w:rsidP="0086275A">
            <w:pPr>
              <w:pStyle w:val="Body"/>
              <w:spacing w:before="0" w:line="200" w:lineRule="atLeast"/>
              <w:jc w:val="center"/>
              <w:rPr>
                <w:w w:val="100"/>
                <w:sz w:val="18"/>
                <w:szCs w:val="18"/>
              </w:rPr>
            </w:pPr>
            <w:r w:rsidRPr="0086275A">
              <w:rPr>
                <w:w w:val="100"/>
                <w:sz w:val="18"/>
                <w:szCs w:val="18"/>
              </w:rPr>
              <w:t>3</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1C09B56A" w14:textId="7BD20994" w:rsidR="0086275A" w:rsidRPr="0086275A" w:rsidRDefault="0086275A" w:rsidP="0086275A">
            <w:pPr>
              <w:pStyle w:val="CellBody"/>
              <w:rPr>
                <w:w w:val="100"/>
                <w:lang w:eastAsia="ko-KR"/>
              </w:rPr>
            </w:pPr>
            <w:r w:rsidRPr="0086275A">
              <w:rPr>
                <w:w w:val="100"/>
                <w:lang w:eastAsia="ko-KR"/>
              </w:rPr>
              <w:t>NSEP Priority Access Enable Request</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3B81563C" w14:textId="761B44BB" w:rsidR="0086275A" w:rsidRDefault="0086275A" w:rsidP="0086275A">
            <w:pPr>
              <w:pStyle w:val="Body"/>
              <w:spacing w:before="0" w:line="200" w:lineRule="atLeast"/>
              <w:jc w:val="center"/>
              <w:rPr>
                <w:color w:val="FF0000"/>
                <w:w w:val="100"/>
                <w:sz w:val="18"/>
                <w:szCs w:val="18"/>
                <w:u w:val="single"/>
              </w:rPr>
            </w:pPr>
            <w:r w:rsidRPr="0007465E">
              <w:rPr>
                <w:w w:val="100"/>
                <w:sz w:val="18"/>
                <w:szCs w:val="18"/>
              </w:rPr>
              <w:t>No</w:t>
            </w:r>
          </w:p>
        </w:tc>
      </w:tr>
      <w:tr w:rsidR="0086275A" w14:paraId="1BD3D8DA" w14:textId="77777777" w:rsidTr="00442556">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42FB28A4" w14:textId="6C61AC91" w:rsidR="0086275A" w:rsidRPr="0086275A" w:rsidRDefault="0086275A" w:rsidP="0086275A">
            <w:pPr>
              <w:pStyle w:val="Body"/>
              <w:spacing w:before="0" w:line="200" w:lineRule="atLeast"/>
              <w:jc w:val="center"/>
              <w:rPr>
                <w:w w:val="100"/>
                <w:sz w:val="18"/>
                <w:szCs w:val="18"/>
              </w:rPr>
            </w:pPr>
            <w:r w:rsidRPr="0086275A">
              <w:rPr>
                <w:w w:val="100"/>
                <w:sz w:val="18"/>
                <w:szCs w:val="18"/>
              </w:rPr>
              <w:t>4</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3852EA7A" w14:textId="61648808" w:rsidR="0086275A" w:rsidRPr="0086275A" w:rsidRDefault="0086275A" w:rsidP="0086275A">
            <w:pPr>
              <w:pStyle w:val="CellBody"/>
              <w:rPr>
                <w:w w:val="100"/>
                <w:lang w:eastAsia="ko-KR"/>
              </w:rPr>
            </w:pPr>
            <w:r w:rsidRPr="0086275A">
              <w:rPr>
                <w:w w:val="100"/>
                <w:lang w:eastAsia="ko-KR"/>
              </w:rPr>
              <w:t>NSEP Priority Access Enable Response</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5FFA2E6C" w14:textId="0F28A4A3" w:rsidR="0086275A" w:rsidRDefault="0086275A" w:rsidP="0086275A">
            <w:pPr>
              <w:pStyle w:val="Body"/>
              <w:spacing w:before="0" w:line="200" w:lineRule="atLeast"/>
              <w:jc w:val="center"/>
              <w:rPr>
                <w:color w:val="FF0000"/>
                <w:w w:val="100"/>
                <w:sz w:val="18"/>
                <w:szCs w:val="18"/>
                <w:u w:val="single"/>
              </w:rPr>
            </w:pPr>
            <w:r w:rsidRPr="0007465E">
              <w:rPr>
                <w:w w:val="100"/>
                <w:sz w:val="18"/>
                <w:szCs w:val="18"/>
              </w:rPr>
              <w:t>No</w:t>
            </w:r>
          </w:p>
        </w:tc>
      </w:tr>
      <w:tr w:rsidR="0086275A" w14:paraId="42849DE4" w14:textId="77777777" w:rsidTr="00442556">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1116B659" w14:textId="7A262C9C" w:rsidR="0086275A" w:rsidRPr="0086275A" w:rsidRDefault="0086275A" w:rsidP="0086275A">
            <w:pPr>
              <w:pStyle w:val="Body"/>
              <w:spacing w:before="0" w:line="200" w:lineRule="atLeast"/>
              <w:jc w:val="center"/>
              <w:rPr>
                <w:w w:val="100"/>
                <w:sz w:val="18"/>
                <w:szCs w:val="18"/>
              </w:rPr>
            </w:pPr>
            <w:r w:rsidRPr="0086275A">
              <w:rPr>
                <w:w w:val="100"/>
                <w:sz w:val="18"/>
                <w:szCs w:val="18"/>
              </w:rPr>
              <w:t>5</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2F5E2E54" w14:textId="206062FF" w:rsidR="0086275A" w:rsidRPr="0086275A" w:rsidRDefault="0086275A" w:rsidP="0086275A">
            <w:pPr>
              <w:pStyle w:val="CellBody"/>
              <w:rPr>
                <w:w w:val="100"/>
                <w:lang w:eastAsia="ko-KR"/>
              </w:rPr>
            </w:pPr>
            <w:r w:rsidRPr="0086275A">
              <w:rPr>
                <w:w w:val="100"/>
                <w:lang w:eastAsia="ko-KR"/>
              </w:rPr>
              <w:t>NSEP Priority Access Teardown</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4B24169F" w14:textId="2540A781" w:rsidR="0086275A" w:rsidRDefault="0086275A" w:rsidP="0086275A">
            <w:pPr>
              <w:pStyle w:val="Body"/>
              <w:spacing w:before="0" w:line="200" w:lineRule="atLeast"/>
              <w:jc w:val="center"/>
              <w:rPr>
                <w:color w:val="FF0000"/>
                <w:w w:val="100"/>
                <w:sz w:val="18"/>
                <w:szCs w:val="18"/>
                <w:u w:val="single"/>
              </w:rPr>
            </w:pPr>
            <w:r w:rsidRPr="0007465E">
              <w:rPr>
                <w:w w:val="100"/>
                <w:sz w:val="18"/>
                <w:szCs w:val="18"/>
              </w:rPr>
              <w:t>No</w:t>
            </w:r>
          </w:p>
        </w:tc>
      </w:tr>
      <w:tr w:rsidR="002271E5" w14:paraId="2483DCF3" w14:textId="77777777" w:rsidTr="00442556">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10A968EA" w14:textId="7296A452" w:rsidR="002271E5" w:rsidRPr="007E2DE9" w:rsidRDefault="0086275A" w:rsidP="003C53C3">
            <w:pPr>
              <w:pStyle w:val="Body"/>
              <w:spacing w:before="0" w:line="200" w:lineRule="atLeast"/>
              <w:jc w:val="center"/>
              <w:rPr>
                <w:color w:val="FF0000"/>
                <w:w w:val="100"/>
                <w:sz w:val="18"/>
                <w:szCs w:val="18"/>
                <w:u w:val="single"/>
              </w:rPr>
            </w:pPr>
            <w:r>
              <w:rPr>
                <w:color w:val="FF0000"/>
                <w:w w:val="100"/>
                <w:sz w:val="18"/>
                <w:szCs w:val="18"/>
                <w:u w:val="single"/>
              </w:rPr>
              <w:t>6</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4E2A8524" w14:textId="5730FB1D" w:rsidR="002271E5" w:rsidRPr="007E2DE9" w:rsidRDefault="002271E5" w:rsidP="003C53C3">
            <w:pPr>
              <w:pStyle w:val="CellBody"/>
              <w:rPr>
                <w:color w:val="FF0000"/>
                <w:w w:val="100"/>
                <w:u w:val="single"/>
              </w:rPr>
            </w:pPr>
            <w:r>
              <w:rPr>
                <w:color w:val="FF0000"/>
                <w:w w:val="100"/>
                <w:u w:val="single"/>
              </w:rPr>
              <w:t>Link Enablement Notification</w:t>
            </w:r>
            <w:r w:rsidR="00171C02">
              <w:rPr>
                <w:color w:val="FF0000"/>
                <w:w w:val="100"/>
                <w:u w:val="single"/>
              </w:rPr>
              <w:t xml:space="preserve"> [CID 3222]</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50428F64" w14:textId="218CD9AD" w:rsidR="002271E5" w:rsidRPr="007E2DE9" w:rsidRDefault="00171C02" w:rsidP="003C53C3">
            <w:pPr>
              <w:pStyle w:val="Body"/>
              <w:spacing w:before="0" w:line="200" w:lineRule="atLeast"/>
              <w:jc w:val="center"/>
              <w:rPr>
                <w:color w:val="FF0000"/>
                <w:w w:val="100"/>
                <w:sz w:val="18"/>
                <w:szCs w:val="18"/>
                <w:u w:val="single"/>
              </w:rPr>
            </w:pPr>
            <w:r>
              <w:rPr>
                <w:color w:val="FF0000"/>
                <w:w w:val="100"/>
                <w:sz w:val="18"/>
                <w:szCs w:val="18"/>
                <w:u w:val="single"/>
              </w:rPr>
              <w:t>No</w:t>
            </w:r>
          </w:p>
        </w:tc>
      </w:tr>
      <w:tr w:rsidR="003C53C3" w14:paraId="279B8A9F" w14:textId="77777777" w:rsidTr="00442556">
        <w:trPr>
          <w:trHeight w:val="320"/>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299DF524" w14:textId="4FAF4C17" w:rsidR="003C53C3" w:rsidRDefault="006A7CFC" w:rsidP="003C53C3">
            <w:pPr>
              <w:pStyle w:val="Body"/>
              <w:spacing w:before="0" w:line="200" w:lineRule="atLeast"/>
              <w:jc w:val="center"/>
              <w:rPr>
                <w:sz w:val="18"/>
                <w:szCs w:val="18"/>
              </w:rPr>
            </w:pPr>
            <w:r w:rsidRPr="007E2DE9">
              <w:rPr>
                <w:strike/>
                <w:color w:val="FF0000"/>
                <w:w w:val="100"/>
                <w:sz w:val="18"/>
                <w:szCs w:val="18"/>
              </w:rPr>
              <w:t>1</w:t>
            </w:r>
            <w:r w:rsidR="0086275A">
              <w:rPr>
                <w:color w:val="FF0000"/>
                <w:w w:val="100"/>
                <w:sz w:val="18"/>
                <w:szCs w:val="18"/>
                <w:u w:val="single"/>
              </w:rPr>
              <w:t>7</w:t>
            </w:r>
            <w:r w:rsidR="003C53C3">
              <w:rPr>
                <w:w w:val="100"/>
                <w:sz w:val="18"/>
                <w:szCs w:val="18"/>
              </w:rPr>
              <w:t>–255</w:t>
            </w:r>
          </w:p>
        </w:tc>
        <w:tc>
          <w:tcPr>
            <w:tcW w:w="3260"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2BD21F8D" w14:textId="77777777" w:rsidR="003C53C3" w:rsidRDefault="003C53C3" w:rsidP="003C53C3">
            <w:pPr>
              <w:pStyle w:val="CellBody"/>
            </w:pPr>
            <w:r>
              <w:rPr>
                <w:w w:val="100"/>
              </w:rPr>
              <w:t>Reserved</w:t>
            </w:r>
          </w:p>
        </w:tc>
        <w:tc>
          <w:tcPr>
            <w:tcW w:w="132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371123EA" w14:textId="77777777" w:rsidR="003C53C3" w:rsidRDefault="003C53C3" w:rsidP="003C53C3">
            <w:pPr>
              <w:pStyle w:val="Body"/>
              <w:spacing w:before="0" w:line="200" w:lineRule="atLeast"/>
              <w:jc w:val="center"/>
              <w:rPr>
                <w:sz w:val="18"/>
                <w:szCs w:val="18"/>
              </w:rPr>
            </w:pPr>
          </w:p>
        </w:tc>
      </w:tr>
    </w:tbl>
    <w:p w14:paraId="490371E8" w14:textId="71F36852" w:rsidR="007E2DE9" w:rsidRDefault="007E2DE9" w:rsidP="00171C02">
      <w:pPr>
        <w:rPr>
          <w:highlight w:val="yellow"/>
        </w:rPr>
      </w:pPr>
    </w:p>
    <w:p w14:paraId="21F5FAD7" w14:textId="77777777" w:rsidR="00171C02" w:rsidRDefault="00171C02" w:rsidP="00171C02">
      <w:pPr>
        <w:rPr>
          <w:highlight w:val="yellow"/>
        </w:rPr>
      </w:pPr>
    </w:p>
    <w:p w14:paraId="58ABE690" w14:textId="76DAD7A3" w:rsidR="000F7932" w:rsidRPr="007E2DE9" w:rsidRDefault="007E2DE9" w:rsidP="00B2542D">
      <w:pPr>
        <w:pStyle w:val="T"/>
        <w:rPr>
          <w:b/>
          <w:bCs/>
          <w:i/>
          <w:iCs/>
          <w:w w:val="100"/>
          <w:highlight w:val="yellow"/>
        </w:rPr>
      </w:pPr>
      <w:r>
        <w:rPr>
          <w:b/>
          <w:bCs/>
          <w:i/>
          <w:iCs/>
          <w:w w:val="100"/>
          <w:highlight w:val="yellow"/>
        </w:rPr>
        <w:lastRenderedPageBreak/>
        <w:t>TGbe editor: Insert the following new subclause at the end of subclause 9.6.35.</w:t>
      </w:r>
      <w:r w:rsidR="0086275A">
        <w:rPr>
          <w:b/>
          <w:bCs/>
          <w:i/>
          <w:iCs/>
          <w:w w:val="100"/>
          <w:highlight w:val="yellow"/>
        </w:rPr>
        <w:t>7</w:t>
      </w:r>
      <w:r>
        <w:rPr>
          <w:b/>
          <w:bCs/>
          <w:i/>
          <w:iCs/>
          <w:w w:val="100"/>
          <w:highlight w:val="yellow"/>
        </w:rPr>
        <w:t>:</w:t>
      </w:r>
    </w:p>
    <w:p w14:paraId="2C7E8EFF" w14:textId="77777777" w:rsidR="00171C02" w:rsidRDefault="00171C02" w:rsidP="00171C02"/>
    <w:p w14:paraId="70B09C44" w14:textId="220ECA96" w:rsidR="00171C02" w:rsidRDefault="00171C02" w:rsidP="00171C02">
      <w:r>
        <w:t>[CID 3222]</w:t>
      </w:r>
    </w:p>
    <w:p w14:paraId="13E222D3" w14:textId="0AE6F943" w:rsidR="00A12A5A" w:rsidRDefault="00BE7F0C" w:rsidP="00B2542D">
      <w:pPr>
        <w:pStyle w:val="H3"/>
        <w:rPr>
          <w:w w:val="100"/>
        </w:rPr>
      </w:pPr>
      <w:r>
        <w:rPr>
          <w:w w:val="100"/>
        </w:rPr>
        <w:t>9.6.3</w:t>
      </w:r>
      <w:r w:rsidR="007E2DE9">
        <w:rPr>
          <w:w w:val="100"/>
        </w:rPr>
        <w:t>5</w:t>
      </w:r>
      <w:r>
        <w:rPr>
          <w:w w:val="100"/>
        </w:rPr>
        <w:t>.</w:t>
      </w:r>
      <w:r w:rsidR="0086275A">
        <w:rPr>
          <w:w w:val="100"/>
        </w:rPr>
        <w:t>8</w:t>
      </w:r>
      <w:r>
        <w:rPr>
          <w:w w:val="100"/>
        </w:rPr>
        <w:t xml:space="preserve"> </w:t>
      </w:r>
      <w:r w:rsidR="00171C02">
        <w:rPr>
          <w:w w:val="100"/>
        </w:rPr>
        <w:t>Link Enablement Notification</w:t>
      </w:r>
      <w:r>
        <w:rPr>
          <w:w w:val="100"/>
        </w:rPr>
        <w:t xml:space="preserve"> </w:t>
      </w:r>
      <w:r w:rsidR="00A12A5A">
        <w:rPr>
          <w:w w:val="100"/>
        </w:rPr>
        <w:t xml:space="preserve">frame </w:t>
      </w:r>
      <w:r>
        <w:rPr>
          <w:w w:val="100"/>
        </w:rPr>
        <w:t xml:space="preserve">format </w:t>
      </w:r>
      <w:bookmarkEnd w:id="13"/>
    </w:p>
    <w:p w14:paraId="026AF378" w14:textId="4E5EBF9F" w:rsidR="000F7932" w:rsidRDefault="001A45E0" w:rsidP="000F7932">
      <w:pPr>
        <w:pStyle w:val="T"/>
        <w:rPr>
          <w:w w:val="100"/>
          <w:sz w:val="24"/>
          <w:szCs w:val="24"/>
        </w:rPr>
      </w:pPr>
      <w:r>
        <w:rPr>
          <w:lang w:eastAsia="en-US"/>
        </w:rPr>
        <w:t>The</w:t>
      </w:r>
      <w:r w:rsidR="00AE0A93">
        <w:rPr>
          <w:lang w:eastAsia="en-US"/>
        </w:rPr>
        <w:t xml:space="preserve"> </w:t>
      </w:r>
      <w:r w:rsidR="00AE0A93" w:rsidRPr="00171C02">
        <w:rPr>
          <w:lang w:eastAsia="en-US"/>
        </w:rPr>
        <w:t>Link Enablement Notification frame</w:t>
      </w:r>
      <w:r w:rsidR="00AE0A93">
        <w:rPr>
          <w:lang w:eastAsia="en-US"/>
        </w:rPr>
        <w:t xml:space="preserve"> is an Action frame of category </w:t>
      </w:r>
      <w:r w:rsidR="00AD3A3E">
        <w:rPr>
          <w:lang w:eastAsia="en-US"/>
        </w:rPr>
        <w:t xml:space="preserve">Protected </w:t>
      </w:r>
      <w:r w:rsidR="00AE0A93">
        <w:rPr>
          <w:lang w:eastAsia="en-US"/>
        </w:rPr>
        <w:t>EHT.</w:t>
      </w:r>
      <w:r>
        <w:rPr>
          <w:lang w:eastAsia="en-US"/>
        </w:rPr>
        <w:t xml:space="preserve"> </w:t>
      </w:r>
      <w:r w:rsidR="00AA7997">
        <w:rPr>
          <w:lang w:eastAsia="en-US"/>
        </w:rPr>
        <w:t>A</w:t>
      </w:r>
      <w:r w:rsidR="00171C02">
        <w:rPr>
          <w:lang w:eastAsia="en-US"/>
        </w:rPr>
        <w:t xml:space="preserve">n AP </w:t>
      </w:r>
      <w:r w:rsidR="00AA7997">
        <w:rPr>
          <w:lang w:eastAsia="en-US"/>
        </w:rPr>
        <w:t xml:space="preserve">affiliated </w:t>
      </w:r>
      <w:r w:rsidR="00171C02">
        <w:rPr>
          <w:lang w:eastAsia="en-US"/>
        </w:rPr>
        <w:t>with</w:t>
      </w:r>
      <w:r w:rsidR="00061CE7">
        <w:rPr>
          <w:lang w:eastAsia="en-US"/>
        </w:rPr>
        <w:t xml:space="preserve"> </w:t>
      </w:r>
      <w:r w:rsidR="00AA7997">
        <w:rPr>
          <w:lang w:eastAsia="en-US"/>
        </w:rPr>
        <w:t xml:space="preserve">an </w:t>
      </w:r>
      <w:r w:rsidR="00171C02">
        <w:rPr>
          <w:lang w:eastAsia="en-US"/>
        </w:rPr>
        <w:t xml:space="preserve">AP </w:t>
      </w:r>
      <w:r w:rsidR="00AA7997">
        <w:rPr>
          <w:lang w:eastAsia="en-US"/>
        </w:rPr>
        <w:t xml:space="preserve">MLD uses the </w:t>
      </w:r>
      <w:r w:rsidR="00171C02" w:rsidRPr="00171C02">
        <w:rPr>
          <w:lang w:eastAsia="en-US"/>
        </w:rPr>
        <w:t xml:space="preserve">Link Enablement Notification frame </w:t>
      </w:r>
      <w:r w:rsidR="00AA7997">
        <w:rPr>
          <w:lang w:eastAsia="en-US"/>
        </w:rPr>
        <w:t xml:space="preserve">to </w:t>
      </w:r>
      <w:r w:rsidR="0056096C">
        <w:rPr>
          <w:lang w:eastAsia="en-US"/>
        </w:rPr>
        <w:t xml:space="preserve">notify </w:t>
      </w:r>
      <w:r w:rsidR="000E29B1">
        <w:rPr>
          <w:lang w:eastAsia="en-US"/>
        </w:rPr>
        <w:t>o</w:t>
      </w:r>
      <w:r w:rsidR="00082472">
        <w:rPr>
          <w:lang w:eastAsia="en-US"/>
        </w:rPr>
        <w:t>ne or more</w:t>
      </w:r>
      <w:r w:rsidR="000E29B1">
        <w:rPr>
          <w:lang w:eastAsia="en-US"/>
        </w:rPr>
        <w:t xml:space="preserve"> </w:t>
      </w:r>
      <w:r w:rsidR="0056096C">
        <w:rPr>
          <w:lang w:eastAsia="en-US"/>
        </w:rPr>
        <w:t xml:space="preserve">new link enablement or disablement, using </w:t>
      </w:r>
      <w:r w:rsidR="0056096C">
        <w:t>a TID-to-link mapping,</w:t>
      </w:r>
      <w:r w:rsidR="0056096C">
        <w:rPr>
          <w:lang w:eastAsia="en-US"/>
        </w:rPr>
        <w:t xml:space="preserve"> with one or more associated non-AP MLD(s) which have setup link</w:t>
      </w:r>
      <w:r w:rsidR="001E6EB0">
        <w:rPr>
          <w:lang w:eastAsia="en-US"/>
        </w:rPr>
        <w:t>(s)</w:t>
      </w:r>
      <w:r w:rsidR="0056096C">
        <w:rPr>
          <w:lang w:eastAsia="en-US"/>
        </w:rPr>
        <w:t xml:space="preserve"> with the AP MLD</w:t>
      </w:r>
      <w:r w:rsidR="00AA7997">
        <w:rPr>
          <w:lang w:eastAsia="en-US"/>
        </w:rPr>
        <w:t xml:space="preserve">. The Action field of the </w:t>
      </w:r>
      <w:r w:rsidR="0056096C" w:rsidRPr="00171C02">
        <w:rPr>
          <w:lang w:eastAsia="en-US"/>
        </w:rPr>
        <w:t>Link Enablement Notification</w:t>
      </w:r>
      <w:r w:rsidR="0056096C">
        <w:rPr>
          <w:lang w:eastAsia="en-US"/>
        </w:rPr>
        <w:t xml:space="preserve"> </w:t>
      </w:r>
      <w:r w:rsidR="00AA7997">
        <w:rPr>
          <w:lang w:eastAsia="en-US"/>
        </w:rPr>
        <w:t>frame contains the information shown in Table 9-</w:t>
      </w:r>
      <w:r w:rsidR="00442556">
        <w:rPr>
          <w:lang w:eastAsia="en-US"/>
        </w:rPr>
        <w:t>526</w:t>
      </w:r>
      <w:r w:rsidR="00AD3A3E">
        <w:rPr>
          <w:lang w:eastAsia="en-US"/>
        </w:rPr>
        <w:t>w</w:t>
      </w:r>
      <w:r w:rsidR="00AA7997">
        <w:rPr>
          <w:lang w:eastAsia="en-US"/>
        </w:rPr>
        <w:t xml:space="preserve"> (</w:t>
      </w:r>
      <w:r w:rsidR="0056096C" w:rsidRPr="0056096C">
        <w:rPr>
          <w:lang w:eastAsia="en-US"/>
        </w:rPr>
        <w:t>Link Enablement Notification frame Action field format</w:t>
      </w:r>
      <w:r w:rsidR="00AA7997">
        <w:rPr>
          <w:lang w:eastAsia="en-US"/>
        </w:rPr>
        <w: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5746"/>
      </w:tblGrid>
      <w:tr w:rsidR="000F7932" w14:paraId="2B2766DF" w14:textId="77777777" w:rsidTr="00972B84">
        <w:trPr>
          <w:jc w:val="center"/>
        </w:trPr>
        <w:tc>
          <w:tcPr>
            <w:tcW w:w="6946" w:type="dxa"/>
            <w:gridSpan w:val="2"/>
            <w:tcBorders>
              <w:top w:val="nil"/>
              <w:left w:val="nil"/>
              <w:bottom w:val="nil"/>
              <w:right w:val="nil"/>
            </w:tcBorders>
            <w:tcMar>
              <w:top w:w="100" w:type="dxa"/>
              <w:left w:w="120" w:type="dxa"/>
              <w:bottom w:w="50" w:type="dxa"/>
              <w:right w:w="120" w:type="dxa"/>
            </w:tcMar>
            <w:vAlign w:val="center"/>
          </w:tcPr>
          <w:p w14:paraId="5C0AF35F" w14:textId="3E60B94E" w:rsidR="000F7932" w:rsidRDefault="0040406C" w:rsidP="00442556">
            <w:pPr>
              <w:pStyle w:val="TableTitle"/>
            </w:pPr>
            <w:r>
              <w:rPr>
                <w:w w:val="100"/>
              </w:rPr>
              <w:t>Table 9-526</w:t>
            </w:r>
            <w:r w:rsidR="00AD3A3E">
              <w:rPr>
                <w:w w:val="100"/>
              </w:rPr>
              <w:t>w</w:t>
            </w:r>
            <w:r>
              <w:rPr>
                <w:w w:val="100"/>
              </w:rPr>
              <w:t xml:space="preserve"> – </w:t>
            </w:r>
            <w:r w:rsidR="00171C02" w:rsidRPr="00171C02">
              <w:rPr>
                <w:w w:val="100"/>
              </w:rPr>
              <w:t xml:space="preserve">Link Enablement Notification frame </w:t>
            </w:r>
            <w:r w:rsidR="000F7932">
              <w:rPr>
                <w:w w:val="100"/>
              </w:rPr>
              <w:t>Action field format</w:t>
            </w:r>
          </w:p>
        </w:tc>
      </w:tr>
      <w:tr w:rsidR="000F7932" w14:paraId="795B248A" w14:textId="77777777" w:rsidTr="00972B84">
        <w:trPr>
          <w:trHeight w:val="400"/>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21A23DF3" w14:textId="77777777" w:rsidR="000F7932" w:rsidRDefault="000F7932" w:rsidP="00442556">
            <w:pPr>
              <w:pStyle w:val="CellHeading"/>
            </w:pPr>
            <w:r>
              <w:rPr>
                <w:w w:val="100"/>
              </w:rPr>
              <w:t>Order</w:t>
            </w:r>
          </w:p>
        </w:tc>
        <w:tc>
          <w:tcPr>
            <w:tcW w:w="5746"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682F4AF2" w14:textId="77777777" w:rsidR="000F7932" w:rsidRDefault="000F7932" w:rsidP="00442556">
            <w:pPr>
              <w:pStyle w:val="CellHeading"/>
            </w:pPr>
            <w:r>
              <w:rPr>
                <w:w w:val="100"/>
              </w:rPr>
              <w:t>Information</w:t>
            </w:r>
          </w:p>
        </w:tc>
      </w:tr>
      <w:tr w:rsidR="000F7932" w14:paraId="7836B5CC" w14:textId="77777777" w:rsidTr="00972B84">
        <w:trPr>
          <w:trHeight w:val="320"/>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3895C149" w14:textId="77777777" w:rsidR="000F7932" w:rsidRDefault="000F7932" w:rsidP="00442556">
            <w:pPr>
              <w:pStyle w:val="Body"/>
              <w:spacing w:before="0" w:line="200" w:lineRule="atLeast"/>
              <w:jc w:val="center"/>
              <w:rPr>
                <w:sz w:val="18"/>
                <w:szCs w:val="18"/>
              </w:rPr>
            </w:pPr>
            <w:r>
              <w:rPr>
                <w:w w:val="100"/>
                <w:sz w:val="18"/>
                <w:szCs w:val="18"/>
              </w:rPr>
              <w:t>1</w:t>
            </w:r>
          </w:p>
        </w:tc>
        <w:tc>
          <w:tcPr>
            <w:tcW w:w="5746"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424F0CC" w14:textId="77777777" w:rsidR="000F7932" w:rsidRDefault="000F7932" w:rsidP="00442556">
            <w:pPr>
              <w:pStyle w:val="CellBody"/>
            </w:pPr>
            <w:r>
              <w:rPr>
                <w:w w:val="100"/>
              </w:rPr>
              <w:t xml:space="preserve">Category </w:t>
            </w:r>
          </w:p>
        </w:tc>
      </w:tr>
      <w:tr w:rsidR="000F7932" w14:paraId="3838152C" w14:textId="77777777" w:rsidTr="00972B84">
        <w:trPr>
          <w:trHeight w:val="320"/>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65E93E54" w14:textId="77777777" w:rsidR="000F7932" w:rsidRDefault="000F7932" w:rsidP="00442556">
            <w:pPr>
              <w:pStyle w:val="Body"/>
              <w:spacing w:before="0" w:line="200" w:lineRule="atLeast"/>
              <w:jc w:val="center"/>
              <w:rPr>
                <w:sz w:val="18"/>
                <w:szCs w:val="18"/>
              </w:rPr>
            </w:pPr>
            <w:r>
              <w:rPr>
                <w:w w:val="100"/>
                <w:sz w:val="18"/>
                <w:szCs w:val="18"/>
              </w:rPr>
              <w:t>2</w:t>
            </w:r>
          </w:p>
        </w:tc>
        <w:tc>
          <w:tcPr>
            <w:tcW w:w="5746"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40091A05" w14:textId="30853C3D" w:rsidR="000F7932" w:rsidRDefault="00AD3A3E" w:rsidP="007E2DE9">
            <w:pPr>
              <w:pStyle w:val="CellBody"/>
            </w:pPr>
            <w:r>
              <w:rPr>
                <w:w w:val="100"/>
              </w:rPr>
              <w:t xml:space="preserve">Protected </w:t>
            </w:r>
            <w:r w:rsidR="007E2DE9">
              <w:rPr>
                <w:w w:val="100"/>
              </w:rPr>
              <w:t xml:space="preserve">EHT Action </w:t>
            </w:r>
          </w:p>
        </w:tc>
      </w:tr>
      <w:tr w:rsidR="0056096C" w:rsidRPr="00B2542D" w14:paraId="3057FF45" w14:textId="77777777" w:rsidTr="00972B84">
        <w:trPr>
          <w:trHeight w:val="28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659142B7" w14:textId="0AFE9DC7" w:rsidR="0056096C" w:rsidRDefault="0056096C" w:rsidP="0056096C">
            <w:pPr>
              <w:pStyle w:val="Body"/>
              <w:spacing w:before="0" w:line="200" w:lineRule="atLeast"/>
              <w:jc w:val="center"/>
              <w:rPr>
                <w:sz w:val="18"/>
                <w:szCs w:val="18"/>
              </w:rPr>
            </w:pPr>
            <w:r>
              <w:rPr>
                <w:w w:val="100"/>
                <w:sz w:val="18"/>
                <w:szCs w:val="18"/>
              </w:rPr>
              <w:t>3</w:t>
            </w:r>
          </w:p>
        </w:tc>
        <w:tc>
          <w:tcPr>
            <w:tcW w:w="5746"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0B950A8" w14:textId="64F78C5E" w:rsidR="0056096C" w:rsidRDefault="0056096C" w:rsidP="0056096C">
            <w:pPr>
              <w:pStyle w:val="CellBody"/>
            </w:pPr>
            <w:r>
              <w:rPr>
                <w:w w:val="100"/>
              </w:rPr>
              <w:t xml:space="preserve">TID-to-Link Mapping </w:t>
            </w:r>
            <w:r w:rsidRPr="00352CE8">
              <w:rPr>
                <w:w w:val="100"/>
              </w:rPr>
              <w:t>(see 9.4.2.295d (TID-to-Link Mapping element))</w:t>
            </w:r>
          </w:p>
        </w:tc>
      </w:tr>
      <w:tr w:rsidR="00E31297" w:rsidRPr="00B2542D" w14:paraId="3EC5BC8D" w14:textId="77777777" w:rsidTr="00972B84">
        <w:trPr>
          <w:trHeight w:val="28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5D132CEE" w14:textId="79673B7D" w:rsidR="00E31297" w:rsidRDefault="00F66C06" w:rsidP="0056096C">
            <w:pPr>
              <w:pStyle w:val="Body"/>
              <w:spacing w:before="0" w:line="200" w:lineRule="atLeast"/>
              <w:jc w:val="center"/>
              <w:rPr>
                <w:w w:val="100"/>
                <w:sz w:val="18"/>
                <w:szCs w:val="18"/>
              </w:rPr>
            </w:pPr>
            <w:r>
              <w:rPr>
                <w:w w:val="100"/>
                <w:sz w:val="18"/>
                <w:szCs w:val="18"/>
              </w:rPr>
              <w:t>4</w:t>
            </w:r>
          </w:p>
        </w:tc>
        <w:tc>
          <w:tcPr>
            <w:tcW w:w="5746"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43AF7FC7" w14:textId="3A992896" w:rsidR="00E31297" w:rsidRDefault="008D1493" w:rsidP="0056096C">
            <w:pPr>
              <w:pStyle w:val="CellBody"/>
              <w:rPr>
                <w:w w:val="100"/>
              </w:rPr>
            </w:pPr>
            <w:r w:rsidRPr="008D1493">
              <w:rPr>
                <w:w w:val="100"/>
              </w:rPr>
              <w:t xml:space="preserve">Link Disablement Count </w:t>
            </w:r>
            <w:r>
              <w:rPr>
                <w:w w:val="100"/>
              </w:rPr>
              <w:t>sub</w:t>
            </w:r>
            <w:r w:rsidRPr="008D1493">
              <w:rPr>
                <w:w w:val="100"/>
              </w:rPr>
              <w:t>field</w:t>
            </w:r>
            <w:r>
              <w:rPr>
                <w:w w:val="100"/>
              </w:rPr>
              <w:t xml:space="preserve"> (see </w:t>
            </w:r>
            <w:r w:rsidRPr="008D1493">
              <w:rPr>
                <w:w w:val="100"/>
              </w:rPr>
              <w:t>9.4.1.</w:t>
            </w:r>
            <w:r w:rsidR="005A0854">
              <w:rPr>
                <w:w w:val="100"/>
              </w:rPr>
              <w:t>67f</w:t>
            </w:r>
            <w:r w:rsidRPr="008D1493">
              <w:rPr>
                <w:w w:val="100"/>
              </w:rPr>
              <w:t xml:space="preserve"> Link Disablement Count field</w:t>
            </w:r>
            <w:r>
              <w:rPr>
                <w:w w:val="100"/>
              </w:rPr>
              <w:t>)</w:t>
            </w:r>
          </w:p>
        </w:tc>
      </w:tr>
    </w:tbl>
    <w:p w14:paraId="4623E279" w14:textId="77777777" w:rsidR="00B2542D" w:rsidRDefault="00B2542D" w:rsidP="00B2542D">
      <w:pPr>
        <w:pStyle w:val="T"/>
        <w:rPr>
          <w:w w:val="100"/>
        </w:rPr>
      </w:pPr>
      <w:r>
        <w:rPr>
          <w:w w:val="100"/>
        </w:rPr>
        <w:t>The Category field is defined in 9.4.1.11 (Action field).</w:t>
      </w:r>
    </w:p>
    <w:p w14:paraId="06C906E2" w14:textId="7F754592" w:rsidR="00B2542D" w:rsidRDefault="00B2542D" w:rsidP="00B2542D">
      <w:pPr>
        <w:pStyle w:val="T"/>
        <w:rPr>
          <w:w w:val="100"/>
        </w:rPr>
      </w:pPr>
      <w:r>
        <w:rPr>
          <w:w w:val="100"/>
        </w:rPr>
        <w:t xml:space="preserve">The </w:t>
      </w:r>
      <w:r w:rsidR="00AD3A3E">
        <w:rPr>
          <w:w w:val="100"/>
        </w:rPr>
        <w:t xml:space="preserve">Protected </w:t>
      </w:r>
      <w:r w:rsidR="007E2DE9">
        <w:rPr>
          <w:w w:val="100"/>
        </w:rPr>
        <w:t xml:space="preserve">EHT Action field </w:t>
      </w:r>
      <w:r>
        <w:rPr>
          <w:w w:val="100"/>
        </w:rPr>
        <w:t>is defined in 9.6.</w:t>
      </w:r>
      <w:r w:rsidR="007E2DE9">
        <w:rPr>
          <w:w w:val="100"/>
        </w:rPr>
        <w:t>3</w:t>
      </w:r>
      <w:r w:rsidR="00AD3A3E">
        <w:rPr>
          <w:w w:val="100"/>
        </w:rPr>
        <w:t>6</w:t>
      </w:r>
      <w:r>
        <w:rPr>
          <w:w w:val="100"/>
        </w:rPr>
        <w:t xml:space="preserve">.1 (General). </w:t>
      </w:r>
    </w:p>
    <w:p w14:paraId="2A6A6FC3" w14:textId="57839216" w:rsidR="00B2542D" w:rsidRDefault="00B2542D" w:rsidP="00B2542D">
      <w:pPr>
        <w:pStyle w:val="T"/>
        <w:rPr>
          <w:w w:val="100"/>
        </w:rPr>
      </w:pPr>
      <w:r>
        <w:rPr>
          <w:w w:val="100"/>
        </w:rPr>
        <w:t xml:space="preserve">The TID-to-Link Mapping field </w:t>
      </w:r>
      <w:r w:rsidRPr="00B2542D">
        <w:rPr>
          <w:w w:val="100"/>
        </w:rPr>
        <w:t xml:space="preserve">contains </w:t>
      </w:r>
      <w:r w:rsidR="00E35A33">
        <w:rPr>
          <w:w w:val="100"/>
        </w:rPr>
        <w:t xml:space="preserve">one </w:t>
      </w:r>
      <w:r>
        <w:rPr>
          <w:w w:val="100"/>
        </w:rPr>
        <w:t xml:space="preserve">TID-to-Link Mapping </w:t>
      </w:r>
      <w:r w:rsidRPr="00B2542D">
        <w:rPr>
          <w:w w:val="100"/>
        </w:rPr>
        <w:t>element as specified in 9.4.2.</w:t>
      </w:r>
      <w:r w:rsidR="003A36E7">
        <w:rPr>
          <w:w w:val="100"/>
        </w:rPr>
        <w:t>295d</w:t>
      </w:r>
      <w:r w:rsidRPr="00B2542D">
        <w:rPr>
          <w:w w:val="100"/>
        </w:rPr>
        <w:t xml:space="preserve"> (</w:t>
      </w:r>
      <w:r>
        <w:rPr>
          <w:w w:val="100"/>
        </w:rPr>
        <w:t>TID-to-Link Mapping) element))</w:t>
      </w:r>
      <w:r w:rsidR="0056096C">
        <w:rPr>
          <w:w w:val="100"/>
        </w:rPr>
        <w:t xml:space="preserve">, where the </w:t>
      </w:r>
      <w:r w:rsidR="0071249E">
        <w:t>D</w:t>
      </w:r>
      <w:r w:rsidR="001113BD">
        <w:t>irection subfield</w:t>
      </w:r>
      <w:r w:rsidR="0071249E">
        <w:t xml:space="preserve"> </w:t>
      </w:r>
      <w:r w:rsidR="0071249E">
        <w:rPr>
          <w:w w:val="100"/>
        </w:rPr>
        <w:t xml:space="preserve">is set to </w:t>
      </w:r>
      <w:r w:rsidR="00E5165B">
        <w:rPr>
          <w:w w:val="100"/>
        </w:rPr>
        <w:t>1</w:t>
      </w:r>
      <w:r w:rsidR="0071249E">
        <w:rPr>
          <w:w w:val="100"/>
        </w:rPr>
        <w:t xml:space="preserve"> (Downlink)</w:t>
      </w:r>
      <w:r w:rsidR="0056096C">
        <w:rPr>
          <w:w w:val="100"/>
        </w:rPr>
        <w:t>.</w:t>
      </w:r>
    </w:p>
    <w:p w14:paraId="6D883992" w14:textId="57D13CA8" w:rsidR="00F66C06" w:rsidRPr="00F66C06" w:rsidRDefault="00F66C06" w:rsidP="00EE28C4">
      <w:pPr>
        <w:pStyle w:val="T"/>
        <w:rPr>
          <w:w w:val="100"/>
        </w:rPr>
      </w:pPr>
      <w:r w:rsidRPr="00F66C06">
        <w:rPr>
          <w:w w:val="100"/>
        </w:rPr>
        <w:t xml:space="preserve">The </w:t>
      </w:r>
      <w:r w:rsidR="008D1493" w:rsidRPr="008D1493">
        <w:rPr>
          <w:w w:val="100"/>
        </w:rPr>
        <w:t>Link Disablement Count</w:t>
      </w:r>
      <w:r>
        <w:rPr>
          <w:w w:val="100"/>
        </w:rPr>
        <w:t xml:space="preserve"> </w:t>
      </w:r>
      <w:r w:rsidR="00490D01">
        <w:rPr>
          <w:w w:val="100"/>
        </w:rPr>
        <w:t>sub</w:t>
      </w:r>
      <w:r>
        <w:rPr>
          <w:w w:val="100"/>
        </w:rPr>
        <w:t xml:space="preserve">field </w:t>
      </w:r>
      <w:r w:rsidR="00A764B4" w:rsidRPr="00A764B4">
        <w:rPr>
          <w:w w:val="100"/>
        </w:rPr>
        <w:t xml:space="preserve">is </w:t>
      </w:r>
      <w:r w:rsidR="008D1493">
        <w:rPr>
          <w:w w:val="100"/>
        </w:rPr>
        <w:t>present if the</w:t>
      </w:r>
      <w:r w:rsidR="008D1493" w:rsidRPr="008D1493">
        <w:t xml:space="preserve"> </w:t>
      </w:r>
      <w:r w:rsidR="008D1493" w:rsidRPr="008D1493">
        <w:rPr>
          <w:w w:val="100"/>
        </w:rPr>
        <w:t>TID-to-Link mapping element in</w:t>
      </w:r>
      <w:r w:rsidR="008D1493">
        <w:rPr>
          <w:w w:val="100"/>
        </w:rPr>
        <w:t>cluded</w:t>
      </w:r>
      <w:r w:rsidR="008D1493" w:rsidRPr="008D1493">
        <w:rPr>
          <w:w w:val="100"/>
        </w:rPr>
        <w:t xml:space="preserve"> in the Link Enablement Notification frame</w:t>
      </w:r>
      <w:r w:rsidR="008D1493">
        <w:rPr>
          <w:w w:val="100"/>
        </w:rPr>
        <w:t xml:space="preserve"> indicates at least one disabled link. Otherwise – it is not present. </w:t>
      </w:r>
      <w:r w:rsidR="008D1493" w:rsidRPr="00F66C06">
        <w:rPr>
          <w:w w:val="100"/>
        </w:rPr>
        <w:t xml:space="preserve">The </w:t>
      </w:r>
      <w:r w:rsidR="008D1493" w:rsidRPr="008D1493">
        <w:rPr>
          <w:w w:val="100"/>
        </w:rPr>
        <w:t>Link Disablement Count</w:t>
      </w:r>
      <w:r w:rsidR="008D1493">
        <w:rPr>
          <w:w w:val="100"/>
        </w:rPr>
        <w:t xml:space="preserve"> subfield indicates </w:t>
      </w:r>
      <w:r w:rsidR="00A764B4" w:rsidRPr="00A764B4">
        <w:rPr>
          <w:w w:val="100"/>
        </w:rPr>
        <w:t xml:space="preserve">the </w:t>
      </w:r>
      <w:bookmarkStart w:id="15" w:name="_Hlk73285502"/>
      <w:r w:rsidR="00A764B4" w:rsidRPr="00A764B4">
        <w:rPr>
          <w:w w:val="100"/>
        </w:rPr>
        <w:t>number of TBTTs until the</w:t>
      </w:r>
      <w:r w:rsidR="00EE28C4">
        <w:rPr>
          <w:w w:val="100"/>
        </w:rPr>
        <w:t xml:space="preserve"> DL</w:t>
      </w:r>
      <w:r w:rsidR="00A764B4" w:rsidRPr="00A764B4">
        <w:rPr>
          <w:w w:val="100"/>
        </w:rPr>
        <w:t xml:space="preserve"> </w:t>
      </w:r>
      <w:r w:rsidR="00EE28C4">
        <w:rPr>
          <w:w w:val="100"/>
        </w:rPr>
        <w:t>TID-to-Link Mapping is being updated</w:t>
      </w:r>
      <w:bookmarkEnd w:id="15"/>
      <w:r w:rsidR="00EE28C4">
        <w:rPr>
          <w:w w:val="100"/>
        </w:rPr>
        <w:t xml:space="preserve"> according to the TID-to-Link mapping element</w:t>
      </w:r>
      <w:r w:rsidR="00BF3BD9">
        <w:rPr>
          <w:w w:val="100"/>
        </w:rPr>
        <w:t xml:space="preserve"> indicated </w:t>
      </w:r>
      <w:r w:rsidR="00EE28C4">
        <w:rPr>
          <w:w w:val="100"/>
        </w:rPr>
        <w:t xml:space="preserve">in the </w:t>
      </w:r>
      <w:r w:rsidR="00A764B4" w:rsidRPr="00A764B4">
        <w:rPr>
          <w:w w:val="100"/>
        </w:rPr>
        <w:t>Link Enablement Notification frame</w:t>
      </w:r>
      <w:r w:rsidR="00EE28C4">
        <w:rPr>
          <w:w w:val="100"/>
        </w:rPr>
        <w:t>.</w:t>
      </w:r>
      <w:r w:rsidR="00041480">
        <w:rPr>
          <w:w w:val="100"/>
        </w:rPr>
        <w:t xml:space="preserve"> </w:t>
      </w:r>
      <w:r w:rsidR="00EE28C4" w:rsidRPr="00EE28C4">
        <w:rPr>
          <w:w w:val="100"/>
        </w:rPr>
        <w:t>The value 1</w:t>
      </w:r>
      <w:r w:rsidR="00EE28C4">
        <w:rPr>
          <w:w w:val="100"/>
        </w:rPr>
        <w:t xml:space="preserve"> </w:t>
      </w:r>
      <w:r w:rsidR="00EE28C4" w:rsidRPr="00EE28C4">
        <w:rPr>
          <w:w w:val="100"/>
        </w:rPr>
        <w:t xml:space="preserve">indicates that the </w:t>
      </w:r>
      <w:r w:rsidR="00EE28C4">
        <w:rPr>
          <w:w w:val="100"/>
        </w:rPr>
        <w:t>Mapping update</w:t>
      </w:r>
      <w:r w:rsidR="00EE28C4" w:rsidRPr="00EE28C4">
        <w:rPr>
          <w:w w:val="100"/>
        </w:rPr>
        <w:t xml:space="preserve"> occurs at the next TBTT (</w:t>
      </w:r>
      <w:r w:rsidR="00EE28C4">
        <w:rPr>
          <w:w w:val="100"/>
        </w:rPr>
        <w:t xml:space="preserve">i.e. </w:t>
      </w:r>
      <w:r w:rsidR="00EE28C4" w:rsidRPr="00EE28C4">
        <w:rPr>
          <w:w w:val="100"/>
        </w:rPr>
        <w:t xml:space="preserve">the ensuing Beacon frame </w:t>
      </w:r>
      <w:r w:rsidR="00EE28C4">
        <w:rPr>
          <w:w w:val="100"/>
        </w:rPr>
        <w:t>is generated only on the links</w:t>
      </w:r>
      <w:r w:rsidR="00324FDA">
        <w:rPr>
          <w:w w:val="100"/>
        </w:rPr>
        <w:t xml:space="preserve"> defined as enabled according to the new TID-to-Link mapping</w:t>
      </w:r>
      <w:r w:rsidR="00EE28C4" w:rsidRPr="00EE28C4">
        <w:rPr>
          <w:w w:val="100"/>
        </w:rPr>
        <w:t xml:space="preserve">), and the value 0 indicates that the </w:t>
      </w:r>
      <w:r w:rsidR="00324FDA">
        <w:rPr>
          <w:w w:val="100"/>
        </w:rPr>
        <w:t>Mapping update</w:t>
      </w:r>
      <w:r w:rsidR="00EE28C4" w:rsidRPr="00EE28C4">
        <w:rPr>
          <w:w w:val="100"/>
        </w:rPr>
        <w:t xml:space="preserve"> occurs at any time after the frame containing the element</w:t>
      </w:r>
      <w:r w:rsidR="00EE28C4">
        <w:rPr>
          <w:w w:val="100"/>
        </w:rPr>
        <w:t xml:space="preserve"> </w:t>
      </w:r>
      <w:r w:rsidR="00EE28C4" w:rsidRPr="00EE28C4">
        <w:rPr>
          <w:w w:val="100"/>
        </w:rPr>
        <w:t>is transmitted.</w:t>
      </w:r>
    </w:p>
    <w:p w14:paraId="3C479DF1" w14:textId="77777777" w:rsidR="000F7932" w:rsidRPr="00B2542D" w:rsidRDefault="000F7932" w:rsidP="00B2542D">
      <w:pPr>
        <w:pStyle w:val="T"/>
        <w:rPr>
          <w:lang w:eastAsia="en-US"/>
        </w:rPr>
      </w:pPr>
    </w:p>
    <w:p w14:paraId="1F41B792" w14:textId="77777777" w:rsidR="006F5371" w:rsidRDefault="006F5371" w:rsidP="006F5371">
      <w:pPr>
        <w:keepNext/>
        <w:numPr>
          <w:ilvl w:val="0"/>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rPr>
          <w:rFonts w:ascii="Arial" w:eastAsia="Times New Roman" w:hAnsi="Arial" w:cs="Arial"/>
          <w:b/>
          <w:bCs/>
          <w:color w:val="000000"/>
          <w:sz w:val="20"/>
          <w:lang w:val="en-US" w:eastAsia="zh-CN"/>
        </w:rPr>
      </w:pPr>
      <w:bookmarkStart w:id="16" w:name="RTF35323438343a2048342c312e"/>
      <w:r>
        <w:rPr>
          <w:rFonts w:ascii="Arial" w:eastAsia="Times New Roman" w:hAnsi="Arial" w:cs="Arial"/>
          <w:b/>
          <w:bCs/>
          <w:color w:val="000000"/>
          <w:sz w:val="20"/>
          <w:lang w:val="en-US" w:eastAsia="zh-CN"/>
        </w:rPr>
        <w:t>TID-to-link mapping</w:t>
      </w:r>
      <w:bookmarkEnd w:id="16"/>
    </w:p>
    <w:p w14:paraId="372C1283" w14:textId="6B5C824E" w:rsidR="006F5371" w:rsidRDefault="006F5371" w:rsidP="006F5371">
      <w:pPr>
        <w:pStyle w:val="T"/>
        <w:rPr>
          <w:b/>
          <w:bCs/>
          <w:i/>
          <w:iCs/>
          <w:w w:val="100"/>
          <w:highlight w:val="yellow"/>
        </w:rPr>
      </w:pPr>
      <w:bookmarkStart w:id="17" w:name="RTF38323937363a2048352c312e"/>
      <w:r>
        <w:rPr>
          <w:b/>
          <w:bCs/>
          <w:i/>
          <w:iCs/>
          <w:w w:val="100"/>
          <w:highlight w:val="yellow"/>
        </w:rPr>
        <w:t xml:space="preserve">TGbe editor: </w:t>
      </w:r>
      <w:r w:rsidR="004833E9">
        <w:rPr>
          <w:b/>
          <w:bCs/>
          <w:i/>
          <w:iCs/>
          <w:w w:val="100"/>
          <w:highlight w:val="yellow"/>
        </w:rPr>
        <w:t xml:space="preserve">Insert </w:t>
      </w:r>
      <w:r>
        <w:rPr>
          <w:b/>
          <w:bCs/>
          <w:i/>
          <w:iCs/>
          <w:w w:val="100"/>
          <w:highlight w:val="yellow"/>
        </w:rPr>
        <w:t>the following paragraph</w:t>
      </w:r>
      <w:r w:rsidR="004833E9">
        <w:rPr>
          <w:b/>
          <w:bCs/>
          <w:i/>
          <w:iCs/>
          <w:w w:val="100"/>
          <w:highlight w:val="yellow"/>
        </w:rPr>
        <w:t xml:space="preserve"> to the new </w:t>
      </w:r>
      <w:r>
        <w:rPr>
          <w:b/>
          <w:bCs/>
          <w:i/>
          <w:iCs/>
          <w:w w:val="100"/>
          <w:highlight w:val="yellow"/>
        </w:rPr>
        <w:t>subclause</w:t>
      </w:r>
      <w:r w:rsidR="004833E9">
        <w:rPr>
          <w:b/>
          <w:bCs/>
          <w:i/>
          <w:iCs/>
          <w:w w:val="100"/>
          <w:highlight w:val="yellow"/>
        </w:rPr>
        <w:t>,</w:t>
      </w:r>
      <w:r>
        <w:rPr>
          <w:b/>
          <w:bCs/>
          <w:i/>
          <w:iCs/>
          <w:w w:val="100"/>
          <w:highlight w:val="yellow"/>
        </w:rPr>
        <w:t xml:space="preserve"> as follows:</w:t>
      </w:r>
    </w:p>
    <w:bookmarkEnd w:id="17"/>
    <w:p w14:paraId="325FAA67" w14:textId="77777777" w:rsidR="004833E9" w:rsidRDefault="004833E9" w:rsidP="004833E9"/>
    <w:p w14:paraId="12E2D238" w14:textId="210AB21C" w:rsidR="004833E9" w:rsidRDefault="004833E9" w:rsidP="004833E9">
      <w:r>
        <w:t>[CID 3222]</w:t>
      </w:r>
    </w:p>
    <w:p w14:paraId="3DAAB0A3" w14:textId="4B57BF9F" w:rsidR="006F5371" w:rsidRPr="006F5371" w:rsidRDefault="004833E9" w:rsidP="004833E9">
      <w:pPr>
        <w:pStyle w:val="H5"/>
        <w:rPr>
          <w:w w:val="100"/>
        </w:rPr>
      </w:pPr>
      <w:r>
        <w:rPr>
          <w:bCs w:val="0"/>
          <w:w w:val="100"/>
        </w:rPr>
        <w:t>35.3.6.1.6 Notification</w:t>
      </w:r>
      <w:r w:rsidR="006F5371" w:rsidRPr="006F5371">
        <w:rPr>
          <w:bCs w:val="0"/>
          <w:w w:val="100"/>
        </w:rPr>
        <w:t xml:space="preserve"> of </w:t>
      </w:r>
      <w:r>
        <w:rPr>
          <w:bCs w:val="0"/>
          <w:w w:val="100"/>
        </w:rPr>
        <w:t xml:space="preserve">Link enablement (using </w:t>
      </w:r>
      <w:r w:rsidR="006F5371" w:rsidRPr="006F5371">
        <w:rPr>
          <w:bCs w:val="0"/>
          <w:w w:val="100"/>
        </w:rPr>
        <w:t>TID-</w:t>
      </w:r>
      <w:r w:rsidR="007161E5">
        <w:rPr>
          <w:bCs w:val="0"/>
          <w:w w:val="100"/>
        </w:rPr>
        <w:t>T</w:t>
      </w:r>
      <w:r w:rsidR="007161E5" w:rsidRPr="006F5371">
        <w:rPr>
          <w:bCs w:val="0"/>
          <w:w w:val="100"/>
        </w:rPr>
        <w:t>o</w:t>
      </w:r>
      <w:r w:rsidR="006F5371" w:rsidRPr="006F5371">
        <w:rPr>
          <w:bCs w:val="0"/>
          <w:w w:val="100"/>
        </w:rPr>
        <w:t>-</w:t>
      </w:r>
      <w:r w:rsidR="007161E5">
        <w:rPr>
          <w:bCs w:val="0"/>
          <w:w w:val="100"/>
        </w:rPr>
        <w:t>L</w:t>
      </w:r>
      <w:r w:rsidR="007161E5" w:rsidRPr="006F5371">
        <w:rPr>
          <w:bCs w:val="0"/>
          <w:w w:val="100"/>
        </w:rPr>
        <w:t xml:space="preserve">ink </w:t>
      </w:r>
      <w:r w:rsidR="007161E5">
        <w:rPr>
          <w:bCs w:val="0"/>
          <w:w w:val="100"/>
        </w:rPr>
        <w:t>M</w:t>
      </w:r>
      <w:r w:rsidR="007161E5" w:rsidRPr="006F5371">
        <w:rPr>
          <w:bCs w:val="0"/>
          <w:w w:val="100"/>
        </w:rPr>
        <w:t>apping</w:t>
      </w:r>
      <w:r w:rsidR="007161E5">
        <w:rPr>
          <w:bCs w:val="0"/>
          <w:w w:val="100"/>
        </w:rPr>
        <w:t xml:space="preserve"> </w:t>
      </w:r>
      <w:r w:rsidR="001A7DF9">
        <w:rPr>
          <w:bCs w:val="0"/>
          <w:w w:val="100"/>
        </w:rPr>
        <w:t>element</w:t>
      </w:r>
      <w:r>
        <w:rPr>
          <w:bCs w:val="0"/>
          <w:w w:val="100"/>
        </w:rPr>
        <w:t>)</w:t>
      </w:r>
    </w:p>
    <w:p w14:paraId="5CBB7BBB" w14:textId="5F3AB047" w:rsidR="004833E9" w:rsidRDefault="004833E9" w:rsidP="005D57F2">
      <w:pPr>
        <w:pStyle w:val="T"/>
        <w:rPr>
          <w:color w:val="auto"/>
        </w:rPr>
      </w:pPr>
      <w:r>
        <w:rPr>
          <w:color w:val="auto"/>
        </w:rPr>
        <w:t xml:space="preserve">An AP MLD </w:t>
      </w:r>
      <w:r w:rsidR="00822776">
        <w:rPr>
          <w:color w:val="auto"/>
        </w:rPr>
        <w:t>shall</w:t>
      </w:r>
      <w:r>
        <w:rPr>
          <w:color w:val="auto"/>
        </w:rPr>
        <w:t xml:space="preserve"> use the </w:t>
      </w:r>
      <w:r w:rsidRPr="004833E9">
        <w:rPr>
          <w:color w:val="auto"/>
        </w:rPr>
        <w:t xml:space="preserve">Link Enablement Notification frame </w:t>
      </w:r>
      <w:r>
        <w:rPr>
          <w:color w:val="auto"/>
        </w:rPr>
        <w:t>to notify the disablement</w:t>
      </w:r>
      <w:r w:rsidR="000D0D01">
        <w:rPr>
          <w:color w:val="auto"/>
        </w:rPr>
        <w:t xml:space="preserve"> of one or more enabled links</w:t>
      </w:r>
      <w:r>
        <w:rPr>
          <w:color w:val="auto"/>
        </w:rPr>
        <w:t xml:space="preserve"> </w:t>
      </w:r>
      <w:r w:rsidR="000D0D01">
        <w:rPr>
          <w:color w:val="auto"/>
        </w:rPr>
        <w:t>and /</w:t>
      </w:r>
      <w:r>
        <w:rPr>
          <w:color w:val="auto"/>
        </w:rPr>
        <w:t xml:space="preserve">or </w:t>
      </w:r>
      <w:r w:rsidR="000D0D01">
        <w:rPr>
          <w:color w:val="auto"/>
        </w:rPr>
        <w:t xml:space="preserve">the </w:t>
      </w:r>
      <w:r>
        <w:rPr>
          <w:color w:val="auto"/>
        </w:rPr>
        <w:t xml:space="preserve">enablement </w:t>
      </w:r>
      <w:r w:rsidR="000D0D01">
        <w:rPr>
          <w:color w:val="auto"/>
        </w:rPr>
        <w:t xml:space="preserve">of one or more enabled links </w:t>
      </w:r>
      <w:r w:rsidR="001055BD">
        <w:rPr>
          <w:color w:val="auto"/>
        </w:rPr>
        <w:t>in DL direction</w:t>
      </w:r>
      <w:r>
        <w:rPr>
          <w:color w:val="auto"/>
        </w:rPr>
        <w:t xml:space="preserve"> with one or more non-AP MLD(s) </w:t>
      </w:r>
      <w:r w:rsidR="00353C95">
        <w:rPr>
          <w:color w:val="auto"/>
        </w:rPr>
        <w:t>it is</w:t>
      </w:r>
      <w:r>
        <w:rPr>
          <w:color w:val="auto"/>
        </w:rPr>
        <w:t xml:space="preserve"> associate</w:t>
      </w:r>
      <w:r w:rsidR="00353C95">
        <w:rPr>
          <w:color w:val="auto"/>
        </w:rPr>
        <w:t>d w</w:t>
      </w:r>
      <w:r>
        <w:rPr>
          <w:color w:val="auto"/>
        </w:rPr>
        <w:t>ith.</w:t>
      </w:r>
    </w:p>
    <w:p w14:paraId="370EC551" w14:textId="6EAA2511" w:rsidR="004833E9" w:rsidRDefault="001055BD" w:rsidP="005D57F2">
      <w:pPr>
        <w:pStyle w:val="T"/>
        <w:rPr>
          <w:color w:val="auto"/>
        </w:rPr>
      </w:pPr>
      <w:r w:rsidRPr="00353C95">
        <w:rPr>
          <w:color w:val="auto"/>
          <w:sz w:val="18"/>
          <w:szCs w:val="18"/>
        </w:rPr>
        <w:t xml:space="preserve">NOTE: </w:t>
      </w:r>
      <w:r w:rsidR="009907C0" w:rsidRPr="00353C95">
        <w:rPr>
          <w:color w:val="auto"/>
          <w:sz w:val="18"/>
          <w:szCs w:val="18"/>
        </w:rPr>
        <w:t>If the included TID-To-Link Mapping element indicates that no TIDs are mapped to one or more links, these links are considered as disabled links. In such a case, the intended recipient(s) of the Link Enablement Notification frame shall not use the disabled link(s) for any further frame exchange with the AP MLD.</w:t>
      </w:r>
    </w:p>
    <w:p w14:paraId="6001F23D" w14:textId="261D0CF1" w:rsidR="00FB0AAD" w:rsidRDefault="00821D71" w:rsidP="005D57F2">
      <w:pPr>
        <w:pStyle w:val="T"/>
        <w:rPr>
          <w:color w:val="auto"/>
        </w:rPr>
      </w:pPr>
      <w:r>
        <w:rPr>
          <w:color w:val="auto"/>
        </w:rPr>
        <w:lastRenderedPageBreak/>
        <w:t xml:space="preserve">Any AP affiliated with </w:t>
      </w:r>
      <w:r w:rsidR="005B3C0E">
        <w:rPr>
          <w:color w:val="auto"/>
        </w:rPr>
        <w:t xml:space="preserve">an </w:t>
      </w:r>
      <w:r>
        <w:rPr>
          <w:color w:val="auto"/>
        </w:rPr>
        <w:t xml:space="preserve">AP MLD may initiate for transmission an individually addressed or broadcast </w:t>
      </w:r>
      <w:r w:rsidRPr="004833E9">
        <w:rPr>
          <w:color w:val="auto"/>
        </w:rPr>
        <w:t>Link Enablement Notification frame</w:t>
      </w:r>
      <w:r>
        <w:rPr>
          <w:color w:val="auto"/>
        </w:rPr>
        <w:t xml:space="preserve">. In case that the </w:t>
      </w:r>
      <w:r w:rsidRPr="004833E9">
        <w:rPr>
          <w:color w:val="auto"/>
        </w:rPr>
        <w:t>Link Enablement Notification frame</w:t>
      </w:r>
      <w:r>
        <w:rPr>
          <w:color w:val="auto"/>
        </w:rPr>
        <w:t xml:space="preserve"> is sent </w:t>
      </w:r>
      <w:r w:rsidR="005B3C0E">
        <w:rPr>
          <w:color w:val="auto"/>
        </w:rPr>
        <w:t>with</w:t>
      </w:r>
      <w:r>
        <w:rPr>
          <w:color w:val="auto"/>
        </w:rPr>
        <w:t xml:space="preserve"> </w:t>
      </w:r>
      <w:r w:rsidR="005B3C0E">
        <w:rPr>
          <w:color w:val="auto"/>
        </w:rPr>
        <w:t xml:space="preserve">the </w:t>
      </w:r>
      <w:r>
        <w:rPr>
          <w:color w:val="auto"/>
        </w:rPr>
        <w:t>broadcast address, the Address 3 (BSSID) field shall be set to the MAC address of the affiliated AP.</w:t>
      </w:r>
    </w:p>
    <w:p w14:paraId="06D765EB" w14:textId="005F0178" w:rsidR="00821D71" w:rsidRDefault="00821D71" w:rsidP="005D57F2">
      <w:pPr>
        <w:pStyle w:val="T"/>
        <w:rPr>
          <w:color w:val="auto"/>
        </w:rPr>
      </w:pPr>
      <w:r>
        <w:rPr>
          <w:color w:val="auto"/>
        </w:rPr>
        <w:t xml:space="preserve">In case that the </w:t>
      </w:r>
      <w:r w:rsidRPr="004833E9">
        <w:rPr>
          <w:color w:val="auto"/>
        </w:rPr>
        <w:t>Link Enablement Notification frame</w:t>
      </w:r>
      <w:r>
        <w:rPr>
          <w:color w:val="auto"/>
        </w:rPr>
        <w:t xml:space="preserve"> is sent </w:t>
      </w:r>
      <w:r w:rsidR="005B3C0E">
        <w:rPr>
          <w:color w:val="auto"/>
        </w:rPr>
        <w:t>with the</w:t>
      </w:r>
      <w:r>
        <w:rPr>
          <w:color w:val="auto"/>
        </w:rPr>
        <w:t xml:space="preserve"> broadcast address by an AP affiliated with the AP MLD, the TID-To-Link Mapping element </w:t>
      </w:r>
      <w:r w:rsidR="001055BD">
        <w:rPr>
          <w:color w:val="auto"/>
        </w:rPr>
        <w:t xml:space="preserve">shall </w:t>
      </w:r>
      <w:r>
        <w:rPr>
          <w:color w:val="auto"/>
        </w:rPr>
        <w:t>appl</w:t>
      </w:r>
      <w:r w:rsidR="001055BD">
        <w:rPr>
          <w:color w:val="auto"/>
        </w:rPr>
        <w:t>y</w:t>
      </w:r>
      <w:r>
        <w:rPr>
          <w:color w:val="auto"/>
        </w:rPr>
        <w:t xml:space="preserve"> for all the non-AP MLDs which are associate</w:t>
      </w:r>
      <w:r w:rsidR="00353C95">
        <w:rPr>
          <w:color w:val="auto"/>
        </w:rPr>
        <w:t>d</w:t>
      </w:r>
      <w:r>
        <w:rPr>
          <w:color w:val="auto"/>
        </w:rPr>
        <w:t xml:space="preserve"> with the AP MLD</w:t>
      </w:r>
      <w:r w:rsidR="00F811D2">
        <w:rPr>
          <w:color w:val="auto"/>
        </w:rPr>
        <w:t xml:space="preserve"> and </w:t>
      </w:r>
      <w:r w:rsidR="005A2BE2">
        <w:rPr>
          <w:color w:val="auto"/>
        </w:rPr>
        <w:t>their affiliated non-AP STA has correctly received the</w:t>
      </w:r>
      <w:r w:rsidR="00F811D2">
        <w:rPr>
          <w:color w:val="auto"/>
        </w:rPr>
        <w:t xml:space="preserve"> </w:t>
      </w:r>
      <w:r w:rsidR="005A2BE2" w:rsidRPr="004833E9">
        <w:rPr>
          <w:color w:val="auto"/>
        </w:rPr>
        <w:t>Link Enablement Notification frame</w:t>
      </w:r>
      <w:r w:rsidR="00917E2D">
        <w:rPr>
          <w:color w:val="auto"/>
        </w:rPr>
        <w:t>.</w:t>
      </w:r>
    </w:p>
    <w:p w14:paraId="0B2EC1F7" w14:textId="115FB794" w:rsidR="0003347F" w:rsidRDefault="009041A6" w:rsidP="005D57F2">
      <w:pPr>
        <w:pStyle w:val="T"/>
        <w:rPr>
          <w:color w:val="auto"/>
        </w:rPr>
      </w:pPr>
      <w:bookmarkStart w:id="18" w:name="_Hlk71629701"/>
      <w:r>
        <w:rPr>
          <w:color w:val="auto"/>
        </w:rPr>
        <w:t xml:space="preserve">In case that </w:t>
      </w:r>
      <w:r w:rsidR="005B3C0E">
        <w:rPr>
          <w:color w:val="auto"/>
        </w:rPr>
        <w:t xml:space="preserve">an </w:t>
      </w:r>
      <w:r>
        <w:rPr>
          <w:color w:val="auto"/>
        </w:rPr>
        <w:t xml:space="preserve">AP affiliated with </w:t>
      </w:r>
      <w:r w:rsidR="005B3C0E">
        <w:rPr>
          <w:color w:val="auto"/>
        </w:rPr>
        <w:t xml:space="preserve">an </w:t>
      </w:r>
      <w:r>
        <w:rPr>
          <w:color w:val="auto"/>
        </w:rPr>
        <w:t xml:space="preserve">AP MLD initiates for transmission an </w:t>
      </w:r>
      <w:bookmarkStart w:id="19" w:name="_Hlk71629663"/>
      <w:r>
        <w:rPr>
          <w:color w:val="auto"/>
        </w:rPr>
        <w:t xml:space="preserve">individually addressed </w:t>
      </w:r>
      <w:r w:rsidRPr="004833E9">
        <w:rPr>
          <w:color w:val="auto"/>
        </w:rPr>
        <w:t>Link Enablement Notification frame</w:t>
      </w:r>
      <w:bookmarkEnd w:id="19"/>
      <w:r>
        <w:rPr>
          <w:color w:val="auto"/>
        </w:rPr>
        <w:t xml:space="preserve"> which includes notification of the disablement of one or more enabled links, t</w:t>
      </w:r>
      <w:r w:rsidR="0003347F">
        <w:rPr>
          <w:color w:val="auto"/>
        </w:rPr>
        <w:t>he</w:t>
      </w:r>
      <w:r>
        <w:rPr>
          <w:color w:val="auto"/>
        </w:rPr>
        <w:t xml:space="preserve"> AP MLD shall disable the</w:t>
      </w:r>
      <w:r w:rsidRPr="009041A6">
        <w:rPr>
          <w:color w:val="auto"/>
        </w:rPr>
        <w:t xml:space="preserve"> </w:t>
      </w:r>
      <w:r>
        <w:rPr>
          <w:color w:val="auto"/>
        </w:rPr>
        <w:t xml:space="preserve">one or more enabled links only </w:t>
      </w:r>
      <w:r w:rsidR="008615A1">
        <w:rPr>
          <w:color w:val="auto"/>
        </w:rPr>
        <w:t>after</w:t>
      </w:r>
      <w:r>
        <w:rPr>
          <w:color w:val="auto"/>
        </w:rPr>
        <w:t xml:space="preserve"> the TXOP </w:t>
      </w:r>
      <w:r w:rsidR="008615A1">
        <w:rPr>
          <w:color w:val="auto"/>
        </w:rPr>
        <w:t>in</w:t>
      </w:r>
      <w:r w:rsidR="005B3C0E">
        <w:rPr>
          <w:color w:val="auto"/>
        </w:rPr>
        <w:t xml:space="preserve"> which </w:t>
      </w:r>
      <w:r>
        <w:rPr>
          <w:color w:val="auto"/>
        </w:rPr>
        <w:t xml:space="preserve">it has received the immediate acknowledgement from the intended recipient </w:t>
      </w:r>
      <w:r w:rsidR="000E45C3">
        <w:rPr>
          <w:color w:val="auto"/>
        </w:rPr>
        <w:t xml:space="preserve">(i.e. </w:t>
      </w:r>
      <w:r>
        <w:rPr>
          <w:color w:val="auto"/>
        </w:rPr>
        <w:t>non-AP STA affiliated with the non-AP MLD</w:t>
      </w:r>
      <w:r w:rsidR="000E45C3">
        <w:rPr>
          <w:color w:val="auto"/>
        </w:rPr>
        <w:t>)</w:t>
      </w:r>
      <w:r>
        <w:rPr>
          <w:color w:val="auto"/>
        </w:rPr>
        <w:t>.</w:t>
      </w:r>
      <w:bookmarkEnd w:id="18"/>
    </w:p>
    <w:p w14:paraId="4DCEB3E3" w14:textId="70442C76" w:rsidR="009041A6" w:rsidRDefault="009041A6" w:rsidP="005D57F2">
      <w:pPr>
        <w:pStyle w:val="T"/>
        <w:rPr>
          <w:color w:val="auto"/>
        </w:rPr>
      </w:pPr>
      <w:bookmarkStart w:id="20" w:name="_Hlk71629789"/>
      <w:r>
        <w:rPr>
          <w:color w:val="auto"/>
        </w:rPr>
        <w:t xml:space="preserve">In case that </w:t>
      </w:r>
      <w:r w:rsidR="007E2BA4">
        <w:rPr>
          <w:color w:val="auto"/>
        </w:rPr>
        <w:t xml:space="preserve">an </w:t>
      </w:r>
      <w:r>
        <w:rPr>
          <w:color w:val="auto"/>
        </w:rPr>
        <w:t xml:space="preserve">AP affiliated with </w:t>
      </w:r>
      <w:r w:rsidR="007E2BA4">
        <w:rPr>
          <w:color w:val="auto"/>
        </w:rPr>
        <w:t xml:space="preserve">an </w:t>
      </w:r>
      <w:r>
        <w:rPr>
          <w:color w:val="auto"/>
        </w:rPr>
        <w:t xml:space="preserve">AP MLD initiates for transmission an individually addressed </w:t>
      </w:r>
      <w:r w:rsidRPr="004833E9">
        <w:rPr>
          <w:color w:val="auto"/>
        </w:rPr>
        <w:t>Link Enablement Notification frame</w:t>
      </w:r>
      <w:r>
        <w:rPr>
          <w:color w:val="auto"/>
        </w:rPr>
        <w:t xml:space="preserve"> which includes notification of the enablement of one or more disabled links, the AP MLD sh</w:t>
      </w:r>
      <w:r w:rsidR="00FC7A07">
        <w:rPr>
          <w:color w:val="auto"/>
        </w:rPr>
        <w:t>all</w:t>
      </w:r>
      <w:r>
        <w:rPr>
          <w:color w:val="auto"/>
        </w:rPr>
        <w:t xml:space="preserve"> enable the</w:t>
      </w:r>
      <w:r w:rsidRPr="009041A6">
        <w:rPr>
          <w:color w:val="auto"/>
        </w:rPr>
        <w:t xml:space="preserve"> </w:t>
      </w:r>
      <w:r>
        <w:rPr>
          <w:color w:val="auto"/>
        </w:rPr>
        <w:t xml:space="preserve">one or more </w:t>
      </w:r>
      <w:r w:rsidR="005B3C0E">
        <w:rPr>
          <w:color w:val="auto"/>
        </w:rPr>
        <w:t>disab</w:t>
      </w:r>
      <w:r>
        <w:rPr>
          <w:color w:val="auto"/>
        </w:rPr>
        <w:t xml:space="preserve">led links </w:t>
      </w:r>
      <w:bookmarkStart w:id="21" w:name="_Hlk71630772"/>
      <w:r>
        <w:rPr>
          <w:color w:val="auto"/>
        </w:rPr>
        <w:t xml:space="preserve">only </w:t>
      </w:r>
      <w:r w:rsidR="008615A1">
        <w:rPr>
          <w:color w:val="auto"/>
        </w:rPr>
        <w:t>after</w:t>
      </w:r>
      <w:r w:rsidR="00082E9C">
        <w:rPr>
          <w:color w:val="auto"/>
        </w:rPr>
        <w:t xml:space="preserve"> the TXOP </w:t>
      </w:r>
      <w:r w:rsidR="008615A1">
        <w:rPr>
          <w:color w:val="auto"/>
        </w:rPr>
        <w:t>in</w:t>
      </w:r>
      <w:r w:rsidR="00082E9C">
        <w:rPr>
          <w:color w:val="auto"/>
        </w:rPr>
        <w:t xml:space="preserve"> which it has received the immediate acknowledgement from the intended recipient </w:t>
      </w:r>
      <w:r w:rsidR="000E45C3">
        <w:rPr>
          <w:color w:val="auto"/>
        </w:rPr>
        <w:t>(</w:t>
      </w:r>
      <w:proofErr w:type="spellStart"/>
      <w:r w:rsidR="000E45C3">
        <w:rPr>
          <w:color w:val="auto"/>
        </w:rPr>
        <w:t>i.e.</w:t>
      </w:r>
      <w:r w:rsidR="00082E9C">
        <w:rPr>
          <w:color w:val="auto"/>
        </w:rPr>
        <w:t>non</w:t>
      </w:r>
      <w:proofErr w:type="spellEnd"/>
      <w:r w:rsidR="00082E9C">
        <w:rPr>
          <w:color w:val="auto"/>
        </w:rPr>
        <w:t>-AP STA affiliated with the non-AP MLD</w:t>
      </w:r>
      <w:bookmarkEnd w:id="20"/>
      <w:r w:rsidR="000E45C3">
        <w:rPr>
          <w:color w:val="auto"/>
        </w:rPr>
        <w:t>)</w:t>
      </w:r>
      <w:bookmarkEnd w:id="21"/>
      <w:r>
        <w:rPr>
          <w:color w:val="auto"/>
        </w:rPr>
        <w:t>.</w:t>
      </w:r>
    </w:p>
    <w:p w14:paraId="23443826" w14:textId="74858D43" w:rsidR="00490D01" w:rsidRDefault="00490D01" w:rsidP="005D57F2">
      <w:pPr>
        <w:pStyle w:val="T"/>
        <w:rPr>
          <w:color w:val="auto"/>
        </w:rPr>
      </w:pPr>
      <w:r>
        <w:rPr>
          <w:color w:val="auto"/>
        </w:rPr>
        <w:t xml:space="preserve">In case that the </w:t>
      </w:r>
      <w:r w:rsidRPr="004833E9">
        <w:rPr>
          <w:color w:val="auto"/>
        </w:rPr>
        <w:t>Link Enablement Notification frame</w:t>
      </w:r>
      <w:r>
        <w:rPr>
          <w:color w:val="auto"/>
        </w:rPr>
        <w:t xml:space="preserve"> is sent </w:t>
      </w:r>
      <w:r w:rsidR="00A90A42">
        <w:rPr>
          <w:color w:val="auto"/>
        </w:rPr>
        <w:t xml:space="preserve">with the broadcast address </w:t>
      </w:r>
      <w:r>
        <w:rPr>
          <w:color w:val="auto"/>
        </w:rPr>
        <w:t xml:space="preserve">by an AP affiliated with the AP MLD and the </w:t>
      </w:r>
      <w:r w:rsidRPr="00490D01">
        <w:rPr>
          <w:color w:val="auto"/>
        </w:rPr>
        <w:t>TID-To-Link Mapping element</w:t>
      </w:r>
      <w:r>
        <w:rPr>
          <w:color w:val="auto"/>
        </w:rPr>
        <w:t xml:space="preserve"> indicates at least one disabled link, the </w:t>
      </w:r>
      <w:r w:rsidRPr="004833E9">
        <w:rPr>
          <w:color w:val="auto"/>
        </w:rPr>
        <w:t>Link Enablement Notification frame</w:t>
      </w:r>
      <w:r>
        <w:rPr>
          <w:color w:val="auto"/>
        </w:rPr>
        <w:t xml:space="preserve"> should be scheduled so that all non-AP STAs operating on the link and are affiliated with non-AP MLD have the </w:t>
      </w:r>
      <w:r w:rsidRPr="00490D01">
        <w:rPr>
          <w:color w:val="auto"/>
        </w:rPr>
        <w:t>opportunity to receive at least one</w:t>
      </w:r>
      <w:r>
        <w:rPr>
          <w:color w:val="auto"/>
        </w:rPr>
        <w:t xml:space="preserve"> </w:t>
      </w:r>
      <w:r w:rsidRPr="004833E9">
        <w:rPr>
          <w:color w:val="auto"/>
        </w:rPr>
        <w:t>Link Enablement Notification frame</w:t>
      </w:r>
      <w:r>
        <w:rPr>
          <w:color w:val="auto"/>
        </w:rPr>
        <w:t>.</w:t>
      </w:r>
    </w:p>
    <w:p w14:paraId="2205EDA4" w14:textId="5EC7E005" w:rsidR="00AE0A93" w:rsidRDefault="00AF090C" w:rsidP="005D57F2">
      <w:pPr>
        <w:pStyle w:val="T"/>
        <w:rPr>
          <w:color w:val="auto"/>
        </w:rPr>
      </w:pPr>
      <w:r>
        <w:rPr>
          <w:color w:val="auto"/>
        </w:rPr>
        <w:t>In cas</w:t>
      </w:r>
      <w:r w:rsidR="00021E8A">
        <w:rPr>
          <w:color w:val="auto"/>
        </w:rPr>
        <w:t xml:space="preserve">e that </w:t>
      </w:r>
      <w:r w:rsidR="007654A1">
        <w:rPr>
          <w:color w:val="auto"/>
        </w:rPr>
        <w:t xml:space="preserve">the </w:t>
      </w:r>
      <w:r w:rsidR="007654A1" w:rsidRPr="00021E8A">
        <w:rPr>
          <w:color w:val="auto"/>
        </w:rPr>
        <w:t>Link Mapping Presence Indicator subfield</w:t>
      </w:r>
      <w:r w:rsidR="007654A1">
        <w:rPr>
          <w:color w:val="auto"/>
        </w:rPr>
        <w:t xml:space="preserve"> indicates that the Link Mappings of all TIDs are included in the TID-To-Link Mapping element (i.e. all bits </w:t>
      </w:r>
      <w:r w:rsidR="00B223D2">
        <w:rPr>
          <w:color w:val="auto"/>
        </w:rPr>
        <w:t>are equal to 1), the non-AP MLD shall determine link disablement or enablement status for each of the setup links based on the Link Mapping fields that have been included in the TID-To-Link Mapping element.</w:t>
      </w:r>
    </w:p>
    <w:p w14:paraId="118B951E" w14:textId="697816C0" w:rsidR="0060743D" w:rsidRDefault="00B223D2" w:rsidP="005D57F2">
      <w:pPr>
        <w:pStyle w:val="T"/>
        <w:rPr>
          <w:color w:val="auto"/>
        </w:rPr>
      </w:pPr>
      <w:r>
        <w:rPr>
          <w:color w:val="auto"/>
        </w:rPr>
        <w:t xml:space="preserve">In case that the </w:t>
      </w:r>
      <w:r w:rsidRPr="00021E8A">
        <w:rPr>
          <w:color w:val="auto"/>
        </w:rPr>
        <w:t>Link Mapping Presence Indicator subfield</w:t>
      </w:r>
      <w:r>
        <w:rPr>
          <w:color w:val="auto"/>
        </w:rPr>
        <w:t xml:space="preserve"> indicates that not all the Link Mappings of TIDs are included in the TID-To-Link Mapping element (i.e. </w:t>
      </w:r>
      <w:r w:rsidR="0060743D">
        <w:rPr>
          <w:color w:val="auto"/>
        </w:rPr>
        <w:t>one or more bits are</w:t>
      </w:r>
      <w:r>
        <w:rPr>
          <w:color w:val="auto"/>
        </w:rPr>
        <w:t xml:space="preserve"> equal to </w:t>
      </w:r>
      <w:r w:rsidR="0060743D">
        <w:rPr>
          <w:color w:val="auto"/>
        </w:rPr>
        <w:t>0</w:t>
      </w:r>
      <w:r>
        <w:rPr>
          <w:color w:val="auto"/>
        </w:rPr>
        <w:t>), the non-AP MLD shall determine link disablement or enablement status for each of the setup links based on the</w:t>
      </w:r>
      <w:r w:rsidR="0060743D">
        <w:rPr>
          <w:color w:val="auto"/>
        </w:rPr>
        <w:t xml:space="preserve"> following:</w:t>
      </w:r>
    </w:p>
    <w:p w14:paraId="0DBF8C60" w14:textId="5FA63AB1" w:rsidR="00B223D2" w:rsidRDefault="0060743D" w:rsidP="0060743D">
      <w:pPr>
        <w:pStyle w:val="T"/>
        <w:numPr>
          <w:ilvl w:val="0"/>
          <w:numId w:val="1"/>
        </w:numPr>
        <w:rPr>
          <w:color w:val="auto"/>
        </w:rPr>
      </w:pPr>
      <w:r>
        <w:rPr>
          <w:color w:val="auto"/>
        </w:rPr>
        <w:t>For the TID</w:t>
      </w:r>
      <w:r w:rsidR="00A773A5">
        <w:rPr>
          <w:color w:val="auto"/>
        </w:rPr>
        <w:t>s</w:t>
      </w:r>
      <w:r>
        <w:rPr>
          <w:color w:val="auto"/>
        </w:rPr>
        <w:t xml:space="preserve"> </w:t>
      </w:r>
      <w:r w:rsidR="007E2BA4">
        <w:rPr>
          <w:color w:val="auto"/>
        </w:rPr>
        <w:t>whose</w:t>
      </w:r>
      <w:r>
        <w:rPr>
          <w:color w:val="auto"/>
        </w:rPr>
        <w:t xml:space="preserve"> </w:t>
      </w:r>
      <w:r w:rsidR="00B223D2">
        <w:rPr>
          <w:color w:val="auto"/>
        </w:rPr>
        <w:t>Link Mapping fields</w:t>
      </w:r>
      <w:r>
        <w:rPr>
          <w:color w:val="auto"/>
        </w:rPr>
        <w:t xml:space="preserve"> are included in</w:t>
      </w:r>
      <w:r w:rsidR="00B223D2">
        <w:rPr>
          <w:color w:val="auto"/>
        </w:rPr>
        <w:t xml:space="preserve"> the TID-To-Link Mapping element</w:t>
      </w:r>
      <w:r w:rsidR="00722204">
        <w:rPr>
          <w:color w:val="auto"/>
        </w:rPr>
        <w:t xml:space="preserve"> of the received </w:t>
      </w:r>
      <w:r w:rsidR="00722204" w:rsidRPr="004833E9">
        <w:rPr>
          <w:color w:val="auto"/>
        </w:rPr>
        <w:t>Link Enablement Notification frame</w:t>
      </w:r>
      <w:r w:rsidR="00722204">
        <w:rPr>
          <w:color w:val="auto"/>
        </w:rPr>
        <w:t>, it shall use these Link Mapping fields</w:t>
      </w:r>
      <w:r w:rsidR="00B223D2">
        <w:rPr>
          <w:color w:val="auto"/>
        </w:rPr>
        <w:t>.</w:t>
      </w:r>
    </w:p>
    <w:p w14:paraId="46F345D5" w14:textId="6999B64D" w:rsidR="00273187" w:rsidRPr="00273187" w:rsidRDefault="00722204" w:rsidP="00B65985">
      <w:pPr>
        <w:pStyle w:val="T"/>
        <w:numPr>
          <w:ilvl w:val="0"/>
          <w:numId w:val="1"/>
        </w:numPr>
        <w:jc w:val="left"/>
      </w:pPr>
      <w:r w:rsidRPr="00273187">
        <w:rPr>
          <w:color w:val="auto"/>
        </w:rPr>
        <w:t>For the TIDs wh</w:t>
      </w:r>
      <w:r w:rsidR="007E2BA4">
        <w:rPr>
          <w:color w:val="auto"/>
        </w:rPr>
        <w:t>ose</w:t>
      </w:r>
      <w:r w:rsidRPr="00273187">
        <w:rPr>
          <w:color w:val="auto"/>
        </w:rPr>
        <w:t xml:space="preserve"> Link Mapping fields are excluded from the TID-To-Link Mapping element of the received Link Enablement Notification frame, it shall use the Link Mapping fields of these TIDs that have been received in the most recent </w:t>
      </w:r>
      <w:r w:rsidR="003757FF">
        <w:rPr>
          <w:color w:val="auto"/>
        </w:rPr>
        <w:t xml:space="preserve">TID-To-Link Mapping element with Direction subfield set to 1 (that is included either in </w:t>
      </w:r>
      <w:r w:rsidRPr="00273187">
        <w:rPr>
          <w:color w:val="auto"/>
        </w:rPr>
        <w:t>Link Enablement Notification frame</w:t>
      </w:r>
      <w:r w:rsidR="003757FF">
        <w:rPr>
          <w:color w:val="auto"/>
        </w:rPr>
        <w:t xml:space="preserve"> or in </w:t>
      </w:r>
      <w:r w:rsidR="003757FF" w:rsidRPr="003757FF">
        <w:rPr>
          <w:color w:val="auto"/>
        </w:rPr>
        <w:t>TID-to-Link Mapping Response</w:t>
      </w:r>
      <w:r w:rsidR="003757FF">
        <w:rPr>
          <w:color w:val="auto"/>
        </w:rPr>
        <w:t xml:space="preserve"> frame</w:t>
      </w:r>
      <w:r w:rsidR="003D02B9">
        <w:rPr>
          <w:color w:val="auto"/>
        </w:rPr>
        <w:t xml:space="preserve"> if the</w:t>
      </w:r>
      <w:r w:rsidR="003D02B9" w:rsidRPr="003D02B9">
        <w:t xml:space="preserve"> </w:t>
      </w:r>
      <w:r w:rsidR="003D02B9" w:rsidRPr="003D02B9">
        <w:rPr>
          <w:color w:val="auto"/>
        </w:rPr>
        <w:t xml:space="preserve">TID-To-Link Mapping Negotiation </w:t>
      </w:r>
      <w:r w:rsidR="003D02B9">
        <w:rPr>
          <w:color w:val="auto"/>
        </w:rPr>
        <w:t>is s</w:t>
      </w:r>
      <w:r w:rsidR="003D02B9" w:rsidRPr="003D02B9">
        <w:rPr>
          <w:color w:val="auto"/>
        </w:rPr>
        <w:t>upported</w:t>
      </w:r>
      <w:r w:rsidR="003757FF">
        <w:rPr>
          <w:color w:val="auto"/>
        </w:rPr>
        <w:t>)</w:t>
      </w:r>
      <w:r w:rsidRPr="00273187">
        <w:rPr>
          <w:color w:val="auto"/>
        </w:rPr>
        <w:t>.</w:t>
      </w:r>
    </w:p>
    <w:p w14:paraId="2A59F202" w14:textId="50FADC5D" w:rsidR="009D07D7" w:rsidRPr="00AD3A3E" w:rsidRDefault="00722204" w:rsidP="00273187">
      <w:pPr>
        <w:pStyle w:val="T"/>
        <w:numPr>
          <w:ilvl w:val="1"/>
          <w:numId w:val="1"/>
        </w:numPr>
        <w:jc w:val="left"/>
      </w:pPr>
      <w:r w:rsidRPr="00273187">
        <w:rPr>
          <w:color w:val="auto"/>
        </w:rPr>
        <w:t>If no Link Mapping field has been received for specific TID (in the DL direction) from the associated AP MLD, the non-AP MLD shall assume the def</w:t>
      </w:r>
      <w:r w:rsidR="00273187">
        <w:rPr>
          <w:color w:val="auto"/>
        </w:rPr>
        <w:t>a</w:t>
      </w:r>
      <w:r w:rsidRPr="00273187">
        <w:rPr>
          <w:color w:val="auto"/>
        </w:rPr>
        <w:t>ult Link Mapping for this TID (i.e. all links are mapped to this TID).</w:t>
      </w:r>
    </w:p>
    <w:p w14:paraId="67DC411E" w14:textId="1D802C89" w:rsidR="005740DF" w:rsidRDefault="005740DF" w:rsidP="009603D9">
      <w:pPr>
        <w:rPr>
          <w:ins w:id="22" w:author="Author"/>
          <w:sz w:val="20"/>
          <w:szCs w:val="22"/>
        </w:rPr>
      </w:pPr>
    </w:p>
    <w:p w14:paraId="59394BC6" w14:textId="0638CC0D" w:rsidR="004F5219" w:rsidRPr="00E42B10" w:rsidRDefault="004F5219" w:rsidP="009603D9">
      <w:pPr>
        <w:rPr>
          <w:ins w:id="23" w:author="Author"/>
          <w:b/>
          <w:bCs/>
          <w:i/>
          <w:iCs/>
          <w:sz w:val="20"/>
          <w:szCs w:val="22"/>
          <w:rPrChange w:id="24" w:author="Author">
            <w:rPr>
              <w:ins w:id="25" w:author="Author"/>
              <w:sz w:val="20"/>
              <w:szCs w:val="22"/>
            </w:rPr>
          </w:rPrChange>
        </w:rPr>
      </w:pPr>
      <w:r w:rsidRPr="005F0839">
        <w:rPr>
          <w:b/>
          <w:bCs/>
          <w:i/>
          <w:iCs/>
          <w:sz w:val="20"/>
          <w:szCs w:val="22"/>
          <w:highlight w:val="yellow"/>
        </w:rPr>
        <w:t xml:space="preserve">=======   End of Proposed Text – Option </w:t>
      </w:r>
      <w:r w:rsidR="005F0839">
        <w:rPr>
          <w:b/>
          <w:bCs/>
          <w:i/>
          <w:iCs/>
          <w:sz w:val="20"/>
          <w:szCs w:val="22"/>
          <w:highlight w:val="yellow"/>
        </w:rPr>
        <w:t>1</w:t>
      </w:r>
      <w:r w:rsidRPr="005F0839">
        <w:rPr>
          <w:b/>
          <w:bCs/>
          <w:i/>
          <w:iCs/>
          <w:sz w:val="20"/>
          <w:szCs w:val="22"/>
          <w:highlight w:val="yellow"/>
        </w:rPr>
        <w:t xml:space="preserve"> ==========</w:t>
      </w:r>
      <w:r w:rsidRPr="00E42B10">
        <w:rPr>
          <w:b/>
          <w:bCs/>
          <w:i/>
          <w:iCs/>
          <w:sz w:val="20"/>
          <w:szCs w:val="22"/>
          <w:rPrChange w:id="26" w:author="Author">
            <w:rPr>
              <w:sz w:val="20"/>
              <w:szCs w:val="22"/>
            </w:rPr>
          </w:rPrChange>
        </w:rPr>
        <w:t xml:space="preserve"> </w:t>
      </w:r>
    </w:p>
    <w:p w14:paraId="1BE8C662" w14:textId="56E7FC98" w:rsidR="005F0839" w:rsidRDefault="005F0839">
      <w:pPr>
        <w:rPr>
          <w:ins w:id="27" w:author="Author"/>
          <w:sz w:val="20"/>
          <w:szCs w:val="22"/>
        </w:rPr>
      </w:pPr>
      <w:ins w:id="28" w:author="Author">
        <w:r>
          <w:rPr>
            <w:sz w:val="20"/>
            <w:szCs w:val="22"/>
          </w:rPr>
          <w:br w:type="page"/>
        </w:r>
      </w:ins>
    </w:p>
    <w:p w14:paraId="45DB0CD6" w14:textId="663520EE" w:rsidR="005F0839" w:rsidRDefault="005F0839" w:rsidP="005F0839">
      <w:pPr>
        <w:pStyle w:val="H2"/>
        <w:rPr>
          <w:rFonts w:ascii="Times New Roman" w:hAnsi="Times New Roman" w:cs="Times New Roman"/>
          <w:bCs w:val="0"/>
          <w:i/>
          <w:iCs/>
          <w:color w:val="auto"/>
          <w:w w:val="100"/>
          <w:sz w:val="20"/>
          <w:highlight w:val="yellow"/>
          <w:lang w:val="en-GB"/>
        </w:rPr>
      </w:pPr>
      <w:r>
        <w:rPr>
          <w:rFonts w:ascii="Times New Roman" w:hAnsi="Times New Roman" w:cs="Times New Roman"/>
          <w:bCs w:val="0"/>
          <w:i/>
          <w:iCs/>
          <w:color w:val="auto"/>
          <w:w w:val="100"/>
          <w:sz w:val="20"/>
          <w:highlight w:val="yellow"/>
          <w:lang w:val="en-GB"/>
        </w:rPr>
        <w:lastRenderedPageBreak/>
        <w:t>======= Proposed Text – Option 2 ==========</w:t>
      </w:r>
    </w:p>
    <w:p w14:paraId="7F8850F2" w14:textId="77777777" w:rsidR="005F0839" w:rsidRDefault="005F0839" w:rsidP="005F0839">
      <w:pPr>
        <w:pStyle w:val="H2"/>
        <w:rPr>
          <w:w w:val="100"/>
        </w:rPr>
      </w:pPr>
      <w:r w:rsidRPr="0086275A">
        <w:rPr>
          <w:rFonts w:ascii="Times New Roman" w:hAnsi="Times New Roman" w:cs="Times New Roman"/>
          <w:bCs w:val="0"/>
          <w:i/>
          <w:iCs/>
          <w:color w:val="auto"/>
          <w:w w:val="100"/>
          <w:sz w:val="20"/>
          <w:highlight w:val="yellow"/>
          <w:lang w:val="en-GB"/>
        </w:rPr>
        <w:t>TGbe editor: Please note baseline is 11be D1.0</w:t>
      </w:r>
    </w:p>
    <w:p w14:paraId="2B9640A3" w14:textId="77777777" w:rsidR="005F0839" w:rsidRDefault="005F0839" w:rsidP="005F0839">
      <w:pPr>
        <w:pStyle w:val="H2"/>
        <w:rPr>
          <w:w w:val="100"/>
          <w:lang w:val="en-GB"/>
        </w:rPr>
      </w:pPr>
      <w:r w:rsidRPr="00EB0F6B">
        <w:rPr>
          <w:w w:val="100"/>
          <w:lang w:val="en-GB"/>
        </w:rPr>
        <w:t>9.</w:t>
      </w:r>
      <w:r>
        <w:rPr>
          <w:w w:val="100"/>
          <w:lang w:val="en-GB"/>
        </w:rPr>
        <w:t>4</w:t>
      </w:r>
      <w:r w:rsidRPr="00EB0F6B">
        <w:rPr>
          <w:w w:val="100"/>
          <w:lang w:val="en-GB"/>
        </w:rPr>
        <w:t>.</w:t>
      </w:r>
      <w:r>
        <w:rPr>
          <w:w w:val="100"/>
          <w:lang w:val="en-GB"/>
        </w:rPr>
        <w:t>1</w:t>
      </w:r>
      <w:r w:rsidRPr="00D820CA">
        <w:t xml:space="preserve"> </w:t>
      </w:r>
      <w:r w:rsidRPr="00D820CA">
        <w:rPr>
          <w:w w:val="100"/>
          <w:lang w:val="en-GB"/>
        </w:rPr>
        <w:t>Fields that are not elements</w:t>
      </w:r>
    </w:p>
    <w:p w14:paraId="3E3A7645" w14:textId="77777777" w:rsidR="005F0839" w:rsidRPr="00D820CA" w:rsidRDefault="005F0839" w:rsidP="005F0839">
      <w:pPr>
        <w:pStyle w:val="T"/>
        <w:rPr>
          <w:lang w:val="en-GB" w:eastAsia="en-US"/>
        </w:rPr>
      </w:pPr>
      <w:r w:rsidRPr="00D820CA">
        <w:rPr>
          <w:sz w:val="18"/>
          <w:szCs w:val="18"/>
        </w:rPr>
        <w:t>[CID 3222]</w:t>
      </w:r>
    </w:p>
    <w:p w14:paraId="63D812BA" w14:textId="77777777" w:rsidR="005F0839" w:rsidRDefault="005F0839" w:rsidP="005F0839">
      <w:pPr>
        <w:pStyle w:val="H2"/>
        <w:spacing w:before="120"/>
        <w:rPr>
          <w:w w:val="100"/>
          <w:lang w:val="en-GB"/>
        </w:rPr>
      </w:pPr>
      <w:r w:rsidRPr="00D820CA">
        <w:rPr>
          <w:rFonts w:ascii="Times New Roman" w:eastAsia="MS Mincho" w:hAnsi="Times New Roman" w:cs="Times New Roman"/>
          <w:i/>
          <w:iCs/>
          <w:w w:val="100"/>
          <w:sz w:val="20"/>
          <w:szCs w:val="20"/>
          <w:highlight w:val="yellow"/>
          <w:lang w:eastAsia="ja-JP"/>
        </w:rPr>
        <w:t xml:space="preserve">TGbe editor: </w:t>
      </w:r>
      <w:r>
        <w:rPr>
          <w:rFonts w:ascii="Times New Roman" w:eastAsia="MS Mincho" w:hAnsi="Times New Roman" w:cs="Times New Roman"/>
          <w:i/>
          <w:iCs/>
          <w:w w:val="100"/>
          <w:sz w:val="20"/>
          <w:szCs w:val="20"/>
          <w:highlight w:val="yellow"/>
          <w:lang w:eastAsia="ja-JP"/>
        </w:rPr>
        <w:t>Add the following new subclause after 9.4.1.67e</w:t>
      </w:r>
      <w:r w:rsidRPr="00D820CA">
        <w:rPr>
          <w:rFonts w:ascii="Times New Roman" w:eastAsia="MS Mincho" w:hAnsi="Times New Roman" w:cs="Times New Roman"/>
          <w:i/>
          <w:iCs/>
          <w:w w:val="100"/>
          <w:sz w:val="20"/>
          <w:szCs w:val="20"/>
          <w:highlight w:val="yellow"/>
          <w:lang w:eastAsia="ja-JP"/>
        </w:rPr>
        <w:t xml:space="preserve"> as follows:</w:t>
      </w:r>
      <w:r w:rsidRPr="00EB0F6B">
        <w:rPr>
          <w:w w:val="100"/>
          <w:lang w:val="en-GB"/>
        </w:rPr>
        <w:t xml:space="preserve"> </w:t>
      </w:r>
    </w:p>
    <w:p w14:paraId="7353455B" w14:textId="77777777" w:rsidR="005F0839" w:rsidRDefault="005F0839" w:rsidP="005F0839">
      <w:pPr>
        <w:pStyle w:val="H2"/>
        <w:rPr>
          <w:rStyle w:val="fontstyle01"/>
          <w:rFonts w:eastAsia="MS Mincho" w:cs="Times New Roman"/>
          <w:b/>
          <w:bCs/>
          <w:lang w:eastAsia="ja-JP"/>
        </w:rPr>
      </w:pPr>
      <w:r w:rsidRPr="00D820CA">
        <w:rPr>
          <w:rStyle w:val="fontstyle01"/>
          <w:rFonts w:eastAsia="MS Mincho" w:cs="Times New Roman"/>
          <w:b/>
          <w:bCs/>
          <w:lang w:eastAsia="ja-JP"/>
        </w:rPr>
        <w:t>9.4.1.6</w:t>
      </w:r>
      <w:r>
        <w:rPr>
          <w:rStyle w:val="fontstyle01"/>
          <w:rFonts w:eastAsia="MS Mincho" w:cs="Times New Roman"/>
          <w:b/>
          <w:bCs/>
          <w:lang w:eastAsia="ja-JP"/>
        </w:rPr>
        <w:t>7f</w:t>
      </w:r>
      <w:r w:rsidRPr="00D820CA">
        <w:rPr>
          <w:rStyle w:val="fontstyle01"/>
          <w:rFonts w:eastAsia="MS Mincho" w:cs="Times New Roman"/>
          <w:b/>
          <w:bCs/>
          <w:lang w:eastAsia="ja-JP"/>
        </w:rPr>
        <w:t xml:space="preserve"> </w:t>
      </w:r>
      <w:r>
        <w:rPr>
          <w:w w:val="100"/>
        </w:rPr>
        <w:t>Link Disablement Count</w:t>
      </w:r>
      <w:r w:rsidRPr="00D820CA">
        <w:rPr>
          <w:rStyle w:val="fontstyle01"/>
          <w:rFonts w:eastAsia="MS Mincho" w:cs="Times New Roman"/>
          <w:b/>
          <w:bCs/>
          <w:lang w:eastAsia="ja-JP"/>
        </w:rPr>
        <w:t xml:space="preserve"> </w:t>
      </w:r>
      <w:r w:rsidRPr="001821C2">
        <w:rPr>
          <w:rStyle w:val="fontstyle01"/>
          <w:rFonts w:eastAsia="MS Mincho" w:cs="Times New Roman"/>
          <w:b/>
          <w:bCs/>
          <w:sz w:val="22"/>
          <w:szCs w:val="22"/>
          <w:lang w:eastAsia="ja-JP"/>
        </w:rPr>
        <w:t>field</w:t>
      </w:r>
    </w:p>
    <w:p w14:paraId="5C98A174" w14:textId="77777777" w:rsidR="005F0839" w:rsidRDefault="005F0839" w:rsidP="005F0839">
      <w:pPr>
        <w:pStyle w:val="T"/>
      </w:pPr>
      <w:r>
        <w:t xml:space="preserve">The </w:t>
      </w:r>
      <w:r w:rsidRPr="001821C2">
        <w:t>Link Disablement</w:t>
      </w:r>
      <w:r w:rsidRPr="00DB596C">
        <w:t xml:space="preserve"> Count</w:t>
      </w:r>
      <w:r>
        <w:t xml:space="preserve"> field indicates the number of </w:t>
      </w:r>
      <w:r w:rsidRPr="005A689C">
        <w:t>TBTT</w:t>
      </w:r>
      <w:r>
        <w:t xml:space="preserve">s corresponding to the link on which the </w:t>
      </w:r>
      <w:r>
        <w:rPr>
          <w:w w:val="100"/>
        </w:rPr>
        <w:t>Link Enablement Notification frame (</w:t>
      </w:r>
      <w:r>
        <w:t xml:space="preserve">which includes </w:t>
      </w:r>
      <w:r w:rsidRPr="000B6A55">
        <w:t>Link Disablement Count field</w:t>
      </w:r>
      <w:r>
        <w:t>) is transmitted until the link indicated as disabled in the TID-To-Link mapping element actually becomes disabled.</w:t>
      </w:r>
    </w:p>
    <w:p w14:paraId="6676C078" w14:textId="77777777" w:rsidR="005F0839" w:rsidRDefault="005F0839" w:rsidP="005F0839">
      <w:pPr>
        <w:pStyle w:val="T"/>
      </w:pPr>
      <w:r>
        <w:t xml:space="preserve">The </w:t>
      </w:r>
      <w:r w:rsidRPr="001821C2">
        <w:t>Link Disablement</w:t>
      </w:r>
      <w:r w:rsidRPr="00DB596C">
        <w:t xml:space="preserve"> Count</w:t>
      </w:r>
      <w:r>
        <w:t xml:space="preserve"> field is shown in Figure 9-XX (</w:t>
      </w:r>
      <w:r w:rsidRPr="001821C2">
        <w:t>Link Disablement Count field format</w:t>
      </w:r>
      <w:r>
        <w:t>)</w:t>
      </w:r>
    </w:p>
    <w:p w14:paraId="74C2B9EC" w14:textId="77777777" w:rsidR="005F0839" w:rsidRDefault="005F0839" w:rsidP="005F0839">
      <w:pPr>
        <w:pStyle w:val="T"/>
      </w:pPr>
    </w:p>
    <w:tbl>
      <w:tblPr>
        <w:tblStyle w:val="TableGrid"/>
        <w:tblW w:w="0" w:type="auto"/>
        <w:tblLook w:val="04A0" w:firstRow="1" w:lastRow="0" w:firstColumn="1" w:lastColumn="0" w:noHBand="0" w:noVBand="1"/>
      </w:tblPr>
      <w:tblGrid>
        <w:gridCol w:w="3261"/>
        <w:gridCol w:w="2439"/>
      </w:tblGrid>
      <w:tr w:rsidR="005F0839" w14:paraId="47655176" w14:textId="77777777" w:rsidTr="00B65985">
        <w:tc>
          <w:tcPr>
            <w:tcW w:w="3261" w:type="dxa"/>
            <w:tcBorders>
              <w:top w:val="nil"/>
              <w:left w:val="nil"/>
              <w:bottom w:val="nil"/>
              <w:right w:val="single" w:sz="4" w:space="0" w:color="auto"/>
            </w:tcBorders>
          </w:tcPr>
          <w:p w14:paraId="6D637603" w14:textId="77777777" w:rsidR="005F0839" w:rsidRDefault="005F0839" w:rsidP="00B65985">
            <w:pPr>
              <w:pStyle w:val="T"/>
            </w:pPr>
          </w:p>
        </w:tc>
        <w:tc>
          <w:tcPr>
            <w:tcW w:w="2439" w:type="dxa"/>
            <w:tcBorders>
              <w:top w:val="single" w:sz="4" w:space="0" w:color="auto"/>
              <w:left w:val="single" w:sz="4" w:space="0" w:color="auto"/>
              <w:bottom w:val="single" w:sz="4" w:space="0" w:color="auto"/>
              <w:right w:val="single" w:sz="4" w:space="0" w:color="auto"/>
            </w:tcBorders>
          </w:tcPr>
          <w:p w14:paraId="1BB344DB" w14:textId="77777777" w:rsidR="005F0839" w:rsidRDefault="005F0839" w:rsidP="00B65985">
            <w:pPr>
              <w:pStyle w:val="T"/>
              <w:spacing w:before="120" w:after="120"/>
              <w:jc w:val="center"/>
            </w:pPr>
            <w:r w:rsidRPr="001821C2">
              <w:t>Link Disablement Count</w:t>
            </w:r>
          </w:p>
        </w:tc>
      </w:tr>
      <w:tr w:rsidR="005F0839" w14:paraId="714F82E0" w14:textId="77777777" w:rsidTr="00B65985">
        <w:tc>
          <w:tcPr>
            <w:tcW w:w="3261" w:type="dxa"/>
            <w:tcBorders>
              <w:top w:val="nil"/>
              <w:left w:val="nil"/>
              <w:bottom w:val="nil"/>
              <w:right w:val="nil"/>
            </w:tcBorders>
          </w:tcPr>
          <w:p w14:paraId="14F2F5C9" w14:textId="77777777" w:rsidR="005F0839" w:rsidRDefault="005F0839" w:rsidP="00B65985">
            <w:pPr>
              <w:pStyle w:val="T"/>
              <w:spacing w:before="120" w:after="120"/>
              <w:jc w:val="right"/>
            </w:pPr>
            <w:r>
              <w:t>Octets:</w:t>
            </w:r>
          </w:p>
        </w:tc>
        <w:tc>
          <w:tcPr>
            <w:tcW w:w="2439" w:type="dxa"/>
            <w:tcBorders>
              <w:top w:val="single" w:sz="4" w:space="0" w:color="auto"/>
              <w:left w:val="nil"/>
              <w:bottom w:val="nil"/>
              <w:right w:val="nil"/>
            </w:tcBorders>
          </w:tcPr>
          <w:p w14:paraId="47CBD24C" w14:textId="77777777" w:rsidR="005F0839" w:rsidRDefault="005F0839" w:rsidP="00B65985">
            <w:pPr>
              <w:pStyle w:val="T"/>
              <w:spacing w:before="120" w:after="120"/>
              <w:jc w:val="center"/>
            </w:pPr>
            <w:r>
              <w:t>1</w:t>
            </w:r>
          </w:p>
        </w:tc>
      </w:tr>
    </w:tbl>
    <w:p w14:paraId="125CC057" w14:textId="77777777" w:rsidR="005F0839" w:rsidRPr="001821C2" w:rsidRDefault="005F0839" w:rsidP="005F0839">
      <w:pPr>
        <w:pStyle w:val="Title"/>
        <w:jc w:val="center"/>
        <w:rPr>
          <w:b w:val="0"/>
          <w:bCs w:val="0"/>
        </w:rPr>
      </w:pPr>
      <w:r w:rsidRPr="001821C2">
        <w:rPr>
          <w:rStyle w:val="fontstyle01"/>
          <w:rFonts w:eastAsia="MS Mincho" w:cs="Times New Roman"/>
          <w:b/>
          <w:bCs/>
          <w:w w:val="0"/>
          <w:lang w:eastAsia="ja-JP"/>
        </w:rPr>
        <w:t>Figure</w:t>
      </w:r>
      <w:r>
        <w:rPr>
          <w:rStyle w:val="fontstyle01"/>
          <w:rFonts w:eastAsia="MS Mincho" w:cs="Times New Roman"/>
          <w:b/>
          <w:bCs/>
          <w:w w:val="0"/>
          <w:lang w:eastAsia="ja-JP"/>
        </w:rPr>
        <w:t xml:space="preserve"> 9-XX - </w:t>
      </w:r>
      <w:r w:rsidRPr="001821C2">
        <w:rPr>
          <w:rStyle w:val="fontstyle01"/>
          <w:rFonts w:eastAsia="MS Mincho" w:cs="Times New Roman"/>
          <w:b/>
          <w:bCs/>
          <w:w w:val="0"/>
          <w:lang w:eastAsia="ja-JP"/>
        </w:rPr>
        <w:t>Link Disablement Count field</w:t>
      </w:r>
      <w:r>
        <w:rPr>
          <w:rStyle w:val="fontstyle01"/>
          <w:rFonts w:eastAsia="MS Mincho" w:cs="Times New Roman"/>
          <w:b/>
          <w:bCs/>
          <w:w w:val="0"/>
          <w:lang w:eastAsia="ja-JP"/>
        </w:rPr>
        <w:t xml:space="preserve"> format</w:t>
      </w:r>
    </w:p>
    <w:p w14:paraId="0B4B91EA" w14:textId="045F52C7" w:rsidR="005F0839" w:rsidRDefault="005F0839" w:rsidP="005F0839">
      <w:pPr>
        <w:pStyle w:val="T"/>
        <w:rPr>
          <w:ins w:id="29" w:author="Author"/>
        </w:rPr>
      </w:pPr>
      <w:r>
        <w:t xml:space="preserve"> </w:t>
      </w:r>
    </w:p>
    <w:p w14:paraId="60C2946D" w14:textId="47534E58" w:rsidR="00FA3E55" w:rsidRDefault="00FA3E55" w:rsidP="00FA3E55">
      <w:pPr>
        <w:pStyle w:val="H2"/>
        <w:rPr>
          <w:ins w:id="30" w:author="Author"/>
          <w:w w:val="100"/>
          <w:lang w:val="en-GB"/>
        </w:rPr>
      </w:pPr>
      <w:ins w:id="31" w:author="Author">
        <w:r w:rsidRPr="00EB0F6B">
          <w:rPr>
            <w:w w:val="100"/>
            <w:lang w:val="en-GB"/>
          </w:rPr>
          <w:t>9.</w:t>
        </w:r>
        <w:r>
          <w:rPr>
            <w:w w:val="100"/>
            <w:lang w:val="en-GB"/>
          </w:rPr>
          <w:t>4</w:t>
        </w:r>
        <w:r w:rsidRPr="00EB0F6B">
          <w:rPr>
            <w:w w:val="100"/>
            <w:lang w:val="en-GB"/>
          </w:rPr>
          <w:t>.</w:t>
        </w:r>
        <w:r>
          <w:rPr>
            <w:w w:val="100"/>
            <w:lang w:val="en-GB"/>
          </w:rPr>
          <w:t>2</w:t>
        </w:r>
        <w:r w:rsidRPr="00D820CA">
          <w:t xml:space="preserve"> </w:t>
        </w:r>
        <w:r>
          <w:rPr>
            <w:w w:val="100"/>
            <w:lang w:val="en-GB"/>
          </w:rPr>
          <w:t>Elements</w:t>
        </w:r>
      </w:ins>
    </w:p>
    <w:p w14:paraId="23C50BB7" w14:textId="77777777" w:rsidR="00FA3E55" w:rsidRPr="00D820CA" w:rsidRDefault="00FA3E55" w:rsidP="00FA3E55">
      <w:pPr>
        <w:pStyle w:val="T"/>
        <w:rPr>
          <w:ins w:id="32" w:author="Author"/>
          <w:lang w:val="en-GB" w:eastAsia="en-US"/>
        </w:rPr>
      </w:pPr>
      <w:ins w:id="33" w:author="Author">
        <w:r w:rsidRPr="00D820CA">
          <w:rPr>
            <w:sz w:val="18"/>
            <w:szCs w:val="18"/>
          </w:rPr>
          <w:t>[CID 3222]</w:t>
        </w:r>
      </w:ins>
    </w:p>
    <w:p w14:paraId="167FBDDD" w14:textId="250E9A6A" w:rsidR="008A5A94" w:rsidRDefault="008A5A94" w:rsidP="005F0839">
      <w:pPr>
        <w:pStyle w:val="T"/>
        <w:rPr>
          <w:ins w:id="34" w:author="Author"/>
          <w:rStyle w:val="fontstyle01"/>
        </w:rPr>
      </w:pPr>
      <w:ins w:id="35" w:author="Author">
        <w:r w:rsidRPr="00AC4D57">
          <w:rPr>
            <w:rStyle w:val="fontstyle01"/>
          </w:rPr>
          <w:t>9.4.</w:t>
        </w:r>
        <w:r>
          <w:rPr>
            <w:rStyle w:val="fontstyle01"/>
          </w:rPr>
          <w:t>2</w:t>
        </w:r>
        <w:r w:rsidRPr="00AC4D57">
          <w:rPr>
            <w:rStyle w:val="fontstyle01"/>
          </w:rPr>
          <w:t>.</w:t>
        </w:r>
        <w:r>
          <w:rPr>
            <w:rStyle w:val="fontstyle01"/>
          </w:rPr>
          <w:t>1</w:t>
        </w:r>
        <w:r w:rsidRPr="00AC4D57">
          <w:rPr>
            <w:rStyle w:val="fontstyle01"/>
          </w:rPr>
          <w:t xml:space="preserve"> </w:t>
        </w:r>
        <w:r>
          <w:rPr>
            <w:rStyle w:val="fontstyle01"/>
          </w:rPr>
          <w:t>General</w:t>
        </w:r>
      </w:ins>
    </w:p>
    <w:p w14:paraId="3C46898F" w14:textId="67EB8B68" w:rsidR="008A5A94" w:rsidRDefault="008A5A94" w:rsidP="005F0839">
      <w:pPr>
        <w:pStyle w:val="T"/>
        <w:rPr>
          <w:ins w:id="36" w:author="Author"/>
          <w:i/>
          <w:iCs/>
          <w:color w:val="auto"/>
          <w:w w:val="100"/>
          <w:highlight w:val="yellow"/>
          <w:lang w:val="en-GB"/>
        </w:rPr>
      </w:pPr>
      <w:ins w:id="37" w:author="Author">
        <w:r>
          <w:rPr>
            <w:i/>
            <w:iCs/>
            <w:color w:val="auto"/>
            <w:w w:val="100"/>
            <w:highlight w:val="yellow"/>
            <w:lang w:val="en-GB"/>
          </w:rPr>
          <w:t>Insert a new row to Table 9-92 (Element IDs (#3221)</w:t>
        </w:r>
      </w:ins>
    </w:p>
    <w:p w14:paraId="525004CC" w14:textId="1B70A9BE" w:rsidR="008A5A94" w:rsidRDefault="008A5A94">
      <w:pPr>
        <w:pStyle w:val="T"/>
        <w:jc w:val="center"/>
        <w:rPr>
          <w:ins w:id="38" w:author="Author"/>
          <w:rStyle w:val="fontstyle01"/>
        </w:rPr>
        <w:pPrChange w:id="39" w:author="Author">
          <w:pPr>
            <w:pStyle w:val="T"/>
          </w:pPr>
        </w:pPrChange>
      </w:pPr>
      <w:ins w:id="40" w:author="Author">
        <w:r>
          <w:rPr>
            <w:rStyle w:val="fontstyle01"/>
          </w:rPr>
          <w:t>Table 9-92 – element IDs (#3221)</w:t>
        </w:r>
      </w:ins>
    </w:p>
    <w:p w14:paraId="4C2C9E03" w14:textId="77777777" w:rsidR="008A5A94" w:rsidRDefault="008A5A94" w:rsidP="005F0839">
      <w:pPr>
        <w:pStyle w:val="T"/>
        <w:rPr>
          <w:ins w:id="41" w:author="Author"/>
          <w:rStyle w:val="fontstyle01"/>
        </w:rPr>
      </w:pPr>
    </w:p>
    <w:tbl>
      <w:tblPr>
        <w:tblStyle w:val="TableGrid"/>
        <w:tblW w:w="0" w:type="auto"/>
        <w:tblLook w:val="04A0" w:firstRow="1" w:lastRow="0" w:firstColumn="1" w:lastColumn="0" w:noHBand="0" w:noVBand="1"/>
      </w:tblPr>
      <w:tblGrid>
        <w:gridCol w:w="1970"/>
        <w:gridCol w:w="1971"/>
        <w:gridCol w:w="1971"/>
        <w:gridCol w:w="1971"/>
        <w:gridCol w:w="1971"/>
      </w:tblGrid>
      <w:tr w:rsidR="008A5A94" w14:paraId="3498DE0B" w14:textId="77777777" w:rsidTr="008A5A94">
        <w:trPr>
          <w:ins w:id="42" w:author="Author"/>
        </w:trPr>
        <w:tc>
          <w:tcPr>
            <w:tcW w:w="1970" w:type="dxa"/>
          </w:tcPr>
          <w:p w14:paraId="450B74F4" w14:textId="11B88212" w:rsidR="008A5A94" w:rsidRPr="00E42B10" w:rsidRDefault="008A5A94">
            <w:pPr>
              <w:pStyle w:val="T"/>
              <w:spacing w:before="0"/>
              <w:jc w:val="center"/>
              <w:rPr>
                <w:ins w:id="43" w:author="Author"/>
                <w:rStyle w:val="fontstyle01"/>
                <w:sz w:val="18"/>
                <w:szCs w:val="18"/>
                <w:rPrChange w:id="44" w:author="Author">
                  <w:rPr>
                    <w:ins w:id="45" w:author="Author"/>
                    <w:rStyle w:val="fontstyle01"/>
                  </w:rPr>
                </w:rPrChange>
              </w:rPr>
              <w:pPrChange w:id="46" w:author="Author">
                <w:pPr>
                  <w:pStyle w:val="T"/>
                </w:pPr>
              </w:pPrChange>
            </w:pPr>
            <w:ins w:id="47" w:author="Author">
              <w:r w:rsidRPr="00E42B10">
                <w:rPr>
                  <w:rStyle w:val="fontstyle01"/>
                  <w:sz w:val="18"/>
                  <w:szCs w:val="18"/>
                  <w:rPrChange w:id="48" w:author="Author">
                    <w:rPr>
                      <w:rStyle w:val="fontstyle01"/>
                    </w:rPr>
                  </w:rPrChange>
                </w:rPr>
                <w:t>Element</w:t>
              </w:r>
            </w:ins>
          </w:p>
        </w:tc>
        <w:tc>
          <w:tcPr>
            <w:tcW w:w="1971" w:type="dxa"/>
          </w:tcPr>
          <w:p w14:paraId="6392A089" w14:textId="764B8783" w:rsidR="008A5A94" w:rsidRPr="00E42B10" w:rsidRDefault="008A5A94">
            <w:pPr>
              <w:pStyle w:val="T"/>
              <w:spacing w:before="0"/>
              <w:jc w:val="center"/>
              <w:rPr>
                <w:ins w:id="49" w:author="Author"/>
                <w:rStyle w:val="fontstyle01"/>
                <w:sz w:val="18"/>
                <w:szCs w:val="18"/>
                <w:rPrChange w:id="50" w:author="Author">
                  <w:rPr>
                    <w:ins w:id="51" w:author="Author"/>
                    <w:rStyle w:val="fontstyle01"/>
                  </w:rPr>
                </w:rPrChange>
              </w:rPr>
              <w:pPrChange w:id="52" w:author="Author">
                <w:pPr>
                  <w:pStyle w:val="T"/>
                </w:pPr>
              </w:pPrChange>
            </w:pPr>
            <w:ins w:id="53" w:author="Author">
              <w:r w:rsidRPr="00E42B10">
                <w:rPr>
                  <w:rStyle w:val="fontstyle01"/>
                  <w:sz w:val="18"/>
                  <w:szCs w:val="18"/>
                  <w:rPrChange w:id="54" w:author="Author">
                    <w:rPr>
                      <w:rStyle w:val="fontstyle01"/>
                    </w:rPr>
                  </w:rPrChange>
                </w:rPr>
                <w:t>Element ID</w:t>
              </w:r>
            </w:ins>
          </w:p>
        </w:tc>
        <w:tc>
          <w:tcPr>
            <w:tcW w:w="1971" w:type="dxa"/>
          </w:tcPr>
          <w:p w14:paraId="0B259731" w14:textId="017FD924" w:rsidR="008A5A94" w:rsidRPr="00E42B10" w:rsidRDefault="008A5A94">
            <w:pPr>
              <w:pStyle w:val="T"/>
              <w:spacing w:before="0"/>
              <w:jc w:val="center"/>
              <w:rPr>
                <w:ins w:id="55" w:author="Author"/>
                <w:rStyle w:val="fontstyle01"/>
                <w:sz w:val="18"/>
                <w:szCs w:val="18"/>
                <w:rPrChange w:id="56" w:author="Author">
                  <w:rPr>
                    <w:ins w:id="57" w:author="Author"/>
                    <w:rStyle w:val="fontstyle01"/>
                  </w:rPr>
                </w:rPrChange>
              </w:rPr>
              <w:pPrChange w:id="58" w:author="Author">
                <w:pPr>
                  <w:pStyle w:val="T"/>
                </w:pPr>
              </w:pPrChange>
            </w:pPr>
            <w:ins w:id="59" w:author="Author">
              <w:r w:rsidRPr="00E42B10">
                <w:rPr>
                  <w:rStyle w:val="fontstyle01"/>
                  <w:sz w:val="18"/>
                  <w:szCs w:val="18"/>
                  <w:rPrChange w:id="60" w:author="Author">
                    <w:rPr>
                      <w:rStyle w:val="fontstyle01"/>
                    </w:rPr>
                  </w:rPrChange>
                </w:rPr>
                <w:t>Element ID extension</w:t>
              </w:r>
            </w:ins>
          </w:p>
        </w:tc>
        <w:tc>
          <w:tcPr>
            <w:tcW w:w="1971" w:type="dxa"/>
          </w:tcPr>
          <w:p w14:paraId="3C25EA19" w14:textId="13A3376F" w:rsidR="008A5A94" w:rsidRPr="00E42B10" w:rsidRDefault="008A5A94">
            <w:pPr>
              <w:pStyle w:val="T"/>
              <w:spacing w:before="0"/>
              <w:jc w:val="center"/>
              <w:rPr>
                <w:ins w:id="61" w:author="Author"/>
                <w:rStyle w:val="fontstyle01"/>
                <w:sz w:val="18"/>
                <w:szCs w:val="18"/>
                <w:rPrChange w:id="62" w:author="Author">
                  <w:rPr>
                    <w:ins w:id="63" w:author="Author"/>
                    <w:rStyle w:val="fontstyle01"/>
                  </w:rPr>
                </w:rPrChange>
              </w:rPr>
              <w:pPrChange w:id="64" w:author="Author">
                <w:pPr>
                  <w:pStyle w:val="T"/>
                </w:pPr>
              </w:pPrChange>
            </w:pPr>
            <w:proofErr w:type="spellStart"/>
            <w:ins w:id="65" w:author="Author">
              <w:r w:rsidRPr="00E42B10">
                <w:rPr>
                  <w:rStyle w:val="fontstyle01"/>
                  <w:sz w:val="18"/>
                  <w:szCs w:val="18"/>
                  <w:rPrChange w:id="66" w:author="Author">
                    <w:rPr>
                      <w:rStyle w:val="fontstyle01"/>
                    </w:rPr>
                  </w:rPrChange>
                </w:rPr>
                <w:t>Extesible</w:t>
              </w:r>
              <w:proofErr w:type="spellEnd"/>
            </w:ins>
          </w:p>
        </w:tc>
        <w:tc>
          <w:tcPr>
            <w:tcW w:w="1971" w:type="dxa"/>
          </w:tcPr>
          <w:p w14:paraId="15929CDF" w14:textId="4D717751" w:rsidR="008A5A94" w:rsidRPr="00E42B10" w:rsidRDefault="008A5A94">
            <w:pPr>
              <w:pStyle w:val="T"/>
              <w:spacing w:before="0"/>
              <w:jc w:val="center"/>
              <w:rPr>
                <w:ins w:id="67" w:author="Author"/>
                <w:rStyle w:val="fontstyle01"/>
                <w:sz w:val="18"/>
                <w:szCs w:val="18"/>
                <w:rPrChange w:id="68" w:author="Author">
                  <w:rPr>
                    <w:ins w:id="69" w:author="Author"/>
                    <w:rStyle w:val="fontstyle01"/>
                  </w:rPr>
                </w:rPrChange>
              </w:rPr>
              <w:pPrChange w:id="70" w:author="Author">
                <w:pPr>
                  <w:pStyle w:val="T"/>
                </w:pPr>
              </w:pPrChange>
            </w:pPr>
            <w:ins w:id="71" w:author="Author">
              <w:r w:rsidRPr="00E42B10">
                <w:rPr>
                  <w:rStyle w:val="fontstyle01"/>
                  <w:sz w:val="18"/>
                  <w:szCs w:val="18"/>
                  <w:rPrChange w:id="72" w:author="Author">
                    <w:rPr>
                      <w:rStyle w:val="fontstyle01"/>
                    </w:rPr>
                  </w:rPrChange>
                </w:rPr>
                <w:t>Fragmentable</w:t>
              </w:r>
            </w:ins>
          </w:p>
        </w:tc>
      </w:tr>
      <w:tr w:rsidR="008A5A94" w14:paraId="3E5D46C4" w14:textId="77777777" w:rsidTr="008A5A94">
        <w:trPr>
          <w:ins w:id="73" w:author="Author"/>
        </w:trPr>
        <w:tc>
          <w:tcPr>
            <w:tcW w:w="1970" w:type="dxa"/>
          </w:tcPr>
          <w:p w14:paraId="678B2D53" w14:textId="03E90082" w:rsidR="008A5A94" w:rsidRDefault="008A5A94">
            <w:pPr>
              <w:pStyle w:val="T"/>
              <w:spacing w:before="0"/>
              <w:rPr>
                <w:ins w:id="74" w:author="Author"/>
                <w:rStyle w:val="fontstyle01"/>
                <w:rFonts w:eastAsia="Malgun Gothic"/>
                <w:w w:val="100"/>
                <w:lang w:val="en-GB" w:eastAsia="en-US"/>
              </w:rPr>
              <w:pPrChange w:id="75" w:author="Author">
                <w:pPr>
                  <w:pStyle w:val="T"/>
                </w:pPr>
              </w:pPrChange>
            </w:pPr>
            <w:ins w:id="76" w:author="Author">
              <w:r>
                <w:t xml:space="preserve">Link Disablement (see </w:t>
              </w:r>
              <w:r w:rsidRPr="008A5A94">
                <w:t xml:space="preserve">9.4.2.295f </w:t>
              </w:r>
              <w:r>
                <w:t>(</w:t>
              </w:r>
              <w:r w:rsidRPr="008A5A94">
                <w:t>Link Disablement element</w:t>
              </w:r>
              <w:r>
                <w:t>))</w:t>
              </w:r>
            </w:ins>
          </w:p>
        </w:tc>
        <w:tc>
          <w:tcPr>
            <w:tcW w:w="1971" w:type="dxa"/>
          </w:tcPr>
          <w:p w14:paraId="6156C77B" w14:textId="4710B287" w:rsidR="008A5A94" w:rsidRPr="00E42B10" w:rsidRDefault="008A5A94">
            <w:pPr>
              <w:pStyle w:val="T"/>
              <w:spacing w:before="0"/>
              <w:jc w:val="center"/>
              <w:rPr>
                <w:ins w:id="77" w:author="Author"/>
                <w:rPrChange w:id="78" w:author="Author">
                  <w:rPr>
                    <w:ins w:id="79" w:author="Author"/>
                    <w:rStyle w:val="fontstyle01"/>
                  </w:rPr>
                </w:rPrChange>
              </w:rPr>
              <w:pPrChange w:id="80" w:author="Author">
                <w:pPr>
                  <w:pStyle w:val="T"/>
                </w:pPr>
              </w:pPrChange>
            </w:pPr>
            <w:ins w:id="81" w:author="Author">
              <w:r w:rsidRPr="00E42B10">
                <w:rPr>
                  <w:rPrChange w:id="82" w:author="Author">
                    <w:rPr>
                      <w:rStyle w:val="fontstyle01"/>
                    </w:rPr>
                  </w:rPrChange>
                </w:rPr>
                <w:t>&lt;ANA&gt;</w:t>
              </w:r>
            </w:ins>
          </w:p>
        </w:tc>
        <w:tc>
          <w:tcPr>
            <w:tcW w:w="1971" w:type="dxa"/>
          </w:tcPr>
          <w:p w14:paraId="592F9CF6" w14:textId="1ED978D6" w:rsidR="008A5A94" w:rsidRPr="00E42B10" w:rsidRDefault="008A5A94">
            <w:pPr>
              <w:pStyle w:val="T"/>
              <w:spacing w:before="0"/>
              <w:jc w:val="center"/>
              <w:rPr>
                <w:ins w:id="83" w:author="Author"/>
                <w:rPrChange w:id="84" w:author="Author">
                  <w:rPr>
                    <w:ins w:id="85" w:author="Author"/>
                    <w:rStyle w:val="fontstyle01"/>
                  </w:rPr>
                </w:rPrChange>
              </w:rPr>
              <w:pPrChange w:id="86" w:author="Author">
                <w:pPr>
                  <w:pStyle w:val="T"/>
                </w:pPr>
              </w:pPrChange>
            </w:pPr>
            <w:ins w:id="87" w:author="Author">
              <w:r w:rsidRPr="00B80624">
                <w:t>&lt;ANA&gt;</w:t>
              </w:r>
            </w:ins>
          </w:p>
        </w:tc>
        <w:tc>
          <w:tcPr>
            <w:tcW w:w="1971" w:type="dxa"/>
          </w:tcPr>
          <w:p w14:paraId="12A57D0F" w14:textId="7BFC78C2" w:rsidR="008A5A94" w:rsidRPr="00E42B10" w:rsidRDefault="008A5A94">
            <w:pPr>
              <w:pStyle w:val="T"/>
              <w:spacing w:before="0"/>
              <w:jc w:val="center"/>
              <w:rPr>
                <w:ins w:id="88" w:author="Author"/>
                <w:rPrChange w:id="89" w:author="Author">
                  <w:rPr>
                    <w:ins w:id="90" w:author="Author"/>
                    <w:rStyle w:val="fontstyle01"/>
                  </w:rPr>
                </w:rPrChange>
              </w:rPr>
              <w:pPrChange w:id="91" w:author="Author">
                <w:pPr>
                  <w:pStyle w:val="T"/>
                </w:pPr>
              </w:pPrChange>
            </w:pPr>
            <w:ins w:id="92" w:author="Author">
              <w:r>
                <w:t>Yes</w:t>
              </w:r>
            </w:ins>
          </w:p>
        </w:tc>
        <w:tc>
          <w:tcPr>
            <w:tcW w:w="1971" w:type="dxa"/>
          </w:tcPr>
          <w:p w14:paraId="71BB6D4E" w14:textId="7F6915E2" w:rsidR="008A5A94" w:rsidRPr="00E42B10" w:rsidRDefault="008A5A94">
            <w:pPr>
              <w:pStyle w:val="T"/>
              <w:spacing w:before="0"/>
              <w:jc w:val="center"/>
              <w:rPr>
                <w:ins w:id="93" w:author="Author"/>
                <w:rPrChange w:id="94" w:author="Author">
                  <w:rPr>
                    <w:ins w:id="95" w:author="Author"/>
                    <w:rStyle w:val="fontstyle01"/>
                  </w:rPr>
                </w:rPrChange>
              </w:rPr>
              <w:pPrChange w:id="96" w:author="Author">
                <w:pPr>
                  <w:pStyle w:val="T"/>
                </w:pPr>
              </w:pPrChange>
            </w:pPr>
            <w:ins w:id="97" w:author="Author">
              <w:r>
                <w:t>No</w:t>
              </w:r>
            </w:ins>
          </w:p>
        </w:tc>
      </w:tr>
    </w:tbl>
    <w:p w14:paraId="4A8DDD64" w14:textId="77777777" w:rsidR="008A5A94" w:rsidRDefault="008A5A94" w:rsidP="005F0839">
      <w:pPr>
        <w:pStyle w:val="T"/>
        <w:rPr>
          <w:ins w:id="98" w:author="Author"/>
          <w:rStyle w:val="fontstyle01"/>
        </w:rPr>
      </w:pPr>
    </w:p>
    <w:p w14:paraId="57F748F3" w14:textId="7016B7D9" w:rsidR="00FA3E55" w:rsidRPr="00AC4D57" w:rsidRDefault="00FA3E55" w:rsidP="005F0839">
      <w:pPr>
        <w:pStyle w:val="T"/>
        <w:rPr>
          <w:ins w:id="99" w:author="Author"/>
        </w:rPr>
      </w:pPr>
      <w:ins w:id="100" w:author="Author">
        <w:r w:rsidRPr="00AC4D57">
          <w:rPr>
            <w:rStyle w:val="fontstyle01"/>
          </w:rPr>
          <w:t>9.4.</w:t>
        </w:r>
        <w:r w:rsidR="008A5A94">
          <w:rPr>
            <w:rStyle w:val="fontstyle01"/>
          </w:rPr>
          <w:t>2</w:t>
        </w:r>
        <w:r w:rsidRPr="00AC4D57">
          <w:rPr>
            <w:rStyle w:val="fontstyle01"/>
          </w:rPr>
          <w:t xml:space="preserve">.295f </w:t>
        </w:r>
        <w:r w:rsidRPr="00E42B10">
          <w:rPr>
            <w:rStyle w:val="fontstyle01"/>
            <w:rPrChange w:id="101" w:author="Author">
              <w:rPr>
                <w:w w:val="100"/>
              </w:rPr>
            </w:rPrChange>
          </w:rPr>
          <w:t xml:space="preserve">Link Disablement </w:t>
        </w:r>
        <w:r w:rsidRPr="00E42B10">
          <w:rPr>
            <w:rStyle w:val="fontstyle01"/>
            <w:rPrChange w:id="102" w:author="Author">
              <w:rPr>
                <w:rStyle w:val="fontstyle01"/>
                <w:sz w:val="22"/>
                <w:szCs w:val="22"/>
              </w:rPr>
            </w:rPrChange>
          </w:rPr>
          <w:t>element</w:t>
        </w:r>
      </w:ins>
    </w:p>
    <w:p w14:paraId="26D9FB80" w14:textId="09BE0CE8" w:rsidR="00FA3E55" w:rsidRDefault="00FA3E55" w:rsidP="005F0839">
      <w:pPr>
        <w:pStyle w:val="T"/>
        <w:rPr>
          <w:ins w:id="103" w:author="Author"/>
        </w:rPr>
      </w:pPr>
      <w:ins w:id="104" w:author="Author">
        <w:r>
          <w:t xml:space="preserve">The Link </w:t>
        </w:r>
        <w:r w:rsidR="00AC4D57">
          <w:t>D</w:t>
        </w:r>
        <w:r>
          <w:t xml:space="preserve">isablement element includes </w:t>
        </w:r>
        <w:r w:rsidR="00AC4D57">
          <w:t xml:space="preserve">the </w:t>
        </w:r>
        <w:r>
          <w:t xml:space="preserve">Link </w:t>
        </w:r>
        <w:r w:rsidR="00AC4D57">
          <w:t>D</w:t>
        </w:r>
        <w:r>
          <w:t xml:space="preserve">isablement bitmap subfield and the </w:t>
        </w:r>
        <w:r w:rsidRPr="001821C2">
          <w:t>Link Disablement</w:t>
        </w:r>
        <w:r w:rsidRPr="00DB596C">
          <w:t xml:space="preserve"> Count</w:t>
        </w:r>
        <w:r>
          <w:t xml:space="preserve"> field</w:t>
        </w:r>
        <w:r w:rsidR="00AC4D57">
          <w:t xml:space="preserve"> for the Downlink direction (i.e. from AP MLD to non-AP MLD)</w:t>
        </w:r>
      </w:ins>
    </w:p>
    <w:p w14:paraId="5B01D182" w14:textId="10AD97F5" w:rsidR="00AC4D57" w:rsidRDefault="00AC4D57" w:rsidP="005F0839">
      <w:pPr>
        <w:pStyle w:val="T"/>
        <w:rPr>
          <w:ins w:id="105" w:author="Author"/>
        </w:rPr>
      </w:pPr>
      <w:ins w:id="106" w:author="Author">
        <w:r>
          <w:t xml:space="preserve">The Link Disablement element is defined in Figure </w:t>
        </w:r>
        <w:r w:rsidR="00B65985">
          <w:t>YY</w:t>
        </w:r>
        <w:r>
          <w:t xml:space="preserve"> (Link Disablement element format)</w:t>
        </w:r>
      </w:ins>
    </w:p>
    <w:p w14:paraId="3763C6B1" w14:textId="77777777" w:rsidR="00AC4D57" w:rsidRDefault="00AC4D57" w:rsidP="005F0839">
      <w:pPr>
        <w:pStyle w:val="T"/>
        <w:rPr>
          <w:ins w:id="107" w:author="Autho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108" w:author="Author">
          <w:tblPr>
            <w:tblStyle w:val="TableGrid"/>
            <w:tblW w:w="0" w:type="auto"/>
            <w:tblLook w:val="04A0" w:firstRow="1" w:lastRow="0" w:firstColumn="1" w:lastColumn="0" w:noHBand="0" w:noVBand="1"/>
          </w:tblPr>
        </w:tblPrChange>
      </w:tblPr>
      <w:tblGrid>
        <w:gridCol w:w="1639"/>
        <w:gridCol w:w="1639"/>
        <w:gridCol w:w="1639"/>
        <w:gridCol w:w="1640"/>
        <w:gridCol w:w="1642"/>
        <w:gridCol w:w="1642"/>
        <w:tblGridChange w:id="109">
          <w:tblGrid>
            <w:gridCol w:w="1642"/>
            <w:gridCol w:w="1642"/>
            <w:gridCol w:w="1642"/>
            <w:gridCol w:w="1642"/>
            <w:gridCol w:w="1643"/>
            <w:gridCol w:w="1643"/>
          </w:tblGrid>
        </w:tblGridChange>
      </w:tblGrid>
      <w:tr w:rsidR="00AC4D57" w14:paraId="165ED84A" w14:textId="77777777" w:rsidTr="00E42B10">
        <w:trPr>
          <w:trHeight w:val="680"/>
          <w:ins w:id="110" w:author="Author"/>
        </w:trPr>
        <w:tc>
          <w:tcPr>
            <w:tcW w:w="1642" w:type="dxa"/>
            <w:tcBorders>
              <w:right w:val="single" w:sz="18" w:space="0" w:color="auto"/>
            </w:tcBorders>
            <w:tcPrChange w:id="111" w:author="Author">
              <w:tcPr>
                <w:tcW w:w="1642" w:type="dxa"/>
              </w:tcPr>
            </w:tcPrChange>
          </w:tcPr>
          <w:p w14:paraId="18F89A19" w14:textId="77777777" w:rsidR="00AC4D57" w:rsidRDefault="00AC4D57" w:rsidP="005F0839">
            <w:pPr>
              <w:pStyle w:val="T"/>
              <w:rPr>
                <w:ins w:id="112" w:author="Author"/>
              </w:rPr>
            </w:pPr>
          </w:p>
        </w:tc>
        <w:tc>
          <w:tcPr>
            <w:tcW w:w="1642" w:type="dxa"/>
            <w:tcBorders>
              <w:top w:val="single" w:sz="18" w:space="0" w:color="auto"/>
              <w:left w:val="single" w:sz="18" w:space="0" w:color="auto"/>
              <w:bottom w:val="single" w:sz="18" w:space="0" w:color="auto"/>
              <w:right w:val="single" w:sz="18" w:space="0" w:color="auto"/>
            </w:tcBorders>
            <w:tcPrChange w:id="113" w:author="Author">
              <w:tcPr>
                <w:tcW w:w="1642" w:type="dxa"/>
              </w:tcPr>
            </w:tcPrChange>
          </w:tcPr>
          <w:p w14:paraId="143C66F5" w14:textId="3E8527F8" w:rsidR="00AC4D57" w:rsidRDefault="00AC4D57">
            <w:pPr>
              <w:pStyle w:val="T"/>
              <w:spacing w:before="120" w:after="120"/>
              <w:jc w:val="center"/>
              <w:rPr>
                <w:ins w:id="114" w:author="Author"/>
              </w:rPr>
              <w:pPrChange w:id="115" w:author="Author">
                <w:pPr>
                  <w:pStyle w:val="T"/>
                </w:pPr>
              </w:pPrChange>
            </w:pPr>
            <w:ins w:id="116" w:author="Author">
              <w:r>
                <w:t>Element ID</w:t>
              </w:r>
            </w:ins>
          </w:p>
        </w:tc>
        <w:tc>
          <w:tcPr>
            <w:tcW w:w="1642" w:type="dxa"/>
            <w:tcBorders>
              <w:top w:val="single" w:sz="18" w:space="0" w:color="auto"/>
              <w:left w:val="single" w:sz="18" w:space="0" w:color="auto"/>
              <w:bottom w:val="single" w:sz="18" w:space="0" w:color="auto"/>
              <w:right w:val="single" w:sz="18" w:space="0" w:color="auto"/>
            </w:tcBorders>
            <w:tcPrChange w:id="117" w:author="Author">
              <w:tcPr>
                <w:tcW w:w="1642" w:type="dxa"/>
              </w:tcPr>
            </w:tcPrChange>
          </w:tcPr>
          <w:p w14:paraId="6C468F7B" w14:textId="3DD9DC90" w:rsidR="00AC4D57" w:rsidRDefault="00AC4D57">
            <w:pPr>
              <w:pStyle w:val="T"/>
              <w:spacing w:before="120" w:after="120"/>
              <w:jc w:val="center"/>
              <w:rPr>
                <w:ins w:id="118" w:author="Author"/>
              </w:rPr>
              <w:pPrChange w:id="119" w:author="Author">
                <w:pPr>
                  <w:pStyle w:val="T"/>
                </w:pPr>
              </w:pPrChange>
            </w:pPr>
            <w:ins w:id="120" w:author="Author">
              <w:r>
                <w:t>Length</w:t>
              </w:r>
            </w:ins>
          </w:p>
        </w:tc>
        <w:tc>
          <w:tcPr>
            <w:tcW w:w="1642" w:type="dxa"/>
            <w:tcBorders>
              <w:top w:val="single" w:sz="18" w:space="0" w:color="auto"/>
              <w:left w:val="single" w:sz="18" w:space="0" w:color="auto"/>
              <w:bottom w:val="single" w:sz="18" w:space="0" w:color="auto"/>
              <w:right w:val="single" w:sz="18" w:space="0" w:color="auto"/>
            </w:tcBorders>
            <w:tcPrChange w:id="121" w:author="Author">
              <w:tcPr>
                <w:tcW w:w="1642" w:type="dxa"/>
              </w:tcPr>
            </w:tcPrChange>
          </w:tcPr>
          <w:p w14:paraId="69FB50A6" w14:textId="21BA41E7" w:rsidR="00AC4D57" w:rsidRDefault="00AC4D57">
            <w:pPr>
              <w:pStyle w:val="T"/>
              <w:spacing w:before="120" w:after="120"/>
              <w:jc w:val="center"/>
              <w:rPr>
                <w:ins w:id="122" w:author="Author"/>
              </w:rPr>
              <w:pPrChange w:id="123" w:author="Author">
                <w:pPr>
                  <w:pStyle w:val="T"/>
                </w:pPr>
              </w:pPrChange>
            </w:pPr>
            <w:ins w:id="124" w:author="Author">
              <w:r>
                <w:t>Element ID Extension</w:t>
              </w:r>
            </w:ins>
          </w:p>
        </w:tc>
        <w:tc>
          <w:tcPr>
            <w:tcW w:w="1643" w:type="dxa"/>
            <w:tcBorders>
              <w:top w:val="single" w:sz="18" w:space="0" w:color="auto"/>
              <w:left w:val="single" w:sz="18" w:space="0" w:color="auto"/>
              <w:bottom w:val="single" w:sz="18" w:space="0" w:color="auto"/>
              <w:right w:val="single" w:sz="18" w:space="0" w:color="auto"/>
            </w:tcBorders>
            <w:tcPrChange w:id="125" w:author="Author">
              <w:tcPr>
                <w:tcW w:w="1643" w:type="dxa"/>
              </w:tcPr>
            </w:tcPrChange>
          </w:tcPr>
          <w:p w14:paraId="6951F0F4" w14:textId="5D7A50F9" w:rsidR="00AC4D57" w:rsidRDefault="00AC4D57">
            <w:pPr>
              <w:pStyle w:val="T"/>
              <w:spacing w:before="120" w:after="120"/>
              <w:jc w:val="center"/>
              <w:rPr>
                <w:ins w:id="126" w:author="Author"/>
              </w:rPr>
              <w:pPrChange w:id="127" w:author="Author">
                <w:pPr>
                  <w:pStyle w:val="T"/>
                </w:pPr>
              </w:pPrChange>
            </w:pPr>
            <w:ins w:id="128" w:author="Author">
              <w:r>
                <w:t>Link Disablement bitmap</w:t>
              </w:r>
            </w:ins>
          </w:p>
        </w:tc>
        <w:tc>
          <w:tcPr>
            <w:tcW w:w="1643" w:type="dxa"/>
            <w:tcBorders>
              <w:top w:val="single" w:sz="18" w:space="0" w:color="auto"/>
              <w:left w:val="single" w:sz="18" w:space="0" w:color="auto"/>
              <w:bottom w:val="single" w:sz="18" w:space="0" w:color="auto"/>
              <w:right w:val="single" w:sz="18" w:space="0" w:color="auto"/>
            </w:tcBorders>
            <w:tcPrChange w:id="129" w:author="Author">
              <w:tcPr>
                <w:tcW w:w="1643" w:type="dxa"/>
              </w:tcPr>
            </w:tcPrChange>
          </w:tcPr>
          <w:p w14:paraId="0795BC20" w14:textId="30E821A8" w:rsidR="00AC4D57" w:rsidRDefault="00AC4D57">
            <w:pPr>
              <w:pStyle w:val="T"/>
              <w:spacing w:before="120" w:after="120"/>
              <w:jc w:val="center"/>
              <w:rPr>
                <w:ins w:id="130" w:author="Author"/>
              </w:rPr>
              <w:pPrChange w:id="131" w:author="Author">
                <w:pPr>
                  <w:pStyle w:val="T"/>
                </w:pPr>
              </w:pPrChange>
            </w:pPr>
            <w:ins w:id="132" w:author="Author">
              <w:r w:rsidRPr="001821C2">
                <w:t>Link Disablement</w:t>
              </w:r>
              <w:r w:rsidRPr="00DB596C">
                <w:t xml:space="preserve"> Count</w:t>
              </w:r>
            </w:ins>
          </w:p>
        </w:tc>
      </w:tr>
      <w:tr w:rsidR="00AC4D57" w14:paraId="42307EBF" w14:textId="77777777" w:rsidTr="00E42B10">
        <w:trPr>
          <w:trHeight w:val="207"/>
          <w:ins w:id="133" w:author="Author"/>
        </w:trPr>
        <w:tc>
          <w:tcPr>
            <w:tcW w:w="1642" w:type="dxa"/>
            <w:tcPrChange w:id="134" w:author="Author">
              <w:tcPr>
                <w:tcW w:w="1642" w:type="dxa"/>
              </w:tcPr>
            </w:tcPrChange>
          </w:tcPr>
          <w:p w14:paraId="4F9C5F5B" w14:textId="09CA35A4" w:rsidR="00AC4D57" w:rsidRDefault="00AC4D57">
            <w:pPr>
              <w:pStyle w:val="T"/>
              <w:spacing w:before="0"/>
              <w:jc w:val="right"/>
              <w:rPr>
                <w:ins w:id="135" w:author="Author"/>
              </w:rPr>
              <w:pPrChange w:id="136" w:author="Author">
                <w:pPr>
                  <w:pStyle w:val="T"/>
                </w:pPr>
              </w:pPrChange>
            </w:pPr>
            <w:ins w:id="137" w:author="Author">
              <w:r>
                <w:t>Octets:</w:t>
              </w:r>
            </w:ins>
          </w:p>
        </w:tc>
        <w:tc>
          <w:tcPr>
            <w:tcW w:w="1642" w:type="dxa"/>
            <w:tcBorders>
              <w:top w:val="single" w:sz="18" w:space="0" w:color="auto"/>
            </w:tcBorders>
            <w:tcPrChange w:id="138" w:author="Author">
              <w:tcPr>
                <w:tcW w:w="1642" w:type="dxa"/>
              </w:tcPr>
            </w:tcPrChange>
          </w:tcPr>
          <w:p w14:paraId="3D03030C" w14:textId="6C2CD674" w:rsidR="00AC4D57" w:rsidRDefault="00AC4D57">
            <w:pPr>
              <w:pStyle w:val="T"/>
              <w:spacing w:before="0"/>
              <w:jc w:val="center"/>
              <w:rPr>
                <w:ins w:id="139" w:author="Author"/>
              </w:rPr>
              <w:pPrChange w:id="140" w:author="Author">
                <w:pPr>
                  <w:pStyle w:val="T"/>
                </w:pPr>
              </w:pPrChange>
            </w:pPr>
            <w:ins w:id="141" w:author="Author">
              <w:r>
                <w:t>1</w:t>
              </w:r>
            </w:ins>
          </w:p>
        </w:tc>
        <w:tc>
          <w:tcPr>
            <w:tcW w:w="1642" w:type="dxa"/>
            <w:tcBorders>
              <w:top w:val="single" w:sz="18" w:space="0" w:color="auto"/>
            </w:tcBorders>
            <w:tcPrChange w:id="142" w:author="Author">
              <w:tcPr>
                <w:tcW w:w="1642" w:type="dxa"/>
              </w:tcPr>
            </w:tcPrChange>
          </w:tcPr>
          <w:p w14:paraId="3798A6CC" w14:textId="0F2C0466" w:rsidR="00AC4D57" w:rsidRDefault="00AC4D57">
            <w:pPr>
              <w:pStyle w:val="T"/>
              <w:spacing w:before="0"/>
              <w:jc w:val="center"/>
              <w:rPr>
                <w:ins w:id="143" w:author="Author"/>
              </w:rPr>
              <w:pPrChange w:id="144" w:author="Author">
                <w:pPr>
                  <w:pStyle w:val="T"/>
                </w:pPr>
              </w:pPrChange>
            </w:pPr>
            <w:ins w:id="145" w:author="Author">
              <w:r>
                <w:t>1</w:t>
              </w:r>
            </w:ins>
          </w:p>
        </w:tc>
        <w:tc>
          <w:tcPr>
            <w:tcW w:w="1642" w:type="dxa"/>
            <w:tcBorders>
              <w:top w:val="single" w:sz="18" w:space="0" w:color="auto"/>
            </w:tcBorders>
            <w:tcPrChange w:id="146" w:author="Author">
              <w:tcPr>
                <w:tcW w:w="1642" w:type="dxa"/>
              </w:tcPr>
            </w:tcPrChange>
          </w:tcPr>
          <w:p w14:paraId="7643A5DD" w14:textId="26B17208" w:rsidR="00AC4D57" w:rsidRDefault="00AC4D57">
            <w:pPr>
              <w:pStyle w:val="T"/>
              <w:spacing w:before="0"/>
              <w:jc w:val="center"/>
              <w:rPr>
                <w:ins w:id="147" w:author="Author"/>
              </w:rPr>
              <w:pPrChange w:id="148" w:author="Author">
                <w:pPr>
                  <w:pStyle w:val="T"/>
                </w:pPr>
              </w:pPrChange>
            </w:pPr>
            <w:ins w:id="149" w:author="Author">
              <w:r>
                <w:t>1</w:t>
              </w:r>
            </w:ins>
          </w:p>
        </w:tc>
        <w:tc>
          <w:tcPr>
            <w:tcW w:w="1643" w:type="dxa"/>
            <w:tcBorders>
              <w:top w:val="single" w:sz="18" w:space="0" w:color="auto"/>
            </w:tcBorders>
            <w:tcPrChange w:id="150" w:author="Author">
              <w:tcPr>
                <w:tcW w:w="1643" w:type="dxa"/>
              </w:tcPr>
            </w:tcPrChange>
          </w:tcPr>
          <w:p w14:paraId="1C3F139C" w14:textId="0070607F" w:rsidR="00AC4D57" w:rsidRDefault="00AC4D57">
            <w:pPr>
              <w:pStyle w:val="T"/>
              <w:spacing w:before="0"/>
              <w:jc w:val="center"/>
              <w:rPr>
                <w:ins w:id="151" w:author="Author"/>
              </w:rPr>
              <w:pPrChange w:id="152" w:author="Author">
                <w:pPr>
                  <w:pStyle w:val="T"/>
                </w:pPr>
              </w:pPrChange>
            </w:pPr>
            <w:ins w:id="153" w:author="Author">
              <w:r>
                <w:t>2</w:t>
              </w:r>
            </w:ins>
          </w:p>
        </w:tc>
        <w:tc>
          <w:tcPr>
            <w:tcW w:w="1643" w:type="dxa"/>
            <w:tcBorders>
              <w:top w:val="single" w:sz="18" w:space="0" w:color="auto"/>
            </w:tcBorders>
            <w:tcPrChange w:id="154" w:author="Author">
              <w:tcPr>
                <w:tcW w:w="1643" w:type="dxa"/>
              </w:tcPr>
            </w:tcPrChange>
          </w:tcPr>
          <w:p w14:paraId="3AE0191F" w14:textId="300174E6" w:rsidR="00AC4D57" w:rsidRDefault="00B65985">
            <w:pPr>
              <w:pStyle w:val="T"/>
              <w:spacing w:before="0"/>
              <w:jc w:val="center"/>
              <w:rPr>
                <w:ins w:id="155" w:author="Author"/>
              </w:rPr>
              <w:pPrChange w:id="156" w:author="Author">
                <w:pPr>
                  <w:pStyle w:val="T"/>
                </w:pPr>
              </w:pPrChange>
            </w:pPr>
            <w:ins w:id="157" w:author="Author">
              <w:r>
                <w:t xml:space="preserve">0 or </w:t>
              </w:r>
              <w:r w:rsidR="00AC4D57">
                <w:t>1</w:t>
              </w:r>
            </w:ins>
          </w:p>
        </w:tc>
      </w:tr>
    </w:tbl>
    <w:p w14:paraId="43B1A51F" w14:textId="3B6347D1" w:rsidR="00AC4D57" w:rsidRDefault="008A5A94">
      <w:pPr>
        <w:pStyle w:val="T"/>
        <w:jc w:val="center"/>
        <w:rPr>
          <w:ins w:id="158" w:author="Author"/>
        </w:rPr>
        <w:pPrChange w:id="159" w:author="Author">
          <w:pPr>
            <w:pStyle w:val="T"/>
          </w:pPr>
        </w:pPrChange>
      </w:pPr>
      <w:ins w:id="160" w:author="Author">
        <w:r w:rsidRPr="00E42B10">
          <w:rPr>
            <w:rFonts w:ascii="Arial" w:eastAsia="Malgun Gothic" w:hAnsi="Arial" w:cs="Arial"/>
            <w:b/>
            <w:bCs/>
            <w:w w:val="100"/>
            <w:sz w:val="22"/>
            <w:szCs w:val="22"/>
            <w:lang w:val="en-GB" w:eastAsia="en-US"/>
            <w:rPrChange w:id="161" w:author="Author">
              <w:rPr/>
            </w:rPrChange>
          </w:rPr>
          <w:t xml:space="preserve">Figure </w:t>
        </w:r>
        <w:r w:rsidR="00B65985">
          <w:rPr>
            <w:rFonts w:ascii="Arial" w:eastAsia="Malgun Gothic" w:hAnsi="Arial" w:cs="Arial"/>
            <w:b/>
            <w:bCs/>
            <w:w w:val="100"/>
            <w:sz w:val="22"/>
            <w:szCs w:val="22"/>
            <w:lang w:val="en-GB" w:eastAsia="en-US"/>
          </w:rPr>
          <w:t>YY</w:t>
        </w:r>
        <w:r w:rsidRPr="00E42B10">
          <w:rPr>
            <w:rFonts w:ascii="Arial" w:eastAsia="Malgun Gothic" w:hAnsi="Arial" w:cs="Arial"/>
            <w:b/>
            <w:bCs/>
            <w:w w:val="100"/>
            <w:sz w:val="22"/>
            <w:szCs w:val="22"/>
            <w:lang w:val="en-GB" w:eastAsia="en-US"/>
            <w:rPrChange w:id="162" w:author="Author">
              <w:rPr/>
            </w:rPrChange>
          </w:rPr>
          <w:t xml:space="preserve"> - Link Disablement element format</w:t>
        </w:r>
      </w:ins>
    </w:p>
    <w:p w14:paraId="34802794" w14:textId="4FED1232" w:rsidR="008A5A94" w:rsidRDefault="008A5A94" w:rsidP="005F0839">
      <w:pPr>
        <w:pStyle w:val="T"/>
        <w:rPr>
          <w:ins w:id="163" w:author="Author"/>
        </w:rPr>
      </w:pPr>
      <w:ins w:id="164" w:author="Author">
        <w:r>
          <w:t>The Element ID, Length, and Element ID Extension fields are defined in 9.4.2.1 (General)</w:t>
        </w:r>
      </w:ins>
    </w:p>
    <w:p w14:paraId="2F33A28B" w14:textId="722BFE37" w:rsidR="00A4210C" w:rsidRDefault="00A4210C" w:rsidP="00B65985">
      <w:pPr>
        <w:pStyle w:val="T"/>
        <w:rPr>
          <w:ins w:id="165" w:author="Author"/>
        </w:rPr>
      </w:pPr>
      <w:ins w:id="166" w:author="Author">
        <w:r>
          <w:t>The Link disablement bitmap subfield is used to indicate the Disable / Enable status of each of the setup links of the AP MLD (with any of its associated non-AP MLDs). Each bit that is equal to 1 in the Link disablement bitmap subfield indicates that this link is disabled.</w:t>
        </w:r>
        <w:r w:rsidRPr="00A4210C">
          <w:t xml:space="preserve"> </w:t>
        </w:r>
        <w:r>
          <w:t xml:space="preserve"> Each bit that is equal to 0 in the Link disablement bitmap subfield indicates that this link is enabled.</w:t>
        </w:r>
        <w:r w:rsidR="00B65985">
          <w:t xml:space="preserve"> </w:t>
        </w:r>
        <w:r>
          <w:t>A link that has not bee</w:t>
        </w:r>
        <w:r w:rsidR="00B65985">
          <w:t>n</w:t>
        </w:r>
        <w:r>
          <w:t xml:space="preserve"> setup with any of the associated non-AP MLDs is set to 1.</w:t>
        </w:r>
      </w:ins>
    </w:p>
    <w:p w14:paraId="26CD041D" w14:textId="0E77559E" w:rsidR="00A4210C" w:rsidRDefault="00A4210C" w:rsidP="005F0839">
      <w:pPr>
        <w:pStyle w:val="T"/>
        <w:rPr>
          <w:ins w:id="167" w:author="Author"/>
        </w:rPr>
      </w:pPr>
      <w:ins w:id="168" w:author="Author">
        <w:r>
          <w:t>Note:</w:t>
        </w:r>
      </w:ins>
      <w:r>
        <w:t xml:space="preserve"> </w:t>
      </w:r>
      <w:ins w:id="169" w:author="Author">
        <w:r w:rsidR="00CE35FF">
          <w:t>T</w:t>
        </w:r>
        <w:r>
          <w:t>he definitions of enabled / disabled links are defined – see section 35.3.6.1.1</w:t>
        </w:r>
      </w:ins>
    </w:p>
    <w:p w14:paraId="157CD693" w14:textId="1032490F" w:rsidR="008A5A94" w:rsidRDefault="00B65985" w:rsidP="005F0839">
      <w:pPr>
        <w:pStyle w:val="T"/>
        <w:rPr>
          <w:ins w:id="170" w:author="Author"/>
        </w:rPr>
      </w:pPr>
      <w:ins w:id="171" w:author="Author">
        <w:r>
          <w:t xml:space="preserve">The Link Disablement Count field is defined in </w:t>
        </w:r>
        <w:r w:rsidRPr="00B65985">
          <w:t xml:space="preserve">9.4.1.67f </w:t>
        </w:r>
        <w:r>
          <w:t>(</w:t>
        </w:r>
        <w:r w:rsidRPr="00B65985">
          <w:t>Link Disablement Count field</w:t>
        </w:r>
        <w:r>
          <w:t xml:space="preserve">). </w:t>
        </w:r>
        <w:r w:rsidRPr="00B65985">
          <w:t xml:space="preserve">The Link Disablement Count subfield is </w:t>
        </w:r>
        <w:r w:rsidR="00E42B10">
          <w:t xml:space="preserve">not </w:t>
        </w:r>
        <w:r w:rsidRPr="00B65985">
          <w:t xml:space="preserve">present if </w:t>
        </w:r>
        <w:r w:rsidR="00E42B10">
          <w:t xml:space="preserve">all setup links are </w:t>
        </w:r>
        <w:proofErr w:type="spellStart"/>
        <w:r w:rsidR="00E42B10">
          <w:t>enbled</w:t>
        </w:r>
        <w:proofErr w:type="spellEnd"/>
        <w:r w:rsidRPr="00B65985">
          <w:t>. Otherwise – it is present.</w:t>
        </w:r>
      </w:ins>
    </w:p>
    <w:p w14:paraId="711286EA" w14:textId="041E95B9" w:rsidR="00E42B10" w:rsidRDefault="00E42B10" w:rsidP="005F0839">
      <w:pPr>
        <w:pStyle w:val="T"/>
        <w:rPr>
          <w:ins w:id="172" w:author="Author"/>
        </w:rPr>
      </w:pPr>
      <w:ins w:id="173" w:author="Author">
        <w:r w:rsidRPr="00F66C06">
          <w:rPr>
            <w:w w:val="100"/>
          </w:rPr>
          <w:t xml:space="preserve">The </w:t>
        </w:r>
        <w:r w:rsidRPr="008D1493">
          <w:rPr>
            <w:w w:val="100"/>
          </w:rPr>
          <w:t>Link Disablement Count</w:t>
        </w:r>
        <w:r>
          <w:rPr>
            <w:w w:val="100"/>
          </w:rPr>
          <w:t xml:space="preserve"> subfield indicates </w:t>
        </w:r>
        <w:r w:rsidRPr="00A764B4">
          <w:rPr>
            <w:w w:val="100"/>
          </w:rPr>
          <w:t>the number of TBTTs until the</w:t>
        </w:r>
        <w:r>
          <w:rPr>
            <w:w w:val="100"/>
          </w:rPr>
          <w:t xml:space="preserve"> </w:t>
        </w:r>
        <w:r>
          <w:t xml:space="preserve">Link disablement bitmap </w:t>
        </w:r>
        <w:r>
          <w:rPr>
            <w:w w:val="100"/>
          </w:rPr>
          <w:t xml:space="preserve">is being updated according to the </w:t>
        </w:r>
        <w:r>
          <w:t>Link Disablement element</w:t>
        </w:r>
        <w:r>
          <w:rPr>
            <w:w w:val="100"/>
          </w:rPr>
          <w:t xml:space="preserve"> indicated in the </w:t>
        </w:r>
        <w:r w:rsidRPr="00A764B4">
          <w:rPr>
            <w:w w:val="100"/>
          </w:rPr>
          <w:t>Link Enablement Notification frame</w:t>
        </w:r>
        <w:r>
          <w:rPr>
            <w:w w:val="100"/>
          </w:rPr>
          <w:t xml:space="preserve">. </w:t>
        </w:r>
        <w:r w:rsidRPr="00EE28C4">
          <w:rPr>
            <w:w w:val="100"/>
          </w:rPr>
          <w:t>The value 1</w:t>
        </w:r>
        <w:r>
          <w:rPr>
            <w:w w:val="100"/>
          </w:rPr>
          <w:t xml:space="preserve"> </w:t>
        </w:r>
        <w:r w:rsidRPr="00EE28C4">
          <w:rPr>
            <w:w w:val="100"/>
          </w:rPr>
          <w:t xml:space="preserve">indicates that the </w:t>
        </w:r>
        <w:r>
          <w:rPr>
            <w:w w:val="100"/>
          </w:rPr>
          <w:t>link disable/enable update</w:t>
        </w:r>
        <w:r w:rsidRPr="00EE28C4">
          <w:rPr>
            <w:w w:val="100"/>
          </w:rPr>
          <w:t xml:space="preserve"> occurs at the next TBTT (</w:t>
        </w:r>
        <w:r>
          <w:rPr>
            <w:w w:val="100"/>
          </w:rPr>
          <w:t xml:space="preserve">i.e. </w:t>
        </w:r>
        <w:r w:rsidRPr="00EE28C4">
          <w:rPr>
            <w:w w:val="100"/>
          </w:rPr>
          <w:t xml:space="preserve">the ensuing Beacon frame </w:t>
        </w:r>
        <w:r>
          <w:rPr>
            <w:w w:val="100"/>
          </w:rPr>
          <w:t xml:space="preserve">is generated only on the links defined as enabled according to the new </w:t>
        </w:r>
        <w:r>
          <w:t>Link disablement bitmap</w:t>
        </w:r>
        <w:r w:rsidRPr="00EE28C4">
          <w:rPr>
            <w:w w:val="100"/>
          </w:rPr>
          <w:t xml:space="preserve">), and the value 0 indicates that the </w:t>
        </w:r>
        <w:r>
          <w:rPr>
            <w:w w:val="100"/>
          </w:rPr>
          <w:t>link disable/enable</w:t>
        </w:r>
        <w:r w:rsidRPr="00EE28C4">
          <w:rPr>
            <w:w w:val="100"/>
          </w:rPr>
          <w:t xml:space="preserve"> occurs at any time after the frame containing the element</w:t>
        </w:r>
        <w:r>
          <w:rPr>
            <w:w w:val="100"/>
          </w:rPr>
          <w:t xml:space="preserve"> </w:t>
        </w:r>
        <w:r w:rsidRPr="00EE28C4">
          <w:rPr>
            <w:w w:val="100"/>
          </w:rPr>
          <w:t>is transmitted.</w:t>
        </w:r>
      </w:ins>
    </w:p>
    <w:p w14:paraId="4DB84CFD" w14:textId="326E691E" w:rsidR="008A5A94" w:rsidRDefault="008A5A94" w:rsidP="005F0839">
      <w:pPr>
        <w:pStyle w:val="T"/>
        <w:rPr>
          <w:ins w:id="174" w:author="Author"/>
        </w:rPr>
      </w:pPr>
    </w:p>
    <w:p w14:paraId="50C36A41" w14:textId="77777777" w:rsidR="008A5A94" w:rsidRPr="00D820CA" w:rsidRDefault="008A5A94" w:rsidP="005F0839">
      <w:pPr>
        <w:pStyle w:val="T"/>
      </w:pPr>
    </w:p>
    <w:p w14:paraId="6D297C59" w14:textId="77777777" w:rsidR="005F0839" w:rsidRDefault="005F0839" w:rsidP="005F0839">
      <w:pPr>
        <w:pStyle w:val="H2"/>
        <w:numPr>
          <w:ilvl w:val="0"/>
          <w:numId w:val="16"/>
        </w:numPr>
        <w:rPr>
          <w:w w:val="100"/>
        </w:rPr>
      </w:pPr>
      <w:r>
        <w:rPr>
          <w:w w:val="100"/>
        </w:rPr>
        <w:t>Action frame format details</w:t>
      </w:r>
    </w:p>
    <w:p w14:paraId="6B9440F7" w14:textId="77777777" w:rsidR="005F0839" w:rsidRPr="00353C95" w:rsidRDefault="005F0839" w:rsidP="005F0839">
      <w:pPr>
        <w:pStyle w:val="T"/>
        <w:rPr>
          <w:lang w:eastAsia="en-US"/>
        </w:rPr>
      </w:pPr>
      <w:r>
        <w:rPr>
          <w:rStyle w:val="fontstyle01"/>
        </w:rPr>
        <w:t>9.6.35.1 Protected EHT Action field</w:t>
      </w:r>
    </w:p>
    <w:p w14:paraId="318D2D75" w14:textId="77777777" w:rsidR="005F0839" w:rsidRDefault="005F0839" w:rsidP="005F0839">
      <w:pPr>
        <w:pStyle w:val="T"/>
        <w:rPr>
          <w:lang w:eastAsia="en-US"/>
        </w:rPr>
      </w:pPr>
      <w:r>
        <w:rPr>
          <w:b/>
          <w:bCs/>
          <w:i/>
          <w:iCs/>
          <w:w w:val="100"/>
          <w:highlight w:val="yellow"/>
        </w:rPr>
        <w:t>TGbe editor: Change Table 9-526q as follows:</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460"/>
        <w:gridCol w:w="3260"/>
        <w:gridCol w:w="1320"/>
      </w:tblGrid>
      <w:tr w:rsidR="005F0839" w14:paraId="28B61F33" w14:textId="77777777" w:rsidTr="00B65985">
        <w:trPr>
          <w:jc w:val="center"/>
        </w:trPr>
        <w:tc>
          <w:tcPr>
            <w:tcW w:w="6040" w:type="dxa"/>
            <w:gridSpan w:val="3"/>
            <w:tcBorders>
              <w:top w:val="nil"/>
              <w:left w:val="nil"/>
              <w:bottom w:val="nil"/>
              <w:right w:val="nil"/>
            </w:tcBorders>
            <w:tcMar>
              <w:top w:w="100" w:type="dxa"/>
              <w:left w:w="120" w:type="dxa"/>
              <w:bottom w:w="50" w:type="dxa"/>
              <w:right w:w="120" w:type="dxa"/>
            </w:tcMar>
            <w:vAlign w:val="center"/>
          </w:tcPr>
          <w:p w14:paraId="1015A05F" w14:textId="77777777" w:rsidR="005F0839" w:rsidRDefault="005F0839" w:rsidP="00B65985">
            <w:pPr>
              <w:pStyle w:val="TableTitle"/>
            </w:pPr>
            <w:r>
              <w:rPr>
                <w:w w:val="100"/>
              </w:rPr>
              <w:t>Table 9-526p – Protected EHT Action field values</w:t>
            </w:r>
          </w:p>
        </w:tc>
      </w:tr>
      <w:tr w:rsidR="005F0839" w14:paraId="1510EF28" w14:textId="77777777" w:rsidTr="00B65985">
        <w:trPr>
          <w:trHeight w:val="400"/>
          <w:jc w:val="center"/>
        </w:trPr>
        <w:tc>
          <w:tcPr>
            <w:tcW w:w="146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6DD7B454" w14:textId="77777777" w:rsidR="005F0839" w:rsidRDefault="005F0839" w:rsidP="00B65985">
            <w:pPr>
              <w:pStyle w:val="CellHeading"/>
            </w:pPr>
            <w:r>
              <w:rPr>
                <w:w w:val="100"/>
              </w:rPr>
              <w:t>Value</w:t>
            </w:r>
          </w:p>
        </w:tc>
        <w:tc>
          <w:tcPr>
            <w:tcW w:w="3260" w:type="dxa"/>
            <w:tcBorders>
              <w:top w:val="single" w:sz="10" w:space="0" w:color="000000"/>
              <w:left w:val="single" w:sz="3" w:space="0" w:color="000000"/>
              <w:bottom w:val="single" w:sz="10" w:space="0" w:color="000000"/>
              <w:right w:val="single" w:sz="3" w:space="0" w:color="000000"/>
            </w:tcBorders>
            <w:tcMar>
              <w:top w:w="140" w:type="dxa"/>
              <w:left w:w="120" w:type="dxa"/>
              <w:bottom w:w="90" w:type="dxa"/>
              <w:right w:w="120" w:type="dxa"/>
            </w:tcMar>
            <w:vAlign w:val="center"/>
          </w:tcPr>
          <w:p w14:paraId="072DDB54" w14:textId="77777777" w:rsidR="005F0839" w:rsidRDefault="005F0839" w:rsidP="00B65985">
            <w:pPr>
              <w:pStyle w:val="CellHeading"/>
            </w:pPr>
            <w:r>
              <w:rPr>
                <w:w w:val="100"/>
              </w:rPr>
              <w:t>Meaning</w:t>
            </w:r>
          </w:p>
        </w:tc>
        <w:tc>
          <w:tcPr>
            <w:tcW w:w="132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0543CCB5" w14:textId="77777777" w:rsidR="005F0839" w:rsidRPr="007E2DE9" w:rsidRDefault="005F0839" w:rsidP="00B65985">
            <w:pPr>
              <w:pStyle w:val="CellHeading"/>
              <w:rPr>
                <w:color w:val="FF0000"/>
                <w:u w:val="single"/>
              </w:rPr>
            </w:pPr>
            <w:r w:rsidRPr="00171C02">
              <w:rPr>
                <w:w w:val="100"/>
              </w:rPr>
              <w:t>Time Priority</w:t>
            </w:r>
          </w:p>
        </w:tc>
      </w:tr>
      <w:tr w:rsidR="005F0839" w14:paraId="29A78380" w14:textId="77777777" w:rsidTr="00B65985">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45B39C3C" w14:textId="77777777" w:rsidR="005F0839" w:rsidRPr="00171C02" w:rsidRDefault="005F0839" w:rsidP="00B65985">
            <w:pPr>
              <w:pStyle w:val="Body"/>
              <w:spacing w:before="0" w:line="200" w:lineRule="atLeast"/>
              <w:jc w:val="center"/>
              <w:rPr>
                <w:w w:val="100"/>
                <w:sz w:val="18"/>
                <w:szCs w:val="18"/>
              </w:rPr>
            </w:pPr>
            <w:r>
              <w:rPr>
                <w:w w:val="100"/>
                <w:sz w:val="18"/>
                <w:szCs w:val="18"/>
              </w:rPr>
              <w:t>0</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167D874F" w14:textId="77777777" w:rsidR="005F0839" w:rsidRPr="00171C02" w:rsidRDefault="005F0839" w:rsidP="00B65985">
            <w:pPr>
              <w:pStyle w:val="CellBody"/>
              <w:rPr>
                <w:w w:val="100"/>
                <w:lang w:eastAsia="ko-KR"/>
              </w:rPr>
            </w:pPr>
            <w:r w:rsidRPr="00171C02">
              <w:rPr>
                <w:w w:val="100"/>
                <w:lang w:eastAsia="ko-KR"/>
              </w:rPr>
              <w:t>TID-to-Link Mapping Request</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8BCAF8C" w14:textId="77777777" w:rsidR="005F0839" w:rsidRPr="00171C02" w:rsidRDefault="005F0839" w:rsidP="00B65985">
            <w:pPr>
              <w:pStyle w:val="Body"/>
              <w:spacing w:before="0" w:line="200" w:lineRule="atLeast"/>
              <w:jc w:val="center"/>
              <w:rPr>
                <w:w w:val="100"/>
                <w:sz w:val="18"/>
                <w:szCs w:val="18"/>
              </w:rPr>
            </w:pPr>
            <w:r w:rsidRPr="00171C02">
              <w:rPr>
                <w:w w:val="100"/>
                <w:sz w:val="18"/>
                <w:szCs w:val="18"/>
              </w:rPr>
              <w:t>No</w:t>
            </w:r>
          </w:p>
        </w:tc>
      </w:tr>
      <w:tr w:rsidR="005F0839" w14:paraId="2FB11ABC" w14:textId="77777777" w:rsidTr="00B65985">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1A6C7FB9" w14:textId="77777777" w:rsidR="005F0839" w:rsidRPr="00171C02" w:rsidRDefault="005F0839" w:rsidP="00B65985">
            <w:pPr>
              <w:pStyle w:val="Body"/>
              <w:spacing w:before="0" w:line="200" w:lineRule="atLeast"/>
              <w:jc w:val="center"/>
              <w:rPr>
                <w:w w:val="100"/>
                <w:sz w:val="18"/>
                <w:szCs w:val="18"/>
              </w:rPr>
            </w:pPr>
            <w:r>
              <w:rPr>
                <w:w w:val="100"/>
                <w:sz w:val="18"/>
                <w:szCs w:val="18"/>
              </w:rPr>
              <w:t>1</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4F6C94DA" w14:textId="77777777" w:rsidR="005F0839" w:rsidRPr="00171C02" w:rsidRDefault="005F0839" w:rsidP="00B65985">
            <w:pPr>
              <w:pStyle w:val="CellBody"/>
              <w:rPr>
                <w:w w:val="100"/>
                <w:lang w:eastAsia="ko-KR"/>
              </w:rPr>
            </w:pPr>
            <w:r w:rsidRPr="00171C02">
              <w:rPr>
                <w:w w:val="100"/>
                <w:lang w:eastAsia="ko-KR"/>
              </w:rPr>
              <w:t xml:space="preserve">TID-to-Link Mapping Response </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3975553" w14:textId="77777777" w:rsidR="005F0839" w:rsidRPr="00171C02" w:rsidRDefault="005F0839" w:rsidP="00B65985">
            <w:pPr>
              <w:pStyle w:val="Body"/>
              <w:spacing w:before="0" w:line="200" w:lineRule="atLeast"/>
              <w:jc w:val="center"/>
              <w:rPr>
                <w:w w:val="100"/>
                <w:sz w:val="18"/>
                <w:szCs w:val="18"/>
              </w:rPr>
            </w:pPr>
            <w:r w:rsidRPr="00171C02">
              <w:rPr>
                <w:w w:val="100"/>
                <w:sz w:val="18"/>
                <w:szCs w:val="18"/>
              </w:rPr>
              <w:t>No</w:t>
            </w:r>
          </w:p>
        </w:tc>
      </w:tr>
      <w:tr w:rsidR="005F0839" w14:paraId="68AE0AFE" w14:textId="77777777" w:rsidTr="00B65985">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385B6003" w14:textId="77777777" w:rsidR="005F0839" w:rsidRPr="00171C02" w:rsidRDefault="005F0839" w:rsidP="00B65985">
            <w:pPr>
              <w:pStyle w:val="Body"/>
              <w:spacing w:before="0" w:line="200" w:lineRule="atLeast"/>
              <w:jc w:val="center"/>
              <w:rPr>
                <w:w w:val="100"/>
                <w:sz w:val="18"/>
                <w:szCs w:val="18"/>
              </w:rPr>
            </w:pPr>
            <w:r>
              <w:rPr>
                <w:w w:val="100"/>
                <w:sz w:val="18"/>
                <w:szCs w:val="18"/>
              </w:rPr>
              <w:t>2</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247F1208" w14:textId="77777777" w:rsidR="005F0839" w:rsidRPr="00171C02" w:rsidRDefault="005F0839" w:rsidP="00B65985">
            <w:pPr>
              <w:pStyle w:val="CellBody"/>
              <w:rPr>
                <w:w w:val="100"/>
                <w:lang w:eastAsia="ko-KR"/>
              </w:rPr>
            </w:pPr>
            <w:r w:rsidRPr="00171C02">
              <w:rPr>
                <w:w w:val="100"/>
                <w:lang w:eastAsia="ko-KR"/>
              </w:rPr>
              <w:t>TID-to-Link Mapping Teardown</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39E38690" w14:textId="77777777" w:rsidR="005F0839" w:rsidRPr="00171C02" w:rsidRDefault="005F0839" w:rsidP="00B65985">
            <w:pPr>
              <w:pStyle w:val="Body"/>
              <w:spacing w:before="0" w:line="200" w:lineRule="atLeast"/>
              <w:jc w:val="center"/>
              <w:rPr>
                <w:w w:val="100"/>
                <w:sz w:val="18"/>
                <w:szCs w:val="18"/>
              </w:rPr>
            </w:pPr>
            <w:r w:rsidRPr="00171C02">
              <w:rPr>
                <w:w w:val="100"/>
                <w:sz w:val="18"/>
                <w:szCs w:val="18"/>
              </w:rPr>
              <w:t>No</w:t>
            </w:r>
          </w:p>
        </w:tc>
      </w:tr>
      <w:tr w:rsidR="005F0839" w14:paraId="764C5409" w14:textId="77777777" w:rsidTr="00B65985">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7E89374" w14:textId="77777777" w:rsidR="005F0839" w:rsidRPr="0086275A" w:rsidRDefault="005F0839" w:rsidP="00B65985">
            <w:pPr>
              <w:pStyle w:val="Body"/>
              <w:spacing w:before="0" w:line="200" w:lineRule="atLeast"/>
              <w:jc w:val="center"/>
              <w:rPr>
                <w:w w:val="100"/>
                <w:sz w:val="18"/>
                <w:szCs w:val="18"/>
              </w:rPr>
            </w:pPr>
            <w:r w:rsidRPr="0086275A">
              <w:rPr>
                <w:w w:val="100"/>
                <w:sz w:val="18"/>
                <w:szCs w:val="18"/>
              </w:rPr>
              <w:t>3</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306DB989" w14:textId="77777777" w:rsidR="005F0839" w:rsidRPr="0086275A" w:rsidRDefault="005F0839" w:rsidP="00B65985">
            <w:pPr>
              <w:pStyle w:val="CellBody"/>
              <w:rPr>
                <w:w w:val="100"/>
                <w:lang w:eastAsia="ko-KR"/>
              </w:rPr>
            </w:pPr>
            <w:r w:rsidRPr="0086275A">
              <w:rPr>
                <w:w w:val="100"/>
                <w:lang w:eastAsia="ko-KR"/>
              </w:rPr>
              <w:t>NSEP Priority Access Enable Request</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C7381ED" w14:textId="77777777" w:rsidR="005F0839" w:rsidRDefault="005F0839" w:rsidP="00B65985">
            <w:pPr>
              <w:pStyle w:val="Body"/>
              <w:spacing w:before="0" w:line="200" w:lineRule="atLeast"/>
              <w:jc w:val="center"/>
              <w:rPr>
                <w:color w:val="FF0000"/>
                <w:w w:val="100"/>
                <w:sz w:val="18"/>
                <w:szCs w:val="18"/>
                <w:u w:val="single"/>
              </w:rPr>
            </w:pPr>
            <w:r w:rsidRPr="0007465E">
              <w:rPr>
                <w:w w:val="100"/>
                <w:sz w:val="18"/>
                <w:szCs w:val="18"/>
              </w:rPr>
              <w:t>No</w:t>
            </w:r>
          </w:p>
        </w:tc>
      </w:tr>
      <w:tr w:rsidR="005F0839" w14:paraId="579FDBB2" w14:textId="77777777" w:rsidTr="00B65985">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6940CFAF" w14:textId="77777777" w:rsidR="005F0839" w:rsidRPr="0086275A" w:rsidRDefault="005F0839" w:rsidP="00B65985">
            <w:pPr>
              <w:pStyle w:val="Body"/>
              <w:spacing w:before="0" w:line="200" w:lineRule="atLeast"/>
              <w:jc w:val="center"/>
              <w:rPr>
                <w:w w:val="100"/>
                <w:sz w:val="18"/>
                <w:szCs w:val="18"/>
              </w:rPr>
            </w:pPr>
            <w:r w:rsidRPr="0086275A">
              <w:rPr>
                <w:w w:val="100"/>
                <w:sz w:val="18"/>
                <w:szCs w:val="18"/>
              </w:rPr>
              <w:t>4</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766C547F" w14:textId="77777777" w:rsidR="005F0839" w:rsidRPr="0086275A" w:rsidRDefault="005F0839" w:rsidP="00B65985">
            <w:pPr>
              <w:pStyle w:val="CellBody"/>
              <w:rPr>
                <w:w w:val="100"/>
                <w:lang w:eastAsia="ko-KR"/>
              </w:rPr>
            </w:pPr>
            <w:r w:rsidRPr="0086275A">
              <w:rPr>
                <w:w w:val="100"/>
                <w:lang w:eastAsia="ko-KR"/>
              </w:rPr>
              <w:t>NSEP Priority Access Enable Response</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34F289DE" w14:textId="77777777" w:rsidR="005F0839" w:rsidRDefault="005F0839" w:rsidP="00B65985">
            <w:pPr>
              <w:pStyle w:val="Body"/>
              <w:spacing w:before="0" w:line="200" w:lineRule="atLeast"/>
              <w:jc w:val="center"/>
              <w:rPr>
                <w:color w:val="FF0000"/>
                <w:w w:val="100"/>
                <w:sz w:val="18"/>
                <w:szCs w:val="18"/>
                <w:u w:val="single"/>
              </w:rPr>
            </w:pPr>
            <w:r w:rsidRPr="0007465E">
              <w:rPr>
                <w:w w:val="100"/>
                <w:sz w:val="18"/>
                <w:szCs w:val="18"/>
              </w:rPr>
              <w:t>No</w:t>
            </w:r>
          </w:p>
        </w:tc>
      </w:tr>
      <w:tr w:rsidR="005F0839" w14:paraId="332CD460" w14:textId="77777777" w:rsidTr="00B65985">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ABC1189" w14:textId="77777777" w:rsidR="005F0839" w:rsidRPr="0086275A" w:rsidRDefault="005F0839" w:rsidP="00B65985">
            <w:pPr>
              <w:pStyle w:val="Body"/>
              <w:spacing w:before="0" w:line="200" w:lineRule="atLeast"/>
              <w:jc w:val="center"/>
              <w:rPr>
                <w:w w:val="100"/>
                <w:sz w:val="18"/>
                <w:szCs w:val="18"/>
              </w:rPr>
            </w:pPr>
            <w:r w:rsidRPr="0086275A">
              <w:rPr>
                <w:w w:val="100"/>
                <w:sz w:val="18"/>
                <w:szCs w:val="18"/>
              </w:rPr>
              <w:t>5</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0BF96E65" w14:textId="77777777" w:rsidR="005F0839" w:rsidRPr="0086275A" w:rsidRDefault="005F0839" w:rsidP="00B65985">
            <w:pPr>
              <w:pStyle w:val="CellBody"/>
              <w:rPr>
                <w:w w:val="100"/>
                <w:lang w:eastAsia="ko-KR"/>
              </w:rPr>
            </w:pPr>
            <w:r w:rsidRPr="0086275A">
              <w:rPr>
                <w:w w:val="100"/>
                <w:lang w:eastAsia="ko-KR"/>
              </w:rPr>
              <w:t>NSEP Priority Access Teardown</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B0CBFF3" w14:textId="77777777" w:rsidR="005F0839" w:rsidRDefault="005F0839" w:rsidP="00B65985">
            <w:pPr>
              <w:pStyle w:val="Body"/>
              <w:spacing w:before="0" w:line="200" w:lineRule="atLeast"/>
              <w:jc w:val="center"/>
              <w:rPr>
                <w:color w:val="FF0000"/>
                <w:w w:val="100"/>
                <w:sz w:val="18"/>
                <w:szCs w:val="18"/>
                <w:u w:val="single"/>
              </w:rPr>
            </w:pPr>
            <w:r w:rsidRPr="0007465E">
              <w:rPr>
                <w:w w:val="100"/>
                <w:sz w:val="18"/>
                <w:szCs w:val="18"/>
              </w:rPr>
              <w:t>No</w:t>
            </w:r>
          </w:p>
        </w:tc>
      </w:tr>
      <w:tr w:rsidR="005F0839" w14:paraId="488E4357" w14:textId="77777777" w:rsidTr="00B65985">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59DC2D88" w14:textId="77777777" w:rsidR="005F0839" w:rsidRPr="007E2DE9" w:rsidRDefault="005F0839" w:rsidP="00B65985">
            <w:pPr>
              <w:pStyle w:val="Body"/>
              <w:spacing w:before="0" w:line="200" w:lineRule="atLeast"/>
              <w:jc w:val="center"/>
              <w:rPr>
                <w:color w:val="FF0000"/>
                <w:w w:val="100"/>
                <w:sz w:val="18"/>
                <w:szCs w:val="18"/>
                <w:u w:val="single"/>
              </w:rPr>
            </w:pPr>
            <w:r>
              <w:rPr>
                <w:color w:val="FF0000"/>
                <w:w w:val="100"/>
                <w:sz w:val="18"/>
                <w:szCs w:val="18"/>
                <w:u w:val="single"/>
              </w:rPr>
              <w:t>6</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6ECB9F42" w14:textId="77777777" w:rsidR="005F0839" w:rsidRPr="007E2DE9" w:rsidRDefault="005F0839" w:rsidP="00B65985">
            <w:pPr>
              <w:pStyle w:val="CellBody"/>
              <w:rPr>
                <w:color w:val="FF0000"/>
                <w:w w:val="100"/>
                <w:u w:val="single"/>
              </w:rPr>
            </w:pPr>
            <w:r>
              <w:rPr>
                <w:color w:val="FF0000"/>
                <w:w w:val="100"/>
                <w:u w:val="single"/>
              </w:rPr>
              <w:t>Link Enablement Notification [CID 3222]</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4A9938D" w14:textId="77777777" w:rsidR="005F0839" w:rsidRPr="007E2DE9" w:rsidRDefault="005F0839" w:rsidP="00B65985">
            <w:pPr>
              <w:pStyle w:val="Body"/>
              <w:spacing w:before="0" w:line="200" w:lineRule="atLeast"/>
              <w:jc w:val="center"/>
              <w:rPr>
                <w:color w:val="FF0000"/>
                <w:w w:val="100"/>
                <w:sz w:val="18"/>
                <w:szCs w:val="18"/>
                <w:u w:val="single"/>
              </w:rPr>
            </w:pPr>
            <w:r>
              <w:rPr>
                <w:color w:val="FF0000"/>
                <w:w w:val="100"/>
                <w:sz w:val="18"/>
                <w:szCs w:val="18"/>
                <w:u w:val="single"/>
              </w:rPr>
              <w:t>No</w:t>
            </w:r>
          </w:p>
        </w:tc>
      </w:tr>
      <w:tr w:rsidR="005F0839" w14:paraId="526DE079" w14:textId="77777777" w:rsidTr="00B65985">
        <w:trPr>
          <w:trHeight w:val="320"/>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14BA4683" w14:textId="77777777" w:rsidR="005F0839" w:rsidRDefault="005F0839" w:rsidP="00B65985">
            <w:pPr>
              <w:pStyle w:val="Body"/>
              <w:spacing w:before="0" w:line="200" w:lineRule="atLeast"/>
              <w:jc w:val="center"/>
              <w:rPr>
                <w:sz w:val="18"/>
                <w:szCs w:val="18"/>
              </w:rPr>
            </w:pPr>
            <w:r w:rsidRPr="007E2DE9">
              <w:rPr>
                <w:strike/>
                <w:color w:val="FF0000"/>
                <w:w w:val="100"/>
                <w:sz w:val="18"/>
                <w:szCs w:val="18"/>
              </w:rPr>
              <w:lastRenderedPageBreak/>
              <w:t>1</w:t>
            </w:r>
            <w:r>
              <w:rPr>
                <w:color w:val="FF0000"/>
                <w:w w:val="100"/>
                <w:sz w:val="18"/>
                <w:szCs w:val="18"/>
                <w:u w:val="single"/>
              </w:rPr>
              <w:t>7</w:t>
            </w:r>
            <w:r>
              <w:rPr>
                <w:w w:val="100"/>
                <w:sz w:val="18"/>
                <w:szCs w:val="18"/>
              </w:rPr>
              <w:t>–255</w:t>
            </w:r>
          </w:p>
        </w:tc>
        <w:tc>
          <w:tcPr>
            <w:tcW w:w="3260"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492FC444" w14:textId="77777777" w:rsidR="005F0839" w:rsidRDefault="005F0839" w:rsidP="00B65985">
            <w:pPr>
              <w:pStyle w:val="CellBody"/>
            </w:pPr>
            <w:r>
              <w:rPr>
                <w:w w:val="100"/>
              </w:rPr>
              <w:t>Reserved</w:t>
            </w:r>
          </w:p>
        </w:tc>
        <w:tc>
          <w:tcPr>
            <w:tcW w:w="132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488932C7" w14:textId="77777777" w:rsidR="005F0839" w:rsidRDefault="005F0839" w:rsidP="00B65985">
            <w:pPr>
              <w:pStyle w:val="Body"/>
              <w:spacing w:before="0" w:line="200" w:lineRule="atLeast"/>
              <w:jc w:val="center"/>
              <w:rPr>
                <w:sz w:val="18"/>
                <w:szCs w:val="18"/>
              </w:rPr>
            </w:pPr>
          </w:p>
        </w:tc>
      </w:tr>
    </w:tbl>
    <w:p w14:paraId="5C49562D" w14:textId="77777777" w:rsidR="005F0839" w:rsidRDefault="005F0839" w:rsidP="005F0839">
      <w:pPr>
        <w:rPr>
          <w:highlight w:val="yellow"/>
        </w:rPr>
      </w:pPr>
    </w:p>
    <w:p w14:paraId="047BDC7C" w14:textId="77777777" w:rsidR="005F0839" w:rsidRDefault="005F0839" w:rsidP="005F0839">
      <w:pPr>
        <w:rPr>
          <w:highlight w:val="yellow"/>
        </w:rPr>
      </w:pPr>
    </w:p>
    <w:p w14:paraId="1EC63640" w14:textId="77777777" w:rsidR="005F0839" w:rsidRPr="007E2DE9" w:rsidRDefault="005F0839" w:rsidP="005F0839">
      <w:pPr>
        <w:pStyle w:val="T"/>
        <w:rPr>
          <w:b/>
          <w:bCs/>
          <w:i/>
          <w:iCs/>
          <w:w w:val="100"/>
          <w:highlight w:val="yellow"/>
        </w:rPr>
      </w:pPr>
      <w:r>
        <w:rPr>
          <w:b/>
          <w:bCs/>
          <w:i/>
          <w:iCs/>
          <w:w w:val="100"/>
          <w:highlight w:val="yellow"/>
        </w:rPr>
        <w:t>TGbe editor: Insert the following new subclause at the end of subclause 9.6.35.7:</w:t>
      </w:r>
    </w:p>
    <w:p w14:paraId="351BE761" w14:textId="77777777" w:rsidR="005F0839" w:rsidRDefault="005F0839" w:rsidP="005F0839"/>
    <w:p w14:paraId="0A883B93" w14:textId="77777777" w:rsidR="005F0839" w:rsidRDefault="005F0839" w:rsidP="005F0839">
      <w:r>
        <w:t>[CID 3222]</w:t>
      </w:r>
    </w:p>
    <w:p w14:paraId="276226E2" w14:textId="77777777" w:rsidR="005F0839" w:rsidRDefault="005F0839" w:rsidP="005F0839">
      <w:pPr>
        <w:pStyle w:val="H3"/>
        <w:rPr>
          <w:w w:val="100"/>
        </w:rPr>
      </w:pPr>
      <w:r>
        <w:rPr>
          <w:w w:val="100"/>
        </w:rPr>
        <w:t xml:space="preserve">9.6.35.8 Link Enablement Notification frame format </w:t>
      </w:r>
    </w:p>
    <w:p w14:paraId="7B7A7394" w14:textId="77777777" w:rsidR="005F0839" w:rsidRDefault="005F0839" w:rsidP="005F0839">
      <w:pPr>
        <w:pStyle w:val="T"/>
        <w:rPr>
          <w:w w:val="100"/>
          <w:sz w:val="24"/>
          <w:szCs w:val="24"/>
        </w:rPr>
      </w:pPr>
      <w:r>
        <w:rPr>
          <w:lang w:eastAsia="en-US"/>
        </w:rPr>
        <w:t xml:space="preserve">The </w:t>
      </w:r>
      <w:r w:rsidRPr="00171C02">
        <w:rPr>
          <w:lang w:eastAsia="en-US"/>
        </w:rPr>
        <w:t>Link Enablement Notification frame</w:t>
      </w:r>
      <w:r>
        <w:rPr>
          <w:lang w:eastAsia="en-US"/>
        </w:rPr>
        <w:t xml:space="preserve"> is an Action frame of category Protected EHT. An AP affiliated with an AP MLD uses the </w:t>
      </w:r>
      <w:r w:rsidRPr="00171C02">
        <w:rPr>
          <w:lang w:eastAsia="en-US"/>
        </w:rPr>
        <w:t xml:space="preserve">Link Enablement Notification frame </w:t>
      </w:r>
      <w:r>
        <w:rPr>
          <w:lang w:eastAsia="en-US"/>
        </w:rPr>
        <w:t xml:space="preserve">to notify one or more new link enablement or disablement, using </w:t>
      </w:r>
      <w:r>
        <w:t>a TID-to-link mapping,</w:t>
      </w:r>
      <w:r>
        <w:rPr>
          <w:lang w:eastAsia="en-US"/>
        </w:rPr>
        <w:t xml:space="preserve"> with one or more associated non-AP MLD(s) which have setup link(s) with the AP MLD. The Action field of the </w:t>
      </w:r>
      <w:r w:rsidRPr="00171C02">
        <w:rPr>
          <w:lang w:eastAsia="en-US"/>
        </w:rPr>
        <w:t>Link Enablement Notification</w:t>
      </w:r>
      <w:r>
        <w:rPr>
          <w:lang w:eastAsia="en-US"/>
        </w:rPr>
        <w:t xml:space="preserve"> frame contains the information shown in Table 9-526w (</w:t>
      </w:r>
      <w:r w:rsidRPr="0056096C">
        <w:rPr>
          <w:lang w:eastAsia="en-US"/>
        </w:rPr>
        <w:t>Link Enablement Notification frame Action field format</w:t>
      </w:r>
      <w:r>
        <w:rPr>
          <w:lang w:eastAsia="en-US"/>
        </w:rPr>
        <w: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5746"/>
      </w:tblGrid>
      <w:tr w:rsidR="005F0839" w14:paraId="58564CF5" w14:textId="77777777" w:rsidTr="00B65985">
        <w:trPr>
          <w:jc w:val="center"/>
        </w:trPr>
        <w:tc>
          <w:tcPr>
            <w:tcW w:w="6946" w:type="dxa"/>
            <w:gridSpan w:val="2"/>
            <w:tcBorders>
              <w:top w:val="nil"/>
              <w:left w:val="nil"/>
              <w:bottom w:val="nil"/>
              <w:right w:val="nil"/>
            </w:tcBorders>
            <w:tcMar>
              <w:top w:w="100" w:type="dxa"/>
              <w:left w:w="120" w:type="dxa"/>
              <w:bottom w:w="50" w:type="dxa"/>
              <w:right w:w="120" w:type="dxa"/>
            </w:tcMar>
            <w:vAlign w:val="center"/>
          </w:tcPr>
          <w:p w14:paraId="23B0FFE9" w14:textId="77777777" w:rsidR="005F0839" w:rsidRDefault="005F0839" w:rsidP="00B65985">
            <w:pPr>
              <w:pStyle w:val="TableTitle"/>
            </w:pPr>
            <w:r>
              <w:rPr>
                <w:w w:val="100"/>
              </w:rPr>
              <w:t xml:space="preserve">Table 9-526w – </w:t>
            </w:r>
            <w:r w:rsidRPr="00171C02">
              <w:rPr>
                <w:w w:val="100"/>
              </w:rPr>
              <w:t xml:space="preserve">Link Enablement Notification frame </w:t>
            </w:r>
            <w:r>
              <w:rPr>
                <w:w w:val="100"/>
              </w:rPr>
              <w:t>Action field format</w:t>
            </w:r>
          </w:p>
        </w:tc>
      </w:tr>
      <w:tr w:rsidR="005F0839" w14:paraId="1C63393F" w14:textId="77777777" w:rsidTr="00B65985">
        <w:trPr>
          <w:trHeight w:val="400"/>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01D33F81" w14:textId="77777777" w:rsidR="005F0839" w:rsidRDefault="005F0839" w:rsidP="00B65985">
            <w:pPr>
              <w:pStyle w:val="CellHeading"/>
            </w:pPr>
            <w:r>
              <w:rPr>
                <w:w w:val="100"/>
              </w:rPr>
              <w:t>Order</w:t>
            </w:r>
          </w:p>
        </w:tc>
        <w:tc>
          <w:tcPr>
            <w:tcW w:w="5746"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2037EBF1" w14:textId="77777777" w:rsidR="005F0839" w:rsidRDefault="005F0839" w:rsidP="00B65985">
            <w:pPr>
              <w:pStyle w:val="CellHeading"/>
            </w:pPr>
            <w:r>
              <w:rPr>
                <w:w w:val="100"/>
              </w:rPr>
              <w:t>Information</w:t>
            </w:r>
          </w:p>
        </w:tc>
      </w:tr>
      <w:tr w:rsidR="005F0839" w14:paraId="1F83291D" w14:textId="77777777" w:rsidTr="00B65985">
        <w:trPr>
          <w:trHeight w:val="320"/>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597F550" w14:textId="77777777" w:rsidR="005F0839" w:rsidRDefault="005F0839" w:rsidP="00B65985">
            <w:pPr>
              <w:pStyle w:val="Body"/>
              <w:spacing w:before="0" w:line="200" w:lineRule="atLeast"/>
              <w:jc w:val="center"/>
              <w:rPr>
                <w:sz w:val="18"/>
                <w:szCs w:val="18"/>
              </w:rPr>
            </w:pPr>
            <w:r>
              <w:rPr>
                <w:w w:val="100"/>
                <w:sz w:val="18"/>
                <w:szCs w:val="18"/>
              </w:rPr>
              <w:t>1</w:t>
            </w:r>
          </w:p>
        </w:tc>
        <w:tc>
          <w:tcPr>
            <w:tcW w:w="5746"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51AAC638" w14:textId="77777777" w:rsidR="005F0839" w:rsidRDefault="005F0839" w:rsidP="00B65985">
            <w:pPr>
              <w:pStyle w:val="CellBody"/>
            </w:pPr>
            <w:r>
              <w:rPr>
                <w:w w:val="100"/>
              </w:rPr>
              <w:t xml:space="preserve">Category </w:t>
            </w:r>
          </w:p>
        </w:tc>
      </w:tr>
      <w:tr w:rsidR="005F0839" w14:paraId="05C5F835" w14:textId="77777777" w:rsidTr="00B65985">
        <w:trPr>
          <w:trHeight w:val="320"/>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05CCFE0D" w14:textId="77777777" w:rsidR="005F0839" w:rsidRDefault="005F0839" w:rsidP="00B65985">
            <w:pPr>
              <w:pStyle w:val="Body"/>
              <w:spacing w:before="0" w:line="200" w:lineRule="atLeast"/>
              <w:jc w:val="center"/>
              <w:rPr>
                <w:sz w:val="18"/>
                <w:szCs w:val="18"/>
              </w:rPr>
            </w:pPr>
            <w:r>
              <w:rPr>
                <w:w w:val="100"/>
                <w:sz w:val="18"/>
                <w:szCs w:val="18"/>
              </w:rPr>
              <w:t>2</w:t>
            </w:r>
          </w:p>
        </w:tc>
        <w:tc>
          <w:tcPr>
            <w:tcW w:w="5746"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243AFB43" w14:textId="77777777" w:rsidR="005F0839" w:rsidRDefault="005F0839" w:rsidP="00B65985">
            <w:pPr>
              <w:pStyle w:val="CellBody"/>
            </w:pPr>
            <w:r>
              <w:rPr>
                <w:w w:val="100"/>
              </w:rPr>
              <w:t xml:space="preserve">Protected EHT Action </w:t>
            </w:r>
          </w:p>
        </w:tc>
      </w:tr>
      <w:tr w:rsidR="005F0839" w:rsidRPr="00B2542D" w14:paraId="35781023" w14:textId="648BB5A2" w:rsidTr="00B65985">
        <w:trPr>
          <w:trHeight w:val="28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03529C6B" w14:textId="5CA65FB6" w:rsidR="005F0839" w:rsidRDefault="00B65985" w:rsidP="00B65985">
            <w:pPr>
              <w:pStyle w:val="Body"/>
              <w:spacing w:before="0" w:line="200" w:lineRule="atLeast"/>
              <w:jc w:val="center"/>
              <w:rPr>
                <w:w w:val="100"/>
                <w:sz w:val="18"/>
                <w:szCs w:val="18"/>
              </w:rPr>
            </w:pPr>
            <w:r>
              <w:rPr>
                <w:w w:val="100"/>
                <w:sz w:val="18"/>
                <w:szCs w:val="18"/>
              </w:rPr>
              <w:t>3</w:t>
            </w:r>
          </w:p>
        </w:tc>
        <w:tc>
          <w:tcPr>
            <w:tcW w:w="5746"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13476846" w14:textId="7EBFD89E" w:rsidR="005F0839" w:rsidRDefault="00B65985" w:rsidP="00B65985">
            <w:pPr>
              <w:pStyle w:val="CellBody"/>
              <w:rPr>
                <w:w w:val="100"/>
              </w:rPr>
            </w:pPr>
            <w:ins w:id="175" w:author="Author">
              <w:r w:rsidRPr="00B65985">
                <w:rPr>
                  <w:w w:val="100"/>
                </w:rPr>
                <w:t>Link Disablement</w:t>
              </w:r>
              <w:r>
                <w:rPr>
                  <w:w w:val="100"/>
                </w:rPr>
                <w:t xml:space="preserve"> </w:t>
              </w:r>
              <w:r w:rsidRPr="00352CE8">
                <w:rPr>
                  <w:w w:val="100"/>
                </w:rPr>
                <w:t xml:space="preserve">(see </w:t>
              </w:r>
              <w:r w:rsidRPr="00B65985">
                <w:rPr>
                  <w:w w:val="100"/>
                </w:rPr>
                <w:t xml:space="preserve">9.4.2.295f </w:t>
              </w:r>
              <w:r>
                <w:rPr>
                  <w:w w:val="100"/>
                </w:rPr>
                <w:t>(</w:t>
              </w:r>
              <w:r w:rsidRPr="00B65985">
                <w:rPr>
                  <w:w w:val="100"/>
                </w:rPr>
                <w:t>Link Disablement element</w:t>
              </w:r>
              <w:r>
                <w:rPr>
                  <w:w w:val="100"/>
                </w:rPr>
                <w:t>)</w:t>
              </w:r>
              <w:r w:rsidRPr="00352CE8">
                <w:rPr>
                  <w:w w:val="100"/>
                </w:rPr>
                <w:t>)</w:t>
              </w:r>
            </w:ins>
          </w:p>
        </w:tc>
      </w:tr>
    </w:tbl>
    <w:p w14:paraId="5A0FDCDD" w14:textId="77777777" w:rsidR="005F0839" w:rsidRDefault="005F0839" w:rsidP="005F0839">
      <w:pPr>
        <w:pStyle w:val="T"/>
        <w:rPr>
          <w:w w:val="100"/>
        </w:rPr>
      </w:pPr>
      <w:r>
        <w:rPr>
          <w:w w:val="100"/>
        </w:rPr>
        <w:t>The Category field is defined in 9.4.1.11 (Action field).</w:t>
      </w:r>
    </w:p>
    <w:p w14:paraId="2D98F56F" w14:textId="1F98D229" w:rsidR="005F0839" w:rsidRDefault="005F0839" w:rsidP="005F0839">
      <w:pPr>
        <w:pStyle w:val="T"/>
        <w:rPr>
          <w:ins w:id="176" w:author="Author"/>
          <w:w w:val="100"/>
        </w:rPr>
      </w:pPr>
      <w:r>
        <w:rPr>
          <w:w w:val="100"/>
        </w:rPr>
        <w:t xml:space="preserve">The Protected EHT Action field is defined in 9.6.36.1 (General). </w:t>
      </w:r>
    </w:p>
    <w:p w14:paraId="44C3412A" w14:textId="1ED441B8" w:rsidR="00A45FFE" w:rsidRDefault="00A45FFE" w:rsidP="005F0839">
      <w:pPr>
        <w:pStyle w:val="T"/>
        <w:rPr>
          <w:w w:val="100"/>
        </w:rPr>
      </w:pPr>
      <w:ins w:id="177" w:author="Author">
        <w:r>
          <w:rPr>
            <w:w w:val="100"/>
          </w:rPr>
          <w:t xml:space="preserve">The </w:t>
        </w:r>
        <w:r>
          <w:t xml:space="preserve">Link Disablement element is defined in </w:t>
        </w:r>
        <w:r w:rsidR="00BC3D78" w:rsidRPr="00BC3D78">
          <w:t xml:space="preserve">9.4.2.295f </w:t>
        </w:r>
        <w:r w:rsidR="00BC3D78">
          <w:t>(</w:t>
        </w:r>
        <w:r w:rsidR="00BC3D78" w:rsidRPr="00BC3D78">
          <w:t>Link Disablement element</w:t>
        </w:r>
        <w:r w:rsidR="00BC3D78">
          <w:t>)</w:t>
        </w:r>
      </w:ins>
    </w:p>
    <w:p w14:paraId="2C9F0F11" w14:textId="77777777" w:rsidR="005F0839" w:rsidRPr="00B2542D" w:rsidRDefault="005F0839" w:rsidP="005F0839">
      <w:pPr>
        <w:pStyle w:val="T"/>
        <w:rPr>
          <w:lang w:eastAsia="en-US"/>
        </w:rPr>
      </w:pPr>
    </w:p>
    <w:p w14:paraId="6D11C30F" w14:textId="77777777" w:rsidR="005F0839" w:rsidRDefault="005F0839" w:rsidP="005F0839">
      <w:pPr>
        <w:keepNext/>
        <w:numPr>
          <w:ilvl w:val="0"/>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rPr>
          <w:rFonts w:ascii="Arial" w:eastAsia="Times New Roman" w:hAnsi="Arial" w:cs="Arial"/>
          <w:b/>
          <w:bCs/>
          <w:color w:val="000000"/>
          <w:sz w:val="20"/>
          <w:lang w:val="en-US" w:eastAsia="zh-CN"/>
        </w:rPr>
      </w:pPr>
      <w:r>
        <w:rPr>
          <w:rFonts w:ascii="Arial" w:eastAsia="Times New Roman" w:hAnsi="Arial" w:cs="Arial"/>
          <w:b/>
          <w:bCs/>
          <w:color w:val="000000"/>
          <w:sz w:val="20"/>
          <w:lang w:val="en-US" w:eastAsia="zh-CN"/>
        </w:rPr>
        <w:t>TID-to-link mapping</w:t>
      </w:r>
    </w:p>
    <w:p w14:paraId="5D750604" w14:textId="77777777" w:rsidR="005F0839" w:rsidRDefault="005F0839" w:rsidP="005F0839">
      <w:pPr>
        <w:pStyle w:val="T"/>
        <w:rPr>
          <w:b/>
          <w:bCs/>
          <w:i/>
          <w:iCs/>
          <w:w w:val="100"/>
          <w:highlight w:val="yellow"/>
        </w:rPr>
      </w:pPr>
      <w:r>
        <w:rPr>
          <w:b/>
          <w:bCs/>
          <w:i/>
          <w:iCs/>
          <w:w w:val="100"/>
          <w:highlight w:val="yellow"/>
        </w:rPr>
        <w:t>TGbe editor: Insert the following paragraph to the new subclause, as follows:</w:t>
      </w:r>
    </w:p>
    <w:p w14:paraId="6D74B31F" w14:textId="77777777" w:rsidR="005F0839" w:rsidRDefault="005F0839" w:rsidP="005F0839"/>
    <w:p w14:paraId="3108AD24" w14:textId="77777777" w:rsidR="005F0839" w:rsidRDefault="005F0839" w:rsidP="005F0839">
      <w:r>
        <w:t>[CID 3222]</w:t>
      </w:r>
    </w:p>
    <w:p w14:paraId="34E701BD" w14:textId="3F2F3A3E" w:rsidR="005F0839" w:rsidRPr="006F5371" w:rsidRDefault="005F0839" w:rsidP="005F0839">
      <w:pPr>
        <w:pStyle w:val="H5"/>
        <w:rPr>
          <w:w w:val="100"/>
        </w:rPr>
      </w:pPr>
      <w:r>
        <w:rPr>
          <w:bCs w:val="0"/>
          <w:w w:val="100"/>
        </w:rPr>
        <w:t>35.3.6.1.6 Notification</w:t>
      </w:r>
      <w:r w:rsidRPr="006F5371">
        <w:rPr>
          <w:bCs w:val="0"/>
          <w:w w:val="100"/>
        </w:rPr>
        <w:t xml:space="preserve"> of </w:t>
      </w:r>
      <w:r>
        <w:rPr>
          <w:bCs w:val="0"/>
          <w:w w:val="100"/>
        </w:rPr>
        <w:t xml:space="preserve">Link enablement </w:t>
      </w:r>
    </w:p>
    <w:p w14:paraId="1D3A8A53" w14:textId="77777777" w:rsidR="005F0839" w:rsidRDefault="005F0839" w:rsidP="005F0839">
      <w:pPr>
        <w:pStyle w:val="T"/>
        <w:rPr>
          <w:color w:val="auto"/>
        </w:rPr>
      </w:pPr>
      <w:r>
        <w:rPr>
          <w:color w:val="auto"/>
        </w:rPr>
        <w:t xml:space="preserve">An AP MLD shall use the </w:t>
      </w:r>
      <w:r w:rsidRPr="004833E9">
        <w:rPr>
          <w:color w:val="auto"/>
        </w:rPr>
        <w:t xml:space="preserve">Link Enablement Notification frame </w:t>
      </w:r>
      <w:r>
        <w:rPr>
          <w:color w:val="auto"/>
        </w:rPr>
        <w:t>to notify the disablement of one or more enabled links and /or the enablement of one or more enabled links in DL direction with one or more non-AP MLD(s) it is associated with.</w:t>
      </w:r>
    </w:p>
    <w:p w14:paraId="69D963BF" w14:textId="1235473E" w:rsidR="005F0839" w:rsidRDefault="005F0839" w:rsidP="005F0839">
      <w:pPr>
        <w:pStyle w:val="T"/>
        <w:rPr>
          <w:color w:val="auto"/>
        </w:rPr>
      </w:pPr>
      <w:r w:rsidRPr="00353C95">
        <w:rPr>
          <w:color w:val="auto"/>
          <w:sz w:val="18"/>
          <w:szCs w:val="18"/>
        </w:rPr>
        <w:t xml:space="preserve">NOTE: If </w:t>
      </w:r>
      <w:r w:rsidR="00BC3D78">
        <w:rPr>
          <w:color w:val="auto"/>
          <w:sz w:val="18"/>
          <w:szCs w:val="18"/>
        </w:rPr>
        <w:t>any of the links is indicated as</w:t>
      </w:r>
      <w:r w:rsidRPr="00353C95">
        <w:rPr>
          <w:color w:val="auto"/>
          <w:sz w:val="18"/>
          <w:szCs w:val="18"/>
        </w:rPr>
        <w:t xml:space="preserve"> disabled, the intended recipient(s) of the Link Enablement Notification frame shall not use the disabled link(s) for any further frame exchange with the AP MLD.</w:t>
      </w:r>
    </w:p>
    <w:p w14:paraId="53D48F2C" w14:textId="77777777" w:rsidR="005F0839" w:rsidRDefault="005F0839" w:rsidP="005F0839">
      <w:pPr>
        <w:pStyle w:val="T"/>
        <w:rPr>
          <w:color w:val="auto"/>
        </w:rPr>
      </w:pPr>
      <w:r>
        <w:rPr>
          <w:color w:val="auto"/>
        </w:rPr>
        <w:t xml:space="preserve">Any AP affiliated with an AP MLD may initiate for transmission an individually addressed or broadcast </w:t>
      </w:r>
      <w:r w:rsidRPr="004833E9">
        <w:rPr>
          <w:color w:val="auto"/>
        </w:rPr>
        <w:t>Link Enablement Notification frame</w:t>
      </w:r>
      <w:r>
        <w:rPr>
          <w:color w:val="auto"/>
        </w:rPr>
        <w:t xml:space="preserve">. In case that the </w:t>
      </w:r>
      <w:r w:rsidRPr="004833E9">
        <w:rPr>
          <w:color w:val="auto"/>
        </w:rPr>
        <w:t>Link Enablement Notification frame</w:t>
      </w:r>
      <w:r>
        <w:rPr>
          <w:color w:val="auto"/>
        </w:rPr>
        <w:t xml:space="preserve"> is sent with the broadcast address, the Address 3 (BSSID) field shall be set to the MAC address of the affiliated AP.</w:t>
      </w:r>
    </w:p>
    <w:p w14:paraId="1C855D55" w14:textId="7CEBD1E6" w:rsidR="005F0839" w:rsidRDefault="005F0839" w:rsidP="005F0839">
      <w:pPr>
        <w:pStyle w:val="T"/>
        <w:rPr>
          <w:color w:val="auto"/>
        </w:rPr>
      </w:pPr>
      <w:r>
        <w:rPr>
          <w:color w:val="auto"/>
        </w:rPr>
        <w:t xml:space="preserve">In case that the </w:t>
      </w:r>
      <w:r w:rsidRPr="004833E9">
        <w:rPr>
          <w:color w:val="auto"/>
        </w:rPr>
        <w:t>Link Enablement Notification frame</w:t>
      </w:r>
      <w:r>
        <w:rPr>
          <w:color w:val="auto"/>
        </w:rPr>
        <w:t xml:space="preserve"> is sent with the broadcast address by an AP affiliated with the AP MLD, the </w:t>
      </w:r>
      <w:ins w:id="178" w:author="Author">
        <w:r w:rsidR="00BC3D78">
          <w:rPr>
            <w:color w:val="auto"/>
          </w:rPr>
          <w:t>Link Disablement</w:t>
        </w:r>
      </w:ins>
      <w:r>
        <w:rPr>
          <w:color w:val="auto"/>
        </w:rPr>
        <w:t xml:space="preserve"> element shall apply for all the non-AP MLDs which are associated with the AP MLD and their affiliated non-AP STA has correctly received the </w:t>
      </w:r>
      <w:r w:rsidRPr="004833E9">
        <w:rPr>
          <w:color w:val="auto"/>
        </w:rPr>
        <w:t>Link Enablement Notification frame</w:t>
      </w:r>
      <w:r>
        <w:rPr>
          <w:color w:val="auto"/>
        </w:rPr>
        <w:t>.</w:t>
      </w:r>
    </w:p>
    <w:p w14:paraId="435A5142" w14:textId="77777777" w:rsidR="005F0839" w:rsidRDefault="005F0839" w:rsidP="005F0839">
      <w:pPr>
        <w:pStyle w:val="T"/>
        <w:rPr>
          <w:color w:val="auto"/>
        </w:rPr>
      </w:pPr>
      <w:r>
        <w:rPr>
          <w:color w:val="auto"/>
        </w:rPr>
        <w:lastRenderedPageBreak/>
        <w:t xml:space="preserve">In case that an AP affiliated with an AP MLD initiates for transmission an individually addressed </w:t>
      </w:r>
      <w:r w:rsidRPr="004833E9">
        <w:rPr>
          <w:color w:val="auto"/>
        </w:rPr>
        <w:t>Link Enablement Notification frame</w:t>
      </w:r>
      <w:r>
        <w:rPr>
          <w:color w:val="auto"/>
        </w:rPr>
        <w:t xml:space="preserve"> which includes notification of the disablement of one or more enabled links, the AP MLD shall disable the</w:t>
      </w:r>
      <w:r w:rsidRPr="009041A6">
        <w:rPr>
          <w:color w:val="auto"/>
        </w:rPr>
        <w:t xml:space="preserve"> </w:t>
      </w:r>
      <w:r>
        <w:rPr>
          <w:color w:val="auto"/>
        </w:rPr>
        <w:t>one or more enabled links only after the TXOP in which it has received the immediate acknowledgement from the intended recipient (i.e. non-AP STA affiliated with the non-AP MLD).</w:t>
      </w:r>
    </w:p>
    <w:p w14:paraId="7AEC2079" w14:textId="77777777" w:rsidR="005F0839" w:rsidRDefault="005F0839" w:rsidP="005F0839">
      <w:pPr>
        <w:pStyle w:val="T"/>
        <w:rPr>
          <w:color w:val="auto"/>
        </w:rPr>
      </w:pPr>
      <w:r>
        <w:rPr>
          <w:color w:val="auto"/>
        </w:rPr>
        <w:t xml:space="preserve">In case that an AP affiliated with an AP MLD initiates for transmission an individually addressed </w:t>
      </w:r>
      <w:r w:rsidRPr="004833E9">
        <w:rPr>
          <w:color w:val="auto"/>
        </w:rPr>
        <w:t>Link Enablement Notification frame</w:t>
      </w:r>
      <w:r>
        <w:rPr>
          <w:color w:val="auto"/>
        </w:rPr>
        <w:t xml:space="preserve"> which includes notification of the enablement of one or more disabled links, the AP MLD shall enable the</w:t>
      </w:r>
      <w:r w:rsidRPr="009041A6">
        <w:rPr>
          <w:color w:val="auto"/>
        </w:rPr>
        <w:t xml:space="preserve"> </w:t>
      </w:r>
      <w:r>
        <w:rPr>
          <w:color w:val="auto"/>
        </w:rPr>
        <w:t>one or more disabled links only after the TXOP in which it has received the immediate acknowledgement from the intended recipient (</w:t>
      </w:r>
      <w:proofErr w:type="spellStart"/>
      <w:r>
        <w:rPr>
          <w:color w:val="auto"/>
        </w:rPr>
        <w:t>i.e.non</w:t>
      </w:r>
      <w:proofErr w:type="spellEnd"/>
      <w:r>
        <w:rPr>
          <w:color w:val="auto"/>
        </w:rPr>
        <w:t>-AP STA affiliated with the non-AP MLD).</w:t>
      </w:r>
    </w:p>
    <w:p w14:paraId="4FA6B772" w14:textId="169576EC" w:rsidR="005F0839" w:rsidRDefault="005F0839" w:rsidP="005F0839">
      <w:pPr>
        <w:pStyle w:val="T"/>
        <w:rPr>
          <w:color w:val="auto"/>
        </w:rPr>
      </w:pPr>
      <w:r>
        <w:rPr>
          <w:color w:val="auto"/>
        </w:rPr>
        <w:t xml:space="preserve">In case that the </w:t>
      </w:r>
      <w:r w:rsidRPr="004833E9">
        <w:rPr>
          <w:color w:val="auto"/>
        </w:rPr>
        <w:t>Link Enablement Notification frame</w:t>
      </w:r>
      <w:r>
        <w:rPr>
          <w:color w:val="auto"/>
        </w:rPr>
        <w:t xml:space="preserve"> is sent with the broadcast address by an AP affiliated with the AP MLD and the </w:t>
      </w:r>
      <w:ins w:id="179" w:author="Author">
        <w:r w:rsidR="00BC3D78">
          <w:rPr>
            <w:color w:val="auto"/>
          </w:rPr>
          <w:t>Link Disablement</w:t>
        </w:r>
        <w:r w:rsidR="00BC3D78" w:rsidRPr="00490D01" w:rsidDel="00BC3D78">
          <w:rPr>
            <w:color w:val="auto"/>
          </w:rPr>
          <w:t xml:space="preserve"> </w:t>
        </w:r>
      </w:ins>
      <w:r w:rsidRPr="00490D01">
        <w:rPr>
          <w:color w:val="auto"/>
        </w:rPr>
        <w:t>element</w:t>
      </w:r>
      <w:r>
        <w:rPr>
          <w:color w:val="auto"/>
        </w:rPr>
        <w:t xml:space="preserve"> indicates at least one disabled link, the </w:t>
      </w:r>
      <w:r w:rsidRPr="004833E9">
        <w:rPr>
          <w:color w:val="auto"/>
        </w:rPr>
        <w:t>Link Enablement Notification frame</w:t>
      </w:r>
      <w:r>
        <w:rPr>
          <w:color w:val="auto"/>
        </w:rPr>
        <w:t xml:space="preserve"> should be scheduled so that all non-AP STAs operating on the link and are affiliated with non-AP MLD have the </w:t>
      </w:r>
      <w:r w:rsidRPr="00490D01">
        <w:rPr>
          <w:color w:val="auto"/>
        </w:rPr>
        <w:t>opportunity to receive at least one</w:t>
      </w:r>
      <w:r>
        <w:rPr>
          <w:color w:val="auto"/>
        </w:rPr>
        <w:t xml:space="preserve"> </w:t>
      </w:r>
      <w:r w:rsidRPr="004833E9">
        <w:rPr>
          <w:color w:val="auto"/>
        </w:rPr>
        <w:t>Link Enablement Notification frame</w:t>
      </w:r>
      <w:r>
        <w:rPr>
          <w:color w:val="auto"/>
        </w:rPr>
        <w:t>.</w:t>
      </w:r>
    </w:p>
    <w:p w14:paraId="01127158" w14:textId="745822DF" w:rsidR="005F0839" w:rsidRDefault="00CC21A7" w:rsidP="00CC21A7">
      <w:pPr>
        <w:pStyle w:val="T"/>
        <w:jc w:val="left"/>
        <w:rPr>
          <w:ins w:id="180" w:author="Author"/>
        </w:rPr>
      </w:pPr>
      <w:ins w:id="181" w:author="Author">
        <w:r>
          <w:t>If TID-To-Link mapping negotiation is supported</w:t>
        </w:r>
        <w:r w:rsidR="00E54AB5">
          <w:t xml:space="preserve"> (i.e. TID-To-Link Mapping Negotiation Supported is set to a nonzero value in MLD capabilities subfield of Basic variant MLE)</w:t>
        </w:r>
        <w:r>
          <w:t xml:space="preserve"> then </w:t>
        </w:r>
        <w:r w:rsidR="00E54AB5">
          <w:t xml:space="preserve">the Link Disabled element which is included in the </w:t>
        </w:r>
        <w:r w:rsidR="00E54AB5" w:rsidRPr="004833E9">
          <w:rPr>
            <w:color w:val="auto"/>
          </w:rPr>
          <w:t>Link Enablement Notification frame</w:t>
        </w:r>
        <w:r w:rsidR="00E54AB5">
          <w:rPr>
            <w:color w:val="auto"/>
          </w:rPr>
          <w:t xml:space="preserve"> shall</w:t>
        </w:r>
        <w:r w:rsidR="00E54AB5" w:rsidRPr="00E54AB5">
          <w:t xml:space="preserve"> </w:t>
        </w:r>
        <w:r w:rsidR="00E54AB5">
          <w:t xml:space="preserve">limit the usage of any of the links (by both AP MLD and associated non-AP MLDs) if one or more of the </w:t>
        </w:r>
        <w:r w:rsidR="00C230DA">
          <w:t xml:space="preserve">setup </w:t>
        </w:r>
        <w:r w:rsidR="00E54AB5">
          <w:t>links are indicated as “disabled”</w:t>
        </w:r>
      </w:ins>
    </w:p>
    <w:p w14:paraId="541E5ECA" w14:textId="77777777" w:rsidR="00CC21A7" w:rsidRPr="00CC21A7" w:rsidRDefault="00CC21A7" w:rsidP="00CC21A7">
      <w:pPr>
        <w:pStyle w:val="T"/>
        <w:jc w:val="left"/>
      </w:pPr>
    </w:p>
    <w:p w14:paraId="17AE43E9" w14:textId="74296D6F" w:rsidR="00CC21A7" w:rsidRDefault="00CC21A7" w:rsidP="00CC21A7">
      <w:pPr>
        <w:pStyle w:val="T"/>
        <w:jc w:val="left"/>
        <w:rPr>
          <w:ins w:id="182" w:author="Author"/>
        </w:rPr>
      </w:pPr>
      <w:ins w:id="183" w:author="Author">
        <w:r>
          <w:t>If TID-To-Link mapping negotiation is not supported</w:t>
        </w:r>
        <w:r w:rsidR="00713639">
          <w:t xml:space="preserve"> (i.e. </w:t>
        </w:r>
        <w:r w:rsidR="00E54AB5">
          <w:t>TID-To-Link Mapping Negotiation Supported is set to 0 in MLD capabilities subfield of Basic variant MLE)</w:t>
        </w:r>
        <w:r>
          <w:t xml:space="preserve"> then </w:t>
        </w:r>
        <w:r w:rsidR="00E54AB5">
          <w:t xml:space="preserve">the Link Disablement element which is included in the </w:t>
        </w:r>
        <w:r w:rsidR="00E54AB5" w:rsidRPr="004833E9">
          <w:rPr>
            <w:color w:val="auto"/>
          </w:rPr>
          <w:t>Link Enablement Notification frame</w:t>
        </w:r>
        <w:r w:rsidR="00E54AB5">
          <w:t xml:space="preserve"> shall take precedence over the negotiated TID-</w:t>
        </w:r>
        <w:proofErr w:type="spellStart"/>
        <w:r w:rsidR="00E54AB5">
          <w:t>To_Link</w:t>
        </w:r>
        <w:proofErr w:type="spellEnd"/>
        <w:r w:rsidR="00E54AB5">
          <w:t xml:space="preserve"> mapping and shall limit the usage of any of the</w:t>
        </w:r>
        <w:r w:rsidR="00C230DA">
          <w:t xml:space="preserve"> </w:t>
        </w:r>
        <w:r w:rsidR="00E54AB5">
          <w:t xml:space="preserve">links (by both AP MLD and associated non-AP MLDs) if one or more of the </w:t>
        </w:r>
        <w:r w:rsidR="00C230DA">
          <w:t xml:space="preserve">setup </w:t>
        </w:r>
        <w:r w:rsidR="00E54AB5">
          <w:t>links are indicated as “disabled”.</w:t>
        </w:r>
      </w:ins>
    </w:p>
    <w:p w14:paraId="5F797A09" w14:textId="2FE1ACD1" w:rsidR="00C230DA" w:rsidRPr="00AD3A3E" w:rsidRDefault="00C230DA" w:rsidP="00CC21A7">
      <w:pPr>
        <w:pStyle w:val="T"/>
        <w:jc w:val="left"/>
      </w:pPr>
      <w:ins w:id="184" w:author="Author">
        <w:r>
          <w:t xml:space="preserve">Note: In this case the non-AP MLD which has correctly received shall consider both </w:t>
        </w:r>
        <w:r w:rsidRPr="004833E9">
          <w:rPr>
            <w:color w:val="auto"/>
          </w:rPr>
          <w:t>Link Enablement Notification frame</w:t>
        </w:r>
        <w:r>
          <w:rPr>
            <w:color w:val="auto"/>
          </w:rPr>
          <w:t xml:space="preserve"> (which includes Link disablement element with one or more “disabled” setup links) and the DL TID-To-Link Mapping element prior to initiating any response transmission to the associated AP MLD.</w:t>
        </w:r>
      </w:ins>
    </w:p>
    <w:p w14:paraId="3B92F82A" w14:textId="77777777" w:rsidR="005F0839" w:rsidRDefault="005F0839" w:rsidP="005F0839">
      <w:pPr>
        <w:rPr>
          <w:sz w:val="20"/>
          <w:szCs w:val="22"/>
        </w:rPr>
      </w:pPr>
    </w:p>
    <w:p w14:paraId="2AC4B1DC" w14:textId="1F3D2AE5" w:rsidR="005F0839" w:rsidRDefault="005F0839" w:rsidP="00702081">
      <w:pPr>
        <w:pStyle w:val="H2"/>
        <w:rPr>
          <w:ins w:id="185" w:author="Author"/>
        </w:rPr>
        <w:pPrChange w:id="186" w:author="Author">
          <w:pPr>
            <w:pStyle w:val="Heading2"/>
          </w:pPr>
        </w:pPrChange>
      </w:pPr>
      <w:r w:rsidRPr="00702081">
        <w:rPr>
          <w:rFonts w:ascii="Times New Roman" w:hAnsi="Times New Roman" w:cs="Times New Roman"/>
          <w:bCs w:val="0"/>
          <w:i/>
          <w:iCs/>
          <w:color w:val="auto"/>
          <w:w w:val="100"/>
          <w:sz w:val="20"/>
          <w:highlight w:val="yellow"/>
          <w:lang w:val="en-GB"/>
        </w:rPr>
        <w:t>=======   End of Proposed Text – Option 2 ==========</w:t>
      </w:r>
    </w:p>
    <w:p w14:paraId="54F14D0D" w14:textId="6ECF88EC" w:rsidR="00613AFB" w:rsidRDefault="00613AFB">
      <w:pPr>
        <w:pStyle w:val="Heading2"/>
        <w:rPr>
          <w:ins w:id="187" w:author="Author"/>
          <w:sz w:val="20"/>
          <w:szCs w:val="22"/>
        </w:rPr>
        <w:pPrChange w:id="188" w:author="Author">
          <w:pPr/>
        </w:pPrChange>
      </w:pPr>
      <w:ins w:id="189" w:author="Author">
        <w:r>
          <w:t>Summary</w:t>
        </w:r>
      </w:ins>
    </w:p>
    <w:p w14:paraId="084011F2" w14:textId="035040E4" w:rsidR="00613AFB" w:rsidRDefault="00613AFB" w:rsidP="009603D9">
      <w:pPr>
        <w:rPr>
          <w:ins w:id="190" w:author="Author"/>
          <w:sz w:val="20"/>
          <w:szCs w:val="22"/>
        </w:rPr>
      </w:pPr>
    </w:p>
    <w:p w14:paraId="38D62007" w14:textId="1881EAC3" w:rsidR="00613AFB" w:rsidRDefault="00613AFB" w:rsidP="009603D9">
      <w:pPr>
        <w:rPr>
          <w:ins w:id="191" w:author="Author"/>
          <w:sz w:val="20"/>
          <w:szCs w:val="22"/>
        </w:rPr>
      </w:pPr>
      <w:ins w:id="192" w:author="Author">
        <w:r>
          <w:rPr>
            <w:sz w:val="20"/>
            <w:szCs w:val="22"/>
          </w:rPr>
          <w:t>2 options are proposed for indicating a (temporarily) disablement/enablement of the link:</w:t>
        </w:r>
      </w:ins>
    </w:p>
    <w:p w14:paraId="4B17FC1A" w14:textId="118B242A" w:rsidR="00613AFB" w:rsidRDefault="00613AFB" w:rsidP="009603D9">
      <w:pPr>
        <w:rPr>
          <w:ins w:id="193" w:author="Author"/>
          <w:sz w:val="20"/>
          <w:szCs w:val="22"/>
        </w:rPr>
      </w:pPr>
      <w:ins w:id="194" w:author="Author">
        <w:r>
          <w:rPr>
            <w:sz w:val="20"/>
            <w:szCs w:val="22"/>
          </w:rPr>
          <w:t>Option 1 (Indirect) – using the currently defined TID-To-Link mapping element (preferred)</w:t>
        </w:r>
      </w:ins>
    </w:p>
    <w:p w14:paraId="21F72624" w14:textId="0E02606D" w:rsidR="00613AFB" w:rsidRDefault="00613AFB" w:rsidP="009603D9">
      <w:pPr>
        <w:rPr>
          <w:ins w:id="195" w:author="Author"/>
          <w:sz w:val="20"/>
          <w:szCs w:val="22"/>
        </w:rPr>
      </w:pPr>
      <w:ins w:id="196" w:author="Author">
        <w:r>
          <w:rPr>
            <w:sz w:val="20"/>
            <w:szCs w:val="22"/>
          </w:rPr>
          <w:t>Pros: No need for new element definition and following the proposed solution of the commenter of CID3222</w:t>
        </w:r>
      </w:ins>
      <w:r>
        <w:rPr>
          <w:sz w:val="20"/>
          <w:szCs w:val="22"/>
        </w:rPr>
        <w:t>.</w:t>
      </w:r>
      <w:ins w:id="197" w:author="Author">
        <w:r>
          <w:rPr>
            <w:sz w:val="20"/>
            <w:szCs w:val="22"/>
          </w:rPr>
          <w:t xml:space="preserve"> </w:t>
        </w:r>
        <w:r w:rsidR="00C230DA">
          <w:rPr>
            <w:sz w:val="20"/>
            <w:szCs w:val="22"/>
          </w:rPr>
          <w:t>Same element rules the exact mapping of TIDs and links as well as the disabled links.</w:t>
        </w:r>
      </w:ins>
    </w:p>
    <w:p w14:paraId="3118FDE2" w14:textId="26D09F25" w:rsidR="00613AFB" w:rsidRDefault="00613AFB" w:rsidP="009603D9">
      <w:pPr>
        <w:rPr>
          <w:ins w:id="198" w:author="Author"/>
          <w:sz w:val="20"/>
          <w:szCs w:val="22"/>
        </w:rPr>
      </w:pPr>
    </w:p>
    <w:p w14:paraId="2C7620B7" w14:textId="00160DC6" w:rsidR="00613AFB" w:rsidRDefault="00613AFB" w:rsidP="009603D9">
      <w:pPr>
        <w:rPr>
          <w:ins w:id="199" w:author="Author"/>
          <w:sz w:val="20"/>
          <w:szCs w:val="22"/>
        </w:rPr>
      </w:pPr>
      <w:ins w:id="200" w:author="Author">
        <w:r>
          <w:rPr>
            <w:sz w:val="20"/>
            <w:szCs w:val="22"/>
          </w:rPr>
          <w:t>Option 2 (Direct) – using a new element of Link disablement bitmap</w:t>
        </w:r>
      </w:ins>
    </w:p>
    <w:p w14:paraId="691B0B4A" w14:textId="0C39DFF0" w:rsidR="00613AFB" w:rsidRDefault="00613AFB" w:rsidP="009603D9">
      <w:pPr>
        <w:rPr>
          <w:ins w:id="201" w:author="Author"/>
          <w:sz w:val="20"/>
          <w:szCs w:val="22"/>
        </w:rPr>
      </w:pPr>
      <w:ins w:id="202" w:author="Author">
        <w:r>
          <w:rPr>
            <w:sz w:val="20"/>
            <w:szCs w:val="22"/>
          </w:rPr>
          <w:t>Pros: simple indication per link.</w:t>
        </w:r>
      </w:ins>
    </w:p>
    <w:p w14:paraId="23509F5B" w14:textId="0F7206BA" w:rsidR="00C230DA" w:rsidRDefault="00C230DA" w:rsidP="009603D9">
      <w:pPr>
        <w:rPr>
          <w:ins w:id="203" w:author="Author"/>
          <w:sz w:val="20"/>
          <w:szCs w:val="22"/>
        </w:rPr>
      </w:pPr>
      <w:ins w:id="204" w:author="Author">
        <w:r>
          <w:rPr>
            <w:sz w:val="20"/>
            <w:szCs w:val="22"/>
          </w:rPr>
          <w:t>Cons: Due to duplication in setting of Disabled links by both TID-To-Link Mapping element (if negotiation is supported) and Link Disablement element – need to set the relationship between these elements.</w:t>
        </w:r>
      </w:ins>
    </w:p>
    <w:p w14:paraId="6E71BBF4" w14:textId="77777777" w:rsidR="00613AFB" w:rsidRDefault="00613AFB" w:rsidP="009603D9">
      <w:pPr>
        <w:rPr>
          <w:ins w:id="205" w:author="Author"/>
          <w:sz w:val="20"/>
          <w:szCs w:val="22"/>
        </w:rPr>
      </w:pPr>
    </w:p>
    <w:p w14:paraId="2837B845" w14:textId="624A7832" w:rsidR="00613AFB" w:rsidRDefault="00613AFB" w:rsidP="009603D9">
      <w:pPr>
        <w:rPr>
          <w:ins w:id="206" w:author="Author"/>
          <w:sz w:val="20"/>
          <w:szCs w:val="22"/>
        </w:rPr>
      </w:pPr>
      <w:ins w:id="207" w:author="Author">
        <w:r>
          <w:rPr>
            <w:sz w:val="20"/>
            <w:szCs w:val="22"/>
          </w:rPr>
          <w:t>Straw Poll</w:t>
        </w:r>
        <w:r w:rsidR="006C218C">
          <w:rPr>
            <w:sz w:val="20"/>
            <w:szCs w:val="22"/>
          </w:rPr>
          <w:t xml:space="preserve"> </w:t>
        </w:r>
        <w:r>
          <w:rPr>
            <w:sz w:val="20"/>
            <w:szCs w:val="22"/>
          </w:rPr>
          <w:t>1:</w:t>
        </w:r>
      </w:ins>
    </w:p>
    <w:p w14:paraId="1D1B7925" w14:textId="4A3AFAA8" w:rsidR="00613AFB" w:rsidRDefault="00613AFB" w:rsidP="009603D9">
      <w:pPr>
        <w:rPr>
          <w:ins w:id="208" w:author="Author"/>
          <w:sz w:val="20"/>
          <w:szCs w:val="22"/>
        </w:rPr>
      </w:pPr>
      <w:ins w:id="209" w:author="Author">
        <w:r>
          <w:rPr>
            <w:sz w:val="20"/>
            <w:szCs w:val="22"/>
          </w:rPr>
          <w:t xml:space="preserve">Which of the following options do you support for the purpose of indicating a </w:t>
        </w:r>
        <w:r w:rsidR="005F0839">
          <w:rPr>
            <w:sz w:val="20"/>
            <w:szCs w:val="22"/>
          </w:rPr>
          <w:t xml:space="preserve">(temporarily) </w:t>
        </w:r>
        <w:r w:rsidR="00CB0181">
          <w:rPr>
            <w:sz w:val="20"/>
            <w:szCs w:val="22"/>
          </w:rPr>
          <w:t xml:space="preserve">link </w:t>
        </w:r>
        <w:r w:rsidR="005F0839">
          <w:rPr>
            <w:sz w:val="20"/>
            <w:szCs w:val="22"/>
          </w:rPr>
          <w:t>disablement / enablement:</w:t>
        </w:r>
      </w:ins>
    </w:p>
    <w:p w14:paraId="194FDBC2" w14:textId="683B74CB" w:rsidR="005F0839" w:rsidRDefault="005F0839">
      <w:pPr>
        <w:ind w:left="720"/>
        <w:rPr>
          <w:ins w:id="210" w:author="Author"/>
          <w:sz w:val="20"/>
          <w:szCs w:val="22"/>
        </w:rPr>
        <w:pPrChange w:id="211" w:author="Author">
          <w:pPr/>
        </w:pPrChange>
      </w:pPr>
      <w:ins w:id="212" w:author="Author">
        <w:r>
          <w:rPr>
            <w:sz w:val="20"/>
            <w:szCs w:val="22"/>
          </w:rPr>
          <w:t xml:space="preserve">Option 1 (indirect) – Using the currently defined TID-To-Link mapping element, as defined in 802.11 D1.0 section </w:t>
        </w:r>
        <w:r w:rsidRPr="00E42B10">
          <w:rPr>
            <w:sz w:val="20"/>
            <w:szCs w:val="22"/>
            <w:rPrChange w:id="213" w:author="Author">
              <w:rPr/>
            </w:rPrChange>
          </w:rPr>
          <w:t xml:space="preserve">9.4.2.295d? </w:t>
        </w:r>
      </w:ins>
    </w:p>
    <w:p w14:paraId="4BFC8A8E" w14:textId="0BCCEBFB" w:rsidR="005F0839" w:rsidRDefault="005F0839">
      <w:pPr>
        <w:ind w:left="720"/>
        <w:rPr>
          <w:ins w:id="214" w:author="Author"/>
          <w:sz w:val="20"/>
          <w:szCs w:val="22"/>
        </w:rPr>
        <w:pPrChange w:id="215" w:author="Author">
          <w:pPr/>
        </w:pPrChange>
      </w:pPr>
      <w:ins w:id="216" w:author="Author">
        <w:r>
          <w:rPr>
            <w:sz w:val="20"/>
            <w:szCs w:val="22"/>
          </w:rPr>
          <w:t>Option 2 (direct) – Using a new Link disablement bitmap element.</w:t>
        </w:r>
      </w:ins>
    </w:p>
    <w:p w14:paraId="4F85AD69" w14:textId="3F089C00" w:rsidR="005F0839" w:rsidRDefault="005F0839" w:rsidP="00E42B10">
      <w:pPr>
        <w:ind w:left="720"/>
        <w:rPr>
          <w:ins w:id="217" w:author="Author"/>
          <w:sz w:val="20"/>
          <w:szCs w:val="22"/>
        </w:rPr>
      </w:pPr>
      <w:ins w:id="218" w:author="Author">
        <w:r>
          <w:rPr>
            <w:sz w:val="20"/>
            <w:szCs w:val="22"/>
          </w:rPr>
          <w:t>Option 3 – Abstain</w:t>
        </w:r>
      </w:ins>
    </w:p>
    <w:p w14:paraId="79EA2E9A" w14:textId="4855835E" w:rsidR="005F0839" w:rsidRDefault="005F0839" w:rsidP="005F0839">
      <w:pPr>
        <w:rPr>
          <w:ins w:id="219" w:author="Author"/>
          <w:sz w:val="20"/>
          <w:szCs w:val="22"/>
        </w:rPr>
      </w:pPr>
    </w:p>
    <w:p w14:paraId="139D7F0C" w14:textId="1A325C51" w:rsidR="005F0839" w:rsidRDefault="005F0839" w:rsidP="005F0839">
      <w:pPr>
        <w:rPr>
          <w:ins w:id="220" w:author="Author"/>
          <w:sz w:val="20"/>
          <w:szCs w:val="22"/>
        </w:rPr>
      </w:pPr>
      <w:ins w:id="221" w:author="Author">
        <w:r>
          <w:rPr>
            <w:sz w:val="20"/>
            <w:szCs w:val="22"/>
          </w:rPr>
          <w:t>Result: Option 1 / Option 2 / Option 3</w:t>
        </w:r>
      </w:ins>
    </w:p>
    <w:p w14:paraId="608792A5" w14:textId="77777777" w:rsidR="00613AFB" w:rsidRDefault="00613AFB" w:rsidP="009603D9">
      <w:pPr>
        <w:rPr>
          <w:ins w:id="222" w:author="Author"/>
          <w:sz w:val="20"/>
          <w:szCs w:val="22"/>
        </w:rPr>
      </w:pPr>
    </w:p>
    <w:p w14:paraId="58FD517D" w14:textId="75CAB807" w:rsidR="009603D9" w:rsidRDefault="00AD3A3E" w:rsidP="009603D9">
      <w:pPr>
        <w:rPr>
          <w:sz w:val="20"/>
          <w:szCs w:val="22"/>
        </w:rPr>
      </w:pPr>
      <w:r w:rsidRPr="009603D9">
        <w:rPr>
          <w:sz w:val="20"/>
          <w:szCs w:val="22"/>
        </w:rPr>
        <w:lastRenderedPageBreak/>
        <w:t>S</w:t>
      </w:r>
      <w:r w:rsidR="009603D9" w:rsidRPr="009603D9">
        <w:rPr>
          <w:sz w:val="20"/>
          <w:szCs w:val="22"/>
        </w:rPr>
        <w:t xml:space="preserve">traw </w:t>
      </w:r>
      <w:r w:rsidRPr="009603D9">
        <w:rPr>
          <w:sz w:val="20"/>
          <w:szCs w:val="22"/>
        </w:rPr>
        <w:t>P</w:t>
      </w:r>
      <w:r w:rsidR="009603D9" w:rsidRPr="009603D9">
        <w:rPr>
          <w:sz w:val="20"/>
          <w:szCs w:val="22"/>
        </w:rPr>
        <w:t>oll</w:t>
      </w:r>
      <w:ins w:id="223" w:author="Author">
        <w:r w:rsidR="005F0839">
          <w:rPr>
            <w:sz w:val="20"/>
            <w:szCs w:val="22"/>
          </w:rPr>
          <w:t xml:space="preserve"> 2</w:t>
        </w:r>
      </w:ins>
      <w:r w:rsidRPr="009603D9">
        <w:rPr>
          <w:sz w:val="20"/>
          <w:szCs w:val="22"/>
        </w:rPr>
        <w:t xml:space="preserve">: </w:t>
      </w:r>
    </w:p>
    <w:p w14:paraId="43EF7162" w14:textId="35B455C0" w:rsidR="00AD3A3E" w:rsidRPr="009603D9" w:rsidRDefault="00AD3A3E" w:rsidP="009603D9">
      <w:pPr>
        <w:rPr>
          <w:sz w:val="20"/>
          <w:szCs w:val="22"/>
        </w:rPr>
      </w:pPr>
      <w:r w:rsidRPr="009603D9">
        <w:rPr>
          <w:sz w:val="20"/>
          <w:szCs w:val="22"/>
        </w:rPr>
        <w:t>Do you support to incorporate the proposed draft text in this document 11-21/</w:t>
      </w:r>
      <w:del w:id="224" w:author="Author">
        <w:r w:rsidR="003757FF" w:rsidRPr="009603D9" w:rsidDel="00B34A0A">
          <w:rPr>
            <w:sz w:val="20"/>
            <w:szCs w:val="22"/>
          </w:rPr>
          <w:delText>0792r</w:delText>
        </w:r>
        <w:r w:rsidR="003757FF" w:rsidDel="00B34A0A">
          <w:rPr>
            <w:sz w:val="20"/>
            <w:szCs w:val="22"/>
          </w:rPr>
          <w:delText>2</w:delText>
        </w:r>
        <w:r w:rsidR="003757FF" w:rsidRPr="009603D9" w:rsidDel="00B34A0A">
          <w:rPr>
            <w:sz w:val="20"/>
            <w:szCs w:val="22"/>
          </w:rPr>
          <w:delText xml:space="preserve"> </w:delText>
        </w:r>
      </w:del>
      <w:ins w:id="225" w:author="Author">
        <w:r w:rsidR="00B34A0A" w:rsidRPr="009603D9">
          <w:rPr>
            <w:sz w:val="20"/>
            <w:szCs w:val="22"/>
          </w:rPr>
          <w:t>0792r</w:t>
        </w:r>
        <w:r w:rsidR="005F0839">
          <w:rPr>
            <w:sz w:val="20"/>
            <w:szCs w:val="22"/>
          </w:rPr>
          <w:t>X</w:t>
        </w:r>
        <w:r w:rsidR="00B34A0A" w:rsidRPr="009603D9">
          <w:rPr>
            <w:sz w:val="20"/>
            <w:szCs w:val="22"/>
          </w:rPr>
          <w:t xml:space="preserve"> </w:t>
        </w:r>
      </w:ins>
      <w:r w:rsidRPr="009603D9">
        <w:rPr>
          <w:sz w:val="20"/>
          <w:szCs w:val="22"/>
        </w:rPr>
        <w:t xml:space="preserve">to the next revision of TGbe Draft </w:t>
      </w:r>
      <w:r w:rsidR="00A87ECC">
        <w:rPr>
          <w:sz w:val="20"/>
          <w:szCs w:val="22"/>
        </w:rPr>
        <w:t>1.0</w:t>
      </w:r>
      <w:r w:rsidRPr="009603D9">
        <w:rPr>
          <w:sz w:val="20"/>
          <w:szCs w:val="22"/>
        </w:rPr>
        <w:t>?</w:t>
      </w:r>
    </w:p>
    <w:p w14:paraId="79DD71B8" w14:textId="77777777" w:rsidR="009603D9" w:rsidRDefault="009603D9" w:rsidP="009603D9">
      <w:pPr>
        <w:rPr>
          <w:sz w:val="20"/>
          <w:szCs w:val="22"/>
        </w:rPr>
      </w:pPr>
    </w:p>
    <w:p w14:paraId="42E4AC09" w14:textId="092C0C38" w:rsidR="00AD3A3E" w:rsidRPr="009603D9" w:rsidRDefault="00AD3A3E" w:rsidP="009603D9">
      <w:pPr>
        <w:rPr>
          <w:sz w:val="20"/>
          <w:szCs w:val="22"/>
        </w:rPr>
      </w:pPr>
      <w:r w:rsidRPr="009603D9">
        <w:rPr>
          <w:sz w:val="20"/>
          <w:szCs w:val="22"/>
        </w:rPr>
        <w:t>Result: Yes/No/Abstain</w:t>
      </w:r>
    </w:p>
    <w:sectPr w:rsidR="00AD3A3E" w:rsidRPr="009603D9" w:rsidSect="00996772">
      <w:headerReference w:type="default" r:id="rId10"/>
      <w:footerReference w:type="default" r:id="rId11"/>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BFDC2F" w14:textId="77777777" w:rsidR="00C521CA" w:rsidRDefault="00C521CA">
      <w:r>
        <w:separator/>
      </w:r>
    </w:p>
  </w:endnote>
  <w:endnote w:type="continuationSeparator" w:id="0">
    <w:p w14:paraId="620A6F76" w14:textId="77777777" w:rsidR="00C521CA" w:rsidRDefault="00C52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43D758D6" w:rsidR="00B65985" w:rsidRDefault="005B26B0">
    <w:pPr>
      <w:pStyle w:val="Footer"/>
      <w:tabs>
        <w:tab w:val="clear" w:pos="6480"/>
        <w:tab w:val="center" w:pos="4680"/>
        <w:tab w:val="right" w:pos="9360"/>
      </w:tabs>
    </w:pPr>
    <w:fldSimple w:instr=" SUBJECT  \* MERGEFORMAT ">
      <w:r w:rsidR="00B65985">
        <w:t>Submission</w:t>
      </w:r>
    </w:fldSimple>
    <w:r w:rsidR="00B65985">
      <w:tab/>
      <w:t xml:space="preserve">page </w:t>
    </w:r>
    <w:r w:rsidR="00B65985">
      <w:fldChar w:fldCharType="begin"/>
    </w:r>
    <w:r w:rsidR="00B65985">
      <w:instrText xml:space="preserve">page </w:instrText>
    </w:r>
    <w:r w:rsidR="00B65985">
      <w:fldChar w:fldCharType="separate"/>
    </w:r>
    <w:r w:rsidR="00B65985">
      <w:rPr>
        <w:noProof/>
      </w:rPr>
      <w:t>10</w:t>
    </w:r>
    <w:r w:rsidR="00B65985">
      <w:rPr>
        <w:noProof/>
      </w:rPr>
      <w:fldChar w:fldCharType="end"/>
    </w:r>
    <w:r w:rsidR="00B65985">
      <w:tab/>
      <w:t>Arik Klein, Huawei</w:t>
    </w:r>
  </w:p>
  <w:p w14:paraId="78B10FFF" w14:textId="77777777" w:rsidR="00B65985" w:rsidRDefault="00B659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6B27" w14:textId="77777777" w:rsidR="00C521CA" w:rsidRDefault="00C521CA">
      <w:r>
        <w:separator/>
      </w:r>
    </w:p>
  </w:footnote>
  <w:footnote w:type="continuationSeparator" w:id="0">
    <w:p w14:paraId="00F926BB" w14:textId="77777777" w:rsidR="00C521CA" w:rsidRDefault="00C521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1CD84" w14:textId="422603AC" w:rsidR="00B65985" w:rsidRDefault="00B65985">
    <w:pPr>
      <w:pStyle w:val="Header"/>
      <w:tabs>
        <w:tab w:val="clear" w:pos="6480"/>
        <w:tab w:val="center" w:pos="4680"/>
        <w:tab w:val="right" w:pos="9360"/>
      </w:tabs>
    </w:pPr>
    <w:r>
      <w:rPr>
        <w:lang w:eastAsia="ko-KR"/>
      </w:rPr>
      <w:t>July 2021</w:t>
    </w:r>
    <w:r>
      <w:tab/>
    </w:r>
    <w:r>
      <w:tab/>
    </w:r>
    <w:r>
      <w:fldChar w:fldCharType="begin"/>
    </w:r>
    <w:r>
      <w:instrText xml:space="preserve"> TITLE  \* MERGEFORMAT </w:instrText>
    </w:r>
    <w:r>
      <w:fldChar w:fldCharType="end"/>
    </w:r>
    <w:fldSimple w:instr=" TITLE  \* MERGEFORMAT ">
      <w:r>
        <w:t>doc.: IEEE 802.11-21/0792</w:t>
      </w:r>
      <w:r>
        <w:rPr>
          <w:lang w:eastAsia="ko-KR"/>
        </w:rPr>
        <w:t>r</w:t>
      </w:r>
    </w:fldSimple>
    <w:r>
      <w:rPr>
        <w:lang w:eastAsia="ko-KR"/>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F7D6F80"/>
    <w:multiLevelType w:val="multilevel"/>
    <w:tmpl w:val="7EAE35EE"/>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C7F6F91"/>
    <w:multiLevelType w:val="multilevel"/>
    <w:tmpl w:val="CA2228FA"/>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11"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2" w15:restartNumberingAfterBreak="0">
    <w:nsid w:val="5FBC7B24"/>
    <w:multiLevelType w:val="hybridMultilevel"/>
    <w:tmpl w:val="6A269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365BEF"/>
    <w:multiLevelType w:val="hybridMultilevel"/>
    <w:tmpl w:val="70EA4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11"/>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5"/>
  </w:num>
  <w:num w:numId="8">
    <w:abstractNumId w:val="3"/>
  </w:num>
  <w:num w:numId="9">
    <w:abstractNumId w:val="14"/>
  </w:num>
  <w:num w:numId="10">
    <w:abstractNumId w:val="6"/>
  </w:num>
  <w:num w:numId="11">
    <w:abstractNumId w:val="1"/>
  </w:num>
  <w:num w:numId="12">
    <w:abstractNumId w:val="9"/>
  </w:num>
  <w:num w:numId="13">
    <w:abstractNumId w:val="15"/>
  </w:num>
  <w:num w:numId="14">
    <w:abstractNumId w:val="7"/>
  </w:num>
  <w:num w:numId="15">
    <w:abstractNumId w:val="12"/>
  </w:num>
  <w:num w:numId="16">
    <w:abstractNumId w:val="0"/>
    <w:lvlOverride w:ilvl="0">
      <w:lvl w:ilvl="0">
        <w:numFmt w:val="bullet"/>
        <w:lvlText w:val="9.6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17">
    <w:abstractNumId w:val="0"/>
    <w:lvlOverride w:ilvl="0">
      <w:lvl w:ilvl="0">
        <w:numFmt w:val="bullet"/>
        <w:lvlText w:val="9.6.34a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bullet"/>
        <w:lvlText w:val="9.4.2.247c"/>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start w:val="1"/>
        <w:numFmt w:val="bullet"/>
        <w:lvlText w:val="Table 9-494—"/>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9.6.24.2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Table 9-495—"/>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9.6.24.3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496—"/>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2"/>
  </w:num>
  <w:num w:numId="25">
    <w:abstractNumId w:val="0"/>
    <w:lvlOverride w:ilvl="0">
      <w:lvl w:ilvl="0">
        <w:numFmt w:val="bullet"/>
        <w:lvlText w:val="35.3.6.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6">
    <w:abstractNumId w:val="0"/>
    <w:lvlOverride w:ilvl="0">
      <w:lvl w:ilvl="0">
        <w:numFmt w:val="bullet"/>
        <w:lvlText w:val="35.3.6.1.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7">
    <w:abstractNumId w:val="0"/>
    <w:lvlOverride w:ilvl="0">
      <w:lvl w:ilvl="0">
        <w:numFmt w:val="bullet"/>
        <w:lvlText w:val="Editor’s Note: "/>
        <w:legacy w:legacy="1" w:legacySpace="0" w:legacyIndent="0"/>
        <w:lvlJc w:val="left"/>
        <w:pPr>
          <w:ind w:left="0" w:firstLine="0"/>
        </w:pPr>
        <w:rPr>
          <w:rFonts w:ascii="Times New Roman" w:hAnsi="Times New Roman" w:cs="Times New Roman" w:hint="default"/>
          <w:b w:val="0"/>
          <w:i/>
        </w:rPr>
      </w:lvl>
    </w:lvlOverride>
  </w:num>
  <w:num w:numId="28">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9">
    <w:abstractNumId w:val="0"/>
    <w:lvlOverride w:ilvl="0">
      <w:lvl w:ilvl="0">
        <w:numFmt w:val="bullet"/>
        <w:lvlText w:val="35.3.6.1.2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0">
    <w:abstractNumId w:val="0"/>
    <w:lvlOverride w:ilvl="0">
      <w:lvl w:ilvl="0">
        <w:numFmt w:val="bullet"/>
        <w:lvlText w:val="35.3.6.1.3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1">
    <w:abstractNumId w:val="0"/>
    <w:lvlOverride w:ilvl="0">
      <w:lvl w:ilvl="0">
        <w:start w:val="1"/>
        <w:numFmt w:val="bullet"/>
        <w:lvlText w:val="Table 9-50—"/>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3">
    <w:abstractNumId w:val="4"/>
  </w:num>
  <w:num w:numId="34">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removePersonalInformation/>
  <w:removeDateAndTime/>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rgUAUhQn/ywAAAA="/>
  </w:docVars>
  <w:rsids>
    <w:rsidRoot w:val="0062440B"/>
    <w:rsid w:val="0000030D"/>
    <w:rsid w:val="000013EC"/>
    <w:rsid w:val="00002348"/>
    <w:rsid w:val="000027A5"/>
    <w:rsid w:val="00003502"/>
    <w:rsid w:val="000038A3"/>
    <w:rsid w:val="00003E7A"/>
    <w:rsid w:val="000045FA"/>
    <w:rsid w:val="00006454"/>
    <w:rsid w:val="000066EE"/>
    <w:rsid w:val="000067AA"/>
    <w:rsid w:val="00006DBB"/>
    <w:rsid w:val="0000743C"/>
    <w:rsid w:val="0000765C"/>
    <w:rsid w:val="0001027F"/>
    <w:rsid w:val="00010B74"/>
    <w:rsid w:val="000113FF"/>
    <w:rsid w:val="00011FEA"/>
    <w:rsid w:val="00013196"/>
    <w:rsid w:val="0001376E"/>
    <w:rsid w:val="00013F87"/>
    <w:rsid w:val="00014031"/>
    <w:rsid w:val="000157CC"/>
    <w:rsid w:val="00016D9C"/>
    <w:rsid w:val="00017692"/>
    <w:rsid w:val="00017B2B"/>
    <w:rsid w:val="00017D25"/>
    <w:rsid w:val="00021783"/>
    <w:rsid w:val="00021A27"/>
    <w:rsid w:val="00021E8A"/>
    <w:rsid w:val="000222C3"/>
    <w:rsid w:val="00023892"/>
    <w:rsid w:val="00023CD8"/>
    <w:rsid w:val="00024344"/>
    <w:rsid w:val="00024487"/>
    <w:rsid w:val="00024800"/>
    <w:rsid w:val="00026401"/>
    <w:rsid w:val="00027D05"/>
    <w:rsid w:val="00031E68"/>
    <w:rsid w:val="000333C9"/>
    <w:rsid w:val="0003347F"/>
    <w:rsid w:val="00033B0A"/>
    <w:rsid w:val="00034E6F"/>
    <w:rsid w:val="000358B3"/>
    <w:rsid w:val="00036E60"/>
    <w:rsid w:val="000405C4"/>
    <w:rsid w:val="00041480"/>
    <w:rsid w:val="00041AC4"/>
    <w:rsid w:val="000438DD"/>
    <w:rsid w:val="000447AC"/>
    <w:rsid w:val="0004486F"/>
    <w:rsid w:val="00044DC0"/>
    <w:rsid w:val="000471D3"/>
    <w:rsid w:val="000478EE"/>
    <w:rsid w:val="0005127A"/>
    <w:rsid w:val="000520F8"/>
    <w:rsid w:val="00052123"/>
    <w:rsid w:val="00053519"/>
    <w:rsid w:val="0005449D"/>
    <w:rsid w:val="000567DA"/>
    <w:rsid w:val="000575AC"/>
    <w:rsid w:val="00061CE7"/>
    <w:rsid w:val="0006215B"/>
    <w:rsid w:val="0006283E"/>
    <w:rsid w:val="000634B0"/>
    <w:rsid w:val="000642FC"/>
    <w:rsid w:val="0006469A"/>
    <w:rsid w:val="00066421"/>
    <w:rsid w:val="00067151"/>
    <w:rsid w:val="0006727C"/>
    <w:rsid w:val="0006732A"/>
    <w:rsid w:val="00067D82"/>
    <w:rsid w:val="00070B0E"/>
    <w:rsid w:val="00071971"/>
    <w:rsid w:val="00073BB4"/>
    <w:rsid w:val="00075C3C"/>
    <w:rsid w:val="00075E1E"/>
    <w:rsid w:val="00076293"/>
    <w:rsid w:val="00076773"/>
    <w:rsid w:val="00076885"/>
    <w:rsid w:val="00077C25"/>
    <w:rsid w:val="00080ACC"/>
    <w:rsid w:val="00080E1A"/>
    <w:rsid w:val="00081436"/>
    <w:rsid w:val="000815C7"/>
    <w:rsid w:val="00081E62"/>
    <w:rsid w:val="000823C8"/>
    <w:rsid w:val="00082472"/>
    <w:rsid w:val="0008290D"/>
    <w:rsid w:val="000829FF"/>
    <w:rsid w:val="00082B8A"/>
    <w:rsid w:val="00082E9C"/>
    <w:rsid w:val="0008302D"/>
    <w:rsid w:val="00083E0C"/>
    <w:rsid w:val="00084297"/>
    <w:rsid w:val="00086256"/>
    <w:rsid w:val="000865AA"/>
    <w:rsid w:val="00086780"/>
    <w:rsid w:val="00090075"/>
    <w:rsid w:val="00090640"/>
    <w:rsid w:val="00090C03"/>
    <w:rsid w:val="00090DC9"/>
    <w:rsid w:val="00091349"/>
    <w:rsid w:val="00092971"/>
    <w:rsid w:val="00092AC6"/>
    <w:rsid w:val="00092DF6"/>
    <w:rsid w:val="00093AD2"/>
    <w:rsid w:val="00094594"/>
    <w:rsid w:val="00094FFA"/>
    <w:rsid w:val="00095986"/>
    <w:rsid w:val="0009661D"/>
    <w:rsid w:val="0009713F"/>
    <w:rsid w:val="00097973"/>
    <w:rsid w:val="000A001D"/>
    <w:rsid w:val="000A13CD"/>
    <w:rsid w:val="000A1C31"/>
    <w:rsid w:val="000A1F25"/>
    <w:rsid w:val="000A4D35"/>
    <w:rsid w:val="000A671D"/>
    <w:rsid w:val="000A7680"/>
    <w:rsid w:val="000B041A"/>
    <w:rsid w:val="000B083E"/>
    <w:rsid w:val="000B0DAF"/>
    <w:rsid w:val="000B3A00"/>
    <w:rsid w:val="000B59FE"/>
    <w:rsid w:val="000B6A55"/>
    <w:rsid w:val="000B6BD2"/>
    <w:rsid w:val="000B7EF5"/>
    <w:rsid w:val="000C02BC"/>
    <w:rsid w:val="000C0B79"/>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D97"/>
    <w:rsid w:val="000D5EBD"/>
    <w:rsid w:val="000D674F"/>
    <w:rsid w:val="000E0494"/>
    <w:rsid w:val="000E1C37"/>
    <w:rsid w:val="000E1D7B"/>
    <w:rsid w:val="000E29B1"/>
    <w:rsid w:val="000E2CB1"/>
    <w:rsid w:val="000E446C"/>
    <w:rsid w:val="000E45C3"/>
    <w:rsid w:val="000E4B82"/>
    <w:rsid w:val="000E6539"/>
    <w:rsid w:val="000E6F91"/>
    <w:rsid w:val="000E720C"/>
    <w:rsid w:val="000E752D"/>
    <w:rsid w:val="000E79A6"/>
    <w:rsid w:val="000F00EE"/>
    <w:rsid w:val="000F0DE2"/>
    <w:rsid w:val="000F16B9"/>
    <w:rsid w:val="000F238C"/>
    <w:rsid w:val="000F2E64"/>
    <w:rsid w:val="000F4937"/>
    <w:rsid w:val="000F4B24"/>
    <w:rsid w:val="000F5088"/>
    <w:rsid w:val="000F685B"/>
    <w:rsid w:val="000F6BB9"/>
    <w:rsid w:val="000F7932"/>
    <w:rsid w:val="00100E3B"/>
    <w:rsid w:val="001015F8"/>
    <w:rsid w:val="0010469F"/>
    <w:rsid w:val="001055BD"/>
    <w:rsid w:val="00105918"/>
    <w:rsid w:val="0010713E"/>
    <w:rsid w:val="001101C2"/>
    <w:rsid w:val="001109AA"/>
    <w:rsid w:val="001113BD"/>
    <w:rsid w:val="0011197E"/>
    <w:rsid w:val="00112C6A"/>
    <w:rsid w:val="0011391B"/>
    <w:rsid w:val="00113B5F"/>
    <w:rsid w:val="00114FCA"/>
    <w:rsid w:val="00115A75"/>
    <w:rsid w:val="00115B7B"/>
    <w:rsid w:val="0011640B"/>
    <w:rsid w:val="0011640D"/>
    <w:rsid w:val="00116BFE"/>
    <w:rsid w:val="00117299"/>
    <w:rsid w:val="00117B0A"/>
    <w:rsid w:val="00120298"/>
    <w:rsid w:val="00120690"/>
    <w:rsid w:val="00120BD6"/>
    <w:rsid w:val="001215C0"/>
    <w:rsid w:val="00122191"/>
    <w:rsid w:val="00122469"/>
    <w:rsid w:val="00122D51"/>
    <w:rsid w:val="00124E27"/>
    <w:rsid w:val="00126052"/>
    <w:rsid w:val="00126EFB"/>
    <w:rsid w:val="00127209"/>
    <w:rsid w:val="001274A8"/>
    <w:rsid w:val="001274B1"/>
    <w:rsid w:val="001275D7"/>
    <w:rsid w:val="001276ED"/>
    <w:rsid w:val="00127723"/>
    <w:rsid w:val="00130101"/>
    <w:rsid w:val="00131704"/>
    <w:rsid w:val="001323DB"/>
    <w:rsid w:val="00134114"/>
    <w:rsid w:val="00135032"/>
    <w:rsid w:val="00135B4B"/>
    <w:rsid w:val="0013699E"/>
    <w:rsid w:val="001448D8"/>
    <w:rsid w:val="001450BB"/>
    <w:rsid w:val="00145366"/>
    <w:rsid w:val="001459E7"/>
    <w:rsid w:val="00145C98"/>
    <w:rsid w:val="001465EA"/>
    <w:rsid w:val="00146D19"/>
    <w:rsid w:val="00147EDF"/>
    <w:rsid w:val="00150F68"/>
    <w:rsid w:val="00151299"/>
    <w:rsid w:val="00151851"/>
    <w:rsid w:val="00151BBE"/>
    <w:rsid w:val="00153350"/>
    <w:rsid w:val="001545A4"/>
    <w:rsid w:val="00154791"/>
    <w:rsid w:val="00154B26"/>
    <w:rsid w:val="001557CB"/>
    <w:rsid w:val="001559BB"/>
    <w:rsid w:val="00155E24"/>
    <w:rsid w:val="00155E97"/>
    <w:rsid w:val="00160700"/>
    <w:rsid w:val="00160AF8"/>
    <w:rsid w:val="00161AA8"/>
    <w:rsid w:val="0016428D"/>
    <w:rsid w:val="001651F4"/>
    <w:rsid w:val="00165BE6"/>
    <w:rsid w:val="00166984"/>
    <w:rsid w:val="001715F4"/>
    <w:rsid w:val="00171C02"/>
    <w:rsid w:val="00172489"/>
    <w:rsid w:val="001727EA"/>
    <w:rsid w:val="00172DD9"/>
    <w:rsid w:val="001738FD"/>
    <w:rsid w:val="0017505E"/>
    <w:rsid w:val="00175B3E"/>
    <w:rsid w:val="00175CDF"/>
    <w:rsid w:val="0017659B"/>
    <w:rsid w:val="00176638"/>
    <w:rsid w:val="00177BCE"/>
    <w:rsid w:val="001805C6"/>
    <w:rsid w:val="00180FF8"/>
    <w:rsid w:val="001812B0"/>
    <w:rsid w:val="00181423"/>
    <w:rsid w:val="00181847"/>
    <w:rsid w:val="00181CD8"/>
    <w:rsid w:val="001821C2"/>
    <w:rsid w:val="0018277A"/>
    <w:rsid w:val="001828C8"/>
    <w:rsid w:val="00183698"/>
    <w:rsid w:val="00183F4C"/>
    <w:rsid w:val="00184989"/>
    <w:rsid w:val="00186A48"/>
    <w:rsid w:val="00187129"/>
    <w:rsid w:val="0019164F"/>
    <w:rsid w:val="00192C6E"/>
    <w:rsid w:val="00193A6B"/>
    <w:rsid w:val="00193B0A"/>
    <w:rsid w:val="00193C39"/>
    <w:rsid w:val="001943F7"/>
    <w:rsid w:val="001954BD"/>
    <w:rsid w:val="00196980"/>
    <w:rsid w:val="00197B92"/>
    <w:rsid w:val="001A0CEC"/>
    <w:rsid w:val="001A0EDB"/>
    <w:rsid w:val="001A11BE"/>
    <w:rsid w:val="001A1B7C"/>
    <w:rsid w:val="001A2240"/>
    <w:rsid w:val="001A238B"/>
    <w:rsid w:val="001A2CDE"/>
    <w:rsid w:val="001A4471"/>
    <w:rsid w:val="001A45E0"/>
    <w:rsid w:val="001A5DBC"/>
    <w:rsid w:val="001A72B9"/>
    <w:rsid w:val="001A753E"/>
    <w:rsid w:val="001A77FD"/>
    <w:rsid w:val="001A7C55"/>
    <w:rsid w:val="001A7DF9"/>
    <w:rsid w:val="001A7EC5"/>
    <w:rsid w:val="001B0001"/>
    <w:rsid w:val="001B0283"/>
    <w:rsid w:val="001B056C"/>
    <w:rsid w:val="001B216C"/>
    <w:rsid w:val="001B252D"/>
    <w:rsid w:val="001B281E"/>
    <w:rsid w:val="001B2904"/>
    <w:rsid w:val="001B329A"/>
    <w:rsid w:val="001B5283"/>
    <w:rsid w:val="001B5315"/>
    <w:rsid w:val="001B5A9F"/>
    <w:rsid w:val="001B63BC"/>
    <w:rsid w:val="001B7AC7"/>
    <w:rsid w:val="001C501D"/>
    <w:rsid w:val="001C52D0"/>
    <w:rsid w:val="001C7CCE"/>
    <w:rsid w:val="001D15ED"/>
    <w:rsid w:val="001D2A6C"/>
    <w:rsid w:val="001D2AE7"/>
    <w:rsid w:val="001D31A9"/>
    <w:rsid w:val="001D328B"/>
    <w:rsid w:val="001D3820"/>
    <w:rsid w:val="001D3B12"/>
    <w:rsid w:val="001D3CA6"/>
    <w:rsid w:val="001D4A93"/>
    <w:rsid w:val="001D5C15"/>
    <w:rsid w:val="001D5F28"/>
    <w:rsid w:val="001D5FC3"/>
    <w:rsid w:val="001D6348"/>
    <w:rsid w:val="001D69CA"/>
    <w:rsid w:val="001D7529"/>
    <w:rsid w:val="001D7948"/>
    <w:rsid w:val="001E0946"/>
    <w:rsid w:val="001E1001"/>
    <w:rsid w:val="001E159A"/>
    <w:rsid w:val="001E15F8"/>
    <w:rsid w:val="001E23C0"/>
    <w:rsid w:val="001E349E"/>
    <w:rsid w:val="001E492C"/>
    <w:rsid w:val="001E6267"/>
    <w:rsid w:val="001E6D92"/>
    <w:rsid w:val="001E6EB0"/>
    <w:rsid w:val="001E7C32"/>
    <w:rsid w:val="001E7F73"/>
    <w:rsid w:val="001F0210"/>
    <w:rsid w:val="001F10F7"/>
    <w:rsid w:val="001F13CA"/>
    <w:rsid w:val="001F24B0"/>
    <w:rsid w:val="001F35EA"/>
    <w:rsid w:val="001F3DB9"/>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35EE"/>
    <w:rsid w:val="0020462A"/>
    <w:rsid w:val="002046A1"/>
    <w:rsid w:val="0020501A"/>
    <w:rsid w:val="00206D24"/>
    <w:rsid w:val="00210DDD"/>
    <w:rsid w:val="002125D6"/>
    <w:rsid w:val="00212E2A"/>
    <w:rsid w:val="00212E81"/>
    <w:rsid w:val="00213773"/>
    <w:rsid w:val="00213E9E"/>
    <w:rsid w:val="002141B2"/>
    <w:rsid w:val="00214B50"/>
    <w:rsid w:val="00214BA3"/>
    <w:rsid w:val="00215A82"/>
    <w:rsid w:val="00215E32"/>
    <w:rsid w:val="00215F36"/>
    <w:rsid w:val="00216771"/>
    <w:rsid w:val="00217089"/>
    <w:rsid w:val="00217C41"/>
    <w:rsid w:val="002208B9"/>
    <w:rsid w:val="0022139A"/>
    <w:rsid w:val="00221F01"/>
    <w:rsid w:val="00222261"/>
    <w:rsid w:val="00222395"/>
    <w:rsid w:val="002239F2"/>
    <w:rsid w:val="00224059"/>
    <w:rsid w:val="00224133"/>
    <w:rsid w:val="00225508"/>
    <w:rsid w:val="00225570"/>
    <w:rsid w:val="002256B7"/>
    <w:rsid w:val="00225888"/>
    <w:rsid w:val="00227097"/>
    <w:rsid w:val="002271E5"/>
    <w:rsid w:val="00227A76"/>
    <w:rsid w:val="002302DB"/>
    <w:rsid w:val="00231DA0"/>
    <w:rsid w:val="00231F3B"/>
    <w:rsid w:val="002323FE"/>
    <w:rsid w:val="00234C13"/>
    <w:rsid w:val="002369FD"/>
    <w:rsid w:val="00236A7E"/>
    <w:rsid w:val="0023760F"/>
    <w:rsid w:val="00237985"/>
    <w:rsid w:val="00240895"/>
    <w:rsid w:val="00240B03"/>
    <w:rsid w:val="00241AD7"/>
    <w:rsid w:val="00243120"/>
    <w:rsid w:val="00243814"/>
    <w:rsid w:val="00244F8F"/>
    <w:rsid w:val="002470AC"/>
    <w:rsid w:val="0024720B"/>
    <w:rsid w:val="00247B04"/>
    <w:rsid w:val="002508C6"/>
    <w:rsid w:val="00252D47"/>
    <w:rsid w:val="002539AB"/>
    <w:rsid w:val="002545F7"/>
    <w:rsid w:val="00255A8B"/>
    <w:rsid w:val="002566C9"/>
    <w:rsid w:val="0026197A"/>
    <w:rsid w:val="00262D56"/>
    <w:rsid w:val="00263002"/>
    <w:rsid w:val="00263092"/>
    <w:rsid w:val="00263DA5"/>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80A8B"/>
    <w:rsid w:val="00281013"/>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89C"/>
    <w:rsid w:val="002A195C"/>
    <w:rsid w:val="002A251F"/>
    <w:rsid w:val="002A35BD"/>
    <w:rsid w:val="002A3AAB"/>
    <w:rsid w:val="002A4A61"/>
    <w:rsid w:val="002A4C48"/>
    <w:rsid w:val="002A5442"/>
    <w:rsid w:val="002A55B1"/>
    <w:rsid w:val="002A7011"/>
    <w:rsid w:val="002A71D0"/>
    <w:rsid w:val="002B013C"/>
    <w:rsid w:val="002B019A"/>
    <w:rsid w:val="002B0983"/>
    <w:rsid w:val="002B0A71"/>
    <w:rsid w:val="002B117B"/>
    <w:rsid w:val="002B12C6"/>
    <w:rsid w:val="002B17C1"/>
    <w:rsid w:val="002B31AE"/>
    <w:rsid w:val="002B5901"/>
    <w:rsid w:val="002B5973"/>
    <w:rsid w:val="002B6A98"/>
    <w:rsid w:val="002B7C4C"/>
    <w:rsid w:val="002C2216"/>
    <w:rsid w:val="002C271D"/>
    <w:rsid w:val="002C2A2B"/>
    <w:rsid w:val="002C49D8"/>
    <w:rsid w:val="002C4FE6"/>
    <w:rsid w:val="002C5DF0"/>
    <w:rsid w:val="002C6B4F"/>
    <w:rsid w:val="002C6CFB"/>
    <w:rsid w:val="002C6F3E"/>
    <w:rsid w:val="002C72E1"/>
    <w:rsid w:val="002D001B"/>
    <w:rsid w:val="002D1D40"/>
    <w:rsid w:val="002D3073"/>
    <w:rsid w:val="002D453E"/>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2892"/>
    <w:rsid w:val="0030382C"/>
    <w:rsid w:val="0030395F"/>
    <w:rsid w:val="00304FB7"/>
    <w:rsid w:val="00305D6E"/>
    <w:rsid w:val="0030782E"/>
    <w:rsid w:val="00307F5F"/>
    <w:rsid w:val="00310EA5"/>
    <w:rsid w:val="00312D88"/>
    <w:rsid w:val="00313930"/>
    <w:rsid w:val="00313A31"/>
    <w:rsid w:val="003159F2"/>
    <w:rsid w:val="00315B52"/>
    <w:rsid w:val="00315D5C"/>
    <w:rsid w:val="00315DE7"/>
    <w:rsid w:val="00317A7D"/>
    <w:rsid w:val="00320149"/>
    <w:rsid w:val="0032030E"/>
    <w:rsid w:val="00320ED2"/>
    <w:rsid w:val="003214E2"/>
    <w:rsid w:val="003222DD"/>
    <w:rsid w:val="00323AAD"/>
    <w:rsid w:val="003248C9"/>
    <w:rsid w:val="00324BB2"/>
    <w:rsid w:val="00324FDA"/>
    <w:rsid w:val="0032540C"/>
    <w:rsid w:val="00325566"/>
    <w:rsid w:val="00325AB6"/>
    <w:rsid w:val="00326126"/>
    <w:rsid w:val="003267C0"/>
    <w:rsid w:val="0033057A"/>
    <w:rsid w:val="003308A8"/>
    <w:rsid w:val="00331749"/>
    <w:rsid w:val="00332A81"/>
    <w:rsid w:val="003348BC"/>
    <w:rsid w:val="00334DEA"/>
    <w:rsid w:val="00336F5F"/>
    <w:rsid w:val="003405AE"/>
    <w:rsid w:val="003418FE"/>
    <w:rsid w:val="00343554"/>
    <w:rsid w:val="0034473C"/>
    <w:rsid w:val="003449F9"/>
    <w:rsid w:val="00344BB6"/>
    <w:rsid w:val="00344DA5"/>
    <w:rsid w:val="0034581F"/>
    <w:rsid w:val="0034592B"/>
    <w:rsid w:val="00346E79"/>
    <w:rsid w:val="003479E4"/>
    <w:rsid w:val="00347C43"/>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F36"/>
    <w:rsid w:val="0036032B"/>
    <w:rsid w:val="00360C87"/>
    <w:rsid w:val="00361949"/>
    <w:rsid w:val="00361BEE"/>
    <w:rsid w:val="00361E35"/>
    <w:rsid w:val="00361F5C"/>
    <w:rsid w:val="003622ED"/>
    <w:rsid w:val="00362C5B"/>
    <w:rsid w:val="00362FDE"/>
    <w:rsid w:val="00366AF0"/>
    <w:rsid w:val="00367005"/>
    <w:rsid w:val="00367F92"/>
    <w:rsid w:val="0037082E"/>
    <w:rsid w:val="003713CA"/>
    <w:rsid w:val="0037201A"/>
    <w:rsid w:val="003729FC"/>
    <w:rsid w:val="00372FCA"/>
    <w:rsid w:val="0037357B"/>
    <w:rsid w:val="00374C87"/>
    <w:rsid w:val="00374CBC"/>
    <w:rsid w:val="003757FF"/>
    <w:rsid w:val="0037645F"/>
    <w:rsid w:val="003766B9"/>
    <w:rsid w:val="0037711C"/>
    <w:rsid w:val="003800AD"/>
    <w:rsid w:val="0038161F"/>
    <w:rsid w:val="00381C86"/>
    <w:rsid w:val="00381F98"/>
    <w:rsid w:val="00382C54"/>
    <w:rsid w:val="0038326C"/>
    <w:rsid w:val="00383766"/>
    <w:rsid w:val="00383C03"/>
    <w:rsid w:val="00385063"/>
    <w:rsid w:val="0038516A"/>
    <w:rsid w:val="00385654"/>
    <w:rsid w:val="00385D77"/>
    <w:rsid w:val="00385FD6"/>
    <w:rsid w:val="0038601E"/>
    <w:rsid w:val="00386FE0"/>
    <w:rsid w:val="00387F45"/>
    <w:rsid w:val="003901EE"/>
    <w:rsid w:val="0039069E"/>
    <w:rsid w:val="003906A1"/>
    <w:rsid w:val="00391845"/>
    <w:rsid w:val="003924F8"/>
    <w:rsid w:val="003945E3"/>
    <w:rsid w:val="00395A50"/>
    <w:rsid w:val="0039787F"/>
    <w:rsid w:val="003A0955"/>
    <w:rsid w:val="003A119B"/>
    <w:rsid w:val="003A161F"/>
    <w:rsid w:val="003A1693"/>
    <w:rsid w:val="003A1CC7"/>
    <w:rsid w:val="003A208E"/>
    <w:rsid w:val="003A22E2"/>
    <w:rsid w:val="003A29E6"/>
    <w:rsid w:val="003A3196"/>
    <w:rsid w:val="003A36DB"/>
    <w:rsid w:val="003A36E7"/>
    <w:rsid w:val="003A478D"/>
    <w:rsid w:val="003A5BFF"/>
    <w:rsid w:val="003A614D"/>
    <w:rsid w:val="003A6244"/>
    <w:rsid w:val="003A6AC1"/>
    <w:rsid w:val="003A74EB"/>
    <w:rsid w:val="003A7B64"/>
    <w:rsid w:val="003B03CE"/>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B46"/>
    <w:rsid w:val="003D02B9"/>
    <w:rsid w:val="003D1D90"/>
    <w:rsid w:val="003D220E"/>
    <w:rsid w:val="003D26A5"/>
    <w:rsid w:val="003D2CC1"/>
    <w:rsid w:val="003D32CD"/>
    <w:rsid w:val="003D3623"/>
    <w:rsid w:val="003D3F93"/>
    <w:rsid w:val="003D4734"/>
    <w:rsid w:val="003D4FEF"/>
    <w:rsid w:val="003D5013"/>
    <w:rsid w:val="003D5390"/>
    <w:rsid w:val="003D559C"/>
    <w:rsid w:val="003D5B65"/>
    <w:rsid w:val="003D5F14"/>
    <w:rsid w:val="003D664E"/>
    <w:rsid w:val="003D77A3"/>
    <w:rsid w:val="003D78F7"/>
    <w:rsid w:val="003D7BFD"/>
    <w:rsid w:val="003D7EBF"/>
    <w:rsid w:val="003E0279"/>
    <w:rsid w:val="003E32DF"/>
    <w:rsid w:val="003E3FAD"/>
    <w:rsid w:val="003E416D"/>
    <w:rsid w:val="003E4403"/>
    <w:rsid w:val="003E4CE5"/>
    <w:rsid w:val="003E4E6C"/>
    <w:rsid w:val="003E5914"/>
    <w:rsid w:val="003E5916"/>
    <w:rsid w:val="003E5CD9"/>
    <w:rsid w:val="003E5DE7"/>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64C8"/>
    <w:rsid w:val="003F6B76"/>
    <w:rsid w:val="003F773E"/>
    <w:rsid w:val="003F7A1E"/>
    <w:rsid w:val="0040083C"/>
    <w:rsid w:val="004010D0"/>
    <w:rsid w:val="004014AE"/>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701C"/>
    <w:rsid w:val="0043035E"/>
    <w:rsid w:val="00430648"/>
    <w:rsid w:val="00430E74"/>
    <w:rsid w:val="0043111F"/>
    <w:rsid w:val="00431EBF"/>
    <w:rsid w:val="00432069"/>
    <w:rsid w:val="00432BF8"/>
    <w:rsid w:val="004339CB"/>
    <w:rsid w:val="00434C36"/>
    <w:rsid w:val="00435208"/>
    <w:rsid w:val="00437814"/>
    <w:rsid w:val="004378DC"/>
    <w:rsid w:val="004402C9"/>
    <w:rsid w:val="00440FF1"/>
    <w:rsid w:val="004410F5"/>
    <w:rsid w:val="004417F2"/>
    <w:rsid w:val="00442556"/>
    <w:rsid w:val="00442799"/>
    <w:rsid w:val="00443B14"/>
    <w:rsid w:val="00443FBF"/>
    <w:rsid w:val="004452DF"/>
    <w:rsid w:val="004507E7"/>
    <w:rsid w:val="00450CC0"/>
    <w:rsid w:val="0045288D"/>
    <w:rsid w:val="00453A44"/>
    <w:rsid w:val="00453E8C"/>
    <w:rsid w:val="00453EC6"/>
    <w:rsid w:val="004551E7"/>
    <w:rsid w:val="00457028"/>
    <w:rsid w:val="00457BD6"/>
    <w:rsid w:val="00457E3B"/>
    <w:rsid w:val="00457FA3"/>
    <w:rsid w:val="0046086C"/>
    <w:rsid w:val="00461C2E"/>
    <w:rsid w:val="00462172"/>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804A4"/>
    <w:rsid w:val="004821A5"/>
    <w:rsid w:val="004828D5"/>
    <w:rsid w:val="00482AD0"/>
    <w:rsid w:val="00482AF6"/>
    <w:rsid w:val="004833E9"/>
    <w:rsid w:val="00484651"/>
    <w:rsid w:val="0048577B"/>
    <w:rsid w:val="00486EB3"/>
    <w:rsid w:val="004871DF"/>
    <w:rsid w:val="00487778"/>
    <w:rsid w:val="00490D01"/>
    <w:rsid w:val="00491CAF"/>
    <w:rsid w:val="00492A82"/>
    <w:rsid w:val="00492D28"/>
    <w:rsid w:val="004943BA"/>
    <w:rsid w:val="0049468A"/>
    <w:rsid w:val="00495DAB"/>
    <w:rsid w:val="00495F26"/>
    <w:rsid w:val="004967AA"/>
    <w:rsid w:val="004968F3"/>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C0BD8"/>
    <w:rsid w:val="004C0F0A"/>
    <w:rsid w:val="004C3C2A"/>
    <w:rsid w:val="004C695B"/>
    <w:rsid w:val="004C6C29"/>
    <w:rsid w:val="004C75A4"/>
    <w:rsid w:val="004C7CE0"/>
    <w:rsid w:val="004D03A1"/>
    <w:rsid w:val="004D071D"/>
    <w:rsid w:val="004D0F1C"/>
    <w:rsid w:val="004D2D75"/>
    <w:rsid w:val="004D4450"/>
    <w:rsid w:val="004D4D0B"/>
    <w:rsid w:val="004D5452"/>
    <w:rsid w:val="004D5F1F"/>
    <w:rsid w:val="004D6AB7"/>
    <w:rsid w:val="004D6BE8"/>
    <w:rsid w:val="004D6ED8"/>
    <w:rsid w:val="004D7159"/>
    <w:rsid w:val="004D7188"/>
    <w:rsid w:val="004E0097"/>
    <w:rsid w:val="004E0209"/>
    <w:rsid w:val="004E040B"/>
    <w:rsid w:val="004E19B8"/>
    <w:rsid w:val="004E2A0B"/>
    <w:rsid w:val="004E4538"/>
    <w:rsid w:val="004E46DF"/>
    <w:rsid w:val="004E4B5B"/>
    <w:rsid w:val="004E552C"/>
    <w:rsid w:val="004E5B32"/>
    <w:rsid w:val="004E66C3"/>
    <w:rsid w:val="004E72B0"/>
    <w:rsid w:val="004E7E34"/>
    <w:rsid w:val="004F0CB7"/>
    <w:rsid w:val="004F1091"/>
    <w:rsid w:val="004F28D5"/>
    <w:rsid w:val="004F4564"/>
    <w:rsid w:val="004F48F4"/>
    <w:rsid w:val="004F4BBB"/>
    <w:rsid w:val="004F5219"/>
    <w:rsid w:val="004F5A90"/>
    <w:rsid w:val="004F74F8"/>
    <w:rsid w:val="005004EC"/>
    <w:rsid w:val="00500EC6"/>
    <w:rsid w:val="0050128F"/>
    <w:rsid w:val="005015D1"/>
    <w:rsid w:val="00501E52"/>
    <w:rsid w:val="005023E3"/>
    <w:rsid w:val="00502B0E"/>
    <w:rsid w:val="00502F8D"/>
    <w:rsid w:val="005031F6"/>
    <w:rsid w:val="00503796"/>
    <w:rsid w:val="00503BF1"/>
    <w:rsid w:val="00504589"/>
    <w:rsid w:val="00504958"/>
    <w:rsid w:val="00504AA2"/>
    <w:rsid w:val="00505103"/>
    <w:rsid w:val="00505A93"/>
    <w:rsid w:val="005065EB"/>
    <w:rsid w:val="00506863"/>
    <w:rsid w:val="005072B6"/>
    <w:rsid w:val="00507500"/>
    <w:rsid w:val="0050752C"/>
    <w:rsid w:val="00507B1D"/>
    <w:rsid w:val="0051035D"/>
    <w:rsid w:val="00510E4E"/>
    <w:rsid w:val="00511873"/>
    <w:rsid w:val="00513528"/>
    <w:rsid w:val="00514D2B"/>
    <w:rsid w:val="0051588E"/>
    <w:rsid w:val="0051673C"/>
    <w:rsid w:val="00516CAD"/>
    <w:rsid w:val="00517392"/>
    <w:rsid w:val="00517ED6"/>
    <w:rsid w:val="00520559"/>
    <w:rsid w:val="00520B8C"/>
    <w:rsid w:val="0052151C"/>
    <w:rsid w:val="00522A49"/>
    <w:rsid w:val="00522B9D"/>
    <w:rsid w:val="005235B6"/>
    <w:rsid w:val="00523B85"/>
    <w:rsid w:val="005243B4"/>
    <w:rsid w:val="00525A98"/>
    <w:rsid w:val="00525FEE"/>
    <w:rsid w:val="00527489"/>
    <w:rsid w:val="00527BB3"/>
    <w:rsid w:val="00531734"/>
    <w:rsid w:val="005322E2"/>
    <w:rsid w:val="0053254A"/>
    <w:rsid w:val="0053422A"/>
    <w:rsid w:val="0053566B"/>
    <w:rsid w:val="00540657"/>
    <w:rsid w:val="005406D1"/>
    <w:rsid w:val="00540A28"/>
    <w:rsid w:val="0054235E"/>
    <w:rsid w:val="00542737"/>
    <w:rsid w:val="00543A77"/>
    <w:rsid w:val="0054425D"/>
    <w:rsid w:val="005442D3"/>
    <w:rsid w:val="00544B61"/>
    <w:rsid w:val="00553B4F"/>
    <w:rsid w:val="00553C7D"/>
    <w:rsid w:val="0055459B"/>
    <w:rsid w:val="005546A4"/>
    <w:rsid w:val="00554995"/>
    <w:rsid w:val="00554EEF"/>
    <w:rsid w:val="00555215"/>
    <w:rsid w:val="00555486"/>
    <w:rsid w:val="005555B2"/>
    <w:rsid w:val="00555911"/>
    <w:rsid w:val="00556040"/>
    <w:rsid w:val="00556617"/>
    <w:rsid w:val="0056096C"/>
    <w:rsid w:val="00560E5A"/>
    <w:rsid w:val="00561ADD"/>
    <w:rsid w:val="00562627"/>
    <w:rsid w:val="00562B7C"/>
    <w:rsid w:val="0056327A"/>
    <w:rsid w:val="00563B85"/>
    <w:rsid w:val="00563B9C"/>
    <w:rsid w:val="005671F7"/>
    <w:rsid w:val="00567934"/>
    <w:rsid w:val="00567F76"/>
    <w:rsid w:val="005702B6"/>
    <w:rsid w:val="005703A1"/>
    <w:rsid w:val="0057046A"/>
    <w:rsid w:val="005712BF"/>
    <w:rsid w:val="00571574"/>
    <w:rsid w:val="00571583"/>
    <w:rsid w:val="00572BF3"/>
    <w:rsid w:val="00572E7A"/>
    <w:rsid w:val="005740DF"/>
    <w:rsid w:val="00574541"/>
    <w:rsid w:val="00574757"/>
    <w:rsid w:val="00576BBC"/>
    <w:rsid w:val="00580824"/>
    <w:rsid w:val="00580C7C"/>
    <w:rsid w:val="00583212"/>
    <w:rsid w:val="00584338"/>
    <w:rsid w:val="00585D8F"/>
    <w:rsid w:val="00586072"/>
    <w:rsid w:val="0058644C"/>
    <w:rsid w:val="005868C2"/>
    <w:rsid w:val="00587F10"/>
    <w:rsid w:val="00590A65"/>
    <w:rsid w:val="00591351"/>
    <w:rsid w:val="005920E4"/>
    <w:rsid w:val="00595AFA"/>
    <w:rsid w:val="00596243"/>
    <w:rsid w:val="00596413"/>
    <w:rsid w:val="00596B6A"/>
    <w:rsid w:val="00597696"/>
    <w:rsid w:val="005A0854"/>
    <w:rsid w:val="005A09A7"/>
    <w:rsid w:val="005A16CF"/>
    <w:rsid w:val="005A1A3D"/>
    <w:rsid w:val="005A1D61"/>
    <w:rsid w:val="005A23DB"/>
    <w:rsid w:val="005A2BE2"/>
    <w:rsid w:val="005A2ECA"/>
    <w:rsid w:val="005A4504"/>
    <w:rsid w:val="005A689C"/>
    <w:rsid w:val="005A69C4"/>
    <w:rsid w:val="005A6BC3"/>
    <w:rsid w:val="005B03DA"/>
    <w:rsid w:val="005B151D"/>
    <w:rsid w:val="005B26B0"/>
    <w:rsid w:val="005B2BA0"/>
    <w:rsid w:val="005B31EA"/>
    <w:rsid w:val="005B34A6"/>
    <w:rsid w:val="005B3B6F"/>
    <w:rsid w:val="005B3C0E"/>
    <w:rsid w:val="005B53A0"/>
    <w:rsid w:val="005B55BC"/>
    <w:rsid w:val="005B55FB"/>
    <w:rsid w:val="005B6C67"/>
    <w:rsid w:val="005B727A"/>
    <w:rsid w:val="005C0CBC"/>
    <w:rsid w:val="005C1DCB"/>
    <w:rsid w:val="005C4204"/>
    <w:rsid w:val="005C45E7"/>
    <w:rsid w:val="005C6389"/>
    <w:rsid w:val="005C66D3"/>
    <w:rsid w:val="005C6823"/>
    <w:rsid w:val="005D0C26"/>
    <w:rsid w:val="005D0C43"/>
    <w:rsid w:val="005D1461"/>
    <w:rsid w:val="005D17BE"/>
    <w:rsid w:val="005D33B5"/>
    <w:rsid w:val="005D397D"/>
    <w:rsid w:val="005D3F28"/>
    <w:rsid w:val="005D57F2"/>
    <w:rsid w:val="005D5C6E"/>
    <w:rsid w:val="005D74B0"/>
    <w:rsid w:val="005D7951"/>
    <w:rsid w:val="005E2305"/>
    <w:rsid w:val="005E31D0"/>
    <w:rsid w:val="005E32DD"/>
    <w:rsid w:val="005E3E49"/>
    <w:rsid w:val="005E4E9C"/>
    <w:rsid w:val="005E58D3"/>
    <w:rsid w:val="005E768D"/>
    <w:rsid w:val="005E7B13"/>
    <w:rsid w:val="005F00B1"/>
    <w:rsid w:val="005F00E7"/>
    <w:rsid w:val="005F0839"/>
    <w:rsid w:val="005F19DD"/>
    <w:rsid w:val="005F2202"/>
    <w:rsid w:val="005F23B2"/>
    <w:rsid w:val="005F47C8"/>
    <w:rsid w:val="005F4AD8"/>
    <w:rsid w:val="005F5ADA"/>
    <w:rsid w:val="005F695C"/>
    <w:rsid w:val="005F71B8"/>
    <w:rsid w:val="005F72AE"/>
    <w:rsid w:val="005F7C51"/>
    <w:rsid w:val="00600A10"/>
    <w:rsid w:val="00605F0A"/>
    <w:rsid w:val="0060743D"/>
    <w:rsid w:val="00610293"/>
    <w:rsid w:val="006104BB"/>
    <w:rsid w:val="006111B6"/>
    <w:rsid w:val="00611756"/>
    <w:rsid w:val="006117D4"/>
    <w:rsid w:val="00612605"/>
    <w:rsid w:val="00613517"/>
    <w:rsid w:val="00613AFB"/>
    <w:rsid w:val="00614643"/>
    <w:rsid w:val="00615E8C"/>
    <w:rsid w:val="00616084"/>
    <w:rsid w:val="00616288"/>
    <w:rsid w:val="00617460"/>
    <w:rsid w:val="00620F63"/>
    <w:rsid w:val="00621286"/>
    <w:rsid w:val="00621ADA"/>
    <w:rsid w:val="0062254C"/>
    <w:rsid w:val="0062298E"/>
    <w:rsid w:val="00622A67"/>
    <w:rsid w:val="00622D08"/>
    <w:rsid w:val="0062350A"/>
    <w:rsid w:val="0062440B"/>
    <w:rsid w:val="00624AA7"/>
    <w:rsid w:val="00624F1A"/>
    <w:rsid w:val="006254B0"/>
    <w:rsid w:val="00625B73"/>
    <w:rsid w:val="00625C33"/>
    <w:rsid w:val="00626D26"/>
    <w:rsid w:val="00627431"/>
    <w:rsid w:val="006302F7"/>
    <w:rsid w:val="006307C2"/>
    <w:rsid w:val="00630EC2"/>
    <w:rsid w:val="00631EB7"/>
    <w:rsid w:val="00633A8F"/>
    <w:rsid w:val="006346CB"/>
    <w:rsid w:val="00635200"/>
    <w:rsid w:val="006362D2"/>
    <w:rsid w:val="00636633"/>
    <w:rsid w:val="0063727C"/>
    <w:rsid w:val="00637995"/>
    <w:rsid w:val="00637D47"/>
    <w:rsid w:val="006416FF"/>
    <w:rsid w:val="00644E29"/>
    <w:rsid w:val="0064617E"/>
    <w:rsid w:val="00646871"/>
    <w:rsid w:val="0065068D"/>
    <w:rsid w:val="00651442"/>
    <w:rsid w:val="00651FCD"/>
    <w:rsid w:val="00653BBC"/>
    <w:rsid w:val="006548B7"/>
    <w:rsid w:val="00654B3B"/>
    <w:rsid w:val="00654DB4"/>
    <w:rsid w:val="00655B03"/>
    <w:rsid w:val="00656413"/>
    <w:rsid w:val="00656882"/>
    <w:rsid w:val="00657061"/>
    <w:rsid w:val="00657363"/>
    <w:rsid w:val="00657539"/>
    <w:rsid w:val="00657DBD"/>
    <w:rsid w:val="006600CB"/>
    <w:rsid w:val="00660ACE"/>
    <w:rsid w:val="00660C9B"/>
    <w:rsid w:val="00660F53"/>
    <w:rsid w:val="00662343"/>
    <w:rsid w:val="0066275F"/>
    <w:rsid w:val="00662BE6"/>
    <w:rsid w:val="0066479C"/>
    <w:rsid w:val="0066483B"/>
    <w:rsid w:val="00664888"/>
    <w:rsid w:val="006648D5"/>
    <w:rsid w:val="00664CCC"/>
    <w:rsid w:val="0067069C"/>
    <w:rsid w:val="00671F29"/>
    <w:rsid w:val="00672466"/>
    <w:rsid w:val="00672DFA"/>
    <w:rsid w:val="0067305F"/>
    <w:rsid w:val="00673E73"/>
    <w:rsid w:val="006749BB"/>
    <w:rsid w:val="0067546C"/>
    <w:rsid w:val="0067737F"/>
    <w:rsid w:val="00680308"/>
    <w:rsid w:val="00681357"/>
    <w:rsid w:val="006813E4"/>
    <w:rsid w:val="0068276E"/>
    <w:rsid w:val="00683304"/>
    <w:rsid w:val="006833D8"/>
    <w:rsid w:val="0068429C"/>
    <w:rsid w:val="00685816"/>
    <w:rsid w:val="00685CC1"/>
    <w:rsid w:val="006861D2"/>
    <w:rsid w:val="0068737C"/>
    <w:rsid w:val="00687476"/>
    <w:rsid w:val="0068750C"/>
    <w:rsid w:val="0069038E"/>
    <w:rsid w:val="00690EB5"/>
    <w:rsid w:val="006919C6"/>
    <w:rsid w:val="006925B5"/>
    <w:rsid w:val="00692FAE"/>
    <w:rsid w:val="0069501E"/>
    <w:rsid w:val="0069616D"/>
    <w:rsid w:val="00696C4C"/>
    <w:rsid w:val="006976B8"/>
    <w:rsid w:val="00697E1B"/>
    <w:rsid w:val="006A0B0D"/>
    <w:rsid w:val="006A3117"/>
    <w:rsid w:val="006A3A0E"/>
    <w:rsid w:val="006A3E72"/>
    <w:rsid w:val="006A3EB3"/>
    <w:rsid w:val="006A4F60"/>
    <w:rsid w:val="006A503E"/>
    <w:rsid w:val="006A59BC"/>
    <w:rsid w:val="006A5A40"/>
    <w:rsid w:val="006A612E"/>
    <w:rsid w:val="006A67EB"/>
    <w:rsid w:val="006A6A83"/>
    <w:rsid w:val="006A7C3D"/>
    <w:rsid w:val="006A7CFC"/>
    <w:rsid w:val="006A7F86"/>
    <w:rsid w:val="006B217D"/>
    <w:rsid w:val="006B3918"/>
    <w:rsid w:val="006C0178"/>
    <w:rsid w:val="006C063A"/>
    <w:rsid w:val="006C1785"/>
    <w:rsid w:val="006C1FA8"/>
    <w:rsid w:val="006C218C"/>
    <w:rsid w:val="006C2C97"/>
    <w:rsid w:val="006C31A8"/>
    <w:rsid w:val="006C3C41"/>
    <w:rsid w:val="006C41F1"/>
    <w:rsid w:val="006C4292"/>
    <w:rsid w:val="006C5695"/>
    <w:rsid w:val="006C7DF9"/>
    <w:rsid w:val="006D27C9"/>
    <w:rsid w:val="006D3377"/>
    <w:rsid w:val="006D3E5E"/>
    <w:rsid w:val="006D4C00"/>
    <w:rsid w:val="006D5350"/>
    <w:rsid w:val="006D5362"/>
    <w:rsid w:val="006D580D"/>
    <w:rsid w:val="006D6995"/>
    <w:rsid w:val="006D6DCA"/>
    <w:rsid w:val="006D6F55"/>
    <w:rsid w:val="006D7007"/>
    <w:rsid w:val="006E0E2E"/>
    <w:rsid w:val="006E181A"/>
    <w:rsid w:val="006E21CA"/>
    <w:rsid w:val="006E2A5A"/>
    <w:rsid w:val="006E2D44"/>
    <w:rsid w:val="006E45C3"/>
    <w:rsid w:val="006E618D"/>
    <w:rsid w:val="006E753D"/>
    <w:rsid w:val="006F14CD"/>
    <w:rsid w:val="006F34B0"/>
    <w:rsid w:val="006F358B"/>
    <w:rsid w:val="006F36A8"/>
    <w:rsid w:val="006F3DD4"/>
    <w:rsid w:val="006F5371"/>
    <w:rsid w:val="006F6E4C"/>
    <w:rsid w:val="006F77A2"/>
    <w:rsid w:val="006F7984"/>
    <w:rsid w:val="00700354"/>
    <w:rsid w:val="00702081"/>
    <w:rsid w:val="00702CA2"/>
    <w:rsid w:val="0070307E"/>
    <w:rsid w:val="007045BD"/>
    <w:rsid w:val="00711472"/>
    <w:rsid w:val="00711E05"/>
    <w:rsid w:val="007121E9"/>
    <w:rsid w:val="0071249E"/>
    <w:rsid w:val="00712830"/>
    <w:rsid w:val="00713639"/>
    <w:rsid w:val="00714DE0"/>
    <w:rsid w:val="00715091"/>
    <w:rsid w:val="007161E5"/>
    <w:rsid w:val="007164A7"/>
    <w:rsid w:val="00716DFF"/>
    <w:rsid w:val="00717211"/>
    <w:rsid w:val="00717549"/>
    <w:rsid w:val="00721A60"/>
    <w:rsid w:val="007220CF"/>
    <w:rsid w:val="00722204"/>
    <w:rsid w:val="00723821"/>
    <w:rsid w:val="00724275"/>
    <w:rsid w:val="00724942"/>
    <w:rsid w:val="00724F1A"/>
    <w:rsid w:val="00727341"/>
    <w:rsid w:val="00727AAE"/>
    <w:rsid w:val="00727C63"/>
    <w:rsid w:val="00727E1D"/>
    <w:rsid w:val="00730B92"/>
    <w:rsid w:val="0073314B"/>
    <w:rsid w:val="00734AC1"/>
    <w:rsid w:val="00734C35"/>
    <w:rsid w:val="00734F1A"/>
    <w:rsid w:val="00736065"/>
    <w:rsid w:val="00736C8F"/>
    <w:rsid w:val="00736C95"/>
    <w:rsid w:val="0074006F"/>
    <w:rsid w:val="00741D75"/>
    <w:rsid w:val="007421CA"/>
    <w:rsid w:val="0074621F"/>
    <w:rsid w:val="007463FB"/>
    <w:rsid w:val="007468A0"/>
    <w:rsid w:val="007513CD"/>
    <w:rsid w:val="00751F14"/>
    <w:rsid w:val="00752D8F"/>
    <w:rsid w:val="0075419F"/>
    <w:rsid w:val="007546E8"/>
    <w:rsid w:val="00755986"/>
    <w:rsid w:val="00755D22"/>
    <w:rsid w:val="00756593"/>
    <w:rsid w:val="007571C4"/>
    <w:rsid w:val="00760099"/>
    <w:rsid w:val="0076096A"/>
    <w:rsid w:val="00760E8D"/>
    <w:rsid w:val="0076196C"/>
    <w:rsid w:val="00764388"/>
    <w:rsid w:val="007654A1"/>
    <w:rsid w:val="00766B1A"/>
    <w:rsid w:val="00766DFE"/>
    <w:rsid w:val="00770099"/>
    <w:rsid w:val="00770717"/>
    <w:rsid w:val="00772027"/>
    <w:rsid w:val="007724D5"/>
    <w:rsid w:val="00773B49"/>
    <w:rsid w:val="007740C0"/>
    <w:rsid w:val="0077583A"/>
    <w:rsid w:val="0077584D"/>
    <w:rsid w:val="0077797F"/>
    <w:rsid w:val="007807A4"/>
    <w:rsid w:val="00780B5D"/>
    <w:rsid w:val="007828FA"/>
    <w:rsid w:val="00783B46"/>
    <w:rsid w:val="00784800"/>
    <w:rsid w:val="00786A15"/>
    <w:rsid w:val="007876C1"/>
    <w:rsid w:val="00790002"/>
    <w:rsid w:val="0079021D"/>
    <w:rsid w:val="0079064F"/>
    <w:rsid w:val="00790DCF"/>
    <w:rsid w:val="007914E4"/>
    <w:rsid w:val="007914F3"/>
    <w:rsid w:val="00791F2A"/>
    <w:rsid w:val="00792041"/>
    <w:rsid w:val="007926D8"/>
    <w:rsid w:val="00792720"/>
    <w:rsid w:val="0079373D"/>
    <w:rsid w:val="0079465B"/>
    <w:rsid w:val="00794BC4"/>
    <w:rsid w:val="00794D0E"/>
    <w:rsid w:val="00794F1E"/>
    <w:rsid w:val="00795241"/>
    <w:rsid w:val="0079538C"/>
    <w:rsid w:val="007955EB"/>
    <w:rsid w:val="007957FB"/>
    <w:rsid w:val="00795C50"/>
    <w:rsid w:val="0079629C"/>
    <w:rsid w:val="007A098E"/>
    <w:rsid w:val="007A149D"/>
    <w:rsid w:val="007A3E1D"/>
    <w:rsid w:val="007A5765"/>
    <w:rsid w:val="007A5B89"/>
    <w:rsid w:val="007A601C"/>
    <w:rsid w:val="007A6A21"/>
    <w:rsid w:val="007A77FC"/>
    <w:rsid w:val="007A7FC8"/>
    <w:rsid w:val="007B058E"/>
    <w:rsid w:val="007B0864"/>
    <w:rsid w:val="007B0E05"/>
    <w:rsid w:val="007B202E"/>
    <w:rsid w:val="007B2BDF"/>
    <w:rsid w:val="007B498E"/>
    <w:rsid w:val="007B5965"/>
    <w:rsid w:val="007B5DB4"/>
    <w:rsid w:val="007B68BE"/>
    <w:rsid w:val="007B71BC"/>
    <w:rsid w:val="007B793D"/>
    <w:rsid w:val="007B7D1C"/>
    <w:rsid w:val="007C0795"/>
    <w:rsid w:val="007C08C4"/>
    <w:rsid w:val="007C13AC"/>
    <w:rsid w:val="007C14AD"/>
    <w:rsid w:val="007C58A5"/>
    <w:rsid w:val="007C6C61"/>
    <w:rsid w:val="007C6D34"/>
    <w:rsid w:val="007C75A0"/>
    <w:rsid w:val="007D08BB"/>
    <w:rsid w:val="007D0EF9"/>
    <w:rsid w:val="007D1085"/>
    <w:rsid w:val="007D166B"/>
    <w:rsid w:val="007D1769"/>
    <w:rsid w:val="007D1926"/>
    <w:rsid w:val="007D1B96"/>
    <w:rsid w:val="007D3075"/>
    <w:rsid w:val="007D38EA"/>
    <w:rsid w:val="007D3C15"/>
    <w:rsid w:val="007D45EB"/>
    <w:rsid w:val="007D4A62"/>
    <w:rsid w:val="007D4D44"/>
    <w:rsid w:val="007D4EE9"/>
    <w:rsid w:val="007D50FF"/>
    <w:rsid w:val="007D58A9"/>
    <w:rsid w:val="007D592F"/>
    <w:rsid w:val="007D5BA9"/>
    <w:rsid w:val="007D6B5D"/>
    <w:rsid w:val="007D7FFC"/>
    <w:rsid w:val="007E078C"/>
    <w:rsid w:val="007E0C7D"/>
    <w:rsid w:val="007E11F6"/>
    <w:rsid w:val="007E2095"/>
    <w:rsid w:val="007E21DF"/>
    <w:rsid w:val="007E2BA4"/>
    <w:rsid w:val="007E2DE9"/>
    <w:rsid w:val="007E3F48"/>
    <w:rsid w:val="007E41CB"/>
    <w:rsid w:val="007E5479"/>
    <w:rsid w:val="007E5F8E"/>
    <w:rsid w:val="007E63C8"/>
    <w:rsid w:val="007E6B46"/>
    <w:rsid w:val="007E79A4"/>
    <w:rsid w:val="007E7D89"/>
    <w:rsid w:val="007F0523"/>
    <w:rsid w:val="007F0543"/>
    <w:rsid w:val="007F072E"/>
    <w:rsid w:val="007F1A4E"/>
    <w:rsid w:val="007F2366"/>
    <w:rsid w:val="007F3B61"/>
    <w:rsid w:val="007F6029"/>
    <w:rsid w:val="007F6EC7"/>
    <w:rsid w:val="007F73B1"/>
    <w:rsid w:val="007F75A8"/>
    <w:rsid w:val="007F7EA7"/>
    <w:rsid w:val="0080179F"/>
    <w:rsid w:val="008024A1"/>
    <w:rsid w:val="008027EC"/>
    <w:rsid w:val="00802FC5"/>
    <w:rsid w:val="0080335B"/>
    <w:rsid w:val="00805CC7"/>
    <w:rsid w:val="00805DBC"/>
    <w:rsid w:val="008064CE"/>
    <w:rsid w:val="008077DC"/>
    <w:rsid w:val="0081078F"/>
    <w:rsid w:val="008117FD"/>
    <w:rsid w:val="00812782"/>
    <w:rsid w:val="008138C1"/>
    <w:rsid w:val="008143CA"/>
    <w:rsid w:val="00814940"/>
    <w:rsid w:val="00815DA5"/>
    <w:rsid w:val="00816255"/>
    <w:rsid w:val="00816B48"/>
    <w:rsid w:val="00817C21"/>
    <w:rsid w:val="00820432"/>
    <w:rsid w:val="008204A2"/>
    <w:rsid w:val="008208CB"/>
    <w:rsid w:val="00820B60"/>
    <w:rsid w:val="00821363"/>
    <w:rsid w:val="0082174C"/>
    <w:rsid w:val="00821D71"/>
    <w:rsid w:val="00822070"/>
    <w:rsid w:val="008220E3"/>
    <w:rsid w:val="00822142"/>
    <w:rsid w:val="00822776"/>
    <w:rsid w:val="00822EA3"/>
    <w:rsid w:val="00822F3F"/>
    <w:rsid w:val="0082426B"/>
    <w:rsid w:val="0082437A"/>
    <w:rsid w:val="0082502E"/>
    <w:rsid w:val="00825F4B"/>
    <w:rsid w:val="00827543"/>
    <w:rsid w:val="00827E35"/>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0AAB"/>
    <w:rsid w:val="008412D4"/>
    <w:rsid w:val="0084171B"/>
    <w:rsid w:val="00842C5E"/>
    <w:rsid w:val="00843219"/>
    <w:rsid w:val="00843ACD"/>
    <w:rsid w:val="008445B9"/>
    <w:rsid w:val="00845E60"/>
    <w:rsid w:val="00846163"/>
    <w:rsid w:val="008502D3"/>
    <w:rsid w:val="00850365"/>
    <w:rsid w:val="00850566"/>
    <w:rsid w:val="00850C70"/>
    <w:rsid w:val="008529F5"/>
    <w:rsid w:val="00852B3C"/>
    <w:rsid w:val="008532E6"/>
    <w:rsid w:val="00853FF2"/>
    <w:rsid w:val="008556AE"/>
    <w:rsid w:val="008558D5"/>
    <w:rsid w:val="00855910"/>
    <w:rsid w:val="0085795D"/>
    <w:rsid w:val="008615A1"/>
    <w:rsid w:val="0086275A"/>
    <w:rsid w:val="00862936"/>
    <w:rsid w:val="00865E08"/>
    <w:rsid w:val="0086745D"/>
    <w:rsid w:val="00870875"/>
    <w:rsid w:val="00870AE4"/>
    <w:rsid w:val="00870BF0"/>
    <w:rsid w:val="008716D8"/>
    <w:rsid w:val="00873979"/>
    <w:rsid w:val="0087408A"/>
    <w:rsid w:val="00874E09"/>
    <w:rsid w:val="00875ABA"/>
    <w:rsid w:val="00876EAC"/>
    <w:rsid w:val="008771D6"/>
    <w:rsid w:val="008776B0"/>
    <w:rsid w:val="00880098"/>
    <w:rsid w:val="0088012D"/>
    <w:rsid w:val="00881C47"/>
    <w:rsid w:val="00882F6E"/>
    <w:rsid w:val="008831D9"/>
    <w:rsid w:val="00884237"/>
    <w:rsid w:val="00885F96"/>
    <w:rsid w:val="00887583"/>
    <w:rsid w:val="008909A8"/>
    <w:rsid w:val="00890F14"/>
    <w:rsid w:val="00891445"/>
    <w:rsid w:val="00892781"/>
    <w:rsid w:val="0089394E"/>
    <w:rsid w:val="008939BF"/>
    <w:rsid w:val="00895A28"/>
    <w:rsid w:val="00895DFC"/>
    <w:rsid w:val="00897183"/>
    <w:rsid w:val="008A0897"/>
    <w:rsid w:val="008A2992"/>
    <w:rsid w:val="008A37FB"/>
    <w:rsid w:val="008A5A94"/>
    <w:rsid w:val="008A5AFD"/>
    <w:rsid w:val="008A5CE8"/>
    <w:rsid w:val="008A6CD4"/>
    <w:rsid w:val="008A718B"/>
    <w:rsid w:val="008A788A"/>
    <w:rsid w:val="008B1403"/>
    <w:rsid w:val="008B47B4"/>
    <w:rsid w:val="008B4925"/>
    <w:rsid w:val="008B5396"/>
    <w:rsid w:val="008B581F"/>
    <w:rsid w:val="008C0311"/>
    <w:rsid w:val="008C0D7E"/>
    <w:rsid w:val="008C0FD0"/>
    <w:rsid w:val="008C16CC"/>
    <w:rsid w:val="008C2602"/>
    <w:rsid w:val="008C31E7"/>
    <w:rsid w:val="008C3418"/>
    <w:rsid w:val="008C4412"/>
    <w:rsid w:val="008C4913"/>
    <w:rsid w:val="008C4AB5"/>
    <w:rsid w:val="008C4B46"/>
    <w:rsid w:val="008C5478"/>
    <w:rsid w:val="008C57E5"/>
    <w:rsid w:val="008C5AD6"/>
    <w:rsid w:val="008C5C23"/>
    <w:rsid w:val="008C5D4E"/>
    <w:rsid w:val="008C607E"/>
    <w:rsid w:val="008C7A4B"/>
    <w:rsid w:val="008D0052"/>
    <w:rsid w:val="008D0C05"/>
    <w:rsid w:val="008D1493"/>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C67"/>
    <w:rsid w:val="008F238D"/>
    <w:rsid w:val="008F2611"/>
    <w:rsid w:val="008F4312"/>
    <w:rsid w:val="008F4414"/>
    <w:rsid w:val="008F5784"/>
    <w:rsid w:val="008F7F65"/>
    <w:rsid w:val="009008D2"/>
    <w:rsid w:val="009041A6"/>
    <w:rsid w:val="00904ED4"/>
    <w:rsid w:val="009057D2"/>
    <w:rsid w:val="00905963"/>
    <w:rsid w:val="00905A7F"/>
    <w:rsid w:val="00905B52"/>
    <w:rsid w:val="00906247"/>
    <w:rsid w:val="009064A2"/>
    <w:rsid w:val="00906819"/>
    <w:rsid w:val="009075E5"/>
    <w:rsid w:val="009107F3"/>
    <w:rsid w:val="00910F8F"/>
    <w:rsid w:val="0091118D"/>
    <w:rsid w:val="009120AC"/>
    <w:rsid w:val="0091238C"/>
    <w:rsid w:val="0091261A"/>
    <w:rsid w:val="009128D3"/>
    <w:rsid w:val="00912ABC"/>
    <w:rsid w:val="00914B92"/>
    <w:rsid w:val="00915758"/>
    <w:rsid w:val="00917176"/>
    <w:rsid w:val="00917E2D"/>
    <w:rsid w:val="00920771"/>
    <w:rsid w:val="00920C8A"/>
    <w:rsid w:val="009218C3"/>
    <w:rsid w:val="009225A1"/>
    <w:rsid w:val="009225A7"/>
    <w:rsid w:val="0092303E"/>
    <w:rsid w:val="00924D34"/>
    <w:rsid w:val="00926FBD"/>
    <w:rsid w:val="009278D5"/>
    <w:rsid w:val="00927FEB"/>
    <w:rsid w:val="00932F94"/>
    <w:rsid w:val="00934BB2"/>
    <w:rsid w:val="00934EA7"/>
    <w:rsid w:val="00936D66"/>
    <w:rsid w:val="009371B3"/>
    <w:rsid w:val="00937591"/>
    <w:rsid w:val="00937A90"/>
    <w:rsid w:val="0094033A"/>
    <w:rsid w:val="0094091B"/>
    <w:rsid w:val="00940963"/>
    <w:rsid w:val="009409F4"/>
    <w:rsid w:val="00940EA4"/>
    <w:rsid w:val="00941581"/>
    <w:rsid w:val="009423E5"/>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229D"/>
    <w:rsid w:val="00952D70"/>
    <w:rsid w:val="00953565"/>
    <w:rsid w:val="00954C90"/>
    <w:rsid w:val="00955A8E"/>
    <w:rsid w:val="0095758E"/>
    <w:rsid w:val="009578EA"/>
    <w:rsid w:val="00957D1B"/>
    <w:rsid w:val="009603D9"/>
    <w:rsid w:val="00961347"/>
    <w:rsid w:val="00962377"/>
    <w:rsid w:val="00962886"/>
    <w:rsid w:val="00962FD6"/>
    <w:rsid w:val="00963830"/>
    <w:rsid w:val="00963FE2"/>
    <w:rsid w:val="00964681"/>
    <w:rsid w:val="009675DD"/>
    <w:rsid w:val="00967FC7"/>
    <w:rsid w:val="009704BC"/>
    <w:rsid w:val="009723A1"/>
    <w:rsid w:val="00972B84"/>
    <w:rsid w:val="00972E97"/>
    <w:rsid w:val="00973614"/>
    <w:rsid w:val="00973CC2"/>
    <w:rsid w:val="009742AB"/>
    <w:rsid w:val="009749B1"/>
    <w:rsid w:val="00975FBA"/>
    <w:rsid w:val="0097724C"/>
    <w:rsid w:val="00980866"/>
    <w:rsid w:val="00980D24"/>
    <w:rsid w:val="00982037"/>
    <w:rsid w:val="009824DF"/>
    <w:rsid w:val="0098358E"/>
    <w:rsid w:val="00983973"/>
    <w:rsid w:val="0098405A"/>
    <w:rsid w:val="0098426F"/>
    <w:rsid w:val="009865C0"/>
    <w:rsid w:val="009877D2"/>
    <w:rsid w:val="00987845"/>
    <w:rsid w:val="009907C0"/>
    <w:rsid w:val="00990E5A"/>
    <w:rsid w:val="0099139B"/>
    <w:rsid w:val="00991A93"/>
    <w:rsid w:val="00992223"/>
    <w:rsid w:val="00994683"/>
    <w:rsid w:val="009948C1"/>
    <w:rsid w:val="00994E14"/>
    <w:rsid w:val="0099614E"/>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B09CD"/>
    <w:rsid w:val="009B0D82"/>
    <w:rsid w:val="009B2383"/>
    <w:rsid w:val="009B2392"/>
    <w:rsid w:val="009B4356"/>
    <w:rsid w:val="009C0566"/>
    <w:rsid w:val="009C23A8"/>
    <w:rsid w:val="009C2AC9"/>
    <w:rsid w:val="009C30AA"/>
    <w:rsid w:val="009C3954"/>
    <w:rsid w:val="009C3E86"/>
    <w:rsid w:val="009C41CD"/>
    <w:rsid w:val="009C43D1"/>
    <w:rsid w:val="009C5608"/>
    <w:rsid w:val="009C59A6"/>
    <w:rsid w:val="009C6819"/>
    <w:rsid w:val="009C6A52"/>
    <w:rsid w:val="009D07D7"/>
    <w:rsid w:val="009D0A30"/>
    <w:rsid w:val="009D0AB2"/>
    <w:rsid w:val="009D2474"/>
    <w:rsid w:val="009D3276"/>
    <w:rsid w:val="009D444C"/>
    <w:rsid w:val="009D4525"/>
    <w:rsid w:val="009D473A"/>
    <w:rsid w:val="009D4B14"/>
    <w:rsid w:val="009D68D2"/>
    <w:rsid w:val="009D789D"/>
    <w:rsid w:val="009D7B9E"/>
    <w:rsid w:val="009E096B"/>
    <w:rsid w:val="009E10B3"/>
    <w:rsid w:val="009E1533"/>
    <w:rsid w:val="009E1B85"/>
    <w:rsid w:val="009E2715"/>
    <w:rsid w:val="009E2785"/>
    <w:rsid w:val="009E4C1F"/>
    <w:rsid w:val="009E5718"/>
    <w:rsid w:val="009E5870"/>
    <w:rsid w:val="009E663E"/>
    <w:rsid w:val="009F08F6"/>
    <w:rsid w:val="009F0CDB"/>
    <w:rsid w:val="009F17CA"/>
    <w:rsid w:val="009F379B"/>
    <w:rsid w:val="009F39CB"/>
    <w:rsid w:val="009F3F07"/>
    <w:rsid w:val="009F4C42"/>
    <w:rsid w:val="009F5117"/>
    <w:rsid w:val="009F579C"/>
    <w:rsid w:val="009F7E7D"/>
    <w:rsid w:val="00A00A1F"/>
    <w:rsid w:val="00A00EE5"/>
    <w:rsid w:val="00A0173C"/>
    <w:rsid w:val="00A037A7"/>
    <w:rsid w:val="00A040EF"/>
    <w:rsid w:val="00A049E2"/>
    <w:rsid w:val="00A050B1"/>
    <w:rsid w:val="00A05C50"/>
    <w:rsid w:val="00A06AE1"/>
    <w:rsid w:val="00A070C0"/>
    <w:rsid w:val="00A07292"/>
    <w:rsid w:val="00A07299"/>
    <w:rsid w:val="00A077D4"/>
    <w:rsid w:val="00A1134E"/>
    <w:rsid w:val="00A11F0B"/>
    <w:rsid w:val="00A12A5A"/>
    <w:rsid w:val="00A12DBB"/>
    <w:rsid w:val="00A1344B"/>
    <w:rsid w:val="00A13908"/>
    <w:rsid w:val="00A15D7D"/>
    <w:rsid w:val="00A17B98"/>
    <w:rsid w:val="00A20076"/>
    <w:rsid w:val="00A219E7"/>
    <w:rsid w:val="00A21F02"/>
    <w:rsid w:val="00A2266F"/>
    <w:rsid w:val="00A2290B"/>
    <w:rsid w:val="00A229E4"/>
    <w:rsid w:val="00A2417A"/>
    <w:rsid w:val="00A246C2"/>
    <w:rsid w:val="00A264A6"/>
    <w:rsid w:val="00A26D8D"/>
    <w:rsid w:val="00A27692"/>
    <w:rsid w:val="00A31647"/>
    <w:rsid w:val="00A32C39"/>
    <w:rsid w:val="00A3560F"/>
    <w:rsid w:val="00A35D4E"/>
    <w:rsid w:val="00A35DD1"/>
    <w:rsid w:val="00A366C5"/>
    <w:rsid w:val="00A36DC1"/>
    <w:rsid w:val="00A4078E"/>
    <w:rsid w:val="00A40884"/>
    <w:rsid w:val="00A40A07"/>
    <w:rsid w:val="00A4210C"/>
    <w:rsid w:val="00A42C28"/>
    <w:rsid w:val="00A42DF3"/>
    <w:rsid w:val="00A43AD8"/>
    <w:rsid w:val="00A43B6B"/>
    <w:rsid w:val="00A445D9"/>
    <w:rsid w:val="00A44CD5"/>
    <w:rsid w:val="00A45C7E"/>
    <w:rsid w:val="00A45FF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61F48"/>
    <w:rsid w:val="00A6270B"/>
    <w:rsid w:val="00A62DE2"/>
    <w:rsid w:val="00A6389A"/>
    <w:rsid w:val="00A63DC8"/>
    <w:rsid w:val="00A646DC"/>
    <w:rsid w:val="00A66CBC"/>
    <w:rsid w:val="00A7025D"/>
    <w:rsid w:val="00A70990"/>
    <w:rsid w:val="00A717AC"/>
    <w:rsid w:val="00A73F17"/>
    <w:rsid w:val="00A764B4"/>
    <w:rsid w:val="00A773A5"/>
    <w:rsid w:val="00A8091D"/>
    <w:rsid w:val="00A809AC"/>
    <w:rsid w:val="00A80E2F"/>
    <w:rsid w:val="00A81018"/>
    <w:rsid w:val="00A83582"/>
    <w:rsid w:val="00A841CC"/>
    <w:rsid w:val="00A844CE"/>
    <w:rsid w:val="00A84FE2"/>
    <w:rsid w:val="00A866B6"/>
    <w:rsid w:val="00A869D2"/>
    <w:rsid w:val="00A87792"/>
    <w:rsid w:val="00A878E8"/>
    <w:rsid w:val="00A87ECC"/>
    <w:rsid w:val="00A90385"/>
    <w:rsid w:val="00A903F3"/>
    <w:rsid w:val="00A9061B"/>
    <w:rsid w:val="00A90A42"/>
    <w:rsid w:val="00A91EAA"/>
    <w:rsid w:val="00A9264B"/>
    <w:rsid w:val="00A9390F"/>
    <w:rsid w:val="00A95E21"/>
    <w:rsid w:val="00A963A4"/>
    <w:rsid w:val="00A96DCC"/>
    <w:rsid w:val="00AA188F"/>
    <w:rsid w:val="00AA2B9C"/>
    <w:rsid w:val="00AA39EA"/>
    <w:rsid w:val="00AA3B7A"/>
    <w:rsid w:val="00AA3C3D"/>
    <w:rsid w:val="00AA4297"/>
    <w:rsid w:val="00AA53B0"/>
    <w:rsid w:val="00AA5F92"/>
    <w:rsid w:val="00AA63A9"/>
    <w:rsid w:val="00AA63DE"/>
    <w:rsid w:val="00AA6F19"/>
    <w:rsid w:val="00AA7997"/>
    <w:rsid w:val="00AA7E07"/>
    <w:rsid w:val="00AB02D1"/>
    <w:rsid w:val="00AB0B3D"/>
    <w:rsid w:val="00AB0FFA"/>
    <w:rsid w:val="00AB1112"/>
    <w:rsid w:val="00AB1493"/>
    <w:rsid w:val="00AB1607"/>
    <w:rsid w:val="00AB17F6"/>
    <w:rsid w:val="00AB4292"/>
    <w:rsid w:val="00AB4E03"/>
    <w:rsid w:val="00AB7D26"/>
    <w:rsid w:val="00AC0237"/>
    <w:rsid w:val="00AC0AC0"/>
    <w:rsid w:val="00AC0FAC"/>
    <w:rsid w:val="00AC1B7C"/>
    <w:rsid w:val="00AC221D"/>
    <w:rsid w:val="00AC3A4B"/>
    <w:rsid w:val="00AC4D57"/>
    <w:rsid w:val="00AC4E18"/>
    <w:rsid w:val="00AC60C2"/>
    <w:rsid w:val="00AC76C6"/>
    <w:rsid w:val="00AD268D"/>
    <w:rsid w:val="00AD3749"/>
    <w:rsid w:val="00AD3A3E"/>
    <w:rsid w:val="00AD3B12"/>
    <w:rsid w:val="00AD3F85"/>
    <w:rsid w:val="00AD6723"/>
    <w:rsid w:val="00AD6AE6"/>
    <w:rsid w:val="00AE0A93"/>
    <w:rsid w:val="00AE1BE6"/>
    <w:rsid w:val="00AE7BCF"/>
    <w:rsid w:val="00AE7D6D"/>
    <w:rsid w:val="00AF090C"/>
    <w:rsid w:val="00AF0CF2"/>
    <w:rsid w:val="00AF1262"/>
    <w:rsid w:val="00AF1B15"/>
    <w:rsid w:val="00AF1C91"/>
    <w:rsid w:val="00AF1D18"/>
    <w:rsid w:val="00AF298F"/>
    <w:rsid w:val="00AF476B"/>
    <w:rsid w:val="00AF4966"/>
    <w:rsid w:val="00AF5827"/>
    <w:rsid w:val="00AF6033"/>
    <w:rsid w:val="00AF794B"/>
    <w:rsid w:val="00B0051A"/>
    <w:rsid w:val="00B00CD6"/>
    <w:rsid w:val="00B02797"/>
    <w:rsid w:val="00B02952"/>
    <w:rsid w:val="00B03DB7"/>
    <w:rsid w:val="00B03EFB"/>
    <w:rsid w:val="00B04699"/>
    <w:rsid w:val="00B04957"/>
    <w:rsid w:val="00B04CB8"/>
    <w:rsid w:val="00B05435"/>
    <w:rsid w:val="00B073D5"/>
    <w:rsid w:val="00B07822"/>
    <w:rsid w:val="00B07F24"/>
    <w:rsid w:val="00B1077A"/>
    <w:rsid w:val="00B109C6"/>
    <w:rsid w:val="00B115AC"/>
    <w:rsid w:val="00B116A0"/>
    <w:rsid w:val="00B11981"/>
    <w:rsid w:val="00B15372"/>
    <w:rsid w:val="00B16515"/>
    <w:rsid w:val="00B17F46"/>
    <w:rsid w:val="00B20519"/>
    <w:rsid w:val="00B205C7"/>
    <w:rsid w:val="00B223D2"/>
    <w:rsid w:val="00B226B5"/>
    <w:rsid w:val="00B22C00"/>
    <w:rsid w:val="00B22FEF"/>
    <w:rsid w:val="00B2361F"/>
    <w:rsid w:val="00B24761"/>
    <w:rsid w:val="00B2542D"/>
    <w:rsid w:val="00B2552B"/>
    <w:rsid w:val="00B25D0E"/>
    <w:rsid w:val="00B2692B"/>
    <w:rsid w:val="00B2718B"/>
    <w:rsid w:val="00B27871"/>
    <w:rsid w:val="00B3040A"/>
    <w:rsid w:val="00B30FCA"/>
    <w:rsid w:val="00B3169B"/>
    <w:rsid w:val="00B32585"/>
    <w:rsid w:val="00B339DF"/>
    <w:rsid w:val="00B348D8"/>
    <w:rsid w:val="00B34A0A"/>
    <w:rsid w:val="00B34F98"/>
    <w:rsid w:val="00B350FD"/>
    <w:rsid w:val="00B35209"/>
    <w:rsid w:val="00B35ECD"/>
    <w:rsid w:val="00B40221"/>
    <w:rsid w:val="00B41FC5"/>
    <w:rsid w:val="00B422A1"/>
    <w:rsid w:val="00B42AC0"/>
    <w:rsid w:val="00B43DE2"/>
    <w:rsid w:val="00B447D8"/>
    <w:rsid w:val="00B4501C"/>
    <w:rsid w:val="00B45A5E"/>
    <w:rsid w:val="00B45C45"/>
    <w:rsid w:val="00B51003"/>
    <w:rsid w:val="00B51194"/>
    <w:rsid w:val="00B52374"/>
    <w:rsid w:val="00B5292B"/>
    <w:rsid w:val="00B52A96"/>
    <w:rsid w:val="00B53311"/>
    <w:rsid w:val="00B545F4"/>
    <w:rsid w:val="00B5499F"/>
    <w:rsid w:val="00B54BCB"/>
    <w:rsid w:val="00B56B13"/>
    <w:rsid w:val="00B5776D"/>
    <w:rsid w:val="00B60DD2"/>
    <w:rsid w:val="00B6166F"/>
    <w:rsid w:val="00B61B95"/>
    <w:rsid w:val="00B626F0"/>
    <w:rsid w:val="00B62B65"/>
    <w:rsid w:val="00B636A7"/>
    <w:rsid w:val="00B637F9"/>
    <w:rsid w:val="00B63974"/>
    <w:rsid w:val="00B63977"/>
    <w:rsid w:val="00B63F1C"/>
    <w:rsid w:val="00B65985"/>
    <w:rsid w:val="00B65F8D"/>
    <w:rsid w:val="00B661D7"/>
    <w:rsid w:val="00B662F9"/>
    <w:rsid w:val="00B66A1F"/>
    <w:rsid w:val="00B7006B"/>
    <w:rsid w:val="00B70B38"/>
    <w:rsid w:val="00B714BA"/>
    <w:rsid w:val="00B71596"/>
    <w:rsid w:val="00B73C63"/>
    <w:rsid w:val="00B74E3D"/>
    <w:rsid w:val="00B753D1"/>
    <w:rsid w:val="00B755DD"/>
    <w:rsid w:val="00B75E20"/>
    <w:rsid w:val="00B76815"/>
    <w:rsid w:val="00B77BB8"/>
    <w:rsid w:val="00B77D70"/>
    <w:rsid w:val="00B80376"/>
    <w:rsid w:val="00B821EE"/>
    <w:rsid w:val="00B8242B"/>
    <w:rsid w:val="00B824B2"/>
    <w:rsid w:val="00B82B49"/>
    <w:rsid w:val="00B83455"/>
    <w:rsid w:val="00B83A0A"/>
    <w:rsid w:val="00B83F89"/>
    <w:rsid w:val="00B844E8"/>
    <w:rsid w:val="00B857E0"/>
    <w:rsid w:val="00B859CE"/>
    <w:rsid w:val="00B904CC"/>
    <w:rsid w:val="00B91166"/>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477A"/>
    <w:rsid w:val="00BA6C7C"/>
    <w:rsid w:val="00BA7016"/>
    <w:rsid w:val="00BA787B"/>
    <w:rsid w:val="00BB20F2"/>
    <w:rsid w:val="00BB2C87"/>
    <w:rsid w:val="00BB5178"/>
    <w:rsid w:val="00BB52F0"/>
    <w:rsid w:val="00BB67AE"/>
    <w:rsid w:val="00BB6B42"/>
    <w:rsid w:val="00BB728B"/>
    <w:rsid w:val="00BB7702"/>
    <w:rsid w:val="00BB7718"/>
    <w:rsid w:val="00BC049F"/>
    <w:rsid w:val="00BC3609"/>
    <w:rsid w:val="00BC3D78"/>
    <w:rsid w:val="00BC465F"/>
    <w:rsid w:val="00BC5869"/>
    <w:rsid w:val="00BC5A9C"/>
    <w:rsid w:val="00BC5AF1"/>
    <w:rsid w:val="00BC5F5B"/>
    <w:rsid w:val="00BC62F7"/>
    <w:rsid w:val="00BC6B01"/>
    <w:rsid w:val="00BC757F"/>
    <w:rsid w:val="00BD003A"/>
    <w:rsid w:val="00BD0E90"/>
    <w:rsid w:val="00BD1D45"/>
    <w:rsid w:val="00BD2C6A"/>
    <w:rsid w:val="00BD3099"/>
    <w:rsid w:val="00BD3E62"/>
    <w:rsid w:val="00BD4283"/>
    <w:rsid w:val="00BD5277"/>
    <w:rsid w:val="00BD52D4"/>
    <w:rsid w:val="00BD686B"/>
    <w:rsid w:val="00BD73E6"/>
    <w:rsid w:val="00BE21A9"/>
    <w:rsid w:val="00BE2561"/>
    <w:rsid w:val="00BE263E"/>
    <w:rsid w:val="00BE3D8D"/>
    <w:rsid w:val="00BE3F11"/>
    <w:rsid w:val="00BE438D"/>
    <w:rsid w:val="00BE57A7"/>
    <w:rsid w:val="00BE603A"/>
    <w:rsid w:val="00BE6CB3"/>
    <w:rsid w:val="00BE7CB4"/>
    <w:rsid w:val="00BE7D3E"/>
    <w:rsid w:val="00BE7E51"/>
    <w:rsid w:val="00BE7F0C"/>
    <w:rsid w:val="00BF04B7"/>
    <w:rsid w:val="00BF2436"/>
    <w:rsid w:val="00BF321B"/>
    <w:rsid w:val="00BF36A4"/>
    <w:rsid w:val="00BF3773"/>
    <w:rsid w:val="00BF3BD9"/>
    <w:rsid w:val="00BF3E14"/>
    <w:rsid w:val="00BF4644"/>
    <w:rsid w:val="00BF6269"/>
    <w:rsid w:val="00BF63AA"/>
    <w:rsid w:val="00BF6A87"/>
    <w:rsid w:val="00BF6E6F"/>
    <w:rsid w:val="00C00D18"/>
    <w:rsid w:val="00C016DE"/>
    <w:rsid w:val="00C025C1"/>
    <w:rsid w:val="00C0398C"/>
    <w:rsid w:val="00C03B8D"/>
    <w:rsid w:val="00C0428C"/>
    <w:rsid w:val="00C04532"/>
    <w:rsid w:val="00C06081"/>
    <w:rsid w:val="00C06D1A"/>
    <w:rsid w:val="00C078F3"/>
    <w:rsid w:val="00C11262"/>
    <w:rsid w:val="00C11CDA"/>
    <w:rsid w:val="00C12A01"/>
    <w:rsid w:val="00C12AEB"/>
    <w:rsid w:val="00C133BE"/>
    <w:rsid w:val="00C13477"/>
    <w:rsid w:val="00C1356B"/>
    <w:rsid w:val="00C14B31"/>
    <w:rsid w:val="00C14DBF"/>
    <w:rsid w:val="00C14FC0"/>
    <w:rsid w:val="00C151D0"/>
    <w:rsid w:val="00C164C4"/>
    <w:rsid w:val="00C172D4"/>
    <w:rsid w:val="00C17C1B"/>
    <w:rsid w:val="00C2020A"/>
    <w:rsid w:val="00C20366"/>
    <w:rsid w:val="00C206E5"/>
    <w:rsid w:val="00C230DA"/>
    <w:rsid w:val="00C237F5"/>
    <w:rsid w:val="00C23A24"/>
    <w:rsid w:val="00C24241"/>
    <w:rsid w:val="00C247D2"/>
    <w:rsid w:val="00C24A70"/>
    <w:rsid w:val="00C308DA"/>
    <w:rsid w:val="00C317AA"/>
    <w:rsid w:val="00C31FDD"/>
    <w:rsid w:val="00C325C5"/>
    <w:rsid w:val="00C328F2"/>
    <w:rsid w:val="00C33F1C"/>
    <w:rsid w:val="00C34A7D"/>
    <w:rsid w:val="00C34B1A"/>
    <w:rsid w:val="00C3577B"/>
    <w:rsid w:val="00C3596F"/>
    <w:rsid w:val="00C35CD7"/>
    <w:rsid w:val="00C36247"/>
    <w:rsid w:val="00C3671A"/>
    <w:rsid w:val="00C373F2"/>
    <w:rsid w:val="00C40424"/>
    <w:rsid w:val="00C41A63"/>
    <w:rsid w:val="00C4276C"/>
    <w:rsid w:val="00C4329D"/>
    <w:rsid w:val="00C43374"/>
    <w:rsid w:val="00C45A69"/>
    <w:rsid w:val="00C46AA2"/>
    <w:rsid w:val="00C46C48"/>
    <w:rsid w:val="00C50BCF"/>
    <w:rsid w:val="00C50FE1"/>
    <w:rsid w:val="00C5217A"/>
    <w:rsid w:val="00C521CA"/>
    <w:rsid w:val="00C537C1"/>
    <w:rsid w:val="00C542F0"/>
    <w:rsid w:val="00C546E9"/>
    <w:rsid w:val="00C5490B"/>
    <w:rsid w:val="00C55D14"/>
    <w:rsid w:val="00C55F0E"/>
    <w:rsid w:val="00C569D0"/>
    <w:rsid w:val="00C5709A"/>
    <w:rsid w:val="00C57CDB"/>
    <w:rsid w:val="00C60A9B"/>
    <w:rsid w:val="00C60F8E"/>
    <w:rsid w:val="00C6108B"/>
    <w:rsid w:val="00C6588D"/>
    <w:rsid w:val="00C66970"/>
    <w:rsid w:val="00C66B2F"/>
    <w:rsid w:val="00C67BE7"/>
    <w:rsid w:val="00C7106C"/>
    <w:rsid w:val="00C7233D"/>
    <w:rsid w:val="00C723BC"/>
    <w:rsid w:val="00C72795"/>
    <w:rsid w:val="00C73810"/>
    <w:rsid w:val="00C73F85"/>
    <w:rsid w:val="00C7480A"/>
    <w:rsid w:val="00C749A0"/>
    <w:rsid w:val="00C75A50"/>
    <w:rsid w:val="00C76888"/>
    <w:rsid w:val="00C77257"/>
    <w:rsid w:val="00C80C9F"/>
    <w:rsid w:val="00C80D03"/>
    <w:rsid w:val="00C80D37"/>
    <w:rsid w:val="00C8151A"/>
    <w:rsid w:val="00C81770"/>
    <w:rsid w:val="00C81C99"/>
    <w:rsid w:val="00C82355"/>
    <w:rsid w:val="00C823C0"/>
    <w:rsid w:val="00C824CE"/>
    <w:rsid w:val="00C82609"/>
    <w:rsid w:val="00C82804"/>
    <w:rsid w:val="00C83730"/>
    <w:rsid w:val="00C84802"/>
    <w:rsid w:val="00C85C0F"/>
    <w:rsid w:val="00C8640B"/>
    <w:rsid w:val="00C87821"/>
    <w:rsid w:val="00C8795F"/>
    <w:rsid w:val="00C87B7A"/>
    <w:rsid w:val="00C92726"/>
    <w:rsid w:val="00C9272E"/>
    <w:rsid w:val="00C933E8"/>
    <w:rsid w:val="00C9365B"/>
    <w:rsid w:val="00C93BCA"/>
    <w:rsid w:val="00C94642"/>
    <w:rsid w:val="00C94AEE"/>
    <w:rsid w:val="00C954E5"/>
    <w:rsid w:val="00C95FF7"/>
    <w:rsid w:val="00C9645A"/>
    <w:rsid w:val="00C96AF0"/>
    <w:rsid w:val="00C975ED"/>
    <w:rsid w:val="00C97798"/>
    <w:rsid w:val="00CA1130"/>
    <w:rsid w:val="00CA1F8F"/>
    <w:rsid w:val="00CA2591"/>
    <w:rsid w:val="00CA2C40"/>
    <w:rsid w:val="00CA46F8"/>
    <w:rsid w:val="00CA5C32"/>
    <w:rsid w:val="00CA6689"/>
    <w:rsid w:val="00CA7E6D"/>
    <w:rsid w:val="00CB0181"/>
    <w:rsid w:val="00CB04E9"/>
    <w:rsid w:val="00CB0507"/>
    <w:rsid w:val="00CB147A"/>
    <w:rsid w:val="00CB22A1"/>
    <w:rsid w:val="00CB285C"/>
    <w:rsid w:val="00CB43D1"/>
    <w:rsid w:val="00CB6234"/>
    <w:rsid w:val="00CB62CB"/>
    <w:rsid w:val="00CB7A46"/>
    <w:rsid w:val="00CC021A"/>
    <w:rsid w:val="00CC21A7"/>
    <w:rsid w:val="00CC3806"/>
    <w:rsid w:val="00CC4281"/>
    <w:rsid w:val="00CC6087"/>
    <w:rsid w:val="00CC648A"/>
    <w:rsid w:val="00CC6E2F"/>
    <w:rsid w:val="00CC76A3"/>
    <w:rsid w:val="00CC76CE"/>
    <w:rsid w:val="00CC7C82"/>
    <w:rsid w:val="00CC7DC1"/>
    <w:rsid w:val="00CD0ABD"/>
    <w:rsid w:val="00CD0F66"/>
    <w:rsid w:val="00CD259C"/>
    <w:rsid w:val="00CD6BAD"/>
    <w:rsid w:val="00CD77CA"/>
    <w:rsid w:val="00CD7B08"/>
    <w:rsid w:val="00CE09AE"/>
    <w:rsid w:val="00CE0A0A"/>
    <w:rsid w:val="00CE0C92"/>
    <w:rsid w:val="00CE0DE0"/>
    <w:rsid w:val="00CE35FF"/>
    <w:rsid w:val="00CE3B09"/>
    <w:rsid w:val="00CE3DDC"/>
    <w:rsid w:val="00CE3F65"/>
    <w:rsid w:val="00CE3FFA"/>
    <w:rsid w:val="00CE49CE"/>
    <w:rsid w:val="00CE4A80"/>
    <w:rsid w:val="00CE4BAA"/>
    <w:rsid w:val="00CE63EE"/>
    <w:rsid w:val="00CE7EE1"/>
    <w:rsid w:val="00CF16FB"/>
    <w:rsid w:val="00CF2295"/>
    <w:rsid w:val="00CF3211"/>
    <w:rsid w:val="00CF3BDE"/>
    <w:rsid w:val="00CF6654"/>
    <w:rsid w:val="00CF6F66"/>
    <w:rsid w:val="00CF6FC4"/>
    <w:rsid w:val="00CF7B79"/>
    <w:rsid w:val="00CF7E12"/>
    <w:rsid w:val="00D01F1D"/>
    <w:rsid w:val="00D020F4"/>
    <w:rsid w:val="00D02264"/>
    <w:rsid w:val="00D04391"/>
    <w:rsid w:val="00D05F32"/>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3C5"/>
    <w:rsid w:val="00D30761"/>
    <w:rsid w:val="00D307A6"/>
    <w:rsid w:val="00D30922"/>
    <w:rsid w:val="00D31246"/>
    <w:rsid w:val="00D312F2"/>
    <w:rsid w:val="00D322B0"/>
    <w:rsid w:val="00D32E10"/>
    <w:rsid w:val="00D331A8"/>
    <w:rsid w:val="00D33C85"/>
    <w:rsid w:val="00D36C35"/>
    <w:rsid w:val="00D37CFE"/>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432B"/>
    <w:rsid w:val="00D5494D"/>
    <w:rsid w:val="00D55FD9"/>
    <w:rsid w:val="00D5612D"/>
    <w:rsid w:val="00D5649E"/>
    <w:rsid w:val="00D574CA"/>
    <w:rsid w:val="00D57819"/>
    <w:rsid w:val="00D60332"/>
    <w:rsid w:val="00D6072C"/>
    <w:rsid w:val="00D60767"/>
    <w:rsid w:val="00D615EB"/>
    <w:rsid w:val="00D618A3"/>
    <w:rsid w:val="00D62195"/>
    <w:rsid w:val="00D62544"/>
    <w:rsid w:val="00D63E53"/>
    <w:rsid w:val="00D65117"/>
    <w:rsid w:val="00D65620"/>
    <w:rsid w:val="00D65FF8"/>
    <w:rsid w:val="00D660E4"/>
    <w:rsid w:val="00D6710D"/>
    <w:rsid w:val="00D701B8"/>
    <w:rsid w:val="00D709AA"/>
    <w:rsid w:val="00D71B3B"/>
    <w:rsid w:val="00D72906"/>
    <w:rsid w:val="00D72A1F"/>
    <w:rsid w:val="00D72BC8"/>
    <w:rsid w:val="00D72BCE"/>
    <w:rsid w:val="00D73E07"/>
    <w:rsid w:val="00D74A52"/>
    <w:rsid w:val="00D74DE9"/>
    <w:rsid w:val="00D7511F"/>
    <w:rsid w:val="00D7707D"/>
    <w:rsid w:val="00D77E65"/>
    <w:rsid w:val="00D820CA"/>
    <w:rsid w:val="00D826B4"/>
    <w:rsid w:val="00D828A5"/>
    <w:rsid w:val="00D84566"/>
    <w:rsid w:val="00D857E5"/>
    <w:rsid w:val="00D8746E"/>
    <w:rsid w:val="00D87EE0"/>
    <w:rsid w:val="00D92951"/>
    <w:rsid w:val="00D9485C"/>
    <w:rsid w:val="00D94B05"/>
    <w:rsid w:val="00D95BEB"/>
    <w:rsid w:val="00D95F7A"/>
    <w:rsid w:val="00D9667F"/>
    <w:rsid w:val="00D97990"/>
    <w:rsid w:val="00D97DF1"/>
    <w:rsid w:val="00DA122F"/>
    <w:rsid w:val="00DA3576"/>
    <w:rsid w:val="00DA3D06"/>
    <w:rsid w:val="00DA3D0C"/>
    <w:rsid w:val="00DA3EDB"/>
    <w:rsid w:val="00DA5968"/>
    <w:rsid w:val="00DA63CC"/>
    <w:rsid w:val="00DA68FE"/>
    <w:rsid w:val="00DA7631"/>
    <w:rsid w:val="00DA7F0D"/>
    <w:rsid w:val="00DB222D"/>
    <w:rsid w:val="00DB28AE"/>
    <w:rsid w:val="00DB29A8"/>
    <w:rsid w:val="00DB4DB4"/>
    <w:rsid w:val="00DB51F3"/>
    <w:rsid w:val="00DB5542"/>
    <w:rsid w:val="00DB596C"/>
    <w:rsid w:val="00DB5AD9"/>
    <w:rsid w:val="00DB5ED6"/>
    <w:rsid w:val="00DB6034"/>
    <w:rsid w:val="00DB6B0C"/>
    <w:rsid w:val="00DB6FA2"/>
    <w:rsid w:val="00DB7D1B"/>
    <w:rsid w:val="00DC0CA2"/>
    <w:rsid w:val="00DC176F"/>
    <w:rsid w:val="00DC1C04"/>
    <w:rsid w:val="00DC2B1D"/>
    <w:rsid w:val="00DC2C22"/>
    <w:rsid w:val="00DC3EB9"/>
    <w:rsid w:val="00DC40E8"/>
    <w:rsid w:val="00DC57A5"/>
    <w:rsid w:val="00DC5E00"/>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B23"/>
    <w:rsid w:val="00DE6B30"/>
    <w:rsid w:val="00DE710B"/>
    <w:rsid w:val="00DE780F"/>
    <w:rsid w:val="00DE79F5"/>
    <w:rsid w:val="00DF0ED9"/>
    <w:rsid w:val="00DF0FE1"/>
    <w:rsid w:val="00DF15D7"/>
    <w:rsid w:val="00DF3527"/>
    <w:rsid w:val="00DF3691"/>
    <w:rsid w:val="00DF36A7"/>
    <w:rsid w:val="00DF3A07"/>
    <w:rsid w:val="00DF3E12"/>
    <w:rsid w:val="00DF69A3"/>
    <w:rsid w:val="00DF6CC2"/>
    <w:rsid w:val="00E006E4"/>
    <w:rsid w:val="00E02800"/>
    <w:rsid w:val="00E02AAD"/>
    <w:rsid w:val="00E02D4E"/>
    <w:rsid w:val="00E032AE"/>
    <w:rsid w:val="00E03A4B"/>
    <w:rsid w:val="00E03C85"/>
    <w:rsid w:val="00E04621"/>
    <w:rsid w:val="00E051FD"/>
    <w:rsid w:val="00E0769B"/>
    <w:rsid w:val="00E07E4A"/>
    <w:rsid w:val="00E10549"/>
    <w:rsid w:val="00E11083"/>
    <w:rsid w:val="00E11C34"/>
    <w:rsid w:val="00E13A65"/>
    <w:rsid w:val="00E14AFB"/>
    <w:rsid w:val="00E15FEB"/>
    <w:rsid w:val="00E16152"/>
    <w:rsid w:val="00E16539"/>
    <w:rsid w:val="00E16650"/>
    <w:rsid w:val="00E177C5"/>
    <w:rsid w:val="00E1794D"/>
    <w:rsid w:val="00E17ACE"/>
    <w:rsid w:val="00E205FA"/>
    <w:rsid w:val="00E21034"/>
    <w:rsid w:val="00E23AB8"/>
    <w:rsid w:val="00E245D5"/>
    <w:rsid w:val="00E27427"/>
    <w:rsid w:val="00E30F65"/>
    <w:rsid w:val="00E31297"/>
    <w:rsid w:val="00E31C35"/>
    <w:rsid w:val="00E31EFC"/>
    <w:rsid w:val="00E330D2"/>
    <w:rsid w:val="00E332E8"/>
    <w:rsid w:val="00E33816"/>
    <w:rsid w:val="00E33B8F"/>
    <w:rsid w:val="00E35A33"/>
    <w:rsid w:val="00E3655E"/>
    <w:rsid w:val="00E36867"/>
    <w:rsid w:val="00E374A3"/>
    <w:rsid w:val="00E40624"/>
    <w:rsid w:val="00E408BF"/>
    <w:rsid w:val="00E410E9"/>
    <w:rsid w:val="00E42B10"/>
    <w:rsid w:val="00E4329F"/>
    <w:rsid w:val="00E43606"/>
    <w:rsid w:val="00E43B70"/>
    <w:rsid w:val="00E46CC2"/>
    <w:rsid w:val="00E46D15"/>
    <w:rsid w:val="00E5165B"/>
    <w:rsid w:val="00E5241C"/>
    <w:rsid w:val="00E53C1B"/>
    <w:rsid w:val="00E544C1"/>
    <w:rsid w:val="00E547F7"/>
    <w:rsid w:val="00E54AB5"/>
    <w:rsid w:val="00E54D26"/>
    <w:rsid w:val="00E55DFC"/>
    <w:rsid w:val="00E56405"/>
    <w:rsid w:val="00E5708C"/>
    <w:rsid w:val="00E57F35"/>
    <w:rsid w:val="00E610D6"/>
    <w:rsid w:val="00E62A4F"/>
    <w:rsid w:val="00E65013"/>
    <w:rsid w:val="00E651DE"/>
    <w:rsid w:val="00E654B6"/>
    <w:rsid w:val="00E67720"/>
    <w:rsid w:val="00E7064A"/>
    <w:rsid w:val="00E71C91"/>
    <w:rsid w:val="00E72D22"/>
    <w:rsid w:val="00E7468D"/>
    <w:rsid w:val="00E74E87"/>
    <w:rsid w:val="00E77BE1"/>
    <w:rsid w:val="00E80182"/>
    <w:rsid w:val="00E8027B"/>
    <w:rsid w:val="00E806D2"/>
    <w:rsid w:val="00E80883"/>
    <w:rsid w:val="00E80D29"/>
    <w:rsid w:val="00E8132C"/>
    <w:rsid w:val="00E81437"/>
    <w:rsid w:val="00E827FE"/>
    <w:rsid w:val="00E83067"/>
    <w:rsid w:val="00E83338"/>
    <w:rsid w:val="00E840E7"/>
    <w:rsid w:val="00E84FE6"/>
    <w:rsid w:val="00E86A5A"/>
    <w:rsid w:val="00E873C2"/>
    <w:rsid w:val="00E875FF"/>
    <w:rsid w:val="00E920E1"/>
    <w:rsid w:val="00E94720"/>
    <w:rsid w:val="00E94A6B"/>
    <w:rsid w:val="00E9535F"/>
    <w:rsid w:val="00E9537A"/>
    <w:rsid w:val="00E95B0F"/>
    <w:rsid w:val="00E95CC4"/>
    <w:rsid w:val="00E95D42"/>
    <w:rsid w:val="00E95E72"/>
    <w:rsid w:val="00E96E8E"/>
    <w:rsid w:val="00E97486"/>
    <w:rsid w:val="00E97C0E"/>
    <w:rsid w:val="00EA0BB5"/>
    <w:rsid w:val="00EA12F0"/>
    <w:rsid w:val="00EA2CE4"/>
    <w:rsid w:val="00EA48D0"/>
    <w:rsid w:val="00EA6A6E"/>
    <w:rsid w:val="00EA6DCB"/>
    <w:rsid w:val="00EA723C"/>
    <w:rsid w:val="00EB0077"/>
    <w:rsid w:val="00EB0F6B"/>
    <w:rsid w:val="00EB5ADB"/>
    <w:rsid w:val="00EB6218"/>
    <w:rsid w:val="00EB69EF"/>
    <w:rsid w:val="00EB7706"/>
    <w:rsid w:val="00EC0949"/>
    <w:rsid w:val="00EC0CDB"/>
    <w:rsid w:val="00EC13E8"/>
    <w:rsid w:val="00EC1A3A"/>
    <w:rsid w:val="00EC4F39"/>
    <w:rsid w:val="00EC6022"/>
    <w:rsid w:val="00EC6BBE"/>
    <w:rsid w:val="00EC70E0"/>
    <w:rsid w:val="00EC7772"/>
    <w:rsid w:val="00EC79C5"/>
    <w:rsid w:val="00ED2ABA"/>
    <w:rsid w:val="00ED3C4C"/>
    <w:rsid w:val="00ED3E1B"/>
    <w:rsid w:val="00ED5F52"/>
    <w:rsid w:val="00ED6046"/>
    <w:rsid w:val="00ED6892"/>
    <w:rsid w:val="00ED6FC5"/>
    <w:rsid w:val="00EE02F6"/>
    <w:rsid w:val="00EE13AE"/>
    <w:rsid w:val="00EE164A"/>
    <w:rsid w:val="00EE197D"/>
    <w:rsid w:val="00EE25EA"/>
    <w:rsid w:val="00EE276D"/>
    <w:rsid w:val="00EE28C4"/>
    <w:rsid w:val="00EE2AF3"/>
    <w:rsid w:val="00EE34B6"/>
    <w:rsid w:val="00EE3A65"/>
    <w:rsid w:val="00EE45C5"/>
    <w:rsid w:val="00EE4B98"/>
    <w:rsid w:val="00EE55B2"/>
    <w:rsid w:val="00EE5CD0"/>
    <w:rsid w:val="00EE7DA9"/>
    <w:rsid w:val="00EF214A"/>
    <w:rsid w:val="00EF34D3"/>
    <w:rsid w:val="00EF38CF"/>
    <w:rsid w:val="00EF3C89"/>
    <w:rsid w:val="00EF40CD"/>
    <w:rsid w:val="00EF4D1B"/>
    <w:rsid w:val="00EF6B9E"/>
    <w:rsid w:val="00EF6C91"/>
    <w:rsid w:val="00EF715C"/>
    <w:rsid w:val="00EF738C"/>
    <w:rsid w:val="00F00C62"/>
    <w:rsid w:val="00F00CF8"/>
    <w:rsid w:val="00F01E89"/>
    <w:rsid w:val="00F02F18"/>
    <w:rsid w:val="00F0330B"/>
    <w:rsid w:val="00F047A1"/>
    <w:rsid w:val="00F04926"/>
    <w:rsid w:val="00F04FF6"/>
    <w:rsid w:val="00F0504C"/>
    <w:rsid w:val="00F06FC4"/>
    <w:rsid w:val="00F100D0"/>
    <w:rsid w:val="00F109FC"/>
    <w:rsid w:val="00F11546"/>
    <w:rsid w:val="00F13D95"/>
    <w:rsid w:val="00F13F76"/>
    <w:rsid w:val="00F154AA"/>
    <w:rsid w:val="00F16057"/>
    <w:rsid w:val="00F16324"/>
    <w:rsid w:val="00F16A68"/>
    <w:rsid w:val="00F21B40"/>
    <w:rsid w:val="00F233C0"/>
    <w:rsid w:val="00F2375B"/>
    <w:rsid w:val="00F24F93"/>
    <w:rsid w:val="00F2561F"/>
    <w:rsid w:val="00F2637D"/>
    <w:rsid w:val="00F31334"/>
    <w:rsid w:val="00F31E36"/>
    <w:rsid w:val="00F3294F"/>
    <w:rsid w:val="00F33998"/>
    <w:rsid w:val="00F342FD"/>
    <w:rsid w:val="00F34E9E"/>
    <w:rsid w:val="00F351F5"/>
    <w:rsid w:val="00F365C8"/>
    <w:rsid w:val="00F36922"/>
    <w:rsid w:val="00F36DC0"/>
    <w:rsid w:val="00F400A1"/>
    <w:rsid w:val="00F41684"/>
    <w:rsid w:val="00F418ED"/>
    <w:rsid w:val="00F422F8"/>
    <w:rsid w:val="00F42EFD"/>
    <w:rsid w:val="00F44755"/>
    <w:rsid w:val="00F4504D"/>
    <w:rsid w:val="00F451CD"/>
    <w:rsid w:val="00F455E0"/>
    <w:rsid w:val="00F45E7C"/>
    <w:rsid w:val="00F46C2E"/>
    <w:rsid w:val="00F4702A"/>
    <w:rsid w:val="00F50B7F"/>
    <w:rsid w:val="00F5167E"/>
    <w:rsid w:val="00F518B9"/>
    <w:rsid w:val="00F51DC1"/>
    <w:rsid w:val="00F523D2"/>
    <w:rsid w:val="00F52E30"/>
    <w:rsid w:val="00F53375"/>
    <w:rsid w:val="00F5458D"/>
    <w:rsid w:val="00F54F3A"/>
    <w:rsid w:val="00F55028"/>
    <w:rsid w:val="00F5670E"/>
    <w:rsid w:val="00F5693B"/>
    <w:rsid w:val="00F60892"/>
    <w:rsid w:val="00F616A3"/>
    <w:rsid w:val="00F61E6F"/>
    <w:rsid w:val="00F6485C"/>
    <w:rsid w:val="00F6525D"/>
    <w:rsid w:val="00F653A1"/>
    <w:rsid w:val="00F659E1"/>
    <w:rsid w:val="00F668FF"/>
    <w:rsid w:val="00F66C06"/>
    <w:rsid w:val="00F670F7"/>
    <w:rsid w:val="00F71FAA"/>
    <w:rsid w:val="00F73385"/>
    <w:rsid w:val="00F74A50"/>
    <w:rsid w:val="00F7677E"/>
    <w:rsid w:val="00F76F3C"/>
    <w:rsid w:val="00F77FA2"/>
    <w:rsid w:val="00F808C5"/>
    <w:rsid w:val="00F811D2"/>
    <w:rsid w:val="00F81353"/>
    <w:rsid w:val="00F81646"/>
    <w:rsid w:val="00F81D0E"/>
    <w:rsid w:val="00F8313C"/>
    <w:rsid w:val="00F832E1"/>
    <w:rsid w:val="00F845A2"/>
    <w:rsid w:val="00F85369"/>
    <w:rsid w:val="00F858DD"/>
    <w:rsid w:val="00F86F5C"/>
    <w:rsid w:val="00F877FE"/>
    <w:rsid w:val="00F87842"/>
    <w:rsid w:val="00F92E2A"/>
    <w:rsid w:val="00F93DC9"/>
    <w:rsid w:val="00F94872"/>
    <w:rsid w:val="00F9547F"/>
    <w:rsid w:val="00F965B1"/>
    <w:rsid w:val="00F967E0"/>
    <w:rsid w:val="00F96A6A"/>
    <w:rsid w:val="00F97C20"/>
    <w:rsid w:val="00FA0362"/>
    <w:rsid w:val="00FA08AC"/>
    <w:rsid w:val="00FA156D"/>
    <w:rsid w:val="00FA28B0"/>
    <w:rsid w:val="00FA352D"/>
    <w:rsid w:val="00FA3E55"/>
    <w:rsid w:val="00FA3E7D"/>
    <w:rsid w:val="00FA43B6"/>
    <w:rsid w:val="00FA4C14"/>
    <w:rsid w:val="00FA5BF6"/>
    <w:rsid w:val="00FA5D88"/>
    <w:rsid w:val="00FA5D9B"/>
    <w:rsid w:val="00FA65EF"/>
    <w:rsid w:val="00FA6D0A"/>
    <w:rsid w:val="00FA751A"/>
    <w:rsid w:val="00FA7AEE"/>
    <w:rsid w:val="00FB0152"/>
    <w:rsid w:val="00FB0AAD"/>
    <w:rsid w:val="00FB1482"/>
    <w:rsid w:val="00FB1A63"/>
    <w:rsid w:val="00FB29A4"/>
    <w:rsid w:val="00FB331F"/>
    <w:rsid w:val="00FB33E4"/>
    <w:rsid w:val="00FB3858"/>
    <w:rsid w:val="00FB5641"/>
    <w:rsid w:val="00FB6A36"/>
    <w:rsid w:val="00FB6C2B"/>
    <w:rsid w:val="00FC074C"/>
    <w:rsid w:val="00FC11FE"/>
    <w:rsid w:val="00FC18E0"/>
    <w:rsid w:val="00FC19AE"/>
    <w:rsid w:val="00FC1B19"/>
    <w:rsid w:val="00FC20C3"/>
    <w:rsid w:val="00FC29BA"/>
    <w:rsid w:val="00FC3B63"/>
    <w:rsid w:val="00FC3E02"/>
    <w:rsid w:val="00FC5AA3"/>
    <w:rsid w:val="00FC5CFA"/>
    <w:rsid w:val="00FC6202"/>
    <w:rsid w:val="00FC64E4"/>
    <w:rsid w:val="00FC68C1"/>
    <w:rsid w:val="00FC7A07"/>
    <w:rsid w:val="00FC7D8B"/>
    <w:rsid w:val="00FD1508"/>
    <w:rsid w:val="00FD1937"/>
    <w:rsid w:val="00FD21ED"/>
    <w:rsid w:val="00FD3FA0"/>
    <w:rsid w:val="00FD4CB5"/>
    <w:rsid w:val="00FD522B"/>
    <w:rsid w:val="00FD554D"/>
    <w:rsid w:val="00FD5B24"/>
    <w:rsid w:val="00FD7A67"/>
    <w:rsid w:val="00FE02DE"/>
    <w:rsid w:val="00FE1231"/>
    <w:rsid w:val="00FE28CC"/>
    <w:rsid w:val="00FE29AA"/>
    <w:rsid w:val="00FE30C5"/>
    <w:rsid w:val="00FE31E9"/>
    <w:rsid w:val="00FE362B"/>
    <w:rsid w:val="00FE37EF"/>
    <w:rsid w:val="00FE3F51"/>
    <w:rsid w:val="00FE5C16"/>
    <w:rsid w:val="00FE7189"/>
    <w:rsid w:val="00FF0D93"/>
    <w:rsid w:val="00FF19E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F0839"/>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nhideWhenUsed/>
    <w:rsid w:val="0037082E"/>
    <w:pPr>
      <w:spacing w:after="120"/>
    </w:pPr>
  </w:style>
  <w:style w:type="character" w:customStyle="1" w:styleId="BodyTextChar">
    <w:name w:val="Body Text Char"/>
    <w:basedOn w:val="DefaultParagraphFont"/>
    <w:link w:val="BodyText"/>
    <w:rsid w:val="0037082E"/>
    <w:rPr>
      <w:sz w:val="18"/>
      <w:lang w:val="en-GB" w:eastAsia="en-US"/>
    </w:rPr>
  </w:style>
  <w:style w:type="paragraph" w:customStyle="1" w:styleId="TableParagraph">
    <w:name w:val="Table Paragraph"/>
    <w:basedOn w:val="Normal"/>
    <w:uiPriority w:val="1"/>
    <w:qFormat/>
    <w:rsid w:val="0037082E"/>
    <w:pPr>
      <w:widowControl w:val="0"/>
      <w:autoSpaceDE w:val="0"/>
      <w:autoSpaceDN w:val="0"/>
      <w:adjustRightInd w:val="0"/>
    </w:pPr>
    <w:rPr>
      <w:rFonts w:eastAsiaTheme="minorEastAsia"/>
      <w:sz w:val="24"/>
      <w:szCs w:val="24"/>
      <w:lang w:val="en-US" w:eastAsia="ko-KR"/>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9D07D7"/>
    <w:pPr>
      <w:widowControl w:val="0"/>
      <w:autoSpaceDE w:val="0"/>
      <w:autoSpaceDN w:val="0"/>
      <w:adjustRightInd w:val="0"/>
      <w:spacing w:line="315" w:lineRule="exact"/>
      <w:ind w:left="196"/>
    </w:pPr>
    <w:rPr>
      <w:rFonts w:ascii="Arial" w:eastAsiaTheme="minorEastAsia" w:hAnsi="Arial" w:cs="Arial"/>
      <w:b/>
      <w:bCs/>
      <w:sz w:val="28"/>
      <w:szCs w:val="28"/>
      <w:lang w:val="en-US" w:eastAsia="ko-KR"/>
    </w:rPr>
  </w:style>
  <w:style w:type="character" w:customStyle="1" w:styleId="TitleChar">
    <w:name w:val="Title Char"/>
    <w:basedOn w:val="DefaultParagraphFont"/>
    <w:link w:val="Title"/>
    <w:uiPriority w:val="1"/>
    <w:rsid w:val="009D07D7"/>
    <w:rPr>
      <w:rFonts w:ascii="Arial" w:eastAsiaTheme="minorEastAsia" w:hAnsi="Arial" w:cs="Arial"/>
      <w:b/>
      <w:bCs/>
      <w:sz w:val="28"/>
      <w:szCs w:val="28"/>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styleId="UnresolvedMention">
    <w:name w:val="Unresolved Mention"/>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himi.shilo@Huawei.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7020F836-27DD-4FEA-AB15-7FBBEDFA0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3190</Words>
  <Characters>18186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21334</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2021-07-08T15:06:00Z</dcterms:created>
  <dcterms:modified xsi:type="dcterms:W3CDTF">2021-07-12T13:33:00Z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(3)h5rzv6gHYWL+rtVucsbCizByQfT4yfEtWrgc+wgNvgWSC8Wxfrwr0GjhAQdwvV3+s5YI+zR2
dim8MQl0c3fBV3+pvUlBMTz0VaylZP77qK4XA4frKEjrMTV/IiYeeREbea6Ef5kX+SCIB9Vk
/Bl3R+mc5fiEat/uCq4dK/exUuekjL9amHs85f0/+xCP23xw++2b9DSxH02a0iLiPhDFXI9s
0dUPRWQGZ0cjfJ8UZ4</vt:lpwstr>
  </property>
  <property fmtid="{D5CDD505-2E9C-101B-9397-08002B2CF9AE}" pid="9" name="_2015_ms_pID_7253431">
    <vt:lpwstr>tuEmN+1+pjTpsOA8GT6W1BlflhuAZHgHs4q2XHCEo7C/DVk0VnycP4
pjhSrD5boi7D082KbMveF0pnCCHIu6eaQ6jpOZY0WjvhJFzmpGJsKZbRHA5xLWJAfHkQxTjD
S3He4ZzjCs6IziBOjo9Uvecs8qzwg/5oGaomBoFxu7+kcamXkMfD4Mn06ADztufo5zLvgl8+
02hm9tPI9plXOygQdruqw9b+RUHr1fzPEZH6</vt:lpwstr>
  </property>
  <property fmtid="{D5CDD505-2E9C-101B-9397-08002B2CF9AE}" pid="10" name="_2015_ms_pID_7253432">
    <vt:lpwstr>fg==</vt:lpwstr>
  </property>
</Properties>
</file>