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:rsidR="008B3792" w:rsidRPr="00CD4C78" w:rsidRDefault="00882CDC" w:rsidP="004F6D0C">
                  <w:pPr>
                    <w:pStyle w:val="T2"/>
                  </w:pPr>
                  <w:r>
                    <w:rPr>
                      <w:lang w:eastAsia="ko-KR"/>
                    </w:rPr>
                    <w:t>Reference Correction</w:t>
                  </w:r>
                  <w:r w:rsidR="00D83156">
                    <w:rPr>
                      <w:lang w:eastAsia="ko-KR"/>
                    </w:rPr>
                    <w:t xml:space="preserve"> in 36.</w:t>
                  </w:r>
                  <w:r>
                    <w:rPr>
                      <w:lang w:eastAsia="ko-KR"/>
                    </w:rPr>
                    <w:t>3.12.2.2</w:t>
                  </w:r>
                </w:p>
              </w:tc>
            </w:tr>
            <w:tr w:rsidR="008B3792" w:rsidRPr="00CD4C78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39571A">
                    <w:rPr>
                      <w:b w:val="0"/>
                      <w:sz w:val="20"/>
                    </w:rPr>
                    <w:t>1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2C6E2E">
                    <w:rPr>
                      <w:b w:val="0"/>
                      <w:sz w:val="20"/>
                      <w:lang w:eastAsia="ko-KR"/>
                    </w:rPr>
                    <w:t>4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2C6E2E">
                    <w:rPr>
                      <w:b w:val="0"/>
                      <w:sz w:val="20"/>
                      <w:lang w:eastAsia="ko-KR"/>
                    </w:rPr>
                    <w:t>2</w:t>
                  </w:r>
                  <w:r w:rsidR="00624010">
                    <w:rPr>
                      <w:b w:val="0"/>
                      <w:sz w:val="20"/>
                      <w:lang w:eastAsia="ko-KR"/>
                    </w:rPr>
                    <w:t>8</w:t>
                  </w:r>
                </w:p>
              </w:tc>
            </w:tr>
            <w:tr w:rsidR="008B3792" w:rsidRPr="00CD4C78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:rsidR="006910E4" w:rsidRDefault="00882CDC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Genadiy Tsodik</w:t>
                  </w:r>
                </w:p>
              </w:tc>
              <w:tc>
                <w:tcPr>
                  <w:tcW w:w="2160" w:type="dxa"/>
                  <w:vAlign w:val="center"/>
                </w:tcPr>
                <w:p w:rsidR="006910E4" w:rsidRDefault="00882CDC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Huawei</w:t>
                  </w:r>
                </w:p>
              </w:tc>
              <w:tc>
                <w:tcPr>
                  <w:tcW w:w="1080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:rsidR="006910E4" w:rsidRPr="00CD4C78" w:rsidRDefault="006910E4" w:rsidP="003C395D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6910E4" w:rsidRPr="00CD4C78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:rsidR="006910E4" w:rsidRPr="00CD4C78" w:rsidRDefault="009E2C25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Wook Bong Lee</w:t>
                  </w:r>
                </w:p>
              </w:tc>
              <w:tc>
                <w:tcPr>
                  <w:tcW w:w="2160" w:type="dxa"/>
                  <w:vAlign w:val="center"/>
                </w:tcPr>
                <w:p w:rsidR="006910E4" w:rsidRPr="00CD4C78" w:rsidRDefault="009E2C25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 xml:space="preserve">Samsung </w:t>
                  </w:r>
                </w:p>
              </w:tc>
              <w:tc>
                <w:tcPr>
                  <w:tcW w:w="1080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A6092" w:rsidRPr="00CD4C78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52B98" w:rsidRPr="00CD4C78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:rsidR="00EA6977" w:rsidRDefault="00EA6977" w:rsidP="000609BC">
            <w:pPr>
              <w:pStyle w:val="T2"/>
            </w:pPr>
          </w:p>
        </w:tc>
      </w:tr>
    </w:tbl>
    <w:p w:rsidR="003E4403" w:rsidRPr="00CD4C78" w:rsidRDefault="003E4403">
      <w:pPr>
        <w:pStyle w:val="T1"/>
        <w:spacing w:after="120"/>
        <w:rPr>
          <w:sz w:val="22"/>
        </w:rPr>
      </w:pPr>
    </w:p>
    <w:p w:rsidR="003E4403" w:rsidRPr="00CD4C78" w:rsidRDefault="003E4403">
      <w:pPr>
        <w:pStyle w:val="T1"/>
        <w:spacing w:after="120"/>
        <w:rPr>
          <w:sz w:val="22"/>
        </w:rPr>
      </w:pPr>
    </w:p>
    <w:p w:rsidR="003E4403" w:rsidRPr="00CD4C78" w:rsidRDefault="003E4403" w:rsidP="003E4403">
      <w:pPr>
        <w:pStyle w:val="T1"/>
        <w:spacing w:after="120"/>
      </w:pPr>
      <w:r w:rsidRPr="00CD4C78">
        <w:t>Abstract</w:t>
      </w:r>
    </w:p>
    <w:p w:rsidR="004E4723" w:rsidRDefault="003E4403" w:rsidP="00882CDC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DE3EE8">
        <w:rPr>
          <w:sz w:val="20"/>
          <w:lang w:eastAsia="ko-KR"/>
        </w:rPr>
        <w:t xml:space="preserve">text updates on </w:t>
      </w:r>
      <w:r w:rsidR="003C395D">
        <w:rPr>
          <w:sz w:val="20"/>
          <w:lang w:eastAsia="ko-KR"/>
        </w:rPr>
        <w:t>P802.11</w:t>
      </w:r>
      <w:r w:rsidR="0039571A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39571A">
        <w:rPr>
          <w:sz w:val="20"/>
          <w:lang w:eastAsia="ko-KR"/>
        </w:rPr>
        <w:t>0.</w:t>
      </w:r>
      <w:r w:rsidR="00DE3EE8">
        <w:rPr>
          <w:sz w:val="20"/>
          <w:lang w:eastAsia="ko-KR"/>
        </w:rPr>
        <w:t xml:space="preserve">4 to resolve </w:t>
      </w:r>
      <w:r w:rsidR="00CE790B">
        <w:rPr>
          <w:sz w:val="20"/>
          <w:lang w:eastAsia="ko-KR"/>
        </w:rPr>
        <w:t xml:space="preserve">a </w:t>
      </w:r>
      <w:r w:rsidR="00882CDC">
        <w:rPr>
          <w:sz w:val="20"/>
          <w:lang w:eastAsia="ko-KR"/>
        </w:rPr>
        <w:t>wrong reference in subclause 36.3.12.2.2</w:t>
      </w:r>
      <w:r w:rsidR="00DE3EE8">
        <w:rPr>
          <w:sz w:val="20"/>
          <w:lang w:eastAsia="ko-KR"/>
        </w:rPr>
        <w:t>.</w:t>
      </w:r>
    </w:p>
    <w:p w:rsidR="004E4723" w:rsidRDefault="004E4723" w:rsidP="004B4C24">
      <w:pPr>
        <w:jc w:val="both"/>
        <w:rPr>
          <w:sz w:val="20"/>
          <w:lang w:eastAsia="ko-KR"/>
        </w:rPr>
      </w:pPr>
    </w:p>
    <w:p w:rsidR="00153BE2" w:rsidRDefault="00153BE2" w:rsidP="004B4C24">
      <w:pPr>
        <w:jc w:val="both"/>
        <w:rPr>
          <w:sz w:val="20"/>
          <w:lang w:eastAsia="ko-KR"/>
        </w:rPr>
      </w:pPr>
    </w:p>
    <w:p w:rsidR="005E768D" w:rsidRDefault="005E768D" w:rsidP="005E768D"/>
    <w:p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Markup” to clearly see the proposed text edits.</w:t>
      </w:r>
    </w:p>
    <w:p w:rsidR="00EF05A7" w:rsidRDefault="00EF05A7" w:rsidP="005E768D"/>
    <w:p w:rsidR="00EF05A7" w:rsidRDefault="00EF05A7" w:rsidP="005E768D"/>
    <w:p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:rsidR="00EF05A7" w:rsidRPr="00CD4C78" w:rsidRDefault="00EF05A7" w:rsidP="005E768D"/>
    <w:p w:rsidR="004A3995" w:rsidRDefault="00EF05A7" w:rsidP="004A3995">
      <w:r>
        <w:t>R</w:t>
      </w:r>
      <w:r w:rsidR="004A3995">
        <w:t>0</w:t>
      </w:r>
      <w:r>
        <w:t xml:space="preserve">: </w:t>
      </w:r>
      <w:r w:rsidR="004A3995">
        <w:t>Initial version.</w:t>
      </w:r>
    </w:p>
    <w:p w:rsidR="00DC0CA2" w:rsidRDefault="00DC0CA2" w:rsidP="00882CDC"/>
    <w:p w:rsidR="00882CDC" w:rsidRPr="00CD4C78" w:rsidRDefault="00882CDC" w:rsidP="00882CDC"/>
    <w:p w:rsidR="000F4C0D" w:rsidRDefault="009E72D5" w:rsidP="000F4C0D">
      <w:pPr>
        <w:jc w:val="both"/>
        <w:rPr>
          <w:sz w:val="22"/>
          <w:szCs w:val="22"/>
        </w:rPr>
      </w:pPr>
      <w:bookmarkStart w:id="0" w:name="RTF39353739353a2048322c312e"/>
      <w:r>
        <w:rPr>
          <w:b/>
          <w:sz w:val="28"/>
          <w:szCs w:val="22"/>
          <w:u w:val="single"/>
        </w:rPr>
        <w:t>Discussion</w:t>
      </w:r>
    </w:p>
    <w:p w:rsidR="000F4C0D" w:rsidRDefault="000F4C0D" w:rsidP="000F4C0D">
      <w:pPr>
        <w:jc w:val="both"/>
        <w:rPr>
          <w:sz w:val="22"/>
          <w:szCs w:val="22"/>
        </w:rPr>
      </w:pPr>
    </w:p>
    <w:p w:rsidR="000F4C0D" w:rsidRDefault="005829D3" w:rsidP="00882CDC">
      <w:pPr>
        <w:rPr>
          <w:sz w:val="22"/>
          <w:szCs w:val="22"/>
        </w:rPr>
      </w:pPr>
      <w:r>
        <w:rPr>
          <w:sz w:val="22"/>
          <w:szCs w:val="22"/>
        </w:rPr>
        <w:t xml:space="preserve">In </w:t>
      </w:r>
      <w:r w:rsidR="000F4C0D">
        <w:rPr>
          <w:sz w:val="22"/>
          <w:szCs w:val="22"/>
        </w:rPr>
        <w:t>D0.</w:t>
      </w:r>
      <w:r w:rsidR="00D11465">
        <w:rPr>
          <w:sz w:val="22"/>
          <w:szCs w:val="22"/>
        </w:rPr>
        <w:t>4</w:t>
      </w:r>
      <w:r w:rsidR="00882CDC">
        <w:rPr>
          <w:sz w:val="22"/>
          <w:szCs w:val="22"/>
        </w:rPr>
        <w:t xml:space="preserve"> P322</w:t>
      </w:r>
      <w:r w:rsidR="00111319">
        <w:rPr>
          <w:sz w:val="22"/>
          <w:szCs w:val="22"/>
        </w:rPr>
        <w:t xml:space="preserve">, </w:t>
      </w:r>
      <w:r w:rsidR="00882CDC">
        <w:rPr>
          <w:sz w:val="22"/>
          <w:szCs w:val="22"/>
        </w:rPr>
        <w:t>the subclause 36.3.12.2.2 comprises</w:t>
      </w:r>
      <w:r w:rsidR="00111319">
        <w:rPr>
          <w:sz w:val="22"/>
          <w:szCs w:val="22"/>
        </w:rPr>
        <w:t>:</w:t>
      </w:r>
    </w:p>
    <w:p w:rsidR="00882CDC" w:rsidRDefault="00882CDC" w:rsidP="006D45B8">
      <w:pPr>
        <w:rPr>
          <w:sz w:val="22"/>
          <w:szCs w:val="22"/>
        </w:rPr>
      </w:pPr>
    </w:p>
    <w:p w:rsidR="002347D0" w:rsidRDefault="00882CDC" w:rsidP="00882CDC">
      <w:pPr>
        <w:rPr>
          <w:sz w:val="22"/>
          <w:szCs w:val="22"/>
          <w:lang w:val="en-US"/>
        </w:rPr>
      </w:pPr>
      <w:r>
        <w:rPr>
          <w:noProof/>
          <w:lang w:val="en-US" w:bidi="he-IL"/>
        </w:rPr>
        <w:drawing>
          <wp:inline distT="0" distB="0" distL="0" distR="0" wp14:anchorId="3175245C" wp14:editId="055F9A62">
            <wp:extent cx="6263640" cy="1595755"/>
            <wp:effectExtent l="0" t="0" r="381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159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5F9C" w:rsidRDefault="00882CDC" w:rsidP="00ED42AD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The reference mentioned </w:t>
      </w:r>
      <w:r w:rsidR="00ED42AD">
        <w:rPr>
          <w:sz w:val="22"/>
          <w:szCs w:val="22"/>
          <w:lang w:val="en-US"/>
        </w:rPr>
        <w:t>in the subclause</w:t>
      </w:r>
      <w:r>
        <w:rPr>
          <w:sz w:val="22"/>
          <w:szCs w:val="22"/>
          <w:lang w:val="en-US"/>
        </w:rPr>
        <w:t xml:space="preserve"> </w:t>
      </w:r>
      <w:r w:rsidR="00ED42AD">
        <w:rPr>
          <w:sz w:val="22"/>
          <w:szCs w:val="22"/>
          <w:lang w:val="en-US"/>
        </w:rPr>
        <w:t>refers to</w:t>
      </w:r>
      <w:r>
        <w:rPr>
          <w:sz w:val="22"/>
          <w:szCs w:val="22"/>
          <w:lang w:val="en-US"/>
        </w:rPr>
        <w:t xml:space="preserve"> the subclause itself</w:t>
      </w:r>
      <w:r w:rsidR="00AA5F9C">
        <w:rPr>
          <w:sz w:val="22"/>
          <w:szCs w:val="22"/>
          <w:lang w:val="en-US"/>
        </w:rPr>
        <w:t>.</w:t>
      </w:r>
      <w:r w:rsidR="00ED42AD">
        <w:rPr>
          <w:sz w:val="22"/>
          <w:szCs w:val="22"/>
          <w:lang w:val="en-US"/>
        </w:rPr>
        <w:t xml:space="preserve"> </w:t>
      </w:r>
    </w:p>
    <w:p w:rsidR="00AA5F9C" w:rsidRPr="000F4C0D" w:rsidRDefault="00AA5F9C" w:rsidP="006D45B8">
      <w:pPr>
        <w:rPr>
          <w:sz w:val="22"/>
          <w:szCs w:val="22"/>
          <w:lang w:val="en-US"/>
        </w:rPr>
      </w:pPr>
    </w:p>
    <w:p w:rsidR="000F4C0D" w:rsidRDefault="000F4C0D" w:rsidP="006D45B8">
      <w:pPr>
        <w:rPr>
          <w:i/>
          <w:iCs/>
          <w:sz w:val="22"/>
          <w:szCs w:val="22"/>
          <w:lang w:val="en-US"/>
        </w:rPr>
      </w:pPr>
    </w:p>
    <w:p w:rsidR="00ED42AD" w:rsidRDefault="00ED42AD">
      <w:pPr>
        <w:rPr>
          <w:b/>
          <w:sz w:val="28"/>
          <w:szCs w:val="22"/>
          <w:u w:val="single"/>
          <w:lang w:val="en-US"/>
        </w:rPr>
      </w:pPr>
      <w:r>
        <w:rPr>
          <w:b/>
          <w:sz w:val="28"/>
          <w:szCs w:val="22"/>
          <w:u w:val="single"/>
          <w:lang w:val="en-US"/>
        </w:rPr>
        <w:br w:type="page"/>
      </w:r>
    </w:p>
    <w:p w:rsidR="003A3B86" w:rsidRDefault="003A3B86" w:rsidP="003A3B86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lastRenderedPageBreak/>
        <w:t>Proposed Text Update</w:t>
      </w:r>
    </w:p>
    <w:p w:rsidR="003A3B86" w:rsidRDefault="003A3B86" w:rsidP="006D45B8">
      <w:pPr>
        <w:rPr>
          <w:i/>
          <w:iCs/>
          <w:sz w:val="22"/>
          <w:szCs w:val="22"/>
          <w:lang w:val="en-US"/>
        </w:rPr>
      </w:pPr>
    </w:p>
    <w:p w:rsidR="00882CDC" w:rsidRDefault="00882CDC" w:rsidP="00CE790B">
      <w:pPr>
        <w:rPr>
          <w:sz w:val="22"/>
          <w:szCs w:val="22"/>
          <w:lang w:val="en-US" w:bidi="he-IL"/>
        </w:rPr>
      </w:pPr>
      <w:r>
        <w:rPr>
          <w:sz w:val="22"/>
          <w:szCs w:val="22"/>
          <w:lang w:val="en-US" w:bidi="he-IL"/>
        </w:rPr>
        <w:t xml:space="preserve">As this reference intends to specify the Cyclic Shift values for </w:t>
      </w:r>
      <w:r w:rsidRPr="00ED42AD">
        <w:rPr>
          <w:i/>
          <w:iCs/>
          <w:sz w:val="22"/>
          <w:szCs w:val="22"/>
          <w:lang w:val="en-US" w:bidi="he-IL"/>
        </w:rPr>
        <w:t>Nss,r</w:t>
      </w:r>
      <w:r w:rsidR="00CE790B">
        <w:rPr>
          <w:i/>
          <w:iCs/>
          <w:sz w:val="22"/>
          <w:szCs w:val="22"/>
          <w:lang w:val="en-US" w:bidi="he-IL"/>
        </w:rPr>
        <w:t>,</w:t>
      </w:r>
      <w:r w:rsidRPr="00ED42AD">
        <w:rPr>
          <w:i/>
          <w:iCs/>
          <w:sz w:val="22"/>
          <w:szCs w:val="22"/>
          <w:lang w:val="en-US" w:bidi="he-IL"/>
        </w:rPr>
        <w:t>total</w:t>
      </w:r>
      <w:r>
        <w:rPr>
          <w:sz w:val="22"/>
          <w:szCs w:val="22"/>
          <w:lang w:val="en-US" w:bidi="he-IL"/>
        </w:rPr>
        <w:t xml:space="preserve"> less than or equal to 8</w:t>
      </w:r>
      <w:r w:rsidR="00CE790B">
        <w:rPr>
          <w:sz w:val="22"/>
          <w:szCs w:val="22"/>
          <w:lang w:val="en-US" w:bidi="he-IL"/>
        </w:rPr>
        <w:t>,</w:t>
      </w:r>
      <w:r>
        <w:rPr>
          <w:sz w:val="22"/>
          <w:szCs w:val="22"/>
          <w:lang w:val="en-US" w:bidi="he-IL"/>
        </w:rPr>
        <w:t xml:space="preserve"> we can refer to the relevant table of D</w:t>
      </w:r>
      <w:r w:rsidR="001350BA">
        <w:rPr>
          <w:sz w:val="22"/>
          <w:szCs w:val="22"/>
          <w:lang w:val="en-US" w:bidi="he-IL"/>
        </w:rPr>
        <w:t>8</w:t>
      </w:r>
      <w:r>
        <w:rPr>
          <w:sz w:val="22"/>
          <w:szCs w:val="22"/>
          <w:lang w:val="en-US" w:bidi="he-IL"/>
        </w:rPr>
        <w:t>.0 P802.11ax.</w:t>
      </w:r>
    </w:p>
    <w:p w:rsidR="00882CDC" w:rsidRPr="00882CDC" w:rsidRDefault="00882CDC" w:rsidP="006D45B8">
      <w:pPr>
        <w:rPr>
          <w:sz w:val="22"/>
          <w:szCs w:val="22"/>
          <w:lang w:val="en-US" w:bidi="he-IL"/>
        </w:rPr>
      </w:pPr>
    </w:p>
    <w:p w:rsidR="006D45B8" w:rsidRDefault="006D45B8" w:rsidP="00ED42AD">
      <w:pPr>
        <w:rPr>
          <w:i/>
          <w:iCs/>
          <w:sz w:val="22"/>
          <w:szCs w:val="22"/>
          <w:lang w:val="en-US"/>
        </w:rPr>
      </w:pPr>
      <w:r w:rsidRPr="00D01FD2">
        <w:rPr>
          <w:i/>
          <w:iCs/>
          <w:sz w:val="22"/>
          <w:szCs w:val="22"/>
          <w:lang w:val="en-US"/>
        </w:rPr>
        <w:t xml:space="preserve">Instruction to Editor: Update </w:t>
      </w:r>
      <w:r w:rsidR="007022F7">
        <w:rPr>
          <w:i/>
          <w:iCs/>
          <w:sz w:val="22"/>
          <w:szCs w:val="22"/>
          <w:lang w:val="en-US"/>
        </w:rPr>
        <w:t>subclause 36.</w:t>
      </w:r>
      <w:r w:rsidR="00ED42AD">
        <w:rPr>
          <w:i/>
          <w:iCs/>
          <w:sz w:val="22"/>
          <w:szCs w:val="22"/>
          <w:lang w:val="en-US"/>
        </w:rPr>
        <w:t>3.12.2.2</w:t>
      </w:r>
      <w:r w:rsidR="007022F7">
        <w:rPr>
          <w:i/>
          <w:iCs/>
          <w:sz w:val="22"/>
          <w:szCs w:val="22"/>
          <w:lang w:val="en-US"/>
        </w:rPr>
        <w:t xml:space="preserve"> in </w:t>
      </w:r>
      <w:r w:rsidRPr="00D01FD2">
        <w:rPr>
          <w:i/>
          <w:iCs/>
          <w:sz w:val="22"/>
          <w:szCs w:val="22"/>
          <w:lang w:val="en-US"/>
        </w:rPr>
        <w:t>D</w:t>
      </w:r>
      <w:r>
        <w:rPr>
          <w:i/>
          <w:iCs/>
          <w:sz w:val="22"/>
          <w:szCs w:val="22"/>
          <w:lang w:val="en-US"/>
        </w:rPr>
        <w:t>0</w:t>
      </w:r>
      <w:r w:rsidRPr="00D01FD2">
        <w:rPr>
          <w:i/>
          <w:iCs/>
          <w:sz w:val="22"/>
          <w:szCs w:val="22"/>
          <w:lang w:val="en-US"/>
        </w:rPr>
        <w:t>.</w:t>
      </w:r>
      <w:r>
        <w:rPr>
          <w:i/>
          <w:iCs/>
          <w:sz w:val="22"/>
          <w:szCs w:val="22"/>
          <w:lang w:val="en-US"/>
        </w:rPr>
        <w:t>4</w:t>
      </w:r>
      <w:r w:rsidRPr="00D01FD2">
        <w:rPr>
          <w:i/>
          <w:iCs/>
          <w:sz w:val="22"/>
          <w:szCs w:val="22"/>
          <w:lang w:val="en-US"/>
        </w:rPr>
        <w:t xml:space="preserve"> as shown below.</w:t>
      </w:r>
    </w:p>
    <w:p w:rsidR="00ED42AD" w:rsidRPr="00D01FD2" w:rsidRDefault="00ED42AD" w:rsidP="006D45B8">
      <w:pPr>
        <w:rPr>
          <w:i/>
          <w:iCs/>
          <w:sz w:val="22"/>
          <w:szCs w:val="22"/>
          <w:lang w:val="en-US"/>
        </w:rPr>
      </w:pPr>
      <w:bookmarkStart w:id="1" w:name="_GoBack"/>
      <w:bookmarkEnd w:id="1"/>
    </w:p>
    <w:bookmarkEnd w:id="0"/>
    <w:p w:rsidR="00882CDC" w:rsidRDefault="00882CDC" w:rsidP="00882CDC">
      <w:pPr>
        <w:rPr>
          <w:b/>
          <w:bCs/>
          <w:sz w:val="22"/>
          <w:szCs w:val="22"/>
          <w:lang w:val="en-US" w:bidi="he-IL"/>
        </w:rPr>
      </w:pPr>
      <w:r w:rsidRPr="00ED42AD">
        <w:rPr>
          <w:b/>
          <w:bCs/>
          <w:sz w:val="22"/>
          <w:szCs w:val="22"/>
          <w:lang w:val="en-US" w:bidi="he-IL"/>
        </w:rPr>
        <w:t>36.3.12.2.2 Cyclic shift for EHT modulated fields</w:t>
      </w:r>
    </w:p>
    <w:p w:rsidR="00ED42AD" w:rsidRPr="00ED42AD" w:rsidRDefault="00ED42AD" w:rsidP="00882CDC">
      <w:pPr>
        <w:rPr>
          <w:b/>
          <w:bCs/>
          <w:sz w:val="22"/>
          <w:szCs w:val="22"/>
          <w:lang w:val="en-US" w:bidi="he-IL"/>
        </w:rPr>
      </w:pPr>
    </w:p>
    <w:p w:rsidR="00882CDC" w:rsidRPr="00882CDC" w:rsidRDefault="00882CDC" w:rsidP="00882CDC">
      <w:pPr>
        <w:rPr>
          <w:sz w:val="22"/>
          <w:szCs w:val="22"/>
          <w:lang w:val="en-US" w:bidi="he-IL"/>
        </w:rPr>
      </w:pPr>
      <w:r w:rsidRPr="00882CDC">
        <w:rPr>
          <w:sz w:val="22"/>
          <w:szCs w:val="22"/>
          <w:lang w:val="en-US" w:bidi="he-IL"/>
        </w:rPr>
        <w:t xml:space="preserve">Throughout the EHT modulated fields of the preamble, cyclic shifts are applied to prevent unintended </w:t>
      </w:r>
    </w:p>
    <w:p w:rsidR="00882CDC" w:rsidRPr="00882CDC" w:rsidRDefault="00882CDC" w:rsidP="00882CDC">
      <w:pPr>
        <w:rPr>
          <w:sz w:val="22"/>
          <w:szCs w:val="22"/>
          <w:lang w:val="en-US" w:bidi="he-IL"/>
        </w:rPr>
      </w:pPr>
      <w:r w:rsidRPr="00882CDC">
        <w:rPr>
          <w:sz w:val="22"/>
          <w:szCs w:val="22"/>
          <w:lang w:val="en-US" w:bidi="he-IL"/>
        </w:rPr>
        <w:t xml:space="preserve">beamforming when correlated signals are transmitted in multiple spatial streams. The same cyclic shifts are </w:t>
      </w:r>
    </w:p>
    <w:p w:rsidR="00882CDC" w:rsidRPr="00882CDC" w:rsidRDefault="00882CDC" w:rsidP="00882CDC">
      <w:pPr>
        <w:rPr>
          <w:sz w:val="22"/>
          <w:szCs w:val="22"/>
          <w:lang w:val="en-US" w:bidi="he-IL"/>
        </w:rPr>
      </w:pPr>
      <w:r w:rsidRPr="00882CDC">
        <w:rPr>
          <w:sz w:val="22"/>
          <w:szCs w:val="22"/>
          <w:lang w:val="en-US" w:bidi="he-IL"/>
        </w:rPr>
        <w:t xml:space="preserve">also applied to these streams during the transmission of the Datafield of the EHT PPDU. For the </w:t>
      </w:r>
      <w:r w:rsidRPr="00493445">
        <w:rPr>
          <w:i/>
          <w:iCs/>
          <w:sz w:val="22"/>
          <w:szCs w:val="22"/>
          <w:lang w:val="en-US" w:bidi="he-IL"/>
        </w:rPr>
        <w:t>r</w:t>
      </w:r>
      <w:r w:rsidRPr="00882CDC">
        <w:rPr>
          <w:sz w:val="22"/>
          <w:szCs w:val="22"/>
          <w:lang w:val="en-US" w:bidi="he-IL"/>
        </w:rPr>
        <w:t xml:space="preserve">-th RU, </w:t>
      </w:r>
    </w:p>
    <w:p w:rsidR="00882CDC" w:rsidRPr="00882CDC" w:rsidRDefault="00882CDC" w:rsidP="00CE790B">
      <w:pPr>
        <w:rPr>
          <w:sz w:val="22"/>
          <w:szCs w:val="22"/>
          <w:lang w:val="en-US" w:bidi="he-IL"/>
        </w:rPr>
      </w:pPr>
      <w:r w:rsidRPr="00882CDC">
        <w:rPr>
          <w:sz w:val="22"/>
          <w:szCs w:val="22"/>
          <w:lang w:val="en-US" w:bidi="he-IL"/>
        </w:rPr>
        <w:t xml:space="preserve">the cyclic shift value </w:t>
      </w:r>
      <w:r w:rsidR="00CE790B" w:rsidRPr="00ED42AD">
        <w:rPr>
          <w:i/>
          <w:iCs/>
          <w:sz w:val="22"/>
          <w:szCs w:val="22"/>
          <w:lang w:val="en-US" w:bidi="he-IL"/>
        </w:rPr>
        <w:t>T</w:t>
      </w:r>
      <w:r w:rsidR="00CE790B" w:rsidRPr="00493445">
        <w:rPr>
          <w:i/>
          <w:iCs/>
          <w:sz w:val="22"/>
          <w:szCs w:val="22"/>
          <w:vertAlign w:val="subscript"/>
          <w:lang w:val="en-US" w:bidi="he-IL"/>
        </w:rPr>
        <w:t>CS</w:t>
      </w:r>
      <w:r w:rsidR="00ED42AD" w:rsidRPr="00493445">
        <w:rPr>
          <w:i/>
          <w:iCs/>
          <w:sz w:val="22"/>
          <w:szCs w:val="22"/>
          <w:vertAlign w:val="subscript"/>
          <w:lang w:val="en-US" w:bidi="he-IL"/>
        </w:rPr>
        <w:t>,</w:t>
      </w:r>
      <w:r w:rsidR="00ED42AD" w:rsidRPr="00493445">
        <w:rPr>
          <w:sz w:val="22"/>
          <w:szCs w:val="22"/>
          <w:vertAlign w:val="subscript"/>
          <w:lang w:val="en-US" w:bidi="he-IL"/>
        </w:rPr>
        <w:t>EHT</w:t>
      </w:r>
      <w:r w:rsidR="00ED42AD" w:rsidRPr="00ED42AD">
        <w:rPr>
          <w:i/>
          <w:iCs/>
          <w:sz w:val="22"/>
          <w:szCs w:val="22"/>
          <w:lang w:val="en-US" w:bidi="he-IL"/>
        </w:rPr>
        <w:t>(n)</w:t>
      </w:r>
      <w:r w:rsidRPr="00882CDC">
        <w:rPr>
          <w:sz w:val="22"/>
          <w:szCs w:val="22"/>
          <w:lang w:val="en-US" w:bidi="he-IL"/>
        </w:rPr>
        <w:t xml:space="preserve"> for the EHT modulated fields for spatial stream n</w:t>
      </w:r>
      <w:r w:rsidR="00ED42AD">
        <w:rPr>
          <w:sz w:val="22"/>
          <w:szCs w:val="22"/>
          <w:lang w:val="en-US" w:bidi="he-IL"/>
        </w:rPr>
        <w:t xml:space="preserve"> </w:t>
      </w:r>
      <w:r w:rsidRPr="00882CDC">
        <w:rPr>
          <w:sz w:val="22"/>
          <w:szCs w:val="22"/>
          <w:lang w:val="en-US" w:bidi="he-IL"/>
        </w:rPr>
        <w:t xml:space="preserve">out of </w:t>
      </w:r>
      <w:r w:rsidR="00ED42AD" w:rsidRPr="00ED42AD">
        <w:rPr>
          <w:i/>
          <w:iCs/>
          <w:sz w:val="22"/>
          <w:szCs w:val="22"/>
          <w:lang w:val="en-US" w:bidi="he-IL"/>
        </w:rPr>
        <w:t>N</w:t>
      </w:r>
      <w:r w:rsidR="00ED42AD" w:rsidRPr="00493445">
        <w:rPr>
          <w:i/>
          <w:iCs/>
          <w:sz w:val="22"/>
          <w:szCs w:val="22"/>
          <w:vertAlign w:val="subscript"/>
          <w:lang w:val="en-US" w:bidi="he-IL"/>
        </w:rPr>
        <w:t>ss,r</w:t>
      </w:r>
      <w:r w:rsidR="00CE790B" w:rsidRPr="00493445">
        <w:rPr>
          <w:i/>
          <w:iCs/>
          <w:sz w:val="22"/>
          <w:szCs w:val="22"/>
          <w:vertAlign w:val="subscript"/>
          <w:lang w:val="en-US" w:bidi="he-IL"/>
        </w:rPr>
        <w:t>,</w:t>
      </w:r>
      <w:r w:rsidR="00ED42AD" w:rsidRPr="00493445">
        <w:rPr>
          <w:i/>
          <w:iCs/>
          <w:sz w:val="22"/>
          <w:szCs w:val="22"/>
          <w:vertAlign w:val="subscript"/>
          <w:lang w:val="en-US" w:bidi="he-IL"/>
        </w:rPr>
        <w:t>total</w:t>
      </w:r>
      <w:r w:rsidRPr="00882CDC">
        <w:rPr>
          <w:sz w:val="22"/>
          <w:szCs w:val="22"/>
          <w:lang w:val="en-US" w:bidi="he-IL"/>
        </w:rPr>
        <w:t xml:space="preserve"> total </w:t>
      </w:r>
    </w:p>
    <w:p w:rsidR="00601E4C" w:rsidRDefault="00882CDC" w:rsidP="00601E4C">
      <w:pPr>
        <w:rPr>
          <w:ins w:id="2" w:author="Genadiy Tsodik(TRC)" w:date="2021-05-06T09:48:00Z"/>
          <w:sz w:val="22"/>
          <w:szCs w:val="22"/>
          <w:lang w:val="en-US" w:bidi="he-IL"/>
        </w:rPr>
      </w:pPr>
      <w:r w:rsidRPr="00882CDC">
        <w:rPr>
          <w:sz w:val="22"/>
          <w:szCs w:val="22"/>
          <w:lang w:val="en-US" w:bidi="he-IL"/>
        </w:rPr>
        <w:t xml:space="preserve">spatial streams is shown in </w:t>
      </w:r>
      <w:del w:id="3" w:author="Genadiy Tsodik(TRC)" w:date="2021-05-06T09:47:00Z">
        <w:r w:rsidR="00601E4C" w:rsidRPr="00601E4C" w:rsidDel="00601E4C">
          <w:rPr>
            <w:sz w:val="22"/>
            <w:szCs w:val="22"/>
            <w:lang w:val="en-US" w:bidi="he-IL"/>
          </w:rPr>
          <w:delText>36.3.12.2.2 (Cyclic shift for EHT modulated fields)(#2027)</w:delText>
        </w:r>
      </w:del>
      <w:r w:rsidR="00601E4C">
        <w:rPr>
          <w:sz w:val="22"/>
          <w:szCs w:val="22"/>
          <w:lang w:val="en-US" w:bidi="he-IL"/>
        </w:rPr>
        <w:t xml:space="preserve"> </w:t>
      </w:r>
    </w:p>
    <w:p w:rsidR="00ED42AD" w:rsidRPr="003B6F6B" w:rsidRDefault="00ED42AD" w:rsidP="00601E4C">
      <w:pPr>
        <w:rPr>
          <w:sz w:val="22"/>
          <w:szCs w:val="22"/>
          <w:highlight w:val="yellow"/>
          <w:lang w:val="en-US" w:bidi="he-IL"/>
        </w:rPr>
      </w:pPr>
      <w:r w:rsidRPr="003B6F6B">
        <w:rPr>
          <w:sz w:val="22"/>
          <w:szCs w:val="22"/>
          <w:highlight w:val="yellow"/>
          <w:lang w:val="en-US" w:bidi="he-IL"/>
        </w:rPr>
        <w:t>Table 21-11 (Cyclic shift values for the VHT modulated fields of a</w:t>
      </w:r>
    </w:p>
    <w:p w:rsidR="00E36A31" w:rsidRPr="00882CDC" w:rsidRDefault="00ED42AD" w:rsidP="00CE790B">
      <w:pPr>
        <w:rPr>
          <w:sz w:val="22"/>
          <w:szCs w:val="22"/>
          <w:lang w:val="en-US" w:bidi="he-IL"/>
        </w:rPr>
      </w:pPr>
      <w:r w:rsidRPr="003B6F6B">
        <w:rPr>
          <w:sz w:val="22"/>
          <w:szCs w:val="22"/>
          <w:highlight w:val="yellow"/>
          <w:lang w:val="en-US" w:bidi="he-IL"/>
        </w:rPr>
        <w:t>PPDU)</w:t>
      </w:r>
      <w:r w:rsidRPr="00ED42AD">
        <w:rPr>
          <w:sz w:val="22"/>
          <w:szCs w:val="22"/>
          <w:lang w:val="en-US" w:bidi="he-IL"/>
        </w:rPr>
        <w:t xml:space="preserve"> </w:t>
      </w:r>
      <w:r w:rsidR="00882CDC" w:rsidRPr="00882CDC">
        <w:rPr>
          <w:sz w:val="22"/>
          <w:szCs w:val="22"/>
          <w:lang w:val="en-US" w:bidi="he-IL"/>
        </w:rPr>
        <w:t xml:space="preserve">when </w:t>
      </w:r>
      <w:r w:rsidRPr="00ED42AD">
        <w:rPr>
          <w:i/>
          <w:iCs/>
          <w:sz w:val="22"/>
          <w:szCs w:val="22"/>
          <w:lang w:val="en-US" w:bidi="he-IL"/>
        </w:rPr>
        <w:t>N</w:t>
      </w:r>
      <w:r w:rsidRPr="00493445">
        <w:rPr>
          <w:i/>
          <w:iCs/>
          <w:sz w:val="22"/>
          <w:szCs w:val="22"/>
          <w:vertAlign w:val="subscript"/>
          <w:lang w:val="en-US" w:bidi="he-IL"/>
        </w:rPr>
        <w:t>ss,r</w:t>
      </w:r>
      <w:r w:rsidR="00CE790B" w:rsidRPr="00493445">
        <w:rPr>
          <w:i/>
          <w:iCs/>
          <w:sz w:val="22"/>
          <w:szCs w:val="22"/>
          <w:vertAlign w:val="subscript"/>
          <w:lang w:val="en-US" w:bidi="he-IL"/>
        </w:rPr>
        <w:t>,</w:t>
      </w:r>
      <w:r w:rsidRPr="00493445">
        <w:rPr>
          <w:i/>
          <w:iCs/>
          <w:sz w:val="22"/>
          <w:szCs w:val="22"/>
          <w:vertAlign w:val="subscript"/>
          <w:lang w:val="en-US" w:bidi="he-IL"/>
        </w:rPr>
        <w:t>total</w:t>
      </w:r>
      <w:r w:rsidR="00882CDC" w:rsidRPr="00882CDC">
        <w:rPr>
          <w:sz w:val="22"/>
          <w:szCs w:val="22"/>
          <w:lang w:val="en-US" w:bidi="he-IL"/>
        </w:rPr>
        <w:t xml:space="preserve"> is less than or equal to 8.</w:t>
      </w:r>
    </w:p>
    <w:sectPr w:rsidR="00E36A31" w:rsidRPr="00882CDC" w:rsidSect="00996772">
      <w:headerReference w:type="default" r:id="rId12"/>
      <w:footerReference w:type="default" r:id="rId13"/>
      <w:pgSz w:w="12240" w:h="15840" w:code="1"/>
      <w:pgMar w:top="1080" w:right="1080" w:bottom="1080" w:left="576" w:header="432" w:footer="432" w:gutter="72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30962" w16cex:dateUtc="2021-04-28T05:06:00Z"/>
  <w16cex:commentExtensible w16cex:durableId="242D7C7D" w16cex:dateUtc="2021-04-24T00:03:00Z"/>
  <w16cex:commentExtensible w16cex:durableId="2433255C" w16cex:dateUtc="2021-04-28T07:05:00Z"/>
  <w16cex:commentExtensible w16cex:durableId="24330B7B" w16cex:dateUtc="2021-04-28T05:15:00Z"/>
  <w16cex:commentExtensible w16cex:durableId="243321B7" w16cex:dateUtc="2021-04-28T06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102B4A1" w16cid:durableId="24330962"/>
  <w16cid:commentId w16cid:paraId="7D0462AB" w16cid:durableId="242D7C7D"/>
  <w16cid:commentId w16cid:paraId="243D7E05" w16cid:durableId="2433255C"/>
  <w16cid:commentId w16cid:paraId="59506A3B" w16cid:durableId="24330B7B"/>
  <w16cid:commentId w16cid:paraId="20D822DE" w16cid:durableId="243321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E5B" w:rsidRDefault="00AB1E5B">
      <w:r>
        <w:separator/>
      </w:r>
    </w:p>
  </w:endnote>
  <w:endnote w:type="continuationSeparator" w:id="0">
    <w:p w:rsidR="00AB1E5B" w:rsidRDefault="00A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F76" w:rsidRDefault="009A1AB9" w:rsidP="00ED42AD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0E7F76">
        <w:t>Submission</w:t>
      </w:r>
    </w:fldSimple>
    <w:r w:rsidR="000E7F76">
      <w:tab/>
      <w:t xml:space="preserve">page </w:t>
    </w:r>
    <w:r w:rsidR="000E7F76">
      <w:fldChar w:fldCharType="begin"/>
    </w:r>
    <w:r w:rsidR="000E7F76">
      <w:instrText xml:space="preserve">page </w:instrText>
    </w:r>
    <w:r w:rsidR="000E7F76">
      <w:fldChar w:fldCharType="separate"/>
    </w:r>
    <w:r w:rsidR="00EA02F5">
      <w:rPr>
        <w:noProof/>
      </w:rPr>
      <w:t>2</w:t>
    </w:r>
    <w:r w:rsidR="000E7F76">
      <w:rPr>
        <w:noProof/>
      </w:rPr>
      <w:fldChar w:fldCharType="end"/>
    </w:r>
    <w:r w:rsidR="000E7F76">
      <w:tab/>
    </w:r>
    <w:r w:rsidR="000E7F76">
      <w:rPr>
        <w:rFonts w:eastAsia="SimSun" w:hint="eastAsia"/>
        <w:lang w:eastAsia="zh-CN"/>
      </w:rPr>
      <w:t xml:space="preserve">          </w:t>
    </w:r>
    <w:r w:rsidR="000E7F76">
      <w:rPr>
        <w:rFonts w:eastAsia="SimSun"/>
        <w:noProof/>
        <w:sz w:val="21"/>
        <w:szCs w:val="21"/>
        <w:lang w:eastAsia="zh-CN"/>
      </w:rPr>
      <w:fldChar w:fldCharType="begin"/>
    </w:r>
    <w:r w:rsidR="000E7F76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0E7F76">
      <w:rPr>
        <w:rFonts w:eastAsia="SimSun"/>
        <w:noProof/>
        <w:sz w:val="21"/>
        <w:szCs w:val="21"/>
        <w:lang w:eastAsia="zh-CN"/>
      </w:rPr>
      <w:fldChar w:fldCharType="separate"/>
    </w:r>
    <w:r w:rsidR="00ED42AD">
      <w:rPr>
        <w:rFonts w:eastAsia="SimSun"/>
        <w:noProof/>
        <w:sz w:val="21"/>
        <w:szCs w:val="21"/>
        <w:lang w:eastAsia="zh-CN"/>
      </w:rPr>
      <w:t xml:space="preserve">Genadiy Tsodik </w:t>
    </w:r>
    <w:r w:rsidR="000E7F76">
      <w:rPr>
        <w:rFonts w:eastAsia="SimSun"/>
        <w:noProof/>
        <w:sz w:val="21"/>
        <w:szCs w:val="21"/>
        <w:lang w:eastAsia="zh-CN"/>
      </w:rPr>
      <w:t>(</w:t>
    </w:r>
    <w:r w:rsidR="00ED42AD">
      <w:rPr>
        <w:rFonts w:eastAsia="SimSun"/>
        <w:noProof/>
        <w:sz w:val="21"/>
        <w:szCs w:val="21"/>
        <w:lang w:eastAsia="zh-CN"/>
      </w:rPr>
      <w:t>Huawei</w:t>
    </w:r>
    <w:r w:rsidR="000E7F76">
      <w:rPr>
        <w:rFonts w:eastAsia="SimSun"/>
        <w:noProof/>
        <w:sz w:val="21"/>
        <w:szCs w:val="21"/>
        <w:lang w:eastAsia="zh-CN"/>
      </w:rPr>
      <w:t>)</w:t>
    </w:r>
    <w:r w:rsidR="000E7F76">
      <w:rPr>
        <w:rFonts w:eastAsia="SimSun"/>
        <w:noProof/>
        <w:sz w:val="21"/>
        <w:szCs w:val="21"/>
        <w:lang w:eastAsia="zh-CN"/>
      </w:rPr>
      <w:fldChar w:fldCharType="end"/>
    </w:r>
  </w:p>
  <w:p w:rsidR="000E7F76" w:rsidRPr="0013508C" w:rsidRDefault="000E7F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E5B" w:rsidRDefault="00AB1E5B">
      <w:r>
        <w:separator/>
      </w:r>
    </w:p>
  </w:footnote>
  <w:footnote w:type="continuationSeparator" w:id="0">
    <w:p w:rsidR="00AB1E5B" w:rsidRDefault="00AB1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F76" w:rsidRDefault="009A1AB9" w:rsidP="00EA02F5">
    <w:pPr>
      <w:pStyle w:val="Header"/>
      <w:tabs>
        <w:tab w:val="clear" w:pos="6480"/>
        <w:tab w:val="center" w:pos="4680"/>
        <w:tab w:val="right" w:pos="9360"/>
      </w:tabs>
    </w:pPr>
    <w:fldSimple w:instr=" KEYWORDS   \* MERGEFORMAT ">
      <w:r w:rsidR="000E7F76">
        <w:t>Apr. 2021</w:t>
      </w:r>
    </w:fldSimple>
    <w:r w:rsidR="000E7F76">
      <w:tab/>
    </w:r>
    <w:r w:rsidR="000E7F76">
      <w:tab/>
    </w:r>
    <w:fldSimple w:instr=" TITLE  \* MERGEFORMAT ">
      <w:r w:rsidR="003F06DD">
        <w:t>doc.: IEEE 802.11-21/0</w:t>
      </w:r>
      <w:r w:rsidR="00EA02F5" w:rsidRPr="00EA02F5">
        <w:t>783</w:t>
      </w:r>
      <w:r w:rsidR="003F06DD">
        <w:t>r</w:t>
      </w:r>
      <w:r w:rsidR="00882CDC"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0500A20"/>
    <w:lvl w:ilvl="0">
      <w:numFmt w:val="bullet"/>
      <w:lvlText w:val="*"/>
      <w:lvlJc w:val="left"/>
    </w:lvl>
  </w:abstractNum>
  <w:abstractNum w:abstractNumId="1" w15:restartNumberingAfterBreak="0">
    <w:nsid w:val="4DD40FE5"/>
    <w:multiLevelType w:val="hybridMultilevel"/>
    <w:tmpl w:val="CD5E2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84E48"/>
    <w:multiLevelType w:val="hybridMultilevel"/>
    <w:tmpl w:val="D4A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36.3.7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6.3.7.5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rPr>
          <w:rFonts w:ascii="Times New Roman" w:hAnsi="Times New Roman" w:hint="default"/>
          <w:b w:val="0"/>
          <w:i/>
        </w:rPr>
      </w:lvl>
    </w:lvlOverride>
  </w:num>
  <w:num w:numId="6">
    <w:abstractNumId w:val="0"/>
    <w:lvlOverride w:ilvl="0">
      <w:lvl w:ilvl="0">
        <w:start w:val="1"/>
        <w:numFmt w:val="bullet"/>
        <w:lvlText w:val="Table 36-67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(36-106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(36-107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(36-108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(36-109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(36-110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(36-111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(36-112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(36-113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(36-114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(36-115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(36-116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(36-117)"/>
        <w:legacy w:legacy="1" w:legacySpace="0" w:legacyIndent="0"/>
        <w:lvlJc w:val="left"/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36.4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Table 36-6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</w:num>
  <w:num w:numId="22">
    <w:abstractNumId w:val="2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nadiy Tsodik(TRC)">
    <w15:presenceInfo w15:providerId="AD" w15:userId="S-1-5-21-147214757-305610072-1517763936-46233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0BD5"/>
    <w:rsid w:val="00000EBA"/>
    <w:rsid w:val="000011A2"/>
    <w:rsid w:val="000013EC"/>
    <w:rsid w:val="00001533"/>
    <w:rsid w:val="00001F31"/>
    <w:rsid w:val="000027A5"/>
    <w:rsid w:val="00002FD5"/>
    <w:rsid w:val="000031F7"/>
    <w:rsid w:val="000045FA"/>
    <w:rsid w:val="00004D6D"/>
    <w:rsid w:val="0000615A"/>
    <w:rsid w:val="00006454"/>
    <w:rsid w:val="000067AA"/>
    <w:rsid w:val="00006DBB"/>
    <w:rsid w:val="0000740A"/>
    <w:rsid w:val="0000743C"/>
    <w:rsid w:val="000078DA"/>
    <w:rsid w:val="00007A76"/>
    <w:rsid w:val="00007BD6"/>
    <w:rsid w:val="0001027F"/>
    <w:rsid w:val="00011423"/>
    <w:rsid w:val="00011668"/>
    <w:rsid w:val="000116A2"/>
    <w:rsid w:val="000117C9"/>
    <w:rsid w:val="00012768"/>
    <w:rsid w:val="0001277E"/>
    <w:rsid w:val="000129E6"/>
    <w:rsid w:val="00013196"/>
    <w:rsid w:val="000139A4"/>
    <w:rsid w:val="00013DBA"/>
    <w:rsid w:val="00013E14"/>
    <w:rsid w:val="00013F87"/>
    <w:rsid w:val="00014031"/>
    <w:rsid w:val="00014507"/>
    <w:rsid w:val="000157CC"/>
    <w:rsid w:val="000159C5"/>
    <w:rsid w:val="0001660B"/>
    <w:rsid w:val="00016975"/>
    <w:rsid w:val="00016D9C"/>
    <w:rsid w:val="00016FAD"/>
    <w:rsid w:val="00017D25"/>
    <w:rsid w:val="0002009E"/>
    <w:rsid w:val="0002174B"/>
    <w:rsid w:val="00021A27"/>
    <w:rsid w:val="000228CA"/>
    <w:rsid w:val="00023CD8"/>
    <w:rsid w:val="00024344"/>
    <w:rsid w:val="00024487"/>
    <w:rsid w:val="00025A89"/>
    <w:rsid w:val="00026499"/>
    <w:rsid w:val="00026CE3"/>
    <w:rsid w:val="000279E1"/>
    <w:rsid w:val="00027AB8"/>
    <w:rsid w:val="00027D05"/>
    <w:rsid w:val="00031019"/>
    <w:rsid w:val="00031349"/>
    <w:rsid w:val="000313E4"/>
    <w:rsid w:val="00031E68"/>
    <w:rsid w:val="000326AF"/>
    <w:rsid w:val="000332CC"/>
    <w:rsid w:val="0003380C"/>
    <w:rsid w:val="00033B0A"/>
    <w:rsid w:val="00033BE6"/>
    <w:rsid w:val="00034DEE"/>
    <w:rsid w:val="00034E6F"/>
    <w:rsid w:val="00034F3E"/>
    <w:rsid w:val="000358B3"/>
    <w:rsid w:val="0003684A"/>
    <w:rsid w:val="000405C4"/>
    <w:rsid w:val="000409E5"/>
    <w:rsid w:val="0004111B"/>
    <w:rsid w:val="00041C6B"/>
    <w:rsid w:val="00042C67"/>
    <w:rsid w:val="0004346B"/>
    <w:rsid w:val="00043C26"/>
    <w:rsid w:val="00043F1E"/>
    <w:rsid w:val="0004414E"/>
    <w:rsid w:val="00044501"/>
    <w:rsid w:val="00044DC0"/>
    <w:rsid w:val="0004657F"/>
    <w:rsid w:val="0004726D"/>
    <w:rsid w:val="000478EE"/>
    <w:rsid w:val="000502F4"/>
    <w:rsid w:val="000511A1"/>
    <w:rsid w:val="000511D7"/>
    <w:rsid w:val="00052123"/>
    <w:rsid w:val="000528E2"/>
    <w:rsid w:val="00052909"/>
    <w:rsid w:val="00053519"/>
    <w:rsid w:val="000567A2"/>
    <w:rsid w:val="000567DA"/>
    <w:rsid w:val="00060363"/>
    <w:rsid w:val="000609BC"/>
    <w:rsid w:val="00060E93"/>
    <w:rsid w:val="00061FFD"/>
    <w:rsid w:val="00063206"/>
    <w:rsid w:val="000636AB"/>
    <w:rsid w:val="00063F59"/>
    <w:rsid w:val="000642FC"/>
    <w:rsid w:val="0006469A"/>
    <w:rsid w:val="000650B0"/>
    <w:rsid w:val="000650B8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C7B"/>
    <w:rsid w:val="00074C82"/>
    <w:rsid w:val="00075139"/>
    <w:rsid w:val="00075C3C"/>
    <w:rsid w:val="00075E1E"/>
    <w:rsid w:val="00076885"/>
    <w:rsid w:val="00076B5C"/>
    <w:rsid w:val="00076BE7"/>
    <w:rsid w:val="0007739B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4297"/>
    <w:rsid w:val="000842D7"/>
    <w:rsid w:val="000865AA"/>
    <w:rsid w:val="00086780"/>
    <w:rsid w:val="00086C10"/>
    <w:rsid w:val="00090640"/>
    <w:rsid w:val="00091349"/>
    <w:rsid w:val="000921B7"/>
    <w:rsid w:val="000924CB"/>
    <w:rsid w:val="00092971"/>
    <w:rsid w:val="000929BA"/>
    <w:rsid w:val="00092AC6"/>
    <w:rsid w:val="00092C0C"/>
    <w:rsid w:val="0009301C"/>
    <w:rsid w:val="00093AD2"/>
    <w:rsid w:val="0009417E"/>
    <w:rsid w:val="00094BA8"/>
    <w:rsid w:val="00094DFB"/>
    <w:rsid w:val="00094EE0"/>
    <w:rsid w:val="00094FB0"/>
    <w:rsid w:val="00094FFA"/>
    <w:rsid w:val="0009661D"/>
    <w:rsid w:val="00096B45"/>
    <w:rsid w:val="0009713F"/>
    <w:rsid w:val="000A0047"/>
    <w:rsid w:val="000A0D51"/>
    <w:rsid w:val="000A13D2"/>
    <w:rsid w:val="000A1C31"/>
    <w:rsid w:val="000A1F25"/>
    <w:rsid w:val="000A209A"/>
    <w:rsid w:val="000A3149"/>
    <w:rsid w:val="000A33E8"/>
    <w:rsid w:val="000A3555"/>
    <w:rsid w:val="000A3B28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0D"/>
    <w:rsid w:val="000B28B3"/>
    <w:rsid w:val="000B28B8"/>
    <w:rsid w:val="000B2F8C"/>
    <w:rsid w:val="000B345F"/>
    <w:rsid w:val="000B53F6"/>
    <w:rsid w:val="000B59FE"/>
    <w:rsid w:val="000B5ABB"/>
    <w:rsid w:val="000B5D9E"/>
    <w:rsid w:val="000B5FB2"/>
    <w:rsid w:val="000B6ADD"/>
    <w:rsid w:val="000B7588"/>
    <w:rsid w:val="000C0123"/>
    <w:rsid w:val="000C0BA9"/>
    <w:rsid w:val="000C0F8B"/>
    <w:rsid w:val="000C120D"/>
    <w:rsid w:val="000C1271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A4A"/>
    <w:rsid w:val="000D0300"/>
    <w:rsid w:val="000D0CB5"/>
    <w:rsid w:val="000D174A"/>
    <w:rsid w:val="000D1AD4"/>
    <w:rsid w:val="000D2315"/>
    <w:rsid w:val="000D276A"/>
    <w:rsid w:val="000D2D66"/>
    <w:rsid w:val="000D2F1B"/>
    <w:rsid w:val="000D31DF"/>
    <w:rsid w:val="000D46EB"/>
    <w:rsid w:val="000D46EE"/>
    <w:rsid w:val="000D4A8F"/>
    <w:rsid w:val="000D4B0D"/>
    <w:rsid w:val="000D4F65"/>
    <w:rsid w:val="000D5106"/>
    <w:rsid w:val="000D5375"/>
    <w:rsid w:val="000D5EBD"/>
    <w:rsid w:val="000D674F"/>
    <w:rsid w:val="000D6D79"/>
    <w:rsid w:val="000D7264"/>
    <w:rsid w:val="000D7EC5"/>
    <w:rsid w:val="000E0494"/>
    <w:rsid w:val="000E1C37"/>
    <w:rsid w:val="000E1D7B"/>
    <w:rsid w:val="000E2BDE"/>
    <w:rsid w:val="000E3C8F"/>
    <w:rsid w:val="000E4303"/>
    <w:rsid w:val="000E4696"/>
    <w:rsid w:val="000E4B20"/>
    <w:rsid w:val="000E4B82"/>
    <w:rsid w:val="000E5273"/>
    <w:rsid w:val="000E6539"/>
    <w:rsid w:val="000E6D2F"/>
    <w:rsid w:val="000E720C"/>
    <w:rsid w:val="000E752D"/>
    <w:rsid w:val="000E7EB4"/>
    <w:rsid w:val="000E7F76"/>
    <w:rsid w:val="000F033B"/>
    <w:rsid w:val="000F07E8"/>
    <w:rsid w:val="000F238C"/>
    <w:rsid w:val="000F3D76"/>
    <w:rsid w:val="000F47BE"/>
    <w:rsid w:val="000F4937"/>
    <w:rsid w:val="000F4C0D"/>
    <w:rsid w:val="000F4D59"/>
    <w:rsid w:val="000F5088"/>
    <w:rsid w:val="000F513B"/>
    <w:rsid w:val="000F557E"/>
    <w:rsid w:val="000F60FA"/>
    <w:rsid w:val="000F623A"/>
    <w:rsid w:val="000F685B"/>
    <w:rsid w:val="000F6BB9"/>
    <w:rsid w:val="000F721C"/>
    <w:rsid w:val="000F7DB5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918"/>
    <w:rsid w:val="00106E8D"/>
    <w:rsid w:val="001075BB"/>
    <w:rsid w:val="001075DC"/>
    <w:rsid w:val="00107AEF"/>
    <w:rsid w:val="001101A5"/>
    <w:rsid w:val="001101C2"/>
    <w:rsid w:val="001108C4"/>
    <w:rsid w:val="001109AA"/>
    <w:rsid w:val="00111319"/>
    <w:rsid w:val="00111968"/>
    <w:rsid w:val="0011228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20064"/>
    <w:rsid w:val="0012027F"/>
    <w:rsid w:val="00120298"/>
    <w:rsid w:val="001208DB"/>
    <w:rsid w:val="00120AA0"/>
    <w:rsid w:val="00120BD6"/>
    <w:rsid w:val="001215C0"/>
    <w:rsid w:val="00122191"/>
    <w:rsid w:val="0012267D"/>
    <w:rsid w:val="00122CE7"/>
    <w:rsid w:val="00122D51"/>
    <w:rsid w:val="001232D3"/>
    <w:rsid w:val="00124896"/>
    <w:rsid w:val="00124E55"/>
    <w:rsid w:val="00126052"/>
    <w:rsid w:val="00126B00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380A"/>
    <w:rsid w:val="00134114"/>
    <w:rsid w:val="00134B66"/>
    <w:rsid w:val="00134D3C"/>
    <w:rsid w:val="00135032"/>
    <w:rsid w:val="0013508C"/>
    <w:rsid w:val="001350BA"/>
    <w:rsid w:val="00135784"/>
    <w:rsid w:val="00135B4B"/>
    <w:rsid w:val="0013699E"/>
    <w:rsid w:val="00136F15"/>
    <w:rsid w:val="00137C4B"/>
    <w:rsid w:val="001406F8"/>
    <w:rsid w:val="00141A95"/>
    <w:rsid w:val="00142492"/>
    <w:rsid w:val="00142558"/>
    <w:rsid w:val="00142C7D"/>
    <w:rsid w:val="00142ECB"/>
    <w:rsid w:val="0014344D"/>
    <w:rsid w:val="0014394F"/>
    <w:rsid w:val="00144089"/>
    <w:rsid w:val="001444B8"/>
    <w:rsid w:val="001448D8"/>
    <w:rsid w:val="001450BB"/>
    <w:rsid w:val="001453A7"/>
    <w:rsid w:val="001459E7"/>
    <w:rsid w:val="00145C98"/>
    <w:rsid w:val="00145F70"/>
    <w:rsid w:val="00146459"/>
    <w:rsid w:val="00146D19"/>
    <w:rsid w:val="0014736E"/>
    <w:rsid w:val="0014797E"/>
    <w:rsid w:val="00150D66"/>
    <w:rsid w:val="00150E54"/>
    <w:rsid w:val="00150F68"/>
    <w:rsid w:val="00151943"/>
    <w:rsid w:val="00151BBE"/>
    <w:rsid w:val="001525FB"/>
    <w:rsid w:val="00153BE2"/>
    <w:rsid w:val="00153E66"/>
    <w:rsid w:val="00154791"/>
    <w:rsid w:val="00154B26"/>
    <w:rsid w:val="001557CB"/>
    <w:rsid w:val="00155813"/>
    <w:rsid w:val="001559BB"/>
    <w:rsid w:val="0015692E"/>
    <w:rsid w:val="00157CCC"/>
    <w:rsid w:val="001606F8"/>
    <w:rsid w:val="00160C21"/>
    <w:rsid w:val="00160F45"/>
    <w:rsid w:val="0016147B"/>
    <w:rsid w:val="0016428D"/>
    <w:rsid w:val="001645FD"/>
    <w:rsid w:val="00165BE6"/>
    <w:rsid w:val="00165E83"/>
    <w:rsid w:val="00166031"/>
    <w:rsid w:val="001677DF"/>
    <w:rsid w:val="00170754"/>
    <w:rsid w:val="0017185E"/>
    <w:rsid w:val="00172489"/>
    <w:rsid w:val="00172DD9"/>
    <w:rsid w:val="001738FD"/>
    <w:rsid w:val="00173C6A"/>
    <w:rsid w:val="00173D9D"/>
    <w:rsid w:val="00174035"/>
    <w:rsid w:val="00174601"/>
    <w:rsid w:val="0017460A"/>
    <w:rsid w:val="00175CDF"/>
    <w:rsid w:val="00176486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686"/>
    <w:rsid w:val="00181A0E"/>
    <w:rsid w:val="00181D5A"/>
    <w:rsid w:val="00182A7E"/>
    <w:rsid w:val="00183698"/>
    <w:rsid w:val="00183709"/>
    <w:rsid w:val="00183F4C"/>
    <w:rsid w:val="00184449"/>
    <w:rsid w:val="0018462B"/>
    <w:rsid w:val="00184656"/>
    <w:rsid w:val="00184D65"/>
    <w:rsid w:val="00185B1D"/>
    <w:rsid w:val="00185DE7"/>
    <w:rsid w:val="00186D40"/>
    <w:rsid w:val="00186DD0"/>
    <w:rsid w:val="00186DDE"/>
    <w:rsid w:val="00187129"/>
    <w:rsid w:val="0018783E"/>
    <w:rsid w:val="00187978"/>
    <w:rsid w:val="0019040A"/>
    <w:rsid w:val="001914E2"/>
    <w:rsid w:val="0019164F"/>
    <w:rsid w:val="001927CD"/>
    <w:rsid w:val="00192C6E"/>
    <w:rsid w:val="001936E3"/>
    <w:rsid w:val="001938B0"/>
    <w:rsid w:val="00193C39"/>
    <w:rsid w:val="001943F7"/>
    <w:rsid w:val="00194D56"/>
    <w:rsid w:val="00195001"/>
    <w:rsid w:val="0019717A"/>
    <w:rsid w:val="00197B92"/>
    <w:rsid w:val="00197D3A"/>
    <w:rsid w:val="001A0CEC"/>
    <w:rsid w:val="001A0EDB"/>
    <w:rsid w:val="001A1B7C"/>
    <w:rsid w:val="001A1C14"/>
    <w:rsid w:val="001A1C69"/>
    <w:rsid w:val="001A1FCC"/>
    <w:rsid w:val="001A2240"/>
    <w:rsid w:val="001A2311"/>
    <w:rsid w:val="001A2CDE"/>
    <w:rsid w:val="001A496B"/>
    <w:rsid w:val="001A634E"/>
    <w:rsid w:val="001A694C"/>
    <w:rsid w:val="001A6C88"/>
    <w:rsid w:val="001A77FD"/>
    <w:rsid w:val="001B0001"/>
    <w:rsid w:val="001B1248"/>
    <w:rsid w:val="001B252D"/>
    <w:rsid w:val="001B2854"/>
    <w:rsid w:val="001B2904"/>
    <w:rsid w:val="001B5C3D"/>
    <w:rsid w:val="001B614F"/>
    <w:rsid w:val="001B63BC"/>
    <w:rsid w:val="001B6594"/>
    <w:rsid w:val="001B6C81"/>
    <w:rsid w:val="001C05EE"/>
    <w:rsid w:val="001C1C5C"/>
    <w:rsid w:val="001C32C3"/>
    <w:rsid w:val="001C44B2"/>
    <w:rsid w:val="001C4F7E"/>
    <w:rsid w:val="001C501D"/>
    <w:rsid w:val="001C618A"/>
    <w:rsid w:val="001C6655"/>
    <w:rsid w:val="001C7849"/>
    <w:rsid w:val="001C7CCE"/>
    <w:rsid w:val="001D016F"/>
    <w:rsid w:val="001D0918"/>
    <w:rsid w:val="001D11FD"/>
    <w:rsid w:val="001D1550"/>
    <w:rsid w:val="001D15ED"/>
    <w:rsid w:val="001D1FFA"/>
    <w:rsid w:val="001D2418"/>
    <w:rsid w:val="001D2A6C"/>
    <w:rsid w:val="001D328B"/>
    <w:rsid w:val="001D3CA6"/>
    <w:rsid w:val="001D4A93"/>
    <w:rsid w:val="001D5637"/>
    <w:rsid w:val="001D5F28"/>
    <w:rsid w:val="001D67EB"/>
    <w:rsid w:val="001D7529"/>
    <w:rsid w:val="001D7948"/>
    <w:rsid w:val="001D7DAF"/>
    <w:rsid w:val="001D7DF0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EE3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8B1"/>
    <w:rsid w:val="001F3DB9"/>
    <w:rsid w:val="001F3F4A"/>
    <w:rsid w:val="001F45A4"/>
    <w:rsid w:val="001F480E"/>
    <w:rsid w:val="001F491C"/>
    <w:rsid w:val="001F50C0"/>
    <w:rsid w:val="001F5AE6"/>
    <w:rsid w:val="001F5C29"/>
    <w:rsid w:val="001F5D16"/>
    <w:rsid w:val="001F61C1"/>
    <w:rsid w:val="001F61EB"/>
    <w:rsid w:val="001F620B"/>
    <w:rsid w:val="001F6CD6"/>
    <w:rsid w:val="001F6E72"/>
    <w:rsid w:val="0020013A"/>
    <w:rsid w:val="002002A6"/>
    <w:rsid w:val="0020058A"/>
    <w:rsid w:val="0020100E"/>
    <w:rsid w:val="00201E65"/>
    <w:rsid w:val="00202AF4"/>
    <w:rsid w:val="0020330E"/>
    <w:rsid w:val="002035EE"/>
    <w:rsid w:val="00203FF9"/>
    <w:rsid w:val="0020462A"/>
    <w:rsid w:val="002046A1"/>
    <w:rsid w:val="0020501A"/>
    <w:rsid w:val="00206B35"/>
    <w:rsid w:val="00206CE8"/>
    <w:rsid w:val="00206D24"/>
    <w:rsid w:val="00210DDD"/>
    <w:rsid w:val="00210F4D"/>
    <w:rsid w:val="00211502"/>
    <w:rsid w:val="00211803"/>
    <w:rsid w:val="002125D6"/>
    <w:rsid w:val="00212E2A"/>
    <w:rsid w:val="0021314B"/>
    <w:rsid w:val="002135FE"/>
    <w:rsid w:val="00213A28"/>
    <w:rsid w:val="00213B45"/>
    <w:rsid w:val="002141B2"/>
    <w:rsid w:val="00214994"/>
    <w:rsid w:val="00214B50"/>
    <w:rsid w:val="00214BA3"/>
    <w:rsid w:val="002151DB"/>
    <w:rsid w:val="00215A82"/>
    <w:rsid w:val="00215E32"/>
    <w:rsid w:val="00215E98"/>
    <w:rsid w:val="00215F36"/>
    <w:rsid w:val="00216771"/>
    <w:rsid w:val="00216AF6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BC"/>
    <w:rsid w:val="002342A0"/>
    <w:rsid w:val="002346F8"/>
    <w:rsid w:val="002347D0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40514"/>
    <w:rsid w:val="00240895"/>
    <w:rsid w:val="00241229"/>
    <w:rsid w:val="00241878"/>
    <w:rsid w:val="00241AD7"/>
    <w:rsid w:val="00241BDE"/>
    <w:rsid w:val="00241F19"/>
    <w:rsid w:val="00242C67"/>
    <w:rsid w:val="00242F25"/>
    <w:rsid w:val="002470AC"/>
    <w:rsid w:val="0024720B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544D"/>
    <w:rsid w:val="00255A28"/>
    <w:rsid w:val="00255A8B"/>
    <w:rsid w:val="00256DF2"/>
    <w:rsid w:val="002608AF"/>
    <w:rsid w:val="00262D56"/>
    <w:rsid w:val="00263092"/>
    <w:rsid w:val="00263147"/>
    <w:rsid w:val="00263A09"/>
    <w:rsid w:val="0026418B"/>
    <w:rsid w:val="0026422E"/>
    <w:rsid w:val="00265EC4"/>
    <w:rsid w:val="002661CE"/>
    <w:rsid w:val="002662A5"/>
    <w:rsid w:val="00266916"/>
    <w:rsid w:val="00266B84"/>
    <w:rsid w:val="002674D1"/>
    <w:rsid w:val="00270171"/>
    <w:rsid w:val="00270EE3"/>
    <w:rsid w:val="00270F98"/>
    <w:rsid w:val="002718ED"/>
    <w:rsid w:val="00273257"/>
    <w:rsid w:val="002737AC"/>
    <w:rsid w:val="00273FA9"/>
    <w:rsid w:val="00274490"/>
    <w:rsid w:val="00274A4A"/>
    <w:rsid w:val="002772C5"/>
    <w:rsid w:val="002773F1"/>
    <w:rsid w:val="002805B7"/>
    <w:rsid w:val="0028082C"/>
    <w:rsid w:val="00281013"/>
    <w:rsid w:val="00281702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4C5E"/>
    <w:rsid w:val="00285852"/>
    <w:rsid w:val="002866F4"/>
    <w:rsid w:val="00286890"/>
    <w:rsid w:val="00286A0C"/>
    <w:rsid w:val="00287B9F"/>
    <w:rsid w:val="00287DC5"/>
    <w:rsid w:val="00287FDF"/>
    <w:rsid w:val="00291A10"/>
    <w:rsid w:val="00291D91"/>
    <w:rsid w:val="0029309B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197"/>
    <w:rsid w:val="002A195C"/>
    <w:rsid w:val="002A19C0"/>
    <w:rsid w:val="002A251F"/>
    <w:rsid w:val="002A385F"/>
    <w:rsid w:val="002A3AAB"/>
    <w:rsid w:val="002A4A61"/>
    <w:rsid w:val="002A4BA2"/>
    <w:rsid w:val="002A4C48"/>
    <w:rsid w:val="002A55B1"/>
    <w:rsid w:val="002A71F8"/>
    <w:rsid w:val="002A7496"/>
    <w:rsid w:val="002A785D"/>
    <w:rsid w:val="002B0268"/>
    <w:rsid w:val="002B0983"/>
    <w:rsid w:val="002B162B"/>
    <w:rsid w:val="002B20E5"/>
    <w:rsid w:val="002B36F4"/>
    <w:rsid w:val="002B3CF6"/>
    <w:rsid w:val="002B5901"/>
    <w:rsid w:val="002B5973"/>
    <w:rsid w:val="002B5FC2"/>
    <w:rsid w:val="002C0F93"/>
    <w:rsid w:val="002C160E"/>
    <w:rsid w:val="002C271D"/>
    <w:rsid w:val="002C29A9"/>
    <w:rsid w:val="002C2A2B"/>
    <w:rsid w:val="002C3940"/>
    <w:rsid w:val="002C3A92"/>
    <w:rsid w:val="002C3DEB"/>
    <w:rsid w:val="002C49D8"/>
    <w:rsid w:val="002C4AC7"/>
    <w:rsid w:val="002C4D14"/>
    <w:rsid w:val="002C652C"/>
    <w:rsid w:val="002C6766"/>
    <w:rsid w:val="002C6A1D"/>
    <w:rsid w:val="002C6B4F"/>
    <w:rsid w:val="002C6CFB"/>
    <w:rsid w:val="002C6E2E"/>
    <w:rsid w:val="002C72E1"/>
    <w:rsid w:val="002C7DCB"/>
    <w:rsid w:val="002D001B"/>
    <w:rsid w:val="002D0D82"/>
    <w:rsid w:val="002D0F30"/>
    <w:rsid w:val="002D1CEE"/>
    <w:rsid w:val="002D1D40"/>
    <w:rsid w:val="002D27AA"/>
    <w:rsid w:val="002D3073"/>
    <w:rsid w:val="002D3D23"/>
    <w:rsid w:val="002D4875"/>
    <w:rsid w:val="002D518F"/>
    <w:rsid w:val="002D5D5C"/>
    <w:rsid w:val="002D6255"/>
    <w:rsid w:val="002D6A27"/>
    <w:rsid w:val="002D6F6A"/>
    <w:rsid w:val="002D7ABE"/>
    <w:rsid w:val="002D7ED5"/>
    <w:rsid w:val="002E024F"/>
    <w:rsid w:val="002E0529"/>
    <w:rsid w:val="002E11FE"/>
    <w:rsid w:val="002E16F1"/>
    <w:rsid w:val="002E1973"/>
    <w:rsid w:val="002E1B18"/>
    <w:rsid w:val="002E1BB6"/>
    <w:rsid w:val="002E1CC1"/>
    <w:rsid w:val="002E1D0F"/>
    <w:rsid w:val="002E1EBF"/>
    <w:rsid w:val="002E2017"/>
    <w:rsid w:val="002E340A"/>
    <w:rsid w:val="002E3EF3"/>
    <w:rsid w:val="002E42B6"/>
    <w:rsid w:val="002E4762"/>
    <w:rsid w:val="002E5658"/>
    <w:rsid w:val="002E5B22"/>
    <w:rsid w:val="002E6FF6"/>
    <w:rsid w:val="002E75EA"/>
    <w:rsid w:val="002E7BF6"/>
    <w:rsid w:val="002E7CA1"/>
    <w:rsid w:val="002F0915"/>
    <w:rsid w:val="002F1269"/>
    <w:rsid w:val="002F25B2"/>
    <w:rsid w:val="002F2BC5"/>
    <w:rsid w:val="002F376B"/>
    <w:rsid w:val="002F3E92"/>
    <w:rsid w:val="002F3FA8"/>
    <w:rsid w:val="002F45FB"/>
    <w:rsid w:val="002F47F4"/>
    <w:rsid w:val="002F499D"/>
    <w:rsid w:val="002F4E72"/>
    <w:rsid w:val="002F4F68"/>
    <w:rsid w:val="002F50E3"/>
    <w:rsid w:val="002F5C8C"/>
    <w:rsid w:val="002F5D68"/>
    <w:rsid w:val="002F7199"/>
    <w:rsid w:val="002F7D11"/>
    <w:rsid w:val="0030081B"/>
    <w:rsid w:val="0030143B"/>
    <w:rsid w:val="00301877"/>
    <w:rsid w:val="003024ED"/>
    <w:rsid w:val="003024FA"/>
    <w:rsid w:val="0030268D"/>
    <w:rsid w:val="003028FA"/>
    <w:rsid w:val="00302D69"/>
    <w:rsid w:val="00303477"/>
    <w:rsid w:val="0030382C"/>
    <w:rsid w:val="00303893"/>
    <w:rsid w:val="00303C3F"/>
    <w:rsid w:val="00304535"/>
    <w:rsid w:val="00305D6E"/>
    <w:rsid w:val="0030782E"/>
    <w:rsid w:val="00307F5F"/>
    <w:rsid w:val="00310A15"/>
    <w:rsid w:val="00310C14"/>
    <w:rsid w:val="00312589"/>
    <w:rsid w:val="00313179"/>
    <w:rsid w:val="003140CA"/>
    <w:rsid w:val="00314AC7"/>
    <w:rsid w:val="0031504A"/>
    <w:rsid w:val="00315B52"/>
    <w:rsid w:val="00315DE7"/>
    <w:rsid w:val="00317454"/>
    <w:rsid w:val="00317A7D"/>
    <w:rsid w:val="00320ED2"/>
    <w:rsid w:val="00321291"/>
    <w:rsid w:val="0032134D"/>
    <w:rsid w:val="003214E2"/>
    <w:rsid w:val="003218A4"/>
    <w:rsid w:val="00322110"/>
    <w:rsid w:val="003221E2"/>
    <w:rsid w:val="003222DD"/>
    <w:rsid w:val="00323606"/>
    <w:rsid w:val="00323C4E"/>
    <w:rsid w:val="00323DA5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1749"/>
    <w:rsid w:val="00331B9C"/>
    <w:rsid w:val="00331C7A"/>
    <w:rsid w:val="00332A81"/>
    <w:rsid w:val="00332D78"/>
    <w:rsid w:val="0033320E"/>
    <w:rsid w:val="003336A1"/>
    <w:rsid w:val="003347BF"/>
    <w:rsid w:val="00334DEA"/>
    <w:rsid w:val="003365F4"/>
    <w:rsid w:val="00336860"/>
    <w:rsid w:val="00336ED1"/>
    <w:rsid w:val="00336F5F"/>
    <w:rsid w:val="00340814"/>
    <w:rsid w:val="0034100E"/>
    <w:rsid w:val="0034200E"/>
    <w:rsid w:val="003430EA"/>
    <w:rsid w:val="00343161"/>
    <w:rsid w:val="003431FD"/>
    <w:rsid w:val="00343350"/>
    <w:rsid w:val="00343554"/>
    <w:rsid w:val="00343F9A"/>
    <w:rsid w:val="003447C2"/>
    <w:rsid w:val="003449F9"/>
    <w:rsid w:val="00344DA5"/>
    <w:rsid w:val="0034581F"/>
    <w:rsid w:val="0034592B"/>
    <w:rsid w:val="003467F1"/>
    <w:rsid w:val="003471AB"/>
    <w:rsid w:val="003479E4"/>
    <w:rsid w:val="00347C43"/>
    <w:rsid w:val="00350C6C"/>
    <w:rsid w:val="00350CA7"/>
    <w:rsid w:val="0035213C"/>
    <w:rsid w:val="00352DC1"/>
    <w:rsid w:val="00354141"/>
    <w:rsid w:val="00355254"/>
    <w:rsid w:val="0035591D"/>
    <w:rsid w:val="00356265"/>
    <w:rsid w:val="003564B5"/>
    <w:rsid w:val="003567A6"/>
    <w:rsid w:val="00357244"/>
    <w:rsid w:val="003576E6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4624"/>
    <w:rsid w:val="0036536B"/>
    <w:rsid w:val="00366AF0"/>
    <w:rsid w:val="0036746A"/>
    <w:rsid w:val="00367762"/>
    <w:rsid w:val="003713CA"/>
    <w:rsid w:val="00371DB8"/>
    <w:rsid w:val="0037201A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66B9"/>
    <w:rsid w:val="00377E17"/>
    <w:rsid w:val="00381212"/>
    <w:rsid w:val="003817CA"/>
    <w:rsid w:val="00381F98"/>
    <w:rsid w:val="003825BB"/>
    <w:rsid w:val="00382C54"/>
    <w:rsid w:val="00383766"/>
    <w:rsid w:val="00383978"/>
    <w:rsid w:val="00383AAF"/>
    <w:rsid w:val="00383C03"/>
    <w:rsid w:val="0038421A"/>
    <w:rsid w:val="00384A24"/>
    <w:rsid w:val="00384FE8"/>
    <w:rsid w:val="0038516A"/>
    <w:rsid w:val="00385654"/>
    <w:rsid w:val="00385FD6"/>
    <w:rsid w:val="0038601E"/>
    <w:rsid w:val="003906A1"/>
    <w:rsid w:val="003907EE"/>
    <w:rsid w:val="00391845"/>
    <w:rsid w:val="003924F8"/>
    <w:rsid w:val="00392A4F"/>
    <w:rsid w:val="003945E3"/>
    <w:rsid w:val="003955DB"/>
    <w:rsid w:val="0039571A"/>
    <w:rsid w:val="00395A50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6DB"/>
    <w:rsid w:val="003A3B86"/>
    <w:rsid w:val="003A4526"/>
    <w:rsid w:val="003A478D"/>
    <w:rsid w:val="003A51B5"/>
    <w:rsid w:val="003A539B"/>
    <w:rsid w:val="003A5BFF"/>
    <w:rsid w:val="003A6244"/>
    <w:rsid w:val="003A6797"/>
    <w:rsid w:val="003A6AC1"/>
    <w:rsid w:val="003A74EB"/>
    <w:rsid w:val="003A7A7D"/>
    <w:rsid w:val="003A7B64"/>
    <w:rsid w:val="003B03CE"/>
    <w:rsid w:val="003B147A"/>
    <w:rsid w:val="003B3551"/>
    <w:rsid w:val="003B38A4"/>
    <w:rsid w:val="003B3961"/>
    <w:rsid w:val="003B3CE8"/>
    <w:rsid w:val="003B423F"/>
    <w:rsid w:val="003B4DAD"/>
    <w:rsid w:val="003B52F2"/>
    <w:rsid w:val="003B5931"/>
    <w:rsid w:val="003B6329"/>
    <w:rsid w:val="003B6A0C"/>
    <w:rsid w:val="003B6C86"/>
    <w:rsid w:val="003B6F60"/>
    <w:rsid w:val="003B6F6B"/>
    <w:rsid w:val="003B76BD"/>
    <w:rsid w:val="003C0CD9"/>
    <w:rsid w:val="003C0D14"/>
    <w:rsid w:val="003C130C"/>
    <w:rsid w:val="003C1CA8"/>
    <w:rsid w:val="003C218A"/>
    <w:rsid w:val="003C25A9"/>
    <w:rsid w:val="003C2B82"/>
    <w:rsid w:val="003C315D"/>
    <w:rsid w:val="003C32E2"/>
    <w:rsid w:val="003C395D"/>
    <w:rsid w:val="003C3EE7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77A3"/>
    <w:rsid w:val="003D78A0"/>
    <w:rsid w:val="003D78F7"/>
    <w:rsid w:val="003D7B1B"/>
    <w:rsid w:val="003E0464"/>
    <w:rsid w:val="003E32DF"/>
    <w:rsid w:val="003E3FAD"/>
    <w:rsid w:val="003E416D"/>
    <w:rsid w:val="003E4403"/>
    <w:rsid w:val="003E470A"/>
    <w:rsid w:val="003E5916"/>
    <w:rsid w:val="003E5BEB"/>
    <w:rsid w:val="003E5CD9"/>
    <w:rsid w:val="003E5DE7"/>
    <w:rsid w:val="003E64F6"/>
    <w:rsid w:val="003E667C"/>
    <w:rsid w:val="003E7414"/>
    <w:rsid w:val="003E7BAA"/>
    <w:rsid w:val="003E7F99"/>
    <w:rsid w:val="003F06DD"/>
    <w:rsid w:val="003F0E82"/>
    <w:rsid w:val="003F1281"/>
    <w:rsid w:val="003F1739"/>
    <w:rsid w:val="003F1915"/>
    <w:rsid w:val="003F2B96"/>
    <w:rsid w:val="003F2D6C"/>
    <w:rsid w:val="003F4F29"/>
    <w:rsid w:val="003F5562"/>
    <w:rsid w:val="003F6B76"/>
    <w:rsid w:val="003F7666"/>
    <w:rsid w:val="004010D0"/>
    <w:rsid w:val="004014AE"/>
    <w:rsid w:val="00402495"/>
    <w:rsid w:val="00403271"/>
    <w:rsid w:val="00403645"/>
    <w:rsid w:val="00403B13"/>
    <w:rsid w:val="00403B1E"/>
    <w:rsid w:val="004051EE"/>
    <w:rsid w:val="0040592E"/>
    <w:rsid w:val="00405C0C"/>
    <w:rsid w:val="00405D24"/>
    <w:rsid w:val="00406E78"/>
    <w:rsid w:val="00407C5B"/>
    <w:rsid w:val="00407FBD"/>
    <w:rsid w:val="004108B0"/>
    <w:rsid w:val="004110BE"/>
    <w:rsid w:val="0041147F"/>
    <w:rsid w:val="00411A99"/>
    <w:rsid w:val="00411C03"/>
    <w:rsid w:val="00411E59"/>
    <w:rsid w:val="00412BD2"/>
    <w:rsid w:val="00413335"/>
    <w:rsid w:val="00414494"/>
    <w:rsid w:val="0041562C"/>
    <w:rsid w:val="00415C55"/>
    <w:rsid w:val="004166D4"/>
    <w:rsid w:val="004209D5"/>
    <w:rsid w:val="00420D42"/>
    <w:rsid w:val="00420F90"/>
    <w:rsid w:val="00421159"/>
    <w:rsid w:val="00421A46"/>
    <w:rsid w:val="00421E40"/>
    <w:rsid w:val="00422546"/>
    <w:rsid w:val="00422834"/>
    <w:rsid w:val="00422D5C"/>
    <w:rsid w:val="00423116"/>
    <w:rsid w:val="004233D7"/>
    <w:rsid w:val="00423634"/>
    <w:rsid w:val="00423F71"/>
    <w:rsid w:val="00423F89"/>
    <w:rsid w:val="00424368"/>
    <w:rsid w:val="00425F92"/>
    <w:rsid w:val="0042640A"/>
    <w:rsid w:val="004271CC"/>
    <w:rsid w:val="0043013B"/>
    <w:rsid w:val="00430648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7814"/>
    <w:rsid w:val="00437905"/>
    <w:rsid w:val="00437F14"/>
    <w:rsid w:val="004402C9"/>
    <w:rsid w:val="00440C28"/>
    <w:rsid w:val="00440D2B"/>
    <w:rsid w:val="00440FF1"/>
    <w:rsid w:val="004417F2"/>
    <w:rsid w:val="004426F1"/>
    <w:rsid w:val="00442799"/>
    <w:rsid w:val="004439D8"/>
    <w:rsid w:val="00443FBF"/>
    <w:rsid w:val="00444020"/>
    <w:rsid w:val="00444222"/>
    <w:rsid w:val="004445F3"/>
    <w:rsid w:val="00444CE8"/>
    <w:rsid w:val="004452DF"/>
    <w:rsid w:val="00445B04"/>
    <w:rsid w:val="004467BE"/>
    <w:rsid w:val="00446BB4"/>
    <w:rsid w:val="00446FA4"/>
    <w:rsid w:val="00447930"/>
    <w:rsid w:val="00450546"/>
    <w:rsid w:val="004505FE"/>
    <w:rsid w:val="004507E7"/>
    <w:rsid w:val="00450B1A"/>
    <w:rsid w:val="00450CC0"/>
    <w:rsid w:val="0045204C"/>
    <w:rsid w:val="0045288D"/>
    <w:rsid w:val="00453A44"/>
    <w:rsid w:val="00453AFE"/>
    <w:rsid w:val="00453E8C"/>
    <w:rsid w:val="00454AD3"/>
    <w:rsid w:val="0045513F"/>
    <w:rsid w:val="00457028"/>
    <w:rsid w:val="00457565"/>
    <w:rsid w:val="0045762B"/>
    <w:rsid w:val="00457E3B"/>
    <w:rsid w:val="00457FA3"/>
    <w:rsid w:val="00460535"/>
    <w:rsid w:val="00460CA1"/>
    <w:rsid w:val="00461C2E"/>
    <w:rsid w:val="00462172"/>
    <w:rsid w:val="00464447"/>
    <w:rsid w:val="004654A5"/>
    <w:rsid w:val="00466B33"/>
    <w:rsid w:val="00466E98"/>
    <w:rsid w:val="00466EEB"/>
    <w:rsid w:val="00467B07"/>
    <w:rsid w:val="00467B5B"/>
    <w:rsid w:val="00471477"/>
    <w:rsid w:val="0047188D"/>
    <w:rsid w:val="00471CDD"/>
    <w:rsid w:val="004721EF"/>
    <w:rsid w:val="0047267B"/>
    <w:rsid w:val="00472EA0"/>
    <w:rsid w:val="0047358E"/>
    <w:rsid w:val="00475A71"/>
    <w:rsid w:val="00475C11"/>
    <w:rsid w:val="00475D9E"/>
    <w:rsid w:val="00475DE6"/>
    <w:rsid w:val="00476415"/>
    <w:rsid w:val="00476DF7"/>
    <w:rsid w:val="00476F40"/>
    <w:rsid w:val="004775FD"/>
    <w:rsid w:val="004804A4"/>
    <w:rsid w:val="004806C9"/>
    <w:rsid w:val="004821A5"/>
    <w:rsid w:val="004828D5"/>
    <w:rsid w:val="00482A55"/>
    <w:rsid w:val="00482AD0"/>
    <w:rsid w:val="00482AF6"/>
    <w:rsid w:val="00483739"/>
    <w:rsid w:val="00484651"/>
    <w:rsid w:val="00484D65"/>
    <w:rsid w:val="004853C6"/>
    <w:rsid w:val="004854ED"/>
    <w:rsid w:val="0048598F"/>
    <w:rsid w:val="004860AD"/>
    <w:rsid w:val="004862FC"/>
    <w:rsid w:val="00486AA9"/>
    <w:rsid w:val="00486EB3"/>
    <w:rsid w:val="004874BF"/>
    <w:rsid w:val="00487778"/>
    <w:rsid w:val="00490623"/>
    <w:rsid w:val="00490E35"/>
    <w:rsid w:val="00491848"/>
    <w:rsid w:val="004919AD"/>
    <w:rsid w:val="00491CAF"/>
    <w:rsid w:val="00491EA2"/>
    <w:rsid w:val="00492A82"/>
    <w:rsid w:val="00493445"/>
    <w:rsid w:val="004935FD"/>
    <w:rsid w:val="004937E7"/>
    <w:rsid w:val="0049468A"/>
    <w:rsid w:val="00494FCE"/>
    <w:rsid w:val="00494FEC"/>
    <w:rsid w:val="004952DC"/>
    <w:rsid w:val="00495A5A"/>
    <w:rsid w:val="00495DAB"/>
    <w:rsid w:val="00496B29"/>
    <w:rsid w:val="004A03AC"/>
    <w:rsid w:val="004A0AF4"/>
    <w:rsid w:val="004A0FC9"/>
    <w:rsid w:val="004A1A5F"/>
    <w:rsid w:val="004A2AD7"/>
    <w:rsid w:val="004A3995"/>
    <w:rsid w:val="004A3B00"/>
    <w:rsid w:val="004A5312"/>
    <w:rsid w:val="004A5537"/>
    <w:rsid w:val="004A6F42"/>
    <w:rsid w:val="004A7935"/>
    <w:rsid w:val="004A7DA0"/>
    <w:rsid w:val="004B0852"/>
    <w:rsid w:val="004B0909"/>
    <w:rsid w:val="004B12BD"/>
    <w:rsid w:val="004B1ADA"/>
    <w:rsid w:val="004B2117"/>
    <w:rsid w:val="004B2D2E"/>
    <w:rsid w:val="004B2E86"/>
    <w:rsid w:val="004B493F"/>
    <w:rsid w:val="004B4C24"/>
    <w:rsid w:val="004B4D43"/>
    <w:rsid w:val="004B50D6"/>
    <w:rsid w:val="004B53B6"/>
    <w:rsid w:val="004B549C"/>
    <w:rsid w:val="004B59CE"/>
    <w:rsid w:val="004B5A68"/>
    <w:rsid w:val="004B6883"/>
    <w:rsid w:val="004B69C8"/>
    <w:rsid w:val="004B7780"/>
    <w:rsid w:val="004B7BFB"/>
    <w:rsid w:val="004C0BD8"/>
    <w:rsid w:val="004C0F0A"/>
    <w:rsid w:val="004C1083"/>
    <w:rsid w:val="004C11B6"/>
    <w:rsid w:val="004C1F97"/>
    <w:rsid w:val="004C36E5"/>
    <w:rsid w:val="004C3B9A"/>
    <w:rsid w:val="004C3C2A"/>
    <w:rsid w:val="004C4CF1"/>
    <w:rsid w:val="004C525C"/>
    <w:rsid w:val="004C695E"/>
    <w:rsid w:val="004C6C96"/>
    <w:rsid w:val="004C7688"/>
    <w:rsid w:val="004C7CE0"/>
    <w:rsid w:val="004D03A1"/>
    <w:rsid w:val="004D071D"/>
    <w:rsid w:val="004D0DF1"/>
    <w:rsid w:val="004D0F1C"/>
    <w:rsid w:val="004D286B"/>
    <w:rsid w:val="004D2886"/>
    <w:rsid w:val="004D2D75"/>
    <w:rsid w:val="004D45A6"/>
    <w:rsid w:val="004D4784"/>
    <w:rsid w:val="004D5AA1"/>
    <w:rsid w:val="004D5AC6"/>
    <w:rsid w:val="004D5F05"/>
    <w:rsid w:val="004D5F1F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2279"/>
    <w:rsid w:val="004E2A0B"/>
    <w:rsid w:val="004E303F"/>
    <w:rsid w:val="004E3117"/>
    <w:rsid w:val="004E3DE9"/>
    <w:rsid w:val="004E4538"/>
    <w:rsid w:val="004E46DF"/>
    <w:rsid w:val="004E4723"/>
    <w:rsid w:val="004E4B5B"/>
    <w:rsid w:val="004E66C3"/>
    <w:rsid w:val="004E798F"/>
    <w:rsid w:val="004E7B57"/>
    <w:rsid w:val="004E7E34"/>
    <w:rsid w:val="004F053D"/>
    <w:rsid w:val="004F0CB7"/>
    <w:rsid w:val="004F132A"/>
    <w:rsid w:val="004F42BE"/>
    <w:rsid w:val="004F4564"/>
    <w:rsid w:val="004F4BBB"/>
    <w:rsid w:val="004F4CA7"/>
    <w:rsid w:val="004F5A90"/>
    <w:rsid w:val="004F6D0C"/>
    <w:rsid w:val="004F74F8"/>
    <w:rsid w:val="00500383"/>
    <w:rsid w:val="005004EC"/>
    <w:rsid w:val="00500AC2"/>
    <w:rsid w:val="00500B04"/>
    <w:rsid w:val="0050128F"/>
    <w:rsid w:val="0050199F"/>
    <w:rsid w:val="00501E52"/>
    <w:rsid w:val="005023E3"/>
    <w:rsid w:val="00502DB6"/>
    <w:rsid w:val="005034A1"/>
    <w:rsid w:val="00503796"/>
    <w:rsid w:val="00503B0F"/>
    <w:rsid w:val="00503BF1"/>
    <w:rsid w:val="00503D26"/>
    <w:rsid w:val="005044C3"/>
    <w:rsid w:val="00504958"/>
    <w:rsid w:val="00504AA2"/>
    <w:rsid w:val="00505454"/>
    <w:rsid w:val="00506275"/>
    <w:rsid w:val="00506550"/>
    <w:rsid w:val="005065D9"/>
    <w:rsid w:val="005065EB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35D"/>
    <w:rsid w:val="0051048E"/>
    <w:rsid w:val="0051061E"/>
    <w:rsid w:val="00511226"/>
    <w:rsid w:val="005115BA"/>
    <w:rsid w:val="00512C16"/>
    <w:rsid w:val="00513448"/>
    <w:rsid w:val="00513528"/>
    <w:rsid w:val="00513657"/>
    <w:rsid w:val="00513811"/>
    <w:rsid w:val="0051588E"/>
    <w:rsid w:val="00515AF2"/>
    <w:rsid w:val="00515D41"/>
    <w:rsid w:val="0051768A"/>
    <w:rsid w:val="00517ED6"/>
    <w:rsid w:val="00520208"/>
    <w:rsid w:val="005209FE"/>
    <w:rsid w:val="00520B77"/>
    <w:rsid w:val="00520B8C"/>
    <w:rsid w:val="0052151C"/>
    <w:rsid w:val="00522A49"/>
    <w:rsid w:val="00522B7A"/>
    <w:rsid w:val="00522D62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489"/>
    <w:rsid w:val="00527BB3"/>
    <w:rsid w:val="00527E9F"/>
    <w:rsid w:val="005302FD"/>
    <w:rsid w:val="005306EF"/>
    <w:rsid w:val="005307C4"/>
    <w:rsid w:val="00530F9F"/>
    <w:rsid w:val="00531734"/>
    <w:rsid w:val="0053254A"/>
    <w:rsid w:val="005326BB"/>
    <w:rsid w:val="0053353C"/>
    <w:rsid w:val="00534AE9"/>
    <w:rsid w:val="0053507C"/>
    <w:rsid w:val="0053566B"/>
    <w:rsid w:val="005369A7"/>
    <w:rsid w:val="005376CD"/>
    <w:rsid w:val="00537A71"/>
    <w:rsid w:val="00540657"/>
    <w:rsid w:val="00540A28"/>
    <w:rsid w:val="00541142"/>
    <w:rsid w:val="0054235E"/>
    <w:rsid w:val="00542E02"/>
    <w:rsid w:val="00543CA3"/>
    <w:rsid w:val="0054425D"/>
    <w:rsid w:val="005442D3"/>
    <w:rsid w:val="00544B61"/>
    <w:rsid w:val="00545037"/>
    <w:rsid w:val="00545801"/>
    <w:rsid w:val="005458A3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4408"/>
    <w:rsid w:val="0055459B"/>
    <w:rsid w:val="005546A4"/>
    <w:rsid w:val="00554995"/>
    <w:rsid w:val="00554EEF"/>
    <w:rsid w:val="00555069"/>
    <w:rsid w:val="005555B2"/>
    <w:rsid w:val="00556480"/>
    <w:rsid w:val="005579B9"/>
    <w:rsid w:val="00557AF1"/>
    <w:rsid w:val="00557C98"/>
    <w:rsid w:val="0056123A"/>
    <w:rsid w:val="00562627"/>
    <w:rsid w:val="00562AD7"/>
    <w:rsid w:val="00562DA4"/>
    <w:rsid w:val="0056327A"/>
    <w:rsid w:val="0056399B"/>
    <w:rsid w:val="00563B85"/>
    <w:rsid w:val="00563CCD"/>
    <w:rsid w:val="00563E01"/>
    <w:rsid w:val="00564672"/>
    <w:rsid w:val="0056484E"/>
    <w:rsid w:val="00564995"/>
    <w:rsid w:val="00566240"/>
    <w:rsid w:val="0056677A"/>
    <w:rsid w:val="00567934"/>
    <w:rsid w:val="005702B6"/>
    <w:rsid w:val="005703A1"/>
    <w:rsid w:val="0057046A"/>
    <w:rsid w:val="00570B8C"/>
    <w:rsid w:val="005712BF"/>
    <w:rsid w:val="00571574"/>
    <w:rsid w:val="00571583"/>
    <w:rsid w:val="00571B98"/>
    <w:rsid w:val="00572671"/>
    <w:rsid w:val="00572BF3"/>
    <w:rsid w:val="00572E7A"/>
    <w:rsid w:val="00574757"/>
    <w:rsid w:val="00575913"/>
    <w:rsid w:val="005759DA"/>
    <w:rsid w:val="00575D81"/>
    <w:rsid w:val="00575DF2"/>
    <w:rsid w:val="00576500"/>
    <w:rsid w:val="00576608"/>
    <w:rsid w:val="00576C16"/>
    <w:rsid w:val="00577648"/>
    <w:rsid w:val="00577836"/>
    <w:rsid w:val="00577AAD"/>
    <w:rsid w:val="00580893"/>
    <w:rsid w:val="00581828"/>
    <w:rsid w:val="00581D65"/>
    <w:rsid w:val="005829D3"/>
    <w:rsid w:val="00583089"/>
    <w:rsid w:val="00583212"/>
    <w:rsid w:val="005832F4"/>
    <w:rsid w:val="0058331C"/>
    <w:rsid w:val="00585D8F"/>
    <w:rsid w:val="00586072"/>
    <w:rsid w:val="0058644C"/>
    <w:rsid w:val="0058650B"/>
    <w:rsid w:val="005868C2"/>
    <w:rsid w:val="00587085"/>
    <w:rsid w:val="00587F10"/>
    <w:rsid w:val="005907C8"/>
    <w:rsid w:val="00591351"/>
    <w:rsid w:val="005915D7"/>
    <w:rsid w:val="0059255B"/>
    <w:rsid w:val="00592B2D"/>
    <w:rsid w:val="00592C65"/>
    <w:rsid w:val="00596243"/>
    <w:rsid w:val="00596413"/>
    <w:rsid w:val="00596B6A"/>
    <w:rsid w:val="0059775A"/>
    <w:rsid w:val="00597D7B"/>
    <w:rsid w:val="005A128D"/>
    <w:rsid w:val="005A1387"/>
    <w:rsid w:val="005A16CF"/>
    <w:rsid w:val="005A1A3D"/>
    <w:rsid w:val="005A2205"/>
    <w:rsid w:val="005A23DB"/>
    <w:rsid w:val="005A26F3"/>
    <w:rsid w:val="005A2ECA"/>
    <w:rsid w:val="005A4504"/>
    <w:rsid w:val="005A49B5"/>
    <w:rsid w:val="005A5495"/>
    <w:rsid w:val="005A5694"/>
    <w:rsid w:val="005A6B8D"/>
    <w:rsid w:val="005A6BC3"/>
    <w:rsid w:val="005A7475"/>
    <w:rsid w:val="005B151D"/>
    <w:rsid w:val="005B1ACA"/>
    <w:rsid w:val="005B1FD6"/>
    <w:rsid w:val="005B2037"/>
    <w:rsid w:val="005B2AF8"/>
    <w:rsid w:val="005B2BA0"/>
    <w:rsid w:val="005B2CF5"/>
    <w:rsid w:val="005B2F00"/>
    <w:rsid w:val="005B31EA"/>
    <w:rsid w:val="005B34A6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CBC"/>
    <w:rsid w:val="005C0DAA"/>
    <w:rsid w:val="005C4204"/>
    <w:rsid w:val="005C4513"/>
    <w:rsid w:val="005C45E7"/>
    <w:rsid w:val="005C476E"/>
    <w:rsid w:val="005C4EC3"/>
    <w:rsid w:val="005C6389"/>
    <w:rsid w:val="005C6492"/>
    <w:rsid w:val="005C6626"/>
    <w:rsid w:val="005C6667"/>
    <w:rsid w:val="005C6823"/>
    <w:rsid w:val="005C6C73"/>
    <w:rsid w:val="005C72ED"/>
    <w:rsid w:val="005D02BE"/>
    <w:rsid w:val="005D0C43"/>
    <w:rsid w:val="005D107F"/>
    <w:rsid w:val="005D1461"/>
    <w:rsid w:val="005D2CE2"/>
    <w:rsid w:val="005D3197"/>
    <w:rsid w:val="005D33B5"/>
    <w:rsid w:val="005D397D"/>
    <w:rsid w:val="005D3F28"/>
    <w:rsid w:val="005D5C6E"/>
    <w:rsid w:val="005D5EF2"/>
    <w:rsid w:val="005D6720"/>
    <w:rsid w:val="005D67E6"/>
    <w:rsid w:val="005D74B0"/>
    <w:rsid w:val="005D792D"/>
    <w:rsid w:val="005D7951"/>
    <w:rsid w:val="005E111C"/>
    <w:rsid w:val="005E1781"/>
    <w:rsid w:val="005E2305"/>
    <w:rsid w:val="005E28CC"/>
    <w:rsid w:val="005E2A6C"/>
    <w:rsid w:val="005E2DD7"/>
    <w:rsid w:val="005E3E49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A8"/>
    <w:rsid w:val="005F7C51"/>
    <w:rsid w:val="006007E5"/>
    <w:rsid w:val="00600A10"/>
    <w:rsid w:val="00600C8C"/>
    <w:rsid w:val="006019C4"/>
    <w:rsid w:val="00601A22"/>
    <w:rsid w:val="00601B97"/>
    <w:rsid w:val="00601E4C"/>
    <w:rsid w:val="00602731"/>
    <w:rsid w:val="00602976"/>
    <w:rsid w:val="0060447C"/>
    <w:rsid w:val="00604BBF"/>
    <w:rsid w:val="00605CE6"/>
    <w:rsid w:val="00606F70"/>
    <w:rsid w:val="00607638"/>
    <w:rsid w:val="006079B9"/>
    <w:rsid w:val="00610293"/>
    <w:rsid w:val="006104BB"/>
    <w:rsid w:val="006111B6"/>
    <w:rsid w:val="006117D4"/>
    <w:rsid w:val="0061206B"/>
    <w:rsid w:val="00612605"/>
    <w:rsid w:val="00612729"/>
    <w:rsid w:val="0061447F"/>
    <w:rsid w:val="00614744"/>
    <w:rsid w:val="00614CA2"/>
    <w:rsid w:val="00614E85"/>
    <w:rsid w:val="00615E8C"/>
    <w:rsid w:val="00615F0D"/>
    <w:rsid w:val="00616288"/>
    <w:rsid w:val="00620F63"/>
    <w:rsid w:val="00621286"/>
    <w:rsid w:val="00621441"/>
    <w:rsid w:val="006217EB"/>
    <w:rsid w:val="00621C01"/>
    <w:rsid w:val="006220AF"/>
    <w:rsid w:val="0062216A"/>
    <w:rsid w:val="0062254C"/>
    <w:rsid w:val="006228C7"/>
    <w:rsid w:val="0062298E"/>
    <w:rsid w:val="0062350A"/>
    <w:rsid w:val="00623758"/>
    <w:rsid w:val="00623E1F"/>
    <w:rsid w:val="00624010"/>
    <w:rsid w:val="0062440B"/>
    <w:rsid w:val="00624F1A"/>
    <w:rsid w:val="006254B0"/>
    <w:rsid w:val="00625C33"/>
    <w:rsid w:val="00625CE2"/>
    <w:rsid w:val="00626D26"/>
    <w:rsid w:val="00627AFD"/>
    <w:rsid w:val="006302F7"/>
    <w:rsid w:val="00630808"/>
    <w:rsid w:val="00631EB7"/>
    <w:rsid w:val="00631ED0"/>
    <w:rsid w:val="00632641"/>
    <w:rsid w:val="00633A8F"/>
    <w:rsid w:val="00633D14"/>
    <w:rsid w:val="006346CB"/>
    <w:rsid w:val="006348DF"/>
    <w:rsid w:val="00635200"/>
    <w:rsid w:val="006354F6"/>
    <w:rsid w:val="006362D2"/>
    <w:rsid w:val="006363AF"/>
    <w:rsid w:val="00636633"/>
    <w:rsid w:val="00637D47"/>
    <w:rsid w:val="00640111"/>
    <w:rsid w:val="006403A1"/>
    <w:rsid w:val="00641444"/>
    <w:rsid w:val="006416FF"/>
    <w:rsid w:val="006431F8"/>
    <w:rsid w:val="0064398C"/>
    <w:rsid w:val="00643FAA"/>
    <w:rsid w:val="00644E29"/>
    <w:rsid w:val="0064617E"/>
    <w:rsid w:val="00646871"/>
    <w:rsid w:val="00647908"/>
    <w:rsid w:val="00647990"/>
    <w:rsid w:val="00650900"/>
    <w:rsid w:val="00650F21"/>
    <w:rsid w:val="00651442"/>
    <w:rsid w:val="00651FCD"/>
    <w:rsid w:val="00652F6A"/>
    <w:rsid w:val="00653020"/>
    <w:rsid w:val="006548B7"/>
    <w:rsid w:val="00654B3B"/>
    <w:rsid w:val="00656882"/>
    <w:rsid w:val="00656BFD"/>
    <w:rsid w:val="00657061"/>
    <w:rsid w:val="00657363"/>
    <w:rsid w:val="0065796C"/>
    <w:rsid w:val="00657DBD"/>
    <w:rsid w:val="00660120"/>
    <w:rsid w:val="00660ACE"/>
    <w:rsid w:val="00660C74"/>
    <w:rsid w:val="00660F53"/>
    <w:rsid w:val="00661D12"/>
    <w:rsid w:val="00662343"/>
    <w:rsid w:val="00662672"/>
    <w:rsid w:val="00662A0C"/>
    <w:rsid w:val="0066376A"/>
    <w:rsid w:val="0066379D"/>
    <w:rsid w:val="00664744"/>
    <w:rsid w:val="0066483B"/>
    <w:rsid w:val="00664C2F"/>
    <w:rsid w:val="00664CCC"/>
    <w:rsid w:val="00664D94"/>
    <w:rsid w:val="006660BE"/>
    <w:rsid w:val="006664CE"/>
    <w:rsid w:val="00667E8E"/>
    <w:rsid w:val="0067069C"/>
    <w:rsid w:val="00671AC2"/>
    <w:rsid w:val="00671C1F"/>
    <w:rsid w:val="00671F29"/>
    <w:rsid w:val="006724A4"/>
    <w:rsid w:val="00672DE5"/>
    <w:rsid w:val="00672E83"/>
    <w:rsid w:val="0067305F"/>
    <w:rsid w:val="00673E73"/>
    <w:rsid w:val="00674B89"/>
    <w:rsid w:val="00676146"/>
    <w:rsid w:val="0067614E"/>
    <w:rsid w:val="0067737F"/>
    <w:rsid w:val="00677AD1"/>
    <w:rsid w:val="00680308"/>
    <w:rsid w:val="00680AD5"/>
    <w:rsid w:val="00680B2A"/>
    <w:rsid w:val="006813E4"/>
    <w:rsid w:val="0068276E"/>
    <w:rsid w:val="0068382D"/>
    <w:rsid w:val="0068429C"/>
    <w:rsid w:val="00684AD9"/>
    <w:rsid w:val="006851CC"/>
    <w:rsid w:val="006853ED"/>
    <w:rsid w:val="00685816"/>
    <w:rsid w:val="006861D2"/>
    <w:rsid w:val="00686494"/>
    <w:rsid w:val="0068691B"/>
    <w:rsid w:val="0068691C"/>
    <w:rsid w:val="00687476"/>
    <w:rsid w:val="00687C81"/>
    <w:rsid w:val="00687E53"/>
    <w:rsid w:val="0069038E"/>
    <w:rsid w:val="00690DF1"/>
    <w:rsid w:val="00690EB5"/>
    <w:rsid w:val="006910E4"/>
    <w:rsid w:val="006925B5"/>
    <w:rsid w:val="0069303D"/>
    <w:rsid w:val="00693B88"/>
    <w:rsid w:val="00694672"/>
    <w:rsid w:val="00694AF4"/>
    <w:rsid w:val="0069501E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A0E"/>
    <w:rsid w:val="006A3EB3"/>
    <w:rsid w:val="006A4395"/>
    <w:rsid w:val="006A4F60"/>
    <w:rsid w:val="006A503E"/>
    <w:rsid w:val="006A59BC"/>
    <w:rsid w:val="006A67EB"/>
    <w:rsid w:val="006A6A83"/>
    <w:rsid w:val="006A6D34"/>
    <w:rsid w:val="006A7B03"/>
    <w:rsid w:val="006A7F86"/>
    <w:rsid w:val="006B0551"/>
    <w:rsid w:val="006B0688"/>
    <w:rsid w:val="006B1AE5"/>
    <w:rsid w:val="006B23C4"/>
    <w:rsid w:val="006B294F"/>
    <w:rsid w:val="006B4874"/>
    <w:rsid w:val="006B4C7F"/>
    <w:rsid w:val="006B5B8C"/>
    <w:rsid w:val="006B7B06"/>
    <w:rsid w:val="006C013B"/>
    <w:rsid w:val="006C0178"/>
    <w:rsid w:val="006C0345"/>
    <w:rsid w:val="006C063A"/>
    <w:rsid w:val="006C0CDE"/>
    <w:rsid w:val="006C13B0"/>
    <w:rsid w:val="006C1627"/>
    <w:rsid w:val="006C1785"/>
    <w:rsid w:val="006C1FA8"/>
    <w:rsid w:val="006C2540"/>
    <w:rsid w:val="006C2C97"/>
    <w:rsid w:val="006C2D43"/>
    <w:rsid w:val="006C3C41"/>
    <w:rsid w:val="006C4F7D"/>
    <w:rsid w:val="006C52D4"/>
    <w:rsid w:val="006C5695"/>
    <w:rsid w:val="006C71D1"/>
    <w:rsid w:val="006C7BC9"/>
    <w:rsid w:val="006D00BF"/>
    <w:rsid w:val="006D067C"/>
    <w:rsid w:val="006D0767"/>
    <w:rsid w:val="006D0EFC"/>
    <w:rsid w:val="006D2722"/>
    <w:rsid w:val="006D2E84"/>
    <w:rsid w:val="006D3377"/>
    <w:rsid w:val="006D3414"/>
    <w:rsid w:val="006D3D07"/>
    <w:rsid w:val="006D3D2C"/>
    <w:rsid w:val="006D3E5E"/>
    <w:rsid w:val="006D4143"/>
    <w:rsid w:val="006D45A5"/>
    <w:rsid w:val="006D45B8"/>
    <w:rsid w:val="006D4C00"/>
    <w:rsid w:val="006D4DE2"/>
    <w:rsid w:val="006D5362"/>
    <w:rsid w:val="006D5378"/>
    <w:rsid w:val="006D5EF1"/>
    <w:rsid w:val="006D612C"/>
    <w:rsid w:val="006D696D"/>
    <w:rsid w:val="006D6DCA"/>
    <w:rsid w:val="006D7E9B"/>
    <w:rsid w:val="006E0045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6E2B"/>
    <w:rsid w:val="006E753D"/>
    <w:rsid w:val="006F0EBC"/>
    <w:rsid w:val="006F1352"/>
    <w:rsid w:val="006F14CD"/>
    <w:rsid w:val="006F2144"/>
    <w:rsid w:val="006F2556"/>
    <w:rsid w:val="006F2D97"/>
    <w:rsid w:val="006F36A8"/>
    <w:rsid w:val="006F39F3"/>
    <w:rsid w:val="006F3DD4"/>
    <w:rsid w:val="006F4414"/>
    <w:rsid w:val="006F4484"/>
    <w:rsid w:val="006F48CD"/>
    <w:rsid w:val="006F58E9"/>
    <w:rsid w:val="006F6A57"/>
    <w:rsid w:val="006F6E4C"/>
    <w:rsid w:val="006F73EC"/>
    <w:rsid w:val="006F7C6D"/>
    <w:rsid w:val="0070013B"/>
    <w:rsid w:val="00700189"/>
    <w:rsid w:val="00700354"/>
    <w:rsid w:val="00701EAA"/>
    <w:rsid w:val="0070212B"/>
    <w:rsid w:val="007022F7"/>
    <w:rsid w:val="00702828"/>
    <w:rsid w:val="00702CA2"/>
    <w:rsid w:val="007045BD"/>
    <w:rsid w:val="00704A42"/>
    <w:rsid w:val="0070547C"/>
    <w:rsid w:val="0070556F"/>
    <w:rsid w:val="00706593"/>
    <w:rsid w:val="007069F6"/>
    <w:rsid w:val="007070DE"/>
    <w:rsid w:val="00707412"/>
    <w:rsid w:val="0071091F"/>
    <w:rsid w:val="00710D88"/>
    <w:rsid w:val="00711472"/>
    <w:rsid w:val="00711D72"/>
    <w:rsid w:val="00711E05"/>
    <w:rsid w:val="007121E9"/>
    <w:rsid w:val="00713826"/>
    <w:rsid w:val="00714DE0"/>
    <w:rsid w:val="007164A7"/>
    <w:rsid w:val="00716984"/>
    <w:rsid w:val="00716DFF"/>
    <w:rsid w:val="00716E97"/>
    <w:rsid w:val="00717645"/>
    <w:rsid w:val="00717A21"/>
    <w:rsid w:val="00721809"/>
    <w:rsid w:val="00721A60"/>
    <w:rsid w:val="007220CF"/>
    <w:rsid w:val="007221A5"/>
    <w:rsid w:val="00722B04"/>
    <w:rsid w:val="007231F6"/>
    <w:rsid w:val="00723821"/>
    <w:rsid w:val="00723CB7"/>
    <w:rsid w:val="00723DAC"/>
    <w:rsid w:val="00724942"/>
    <w:rsid w:val="00724D84"/>
    <w:rsid w:val="0072610C"/>
    <w:rsid w:val="00726B2A"/>
    <w:rsid w:val="00726F53"/>
    <w:rsid w:val="00727341"/>
    <w:rsid w:val="007273BC"/>
    <w:rsid w:val="00727E1D"/>
    <w:rsid w:val="00731438"/>
    <w:rsid w:val="00732658"/>
    <w:rsid w:val="007339D2"/>
    <w:rsid w:val="00734AC1"/>
    <w:rsid w:val="00734C35"/>
    <w:rsid w:val="00734F1A"/>
    <w:rsid w:val="00736065"/>
    <w:rsid w:val="0073619A"/>
    <w:rsid w:val="00736C8F"/>
    <w:rsid w:val="0073703B"/>
    <w:rsid w:val="007375C1"/>
    <w:rsid w:val="0074006F"/>
    <w:rsid w:val="007404B0"/>
    <w:rsid w:val="00740E51"/>
    <w:rsid w:val="00741015"/>
    <w:rsid w:val="00741D75"/>
    <w:rsid w:val="00741FC7"/>
    <w:rsid w:val="007421CA"/>
    <w:rsid w:val="00742796"/>
    <w:rsid w:val="007428D7"/>
    <w:rsid w:val="00742D87"/>
    <w:rsid w:val="0074306D"/>
    <w:rsid w:val="00743746"/>
    <w:rsid w:val="00745ADD"/>
    <w:rsid w:val="0074621F"/>
    <w:rsid w:val="007463FB"/>
    <w:rsid w:val="007502A9"/>
    <w:rsid w:val="00750E7E"/>
    <w:rsid w:val="00751350"/>
    <w:rsid w:val="007513CD"/>
    <w:rsid w:val="00751C21"/>
    <w:rsid w:val="00751F14"/>
    <w:rsid w:val="007526CC"/>
    <w:rsid w:val="00752D8F"/>
    <w:rsid w:val="007530E9"/>
    <w:rsid w:val="00753ADB"/>
    <w:rsid w:val="0075469A"/>
    <w:rsid w:val="007546BF"/>
    <w:rsid w:val="007546E8"/>
    <w:rsid w:val="00754E30"/>
    <w:rsid w:val="007557EA"/>
    <w:rsid w:val="00755D22"/>
    <w:rsid w:val="0075678D"/>
    <w:rsid w:val="007571C4"/>
    <w:rsid w:val="00757259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40B4"/>
    <w:rsid w:val="007644C8"/>
    <w:rsid w:val="00764F0E"/>
    <w:rsid w:val="0076589F"/>
    <w:rsid w:val="007658BE"/>
    <w:rsid w:val="00766B1A"/>
    <w:rsid w:val="00766DFE"/>
    <w:rsid w:val="00766F40"/>
    <w:rsid w:val="00767BB9"/>
    <w:rsid w:val="00770F04"/>
    <w:rsid w:val="00772027"/>
    <w:rsid w:val="00773388"/>
    <w:rsid w:val="0077584D"/>
    <w:rsid w:val="0077642B"/>
    <w:rsid w:val="00776FCA"/>
    <w:rsid w:val="0077763F"/>
    <w:rsid w:val="0077797F"/>
    <w:rsid w:val="00780D1A"/>
    <w:rsid w:val="0078114D"/>
    <w:rsid w:val="007811AA"/>
    <w:rsid w:val="00782217"/>
    <w:rsid w:val="00782291"/>
    <w:rsid w:val="00782BE6"/>
    <w:rsid w:val="00783B46"/>
    <w:rsid w:val="00784800"/>
    <w:rsid w:val="00786605"/>
    <w:rsid w:val="00786A15"/>
    <w:rsid w:val="007870F2"/>
    <w:rsid w:val="007914E4"/>
    <w:rsid w:val="007914F3"/>
    <w:rsid w:val="00791BFC"/>
    <w:rsid w:val="00791F2A"/>
    <w:rsid w:val="007926D8"/>
    <w:rsid w:val="00792720"/>
    <w:rsid w:val="0079273B"/>
    <w:rsid w:val="00792B69"/>
    <w:rsid w:val="0079300E"/>
    <w:rsid w:val="0079373D"/>
    <w:rsid w:val="007938F1"/>
    <w:rsid w:val="00793CDD"/>
    <w:rsid w:val="00793F73"/>
    <w:rsid w:val="00794BC4"/>
    <w:rsid w:val="00794F1E"/>
    <w:rsid w:val="00795316"/>
    <w:rsid w:val="0079538C"/>
    <w:rsid w:val="00795C50"/>
    <w:rsid w:val="00797952"/>
    <w:rsid w:val="00797A1F"/>
    <w:rsid w:val="00797A22"/>
    <w:rsid w:val="00797B88"/>
    <w:rsid w:val="007A0586"/>
    <w:rsid w:val="007A098E"/>
    <w:rsid w:val="007A149D"/>
    <w:rsid w:val="007A1BDE"/>
    <w:rsid w:val="007A2B87"/>
    <w:rsid w:val="007A2C10"/>
    <w:rsid w:val="007A4ACE"/>
    <w:rsid w:val="007A55C8"/>
    <w:rsid w:val="007A5765"/>
    <w:rsid w:val="007A5B44"/>
    <w:rsid w:val="007A5B89"/>
    <w:rsid w:val="007A6354"/>
    <w:rsid w:val="007A74BB"/>
    <w:rsid w:val="007A77FC"/>
    <w:rsid w:val="007A7F48"/>
    <w:rsid w:val="007B058E"/>
    <w:rsid w:val="007B0864"/>
    <w:rsid w:val="007B0BB7"/>
    <w:rsid w:val="007B0E05"/>
    <w:rsid w:val="007B1E7E"/>
    <w:rsid w:val="007B2379"/>
    <w:rsid w:val="007B2509"/>
    <w:rsid w:val="007B2BDF"/>
    <w:rsid w:val="007B3BC2"/>
    <w:rsid w:val="007B3C69"/>
    <w:rsid w:val="007B5316"/>
    <w:rsid w:val="007B5DB4"/>
    <w:rsid w:val="007B6A0C"/>
    <w:rsid w:val="007C0795"/>
    <w:rsid w:val="007C11D4"/>
    <w:rsid w:val="007C13AC"/>
    <w:rsid w:val="007C14AD"/>
    <w:rsid w:val="007C1A9E"/>
    <w:rsid w:val="007C2A48"/>
    <w:rsid w:val="007C2DC7"/>
    <w:rsid w:val="007C3196"/>
    <w:rsid w:val="007C54E2"/>
    <w:rsid w:val="007C580E"/>
    <w:rsid w:val="007C6C61"/>
    <w:rsid w:val="007C6F96"/>
    <w:rsid w:val="007C7E1F"/>
    <w:rsid w:val="007D08BB"/>
    <w:rsid w:val="007D1085"/>
    <w:rsid w:val="007D1926"/>
    <w:rsid w:val="007D198B"/>
    <w:rsid w:val="007D2518"/>
    <w:rsid w:val="007D2B29"/>
    <w:rsid w:val="007D362A"/>
    <w:rsid w:val="007D3950"/>
    <w:rsid w:val="007D3C15"/>
    <w:rsid w:val="007D467E"/>
    <w:rsid w:val="007D4D44"/>
    <w:rsid w:val="007D50FF"/>
    <w:rsid w:val="007D58A9"/>
    <w:rsid w:val="007D67C7"/>
    <w:rsid w:val="007D6B5D"/>
    <w:rsid w:val="007D7FFC"/>
    <w:rsid w:val="007E012B"/>
    <w:rsid w:val="007E0339"/>
    <w:rsid w:val="007E11B3"/>
    <w:rsid w:val="007E1E88"/>
    <w:rsid w:val="007E21DF"/>
    <w:rsid w:val="007E2609"/>
    <w:rsid w:val="007E27C9"/>
    <w:rsid w:val="007E38AD"/>
    <w:rsid w:val="007E40A2"/>
    <w:rsid w:val="007E4163"/>
    <w:rsid w:val="007E41CB"/>
    <w:rsid w:val="007E5479"/>
    <w:rsid w:val="007E54D7"/>
    <w:rsid w:val="007E58BD"/>
    <w:rsid w:val="007E5942"/>
    <w:rsid w:val="007E5AC9"/>
    <w:rsid w:val="007E5F8E"/>
    <w:rsid w:val="007E6620"/>
    <w:rsid w:val="007E6DE8"/>
    <w:rsid w:val="007E77F9"/>
    <w:rsid w:val="007E7844"/>
    <w:rsid w:val="007E79A4"/>
    <w:rsid w:val="007F072E"/>
    <w:rsid w:val="007F1039"/>
    <w:rsid w:val="007F2366"/>
    <w:rsid w:val="007F329B"/>
    <w:rsid w:val="007F330C"/>
    <w:rsid w:val="007F5475"/>
    <w:rsid w:val="007F55CD"/>
    <w:rsid w:val="007F6EC7"/>
    <w:rsid w:val="007F75A8"/>
    <w:rsid w:val="007F7EA7"/>
    <w:rsid w:val="00802FC5"/>
    <w:rsid w:val="00805607"/>
    <w:rsid w:val="0080610D"/>
    <w:rsid w:val="008064B8"/>
    <w:rsid w:val="008072DA"/>
    <w:rsid w:val="0080737E"/>
    <w:rsid w:val="008077DC"/>
    <w:rsid w:val="00810624"/>
    <w:rsid w:val="0081078F"/>
    <w:rsid w:val="008107E9"/>
    <w:rsid w:val="008117FD"/>
    <w:rsid w:val="00811E37"/>
    <w:rsid w:val="00811E82"/>
    <w:rsid w:val="00812782"/>
    <w:rsid w:val="008138C1"/>
    <w:rsid w:val="00813982"/>
    <w:rsid w:val="008143CA"/>
    <w:rsid w:val="00815DA5"/>
    <w:rsid w:val="00815E16"/>
    <w:rsid w:val="00816255"/>
    <w:rsid w:val="00816B48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4168"/>
    <w:rsid w:val="0082437A"/>
    <w:rsid w:val="00824E4C"/>
    <w:rsid w:val="00824EBE"/>
    <w:rsid w:val="00826AE4"/>
    <w:rsid w:val="0082721C"/>
    <w:rsid w:val="0082753D"/>
    <w:rsid w:val="008304AF"/>
    <w:rsid w:val="00830882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2D19"/>
    <w:rsid w:val="00834471"/>
    <w:rsid w:val="008350F7"/>
    <w:rsid w:val="0083524E"/>
    <w:rsid w:val="0083537E"/>
    <w:rsid w:val="00835499"/>
    <w:rsid w:val="00835A0A"/>
    <w:rsid w:val="00835ECD"/>
    <w:rsid w:val="00836027"/>
    <w:rsid w:val="008369E5"/>
    <w:rsid w:val="008377E3"/>
    <w:rsid w:val="008378E7"/>
    <w:rsid w:val="00840667"/>
    <w:rsid w:val="00841D54"/>
    <w:rsid w:val="00842BDD"/>
    <w:rsid w:val="00842C27"/>
    <w:rsid w:val="00842C5E"/>
    <w:rsid w:val="00842E36"/>
    <w:rsid w:val="0084314E"/>
    <w:rsid w:val="00843C93"/>
    <w:rsid w:val="00844659"/>
    <w:rsid w:val="00844882"/>
    <w:rsid w:val="00844DEA"/>
    <w:rsid w:val="00847535"/>
    <w:rsid w:val="00847CF2"/>
    <w:rsid w:val="00850365"/>
    <w:rsid w:val="00850566"/>
    <w:rsid w:val="0085126C"/>
    <w:rsid w:val="0085295D"/>
    <w:rsid w:val="00852B3C"/>
    <w:rsid w:val="00852CA0"/>
    <w:rsid w:val="00852E0E"/>
    <w:rsid w:val="008530D6"/>
    <w:rsid w:val="008532E6"/>
    <w:rsid w:val="00853E48"/>
    <w:rsid w:val="00853F2A"/>
    <w:rsid w:val="00853FF2"/>
    <w:rsid w:val="008548AC"/>
    <w:rsid w:val="008551F2"/>
    <w:rsid w:val="00855910"/>
    <w:rsid w:val="00855D17"/>
    <w:rsid w:val="0085795D"/>
    <w:rsid w:val="00861D80"/>
    <w:rsid w:val="00862936"/>
    <w:rsid w:val="0086524C"/>
    <w:rsid w:val="0086603C"/>
    <w:rsid w:val="008661B9"/>
    <w:rsid w:val="0086745D"/>
    <w:rsid w:val="0086785A"/>
    <w:rsid w:val="008701AB"/>
    <w:rsid w:val="00870BF0"/>
    <w:rsid w:val="008716D8"/>
    <w:rsid w:val="00872077"/>
    <w:rsid w:val="008730B6"/>
    <w:rsid w:val="00873D1F"/>
    <w:rsid w:val="0087408A"/>
    <w:rsid w:val="00875ABA"/>
    <w:rsid w:val="00875E8F"/>
    <w:rsid w:val="00876585"/>
    <w:rsid w:val="00876C75"/>
    <w:rsid w:val="008771D6"/>
    <w:rsid w:val="008776B0"/>
    <w:rsid w:val="0088006C"/>
    <w:rsid w:val="0088012D"/>
    <w:rsid w:val="00881703"/>
    <w:rsid w:val="00881C47"/>
    <w:rsid w:val="00882C14"/>
    <w:rsid w:val="00882CDC"/>
    <w:rsid w:val="008831D9"/>
    <w:rsid w:val="00884237"/>
    <w:rsid w:val="00884CB7"/>
    <w:rsid w:val="00885A77"/>
    <w:rsid w:val="00887583"/>
    <w:rsid w:val="0088777A"/>
    <w:rsid w:val="00891445"/>
    <w:rsid w:val="0089209C"/>
    <w:rsid w:val="0089217E"/>
    <w:rsid w:val="00892570"/>
    <w:rsid w:val="00892781"/>
    <w:rsid w:val="00892994"/>
    <w:rsid w:val="0089304E"/>
    <w:rsid w:val="008939BF"/>
    <w:rsid w:val="00894C35"/>
    <w:rsid w:val="00894FE1"/>
    <w:rsid w:val="0089578F"/>
    <w:rsid w:val="0089595C"/>
    <w:rsid w:val="00895A28"/>
    <w:rsid w:val="00895B4C"/>
    <w:rsid w:val="00895FCD"/>
    <w:rsid w:val="008969AE"/>
    <w:rsid w:val="00897183"/>
    <w:rsid w:val="008A04CF"/>
    <w:rsid w:val="008A07E4"/>
    <w:rsid w:val="008A133E"/>
    <w:rsid w:val="008A2992"/>
    <w:rsid w:val="008A29FC"/>
    <w:rsid w:val="008A2B5C"/>
    <w:rsid w:val="008A3DA9"/>
    <w:rsid w:val="008A3E3C"/>
    <w:rsid w:val="008A5547"/>
    <w:rsid w:val="008A57DE"/>
    <w:rsid w:val="008A5AFD"/>
    <w:rsid w:val="008A6CD4"/>
    <w:rsid w:val="008A72E2"/>
    <w:rsid w:val="008A74BF"/>
    <w:rsid w:val="008A788A"/>
    <w:rsid w:val="008B0E35"/>
    <w:rsid w:val="008B1070"/>
    <w:rsid w:val="008B188F"/>
    <w:rsid w:val="008B1DE9"/>
    <w:rsid w:val="008B257D"/>
    <w:rsid w:val="008B3022"/>
    <w:rsid w:val="008B36D7"/>
    <w:rsid w:val="008B3792"/>
    <w:rsid w:val="008B38BE"/>
    <w:rsid w:val="008B47B4"/>
    <w:rsid w:val="008B48B3"/>
    <w:rsid w:val="008B4A29"/>
    <w:rsid w:val="008B5396"/>
    <w:rsid w:val="008B581F"/>
    <w:rsid w:val="008B6513"/>
    <w:rsid w:val="008B72AE"/>
    <w:rsid w:val="008B74DD"/>
    <w:rsid w:val="008B7D2B"/>
    <w:rsid w:val="008C0FD0"/>
    <w:rsid w:val="008C2F09"/>
    <w:rsid w:val="008C3418"/>
    <w:rsid w:val="008C341A"/>
    <w:rsid w:val="008C394E"/>
    <w:rsid w:val="008C40EC"/>
    <w:rsid w:val="008C4913"/>
    <w:rsid w:val="008C49F2"/>
    <w:rsid w:val="008C4AB5"/>
    <w:rsid w:val="008C4B46"/>
    <w:rsid w:val="008C4CEB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0EF4"/>
    <w:rsid w:val="008D151A"/>
    <w:rsid w:val="008D5000"/>
    <w:rsid w:val="008D668D"/>
    <w:rsid w:val="008D6888"/>
    <w:rsid w:val="008D6BAA"/>
    <w:rsid w:val="008D6D40"/>
    <w:rsid w:val="008D71CE"/>
    <w:rsid w:val="008E0E94"/>
    <w:rsid w:val="008E0F8B"/>
    <w:rsid w:val="008E1234"/>
    <w:rsid w:val="008E197A"/>
    <w:rsid w:val="008E20F4"/>
    <w:rsid w:val="008E22C4"/>
    <w:rsid w:val="008E25B6"/>
    <w:rsid w:val="008E407F"/>
    <w:rsid w:val="008E444B"/>
    <w:rsid w:val="008E4B49"/>
    <w:rsid w:val="008E5517"/>
    <w:rsid w:val="008E5664"/>
    <w:rsid w:val="008E5787"/>
    <w:rsid w:val="008F039B"/>
    <w:rsid w:val="008F06F1"/>
    <w:rsid w:val="008F09D8"/>
    <w:rsid w:val="008F1C67"/>
    <w:rsid w:val="008F238D"/>
    <w:rsid w:val="008F2611"/>
    <w:rsid w:val="008F4312"/>
    <w:rsid w:val="008F4C21"/>
    <w:rsid w:val="008F4C86"/>
    <w:rsid w:val="008F519E"/>
    <w:rsid w:val="008F6CE3"/>
    <w:rsid w:val="00901D8A"/>
    <w:rsid w:val="0090301E"/>
    <w:rsid w:val="009034D3"/>
    <w:rsid w:val="00903884"/>
    <w:rsid w:val="00903CDB"/>
    <w:rsid w:val="00904130"/>
    <w:rsid w:val="009057D2"/>
    <w:rsid w:val="00905A7F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4315"/>
    <w:rsid w:val="009148AD"/>
    <w:rsid w:val="00914B92"/>
    <w:rsid w:val="009155BC"/>
    <w:rsid w:val="00915758"/>
    <w:rsid w:val="00915A29"/>
    <w:rsid w:val="00915E96"/>
    <w:rsid w:val="0091674E"/>
    <w:rsid w:val="009168FE"/>
    <w:rsid w:val="009170A4"/>
    <w:rsid w:val="00917A07"/>
    <w:rsid w:val="00920333"/>
    <w:rsid w:val="009204D2"/>
    <w:rsid w:val="00920771"/>
    <w:rsid w:val="00920C8A"/>
    <w:rsid w:val="009225A7"/>
    <w:rsid w:val="009229A9"/>
    <w:rsid w:val="009233BA"/>
    <w:rsid w:val="00923C02"/>
    <w:rsid w:val="00924519"/>
    <w:rsid w:val="009250C5"/>
    <w:rsid w:val="00925583"/>
    <w:rsid w:val="0092560D"/>
    <w:rsid w:val="0092590E"/>
    <w:rsid w:val="009259D4"/>
    <w:rsid w:val="00925A39"/>
    <w:rsid w:val="009278D5"/>
    <w:rsid w:val="00927EF3"/>
    <w:rsid w:val="00927FEB"/>
    <w:rsid w:val="009304C2"/>
    <w:rsid w:val="0093063C"/>
    <w:rsid w:val="009308FC"/>
    <w:rsid w:val="009317BC"/>
    <w:rsid w:val="00932AB3"/>
    <w:rsid w:val="00932BAD"/>
    <w:rsid w:val="00932F94"/>
    <w:rsid w:val="009346B2"/>
    <w:rsid w:val="00934930"/>
    <w:rsid w:val="00934BB2"/>
    <w:rsid w:val="0093666E"/>
    <w:rsid w:val="00936989"/>
    <w:rsid w:val="00936CAA"/>
    <w:rsid w:val="00936D66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1CDA"/>
    <w:rsid w:val="00943027"/>
    <w:rsid w:val="00943A02"/>
    <w:rsid w:val="00943A62"/>
    <w:rsid w:val="009441DB"/>
    <w:rsid w:val="00944591"/>
    <w:rsid w:val="00944CAA"/>
    <w:rsid w:val="00944D72"/>
    <w:rsid w:val="00944EF3"/>
    <w:rsid w:val="00945377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2C6"/>
    <w:rsid w:val="0095165A"/>
    <w:rsid w:val="00951CE8"/>
    <w:rsid w:val="009522BD"/>
    <w:rsid w:val="009525B3"/>
    <w:rsid w:val="00952D70"/>
    <w:rsid w:val="00953565"/>
    <w:rsid w:val="009542F0"/>
    <w:rsid w:val="00954C90"/>
    <w:rsid w:val="00955651"/>
    <w:rsid w:val="00955A8E"/>
    <w:rsid w:val="0095758E"/>
    <w:rsid w:val="00961347"/>
    <w:rsid w:val="00962267"/>
    <w:rsid w:val="00962377"/>
    <w:rsid w:val="00962382"/>
    <w:rsid w:val="009627C7"/>
    <w:rsid w:val="0096281D"/>
    <w:rsid w:val="00962886"/>
    <w:rsid w:val="00962BCC"/>
    <w:rsid w:val="00964681"/>
    <w:rsid w:val="0096497A"/>
    <w:rsid w:val="00965252"/>
    <w:rsid w:val="00967FC7"/>
    <w:rsid w:val="009704BC"/>
    <w:rsid w:val="00970C0C"/>
    <w:rsid w:val="0097180F"/>
    <w:rsid w:val="009723A1"/>
    <w:rsid w:val="00972DB2"/>
    <w:rsid w:val="00972E97"/>
    <w:rsid w:val="00972FBA"/>
    <w:rsid w:val="00973614"/>
    <w:rsid w:val="00973CC2"/>
    <w:rsid w:val="009742AB"/>
    <w:rsid w:val="00974874"/>
    <w:rsid w:val="009749B1"/>
    <w:rsid w:val="00974E1F"/>
    <w:rsid w:val="00976993"/>
    <w:rsid w:val="0097724C"/>
    <w:rsid w:val="009777AF"/>
    <w:rsid w:val="00980866"/>
    <w:rsid w:val="009808DC"/>
    <w:rsid w:val="00980D24"/>
    <w:rsid w:val="009814D8"/>
    <w:rsid w:val="00981731"/>
    <w:rsid w:val="00982037"/>
    <w:rsid w:val="009822AD"/>
    <w:rsid w:val="009824DF"/>
    <w:rsid w:val="0098358E"/>
    <w:rsid w:val="00983C2E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AA3"/>
    <w:rsid w:val="009948C1"/>
    <w:rsid w:val="00995B27"/>
    <w:rsid w:val="00996166"/>
    <w:rsid w:val="00996772"/>
    <w:rsid w:val="00996C9F"/>
    <w:rsid w:val="00997037"/>
    <w:rsid w:val="00997A7D"/>
    <w:rsid w:val="00997CBB"/>
    <w:rsid w:val="009A0E5E"/>
    <w:rsid w:val="009A0F09"/>
    <w:rsid w:val="009A1229"/>
    <w:rsid w:val="009A12F2"/>
    <w:rsid w:val="009A1835"/>
    <w:rsid w:val="009A1AB9"/>
    <w:rsid w:val="009A2D40"/>
    <w:rsid w:val="009A2E63"/>
    <w:rsid w:val="009A3188"/>
    <w:rsid w:val="009A3A3D"/>
    <w:rsid w:val="009A4083"/>
    <w:rsid w:val="009A427F"/>
    <w:rsid w:val="009A44FA"/>
    <w:rsid w:val="009A4689"/>
    <w:rsid w:val="009A524D"/>
    <w:rsid w:val="009A5698"/>
    <w:rsid w:val="009A6BB1"/>
    <w:rsid w:val="009B00E6"/>
    <w:rsid w:val="009B09CD"/>
    <w:rsid w:val="009B1028"/>
    <w:rsid w:val="009B2383"/>
    <w:rsid w:val="009B3EC7"/>
    <w:rsid w:val="009B4078"/>
    <w:rsid w:val="009B4356"/>
    <w:rsid w:val="009B4CC9"/>
    <w:rsid w:val="009B54E7"/>
    <w:rsid w:val="009B596B"/>
    <w:rsid w:val="009B5A6F"/>
    <w:rsid w:val="009B6193"/>
    <w:rsid w:val="009C0566"/>
    <w:rsid w:val="009C07D4"/>
    <w:rsid w:val="009C0F46"/>
    <w:rsid w:val="009C1272"/>
    <w:rsid w:val="009C1595"/>
    <w:rsid w:val="009C1726"/>
    <w:rsid w:val="009C173D"/>
    <w:rsid w:val="009C23A8"/>
    <w:rsid w:val="009C2AC9"/>
    <w:rsid w:val="009C2B44"/>
    <w:rsid w:val="009C30AA"/>
    <w:rsid w:val="009C43D1"/>
    <w:rsid w:val="009C4A81"/>
    <w:rsid w:val="009C5608"/>
    <w:rsid w:val="009C59A6"/>
    <w:rsid w:val="009C59FC"/>
    <w:rsid w:val="009C5BA9"/>
    <w:rsid w:val="009C6A52"/>
    <w:rsid w:val="009D006D"/>
    <w:rsid w:val="009D068B"/>
    <w:rsid w:val="009D0A30"/>
    <w:rsid w:val="009D0AB2"/>
    <w:rsid w:val="009D15DD"/>
    <w:rsid w:val="009D3276"/>
    <w:rsid w:val="009D3715"/>
    <w:rsid w:val="009D444C"/>
    <w:rsid w:val="009D4525"/>
    <w:rsid w:val="009D473A"/>
    <w:rsid w:val="009D4B14"/>
    <w:rsid w:val="009D5577"/>
    <w:rsid w:val="009D5952"/>
    <w:rsid w:val="009D6105"/>
    <w:rsid w:val="009D613E"/>
    <w:rsid w:val="009D7C5C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2C25"/>
    <w:rsid w:val="009E3804"/>
    <w:rsid w:val="009E3BB3"/>
    <w:rsid w:val="009E3FD2"/>
    <w:rsid w:val="009E4ABC"/>
    <w:rsid w:val="009E5870"/>
    <w:rsid w:val="009E61AC"/>
    <w:rsid w:val="009E6485"/>
    <w:rsid w:val="009E72D5"/>
    <w:rsid w:val="009E750B"/>
    <w:rsid w:val="009F08F6"/>
    <w:rsid w:val="009F0CDB"/>
    <w:rsid w:val="009F0EA4"/>
    <w:rsid w:val="009F2A0F"/>
    <w:rsid w:val="009F32BC"/>
    <w:rsid w:val="009F3403"/>
    <w:rsid w:val="009F39CB"/>
    <w:rsid w:val="009F3F07"/>
    <w:rsid w:val="009F599D"/>
    <w:rsid w:val="009F72B9"/>
    <w:rsid w:val="009F7CEA"/>
    <w:rsid w:val="009F7E7A"/>
    <w:rsid w:val="00A00347"/>
    <w:rsid w:val="00A00EE5"/>
    <w:rsid w:val="00A03489"/>
    <w:rsid w:val="00A03832"/>
    <w:rsid w:val="00A047C0"/>
    <w:rsid w:val="00A0486F"/>
    <w:rsid w:val="00A049C9"/>
    <w:rsid w:val="00A049E2"/>
    <w:rsid w:val="00A05320"/>
    <w:rsid w:val="00A054DF"/>
    <w:rsid w:val="00A061AF"/>
    <w:rsid w:val="00A06AE1"/>
    <w:rsid w:val="00A070C0"/>
    <w:rsid w:val="00A077D4"/>
    <w:rsid w:val="00A10A84"/>
    <w:rsid w:val="00A10B3E"/>
    <w:rsid w:val="00A111E9"/>
    <w:rsid w:val="00A119F1"/>
    <w:rsid w:val="00A11C6A"/>
    <w:rsid w:val="00A11C74"/>
    <w:rsid w:val="00A11CD2"/>
    <w:rsid w:val="00A12B34"/>
    <w:rsid w:val="00A12E9B"/>
    <w:rsid w:val="00A1344B"/>
    <w:rsid w:val="00A1372E"/>
    <w:rsid w:val="00A13908"/>
    <w:rsid w:val="00A14F68"/>
    <w:rsid w:val="00A151FD"/>
    <w:rsid w:val="00A152E6"/>
    <w:rsid w:val="00A158F8"/>
    <w:rsid w:val="00A15EB1"/>
    <w:rsid w:val="00A16C49"/>
    <w:rsid w:val="00A16FD2"/>
    <w:rsid w:val="00A17B98"/>
    <w:rsid w:val="00A17C0E"/>
    <w:rsid w:val="00A17DA2"/>
    <w:rsid w:val="00A20076"/>
    <w:rsid w:val="00A200E9"/>
    <w:rsid w:val="00A201AB"/>
    <w:rsid w:val="00A216A2"/>
    <w:rsid w:val="00A219E7"/>
    <w:rsid w:val="00A2290B"/>
    <w:rsid w:val="00A229E4"/>
    <w:rsid w:val="00A2417A"/>
    <w:rsid w:val="00A246C2"/>
    <w:rsid w:val="00A24A6A"/>
    <w:rsid w:val="00A26318"/>
    <w:rsid w:val="00A26D8D"/>
    <w:rsid w:val="00A275DA"/>
    <w:rsid w:val="00A27692"/>
    <w:rsid w:val="00A31236"/>
    <w:rsid w:val="00A31C6F"/>
    <w:rsid w:val="00A3229C"/>
    <w:rsid w:val="00A328C6"/>
    <w:rsid w:val="00A339BD"/>
    <w:rsid w:val="00A3403E"/>
    <w:rsid w:val="00A345BA"/>
    <w:rsid w:val="00A3560F"/>
    <w:rsid w:val="00A35AE5"/>
    <w:rsid w:val="00A35D4E"/>
    <w:rsid w:val="00A35D99"/>
    <w:rsid w:val="00A35DD1"/>
    <w:rsid w:val="00A366DD"/>
    <w:rsid w:val="00A36DC1"/>
    <w:rsid w:val="00A403E2"/>
    <w:rsid w:val="00A40714"/>
    <w:rsid w:val="00A40884"/>
    <w:rsid w:val="00A40F83"/>
    <w:rsid w:val="00A42C28"/>
    <w:rsid w:val="00A43529"/>
    <w:rsid w:val="00A4365C"/>
    <w:rsid w:val="00A43765"/>
    <w:rsid w:val="00A43A51"/>
    <w:rsid w:val="00A43B6B"/>
    <w:rsid w:val="00A43D46"/>
    <w:rsid w:val="00A44144"/>
    <w:rsid w:val="00A452E5"/>
    <w:rsid w:val="00A45C7E"/>
    <w:rsid w:val="00A46AF0"/>
    <w:rsid w:val="00A47344"/>
    <w:rsid w:val="00A477E6"/>
    <w:rsid w:val="00A4790E"/>
    <w:rsid w:val="00A47AA2"/>
    <w:rsid w:val="00A47C1B"/>
    <w:rsid w:val="00A50003"/>
    <w:rsid w:val="00A50895"/>
    <w:rsid w:val="00A50C86"/>
    <w:rsid w:val="00A50D64"/>
    <w:rsid w:val="00A518F1"/>
    <w:rsid w:val="00A51BD6"/>
    <w:rsid w:val="00A51D48"/>
    <w:rsid w:val="00A526AD"/>
    <w:rsid w:val="00A5337D"/>
    <w:rsid w:val="00A544B9"/>
    <w:rsid w:val="00A55079"/>
    <w:rsid w:val="00A554DA"/>
    <w:rsid w:val="00A5564B"/>
    <w:rsid w:val="00A55C6C"/>
    <w:rsid w:val="00A57249"/>
    <w:rsid w:val="00A57C2D"/>
    <w:rsid w:val="00A57CE8"/>
    <w:rsid w:val="00A60293"/>
    <w:rsid w:val="00A61155"/>
    <w:rsid w:val="00A61854"/>
    <w:rsid w:val="00A61E27"/>
    <w:rsid w:val="00A61F48"/>
    <w:rsid w:val="00A62DE2"/>
    <w:rsid w:val="00A62E6C"/>
    <w:rsid w:val="00A6389A"/>
    <w:rsid w:val="00A63DC8"/>
    <w:rsid w:val="00A647A0"/>
    <w:rsid w:val="00A65204"/>
    <w:rsid w:val="00A65D67"/>
    <w:rsid w:val="00A66143"/>
    <w:rsid w:val="00A66CBC"/>
    <w:rsid w:val="00A66F58"/>
    <w:rsid w:val="00A6799F"/>
    <w:rsid w:val="00A70990"/>
    <w:rsid w:val="00A71EEB"/>
    <w:rsid w:val="00A726A7"/>
    <w:rsid w:val="00A72F13"/>
    <w:rsid w:val="00A73918"/>
    <w:rsid w:val="00A73AFE"/>
    <w:rsid w:val="00A76D22"/>
    <w:rsid w:val="00A8008C"/>
    <w:rsid w:val="00A802FB"/>
    <w:rsid w:val="00A80403"/>
    <w:rsid w:val="00A809AC"/>
    <w:rsid w:val="00A80E2F"/>
    <w:rsid w:val="00A81018"/>
    <w:rsid w:val="00A81B03"/>
    <w:rsid w:val="00A8273B"/>
    <w:rsid w:val="00A841CC"/>
    <w:rsid w:val="00A844CE"/>
    <w:rsid w:val="00A84C8E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1B47"/>
    <w:rsid w:val="00A91EAA"/>
    <w:rsid w:val="00A924EA"/>
    <w:rsid w:val="00A9264B"/>
    <w:rsid w:val="00A93000"/>
    <w:rsid w:val="00A941C9"/>
    <w:rsid w:val="00A942A7"/>
    <w:rsid w:val="00A943BB"/>
    <w:rsid w:val="00A95C85"/>
    <w:rsid w:val="00A95E21"/>
    <w:rsid w:val="00A9616A"/>
    <w:rsid w:val="00A961B0"/>
    <w:rsid w:val="00A96237"/>
    <w:rsid w:val="00A963A4"/>
    <w:rsid w:val="00A966A4"/>
    <w:rsid w:val="00A96DCC"/>
    <w:rsid w:val="00A97736"/>
    <w:rsid w:val="00A97DC1"/>
    <w:rsid w:val="00A97E66"/>
    <w:rsid w:val="00AA188F"/>
    <w:rsid w:val="00AA2B9C"/>
    <w:rsid w:val="00AA30AF"/>
    <w:rsid w:val="00AA3C3D"/>
    <w:rsid w:val="00AA4739"/>
    <w:rsid w:val="00AA47EA"/>
    <w:rsid w:val="00AA530D"/>
    <w:rsid w:val="00AA53B0"/>
    <w:rsid w:val="00AA5B4D"/>
    <w:rsid w:val="00AA5F9C"/>
    <w:rsid w:val="00AA63A9"/>
    <w:rsid w:val="00AA6F19"/>
    <w:rsid w:val="00AA718B"/>
    <w:rsid w:val="00AA7E07"/>
    <w:rsid w:val="00AB0121"/>
    <w:rsid w:val="00AB013A"/>
    <w:rsid w:val="00AB0B3D"/>
    <w:rsid w:val="00AB1112"/>
    <w:rsid w:val="00AB12DD"/>
    <w:rsid w:val="00AB1607"/>
    <w:rsid w:val="00AB17F6"/>
    <w:rsid w:val="00AB1D47"/>
    <w:rsid w:val="00AB1E5B"/>
    <w:rsid w:val="00AB39C9"/>
    <w:rsid w:val="00AB4292"/>
    <w:rsid w:val="00AB4E03"/>
    <w:rsid w:val="00AB5407"/>
    <w:rsid w:val="00AB5C71"/>
    <w:rsid w:val="00AB71C8"/>
    <w:rsid w:val="00AC00B9"/>
    <w:rsid w:val="00AC0237"/>
    <w:rsid w:val="00AC0460"/>
    <w:rsid w:val="00AC0933"/>
    <w:rsid w:val="00AC0A30"/>
    <w:rsid w:val="00AC1B7C"/>
    <w:rsid w:val="00AC26D8"/>
    <w:rsid w:val="00AC307C"/>
    <w:rsid w:val="00AC32F4"/>
    <w:rsid w:val="00AC3A4B"/>
    <w:rsid w:val="00AC3D72"/>
    <w:rsid w:val="00AC455A"/>
    <w:rsid w:val="00AC4B40"/>
    <w:rsid w:val="00AC60C2"/>
    <w:rsid w:val="00AC6CC4"/>
    <w:rsid w:val="00AC6D00"/>
    <w:rsid w:val="00AC7664"/>
    <w:rsid w:val="00AC76C6"/>
    <w:rsid w:val="00AD0973"/>
    <w:rsid w:val="00AD2182"/>
    <w:rsid w:val="00AD2392"/>
    <w:rsid w:val="00AD268D"/>
    <w:rsid w:val="00AD28E5"/>
    <w:rsid w:val="00AD3749"/>
    <w:rsid w:val="00AD3C4C"/>
    <w:rsid w:val="00AD3DBC"/>
    <w:rsid w:val="00AD3F85"/>
    <w:rsid w:val="00AD4337"/>
    <w:rsid w:val="00AD4E2E"/>
    <w:rsid w:val="00AD5AE6"/>
    <w:rsid w:val="00AD6723"/>
    <w:rsid w:val="00AD6AE6"/>
    <w:rsid w:val="00AD70E7"/>
    <w:rsid w:val="00AE04A6"/>
    <w:rsid w:val="00AE3781"/>
    <w:rsid w:val="00AE45F9"/>
    <w:rsid w:val="00AE4917"/>
    <w:rsid w:val="00AE49C5"/>
    <w:rsid w:val="00AE5693"/>
    <w:rsid w:val="00AE5AB9"/>
    <w:rsid w:val="00AE62D5"/>
    <w:rsid w:val="00AE7A23"/>
    <w:rsid w:val="00AE7BCF"/>
    <w:rsid w:val="00AE7D6D"/>
    <w:rsid w:val="00AE7FAF"/>
    <w:rsid w:val="00AF00F5"/>
    <w:rsid w:val="00AF0D91"/>
    <w:rsid w:val="00AF136A"/>
    <w:rsid w:val="00AF1B15"/>
    <w:rsid w:val="00AF1C91"/>
    <w:rsid w:val="00AF1D18"/>
    <w:rsid w:val="00AF2919"/>
    <w:rsid w:val="00AF34C4"/>
    <w:rsid w:val="00AF4524"/>
    <w:rsid w:val="00AF476B"/>
    <w:rsid w:val="00AF55D6"/>
    <w:rsid w:val="00AF5C08"/>
    <w:rsid w:val="00AF794B"/>
    <w:rsid w:val="00B0015F"/>
    <w:rsid w:val="00B00169"/>
    <w:rsid w:val="00B0051A"/>
    <w:rsid w:val="00B00E3E"/>
    <w:rsid w:val="00B011D5"/>
    <w:rsid w:val="00B021A5"/>
    <w:rsid w:val="00B02952"/>
    <w:rsid w:val="00B02A57"/>
    <w:rsid w:val="00B03DB7"/>
    <w:rsid w:val="00B04834"/>
    <w:rsid w:val="00B04957"/>
    <w:rsid w:val="00B04CB8"/>
    <w:rsid w:val="00B05435"/>
    <w:rsid w:val="00B0609E"/>
    <w:rsid w:val="00B06119"/>
    <w:rsid w:val="00B068AA"/>
    <w:rsid w:val="00B06967"/>
    <w:rsid w:val="00B0696C"/>
    <w:rsid w:val="00B076B3"/>
    <w:rsid w:val="00B07F24"/>
    <w:rsid w:val="00B10B4E"/>
    <w:rsid w:val="00B116A0"/>
    <w:rsid w:val="00B11876"/>
    <w:rsid w:val="00B11981"/>
    <w:rsid w:val="00B11C94"/>
    <w:rsid w:val="00B124DD"/>
    <w:rsid w:val="00B15372"/>
    <w:rsid w:val="00B157ED"/>
    <w:rsid w:val="00B15B4F"/>
    <w:rsid w:val="00B16515"/>
    <w:rsid w:val="00B17F46"/>
    <w:rsid w:val="00B20519"/>
    <w:rsid w:val="00B205C7"/>
    <w:rsid w:val="00B20778"/>
    <w:rsid w:val="00B207CA"/>
    <w:rsid w:val="00B20D13"/>
    <w:rsid w:val="00B2110C"/>
    <w:rsid w:val="00B21416"/>
    <w:rsid w:val="00B2146A"/>
    <w:rsid w:val="00B21C5C"/>
    <w:rsid w:val="00B22C00"/>
    <w:rsid w:val="00B2361F"/>
    <w:rsid w:val="00B23904"/>
    <w:rsid w:val="00B23CF4"/>
    <w:rsid w:val="00B24D90"/>
    <w:rsid w:val="00B25805"/>
    <w:rsid w:val="00B26872"/>
    <w:rsid w:val="00B2692B"/>
    <w:rsid w:val="00B2718B"/>
    <w:rsid w:val="00B3040A"/>
    <w:rsid w:val="00B305D3"/>
    <w:rsid w:val="00B3189D"/>
    <w:rsid w:val="00B33EEE"/>
    <w:rsid w:val="00B348D8"/>
    <w:rsid w:val="00B34B07"/>
    <w:rsid w:val="00B350FD"/>
    <w:rsid w:val="00B352B3"/>
    <w:rsid w:val="00B35ECD"/>
    <w:rsid w:val="00B36106"/>
    <w:rsid w:val="00B361A1"/>
    <w:rsid w:val="00B40221"/>
    <w:rsid w:val="00B40612"/>
    <w:rsid w:val="00B41FC5"/>
    <w:rsid w:val="00B422A1"/>
    <w:rsid w:val="00B447D8"/>
    <w:rsid w:val="00B44C22"/>
    <w:rsid w:val="00B4521B"/>
    <w:rsid w:val="00B4527D"/>
    <w:rsid w:val="00B45A5E"/>
    <w:rsid w:val="00B46A2D"/>
    <w:rsid w:val="00B47256"/>
    <w:rsid w:val="00B47ABF"/>
    <w:rsid w:val="00B5092A"/>
    <w:rsid w:val="00B509F8"/>
    <w:rsid w:val="00B51003"/>
    <w:rsid w:val="00B51194"/>
    <w:rsid w:val="00B517D3"/>
    <w:rsid w:val="00B51CF7"/>
    <w:rsid w:val="00B52374"/>
    <w:rsid w:val="00B526C7"/>
    <w:rsid w:val="00B52826"/>
    <w:rsid w:val="00B5292B"/>
    <w:rsid w:val="00B53C81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6A7"/>
    <w:rsid w:val="00B637F9"/>
    <w:rsid w:val="00B63974"/>
    <w:rsid w:val="00B63977"/>
    <w:rsid w:val="00B63D30"/>
    <w:rsid w:val="00B63F03"/>
    <w:rsid w:val="00B63F1C"/>
    <w:rsid w:val="00B641A1"/>
    <w:rsid w:val="00B651D2"/>
    <w:rsid w:val="00B65800"/>
    <w:rsid w:val="00B65F8D"/>
    <w:rsid w:val="00B661D7"/>
    <w:rsid w:val="00B66398"/>
    <w:rsid w:val="00B6656D"/>
    <w:rsid w:val="00B67D5C"/>
    <w:rsid w:val="00B67FFA"/>
    <w:rsid w:val="00B7006B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5C7"/>
    <w:rsid w:val="00B756CE"/>
    <w:rsid w:val="00B76BCF"/>
    <w:rsid w:val="00B772E7"/>
    <w:rsid w:val="00B772EB"/>
    <w:rsid w:val="00B77BB8"/>
    <w:rsid w:val="00B80898"/>
    <w:rsid w:val="00B8242B"/>
    <w:rsid w:val="00B82A9E"/>
    <w:rsid w:val="00B83455"/>
    <w:rsid w:val="00B83D06"/>
    <w:rsid w:val="00B844E8"/>
    <w:rsid w:val="00B85A70"/>
    <w:rsid w:val="00B9029D"/>
    <w:rsid w:val="00B90809"/>
    <w:rsid w:val="00B912FE"/>
    <w:rsid w:val="00B91B6F"/>
    <w:rsid w:val="00B922BC"/>
    <w:rsid w:val="00B92315"/>
    <w:rsid w:val="00B92345"/>
    <w:rsid w:val="00B925F3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A04B3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58DF"/>
    <w:rsid w:val="00BA5A59"/>
    <w:rsid w:val="00BA5DC2"/>
    <w:rsid w:val="00BA607F"/>
    <w:rsid w:val="00BA6C7C"/>
    <w:rsid w:val="00BA7016"/>
    <w:rsid w:val="00BA76D0"/>
    <w:rsid w:val="00BA787B"/>
    <w:rsid w:val="00BB0401"/>
    <w:rsid w:val="00BB05B4"/>
    <w:rsid w:val="00BB20BB"/>
    <w:rsid w:val="00BB20F2"/>
    <w:rsid w:val="00BB2A22"/>
    <w:rsid w:val="00BB5178"/>
    <w:rsid w:val="00BB56F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C0410"/>
    <w:rsid w:val="00BC049F"/>
    <w:rsid w:val="00BC0D53"/>
    <w:rsid w:val="00BC0E5C"/>
    <w:rsid w:val="00BC1AD9"/>
    <w:rsid w:val="00BC2F30"/>
    <w:rsid w:val="00BC3045"/>
    <w:rsid w:val="00BC3609"/>
    <w:rsid w:val="00BC3791"/>
    <w:rsid w:val="00BC465F"/>
    <w:rsid w:val="00BC5869"/>
    <w:rsid w:val="00BC5ECB"/>
    <w:rsid w:val="00BC6085"/>
    <w:rsid w:val="00BC6099"/>
    <w:rsid w:val="00BC62F7"/>
    <w:rsid w:val="00BC683C"/>
    <w:rsid w:val="00BC6B01"/>
    <w:rsid w:val="00BC7546"/>
    <w:rsid w:val="00BC757F"/>
    <w:rsid w:val="00BC7EA6"/>
    <w:rsid w:val="00BD003A"/>
    <w:rsid w:val="00BD175A"/>
    <w:rsid w:val="00BD1D45"/>
    <w:rsid w:val="00BD1EA1"/>
    <w:rsid w:val="00BD3099"/>
    <w:rsid w:val="00BD3BA3"/>
    <w:rsid w:val="00BD3DA2"/>
    <w:rsid w:val="00BD3E62"/>
    <w:rsid w:val="00BD41E4"/>
    <w:rsid w:val="00BD477A"/>
    <w:rsid w:val="00BD4C36"/>
    <w:rsid w:val="00BD5261"/>
    <w:rsid w:val="00BD5557"/>
    <w:rsid w:val="00BD5932"/>
    <w:rsid w:val="00BD686B"/>
    <w:rsid w:val="00BD73E6"/>
    <w:rsid w:val="00BE038A"/>
    <w:rsid w:val="00BE21A9"/>
    <w:rsid w:val="00BE263E"/>
    <w:rsid w:val="00BE2C35"/>
    <w:rsid w:val="00BE3045"/>
    <w:rsid w:val="00BE3233"/>
    <w:rsid w:val="00BE3611"/>
    <w:rsid w:val="00BE37BD"/>
    <w:rsid w:val="00BE3917"/>
    <w:rsid w:val="00BE3F11"/>
    <w:rsid w:val="00BE438D"/>
    <w:rsid w:val="00BE4675"/>
    <w:rsid w:val="00BE552A"/>
    <w:rsid w:val="00BE5851"/>
    <w:rsid w:val="00BE5916"/>
    <w:rsid w:val="00BE603A"/>
    <w:rsid w:val="00BE6CB3"/>
    <w:rsid w:val="00BE7DBE"/>
    <w:rsid w:val="00BF099D"/>
    <w:rsid w:val="00BF0CC9"/>
    <w:rsid w:val="00BF128A"/>
    <w:rsid w:val="00BF15A0"/>
    <w:rsid w:val="00BF17F7"/>
    <w:rsid w:val="00BF1948"/>
    <w:rsid w:val="00BF1B10"/>
    <w:rsid w:val="00BF2436"/>
    <w:rsid w:val="00BF2C8B"/>
    <w:rsid w:val="00BF321B"/>
    <w:rsid w:val="00BF36A4"/>
    <w:rsid w:val="00BF3773"/>
    <w:rsid w:val="00BF3E14"/>
    <w:rsid w:val="00BF3F57"/>
    <w:rsid w:val="00BF44A8"/>
    <w:rsid w:val="00BF4644"/>
    <w:rsid w:val="00BF5030"/>
    <w:rsid w:val="00BF6269"/>
    <w:rsid w:val="00BF63AA"/>
    <w:rsid w:val="00BF64C7"/>
    <w:rsid w:val="00BF6B2F"/>
    <w:rsid w:val="00BF6C32"/>
    <w:rsid w:val="00C00D18"/>
    <w:rsid w:val="00C00D63"/>
    <w:rsid w:val="00C00D9F"/>
    <w:rsid w:val="00C02D9F"/>
    <w:rsid w:val="00C02F5D"/>
    <w:rsid w:val="00C03B8D"/>
    <w:rsid w:val="00C0428C"/>
    <w:rsid w:val="00C04532"/>
    <w:rsid w:val="00C04785"/>
    <w:rsid w:val="00C048D9"/>
    <w:rsid w:val="00C051B8"/>
    <w:rsid w:val="00C0604C"/>
    <w:rsid w:val="00C06D1A"/>
    <w:rsid w:val="00C06FC3"/>
    <w:rsid w:val="00C078F3"/>
    <w:rsid w:val="00C11262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6E21"/>
    <w:rsid w:val="00C17526"/>
    <w:rsid w:val="00C17C1B"/>
    <w:rsid w:val="00C20366"/>
    <w:rsid w:val="00C21A09"/>
    <w:rsid w:val="00C2309E"/>
    <w:rsid w:val="00C237EF"/>
    <w:rsid w:val="00C237F5"/>
    <w:rsid w:val="00C24241"/>
    <w:rsid w:val="00C2430B"/>
    <w:rsid w:val="00C24516"/>
    <w:rsid w:val="00C247D2"/>
    <w:rsid w:val="00C24A70"/>
    <w:rsid w:val="00C26BC4"/>
    <w:rsid w:val="00C26C34"/>
    <w:rsid w:val="00C27C76"/>
    <w:rsid w:val="00C317AA"/>
    <w:rsid w:val="00C31FE9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40424"/>
    <w:rsid w:val="00C410E5"/>
    <w:rsid w:val="00C41387"/>
    <w:rsid w:val="00C4276C"/>
    <w:rsid w:val="00C4329D"/>
    <w:rsid w:val="00C43374"/>
    <w:rsid w:val="00C43B2E"/>
    <w:rsid w:val="00C447B4"/>
    <w:rsid w:val="00C44BC0"/>
    <w:rsid w:val="00C45A69"/>
    <w:rsid w:val="00C468ED"/>
    <w:rsid w:val="00C46AA2"/>
    <w:rsid w:val="00C46C48"/>
    <w:rsid w:val="00C46F3F"/>
    <w:rsid w:val="00C4733A"/>
    <w:rsid w:val="00C503A9"/>
    <w:rsid w:val="00C50BCF"/>
    <w:rsid w:val="00C510FF"/>
    <w:rsid w:val="00C5217A"/>
    <w:rsid w:val="00C52960"/>
    <w:rsid w:val="00C52979"/>
    <w:rsid w:val="00C52B00"/>
    <w:rsid w:val="00C52B98"/>
    <w:rsid w:val="00C530BE"/>
    <w:rsid w:val="00C54147"/>
    <w:rsid w:val="00C542F0"/>
    <w:rsid w:val="00C55F0E"/>
    <w:rsid w:val="00C566B0"/>
    <w:rsid w:val="00C5680E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3D84"/>
    <w:rsid w:val="00C64485"/>
    <w:rsid w:val="00C6470D"/>
    <w:rsid w:val="00C64C4E"/>
    <w:rsid w:val="00C650E9"/>
    <w:rsid w:val="00C65239"/>
    <w:rsid w:val="00C6573B"/>
    <w:rsid w:val="00C66B2F"/>
    <w:rsid w:val="00C67911"/>
    <w:rsid w:val="00C70F7A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6B52"/>
    <w:rsid w:val="00C7740D"/>
    <w:rsid w:val="00C77ECF"/>
    <w:rsid w:val="00C80C9F"/>
    <w:rsid w:val="00C80D03"/>
    <w:rsid w:val="00C80D37"/>
    <w:rsid w:val="00C811D4"/>
    <w:rsid w:val="00C81346"/>
    <w:rsid w:val="00C8151A"/>
    <w:rsid w:val="00C81770"/>
    <w:rsid w:val="00C81C99"/>
    <w:rsid w:val="00C81E51"/>
    <w:rsid w:val="00C82355"/>
    <w:rsid w:val="00C824CE"/>
    <w:rsid w:val="00C82609"/>
    <w:rsid w:val="00C82804"/>
    <w:rsid w:val="00C85C0F"/>
    <w:rsid w:val="00C86257"/>
    <w:rsid w:val="00C87775"/>
    <w:rsid w:val="00C87821"/>
    <w:rsid w:val="00C8795F"/>
    <w:rsid w:val="00C87FF6"/>
    <w:rsid w:val="00C92726"/>
    <w:rsid w:val="00C934EE"/>
    <w:rsid w:val="00C9365B"/>
    <w:rsid w:val="00C94343"/>
    <w:rsid w:val="00C94642"/>
    <w:rsid w:val="00C94AEE"/>
    <w:rsid w:val="00C95FF7"/>
    <w:rsid w:val="00C96AF0"/>
    <w:rsid w:val="00C96D00"/>
    <w:rsid w:val="00C97264"/>
    <w:rsid w:val="00C975ED"/>
    <w:rsid w:val="00C97A3C"/>
    <w:rsid w:val="00CA1130"/>
    <w:rsid w:val="00CA1F8F"/>
    <w:rsid w:val="00CA2306"/>
    <w:rsid w:val="00CA2552"/>
    <w:rsid w:val="00CA2591"/>
    <w:rsid w:val="00CA27EC"/>
    <w:rsid w:val="00CA4755"/>
    <w:rsid w:val="00CA4FB5"/>
    <w:rsid w:val="00CA564F"/>
    <w:rsid w:val="00CA57B4"/>
    <w:rsid w:val="00CA6092"/>
    <w:rsid w:val="00CA6443"/>
    <w:rsid w:val="00CA6689"/>
    <w:rsid w:val="00CA6A17"/>
    <w:rsid w:val="00CA74E3"/>
    <w:rsid w:val="00CB147A"/>
    <w:rsid w:val="00CB1F42"/>
    <w:rsid w:val="00CB285C"/>
    <w:rsid w:val="00CB3B01"/>
    <w:rsid w:val="00CB41F3"/>
    <w:rsid w:val="00CB4E2B"/>
    <w:rsid w:val="00CB58E2"/>
    <w:rsid w:val="00CB6234"/>
    <w:rsid w:val="00CB62CB"/>
    <w:rsid w:val="00CB64F3"/>
    <w:rsid w:val="00CB6D1F"/>
    <w:rsid w:val="00CB6FB2"/>
    <w:rsid w:val="00CB74B4"/>
    <w:rsid w:val="00CB7A46"/>
    <w:rsid w:val="00CC00A4"/>
    <w:rsid w:val="00CC2E58"/>
    <w:rsid w:val="00CC3806"/>
    <w:rsid w:val="00CC4281"/>
    <w:rsid w:val="00CC4FB4"/>
    <w:rsid w:val="00CC5C57"/>
    <w:rsid w:val="00CC6070"/>
    <w:rsid w:val="00CC648A"/>
    <w:rsid w:val="00CC76CE"/>
    <w:rsid w:val="00CD0ABD"/>
    <w:rsid w:val="00CD0D5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7"/>
    <w:rsid w:val="00CD63DC"/>
    <w:rsid w:val="00CD673F"/>
    <w:rsid w:val="00CE07BB"/>
    <w:rsid w:val="00CE09AE"/>
    <w:rsid w:val="00CE14D2"/>
    <w:rsid w:val="00CE2137"/>
    <w:rsid w:val="00CE3B09"/>
    <w:rsid w:val="00CE3DDC"/>
    <w:rsid w:val="00CE3ED3"/>
    <w:rsid w:val="00CE3F65"/>
    <w:rsid w:val="00CE3FFA"/>
    <w:rsid w:val="00CE4BAA"/>
    <w:rsid w:val="00CE630D"/>
    <w:rsid w:val="00CE63EE"/>
    <w:rsid w:val="00CE695B"/>
    <w:rsid w:val="00CE6BA7"/>
    <w:rsid w:val="00CE790B"/>
    <w:rsid w:val="00CE7EE1"/>
    <w:rsid w:val="00CE7EFF"/>
    <w:rsid w:val="00CF0428"/>
    <w:rsid w:val="00CF1344"/>
    <w:rsid w:val="00CF16FB"/>
    <w:rsid w:val="00CF2220"/>
    <w:rsid w:val="00CF2295"/>
    <w:rsid w:val="00CF28F3"/>
    <w:rsid w:val="00CF290D"/>
    <w:rsid w:val="00CF2A3D"/>
    <w:rsid w:val="00CF3BDE"/>
    <w:rsid w:val="00CF3F1A"/>
    <w:rsid w:val="00CF6654"/>
    <w:rsid w:val="00CF6A5B"/>
    <w:rsid w:val="00CF6F66"/>
    <w:rsid w:val="00CF72B2"/>
    <w:rsid w:val="00CF754C"/>
    <w:rsid w:val="00CF7E12"/>
    <w:rsid w:val="00D00DCF"/>
    <w:rsid w:val="00D01FD2"/>
    <w:rsid w:val="00D020F4"/>
    <w:rsid w:val="00D02592"/>
    <w:rsid w:val="00D02627"/>
    <w:rsid w:val="00D0333E"/>
    <w:rsid w:val="00D04391"/>
    <w:rsid w:val="00D04C4C"/>
    <w:rsid w:val="00D05286"/>
    <w:rsid w:val="00D05B09"/>
    <w:rsid w:val="00D05F32"/>
    <w:rsid w:val="00D0627F"/>
    <w:rsid w:val="00D06AD0"/>
    <w:rsid w:val="00D06D66"/>
    <w:rsid w:val="00D06E9F"/>
    <w:rsid w:val="00D075C9"/>
    <w:rsid w:val="00D07ABE"/>
    <w:rsid w:val="00D07CEE"/>
    <w:rsid w:val="00D10338"/>
    <w:rsid w:val="00D103C0"/>
    <w:rsid w:val="00D10F21"/>
    <w:rsid w:val="00D11465"/>
    <w:rsid w:val="00D118A8"/>
    <w:rsid w:val="00D12474"/>
    <w:rsid w:val="00D124AC"/>
    <w:rsid w:val="00D12CD5"/>
    <w:rsid w:val="00D12DEE"/>
    <w:rsid w:val="00D134E7"/>
    <w:rsid w:val="00D1367A"/>
    <w:rsid w:val="00D138FA"/>
    <w:rsid w:val="00D13972"/>
    <w:rsid w:val="00D150CF"/>
    <w:rsid w:val="00D152E1"/>
    <w:rsid w:val="00D1531F"/>
    <w:rsid w:val="00D15DEC"/>
    <w:rsid w:val="00D16D15"/>
    <w:rsid w:val="00D16E1C"/>
    <w:rsid w:val="00D17833"/>
    <w:rsid w:val="00D2019A"/>
    <w:rsid w:val="00D202C0"/>
    <w:rsid w:val="00D203FB"/>
    <w:rsid w:val="00D22352"/>
    <w:rsid w:val="00D22964"/>
    <w:rsid w:val="00D22E53"/>
    <w:rsid w:val="00D23550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E3"/>
    <w:rsid w:val="00D329E8"/>
    <w:rsid w:val="00D32D79"/>
    <w:rsid w:val="00D32D84"/>
    <w:rsid w:val="00D32EFC"/>
    <w:rsid w:val="00D33562"/>
    <w:rsid w:val="00D33C85"/>
    <w:rsid w:val="00D33F81"/>
    <w:rsid w:val="00D33FA8"/>
    <w:rsid w:val="00D351F3"/>
    <w:rsid w:val="00D356BD"/>
    <w:rsid w:val="00D36C35"/>
    <w:rsid w:val="00D36D37"/>
    <w:rsid w:val="00D3754E"/>
    <w:rsid w:val="00D37B0B"/>
    <w:rsid w:val="00D37F44"/>
    <w:rsid w:val="00D40387"/>
    <w:rsid w:val="00D4096A"/>
    <w:rsid w:val="00D41C47"/>
    <w:rsid w:val="00D41CF1"/>
    <w:rsid w:val="00D42073"/>
    <w:rsid w:val="00D44748"/>
    <w:rsid w:val="00D44888"/>
    <w:rsid w:val="00D449F6"/>
    <w:rsid w:val="00D44A8F"/>
    <w:rsid w:val="00D44D35"/>
    <w:rsid w:val="00D44FF2"/>
    <w:rsid w:val="00D461AF"/>
    <w:rsid w:val="00D472B8"/>
    <w:rsid w:val="00D476C0"/>
    <w:rsid w:val="00D50927"/>
    <w:rsid w:val="00D528F4"/>
    <w:rsid w:val="00D52AAA"/>
    <w:rsid w:val="00D53033"/>
    <w:rsid w:val="00D53161"/>
    <w:rsid w:val="00D5432B"/>
    <w:rsid w:val="00D548D6"/>
    <w:rsid w:val="00D5494D"/>
    <w:rsid w:val="00D54BC4"/>
    <w:rsid w:val="00D564F4"/>
    <w:rsid w:val="00D567F3"/>
    <w:rsid w:val="00D570E9"/>
    <w:rsid w:val="00D57377"/>
    <w:rsid w:val="00D573AB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45B8"/>
    <w:rsid w:val="00D65117"/>
    <w:rsid w:val="00D6558D"/>
    <w:rsid w:val="00D65620"/>
    <w:rsid w:val="00D65C15"/>
    <w:rsid w:val="00D65FF8"/>
    <w:rsid w:val="00D6608E"/>
    <w:rsid w:val="00D66334"/>
    <w:rsid w:val="00D66C08"/>
    <w:rsid w:val="00D66E43"/>
    <w:rsid w:val="00D67062"/>
    <w:rsid w:val="00D6710D"/>
    <w:rsid w:val="00D679AB"/>
    <w:rsid w:val="00D67FED"/>
    <w:rsid w:val="00D70BB5"/>
    <w:rsid w:val="00D70D9F"/>
    <w:rsid w:val="00D70FAB"/>
    <w:rsid w:val="00D71583"/>
    <w:rsid w:val="00D72906"/>
    <w:rsid w:val="00D72BC8"/>
    <w:rsid w:val="00D72BCE"/>
    <w:rsid w:val="00D72CB6"/>
    <w:rsid w:val="00D731B6"/>
    <w:rsid w:val="00D731BD"/>
    <w:rsid w:val="00D736E5"/>
    <w:rsid w:val="00D73B54"/>
    <w:rsid w:val="00D73E07"/>
    <w:rsid w:val="00D74A52"/>
    <w:rsid w:val="00D74DE9"/>
    <w:rsid w:val="00D75E45"/>
    <w:rsid w:val="00D7707D"/>
    <w:rsid w:val="00D77B5F"/>
    <w:rsid w:val="00D77C55"/>
    <w:rsid w:val="00D77E65"/>
    <w:rsid w:val="00D80BB9"/>
    <w:rsid w:val="00D80D24"/>
    <w:rsid w:val="00D80F71"/>
    <w:rsid w:val="00D817F7"/>
    <w:rsid w:val="00D81A8A"/>
    <w:rsid w:val="00D826B4"/>
    <w:rsid w:val="00D83156"/>
    <w:rsid w:val="00D8390C"/>
    <w:rsid w:val="00D841A9"/>
    <w:rsid w:val="00D84566"/>
    <w:rsid w:val="00D84EE9"/>
    <w:rsid w:val="00D86542"/>
    <w:rsid w:val="00D8689B"/>
    <w:rsid w:val="00D87E63"/>
    <w:rsid w:val="00D900A7"/>
    <w:rsid w:val="00D90165"/>
    <w:rsid w:val="00D91A29"/>
    <w:rsid w:val="00D91B1D"/>
    <w:rsid w:val="00D922A5"/>
    <w:rsid w:val="00D92951"/>
    <w:rsid w:val="00D92D94"/>
    <w:rsid w:val="00D92F9C"/>
    <w:rsid w:val="00D93481"/>
    <w:rsid w:val="00D93788"/>
    <w:rsid w:val="00D9485C"/>
    <w:rsid w:val="00D94B05"/>
    <w:rsid w:val="00D959F0"/>
    <w:rsid w:val="00D9667F"/>
    <w:rsid w:val="00D979A7"/>
    <w:rsid w:val="00D97DF1"/>
    <w:rsid w:val="00D97F7D"/>
    <w:rsid w:val="00DA0303"/>
    <w:rsid w:val="00DA0B84"/>
    <w:rsid w:val="00DA122F"/>
    <w:rsid w:val="00DA1BD6"/>
    <w:rsid w:val="00DA2568"/>
    <w:rsid w:val="00DA3576"/>
    <w:rsid w:val="00DA3A26"/>
    <w:rsid w:val="00DA3D06"/>
    <w:rsid w:val="00DA3D0C"/>
    <w:rsid w:val="00DA3EDB"/>
    <w:rsid w:val="00DA519C"/>
    <w:rsid w:val="00DA63CC"/>
    <w:rsid w:val="00DA6B12"/>
    <w:rsid w:val="00DA72BB"/>
    <w:rsid w:val="00DA7631"/>
    <w:rsid w:val="00DA7F0D"/>
    <w:rsid w:val="00DB03CD"/>
    <w:rsid w:val="00DB1E11"/>
    <w:rsid w:val="00DB21C4"/>
    <w:rsid w:val="00DB222D"/>
    <w:rsid w:val="00DB22BB"/>
    <w:rsid w:val="00DB277A"/>
    <w:rsid w:val="00DB3360"/>
    <w:rsid w:val="00DB368B"/>
    <w:rsid w:val="00DB3BDE"/>
    <w:rsid w:val="00DB4B3A"/>
    <w:rsid w:val="00DB4DB4"/>
    <w:rsid w:val="00DB549E"/>
    <w:rsid w:val="00DB5542"/>
    <w:rsid w:val="00DB5AD9"/>
    <w:rsid w:val="00DB601D"/>
    <w:rsid w:val="00DB6B0C"/>
    <w:rsid w:val="00DB6EB0"/>
    <w:rsid w:val="00DB714D"/>
    <w:rsid w:val="00DB7960"/>
    <w:rsid w:val="00DB7AF8"/>
    <w:rsid w:val="00DB7D1B"/>
    <w:rsid w:val="00DC0C7A"/>
    <w:rsid w:val="00DC0C81"/>
    <w:rsid w:val="00DC0CA2"/>
    <w:rsid w:val="00DC0E93"/>
    <w:rsid w:val="00DC176F"/>
    <w:rsid w:val="00DC1C04"/>
    <w:rsid w:val="00DC2348"/>
    <w:rsid w:val="00DC2B1D"/>
    <w:rsid w:val="00DC3EDD"/>
    <w:rsid w:val="00DC40E8"/>
    <w:rsid w:val="00DC5242"/>
    <w:rsid w:val="00DC6045"/>
    <w:rsid w:val="00DC70F5"/>
    <w:rsid w:val="00DC7682"/>
    <w:rsid w:val="00DC77AA"/>
    <w:rsid w:val="00DD0A5D"/>
    <w:rsid w:val="00DD0B1F"/>
    <w:rsid w:val="00DD1D62"/>
    <w:rsid w:val="00DD2D46"/>
    <w:rsid w:val="00DD2FB0"/>
    <w:rsid w:val="00DD3578"/>
    <w:rsid w:val="00DD369B"/>
    <w:rsid w:val="00DD3BD5"/>
    <w:rsid w:val="00DD3FBC"/>
    <w:rsid w:val="00DD4535"/>
    <w:rsid w:val="00DD4BFF"/>
    <w:rsid w:val="00DD5DDD"/>
    <w:rsid w:val="00DD630F"/>
    <w:rsid w:val="00DD64AA"/>
    <w:rsid w:val="00DD6B41"/>
    <w:rsid w:val="00DD6EB7"/>
    <w:rsid w:val="00DD70FA"/>
    <w:rsid w:val="00DD772B"/>
    <w:rsid w:val="00DE1517"/>
    <w:rsid w:val="00DE157B"/>
    <w:rsid w:val="00DE157E"/>
    <w:rsid w:val="00DE29A7"/>
    <w:rsid w:val="00DE2C77"/>
    <w:rsid w:val="00DE2E19"/>
    <w:rsid w:val="00DE303A"/>
    <w:rsid w:val="00DE3143"/>
    <w:rsid w:val="00DE3261"/>
    <w:rsid w:val="00DE35F8"/>
    <w:rsid w:val="00DE385C"/>
    <w:rsid w:val="00DE39F5"/>
    <w:rsid w:val="00DE3EE8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C7D"/>
    <w:rsid w:val="00DF3527"/>
    <w:rsid w:val="00DF3B36"/>
    <w:rsid w:val="00DF3E12"/>
    <w:rsid w:val="00DF3E35"/>
    <w:rsid w:val="00DF4754"/>
    <w:rsid w:val="00DF4ED0"/>
    <w:rsid w:val="00DF622B"/>
    <w:rsid w:val="00DF69A3"/>
    <w:rsid w:val="00DF6CC2"/>
    <w:rsid w:val="00DF76AA"/>
    <w:rsid w:val="00DF7A81"/>
    <w:rsid w:val="00E000FB"/>
    <w:rsid w:val="00E006E4"/>
    <w:rsid w:val="00E01E9F"/>
    <w:rsid w:val="00E02660"/>
    <w:rsid w:val="00E02800"/>
    <w:rsid w:val="00E02AAD"/>
    <w:rsid w:val="00E02D4E"/>
    <w:rsid w:val="00E02E88"/>
    <w:rsid w:val="00E02F34"/>
    <w:rsid w:val="00E03A4B"/>
    <w:rsid w:val="00E03B0C"/>
    <w:rsid w:val="00E03C85"/>
    <w:rsid w:val="00E04621"/>
    <w:rsid w:val="00E05076"/>
    <w:rsid w:val="00E0518B"/>
    <w:rsid w:val="00E051FD"/>
    <w:rsid w:val="00E060CB"/>
    <w:rsid w:val="00E0769B"/>
    <w:rsid w:val="00E07E20"/>
    <w:rsid w:val="00E07E4A"/>
    <w:rsid w:val="00E10122"/>
    <w:rsid w:val="00E10DEB"/>
    <w:rsid w:val="00E11083"/>
    <w:rsid w:val="00E11383"/>
    <w:rsid w:val="00E11C34"/>
    <w:rsid w:val="00E13273"/>
    <w:rsid w:val="00E14AFB"/>
    <w:rsid w:val="00E15583"/>
    <w:rsid w:val="00E15B24"/>
    <w:rsid w:val="00E16539"/>
    <w:rsid w:val="00E16650"/>
    <w:rsid w:val="00E17859"/>
    <w:rsid w:val="00E17EEA"/>
    <w:rsid w:val="00E20963"/>
    <w:rsid w:val="00E20A2F"/>
    <w:rsid w:val="00E20E6F"/>
    <w:rsid w:val="00E215AC"/>
    <w:rsid w:val="00E244E0"/>
    <w:rsid w:val="00E245D5"/>
    <w:rsid w:val="00E248BF"/>
    <w:rsid w:val="00E24E05"/>
    <w:rsid w:val="00E275C5"/>
    <w:rsid w:val="00E3116F"/>
    <w:rsid w:val="00E3176D"/>
    <w:rsid w:val="00E31C35"/>
    <w:rsid w:val="00E32CD5"/>
    <w:rsid w:val="00E332E8"/>
    <w:rsid w:val="00E337D4"/>
    <w:rsid w:val="00E33B8F"/>
    <w:rsid w:val="00E33BCA"/>
    <w:rsid w:val="00E341B7"/>
    <w:rsid w:val="00E34E4E"/>
    <w:rsid w:val="00E36A31"/>
    <w:rsid w:val="00E40624"/>
    <w:rsid w:val="00E408BF"/>
    <w:rsid w:val="00E42CE8"/>
    <w:rsid w:val="00E4329F"/>
    <w:rsid w:val="00E43C19"/>
    <w:rsid w:val="00E448B1"/>
    <w:rsid w:val="00E457E7"/>
    <w:rsid w:val="00E45AD9"/>
    <w:rsid w:val="00E46B4D"/>
    <w:rsid w:val="00E46D15"/>
    <w:rsid w:val="00E47A90"/>
    <w:rsid w:val="00E504BE"/>
    <w:rsid w:val="00E506B0"/>
    <w:rsid w:val="00E50717"/>
    <w:rsid w:val="00E50D4A"/>
    <w:rsid w:val="00E50FC3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BC6"/>
    <w:rsid w:val="00E5708C"/>
    <w:rsid w:val="00E57E6F"/>
    <w:rsid w:val="00E57F35"/>
    <w:rsid w:val="00E610D6"/>
    <w:rsid w:val="00E61EB1"/>
    <w:rsid w:val="00E62599"/>
    <w:rsid w:val="00E62A4F"/>
    <w:rsid w:val="00E63977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877"/>
    <w:rsid w:val="00E70B2F"/>
    <w:rsid w:val="00E70BBA"/>
    <w:rsid w:val="00E71C91"/>
    <w:rsid w:val="00E71E0D"/>
    <w:rsid w:val="00E7243A"/>
    <w:rsid w:val="00E7278B"/>
    <w:rsid w:val="00E72803"/>
    <w:rsid w:val="00E72D22"/>
    <w:rsid w:val="00E7371E"/>
    <w:rsid w:val="00E73744"/>
    <w:rsid w:val="00E74178"/>
    <w:rsid w:val="00E74D39"/>
    <w:rsid w:val="00E74E87"/>
    <w:rsid w:val="00E756C9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40DC"/>
    <w:rsid w:val="00E840E7"/>
    <w:rsid w:val="00E84F6A"/>
    <w:rsid w:val="00E85DEC"/>
    <w:rsid w:val="00E85F2F"/>
    <w:rsid w:val="00E8624F"/>
    <w:rsid w:val="00E86A5A"/>
    <w:rsid w:val="00E873C2"/>
    <w:rsid w:val="00E9097E"/>
    <w:rsid w:val="00E920E1"/>
    <w:rsid w:val="00E93EC3"/>
    <w:rsid w:val="00E94720"/>
    <w:rsid w:val="00E94A6B"/>
    <w:rsid w:val="00E9535F"/>
    <w:rsid w:val="00E95B0F"/>
    <w:rsid w:val="00E95CC4"/>
    <w:rsid w:val="00E96C3B"/>
    <w:rsid w:val="00E96E8E"/>
    <w:rsid w:val="00E97B43"/>
    <w:rsid w:val="00EA02F5"/>
    <w:rsid w:val="00EA0BB5"/>
    <w:rsid w:val="00EA19CA"/>
    <w:rsid w:val="00EA1C8E"/>
    <w:rsid w:val="00EA247B"/>
    <w:rsid w:val="00EA2CE4"/>
    <w:rsid w:val="00EA33A2"/>
    <w:rsid w:val="00EA3F96"/>
    <w:rsid w:val="00EA48D0"/>
    <w:rsid w:val="00EA593A"/>
    <w:rsid w:val="00EA5C2F"/>
    <w:rsid w:val="00EA6128"/>
    <w:rsid w:val="00EA6977"/>
    <w:rsid w:val="00EA6A6E"/>
    <w:rsid w:val="00EA6A98"/>
    <w:rsid w:val="00EA6DCB"/>
    <w:rsid w:val="00EA7C6B"/>
    <w:rsid w:val="00EB0F01"/>
    <w:rsid w:val="00EB1582"/>
    <w:rsid w:val="00EB1A7C"/>
    <w:rsid w:val="00EB1F03"/>
    <w:rsid w:val="00EB2838"/>
    <w:rsid w:val="00EB3E8D"/>
    <w:rsid w:val="00EB5ADB"/>
    <w:rsid w:val="00EB6218"/>
    <w:rsid w:val="00EB66A5"/>
    <w:rsid w:val="00EB69EF"/>
    <w:rsid w:val="00EB7706"/>
    <w:rsid w:val="00EC0E8A"/>
    <w:rsid w:val="00EC225C"/>
    <w:rsid w:val="00EC34F3"/>
    <w:rsid w:val="00EC375B"/>
    <w:rsid w:val="00EC4F39"/>
    <w:rsid w:val="00EC52CD"/>
    <w:rsid w:val="00EC5873"/>
    <w:rsid w:val="00EC5E3F"/>
    <w:rsid w:val="00EC6022"/>
    <w:rsid w:val="00EC6320"/>
    <w:rsid w:val="00EC6EF4"/>
    <w:rsid w:val="00EC70E0"/>
    <w:rsid w:val="00EC7772"/>
    <w:rsid w:val="00EC79C5"/>
    <w:rsid w:val="00ED174D"/>
    <w:rsid w:val="00ED1ACA"/>
    <w:rsid w:val="00ED2041"/>
    <w:rsid w:val="00ED20E8"/>
    <w:rsid w:val="00ED2F98"/>
    <w:rsid w:val="00ED3E1B"/>
    <w:rsid w:val="00ED42AD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2281"/>
    <w:rsid w:val="00EE2336"/>
    <w:rsid w:val="00EE25EA"/>
    <w:rsid w:val="00EE276D"/>
    <w:rsid w:val="00EE2AF3"/>
    <w:rsid w:val="00EE34B6"/>
    <w:rsid w:val="00EE4741"/>
    <w:rsid w:val="00EE5005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214A"/>
    <w:rsid w:val="00EF34D3"/>
    <w:rsid w:val="00EF38CF"/>
    <w:rsid w:val="00EF3C89"/>
    <w:rsid w:val="00EF475A"/>
    <w:rsid w:val="00EF5339"/>
    <w:rsid w:val="00EF6651"/>
    <w:rsid w:val="00EF6B9E"/>
    <w:rsid w:val="00EF6E0F"/>
    <w:rsid w:val="00EF7EF1"/>
    <w:rsid w:val="00F016E6"/>
    <w:rsid w:val="00F01988"/>
    <w:rsid w:val="00F01BB0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F6"/>
    <w:rsid w:val="00F0504C"/>
    <w:rsid w:val="00F055FF"/>
    <w:rsid w:val="00F0582B"/>
    <w:rsid w:val="00F07352"/>
    <w:rsid w:val="00F076B8"/>
    <w:rsid w:val="00F100D0"/>
    <w:rsid w:val="00F109FC"/>
    <w:rsid w:val="00F12750"/>
    <w:rsid w:val="00F13A94"/>
    <w:rsid w:val="00F13D95"/>
    <w:rsid w:val="00F1480E"/>
    <w:rsid w:val="00F1493B"/>
    <w:rsid w:val="00F14BD8"/>
    <w:rsid w:val="00F15E3A"/>
    <w:rsid w:val="00F16057"/>
    <w:rsid w:val="00F16227"/>
    <w:rsid w:val="00F16324"/>
    <w:rsid w:val="00F1636E"/>
    <w:rsid w:val="00F17007"/>
    <w:rsid w:val="00F20DC2"/>
    <w:rsid w:val="00F2277E"/>
    <w:rsid w:val="00F22820"/>
    <w:rsid w:val="00F22F76"/>
    <w:rsid w:val="00F233C0"/>
    <w:rsid w:val="00F2375B"/>
    <w:rsid w:val="00F23798"/>
    <w:rsid w:val="00F247DC"/>
    <w:rsid w:val="00F24F93"/>
    <w:rsid w:val="00F2561F"/>
    <w:rsid w:val="00F2575E"/>
    <w:rsid w:val="00F26232"/>
    <w:rsid w:val="00F2637D"/>
    <w:rsid w:val="00F26D44"/>
    <w:rsid w:val="00F27EE6"/>
    <w:rsid w:val="00F3047C"/>
    <w:rsid w:val="00F30D43"/>
    <w:rsid w:val="00F31296"/>
    <w:rsid w:val="00F31334"/>
    <w:rsid w:val="00F32724"/>
    <w:rsid w:val="00F32E76"/>
    <w:rsid w:val="00F33998"/>
    <w:rsid w:val="00F340EE"/>
    <w:rsid w:val="00F342FD"/>
    <w:rsid w:val="00F34E9E"/>
    <w:rsid w:val="00F34FE2"/>
    <w:rsid w:val="00F36DC0"/>
    <w:rsid w:val="00F37E1F"/>
    <w:rsid w:val="00F400A1"/>
    <w:rsid w:val="00F40AB0"/>
    <w:rsid w:val="00F40C6D"/>
    <w:rsid w:val="00F41374"/>
    <w:rsid w:val="00F41684"/>
    <w:rsid w:val="00F418ED"/>
    <w:rsid w:val="00F42EFD"/>
    <w:rsid w:val="00F43914"/>
    <w:rsid w:val="00F43FE0"/>
    <w:rsid w:val="00F4401D"/>
    <w:rsid w:val="00F44755"/>
    <w:rsid w:val="00F451CD"/>
    <w:rsid w:val="00F455E0"/>
    <w:rsid w:val="00F45DF7"/>
    <w:rsid w:val="00F45E7C"/>
    <w:rsid w:val="00F466BA"/>
    <w:rsid w:val="00F47389"/>
    <w:rsid w:val="00F475E8"/>
    <w:rsid w:val="00F4790C"/>
    <w:rsid w:val="00F518D0"/>
    <w:rsid w:val="00F53A9C"/>
    <w:rsid w:val="00F5458D"/>
    <w:rsid w:val="00F5467B"/>
    <w:rsid w:val="00F548D4"/>
    <w:rsid w:val="00F54F3A"/>
    <w:rsid w:val="00F55028"/>
    <w:rsid w:val="00F55DFB"/>
    <w:rsid w:val="00F5670E"/>
    <w:rsid w:val="00F56ADF"/>
    <w:rsid w:val="00F5767D"/>
    <w:rsid w:val="00F5789A"/>
    <w:rsid w:val="00F57FCF"/>
    <w:rsid w:val="00F60654"/>
    <w:rsid w:val="00F60892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8FF"/>
    <w:rsid w:val="00F670F7"/>
    <w:rsid w:val="00F702E2"/>
    <w:rsid w:val="00F7058F"/>
    <w:rsid w:val="00F70B2E"/>
    <w:rsid w:val="00F70FD5"/>
    <w:rsid w:val="00F710B8"/>
    <w:rsid w:val="00F71272"/>
    <w:rsid w:val="00F71FAA"/>
    <w:rsid w:val="00F73385"/>
    <w:rsid w:val="00F73FE1"/>
    <w:rsid w:val="00F74C9F"/>
    <w:rsid w:val="00F759AC"/>
    <w:rsid w:val="00F759EE"/>
    <w:rsid w:val="00F7677E"/>
    <w:rsid w:val="00F76B93"/>
    <w:rsid w:val="00F76D1A"/>
    <w:rsid w:val="00F76F3C"/>
    <w:rsid w:val="00F77911"/>
    <w:rsid w:val="00F77AA0"/>
    <w:rsid w:val="00F803D9"/>
    <w:rsid w:val="00F808C5"/>
    <w:rsid w:val="00F81D0E"/>
    <w:rsid w:val="00F832E1"/>
    <w:rsid w:val="00F844A6"/>
    <w:rsid w:val="00F84BB0"/>
    <w:rsid w:val="00F85369"/>
    <w:rsid w:val="00F8565C"/>
    <w:rsid w:val="00F858DD"/>
    <w:rsid w:val="00F8644C"/>
    <w:rsid w:val="00F8644F"/>
    <w:rsid w:val="00F8650B"/>
    <w:rsid w:val="00F8682C"/>
    <w:rsid w:val="00F873D9"/>
    <w:rsid w:val="00F8787D"/>
    <w:rsid w:val="00F87C4E"/>
    <w:rsid w:val="00F91ACF"/>
    <w:rsid w:val="00F91B63"/>
    <w:rsid w:val="00F9269B"/>
    <w:rsid w:val="00F9319A"/>
    <w:rsid w:val="00F93DC9"/>
    <w:rsid w:val="00F945A1"/>
    <w:rsid w:val="00F94872"/>
    <w:rsid w:val="00F9547F"/>
    <w:rsid w:val="00F96717"/>
    <w:rsid w:val="00F9679F"/>
    <w:rsid w:val="00F967E0"/>
    <w:rsid w:val="00F96A6A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3E5C"/>
    <w:rsid w:val="00FA3F9A"/>
    <w:rsid w:val="00FA43B6"/>
    <w:rsid w:val="00FA4C14"/>
    <w:rsid w:val="00FA4EA2"/>
    <w:rsid w:val="00FA5A3F"/>
    <w:rsid w:val="00FA5CCF"/>
    <w:rsid w:val="00FA5D88"/>
    <w:rsid w:val="00FA6D0A"/>
    <w:rsid w:val="00FA7113"/>
    <w:rsid w:val="00FA751A"/>
    <w:rsid w:val="00FA7AEE"/>
    <w:rsid w:val="00FB0152"/>
    <w:rsid w:val="00FB0218"/>
    <w:rsid w:val="00FB0AEE"/>
    <w:rsid w:val="00FB1482"/>
    <w:rsid w:val="00FB1A63"/>
    <w:rsid w:val="00FB1F30"/>
    <w:rsid w:val="00FB2017"/>
    <w:rsid w:val="00FB212A"/>
    <w:rsid w:val="00FB2772"/>
    <w:rsid w:val="00FB2835"/>
    <w:rsid w:val="00FB29A4"/>
    <w:rsid w:val="00FB33E4"/>
    <w:rsid w:val="00FB3858"/>
    <w:rsid w:val="00FB406E"/>
    <w:rsid w:val="00FB5641"/>
    <w:rsid w:val="00FB5A78"/>
    <w:rsid w:val="00FB6C2B"/>
    <w:rsid w:val="00FB7378"/>
    <w:rsid w:val="00FC0E82"/>
    <w:rsid w:val="00FC0F9B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260"/>
    <w:rsid w:val="00FC64E4"/>
    <w:rsid w:val="00FC65C6"/>
    <w:rsid w:val="00FD01EE"/>
    <w:rsid w:val="00FD0236"/>
    <w:rsid w:val="00FD050B"/>
    <w:rsid w:val="00FD066C"/>
    <w:rsid w:val="00FD163D"/>
    <w:rsid w:val="00FD16D0"/>
    <w:rsid w:val="00FD17F7"/>
    <w:rsid w:val="00FD298B"/>
    <w:rsid w:val="00FD34F8"/>
    <w:rsid w:val="00FD514D"/>
    <w:rsid w:val="00FD554D"/>
    <w:rsid w:val="00FD5812"/>
    <w:rsid w:val="00FD5B24"/>
    <w:rsid w:val="00FD6125"/>
    <w:rsid w:val="00FD68C6"/>
    <w:rsid w:val="00FE0301"/>
    <w:rsid w:val="00FE05B4"/>
    <w:rsid w:val="00FE072A"/>
    <w:rsid w:val="00FE0D54"/>
    <w:rsid w:val="00FE1231"/>
    <w:rsid w:val="00FE1593"/>
    <w:rsid w:val="00FE2492"/>
    <w:rsid w:val="00FE30C5"/>
    <w:rsid w:val="00FE31E9"/>
    <w:rsid w:val="00FE362B"/>
    <w:rsid w:val="00FE37EF"/>
    <w:rsid w:val="00FE3C95"/>
    <w:rsid w:val="00FE4FBE"/>
    <w:rsid w:val="00FE5C16"/>
    <w:rsid w:val="00FE5F5F"/>
    <w:rsid w:val="00FE63CD"/>
    <w:rsid w:val="00FE7308"/>
    <w:rsid w:val="00FE7542"/>
    <w:rsid w:val="00FE7D49"/>
    <w:rsid w:val="00FF0D93"/>
    <w:rsid w:val="00FF17CA"/>
    <w:rsid w:val="00FF1E3C"/>
    <w:rsid w:val="00FF25D6"/>
    <w:rsid w:val="00FF2BC7"/>
    <w:rsid w:val="00FF322C"/>
    <w:rsid w:val="00FF32B1"/>
    <w:rsid w:val="00FF373C"/>
    <w:rsid w:val="00FF42CB"/>
    <w:rsid w:val="00FF5739"/>
    <w:rsid w:val="00FF5E81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94A92A7-152D-4074-8A38-75CBB89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1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1"/>
      <w:sz w:val="24"/>
      <w:szCs w:val="24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character" w:customStyle="1" w:styleId="fontstyle01">
    <w:name w:val="fontstyle01"/>
    <w:basedOn w:val="DefaultParagraphFont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semiHidden/>
    <w:unhideWhenUsed/>
    <w:rsid w:val="00997CBB"/>
    <w:pPr>
      <w:spacing w:after="120"/>
    </w:pPr>
  </w:style>
  <w:style w:type="character" w:customStyle="1" w:styleId="BodyTextChar">
    <w:name w:val="Body Text Char"/>
    <w:basedOn w:val="DefaultParagraphFont"/>
    <w:link w:val="BodyText0"/>
    <w:semiHidden/>
    <w:rsid w:val="00997CBB"/>
    <w:rPr>
      <w:sz w:val="18"/>
      <w:lang w:val="en-GB" w:eastAsia="en-US"/>
    </w:rPr>
  </w:style>
  <w:style w:type="character" w:customStyle="1" w:styleId="fontstyle21">
    <w:name w:val="fontstyle21"/>
    <w:basedOn w:val="DefaultParagraphFont"/>
    <w:rsid w:val="009512C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7DFED-1D5B-4B80-9D2F-48565C9CD3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5B87C7-E5C2-4D3F-A30A-06D11E4138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5317B0-64D7-42EE-8DBC-C504A2DD9A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BFBF5F-8713-495E-A61F-D2BC0E1E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802.11-21/0728r3</vt:lpstr>
    </vt:vector>
  </TitlesOfParts>
  <Company>Huawei Technologies Co.,Ltd.</Company>
  <LinksUpToDate>false</LinksUpToDate>
  <CharactersWithSpaces>1577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802.11-21/0728r3</dc:title>
  <dc:subject>Submission</dc:subject>
  <dc:creator>Youhan Kim (Qualcomm)</dc:creator>
  <cp:keywords>Apr. 2021</cp:keywords>
  <cp:lastModifiedBy>Genadiy Tsodik(TRC)</cp:lastModifiedBy>
  <cp:revision>2</cp:revision>
  <cp:lastPrinted>2017-05-01T13:09:00Z</cp:lastPrinted>
  <dcterms:created xsi:type="dcterms:W3CDTF">2021-05-06T14:28:00Z</dcterms:created>
  <dcterms:modified xsi:type="dcterms:W3CDTF">2021-05-06T14:28:00Z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(3)kuuUBS0hSOX0blQC1DHqsBU1UY9ZYTiC7YsiDfjLLYaLzReLh7joyujkQIIn+Nhz6MBxCf9A
Et6A4g0LvqxiWgMSE02088Jae0s2P7GbZ069k+WyuUkTXHTiR42Of+54F+FlYha/7wkGhp1T
JWvIlmcSa5u3n+Lertfg+nUqPLjrjHVRhjMPoPLLPV3nbyrqJitPgcToolIb7taWNG7fh8h4
n+rjrTNksuOf2NVwfL</vt:lpwstr>
  </property>
  <property fmtid="{D5CDD505-2E9C-101B-9397-08002B2CF9AE}" pid="4" name="_2015_ms_pID_7253431">
    <vt:lpwstr>Ad9VSA4Yr3/q8AbyCSqxdfvHIqA0j5G0cobjcHpku/OgPjtmYihijl
LsFWec2WR/0M408AOOiaMoANcFA5xRDYhYq/MbrG83+9zlQxr3iQUvZQ6VU2DoL8MyoD7BMx
egn2Ed+/cCjynt7rOyglmmfodfWfTxNdBjHGE0U4N9gggQBS+SnHzpV5CHxtPJhz/QvZyGyG
v2Ls3rNU5rV9MY1pnIA5UcosxCpp7a+kGIAb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2015_ms_pID_7253432">
    <vt:lpwstr>B71SF/ErLyImVd7E8W6vLHg=</vt:lpwstr>
  </property>
</Properties>
</file>