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5D459C">
        <w:trPr>
          <w:trHeight w:val="485"/>
          <w:jc w:val="center"/>
        </w:trPr>
        <w:tc>
          <w:tcPr>
            <w:tcW w:w="9576" w:type="dxa"/>
            <w:gridSpan w:val="5"/>
            <w:vAlign w:val="center"/>
          </w:tcPr>
          <w:p w14:paraId="01D105F1" w14:textId="3AC1B5F9" w:rsidR="00750876" w:rsidRPr="00183F4C" w:rsidRDefault="00191CD7" w:rsidP="00C449FC">
            <w:pPr>
              <w:pStyle w:val="T2"/>
            </w:pPr>
            <w:r>
              <w:rPr>
                <w:lang w:eastAsia="ko-KR"/>
              </w:rPr>
              <w:t xml:space="preserve">Spec Text for </w:t>
            </w:r>
            <w:r w:rsidR="00C449FC">
              <w:rPr>
                <w:lang w:eastAsia="ko-KR"/>
              </w:rPr>
              <w:t>NSTR Capability update</w:t>
            </w:r>
          </w:p>
        </w:tc>
      </w:tr>
      <w:tr w:rsidR="00750876" w:rsidRPr="00183F4C" w14:paraId="1AED9C6E" w14:textId="77777777" w:rsidTr="005D459C">
        <w:trPr>
          <w:trHeight w:val="359"/>
          <w:jc w:val="center"/>
        </w:trPr>
        <w:tc>
          <w:tcPr>
            <w:tcW w:w="9576" w:type="dxa"/>
            <w:gridSpan w:val="5"/>
            <w:vAlign w:val="center"/>
          </w:tcPr>
          <w:p w14:paraId="36133BE5" w14:textId="098A6B45" w:rsidR="00750876" w:rsidRPr="00183F4C" w:rsidRDefault="00750876" w:rsidP="00C449FC">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w:t>
            </w:r>
            <w:r w:rsidR="00012E49">
              <w:rPr>
                <w:b w:val="0"/>
                <w:sz w:val="20"/>
                <w:lang w:eastAsia="ko-KR"/>
              </w:rPr>
              <w:t>5</w:t>
            </w:r>
            <w:r>
              <w:rPr>
                <w:rFonts w:hint="eastAsia"/>
                <w:b w:val="0"/>
                <w:sz w:val="20"/>
                <w:lang w:eastAsia="ko-KR"/>
              </w:rPr>
              <w:t>-</w:t>
            </w:r>
            <w:r w:rsidR="00012E49">
              <w:rPr>
                <w:b w:val="0"/>
                <w:sz w:val="20"/>
                <w:lang w:eastAsia="ko-KR"/>
              </w:rPr>
              <w:t>01</w:t>
            </w:r>
          </w:p>
        </w:tc>
      </w:tr>
      <w:tr w:rsidR="00750876" w:rsidRPr="00183F4C" w14:paraId="41DFA1A8" w14:textId="77777777" w:rsidTr="005D459C">
        <w:trPr>
          <w:cantSplit/>
          <w:jc w:val="center"/>
        </w:trPr>
        <w:tc>
          <w:tcPr>
            <w:tcW w:w="9576" w:type="dxa"/>
            <w:gridSpan w:val="5"/>
            <w:vAlign w:val="center"/>
          </w:tcPr>
          <w:p w14:paraId="2896F271" w14:textId="77777777" w:rsidR="00750876" w:rsidRPr="00183F4C" w:rsidRDefault="00750876" w:rsidP="005D459C">
            <w:pPr>
              <w:pStyle w:val="T2"/>
              <w:spacing w:after="0"/>
              <w:ind w:left="0" w:right="0"/>
              <w:jc w:val="left"/>
              <w:rPr>
                <w:sz w:val="20"/>
              </w:rPr>
            </w:pPr>
            <w:r w:rsidRPr="00183F4C">
              <w:rPr>
                <w:sz w:val="20"/>
              </w:rPr>
              <w:t>Author(s):</w:t>
            </w:r>
          </w:p>
        </w:tc>
      </w:tr>
      <w:tr w:rsidR="00750876" w:rsidRPr="00183F4C" w14:paraId="67D41CFC" w14:textId="77777777" w:rsidTr="005D459C">
        <w:trPr>
          <w:jc w:val="center"/>
        </w:trPr>
        <w:tc>
          <w:tcPr>
            <w:tcW w:w="1548" w:type="dxa"/>
            <w:vAlign w:val="center"/>
          </w:tcPr>
          <w:p w14:paraId="3B49843F" w14:textId="77777777" w:rsidR="00750876" w:rsidRPr="00183F4C" w:rsidRDefault="00750876" w:rsidP="005D459C">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5D459C">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5D459C">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5D459C">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5D459C">
            <w:pPr>
              <w:pStyle w:val="T2"/>
              <w:spacing w:after="0"/>
              <w:ind w:left="0" w:right="0"/>
              <w:jc w:val="left"/>
              <w:rPr>
                <w:sz w:val="20"/>
              </w:rPr>
            </w:pPr>
            <w:r w:rsidRPr="00183F4C">
              <w:rPr>
                <w:sz w:val="20"/>
              </w:rPr>
              <w:t>email</w:t>
            </w:r>
          </w:p>
        </w:tc>
      </w:tr>
      <w:tr w:rsidR="00750876" w:rsidRPr="0043198B" w14:paraId="4908562B" w14:textId="77777777" w:rsidTr="005D459C">
        <w:trPr>
          <w:trHeight w:val="359"/>
          <w:jc w:val="center"/>
        </w:trPr>
        <w:tc>
          <w:tcPr>
            <w:tcW w:w="1548" w:type="dxa"/>
            <w:vAlign w:val="center"/>
          </w:tcPr>
          <w:p w14:paraId="4F68D9CB"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Yunbo Li</w:t>
            </w:r>
          </w:p>
        </w:tc>
        <w:tc>
          <w:tcPr>
            <w:tcW w:w="1440" w:type="dxa"/>
            <w:vAlign w:val="center"/>
          </w:tcPr>
          <w:p w14:paraId="04783051"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5D459C">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AF49E8" w:rsidRPr="00B034CE" w14:paraId="550A14F0" w14:textId="77777777" w:rsidTr="005D459C">
        <w:trPr>
          <w:trHeight w:val="359"/>
          <w:jc w:val="center"/>
        </w:trPr>
        <w:tc>
          <w:tcPr>
            <w:tcW w:w="1548" w:type="dxa"/>
            <w:vAlign w:val="center"/>
          </w:tcPr>
          <w:p w14:paraId="5FDE84D0" w14:textId="450EFBDD" w:rsidR="00AF49E8" w:rsidRPr="00B034CE" w:rsidRDefault="00AF49E8" w:rsidP="00AF49E8">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AF49E8" w:rsidRPr="00B034CE" w:rsidRDefault="00AF49E8" w:rsidP="00AF49E8">
            <w:pPr>
              <w:pStyle w:val="T2"/>
              <w:spacing w:after="0"/>
              <w:ind w:left="0" w:right="0"/>
              <w:jc w:val="left"/>
              <w:rPr>
                <w:b w:val="0"/>
                <w:sz w:val="18"/>
                <w:szCs w:val="18"/>
                <w:lang w:eastAsia="ko-KR"/>
              </w:rPr>
            </w:pPr>
          </w:p>
        </w:tc>
        <w:tc>
          <w:tcPr>
            <w:tcW w:w="2610" w:type="dxa"/>
            <w:vAlign w:val="center"/>
          </w:tcPr>
          <w:p w14:paraId="0F06F34E" w14:textId="77777777" w:rsidR="00AF49E8" w:rsidRPr="00B034CE" w:rsidRDefault="00AF49E8" w:rsidP="00AF49E8">
            <w:pPr>
              <w:pStyle w:val="T2"/>
              <w:spacing w:after="0"/>
              <w:ind w:left="0" w:right="0"/>
              <w:jc w:val="left"/>
              <w:rPr>
                <w:b w:val="0"/>
                <w:sz w:val="18"/>
                <w:szCs w:val="18"/>
                <w:lang w:eastAsia="ko-KR"/>
              </w:rPr>
            </w:pPr>
          </w:p>
        </w:tc>
        <w:tc>
          <w:tcPr>
            <w:tcW w:w="1620" w:type="dxa"/>
            <w:vAlign w:val="center"/>
          </w:tcPr>
          <w:p w14:paraId="18B0AE69" w14:textId="77777777" w:rsidR="00AF49E8" w:rsidRPr="00B034CE" w:rsidRDefault="00AF49E8" w:rsidP="00AF49E8">
            <w:pPr>
              <w:pStyle w:val="T2"/>
              <w:spacing w:after="0"/>
              <w:ind w:left="0" w:right="0"/>
              <w:jc w:val="left"/>
              <w:rPr>
                <w:b w:val="0"/>
                <w:sz w:val="18"/>
                <w:szCs w:val="18"/>
                <w:lang w:eastAsia="ko-KR"/>
              </w:rPr>
            </w:pPr>
          </w:p>
        </w:tc>
        <w:tc>
          <w:tcPr>
            <w:tcW w:w="2358" w:type="dxa"/>
            <w:vAlign w:val="center"/>
          </w:tcPr>
          <w:p w14:paraId="4D1FB907" w14:textId="77777777" w:rsidR="00AF49E8" w:rsidRPr="00B034CE" w:rsidRDefault="00AF49E8" w:rsidP="00AF49E8">
            <w:pPr>
              <w:pStyle w:val="T2"/>
              <w:spacing w:after="0"/>
              <w:ind w:left="0" w:right="0"/>
              <w:jc w:val="left"/>
              <w:rPr>
                <w:b w:val="0"/>
                <w:sz w:val="18"/>
                <w:szCs w:val="18"/>
                <w:lang w:eastAsia="ko-KR"/>
              </w:rPr>
            </w:pPr>
          </w:p>
        </w:tc>
      </w:tr>
      <w:tr w:rsidR="00AF49E8" w14:paraId="2C52D77A" w14:textId="77777777" w:rsidTr="005D459C">
        <w:trPr>
          <w:trHeight w:val="359"/>
          <w:jc w:val="center"/>
        </w:trPr>
        <w:tc>
          <w:tcPr>
            <w:tcW w:w="1548" w:type="dxa"/>
            <w:vAlign w:val="center"/>
          </w:tcPr>
          <w:p w14:paraId="7ED21B64" w14:textId="6AE13043"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2E76326"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31D39DD8"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1E5B36D2" w14:textId="77777777" w:rsidR="00AF49E8" w:rsidRDefault="00AF49E8" w:rsidP="00AF49E8">
            <w:pPr>
              <w:pStyle w:val="T2"/>
              <w:spacing w:after="0"/>
              <w:ind w:left="0" w:right="0"/>
              <w:jc w:val="left"/>
              <w:rPr>
                <w:b w:val="0"/>
                <w:sz w:val="18"/>
                <w:szCs w:val="18"/>
                <w:lang w:eastAsia="ko-KR"/>
              </w:rPr>
            </w:pPr>
          </w:p>
        </w:tc>
      </w:tr>
      <w:tr w:rsidR="00AF49E8" w14:paraId="072375B5" w14:textId="77777777" w:rsidTr="005D459C">
        <w:trPr>
          <w:trHeight w:val="359"/>
          <w:jc w:val="center"/>
        </w:trPr>
        <w:tc>
          <w:tcPr>
            <w:tcW w:w="1548" w:type="dxa"/>
            <w:vAlign w:val="center"/>
          </w:tcPr>
          <w:p w14:paraId="01213E36" w14:textId="5C057885"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G</w:t>
            </w:r>
            <w:r>
              <w:rPr>
                <w:b w:val="0"/>
                <w:sz w:val="18"/>
                <w:szCs w:val="18"/>
                <w:lang w:eastAsia="zh-CN"/>
              </w:rPr>
              <w:t>uogang Huang</w:t>
            </w:r>
          </w:p>
        </w:tc>
        <w:tc>
          <w:tcPr>
            <w:tcW w:w="1440" w:type="dxa"/>
            <w:vAlign w:val="center"/>
          </w:tcPr>
          <w:p w14:paraId="735C5DC1"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3985A189"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692E3DA"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C3C0F4A" w14:textId="77777777" w:rsidR="00AF49E8" w:rsidRDefault="00AF49E8" w:rsidP="00AF49E8">
            <w:pPr>
              <w:pStyle w:val="T2"/>
              <w:spacing w:after="0"/>
              <w:ind w:left="0" w:right="0"/>
              <w:jc w:val="left"/>
              <w:rPr>
                <w:b w:val="0"/>
                <w:sz w:val="18"/>
                <w:szCs w:val="18"/>
                <w:lang w:eastAsia="ko-KR"/>
              </w:rPr>
            </w:pPr>
          </w:p>
        </w:tc>
      </w:tr>
      <w:tr w:rsidR="00AF49E8" w14:paraId="2F71F47A" w14:textId="77777777" w:rsidTr="005D459C">
        <w:trPr>
          <w:trHeight w:val="359"/>
          <w:jc w:val="center"/>
        </w:trPr>
        <w:tc>
          <w:tcPr>
            <w:tcW w:w="1548" w:type="dxa"/>
            <w:vAlign w:val="center"/>
          </w:tcPr>
          <w:p w14:paraId="766762D6" w14:textId="58ED5BA9" w:rsidR="00AF49E8" w:rsidRPr="00A6770A"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iqing Li</w:t>
            </w:r>
          </w:p>
        </w:tc>
        <w:tc>
          <w:tcPr>
            <w:tcW w:w="1440" w:type="dxa"/>
            <w:vAlign w:val="center"/>
          </w:tcPr>
          <w:p w14:paraId="7747B3E2"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14CCE6F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3C4F03E"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05412696" w14:textId="77777777" w:rsidR="00AF49E8" w:rsidRDefault="00AF49E8" w:rsidP="00AF49E8">
            <w:pPr>
              <w:pStyle w:val="T2"/>
              <w:spacing w:after="0"/>
              <w:ind w:left="0" w:right="0"/>
              <w:jc w:val="left"/>
              <w:rPr>
                <w:b w:val="0"/>
                <w:sz w:val="18"/>
                <w:szCs w:val="18"/>
                <w:lang w:eastAsia="ko-KR"/>
              </w:rPr>
            </w:pPr>
          </w:p>
        </w:tc>
      </w:tr>
      <w:tr w:rsidR="00AF49E8" w14:paraId="5E6B1404" w14:textId="77777777" w:rsidTr="005D459C">
        <w:trPr>
          <w:trHeight w:val="359"/>
          <w:jc w:val="center"/>
        </w:trPr>
        <w:tc>
          <w:tcPr>
            <w:tcW w:w="1548" w:type="dxa"/>
            <w:vAlign w:val="center"/>
          </w:tcPr>
          <w:p w14:paraId="41BCB7B3" w14:textId="24E237F7" w:rsidR="00AF49E8" w:rsidRPr="00A6770A" w:rsidRDefault="00AF49E8" w:rsidP="00AF49E8">
            <w:pPr>
              <w:pStyle w:val="T2"/>
              <w:spacing w:after="0"/>
              <w:ind w:left="0" w:right="0"/>
              <w:jc w:val="left"/>
              <w:rPr>
                <w:b w:val="0"/>
                <w:sz w:val="18"/>
                <w:szCs w:val="18"/>
                <w:lang w:eastAsia="zh-CN"/>
              </w:rPr>
            </w:pPr>
            <w:r>
              <w:rPr>
                <w:rFonts w:hint="eastAsia"/>
                <w:b w:val="0"/>
                <w:sz w:val="18"/>
                <w:szCs w:val="18"/>
                <w:lang w:eastAsia="zh-CN"/>
              </w:rPr>
              <w:t>Z</w:t>
            </w:r>
            <w:r>
              <w:rPr>
                <w:b w:val="0"/>
                <w:sz w:val="18"/>
                <w:szCs w:val="18"/>
                <w:lang w:eastAsia="zh-CN"/>
              </w:rPr>
              <w:t>henguo Du</w:t>
            </w:r>
          </w:p>
        </w:tc>
        <w:tc>
          <w:tcPr>
            <w:tcW w:w="1440" w:type="dxa"/>
            <w:vAlign w:val="center"/>
          </w:tcPr>
          <w:p w14:paraId="7FE01D86"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53D9932B"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CEFAB44"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18A36F4" w14:textId="77777777" w:rsidR="00AF49E8" w:rsidRDefault="00AF49E8" w:rsidP="00AF49E8">
            <w:pPr>
              <w:pStyle w:val="T2"/>
              <w:spacing w:after="0"/>
              <w:ind w:left="0" w:right="0"/>
              <w:jc w:val="left"/>
              <w:rPr>
                <w:b w:val="0"/>
                <w:sz w:val="18"/>
                <w:szCs w:val="18"/>
                <w:lang w:eastAsia="ko-KR"/>
              </w:rPr>
            </w:pPr>
          </w:p>
        </w:tc>
      </w:tr>
      <w:tr w:rsidR="00AF49E8" w14:paraId="19F966B2" w14:textId="77777777" w:rsidTr="005D459C">
        <w:trPr>
          <w:trHeight w:val="359"/>
          <w:jc w:val="center"/>
        </w:trPr>
        <w:tc>
          <w:tcPr>
            <w:tcW w:w="1548" w:type="dxa"/>
            <w:vAlign w:val="center"/>
          </w:tcPr>
          <w:p w14:paraId="4CEBD484" w14:textId="1589C2D8" w:rsidR="00AF49E8" w:rsidRPr="00A6770A" w:rsidRDefault="00AF49E8" w:rsidP="00AF49E8">
            <w:pPr>
              <w:pStyle w:val="T2"/>
              <w:spacing w:after="0"/>
              <w:ind w:left="0" w:right="0"/>
              <w:jc w:val="left"/>
              <w:rPr>
                <w:b w:val="0"/>
                <w:sz w:val="18"/>
                <w:szCs w:val="18"/>
                <w:lang w:eastAsia="ko-KR"/>
              </w:rPr>
            </w:pPr>
            <w:r>
              <w:rPr>
                <w:rFonts w:hint="eastAsia"/>
                <w:b w:val="0"/>
                <w:sz w:val="18"/>
                <w:szCs w:val="18"/>
                <w:lang w:eastAsia="zh-CN"/>
              </w:rPr>
              <w:t>R</w:t>
            </w:r>
            <w:r>
              <w:rPr>
                <w:b w:val="0"/>
                <w:sz w:val="18"/>
                <w:szCs w:val="18"/>
                <w:lang w:eastAsia="zh-CN"/>
              </w:rPr>
              <w:t>ob Sun</w:t>
            </w:r>
          </w:p>
        </w:tc>
        <w:tc>
          <w:tcPr>
            <w:tcW w:w="1440" w:type="dxa"/>
            <w:vAlign w:val="center"/>
          </w:tcPr>
          <w:p w14:paraId="0E44977C"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874271E"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B0D9725"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36C39FC" w14:textId="77777777" w:rsidR="00AF49E8" w:rsidRDefault="00AF49E8" w:rsidP="00AF49E8">
            <w:pPr>
              <w:pStyle w:val="T2"/>
              <w:spacing w:after="0"/>
              <w:ind w:left="0" w:right="0"/>
              <w:jc w:val="left"/>
              <w:rPr>
                <w:b w:val="0"/>
                <w:sz w:val="18"/>
                <w:szCs w:val="18"/>
                <w:lang w:eastAsia="ko-KR"/>
              </w:rPr>
            </w:pPr>
          </w:p>
        </w:tc>
      </w:tr>
      <w:tr w:rsidR="00AF49E8" w14:paraId="4395DD7A" w14:textId="77777777" w:rsidTr="005D459C">
        <w:trPr>
          <w:trHeight w:val="359"/>
          <w:jc w:val="center"/>
        </w:trPr>
        <w:tc>
          <w:tcPr>
            <w:tcW w:w="1548" w:type="dxa"/>
            <w:vAlign w:val="center"/>
          </w:tcPr>
          <w:p w14:paraId="0FE56EBE" w14:textId="071D6D38" w:rsidR="00AF49E8" w:rsidRPr="00AA787C" w:rsidRDefault="00AF49E8" w:rsidP="00AF49E8">
            <w:pPr>
              <w:pStyle w:val="T2"/>
              <w:spacing w:after="0"/>
              <w:ind w:left="0" w:right="0"/>
              <w:jc w:val="left"/>
              <w:rPr>
                <w:b w:val="0"/>
                <w:sz w:val="18"/>
                <w:szCs w:val="18"/>
                <w:lang w:eastAsia="zh-CN"/>
              </w:rPr>
            </w:pPr>
          </w:p>
        </w:tc>
        <w:tc>
          <w:tcPr>
            <w:tcW w:w="1440" w:type="dxa"/>
            <w:vAlign w:val="center"/>
          </w:tcPr>
          <w:p w14:paraId="6FD62BB6"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0657EA4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75C303FF"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57D50E9" w14:textId="77777777" w:rsidR="00AF49E8" w:rsidRDefault="00AF49E8" w:rsidP="00AF49E8">
            <w:pPr>
              <w:pStyle w:val="T2"/>
              <w:spacing w:after="0"/>
              <w:ind w:left="0" w:right="0"/>
              <w:jc w:val="left"/>
              <w:rPr>
                <w:b w:val="0"/>
                <w:sz w:val="18"/>
                <w:szCs w:val="18"/>
                <w:lang w:eastAsia="ko-KR"/>
              </w:rPr>
            </w:pPr>
          </w:p>
        </w:tc>
      </w:tr>
      <w:tr w:rsidR="00750876" w14:paraId="683F9AE3" w14:textId="77777777" w:rsidTr="005D459C">
        <w:trPr>
          <w:trHeight w:val="359"/>
          <w:jc w:val="center"/>
        </w:trPr>
        <w:tc>
          <w:tcPr>
            <w:tcW w:w="1548" w:type="dxa"/>
            <w:vAlign w:val="center"/>
          </w:tcPr>
          <w:p w14:paraId="675E5B33" w14:textId="62EF27E9" w:rsidR="00750876" w:rsidRPr="00A6770A" w:rsidRDefault="00750876" w:rsidP="005D459C">
            <w:pPr>
              <w:pStyle w:val="T2"/>
              <w:spacing w:after="0"/>
              <w:ind w:left="0" w:right="0"/>
              <w:jc w:val="left"/>
              <w:rPr>
                <w:b w:val="0"/>
                <w:sz w:val="18"/>
                <w:szCs w:val="18"/>
                <w:lang w:eastAsia="zh-CN"/>
              </w:rPr>
            </w:pPr>
          </w:p>
        </w:tc>
        <w:tc>
          <w:tcPr>
            <w:tcW w:w="1440" w:type="dxa"/>
            <w:vAlign w:val="center"/>
          </w:tcPr>
          <w:p w14:paraId="29DD911D" w14:textId="77777777" w:rsidR="00750876" w:rsidRDefault="00750876" w:rsidP="005D459C">
            <w:pPr>
              <w:pStyle w:val="T2"/>
              <w:spacing w:after="0"/>
              <w:ind w:left="0" w:right="0"/>
              <w:jc w:val="left"/>
              <w:rPr>
                <w:b w:val="0"/>
                <w:sz w:val="18"/>
                <w:szCs w:val="18"/>
                <w:lang w:eastAsia="ko-KR"/>
              </w:rPr>
            </w:pPr>
          </w:p>
        </w:tc>
        <w:tc>
          <w:tcPr>
            <w:tcW w:w="2610" w:type="dxa"/>
            <w:vAlign w:val="center"/>
          </w:tcPr>
          <w:p w14:paraId="3414DA5B"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1F09A037"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4F541893" w14:textId="77777777" w:rsidR="00750876" w:rsidRDefault="00750876" w:rsidP="005D459C">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4A7019" w:rsidRDefault="004A7019">
                              <w:pPr>
                                <w:pStyle w:val="T1"/>
                                <w:spacing w:after="120"/>
                              </w:pPr>
                              <w:r>
                                <w:t>Abstract</w:t>
                              </w:r>
                            </w:p>
                            <w:p w14:paraId="5D5B8AD0" w14:textId="715E7468" w:rsidR="004A7019" w:rsidRDefault="004A7019" w:rsidP="00E13F8F"/>
                            <w:p w14:paraId="78C60CB1" w14:textId="33647CBA" w:rsidR="004A7019" w:rsidRDefault="004A7019" w:rsidP="00750876">
                              <w:pPr>
                                <w:suppressAutoHyphens/>
                                <w:rPr>
                                  <w:sz w:val="18"/>
                                  <w:szCs w:val="18"/>
                                  <w:lang w:eastAsia="ko-KR"/>
                                </w:rPr>
                              </w:pPr>
                              <w:bookmarkStart w:id="1" w:name="_Hlk13974497"/>
                              <w:r w:rsidRPr="00C65641">
                                <w:rPr>
                                  <w:sz w:val="18"/>
                                  <w:szCs w:val="18"/>
                                  <w:lang w:eastAsia="ko-KR"/>
                                </w:rPr>
                                <w:t xml:space="preserve">This submission proposes resolutions for following </w:t>
                              </w:r>
                              <w:r w:rsidR="007E138F">
                                <w:rPr>
                                  <w:sz w:val="18"/>
                                  <w:szCs w:val="18"/>
                                  <w:lang w:eastAsia="ko-KR"/>
                                </w:rPr>
                                <w:t>3</w:t>
                              </w:r>
                              <w:r>
                                <w:rPr>
                                  <w:sz w:val="18"/>
                                  <w:szCs w:val="18"/>
                                  <w:lang w:eastAsia="ko-KR"/>
                                </w:rPr>
                                <w:t xml:space="preserve"> CID</w:t>
                              </w:r>
                              <w:r w:rsidRPr="00C65641">
                                <w:rPr>
                                  <w:sz w:val="18"/>
                                  <w:szCs w:val="18"/>
                                  <w:lang w:eastAsia="ko-KR"/>
                                </w:rPr>
                                <w:t xml:space="preserve"> received for TGbe CC34:</w:t>
                              </w:r>
                            </w:p>
                            <w:p w14:paraId="79CB1B46" w14:textId="646F6FA1" w:rsidR="004A7019" w:rsidRPr="00CE3B2B" w:rsidRDefault="007E138F" w:rsidP="00750876">
                              <w:pPr>
                                <w:suppressAutoHyphens/>
                                <w:rPr>
                                  <w:sz w:val="18"/>
                                  <w:szCs w:val="18"/>
                                  <w:lang w:eastAsia="ko-KR"/>
                                </w:rPr>
                              </w:pPr>
                              <w:r>
                                <w:rPr>
                                  <w:sz w:val="18"/>
                                  <w:szCs w:val="18"/>
                                  <w:lang w:eastAsia="ko-KR"/>
                                </w:rPr>
                                <w:t>1795, 2888, 1702</w:t>
                              </w:r>
                            </w:p>
                            <w:bookmarkEnd w:i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4A7019" w:rsidRDefault="004A7019">
                        <w:pPr>
                          <w:pStyle w:val="T1"/>
                          <w:spacing w:after="120"/>
                        </w:pPr>
                        <w:r>
                          <w:t>Abstract</w:t>
                        </w:r>
                      </w:p>
                      <w:p w14:paraId="5D5B8AD0" w14:textId="715E7468" w:rsidR="004A7019" w:rsidRDefault="004A7019" w:rsidP="00E13F8F"/>
                      <w:p w14:paraId="78C60CB1" w14:textId="33647CBA" w:rsidR="004A7019" w:rsidRDefault="004A7019" w:rsidP="00750876">
                        <w:pPr>
                          <w:suppressAutoHyphens/>
                          <w:rPr>
                            <w:sz w:val="18"/>
                            <w:szCs w:val="18"/>
                            <w:lang w:eastAsia="ko-KR"/>
                          </w:rPr>
                        </w:pPr>
                        <w:bookmarkStart w:id="2" w:name="_Hlk13974497"/>
                        <w:r w:rsidRPr="00C65641">
                          <w:rPr>
                            <w:sz w:val="18"/>
                            <w:szCs w:val="18"/>
                            <w:lang w:eastAsia="ko-KR"/>
                          </w:rPr>
                          <w:t xml:space="preserve">This submission proposes resolutions for following </w:t>
                        </w:r>
                        <w:r w:rsidR="007E138F">
                          <w:rPr>
                            <w:sz w:val="18"/>
                            <w:szCs w:val="18"/>
                            <w:lang w:eastAsia="ko-KR"/>
                          </w:rPr>
                          <w:t>3</w:t>
                        </w:r>
                        <w:r>
                          <w:rPr>
                            <w:sz w:val="18"/>
                            <w:szCs w:val="18"/>
                            <w:lang w:eastAsia="ko-KR"/>
                          </w:rPr>
                          <w:t xml:space="preserve"> CID</w:t>
                        </w:r>
                        <w:r w:rsidRPr="00C65641">
                          <w:rPr>
                            <w:sz w:val="18"/>
                            <w:szCs w:val="18"/>
                            <w:lang w:eastAsia="ko-KR"/>
                          </w:rPr>
                          <w:t xml:space="preserve"> received for TGbe CC34:</w:t>
                        </w:r>
                      </w:p>
                      <w:p w14:paraId="79CB1B46" w14:textId="646F6FA1" w:rsidR="004A7019" w:rsidRPr="00CE3B2B" w:rsidRDefault="007E138F" w:rsidP="00750876">
                        <w:pPr>
                          <w:suppressAutoHyphens/>
                          <w:rPr>
                            <w:sz w:val="18"/>
                            <w:szCs w:val="18"/>
                            <w:lang w:eastAsia="ko-KR"/>
                          </w:rPr>
                        </w:pPr>
                        <w:r>
                          <w:rPr>
                            <w:sz w:val="18"/>
                            <w:szCs w:val="18"/>
                            <w:lang w:eastAsia="ko-KR"/>
                          </w:rPr>
                          <w:t>1795, 2888, 1702</w:t>
                        </w:r>
                      </w:p>
                      <w:bookmarkEnd w:id="2"/>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046B2709" w14:textId="1DC53653" w:rsidR="00711AE2" w:rsidRDefault="00711AE2" w:rsidP="002B1A82">
      <w:pPr>
        <w:rPr>
          <w:sz w:val="16"/>
        </w:rPr>
      </w:pPr>
    </w:p>
    <w:p w14:paraId="566C391F" w14:textId="77777777" w:rsidR="00191CD7" w:rsidRDefault="00191CD7" w:rsidP="002B1A82">
      <w:pPr>
        <w:rPr>
          <w:sz w:val="16"/>
        </w:rPr>
      </w:pPr>
    </w:p>
    <w:tbl>
      <w:tblPr>
        <w:tblStyle w:val="ae"/>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5E75F3" w:rsidRPr="00677427" w14:paraId="495D867E" w14:textId="77777777" w:rsidTr="00B065C5">
        <w:trPr>
          <w:trHeight w:val="373"/>
        </w:trPr>
        <w:tc>
          <w:tcPr>
            <w:tcW w:w="721" w:type="dxa"/>
          </w:tcPr>
          <w:p w14:paraId="6813F393"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60743F9E"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66B97BD8"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P.L</w:t>
            </w:r>
          </w:p>
        </w:tc>
        <w:tc>
          <w:tcPr>
            <w:tcW w:w="900" w:type="dxa"/>
          </w:tcPr>
          <w:p w14:paraId="74D0F970"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0FFE3414"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26209672"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4B384936" w14:textId="77777777" w:rsidR="005E75F3" w:rsidRPr="00677427" w:rsidRDefault="005E75F3" w:rsidP="00B065C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C449FC" w:rsidRPr="008F0D26" w14:paraId="3D9F5634" w14:textId="77777777" w:rsidTr="00B065C5">
        <w:trPr>
          <w:trHeight w:val="980"/>
        </w:trPr>
        <w:tc>
          <w:tcPr>
            <w:tcW w:w="721" w:type="dxa"/>
          </w:tcPr>
          <w:p w14:paraId="23FD5C81" w14:textId="75148166" w:rsidR="00C449FC" w:rsidRPr="009103DF" w:rsidRDefault="00C449FC" w:rsidP="00C449FC">
            <w:pPr>
              <w:rPr>
                <w:rFonts w:ascii="Calibri" w:hAnsi="Calibri" w:cs="Calibri"/>
                <w:szCs w:val="18"/>
              </w:rPr>
            </w:pPr>
            <w:r>
              <w:rPr>
                <w:rFonts w:ascii="Arial" w:hAnsi="Arial" w:cs="Arial"/>
                <w:sz w:val="20"/>
                <w:szCs w:val="20"/>
              </w:rPr>
              <w:t>1795</w:t>
            </w:r>
          </w:p>
        </w:tc>
        <w:tc>
          <w:tcPr>
            <w:tcW w:w="900" w:type="dxa"/>
          </w:tcPr>
          <w:p w14:paraId="49D27457" w14:textId="746A3C3D" w:rsidR="00C449FC" w:rsidRPr="00EA64A3" w:rsidRDefault="00C449FC" w:rsidP="00C449FC">
            <w:pPr>
              <w:rPr>
                <w:rFonts w:ascii="Calibri" w:hAnsi="Calibri" w:cs="Calibri"/>
                <w:szCs w:val="18"/>
              </w:rPr>
            </w:pPr>
            <w:r>
              <w:rPr>
                <w:rFonts w:ascii="Arial" w:hAnsi="Arial" w:cs="Arial"/>
                <w:sz w:val="20"/>
                <w:szCs w:val="20"/>
              </w:rPr>
              <w:t>Insun Jang</w:t>
            </w:r>
          </w:p>
        </w:tc>
        <w:tc>
          <w:tcPr>
            <w:tcW w:w="720" w:type="dxa"/>
          </w:tcPr>
          <w:p w14:paraId="29C5FF47" w14:textId="0DAF7972" w:rsidR="00C449FC" w:rsidRPr="00EA64A3" w:rsidRDefault="00C449FC" w:rsidP="00C449FC">
            <w:pPr>
              <w:rPr>
                <w:rFonts w:ascii="Calibri" w:hAnsi="Calibri" w:cs="Calibri"/>
                <w:szCs w:val="18"/>
              </w:rPr>
            </w:pPr>
            <w:r>
              <w:rPr>
                <w:rFonts w:ascii="Arial" w:hAnsi="Arial" w:cs="Arial"/>
                <w:sz w:val="20"/>
                <w:szCs w:val="20"/>
              </w:rPr>
              <w:t>142.40</w:t>
            </w:r>
          </w:p>
        </w:tc>
        <w:tc>
          <w:tcPr>
            <w:tcW w:w="900" w:type="dxa"/>
          </w:tcPr>
          <w:p w14:paraId="2BDF202F" w14:textId="01972A1D" w:rsidR="00C449FC" w:rsidRPr="005E75F3" w:rsidRDefault="00C449FC" w:rsidP="00C449FC">
            <w:pPr>
              <w:rPr>
                <w:rFonts w:ascii="Calibri" w:eastAsia="宋体" w:hAnsi="Calibri" w:cs="Calibri"/>
                <w:szCs w:val="18"/>
                <w:lang w:eastAsia="zh-CN"/>
              </w:rPr>
            </w:pPr>
            <w:r>
              <w:rPr>
                <w:rFonts w:ascii="Arial" w:hAnsi="Arial" w:cs="Arial"/>
                <w:sz w:val="20"/>
                <w:szCs w:val="20"/>
              </w:rPr>
              <w:t>35.3.13.4</w:t>
            </w:r>
          </w:p>
        </w:tc>
        <w:tc>
          <w:tcPr>
            <w:tcW w:w="2875" w:type="dxa"/>
          </w:tcPr>
          <w:p w14:paraId="29E2794D" w14:textId="78A4C5F3" w:rsidR="00C449FC" w:rsidRPr="00EA64A3" w:rsidRDefault="00C449FC" w:rsidP="00C449FC">
            <w:pPr>
              <w:rPr>
                <w:rFonts w:ascii="Calibri" w:hAnsi="Calibri" w:cs="Calibri"/>
                <w:szCs w:val="18"/>
              </w:rPr>
            </w:pPr>
            <w:r>
              <w:rPr>
                <w:rFonts w:ascii="Arial" w:hAnsi="Arial" w:cs="Arial"/>
                <w:sz w:val="20"/>
                <w:szCs w:val="20"/>
              </w:rPr>
              <w:t>Currently, a non-AP MLD would signal STR/NSTR capability for all pairs of links during multi-link setup. When a non-AP MLD indicates a NSTR link pair during ML setup and then want to change the ability change to perform STR on that pair of links, it needs to be signaled through a method (currently it is TBD)</w:t>
            </w:r>
          </w:p>
        </w:tc>
        <w:tc>
          <w:tcPr>
            <w:tcW w:w="1625" w:type="dxa"/>
          </w:tcPr>
          <w:p w14:paraId="70544AB9" w14:textId="2BDDAC96" w:rsidR="00C449FC" w:rsidRPr="00EA64A3" w:rsidRDefault="00C449FC" w:rsidP="00C449FC">
            <w:pPr>
              <w:rPr>
                <w:rFonts w:ascii="Calibri" w:hAnsi="Calibri" w:cs="Calibri"/>
                <w:szCs w:val="18"/>
              </w:rPr>
            </w:pPr>
            <w:r>
              <w:rPr>
                <w:rFonts w:ascii="Arial" w:hAnsi="Arial" w:cs="Arial"/>
                <w:sz w:val="20"/>
                <w:szCs w:val="20"/>
              </w:rPr>
              <w:t xml:space="preserve">Instead of a new frame design only for STR capability change, because we already discussed EHT operating mode indication method for 320MHz/16SS, it would be better to consider that the ability </w:t>
            </w:r>
            <w:r>
              <w:rPr>
                <w:rFonts w:ascii="Arial" w:hAnsi="Arial" w:cs="Arial"/>
                <w:sz w:val="20"/>
                <w:szCs w:val="20"/>
              </w:rPr>
              <w:lastRenderedPageBreak/>
              <w:t>change to perform STR can be also one of operating mode. In other words, EHT OM control field needs to include the ability change to perform STR as one of operating mode change</w:t>
            </w:r>
          </w:p>
        </w:tc>
        <w:tc>
          <w:tcPr>
            <w:tcW w:w="3207" w:type="dxa"/>
          </w:tcPr>
          <w:p w14:paraId="5496E86F" w14:textId="58D5B79A" w:rsidR="00C449FC" w:rsidRDefault="00C449FC" w:rsidP="00C449FC">
            <w:pPr>
              <w:autoSpaceDE w:val="0"/>
              <w:autoSpaceDN w:val="0"/>
              <w:adjustRightInd w:val="0"/>
              <w:rPr>
                <w:rFonts w:ascii="Calibri" w:eastAsia="宋体" w:hAnsi="Calibri" w:cs="Calibri"/>
                <w:szCs w:val="18"/>
                <w:lang w:eastAsia="zh-CN"/>
              </w:rPr>
            </w:pPr>
            <w:r>
              <w:rPr>
                <w:rFonts w:ascii="Calibri" w:eastAsia="宋体" w:hAnsi="Calibri" w:cs="Calibri" w:hint="eastAsia"/>
                <w:szCs w:val="18"/>
                <w:lang w:eastAsia="zh-CN"/>
              </w:rPr>
              <w:lastRenderedPageBreak/>
              <w:t>R</w:t>
            </w:r>
            <w:r>
              <w:rPr>
                <w:rFonts w:ascii="Calibri" w:eastAsia="宋体" w:hAnsi="Calibri" w:cs="Calibri"/>
                <w:szCs w:val="18"/>
                <w:lang w:eastAsia="zh-CN"/>
              </w:rPr>
              <w:t xml:space="preserve">evised </w:t>
            </w:r>
          </w:p>
          <w:p w14:paraId="5EFED72D" w14:textId="77777777" w:rsidR="00C449FC" w:rsidRDefault="00C449FC" w:rsidP="00C449FC">
            <w:pPr>
              <w:autoSpaceDE w:val="0"/>
              <w:autoSpaceDN w:val="0"/>
              <w:adjustRightInd w:val="0"/>
              <w:rPr>
                <w:rFonts w:ascii="Calibri" w:eastAsia="宋体" w:hAnsi="Calibri" w:cs="Calibri"/>
                <w:szCs w:val="18"/>
                <w:lang w:eastAsia="zh-CN"/>
              </w:rPr>
            </w:pPr>
          </w:p>
          <w:p w14:paraId="16190BE3" w14:textId="765894E4" w:rsidR="008B392C" w:rsidRDefault="008B392C" w:rsidP="00C449FC">
            <w:pPr>
              <w:autoSpaceDE w:val="0"/>
              <w:autoSpaceDN w:val="0"/>
              <w:adjustRightInd w:val="0"/>
              <w:rPr>
                <w:rFonts w:ascii="Calibri" w:eastAsia="宋体" w:hAnsi="Calibri" w:cs="Calibri"/>
                <w:szCs w:val="18"/>
                <w:lang w:eastAsia="zh-CN"/>
              </w:rPr>
            </w:pPr>
            <w:r>
              <w:rPr>
                <w:rFonts w:ascii="Calibri" w:eastAsia="宋体" w:hAnsi="Calibri" w:cs="Calibri"/>
                <w:szCs w:val="18"/>
                <w:lang w:eastAsia="zh-CN"/>
              </w:rPr>
              <w:t xml:space="preserve">EHT OM has already been defined. As the discussion in </w:t>
            </w:r>
            <w:r w:rsidR="00012E49" w:rsidRPr="00417F6E">
              <w:rPr>
                <w:rFonts w:ascii="Calibri" w:eastAsia="宋体" w:hAnsi="Calibri" w:cs="Calibri"/>
                <w:szCs w:val="18"/>
                <w:lang w:eastAsia="zh-CN"/>
              </w:rPr>
              <w:t>doc 21/</w:t>
            </w:r>
            <w:r w:rsidR="00012E49">
              <w:rPr>
                <w:rFonts w:ascii="Calibri" w:eastAsia="宋体" w:hAnsi="Calibri" w:cs="Calibri"/>
                <w:szCs w:val="18"/>
                <w:lang w:eastAsia="zh-CN"/>
              </w:rPr>
              <w:t>0757</w:t>
            </w:r>
            <w:r w:rsidR="00012E49" w:rsidRPr="00417F6E">
              <w:rPr>
                <w:rFonts w:ascii="Calibri" w:eastAsia="宋体" w:hAnsi="Calibri" w:cs="Calibri"/>
                <w:szCs w:val="18"/>
                <w:lang w:eastAsia="zh-CN"/>
              </w:rPr>
              <w:t>r0</w:t>
            </w:r>
            <w:r>
              <w:rPr>
                <w:rFonts w:ascii="Calibri" w:eastAsia="宋体" w:hAnsi="Calibri" w:cs="Calibri"/>
                <w:szCs w:val="18"/>
                <w:lang w:eastAsia="zh-CN"/>
              </w:rPr>
              <w:t xml:space="preserve">, the OM and STR capability update </w:t>
            </w:r>
            <w:r w:rsidR="00E700FE">
              <w:rPr>
                <w:rFonts w:ascii="Calibri" w:eastAsia="宋体" w:hAnsi="Calibri" w:cs="Calibri"/>
                <w:szCs w:val="18"/>
                <w:lang w:eastAsia="zh-CN"/>
              </w:rPr>
              <w:t>cannot</w:t>
            </w:r>
            <w:r>
              <w:rPr>
                <w:rFonts w:ascii="Calibri" w:eastAsia="宋体" w:hAnsi="Calibri" w:cs="Calibri"/>
                <w:szCs w:val="18"/>
                <w:lang w:eastAsia="zh-CN"/>
              </w:rPr>
              <w:t xml:space="preserve"> be </w:t>
            </w:r>
            <w:r w:rsidR="00EE633C">
              <w:rPr>
                <w:rFonts w:ascii="Calibri" w:eastAsia="宋体" w:hAnsi="Calibri" w:cs="Calibri"/>
                <w:szCs w:val="18"/>
                <w:lang w:eastAsia="zh-CN"/>
              </w:rPr>
              <w:t>carried</w:t>
            </w:r>
            <w:r w:rsidR="00E700FE">
              <w:rPr>
                <w:rFonts w:ascii="Calibri" w:eastAsia="宋体" w:hAnsi="Calibri" w:cs="Calibri"/>
                <w:szCs w:val="18"/>
                <w:lang w:eastAsia="zh-CN"/>
              </w:rPr>
              <w:t xml:space="preserve"> </w:t>
            </w:r>
            <w:r>
              <w:rPr>
                <w:rFonts w:ascii="Calibri" w:eastAsia="宋体" w:hAnsi="Calibri" w:cs="Calibri"/>
                <w:szCs w:val="18"/>
                <w:lang w:eastAsia="zh-CN"/>
              </w:rPr>
              <w:t xml:space="preserve">in one frame. </w:t>
            </w:r>
            <w:r w:rsidR="00E700FE">
              <w:rPr>
                <w:rFonts w:ascii="Calibri" w:eastAsia="宋体" w:hAnsi="Calibri" w:cs="Calibri"/>
                <w:szCs w:val="18"/>
                <w:lang w:eastAsia="zh-CN"/>
              </w:rPr>
              <w:t xml:space="preserve">Therefore, </w:t>
            </w:r>
            <w:r>
              <w:rPr>
                <w:rFonts w:ascii="Calibri" w:eastAsia="宋体" w:hAnsi="Calibri" w:cs="Calibri"/>
                <w:szCs w:val="18"/>
                <w:lang w:eastAsia="zh-CN"/>
              </w:rPr>
              <w:t xml:space="preserve">a new frame for NSTR capability update in introduced and the transmit order of OM and NSTR capability update </w:t>
            </w:r>
            <w:r w:rsidR="00E700FE">
              <w:rPr>
                <w:rFonts w:ascii="Calibri" w:eastAsia="宋体" w:hAnsi="Calibri" w:cs="Calibri"/>
                <w:szCs w:val="18"/>
                <w:lang w:eastAsia="zh-CN"/>
              </w:rPr>
              <w:t>are</w:t>
            </w:r>
            <w:r>
              <w:rPr>
                <w:rFonts w:ascii="Calibri" w:eastAsia="宋体" w:hAnsi="Calibri" w:cs="Calibri"/>
                <w:szCs w:val="18"/>
                <w:lang w:eastAsia="zh-CN"/>
              </w:rPr>
              <w:t xml:space="preserve"> also defined. </w:t>
            </w:r>
          </w:p>
          <w:p w14:paraId="1A15C217" w14:textId="77777777" w:rsidR="008B392C" w:rsidRDefault="008B392C" w:rsidP="00C449FC">
            <w:pPr>
              <w:autoSpaceDE w:val="0"/>
              <w:autoSpaceDN w:val="0"/>
              <w:adjustRightInd w:val="0"/>
              <w:rPr>
                <w:rFonts w:ascii="Calibri" w:eastAsia="宋体" w:hAnsi="Calibri" w:cs="Calibri"/>
                <w:szCs w:val="18"/>
                <w:lang w:eastAsia="zh-CN"/>
              </w:rPr>
            </w:pPr>
          </w:p>
          <w:p w14:paraId="19F16FE8" w14:textId="409348A6" w:rsidR="00C449FC" w:rsidRDefault="008B392C" w:rsidP="00417F6E">
            <w:pPr>
              <w:autoSpaceDE w:val="0"/>
              <w:autoSpaceDN w:val="0"/>
              <w:adjustRightInd w:val="0"/>
              <w:rPr>
                <w:rFonts w:ascii="Calibri" w:eastAsia="宋体" w:hAnsi="Calibri" w:cs="Calibri"/>
                <w:szCs w:val="18"/>
                <w:lang w:eastAsia="zh-CN"/>
              </w:rPr>
            </w:pPr>
            <w:r w:rsidRPr="00417F6E">
              <w:rPr>
                <w:rFonts w:ascii="Calibri" w:eastAsia="宋体" w:hAnsi="Calibri" w:cs="Calibri"/>
                <w:szCs w:val="18"/>
                <w:lang w:eastAsia="zh-CN"/>
              </w:rPr>
              <w:lastRenderedPageBreak/>
              <w:t>TGbe editor to make the changes with the CID tag (#1795) in doc 21/</w:t>
            </w:r>
            <w:r w:rsidR="00012E49">
              <w:rPr>
                <w:rFonts w:ascii="Calibri" w:eastAsia="宋体" w:hAnsi="Calibri" w:cs="Calibri"/>
                <w:szCs w:val="18"/>
                <w:lang w:eastAsia="zh-CN"/>
              </w:rPr>
              <w:t>0757</w:t>
            </w:r>
            <w:r w:rsidRPr="00417F6E">
              <w:rPr>
                <w:rFonts w:ascii="Calibri" w:eastAsia="宋体" w:hAnsi="Calibri" w:cs="Calibri"/>
                <w:szCs w:val="18"/>
                <w:lang w:eastAsia="zh-CN"/>
              </w:rPr>
              <w:t>r0</w:t>
            </w:r>
          </w:p>
          <w:p w14:paraId="5E5ECC67" w14:textId="77777777" w:rsidR="00C449FC" w:rsidRDefault="00C449FC" w:rsidP="00C449FC">
            <w:pPr>
              <w:autoSpaceDE w:val="0"/>
              <w:autoSpaceDN w:val="0"/>
              <w:adjustRightInd w:val="0"/>
              <w:rPr>
                <w:rFonts w:ascii="Calibri" w:eastAsia="宋体" w:hAnsi="Calibri" w:cs="Calibri"/>
                <w:szCs w:val="18"/>
                <w:lang w:eastAsia="zh-CN"/>
              </w:rPr>
            </w:pPr>
          </w:p>
          <w:p w14:paraId="75D4834D" w14:textId="77777777" w:rsidR="00C449FC" w:rsidRDefault="00C449FC" w:rsidP="00C449FC">
            <w:pPr>
              <w:autoSpaceDE w:val="0"/>
              <w:autoSpaceDN w:val="0"/>
              <w:adjustRightInd w:val="0"/>
              <w:rPr>
                <w:rFonts w:ascii="Calibri" w:eastAsia="宋体" w:hAnsi="Calibri" w:cs="Calibri"/>
                <w:szCs w:val="18"/>
                <w:lang w:eastAsia="zh-CN"/>
              </w:rPr>
            </w:pPr>
          </w:p>
          <w:p w14:paraId="43D0D59A" w14:textId="6141B438" w:rsidR="00C449FC" w:rsidRPr="00520A19" w:rsidRDefault="00C449FC" w:rsidP="00C449FC">
            <w:pPr>
              <w:autoSpaceDE w:val="0"/>
              <w:autoSpaceDN w:val="0"/>
              <w:adjustRightInd w:val="0"/>
              <w:rPr>
                <w:rFonts w:ascii="Calibri" w:eastAsia="宋体" w:hAnsi="Calibri" w:cs="Calibri"/>
                <w:szCs w:val="18"/>
                <w:lang w:eastAsia="zh-CN"/>
              </w:rPr>
            </w:pPr>
          </w:p>
        </w:tc>
      </w:tr>
      <w:tr w:rsidR="00C449FC" w:rsidRPr="008F0D26" w14:paraId="773E0E89" w14:textId="77777777" w:rsidTr="00B065C5">
        <w:trPr>
          <w:trHeight w:val="980"/>
        </w:trPr>
        <w:tc>
          <w:tcPr>
            <w:tcW w:w="721" w:type="dxa"/>
          </w:tcPr>
          <w:p w14:paraId="39454420" w14:textId="2A95E31A" w:rsidR="00C449FC" w:rsidRDefault="00C449FC" w:rsidP="00C449FC">
            <w:pPr>
              <w:rPr>
                <w:rFonts w:ascii="Arial" w:hAnsi="Arial" w:cs="Arial"/>
                <w:sz w:val="20"/>
              </w:rPr>
            </w:pPr>
            <w:r>
              <w:rPr>
                <w:rFonts w:ascii="Arial" w:hAnsi="Arial" w:cs="Arial"/>
                <w:sz w:val="20"/>
                <w:szCs w:val="20"/>
              </w:rPr>
              <w:lastRenderedPageBreak/>
              <w:t>2888</w:t>
            </w:r>
          </w:p>
        </w:tc>
        <w:tc>
          <w:tcPr>
            <w:tcW w:w="900" w:type="dxa"/>
          </w:tcPr>
          <w:p w14:paraId="31535199" w14:textId="5336287F" w:rsidR="00C449FC" w:rsidRDefault="00C449FC" w:rsidP="00C449FC">
            <w:pPr>
              <w:rPr>
                <w:rFonts w:ascii="Arial" w:hAnsi="Arial" w:cs="Arial"/>
                <w:sz w:val="20"/>
              </w:rPr>
            </w:pPr>
            <w:r>
              <w:rPr>
                <w:rFonts w:ascii="Arial" w:hAnsi="Arial" w:cs="Arial"/>
                <w:sz w:val="20"/>
                <w:szCs w:val="20"/>
              </w:rPr>
              <w:t>Stephen McCann</w:t>
            </w:r>
          </w:p>
        </w:tc>
        <w:tc>
          <w:tcPr>
            <w:tcW w:w="720" w:type="dxa"/>
          </w:tcPr>
          <w:p w14:paraId="646E297B" w14:textId="1FD2C71C" w:rsidR="00C449FC" w:rsidRPr="005E75F3" w:rsidRDefault="00C449FC" w:rsidP="00C449FC">
            <w:pPr>
              <w:rPr>
                <w:rFonts w:ascii="Calibri" w:hAnsi="Calibri" w:cs="Calibri"/>
                <w:szCs w:val="18"/>
              </w:rPr>
            </w:pPr>
            <w:r>
              <w:rPr>
                <w:rFonts w:ascii="Arial" w:hAnsi="Arial" w:cs="Arial"/>
                <w:sz w:val="20"/>
                <w:szCs w:val="20"/>
              </w:rPr>
              <w:t>142.43</w:t>
            </w:r>
          </w:p>
        </w:tc>
        <w:tc>
          <w:tcPr>
            <w:tcW w:w="900" w:type="dxa"/>
          </w:tcPr>
          <w:p w14:paraId="713A37C9" w14:textId="1F375116" w:rsidR="00C449FC" w:rsidRDefault="00C449FC" w:rsidP="00C449FC">
            <w:pPr>
              <w:rPr>
                <w:rFonts w:ascii="Calibri" w:hAnsi="Calibri" w:cs="Calibri"/>
                <w:szCs w:val="18"/>
                <w:lang w:eastAsia="zh-CN"/>
              </w:rPr>
            </w:pPr>
            <w:r>
              <w:rPr>
                <w:rFonts w:ascii="Arial" w:hAnsi="Arial" w:cs="Arial"/>
                <w:sz w:val="20"/>
                <w:szCs w:val="20"/>
              </w:rPr>
              <w:t>35.3.13.4</w:t>
            </w:r>
          </w:p>
        </w:tc>
        <w:tc>
          <w:tcPr>
            <w:tcW w:w="2875" w:type="dxa"/>
          </w:tcPr>
          <w:p w14:paraId="617B0DA2" w14:textId="7232C8E9" w:rsidR="00C449FC" w:rsidRDefault="00C449FC" w:rsidP="00C449FC">
            <w:pPr>
              <w:rPr>
                <w:rFonts w:ascii="Arial" w:hAnsi="Arial" w:cs="Arial"/>
                <w:sz w:val="20"/>
              </w:rPr>
            </w:pPr>
            <w:r>
              <w:rPr>
                <w:rFonts w:ascii="Arial" w:hAnsi="Arial" w:cs="Arial"/>
                <w:sz w:val="20"/>
                <w:szCs w:val="20"/>
              </w:rPr>
              <w:t>I do not understand the sentence "The limitation of updating frequency of the ability to perform STR as well as the switching delay is TBD."</w:t>
            </w:r>
          </w:p>
        </w:tc>
        <w:tc>
          <w:tcPr>
            <w:tcW w:w="1625" w:type="dxa"/>
          </w:tcPr>
          <w:p w14:paraId="48C6E42E" w14:textId="21528B5B" w:rsidR="00C449FC" w:rsidRDefault="00C449FC" w:rsidP="00C449FC">
            <w:pPr>
              <w:rPr>
                <w:rFonts w:ascii="Arial" w:hAnsi="Arial" w:cs="Arial"/>
                <w:sz w:val="20"/>
              </w:rPr>
            </w:pPr>
            <w:r>
              <w:rPr>
                <w:rFonts w:ascii="Arial" w:hAnsi="Arial" w:cs="Arial"/>
                <w:sz w:val="20"/>
                <w:szCs w:val="20"/>
              </w:rPr>
              <w:t>Please can this sentence be re-written, as I don't understand what it means.</w:t>
            </w:r>
          </w:p>
        </w:tc>
        <w:tc>
          <w:tcPr>
            <w:tcW w:w="3207" w:type="dxa"/>
          </w:tcPr>
          <w:p w14:paraId="1D3F2D86" w14:textId="77777777" w:rsidR="00C449FC" w:rsidRDefault="008B392C" w:rsidP="00C449FC">
            <w:pPr>
              <w:autoSpaceDE w:val="0"/>
              <w:autoSpaceDN w:val="0"/>
              <w:adjustRightInd w:val="0"/>
              <w:rPr>
                <w:rFonts w:ascii="Calibri" w:eastAsia="宋体" w:hAnsi="Calibri" w:cs="Calibri"/>
                <w:szCs w:val="18"/>
                <w:lang w:eastAsia="zh-CN"/>
              </w:rPr>
            </w:pPr>
            <w:r>
              <w:rPr>
                <w:rFonts w:ascii="Calibri" w:eastAsia="宋体" w:hAnsi="Calibri" w:cs="Calibri" w:hint="eastAsia"/>
                <w:szCs w:val="18"/>
                <w:lang w:eastAsia="zh-CN"/>
              </w:rPr>
              <w:t>R</w:t>
            </w:r>
            <w:r>
              <w:rPr>
                <w:rFonts w:ascii="Calibri" w:eastAsia="宋体" w:hAnsi="Calibri" w:cs="Calibri"/>
                <w:szCs w:val="18"/>
                <w:lang w:eastAsia="zh-CN"/>
              </w:rPr>
              <w:t>evised</w:t>
            </w:r>
          </w:p>
          <w:p w14:paraId="1BC222A8" w14:textId="77777777" w:rsidR="008B392C" w:rsidRDefault="008B392C" w:rsidP="00C449FC">
            <w:pPr>
              <w:autoSpaceDE w:val="0"/>
              <w:autoSpaceDN w:val="0"/>
              <w:adjustRightInd w:val="0"/>
              <w:rPr>
                <w:rFonts w:ascii="Calibri" w:eastAsia="宋体" w:hAnsi="Calibri" w:cs="Calibri"/>
                <w:szCs w:val="18"/>
                <w:lang w:eastAsia="zh-CN"/>
              </w:rPr>
            </w:pPr>
          </w:p>
          <w:p w14:paraId="01B84A9F" w14:textId="70CD0753" w:rsidR="008B392C" w:rsidRDefault="008B392C" w:rsidP="008B392C">
            <w:pPr>
              <w:autoSpaceDE w:val="0"/>
              <w:autoSpaceDN w:val="0"/>
              <w:adjustRightInd w:val="0"/>
              <w:rPr>
                <w:rFonts w:ascii="Calibri" w:eastAsia="宋体" w:hAnsi="Calibri" w:cs="Calibri"/>
                <w:szCs w:val="18"/>
                <w:lang w:eastAsia="zh-CN"/>
              </w:rPr>
            </w:pPr>
            <w:r>
              <w:rPr>
                <w:rFonts w:ascii="Calibri" w:eastAsia="宋体" w:hAnsi="Calibri" w:cs="Calibri"/>
                <w:szCs w:val="18"/>
                <w:lang w:eastAsia="zh-CN"/>
              </w:rPr>
              <w:t xml:space="preserve">This sentence is deleted. The bahaviors of NSTR update are added. </w:t>
            </w:r>
          </w:p>
          <w:p w14:paraId="16136319" w14:textId="77777777" w:rsidR="008B392C" w:rsidRDefault="008B392C" w:rsidP="008B392C">
            <w:pPr>
              <w:autoSpaceDE w:val="0"/>
              <w:autoSpaceDN w:val="0"/>
              <w:adjustRightInd w:val="0"/>
              <w:rPr>
                <w:rFonts w:ascii="Calibri" w:eastAsia="宋体" w:hAnsi="Calibri" w:cs="Calibri"/>
                <w:szCs w:val="18"/>
                <w:lang w:eastAsia="zh-CN"/>
              </w:rPr>
            </w:pPr>
          </w:p>
          <w:p w14:paraId="00CD6571" w14:textId="1DFE28F0" w:rsidR="008B392C" w:rsidRDefault="008B392C" w:rsidP="00417F6E">
            <w:pPr>
              <w:autoSpaceDE w:val="0"/>
              <w:autoSpaceDN w:val="0"/>
              <w:adjustRightInd w:val="0"/>
              <w:rPr>
                <w:rFonts w:ascii="Calibri" w:eastAsia="宋体" w:hAnsi="Calibri" w:cs="Calibri"/>
                <w:szCs w:val="18"/>
                <w:lang w:eastAsia="zh-CN"/>
              </w:rPr>
            </w:pPr>
            <w:r w:rsidRPr="00417F6E">
              <w:rPr>
                <w:rFonts w:ascii="Calibri" w:eastAsia="宋体" w:hAnsi="Calibri" w:cs="Calibri"/>
                <w:szCs w:val="18"/>
                <w:lang w:eastAsia="zh-CN"/>
              </w:rPr>
              <w:t xml:space="preserve">TGbe editor to make the changes with the CID tag (#2888) in </w:t>
            </w:r>
            <w:r w:rsidR="00012E49" w:rsidRPr="00417F6E">
              <w:rPr>
                <w:rFonts w:ascii="Calibri" w:eastAsia="宋体" w:hAnsi="Calibri" w:cs="Calibri"/>
                <w:szCs w:val="18"/>
                <w:lang w:eastAsia="zh-CN"/>
              </w:rPr>
              <w:t>doc 21/</w:t>
            </w:r>
            <w:r w:rsidR="00012E49">
              <w:rPr>
                <w:rFonts w:ascii="Calibri" w:eastAsia="宋体" w:hAnsi="Calibri" w:cs="Calibri"/>
                <w:szCs w:val="18"/>
                <w:lang w:eastAsia="zh-CN"/>
              </w:rPr>
              <w:t>0757</w:t>
            </w:r>
            <w:r w:rsidR="00012E49" w:rsidRPr="00417F6E">
              <w:rPr>
                <w:rFonts w:ascii="Calibri" w:eastAsia="宋体" w:hAnsi="Calibri" w:cs="Calibri"/>
                <w:szCs w:val="18"/>
                <w:lang w:eastAsia="zh-CN"/>
              </w:rPr>
              <w:t>r0</w:t>
            </w:r>
          </w:p>
          <w:p w14:paraId="112C9ADF" w14:textId="4354586D" w:rsidR="008B392C" w:rsidRPr="008B392C" w:rsidRDefault="008B392C" w:rsidP="00C449FC">
            <w:pPr>
              <w:autoSpaceDE w:val="0"/>
              <w:autoSpaceDN w:val="0"/>
              <w:adjustRightInd w:val="0"/>
              <w:rPr>
                <w:rFonts w:ascii="Calibri" w:hAnsi="Calibri" w:cs="Calibri"/>
                <w:szCs w:val="18"/>
                <w:lang w:eastAsia="zh-CN"/>
              </w:rPr>
            </w:pPr>
          </w:p>
        </w:tc>
      </w:tr>
      <w:tr w:rsidR="00C449FC" w:rsidRPr="008F0D26" w14:paraId="4266942B" w14:textId="77777777" w:rsidTr="00B065C5">
        <w:trPr>
          <w:trHeight w:val="980"/>
        </w:trPr>
        <w:tc>
          <w:tcPr>
            <w:tcW w:w="721" w:type="dxa"/>
          </w:tcPr>
          <w:p w14:paraId="2F05243E" w14:textId="5FBC77FC" w:rsidR="00C449FC" w:rsidRDefault="00C449FC" w:rsidP="00C449FC">
            <w:pPr>
              <w:rPr>
                <w:rFonts w:ascii="Arial" w:hAnsi="Arial" w:cs="Arial"/>
                <w:sz w:val="20"/>
              </w:rPr>
            </w:pPr>
            <w:r>
              <w:rPr>
                <w:rFonts w:ascii="Arial" w:hAnsi="Arial" w:cs="Arial"/>
                <w:sz w:val="20"/>
                <w:szCs w:val="20"/>
              </w:rPr>
              <w:t>1702</w:t>
            </w:r>
          </w:p>
        </w:tc>
        <w:tc>
          <w:tcPr>
            <w:tcW w:w="900" w:type="dxa"/>
          </w:tcPr>
          <w:p w14:paraId="734C1F2F" w14:textId="5C53F54F" w:rsidR="00C449FC" w:rsidRDefault="00C449FC" w:rsidP="00C449FC">
            <w:pPr>
              <w:rPr>
                <w:rFonts w:ascii="Arial" w:hAnsi="Arial" w:cs="Arial"/>
                <w:sz w:val="20"/>
              </w:rPr>
            </w:pPr>
            <w:r>
              <w:rPr>
                <w:rFonts w:ascii="Arial" w:hAnsi="Arial" w:cs="Arial"/>
                <w:sz w:val="20"/>
                <w:szCs w:val="20"/>
              </w:rPr>
              <w:t>GEORGE CHERIAN</w:t>
            </w:r>
          </w:p>
        </w:tc>
        <w:tc>
          <w:tcPr>
            <w:tcW w:w="720" w:type="dxa"/>
          </w:tcPr>
          <w:p w14:paraId="4A5544E9" w14:textId="742D3597" w:rsidR="00C449FC" w:rsidRPr="005E75F3" w:rsidRDefault="00C449FC" w:rsidP="00C449FC">
            <w:pPr>
              <w:rPr>
                <w:rFonts w:ascii="Calibri" w:hAnsi="Calibri" w:cs="Calibri"/>
                <w:szCs w:val="18"/>
              </w:rPr>
            </w:pPr>
            <w:r>
              <w:rPr>
                <w:rFonts w:ascii="Arial" w:hAnsi="Arial" w:cs="Arial"/>
                <w:sz w:val="20"/>
                <w:szCs w:val="20"/>
              </w:rPr>
              <w:t>142.38</w:t>
            </w:r>
          </w:p>
        </w:tc>
        <w:tc>
          <w:tcPr>
            <w:tcW w:w="900" w:type="dxa"/>
          </w:tcPr>
          <w:p w14:paraId="44417BC8" w14:textId="282E7576" w:rsidR="00C449FC" w:rsidRDefault="00C449FC" w:rsidP="00C449FC">
            <w:pPr>
              <w:rPr>
                <w:rFonts w:ascii="Calibri" w:hAnsi="Calibri" w:cs="Calibri"/>
                <w:szCs w:val="18"/>
                <w:lang w:eastAsia="zh-CN"/>
              </w:rPr>
            </w:pPr>
            <w:r>
              <w:rPr>
                <w:rFonts w:ascii="Arial" w:hAnsi="Arial" w:cs="Arial"/>
                <w:sz w:val="20"/>
                <w:szCs w:val="20"/>
              </w:rPr>
              <w:t>35.3.13.3</w:t>
            </w:r>
          </w:p>
        </w:tc>
        <w:tc>
          <w:tcPr>
            <w:tcW w:w="2875" w:type="dxa"/>
          </w:tcPr>
          <w:p w14:paraId="1F367908" w14:textId="76B8ED82" w:rsidR="00C449FC" w:rsidRDefault="00C449FC" w:rsidP="00C449FC">
            <w:pPr>
              <w:rPr>
                <w:rFonts w:ascii="Arial" w:hAnsi="Arial" w:cs="Arial"/>
                <w:sz w:val="20"/>
              </w:rPr>
            </w:pPr>
            <w:r>
              <w:rPr>
                <w:rFonts w:ascii="Arial" w:hAnsi="Arial" w:cs="Arial"/>
                <w:sz w:val="20"/>
                <w:szCs w:val="20"/>
              </w:rPr>
              <w:t>"The ability of a non-AP MLD to perform STR on a pair of setup links may change after multi-link setup. The non-AP MLD may use TBD signaling on any enabled link to inform the AP MLD about the ability change to perform STR."</w:t>
            </w:r>
            <w:r>
              <w:rPr>
                <w:rFonts w:ascii="Arial" w:hAnsi="Arial" w:cs="Arial"/>
                <w:sz w:val="20"/>
                <w:szCs w:val="20"/>
              </w:rPr>
              <w:br/>
            </w:r>
            <w:r>
              <w:rPr>
                <w:rFonts w:ascii="Arial" w:hAnsi="Arial" w:cs="Arial"/>
                <w:sz w:val="20"/>
                <w:szCs w:val="20"/>
              </w:rPr>
              <w:br/>
              <w:t>Please specify how long can an AP MLD take to apply the switching. Also, suggest to use management signaling</w:t>
            </w:r>
          </w:p>
        </w:tc>
        <w:tc>
          <w:tcPr>
            <w:tcW w:w="1625" w:type="dxa"/>
          </w:tcPr>
          <w:p w14:paraId="07CDE56D" w14:textId="2F7C910F" w:rsidR="00C449FC" w:rsidRDefault="00C449FC" w:rsidP="00C449FC">
            <w:pPr>
              <w:rPr>
                <w:rFonts w:ascii="Arial" w:hAnsi="Arial" w:cs="Arial"/>
                <w:sz w:val="20"/>
              </w:rPr>
            </w:pPr>
            <w:r>
              <w:rPr>
                <w:rFonts w:ascii="Arial" w:hAnsi="Arial" w:cs="Arial"/>
                <w:sz w:val="20"/>
                <w:szCs w:val="20"/>
              </w:rPr>
              <w:t>As in the comment</w:t>
            </w:r>
          </w:p>
        </w:tc>
        <w:tc>
          <w:tcPr>
            <w:tcW w:w="3207" w:type="dxa"/>
          </w:tcPr>
          <w:p w14:paraId="5141A7E3" w14:textId="77777777" w:rsidR="00C449FC" w:rsidRDefault="008B392C" w:rsidP="00C449FC">
            <w:pPr>
              <w:autoSpaceDE w:val="0"/>
              <w:autoSpaceDN w:val="0"/>
              <w:adjustRightInd w:val="0"/>
              <w:rPr>
                <w:rFonts w:ascii="Calibri" w:eastAsia="宋体" w:hAnsi="Calibri" w:cs="Calibri"/>
                <w:szCs w:val="18"/>
                <w:lang w:eastAsia="zh-CN"/>
              </w:rPr>
            </w:pPr>
            <w:r>
              <w:rPr>
                <w:rFonts w:ascii="Calibri" w:eastAsia="宋体" w:hAnsi="Calibri" w:cs="Calibri" w:hint="eastAsia"/>
                <w:szCs w:val="18"/>
                <w:lang w:eastAsia="zh-CN"/>
              </w:rPr>
              <w:t>R</w:t>
            </w:r>
            <w:r>
              <w:rPr>
                <w:rFonts w:ascii="Calibri" w:eastAsia="宋体" w:hAnsi="Calibri" w:cs="Calibri"/>
                <w:szCs w:val="18"/>
                <w:lang w:eastAsia="zh-CN"/>
              </w:rPr>
              <w:t>evised</w:t>
            </w:r>
          </w:p>
          <w:p w14:paraId="5ED29571" w14:textId="77777777" w:rsidR="000C2C5B" w:rsidRDefault="000C2C5B" w:rsidP="00C449FC">
            <w:pPr>
              <w:autoSpaceDE w:val="0"/>
              <w:autoSpaceDN w:val="0"/>
              <w:adjustRightInd w:val="0"/>
              <w:rPr>
                <w:rFonts w:ascii="Calibri" w:eastAsia="宋体" w:hAnsi="Calibri" w:cs="Calibri"/>
                <w:szCs w:val="18"/>
                <w:lang w:eastAsia="zh-CN"/>
              </w:rPr>
            </w:pPr>
          </w:p>
          <w:p w14:paraId="1D0DFB3C" w14:textId="77777777" w:rsidR="000C2C5B" w:rsidRDefault="000C2C5B" w:rsidP="00C449FC">
            <w:pPr>
              <w:autoSpaceDE w:val="0"/>
              <w:autoSpaceDN w:val="0"/>
              <w:adjustRightInd w:val="0"/>
              <w:rPr>
                <w:rFonts w:ascii="Calibri" w:eastAsia="宋体" w:hAnsi="Calibri" w:cs="Calibri"/>
                <w:szCs w:val="18"/>
                <w:lang w:eastAsia="zh-CN"/>
              </w:rPr>
            </w:pPr>
            <w:r>
              <w:rPr>
                <w:rFonts w:ascii="Calibri" w:eastAsia="宋体" w:hAnsi="Calibri" w:cs="Calibri"/>
                <w:szCs w:val="18"/>
                <w:lang w:eastAsia="zh-CN"/>
              </w:rPr>
              <w:t xml:space="preserve">An Action frame is used for NSTR update. </w:t>
            </w:r>
          </w:p>
          <w:p w14:paraId="3C6BFA46" w14:textId="77777777" w:rsidR="000C2C5B" w:rsidRDefault="000C2C5B" w:rsidP="00C449FC">
            <w:pPr>
              <w:autoSpaceDE w:val="0"/>
              <w:autoSpaceDN w:val="0"/>
              <w:adjustRightInd w:val="0"/>
              <w:rPr>
                <w:rFonts w:ascii="Calibri" w:eastAsia="宋体" w:hAnsi="Calibri" w:cs="Calibri"/>
                <w:szCs w:val="18"/>
                <w:lang w:eastAsia="zh-CN"/>
              </w:rPr>
            </w:pPr>
          </w:p>
          <w:p w14:paraId="00E73EF3" w14:textId="3E8FA523" w:rsidR="000C2C5B" w:rsidRPr="000C2C5B" w:rsidRDefault="000C2C5B" w:rsidP="00C449FC">
            <w:pPr>
              <w:autoSpaceDE w:val="0"/>
              <w:autoSpaceDN w:val="0"/>
              <w:adjustRightInd w:val="0"/>
              <w:rPr>
                <w:rFonts w:ascii="Calibri" w:hAnsi="Calibri" w:cs="Calibri"/>
                <w:szCs w:val="18"/>
                <w:lang w:eastAsia="zh-CN"/>
              </w:rPr>
            </w:pPr>
            <w:r w:rsidRPr="00417F6E">
              <w:rPr>
                <w:rFonts w:ascii="Calibri" w:eastAsia="宋体" w:hAnsi="Calibri" w:cs="Calibri"/>
                <w:szCs w:val="18"/>
                <w:lang w:eastAsia="zh-CN"/>
              </w:rPr>
              <w:t xml:space="preserve">TGbe editor to make the changes with the CID tag (#1702) in </w:t>
            </w:r>
            <w:r w:rsidR="00012E49" w:rsidRPr="00417F6E">
              <w:rPr>
                <w:rFonts w:ascii="Calibri" w:eastAsia="宋体" w:hAnsi="Calibri" w:cs="Calibri"/>
                <w:szCs w:val="18"/>
                <w:lang w:eastAsia="zh-CN"/>
              </w:rPr>
              <w:t>doc 21/</w:t>
            </w:r>
            <w:r w:rsidR="00012E49">
              <w:rPr>
                <w:rFonts w:ascii="Calibri" w:eastAsia="宋体" w:hAnsi="Calibri" w:cs="Calibri"/>
                <w:szCs w:val="18"/>
                <w:lang w:eastAsia="zh-CN"/>
              </w:rPr>
              <w:t>0757</w:t>
            </w:r>
            <w:r w:rsidR="00012E49" w:rsidRPr="00417F6E">
              <w:rPr>
                <w:rFonts w:ascii="Calibri" w:eastAsia="宋体" w:hAnsi="Calibri" w:cs="Calibri"/>
                <w:szCs w:val="18"/>
                <w:lang w:eastAsia="zh-CN"/>
              </w:rPr>
              <w:t>r0</w:t>
            </w:r>
          </w:p>
        </w:tc>
      </w:tr>
    </w:tbl>
    <w:p w14:paraId="10D832C1" w14:textId="77777777" w:rsidR="00191CD7" w:rsidRDefault="00191CD7" w:rsidP="002B1A82">
      <w:pPr>
        <w:rPr>
          <w:sz w:val="16"/>
        </w:rPr>
      </w:pPr>
    </w:p>
    <w:p w14:paraId="0BDEF8EE" w14:textId="77777777" w:rsidR="00D648C0" w:rsidRDefault="00D648C0" w:rsidP="002B1A82">
      <w:pPr>
        <w:rPr>
          <w:sz w:val="16"/>
        </w:rPr>
      </w:pPr>
    </w:p>
    <w:p w14:paraId="04008A19" w14:textId="77777777" w:rsidR="00D648C0" w:rsidRDefault="00D648C0" w:rsidP="002B1A82">
      <w:pPr>
        <w:rPr>
          <w:sz w:val="16"/>
        </w:rPr>
      </w:pPr>
    </w:p>
    <w:p w14:paraId="23BE8713" w14:textId="77777777" w:rsidR="00D648C0" w:rsidRDefault="00D648C0" w:rsidP="002B1A82">
      <w:pPr>
        <w:rPr>
          <w:sz w:val="16"/>
        </w:rPr>
      </w:pPr>
    </w:p>
    <w:p w14:paraId="5F509AE6" w14:textId="77777777" w:rsidR="00D648C0" w:rsidRPr="005E75F3" w:rsidRDefault="00D648C0" w:rsidP="002B1A82">
      <w:pPr>
        <w:rPr>
          <w:sz w:val="16"/>
        </w:rPr>
      </w:pPr>
    </w:p>
    <w:p w14:paraId="511FDD72" w14:textId="77777777" w:rsidR="00191CD7" w:rsidRDefault="00191CD7" w:rsidP="002B1A82">
      <w:pPr>
        <w:rPr>
          <w:sz w:val="16"/>
        </w:rPr>
      </w:pPr>
    </w:p>
    <w:p w14:paraId="5CA8FE9E" w14:textId="1266A83F" w:rsidR="00CE3B2B" w:rsidRPr="00CE3B2B" w:rsidRDefault="00CE3B2B" w:rsidP="002B1A82">
      <w:pPr>
        <w:rPr>
          <w:b/>
          <w:sz w:val="20"/>
          <w:lang w:eastAsia="zh-CN"/>
        </w:rPr>
      </w:pPr>
      <w:r w:rsidRPr="00CE3B2B">
        <w:rPr>
          <w:rFonts w:hint="eastAsia"/>
          <w:b/>
          <w:sz w:val="20"/>
          <w:lang w:eastAsia="zh-CN"/>
        </w:rPr>
        <w:t>D</w:t>
      </w:r>
      <w:r w:rsidRPr="00CE3B2B">
        <w:rPr>
          <w:b/>
          <w:sz w:val="20"/>
          <w:lang w:eastAsia="zh-CN"/>
        </w:rPr>
        <w:t>iscussion:</w:t>
      </w:r>
    </w:p>
    <w:p w14:paraId="5A3CE7C3" w14:textId="2DECA9D6" w:rsidR="00CE3B2B" w:rsidRDefault="00CE3B2B" w:rsidP="002B1A82">
      <w:pPr>
        <w:rPr>
          <w:ins w:id="3" w:author="Liyunbo" w:date="2021-05-02T22:56:00Z"/>
          <w:sz w:val="16"/>
          <w:lang w:eastAsia="zh-CN"/>
        </w:rPr>
      </w:pPr>
    </w:p>
    <w:p w14:paraId="4E265B2F" w14:textId="79C9D966" w:rsidR="00CD315C" w:rsidRPr="00CD315C" w:rsidRDefault="00CD315C" w:rsidP="002B1A82">
      <w:pPr>
        <w:rPr>
          <w:rFonts w:hint="eastAsia"/>
          <w:b/>
          <w:sz w:val="16"/>
          <w:lang w:eastAsia="zh-CN"/>
        </w:rPr>
      </w:pPr>
      <w:r w:rsidRPr="00CD315C">
        <w:rPr>
          <w:rFonts w:hint="eastAsia"/>
          <w:b/>
          <w:sz w:val="16"/>
          <w:highlight w:val="yellow"/>
          <w:lang w:eastAsia="zh-CN"/>
        </w:rPr>
        <w:t>N</w:t>
      </w:r>
      <w:r w:rsidRPr="00CD315C">
        <w:rPr>
          <w:b/>
          <w:sz w:val="16"/>
          <w:highlight w:val="yellow"/>
          <w:lang w:eastAsia="zh-CN"/>
        </w:rPr>
        <w:t>STR Capability Update frame and OM procedure:</w:t>
      </w:r>
    </w:p>
    <w:p w14:paraId="02CAE34B" w14:textId="77777777" w:rsidR="00D405E0" w:rsidRDefault="00D405E0" w:rsidP="002B1A82">
      <w:pPr>
        <w:rPr>
          <w:sz w:val="16"/>
          <w:lang w:eastAsia="zh-CN"/>
        </w:rPr>
      </w:pPr>
    </w:p>
    <w:p w14:paraId="6349DF19" w14:textId="41A53CD5" w:rsidR="00D405E0" w:rsidRPr="00CD315C" w:rsidRDefault="00D405E0" w:rsidP="002B1A82">
      <w:pPr>
        <w:rPr>
          <w:sz w:val="18"/>
          <w:szCs w:val="18"/>
          <w:lang w:eastAsia="zh-CN"/>
        </w:rPr>
      </w:pPr>
      <w:r w:rsidRPr="00CD315C">
        <w:rPr>
          <w:sz w:val="18"/>
          <w:szCs w:val="18"/>
          <w:lang w:eastAsia="zh-CN"/>
        </w:rPr>
        <w:t xml:space="preserve">In </w:t>
      </w:r>
      <w:r w:rsidR="002C634C">
        <w:rPr>
          <w:sz w:val="18"/>
          <w:szCs w:val="18"/>
          <w:lang w:eastAsia="zh-CN"/>
        </w:rPr>
        <w:t xml:space="preserve">subclause 26.9.2 of </w:t>
      </w:r>
      <w:r w:rsidR="00E700FE">
        <w:rPr>
          <w:sz w:val="18"/>
          <w:szCs w:val="18"/>
          <w:lang w:eastAsia="zh-CN"/>
        </w:rPr>
        <w:t>Draft 8.0 of 802.</w:t>
      </w:r>
      <w:r w:rsidRPr="00CD315C">
        <w:rPr>
          <w:sz w:val="18"/>
          <w:szCs w:val="18"/>
          <w:lang w:eastAsia="zh-CN"/>
        </w:rPr>
        <w:t>11ax spec</w:t>
      </w:r>
      <w:r w:rsidR="00E700FE">
        <w:rPr>
          <w:sz w:val="18"/>
          <w:szCs w:val="18"/>
          <w:lang w:eastAsia="zh-CN"/>
        </w:rPr>
        <w:t>ification</w:t>
      </w:r>
      <w:r w:rsidRPr="00CD315C">
        <w:rPr>
          <w:sz w:val="18"/>
          <w:szCs w:val="18"/>
          <w:lang w:eastAsia="zh-CN"/>
        </w:rPr>
        <w:t>, there are statement</w:t>
      </w:r>
      <w:r w:rsidR="00EC029B">
        <w:rPr>
          <w:sz w:val="18"/>
          <w:szCs w:val="18"/>
          <w:lang w:eastAsia="zh-CN"/>
        </w:rPr>
        <w:t>s</w:t>
      </w:r>
      <w:r w:rsidRPr="00012E49">
        <w:rPr>
          <w:sz w:val="18"/>
          <w:szCs w:val="18"/>
          <w:lang w:eastAsia="zh-CN"/>
        </w:rPr>
        <w:t xml:space="preserve"> </w:t>
      </w:r>
      <w:r w:rsidR="00EC029B">
        <w:rPr>
          <w:sz w:val="18"/>
          <w:szCs w:val="18"/>
          <w:lang w:eastAsia="zh-CN"/>
        </w:rPr>
        <w:t>describing that</w:t>
      </w:r>
      <w:r w:rsidR="00EC029B" w:rsidRPr="00CD315C">
        <w:rPr>
          <w:sz w:val="18"/>
          <w:szCs w:val="18"/>
          <w:lang w:eastAsia="zh-CN"/>
        </w:rPr>
        <w:t xml:space="preserve"> </w:t>
      </w:r>
      <w:r w:rsidRPr="00CD315C">
        <w:rPr>
          <w:sz w:val="18"/>
          <w:szCs w:val="18"/>
          <w:lang w:eastAsia="zh-CN"/>
        </w:rPr>
        <w:t>an OMI initiator changes its parameters through OM Control subfield</w:t>
      </w:r>
      <w:r w:rsidR="00EC029B">
        <w:rPr>
          <w:sz w:val="18"/>
          <w:szCs w:val="18"/>
          <w:lang w:eastAsia="zh-CN"/>
        </w:rPr>
        <w:t>:</w:t>
      </w:r>
    </w:p>
    <w:p w14:paraId="4CAB6218" w14:textId="77777777" w:rsidR="00D405E0" w:rsidRPr="00CD315C" w:rsidRDefault="00D405E0" w:rsidP="00D405E0">
      <w:pPr>
        <w:pStyle w:val="af5"/>
        <w:spacing w:before="240"/>
        <w:jc w:val="both"/>
        <w:rPr>
          <w:sz w:val="18"/>
          <w:szCs w:val="18"/>
          <w:lang w:val="en-US"/>
        </w:rPr>
      </w:pPr>
      <w:r w:rsidRPr="00CD315C">
        <w:rPr>
          <w:i/>
          <w:iCs/>
          <w:sz w:val="18"/>
          <w:szCs w:val="18"/>
          <w:lang w:val="en-US"/>
        </w:rPr>
        <w:t>An OMI initiator that sends a frame that includes an OM Control subfield should change its OMI parameters, Rx NSS and Channel Width, as follows:</w:t>
      </w:r>
    </w:p>
    <w:p w14:paraId="65DF00F1" w14:textId="77777777" w:rsidR="00D405E0" w:rsidRPr="00CD315C" w:rsidRDefault="00D405E0" w:rsidP="00D405E0">
      <w:pPr>
        <w:pStyle w:val="af5"/>
        <w:spacing w:before="240"/>
        <w:ind w:firstLine="420"/>
        <w:jc w:val="both"/>
        <w:rPr>
          <w:sz w:val="18"/>
          <w:szCs w:val="18"/>
          <w:lang w:val="en-US"/>
        </w:rPr>
      </w:pPr>
      <w:r w:rsidRPr="00CD315C">
        <w:rPr>
          <w:i/>
          <w:iCs/>
          <w:sz w:val="18"/>
          <w:szCs w:val="18"/>
          <w:lang w:val="en-US"/>
        </w:rPr>
        <w:lastRenderedPageBreak/>
        <w:tab/>
        <w:t>— When the OMI initiator changes a ROM parameter from higher to lower, it should make the change for that parameter only after the TXOP in which it received the immediate acknowledgment from the OMI responder.</w:t>
      </w:r>
    </w:p>
    <w:p w14:paraId="37340FAB" w14:textId="77777777" w:rsidR="00D405E0" w:rsidRPr="00CD315C" w:rsidRDefault="00D405E0" w:rsidP="00D405E0">
      <w:pPr>
        <w:pStyle w:val="af5"/>
        <w:spacing w:before="240"/>
        <w:ind w:firstLine="420"/>
        <w:jc w:val="both"/>
        <w:rPr>
          <w:sz w:val="18"/>
          <w:szCs w:val="18"/>
          <w:lang w:val="en-US"/>
        </w:rPr>
      </w:pPr>
      <w:r w:rsidRPr="00CD315C">
        <w:rPr>
          <w:i/>
          <w:iCs/>
          <w:sz w:val="18"/>
          <w:szCs w:val="18"/>
          <w:lang w:val="en-US"/>
        </w:rPr>
        <w:tab/>
        <w:t>— When the OMI initiator changes a ROM parameter from lower to higher, it should make the change for that parameter only after the TXOP in which it expects to receive acknowledgment from the OMI responder.</w:t>
      </w:r>
    </w:p>
    <w:p w14:paraId="3C7E78E2" w14:textId="77777777" w:rsidR="00D405E0" w:rsidRPr="00CD315C" w:rsidRDefault="00D405E0" w:rsidP="002B1A82">
      <w:pPr>
        <w:rPr>
          <w:sz w:val="18"/>
          <w:szCs w:val="18"/>
          <w:lang w:val="en-US" w:eastAsia="zh-CN"/>
        </w:rPr>
      </w:pPr>
    </w:p>
    <w:p w14:paraId="533136F5" w14:textId="78F7AE4E" w:rsidR="00D405E0" w:rsidRPr="00012E49" w:rsidRDefault="00D405E0" w:rsidP="002B1A82">
      <w:pPr>
        <w:rPr>
          <w:sz w:val="18"/>
          <w:szCs w:val="18"/>
          <w:lang w:val="en-US" w:eastAsia="zh-CN"/>
        </w:rPr>
      </w:pPr>
      <w:r w:rsidRPr="00012E49">
        <w:rPr>
          <w:sz w:val="18"/>
          <w:szCs w:val="18"/>
          <w:lang w:val="en-US" w:eastAsia="zh-CN"/>
        </w:rPr>
        <w:t>When the NSTR capability of a link pair changes due to the channel OMI procedure</w:t>
      </w:r>
      <w:r w:rsidR="002C634C">
        <w:rPr>
          <w:sz w:val="18"/>
          <w:szCs w:val="18"/>
          <w:lang w:val="en-US" w:eastAsia="zh-CN"/>
        </w:rPr>
        <w:t>,</w:t>
      </w:r>
      <w:r w:rsidR="002C634C" w:rsidRPr="00012E49">
        <w:rPr>
          <w:sz w:val="18"/>
          <w:szCs w:val="18"/>
          <w:lang w:val="en-US" w:eastAsia="zh-CN"/>
        </w:rPr>
        <w:t xml:space="preserve"> </w:t>
      </w:r>
      <w:r w:rsidR="002C634C">
        <w:rPr>
          <w:sz w:val="18"/>
          <w:szCs w:val="18"/>
          <w:lang w:val="en-US" w:eastAsia="zh-CN"/>
        </w:rPr>
        <w:t>h</w:t>
      </w:r>
      <w:r w:rsidR="002C634C" w:rsidRPr="00012E49">
        <w:rPr>
          <w:sz w:val="18"/>
          <w:szCs w:val="18"/>
          <w:lang w:val="en-US" w:eastAsia="zh-CN"/>
        </w:rPr>
        <w:t xml:space="preserve">ow </w:t>
      </w:r>
      <w:r w:rsidRPr="00012E49">
        <w:rPr>
          <w:sz w:val="18"/>
          <w:szCs w:val="18"/>
          <w:lang w:val="en-US" w:eastAsia="zh-CN"/>
        </w:rPr>
        <w:t>to handle the channel width update and NSTR capability update need be discussed.</w:t>
      </w:r>
    </w:p>
    <w:p w14:paraId="4DF1FDB1" w14:textId="77777777" w:rsidR="00D405E0" w:rsidRPr="00CD315C" w:rsidRDefault="00D405E0" w:rsidP="002B1A82">
      <w:pPr>
        <w:rPr>
          <w:sz w:val="18"/>
          <w:szCs w:val="18"/>
          <w:lang w:val="en-US" w:eastAsia="zh-CN"/>
        </w:rPr>
      </w:pPr>
    </w:p>
    <w:p w14:paraId="579E4BD6" w14:textId="588F131E" w:rsidR="00D405E0" w:rsidRPr="00012E49" w:rsidRDefault="004A7019" w:rsidP="002B1A82">
      <w:pPr>
        <w:rPr>
          <w:sz w:val="18"/>
          <w:szCs w:val="18"/>
          <w:lang w:val="en-US" w:eastAsia="zh-CN"/>
        </w:rPr>
      </w:pPr>
      <w:r w:rsidRPr="00012E49">
        <w:rPr>
          <w:sz w:val="18"/>
          <w:szCs w:val="18"/>
          <w:lang w:val="en-US" w:eastAsia="zh-CN"/>
        </w:rPr>
        <w:t>Firstly</w:t>
      </w:r>
      <w:r w:rsidR="008B392C" w:rsidRPr="008B392C">
        <w:rPr>
          <w:sz w:val="18"/>
          <w:szCs w:val="18"/>
          <w:lang w:val="en-US" w:eastAsia="zh-CN"/>
        </w:rPr>
        <w:t>, let</w:t>
      </w:r>
      <w:r w:rsidR="00D405E0" w:rsidRPr="00012E49">
        <w:rPr>
          <w:sz w:val="18"/>
          <w:szCs w:val="18"/>
          <w:lang w:val="en-US" w:eastAsia="zh-CN"/>
        </w:rPr>
        <w:t xml:space="preserve"> </w:t>
      </w:r>
      <w:r w:rsidR="007B2875" w:rsidRPr="00012E49">
        <w:rPr>
          <w:sz w:val="18"/>
          <w:szCs w:val="18"/>
          <w:lang w:val="en-US" w:eastAsia="zh-CN"/>
        </w:rPr>
        <w:t>me give an example</w:t>
      </w:r>
      <w:r w:rsidRPr="00012E49">
        <w:rPr>
          <w:sz w:val="18"/>
          <w:szCs w:val="18"/>
          <w:lang w:val="en-US" w:eastAsia="zh-CN"/>
        </w:rPr>
        <w:t xml:space="preserve"> for the case </w:t>
      </w:r>
      <w:r w:rsidR="002C634C">
        <w:rPr>
          <w:sz w:val="18"/>
          <w:szCs w:val="18"/>
          <w:lang w:val="en-US" w:eastAsia="zh-CN"/>
        </w:rPr>
        <w:t xml:space="preserve">when </w:t>
      </w:r>
      <w:r w:rsidRPr="00012E49">
        <w:rPr>
          <w:sz w:val="18"/>
          <w:szCs w:val="18"/>
          <w:lang w:val="en-US" w:eastAsia="zh-CN"/>
        </w:rPr>
        <w:t xml:space="preserve">channel bandwidth </w:t>
      </w:r>
      <w:r w:rsidR="002C634C">
        <w:rPr>
          <w:sz w:val="18"/>
          <w:szCs w:val="18"/>
          <w:lang w:val="en-US" w:eastAsia="zh-CN"/>
        </w:rPr>
        <w:t>is reduced</w:t>
      </w:r>
      <w:r w:rsidRPr="00012E49">
        <w:rPr>
          <w:sz w:val="18"/>
          <w:szCs w:val="18"/>
          <w:lang w:val="en-US" w:eastAsia="zh-CN"/>
        </w:rPr>
        <w:t>.</w:t>
      </w:r>
      <w:r w:rsidR="007B2875" w:rsidRPr="00012E49">
        <w:rPr>
          <w:sz w:val="18"/>
          <w:szCs w:val="18"/>
          <w:lang w:val="en-US" w:eastAsia="zh-CN"/>
        </w:rPr>
        <w:t xml:space="preserve"> </w:t>
      </w:r>
      <w:r w:rsidRPr="00012E49">
        <w:rPr>
          <w:sz w:val="18"/>
          <w:szCs w:val="18"/>
          <w:lang w:val="en-US" w:eastAsia="zh-CN"/>
        </w:rPr>
        <w:t>A</w:t>
      </w:r>
      <w:r w:rsidR="007B2875" w:rsidRPr="00012E49">
        <w:rPr>
          <w:sz w:val="18"/>
          <w:szCs w:val="18"/>
          <w:lang w:val="en-US" w:eastAsia="zh-CN"/>
        </w:rPr>
        <w:t xml:space="preserve">t the </w:t>
      </w:r>
      <w:r w:rsidR="002C634C">
        <w:rPr>
          <w:sz w:val="18"/>
          <w:szCs w:val="18"/>
          <w:lang w:val="en-US" w:eastAsia="zh-CN"/>
        </w:rPr>
        <w:t>beginning</w:t>
      </w:r>
      <w:r w:rsidRPr="00012E49">
        <w:rPr>
          <w:sz w:val="18"/>
          <w:szCs w:val="18"/>
          <w:lang w:val="en-US" w:eastAsia="zh-CN"/>
        </w:rPr>
        <w:t>,</w:t>
      </w:r>
      <w:r w:rsidR="007B2875" w:rsidRPr="00012E49">
        <w:rPr>
          <w:sz w:val="18"/>
          <w:szCs w:val="18"/>
          <w:lang w:val="en-US" w:eastAsia="zh-CN"/>
        </w:rPr>
        <w:t xml:space="preserve"> a non-AP STA that </w:t>
      </w:r>
      <w:r w:rsidR="002C634C">
        <w:rPr>
          <w:sz w:val="18"/>
          <w:szCs w:val="18"/>
          <w:lang w:val="en-US" w:eastAsia="zh-CN"/>
        </w:rPr>
        <w:t xml:space="preserve">is affiliated </w:t>
      </w:r>
      <w:r w:rsidR="007B2875" w:rsidRPr="00012E49">
        <w:rPr>
          <w:sz w:val="18"/>
          <w:szCs w:val="18"/>
          <w:lang w:val="en-US" w:eastAsia="zh-CN"/>
        </w:rPr>
        <w:t>with a non-AP MLD operating with 320 MHz on link 1, and link pair formed by link 1 and link</w:t>
      </w:r>
      <w:r w:rsidR="002C634C">
        <w:rPr>
          <w:sz w:val="18"/>
          <w:szCs w:val="18"/>
          <w:lang w:val="en-US" w:eastAsia="zh-CN"/>
        </w:rPr>
        <w:t xml:space="preserve"> </w:t>
      </w:r>
      <w:r w:rsidR="007B2875" w:rsidRPr="00012E49">
        <w:rPr>
          <w:sz w:val="18"/>
          <w:szCs w:val="18"/>
          <w:lang w:val="en-US" w:eastAsia="zh-CN"/>
        </w:rPr>
        <w:t>2 is NSTR. Later this non-AP STA changes the operating channel width to 80 MHz through OMI. Accordingly, the link pair formed by link</w:t>
      </w:r>
      <w:r w:rsidR="00C65DB1">
        <w:rPr>
          <w:sz w:val="18"/>
          <w:szCs w:val="18"/>
          <w:lang w:val="en-US" w:eastAsia="zh-CN"/>
        </w:rPr>
        <w:t xml:space="preserve"> </w:t>
      </w:r>
      <w:r w:rsidR="007B2875" w:rsidRPr="00012E49">
        <w:rPr>
          <w:sz w:val="18"/>
          <w:szCs w:val="18"/>
          <w:lang w:val="en-US" w:eastAsia="zh-CN"/>
        </w:rPr>
        <w:t>1 and link</w:t>
      </w:r>
      <w:r w:rsidR="00C65DB1">
        <w:rPr>
          <w:sz w:val="18"/>
          <w:szCs w:val="18"/>
          <w:lang w:val="en-US" w:eastAsia="zh-CN"/>
        </w:rPr>
        <w:t xml:space="preserve"> </w:t>
      </w:r>
      <w:r w:rsidR="007B2875" w:rsidRPr="00012E49">
        <w:rPr>
          <w:sz w:val="18"/>
          <w:szCs w:val="18"/>
          <w:lang w:val="en-US" w:eastAsia="zh-CN"/>
        </w:rPr>
        <w:t>2 changes to STR.</w:t>
      </w:r>
    </w:p>
    <w:p w14:paraId="0B91E10D" w14:textId="43999BE0" w:rsidR="007B2875" w:rsidRPr="00012E49" w:rsidRDefault="007B2875" w:rsidP="002B1A82">
      <w:pPr>
        <w:rPr>
          <w:sz w:val="18"/>
          <w:szCs w:val="18"/>
          <w:lang w:val="en-US" w:eastAsia="zh-CN"/>
        </w:rPr>
      </w:pPr>
      <w:r w:rsidRPr="00012E49">
        <w:rPr>
          <w:sz w:val="18"/>
          <w:szCs w:val="18"/>
          <w:lang w:val="en-US" w:eastAsia="zh-CN"/>
        </w:rPr>
        <w:t xml:space="preserve">Assuming the NSTR </w:t>
      </w:r>
      <w:r w:rsidR="00C65DB1">
        <w:rPr>
          <w:sz w:val="18"/>
          <w:szCs w:val="18"/>
          <w:lang w:val="en-US" w:eastAsia="zh-CN"/>
        </w:rPr>
        <w:t>c</w:t>
      </w:r>
      <w:r w:rsidR="00C65DB1" w:rsidRPr="00012E49">
        <w:rPr>
          <w:sz w:val="18"/>
          <w:szCs w:val="18"/>
          <w:lang w:val="en-US" w:eastAsia="zh-CN"/>
        </w:rPr>
        <w:t xml:space="preserve">apability </w:t>
      </w:r>
      <w:r w:rsidRPr="00012E49">
        <w:rPr>
          <w:sz w:val="18"/>
          <w:szCs w:val="18"/>
          <w:lang w:val="en-US" w:eastAsia="zh-CN"/>
        </w:rPr>
        <w:t xml:space="preserve">update information and OM Control subfield are carried in </w:t>
      </w:r>
      <w:r w:rsidR="00C65DB1">
        <w:rPr>
          <w:sz w:val="18"/>
          <w:szCs w:val="18"/>
          <w:lang w:val="en-US" w:eastAsia="zh-CN"/>
        </w:rPr>
        <w:t xml:space="preserve">the </w:t>
      </w:r>
      <w:r w:rsidRPr="00012E49">
        <w:rPr>
          <w:sz w:val="18"/>
          <w:szCs w:val="18"/>
          <w:lang w:val="en-US" w:eastAsia="zh-CN"/>
        </w:rPr>
        <w:t xml:space="preserve">same frame, if this frame is received by the OMI responder, </w:t>
      </w:r>
      <w:r w:rsidR="00207288" w:rsidRPr="00012E49">
        <w:rPr>
          <w:sz w:val="18"/>
          <w:szCs w:val="18"/>
          <w:lang w:val="en-US" w:eastAsia="zh-CN"/>
        </w:rPr>
        <w:t>but the OMI initiator fail</w:t>
      </w:r>
      <w:r w:rsidR="00C65DB1">
        <w:rPr>
          <w:sz w:val="18"/>
          <w:szCs w:val="18"/>
          <w:lang w:val="en-US" w:eastAsia="zh-CN"/>
        </w:rPr>
        <w:t>s</w:t>
      </w:r>
      <w:r w:rsidR="00207288" w:rsidRPr="00012E49">
        <w:rPr>
          <w:sz w:val="18"/>
          <w:szCs w:val="18"/>
          <w:lang w:val="en-US" w:eastAsia="zh-CN"/>
        </w:rPr>
        <w:t xml:space="preserve"> to receive the acknowledgement frame, </w:t>
      </w:r>
      <w:r w:rsidR="00C65DB1">
        <w:rPr>
          <w:sz w:val="18"/>
          <w:szCs w:val="18"/>
          <w:lang w:val="en-US" w:eastAsia="zh-CN"/>
        </w:rPr>
        <w:t xml:space="preserve">then </w:t>
      </w:r>
      <w:r w:rsidRPr="00012E49">
        <w:rPr>
          <w:sz w:val="18"/>
          <w:szCs w:val="18"/>
          <w:lang w:val="en-US" w:eastAsia="zh-CN"/>
        </w:rPr>
        <w:t>the OMI initiator will not change the channel width from 320</w:t>
      </w:r>
      <w:r w:rsidR="00C65DB1">
        <w:rPr>
          <w:sz w:val="18"/>
          <w:szCs w:val="18"/>
          <w:lang w:val="en-US" w:eastAsia="zh-CN"/>
        </w:rPr>
        <w:t xml:space="preserve"> </w:t>
      </w:r>
      <w:r w:rsidRPr="00012E49">
        <w:rPr>
          <w:sz w:val="18"/>
          <w:szCs w:val="18"/>
          <w:lang w:val="en-US" w:eastAsia="zh-CN"/>
        </w:rPr>
        <w:t>MHz to 80</w:t>
      </w:r>
      <w:r w:rsidR="00C65DB1">
        <w:rPr>
          <w:sz w:val="18"/>
          <w:szCs w:val="18"/>
          <w:lang w:val="en-US" w:eastAsia="zh-CN"/>
        </w:rPr>
        <w:t xml:space="preserve"> </w:t>
      </w:r>
      <w:r w:rsidRPr="00012E49">
        <w:rPr>
          <w:sz w:val="18"/>
          <w:szCs w:val="18"/>
          <w:lang w:val="en-US" w:eastAsia="zh-CN"/>
        </w:rPr>
        <w:t xml:space="preserve">MHz. </w:t>
      </w:r>
      <w:r w:rsidR="00C65DB1">
        <w:rPr>
          <w:sz w:val="18"/>
          <w:szCs w:val="18"/>
          <w:lang w:val="en-US" w:eastAsia="zh-CN"/>
        </w:rPr>
        <w:t>However,</w:t>
      </w:r>
      <w:r w:rsidR="00C65DB1" w:rsidRPr="00012E49">
        <w:rPr>
          <w:sz w:val="18"/>
          <w:szCs w:val="18"/>
          <w:lang w:val="en-US" w:eastAsia="zh-CN"/>
        </w:rPr>
        <w:t xml:space="preserve"> </w:t>
      </w:r>
      <w:r w:rsidR="00207288" w:rsidRPr="00012E49">
        <w:rPr>
          <w:sz w:val="18"/>
          <w:szCs w:val="18"/>
          <w:lang w:val="en-US" w:eastAsia="zh-CN"/>
        </w:rPr>
        <w:t>the OMI response through the OMI initiator already changes to 80</w:t>
      </w:r>
      <w:r w:rsidR="00C65DB1">
        <w:rPr>
          <w:sz w:val="18"/>
          <w:szCs w:val="18"/>
          <w:lang w:val="en-US" w:eastAsia="zh-CN"/>
        </w:rPr>
        <w:t xml:space="preserve"> </w:t>
      </w:r>
      <w:r w:rsidR="00207288" w:rsidRPr="00012E49">
        <w:rPr>
          <w:sz w:val="18"/>
          <w:szCs w:val="18"/>
          <w:lang w:val="en-US" w:eastAsia="zh-CN"/>
        </w:rPr>
        <w:t xml:space="preserve">MHz, and the link pair of link 1 and link 2 becomes STR. </w:t>
      </w:r>
      <w:r w:rsidR="00612F27" w:rsidRPr="00012E49">
        <w:rPr>
          <w:sz w:val="18"/>
          <w:szCs w:val="18"/>
          <w:lang w:val="en-US" w:eastAsia="zh-CN"/>
        </w:rPr>
        <w:t>After that</w:t>
      </w:r>
      <w:r w:rsidR="00C65DB1">
        <w:rPr>
          <w:sz w:val="18"/>
          <w:szCs w:val="18"/>
          <w:lang w:val="en-US" w:eastAsia="zh-CN"/>
        </w:rPr>
        <w:t>,</w:t>
      </w:r>
      <w:r w:rsidR="00207288" w:rsidRPr="00012E49">
        <w:rPr>
          <w:sz w:val="18"/>
          <w:szCs w:val="18"/>
          <w:lang w:val="en-US" w:eastAsia="zh-CN"/>
        </w:rPr>
        <w:t xml:space="preserve"> the </w:t>
      </w:r>
      <w:r w:rsidR="00612F27" w:rsidRPr="00012E49">
        <w:rPr>
          <w:sz w:val="18"/>
          <w:szCs w:val="18"/>
          <w:lang w:val="en-US" w:eastAsia="zh-CN"/>
        </w:rPr>
        <w:t>OMI responder will operat</w:t>
      </w:r>
      <w:r w:rsidR="00C65DB1">
        <w:rPr>
          <w:sz w:val="18"/>
          <w:szCs w:val="18"/>
          <w:lang w:val="en-US" w:eastAsia="zh-CN"/>
        </w:rPr>
        <w:t>e</w:t>
      </w:r>
      <w:r w:rsidR="00612F27" w:rsidRPr="00012E49">
        <w:rPr>
          <w:sz w:val="18"/>
          <w:szCs w:val="18"/>
          <w:lang w:val="en-US" w:eastAsia="zh-CN"/>
        </w:rPr>
        <w:t xml:space="preserve"> STR rules to the OMI initiator, it will cause problem. In conclusion, the NSTR </w:t>
      </w:r>
      <w:r w:rsidR="00C65DB1">
        <w:rPr>
          <w:sz w:val="18"/>
          <w:szCs w:val="18"/>
          <w:lang w:val="en-US" w:eastAsia="zh-CN"/>
        </w:rPr>
        <w:t>c</w:t>
      </w:r>
      <w:r w:rsidR="00C65DB1" w:rsidRPr="00012E49">
        <w:rPr>
          <w:sz w:val="18"/>
          <w:szCs w:val="18"/>
          <w:lang w:val="en-US" w:eastAsia="zh-CN"/>
        </w:rPr>
        <w:t xml:space="preserve">apability </w:t>
      </w:r>
      <w:r w:rsidR="00612F27" w:rsidRPr="00012E49">
        <w:rPr>
          <w:sz w:val="18"/>
          <w:szCs w:val="18"/>
          <w:lang w:val="en-US" w:eastAsia="zh-CN"/>
        </w:rPr>
        <w:t xml:space="preserve">update information and OM Control subfield cannot be carried in </w:t>
      </w:r>
      <w:r w:rsidR="00C65DB1">
        <w:rPr>
          <w:sz w:val="18"/>
          <w:szCs w:val="18"/>
          <w:lang w:val="en-US" w:eastAsia="zh-CN"/>
        </w:rPr>
        <w:t xml:space="preserve">the </w:t>
      </w:r>
      <w:r w:rsidR="00612F27" w:rsidRPr="00012E49">
        <w:rPr>
          <w:sz w:val="18"/>
          <w:szCs w:val="18"/>
          <w:lang w:val="en-US" w:eastAsia="zh-CN"/>
        </w:rPr>
        <w:t>same frame</w:t>
      </w:r>
      <w:r w:rsidR="00700D20" w:rsidRPr="00012E49">
        <w:rPr>
          <w:sz w:val="18"/>
          <w:szCs w:val="18"/>
          <w:lang w:val="en-US" w:eastAsia="zh-CN"/>
        </w:rPr>
        <w:t xml:space="preserve"> under this case</w:t>
      </w:r>
      <w:r w:rsidR="00612F27" w:rsidRPr="00012E49">
        <w:rPr>
          <w:sz w:val="18"/>
          <w:szCs w:val="18"/>
          <w:lang w:val="en-US" w:eastAsia="zh-CN"/>
        </w:rPr>
        <w:t>.</w:t>
      </w:r>
    </w:p>
    <w:p w14:paraId="2F9436F1" w14:textId="263A0FE2" w:rsidR="00612F27" w:rsidRPr="00012E49" w:rsidRDefault="00612F27" w:rsidP="002B1A82">
      <w:pPr>
        <w:rPr>
          <w:sz w:val="18"/>
          <w:szCs w:val="18"/>
          <w:lang w:val="en-US" w:eastAsia="zh-CN"/>
        </w:rPr>
      </w:pPr>
      <w:r w:rsidRPr="00012E49">
        <w:rPr>
          <w:sz w:val="18"/>
          <w:szCs w:val="18"/>
          <w:lang w:val="en-US" w:eastAsia="zh-CN"/>
        </w:rPr>
        <w:t>Let’s assum</w:t>
      </w:r>
      <w:r w:rsidR="007C2B66">
        <w:rPr>
          <w:sz w:val="18"/>
          <w:szCs w:val="18"/>
          <w:lang w:val="en-US" w:eastAsia="zh-CN"/>
        </w:rPr>
        <w:t>e the</w:t>
      </w:r>
      <w:r w:rsidRPr="00012E49">
        <w:rPr>
          <w:sz w:val="18"/>
          <w:szCs w:val="18"/>
          <w:lang w:val="en-US" w:eastAsia="zh-CN"/>
        </w:rPr>
        <w:t xml:space="preserve"> </w:t>
      </w:r>
      <w:r w:rsidR="004A7019" w:rsidRPr="00012E49">
        <w:rPr>
          <w:sz w:val="18"/>
          <w:szCs w:val="18"/>
          <w:lang w:val="en-US" w:eastAsia="zh-CN"/>
        </w:rPr>
        <w:t xml:space="preserve">OMI initiator tranmits </w:t>
      </w:r>
      <w:r w:rsidRPr="00012E49">
        <w:rPr>
          <w:sz w:val="18"/>
          <w:szCs w:val="18"/>
          <w:lang w:val="en-US" w:eastAsia="zh-CN"/>
        </w:rPr>
        <w:t xml:space="preserve">NSTR </w:t>
      </w:r>
      <w:r w:rsidR="007C2B66">
        <w:rPr>
          <w:sz w:val="18"/>
          <w:szCs w:val="18"/>
          <w:lang w:val="en-US" w:eastAsia="zh-CN"/>
        </w:rPr>
        <w:t>c</w:t>
      </w:r>
      <w:r w:rsidR="007C2B66" w:rsidRPr="00012E49">
        <w:rPr>
          <w:sz w:val="18"/>
          <w:szCs w:val="18"/>
          <w:lang w:val="en-US" w:eastAsia="zh-CN"/>
        </w:rPr>
        <w:t xml:space="preserve">apability </w:t>
      </w:r>
      <w:r w:rsidRPr="00012E49">
        <w:rPr>
          <w:sz w:val="18"/>
          <w:szCs w:val="18"/>
          <w:lang w:val="en-US" w:eastAsia="zh-CN"/>
        </w:rPr>
        <w:t xml:space="preserve">update </w:t>
      </w:r>
      <w:r w:rsidR="004A7019" w:rsidRPr="00012E49">
        <w:rPr>
          <w:sz w:val="18"/>
          <w:szCs w:val="18"/>
          <w:lang w:val="en-US" w:eastAsia="zh-CN"/>
        </w:rPr>
        <w:t>frame</w:t>
      </w:r>
      <w:r w:rsidRPr="00012E49">
        <w:rPr>
          <w:sz w:val="18"/>
          <w:szCs w:val="18"/>
          <w:lang w:val="en-US" w:eastAsia="zh-CN"/>
        </w:rPr>
        <w:t xml:space="preserve"> first, and then the frame contains OMI Control. Then </w:t>
      </w:r>
      <w:r w:rsidR="004A7019" w:rsidRPr="00012E49">
        <w:rPr>
          <w:sz w:val="18"/>
          <w:szCs w:val="18"/>
          <w:lang w:val="en-US" w:eastAsia="zh-CN"/>
        </w:rPr>
        <w:t xml:space="preserve">AP MLD </w:t>
      </w:r>
      <w:r w:rsidR="00700D20" w:rsidRPr="00012E49">
        <w:rPr>
          <w:sz w:val="18"/>
          <w:szCs w:val="18"/>
          <w:lang w:val="en-US" w:eastAsia="zh-CN"/>
        </w:rPr>
        <w:t>(</w:t>
      </w:r>
      <w:r w:rsidR="007C2B66">
        <w:rPr>
          <w:sz w:val="18"/>
          <w:szCs w:val="18"/>
          <w:lang w:val="en-US" w:eastAsia="zh-CN"/>
        </w:rPr>
        <w:t xml:space="preserve">that </w:t>
      </w:r>
      <w:r w:rsidR="00700D20" w:rsidRPr="00012E49">
        <w:rPr>
          <w:sz w:val="18"/>
          <w:szCs w:val="18"/>
          <w:lang w:val="en-US" w:eastAsia="zh-CN"/>
        </w:rPr>
        <w:t xml:space="preserve">contains the OMI responder) </w:t>
      </w:r>
      <w:r w:rsidR="004A7019" w:rsidRPr="00012E49">
        <w:rPr>
          <w:sz w:val="18"/>
          <w:szCs w:val="18"/>
          <w:lang w:val="en-US" w:eastAsia="zh-CN"/>
        </w:rPr>
        <w:t xml:space="preserve">will have </w:t>
      </w:r>
      <w:r w:rsidR="007C2B66">
        <w:rPr>
          <w:sz w:val="18"/>
          <w:szCs w:val="18"/>
          <w:lang w:val="en-US" w:eastAsia="zh-CN"/>
        </w:rPr>
        <w:t xml:space="preserve">an </w:t>
      </w:r>
      <w:r w:rsidR="004A7019" w:rsidRPr="00012E49">
        <w:rPr>
          <w:sz w:val="18"/>
          <w:szCs w:val="18"/>
          <w:lang w:val="en-US" w:eastAsia="zh-CN"/>
        </w:rPr>
        <w:t xml:space="preserve">incorrect understanding about the NSTR capability of the link pair (AP </w:t>
      </w:r>
      <w:r w:rsidR="007C2B66">
        <w:rPr>
          <w:sz w:val="18"/>
          <w:szCs w:val="18"/>
          <w:lang w:val="en-US" w:eastAsia="zh-CN"/>
        </w:rPr>
        <w:t>considers</w:t>
      </w:r>
      <w:r w:rsidR="007C2B66" w:rsidRPr="00012E49">
        <w:rPr>
          <w:sz w:val="18"/>
          <w:szCs w:val="18"/>
          <w:lang w:val="en-US" w:eastAsia="zh-CN"/>
        </w:rPr>
        <w:t xml:space="preserve"> </w:t>
      </w:r>
      <w:r w:rsidR="004A7019" w:rsidRPr="00012E49">
        <w:rPr>
          <w:sz w:val="18"/>
          <w:szCs w:val="18"/>
          <w:lang w:val="en-US" w:eastAsia="zh-CN"/>
        </w:rPr>
        <w:t xml:space="preserve">it is STR, but it is NSTR indeed). Similar problem </w:t>
      </w:r>
      <w:r w:rsidR="007C2B66">
        <w:rPr>
          <w:sz w:val="18"/>
          <w:szCs w:val="18"/>
          <w:lang w:val="en-US" w:eastAsia="zh-CN"/>
        </w:rPr>
        <w:t xml:space="preserve">exist </w:t>
      </w:r>
      <w:r w:rsidR="004A7019" w:rsidRPr="00012E49">
        <w:rPr>
          <w:sz w:val="18"/>
          <w:szCs w:val="18"/>
          <w:lang w:val="en-US" w:eastAsia="zh-CN"/>
        </w:rPr>
        <w:t xml:space="preserve">as in </w:t>
      </w:r>
      <w:r w:rsidR="007C2B66">
        <w:rPr>
          <w:sz w:val="18"/>
          <w:szCs w:val="18"/>
          <w:lang w:val="en-US" w:eastAsia="zh-CN"/>
        </w:rPr>
        <w:t xml:space="preserve">the scenario mentioned in the previous </w:t>
      </w:r>
      <w:r w:rsidR="004A7019" w:rsidRPr="00012E49">
        <w:rPr>
          <w:sz w:val="18"/>
          <w:szCs w:val="18"/>
          <w:lang w:val="en-US" w:eastAsia="zh-CN"/>
        </w:rPr>
        <w:t>paragraph.</w:t>
      </w:r>
    </w:p>
    <w:p w14:paraId="6CF35375" w14:textId="6FFC7822" w:rsidR="004A7019" w:rsidRPr="00012E49" w:rsidRDefault="004A7019" w:rsidP="002B1A82">
      <w:pPr>
        <w:rPr>
          <w:sz w:val="18"/>
          <w:szCs w:val="18"/>
          <w:lang w:val="en-US" w:eastAsia="zh-CN"/>
        </w:rPr>
      </w:pPr>
      <w:r w:rsidRPr="00012E49">
        <w:rPr>
          <w:sz w:val="18"/>
          <w:szCs w:val="18"/>
          <w:lang w:val="en-US" w:eastAsia="zh-CN"/>
        </w:rPr>
        <w:t xml:space="preserve">So the right order is </w:t>
      </w:r>
      <w:r w:rsidR="007C2B66">
        <w:rPr>
          <w:sz w:val="18"/>
          <w:szCs w:val="18"/>
          <w:lang w:val="en-US" w:eastAsia="zh-CN"/>
        </w:rPr>
        <w:t xml:space="preserve">that </w:t>
      </w:r>
      <w:r w:rsidRPr="00012E49">
        <w:rPr>
          <w:sz w:val="18"/>
          <w:szCs w:val="18"/>
          <w:lang w:val="en-US" w:eastAsia="zh-CN"/>
        </w:rPr>
        <w:t xml:space="preserve">the OMI initator </w:t>
      </w:r>
      <w:r w:rsidR="007C2B66" w:rsidRPr="003E77EF">
        <w:rPr>
          <w:sz w:val="18"/>
          <w:szCs w:val="18"/>
          <w:lang w:val="en-US" w:eastAsia="zh-CN"/>
        </w:rPr>
        <w:t>successfully</w:t>
      </w:r>
      <w:r w:rsidR="007C2B66" w:rsidRPr="007C2B66">
        <w:rPr>
          <w:sz w:val="18"/>
          <w:szCs w:val="18"/>
          <w:lang w:val="en-US" w:eastAsia="zh-CN"/>
        </w:rPr>
        <w:t xml:space="preserve"> </w:t>
      </w:r>
      <w:r w:rsidRPr="00012E49">
        <w:rPr>
          <w:sz w:val="18"/>
          <w:szCs w:val="18"/>
          <w:lang w:val="en-US" w:eastAsia="zh-CN"/>
        </w:rPr>
        <w:t>transmit</w:t>
      </w:r>
      <w:r w:rsidR="007C2B66">
        <w:rPr>
          <w:sz w:val="18"/>
          <w:szCs w:val="18"/>
          <w:lang w:val="en-US" w:eastAsia="zh-CN"/>
        </w:rPr>
        <w:t>s</w:t>
      </w:r>
      <w:r w:rsidRPr="00012E49">
        <w:rPr>
          <w:sz w:val="18"/>
          <w:szCs w:val="18"/>
          <w:lang w:val="en-US" w:eastAsia="zh-CN"/>
        </w:rPr>
        <w:t xml:space="preserve"> the frame </w:t>
      </w:r>
      <w:r w:rsidR="007C2B66" w:rsidRPr="00012E49">
        <w:rPr>
          <w:sz w:val="18"/>
          <w:szCs w:val="18"/>
          <w:lang w:val="en-US" w:eastAsia="zh-CN"/>
        </w:rPr>
        <w:t>contain</w:t>
      </w:r>
      <w:r w:rsidR="007C2B66">
        <w:rPr>
          <w:sz w:val="18"/>
          <w:szCs w:val="18"/>
          <w:lang w:val="en-US" w:eastAsia="zh-CN"/>
        </w:rPr>
        <w:t>ing</w:t>
      </w:r>
      <w:r w:rsidR="007C2B66" w:rsidRPr="00012E49">
        <w:rPr>
          <w:sz w:val="18"/>
          <w:szCs w:val="18"/>
          <w:lang w:val="en-US" w:eastAsia="zh-CN"/>
        </w:rPr>
        <w:t xml:space="preserve"> </w:t>
      </w:r>
      <w:r w:rsidRPr="00012E49">
        <w:rPr>
          <w:sz w:val="18"/>
          <w:szCs w:val="18"/>
          <w:lang w:val="en-US" w:eastAsia="zh-CN"/>
        </w:rPr>
        <w:t>OMI Control, and then transmit</w:t>
      </w:r>
      <w:r w:rsidR="007C2B66">
        <w:rPr>
          <w:sz w:val="18"/>
          <w:szCs w:val="18"/>
          <w:lang w:val="en-US" w:eastAsia="zh-CN"/>
        </w:rPr>
        <w:t>s</w:t>
      </w:r>
      <w:r w:rsidRPr="00012E49">
        <w:rPr>
          <w:sz w:val="18"/>
          <w:szCs w:val="18"/>
          <w:lang w:val="en-US" w:eastAsia="zh-CN"/>
        </w:rPr>
        <w:t xml:space="preserve"> the frame </w:t>
      </w:r>
      <w:r w:rsidR="009C793B">
        <w:rPr>
          <w:sz w:val="18"/>
          <w:szCs w:val="18"/>
          <w:lang w:val="en-US" w:eastAsia="zh-CN"/>
        </w:rPr>
        <w:t xml:space="preserve">that </w:t>
      </w:r>
      <w:r w:rsidRPr="00012E49">
        <w:rPr>
          <w:sz w:val="18"/>
          <w:szCs w:val="18"/>
          <w:lang w:val="en-US" w:eastAsia="zh-CN"/>
        </w:rPr>
        <w:t xml:space="preserve">contains OMI Control </w:t>
      </w:r>
      <w:r w:rsidR="007C2B66">
        <w:rPr>
          <w:sz w:val="18"/>
          <w:szCs w:val="18"/>
          <w:lang w:val="en-US" w:eastAsia="zh-CN"/>
        </w:rPr>
        <w:t>subfield</w:t>
      </w:r>
      <w:r w:rsidRPr="00012E49">
        <w:rPr>
          <w:sz w:val="18"/>
          <w:szCs w:val="18"/>
          <w:lang w:val="en-US" w:eastAsia="zh-CN"/>
        </w:rPr>
        <w:t>.</w:t>
      </w:r>
    </w:p>
    <w:p w14:paraId="56C36D3E" w14:textId="77777777" w:rsidR="004A7019" w:rsidRPr="00CD315C" w:rsidRDefault="004A7019" w:rsidP="002B1A82">
      <w:pPr>
        <w:rPr>
          <w:sz w:val="18"/>
          <w:szCs w:val="18"/>
          <w:lang w:val="en-US" w:eastAsia="zh-CN"/>
        </w:rPr>
      </w:pPr>
    </w:p>
    <w:p w14:paraId="2242CAC7" w14:textId="77777777" w:rsidR="004A7019" w:rsidRPr="00CD315C" w:rsidRDefault="004A7019" w:rsidP="002B1A82">
      <w:pPr>
        <w:rPr>
          <w:sz w:val="18"/>
          <w:szCs w:val="18"/>
          <w:lang w:val="en-US" w:eastAsia="zh-CN"/>
        </w:rPr>
      </w:pPr>
    </w:p>
    <w:p w14:paraId="514F5245" w14:textId="33C1194F" w:rsidR="004A7019" w:rsidRPr="00012E49" w:rsidRDefault="004A7019" w:rsidP="004A7019">
      <w:pPr>
        <w:rPr>
          <w:sz w:val="18"/>
          <w:szCs w:val="18"/>
          <w:lang w:val="en-US" w:eastAsia="zh-CN"/>
        </w:rPr>
      </w:pPr>
      <w:r w:rsidRPr="00012E49">
        <w:rPr>
          <w:sz w:val="18"/>
          <w:szCs w:val="18"/>
          <w:lang w:val="en-US" w:eastAsia="zh-CN"/>
        </w:rPr>
        <w:t xml:space="preserve">Similarly, let me give another example for the case </w:t>
      </w:r>
      <w:r w:rsidR="009C793B">
        <w:rPr>
          <w:sz w:val="18"/>
          <w:szCs w:val="18"/>
          <w:lang w:val="en-US" w:eastAsia="zh-CN"/>
        </w:rPr>
        <w:t xml:space="preserve">that </w:t>
      </w:r>
      <w:r w:rsidRPr="00012E49">
        <w:rPr>
          <w:sz w:val="18"/>
          <w:szCs w:val="18"/>
          <w:lang w:val="en-US" w:eastAsia="zh-CN"/>
        </w:rPr>
        <w:t xml:space="preserve">channel bandwidth </w:t>
      </w:r>
      <w:r w:rsidR="009C793B">
        <w:rPr>
          <w:sz w:val="18"/>
          <w:szCs w:val="18"/>
          <w:lang w:val="en-US" w:eastAsia="zh-CN"/>
        </w:rPr>
        <w:t>is increased</w:t>
      </w:r>
      <w:r w:rsidRPr="00012E49">
        <w:rPr>
          <w:sz w:val="18"/>
          <w:szCs w:val="18"/>
          <w:lang w:val="en-US" w:eastAsia="zh-CN"/>
        </w:rPr>
        <w:t xml:space="preserve">. At the </w:t>
      </w:r>
      <w:r w:rsidR="009C793B">
        <w:rPr>
          <w:sz w:val="18"/>
          <w:szCs w:val="18"/>
          <w:lang w:val="en-US" w:eastAsia="zh-CN"/>
        </w:rPr>
        <w:t xml:space="preserve">beginning, </w:t>
      </w:r>
      <w:r w:rsidRPr="00012E49">
        <w:rPr>
          <w:sz w:val="18"/>
          <w:szCs w:val="18"/>
          <w:lang w:val="en-US" w:eastAsia="zh-CN"/>
        </w:rPr>
        <w:t xml:space="preserve">a non-AP STA that </w:t>
      </w:r>
      <w:r w:rsidR="009C793B">
        <w:rPr>
          <w:sz w:val="18"/>
          <w:szCs w:val="18"/>
          <w:lang w:val="en-US" w:eastAsia="zh-CN"/>
        </w:rPr>
        <w:t xml:space="preserve">is affiliated </w:t>
      </w:r>
      <w:r w:rsidRPr="00012E49">
        <w:rPr>
          <w:sz w:val="18"/>
          <w:szCs w:val="18"/>
          <w:lang w:val="en-US" w:eastAsia="zh-CN"/>
        </w:rPr>
        <w:t>with a non-AP MLD operating with 80 MHz on link 1, and link pair formed by link 1 and link</w:t>
      </w:r>
      <w:r w:rsidR="009C793B">
        <w:rPr>
          <w:sz w:val="18"/>
          <w:szCs w:val="18"/>
          <w:lang w:val="en-US" w:eastAsia="zh-CN"/>
        </w:rPr>
        <w:t xml:space="preserve"> </w:t>
      </w:r>
      <w:r w:rsidRPr="00012E49">
        <w:rPr>
          <w:sz w:val="18"/>
          <w:szCs w:val="18"/>
          <w:lang w:val="en-US" w:eastAsia="zh-CN"/>
        </w:rPr>
        <w:t>2 is STR. Later this non-AP STA changes the operating channel width to 320 MHz through OMI. Accordingly, the link pair formed by link</w:t>
      </w:r>
      <w:r w:rsidR="009C793B">
        <w:rPr>
          <w:sz w:val="18"/>
          <w:szCs w:val="18"/>
          <w:lang w:val="en-US" w:eastAsia="zh-CN"/>
        </w:rPr>
        <w:t xml:space="preserve"> </w:t>
      </w:r>
      <w:r w:rsidRPr="00012E49">
        <w:rPr>
          <w:sz w:val="18"/>
          <w:szCs w:val="18"/>
          <w:lang w:val="en-US" w:eastAsia="zh-CN"/>
        </w:rPr>
        <w:t>1 and link</w:t>
      </w:r>
      <w:r w:rsidR="009C793B">
        <w:rPr>
          <w:sz w:val="18"/>
          <w:szCs w:val="18"/>
          <w:lang w:val="en-US" w:eastAsia="zh-CN"/>
        </w:rPr>
        <w:t xml:space="preserve"> </w:t>
      </w:r>
      <w:r w:rsidRPr="00012E49">
        <w:rPr>
          <w:sz w:val="18"/>
          <w:szCs w:val="18"/>
          <w:lang w:val="en-US" w:eastAsia="zh-CN"/>
        </w:rPr>
        <w:t>2 changes to NSTR.</w:t>
      </w:r>
    </w:p>
    <w:p w14:paraId="6B1401B9" w14:textId="037F052F" w:rsidR="004A7019" w:rsidRPr="00012E49" w:rsidRDefault="004A7019" w:rsidP="004A7019">
      <w:pPr>
        <w:rPr>
          <w:sz w:val="18"/>
          <w:szCs w:val="18"/>
          <w:lang w:val="en-US" w:eastAsia="zh-CN"/>
        </w:rPr>
      </w:pPr>
      <w:r w:rsidRPr="00012E49">
        <w:rPr>
          <w:sz w:val="18"/>
          <w:szCs w:val="18"/>
          <w:lang w:val="en-US" w:eastAsia="zh-CN"/>
        </w:rPr>
        <w:t xml:space="preserve">Assuming the NSTR </w:t>
      </w:r>
      <w:r w:rsidR="009C793B">
        <w:rPr>
          <w:sz w:val="18"/>
          <w:szCs w:val="18"/>
          <w:lang w:val="en-US" w:eastAsia="zh-CN"/>
        </w:rPr>
        <w:t>c</w:t>
      </w:r>
      <w:r w:rsidR="009C793B" w:rsidRPr="00012E49">
        <w:rPr>
          <w:sz w:val="18"/>
          <w:szCs w:val="18"/>
          <w:lang w:val="en-US" w:eastAsia="zh-CN"/>
        </w:rPr>
        <w:t xml:space="preserve">apability </w:t>
      </w:r>
      <w:r w:rsidRPr="00012E49">
        <w:rPr>
          <w:sz w:val="18"/>
          <w:szCs w:val="18"/>
          <w:lang w:val="en-US" w:eastAsia="zh-CN"/>
        </w:rPr>
        <w:t xml:space="preserve">update information and OM Control subfield are carried in </w:t>
      </w:r>
      <w:r w:rsidR="009C793B">
        <w:rPr>
          <w:sz w:val="18"/>
          <w:szCs w:val="18"/>
          <w:lang w:val="en-US" w:eastAsia="zh-CN"/>
        </w:rPr>
        <w:t xml:space="preserve">the </w:t>
      </w:r>
      <w:r w:rsidRPr="00012E49">
        <w:rPr>
          <w:sz w:val="18"/>
          <w:szCs w:val="18"/>
          <w:lang w:val="en-US" w:eastAsia="zh-CN"/>
        </w:rPr>
        <w:t>same frame, if this frame is not received by the OMI responder, the OMI initiator still need</w:t>
      </w:r>
      <w:r w:rsidR="009C793B">
        <w:rPr>
          <w:sz w:val="18"/>
          <w:szCs w:val="18"/>
          <w:lang w:val="en-US" w:eastAsia="zh-CN"/>
        </w:rPr>
        <w:t>s</w:t>
      </w:r>
      <w:r w:rsidRPr="00012E49">
        <w:rPr>
          <w:sz w:val="18"/>
          <w:szCs w:val="18"/>
          <w:lang w:val="en-US" w:eastAsia="zh-CN"/>
        </w:rPr>
        <w:t xml:space="preserve"> to change the channel width from </w:t>
      </w:r>
      <w:r w:rsidR="00700D20" w:rsidRPr="00012E49">
        <w:rPr>
          <w:sz w:val="18"/>
          <w:szCs w:val="18"/>
          <w:lang w:val="en-US" w:eastAsia="zh-CN"/>
        </w:rPr>
        <w:t>8</w:t>
      </w:r>
      <w:r w:rsidRPr="00012E49">
        <w:rPr>
          <w:sz w:val="18"/>
          <w:szCs w:val="18"/>
          <w:lang w:val="en-US" w:eastAsia="zh-CN"/>
        </w:rPr>
        <w:t>0</w:t>
      </w:r>
      <w:r w:rsidR="009C793B">
        <w:rPr>
          <w:sz w:val="18"/>
          <w:szCs w:val="18"/>
          <w:lang w:val="en-US" w:eastAsia="zh-CN"/>
        </w:rPr>
        <w:t xml:space="preserve"> </w:t>
      </w:r>
      <w:r w:rsidRPr="00012E49">
        <w:rPr>
          <w:sz w:val="18"/>
          <w:szCs w:val="18"/>
          <w:lang w:val="en-US" w:eastAsia="zh-CN"/>
        </w:rPr>
        <w:t>MHz to</w:t>
      </w:r>
      <w:r w:rsidR="00700D20" w:rsidRPr="00012E49">
        <w:rPr>
          <w:sz w:val="18"/>
          <w:szCs w:val="18"/>
          <w:lang w:val="en-US" w:eastAsia="zh-CN"/>
        </w:rPr>
        <w:t xml:space="preserve"> 32</w:t>
      </w:r>
      <w:r w:rsidRPr="00012E49">
        <w:rPr>
          <w:sz w:val="18"/>
          <w:szCs w:val="18"/>
          <w:lang w:val="en-US" w:eastAsia="zh-CN"/>
        </w:rPr>
        <w:t>0</w:t>
      </w:r>
      <w:r w:rsidR="009C793B">
        <w:rPr>
          <w:sz w:val="18"/>
          <w:szCs w:val="18"/>
          <w:lang w:val="en-US" w:eastAsia="zh-CN"/>
        </w:rPr>
        <w:t xml:space="preserve"> </w:t>
      </w:r>
      <w:r w:rsidRPr="00012E49">
        <w:rPr>
          <w:sz w:val="18"/>
          <w:szCs w:val="18"/>
          <w:lang w:val="en-US" w:eastAsia="zh-CN"/>
        </w:rPr>
        <w:t>MHz</w:t>
      </w:r>
      <w:r w:rsidR="00700D20" w:rsidRPr="00012E49">
        <w:rPr>
          <w:sz w:val="18"/>
          <w:szCs w:val="18"/>
          <w:lang w:val="en-US" w:eastAsia="zh-CN"/>
        </w:rPr>
        <w:t xml:space="preserve"> according to OMI rules</w:t>
      </w:r>
      <w:r w:rsidR="009C793B">
        <w:rPr>
          <w:sz w:val="18"/>
          <w:szCs w:val="18"/>
          <w:lang w:val="en-US" w:eastAsia="zh-CN"/>
        </w:rPr>
        <w:t xml:space="preserve">, </w:t>
      </w:r>
      <w:r w:rsidR="00700D20" w:rsidRPr="00012E49">
        <w:rPr>
          <w:sz w:val="18"/>
          <w:szCs w:val="18"/>
          <w:lang w:val="en-US" w:eastAsia="zh-CN"/>
        </w:rPr>
        <w:t>and the link pair of link</w:t>
      </w:r>
      <w:r w:rsidR="009C793B">
        <w:rPr>
          <w:sz w:val="18"/>
          <w:szCs w:val="18"/>
          <w:lang w:val="en-US" w:eastAsia="zh-CN"/>
        </w:rPr>
        <w:t xml:space="preserve"> </w:t>
      </w:r>
      <w:r w:rsidR="00700D20" w:rsidRPr="00012E49">
        <w:rPr>
          <w:sz w:val="18"/>
          <w:szCs w:val="18"/>
          <w:lang w:val="en-US" w:eastAsia="zh-CN"/>
        </w:rPr>
        <w:t>1 and link 2 will change to NSRT accordingly.</w:t>
      </w:r>
      <w:r w:rsidRPr="00012E49">
        <w:rPr>
          <w:sz w:val="18"/>
          <w:szCs w:val="18"/>
          <w:lang w:val="en-US" w:eastAsia="zh-CN"/>
        </w:rPr>
        <w:t xml:space="preserve"> </w:t>
      </w:r>
      <w:r w:rsidR="00700D20" w:rsidRPr="00012E49">
        <w:rPr>
          <w:sz w:val="18"/>
          <w:szCs w:val="18"/>
          <w:lang w:val="en-US" w:eastAsia="zh-CN"/>
        </w:rPr>
        <w:t xml:space="preserve">At this time </w:t>
      </w:r>
      <w:r w:rsidRPr="00012E49">
        <w:rPr>
          <w:sz w:val="18"/>
          <w:szCs w:val="18"/>
          <w:lang w:val="en-US" w:eastAsia="zh-CN"/>
        </w:rPr>
        <w:t xml:space="preserve">the OMI response through the OMI initiator </w:t>
      </w:r>
      <w:r w:rsidR="00700D20" w:rsidRPr="00012E49">
        <w:rPr>
          <w:sz w:val="18"/>
          <w:szCs w:val="18"/>
          <w:lang w:val="en-US" w:eastAsia="zh-CN"/>
        </w:rPr>
        <w:t>is still operating on</w:t>
      </w:r>
      <w:r w:rsidRPr="00012E49">
        <w:rPr>
          <w:sz w:val="18"/>
          <w:szCs w:val="18"/>
          <w:lang w:val="en-US" w:eastAsia="zh-CN"/>
        </w:rPr>
        <w:t xml:space="preserve"> 80</w:t>
      </w:r>
      <w:r w:rsidR="009C793B">
        <w:rPr>
          <w:sz w:val="18"/>
          <w:szCs w:val="18"/>
          <w:lang w:val="en-US" w:eastAsia="zh-CN"/>
        </w:rPr>
        <w:t xml:space="preserve"> </w:t>
      </w:r>
      <w:r w:rsidRPr="00012E49">
        <w:rPr>
          <w:sz w:val="18"/>
          <w:szCs w:val="18"/>
          <w:lang w:val="en-US" w:eastAsia="zh-CN"/>
        </w:rPr>
        <w:t xml:space="preserve">MHz, and the </w:t>
      </w:r>
      <w:r w:rsidR="00700D20" w:rsidRPr="00012E49">
        <w:rPr>
          <w:sz w:val="18"/>
          <w:szCs w:val="18"/>
          <w:lang w:val="en-US" w:eastAsia="zh-CN"/>
        </w:rPr>
        <w:t>link pair of link 1 and link 2 i</w:t>
      </w:r>
      <w:r w:rsidRPr="00012E49">
        <w:rPr>
          <w:sz w:val="18"/>
          <w:szCs w:val="18"/>
          <w:lang w:val="en-US" w:eastAsia="zh-CN"/>
        </w:rPr>
        <w:t xml:space="preserve">s STR. </w:t>
      </w:r>
      <w:r w:rsidR="009C793B">
        <w:rPr>
          <w:sz w:val="18"/>
          <w:szCs w:val="18"/>
          <w:lang w:val="en-US" w:eastAsia="zh-CN"/>
        </w:rPr>
        <w:t>Therefore,</w:t>
      </w:r>
      <w:r w:rsidR="009C793B" w:rsidRPr="00012E49">
        <w:rPr>
          <w:sz w:val="18"/>
          <w:szCs w:val="18"/>
          <w:lang w:val="en-US" w:eastAsia="zh-CN"/>
        </w:rPr>
        <w:t xml:space="preserve"> </w:t>
      </w:r>
      <w:r w:rsidRPr="00012E49">
        <w:rPr>
          <w:sz w:val="18"/>
          <w:szCs w:val="18"/>
          <w:lang w:val="en-US" w:eastAsia="zh-CN"/>
        </w:rPr>
        <w:t xml:space="preserve">the OMI responder </w:t>
      </w:r>
      <w:r w:rsidR="009C793B">
        <w:rPr>
          <w:sz w:val="18"/>
          <w:szCs w:val="18"/>
          <w:lang w:val="en-US" w:eastAsia="zh-CN"/>
        </w:rPr>
        <w:t>continue</w:t>
      </w:r>
      <w:r w:rsidR="00700D20" w:rsidRPr="00012E49">
        <w:rPr>
          <w:sz w:val="18"/>
          <w:szCs w:val="18"/>
          <w:lang w:val="en-US" w:eastAsia="zh-CN"/>
        </w:rPr>
        <w:t xml:space="preserve"> </w:t>
      </w:r>
      <w:r w:rsidRPr="00012E49">
        <w:rPr>
          <w:sz w:val="18"/>
          <w:szCs w:val="18"/>
          <w:lang w:val="en-US" w:eastAsia="zh-CN"/>
        </w:rPr>
        <w:t>operat</w:t>
      </w:r>
      <w:r w:rsidR="009C793B">
        <w:rPr>
          <w:sz w:val="18"/>
          <w:szCs w:val="18"/>
          <w:lang w:val="en-US" w:eastAsia="zh-CN"/>
        </w:rPr>
        <w:t>ing</w:t>
      </w:r>
      <w:r w:rsidRPr="00012E49">
        <w:rPr>
          <w:sz w:val="18"/>
          <w:szCs w:val="18"/>
          <w:lang w:val="en-US" w:eastAsia="zh-CN"/>
        </w:rPr>
        <w:t xml:space="preserve"> STR rules to the OMI initiator,</w:t>
      </w:r>
      <w:r w:rsidR="009C793B">
        <w:rPr>
          <w:sz w:val="18"/>
          <w:szCs w:val="18"/>
          <w:lang w:val="en-US" w:eastAsia="zh-CN"/>
        </w:rPr>
        <w:t xml:space="preserve"> </w:t>
      </w:r>
      <w:r w:rsidRPr="00012E49">
        <w:rPr>
          <w:sz w:val="18"/>
          <w:szCs w:val="18"/>
          <w:lang w:val="en-US" w:eastAsia="zh-CN"/>
        </w:rPr>
        <w:t>it will cause problem</w:t>
      </w:r>
      <w:r w:rsidR="00700D20" w:rsidRPr="00012E49">
        <w:rPr>
          <w:sz w:val="18"/>
          <w:szCs w:val="18"/>
          <w:lang w:val="en-US" w:eastAsia="zh-CN"/>
        </w:rPr>
        <w:t>s</w:t>
      </w:r>
      <w:r w:rsidRPr="00012E49">
        <w:rPr>
          <w:sz w:val="18"/>
          <w:szCs w:val="18"/>
          <w:lang w:val="en-US" w:eastAsia="zh-CN"/>
        </w:rPr>
        <w:t xml:space="preserve">. In conclusion, the NSTR </w:t>
      </w:r>
      <w:r w:rsidR="009C793B">
        <w:rPr>
          <w:sz w:val="18"/>
          <w:szCs w:val="18"/>
          <w:lang w:val="en-US" w:eastAsia="zh-CN"/>
        </w:rPr>
        <w:t>c</w:t>
      </w:r>
      <w:r w:rsidR="009C793B" w:rsidRPr="00012E49">
        <w:rPr>
          <w:sz w:val="18"/>
          <w:szCs w:val="18"/>
          <w:lang w:val="en-US" w:eastAsia="zh-CN"/>
        </w:rPr>
        <w:t xml:space="preserve">apability </w:t>
      </w:r>
      <w:r w:rsidRPr="00012E49">
        <w:rPr>
          <w:sz w:val="18"/>
          <w:szCs w:val="18"/>
          <w:lang w:val="en-US" w:eastAsia="zh-CN"/>
        </w:rPr>
        <w:t xml:space="preserve">update information and OM Control subfield cannot be carried in </w:t>
      </w:r>
      <w:r w:rsidR="009C793B">
        <w:rPr>
          <w:sz w:val="18"/>
          <w:szCs w:val="18"/>
          <w:lang w:val="en-US" w:eastAsia="zh-CN"/>
        </w:rPr>
        <w:t xml:space="preserve">the </w:t>
      </w:r>
      <w:r w:rsidRPr="00012E49">
        <w:rPr>
          <w:sz w:val="18"/>
          <w:szCs w:val="18"/>
          <w:lang w:val="en-US" w:eastAsia="zh-CN"/>
        </w:rPr>
        <w:t>same frame</w:t>
      </w:r>
      <w:r w:rsidR="00700D20" w:rsidRPr="00012E49">
        <w:rPr>
          <w:sz w:val="18"/>
          <w:szCs w:val="18"/>
          <w:lang w:val="en-US" w:eastAsia="zh-CN"/>
        </w:rPr>
        <w:t xml:space="preserve"> under this case</w:t>
      </w:r>
      <w:r w:rsidRPr="00012E49">
        <w:rPr>
          <w:sz w:val="18"/>
          <w:szCs w:val="18"/>
          <w:lang w:val="en-US" w:eastAsia="zh-CN"/>
        </w:rPr>
        <w:t>.</w:t>
      </w:r>
    </w:p>
    <w:p w14:paraId="7992FC2E" w14:textId="20D6BB6C" w:rsidR="004A7019" w:rsidRPr="00012E49" w:rsidRDefault="004A7019" w:rsidP="004A7019">
      <w:pPr>
        <w:rPr>
          <w:sz w:val="18"/>
          <w:szCs w:val="18"/>
          <w:lang w:val="en-US" w:eastAsia="zh-CN"/>
        </w:rPr>
      </w:pPr>
      <w:r w:rsidRPr="00012E49">
        <w:rPr>
          <w:sz w:val="18"/>
          <w:szCs w:val="18"/>
          <w:lang w:val="en-US" w:eastAsia="zh-CN"/>
        </w:rPr>
        <w:t xml:space="preserve">Let’s assuming OMI initiator tranmits </w:t>
      </w:r>
      <w:r w:rsidR="00700D20" w:rsidRPr="00012E49">
        <w:rPr>
          <w:sz w:val="18"/>
          <w:szCs w:val="18"/>
          <w:lang w:val="en-US" w:eastAsia="zh-CN"/>
        </w:rPr>
        <w:t>the frame contains OMI Contro</w:t>
      </w:r>
      <w:r w:rsidR="009C793B">
        <w:rPr>
          <w:sz w:val="18"/>
          <w:szCs w:val="18"/>
          <w:lang w:val="en-US" w:eastAsia="zh-CN"/>
        </w:rPr>
        <w:t>l</w:t>
      </w:r>
      <w:r w:rsidRPr="00012E49">
        <w:rPr>
          <w:sz w:val="18"/>
          <w:szCs w:val="18"/>
          <w:lang w:val="en-US" w:eastAsia="zh-CN"/>
        </w:rPr>
        <w:t xml:space="preserve"> first, and then </w:t>
      </w:r>
      <w:r w:rsidR="00700D20" w:rsidRPr="00012E49">
        <w:rPr>
          <w:sz w:val="18"/>
          <w:szCs w:val="18"/>
          <w:lang w:val="en-US" w:eastAsia="zh-CN"/>
        </w:rPr>
        <w:t>NSTR Capability update frame</w:t>
      </w:r>
      <w:r w:rsidRPr="00012E49">
        <w:rPr>
          <w:sz w:val="18"/>
          <w:szCs w:val="18"/>
          <w:lang w:val="en-US" w:eastAsia="zh-CN"/>
        </w:rPr>
        <w:t xml:space="preserve">. Then AP MLD </w:t>
      </w:r>
      <w:r w:rsidR="00700D20" w:rsidRPr="00012E49">
        <w:rPr>
          <w:sz w:val="18"/>
          <w:szCs w:val="18"/>
          <w:lang w:val="en-US" w:eastAsia="zh-CN"/>
        </w:rPr>
        <w:t>(</w:t>
      </w:r>
      <w:r w:rsidR="009C793B">
        <w:rPr>
          <w:sz w:val="18"/>
          <w:szCs w:val="18"/>
          <w:lang w:val="en-US" w:eastAsia="zh-CN"/>
        </w:rPr>
        <w:t xml:space="preserve">that </w:t>
      </w:r>
      <w:r w:rsidR="00700D20" w:rsidRPr="00012E49">
        <w:rPr>
          <w:sz w:val="18"/>
          <w:szCs w:val="18"/>
          <w:lang w:val="en-US" w:eastAsia="zh-CN"/>
        </w:rPr>
        <w:t xml:space="preserve">contains the OMI responder) </w:t>
      </w:r>
      <w:r w:rsidRPr="00012E49">
        <w:rPr>
          <w:sz w:val="18"/>
          <w:szCs w:val="18"/>
          <w:lang w:val="en-US" w:eastAsia="zh-CN"/>
        </w:rPr>
        <w:t xml:space="preserve">will have </w:t>
      </w:r>
      <w:r w:rsidR="009C793B">
        <w:rPr>
          <w:sz w:val="18"/>
          <w:szCs w:val="18"/>
          <w:lang w:val="en-US" w:eastAsia="zh-CN"/>
        </w:rPr>
        <w:t xml:space="preserve">an </w:t>
      </w:r>
      <w:r w:rsidRPr="00012E49">
        <w:rPr>
          <w:sz w:val="18"/>
          <w:szCs w:val="18"/>
          <w:lang w:val="en-US" w:eastAsia="zh-CN"/>
        </w:rPr>
        <w:t xml:space="preserve">incorrect understanding about the NSTR capability of the link pair (AP </w:t>
      </w:r>
      <w:r w:rsidR="009C793B">
        <w:rPr>
          <w:sz w:val="18"/>
          <w:szCs w:val="18"/>
          <w:lang w:val="en-US" w:eastAsia="zh-CN"/>
        </w:rPr>
        <w:t>considers</w:t>
      </w:r>
      <w:r w:rsidR="009C793B" w:rsidRPr="00012E49">
        <w:rPr>
          <w:sz w:val="18"/>
          <w:szCs w:val="18"/>
          <w:lang w:val="en-US" w:eastAsia="zh-CN"/>
        </w:rPr>
        <w:t xml:space="preserve"> </w:t>
      </w:r>
      <w:r w:rsidRPr="00012E49">
        <w:rPr>
          <w:sz w:val="18"/>
          <w:szCs w:val="18"/>
          <w:lang w:val="en-US" w:eastAsia="zh-CN"/>
        </w:rPr>
        <w:t>it is STR, but it is NSTR indeed)</w:t>
      </w:r>
      <w:r w:rsidR="006B4D56" w:rsidRPr="00012E49">
        <w:rPr>
          <w:sz w:val="18"/>
          <w:szCs w:val="18"/>
          <w:lang w:val="en-US" w:eastAsia="zh-CN"/>
        </w:rPr>
        <w:t xml:space="preserve"> before NSTR Capability update frame is correctly received</w:t>
      </w:r>
      <w:r w:rsidRPr="00012E49">
        <w:rPr>
          <w:sz w:val="18"/>
          <w:szCs w:val="18"/>
          <w:lang w:val="en-US" w:eastAsia="zh-CN"/>
        </w:rPr>
        <w:t xml:space="preserve">. Similar problem </w:t>
      </w:r>
      <w:r w:rsidR="006B4D56" w:rsidRPr="00012E49">
        <w:rPr>
          <w:sz w:val="18"/>
          <w:szCs w:val="18"/>
          <w:lang w:val="en-US" w:eastAsia="zh-CN"/>
        </w:rPr>
        <w:t>exists</w:t>
      </w:r>
      <w:r w:rsidRPr="00012E49">
        <w:rPr>
          <w:sz w:val="18"/>
          <w:szCs w:val="18"/>
          <w:lang w:val="en-US" w:eastAsia="zh-CN"/>
        </w:rPr>
        <w:t>.</w:t>
      </w:r>
    </w:p>
    <w:p w14:paraId="16E17928" w14:textId="006560B4" w:rsidR="004A7019" w:rsidRPr="00012E49" w:rsidRDefault="004A7019" w:rsidP="004A7019">
      <w:pPr>
        <w:rPr>
          <w:sz w:val="18"/>
          <w:szCs w:val="18"/>
          <w:lang w:val="en-US" w:eastAsia="zh-CN"/>
        </w:rPr>
      </w:pPr>
      <w:r w:rsidRPr="00012E49">
        <w:rPr>
          <w:sz w:val="18"/>
          <w:szCs w:val="18"/>
          <w:lang w:val="en-US" w:eastAsia="zh-CN"/>
        </w:rPr>
        <w:t xml:space="preserve">So the right order is </w:t>
      </w:r>
      <w:r w:rsidR="009C793B">
        <w:rPr>
          <w:sz w:val="18"/>
          <w:szCs w:val="18"/>
          <w:lang w:val="en-US" w:eastAsia="zh-CN"/>
        </w:rPr>
        <w:t xml:space="preserve">that </w:t>
      </w:r>
      <w:r w:rsidRPr="00012E49">
        <w:rPr>
          <w:sz w:val="18"/>
          <w:szCs w:val="18"/>
          <w:lang w:val="en-US" w:eastAsia="zh-CN"/>
        </w:rPr>
        <w:t xml:space="preserve">the OMI initator </w:t>
      </w:r>
      <w:r w:rsidR="009C793B">
        <w:rPr>
          <w:sz w:val="18"/>
          <w:szCs w:val="18"/>
          <w:lang w:val="en-US" w:eastAsia="zh-CN"/>
        </w:rPr>
        <w:t xml:space="preserve">successfully </w:t>
      </w:r>
      <w:r w:rsidRPr="00012E49">
        <w:rPr>
          <w:sz w:val="18"/>
          <w:szCs w:val="18"/>
          <w:lang w:val="en-US" w:eastAsia="zh-CN"/>
        </w:rPr>
        <w:t>transmit</w:t>
      </w:r>
      <w:r w:rsidR="009C793B">
        <w:rPr>
          <w:sz w:val="18"/>
          <w:szCs w:val="18"/>
          <w:lang w:val="en-US" w:eastAsia="zh-CN"/>
        </w:rPr>
        <w:t>s</w:t>
      </w:r>
      <w:r w:rsidRPr="00012E49">
        <w:rPr>
          <w:sz w:val="18"/>
          <w:szCs w:val="18"/>
          <w:lang w:val="en-US" w:eastAsia="zh-CN"/>
        </w:rPr>
        <w:t xml:space="preserve"> </w:t>
      </w:r>
      <w:r w:rsidR="006B4D56" w:rsidRPr="00012E49">
        <w:rPr>
          <w:sz w:val="18"/>
          <w:szCs w:val="18"/>
          <w:lang w:val="en-US" w:eastAsia="zh-CN"/>
        </w:rPr>
        <w:t xml:space="preserve">the frame </w:t>
      </w:r>
      <w:r w:rsidR="009C793B" w:rsidRPr="00012E49">
        <w:rPr>
          <w:sz w:val="18"/>
          <w:szCs w:val="18"/>
          <w:lang w:val="en-US" w:eastAsia="zh-CN"/>
        </w:rPr>
        <w:t>contain</w:t>
      </w:r>
      <w:r w:rsidR="009C793B">
        <w:rPr>
          <w:sz w:val="18"/>
          <w:szCs w:val="18"/>
          <w:lang w:val="en-US" w:eastAsia="zh-CN"/>
        </w:rPr>
        <w:t>ing</w:t>
      </w:r>
      <w:r w:rsidR="009C793B" w:rsidRPr="00012E49">
        <w:rPr>
          <w:sz w:val="18"/>
          <w:szCs w:val="18"/>
          <w:lang w:val="en-US" w:eastAsia="zh-CN"/>
        </w:rPr>
        <w:t xml:space="preserve"> </w:t>
      </w:r>
      <w:r w:rsidR="006B4D56" w:rsidRPr="00012E49">
        <w:rPr>
          <w:sz w:val="18"/>
          <w:szCs w:val="18"/>
          <w:lang w:val="en-US" w:eastAsia="zh-CN"/>
        </w:rPr>
        <w:t xml:space="preserve">OMI Control </w:t>
      </w:r>
      <w:r w:rsidR="009C793B">
        <w:rPr>
          <w:sz w:val="18"/>
          <w:szCs w:val="18"/>
          <w:lang w:val="en-US" w:eastAsia="zh-CN"/>
        </w:rPr>
        <w:t>subfield</w:t>
      </w:r>
      <w:r w:rsidRPr="00012E49">
        <w:rPr>
          <w:sz w:val="18"/>
          <w:szCs w:val="18"/>
          <w:lang w:val="en-US" w:eastAsia="zh-CN"/>
        </w:rPr>
        <w:t>, and then transmit</w:t>
      </w:r>
      <w:r w:rsidR="006B4D56" w:rsidRPr="00012E49">
        <w:rPr>
          <w:sz w:val="18"/>
          <w:szCs w:val="18"/>
          <w:lang w:val="en-US" w:eastAsia="zh-CN"/>
        </w:rPr>
        <w:t xml:space="preserve"> the frame </w:t>
      </w:r>
      <w:r w:rsidR="009C793B">
        <w:rPr>
          <w:sz w:val="18"/>
          <w:szCs w:val="18"/>
          <w:lang w:val="en-US" w:eastAsia="zh-CN"/>
        </w:rPr>
        <w:t xml:space="preserve">that </w:t>
      </w:r>
      <w:r w:rsidR="006B4D56" w:rsidRPr="00012E49">
        <w:rPr>
          <w:sz w:val="18"/>
          <w:szCs w:val="18"/>
          <w:lang w:val="en-US" w:eastAsia="zh-CN"/>
        </w:rPr>
        <w:t>contains OMI Control</w:t>
      </w:r>
      <w:r w:rsidRPr="00012E49">
        <w:rPr>
          <w:sz w:val="18"/>
          <w:szCs w:val="18"/>
          <w:lang w:val="en-US" w:eastAsia="zh-CN"/>
        </w:rPr>
        <w:t>.</w:t>
      </w:r>
    </w:p>
    <w:p w14:paraId="4B0671FA" w14:textId="77777777" w:rsidR="004A7019" w:rsidRPr="004A7019" w:rsidRDefault="004A7019" w:rsidP="002B1A82">
      <w:pPr>
        <w:rPr>
          <w:sz w:val="16"/>
          <w:lang w:val="en-US" w:eastAsia="zh-CN"/>
        </w:rPr>
      </w:pPr>
    </w:p>
    <w:p w14:paraId="221623FB" w14:textId="77777777" w:rsidR="00D405E0" w:rsidRPr="00612F27" w:rsidRDefault="00D405E0" w:rsidP="002B1A82">
      <w:pPr>
        <w:rPr>
          <w:sz w:val="16"/>
          <w:lang w:val="en-US" w:eastAsia="zh-CN"/>
        </w:rPr>
      </w:pPr>
    </w:p>
    <w:p w14:paraId="5AF03844" w14:textId="77777777" w:rsidR="00D405E0" w:rsidRDefault="00D405E0" w:rsidP="002B1A82">
      <w:pPr>
        <w:rPr>
          <w:sz w:val="16"/>
          <w:lang w:eastAsia="zh-CN"/>
        </w:rPr>
      </w:pPr>
    </w:p>
    <w:tbl>
      <w:tblPr>
        <w:tblW w:w="8933" w:type="dxa"/>
        <w:tblCellMar>
          <w:left w:w="0" w:type="dxa"/>
          <w:right w:w="0" w:type="dxa"/>
        </w:tblCellMar>
        <w:tblLook w:val="0420" w:firstRow="1" w:lastRow="0" w:firstColumn="0" w:lastColumn="0" w:noHBand="0" w:noVBand="1"/>
      </w:tblPr>
      <w:tblGrid>
        <w:gridCol w:w="2302"/>
        <w:gridCol w:w="1786"/>
        <w:gridCol w:w="1841"/>
        <w:gridCol w:w="3004"/>
      </w:tblGrid>
      <w:tr w:rsidR="001F2002" w:rsidRPr="00495646" w14:paraId="5078426D" w14:textId="77777777" w:rsidTr="00F3338D">
        <w:trPr>
          <w:trHeight w:val="1440"/>
        </w:trPr>
        <w:tc>
          <w:tcPr>
            <w:tcW w:w="2302"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14:paraId="05B02C84" w14:textId="77777777" w:rsidR="001F2002" w:rsidRPr="00495646" w:rsidRDefault="001F2002" w:rsidP="007B2875">
            <w:pPr>
              <w:pStyle w:val="af5"/>
              <w:spacing w:before="240"/>
              <w:ind w:firstLine="420"/>
              <w:jc w:val="both"/>
              <w:rPr>
                <w:lang w:val="en-US"/>
              </w:rPr>
            </w:pPr>
            <w:r w:rsidRPr="00495646">
              <w:rPr>
                <w:lang w:val="en-US"/>
              </w:rPr>
              <w:t>320MHz</w:t>
            </w:r>
            <w:r w:rsidRPr="00495646">
              <w:rPr>
                <w:rFonts w:hint="eastAsia"/>
                <w:lang w:val="en-US"/>
              </w:rPr>
              <w:sym w:font="Wingdings" w:char="F0E0"/>
            </w:r>
            <w:r w:rsidRPr="00495646">
              <w:rPr>
                <w:lang w:val="en-US"/>
              </w:rPr>
              <w:t>80MHz</w:t>
            </w:r>
          </w:p>
        </w:tc>
        <w:tc>
          <w:tcPr>
            <w:tcW w:w="1786"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14:paraId="52A889C9" w14:textId="77777777" w:rsidR="001F2002" w:rsidRPr="00495646" w:rsidRDefault="001F2002" w:rsidP="007B2875">
            <w:pPr>
              <w:pStyle w:val="af5"/>
              <w:spacing w:before="240"/>
              <w:ind w:firstLine="420"/>
              <w:jc w:val="both"/>
              <w:rPr>
                <w:lang w:val="en-US"/>
              </w:rPr>
            </w:pPr>
            <w:r w:rsidRPr="00495646">
              <w:rPr>
                <w:lang w:val="en-US"/>
              </w:rPr>
              <w:t>High</w:t>
            </w:r>
            <w:r w:rsidRPr="00495646">
              <w:rPr>
                <w:rFonts w:hint="eastAsia"/>
                <w:lang w:val="en-US"/>
              </w:rPr>
              <w:sym w:font="Wingdings" w:char="F0E0"/>
            </w:r>
            <w:r w:rsidRPr="00495646">
              <w:rPr>
                <w:lang w:val="en-US"/>
              </w:rPr>
              <w:t>Low</w:t>
            </w:r>
          </w:p>
        </w:tc>
        <w:tc>
          <w:tcPr>
            <w:tcW w:w="1841"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14:paraId="26BAC8F3" w14:textId="77777777" w:rsidR="001F2002" w:rsidRPr="00495646" w:rsidRDefault="001F2002" w:rsidP="007B2875">
            <w:pPr>
              <w:pStyle w:val="af5"/>
              <w:spacing w:before="240"/>
              <w:ind w:firstLine="420"/>
              <w:jc w:val="both"/>
              <w:rPr>
                <w:lang w:val="en-US"/>
              </w:rPr>
            </w:pPr>
            <w:r w:rsidRPr="00495646">
              <w:rPr>
                <w:lang w:val="en-US"/>
              </w:rPr>
              <w:t>NSTR</w:t>
            </w:r>
            <w:r w:rsidRPr="00495646">
              <w:rPr>
                <w:rFonts w:hint="eastAsia"/>
                <w:lang w:val="en-US"/>
              </w:rPr>
              <w:sym w:font="Wingdings" w:char="F0E0"/>
            </w:r>
            <w:r w:rsidRPr="00495646">
              <w:rPr>
                <w:lang w:val="en-US"/>
              </w:rPr>
              <w:t>STR</w:t>
            </w:r>
          </w:p>
        </w:tc>
        <w:tc>
          <w:tcPr>
            <w:tcW w:w="3004"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14:paraId="66BBDF74" w14:textId="77777777" w:rsidR="001F2002" w:rsidRPr="00495646" w:rsidRDefault="001F2002" w:rsidP="007B2875">
            <w:pPr>
              <w:pStyle w:val="af5"/>
              <w:spacing w:before="240"/>
              <w:ind w:firstLine="420"/>
              <w:jc w:val="both"/>
              <w:rPr>
                <w:lang w:val="en-US"/>
              </w:rPr>
            </w:pPr>
            <w:r w:rsidRPr="00495646">
              <w:rPr>
                <w:i/>
                <w:iCs/>
                <w:lang w:val="en-US"/>
              </w:rPr>
              <w:t>change the BW only after the TXOP in which it received the immediate acknowledgment</w:t>
            </w:r>
          </w:p>
        </w:tc>
      </w:tr>
      <w:tr w:rsidR="001F2002" w:rsidRPr="00495646" w14:paraId="36EE5CD0" w14:textId="77777777" w:rsidTr="00F3338D">
        <w:trPr>
          <w:trHeight w:val="1440"/>
        </w:trPr>
        <w:tc>
          <w:tcPr>
            <w:tcW w:w="2302"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14:paraId="30992EE8" w14:textId="77777777" w:rsidR="001F2002" w:rsidRPr="00495646" w:rsidRDefault="001F2002" w:rsidP="007B2875">
            <w:pPr>
              <w:pStyle w:val="af5"/>
              <w:spacing w:before="240"/>
              <w:ind w:firstLine="420"/>
              <w:jc w:val="both"/>
              <w:rPr>
                <w:lang w:val="en-US"/>
              </w:rPr>
            </w:pPr>
            <w:r w:rsidRPr="00495646">
              <w:rPr>
                <w:lang w:val="en-US"/>
              </w:rPr>
              <w:lastRenderedPageBreak/>
              <w:t>80MHz</w:t>
            </w:r>
            <w:r w:rsidRPr="00495646">
              <w:rPr>
                <w:rFonts w:hint="eastAsia"/>
                <w:lang w:val="en-US"/>
              </w:rPr>
              <w:sym w:font="Wingdings" w:char="F0E0"/>
            </w:r>
            <w:r w:rsidRPr="00495646">
              <w:rPr>
                <w:lang w:val="en-US"/>
              </w:rPr>
              <w:t>320MHz</w:t>
            </w:r>
          </w:p>
        </w:tc>
        <w:tc>
          <w:tcPr>
            <w:tcW w:w="1786"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14:paraId="7FA955EA" w14:textId="77777777" w:rsidR="001F2002" w:rsidRPr="00495646" w:rsidRDefault="001F2002" w:rsidP="007B2875">
            <w:pPr>
              <w:pStyle w:val="af5"/>
              <w:spacing w:before="240"/>
              <w:ind w:firstLine="420"/>
              <w:jc w:val="both"/>
              <w:rPr>
                <w:lang w:val="en-US"/>
              </w:rPr>
            </w:pPr>
            <w:r w:rsidRPr="00495646">
              <w:rPr>
                <w:lang w:val="en-US"/>
              </w:rPr>
              <w:t>Low</w:t>
            </w:r>
            <w:r w:rsidRPr="00495646">
              <w:rPr>
                <w:rFonts w:hint="eastAsia"/>
                <w:lang w:val="en-US"/>
              </w:rPr>
              <w:sym w:font="Wingdings" w:char="F0E0"/>
            </w:r>
            <w:r w:rsidRPr="00495646">
              <w:rPr>
                <w:lang w:val="en-US"/>
              </w:rPr>
              <w:t>High</w:t>
            </w:r>
          </w:p>
        </w:tc>
        <w:tc>
          <w:tcPr>
            <w:tcW w:w="1841"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14:paraId="1E51F7D5" w14:textId="77777777" w:rsidR="001F2002" w:rsidRPr="00495646" w:rsidRDefault="001F2002" w:rsidP="007B2875">
            <w:pPr>
              <w:pStyle w:val="af5"/>
              <w:spacing w:before="240"/>
              <w:ind w:firstLine="420"/>
              <w:jc w:val="both"/>
              <w:rPr>
                <w:lang w:val="en-US"/>
              </w:rPr>
            </w:pPr>
            <w:r w:rsidRPr="00495646">
              <w:rPr>
                <w:lang w:val="en-US"/>
              </w:rPr>
              <w:t>STR</w:t>
            </w:r>
            <w:r w:rsidRPr="00495646">
              <w:rPr>
                <w:rFonts w:hint="eastAsia"/>
                <w:lang w:val="en-US"/>
              </w:rPr>
              <w:sym w:font="Wingdings" w:char="F0E0"/>
            </w:r>
            <w:r w:rsidRPr="00495646">
              <w:rPr>
                <w:lang w:val="en-US"/>
              </w:rPr>
              <w:t>NSTR</w:t>
            </w:r>
          </w:p>
        </w:tc>
        <w:tc>
          <w:tcPr>
            <w:tcW w:w="3004"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14:paraId="499D69BD" w14:textId="77777777" w:rsidR="001F2002" w:rsidRPr="00495646" w:rsidRDefault="001F2002" w:rsidP="007B2875">
            <w:pPr>
              <w:pStyle w:val="af5"/>
              <w:spacing w:before="240"/>
              <w:ind w:firstLine="420"/>
              <w:jc w:val="both"/>
              <w:rPr>
                <w:lang w:val="en-US"/>
              </w:rPr>
            </w:pPr>
            <w:r w:rsidRPr="00495646">
              <w:rPr>
                <w:i/>
                <w:iCs/>
                <w:lang w:val="en-US"/>
              </w:rPr>
              <w:t xml:space="preserve">change for BW only after the TXOP in which it expects to receive acknowledgment </w:t>
            </w:r>
          </w:p>
        </w:tc>
      </w:tr>
    </w:tbl>
    <w:p w14:paraId="6FA728FD" w14:textId="030483D2" w:rsidR="0035551E" w:rsidDel="00AC604B" w:rsidRDefault="0035551E" w:rsidP="0035551E">
      <w:pPr>
        <w:rPr>
          <w:del w:id="4" w:author="Liyunbo" w:date="2021-03-29T09:44:00Z"/>
          <w:rFonts w:ascii="Arial" w:hAnsi="Arial" w:cs="Arial"/>
          <w:b/>
          <w:bCs/>
          <w:color w:val="000000"/>
          <w:sz w:val="20"/>
          <w:lang w:val="en-US"/>
        </w:rPr>
      </w:pPr>
    </w:p>
    <w:p w14:paraId="5533AA28" w14:textId="77777777" w:rsidR="00CE3B2B" w:rsidRDefault="00CE3B2B" w:rsidP="002B1A82">
      <w:pPr>
        <w:rPr>
          <w:sz w:val="16"/>
        </w:rPr>
      </w:pPr>
    </w:p>
    <w:p w14:paraId="3A13AC6E" w14:textId="77777777" w:rsidR="00CE3B2B" w:rsidRDefault="00CE3B2B" w:rsidP="002B1A82">
      <w:pPr>
        <w:rPr>
          <w:ins w:id="5" w:author="Liyunbo" w:date="2021-05-02T22:56:00Z"/>
          <w:sz w:val="16"/>
        </w:rPr>
      </w:pPr>
    </w:p>
    <w:p w14:paraId="36A849DE" w14:textId="77777777" w:rsidR="00CD315C" w:rsidRDefault="00CD315C" w:rsidP="002B1A82">
      <w:pPr>
        <w:rPr>
          <w:ins w:id="6" w:author="Liyunbo" w:date="2021-05-02T22:56:00Z"/>
          <w:sz w:val="16"/>
        </w:rPr>
      </w:pPr>
    </w:p>
    <w:p w14:paraId="1F2D0F3A" w14:textId="77777777" w:rsidR="00CD315C" w:rsidRDefault="00CD315C" w:rsidP="00CD315C">
      <w:pPr>
        <w:pStyle w:val="SP15102794"/>
        <w:spacing w:before="480" w:after="240"/>
        <w:rPr>
          <w:ins w:id="7" w:author="Liyunbo" w:date="2021-05-02T22:56:00Z"/>
          <w:color w:val="000000"/>
        </w:rPr>
      </w:pPr>
    </w:p>
    <w:p w14:paraId="1EADDB72" w14:textId="77777777" w:rsidR="00CD315C" w:rsidRDefault="00CD315C" w:rsidP="00CD315C">
      <w:pPr>
        <w:pStyle w:val="SP15102805"/>
        <w:spacing w:before="360" w:after="240"/>
        <w:rPr>
          <w:ins w:id="8" w:author="Liyunbo" w:date="2021-05-02T22:56:00Z"/>
          <w:color w:val="000000"/>
        </w:rPr>
      </w:pPr>
    </w:p>
    <w:p w14:paraId="3836A81C" w14:textId="1787AEB2" w:rsidR="00CD315C" w:rsidRDefault="00CD315C" w:rsidP="00CD315C">
      <w:pPr>
        <w:pStyle w:val="SP15102416"/>
        <w:spacing w:before="240" w:after="240"/>
        <w:rPr>
          <w:b/>
          <w:sz w:val="16"/>
          <w:lang w:eastAsia="zh-CN"/>
        </w:rPr>
      </w:pPr>
      <w:r w:rsidRPr="00CD315C">
        <w:rPr>
          <w:b/>
          <w:sz w:val="16"/>
          <w:highlight w:val="yellow"/>
          <w:lang w:eastAsia="zh-CN"/>
        </w:rPr>
        <w:t>Updating frequency and switch delay</w:t>
      </w:r>
      <w:r w:rsidRPr="00CD315C">
        <w:rPr>
          <w:b/>
          <w:sz w:val="16"/>
          <w:highlight w:val="yellow"/>
          <w:lang w:eastAsia="zh-CN"/>
        </w:rPr>
        <w:t>:</w:t>
      </w:r>
    </w:p>
    <w:p w14:paraId="1A15A1D4" w14:textId="0EB1EA0F" w:rsidR="00CD315C" w:rsidRPr="00CD315C" w:rsidRDefault="00CD315C" w:rsidP="00CD315C">
      <w:pPr>
        <w:rPr>
          <w:sz w:val="18"/>
          <w:szCs w:val="18"/>
          <w:lang w:val="en-US" w:eastAsia="zh-CN"/>
        </w:rPr>
      </w:pPr>
      <w:r w:rsidRPr="00CD315C">
        <w:rPr>
          <w:rFonts w:hint="eastAsia"/>
          <w:sz w:val="18"/>
          <w:szCs w:val="18"/>
          <w:lang w:val="en-US" w:eastAsia="zh-CN"/>
        </w:rPr>
        <w:t>I</w:t>
      </w:r>
      <w:r w:rsidRPr="00CD315C">
        <w:rPr>
          <w:sz w:val="18"/>
          <w:szCs w:val="18"/>
          <w:lang w:val="en-US" w:eastAsia="zh-CN"/>
        </w:rPr>
        <w:t xml:space="preserve"> didn’t </w:t>
      </w:r>
      <w:r>
        <w:rPr>
          <w:sz w:val="18"/>
          <w:szCs w:val="18"/>
          <w:lang w:val="en-US" w:eastAsia="zh-CN"/>
        </w:rPr>
        <w:t>g</w:t>
      </w:r>
      <w:r w:rsidR="001230E3">
        <w:rPr>
          <w:sz w:val="18"/>
          <w:szCs w:val="18"/>
          <w:lang w:val="en-US" w:eastAsia="zh-CN"/>
        </w:rPr>
        <w:t>e</w:t>
      </w:r>
      <w:r>
        <w:rPr>
          <w:sz w:val="18"/>
          <w:szCs w:val="18"/>
          <w:lang w:val="en-US" w:eastAsia="zh-CN"/>
        </w:rPr>
        <w:t xml:space="preserve">t any idea how to define the updating frequency and swith delay, </w:t>
      </w:r>
      <w:r w:rsidR="00BC57D5">
        <w:rPr>
          <w:sz w:val="18"/>
          <w:szCs w:val="18"/>
          <w:lang w:val="en-US" w:eastAsia="zh-CN"/>
        </w:rPr>
        <w:t>so</w:t>
      </w:r>
      <w:r>
        <w:rPr>
          <w:sz w:val="18"/>
          <w:szCs w:val="18"/>
          <w:lang w:val="en-US" w:eastAsia="zh-CN"/>
        </w:rPr>
        <w:t xml:space="preserve"> I delete below sentence in 757r0. I will collect opinions from the group and modify it accordingly if it is necessary.</w:t>
      </w:r>
    </w:p>
    <w:p w14:paraId="4AEDF4E5" w14:textId="77777777" w:rsidR="00CD315C" w:rsidRPr="00CD315C" w:rsidRDefault="00CD315C" w:rsidP="00CD315C">
      <w:pPr>
        <w:pStyle w:val="Default"/>
        <w:rPr>
          <w:ins w:id="9" w:author="Liyunbo" w:date="2021-05-02T22:56:00Z"/>
          <w:rFonts w:hint="eastAsia"/>
          <w:lang w:eastAsia="zh-CN"/>
        </w:rPr>
      </w:pPr>
    </w:p>
    <w:p w14:paraId="71268E81" w14:textId="23DC1BE1" w:rsidR="00CD315C" w:rsidRPr="00CD315C" w:rsidRDefault="00CD315C" w:rsidP="00CD315C">
      <w:pPr>
        <w:rPr>
          <w:rStyle w:val="SC15323589"/>
          <w:i/>
        </w:rPr>
      </w:pPr>
      <w:r w:rsidRPr="00CD315C">
        <w:rPr>
          <w:rStyle w:val="SC15323589"/>
          <w:i/>
        </w:rPr>
        <w:t>The limitation of updating frequency of the ability to perform STR as well as the switching delay is TBD.</w:t>
      </w:r>
    </w:p>
    <w:p w14:paraId="4B459ED5" w14:textId="77777777" w:rsidR="00CD315C" w:rsidRDefault="00CD315C" w:rsidP="00CD315C">
      <w:pPr>
        <w:rPr>
          <w:rStyle w:val="SC15323589"/>
        </w:rPr>
      </w:pPr>
    </w:p>
    <w:p w14:paraId="48EB25BF" w14:textId="77777777" w:rsidR="00CD315C" w:rsidRDefault="00CD315C" w:rsidP="00CD315C">
      <w:pPr>
        <w:rPr>
          <w:rStyle w:val="SC15323589"/>
        </w:rPr>
      </w:pPr>
    </w:p>
    <w:p w14:paraId="0013FE76" w14:textId="77777777" w:rsidR="00CD315C" w:rsidRDefault="00CD315C" w:rsidP="00CD315C">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10" w:author="Cariou, Laurent" w:date="2021-02-23T19:42:00Z"/>
          <w:bCs/>
          <w:sz w:val="20"/>
        </w:rPr>
      </w:pPr>
    </w:p>
    <w:p w14:paraId="7434908F" w14:textId="59EF7195" w:rsidR="0032005C" w:rsidRDefault="0032005C" w:rsidP="0032005C">
      <w:pPr>
        <w:rPr>
          <w:bCs/>
          <w:sz w:val="20"/>
        </w:rPr>
      </w:pPr>
      <w:r w:rsidRPr="0032005C">
        <w:rPr>
          <w:bCs/>
          <w:sz w:val="20"/>
        </w:rPr>
        <w:t xml:space="preserve">The baseline for this text is </w:t>
      </w:r>
      <w:r w:rsidR="00CE3B2B">
        <w:rPr>
          <w:bCs/>
          <w:sz w:val="20"/>
        </w:rPr>
        <w:t>TGbe</w:t>
      </w:r>
      <w:r w:rsidR="00B13D0A">
        <w:rPr>
          <w:bCs/>
          <w:sz w:val="20"/>
        </w:rPr>
        <w:t xml:space="preserve"> D</w:t>
      </w:r>
      <w:r w:rsidR="00CE3B2B">
        <w:rPr>
          <w:bCs/>
          <w:sz w:val="20"/>
        </w:rPr>
        <w:t>0.4</w:t>
      </w:r>
    </w:p>
    <w:p w14:paraId="469E3B0E" w14:textId="77777777" w:rsidR="00D04E5E" w:rsidRPr="0032005C" w:rsidRDefault="00D04E5E" w:rsidP="0032005C">
      <w:pPr>
        <w:rPr>
          <w:bCs/>
          <w:sz w:val="20"/>
        </w:rPr>
      </w:pPr>
    </w:p>
    <w:p w14:paraId="4C3D819A" w14:textId="65B1087A" w:rsidR="00A141E0" w:rsidRDefault="00A141E0" w:rsidP="00A141E0">
      <w:pPr>
        <w:rPr>
          <w:b/>
          <w:sz w:val="20"/>
        </w:rPr>
      </w:pPr>
    </w:p>
    <w:p w14:paraId="09BC05E7" w14:textId="77777777" w:rsidR="00D04E5E" w:rsidRDefault="00D04E5E" w:rsidP="00A141E0">
      <w:pPr>
        <w:rPr>
          <w:rFonts w:ascii="Arial-BoldMT" w:eastAsia="Arial-BoldMT" w:cs="Arial-BoldMT"/>
          <w:b/>
          <w:bCs/>
          <w:szCs w:val="22"/>
          <w:lang w:val="en-US"/>
        </w:rPr>
      </w:pPr>
    </w:p>
    <w:p w14:paraId="0D3B302F" w14:textId="3A4DB773" w:rsidR="00D04E5E" w:rsidRDefault="00D04E5E" w:rsidP="00A141E0">
      <w:pPr>
        <w:rPr>
          <w:b/>
          <w:sz w:val="20"/>
        </w:rPr>
      </w:pPr>
      <w:r w:rsidRPr="0037621C">
        <w:rPr>
          <w:rFonts w:ascii="TimesNewRomanPS-BoldItalicMT" w:hAnsi="TimesNewRomanPS-BoldItalicMT" w:cs="TimesNewRomanPS-BoldItalicMT"/>
          <w:b/>
          <w:bCs/>
          <w:i/>
          <w:iCs/>
          <w:sz w:val="20"/>
          <w:highlight w:val="yellow"/>
          <w:lang w:val="en-US"/>
        </w:rPr>
        <w:t xml:space="preserve">TGbe editor: </w:t>
      </w:r>
      <w:r w:rsidR="00E1507C">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sidR="008465D6">
        <w:rPr>
          <w:rFonts w:ascii="TimesNewRomanPS-BoldItalicMT" w:hAnsi="TimesNewRomanPS-BoldItalicMT" w:cs="TimesNewRomanPS-BoldItalicMT" w:hint="eastAsia"/>
          <w:b/>
          <w:bCs/>
          <w:i/>
          <w:iCs/>
          <w:sz w:val="20"/>
          <w:highlight w:val="yellow"/>
          <w:lang w:val="en-US" w:eastAsia="zh-CN"/>
        </w:rPr>
        <w:t>Table</w:t>
      </w:r>
      <w:r w:rsidR="008465D6">
        <w:rPr>
          <w:rFonts w:ascii="TimesNewRomanPS-BoldItalicMT" w:hAnsi="TimesNewRomanPS-BoldItalicMT" w:cs="TimesNewRomanPS-BoldItalicMT"/>
          <w:b/>
          <w:bCs/>
          <w:i/>
          <w:iCs/>
          <w:sz w:val="20"/>
          <w:highlight w:val="yellow"/>
          <w:lang w:val="en-US"/>
        </w:rPr>
        <w:t xml:space="preserve"> 9-526q </w:t>
      </w:r>
      <w:r w:rsidR="00E1507C">
        <w:rPr>
          <w:rFonts w:ascii="TimesNewRomanPS-BoldItalicMT" w:hAnsi="TimesNewRomanPS-BoldItalicMT" w:cs="TimesNewRomanPS-BoldItalicMT"/>
          <w:b/>
          <w:bCs/>
          <w:i/>
          <w:iCs/>
          <w:sz w:val="20"/>
          <w:highlight w:val="yellow"/>
          <w:lang w:val="en-US"/>
        </w:rPr>
        <w:t xml:space="preserve">in </w:t>
      </w:r>
      <w:r w:rsidR="008465D6">
        <w:rPr>
          <w:rFonts w:ascii="TimesNewRomanPS-BoldItalicMT" w:hAnsi="TimesNewRomanPS-BoldItalicMT" w:cs="TimesNewRomanPS-BoldItalicMT"/>
          <w:b/>
          <w:bCs/>
          <w:i/>
          <w:iCs/>
          <w:sz w:val="20"/>
          <w:highlight w:val="yellow"/>
          <w:lang w:val="en-US"/>
        </w:rPr>
        <w:t xml:space="preserve">9.6.35.1 </w:t>
      </w:r>
      <w:r w:rsidR="00E1507C">
        <w:rPr>
          <w:rFonts w:ascii="TimesNewRomanPS-BoldItalicMT" w:hAnsi="TimesNewRomanPS-BoldItalicMT" w:cs="TimesNewRomanPS-BoldItalicMT"/>
          <w:b/>
          <w:bCs/>
          <w:i/>
          <w:iCs/>
          <w:sz w:val="20"/>
          <w:highlight w:val="yellow"/>
          <w:lang w:val="en-US"/>
        </w:rPr>
        <w:t>(</w:t>
      </w:r>
      <w:r w:rsidR="008465D6">
        <w:rPr>
          <w:rFonts w:ascii="TimesNewRomanPS-BoldItalicMT" w:hAnsi="TimesNewRomanPS-BoldItalicMT" w:cs="TimesNewRomanPS-BoldItalicMT"/>
          <w:b/>
          <w:bCs/>
          <w:i/>
          <w:iCs/>
          <w:sz w:val="20"/>
          <w:highlight w:val="yellow"/>
          <w:lang w:val="en-US"/>
        </w:rPr>
        <w:t>EHT Action field</w:t>
      </w:r>
      <w:r w:rsidR="00E1507C">
        <w:rPr>
          <w:rFonts w:ascii="TimesNewRomanPS-BoldItalicMT" w:hAnsi="TimesNewRomanPS-BoldItalicMT" w:cs="TimesNewRomanPS-BoldItalicMT"/>
          <w:b/>
          <w:bCs/>
          <w:i/>
          <w:iCs/>
          <w:sz w:val="20"/>
          <w:highlight w:val="yellow"/>
          <w:lang w:val="en-US"/>
        </w:rPr>
        <w:t>) as follows</w:t>
      </w:r>
      <w:r w:rsidR="00D83891">
        <w:rPr>
          <w:rFonts w:ascii="TimesNewRomanPS-BoldItalicMT" w:hAnsi="TimesNewRomanPS-BoldItalicMT" w:cs="TimesNewRomanPS-BoldItalicMT"/>
          <w:b/>
          <w:bCs/>
          <w:i/>
          <w:iCs/>
          <w:sz w:val="20"/>
          <w:lang w:val="en-US"/>
        </w:rPr>
        <w:t>:</w:t>
      </w:r>
    </w:p>
    <w:p w14:paraId="1EC126FF" w14:textId="77777777" w:rsidR="00B219A0" w:rsidRDefault="00B219A0" w:rsidP="00B219A0">
      <w:pPr>
        <w:widowControl w:val="0"/>
        <w:autoSpaceDE w:val="0"/>
        <w:autoSpaceDN w:val="0"/>
        <w:adjustRightInd w:val="0"/>
        <w:spacing w:before="240" w:after="240"/>
        <w:jc w:val="left"/>
        <w:rPr>
          <w:rFonts w:ascii="Arial" w:hAnsi="Arial" w:cs="Arial"/>
          <w:color w:val="000000"/>
          <w:sz w:val="24"/>
          <w:szCs w:val="24"/>
          <w:lang w:val="en-US"/>
        </w:rPr>
      </w:pPr>
    </w:p>
    <w:p w14:paraId="01ED8DCF" w14:textId="5001D765" w:rsidR="00792989" w:rsidRDefault="00792989" w:rsidP="00792989">
      <w:pPr>
        <w:widowControl w:val="0"/>
        <w:autoSpaceDE w:val="0"/>
        <w:autoSpaceDN w:val="0"/>
        <w:adjustRightInd w:val="0"/>
        <w:spacing w:before="240" w:after="240"/>
        <w:jc w:val="center"/>
        <w:rPr>
          <w:rFonts w:ascii="Arial" w:hAnsi="Arial" w:cs="Arial"/>
          <w:color w:val="000000"/>
          <w:sz w:val="24"/>
          <w:szCs w:val="24"/>
          <w:lang w:val="en-US"/>
        </w:rPr>
      </w:pPr>
      <w:r w:rsidRPr="00792989">
        <w:rPr>
          <w:rFonts w:ascii="Arial" w:hAnsi="Arial" w:cs="Arial"/>
          <w:b/>
          <w:bCs/>
          <w:color w:val="000000"/>
          <w:sz w:val="20"/>
          <w:lang w:val="en-US"/>
        </w:rPr>
        <w:t>Table 9-526q—EHT Action field values</w:t>
      </w:r>
    </w:p>
    <w:tbl>
      <w:tblPr>
        <w:tblStyle w:val="ae"/>
        <w:tblW w:w="0" w:type="auto"/>
        <w:tblInd w:w="1129" w:type="dxa"/>
        <w:tblLook w:val="04A0" w:firstRow="1" w:lastRow="0" w:firstColumn="1" w:lastColumn="0" w:noHBand="0" w:noVBand="1"/>
      </w:tblPr>
      <w:tblGrid>
        <w:gridCol w:w="2268"/>
        <w:gridCol w:w="4536"/>
      </w:tblGrid>
      <w:tr w:rsidR="00792989" w14:paraId="7FB58221" w14:textId="77777777" w:rsidTr="00792989">
        <w:tc>
          <w:tcPr>
            <w:tcW w:w="2268" w:type="dxa"/>
          </w:tcPr>
          <w:p w14:paraId="3892E078" w14:textId="681A7344" w:rsidR="00792989" w:rsidRPr="00012E49" w:rsidRDefault="00792989" w:rsidP="00012E49">
            <w:pPr>
              <w:widowControl w:val="0"/>
              <w:autoSpaceDE w:val="0"/>
              <w:autoSpaceDN w:val="0"/>
              <w:adjustRightInd w:val="0"/>
              <w:spacing w:before="240" w:after="240"/>
              <w:jc w:val="center"/>
              <w:rPr>
                <w:rFonts w:ascii="Arial" w:hAnsi="Arial" w:cs="Arial"/>
                <w:color w:val="000000"/>
                <w:sz w:val="18"/>
                <w:szCs w:val="18"/>
                <w:lang w:val="en-US"/>
              </w:rPr>
            </w:pPr>
            <w:r w:rsidRPr="00012E49">
              <w:rPr>
                <w:rFonts w:ascii="Arial" w:hAnsi="Arial" w:cs="Arial"/>
                <w:color w:val="000000"/>
                <w:sz w:val="18"/>
                <w:szCs w:val="18"/>
                <w:lang w:val="en-US"/>
              </w:rPr>
              <w:lastRenderedPageBreak/>
              <w:t>Value</w:t>
            </w:r>
          </w:p>
        </w:tc>
        <w:tc>
          <w:tcPr>
            <w:tcW w:w="4536" w:type="dxa"/>
          </w:tcPr>
          <w:p w14:paraId="75BA1B48" w14:textId="740E34F6" w:rsidR="00792989" w:rsidRPr="00012E49" w:rsidRDefault="00792989" w:rsidP="00012E49">
            <w:pPr>
              <w:widowControl w:val="0"/>
              <w:autoSpaceDE w:val="0"/>
              <w:autoSpaceDN w:val="0"/>
              <w:adjustRightInd w:val="0"/>
              <w:spacing w:before="240" w:after="240"/>
              <w:jc w:val="center"/>
              <w:rPr>
                <w:rFonts w:ascii="Arial" w:hAnsi="Arial" w:cs="Arial"/>
                <w:color w:val="000000"/>
                <w:sz w:val="18"/>
                <w:szCs w:val="18"/>
                <w:lang w:val="en-US"/>
              </w:rPr>
            </w:pPr>
            <w:r w:rsidRPr="00012E49">
              <w:rPr>
                <w:rFonts w:ascii="Arial" w:hAnsi="Arial" w:cs="Arial"/>
                <w:color w:val="000000"/>
                <w:sz w:val="18"/>
                <w:szCs w:val="18"/>
                <w:lang w:val="en-US"/>
              </w:rPr>
              <w:t>Meaning</w:t>
            </w:r>
          </w:p>
        </w:tc>
      </w:tr>
      <w:tr w:rsidR="00792989" w14:paraId="5B3D4560" w14:textId="77777777" w:rsidTr="00792989">
        <w:tc>
          <w:tcPr>
            <w:tcW w:w="2268" w:type="dxa"/>
          </w:tcPr>
          <w:p w14:paraId="714E1842" w14:textId="6012A76B" w:rsidR="00792989" w:rsidRPr="00012E49" w:rsidRDefault="00792989" w:rsidP="00012E49">
            <w:pPr>
              <w:widowControl w:val="0"/>
              <w:autoSpaceDE w:val="0"/>
              <w:autoSpaceDN w:val="0"/>
              <w:adjustRightInd w:val="0"/>
              <w:spacing w:before="240" w:after="240"/>
              <w:jc w:val="center"/>
              <w:rPr>
                <w:rFonts w:ascii="Arial" w:eastAsia="宋体" w:hAnsi="Arial" w:cs="Arial"/>
                <w:color w:val="000000"/>
                <w:sz w:val="18"/>
                <w:szCs w:val="18"/>
                <w:lang w:val="en-US" w:eastAsia="zh-CN"/>
              </w:rPr>
            </w:pPr>
            <w:r w:rsidRPr="00012E49">
              <w:rPr>
                <w:rFonts w:ascii="Arial" w:hAnsi="Arial" w:cs="Arial"/>
                <w:color w:val="000000"/>
                <w:sz w:val="18"/>
                <w:szCs w:val="18"/>
                <w:lang w:val="en-US" w:eastAsia="zh-CN"/>
              </w:rPr>
              <w:t>0</w:t>
            </w:r>
          </w:p>
        </w:tc>
        <w:tc>
          <w:tcPr>
            <w:tcW w:w="4536" w:type="dxa"/>
          </w:tcPr>
          <w:p w14:paraId="5C0587F2" w14:textId="49454825" w:rsidR="00792989" w:rsidRPr="00012E49" w:rsidRDefault="00792989" w:rsidP="001746A8">
            <w:pPr>
              <w:widowControl w:val="0"/>
              <w:autoSpaceDE w:val="0"/>
              <w:autoSpaceDN w:val="0"/>
              <w:adjustRightInd w:val="0"/>
              <w:spacing w:before="240" w:after="240"/>
              <w:jc w:val="left"/>
              <w:rPr>
                <w:rFonts w:ascii="Arial" w:eastAsia="宋体" w:hAnsi="Arial" w:cs="Arial"/>
                <w:color w:val="000000"/>
                <w:sz w:val="18"/>
                <w:szCs w:val="18"/>
                <w:lang w:val="en-US" w:eastAsia="zh-CN"/>
              </w:rPr>
            </w:pPr>
            <w:r w:rsidRPr="00012E49">
              <w:rPr>
                <w:rFonts w:ascii="Arial" w:hAnsi="Arial" w:cs="Arial"/>
                <w:color w:val="000000"/>
                <w:sz w:val="18"/>
                <w:szCs w:val="18"/>
                <w:lang w:val="en-US" w:eastAsia="zh-CN"/>
              </w:rPr>
              <w:t>EHT Compresed beamforming/CQI</w:t>
            </w:r>
          </w:p>
        </w:tc>
      </w:tr>
      <w:tr w:rsidR="00792989" w14:paraId="75287CD3" w14:textId="77777777" w:rsidTr="00792989">
        <w:tc>
          <w:tcPr>
            <w:tcW w:w="2268" w:type="dxa"/>
          </w:tcPr>
          <w:p w14:paraId="589B5462" w14:textId="78C0530A" w:rsidR="00792989" w:rsidRPr="00012E49" w:rsidRDefault="001746A8" w:rsidP="00012E49">
            <w:pPr>
              <w:widowControl w:val="0"/>
              <w:autoSpaceDE w:val="0"/>
              <w:autoSpaceDN w:val="0"/>
              <w:adjustRightInd w:val="0"/>
              <w:spacing w:before="240" w:after="240"/>
              <w:jc w:val="center"/>
              <w:rPr>
                <w:rFonts w:ascii="Arial" w:eastAsia="宋体" w:hAnsi="Arial" w:cs="Arial"/>
                <w:color w:val="000000"/>
                <w:sz w:val="18"/>
                <w:szCs w:val="18"/>
                <w:lang w:val="en-US" w:eastAsia="zh-CN"/>
              </w:rPr>
            </w:pPr>
            <w:ins w:id="11" w:author="Liyunbo" w:date="2021-04-28T20:15:00Z">
              <w:r w:rsidRPr="00012E49">
                <w:rPr>
                  <w:rFonts w:ascii="Arial" w:hAnsi="Arial" w:cs="Arial"/>
                  <w:color w:val="000000"/>
                  <w:sz w:val="18"/>
                  <w:szCs w:val="18"/>
                  <w:lang w:val="en-US" w:eastAsia="zh-CN"/>
                </w:rPr>
                <w:t>1</w:t>
              </w:r>
            </w:ins>
          </w:p>
        </w:tc>
        <w:tc>
          <w:tcPr>
            <w:tcW w:w="4536" w:type="dxa"/>
          </w:tcPr>
          <w:p w14:paraId="5A010BA4" w14:textId="0D26CA5A" w:rsidR="00792989" w:rsidRPr="00012E49" w:rsidRDefault="001746A8" w:rsidP="001746A8">
            <w:pPr>
              <w:widowControl w:val="0"/>
              <w:autoSpaceDE w:val="0"/>
              <w:autoSpaceDN w:val="0"/>
              <w:adjustRightInd w:val="0"/>
              <w:spacing w:before="240" w:after="240"/>
              <w:jc w:val="left"/>
              <w:rPr>
                <w:rFonts w:ascii="Arial" w:eastAsia="宋体" w:hAnsi="Arial" w:cs="Arial"/>
                <w:color w:val="000000"/>
                <w:sz w:val="18"/>
                <w:szCs w:val="18"/>
                <w:lang w:val="en-US" w:eastAsia="zh-CN"/>
              </w:rPr>
            </w:pPr>
            <w:ins w:id="12" w:author="Liyunbo" w:date="2021-04-28T20:15:00Z">
              <w:r w:rsidRPr="00012E49">
                <w:rPr>
                  <w:rFonts w:ascii="Arial" w:hAnsi="Arial" w:cs="Arial"/>
                  <w:color w:val="000000"/>
                  <w:sz w:val="18"/>
                  <w:szCs w:val="18"/>
                  <w:lang w:val="en-US" w:eastAsia="zh-CN"/>
                </w:rPr>
                <w:t>NSTR Capability Update</w:t>
              </w:r>
            </w:ins>
          </w:p>
        </w:tc>
      </w:tr>
      <w:tr w:rsidR="00792989" w14:paraId="67276DF7" w14:textId="77777777" w:rsidTr="00792989">
        <w:tc>
          <w:tcPr>
            <w:tcW w:w="2268" w:type="dxa"/>
          </w:tcPr>
          <w:p w14:paraId="2D499A39" w14:textId="794B1F68" w:rsidR="00792989" w:rsidRPr="00012E49" w:rsidRDefault="00792989" w:rsidP="00012E49">
            <w:pPr>
              <w:widowControl w:val="0"/>
              <w:autoSpaceDE w:val="0"/>
              <w:autoSpaceDN w:val="0"/>
              <w:adjustRightInd w:val="0"/>
              <w:spacing w:before="240" w:after="240"/>
              <w:jc w:val="center"/>
              <w:rPr>
                <w:rFonts w:ascii="Arial" w:eastAsia="宋体" w:hAnsi="Arial" w:cs="Arial"/>
                <w:color w:val="000000"/>
                <w:sz w:val="18"/>
                <w:szCs w:val="18"/>
                <w:lang w:val="en-US" w:eastAsia="zh-CN"/>
              </w:rPr>
            </w:pPr>
            <w:r w:rsidRPr="00012E49">
              <w:rPr>
                <w:rFonts w:ascii="Arial" w:hAnsi="Arial" w:cs="Arial"/>
                <w:color w:val="000000"/>
                <w:sz w:val="18"/>
                <w:szCs w:val="18"/>
                <w:lang w:val="en-US" w:eastAsia="zh-CN"/>
              </w:rPr>
              <w:t>2-255</w:t>
            </w:r>
          </w:p>
        </w:tc>
        <w:tc>
          <w:tcPr>
            <w:tcW w:w="4536" w:type="dxa"/>
          </w:tcPr>
          <w:p w14:paraId="7BAE4203" w14:textId="5D10A99E" w:rsidR="00792989" w:rsidRPr="00012E49" w:rsidRDefault="00792989" w:rsidP="001746A8">
            <w:pPr>
              <w:widowControl w:val="0"/>
              <w:autoSpaceDE w:val="0"/>
              <w:autoSpaceDN w:val="0"/>
              <w:adjustRightInd w:val="0"/>
              <w:spacing w:before="240" w:after="240"/>
              <w:jc w:val="left"/>
              <w:rPr>
                <w:rFonts w:ascii="Arial" w:eastAsia="宋体" w:hAnsi="Arial" w:cs="Arial"/>
                <w:color w:val="000000"/>
                <w:sz w:val="18"/>
                <w:szCs w:val="18"/>
                <w:lang w:val="en-US" w:eastAsia="zh-CN"/>
              </w:rPr>
            </w:pPr>
            <w:r w:rsidRPr="00012E49">
              <w:rPr>
                <w:rFonts w:ascii="Arial" w:hAnsi="Arial" w:cs="Arial"/>
                <w:color w:val="000000"/>
                <w:sz w:val="18"/>
                <w:szCs w:val="18"/>
                <w:lang w:val="en-US" w:eastAsia="zh-CN"/>
              </w:rPr>
              <w:t>Reserved</w:t>
            </w:r>
          </w:p>
        </w:tc>
      </w:tr>
    </w:tbl>
    <w:p w14:paraId="1602CEB0" w14:textId="77777777" w:rsidR="008465D6" w:rsidRDefault="008465D6" w:rsidP="00B219A0">
      <w:pPr>
        <w:widowControl w:val="0"/>
        <w:autoSpaceDE w:val="0"/>
        <w:autoSpaceDN w:val="0"/>
        <w:adjustRightInd w:val="0"/>
        <w:spacing w:before="240" w:after="240"/>
        <w:jc w:val="left"/>
        <w:rPr>
          <w:rFonts w:ascii="Arial" w:hAnsi="Arial" w:cs="Arial"/>
          <w:color w:val="000000"/>
          <w:sz w:val="24"/>
          <w:szCs w:val="24"/>
          <w:lang w:val="en-US"/>
        </w:rPr>
      </w:pPr>
    </w:p>
    <w:p w14:paraId="04BFE885" w14:textId="77777777" w:rsidR="008465D6" w:rsidRDefault="008465D6" w:rsidP="00B219A0">
      <w:pPr>
        <w:widowControl w:val="0"/>
        <w:autoSpaceDE w:val="0"/>
        <w:autoSpaceDN w:val="0"/>
        <w:adjustRightInd w:val="0"/>
        <w:spacing w:before="240" w:after="240"/>
        <w:jc w:val="left"/>
        <w:rPr>
          <w:rFonts w:ascii="Arial" w:hAnsi="Arial" w:cs="Arial"/>
          <w:color w:val="000000"/>
          <w:sz w:val="24"/>
          <w:szCs w:val="24"/>
          <w:lang w:val="en-US"/>
        </w:rPr>
      </w:pPr>
    </w:p>
    <w:p w14:paraId="48CECBEC" w14:textId="2DBBAEAB" w:rsidR="00972DE5" w:rsidRDefault="00972DE5" w:rsidP="00972DE5">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add 9.6.35.2 (</w:t>
      </w:r>
      <w:r w:rsidR="003D05F3">
        <w:rPr>
          <w:rFonts w:ascii="TimesNewRomanPS-BoldItalicMT" w:hAnsi="TimesNewRomanPS-BoldItalicMT" w:cs="TimesNewRomanPS-BoldItalicMT"/>
          <w:b/>
          <w:bCs/>
          <w:i/>
          <w:iCs/>
          <w:sz w:val="20"/>
          <w:highlight w:val="yellow"/>
          <w:lang w:val="en-US"/>
        </w:rPr>
        <w:t>NSTR Capability Update</w:t>
      </w:r>
      <w:r>
        <w:rPr>
          <w:rFonts w:ascii="TimesNewRomanPS-BoldItalicMT" w:hAnsi="TimesNewRomanPS-BoldItalicMT" w:cs="TimesNewRomanPS-BoldItalicMT"/>
          <w:b/>
          <w:bCs/>
          <w:i/>
          <w:iCs/>
          <w:sz w:val="20"/>
          <w:highlight w:val="yellow"/>
          <w:lang w:val="en-US"/>
        </w:rPr>
        <w:t xml:space="preserve"> frame format) as follows</w:t>
      </w:r>
      <w:r>
        <w:rPr>
          <w:rFonts w:ascii="TimesNewRomanPS-BoldItalicMT" w:hAnsi="TimesNewRomanPS-BoldItalicMT" w:cs="TimesNewRomanPS-BoldItalicMT"/>
          <w:b/>
          <w:bCs/>
          <w:i/>
          <w:iCs/>
          <w:sz w:val="20"/>
          <w:lang w:val="en-US"/>
        </w:rPr>
        <w:t>:</w:t>
      </w:r>
    </w:p>
    <w:p w14:paraId="611DA1A3" w14:textId="77777777" w:rsidR="00972DE5" w:rsidRDefault="00972DE5" w:rsidP="00B219A0">
      <w:pPr>
        <w:widowControl w:val="0"/>
        <w:autoSpaceDE w:val="0"/>
        <w:autoSpaceDN w:val="0"/>
        <w:adjustRightInd w:val="0"/>
        <w:spacing w:before="240" w:after="240"/>
        <w:jc w:val="left"/>
        <w:rPr>
          <w:rFonts w:ascii="Arial" w:hAnsi="Arial" w:cs="Arial"/>
          <w:color w:val="000000"/>
          <w:sz w:val="24"/>
          <w:szCs w:val="24"/>
        </w:rPr>
      </w:pPr>
    </w:p>
    <w:p w14:paraId="5D59AFFF" w14:textId="586BB5B2" w:rsidR="008D52C7" w:rsidDel="00E1486C" w:rsidRDefault="008D52C7" w:rsidP="008D52C7">
      <w:pPr>
        <w:pStyle w:val="SP15118800"/>
        <w:spacing w:before="240" w:after="240"/>
        <w:rPr>
          <w:ins w:id="13" w:author="Liyunbo" w:date="2021-04-28T17:08:00Z"/>
          <w:del w:id="14" w:author="Stephen McCann" w:date="2021-04-30T09:14:00Z"/>
          <w:color w:val="000000"/>
        </w:rPr>
      </w:pPr>
      <w:ins w:id="15" w:author="Liyunbo" w:date="2021-04-28T17:08:00Z">
        <w:r>
          <w:rPr>
            <w:rFonts w:ascii="Arial" w:hAnsi="Arial" w:cs="Arial"/>
            <w:b/>
            <w:bCs/>
            <w:color w:val="000000"/>
            <w:sz w:val="20"/>
            <w:szCs w:val="20"/>
          </w:rPr>
          <w:t>9.6.</w:t>
        </w:r>
      </w:ins>
      <w:ins w:id="16" w:author="Liyunbo" w:date="2021-04-28T17:09:00Z">
        <w:r>
          <w:rPr>
            <w:rFonts w:ascii="Arial" w:hAnsi="Arial" w:cs="Arial"/>
            <w:b/>
            <w:bCs/>
            <w:color w:val="000000"/>
            <w:sz w:val="20"/>
            <w:szCs w:val="20"/>
          </w:rPr>
          <w:t>35</w:t>
        </w:r>
      </w:ins>
      <w:ins w:id="17" w:author="Liyunbo" w:date="2021-04-28T17:08:00Z">
        <w:r>
          <w:rPr>
            <w:rFonts w:ascii="Arial" w:hAnsi="Arial" w:cs="Arial"/>
            <w:b/>
            <w:bCs/>
            <w:color w:val="000000"/>
            <w:sz w:val="20"/>
            <w:szCs w:val="20"/>
          </w:rPr>
          <w:t>.</w:t>
        </w:r>
      </w:ins>
      <w:ins w:id="18" w:author="Liyunbo" w:date="2021-04-28T17:09:00Z">
        <w:r>
          <w:rPr>
            <w:rFonts w:ascii="Arial" w:hAnsi="Arial" w:cs="Arial"/>
            <w:b/>
            <w:bCs/>
            <w:color w:val="000000"/>
            <w:sz w:val="20"/>
            <w:szCs w:val="20"/>
          </w:rPr>
          <w:t>2</w:t>
        </w:r>
      </w:ins>
      <w:ins w:id="19" w:author="Liyunbo" w:date="2021-04-28T17:08:00Z">
        <w:r w:rsidRPr="00B219A0">
          <w:rPr>
            <w:rFonts w:ascii="Arial" w:hAnsi="Arial" w:cs="Arial"/>
            <w:b/>
            <w:bCs/>
            <w:color w:val="000000"/>
            <w:sz w:val="20"/>
            <w:szCs w:val="20"/>
          </w:rPr>
          <w:t xml:space="preserve"> </w:t>
        </w:r>
      </w:ins>
      <w:ins w:id="20" w:author="Liyunbo" w:date="2021-04-28T17:09:00Z">
        <w:r>
          <w:rPr>
            <w:rFonts w:ascii="Arial" w:hAnsi="Arial" w:cs="Arial"/>
            <w:b/>
            <w:bCs/>
            <w:color w:val="000000"/>
            <w:sz w:val="20"/>
            <w:szCs w:val="20"/>
          </w:rPr>
          <w:t>NSTR Capability Update frame format</w:t>
        </w:r>
      </w:ins>
      <w:ins w:id="21" w:author="Liyunbo" w:date="2021-04-28T17:19:00Z">
        <w:r w:rsidR="001A5BD9">
          <w:rPr>
            <w:rFonts w:ascii="Arial" w:hAnsi="Arial" w:cs="Arial"/>
            <w:b/>
            <w:bCs/>
            <w:color w:val="000000"/>
            <w:sz w:val="20"/>
            <w:szCs w:val="20"/>
          </w:rPr>
          <w:t xml:space="preserve">   </w:t>
        </w:r>
      </w:ins>
    </w:p>
    <w:p w14:paraId="4F28B862" w14:textId="77777777" w:rsidR="001746A8" w:rsidRDefault="001746A8" w:rsidP="00EA686F">
      <w:pPr>
        <w:pStyle w:val="SP15118800"/>
        <w:spacing w:before="240" w:after="240"/>
        <w:rPr>
          <w:ins w:id="22" w:author="Liyunbo" w:date="2021-04-28T20:18:00Z"/>
        </w:rPr>
      </w:pPr>
    </w:p>
    <w:p w14:paraId="6992AA0B" w14:textId="1E7749F8" w:rsidR="008D52C7" w:rsidRDefault="001746A8" w:rsidP="001746A8">
      <w:pPr>
        <w:widowControl w:val="0"/>
        <w:autoSpaceDE w:val="0"/>
        <w:autoSpaceDN w:val="0"/>
        <w:adjustRightInd w:val="0"/>
        <w:spacing w:before="240" w:after="240"/>
        <w:jc w:val="left"/>
        <w:rPr>
          <w:rFonts w:ascii="Arial" w:hAnsi="Arial" w:cs="Arial"/>
          <w:color w:val="000000"/>
          <w:sz w:val="24"/>
          <w:szCs w:val="24"/>
        </w:rPr>
      </w:pPr>
      <w:ins w:id="23" w:author="Liyunbo" w:date="2021-04-28T20:18:00Z">
        <w:r>
          <w:rPr>
            <w:rStyle w:val="SC10319501"/>
          </w:rPr>
          <w:t xml:space="preserve">The </w:t>
        </w:r>
      </w:ins>
      <w:ins w:id="24" w:author="Liyunbo" w:date="2021-04-28T20:30:00Z">
        <w:r w:rsidR="008D2096">
          <w:rPr>
            <w:rStyle w:val="SC10319501"/>
          </w:rPr>
          <w:t>NSTR Capability Update</w:t>
        </w:r>
      </w:ins>
      <w:ins w:id="25" w:author="Liyunbo" w:date="2021-04-28T20:18:00Z">
        <w:r>
          <w:rPr>
            <w:rStyle w:val="SC10319501"/>
          </w:rPr>
          <w:t xml:space="preserve"> frame is </w:t>
        </w:r>
      </w:ins>
      <w:ins w:id="26" w:author="Liyunbo" w:date="2021-04-28T20:33:00Z">
        <w:r w:rsidR="005D44E7">
          <w:rPr>
            <w:rStyle w:val="SC10319501"/>
          </w:rPr>
          <w:t xml:space="preserve">transmitted </w:t>
        </w:r>
      </w:ins>
      <w:ins w:id="27" w:author="Liyunbo" w:date="2021-04-28T20:34:00Z">
        <w:r w:rsidR="005D44E7">
          <w:rPr>
            <w:rStyle w:val="SC10319501"/>
          </w:rPr>
          <w:t xml:space="preserve">by a STA </w:t>
        </w:r>
      </w:ins>
      <w:ins w:id="28" w:author="Stephen McCann" w:date="2021-04-30T09:14:00Z">
        <w:r w:rsidR="00E1486C">
          <w:rPr>
            <w:rStyle w:val="SC10319501"/>
          </w:rPr>
          <w:t>a</w:t>
        </w:r>
      </w:ins>
      <w:ins w:id="29" w:author="Liyunbo" w:date="2021-04-28T20:34:00Z">
        <w:r w:rsidR="005D44E7">
          <w:rPr>
            <w:rStyle w:val="SC10319501"/>
          </w:rPr>
          <w:t xml:space="preserve">ffiliated with a non-AP MLD to </w:t>
        </w:r>
      </w:ins>
      <w:ins w:id="30" w:author="Stephen McCann" w:date="2021-04-30T09:14:00Z">
        <w:r w:rsidR="00E1486C">
          <w:rPr>
            <w:rStyle w:val="SC10319501"/>
          </w:rPr>
          <w:t xml:space="preserve">an </w:t>
        </w:r>
      </w:ins>
      <w:ins w:id="31" w:author="Liyunbo" w:date="2021-04-28T20:35:00Z">
        <w:r w:rsidR="005D44E7">
          <w:rPr>
            <w:rStyle w:val="SC10319501"/>
          </w:rPr>
          <w:t xml:space="preserve">AP affliated with </w:t>
        </w:r>
      </w:ins>
      <w:ins w:id="32" w:author="Stephen McCann" w:date="2021-04-30T09:14:00Z">
        <w:r w:rsidR="00E1486C">
          <w:rPr>
            <w:rStyle w:val="SC10319501"/>
          </w:rPr>
          <w:t xml:space="preserve">the associated </w:t>
        </w:r>
      </w:ins>
      <w:ins w:id="33" w:author="Liyunbo" w:date="2021-04-28T20:35:00Z">
        <w:r w:rsidR="005D44E7">
          <w:rPr>
            <w:rStyle w:val="SC10319501"/>
          </w:rPr>
          <w:t xml:space="preserve">AP MLD to report the updated status of </w:t>
        </w:r>
      </w:ins>
      <w:ins w:id="34" w:author="Liyunbo" w:date="2021-04-28T20:36:00Z">
        <w:r w:rsidR="005D44E7">
          <w:rPr>
            <w:rStyle w:val="SC10319501"/>
          </w:rPr>
          <w:t xml:space="preserve">NSTR </w:t>
        </w:r>
        <w:r w:rsidR="008F1307">
          <w:rPr>
            <w:rStyle w:val="SC10319501"/>
          </w:rPr>
          <w:t xml:space="preserve">capabilities of the non-AP MLD. </w:t>
        </w:r>
      </w:ins>
      <w:ins w:id="35" w:author="Liyunbo" w:date="2021-04-28T20:18:00Z">
        <w:r>
          <w:rPr>
            <w:rStyle w:val="SC10319501"/>
          </w:rPr>
          <w:t xml:space="preserve">The Action field of an </w:t>
        </w:r>
      </w:ins>
      <w:ins w:id="36" w:author="Liyunbo" w:date="2021-04-28T20:33:00Z">
        <w:r w:rsidR="005D44E7">
          <w:rPr>
            <w:rStyle w:val="SC10319501"/>
          </w:rPr>
          <w:t>NSTR Capability Update</w:t>
        </w:r>
      </w:ins>
      <w:ins w:id="37" w:author="Liyunbo" w:date="2021-04-28T20:18:00Z">
        <w:r>
          <w:rPr>
            <w:rStyle w:val="SC10319501"/>
          </w:rPr>
          <w:t xml:space="preserve"> frame contains the information shown in Table 9-526</w:t>
        </w:r>
      </w:ins>
      <w:ins w:id="38" w:author="Liyunbo" w:date="2021-04-28T20:32:00Z">
        <w:r w:rsidR="008D2096">
          <w:rPr>
            <w:rStyle w:val="SC10319501"/>
          </w:rPr>
          <w:t xml:space="preserve">s </w:t>
        </w:r>
      </w:ins>
      <w:ins w:id="39" w:author="Liyunbo" w:date="2021-04-28T20:18:00Z">
        <w:r>
          <w:rPr>
            <w:rStyle w:val="SC10319501"/>
          </w:rPr>
          <w:t>(</w:t>
        </w:r>
      </w:ins>
      <w:ins w:id="40" w:author="Liyunbo" w:date="2021-04-28T20:32:00Z">
        <w:r w:rsidR="008D2096">
          <w:rPr>
            <w:rStyle w:val="SC10319501"/>
          </w:rPr>
          <w:t>NSTR Capability Update</w:t>
        </w:r>
      </w:ins>
      <w:ins w:id="41" w:author="Liyunbo" w:date="2021-04-28T20:18:00Z">
        <w:r>
          <w:rPr>
            <w:rStyle w:val="SC10319501"/>
          </w:rPr>
          <w:t xml:space="preserve"> frame Action field values).</w:t>
        </w:r>
      </w:ins>
    </w:p>
    <w:p w14:paraId="4031CF61" w14:textId="71A3B4A0" w:rsidR="001746A8" w:rsidRDefault="001746A8" w:rsidP="00916FA3">
      <w:pPr>
        <w:pStyle w:val="SP10245890"/>
        <w:spacing w:before="480" w:after="240"/>
        <w:jc w:val="center"/>
        <w:rPr>
          <w:ins w:id="42" w:author="Liyunbo" w:date="2021-04-28T20:18:00Z"/>
          <w:rFonts w:ascii="Arial" w:hAnsi="Arial" w:cs="Arial"/>
          <w:color w:val="000000"/>
        </w:rPr>
      </w:pPr>
      <w:ins w:id="43" w:author="Liyunbo" w:date="2021-04-28T20:18:00Z">
        <w:r w:rsidRPr="00792989">
          <w:rPr>
            <w:rFonts w:ascii="Arial" w:hAnsi="Arial" w:cs="Arial"/>
            <w:b/>
            <w:bCs/>
            <w:color w:val="000000"/>
            <w:sz w:val="20"/>
          </w:rPr>
          <w:t>Table 9-526</w:t>
        </w:r>
        <w:r>
          <w:rPr>
            <w:rFonts w:ascii="Arial" w:hAnsi="Arial" w:cs="Arial"/>
            <w:b/>
            <w:bCs/>
            <w:color w:val="000000"/>
            <w:sz w:val="20"/>
          </w:rPr>
          <w:t>s</w:t>
        </w:r>
        <w:r w:rsidRPr="00792989">
          <w:rPr>
            <w:rFonts w:ascii="Arial" w:hAnsi="Arial" w:cs="Arial"/>
            <w:b/>
            <w:bCs/>
            <w:color w:val="000000"/>
            <w:sz w:val="20"/>
          </w:rPr>
          <w:t>—</w:t>
        </w:r>
      </w:ins>
      <w:ins w:id="44" w:author="Liyunbo" w:date="2021-04-28T20:26:00Z">
        <w:r>
          <w:rPr>
            <w:rFonts w:ascii="Arial" w:hAnsi="Arial" w:cs="Arial"/>
            <w:b/>
            <w:bCs/>
            <w:color w:val="000000"/>
            <w:sz w:val="20"/>
          </w:rPr>
          <w:t>NSTR Capability Update</w:t>
        </w:r>
      </w:ins>
      <w:ins w:id="45" w:author="Liyunbo" w:date="2021-04-28T20:25:00Z">
        <w:r w:rsidRPr="001746A8">
          <w:rPr>
            <w:rFonts w:ascii="Arial" w:hAnsi="Arial" w:cs="Arial"/>
            <w:b/>
            <w:bCs/>
            <w:color w:val="000000"/>
            <w:sz w:val="20"/>
          </w:rPr>
          <w:t xml:space="preserve"> frame Action field values</w:t>
        </w:r>
      </w:ins>
    </w:p>
    <w:tbl>
      <w:tblPr>
        <w:tblStyle w:val="ae"/>
        <w:tblW w:w="0" w:type="auto"/>
        <w:tblInd w:w="1129" w:type="dxa"/>
        <w:tblLook w:val="04A0" w:firstRow="1" w:lastRow="0" w:firstColumn="1" w:lastColumn="0" w:noHBand="0" w:noVBand="1"/>
      </w:tblPr>
      <w:tblGrid>
        <w:gridCol w:w="2268"/>
        <w:gridCol w:w="4536"/>
      </w:tblGrid>
      <w:tr w:rsidR="001746A8" w14:paraId="51145531" w14:textId="77777777" w:rsidTr="00293EBE">
        <w:trPr>
          <w:ins w:id="46" w:author="Liyunbo" w:date="2021-04-28T20:18:00Z"/>
        </w:trPr>
        <w:tc>
          <w:tcPr>
            <w:tcW w:w="2268" w:type="dxa"/>
          </w:tcPr>
          <w:p w14:paraId="51ED8119" w14:textId="77777777" w:rsidR="001746A8" w:rsidRPr="00E77867" w:rsidRDefault="001746A8" w:rsidP="00293EBE">
            <w:pPr>
              <w:widowControl w:val="0"/>
              <w:autoSpaceDE w:val="0"/>
              <w:autoSpaceDN w:val="0"/>
              <w:adjustRightInd w:val="0"/>
              <w:spacing w:before="240" w:after="240"/>
              <w:jc w:val="center"/>
              <w:rPr>
                <w:ins w:id="47" w:author="Liyunbo" w:date="2021-04-28T20:18:00Z"/>
                <w:rFonts w:ascii="Arial" w:hAnsi="Arial" w:cs="Arial"/>
                <w:color w:val="000000"/>
                <w:sz w:val="18"/>
                <w:szCs w:val="18"/>
                <w:lang w:val="en-US"/>
              </w:rPr>
            </w:pPr>
            <w:ins w:id="48" w:author="Liyunbo" w:date="2021-04-28T20:18:00Z">
              <w:r w:rsidRPr="00E77867">
                <w:rPr>
                  <w:rFonts w:ascii="Arial" w:hAnsi="Arial" w:cs="Arial"/>
                  <w:color w:val="000000"/>
                  <w:sz w:val="18"/>
                  <w:szCs w:val="18"/>
                  <w:lang w:val="en-US"/>
                </w:rPr>
                <w:t>Value</w:t>
              </w:r>
            </w:ins>
          </w:p>
        </w:tc>
        <w:tc>
          <w:tcPr>
            <w:tcW w:w="4536" w:type="dxa"/>
          </w:tcPr>
          <w:p w14:paraId="1F7E7327" w14:textId="77777777" w:rsidR="001746A8" w:rsidRPr="00E77867" w:rsidRDefault="001746A8" w:rsidP="00293EBE">
            <w:pPr>
              <w:widowControl w:val="0"/>
              <w:autoSpaceDE w:val="0"/>
              <w:autoSpaceDN w:val="0"/>
              <w:adjustRightInd w:val="0"/>
              <w:spacing w:before="240" w:after="240"/>
              <w:jc w:val="center"/>
              <w:rPr>
                <w:ins w:id="49" w:author="Liyunbo" w:date="2021-04-28T20:18:00Z"/>
                <w:rFonts w:ascii="Arial" w:hAnsi="Arial" w:cs="Arial"/>
                <w:color w:val="000000"/>
                <w:sz w:val="18"/>
                <w:szCs w:val="18"/>
                <w:lang w:val="en-US"/>
              </w:rPr>
            </w:pPr>
            <w:ins w:id="50" w:author="Liyunbo" w:date="2021-04-28T20:18:00Z">
              <w:r w:rsidRPr="00E77867">
                <w:rPr>
                  <w:rFonts w:ascii="Arial" w:hAnsi="Arial" w:cs="Arial"/>
                  <w:color w:val="000000"/>
                  <w:sz w:val="18"/>
                  <w:szCs w:val="18"/>
                  <w:lang w:val="en-US"/>
                </w:rPr>
                <w:t>Meaning</w:t>
              </w:r>
            </w:ins>
          </w:p>
        </w:tc>
      </w:tr>
      <w:tr w:rsidR="001746A8" w14:paraId="164567B8" w14:textId="77777777" w:rsidTr="00293EBE">
        <w:trPr>
          <w:ins w:id="51" w:author="Liyunbo" w:date="2021-04-28T20:18:00Z"/>
        </w:trPr>
        <w:tc>
          <w:tcPr>
            <w:tcW w:w="2268" w:type="dxa"/>
          </w:tcPr>
          <w:p w14:paraId="14151138" w14:textId="4A8BEB81" w:rsidR="001746A8" w:rsidRPr="00E77867" w:rsidRDefault="008D2096" w:rsidP="00293EBE">
            <w:pPr>
              <w:widowControl w:val="0"/>
              <w:autoSpaceDE w:val="0"/>
              <w:autoSpaceDN w:val="0"/>
              <w:adjustRightInd w:val="0"/>
              <w:spacing w:before="240" w:after="240"/>
              <w:jc w:val="center"/>
              <w:rPr>
                <w:ins w:id="52" w:author="Liyunbo" w:date="2021-04-28T20:18:00Z"/>
                <w:rFonts w:ascii="Arial" w:eastAsia="宋体" w:hAnsi="Arial" w:cs="Arial"/>
                <w:color w:val="000000"/>
                <w:sz w:val="18"/>
                <w:szCs w:val="18"/>
                <w:lang w:val="en-US" w:eastAsia="zh-CN"/>
              </w:rPr>
            </w:pPr>
            <w:ins w:id="53" w:author="Liyunbo" w:date="2021-04-28T20:26:00Z">
              <w:r>
                <w:rPr>
                  <w:rFonts w:ascii="Arial" w:eastAsia="宋体" w:hAnsi="Arial" w:cs="Arial"/>
                  <w:color w:val="000000"/>
                  <w:sz w:val="18"/>
                  <w:szCs w:val="18"/>
                  <w:lang w:val="en-US" w:eastAsia="zh-CN"/>
                </w:rPr>
                <w:t>1</w:t>
              </w:r>
            </w:ins>
          </w:p>
        </w:tc>
        <w:tc>
          <w:tcPr>
            <w:tcW w:w="4536" w:type="dxa"/>
          </w:tcPr>
          <w:p w14:paraId="074251B6" w14:textId="6B26119C" w:rsidR="001746A8" w:rsidRPr="00E77867" w:rsidRDefault="008D2096" w:rsidP="00293EBE">
            <w:pPr>
              <w:widowControl w:val="0"/>
              <w:autoSpaceDE w:val="0"/>
              <w:autoSpaceDN w:val="0"/>
              <w:adjustRightInd w:val="0"/>
              <w:spacing w:before="240" w:after="240"/>
              <w:jc w:val="left"/>
              <w:rPr>
                <w:ins w:id="54" w:author="Liyunbo" w:date="2021-04-28T20:18:00Z"/>
                <w:rFonts w:ascii="Arial" w:eastAsia="宋体" w:hAnsi="Arial" w:cs="Arial"/>
                <w:color w:val="000000"/>
                <w:sz w:val="18"/>
                <w:szCs w:val="18"/>
                <w:lang w:val="en-US" w:eastAsia="zh-CN"/>
              </w:rPr>
            </w:pPr>
            <w:ins w:id="55" w:author="Liyunbo" w:date="2021-04-28T20:27:00Z">
              <w:r w:rsidRPr="008D2096">
                <w:rPr>
                  <w:rFonts w:ascii="Arial" w:eastAsia="宋体" w:hAnsi="Arial" w:cs="Arial"/>
                  <w:color w:val="000000"/>
                  <w:sz w:val="18"/>
                  <w:szCs w:val="18"/>
                  <w:lang w:val="en-US" w:eastAsia="zh-CN"/>
                </w:rPr>
                <w:t>Category</w:t>
              </w:r>
            </w:ins>
          </w:p>
        </w:tc>
      </w:tr>
      <w:tr w:rsidR="001746A8" w14:paraId="5E6FAF9C" w14:textId="77777777" w:rsidTr="00293EBE">
        <w:trPr>
          <w:ins w:id="56" w:author="Liyunbo" w:date="2021-04-28T20:18:00Z"/>
        </w:trPr>
        <w:tc>
          <w:tcPr>
            <w:tcW w:w="2268" w:type="dxa"/>
          </w:tcPr>
          <w:p w14:paraId="7FA8C4F2" w14:textId="6831CB1A" w:rsidR="001746A8" w:rsidRPr="00E77867" w:rsidRDefault="008D2096" w:rsidP="00293EBE">
            <w:pPr>
              <w:widowControl w:val="0"/>
              <w:autoSpaceDE w:val="0"/>
              <w:autoSpaceDN w:val="0"/>
              <w:adjustRightInd w:val="0"/>
              <w:spacing w:before="240" w:after="240"/>
              <w:jc w:val="center"/>
              <w:rPr>
                <w:ins w:id="57" w:author="Liyunbo" w:date="2021-04-28T20:18:00Z"/>
                <w:rFonts w:ascii="Arial" w:eastAsia="宋体" w:hAnsi="Arial" w:cs="Arial"/>
                <w:color w:val="000000"/>
                <w:sz w:val="18"/>
                <w:szCs w:val="18"/>
                <w:lang w:val="en-US" w:eastAsia="zh-CN"/>
              </w:rPr>
            </w:pPr>
            <w:ins w:id="58" w:author="Liyunbo" w:date="2021-04-28T20:26:00Z">
              <w:r>
                <w:rPr>
                  <w:rFonts w:ascii="Arial" w:eastAsia="宋体" w:hAnsi="Arial" w:cs="Arial"/>
                  <w:color w:val="000000"/>
                  <w:sz w:val="18"/>
                  <w:szCs w:val="18"/>
                  <w:lang w:val="en-US" w:eastAsia="zh-CN"/>
                </w:rPr>
                <w:t>2</w:t>
              </w:r>
            </w:ins>
          </w:p>
        </w:tc>
        <w:tc>
          <w:tcPr>
            <w:tcW w:w="4536" w:type="dxa"/>
          </w:tcPr>
          <w:p w14:paraId="08988695" w14:textId="454F52F0" w:rsidR="001746A8" w:rsidRPr="00E77867" w:rsidRDefault="008D2096" w:rsidP="00293EBE">
            <w:pPr>
              <w:widowControl w:val="0"/>
              <w:autoSpaceDE w:val="0"/>
              <w:autoSpaceDN w:val="0"/>
              <w:adjustRightInd w:val="0"/>
              <w:spacing w:before="240" w:after="240"/>
              <w:jc w:val="left"/>
              <w:rPr>
                <w:ins w:id="59" w:author="Liyunbo" w:date="2021-04-28T20:18:00Z"/>
                <w:rFonts w:ascii="Arial" w:eastAsia="宋体" w:hAnsi="Arial" w:cs="Arial"/>
                <w:color w:val="000000"/>
                <w:sz w:val="18"/>
                <w:szCs w:val="18"/>
                <w:lang w:val="en-US" w:eastAsia="zh-CN"/>
              </w:rPr>
            </w:pPr>
            <w:ins w:id="60" w:author="Liyunbo" w:date="2021-04-28T20:27:00Z">
              <w:r>
                <w:rPr>
                  <w:rFonts w:ascii="Arial" w:eastAsia="宋体" w:hAnsi="Arial" w:cs="Arial"/>
                  <w:color w:val="000000"/>
                  <w:sz w:val="18"/>
                  <w:szCs w:val="18"/>
                  <w:lang w:val="en-US" w:eastAsia="zh-CN"/>
                </w:rPr>
                <w:t>EHT Action</w:t>
              </w:r>
            </w:ins>
          </w:p>
        </w:tc>
      </w:tr>
      <w:tr w:rsidR="001746A8" w14:paraId="5F24CF7B" w14:textId="77777777" w:rsidTr="00293EBE">
        <w:trPr>
          <w:ins w:id="61" w:author="Liyunbo" w:date="2021-04-28T20:18:00Z"/>
        </w:trPr>
        <w:tc>
          <w:tcPr>
            <w:tcW w:w="2268" w:type="dxa"/>
          </w:tcPr>
          <w:p w14:paraId="7DB0D753" w14:textId="348A32C2" w:rsidR="001746A8" w:rsidRPr="00E77867" w:rsidRDefault="008D2096" w:rsidP="00293EBE">
            <w:pPr>
              <w:widowControl w:val="0"/>
              <w:autoSpaceDE w:val="0"/>
              <w:autoSpaceDN w:val="0"/>
              <w:adjustRightInd w:val="0"/>
              <w:spacing w:before="240" w:after="240"/>
              <w:jc w:val="center"/>
              <w:rPr>
                <w:ins w:id="62" w:author="Liyunbo" w:date="2021-04-28T20:18:00Z"/>
                <w:rFonts w:ascii="Arial" w:eastAsia="宋体" w:hAnsi="Arial" w:cs="Arial"/>
                <w:color w:val="000000"/>
                <w:sz w:val="18"/>
                <w:szCs w:val="18"/>
                <w:lang w:val="en-US" w:eastAsia="zh-CN"/>
              </w:rPr>
            </w:pPr>
            <w:ins w:id="63" w:author="Liyunbo" w:date="2021-04-28T20:26:00Z">
              <w:r>
                <w:rPr>
                  <w:rFonts w:ascii="Arial" w:eastAsia="宋体" w:hAnsi="Arial" w:cs="Arial"/>
                  <w:color w:val="000000"/>
                  <w:sz w:val="18"/>
                  <w:szCs w:val="18"/>
                  <w:lang w:val="en-US" w:eastAsia="zh-CN"/>
                </w:rPr>
                <w:t>3</w:t>
              </w:r>
            </w:ins>
          </w:p>
        </w:tc>
        <w:tc>
          <w:tcPr>
            <w:tcW w:w="4536" w:type="dxa"/>
          </w:tcPr>
          <w:p w14:paraId="04417B53" w14:textId="7202F377" w:rsidR="001746A8" w:rsidRPr="00E77867" w:rsidRDefault="008D2096" w:rsidP="00293EBE">
            <w:pPr>
              <w:widowControl w:val="0"/>
              <w:autoSpaceDE w:val="0"/>
              <w:autoSpaceDN w:val="0"/>
              <w:adjustRightInd w:val="0"/>
              <w:spacing w:before="240" w:after="240"/>
              <w:jc w:val="left"/>
              <w:rPr>
                <w:ins w:id="64" w:author="Liyunbo" w:date="2021-04-28T20:18:00Z"/>
                <w:rFonts w:ascii="Arial" w:eastAsia="宋体" w:hAnsi="Arial" w:cs="Arial"/>
                <w:color w:val="000000"/>
                <w:sz w:val="18"/>
                <w:szCs w:val="18"/>
                <w:lang w:val="en-US" w:eastAsia="zh-CN"/>
              </w:rPr>
            </w:pPr>
            <w:ins w:id="65" w:author="Liyunbo" w:date="2021-04-28T20:27:00Z">
              <w:r>
                <w:rPr>
                  <w:rFonts w:ascii="Arial" w:eastAsia="宋体" w:hAnsi="Arial" w:cs="Arial"/>
                  <w:color w:val="000000"/>
                  <w:sz w:val="18"/>
                  <w:szCs w:val="18"/>
                  <w:lang w:val="en-US" w:eastAsia="zh-CN"/>
                </w:rPr>
                <w:t xml:space="preserve">Basic variant </w:t>
              </w:r>
            </w:ins>
            <w:ins w:id="66" w:author="Liyunbo" w:date="2021-04-28T20:28:00Z">
              <w:r>
                <w:rPr>
                  <w:rFonts w:ascii="Arial" w:eastAsia="宋体" w:hAnsi="Arial" w:cs="Arial"/>
                  <w:color w:val="000000"/>
                  <w:sz w:val="18"/>
                  <w:szCs w:val="18"/>
                  <w:lang w:val="en-US" w:eastAsia="zh-CN"/>
                </w:rPr>
                <w:t>M</w:t>
              </w:r>
            </w:ins>
            <w:ins w:id="67" w:author="Liyunbo" w:date="2021-04-28T20:27:00Z">
              <w:r>
                <w:rPr>
                  <w:rFonts w:ascii="Arial" w:eastAsia="宋体" w:hAnsi="Arial" w:cs="Arial"/>
                  <w:color w:val="000000"/>
                  <w:sz w:val="18"/>
                  <w:szCs w:val="18"/>
                  <w:lang w:val="en-US" w:eastAsia="zh-CN"/>
                </w:rPr>
                <w:t>ulti-</w:t>
              </w:r>
            </w:ins>
            <w:ins w:id="68" w:author="Liyunbo" w:date="2021-04-28T20:28:00Z">
              <w:r>
                <w:rPr>
                  <w:rFonts w:ascii="Arial" w:eastAsia="宋体" w:hAnsi="Arial" w:cs="Arial"/>
                  <w:color w:val="000000"/>
                  <w:sz w:val="18"/>
                  <w:szCs w:val="18"/>
                  <w:lang w:val="en-US" w:eastAsia="zh-CN"/>
                </w:rPr>
                <w:t>L</w:t>
              </w:r>
            </w:ins>
            <w:ins w:id="69" w:author="Liyunbo" w:date="2021-04-28T20:27:00Z">
              <w:r>
                <w:rPr>
                  <w:rFonts w:ascii="Arial" w:eastAsia="宋体" w:hAnsi="Arial" w:cs="Arial"/>
                  <w:color w:val="000000"/>
                  <w:sz w:val="18"/>
                  <w:szCs w:val="18"/>
                  <w:lang w:val="en-US" w:eastAsia="zh-CN"/>
                </w:rPr>
                <w:t>ink</w:t>
              </w:r>
            </w:ins>
          </w:p>
        </w:tc>
      </w:tr>
    </w:tbl>
    <w:p w14:paraId="340090B4" w14:textId="77777777" w:rsidR="008D2096" w:rsidRPr="00916FA3" w:rsidRDefault="008D2096" w:rsidP="008D2096">
      <w:pPr>
        <w:widowControl w:val="0"/>
        <w:autoSpaceDE w:val="0"/>
        <w:autoSpaceDN w:val="0"/>
        <w:adjustRightInd w:val="0"/>
        <w:spacing w:before="240" w:after="240"/>
        <w:jc w:val="left"/>
        <w:rPr>
          <w:ins w:id="70" w:author="Liyunbo" w:date="2021-04-28T20:29:00Z"/>
          <w:rStyle w:val="SC10319501"/>
        </w:rPr>
      </w:pPr>
      <w:ins w:id="71" w:author="Liyunbo" w:date="2021-04-28T20:29:00Z">
        <w:r w:rsidRPr="00916FA3">
          <w:rPr>
            <w:rStyle w:val="SC10319501"/>
          </w:rPr>
          <w:t>The Category field is defined in Table 9-51 (Category values).</w:t>
        </w:r>
      </w:ins>
    </w:p>
    <w:p w14:paraId="14BC0B65" w14:textId="77777777" w:rsidR="008D2096" w:rsidRPr="00916FA3" w:rsidRDefault="008D2096" w:rsidP="008D2096">
      <w:pPr>
        <w:widowControl w:val="0"/>
        <w:autoSpaceDE w:val="0"/>
        <w:autoSpaceDN w:val="0"/>
        <w:adjustRightInd w:val="0"/>
        <w:spacing w:before="240" w:after="240"/>
        <w:jc w:val="left"/>
        <w:rPr>
          <w:ins w:id="72" w:author="Liyunbo" w:date="2021-04-28T20:29:00Z"/>
          <w:rStyle w:val="SC10319501"/>
        </w:rPr>
      </w:pPr>
      <w:ins w:id="73" w:author="Liyunbo" w:date="2021-04-28T20:29:00Z">
        <w:r w:rsidRPr="00916FA3">
          <w:rPr>
            <w:rStyle w:val="SC10319501"/>
          </w:rPr>
          <w:t>The EHT Action field is defined in Table 9-526q (EHT Action field values).</w:t>
        </w:r>
      </w:ins>
    </w:p>
    <w:p w14:paraId="0D0DED43" w14:textId="29266803" w:rsidR="008D2096" w:rsidRPr="00916FA3" w:rsidRDefault="008D2096" w:rsidP="00916FA3">
      <w:pPr>
        <w:pStyle w:val="SP10245890"/>
        <w:spacing w:before="480" w:after="240"/>
        <w:rPr>
          <w:ins w:id="74" w:author="Liyunbo" w:date="2021-04-28T20:29:00Z"/>
          <w:rStyle w:val="SC10319501"/>
        </w:rPr>
      </w:pPr>
      <w:ins w:id="75" w:author="Liyunbo" w:date="2021-04-28T20:29:00Z">
        <w:r w:rsidRPr="00916FA3">
          <w:rPr>
            <w:rStyle w:val="SC10319501"/>
          </w:rPr>
          <w:lastRenderedPageBreak/>
          <w:t xml:space="preserve">The </w:t>
        </w:r>
      </w:ins>
      <w:ins w:id="76" w:author="Liyunbo" w:date="2021-04-28T20:38:00Z">
        <w:r w:rsidR="008F1307">
          <w:rPr>
            <w:rStyle w:val="SC10319501"/>
          </w:rPr>
          <w:t>Basic variant Multi-Link element</w:t>
        </w:r>
      </w:ins>
      <w:ins w:id="77" w:author="Liyunbo" w:date="2021-04-28T20:44:00Z">
        <w:r w:rsidR="008F1307">
          <w:rPr>
            <w:rStyle w:val="SC10319501"/>
          </w:rPr>
          <w:t>,</w:t>
        </w:r>
      </w:ins>
      <w:ins w:id="78" w:author="Liyunbo" w:date="2021-04-28T20:38:00Z">
        <w:r w:rsidR="008F1307">
          <w:rPr>
            <w:rStyle w:val="SC10319501"/>
          </w:rPr>
          <w:t xml:space="preserve"> definded in </w:t>
        </w:r>
      </w:ins>
      <w:ins w:id="79" w:author="Liyunbo" w:date="2021-04-28T20:48:00Z">
        <w:r w:rsidR="008F1307" w:rsidRPr="00916FA3">
          <w:rPr>
            <w:rStyle w:val="SC10319501"/>
          </w:rPr>
          <w:t xml:space="preserve">9.4.2.295b.2 </w:t>
        </w:r>
      </w:ins>
      <w:ins w:id="80" w:author="Liyunbo" w:date="2021-04-28T20:49:00Z">
        <w:r w:rsidR="008F1307">
          <w:rPr>
            <w:rStyle w:val="SC10319501"/>
          </w:rPr>
          <w:t>(</w:t>
        </w:r>
      </w:ins>
      <w:ins w:id="81" w:author="Liyunbo" w:date="2021-04-28T20:48:00Z">
        <w:r w:rsidR="008F1307" w:rsidRPr="00916FA3">
          <w:rPr>
            <w:rStyle w:val="SC10319501"/>
          </w:rPr>
          <w:t>Basic variant Multi-Link element</w:t>
        </w:r>
      </w:ins>
      <w:ins w:id="82" w:author="Liyunbo" w:date="2021-04-28T20:49:00Z">
        <w:r w:rsidR="008F1307">
          <w:rPr>
            <w:rStyle w:val="SC10319501"/>
          </w:rPr>
          <w:t>)</w:t>
        </w:r>
      </w:ins>
      <w:ins w:id="83" w:author="Liyunbo" w:date="2021-04-28T20:48:00Z">
        <w:r w:rsidR="008F1307" w:rsidRPr="00916FA3">
          <w:rPr>
            <w:rStyle w:val="SC10319501"/>
          </w:rPr>
          <w:t xml:space="preserve">, </w:t>
        </w:r>
      </w:ins>
      <w:ins w:id="84" w:author="Liyunbo" w:date="2021-04-28T20:49:00Z">
        <w:r w:rsidR="00B152D1">
          <w:rPr>
            <w:rStyle w:val="SC10319501"/>
          </w:rPr>
          <w:t xml:space="preserve">includes </w:t>
        </w:r>
      </w:ins>
      <w:ins w:id="85" w:author="Stephen McCann" w:date="2021-04-30T09:15:00Z">
        <w:r w:rsidR="00E1486C">
          <w:rPr>
            <w:rStyle w:val="SC10319501"/>
          </w:rPr>
          <w:t xml:space="preserve">an </w:t>
        </w:r>
      </w:ins>
      <w:ins w:id="86" w:author="Liyunbo" w:date="2021-04-28T20:51:00Z">
        <w:r w:rsidR="00B152D1">
          <w:rPr>
            <w:rStyle w:val="SC10319501"/>
          </w:rPr>
          <w:t xml:space="preserve">NSTR Indication </w:t>
        </w:r>
      </w:ins>
      <w:ins w:id="87" w:author="Liyunbo" w:date="2021-04-28T20:52:00Z">
        <w:r w:rsidR="00B152D1">
          <w:rPr>
            <w:rStyle w:val="SC10319501"/>
          </w:rPr>
          <w:t>B</w:t>
        </w:r>
      </w:ins>
      <w:ins w:id="88" w:author="Liyunbo" w:date="2021-04-28T20:51:00Z">
        <w:r w:rsidR="00B152D1">
          <w:rPr>
            <w:rStyle w:val="SC10319501"/>
          </w:rPr>
          <w:t>itmap</w:t>
        </w:r>
      </w:ins>
      <w:ins w:id="89" w:author="Liyunbo" w:date="2021-04-28T20:52:00Z">
        <w:r w:rsidR="00B152D1">
          <w:rPr>
            <w:rStyle w:val="SC10319501"/>
          </w:rPr>
          <w:t xml:space="preserve"> subfield(s) to report the NSTR capabilities of the reporting non-AP MLD</w:t>
        </w:r>
      </w:ins>
      <w:ins w:id="90" w:author="Liyunbo" w:date="2021-04-28T20:29:00Z">
        <w:r w:rsidRPr="00916FA3">
          <w:rPr>
            <w:rStyle w:val="SC10319501"/>
          </w:rPr>
          <w:t>.</w:t>
        </w:r>
      </w:ins>
    </w:p>
    <w:p w14:paraId="3A925E62" w14:textId="6DF854BA" w:rsidR="008D52C7" w:rsidRPr="00916FA3" w:rsidDel="00B152D1" w:rsidRDefault="008D52C7" w:rsidP="008D2096">
      <w:pPr>
        <w:widowControl w:val="0"/>
        <w:autoSpaceDE w:val="0"/>
        <w:autoSpaceDN w:val="0"/>
        <w:adjustRightInd w:val="0"/>
        <w:spacing w:before="240" w:after="240"/>
        <w:jc w:val="left"/>
        <w:rPr>
          <w:del w:id="91" w:author="Liyunbo" w:date="2021-04-28T20:49:00Z"/>
          <w:rStyle w:val="SC10319501"/>
        </w:rPr>
      </w:pPr>
    </w:p>
    <w:p w14:paraId="1C3BAF25" w14:textId="77777777" w:rsidR="008D52C7" w:rsidRDefault="008D52C7" w:rsidP="00B219A0">
      <w:pPr>
        <w:widowControl w:val="0"/>
        <w:autoSpaceDE w:val="0"/>
        <w:autoSpaceDN w:val="0"/>
        <w:adjustRightInd w:val="0"/>
        <w:spacing w:before="240" w:after="240"/>
        <w:jc w:val="left"/>
        <w:rPr>
          <w:rFonts w:ascii="Arial" w:hAnsi="Arial" w:cs="Arial"/>
          <w:color w:val="000000"/>
          <w:sz w:val="24"/>
          <w:szCs w:val="24"/>
        </w:rPr>
      </w:pPr>
    </w:p>
    <w:p w14:paraId="4DAD935D" w14:textId="2BB44645" w:rsidR="00964D97" w:rsidRDefault="00964D97" w:rsidP="00964D97">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eastAsia="zh-CN"/>
        </w:rPr>
        <w:t>paragraphes</w:t>
      </w:r>
      <w:r>
        <w:rPr>
          <w:rFonts w:ascii="TimesNewRomanPS-BoldItalicMT" w:hAnsi="TimesNewRomanPS-BoldItalicMT" w:cs="TimesNewRomanPS-BoldItalicMT"/>
          <w:b/>
          <w:bCs/>
          <w:i/>
          <w:iCs/>
          <w:sz w:val="20"/>
          <w:highlight w:val="yellow"/>
          <w:lang w:val="en-US"/>
        </w:rPr>
        <w:t xml:space="preserve"> in 35.3.14.4 (Capability signaling) as follows</w:t>
      </w:r>
      <w:r>
        <w:rPr>
          <w:rFonts w:ascii="TimesNewRomanPS-BoldItalicMT" w:hAnsi="TimesNewRomanPS-BoldItalicMT" w:cs="TimesNewRomanPS-BoldItalicMT"/>
          <w:b/>
          <w:bCs/>
          <w:i/>
          <w:iCs/>
          <w:sz w:val="20"/>
          <w:lang w:val="en-US"/>
        </w:rPr>
        <w:t>:</w:t>
      </w:r>
    </w:p>
    <w:p w14:paraId="5147DABB" w14:textId="77777777" w:rsidR="008465D6" w:rsidRPr="00964D97" w:rsidRDefault="008465D6" w:rsidP="00B219A0">
      <w:pPr>
        <w:widowControl w:val="0"/>
        <w:autoSpaceDE w:val="0"/>
        <w:autoSpaceDN w:val="0"/>
        <w:adjustRightInd w:val="0"/>
        <w:spacing w:before="240" w:after="240"/>
        <w:jc w:val="left"/>
        <w:rPr>
          <w:rFonts w:ascii="Arial" w:hAnsi="Arial" w:cs="Arial"/>
          <w:color w:val="000000"/>
          <w:sz w:val="24"/>
          <w:szCs w:val="24"/>
        </w:rPr>
      </w:pPr>
    </w:p>
    <w:p w14:paraId="4036D794" w14:textId="18EA60FA" w:rsidR="00B219A0" w:rsidDel="000A267A" w:rsidRDefault="00B219A0" w:rsidP="00B219A0">
      <w:pPr>
        <w:pStyle w:val="SP15118800"/>
        <w:spacing w:before="240" w:after="240"/>
        <w:rPr>
          <w:del w:id="92" w:author="Stephen McCann" w:date="2021-04-30T09:30:00Z"/>
          <w:color w:val="000000"/>
        </w:rPr>
      </w:pPr>
      <w:r w:rsidRPr="00B219A0">
        <w:rPr>
          <w:rFonts w:ascii="Arial" w:hAnsi="Arial" w:cs="Arial"/>
          <w:b/>
          <w:bCs/>
          <w:color w:val="000000"/>
          <w:sz w:val="20"/>
          <w:szCs w:val="20"/>
        </w:rPr>
        <w:t>35.3.1</w:t>
      </w:r>
      <w:r w:rsidR="00964D97">
        <w:rPr>
          <w:rFonts w:ascii="Arial" w:hAnsi="Arial" w:cs="Arial"/>
          <w:b/>
          <w:bCs/>
          <w:color w:val="000000"/>
          <w:sz w:val="20"/>
          <w:szCs w:val="20"/>
        </w:rPr>
        <w:t>4</w:t>
      </w:r>
      <w:r w:rsidRPr="00B219A0">
        <w:rPr>
          <w:rFonts w:ascii="Arial" w:hAnsi="Arial" w:cs="Arial"/>
          <w:b/>
          <w:bCs/>
          <w:color w:val="000000"/>
          <w:sz w:val="20"/>
          <w:szCs w:val="20"/>
        </w:rPr>
        <w:t>.4 Capability signaling</w:t>
      </w:r>
    </w:p>
    <w:p w14:paraId="26B2E32C" w14:textId="77777777" w:rsidR="00B219A0" w:rsidRDefault="00B219A0" w:rsidP="00916FA3">
      <w:pPr>
        <w:pStyle w:val="SP15118800"/>
        <w:spacing w:before="240" w:after="240"/>
        <w:rPr>
          <w:rStyle w:val="SC15323589"/>
          <w:lang w:val="en-GB"/>
        </w:rPr>
      </w:pPr>
    </w:p>
    <w:p w14:paraId="7AD512DE" w14:textId="240B91DF" w:rsidR="00B152D1" w:rsidRDefault="00B219A0" w:rsidP="00B152D1">
      <w:pPr>
        <w:pStyle w:val="SP15119145"/>
        <w:spacing w:before="240"/>
        <w:jc w:val="both"/>
        <w:rPr>
          <w:ins w:id="93" w:author="Liyunbo" w:date="2021-04-28T20:57:00Z"/>
          <w:rStyle w:val="SC15323589"/>
        </w:rPr>
      </w:pPr>
      <w:r>
        <w:rPr>
          <w:rStyle w:val="SC15323589"/>
        </w:rPr>
        <w:t xml:space="preserve">The ability of a non-AP MLD to perform STR on a pair of setup links may change after multi-link setup. The non-AP MLD may </w:t>
      </w:r>
      <w:del w:id="94" w:author="Liyunbo" w:date="2021-04-28T20:55:00Z">
        <w:r w:rsidDel="00B152D1">
          <w:rPr>
            <w:rStyle w:val="SC15323589"/>
          </w:rPr>
          <w:delText>use TBD signaling</w:delText>
        </w:r>
      </w:del>
      <w:ins w:id="95" w:author="Liyunbo" w:date="2021-04-28T20:55:00Z">
        <w:del w:id="96" w:author="Stephen McCann" w:date="2021-04-30T09:16:00Z">
          <w:r w:rsidR="00B152D1" w:rsidDel="00E1486C">
            <w:rPr>
              <w:rStyle w:val="SC15323589"/>
            </w:rPr>
            <w:delText xml:space="preserve"> </w:delText>
          </w:r>
        </w:del>
        <w:r w:rsidR="00B152D1">
          <w:rPr>
            <w:rStyle w:val="SC15323589"/>
          </w:rPr>
          <w:t>transmit a</w:t>
        </w:r>
      </w:ins>
      <w:ins w:id="97" w:author="Stephen McCann" w:date="2021-04-30T09:16:00Z">
        <w:r w:rsidR="00E1486C">
          <w:rPr>
            <w:rStyle w:val="SC15323589"/>
          </w:rPr>
          <w:t>n</w:t>
        </w:r>
      </w:ins>
      <w:ins w:id="98" w:author="Liyunbo" w:date="2021-04-28T20:55:00Z">
        <w:r w:rsidR="00B152D1">
          <w:rPr>
            <w:rStyle w:val="SC15323589"/>
          </w:rPr>
          <w:t xml:space="preserve"> NSTR Capability Update frame</w:t>
        </w:r>
      </w:ins>
      <w:r>
        <w:rPr>
          <w:rStyle w:val="SC15323589"/>
        </w:rPr>
        <w:t xml:space="preserve"> on any enabled link to inform the </w:t>
      </w:r>
      <w:ins w:id="99" w:author="Liyunbo" w:date="2021-04-28T20:56:00Z">
        <w:r w:rsidR="00B152D1">
          <w:rPr>
            <w:rStyle w:val="SC15323589"/>
          </w:rPr>
          <w:t xml:space="preserve">associated </w:t>
        </w:r>
      </w:ins>
      <w:r>
        <w:rPr>
          <w:rStyle w:val="SC15323589"/>
        </w:rPr>
        <w:t xml:space="preserve">AP MLD about the ability </w:t>
      </w:r>
      <w:del w:id="100" w:author="Stephen McCann" w:date="2021-04-30T09:16:00Z">
        <w:r w:rsidDel="00E1486C">
          <w:rPr>
            <w:rStyle w:val="SC15323589"/>
          </w:rPr>
          <w:delText xml:space="preserve">change </w:delText>
        </w:r>
      </w:del>
      <w:r>
        <w:rPr>
          <w:rStyle w:val="SC15323589"/>
        </w:rPr>
        <w:t>to perform STR.</w:t>
      </w:r>
    </w:p>
    <w:p w14:paraId="503081D6" w14:textId="15A9B085" w:rsidR="00B852EB" w:rsidRDefault="00B152D1" w:rsidP="00B852EB">
      <w:pPr>
        <w:pStyle w:val="SP15119145"/>
        <w:spacing w:before="240"/>
        <w:jc w:val="both"/>
        <w:rPr>
          <w:ins w:id="101" w:author="Liyunbo" w:date="2021-04-28T21:35:00Z"/>
          <w:rStyle w:val="SC15323589"/>
        </w:rPr>
      </w:pPr>
      <w:ins w:id="102" w:author="Liyunbo" w:date="2021-04-28T20:57:00Z">
        <w:r>
          <w:rPr>
            <w:rStyle w:val="SC15323589"/>
          </w:rPr>
          <w:t xml:space="preserve">In the Basic variant Multi-Link element of </w:t>
        </w:r>
      </w:ins>
      <w:ins w:id="103" w:author="Stephen McCann" w:date="2021-04-30T09:17:00Z">
        <w:r w:rsidR="00E1486C">
          <w:rPr>
            <w:rStyle w:val="SC15323589"/>
          </w:rPr>
          <w:t xml:space="preserve">an </w:t>
        </w:r>
      </w:ins>
      <w:ins w:id="104" w:author="Liyunbo" w:date="2021-04-28T20:57:00Z">
        <w:r>
          <w:rPr>
            <w:rStyle w:val="SC15323589"/>
          </w:rPr>
          <w:t xml:space="preserve">NSTR Capability Update frame, </w:t>
        </w:r>
      </w:ins>
      <w:ins w:id="105" w:author="Liyunbo" w:date="2021-04-28T21:01:00Z">
        <w:r w:rsidR="00293EBE">
          <w:rPr>
            <w:rStyle w:val="SC15323589"/>
          </w:rPr>
          <w:t xml:space="preserve">the </w:t>
        </w:r>
      </w:ins>
      <w:ins w:id="106" w:author="Liyunbo" w:date="2021-04-28T20:59:00Z">
        <w:r w:rsidRPr="00916FA3">
          <w:rPr>
            <w:rStyle w:val="SC15323589"/>
          </w:rPr>
          <w:t xml:space="preserve">MLD MAC Address Present, Link ID Info Present, Change Sequence Present, MLD Capabilities Present, </w:t>
        </w:r>
        <w:r>
          <w:rPr>
            <w:rStyle w:val="SC15323589"/>
          </w:rPr>
          <w:t xml:space="preserve">and </w:t>
        </w:r>
        <w:r w:rsidRPr="00916FA3">
          <w:rPr>
            <w:rStyle w:val="SC15323589"/>
          </w:rPr>
          <w:t>EMLSR Capabilities Present</w:t>
        </w:r>
      </w:ins>
      <w:ins w:id="107" w:author="Liyunbo" w:date="2021-04-28T21:00:00Z">
        <w:r w:rsidRPr="00B152D1">
          <w:rPr>
            <w:rStyle w:val="SC15323589"/>
          </w:rPr>
          <w:t xml:space="preserve"> </w:t>
        </w:r>
      </w:ins>
      <w:ins w:id="108" w:author="Kwok Shum Au (Edward)" w:date="2021-05-02T08:59:00Z">
        <w:r w:rsidR="003F3FC6">
          <w:rPr>
            <w:rStyle w:val="SC15323589"/>
          </w:rPr>
          <w:t>subfields</w:t>
        </w:r>
      </w:ins>
      <w:ins w:id="109" w:author="Liyunbo" w:date="2021-04-28T21:00:00Z">
        <w:r>
          <w:rPr>
            <w:rStyle w:val="SC15323589"/>
          </w:rPr>
          <w:t xml:space="preserve"> in </w:t>
        </w:r>
      </w:ins>
      <w:ins w:id="110" w:author="Stephen McCann" w:date="2021-04-30T09:17:00Z">
        <w:r w:rsidR="00E1486C">
          <w:rPr>
            <w:rStyle w:val="SC15323589"/>
          </w:rPr>
          <w:t xml:space="preserve">the </w:t>
        </w:r>
      </w:ins>
      <w:ins w:id="111" w:author="Liyunbo" w:date="2021-04-28T21:00:00Z">
        <w:r>
          <w:rPr>
            <w:rStyle w:val="SC15323589"/>
          </w:rPr>
          <w:t xml:space="preserve">Multi-Link Control field are set to </w:t>
        </w:r>
      </w:ins>
      <w:ins w:id="112" w:author="Liyunbo" w:date="2021-04-28T21:01:00Z">
        <w:r>
          <w:rPr>
            <w:rStyle w:val="SC15323589"/>
          </w:rPr>
          <w:t>0</w:t>
        </w:r>
        <w:r w:rsidR="00293EBE">
          <w:rPr>
            <w:rStyle w:val="SC15323589"/>
          </w:rPr>
          <w:t>; the</w:t>
        </w:r>
      </w:ins>
      <w:ins w:id="113" w:author="Liyunbo" w:date="2021-04-28T21:02:00Z">
        <w:r w:rsidR="00293EBE">
          <w:rPr>
            <w:rStyle w:val="SC15323589"/>
          </w:rPr>
          <w:t xml:space="preserve"> Complete Profile,</w:t>
        </w:r>
      </w:ins>
      <w:ins w:id="114" w:author="Liyunbo" w:date="2021-04-28T21:03:00Z">
        <w:r w:rsidR="00293EBE">
          <w:rPr>
            <w:rStyle w:val="SC15323589"/>
          </w:rPr>
          <w:t xml:space="preserve"> MAC</w:t>
        </w:r>
      </w:ins>
      <w:ins w:id="115" w:author="Liyunbo" w:date="2021-04-28T21:09:00Z">
        <w:r w:rsidR="00293EBE">
          <w:rPr>
            <w:rStyle w:val="SC15323589"/>
          </w:rPr>
          <w:t xml:space="preserve"> Address Present, Beacon Interval Present</w:t>
        </w:r>
      </w:ins>
      <w:ins w:id="116" w:author="Kwok Shum Au (Edward)" w:date="2021-05-02T08:59:00Z">
        <w:r w:rsidR="002A28B7">
          <w:rPr>
            <w:rStyle w:val="SC15323589"/>
          </w:rPr>
          <w:t>,</w:t>
        </w:r>
      </w:ins>
      <w:ins w:id="117" w:author="Liyunbo" w:date="2021-04-28T21:09:00Z">
        <w:r w:rsidR="00293EBE">
          <w:rPr>
            <w:rStyle w:val="SC15323589"/>
          </w:rPr>
          <w:t xml:space="preserve"> and DTIM I</w:t>
        </w:r>
      </w:ins>
      <w:ins w:id="118" w:author="Liyunbo" w:date="2021-04-28T21:10:00Z">
        <w:r w:rsidR="00293EBE">
          <w:rPr>
            <w:rStyle w:val="SC15323589"/>
          </w:rPr>
          <w:t>nfo Present subfields in the STA Control field are set to 0</w:t>
        </w:r>
      </w:ins>
      <w:ins w:id="119" w:author="Stephen McCann" w:date="2021-04-30T09:17:00Z">
        <w:r w:rsidR="00E1486C">
          <w:rPr>
            <w:rStyle w:val="SC15323589"/>
          </w:rPr>
          <w:t xml:space="preserve"> and the </w:t>
        </w:r>
      </w:ins>
      <w:ins w:id="120" w:author="Liyunbo" w:date="2021-04-28T21:11:00Z">
        <w:r w:rsidR="00DD593E">
          <w:rPr>
            <w:rStyle w:val="SC15323589"/>
          </w:rPr>
          <w:t>STA Profile field is not present.</w:t>
        </w:r>
      </w:ins>
    </w:p>
    <w:p w14:paraId="6C2C73BF" w14:textId="77777777" w:rsidR="00B852EB" w:rsidRPr="00916FA3" w:rsidRDefault="00B852EB" w:rsidP="00916FA3">
      <w:pPr>
        <w:pStyle w:val="Default"/>
        <w:rPr>
          <w:ins w:id="121" w:author="Liyunbo" w:date="2021-04-28T21:35:00Z"/>
          <w:rStyle w:val="SC15323589"/>
        </w:rPr>
      </w:pPr>
    </w:p>
    <w:p w14:paraId="00615309" w14:textId="332CFCC5" w:rsidR="00B852EB" w:rsidRPr="00036FEB" w:rsidRDefault="00036FEB" w:rsidP="00916FA3">
      <w:pPr>
        <w:pStyle w:val="Default"/>
        <w:rPr>
          <w:ins w:id="122" w:author="Liyunbo" w:date="2021-04-28T21:18:00Z"/>
          <w:rStyle w:val="SC15323589"/>
        </w:rPr>
      </w:pPr>
      <w:ins w:id="123" w:author="Liyunbo" w:date="2021-04-29T20:05:00Z">
        <w:r w:rsidRPr="00036FEB">
          <w:rPr>
            <w:rStyle w:val="SC15323589"/>
            <w:rFonts w:ascii="Times New Roman" w:hAnsi="Times New Roman" w:cs="Times New Roman"/>
          </w:rPr>
          <w:t xml:space="preserve">The </w:t>
        </w:r>
      </w:ins>
      <w:ins w:id="124" w:author="Liyunbo" w:date="2021-04-28T21:35:00Z">
        <w:r w:rsidR="00B852EB">
          <w:rPr>
            <w:rStyle w:val="SC15323589"/>
            <w:rFonts w:ascii="Times New Roman" w:hAnsi="Times New Roman" w:cs="Times New Roman"/>
          </w:rPr>
          <w:t xml:space="preserve">AP MLD </w:t>
        </w:r>
      </w:ins>
      <w:ins w:id="125" w:author="Liyunbo" w:date="2021-04-29T20:03:00Z">
        <w:r>
          <w:rPr>
            <w:rStyle w:val="SC15323589"/>
            <w:rFonts w:ascii="Times New Roman" w:hAnsi="Times New Roman" w:cs="Times New Roman"/>
          </w:rPr>
          <w:t>shall update the NSTR ca</w:t>
        </w:r>
      </w:ins>
      <w:ins w:id="126" w:author="Liyunbo" w:date="2021-04-29T20:04:00Z">
        <w:r>
          <w:rPr>
            <w:rStyle w:val="SC15323589"/>
            <w:rFonts w:ascii="Times New Roman" w:hAnsi="Times New Roman" w:cs="Times New Roman"/>
          </w:rPr>
          <w:t xml:space="preserve">pability status of its associated non-AP </w:t>
        </w:r>
      </w:ins>
      <w:ins w:id="127" w:author="Liyunbo" w:date="2021-04-29T20:05:00Z">
        <w:r>
          <w:rPr>
            <w:rStyle w:val="SC15323589"/>
            <w:rFonts w:ascii="Times New Roman" w:hAnsi="Times New Roman" w:cs="Times New Roman"/>
          </w:rPr>
          <w:t>MLD after</w:t>
        </w:r>
      </w:ins>
      <w:ins w:id="128" w:author="Liyunbo" w:date="2021-04-29T20:04:00Z">
        <w:r>
          <w:rPr>
            <w:rStyle w:val="SC15323589"/>
            <w:rFonts w:ascii="Times New Roman" w:hAnsi="Times New Roman" w:cs="Times New Roman"/>
          </w:rPr>
          <w:t xml:space="preserve"> </w:t>
        </w:r>
      </w:ins>
      <w:ins w:id="129" w:author="Liyunbo" w:date="2021-04-28T21:35:00Z">
        <w:r>
          <w:rPr>
            <w:rStyle w:val="SC15323589"/>
            <w:rFonts w:ascii="Times New Roman" w:hAnsi="Times New Roman" w:cs="Times New Roman"/>
          </w:rPr>
          <w:t>receiv</w:t>
        </w:r>
      </w:ins>
      <w:ins w:id="130" w:author="Stephen McCann" w:date="2021-04-30T09:18:00Z">
        <w:r w:rsidR="00E1486C">
          <w:rPr>
            <w:rStyle w:val="SC15323589"/>
            <w:rFonts w:ascii="Times New Roman" w:hAnsi="Times New Roman" w:cs="Times New Roman"/>
          </w:rPr>
          <w:t>ing</w:t>
        </w:r>
      </w:ins>
      <w:ins w:id="131" w:author="Liyunbo" w:date="2021-04-28T21:35:00Z">
        <w:r w:rsidR="00B852EB">
          <w:rPr>
            <w:rStyle w:val="SC15323589"/>
            <w:rFonts w:ascii="Times New Roman" w:hAnsi="Times New Roman" w:cs="Times New Roman"/>
          </w:rPr>
          <w:t xml:space="preserve"> a</w:t>
        </w:r>
      </w:ins>
      <w:ins w:id="132" w:author="Stephen McCann" w:date="2021-04-30T09:18:00Z">
        <w:r w:rsidR="00E1486C">
          <w:rPr>
            <w:rStyle w:val="SC15323589"/>
            <w:rFonts w:ascii="Times New Roman" w:hAnsi="Times New Roman" w:cs="Times New Roman"/>
          </w:rPr>
          <w:t>n</w:t>
        </w:r>
      </w:ins>
      <w:ins w:id="133" w:author="Liyunbo" w:date="2021-04-28T21:35:00Z">
        <w:r w:rsidR="00B852EB">
          <w:rPr>
            <w:rStyle w:val="SC15323589"/>
            <w:rFonts w:ascii="Times New Roman" w:hAnsi="Times New Roman" w:cs="Times New Roman"/>
          </w:rPr>
          <w:t xml:space="preserve"> </w:t>
        </w:r>
        <w:r w:rsidR="00B852EB" w:rsidRPr="00B852EB">
          <w:rPr>
            <w:rStyle w:val="SC15323589"/>
            <w:rFonts w:ascii="Times New Roman" w:hAnsi="Times New Roman" w:cs="Times New Roman"/>
          </w:rPr>
          <w:t>NSTR Capability Update frame</w:t>
        </w:r>
        <w:r w:rsidR="00B852EB">
          <w:rPr>
            <w:rStyle w:val="SC15323589"/>
            <w:rFonts w:ascii="Times New Roman" w:hAnsi="Times New Roman" w:cs="Times New Roman"/>
          </w:rPr>
          <w:t xml:space="preserve"> from </w:t>
        </w:r>
      </w:ins>
      <w:ins w:id="134" w:author="Liyunbo" w:date="2021-04-29T20:05:00Z">
        <w:r>
          <w:rPr>
            <w:rStyle w:val="SC15323589"/>
            <w:rFonts w:ascii="Times New Roman" w:hAnsi="Times New Roman" w:cs="Times New Roman"/>
          </w:rPr>
          <w:t>the</w:t>
        </w:r>
      </w:ins>
      <w:ins w:id="135" w:author="Liyunbo" w:date="2021-04-29T20:03:00Z">
        <w:r>
          <w:rPr>
            <w:rStyle w:val="SC15323589"/>
            <w:rFonts w:ascii="Times New Roman" w:hAnsi="Times New Roman" w:cs="Times New Roman"/>
          </w:rPr>
          <w:t xml:space="preserve"> non-AP MLD</w:t>
        </w:r>
      </w:ins>
      <w:ins w:id="136" w:author="Liyunbo" w:date="2021-04-29T20:05:00Z">
        <w:r>
          <w:rPr>
            <w:rStyle w:val="SC15323589"/>
            <w:rFonts w:ascii="Times New Roman" w:hAnsi="Times New Roman" w:cs="Times New Roman"/>
          </w:rPr>
          <w:t>.</w:t>
        </w:r>
      </w:ins>
      <w:ins w:id="137" w:author="Liyunbo" w:date="2021-04-29T20:14:00Z">
        <w:r w:rsidR="00BF3F4F">
          <w:rPr>
            <w:rStyle w:val="SC15323589"/>
            <w:rFonts w:ascii="Times New Roman" w:hAnsi="Times New Roman" w:cs="Times New Roman"/>
          </w:rPr>
          <w:t xml:space="preserve"> If </w:t>
        </w:r>
      </w:ins>
      <w:ins w:id="138" w:author="Liyunbo" w:date="2021-04-29T20:15:00Z">
        <w:r w:rsidR="00BF3F4F">
          <w:rPr>
            <w:rStyle w:val="SC15323589"/>
            <w:rFonts w:ascii="Times New Roman" w:hAnsi="Times New Roman" w:cs="Times New Roman"/>
          </w:rPr>
          <w:t>the NSTR status</w:t>
        </w:r>
      </w:ins>
      <w:ins w:id="139" w:author="Kwok Shum Au (Edward)" w:date="2021-05-02T08:59:00Z">
        <w:r w:rsidR="002F2827">
          <w:rPr>
            <w:rStyle w:val="SC15323589"/>
            <w:rFonts w:ascii="Times New Roman" w:hAnsi="Times New Roman" w:cs="Times New Roman"/>
          </w:rPr>
          <w:t>es</w:t>
        </w:r>
      </w:ins>
      <w:ins w:id="140" w:author="Liyunbo" w:date="2021-04-29T20:15:00Z">
        <w:r w:rsidR="00BF3F4F">
          <w:rPr>
            <w:rStyle w:val="SC15323589"/>
            <w:rFonts w:ascii="Times New Roman" w:hAnsi="Times New Roman" w:cs="Times New Roman"/>
          </w:rPr>
          <w:t xml:space="preserve"> of some link pairs are not included in the </w:t>
        </w:r>
        <w:r w:rsidR="00BF3F4F" w:rsidRPr="00B852EB">
          <w:rPr>
            <w:rStyle w:val="SC15323589"/>
            <w:rFonts w:ascii="Times New Roman" w:hAnsi="Times New Roman" w:cs="Times New Roman"/>
          </w:rPr>
          <w:t>NSTR Capability Update frame</w:t>
        </w:r>
        <w:r w:rsidR="00BF3F4F">
          <w:rPr>
            <w:rStyle w:val="SC15323589"/>
            <w:rFonts w:ascii="Times New Roman" w:hAnsi="Times New Roman" w:cs="Times New Roman"/>
          </w:rPr>
          <w:t xml:space="preserve">, the AP MLD </w:t>
        </w:r>
      </w:ins>
      <w:ins w:id="141" w:author="Kwok Shum Au (Edward)" w:date="2021-05-02T08:59:00Z">
        <w:r w:rsidR="002A28B7">
          <w:rPr>
            <w:rStyle w:val="SC15323589"/>
            <w:rFonts w:ascii="Times New Roman" w:hAnsi="Times New Roman" w:cs="Times New Roman"/>
          </w:rPr>
          <w:t>does not</w:t>
        </w:r>
      </w:ins>
      <w:ins w:id="142" w:author="Liyunbo" w:date="2021-04-29T20:16:00Z">
        <w:r w:rsidR="00BF3F4F">
          <w:rPr>
            <w:rStyle w:val="SC15323589"/>
            <w:rFonts w:ascii="Times New Roman" w:hAnsi="Times New Roman" w:cs="Times New Roman"/>
          </w:rPr>
          <w:t xml:space="preserve"> update the NSTR status</w:t>
        </w:r>
      </w:ins>
      <w:ins w:id="143" w:author="Kwok Shum Au (Edward)" w:date="2021-05-02T08:59:00Z">
        <w:r w:rsidR="002F2827">
          <w:rPr>
            <w:rStyle w:val="SC15323589"/>
            <w:rFonts w:ascii="Times New Roman" w:hAnsi="Times New Roman" w:cs="Times New Roman"/>
          </w:rPr>
          <w:t>es</w:t>
        </w:r>
      </w:ins>
      <w:ins w:id="144" w:author="Liyunbo" w:date="2021-04-29T20:16:00Z">
        <w:r w:rsidR="00BF3F4F">
          <w:rPr>
            <w:rStyle w:val="SC15323589"/>
            <w:rFonts w:ascii="Times New Roman" w:hAnsi="Times New Roman" w:cs="Times New Roman"/>
          </w:rPr>
          <w:t xml:space="preserve"> of these link pairs.</w:t>
        </w:r>
      </w:ins>
    </w:p>
    <w:p w14:paraId="061788FD" w14:textId="295544D9" w:rsidR="00DD593E" w:rsidRDefault="00DD593E" w:rsidP="00DD593E">
      <w:pPr>
        <w:pStyle w:val="SP15119145"/>
        <w:spacing w:before="240"/>
        <w:jc w:val="both"/>
        <w:rPr>
          <w:ins w:id="145" w:author="Liyunbo" w:date="2021-04-28T21:23:00Z"/>
          <w:rStyle w:val="SC15323589"/>
        </w:rPr>
      </w:pPr>
      <w:ins w:id="146" w:author="Liyunbo" w:date="2021-04-28T21:18:00Z">
        <w:r>
          <w:rPr>
            <w:rStyle w:val="SC15323589"/>
          </w:rPr>
          <w:t xml:space="preserve">After </w:t>
        </w:r>
      </w:ins>
      <w:ins w:id="147" w:author="Liyunbo" w:date="2021-04-28T21:20:00Z">
        <w:r>
          <w:rPr>
            <w:rStyle w:val="SC15323589"/>
          </w:rPr>
          <w:t xml:space="preserve">a STA </w:t>
        </w:r>
      </w:ins>
      <w:ins w:id="148" w:author="Stephen McCann" w:date="2021-04-30T09:18:00Z">
        <w:r w:rsidR="00E1486C">
          <w:rPr>
            <w:rStyle w:val="SC15323589"/>
          </w:rPr>
          <w:t>affiliated with a</w:t>
        </w:r>
      </w:ins>
      <w:ins w:id="149" w:author="Liyunbo" w:date="2021-04-28T21:20:00Z">
        <w:r>
          <w:rPr>
            <w:rStyle w:val="SC15323589"/>
          </w:rPr>
          <w:t xml:space="preserve"> non-AP MLD switch</w:t>
        </w:r>
      </w:ins>
      <w:ins w:id="150" w:author="Liyunbo" w:date="2021-04-28T21:21:00Z">
        <w:r>
          <w:rPr>
            <w:rStyle w:val="SC15323589"/>
          </w:rPr>
          <w:t xml:space="preserve">s to a new </w:t>
        </w:r>
      </w:ins>
      <w:ins w:id="151" w:author="Liyunbo" w:date="2021-04-28T21:20:00Z">
        <w:r>
          <w:rPr>
            <w:rStyle w:val="SC15323589"/>
          </w:rPr>
          <w:t>channel</w:t>
        </w:r>
      </w:ins>
      <w:ins w:id="152" w:author="Liyunbo" w:date="2021-04-28T21:21:00Z">
        <w:r>
          <w:rPr>
            <w:rStyle w:val="SC15323589"/>
          </w:rPr>
          <w:t xml:space="preserve">, the </w:t>
        </w:r>
        <w:r w:rsidR="00B000E0">
          <w:rPr>
            <w:rStyle w:val="SC15323589"/>
          </w:rPr>
          <w:t xml:space="preserve">non-AP MLD shall transmit </w:t>
        </w:r>
      </w:ins>
      <w:ins w:id="153" w:author="Liyunbo" w:date="2021-04-29T20:06:00Z">
        <w:r w:rsidR="00036FEB">
          <w:rPr>
            <w:rStyle w:val="SC15323589"/>
          </w:rPr>
          <w:t>a</w:t>
        </w:r>
      </w:ins>
      <w:ins w:id="154" w:author="Stephen McCann" w:date="2021-04-30T09:19:00Z">
        <w:r w:rsidR="00E1486C">
          <w:rPr>
            <w:rStyle w:val="SC15323589"/>
          </w:rPr>
          <w:t>n</w:t>
        </w:r>
      </w:ins>
      <w:ins w:id="155" w:author="Liyunbo" w:date="2021-04-29T20:06:00Z">
        <w:r w:rsidR="00036FEB">
          <w:rPr>
            <w:rStyle w:val="SC15323589"/>
          </w:rPr>
          <w:t xml:space="preserve"> NSTR</w:t>
        </w:r>
      </w:ins>
      <w:ins w:id="156" w:author="Liyunbo" w:date="2021-04-28T21:21:00Z">
        <w:r w:rsidR="00B000E0">
          <w:rPr>
            <w:rStyle w:val="SC15323589"/>
          </w:rPr>
          <w:t xml:space="preserve"> Capability Update frame to </w:t>
        </w:r>
      </w:ins>
      <w:ins w:id="157" w:author="Liyunbo" w:date="2021-04-29T20:06:00Z">
        <w:r w:rsidR="00036FEB">
          <w:rPr>
            <w:rStyle w:val="SC15323589"/>
          </w:rPr>
          <w:t>its</w:t>
        </w:r>
      </w:ins>
      <w:ins w:id="158" w:author="Liyunbo" w:date="2021-04-28T21:21:00Z">
        <w:r w:rsidR="00B000E0">
          <w:rPr>
            <w:rStyle w:val="SC15323589"/>
          </w:rPr>
          <w:t xml:space="preserve"> a</w:t>
        </w:r>
      </w:ins>
      <w:ins w:id="159" w:author="Liyunbo" w:date="2021-04-28T21:22:00Z">
        <w:r w:rsidR="00B000E0">
          <w:rPr>
            <w:rStyle w:val="SC15323589"/>
          </w:rPr>
          <w:t>ssociated AP MLD to report the updated NSTR capability status</w:t>
        </w:r>
      </w:ins>
      <w:ins w:id="160" w:author="Liyunbo" w:date="2021-04-28T21:24:00Z">
        <w:r w:rsidR="00B000E0">
          <w:rPr>
            <w:rStyle w:val="SC15323589"/>
          </w:rPr>
          <w:t xml:space="preserve"> of a link pair</w:t>
        </w:r>
      </w:ins>
      <w:ins w:id="161" w:author="Liyunbo" w:date="2021-04-28T21:22:00Z">
        <w:r w:rsidR="00B000E0">
          <w:rPr>
            <w:rStyle w:val="SC15323589"/>
          </w:rPr>
          <w:t xml:space="preserve">, except </w:t>
        </w:r>
      </w:ins>
      <w:ins w:id="162" w:author="Stephen McCann" w:date="2021-04-30T09:19:00Z">
        <w:r w:rsidR="00E1486C">
          <w:rPr>
            <w:rStyle w:val="SC15323589"/>
          </w:rPr>
          <w:t xml:space="preserve">if </w:t>
        </w:r>
      </w:ins>
      <w:ins w:id="163" w:author="Liyunbo" w:date="2021-04-28T21:22:00Z">
        <w:r w:rsidR="00B000E0">
          <w:rPr>
            <w:rStyle w:val="SC15323589"/>
          </w:rPr>
          <w:t xml:space="preserve">at least one of </w:t>
        </w:r>
      </w:ins>
      <w:ins w:id="164" w:author="Kwok Shum Au (Edward)" w:date="2021-05-02T09:00:00Z">
        <w:r w:rsidR="002F2827">
          <w:rPr>
            <w:rStyle w:val="SC15323589"/>
          </w:rPr>
          <w:t xml:space="preserve">the following </w:t>
        </w:r>
      </w:ins>
      <w:ins w:id="165" w:author="Liyunbo" w:date="2021-04-28T21:22:00Z">
        <w:r w:rsidR="00B000E0">
          <w:rPr>
            <w:rStyle w:val="SC15323589"/>
          </w:rPr>
          <w:t>condition</w:t>
        </w:r>
      </w:ins>
      <w:ins w:id="166" w:author="Stephen McCann" w:date="2021-04-30T09:19:00Z">
        <w:r w:rsidR="00E1486C">
          <w:rPr>
            <w:rStyle w:val="SC15323589"/>
          </w:rPr>
          <w:t>s</w:t>
        </w:r>
      </w:ins>
      <w:ins w:id="167" w:author="Liyunbo" w:date="2021-04-28T21:23:00Z">
        <w:r w:rsidR="00B000E0">
          <w:rPr>
            <w:rStyle w:val="SC15323589"/>
          </w:rPr>
          <w:t xml:space="preserve"> is met:</w:t>
        </w:r>
      </w:ins>
    </w:p>
    <w:p w14:paraId="2570F78F" w14:textId="30A89E58" w:rsidR="00B000E0" w:rsidRPr="00036FEB" w:rsidRDefault="00E1486C" w:rsidP="00916FA3">
      <w:pPr>
        <w:pStyle w:val="Default"/>
        <w:numPr>
          <w:ilvl w:val="0"/>
          <w:numId w:val="72"/>
        </w:numPr>
        <w:rPr>
          <w:ins w:id="168" w:author="Liyunbo" w:date="2021-04-28T21:25:00Z"/>
          <w:rStyle w:val="SC15323589"/>
        </w:rPr>
      </w:pPr>
      <w:ins w:id="169" w:author="Stephen McCann" w:date="2021-04-30T09:19:00Z">
        <w:r>
          <w:rPr>
            <w:rStyle w:val="SC15323589"/>
            <w:rFonts w:ascii="Times New Roman" w:hAnsi="Times New Roman" w:cs="Times New Roman"/>
          </w:rPr>
          <w:t xml:space="preserve">One </w:t>
        </w:r>
      </w:ins>
      <w:ins w:id="170" w:author="Liyunbo" w:date="2021-04-28T21:23:00Z">
        <w:r w:rsidR="00B000E0">
          <w:rPr>
            <w:rStyle w:val="SC15323589"/>
            <w:rFonts w:ascii="Times New Roman" w:hAnsi="Times New Roman" w:cs="Times New Roman"/>
          </w:rPr>
          <w:t xml:space="preserve">link of </w:t>
        </w:r>
      </w:ins>
      <w:ins w:id="171" w:author="Liyunbo" w:date="2021-04-28T21:24:00Z">
        <w:r w:rsidR="00B000E0">
          <w:rPr>
            <w:rStyle w:val="SC15323589"/>
            <w:rFonts w:ascii="Times New Roman" w:hAnsi="Times New Roman" w:cs="Times New Roman"/>
          </w:rPr>
          <w:t xml:space="preserve">the link pair is in </w:t>
        </w:r>
      </w:ins>
      <w:ins w:id="172" w:author="Stephen McCann" w:date="2021-04-30T09:19:00Z">
        <w:r>
          <w:rPr>
            <w:rStyle w:val="SC15323589"/>
            <w:rFonts w:ascii="Times New Roman" w:hAnsi="Times New Roman" w:cs="Times New Roman"/>
          </w:rPr>
          <w:t xml:space="preserve">the </w:t>
        </w:r>
      </w:ins>
      <w:ins w:id="173" w:author="Liyunbo" w:date="2021-04-28T21:24:00Z">
        <w:r w:rsidR="00B000E0">
          <w:rPr>
            <w:rStyle w:val="SC15323589"/>
            <w:rFonts w:ascii="Times New Roman" w:hAnsi="Times New Roman" w:cs="Times New Roman"/>
          </w:rPr>
          <w:t>2.4</w:t>
        </w:r>
      </w:ins>
      <w:ins w:id="174" w:author="Stephen McCann" w:date="2021-04-30T09:19:00Z">
        <w:r>
          <w:rPr>
            <w:rStyle w:val="SC15323589"/>
            <w:rFonts w:ascii="Times New Roman" w:hAnsi="Times New Roman" w:cs="Times New Roman"/>
          </w:rPr>
          <w:t xml:space="preserve"> </w:t>
        </w:r>
      </w:ins>
      <w:ins w:id="175" w:author="Liyunbo" w:date="2021-04-28T21:24:00Z">
        <w:r w:rsidR="00B000E0">
          <w:rPr>
            <w:rStyle w:val="SC15323589"/>
            <w:rFonts w:ascii="Times New Roman" w:hAnsi="Times New Roman" w:cs="Times New Roman"/>
          </w:rPr>
          <w:t>GHz</w:t>
        </w:r>
      </w:ins>
      <w:ins w:id="176" w:author="Stephen McCann" w:date="2021-04-30T09:19:00Z">
        <w:r>
          <w:rPr>
            <w:rStyle w:val="SC15323589"/>
            <w:rFonts w:ascii="Times New Roman" w:hAnsi="Times New Roman" w:cs="Times New Roman"/>
          </w:rPr>
          <w:t xml:space="preserve"> band</w:t>
        </w:r>
      </w:ins>
      <w:ins w:id="177" w:author="Liyunbo" w:date="2021-04-28T21:24:00Z">
        <w:r w:rsidR="00B000E0">
          <w:rPr>
            <w:rStyle w:val="SC15323589"/>
            <w:rFonts w:ascii="Times New Roman" w:hAnsi="Times New Roman" w:cs="Times New Roman"/>
          </w:rPr>
          <w:t>, while an</w:t>
        </w:r>
      </w:ins>
      <w:ins w:id="178" w:author="Stephen McCann" w:date="2021-04-30T09:19:00Z">
        <w:r>
          <w:rPr>
            <w:rStyle w:val="SC15323589"/>
            <w:rFonts w:ascii="Times New Roman" w:hAnsi="Times New Roman" w:cs="Times New Roman"/>
          </w:rPr>
          <w:t>o</w:t>
        </w:r>
      </w:ins>
      <w:ins w:id="179" w:author="Liyunbo" w:date="2021-04-28T21:24:00Z">
        <w:r w:rsidR="00B000E0">
          <w:rPr>
            <w:rStyle w:val="SC15323589"/>
            <w:rFonts w:ascii="Times New Roman" w:hAnsi="Times New Roman" w:cs="Times New Roman"/>
          </w:rPr>
          <w:t xml:space="preserve">ther link is in </w:t>
        </w:r>
      </w:ins>
      <w:ins w:id="180" w:author="Stephen McCann" w:date="2021-04-30T09:19:00Z">
        <w:r>
          <w:rPr>
            <w:rStyle w:val="SC15323589"/>
            <w:rFonts w:ascii="Times New Roman" w:hAnsi="Times New Roman" w:cs="Times New Roman"/>
          </w:rPr>
          <w:t xml:space="preserve">the </w:t>
        </w:r>
      </w:ins>
      <w:ins w:id="181" w:author="Liyunbo" w:date="2021-04-28T21:24:00Z">
        <w:r w:rsidR="00B000E0">
          <w:rPr>
            <w:rStyle w:val="SC15323589"/>
            <w:rFonts w:ascii="Times New Roman" w:hAnsi="Times New Roman" w:cs="Times New Roman"/>
          </w:rPr>
          <w:t>5</w:t>
        </w:r>
      </w:ins>
      <w:ins w:id="182" w:author="Stephen McCann" w:date="2021-04-30T09:19:00Z">
        <w:r>
          <w:rPr>
            <w:rStyle w:val="SC15323589"/>
            <w:rFonts w:ascii="Times New Roman" w:hAnsi="Times New Roman" w:cs="Times New Roman"/>
          </w:rPr>
          <w:t xml:space="preserve"> </w:t>
        </w:r>
      </w:ins>
      <w:ins w:id="183" w:author="Liyunbo" w:date="2021-04-28T21:24:00Z">
        <w:r w:rsidR="00B000E0">
          <w:rPr>
            <w:rStyle w:val="SC15323589"/>
            <w:rFonts w:ascii="Times New Roman" w:hAnsi="Times New Roman" w:cs="Times New Roman"/>
          </w:rPr>
          <w:t>GHz or 6</w:t>
        </w:r>
      </w:ins>
      <w:ins w:id="184" w:author="Stephen McCann" w:date="2021-04-30T09:19:00Z">
        <w:r>
          <w:rPr>
            <w:rStyle w:val="SC15323589"/>
            <w:rFonts w:ascii="Times New Roman" w:hAnsi="Times New Roman" w:cs="Times New Roman"/>
          </w:rPr>
          <w:t xml:space="preserve"> </w:t>
        </w:r>
      </w:ins>
      <w:ins w:id="185" w:author="Liyunbo" w:date="2021-04-28T21:24:00Z">
        <w:r w:rsidR="00B000E0">
          <w:rPr>
            <w:rStyle w:val="SC15323589"/>
            <w:rFonts w:ascii="Times New Roman" w:hAnsi="Times New Roman" w:cs="Times New Roman"/>
          </w:rPr>
          <w:t>G</w:t>
        </w:r>
      </w:ins>
      <w:ins w:id="186" w:author="Liyunbo" w:date="2021-04-28T21:25:00Z">
        <w:r w:rsidR="00B000E0">
          <w:rPr>
            <w:rStyle w:val="SC15323589"/>
            <w:rFonts w:ascii="Times New Roman" w:hAnsi="Times New Roman" w:cs="Times New Roman"/>
          </w:rPr>
          <w:t>Hz</w:t>
        </w:r>
      </w:ins>
      <w:ins w:id="187" w:author="Liyunbo" w:date="2021-04-28T21:32:00Z">
        <w:r w:rsidR="00B852EB">
          <w:rPr>
            <w:rStyle w:val="SC15323589"/>
            <w:rFonts w:ascii="Times New Roman" w:hAnsi="Times New Roman" w:cs="Times New Roman"/>
          </w:rPr>
          <w:t xml:space="preserve"> </w:t>
        </w:r>
      </w:ins>
      <w:ins w:id="188" w:author="Stephen McCann" w:date="2021-04-30T09:19:00Z">
        <w:r>
          <w:rPr>
            <w:rStyle w:val="SC15323589"/>
            <w:rFonts w:ascii="Times New Roman" w:hAnsi="Times New Roman" w:cs="Times New Roman"/>
          </w:rPr>
          <w:t xml:space="preserve">bands </w:t>
        </w:r>
      </w:ins>
      <w:ins w:id="189" w:author="Liyunbo" w:date="2021-04-28T21:32:00Z">
        <w:r w:rsidR="00B852EB">
          <w:rPr>
            <w:rStyle w:val="SC15323589"/>
            <w:rFonts w:ascii="Times New Roman" w:hAnsi="Times New Roman" w:cs="Times New Roman"/>
          </w:rPr>
          <w:t>after channel switch</w:t>
        </w:r>
      </w:ins>
      <w:ins w:id="190" w:author="Liyunbo" w:date="2021-04-28T21:31:00Z">
        <w:r w:rsidR="00B000E0">
          <w:rPr>
            <w:rStyle w:val="SC15323589"/>
            <w:rFonts w:ascii="Times New Roman" w:hAnsi="Times New Roman" w:cs="Times New Roman"/>
          </w:rPr>
          <w:t xml:space="preserve">, in which case it </w:t>
        </w:r>
      </w:ins>
      <w:ins w:id="191" w:author="Stephen McCann" w:date="2021-04-30T09:20:00Z">
        <w:del w:id="192" w:author="Liyunbo" w:date="2021-05-02T22:30:00Z">
          <w:r w:rsidDel="001F088B">
            <w:rPr>
              <w:rStyle w:val="SC15323589"/>
              <w:rFonts w:ascii="Times New Roman" w:hAnsi="Times New Roman" w:cs="Times New Roman"/>
            </w:rPr>
            <w:delText>becomes</w:delText>
          </w:r>
        </w:del>
      </w:ins>
      <w:ins w:id="193" w:author="Liyunbo" w:date="2021-05-02T22:30:00Z">
        <w:r w:rsidR="001F088B">
          <w:rPr>
            <w:rStyle w:val="SC15323589"/>
            <w:rFonts w:ascii="Times New Roman" w:hAnsi="Times New Roman" w:cs="Times New Roman"/>
          </w:rPr>
          <w:t>is</w:t>
        </w:r>
      </w:ins>
      <w:ins w:id="194" w:author="Stephen McCann" w:date="2021-04-30T09:20:00Z">
        <w:r>
          <w:rPr>
            <w:rStyle w:val="SC15323589"/>
            <w:rFonts w:ascii="Times New Roman" w:hAnsi="Times New Roman" w:cs="Times New Roman"/>
          </w:rPr>
          <w:t xml:space="preserve"> </w:t>
        </w:r>
      </w:ins>
      <w:ins w:id="195" w:author="Liyunbo" w:date="2021-04-28T21:31:00Z">
        <w:r w:rsidR="00B000E0">
          <w:rPr>
            <w:rStyle w:val="SC15323589"/>
            <w:rFonts w:ascii="Times New Roman" w:hAnsi="Times New Roman" w:cs="Times New Roman"/>
          </w:rPr>
          <w:t>STR</w:t>
        </w:r>
        <w:r w:rsidR="00B852EB">
          <w:rPr>
            <w:rStyle w:val="SC15323589"/>
            <w:rFonts w:ascii="Times New Roman" w:hAnsi="Times New Roman" w:cs="Times New Roman"/>
          </w:rPr>
          <w:t xml:space="preserve"> after </w:t>
        </w:r>
      </w:ins>
      <w:ins w:id="196" w:author="Stephen McCann" w:date="2021-04-30T09:20:00Z">
        <w:r>
          <w:rPr>
            <w:rStyle w:val="SC15323589"/>
            <w:rFonts w:ascii="Times New Roman" w:hAnsi="Times New Roman" w:cs="Times New Roman"/>
          </w:rPr>
          <w:t xml:space="preserve">the </w:t>
        </w:r>
      </w:ins>
      <w:ins w:id="197" w:author="Liyunbo" w:date="2021-04-28T21:31:00Z">
        <w:r w:rsidR="00B852EB">
          <w:rPr>
            <w:rStyle w:val="SC15323589"/>
            <w:rFonts w:ascii="Times New Roman" w:hAnsi="Times New Roman" w:cs="Times New Roman"/>
          </w:rPr>
          <w:t>chan</w:t>
        </w:r>
      </w:ins>
      <w:ins w:id="198" w:author="Liyunbo" w:date="2021-04-28T21:32:00Z">
        <w:r w:rsidR="00B852EB">
          <w:rPr>
            <w:rStyle w:val="SC15323589"/>
            <w:rFonts w:ascii="Times New Roman" w:hAnsi="Times New Roman" w:cs="Times New Roman"/>
          </w:rPr>
          <w:t>nel switch</w:t>
        </w:r>
      </w:ins>
      <w:ins w:id="199" w:author="Liyunbo" w:date="2021-04-28T21:31:00Z">
        <w:r w:rsidR="00B000E0">
          <w:rPr>
            <w:rStyle w:val="SC15323589"/>
            <w:rFonts w:ascii="Times New Roman" w:hAnsi="Times New Roman" w:cs="Times New Roman"/>
          </w:rPr>
          <w:t>;</w:t>
        </w:r>
      </w:ins>
    </w:p>
    <w:p w14:paraId="70C83AEC" w14:textId="0BF3E1CD" w:rsidR="00B000E0" w:rsidRPr="00916FA3" w:rsidRDefault="00A12003" w:rsidP="00916FA3">
      <w:pPr>
        <w:pStyle w:val="Default"/>
        <w:numPr>
          <w:ilvl w:val="0"/>
          <w:numId w:val="72"/>
        </w:numPr>
        <w:rPr>
          <w:ins w:id="200" w:author="Liyunbo" w:date="2021-04-28T21:29:00Z"/>
          <w:rStyle w:val="SC15323589"/>
          <w:rFonts w:ascii="Times New Roman" w:hAnsi="Times New Roman" w:cs="Times New Roman"/>
        </w:rPr>
      </w:pPr>
      <w:ins w:id="201" w:author="Stephen McCann" w:date="2021-04-30T09:21:00Z">
        <w:r>
          <w:rPr>
            <w:rStyle w:val="SC15323589"/>
            <w:rFonts w:ascii="Times New Roman" w:hAnsi="Times New Roman" w:cs="Times New Roman"/>
          </w:rPr>
          <w:t>B</w:t>
        </w:r>
      </w:ins>
      <w:ins w:id="202" w:author="Liyunbo" w:date="2021-04-28T21:31:00Z">
        <w:r w:rsidR="00B000E0">
          <w:rPr>
            <w:rStyle w:val="SC15323589"/>
            <w:rFonts w:ascii="Times New Roman" w:hAnsi="Times New Roman" w:cs="Times New Roman"/>
          </w:rPr>
          <w:t xml:space="preserve">efore </w:t>
        </w:r>
      </w:ins>
      <w:ins w:id="203" w:author="Stephen McCann" w:date="2021-04-30T09:21:00Z">
        <w:r>
          <w:rPr>
            <w:rStyle w:val="SC15323589"/>
            <w:rFonts w:ascii="Times New Roman" w:hAnsi="Times New Roman" w:cs="Times New Roman"/>
          </w:rPr>
          <w:t xml:space="preserve">the </w:t>
        </w:r>
      </w:ins>
      <w:ins w:id="204" w:author="Liyunbo" w:date="2021-04-28T21:31:00Z">
        <w:r w:rsidR="00B000E0">
          <w:rPr>
            <w:rStyle w:val="SC15323589"/>
            <w:rFonts w:ascii="Times New Roman" w:hAnsi="Times New Roman" w:cs="Times New Roman"/>
          </w:rPr>
          <w:t>channel switch</w:t>
        </w:r>
      </w:ins>
      <w:ins w:id="205" w:author="Stephen McCann" w:date="2021-04-30T09:21:00Z">
        <w:r>
          <w:rPr>
            <w:rStyle w:val="SC15323589"/>
            <w:rFonts w:ascii="Times New Roman" w:hAnsi="Times New Roman" w:cs="Times New Roman"/>
          </w:rPr>
          <w:t xml:space="preserve"> it is STR</w:t>
        </w:r>
      </w:ins>
      <w:ins w:id="206" w:author="Liyunbo" w:date="2021-04-28T21:26:00Z">
        <w:r w:rsidR="00B000E0">
          <w:rPr>
            <w:rStyle w:val="SC15323589"/>
            <w:rFonts w:ascii="Times New Roman" w:hAnsi="Times New Roman" w:cs="Times New Roman"/>
          </w:rPr>
          <w:t xml:space="preserve">, and </w:t>
        </w:r>
      </w:ins>
      <w:ins w:id="207" w:author="Liyunbo" w:date="2021-04-28T21:28:00Z">
        <w:r w:rsidR="00B000E0">
          <w:rPr>
            <w:rStyle w:val="SC15323589"/>
            <w:rFonts w:ascii="Times New Roman" w:hAnsi="Times New Roman" w:cs="Times New Roman"/>
          </w:rPr>
          <w:t>after</w:t>
        </w:r>
      </w:ins>
      <w:ins w:id="208" w:author="Liyunbo" w:date="2021-04-28T21:29:00Z">
        <w:r w:rsidR="00B000E0">
          <w:rPr>
            <w:rStyle w:val="SC15323589"/>
            <w:rFonts w:ascii="Times New Roman" w:hAnsi="Times New Roman" w:cs="Times New Roman"/>
          </w:rPr>
          <w:t xml:space="preserve"> </w:t>
        </w:r>
      </w:ins>
      <w:ins w:id="209" w:author="Stephen McCann" w:date="2021-04-30T09:21:00Z">
        <w:r>
          <w:rPr>
            <w:rStyle w:val="SC15323589"/>
            <w:rFonts w:ascii="Times New Roman" w:hAnsi="Times New Roman" w:cs="Times New Roman"/>
          </w:rPr>
          <w:t xml:space="preserve">the </w:t>
        </w:r>
      </w:ins>
      <w:ins w:id="210" w:author="Liyunbo" w:date="2021-04-28T21:29:00Z">
        <w:r w:rsidR="00B000E0">
          <w:rPr>
            <w:rStyle w:val="SC15323589"/>
            <w:rFonts w:ascii="Times New Roman" w:hAnsi="Times New Roman" w:cs="Times New Roman"/>
          </w:rPr>
          <w:t xml:space="preserve">channel switch </w:t>
        </w:r>
      </w:ins>
      <w:ins w:id="211" w:author="Liyunbo" w:date="2021-04-28T21:26:00Z">
        <w:r w:rsidR="00B000E0">
          <w:rPr>
            <w:rStyle w:val="SC15323589"/>
            <w:rFonts w:ascii="Times New Roman" w:hAnsi="Times New Roman" w:cs="Times New Roman"/>
          </w:rPr>
          <w:t>the frequency separation between the two link</w:t>
        </w:r>
      </w:ins>
      <w:ins w:id="212" w:author="Liyunbo" w:date="2021-04-28T21:33:00Z">
        <w:r w:rsidR="00B852EB">
          <w:rPr>
            <w:rStyle w:val="SC15323589"/>
            <w:rFonts w:ascii="Times New Roman" w:hAnsi="Times New Roman" w:cs="Times New Roman"/>
          </w:rPr>
          <w:t>s</w:t>
        </w:r>
      </w:ins>
      <w:ins w:id="213" w:author="Liyunbo" w:date="2021-04-28T21:27:00Z">
        <w:r w:rsidR="00B000E0">
          <w:rPr>
            <w:rStyle w:val="SC15323589"/>
            <w:rFonts w:ascii="Times New Roman" w:hAnsi="Times New Roman" w:cs="Times New Roman"/>
          </w:rPr>
          <w:t xml:space="preserve"> is equal to or larger than the value</w:t>
        </w:r>
      </w:ins>
      <w:ins w:id="214" w:author="Liyunbo" w:date="2021-04-28T21:28:00Z">
        <w:r w:rsidR="00B000E0">
          <w:rPr>
            <w:rStyle w:val="SC15323589"/>
            <w:rFonts w:ascii="Times New Roman" w:hAnsi="Times New Roman" w:cs="Times New Roman"/>
          </w:rPr>
          <w:t xml:space="preserve"> before</w:t>
        </w:r>
      </w:ins>
      <w:ins w:id="215" w:author="Stephen McCann" w:date="2021-04-30T09:21:00Z">
        <w:r>
          <w:rPr>
            <w:rStyle w:val="SC15323589"/>
            <w:rFonts w:ascii="Times New Roman" w:hAnsi="Times New Roman" w:cs="Times New Roman"/>
          </w:rPr>
          <w:t xml:space="preserve"> the</w:t>
        </w:r>
      </w:ins>
      <w:ins w:id="216" w:author="Liyunbo" w:date="2021-04-28T21:28:00Z">
        <w:r w:rsidR="00B000E0">
          <w:rPr>
            <w:rStyle w:val="SC15323589"/>
            <w:rFonts w:ascii="Times New Roman" w:hAnsi="Times New Roman" w:cs="Times New Roman"/>
          </w:rPr>
          <w:t xml:space="preserve"> channel switch</w:t>
        </w:r>
      </w:ins>
      <w:ins w:id="217" w:author="Liyunbo" w:date="2021-04-28T21:31:00Z">
        <w:r w:rsidR="00B000E0">
          <w:rPr>
            <w:rStyle w:val="SC15323589"/>
            <w:rFonts w:ascii="Times New Roman" w:hAnsi="Times New Roman" w:cs="Times New Roman"/>
          </w:rPr>
          <w:t>, in which case</w:t>
        </w:r>
      </w:ins>
      <w:ins w:id="218" w:author="Liyunbo" w:date="2021-04-28T21:32:00Z">
        <w:r w:rsidR="00B852EB">
          <w:rPr>
            <w:rStyle w:val="SC15323589"/>
            <w:rFonts w:ascii="Times New Roman" w:hAnsi="Times New Roman" w:cs="Times New Roman"/>
          </w:rPr>
          <w:t xml:space="preserve"> it is STR after </w:t>
        </w:r>
      </w:ins>
      <w:ins w:id="219" w:author="Stephen McCann" w:date="2021-04-30T09:21:00Z">
        <w:r>
          <w:rPr>
            <w:rStyle w:val="SC15323589"/>
            <w:rFonts w:ascii="Times New Roman" w:hAnsi="Times New Roman" w:cs="Times New Roman"/>
          </w:rPr>
          <w:t xml:space="preserve">the </w:t>
        </w:r>
      </w:ins>
      <w:ins w:id="220" w:author="Liyunbo" w:date="2021-04-28T21:32:00Z">
        <w:r w:rsidR="00B852EB">
          <w:rPr>
            <w:rStyle w:val="SC15323589"/>
            <w:rFonts w:ascii="Times New Roman" w:hAnsi="Times New Roman" w:cs="Times New Roman"/>
          </w:rPr>
          <w:t>channel switch;</w:t>
        </w:r>
      </w:ins>
    </w:p>
    <w:p w14:paraId="52275BE4" w14:textId="6E276891" w:rsidR="00B000E0" w:rsidRDefault="00A12003" w:rsidP="00916FA3">
      <w:pPr>
        <w:pStyle w:val="Default"/>
        <w:numPr>
          <w:ilvl w:val="0"/>
          <w:numId w:val="72"/>
        </w:numPr>
        <w:rPr>
          <w:ins w:id="221" w:author="Liyunbo" w:date="2021-04-29T20:13:00Z"/>
          <w:rStyle w:val="SC15323589"/>
        </w:rPr>
      </w:pPr>
      <w:ins w:id="222" w:author="Stephen McCann" w:date="2021-04-30T09:21:00Z">
        <w:r>
          <w:rPr>
            <w:rStyle w:val="SC15323589"/>
            <w:rFonts w:ascii="Times New Roman" w:hAnsi="Times New Roman" w:cs="Times New Roman"/>
          </w:rPr>
          <w:t xml:space="preserve">Before the </w:t>
        </w:r>
      </w:ins>
      <w:ins w:id="223" w:author="Liyunbo" w:date="2021-04-28T21:32:00Z">
        <w:r w:rsidR="00B852EB" w:rsidRPr="00B852EB">
          <w:rPr>
            <w:rStyle w:val="SC15323589"/>
            <w:rFonts w:ascii="Times New Roman" w:hAnsi="Times New Roman" w:cs="Times New Roman"/>
          </w:rPr>
          <w:t>channel switch</w:t>
        </w:r>
      </w:ins>
      <w:ins w:id="224" w:author="Stephen McCann" w:date="2021-04-30T09:22:00Z">
        <w:r>
          <w:rPr>
            <w:rStyle w:val="SC15323589"/>
            <w:rFonts w:ascii="Times New Roman" w:hAnsi="Times New Roman" w:cs="Times New Roman"/>
          </w:rPr>
          <w:t xml:space="preserve"> it is NSTR</w:t>
        </w:r>
      </w:ins>
      <w:ins w:id="225" w:author="Liyunbo" w:date="2021-04-28T21:29:00Z">
        <w:r w:rsidR="00B000E0" w:rsidRPr="00B852EB">
          <w:rPr>
            <w:rStyle w:val="SC15323589"/>
            <w:rFonts w:ascii="Times New Roman" w:hAnsi="Times New Roman" w:cs="Times New Roman"/>
          </w:rPr>
          <w:t xml:space="preserve">, and after </w:t>
        </w:r>
      </w:ins>
      <w:ins w:id="226" w:author="Stephen McCann" w:date="2021-04-30T09:22:00Z">
        <w:r>
          <w:rPr>
            <w:rStyle w:val="SC15323589"/>
            <w:rFonts w:ascii="Times New Roman" w:hAnsi="Times New Roman" w:cs="Times New Roman"/>
          </w:rPr>
          <w:t xml:space="preserve">the </w:t>
        </w:r>
      </w:ins>
      <w:ins w:id="227" w:author="Liyunbo" w:date="2021-04-28T21:29:00Z">
        <w:r w:rsidR="00B000E0" w:rsidRPr="00B852EB">
          <w:rPr>
            <w:rStyle w:val="SC15323589"/>
            <w:rFonts w:ascii="Times New Roman" w:hAnsi="Times New Roman" w:cs="Times New Roman"/>
          </w:rPr>
          <w:t>channel switch the frequency separation between the two</w:t>
        </w:r>
      </w:ins>
      <w:ins w:id="228" w:author="Liyunbo" w:date="2021-04-28T21:33:00Z">
        <w:r w:rsidR="00B852EB">
          <w:rPr>
            <w:rStyle w:val="SC15323589"/>
            <w:rFonts w:ascii="Times New Roman" w:hAnsi="Times New Roman" w:cs="Times New Roman"/>
          </w:rPr>
          <w:t xml:space="preserve"> </w:t>
        </w:r>
      </w:ins>
      <w:ins w:id="229" w:author="Liyunbo" w:date="2021-04-28T21:29:00Z">
        <w:r w:rsidR="00B000E0" w:rsidRPr="00B852EB">
          <w:rPr>
            <w:rStyle w:val="SC15323589"/>
            <w:rFonts w:ascii="Times New Roman" w:hAnsi="Times New Roman" w:cs="Times New Roman"/>
          </w:rPr>
          <w:t>link</w:t>
        </w:r>
      </w:ins>
      <w:ins w:id="230" w:author="Liyunbo" w:date="2021-04-28T21:33:00Z">
        <w:r w:rsidR="00B852EB">
          <w:rPr>
            <w:rStyle w:val="SC15323589"/>
            <w:rFonts w:ascii="Times New Roman" w:hAnsi="Times New Roman" w:cs="Times New Roman"/>
          </w:rPr>
          <w:t>s</w:t>
        </w:r>
      </w:ins>
      <w:ins w:id="231" w:author="Liyunbo" w:date="2021-04-28T21:29:00Z">
        <w:r w:rsidR="00B000E0" w:rsidRPr="00B852EB">
          <w:rPr>
            <w:rStyle w:val="SC15323589"/>
            <w:rFonts w:ascii="Times New Roman" w:hAnsi="Times New Roman" w:cs="Times New Roman"/>
          </w:rPr>
          <w:t xml:space="preserve"> is equal to or smaller than the value before channel switch</w:t>
        </w:r>
      </w:ins>
      <w:ins w:id="232" w:author="Liyunbo" w:date="2021-04-28T21:32:00Z">
        <w:r w:rsidR="00B852EB" w:rsidRPr="00B852EB">
          <w:rPr>
            <w:rStyle w:val="SC15323589"/>
            <w:rFonts w:ascii="Times New Roman" w:hAnsi="Times New Roman" w:cs="Times New Roman"/>
          </w:rPr>
          <w:t xml:space="preserve">, in </w:t>
        </w:r>
      </w:ins>
      <w:ins w:id="233" w:author="Liyunbo" w:date="2021-04-28T21:33:00Z">
        <w:r w:rsidR="00B852EB" w:rsidRPr="00B852EB">
          <w:rPr>
            <w:rStyle w:val="SC15323589"/>
            <w:rFonts w:ascii="Times New Roman" w:hAnsi="Times New Roman" w:cs="Times New Roman"/>
          </w:rPr>
          <w:t xml:space="preserve">which case it is NSTR after </w:t>
        </w:r>
      </w:ins>
      <w:ins w:id="234" w:author="Stephen McCann" w:date="2021-04-30T09:22:00Z">
        <w:r>
          <w:rPr>
            <w:rStyle w:val="SC15323589"/>
            <w:rFonts w:ascii="Times New Roman" w:hAnsi="Times New Roman" w:cs="Times New Roman"/>
          </w:rPr>
          <w:t xml:space="preserve">the </w:t>
        </w:r>
      </w:ins>
      <w:ins w:id="235" w:author="Liyunbo" w:date="2021-04-28T21:33:00Z">
        <w:r w:rsidR="00B852EB" w:rsidRPr="00B852EB">
          <w:rPr>
            <w:rStyle w:val="SC15323589"/>
            <w:rFonts w:ascii="Times New Roman" w:hAnsi="Times New Roman" w:cs="Times New Roman"/>
          </w:rPr>
          <w:t>channel switch.</w:t>
        </w:r>
      </w:ins>
    </w:p>
    <w:p w14:paraId="5A72B31D" w14:textId="71759DEF" w:rsidR="00BF3F4F" w:rsidRDefault="00BF3F4F" w:rsidP="00916FA3">
      <w:pPr>
        <w:pStyle w:val="Default"/>
        <w:rPr>
          <w:ins w:id="236" w:author="Liyunbo" w:date="2021-04-29T20:17:00Z"/>
          <w:rStyle w:val="SC15323589"/>
        </w:rPr>
      </w:pPr>
    </w:p>
    <w:p w14:paraId="4838DA07" w14:textId="4691B7FE" w:rsidR="00AD6E7D" w:rsidRDefault="004C3282" w:rsidP="00916FA3">
      <w:pPr>
        <w:pStyle w:val="Default"/>
        <w:rPr>
          <w:ins w:id="237" w:author="Liyunbo" w:date="2021-04-29T20:35:00Z"/>
          <w:rStyle w:val="SC15323589"/>
        </w:rPr>
      </w:pPr>
      <w:ins w:id="238" w:author="Liyunbo" w:date="2021-04-29T20:28:00Z">
        <w:r>
          <w:rPr>
            <w:rStyle w:val="SC15323589"/>
            <w:rFonts w:ascii="Times New Roman" w:hAnsi="Times New Roman" w:cs="Times New Roman"/>
          </w:rPr>
          <w:t>If the NSTR status of a link pair changes w</w:t>
        </w:r>
      </w:ins>
      <w:ins w:id="239" w:author="Liyunbo" w:date="2021-04-29T20:21:00Z">
        <w:r w:rsidR="00AD6E7D">
          <w:rPr>
            <w:rStyle w:val="SC15323589"/>
            <w:rFonts w:ascii="Times New Roman" w:hAnsi="Times New Roman" w:cs="Times New Roman"/>
          </w:rPr>
          <w:t>hen an OMI</w:t>
        </w:r>
      </w:ins>
      <w:ins w:id="240" w:author="Liyunbo" w:date="2021-04-29T20:23:00Z">
        <w:r>
          <w:rPr>
            <w:rStyle w:val="SC15323589"/>
            <w:rFonts w:ascii="Times New Roman" w:hAnsi="Times New Roman" w:cs="Times New Roman"/>
          </w:rPr>
          <w:t xml:space="preserve"> initiator </w:t>
        </w:r>
      </w:ins>
      <w:ins w:id="241" w:author="Stephen McCann" w:date="2021-04-30T09:24:00Z">
        <w:r w:rsidR="00D81FF0">
          <w:rPr>
            <w:rStyle w:val="SC15323589"/>
            <w:rFonts w:ascii="Times New Roman" w:hAnsi="Times New Roman" w:cs="Times New Roman"/>
          </w:rPr>
          <w:t xml:space="preserve">of </w:t>
        </w:r>
      </w:ins>
      <w:ins w:id="242" w:author="Liyunbo" w:date="2021-04-29T20:23:00Z">
        <w:r>
          <w:rPr>
            <w:rStyle w:val="SC15323589"/>
            <w:rFonts w:ascii="Times New Roman" w:hAnsi="Times New Roman" w:cs="Times New Roman"/>
          </w:rPr>
          <w:t>a</w:t>
        </w:r>
      </w:ins>
      <w:ins w:id="243" w:author="Liyunbo" w:date="2021-04-29T20:24:00Z">
        <w:r>
          <w:rPr>
            <w:rStyle w:val="SC15323589"/>
            <w:rFonts w:ascii="Times New Roman" w:hAnsi="Times New Roman" w:cs="Times New Roman"/>
          </w:rPr>
          <w:t>n</w:t>
        </w:r>
      </w:ins>
      <w:ins w:id="244" w:author="Liyunbo" w:date="2021-04-29T20:23:00Z">
        <w:r>
          <w:rPr>
            <w:rStyle w:val="SC15323589"/>
            <w:rFonts w:ascii="Times New Roman" w:hAnsi="Times New Roman" w:cs="Times New Roman"/>
          </w:rPr>
          <w:t xml:space="preserve"> </w:t>
        </w:r>
      </w:ins>
      <w:ins w:id="245" w:author="Liyunbo" w:date="2021-04-29T20:24:00Z">
        <w:r>
          <w:rPr>
            <w:rStyle w:val="SC15323589"/>
            <w:rFonts w:ascii="Times New Roman" w:hAnsi="Times New Roman" w:cs="Times New Roman"/>
          </w:rPr>
          <w:t>EHT STA affiliated with a non-AP MLD</w:t>
        </w:r>
      </w:ins>
      <w:ins w:id="246" w:author="Liyunbo" w:date="2021-04-29T20:25:00Z">
        <w:r>
          <w:rPr>
            <w:rStyle w:val="SC15323589"/>
            <w:rFonts w:ascii="Times New Roman" w:hAnsi="Times New Roman" w:cs="Times New Roman"/>
          </w:rPr>
          <w:t xml:space="preserve"> </w:t>
        </w:r>
      </w:ins>
      <w:ins w:id="247" w:author="Liyunbo" w:date="2021-04-29T20:26:00Z">
        <w:r>
          <w:rPr>
            <w:rStyle w:val="SC15323589"/>
            <w:rFonts w:ascii="Times New Roman" w:hAnsi="Times New Roman" w:cs="Times New Roman"/>
          </w:rPr>
          <w:t xml:space="preserve">changes its </w:t>
        </w:r>
      </w:ins>
      <w:ins w:id="248" w:author="Liyunbo" w:date="2021-04-29T20:27:00Z">
        <w:r>
          <w:rPr>
            <w:rStyle w:val="SC15323589"/>
            <w:rFonts w:ascii="Times New Roman" w:hAnsi="Times New Roman" w:cs="Times New Roman"/>
          </w:rPr>
          <w:t>c</w:t>
        </w:r>
      </w:ins>
      <w:ins w:id="249" w:author="Liyunbo" w:date="2021-04-29T20:26:00Z">
        <w:r>
          <w:rPr>
            <w:rStyle w:val="SC15323589"/>
            <w:rFonts w:ascii="Times New Roman" w:hAnsi="Times New Roman" w:cs="Times New Roman"/>
          </w:rPr>
          <w:t>ha</w:t>
        </w:r>
      </w:ins>
      <w:ins w:id="250" w:author="Liyunbo" w:date="2021-04-29T20:27:00Z">
        <w:r>
          <w:rPr>
            <w:rStyle w:val="SC15323589"/>
            <w:rFonts w:ascii="Times New Roman" w:hAnsi="Times New Roman" w:cs="Times New Roman"/>
          </w:rPr>
          <w:t>nnel width</w:t>
        </w:r>
      </w:ins>
      <w:ins w:id="251" w:author="Liyunbo" w:date="2021-04-29T20:25:00Z">
        <w:r>
          <w:rPr>
            <w:rStyle w:val="SC15323589"/>
            <w:rFonts w:ascii="Times New Roman" w:hAnsi="Times New Roman" w:cs="Times New Roman"/>
          </w:rPr>
          <w:t xml:space="preserve"> </w:t>
        </w:r>
      </w:ins>
      <w:ins w:id="252" w:author="Liyunbo" w:date="2021-04-29T20:27:00Z">
        <w:r>
          <w:rPr>
            <w:rStyle w:val="SC15323589"/>
            <w:rFonts w:ascii="Times New Roman" w:hAnsi="Times New Roman" w:cs="Times New Roman"/>
          </w:rPr>
          <w:t xml:space="preserve">through </w:t>
        </w:r>
      </w:ins>
      <w:ins w:id="253" w:author="Stephen McCann" w:date="2021-04-30T09:24:00Z">
        <w:r w:rsidR="00D81FF0">
          <w:rPr>
            <w:rStyle w:val="SC15323589"/>
            <w:rFonts w:ascii="Times New Roman" w:hAnsi="Times New Roman" w:cs="Times New Roman"/>
          </w:rPr>
          <w:t xml:space="preserve">an </w:t>
        </w:r>
      </w:ins>
      <w:ins w:id="254" w:author="Liyunbo" w:date="2021-04-29T20:27:00Z">
        <w:r>
          <w:rPr>
            <w:rStyle w:val="SC15323589"/>
            <w:rFonts w:ascii="Times New Roman" w:hAnsi="Times New Roman" w:cs="Times New Roman"/>
          </w:rPr>
          <w:t>OMI procedure</w:t>
        </w:r>
      </w:ins>
      <w:ins w:id="255" w:author="Liyunbo" w:date="2021-04-29T20:32:00Z">
        <w:r w:rsidR="00096DC5">
          <w:rPr>
            <w:rStyle w:val="SC15323589"/>
            <w:rFonts w:ascii="Times New Roman" w:hAnsi="Times New Roman" w:cs="Times New Roman"/>
          </w:rPr>
          <w:t>, t</w:t>
        </w:r>
      </w:ins>
      <w:ins w:id="256" w:author="Liyunbo" w:date="2021-04-29T20:29:00Z">
        <w:r>
          <w:rPr>
            <w:rStyle w:val="SC15323589"/>
            <w:rFonts w:ascii="Times New Roman" w:hAnsi="Times New Roman" w:cs="Times New Roman"/>
          </w:rPr>
          <w:t>he non-AP MLD shall transmit</w:t>
        </w:r>
      </w:ins>
      <w:ins w:id="257" w:author="Liyunbo" w:date="2021-04-29T20:30:00Z">
        <w:r w:rsidR="001C2D31" w:rsidRPr="001C2D31">
          <w:rPr>
            <w:rStyle w:val="SC15323589"/>
            <w:rFonts w:ascii="Times New Roman" w:hAnsi="Times New Roman" w:cs="Times New Roman"/>
          </w:rPr>
          <w:t xml:space="preserve"> a NSTR Capability Update frame to its associated AP MLD</w:t>
        </w:r>
      </w:ins>
      <w:ins w:id="258" w:author="Liyunbo" w:date="2021-04-29T20:32:00Z">
        <w:r w:rsidR="00096DC5">
          <w:rPr>
            <w:rStyle w:val="SC15323589"/>
            <w:rFonts w:ascii="Times New Roman" w:hAnsi="Times New Roman" w:cs="Times New Roman"/>
          </w:rPr>
          <w:t>.</w:t>
        </w:r>
      </w:ins>
    </w:p>
    <w:p w14:paraId="3859E47B" w14:textId="77777777" w:rsidR="00B14EB7" w:rsidRDefault="00B14EB7" w:rsidP="00916FA3">
      <w:pPr>
        <w:pStyle w:val="Default"/>
        <w:rPr>
          <w:ins w:id="259" w:author="Liyunbo" w:date="2021-04-29T20:14:00Z"/>
          <w:rStyle w:val="SC15323589"/>
        </w:rPr>
      </w:pPr>
    </w:p>
    <w:p w14:paraId="47FA467D" w14:textId="6C0D5629" w:rsidR="00BF29CC" w:rsidRDefault="00B14EB7" w:rsidP="00916FA3">
      <w:pPr>
        <w:pStyle w:val="Default"/>
        <w:rPr>
          <w:ins w:id="260" w:author="Liyunbo" w:date="2021-04-29T20:45:00Z"/>
          <w:rStyle w:val="SC15323589"/>
        </w:rPr>
      </w:pPr>
      <w:ins w:id="261" w:author="Liyunbo" w:date="2021-04-29T20:35:00Z">
        <w:r>
          <w:rPr>
            <w:rStyle w:val="SC15323589"/>
            <w:rFonts w:ascii="Times New Roman" w:hAnsi="Times New Roman" w:cs="Times New Roman" w:hint="eastAsia"/>
            <w:lang w:eastAsia="zh-CN"/>
          </w:rPr>
          <w:t>T</w:t>
        </w:r>
        <w:r>
          <w:rPr>
            <w:rStyle w:val="SC15323589"/>
            <w:rFonts w:ascii="Times New Roman" w:hAnsi="Times New Roman" w:cs="Times New Roman"/>
            <w:lang w:eastAsia="zh-CN"/>
          </w:rPr>
          <w:t xml:space="preserve">he NSTR </w:t>
        </w:r>
      </w:ins>
      <w:ins w:id="262" w:author="Liyunbo" w:date="2021-04-29T20:37:00Z">
        <w:r w:rsidRPr="00EA5509">
          <w:rPr>
            <w:rStyle w:val="SC15323589"/>
            <w:rFonts w:ascii="Times New Roman" w:hAnsi="Times New Roman" w:cs="Times New Roman"/>
          </w:rPr>
          <w:t>Capability Update frame</w:t>
        </w:r>
        <w:r>
          <w:rPr>
            <w:rStyle w:val="SC15323589"/>
            <w:rFonts w:ascii="Times New Roman" w:hAnsi="Times New Roman" w:cs="Times New Roman"/>
          </w:rPr>
          <w:t xml:space="preserve"> </w:t>
        </w:r>
      </w:ins>
      <w:ins w:id="263" w:author="Liyunbo" w:date="2021-04-29T20:38:00Z">
        <w:r>
          <w:rPr>
            <w:rStyle w:val="SC15323589"/>
            <w:rFonts w:ascii="Times New Roman" w:hAnsi="Times New Roman" w:cs="Times New Roman"/>
          </w:rPr>
          <w:t xml:space="preserve">and </w:t>
        </w:r>
      </w:ins>
      <w:ins w:id="264" w:author="Liyunbo" w:date="2021-05-02T22:39:00Z">
        <w:r w:rsidR="00FE3098">
          <w:rPr>
            <w:rStyle w:val="SC15323589"/>
            <w:rFonts w:ascii="Times New Roman" w:hAnsi="Times New Roman" w:cs="Times New Roman"/>
          </w:rPr>
          <w:t>a</w:t>
        </w:r>
      </w:ins>
      <w:ins w:id="265" w:author="Liyunbo" w:date="2021-04-29T20:38:00Z">
        <w:r>
          <w:rPr>
            <w:rStyle w:val="SC15323589"/>
            <w:rFonts w:ascii="Times New Roman" w:hAnsi="Times New Roman" w:cs="Times New Roman"/>
          </w:rPr>
          <w:t xml:space="preserve"> frame </w:t>
        </w:r>
      </w:ins>
      <w:ins w:id="266" w:author="Stephen McCann" w:date="2021-04-30T09:26:00Z">
        <w:r w:rsidR="000A267A">
          <w:rPr>
            <w:rStyle w:val="SC15323589"/>
            <w:rFonts w:ascii="Times New Roman" w:hAnsi="Times New Roman" w:cs="Times New Roman"/>
          </w:rPr>
          <w:t xml:space="preserve"> </w:t>
        </w:r>
      </w:ins>
      <w:ins w:id="267" w:author="Liyunbo" w:date="2021-04-29T20:38:00Z">
        <w:r>
          <w:rPr>
            <w:rStyle w:val="SC15323589"/>
            <w:rFonts w:ascii="Times New Roman" w:hAnsi="Times New Roman" w:cs="Times New Roman"/>
          </w:rPr>
          <w:t xml:space="preserve">contains </w:t>
        </w:r>
      </w:ins>
      <w:ins w:id="268" w:author="Stephen McCann" w:date="2021-04-30T09:26:00Z">
        <w:r w:rsidR="000A267A">
          <w:rPr>
            <w:rStyle w:val="SC15323589"/>
            <w:rFonts w:ascii="Times New Roman" w:hAnsi="Times New Roman" w:cs="Times New Roman"/>
          </w:rPr>
          <w:t>an</w:t>
        </w:r>
      </w:ins>
      <w:ins w:id="269" w:author="Liyunbo" w:date="2021-04-29T20:38:00Z">
        <w:r>
          <w:rPr>
            <w:rStyle w:val="SC15323589"/>
            <w:rFonts w:ascii="Times New Roman" w:hAnsi="Times New Roman" w:cs="Times New Roman"/>
          </w:rPr>
          <w:t xml:space="preserve"> OM Control subfield</w:t>
        </w:r>
      </w:ins>
      <w:ins w:id="270" w:author="Liyunbo" w:date="2021-04-29T20:39:00Z">
        <w:r>
          <w:rPr>
            <w:rStyle w:val="SC15323589"/>
            <w:rFonts w:ascii="Times New Roman" w:hAnsi="Times New Roman" w:cs="Times New Roman"/>
          </w:rPr>
          <w:t xml:space="preserve"> shall neither be same frame nor in </w:t>
        </w:r>
      </w:ins>
      <w:ins w:id="271" w:author="Stephen McCann" w:date="2021-04-30T09:26:00Z">
        <w:r w:rsidR="000A267A">
          <w:rPr>
            <w:rStyle w:val="SC15323589"/>
            <w:rFonts w:ascii="Times New Roman" w:hAnsi="Times New Roman" w:cs="Times New Roman"/>
          </w:rPr>
          <w:t xml:space="preserve">the same </w:t>
        </w:r>
      </w:ins>
      <w:ins w:id="272" w:author="Liyunbo" w:date="2021-04-29T20:39:00Z">
        <w:r>
          <w:rPr>
            <w:rStyle w:val="SC15323589"/>
            <w:rFonts w:ascii="Times New Roman" w:hAnsi="Times New Roman" w:cs="Times New Roman"/>
          </w:rPr>
          <w:t xml:space="preserve">PPDU. </w:t>
        </w:r>
      </w:ins>
    </w:p>
    <w:p w14:paraId="264FFD48" w14:textId="77777777" w:rsidR="00BF29CC" w:rsidRDefault="00BF29CC" w:rsidP="00916FA3">
      <w:pPr>
        <w:pStyle w:val="Default"/>
        <w:rPr>
          <w:ins w:id="273" w:author="Liyunbo" w:date="2021-04-29T20:46:00Z"/>
          <w:rStyle w:val="SC15323589"/>
        </w:rPr>
      </w:pPr>
    </w:p>
    <w:p w14:paraId="5FC60DE7" w14:textId="77777777" w:rsidR="00D05A25" w:rsidRPr="001F088B" w:rsidRDefault="00D05A25" w:rsidP="00B219A0">
      <w:pPr>
        <w:pStyle w:val="Default"/>
        <w:rPr>
          <w:ins w:id="274" w:author="Stephen McCann" w:date="2021-04-30T09:33:00Z"/>
        </w:rPr>
      </w:pPr>
      <w:bookmarkStart w:id="275" w:name="_GoBack"/>
      <w:bookmarkEnd w:id="275"/>
    </w:p>
    <w:p w14:paraId="719B847A" w14:textId="55BC65A0" w:rsidR="00D05A25" w:rsidRPr="00916FA3" w:rsidRDefault="00D05A25" w:rsidP="00B219A0">
      <w:pPr>
        <w:pStyle w:val="Default"/>
        <w:rPr>
          <w:ins w:id="276" w:author="Stephen McCann" w:date="2021-04-30T09:34:00Z"/>
          <w:rFonts w:ascii="Times New Roman" w:hAnsi="Times New Roman" w:cs="Times New Roman"/>
          <w:sz w:val="20"/>
          <w:szCs w:val="20"/>
        </w:rPr>
      </w:pPr>
      <w:ins w:id="277" w:author="Stephen McCann" w:date="2021-04-30T09:33:00Z">
        <w:r w:rsidRPr="00916FA3">
          <w:rPr>
            <w:rFonts w:ascii="Times New Roman" w:hAnsi="Times New Roman" w:cs="Times New Roman"/>
            <w:sz w:val="20"/>
            <w:szCs w:val="20"/>
          </w:rPr>
          <w:t>The NSTR Capability Update frame shall be transmitted by the non-</w:t>
        </w:r>
      </w:ins>
      <w:ins w:id="278" w:author="Stephen McCann" w:date="2021-04-30T09:34:00Z">
        <w:r w:rsidRPr="00916FA3">
          <w:rPr>
            <w:rFonts w:ascii="Times New Roman" w:hAnsi="Times New Roman" w:cs="Times New Roman"/>
            <w:sz w:val="20"/>
            <w:szCs w:val="20"/>
          </w:rPr>
          <w:t>AP STA, if the OMI initiator changes the channel width from:</w:t>
        </w:r>
      </w:ins>
    </w:p>
    <w:p w14:paraId="5043B39E" w14:textId="1857A16D" w:rsidR="00D05A25" w:rsidRPr="00916FA3" w:rsidRDefault="00D05A25" w:rsidP="00916FA3">
      <w:pPr>
        <w:pStyle w:val="Default"/>
        <w:numPr>
          <w:ilvl w:val="0"/>
          <w:numId w:val="73"/>
        </w:numPr>
        <w:rPr>
          <w:ins w:id="279" w:author="Stephen McCann" w:date="2021-04-30T09:35:00Z"/>
          <w:rFonts w:ascii="Times New Roman" w:hAnsi="Times New Roman" w:cs="Times New Roman"/>
          <w:sz w:val="20"/>
          <w:szCs w:val="20"/>
          <w:lang w:eastAsia="zh-CN"/>
        </w:rPr>
      </w:pPr>
      <w:ins w:id="280" w:author="Stephen McCann" w:date="2021-04-30T09:34:00Z">
        <w:r w:rsidRPr="00916FA3">
          <w:rPr>
            <w:rFonts w:ascii="Times New Roman" w:hAnsi="Times New Roman" w:cs="Times New Roman"/>
            <w:sz w:val="20"/>
            <w:szCs w:val="20"/>
          </w:rPr>
          <w:t xml:space="preserve">larger to smaller, after the transmission </w:t>
        </w:r>
      </w:ins>
      <w:ins w:id="281" w:author="Stephen McCann" w:date="2021-04-30T09:39:00Z">
        <w:r w:rsidRPr="00916FA3">
          <w:rPr>
            <w:rFonts w:ascii="Times New Roman" w:hAnsi="Times New Roman" w:cs="Times New Roman"/>
            <w:sz w:val="20"/>
            <w:szCs w:val="20"/>
          </w:rPr>
          <w:t xml:space="preserve">by the non-AP STA </w:t>
        </w:r>
      </w:ins>
      <w:ins w:id="282" w:author="Stephen McCann" w:date="2021-04-30T09:34:00Z">
        <w:r w:rsidRPr="00916FA3">
          <w:rPr>
            <w:rFonts w:ascii="Times New Roman" w:hAnsi="Times New Roman" w:cs="Times New Roman"/>
            <w:sz w:val="20"/>
            <w:szCs w:val="20"/>
          </w:rPr>
          <w:t xml:space="preserve">of the frame that contains the OM Control subfield and receiving </w:t>
        </w:r>
      </w:ins>
      <w:ins w:id="283" w:author="Stephen McCann" w:date="2021-04-30T09:35:00Z">
        <w:r w:rsidRPr="00916FA3">
          <w:rPr>
            <w:rStyle w:val="SC15323589"/>
            <w:rFonts w:ascii="Times New Roman" w:hAnsi="Times New Roman" w:cs="Times New Roman"/>
          </w:rPr>
          <w:t>an immediate acknowledgment from the OMI responder</w:t>
        </w:r>
        <w:r w:rsidRPr="00916FA3">
          <w:rPr>
            <w:rFonts w:ascii="Times New Roman" w:hAnsi="Times New Roman" w:cs="Times New Roman"/>
            <w:sz w:val="20"/>
            <w:szCs w:val="20"/>
          </w:rPr>
          <w:t>.</w:t>
        </w:r>
      </w:ins>
    </w:p>
    <w:p w14:paraId="1F76686B" w14:textId="3E802A3C" w:rsidR="00D05A25" w:rsidRPr="00916FA3" w:rsidRDefault="00D05A25" w:rsidP="00916FA3">
      <w:pPr>
        <w:pStyle w:val="Default"/>
        <w:numPr>
          <w:ilvl w:val="0"/>
          <w:numId w:val="73"/>
        </w:numPr>
        <w:rPr>
          <w:ins w:id="284" w:author="Stephen McCann" w:date="2021-04-30T09:33:00Z"/>
          <w:rFonts w:ascii="Times New Roman" w:hAnsi="Times New Roman" w:cs="Times New Roman"/>
          <w:sz w:val="20"/>
          <w:szCs w:val="20"/>
          <w:lang w:eastAsia="zh-CN"/>
        </w:rPr>
      </w:pPr>
      <w:ins w:id="285" w:author="Stephen McCann" w:date="2021-04-30T09:35:00Z">
        <w:r w:rsidRPr="00916FA3">
          <w:rPr>
            <w:rFonts w:ascii="Times New Roman" w:hAnsi="Times New Roman" w:cs="Times New Roman"/>
            <w:sz w:val="20"/>
            <w:szCs w:val="20"/>
          </w:rPr>
          <w:lastRenderedPageBreak/>
          <w:t xml:space="preserve">smaller to larger, </w:t>
        </w:r>
      </w:ins>
      <w:ins w:id="286" w:author="Stephen McCann" w:date="2021-04-30T09:40:00Z">
        <w:r w:rsidRPr="00916FA3">
          <w:rPr>
            <w:rFonts w:ascii="Times New Roman" w:hAnsi="Times New Roman" w:cs="Times New Roman"/>
            <w:sz w:val="20"/>
            <w:szCs w:val="20"/>
          </w:rPr>
          <w:t xml:space="preserve">receiving </w:t>
        </w:r>
        <w:r w:rsidRPr="00916FA3">
          <w:rPr>
            <w:rStyle w:val="SC15323589"/>
            <w:rFonts w:ascii="Times New Roman" w:hAnsi="Times New Roman" w:cs="Times New Roman"/>
          </w:rPr>
          <w:t>an immediate acknowledgment from the OMI responder</w:t>
        </w:r>
        <w:r w:rsidRPr="00916FA3">
          <w:rPr>
            <w:rFonts w:ascii="Times New Roman" w:hAnsi="Times New Roman" w:cs="Times New Roman"/>
            <w:sz w:val="20"/>
            <w:szCs w:val="20"/>
          </w:rPr>
          <w:t xml:space="preserve"> and </w:t>
        </w:r>
      </w:ins>
      <w:ins w:id="287" w:author="Stephen McCann" w:date="2021-04-30T09:35:00Z">
        <w:r w:rsidRPr="00916FA3">
          <w:rPr>
            <w:rFonts w:ascii="Times New Roman" w:hAnsi="Times New Roman" w:cs="Times New Roman"/>
            <w:sz w:val="20"/>
            <w:szCs w:val="20"/>
          </w:rPr>
          <w:t xml:space="preserve">before the transmission </w:t>
        </w:r>
      </w:ins>
      <w:ins w:id="288" w:author="Stephen McCann" w:date="2021-04-30T09:40:00Z">
        <w:r w:rsidRPr="00916FA3">
          <w:rPr>
            <w:rFonts w:ascii="Times New Roman" w:hAnsi="Times New Roman" w:cs="Times New Roman"/>
            <w:sz w:val="20"/>
            <w:szCs w:val="20"/>
          </w:rPr>
          <w:t xml:space="preserve">by the non-AP STA </w:t>
        </w:r>
      </w:ins>
      <w:ins w:id="289" w:author="Stephen McCann" w:date="2021-04-30T09:35:00Z">
        <w:r w:rsidRPr="00916FA3">
          <w:rPr>
            <w:rFonts w:ascii="Times New Roman" w:hAnsi="Times New Roman" w:cs="Times New Roman"/>
            <w:sz w:val="20"/>
            <w:szCs w:val="20"/>
          </w:rPr>
          <w:t xml:space="preserve">of the </w:t>
        </w:r>
      </w:ins>
      <w:ins w:id="290" w:author="Stephen McCann" w:date="2021-04-30T09:39:00Z">
        <w:r w:rsidRPr="00916FA3">
          <w:rPr>
            <w:rFonts w:ascii="Times New Roman" w:hAnsi="Times New Roman" w:cs="Times New Roman"/>
            <w:sz w:val="20"/>
            <w:szCs w:val="20"/>
          </w:rPr>
          <w:t>frame that contains the OM Control subfield</w:t>
        </w:r>
      </w:ins>
      <w:ins w:id="291" w:author="Stephen McCann" w:date="2021-04-30T09:40:00Z">
        <w:r w:rsidRPr="00916FA3">
          <w:rPr>
            <w:rFonts w:ascii="Times New Roman" w:hAnsi="Times New Roman" w:cs="Times New Roman"/>
            <w:sz w:val="20"/>
            <w:szCs w:val="20"/>
          </w:rPr>
          <w:t>.</w:t>
        </w:r>
      </w:ins>
    </w:p>
    <w:p w14:paraId="541261CE" w14:textId="77777777" w:rsidR="00B852EB" w:rsidRPr="00916FA3" w:rsidDel="00D05A25" w:rsidRDefault="00B852EB" w:rsidP="00B219A0">
      <w:pPr>
        <w:pStyle w:val="Default"/>
        <w:rPr>
          <w:ins w:id="292" w:author="Liyunbo" w:date="2021-04-28T21:33:00Z"/>
          <w:del w:id="293" w:author="Stephen McCann" w:date="2021-04-30T09:33:00Z"/>
          <w:rFonts w:ascii="Times New Roman" w:hAnsi="Times New Roman" w:cs="Times New Roman"/>
          <w:sz w:val="20"/>
          <w:szCs w:val="20"/>
        </w:rPr>
      </w:pPr>
    </w:p>
    <w:p w14:paraId="603F0303" w14:textId="45A40465" w:rsidR="00B852EB" w:rsidRPr="00916FA3" w:rsidDel="00D05A25" w:rsidRDefault="00B852EB" w:rsidP="00B219A0">
      <w:pPr>
        <w:pStyle w:val="Default"/>
        <w:rPr>
          <w:del w:id="294" w:author="Stephen McCann" w:date="2021-04-30T09:41:00Z"/>
          <w:rFonts w:ascii="Times New Roman" w:hAnsi="Times New Roman" w:cs="Times New Roman"/>
          <w:sz w:val="20"/>
          <w:szCs w:val="20"/>
        </w:rPr>
      </w:pPr>
    </w:p>
    <w:p w14:paraId="61F5B94B" w14:textId="163CE9C6" w:rsidR="00CE3B2B" w:rsidRPr="00916FA3" w:rsidDel="00C84955" w:rsidRDefault="00B219A0" w:rsidP="00B219A0">
      <w:pPr>
        <w:rPr>
          <w:del w:id="295" w:author="Liyunbo" w:date="2021-04-30T00:18:00Z"/>
          <w:b/>
          <w:bCs/>
          <w:color w:val="000000"/>
          <w:sz w:val="20"/>
          <w:lang w:val="en-US"/>
        </w:rPr>
      </w:pPr>
      <w:del w:id="296" w:author="Liyunbo" w:date="2021-04-30T00:18:00Z">
        <w:r w:rsidRPr="00D05A25" w:rsidDel="00C84955">
          <w:rPr>
            <w:rStyle w:val="SC15323589"/>
          </w:rPr>
          <w:delText>The limitation of updating frequency of the ability to perform STR as well as the switching delay is TBD.</w:delText>
        </w:r>
      </w:del>
    </w:p>
    <w:p w14:paraId="10E61FE0" w14:textId="77777777" w:rsidR="00237C17" w:rsidRPr="00916FA3" w:rsidRDefault="00237C17" w:rsidP="00437A0A">
      <w:pPr>
        <w:rPr>
          <w:ins w:id="297" w:author="Liyunbo" w:date="2021-03-29T09:08:00Z"/>
          <w:b/>
          <w:bCs/>
          <w:color w:val="000000"/>
          <w:sz w:val="20"/>
          <w:lang w:val="en-US"/>
        </w:rPr>
      </w:pPr>
    </w:p>
    <w:p w14:paraId="67619077" w14:textId="054CC60E" w:rsidR="00237C17" w:rsidRPr="00916FA3" w:rsidDel="00AC604B" w:rsidRDefault="00237C17" w:rsidP="00437A0A">
      <w:pPr>
        <w:rPr>
          <w:del w:id="298" w:author="Liyunbo" w:date="2021-03-29T09:43:00Z"/>
          <w:b/>
          <w:bCs/>
          <w:color w:val="000000"/>
          <w:sz w:val="20"/>
          <w:lang w:val="en-US"/>
        </w:rPr>
      </w:pPr>
    </w:p>
    <w:p w14:paraId="04C0B0A0" w14:textId="6D56C81F" w:rsidR="00E1507C" w:rsidRPr="00916FA3" w:rsidDel="00AC604B" w:rsidRDefault="00E1507C" w:rsidP="00437A0A">
      <w:pPr>
        <w:rPr>
          <w:del w:id="299" w:author="Liyunbo" w:date="2021-03-29T09:43:00Z"/>
          <w:b/>
          <w:bCs/>
          <w:color w:val="000000"/>
          <w:sz w:val="20"/>
          <w:lang w:val="en-US"/>
        </w:rPr>
      </w:pPr>
    </w:p>
    <w:p w14:paraId="5FE9BA29" w14:textId="01313DF1" w:rsidR="00437A0A" w:rsidRPr="00D05A25" w:rsidDel="00AC604B" w:rsidRDefault="00437A0A" w:rsidP="00437A0A">
      <w:pPr>
        <w:rPr>
          <w:del w:id="300" w:author="Liyunbo" w:date="2021-03-29T09:43:00Z"/>
          <w:b/>
          <w:sz w:val="20"/>
        </w:rPr>
      </w:pPr>
    </w:p>
    <w:p w14:paraId="10DD645C" w14:textId="514C8A14" w:rsidR="00C92740" w:rsidRPr="00D05A25" w:rsidDel="00AC604B" w:rsidRDefault="00C92740" w:rsidP="008A0316">
      <w:pPr>
        <w:autoSpaceDE w:val="0"/>
        <w:autoSpaceDN w:val="0"/>
        <w:adjustRightInd w:val="0"/>
        <w:ind w:left="90"/>
        <w:jc w:val="left"/>
        <w:rPr>
          <w:del w:id="301" w:author="Liyunbo" w:date="2021-03-29T09:43:00Z"/>
          <w:bCs/>
          <w:sz w:val="20"/>
          <w:lang w:eastAsia="zh-CN"/>
        </w:rPr>
      </w:pPr>
    </w:p>
    <w:p w14:paraId="2ECB5137" w14:textId="77777777" w:rsidR="00191CD7" w:rsidRPr="00D05A25" w:rsidRDefault="00191CD7"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8"/>
      <w:footerReference w:type="default" r:id="rId9"/>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EE18C7" w14:textId="77777777" w:rsidR="00EB5268" w:rsidRDefault="00EB5268">
      <w:r>
        <w:separator/>
      </w:r>
    </w:p>
  </w:endnote>
  <w:endnote w:type="continuationSeparator" w:id="0">
    <w:p w14:paraId="0D10AF06" w14:textId="77777777" w:rsidR="00EB5268" w:rsidRDefault="00EB5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icrosoft JhengHei"/>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4A7019" w:rsidRPr="00DF3474" w:rsidRDefault="004A7019">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077784">
      <w:rPr>
        <w:noProof/>
        <w:lang w:val="fr-FR"/>
      </w:rPr>
      <w:t>7</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4A7019" w:rsidRPr="00DF3474" w:rsidRDefault="004A7019">
    <w:pPr>
      <w:rPr>
        <w:lang w:val="fr-FR"/>
      </w:rPr>
    </w:pPr>
  </w:p>
  <w:p w14:paraId="0DD4053E" w14:textId="77777777" w:rsidR="004A7019" w:rsidRDefault="004A7019"/>
  <w:p w14:paraId="561B2215" w14:textId="77777777" w:rsidR="004A7019" w:rsidRDefault="004A7019"/>
  <w:p w14:paraId="209D6FB8" w14:textId="77777777" w:rsidR="004A7019" w:rsidRDefault="004A7019"/>
  <w:p w14:paraId="73251C5E" w14:textId="77777777" w:rsidR="004A7019" w:rsidRDefault="004A70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50E799" w14:textId="77777777" w:rsidR="00EB5268" w:rsidRDefault="00EB5268">
      <w:r>
        <w:separator/>
      </w:r>
    </w:p>
  </w:footnote>
  <w:footnote w:type="continuationSeparator" w:id="0">
    <w:p w14:paraId="35E4D459" w14:textId="77777777" w:rsidR="00EB5268" w:rsidRDefault="00EB52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0F0B5356" w:rsidR="004A7019" w:rsidRDefault="004A7019">
    <w:pPr>
      <w:pStyle w:val="a5"/>
      <w:tabs>
        <w:tab w:val="clear" w:pos="6480"/>
        <w:tab w:val="center" w:pos="4680"/>
        <w:tab w:val="right" w:pos="9360"/>
      </w:tabs>
    </w:pPr>
    <w:r>
      <w:fldChar w:fldCharType="begin"/>
    </w:r>
    <w:r>
      <w:instrText xml:space="preserve"> DATE  \@ "MMMM yyyy"  \* MERGEFORMAT </w:instrText>
    </w:r>
    <w:r>
      <w:fldChar w:fldCharType="separate"/>
    </w:r>
    <w:r w:rsidR="00012E49">
      <w:rPr>
        <w:noProof/>
      </w:rPr>
      <w:t>May 2021</w:t>
    </w:r>
    <w:r>
      <w:fldChar w:fldCharType="end"/>
    </w:r>
    <w:r>
      <w:tab/>
    </w:r>
    <w:r>
      <w:tab/>
    </w:r>
    <w:r w:rsidR="00EB5268">
      <w:fldChar w:fldCharType="begin"/>
    </w:r>
    <w:r w:rsidR="00EB5268">
      <w:instrText xml:space="preserve"> TITLE  \* MERGEFORMAT </w:instrText>
    </w:r>
    <w:r w:rsidR="00EB5268">
      <w:fldChar w:fldCharType="separate"/>
    </w:r>
    <w:r>
      <w:t>doc.: IEEE 802.11-21/</w:t>
    </w:r>
    <w:r w:rsidR="00012E49">
      <w:t>0757</w:t>
    </w:r>
    <w:r>
      <w:t>r</w:t>
    </w:r>
    <w:r w:rsidR="00EB5268">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000412"/>
    <w:multiLevelType w:val="multilevel"/>
    <w:tmpl w:val="00000895"/>
    <w:lvl w:ilvl="0">
      <w:start w:val="44"/>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13"/>
    <w:multiLevelType w:val="multilevel"/>
    <w:tmpl w:val="00000896"/>
    <w:lvl w:ilvl="0">
      <w:start w:val="4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14"/>
    <w:multiLevelType w:val="multilevel"/>
    <w:tmpl w:val="00000897"/>
    <w:lvl w:ilvl="0">
      <w:start w:val="5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15"/>
    <w:multiLevelType w:val="multilevel"/>
    <w:tmpl w:val="00000898"/>
    <w:lvl w:ilvl="0">
      <w:start w:val="56"/>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6" w15:restartNumberingAfterBreak="0">
    <w:nsid w:val="00000416"/>
    <w:multiLevelType w:val="multilevel"/>
    <w:tmpl w:val="00000899"/>
    <w:lvl w:ilvl="0">
      <w:start w:val="60"/>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17"/>
    <w:multiLevelType w:val="multilevel"/>
    <w:tmpl w:val="0000089A"/>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8"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9"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428"/>
    <w:multiLevelType w:val="multilevel"/>
    <w:tmpl w:val="000008AB"/>
    <w:lvl w:ilvl="0">
      <w:start w:val="19"/>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1" w15:restartNumberingAfterBreak="0">
    <w:nsid w:val="00000429"/>
    <w:multiLevelType w:val="multilevel"/>
    <w:tmpl w:val="000008AC"/>
    <w:lvl w:ilvl="0">
      <w:start w:val="24"/>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2" w15:restartNumberingAfterBreak="0">
    <w:nsid w:val="0000042A"/>
    <w:multiLevelType w:val="multilevel"/>
    <w:tmpl w:val="000008AD"/>
    <w:lvl w:ilvl="0">
      <w:start w:val="31"/>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2B"/>
    <w:multiLevelType w:val="multilevel"/>
    <w:tmpl w:val="000008AE"/>
    <w:lvl w:ilvl="0">
      <w:start w:val="34"/>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4" w15:restartNumberingAfterBreak="0">
    <w:nsid w:val="0000042C"/>
    <w:multiLevelType w:val="multilevel"/>
    <w:tmpl w:val="000008AF"/>
    <w:lvl w:ilvl="0">
      <w:start w:val="40"/>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5" w15:restartNumberingAfterBreak="0">
    <w:nsid w:val="0000042D"/>
    <w:multiLevelType w:val="multilevel"/>
    <w:tmpl w:val="000008B0"/>
    <w:lvl w:ilvl="0">
      <w:start w:val="46"/>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6" w15:restartNumberingAfterBreak="0">
    <w:nsid w:val="0000042E"/>
    <w:multiLevelType w:val="multilevel"/>
    <w:tmpl w:val="000008B1"/>
    <w:lvl w:ilvl="0">
      <w:start w:val="51"/>
      <w:numFmt w:val="decimal"/>
      <w:lvlText w:val="%1"/>
      <w:lvlJc w:val="left"/>
      <w:pPr>
        <w:ind w:left="1259"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7" w15:restartNumberingAfterBreak="0">
    <w:nsid w:val="0000042F"/>
    <w:multiLevelType w:val="multilevel"/>
    <w:tmpl w:val="000008B2"/>
    <w:lvl w:ilvl="0">
      <w:start w:val="5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8" w15:restartNumberingAfterBreak="0">
    <w:nsid w:val="00000430"/>
    <w:multiLevelType w:val="multilevel"/>
    <w:tmpl w:val="000008B3"/>
    <w:lvl w:ilvl="0">
      <w:start w:val="61"/>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860" w:hanging="754"/>
      </w:pPr>
    </w:lvl>
    <w:lvl w:ilvl="2">
      <w:numFmt w:val="bullet"/>
      <w:lvlText w:val="•"/>
      <w:lvlJc w:val="left"/>
      <w:pPr>
        <w:ind w:left="1811" w:hanging="754"/>
      </w:pPr>
    </w:lvl>
    <w:lvl w:ilvl="3">
      <w:numFmt w:val="bullet"/>
      <w:lvlText w:val="•"/>
      <w:lvlJc w:val="left"/>
      <w:pPr>
        <w:ind w:left="2762" w:hanging="754"/>
      </w:pPr>
    </w:lvl>
    <w:lvl w:ilvl="4">
      <w:numFmt w:val="bullet"/>
      <w:lvlText w:val="•"/>
      <w:lvlJc w:val="left"/>
      <w:pPr>
        <w:ind w:left="3713" w:hanging="754"/>
      </w:pPr>
    </w:lvl>
    <w:lvl w:ilvl="5">
      <w:numFmt w:val="bullet"/>
      <w:lvlText w:val="•"/>
      <w:lvlJc w:val="left"/>
      <w:pPr>
        <w:ind w:left="4664" w:hanging="754"/>
      </w:pPr>
    </w:lvl>
    <w:lvl w:ilvl="6">
      <w:numFmt w:val="bullet"/>
      <w:lvlText w:val="•"/>
      <w:lvlJc w:val="left"/>
      <w:pPr>
        <w:ind w:left="5615" w:hanging="754"/>
      </w:pPr>
    </w:lvl>
    <w:lvl w:ilvl="7">
      <w:numFmt w:val="bullet"/>
      <w:lvlText w:val="•"/>
      <w:lvlJc w:val="left"/>
      <w:pPr>
        <w:ind w:left="6566" w:hanging="754"/>
      </w:pPr>
    </w:lvl>
    <w:lvl w:ilvl="8">
      <w:numFmt w:val="bullet"/>
      <w:lvlText w:val="•"/>
      <w:lvlJc w:val="left"/>
      <w:pPr>
        <w:ind w:left="7517" w:hanging="754"/>
      </w:pPr>
    </w:lvl>
  </w:abstractNum>
  <w:abstractNum w:abstractNumId="19" w15:restartNumberingAfterBreak="0">
    <w:nsid w:val="00000431"/>
    <w:multiLevelType w:val="multilevel"/>
    <w:tmpl w:val="000008B4"/>
    <w:lvl w:ilvl="0">
      <w:start w:val="3"/>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0" w15:restartNumberingAfterBreak="0">
    <w:nsid w:val="00000432"/>
    <w:multiLevelType w:val="multilevel"/>
    <w:tmpl w:val="000008B5"/>
    <w:lvl w:ilvl="0">
      <w:start w:val="7"/>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1" w15:restartNumberingAfterBreak="0">
    <w:nsid w:val="00000433"/>
    <w:multiLevelType w:val="multilevel"/>
    <w:tmpl w:val="000008B6"/>
    <w:lvl w:ilvl="0">
      <w:start w:val="10"/>
      <w:numFmt w:val="decimal"/>
      <w:lvlText w:val="%1"/>
      <w:lvlJc w:val="left"/>
      <w:pPr>
        <w:ind w:left="860" w:hanging="754"/>
      </w:pPr>
      <w:rPr>
        <w:rFonts w:ascii="Times New Roman" w:hAnsi="Times New Roman" w:cs="Times New Roman"/>
        <w:b w:val="0"/>
        <w:b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22" w15:restartNumberingAfterBreak="0">
    <w:nsid w:val="00000434"/>
    <w:multiLevelType w:val="multilevel"/>
    <w:tmpl w:val="000008B7"/>
    <w:lvl w:ilvl="0">
      <w:start w:val="13"/>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35"/>
    <w:multiLevelType w:val="multilevel"/>
    <w:tmpl w:val="000008B8"/>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36"/>
    <w:multiLevelType w:val="multilevel"/>
    <w:tmpl w:val="000008B9"/>
    <w:lvl w:ilvl="0">
      <w:start w:val="19"/>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37"/>
    <w:multiLevelType w:val="multilevel"/>
    <w:tmpl w:val="000008BA"/>
    <w:lvl w:ilvl="0">
      <w:start w:val="2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38"/>
    <w:multiLevelType w:val="multilevel"/>
    <w:tmpl w:val="000008BB"/>
    <w:lvl w:ilvl="0">
      <w:start w:val="28"/>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39"/>
    <w:multiLevelType w:val="multilevel"/>
    <w:tmpl w:val="000008BC"/>
    <w:lvl w:ilvl="0">
      <w:start w:val="3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3A"/>
    <w:multiLevelType w:val="multilevel"/>
    <w:tmpl w:val="000008BD"/>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54"/>
    <w:multiLevelType w:val="multilevel"/>
    <w:tmpl w:val="000008D7"/>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455"/>
    <w:multiLevelType w:val="multilevel"/>
    <w:tmpl w:val="000008D8"/>
    <w:lvl w:ilvl="0">
      <w:start w:val="15"/>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1" w15:restartNumberingAfterBreak="0">
    <w:nsid w:val="00000456"/>
    <w:multiLevelType w:val="multilevel"/>
    <w:tmpl w:val="000008D9"/>
    <w:lvl w:ilvl="0">
      <w:start w:val="18"/>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2" w15:restartNumberingAfterBreak="0">
    <w:nsid w:val="00000457"/>
    <w:multiLevelType w:val="multilevel"/>
    <w:tmpl w:val="000008DA"/>
    <w:lvl w:ilvl="0">
      <w:start w:val="2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3" w15:restartNumberingAfterBreak="0">
    <w:nsid w:val="00000458"/>
    <w:multiLevelType w:val="multilevel"/>
    <w:tmpl w:val="000008DB"/>
    <w:lvl w:ilvl="0">
      <w:start w:val="2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4" w15:restartNumberingAfterBreak="0">
    <w:nsid w:val="00000459"/>
    <w:multiLevelType w:val="multilevel"/>
    <w:tmpl w:val="000008DC"/>
    <w:lvl w:ilvl="0">
      <w:start w:val="45"/>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5" w15:restartNumberingAfterBreak="0">
    <w:nsid w:val="0000045A"/>
    <w:multiLevelType w:val="multilevel"/>
    <w:tmpl w:val="000008DD"/>
    <w:lvl w:ilvl="0">
      <w:start w:val="50"/>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36" w15:restartNumberingAfterBreak="0">
    <w:nsid w:val="0000045B"/>
    <w:multiLevelType w:val="multilevel"/>
    <w:tmpl w:val="000008DE"/>
    <w:lvl w:ilvl="0">
      <w:start w:val="5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7" w15:restartNumberingAfterBreak="0">
    <w:nsid w:val="0000045C"/>
    <w:multiLevelType w:val="multilevel"/>
    <w:tmpl w:val="000008DF"/>
    <w:lvl w:ilvl="0">
      <w:start w:val="6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8" w15:restartNumberingAfterBreak="0">
    <w:nsid w:val="0000045D"/>
    <w:multiLevelType w:val="multilevel"/>
    <w:tmpl w:val="000008E0"/>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39" w15:restartNumberingAfterBreak="0">
    <w:nsid w:val="0000045E"/>
    <w:multiLevelType w:val="multilevel"/>
    <w:tmpl w:val="000008E1"/>
    <w:lvl w:ilvl="0">
      <w:start w:val="11"/>
      <w:numFmt w:val="decimal"/>
      <w:lvlText w:val="%1"/>
      <w:lvlJc w:val="left"/>
      <w:pPr>
        <w:ind w:left="660" w:hanging="546"/>
      </w:pPr>
      <w:rPr>
        <w:rFonts w:ascii="Times New Roman" w:hAnsi="Times New Roman" w:cs="Times New Roman"/>
        <w:b w:val="0"/>
        <w:bCs w:val="0"/>
        <w:spacing w:val="-8"/>
        <w:w w:val="100"/>
        <w:position w:val="1"/>
        <w:sz w:val="18"/>
        <w:szCs w:val="18"/>
      </w:rPr>
    </w:lvl>
    <w:lvl w:ilvl="1">
      <w:numFmt w:val="bullet"/>
      <w:lvlText w:val="•"/>
      <w:lvlJc w:val="left"/>
      <w:pPr>
        <w:ind w:left="1536" w:hanging="546"/>
      </w:pPr>
    </w:lvl>
    <w:lvl w:ilvl="2">
      <w:numFmt w:val="bullet"/>
      <w:lvlText w:val="•"/>
      <w:lvlJc w:val="left"/>
      <w:pPr>
        <w:ind w:left="2412" w:hanging="546"/>
      </w:pPr>
    </w:lvl>
    <w:lvl w:ilvl="3">
      <w:numFmt w:val="bullet"/>
      <w:lvlText w:val="•"/>
      <w:lvlJc w:val="left"/>
      <w:pPr>
        <w:ind w:left="3288" w:hanging="546"/>
      </w:pPr>
    </w:lvl>
    <w:lvl w:ilvl="4">
      <w:numFmt w:val="bullet"/>
      <w:lvlText w:val="•"/>
      <w:lvlJc w:val="left"/>
      <w:pPr>
        <w:ind w:left="4164" w:hanging="546"/>
      </w:pPr>
    </w:lvl>
    <w:lvl w:ilvl="5">
      <w:numFmt w:val="bullet"/>
      <w:lvlText w:val="•"/>
      <w:lvlJc w:val="left"/>
      <w:pPr>
        <w:ind w:left="5040" w:hanging="546"/>
      </w:pPr>
    </w:lvl>
    <w:lvl w:ilvl="6">
      <w:numFmt w:val="bullet"/>
      <w:lvlText w:val="•"/>
      <w:lvlJc w:val="left"/>
      <w:pPr>
        <w:ind w:left="5916" w:hanging="546"/>
      </w:pPr>
    </w:lvl>
    <w:lvl w:ilvl="7">
      <w:numFmt w:val="bullet"/>
      <w:lvlText w:val="•"/>
      <w:lvlJc w:val="left"/>
      <w:pPr>
        <w:ind w:left="6792" w:hanging="546"/>
      </w:pPr>
    </w:lvl>
    <w:lvl w:ilvl="8">
      <w:numFmt w:val="bullet"/>
      <w:lvlText w:val="•"/>
      <w:lvlJc w:val="left"/>
      <w:pPr>
        <w:ind w:left="7668" w:hanging="546"/>
      </w:pPr>
    </w:lvl>
  </w:abstractNum>
  <w:abstractNum w:abstractNumId="40" w15:restartNumberingAfterBreak="0">
    <w:nsid w:val="0000045F"/>
    <w:multiLevelType w:val="multilevel"/>
    <w:tmpl w:val="000008E2"/>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1" w15:restartNumberingAfterBreak="0">
    <w:nsid w:val="00000460"/>
    <w:multiLevelType w:val="multilevel"/>
    <w:tmpl w:val="000008E3"/>
    <w:lvl w:ilvl="0">
      <w:start w:val="2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2" w15:restartNumberingAfterBreak="0">
    <w:nsid w:val="00000461"/>
    <w:multiLevelType w:val="multilevel"/>
    <w:tmpl w:val="000008E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3" w15:restartNumberingAfterBreak="0">
    <w:nsid w:val="00000462"/>
    <w:multiLevelType w:val="multilevel"/>
    <w:tmpl w:val="000008E5"/>
    <w:lvl w:ilvl="0">
      <w:start w:val="54"/>
      <w:numFmt w:val="decimal"/>
      <w:lvlText w:val="%1"/>
      <w:lvlJc w:val="left"/>
      <w:pPr>
        <w:ind w:left="662" w:hanging="556"/>
      </w:pPr>
      <w:rPr>
        <w:rFonts w:ascii="Times New Roman" w:hAnsi="Times New Roman" w:cs="Times New Roman"/>
        <w:b w:val="0"/>
        <w:bCs w:val="0"/>
        <w:w w:val="100"/>
        <w:position w:val="-4"/>
        <w:sz w:val="18"/>
        <w:szCs w:val="18"/>
      </w:rPr>
    </w:lvl>
    <w:lvl w:ilvl="1">
      <w:numFmt w:val="bullet"/>
      <w:lvlText w:val="•"/>
      <w:lvlJc w:val="left"/>
      <w:pPr>
        <w:ind w:left="1536" w:hanging="556"/>
      </w:pPr>
    </w:lvl>
    <w:lvl w:ilvl="2">
      <w:numFmt w:val="bullet"/>
      <w:lvlText w:val="•"/>
      <w:lvlJc w:val="left"/>
      <w:pPr>
        <w:ind w:left="2412" w:hanging="556"/>
      </w:pPr>
    </w:lvl>
    <w:lvl w:ilvl="3">
      <w:numFmt w:val="bullet"/>
      <w:lvlText w:val="•"/>
      <w:lvlJc w:val="left"/>
      <w:pPr>
        <w:ind w:left="3288" w:hanging="556"/>
      </w:pPr>
    </w:lvl>
    <w:lvl w:ilvl="4">
      <w:numFmt w:val="bullet"/>
      <w:lvlText w:val="•"/>
      <w:lvlJc w:val="left"/>
      <w:pPr>
        <w:ind w:left="4164" w:hanging="556"/>
      </w:pPr>
    </w:lvl>
    <w:lvl w:ilvl="5">
      <w:numFmt w:val="bullet"/>
      <w:lvlText w:val="•"/>
      <w:lvlJc w:val="left"/>
      <w:pPr>
        <w:ind w:left="5040" w:hanging="556"/>
      </w:pPr>
    </w:lvl>
    <w:lvl w:ilvl="6">
      <w:numFmt w:val="bullet"/>
      <w:lvlText w:val="•"/>
      <w:lvlJc w:val="left"/>
      <w:pPr>
        <w:ind w:left="5916" w:hanging="556"/>
      </w:pPr>
    </w:lvl>
    <w:lvl w:ilvl="7">
      <w:numFmt w:val="bullet"/>
      <w:lvlText w:val="•"/>
      <w:lvlJc w:val="left"/>
      <w:pPr>
        <w:ind w:left="6792" w:hanging="556"/>
      </w:pPr>
    </w:lvl>
    <w:lvl w:ilvl="8">
      <w:numFmt w:val="bullet"/>
      <w:lvlText w:val="•"/>
      <w:lvlJc w:val="left"/>
      <w:pPr>
        <w:ind w:left="7668" w:hanging="556"/>
      </w:pPr>
    </w:lvl>
  </w:abstractNum>
  <w:abstractNum w:abstractNumId="44"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6"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47"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8"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9" w15:restartNumberingAfterBreak="0">
    <w:nsid w:val="00000468"/>
    <w:multiLevelType w:val="multilevel"/>
    <w:tmpl w:val="000008EB"/>
    <w:lvl w:ilvl="0">
      <w:start w:val="10"/>
      <w:numFmt w:val="decimal"/>
      <w:lvlText w:val="%1"/>
      <w:lvlJc w:val="left"/>
      <w:pPr>
        <w:ind w:left="824"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2" w15:restartNumberingAfterBreak="0">
    <w:nsid w:val="00000500"/>
    <w:multiLevelType w:val="multilevel"/>
    <w:tmpl w:val="00000983"/>
    <w:lvl w:ilvl="0">
      <w:start w:val="1"/>
      <w:numFmt w:val="decimal"/>
      <w:lvlText w:val="%1"/>
      <w:lvlJc w:val="left"/>
      <w:pPr>
        <w:ind w:left="860" w:hanging="664"/>
      </w:pPr>
      <w:rPr>
        <w:rFonts w:ascii="Times New Roman" w:hAnsi="Times New Roman" w:cs="Times New Roman"/>
        <w:b w:val="0"/>
        <w:b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53" w15:restartNumberingAfterBreak="0">
    <w:nsid w:val="028E256F"/>
    <w:multiLevelType w:val="hybridMultilevel"/>
    <w:tmpl w:val="05E68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0F4B68F4"/>
    <w:multiLevelType w:val="hybridMultilevel"/>
    <w:tmpl w:val="30CC70DA"/>
    <w:lvl w:ilvl="0" w:tplc="818405F0">
      <w:start w:val="35"/>
      <w:numFmt w:val="bullet"/>
      <w:lvlText w:val="-"/>
      <w:lvlJc w:val="left"/>
      <w:pPr>
        <w:ind w:left="720" w:hanging="360"/>
      </w:pPr>
      <w:rPr>
        <w:rFonts w:ascii="Times New Roman" w:eastAsia="宋体"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2BA1DA6"/>
    <w:multiLevelType w:val="hybridMultilevel"/>
    <w:tmpl w:val="53BA9574"/>
    <w:lvl w:ilvl="0" w:tplc="60DAE89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15:restartNumberingAfterBreak="0">
    <w:nsid w:val="16BF6066"/>
    <w:multiLevelType w:val="hybridMultilevel"/>
    <w:tmpl w:val="E89C52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8" w15:restartNumberingAfterBreak="0">
    <w:nsid w:val="1CAB7728"/>
    <w:multiLevelType w:val="hybridMultilevel"/>
    <w:tmpl w:val="53EC0E9A"/>
    <w:lvl w:ilvl="0" w:tplc="AD9CE50A">
      <w:start w:val="4"/>
      <w:numFmt w:val="bullet"/>
      <w:lvlText w:val="-"/>
      <w:lvlJc w:val="left"/>
      <w:pPr>
        <w:ind w:left="720" w:hanging="360"/>
      </w:pPr>
      <w:rPr>
        <w:rFonts w:ascii="TimesNewRomanPSMT" w:eastAsia="TimesNewRomanPSMT" w:hAnsi="Times New Roman" w:cs="TimesNewRomanPS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EF10963"/>
    <w:multiLevelType w:val="hybridMultilevel"/>
    <w:tmpl w:val="A6CC50F8"/>
    <w:lvl w:ilvl="0" w:tplc="C4E8713C">
      <w:start w:val="1"/>
      <w:numFmt w:val="bullet"/>
      <w:lvlText w:val="•"/>
      <w:lvlJc w:val="left"/>
      <w:pPr>
        <w:tabs>
          <w:tab w:val="num" w:pos="720"/>
        </w:tabs>
        <w:ind w:left="720" w:hanging="360"/>
      </w:pPr>
      <w:rPr>
        <w:rFonts w:ascii="宋体" w:hAnsi="宋体" w:hint="default"/>
      </w:rPr>
    </w:lvl>
    <w:lvl w:ilvl="1" w:tplc="7220CE92" w:tentative="1">
      <w:start w:val="1"/>
      <w:numFmt w:val="bullet"/>
      <w:lvlText w:val="•"/>
      <w:lvlJc w:val="left"/>
      <w:pPr>
        <w:tabs>
          <w:tab w:val="num" w:pos="1440"/>
        </w:tabs>
        <w:ind w:left="1440" w:hanging="360"/>
      </w:pPr>
      <w:rPr>
        <w:rFonts w:ascii="宋体" w:hAnsi="宋体" w:hint="default"/>
      </w:rPr>
    </w:lvl>
    <w:lvl w:ilvl="2" w:tplc="44CE26C2" w:tentative="1">
      <w:start w:val="1"/>
      <w:numFmt w:val="bullet"/>
      <w:lvlText w:val="•"/>
      <w:lvlJc w:val="left"/>
      <w:pPr>
        <w:tabs>
          <w:tab w:val="num" w:pos="2160"/>
        </w:tabs>
        <w:ind w:left="2160" w:hanging="360"/>
      </w:pPr>
      <w:rPr>
        <w:rFonts w:ascii="宋体" w:hAnsi="宋体" w:hint="default"/>
      </w:rPr>
    </w:lvl>
    <w:lvl w:ilvl="3" w:tplc="6BA4E99E" w:tentative="1">
      <w:start w:val="1"/>
      <w:numFmt w:val="bullet"/>
      <w:lvlText w:val="•"/>
      <w:lvlJc w:val="left"/>
      <w:pPr>
        <w:tabs>
          <w:tab w:val="num" w:pos="2880"/>
        </w:tabs>
        <w:ind w:left="2880" w:hanging="360"/>
      </w:pPr>
      <w:rPr>
        <w:rFonts w:ascii="宋体" w:hAnsi="宋体" w:hint="default"/>
      </w:rPr>
    </w:lvl>
    <w:lvl w:ilvl="4" w:tplc="E98AEF66" w:tentative="1">
      <w:start w:val="1"/>
      <w:numFmt w:val="bullet"/>
      <w:lvlText w:val="•"/>
      <w:lvlJc w:val="left"/>
      <w:pPr>
        <w:tabs>
          <w:tab w:val="num" w:pos="3600"/>
        </w:tabs>
        <w:ind w:left="3600" w:hanging="360"/>
      </w:pPr>
      <w:rPr>
        <w:rFonts w:ascii="宋体" w:hAnsi="宋体" w:hint="default"/>
      </w:rPr>
    </w:lvl>
    <w:lvl w:ilvl="5" w:tplc="B0486F38" w:tentative="1">
      <w:start w:val="1"/>
      <w:numFmt w:val="bullet"/>
      <w:lvlText w:val="•"/>
      <w:lvlJc w:val="left"/>
      <w:pPr>
        <w:tabs>
          <w:tab w:val="num" w:pos="4320"/>
        </w:tabs>
        <w:ind w:left="4320" w:hanging="360"/>
      </w:pPr>
      <w:rPr>
        <w:rFonts w:ascii="宋体" w:hAnsi="宋体" w:hint="default"/>
      </w:rPr>
    </w:lvl>
    <w:lvl w:ilvl="6" w:tplc="1128943A" w:tentative="1">
      <w:start w:val="1"/>
      <w:numFmt w:val="bullet"/>
      <w:lvlText w:val="•"/>
      <w:lvlJc w:val="left"/>
      <w:pPr>
        <w:tabs>
          <w:tab w:val="num" w:pos="5040"/>
        </w:tabs>
        <w:ind w:left="5040" w:hanging="360"/>
      </w:pPr>
      <w:rPr>
        <w:rFonts w:ascii="宋体" w:hAnsi="宋体" w:hint="default"/>
      </w:rPr>
    </w:lvl>
    <w:lvl w:ilvl="7" w:tplc="24009E6A" w:tentative="1">
      <w:start w:val="1"/>
      <w:numFmt w:val="bullet"/>
      <w:lvlText w:val="•"/>
      <w:lvlJc w:val="left"/>
      <w:pPr>
        <w:tabs>
          <w:tab w:val="num" w:pos="5760"/>
        </w:tabs>
        <w:ind w:left="5760" w:hanging="360"/>
      </w:pPr>
      <w:rPr>
        <w:rFonts w:ascii="宋体" w:hAnsi="宋体" w:hint="default"/>
      </w:rPr>
    </w:lvl>
    <w:lvl w:ilvl="8" w:tplc="BFA01650" w:tentative="1">
      <w:start w:val="1"/>
      <w:numFmt w:val="bullet"/>
      <w:lvlText w:val="•"/>
      <w:lvlJc w:val="left"/>
      <w:pPr>
        <w:tabs>
          <w:tab w:val="num" w:pos="6480"/>
        </w:tabs>
        <w:ind w:left="6480" w:hanging="360"/>
      </w:pPr>
      <w:rPr>
        <w:rFonts w:ascii="宋体" w:hAnsi="宋体" w:hint="default"/>
      </w:rPr>
    </w:lvl>
  </w:abstractNum>
  <w:abstractNum w:abstractNumId="60" w15:restartNumberingAfterBreak="0">
    <w:nsid w:val="3C350CC6"/>
    <w:multiLevelType w:val="hybridMultilevel"/>
    <w:tmpl w:val="8DBE4292"/>
    <w:lvl w:ilvl="0" w:tplc="3822C434">
      <w:start w:val="1"/>
      <w:numFmt w:val="bullet"/>
      <w:lvlText w:val="•"/>
      <w:lvlJc w:val="left"/>
      <w:pPr>
        <w:tabs>
          <w:tab w:val="num" w:pos="720"/>
        </w:tabs>
        <w:ind w:left="720" w:hanging="360"/>
      </w:pPr>
      <w:rPr>
        <w:rFonts w:ascii="宋体" w:hAnsi="宋体" w:hint="default"/>
      </w:rPr>
    </w:lvl>
    <w:lvl w:ilvl="1" w:tplc="B1B88678">
      <w:numFmt w:val="bullet"/>
      <w:lvlText w:val="–"/>
      <w:lvlJc w:val="left"/>
      <w:pPr>
        <w:tabs>
          <w:tab w:val="num" w:pos="1440"/>
        </w:tabs>
        <w:ind w:left="1440" w:hanging="360"/>
      </w:pPr>
      <w:rPr>
        <w:rFonts w:ascii="宋体" w:hAnsi="宋体" w:hint="default"/>
      </w:rPr>
    </w:lvl>
    <w:lvl w:ilvl="2" w:tplc="4E44EBFA" w:tentative="1">
      <w:start w:val="1"/>
      <w:numFmt w:val="bullet"/>
      <w:lvlText w:val="•"/>
      <w:lvlJc w:val="left"/>
      <w:pPr>
        <w:tabs>
          <w:tab w:val="num" w:pos="2160"/>
        </w:tabs>
        <w:ind w:left="2160" w:hanging="360"/>
      </w:pPr>
      <w:rPr>
        <w:rFonts w:ascii="宋体" w:hAnsi="宋体" w:hint="default"/>
      </w:rPr>
    </w:lvl>
    <w:lvl w:ilvl="3" w:tplc="654A3ACC" w:tentative="1">
      <w:start w:val="1"/>
      <w:numFmt w:val="bullet"/>
      <w:lvlText w:val="•"/>
      <w:lvlJc w:val="left"/>
      <w:pPr>
        <w:tabs>
          <w:tab w:val="num" w:pos="2880"/>
        </w:tabs>
        <w:ind w:left="2880" w:hanging="360"/>
      </w:pPr>
      <w:rPr>
        <w:rFonts w:ascii="宋体" w:hAnsi="宋体" w:hint="default"/>
      </w:rPr>
    </w:lvl>
    <w:lvl w:ilvl="4" w:tplc="23D0306A" w:tentative="1">
      <w:start w:val="1"/>
      <w:numFmt w:val="bullet"/>
      <w:lvlText w:val="•"/>
      <w:lvlJc w:val="left"/>
      <w:pPr>
        <w:tabs>
          <w:tab w:val="num" w:pos="3600"/>
        </w:tabs>
        <w:ind w:left="3600" w:hanging="360"/>
      </w:pPr>
      <w:rPr>
        <w:rFonts w:ascii="宋体" w:hAnsi="宋体" w:hint="default"/>
      </w:rPr>
    </w:lvl>
    <w:lvl w:ilvl="5" w:tplc="B6C4F092" w:tentative="1">
      <w:start w:val="1"/>
      <w:numFmt w:val="bullet"/>
      <w:lvlText w:val="•"/>
      <w:lvlJc w:val="left"/>
      <w:pPr>
        <w:tabs>
          <w:tab w:val="num" w:pos="4320"/>
        </w:tabs>
        <w:ind w:left="4320" w:hanging="360"/>
      </w:pPr>
      <w:rPr>
        <w:rFonts w:ascii="宋体" w:hAnsi="宋体" w:hint="default"/>
      </w:rPr>
    </w:lvl>
    <w:lvl w:ilvl="6" w:tplc="DB24790E" w:tentative="1">
      <w:start w:val="1"/>
      <w:numFmt w:val="bullet"/>
      <w:lvlText w:val="•"/>
      <w:lvlJc w:val="left"/>
      <w:pPr>
        <w:tabs>
          <w:tab w:val="num" w:pos="5040"/>
        </w:tabs>
        <w:ind w:left="5040" w:hanging="360"/>
      </w:pPr>
      <w:rPr>
        <w:rFonts w:ascii="宋体" w:hAnsi="宋体" w:hint="default"/>
      </w:rPr>
    </w:lvl>
    <w:lvl w:ilvl="7" w:tplc="A0EAD0DA" w:tentative="1">
      <w:start w:val="1"/>
      <w:numFmt w:val="bullet"/>
      <w:lvlText w:val="•"/>
      <w:lvlJc w:val="left"/>
      <w:pPr>
        <w:tabs>
          <w:tab w:val="num" w:pos="5760"/>
        </w:tabs>
        <w:ind w:left="5760" w:hanging="360"/>
      </w:pPr>
      <w:rPr>
        <w:rFonts w:ascii="宋体" w:hAnsi="宋体" w:hint="default"/>
      </w:rPr>
    </w:lvl>
    <w:lvl w:ilvl="8" w:tplc="DC5C5D46" w:tentative="1">
      <w:start w:val="1"/>
      <w:numFmt w:val="bullet"/>
      <w:lvlText w:val="•"/>
      <w:lvlJc w:val="left"/>
      <w:pPr>
        <w:tabs>
          <w:tab w:val="num" w:pos="6480"/>
        </w:tabs>
        <w:ind w:left="6480" w:hanging="360"/>
      </w:pPr>
      <w:rPr>
        <w:rFonts w:ascii="宋体" w:hAnsi="宋体" w:hint="default"/>
      </w:rPr>
    </w:lvl>
  </w:abstractNum>
  <w:abstractNum w:abstractNumId="61" w15:restartNumberingAfterBreak="0">
    <w:nsid w:val="47F37A78"/>
    <w:multiLevelType w:val="hybridMultilevel"/>
    <w:tmpl w:val="25B4B45E"/>
    <w:lvl w:ilvl="0" w:tplc="CB146F66">
      <w:start w:val="4"/>
      <w:numFmt w:val="bullet"/>
      <w:lvlText w:val="-"/>
      <w:lvlJc w:val="left"/>
      <w:pPr>
        <w:ind w:left="720" w:hanging="360"/>
      </w:pPr>
      <w:rPr>
        <w:rFonts w:ascii="Times New Roman" w:eastAsia="宋体"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1B97969"/>
    <w:multiLevelType w:val="hybridMultilevel"/>
    <w:tmpl w:val="2A7C34F0"/>
    <w:lvl w:ilvl="0" w:tplc="EB720026">
      <w:start w:val="123"/>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B8E13E9"/>
    <w:multiLevelType w:val="hybridMultilevel"/>
    <w:tmpl w:val="BCA481B2"/>
    <w:lvl w:ilvl="0" w:tplc="94060E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1C8784B"/>
    <w:multiLevelType w:val="hybridMultilevel"/>
    <w:tmpl w:val="28C213EE"/>
    <w:lvl w:ilvl="0" w:tplc="E0D25A42">
      <w:start w:val="1"/>
      <w:numFmt w:val="bullet"/>
      <w:lvlText w:val="•"/>
      <w:lvlJc w:val="left"/>
      <w:pPr>
        <w:tabs>
          <w:tab w:val="num" w:pos="720"/>
        </w:tabs>
        <w:ind w:left="720" w:hanging="360"/>
      </w:pPr>
      <w:rPr>
        <w:rFonts w:ascii="Arial" w:hAnsi="Arial" w:hint="default"/>
      </w:rPr>
    </w:lvl>
    <w:lvl w:ilvl="1" w:tplc="23668380">
      <w:numFmt w:val="bullet"/>
      <w:lvlText w:val="•"/>
      <w:lvlJc w:val="left"/>
      <w:pPr>
        <w:tabs>
          <w:tab w:val="num" w:pos="1440"/>
        </w:tabs>
        <w:ind w:left="1440" w:hanging="360"/>
      </w:pPr>
      <w:rPr>
        <w:rFonts w:ascii="Arial" w:hAnsi="Arial" w:hint="default"/>
      </w:rPr>
    </w:lvl>
    <w:lvl w:ilvl="2" w:tplc="68CA6450" w:tentative="1">
      <w:start w:val="1"/>
      <w:numFmt w:val="bullet"/>
      <w:lvlText w:val="•"/>
      <w:lvlJc w:val="left"/>
      <w:pPr>
        <w:tabs>
          <w:tab w:val="num" w:pos="2160"/>
        </w:tabs>
        <w:ind w:left="2160" w:hanging="360"/>
      </w:pPr>
      <w:rPr>
        <w:rFonts w:ascii="Arial" w:hAnsi="Arial" w:hint="default"/>
      </w:rPr>
    </w:lvl>
    <w:lvl w:ilvl="3" w:tplc="DC9AA404" w:tentative="1">
      <w:start w:val="1"/>
      <w:numFmt w:val="bullet"/>
      <w:lvlText w:val="•"/>
      <w:lvlJc w:val="left"/>
      <w:pPr>
        <w:tabs>
          <w:tab w:val="num" w:pos="2880"/>
        </w:tabs>
        <w:ind w:left="2880" w:hanging="360"/>
      </w:pPr>
      <w:rPr>
        <w:rFonts w:ascii="Arial" w:hAnsi="Arial" w:hint="default"/>
      </w:rPr>
    </w:lvl>
    <w:lvl w:ilvl="4" w:tplc="BC18985E" w:tentative="1">
      <w:start w:val="1"/>
      <w:numFmt w:val="bullet"/>
      <w:lvlText w:val="•"/>
      <w:lvlJc w:val="left"/>
      <w:pPr>
        <w:tabs>
          <w:tab w:val="num" w:pos="3600"/>
        </w:tabs>
        <w:ind w:left="3600" w:hanging="360"/>
      </w:pPr>
      <w:rPr>
        <w:rFonts w:ascii="Arial" w:hAnsi="Arial" w:hint="default"/>
      </w:rPr>
    </w:lvl>
    <w:lvl w:ilvl="5" w:tplc="D760307E" w:tentative="1">
      <w:start w:val="1"/>
      <w:numFmt w:val="bullet"/>
      <w:lvlText w:val="•"/>
      <w:lvlJc w:val="left"/>
      <w:pPr>
        <w:tabs>
          <w:tab w:val="num" w:pos="4320"/>
        </w:tabs>
        <w:ind w:left="4320" w:hanging="360"/>
      </w:pPr>
      <w:rPr>
        <w:rFonts w:ascii="Arial" w:hAnsi="Arial" w:hint="default"/>
      </w:rPr>
    </w:lvl>
    <w:lvl w:ilvl="6" w:tplc="D268811E" w:tentative="1">
      <w:start w:val="1"/>
      <w:numFmt w:val="bullet"/>
      <w:lvlText w:val="•"/>
      <w:lvlJc w:val="left"/>
      <w:pPr>
        <w:tabs>
          <w:tab w:val="num" w:pos="5040"/>
        </w:tabs>
        <w:ind w:left="5040" w:hanging="360"/>
      </w:pPr>
      <w:rPr>
        <w:rFonts w:ascii="Arial" w:hAnsi="Arial" w:hint="default"/>
      </w:rPr>
    </w:lvl>
    <w:lvl w:ilvl="7" w:tplc="C818EA98" w:tentative="1">
      <w:start w:val="1"/>
      <w:numFmt w:val="bullet"/>
      <w:lvlText w:val="•"/>
      <w:lvlJc w:val="left"/>
      <w:pPr>
        <w:tabs>
          <w:tab w:val="num" w:pos="5760"/>
        </w:tabs>
        <w:ind w:left="5760" w:hanging="360"/>
      </w:pPr>
      <w:rPr>
        <w:rFonts w:ascii="Arial" w:hAnsi="Arial" w:hint="default"/>
      </w:rPr>
    </w:lvl>
    <w:lvl w:ilvl="8" w:tplc="6FD8556C"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6E47635A"/>
    <w:multiLevelType w:val="hybridMultilevel"/>
    <w:tmpl w:val="65FA9052"/>
    <w:lvl w:ilvl="0" w:tplc="2B884C08">
      <w:start w:val="1"/>
      <w:numFmt w:val="bullet"/>
      <w:lvlText w:val="–"/>
      <w:lvlJc w:val="left"/>
      <w:pPr>
        <w:tabs>
          <w:tab w:val="num" w:pos="720"/>
        </w:tabs>
        <w:ind w:left="720" w:hanging="360"/>
      </w:pPr>
      <w:rPr>
        <w:rFonts w:ascii="宋体" w:hAnsi="宋体" w:hint="default"/>
      </w:rPr>
    </w:lvl>
    <w:lvl w:ilvl="1" w:tplc="27CE6D0A">
      <w:start w:val="1"/>
      <w:numFmt w:val="bullet"/>
      <w:lvlText w:val="–"/>
      <w:lvlJc w:val="left"/>
      <w:pPr>
        <w:tabs>
          <w:tab w:val="num" w:pos="1440"/>
        </w:tabs>
        <w:ind w:left="1440" w:hanging="360"/>
      </w:pPr>
      <w:rPr>
        <w:rFonts w:ascii="宋体" w:hAnsi="宋体" w:hint="default"/>
      </w:rPr>
    </w:lvl>
    <w:lvl w:ilvl="2" w:tplc="9C9A5AF0" w:tentative="1">
      <w:start w:val="1"/>
      <w:numFmt w:val="bullet"/>
      <w:lvlText w:val="–"/>
      <w:lvlJc w:val="left"/>
      <w:pPr>
        <w:tabs>
          <w:tab w:val="num" w:pos="2160"/>
        </w:tabs>
        <w:ind w:left="2160" w:hanging="360"/>
      </w:pPr>
      <w:rPr>
        <w:rFonts w:ascii="宋体" w:hAnsi="宋体" w:hint="default"/>
      </w:rPr>
    </w:lvl>
    <w:lvl w:ilvl="3" w:tplc="3384B248" w:tentative="1">
      <w:start w:val="1"/>
      <w:numFmt w:val="bullet"/>
      <w:lvlText w:val="–"/>
      <w:lvlJc w:val="left"/>
      <w:pPr>
        <w:tabs>
          <w:tab w:val="num" w:pos="2880"/>
        </w:tabs>
        <w:ind w:left="2880" w:hanging="360"/>
      </w:pPr>
      <w:rPr>
        <w:rFonts w:ascii="宋体" w:hAnsi="宋体" w:hint="default"/>
      </w:rPr>
    </w:lvl>
    <w:lvl w:ilvl="4" w:tplc="01B4D7F6" w:tentative="1">
      <w:start w:val="1"/>
      <w:numFmt w:val="bullet"/>
      <w:lvlText w:val="–"/>
      <w:lvlJc w:val="left"/>
      <w:pPr>
        <w:tabs>
          <w:tab w:val="num" w:pos="3600"/>
        </w:tabs>
        <w:ind w:left="3600" w:hanging="360"/>
      </w:pPr>
      <w:rPr>
        <w:rFonts w:ascii="宋体" w:hAnsi="宋体" w:hint="default"/>
      </w:rPr>
    </w:lvl>
    <w:lvl w:ilvl="5" w:tplc="82D00CE0" w:tentative="1">
      <w:start w:val="1"/>
      <w:numFmt w:val="bullet"/>
      <w:lvlText w:val="–"/>
      <w:lvlJc w:val="left"/>
      <w:pPr>
        <w:tabs>
          <w:tab w:val="num" w:pos="4320"/>
        </w:tabs>
        <w:ind w:left="4320" w:hanging="360"/>
      </w:pPr>
      <w:rPr>
        <w:rFonts w:ascii="宋体" w:hAnsi="宋体" w:hint="default"/>
      </w:rPr>
    </w:lvl>
    <w:lvl w:ilvl="6" w:tplc="37E25C5A" w:tentative="1">
      <w:start w:val="1"/>
      <w:numFmt w:val="bullet"/>
      <w:lvlText w:val="–"/>
      <w:lvlJc w:val="left"/>
      <w:pPr>
        <w:tabs>
          <w:tab w:val="num" w:pos="5040"/>
        </w:tabs>
        <w:ind w:left="5040" w:hanging="360"/>
      </w:pPr>
      <w:rPr>
        <w:rFonts w:ascii="宋体" w:hAnsi="宋体" w:hint="default"/>
      </w:rPr>
    </w:lvl>
    <w:lvl w:ilvl="7" w:tplc="4184CB3C" w:tentative="1">
      <w:start w:val="1"/>
      <w:numFmt w:val="bullet"/>
      <w:lvlText w:val="–"/>
      <w:lvlJc w:val="left"/>
      <w:pPr>
        <w:tabs>
          <w:tab w:val="num" w:pos="5760"/>
        </w:tabs>
        <w:ind w:left="5760" w:hanging="360"/>
      </w:pPr>
      <w:rPr>
        <w:rFonts w:ascii="宋体" w:hAnsi="宋体" w:hint="default"/>
      </w:rPr>
    </w:lvl>
    <w:lvl w:ilvl="8" w:tplc="32A2DDE0" w:tentative="1">
      <w:start w:val="1"/>
      <w:numFmt w:val="bullet"/>
      <w:lvlText w:val="–"/>
      <w:lvlJc w:val="left"/>
      <w:pPr>
        <w:tabs>
          <w:tab w:val="num" w:pos="6480"/>
        </w:tabs>
        <w:ind w:left="6480" w:hanging="360"/>
      </w:pPr>
      <w:rPr>
        <w:rFonts w:ascii="宋体" w:hAnsi="宋体" w:hint="default"/>
      </w:rPr>
    </w:lvl>
  </w:abstractNum>
  <w:abstractNum w:abstractNumId="67" w15:restartNumberingAfterBreak="0">
    <w:nsid w:val="739864F4"/>
    <w:multiLevelType w:val="hybridMultilevel"/>
    <w:tmpl w:val="7102CF16"/>
    <w:lvl w:ilvl="0" w:tplc="06B6E51C">
      <w:start w:val="1"/>
      <w:numFmt w:val="bullet"/>
      <w:lvlText w:val="•"/>
      <w:lvlJc w:val="left"/>
      <w:pPr>
        <w:tabs>
          <w:tab w:val="num" w:pos="720"/>
        </w:tabs>
        <w:ind w:left="720" w:hanging="360"/>
      </w:pPr>
      <w:rPr>
        <w:rFonts w:ascii="Arial" w:hAnsi="Arial" w:hint="default"/>
      </w:rPr>
    </w:lvl>
    <w:lvl w:ilvl="1" w:tplc="FE24742A">
      <w:numFmt w:val="bullet"/>
      <w:lvlText w:val="•"/>
      <w:lvlJc w:val="left"/>
      <w:pPr>
        <w:tabs>
          <w:tab w:val="num" w:pos="1440"/>
        </w:tabs>
        <w:ind w:left="1440" w:hanging="360"/>
      </w:pPr>
      <w:rPr>
        <w:rFonts w:ascii="Arial" w:hAnsi="Arial" w:hint="default"/>
      </w:rPr>
    </w:lvl>
    <w:lvl w:ilvl="2" w:tplc="03CE47C2" w:tentative="1">
      <w:start w:val="1"/>
      <w:numFmt w:val="bullet"/>
      <w:lvlText w:val="•"/>
      <w:lvlJc w:val="left"/>
      <w:pPr>
        <w:tabs>
          <w:tab w:val="num" w:pos="2160"/>
        </w:tabs>
        <w:ind w:left="2160" w:hanging="360"/>
      </w:pPr>
      <w:rPr>
        <w:rFonts w:ascii="Arial" w:hAnsi="Arial" w:hint="default"/>
      </w:rPr>
    </w:lvl>
    <w:lvl w:ilvl="3" w:tplc="47B69770" w:tentative="1">
      <w:start w:val="1"/>
      <w:numFmt w:val="bullet"/>
      <w:lvlText w:val="•"/>
      <w:lvlJc w:val="left"/>
      <w:pPr>
        <w:tabs>
          <w:tab w:val="num" w:pos="2880"/>
        </w:tabs>
        <w:ind w:left="2880" w:hanging="360"/>
      </w:pPr>
      <w:rPr>
        <w:rFonts w:ascii="Arial" w:hAnsi="Arial" w:hint="default"/>
      </w:rPr>
    </w:lvl>
    <w:lvl w:ilvl="4" w:tplc="3FECC706" w:tentative="1">
      <w:start w:val="1"/>
      <w:numFmt w:val="bullet"/>
      <w:lvlText w:val="•"/>
      <w:lvlJc w:val="left"/>
      <w:pPr>
        <w:tabs>
          <w:tab w:val="num" w:pos="3600"/>
        </w:tabs>
        <w:ind w:left="3600" w:hanging="360"/>
      </w:pPr>
      <w:rPr>
        <w:rFonts w:ascii="Arial" w:hAnsi="Arial" w:hint="default"/>
      </w:rPr>
    </w:lvl>
    <w:lvl w:ilvl="5" w:tplc="ED50977A" w:tentative="1">
      <w:start w:val="1"/>
      <w:numFmt w:val="bullet"/>
      <w:lvlText w:val="•"/>
      <w:lvlJc w:val="left"/>
      <w:pPr>
        <w:tabs>
          <w:tab w:val="num" w:pos="4320"/>
        </w:tabs>
        <w:ind w:left="4320" w:hanging="360"/>
      </w:pPr>
      <w:rPr>
        <w:rFonts w:ascii="Arial" w:hAnsi="Arial" w:hint="default"/>
      </w:rPr>
    </w:lvl>
    <w:lvl w:ilvl="6" w:tplc="C25CE580" w:tentative="1">
      <w:start w:val="1"/>
      <w:numFmt w:val="bullet"/>
      <w:lvlText w:val="•"/>
      <w:lvlJc w:val="left"/>
      <w:pPr>
        <w:tabs>
          <w:tab w:val="num" w:pos="5040"/>
        </w:tabs>
        <w:ind w:left="5040" w:hanging="360"/>
      </w:pPr>
      <w:rPr>
        <w:rFonts w:ascii="Arial" w:hAnsi="Arial" w:hint="default"/>
      </w:rPr>
    </w:lvl>
    <w:lvl w:ilvl="7" w:tplc="24A88D42" w:tentative="1">
      <w:start w:val="1"/>
      <w:numFmt w:val="bullet"/>
      <w:lvlText w:val="•"/>
      <w:lvlJc w:val="left"/>
      <w:pPr>
        <w:tabs>
          <w:tab w:val="num" w:pos="5760"/>
        </w:tabs>
        <w:ind w:left="5760" w:hanging="360"/>
      </w:pPr>
      <w:rPr>
        <w:rFonts w:ascii="Arial" w:hAnsi="Arial" w:hint="default"/>
      </w:rPr>
    </w:lvl>
    <w:lvl w:ilvl="8" w:tplc="BFA25EB0" w:tentative="1">
      <w:start w:val="1"/>
      <w:numFmt w:val="bullet"/>
      <w:lvlText w:val="•"/>
      <w:lvlJc w:val="left"/>
      <w:pPr>
        <w:tabs>
          <w:tab w:val="num" w:pos="6480"/>
        </w:tabs>
        <w:ind w:left="6480" w:hanging="360"/>
      </w:pPr>
      <w:rPr>
        <w:rFonts w:ascii="Arial" w:hAnsi="Arial" w:hint="default"/>
      </w:rPr>
    </w:lvl>
  </w:abstractNum>
  <w:abstractNum w:abstractNumId="68" w15:restartNumberingAfterBreak="0">
    <w:nsid w:val="7B205F99"/>
    <w:multiLevelType w:val="hybridMultilevel"/>
    <w:tmpl w:val="800A5DB0"/>
    <w:lvl w:ilvl="0" w:tplc="BD68D5BA">
      <w:start w:val="1"/>
      <w:numFmt w:val="bullet"/>
      <w:lvlText w:val="–"/>
      <w:lvlJc w:val="left"/>
      <w:pPr>
        <w:ind w:left="1140" w:hanging="420"/>
      </w:pPr>
      <w:rPr>
        <w:rFonts w:ascii="Arial" w:hAnsi="Aria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abstractNumId w:val="0"/>
  </w:num>
  <w:num w:numId="2">
    <w:abstractNumId w:val="55"/>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63"/>
  </w:num>
  <w:num w:numId="9">
    <w:abstractNumId w:val="53"/>
  </w:num>
  <w:num w:numId="10">
    <w:abstractNumId w:val="64"/>
  </w:num>
  <w:num w:numId="11">
    <w:abstractNumId w:val="51"/>
  </w:num>
  <w:num w:numId="12">
    <w:abstractNumId w:val="50"/>
  </w:num>
  <w:num w:numId="13">
    <w:abstractNumId w:val="49"/>
  </w:num>
  <w:num w:numId="14">
    <w:abstractNumId w:val="48"/>
  </w:num>
  <w:num w:numId="15">
    <w:abstractNumId w:val="47"/>
  </w:num>
  <w:num w:numId="16">
    <w:abstractNumId w:val="46"/>
  </w:num>
  <w:num w:numId="17">
    <w:abstractNumId w:val="45"/>
  </w:num>
  <w:num w:numId="18">
    <w:abstractNumId w:val="44"/>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14"/>
  </w:num>
  <w:num w:numId="34">
    <w:abstractNumId w:val="13"/>
  </w:num>
  <w:num w:numId="35">
    <w:abstractNumId w:val="12"/>
  </w:num>
  <w:num w:numId="36">
    <w:abstractNumId w:val="11"/>
  </w:num>
  <w:num w:numId="37">
    <w:abstractNumId w:val="10"/>
  </w:num>
  <w:num w:numId="38">
    <w:abstractNumId w:val="9"/>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 w:numId="46">
    <w:abstractNumId w:val="52"/>
  </w:num>
  <w:num w:numId="47">
    <w:abstractNumId w:val="43"/>
  </w:num>
  <w:num w:numId="48">
    <w:abstractNumId w:val="42"/>
  </w:num>
  <w:num w:numId="49">
    <w:abstractNumId w:val="41"/>
  </w:num>
  <w:num w:numId="50">
    <w:abstractNumId w:val="40"/>
  </w:num>
  <w:num w:numId="51">
    <w:abstractNumId w:val="39"/>
  </w:num>
  <w:num w:numId="52">
    <w:abstractNumId w:val="38"/>
  </w:num>
  <w:num w:numId="53">
    <w:abstractNumId w:val="37"/>
  </w:num>
  <w:num w:numId="54">
    <w:abstractNumId w:val="36"/>
  </w:num>
  <w:num w:numId="55">
    <w:abstractNumId w:val="35"/>
  </w:num>
  <w:num w:numId="56">
    <w:abstractNumId w:val="34"/>
  </w:num>
  <w:num w:numId="57">
    <w:abstractNumId w:val="33"/>
  </w:num>
  <w:num w:numId="58">
    <w:abstractNumId w:val="32"/>
  </w:num>
  <w:num w:numId="59">
    <w:abstractNumId w:val="31"/>
  </w:num>
  <w:num w:numId="60">
    <w:abstractNumId w:val="30"/>
  </w:num>
  <w:num w:numId="61">
    <w:abstractNumId w:val="29"/>
  </w:num>
  <w:num w:numId="62">
    <w:abstractNumId w:val="57"/>
  </w:num>
  <w:num w:numId="63">
    <w:abstractNumId w:val="61"/>
  </w:num>
  <w:num w:numId="64">
    <w:abstractNumId w:val="58"/>
  </w:num>
  <w:num w:numId="65">
    <w:abstractNumId w:val="67"/>
  </w:num>
  <w:num w:numId="66">
    <w:abstractNumId w:val="65"/>
  </w:num>
  <w:num w:numId="67">
    <w:abstractNumId w:val="60"/>
  </w:num>
  <w:num w:numId="68">
    <w:abstractNumId w:val="59"/>
  </w:num>
  <w:num w:numId="69">
    <w:abstractNumId w:val="56"/>
  </w:num>
  <w:num w:numId="70">
    <w:abstractNumId w:val="66"/>
  </w:num>
  <w:num w:numId="71">
    <w:abstractNumId w:val="62"/>
  </w:num>
  <w:num w:numId="72">
    <w:abstractNumId w:val="68"/>
  </w:num>
  <w:num w:numId="73">
    <w:abstractNumId w:val="54"/>
  </w:num>
  <w:numIdMacAtCleanup w:val="7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rson w15:author="Stephen McCann">
    <w15:presenceInfo w15:providerId="AD" w15:userId="S-1-5-21-147214757-305610072-1517763936-7933830"/>
  </w15:person>
  <w15:person w15:author="Kwok Shum Au (Edward)">
    <w15:presenceInfo w15:providerId="AD" w15:userId="S-1-5-21-147214757-305610072-1517763936-35260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A96"/>
    <w:rsid w:val="00002B6A"/>
    <w:rsid w:val="00003D2D"/>
    <w:rsid w:val="000053CF"/>
    <w:rsid w:val="00005903"/>
    <w:rsid w:val="00007917"/>
    <w:rsid w:val="00007C9B"/>
    <w:rsid w:val="00012E49"/>
    <w:rsid w:val="00013A38"/>
    <w:rsid w:val="00013F2D"/>
    <w:rsid w:val="00014356"/>
    <w:rsid w:val="0001580F"/>
    <w:rsid w:val="00015EE0"/>
    <w:rsid w:val="00016100"/>
    <w:rsid w:val="00017168"/>
    <w:rsid w:val="00021324"/>
    <w:rsid w:val="00021C10"/>
    <w:rsid w:val="0002245F"/>
    <w:rsid w:val="000225F0"/>
    <w:rsid w:val="000229C4"/>
    <w:rsid w:val="000233A6"/>
    <w:rsid w:val="00025D3B"/>
    <w:rsid w:val="00025F24"/>
    <w:rsid w:val="0002651F"/>
    <w:rsid w:val="00026850"/>
    <w:rsid w:val="0002714F"/>
    <w:rsid w:val="0002756A"/>
    <w:rsid w:val="000308AB"/>
    <w:rsid w:val="0003491A"/>
    <w:rsid w:val="00035667"/>
    <w:rsid w:val="00035D4D"/>
    <w:rsid w:val="000361E3"/>
    <w:rsid w:val="00036FEB"/>
    <w:rsid w:val="000371D3"/>
    <w:rsid w:val="000374C2"/>
    <w:rsid w:val="00037685"/>
    <w:rsid w:val="0003771E"/>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0E55"/>
    <w:rsid w:val="00061BF1"/>
    <w:rsid w:val="00061C3D"/>
    <w:rsid w:val="0006290F"/>
    <w:rsid w:val="00065B02"/>
    <w:rsid w:val="0006639B"/>
    <w:rsid w:val="00066B97"/>
    <w:rsid w:val="00066D8A"/>
    <w:rsid w:val="0007175C"/>
    <w:rsid w:val="00071F86"/>
    <w:rsid w:val="00072045"/>
    <w:rsid w:val="00073B29"/>
    <w:rsid w:val="00073D5F"/>
    <w:rsid w:val="00074C9D"/>
    <w:rsid w:val="00074D5A"/>
    <w:rsid w:val="000751B3"/>
    <w:rsid w:val="000763E2"/>
    <w:rsid w:val="00077784"/>
    <w:rsid w:val="000804D5"/>
    <w:rsid w:val="000818A3"/>
    <w:rsid w:val="00083668"/>
    <w:rsid w:val="000839DB"/>
    <w:rsid w:val="000845A2"/>
    <w:rsid w:val="000846C1"/>
    <w:rsid w:val="0008470E"/>
    <w:rsid w:val="00084B69"/>
    <w:rsid w:val="000862E6"/>
    <w:rsid w:val="00086987"/>
    <w:rsid w:val="00086BBE"/>
    <w:rsid w:val="00093ED9"/>
    <w:rsid w:val="000946B8"/>
    <w:rsid w:val="00094C78"/>
    <w:rsid w:val="000969A1"/>
    <w:rsid w:val="00096DC5"/>
    <w:rsid w:val="0009748E"/>
    <w:rsid w:val="0009756B"/>
    <w:rsid w:val="000979D0"/>
    <w:rsid w:val="000A1955"/>
    <w:rsid w:val="000A1B13"/>
    <w:rsid w:val="000A2445"/>
    <w:rsid w:val="000A267A"/>
    <w:rsid w:val="000A2B3F"/>
    <w:rsid w:val="000A4F79"/>
    <w:rsid w:val="000A6647"/>
    <w:rsid w:val="000A6B90"/>
    <w:rsid w:val="000A6C58"/>
    <w:rsid w:val="000B15EC"/>
    <w:rsid w:val="000B2409"/>
    <w:rsid w:val="000B461F"/>
    <w:rsid w:val="000B5B91"/>
    <w:rsid w:val="000B7723"/>
    <w:rsid w:val="000B784B"/>
    <w:rsid w:val="000B79CD"/>
    <w:rsid w:val="000C02DA"/>
    <w:rsid w:val="000C2C5B"/>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7"/>
    <w:rsid w:val="00117CC9"/>
    <w:rsid w:val="00121B31"/>
    <w:rsid w:val="00122B8E"/>
    <w:rsid w:val="001230E3"/>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4A99"/>
    <w:rsid w:val="00155F03"/>
    <w:rsid w:val="00157AE7"/>
    <w:rsid w:val="001603D0"/>
    <w:rsid w:val="00160858"/>
    <w:rsid w:val="00160E79"/>
    <w:rsid w:val="001610A7"/>
    <w:rsid w:val="00162976"/>
    <w:rsid w:val="00162B1A"/>
    <w:rsid w:val="00162B2C"/>
    <w:rsid w:val="00164271"/>
    <w:rsid w:val="00164A98"/>
    <w:rsid w:val="00164C75"/>
    <w:rsid w:val="00165243"/>
    <w:rsid w:val="001677BF"/>
    <w:rsid w:val="00167DBE"/>
    <w:rsid w:val="00170A3C"/>
    <w:rsid w:val="00172F06"/>
    <w:rsid w:val="00173740"/>
    <w:rsid w:val="00173E5E"/>
    <w:rsid w:val="0017432E"/>
    <w:rsid w:val="001743FC"/>
    <w:rsid w:val="001746A8"/>
    <w:rsid w:val="001747DB"/>
    <w:rsid w:val="00174EAC"/>
    <w:rsid w:val="001757F2"/>
    <w:rsid w:val="00175858"/>
    <w:rsid w:val="001768CB"/>
    <w:rsid w:val="00177068"/>
    <w:rsid w:val="00180D46"/>
    <w:rsid w:val="0018164D"/>
    <w:rsid w:val="00181A74"/>
    <w:rsid w:val="001838C6"/>
    <w:rsid w:val="00184827"/>
    <w:rsid w:val="00185986"/>
    <w:rsid w:val="00190686"/>
    <w:rsid w:val="001911EC"/>
    <w:rsid w:val="00191CD7"/>
    <w:rsid w:val="00192A58"/>
    <w:rsid w:val="00192A5B"/>
    <w:rsid w:val="001943DF"/>
    <w:rsid w:val="00195850"/>
    <w:rsid w:val="00195EBE"/>
    <w:rsid w:val="001968A8"/>
    <w:rsid w:val="001A0178"/>
    <w:rsid w:val="001A0F38"/>
    <w:rsid w:val="001A10D4"/>
    <w:rsid w:val="001A1A08"/>
    <w:rsid w:val="001A1C5E"/>
    <w:rsid w:val="001A25FA"/>
    <w:rsid w:val="001A51BC"/>
    <w:rsid w:val="001A5286"/>
    <w:rsid w:val="001A597C"/>
    <w:rsid w:val="001A5BD9"/>
    <w:rsid w:val="001A6C05"/>
    <w:rsid w:val="001B1B49"/>
    <w:rsid w:val="001B2A31"/>
    <w:rsid w:val="001B2CC4"/>
    <w:rsid w:val="001B31A6"/>
    <w:rsid w:val="001B3D70"/>
    <w:rsid w:val="001B4FC3"/>
    <w:rsid w:val="001B6471"/>
    <w:rsid w:val="001B68EE"/>
    <w:rsid w:val="001B76FE"/>
    <w:rsid w:val="001C1ADC"/>
    <w:rsid w:val="001C2D31"/>
    <w:rsid w:val="001C34F7"/>
    <w:rsid w:val="001C44AC"/>
    <w:rsid w:val="001C46A2"/>
    <w:rsid w:val="001C5AFD"/>
    <w:rsid w:val="001C6548"/>
    <w:rsid w:val="001C685B"/>
    <w:rsid w:val="001C7EAD"/>
    <w:rsid w:val="001D11EB"/>
    <w:rsid w:val="001D39F8"/>
    <w:rsid w:val="001D3C40"/>
    <w:rsid w:val="001D4203"/>
    <w:rsid w:val="001D58D1"/>
    <w:rsid w:val="001D6097"/>
    <w:rsid w:val="001D723B"/>
    <w:rsid w:val="001D7289"/>
    <w:rsid w:val="001D7BA8"/>
    <w:rsid w:val="001E048B"/>
    <w:rsid w:val="001E0ADE"/>
    <w:rsid w:val="001E1245"/>
    <w:rsid w:val="001E2B02"/>
    <w:rsid w:val="001E4107"/>
    <w:rsid w:val="001E5896"/>
    <w:rsid w:val="001E6213"/>
    <w:rsid w:val="001E768F"/>
    <w:rsid w:val="001F0230"/>
    <w:rsid w:val="001F07B2"/>
    <w:rsid w:val="001F088B"/>
    <w:rsid w:val="001F0DC7"/>
    <w:rsid w:val="001F10D9"/>
    <w:rsid w:val="001F1C30"/>
    <w:rsid w:val="001F2002"/>
    <w:rsid w:val="001F4C16"/>
    <w:rsid w:val="001F546A"/>
    <w:rsid w:val="001F5B4B"/>
    <w:rsid w:val="001F711E"/>
    <w:rsid w:val="001F75A8"/>
    <w:rsid w:val="00202106"/>
    <w:rsid w:val="00203660"/>
    <w:rsid w:val="00203759"/>
    <w:rsid w:val="00203D80"/>
    <w:rsid w:val="00204953"/>
    <w:rsid w:val="0020516C"/>
    <w:rsid w:val="002056CB"/>
    <w:rsid w:val="00205C55"/>
    <w:rsid w:val="0020642D"/>
    <w:rsid w:val="002071F4"/>
    <w:rsid w:val="00207288"/>
    <w:rsid w:val="00210200"/>
    <w:rsid w:val="0021035F"/>
    <w:rsid w:val="00210E83"/>
    <w:rsid w:val="00212A9C"/>
    <w:rsid w:val="00212F97"/>
    <w:rsid w:val="002142AE"/>
    <w:rsid w:val="00215CE5"/>
    <w:rsid w:val="00216D1C"/>
    <w:rsid w:val="00216EF4"/>
    <w:rsid w:val="00217BB3"/>
    <w:rsid w:val="002210FF"/>
    <w:rsid w:val="00221B16"/>
    <w:rsid w:val="002220B7"/>
    <w:rsid w:val="00222B2D"/>
    <w:rsid w:val="00222EFA"/>
    <w:rsid w:val="002232DE"/>
    <w:rsid w:val="00227A5D"/>
    <w:rsid w:val="00230372"/>
    <w:rsid w:val="0023042E"/>
    <w:rsid w:val="00231FFE"/>
    <w:rsid w:val="002322A5"/>
    <w:rsid w:val="00233058"/>
    <w:rsid w:val="00233592"/>
    <w:rsid w:val="00236B89"/>
    <w:rsid w:val="00237C17"/>
    <w:rsid w:val="002410DA"/>
    <w:rsid w:val="0024174B"/>
    <w:rsid w:val="00244006"/>
    <w:rsid w:val="00244CEA"/>
    <w:rsid w:val="0024525A"/>
    <w:rsid w:val="00245E73"/>
    <w:rsid w:val="00246554"/>
    <w:rsid w:val="00246AC0"/>
    <w:rsid w:val="002470FD"/>
    <w:rsid w:val="00250605"/>
    <w:rsid w:val="00250693"/>
    <w:rsid w:val="00250CF0"/>
    <w:rsid w:val="002545BF"/>
    <w:rsid w:val="0025518D"/>
    <w:rsid w:val="002556CC"/>
    <w:rsid w:val="0025635A"/>
    <w:rsid w:val="002578BB"/>
    <w:rsid w:val="00257D5A"/>
    <w:rsid w:val="00260983"/>
    <w:rsid w:val="00261602"/>
    <w:rsid w:val="00262F96"/>
    <w:rsid w:val="002633B1"/>
    <w:rsid w:val="002642B6"/>
    <w:rsid w:val="00264848"/>
    <w:rsid w:val="00264EFE"/>
    <w:rsid w:val="00264F76"/>
    <w:rsid w:val="00267CFE"/>
    <w:rsid w:val="00270456"/>
    <w:rsid w:val="002727FA"/>
    <w:rsid w:val="00273983"/>
    <w:rsid w:val="00275C0D"/>
    <w:rsid w:val="002769AB"/>
    <w:rsid w:val="00280BAE"/>
    <w:rsid w:val="00280BF6"/>
    <w:rsid w:val="00280D2E"/>
    <w:rsid w:val="00281C0E"/>
    <w:rsid w:val="0028235F"/>
    <w:rsid w:val="0028292F"/>
    <w:rsid w:val="0028678D"/>
    <w:rsid w:val="0029020B"/>
    <w:rsid w:val="00291334"/>
    <w:rsid w:val="00291DF9"/>
    <w:rsid w:val="002929AC"/>
    <w:rsid w:val="00292DD0"/>
    <w:rsid w:val="00293A4A"/>
    <w:rsid w:val="00293EBE"/>
    <w:rsid w:val="00293F73"/>
    <w:rsid w:val="00293FE3"/>
    <w:rsid w:val="0029410C"/>
    <w:rsid w:val="00294BD0"/>
    <w:rsid w:val="002955E8"/>
    <w:rsid w:val="0029575F"/>
    <w:rsid w:val="00297412"/>
    <w:rsid w:val="00297C9A"/>
    <w:rsid w:val="002A0ADD"/>
    <w:rsid w:val="002A0C93"/>
    <w:rsid w:val="002A1C7D"/>
    <w:rsid w:val="002A28B7"/>
    <w:rsid w:val="002A3506"/>
    <w:rsid w:val="002A3512"/>
    <w:rsid w:val="002A390D"/>
    <w:rsid w:val="002A423C"/>
    <w:rsid w:val="002A54E2"/>
    <w:rsid w:val="002A7273"/>
    <w:rsid w:val="002A7552"/>
    <w:rsid w:val="002B0796"/>
    <w:rsid w:val="002B1A82"/>
    <w:rsid w:val="002B311B"/>
    <w:rsid w:val="002B3890"/>
    <w:rsid w:val="002B436C"/>
    <w:rsid w:val="002B5FB2"/>
    <w:rsid w:val="002B6510"/>
    <w:rsid w:val="002B6673"/>
    <w:rsid w:val="002C24B0"/>
    <w:rsid w:val="002C3AA5"/>
    <w:rsid w:val="002C522E"/>
    <w:rsid w:val="002C6304"/>
    <w:rsid w:val="002C634C"/>
    <w:rsid w:val="002C78E8"/>
    <w:rsid w:val="002D0055"/>
    <w:rsid w:val="002D02D7"/>
    <w:rsid w:val="002D07D7"/>
    <w:rsid w:val="002D1BA9"/>
    <w:rsid w:val="002D2C4B"/>
    <w:rsid w:val="002D2EA5"/>
    <w:rsid w:val="002D3314"/>
    <w:rsid w:val="002D4185"/>
    <w:rsid w:val="002D44BE"/>
    <w:rsid w:val="002D578C"/>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7F0"/>
    <w:rsid w:val="002F1EAA"/>
    <w:rsid w:val="002F234F"/>
    <w:rsid w:val="002F2390"/>
    <w:rsid w:val="002F24B1"/>
    <w:rsid w:val="002F2827"/>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26175"/>
    <w:rsid w:val="00331E45"/>
    <w:rsid w:val="00332263"/>
    <w:rsid w:val="0033263A"/>
    <w:rsid w:val="00333DDF"/>
    <w:rsid w:val="00334820"/>
    <w:rsid w:val="003358E4"/>
    <w:rsid w:val="003368A8"/>
    <w:rsid w:val="00336932"/>
    <w:rsid w:val="003369B1"/>
    <w:rsid w:val="00336CD7"/>
    <w:rsid w:val="00340179"/>
    <w:rsid w:val="003414E1"/>
    <w:rsid w:val="00341C5E"/>
    <w:rsid w:val="00344903"/>
    <w:rsid w:val="00344B05"/>
    <w:rsid w:val="00346D99"/>
    <w:rsid w:val="00346FF3"/>
    <w:rsid w:val="003471BA"/>
    <w:rsid w:val="0035042C"/>
    <w:rsid w:val="00351EEE"/>
    <w:rsid w:val="00352343"/>
    <w:rsid w:val="00353808"/>
    <w:rsid w:val="0035551E"/>
    <w:rsid w:val="00356FE9"/>
    <w:rsid w:val="0035725E"/>
    <w:rsid w:val="003573D5"/>
    <w:rsid w:val="00357B12"/>
    <w:rsid w:val="00362D39"/>
    <w:rsid w:val="00363593"/>
    <w:rsid w:val="003639EB"/>
    <w:rsid w:val="003642E1"/>
    <w:rsid w:val="00365E37"/>
    <w:rsid w:val="00366056"/>
    <w:rsid w:val="00367AFD"/>
    <w:rsid w:val="003711EB"/>
    <w:rsid w:val="0037198F"/>
    <w:rsid w:val="00372516"/>
    <w:rsid w:val="003735CD"/>
    <w:rsid w:val="00374DB1"/>
    <w:rsid w:val="00375CAA"/>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0BA"/>
    <w:rsid w:val="003B051C"/>
    <w:rsid w:val="003B0DBD"/>
    <w:rsid w:val="003B32A4"/>
    <w:rsid w:val="003B36C2"/>
    <w:rsid w:val="003B4F97"/>
    <w:rsid w:val="003B5CC8"/>
    <w:rsid w:val="003C1D44"/>
    <w:rsid w:val="003C3DAD"/>
    <w:rsid w:val="003C476F"/>
    <w:rsid w:val="003D05F3"/>
    <w:rsid w:val="003D0DB8"/>
    <w:rsid w:val="003D1229"/>
    <w:rsid w:val="003D1C3B"/>
    <w:rsid w:val="003D332C"/>
    <w:rsid w:val="003D5CB0"/>
    <w:rsid w:val="003D7D34"/>
    <w:rsid w:val="003E013D"/>
    <w:rsid w:val="003E01F3"/>
    <w:rsid w:val="003E2843"/>
    <w:rsid w:val="003E3832"/>
    <w:rsid w:val="003E4ABA"/>
    <w:rsid w:val="003E5C1D"/>
    <w:rsid w:val="003E7C68"/>
    <w:rsid w:val="003F074F"/>
    <w:rsid w:val="003F10E4"/>
    <w:rsid w:val="003F11D9"/>
    <w:rsid w:val="003F3CC2"/>
    <w:rsid w:val="003F3FC6"/>
    <w:rsid w:val="003F4755"/>
    <w:rsid w:val="003F4B3C"/>
    <w:rsid w:val="003F5340"/>
    <w:rsid w:val="003F5E7C"/>
    <w:rsid w:val="003F6B5E"/>
    <w:rsid w:val="00400645"/>
    <w:rsid w:val="00400A64"/>
    <w:rsid w:val="00400E6C"/>
    <w:rsid w:val="00401BC4"/>
    <w:rsid w:val="0040358F"/>
    <w:rsid w:val="00404EF5"/>
    <w:rsid w:val="00405382"/>
    <w:rsid w:val="004063C6"/>
    <w:rsid w:val="00406E7F"/>
    <w:rsid w:val="00407470"/>
    <w:rsid w:val="0040756F"/>
    <w:rsid w:val="0041233C"/>
    <w:rsid w:val="00413373"/>
    <w:rsid w:val="00414100"/>
    <w:rsid w:val="00416503"/>
    <w:rsid w:val="00417BBF"/>
    <w:rsid w:val="00417F6E"/>
    <w:rsid w:val="0042004A"/>
    <w:rsid w:val="00420A22"/>
    <w:rsid w:val="0042131A"/>
    <w:rsid w:val="00424D2C"/>
    <w:rsid w:val="00425B89"/>
    <w:rsid w:val="00430522"/>
    <w:rsid w:val="0043243D"/>
    <w:rsid w:val="00432950"/>
    <w:rsid w:val="00433406"/>
    <w:rsid w:val="00433BF2"/>
    <w:rsid w:val="00434119"/>
    <w:rsid w:val="00435B8B"/>
    <w:rsid w:val="00436CF1"/>
    <w:rsid w:val="00436D09"/>
    <w:rsid w:val="00437257"/>
    <w:rsid w:val="00437A0A"/>
    <w:rsid w:val="00437BE2"/>
    <w:rsid w:val="004406EA"/>
    <w:rsid w:val="00440C98"/>
    <w:rsid w:val="00442037"/>
    <w:rsid w:val="00442856"/>
    <w:rsid w:val="00443B20"/>
    <w:rsid w:val="0044570A"/>
    <w:rsid w:val="00451CDF"/>
    <w:rsid w:val="00452028"/>
    <w:rsid w:val="00453F39"/>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A0148"/>
    <w:rsid w:val="004A046D"/>
    <w:rsid w:val="004A5446"/>
    <w:rsid w:val="004A5867"/>
    <w:rsid w:val="004A5F72"/>
    <w:rsid w:val="004A7019"/>
    <w:rsid w:val="004A72C1"/>
    <w:rsid w:val="004A7932"/>
    <w:rsid w:val="004B064B"/>
    <w:rsid w:val="004B25C6"/>
    <w:rsid w:val="004B2A3C"/>
    <w:rsid w:val="004B36B2"/>
    <w:rsid w:val="004B52D6"/>
    <w:rsid w:val="004B546D"/>
    <w:rsid w:val="004B616E"/>
    <w:rsid w:val="004B6222"/>
    <w:rsid w:val="004B64BE"/>
    <w:rsid w:val="004B7327"/>
    <w:rsid w:val="004B7979"/>
    <w:rsid w:val="004B7E51"/>
    <w:rsid w:val="004C045E"/>
    <w:rsid w:val="004C1C53"/>
    <w:rsid w:val="004C1EFA"/>
    <w:rsid w:val="004C3282"/>
    <w:rsid w:val="004C391C"/>
    <w:rsid w:val="004C4D0B"/>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A19"/>
    <w:rsid w:val="00520DE2"/>
    <w:rsid w:val="0052114A"/>
    <w:rsid w:val="0052116A"/>
    <w:rsid w:val="00523691"/>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60B5A"/>
    <w:rsid w:val="005628B9"/>
    <w:rsid w:val="00563DA8"/>
    <w:rsid w:val="005648E7"/>
    <w:rsid w:val="005651A1"/>
    <w:rsid w:val="005653C8"/>
    <w:rsid w:val="00567E80"/>
    <w:rsid w:val="00570AA6"/>
    <w:rsid w:val="00570B37"/>
    <w:rsid w:val="005710B9"/>
    <w:rsid w:val="00571578"/>
    <w:rsid w:val="00571DE6"/>
    <w:rsid w:val="00571FE7"/>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472C"/>
    <w:rsid w:val="005979BC"/>
    <w:rsid w:val="005A0561"/>
    <w:rsid w:val="005A36B9"/>
    <w:rsid w:val="005A3CE6"/>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C0EC6"/>
    <w:rsid w:val="005C11BF"/>
    <w:rsid w:val="005C1485"/>
    <w:rsid w:val="005C436B"/>
    <w:rsid w:val="005C60C1"/>
    <w:rsid w:val="005C67A9"/>
    <w:rsid w:val="005D0034"/>
    <w:rsid w:val="005D0C74"/>
    <w:rsid w:val="005D1E21"/>
    <w:rsid w:val="005D2073"/>
    <w:rsid w:val="005D380C"/>
    <w:rsid w:val="005D44E7"/>
    <w:rsid w:val="005D459C"/>
    <w:rsid w:val="005D5886"/>
    <w:rsid w:val="005D6C33"/>
    <w:rsid w:val="005D743B"/>
    <w:rsid w:val="005E14D1"/>
    <w:rsid w:val="005E2F43"/>
    <w:rsid w:val="005E4B9F"/>
    <w:rsid w:val="005E5B2F"/>
    <w:rsid w:val="005E6F8E"/>
    <w:rsid w:val="005E75F3"/>
    <w:rsid w:val="005E77EC"/>
    <w:rsid w:val="005F1C1E"/>
    <w:rsid w:val="005F3BED"/>
    <w:rsid w:val="006000E6"/>
    <w:rsid w:val="006006C6"/>
    <w:rsid w:val="00601010"/>
    <w:rsid w:val="00602BDA"/>
    <w:rsid w:val="00602DB5"/>
    <w:rsid w:val="00602EBF"/>
    <w:rsid w:val="00604420"/>
    <w:rsid w:val="00605134"/>
    <w:rsid w:val="006053F3"/>
    <w:rsid w:val="00605CEB"/>
    <w:rsid w:val="0060709B"/>
    <w:rsid w:val="00610939"/>
    <w:rsid w:val="00610C38"/>
    <w:rsid w:val="0061129C"/>
    <w:rsid w:val="00611557"/>
    <w:rsid w:val="00611E65"/>
    <w:rsid w:val="00612629"/>
    <w:rsid w:val="00612F27"/>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4D56"/>
    <w:rsid w:val="006B51DC"/>
    <w:rsid w:val="006B5430"/>
    <w:rsid w:val="006B64EF"/>
    <w:rsid w:val="006B7CA1"/>
    <w:rsid w:val="006C05CC"/>
    <w:rsid w:val="006C0727"/>
    <w:rsid w:val="006C08B9"/>
    <w:rsid w:val="006C0BA7"/>
    <w:rsid w:val="006C166A"/>
    <w:rsid w:val="006C1B47"/>
    <w:rsid w:val="006C2119"/>
    <w:rsid w:val="006C28E5"/>
    <w:rsid w:val="006C3401"/>
    <w:rsid w:val="006C48FB"/>
    <w:rsid w:val="006C4C3A"/>
    <w:rsid w:val="006C5602"/>
    <w:rsid w:val="006C6A2E"/>
    <w:rsid w:val="006C720C"/>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62ED"/>
    <w:rsid w:val="00700D20"/>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61ADC"/>
    <w:rsid w:val="007640EC"/>
    <w:rsid w:val="007643A2"/>
    <w:rsid w:val="007646DE"/>
    <w:rsid w:val="007654AA"/>
    <w:rsid w:val="00766BE1"/>
    <w:rsid w:val="00766EC7"/>
    <w:rsid w:val="00767C0C"/>
    <w:rsid w:val="00770572"/>
    <w:rsid w:val="00771598"/>
    <w:rsid w:val="007726DE"/>
    <w:rsid w:val="007729DE"/>
    <w:rsid w:val="007751CE"/>
    <w:rsid w:val="00775643"/>
    <w:rsid w:val="00776263"/>
    <w:rsid w:val="007773BB"/>
    <w:rsid w:val="00783913"/>
    <w:rsid w:val="0078553D"/>
    <w:rsid w:val="0078676B"/>
    <w:rsid w:val="007870BF"/>
    <w:rsid w:val="00787930"/>
    <w:rsid w:val="00791DC6"/>
    <w:rsid w:val="00791E38"/>
    <w:rsid w:val="00792020"/>
    <w:rsid w:val="0079279A"/>
    <w:rsid w:val="00792989"/>
    <w:rsid w:val="007929B4"/>
    <w:rsid w:val="00792F00"/>
    <w:rsid w:val="00792F55"/>
    <w:rsid w:val="0079306F"/>
    <w:rsid w:val="00796DAE"/>
    <w:rsid w:val="007A1C50"/>
    <w:rsid w:val="007A3B91"/>
    <w:rsid w:val="007A3F63"/>
    <w:rsid w:val="007A4991"/>
    <w:rsid w:val="007A4C75"/>
    <w:rsid w:val="007A51DD"/>
    <w:rsid w:val="007A601E"/>
    <w:rsid w:val="007A6B8D"/>
    <w:rsid w:val="007A6CEE"/>
    <w:rsid w:val="007A761B"/>
    <w:rsid w:val="007B12CE"/>
    <w:rsid w:val="007B1F75"/>
    <w:rsid w:val="007B2875"/>
    <w:rsid w:val="007B4D64"/>
    <w:rsid w:val="007B600D"/>
    <w:rsid w:val="007B7106"/>
    <w:rsid w:val="007C0CF5"/>
    <w:rsid w:val="007C19F6"/>
    <w:rsid w:val="007C25D1"/>
    <w:rsid w:val="007C2B66"/>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38F"/>
    <w:rsid w:val="007E19F4"/>
    <w:rsid w:val="007E32E0"/>
    <w:rsid w:val="007E41B4"/>
    <w:rsid w:val="007E52CB"/>
    <w:rsid w:val="007E6494"/>
    <w:rsid w:val="007E71CA"/>
    <w:rsid w:val="007F262C"/>
    <w:rsid w:val="007F27CD"/>
    <w:rsid w:val="007F3D4D"/>
    <w:rsid w:val="007F430E"/>
    <w:rsid w:val="007F5A40"/>
    <w:rsid w:val="007F63D3"/>
    <w:rsid w:val="007F66C2"/>
    <w:rsid w:val="007F7304"/>
    <w:rsid w:val="007F73CC"/>
    <w:rsid w:val="00800029"/>
    <w:rsid w:val="0080013D"/>
    <w:rsid w:val="008002E6"/>
    <w:rsid w:val="008005B2"/>
    <w:rsid w:val="00800678"/>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6D3B"/>
    <w:rsid w:val="008401D9"/>
    <w:rsid w:val="0084255F"/>
    <w:rsid w:val="00842B40"/>
    <w:rsid w:val="00844162"/>
    <w:rsid w:val="0084628F"/>
    <w:rsid w:val="008463AD"/>
    <w:rsid w:val="008465D6"/>
    <w:rsid w:val="00846784"/>
    <w:rsid w:val="00850C37"/>
    <w:rsid w:val="00851917"/>
    <w:rsid w:val="00851DE0"/>
    <w:rsid w:val="00852179"/>
    <w:rsid w:val="0085294B"/>
    <w:rsid w:val="0085294F"/>
    <w:rsid w:val="00852ED6"/>
    <w:rsid w:val="00855066"/>
    <w:rsid w:val="00855D2D"/>
    <w:rsid w:val="00856051"/>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7E77"/>
    <w:rsid w:val="00880678"/>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49C9"/>
    <w:rsid w:val="008A6157"/>
    <w:rsid w:val="008A6D52"/>
    <w:rsid w:val="008A717F"/>
    <w:rsid w:val="008B01A0"/>
    <w:rsid w:val="008B0ED1"/>
    <w:rsid w:val="008B204C"/>
    <w:rsid w:val="008B392C"/>
    <w:rsid w:val="008B3C1E"/>
    <w:rsid w:val="008B5E3A"/>
    <w:rsid w:val="008C00F5"/>
    <w:rsid w:val="008C1AB0"/>
    <w:rsid w:val="008C42D6"/>
    <w:rsid w:val="008C4508"/>
    <w:rsid w:val="008C47F2"/>
    <w:rsid w:val="008D0042"/>
    <w:rsid w:val="008D029C"/>
    <w:rsid w:val="008D081F"/>
    <w:rsid w:val="008D085C"/>
    <w:rsid w:val="008D12B5"/>
    <w:rsid w:val="008D2096"/>
    <w:rsid w:val="008D2869"/>
    <w:rsid w:val="008D501D"/>
    <w:rsid w:val="008D52C7"/>
    <w:rsid w:val="008D5EEE"/>
    <w:rsid w:val="008D716F"/>
    <w:rsid w:val="008D738D"/>
    <w:rsid w:val="008E0C9A"/>
    <w:rsid w:val="008E1AA4"/>
    <w:rsid w:val="008E1ACF"/>
    <w:rsid w:val="008E1D46"/>
    <w:rsid w:val="008E3151"/>
    <w:rsid w:val="008E3855"/>
    <w:rsid w:val="008E4DA6"/>
    <w:rsid w:val="008E6953"/>
    <w:rsid w:val="008E6C62"/>
    <w:rsid w:val="008E6CB5"/>
    <w:rsid w:val="008E77FB"/>
    <w:rsid w:val="008E7B8B"/>
    <w:rsid w:val="008F0692"/>
    <w:rsid w:val="008F1307"/>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6FA3"/>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4D97"/>
    <w:rsid w:val="009655CE"/>
    <w:rsid w:val="00965B4F"/>
    <w:rsid w:val="00967441"/>
    <w:rsid w:val="00967C93"/>
    <w:rsid w:val="00971189"/>
    <w:rsid w:val="009728BB"/>
    <w:rsid w:val="00972DE5"/>
    <w:rsid w:val="00972E37"/>
    <w:rsid w:val="00975242"/>
    <w:rsid w:val="00975AB6"/>
    <w:rsid w:val="00976D68"/>
    <w:rsid w:val="00977FA9"/>
    <w:rsid w:val="009801D5"/>
    <w:rsid w:val="009804D4"/>
    <w:rsid w:val="00982161"/>
    <w:rsid w:val="00983D33"/>
    <w:rsid w:val="00983EB7"/>
    <w:rsid w:val="00984B9F"/>
    <w:rsid w:val="00985ED2"/>
    <w:rsid w:val="009867FE"/>
    <w:rsid w:val="00987FB8"/>
    <w:rsid w:val="009907D5"/>
    <w:rsid w:val="00991D65"/>
    <w:rsid w:val="00991EB4"/>
    <w:rsid w:val="0099208A"/>
    <w:rsid w:val="00992113"/>
    <w:rsid w:val="00992716"/>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20AF"/>
    <w:rsid w:val="009B44CD"/>
    <w:rsid w:val="009B5B5F"/>
    <w:rsid w:val="009C04C4"/>
    <w:rsid w:val="009C09C6"/>
    <w:rsid w:val="009C1103"/>
    <w:rsid w:val="009C15C2"/>
    <w:rsid w:val="009C2979"/>
    <w:rsid w:val="009C35D2"/>
    <w:rsid w:val="009C486D"/>
    <w:rsid w:val="009C56EC"/>
    <w:rsid w:val="009C6883"/>
    <w:rsid w:val="009C793B"/>
    <w:rsid w:val="009D0604"/>
    <w:rsid w:val="009D10B9"/>
    <w:rsid w:val="009D13E3"/>
    <w:rsid w:val="009D3C3E"/>
    <w:rsid w:val="009D4700"/>
    <w:rsid w:val="009D6187"/>
    <w:rsid w:val="009D6746"/>
    <w:rsid w:val="009E0773"/>
    <w:rsid w:val="009E244A"/>
    <w:rsid w:val="009E41D4"/>
    <w:rsid w:val="009E458C"/>
    <w:rsid w:val="009E4CC3"/>
    <w:rsid w:val="009E56E1"/>
    <w:rsid w:val="009E6AF6"/>
    <w:rsid w:val="009E7B1A"/>
    <w:rsid w:val="009F1B84"/>
    <w:rsid w:val="009F1DE9"/>
    <w:rsid w:val="009F2A10"/>
    <w:rsid w:val="009F2FBC"/>
    <w:rsid w:val="009F37EE"/>
    <w:rsid w:val="009F38E1"/>
    <w:rsid w:val="009F4C4A"/>
    <w:rsid w:val="00A0210A"/>
    <w:rsid w:val="00A025C8"/>
    <w:rsid w:val="00A027CE"/>
    <w:rsid w:val="00A059E8"/>
    <w:rsid w:val="00A06F63"/>
    <w:rsid w:val="00A070B3"/>
    <w:rsid w:val="00A101F9"/>
    <w:rsid w:val="00A103CD"/>
    <w:rsid w:val="00A10D92"/>
    <w:rsid w:val="00A12003"/>
    <w:rsid w:val="00A141E0"/>
    <w:rsid w:val="00A17E70"/>
    <w:rsid w:val="00A2328B"/>
    <w:rsid w:val="00A24DFC"/>
    <w:rsid w:val="00A25EA3"/>
    <w:rsid w:val="00A26D93"/>
    <w:rsid w:val="00A27594"/>
    <w:rsid w:val="00A27973"/>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9130D"/>
    <w:rsid w:val="00A92B13"/>
    <w:rsid w:val="00A933DD"/>
    <w:rsid w:val="00A95B70"/>
    <w:rsid w:val="00A96FB0"/>
    <w:rsid w:val="00AA0E90"/>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04B"/>
    <w:rsid w:val="00AC62A3"/>
    <w:rsid w:val="00AC7AA6"/>
    <w:rsid w:val="00AD1EB2"/>
    <w:rsid w:val="00AD27EC"/>
    <w:rsid w:val="00AD3256"/>
    <w:rsid w:val="00AD47E9"/>
    <w:rsid w:val="00AD6E7D"/>
    <w:rsid w:val="00AD76AA"/>
    <w:rsid w:val="00AE0136"/>
    <w:rsid w:val="00AE090A"/>
    <w:rsid w:val="00AE0E63"/>
    <w:rsid w:val="00AE1931"/>
    <w:rsid w:val="00AE1989"/>
    <w:rsid w:val="00AE1ABA"/>
    <w:rsid w:val="00AE27E6"/>
    <w:rsid w:val="00AE315F"/>
    <w:rsid w:val="00AE321C"/>
    <w:rsid w:val="00AE6344"/>
    <w:rsid w:val="00AE6FCA"/>
    <w:rsid w:val="00AE7053"/>
    <w:rsid w:val="00AF0BB6"/>
    <w:rsid w:val="00AF0FA4"/>
    <w:rsid w:val="00AF3DA3"/>
    <w:rsid w:val="00AF49E8"/>
    <w:rsid w:val="00AF5BF3"/>
    <w:rsid w:val="00AF70AD"/>
    <w:rsid w:val="00AF7328"/>
    <w:rsid w:val="00AF7BE7"/>
    <w:rsid w:val="00B000E0"/>
    <w:rsid w:val="00B00B63"/>
    <w:rsid w:val="00B01931"/>
    <w:rsid w:val="00B01AFD"/>
    <w:rsid w:val="00B028F1"/>
    <w:rsid w:val="00B05E8D"/>
    <w:rsid w:val="00B06328"/>
    <w:rsid w:val="00B065C5"/>
    <w:rsid w:val="00B0665C"/>
    <w:rsid w:val="00B07675"/>
    <w:rsid w:val="00B12332"/>
    <w:rsid w:val="00B12933"/>
    <w:rsid w:val="00B13D0A"/>
    <w:rsid w:val="00B14EB7"/>
    <w:rsid w:val="00B152D1"/>
    <w:rsid w:val="00B157C7"/>
    <w:rsid w:val="00B15A75"/>
    <w:rsid w:val="00B178EF"/>
    <w:rsid w:val="00B20109"/>
    <w:rsid w:val="00B20DB6"/>
    <w:rsid w:val="00B2138A"/>
    <w:rsid w:val="00B219A0"/>
    <w:rsid w:val="00B233D1"/>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6660"/>
    <w:rsid w:val="00B46A90"/>
    <w:rsid w:val="00B50AF3"/>
    <w:rsid w:val="00B52B4B"/>
    <w:rsid w:val="00B556C7"/>
    <w:rsid w:val="00B56119"/>
    <w:rsid w:val="00B565FF"/>
    <w:rsid w:val="00B57679"/>
    <w:rsid w:val="00B5775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2EB"/>
    <w:rsid w:val="00B8555D"/>
    <w:rsid w:val="00B87022"/>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6F5A"/>
    <w:rsid w:val="00BB7243"/>
    <w:rsid w:val="00BB7834"/>
    <w:rsid w:val="00BC1B4B"/>
    <w:rsid w:val="00BC23E1"/>
    <w:rsid w:val="00BC2F5D"/>
    <w:rsid w:val="00BC477F"/>
    <w:rsid w:val="00BC4A77"/>
    <w:rsid w:val="00BC4E05"/>
    <w:rsid w:val="00BC57D5"/>
    <w:rsid w:val="00BC5C20"/>
    <w:rsid w:val="00BC668A"/>
    <w:rsid w:val="00BC6CED"/>
    <w:rsid w:val="00BC73F5"/>
    <w:rsid w:val="00BC7917"/>
    <w:rsid w:val="00BD0E5D"/>
    <w:rsid w:val="00BD15F5"/>
    <w:rsid w:val="00BD223A"/>
    <w:rsid w:val="00BD3F44"/>
    <w:rsid w:val="00BD45DA"/>
    <w:rsid w:val="00BD47C6"/>
    <w:rsid w:val="00BD4BBB"/>
    <w:rsid w:val="00BD549C"/>
    <w:rsid w:val="00BD5501"/>
    <w:rsid w:val="00BD55C0"/>
    <w:rsid w:val="00BD582C"/>
    <w:rsid w:val="00BE06CD"/>
    <w:rsid w:val="00BE137F"/>
    <w:rsid w:val="00BE28DB"/>
    <w:rsid w:val="00BE3F01"/>
    <w:rsid w:val="00BE3F43"/>
    <w:rsid w:val="00BE68C2"/>
    <w:rsid w:val="00BF0445"/>
    <w:rsid w:val="00BF2348"/>
    <w:rsid w:val="00BF26D2"/>
    <w:rsid w:val="00BF29CC"/>
    <w:rsid w:val="00BF2A2B"/>
    <w:rsid w:val="00BF32E4"/>
    <w:rsid w:val="00BF3F4F"/>
    <w:rsid w:val="00BF6B6F"/>
    <w:rsid w:val="00BF6FFD"/>
    <w:rsid w:val="00BF71A3"/>
    <w:rsid w:val="00BF7D69"/>
    <w:rsid w:val="00C0071B"/>
    <w:rsid w:val="00C01A9F"/>
    <w:rsid w:val="00C0334B"/>
    <w:rsid w:val="00C04451"/>
    <w:rsid w:val="00C104AD"/>
    <w:rsid w:val="00C10B72"/>
    <w:rsid w:val="00C126CD"/>
    <w:rsid w:val="00C14144"/>
    <w:rsid w:val="00C142AD"/>
    <w:rsid w:val="00C143E1"/>
    <w:rsid w:val="00C16234"/>
    <w:rsid w:val="00C16999"/>
    <w:rsid w:val="00C16D94"/>
    <w:rsid w:val="00C17F7F"/>
    <w:rsid w:val="00C2383C"/>
    <w:rsid w:val="00C24F87"/>
    <w:rsid w:val="00C25F83"/>
    <w:rsid w:val="00C3015E"/>
    <w:rsid w:val="00C30506"/>
    <w:rsid w:val="00C3404B"/>
    <w:rsid w:val="00C376E3"/>
    <w:rsid w:val="00C37B5E"/>
    <w:rsid w:val="00C4144F"/>
    <w:rsid w:val="00C42C9D"/>
    <w:rsid w:val="00C43376"/>
    <w:rsid w:val="00C43C7D"/>
    <w:rsid w:val="00C449FC"/>
    <w:rsid w:val="00C45EDA"/>
    <w:rsid w:val="00C473C3"/>
    <w:rsid w:val="00C473D0"/>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5DB1"/>
    <w:rsid w:val="00C677D7"/>
    <w:rsid w:val="00C702F2"/>
    <w:rsid w:val="00C76548"/>
    <w:rsid w:val="00C76CED"/>
    <w:rsid w:val="00C76FB9"/>
    <w:rsid w:val="00C773C4"/>
    <w:rsid w:val="00C775A1"/>
    <w:rsid w:val="00C778A4"/>
    <w:rsid w:val="00C779FC"/>
    <w:rsid w:val="00C801EB"/>
    <w:rsid w:val="00C80A3A"/>
    <w:rsid w:val="00C80B1C"/>
    <w:rsid w:val="00C83496"/>
    <w:rsid w:val="00C84955"/>
    <w:rsid w:val="00C84FA3"/>
    <w:rsid w:val="00C85E1F"/>
    <w:rsid w:val="00C868B8"/>
    <w:rsid w:val="00C86DAD"/>
    <w:rsid w:val="00C918B3"/>
    <w:rsid w:val="00C91B69"/>
    <w:rsid w:val="00C92740"/>
    <w:rsid w:val="00C93286"/>
    <w:rsid w:val="00C96A1A"/>
    <w:rsid w:val="00CA028E"/>
    <w:rsid w:val="00CA09B2"/>
    <w:rsid w:val="00CA0A57"/>
    <w:rsid w:val="00CA3DA7"/>
    <w:rsid w:val="00CA7C9D"/>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2F76"/>
    <w:rsid w:val="00CD315C"/>
    <w:rsid w:val="00CD4ACC"/>
    <w:rsid w:val="00CD51FC"/>
    <w:rsid w:val="00CD568A"/>
    <w:rsid w:val="00CD5B7F"/>
    <w:rsid w:val="00CD6382"/>
    <w:rsid w:val="00CD64CE"/>
    <w:rsid w:val="00CD658E"/>
    <w:rsid w:val="00CD6AAB"/>
    <w:rsid w:val="00CD7892"/>
    <w:rsid w:val="00CE10E9"/>
    <w:rsid w:val="00CE1444"/>
    <w:rsid w:val="00CE2510"/>
    <w:rsid w:val="00CE3491"/>
    <w:rsid w:val="00CE3B2B"/>
    <w:rsid w:val="00CE5032"/>
    <w:rsid w:val="00CE6972"/>
    <w:rsid w:val="00CE7016"/>
    <w:rsid w:val="00CF1147"/>
    <w:rsid w:val="00CF1270"/>
    <w:rsid w:val="00CF1B3F"/>
    <w:rsid w:val="00CF1DF8"/>
    <w:rsid w:val="00CF4970"/>
    <w:rsid w:val="00CF4A50"/>
    <w:rsid w:val="00CF6B83"/>
    <w:rsid w:val="00D02630"/>
    <w:rsid w:val="00D04E5E"/>
    <w:rsid w:val="00D05A25"/>
    <w:rsid w:val="00D06A2B"/>
    <w:rsid w:val="00D1060A"/>
    <w:rsid w:val="00D11103"/>
    <w:rsid w:val="00D112FD"/>
    <w:rsid w:val="00D1138B"/>
    <w:rsid w:val="00D12945"/>
    <w:rsid w:val="00D1700E"/>
    <w:rsid w:val="00D17603"/>
    <w:rsid w:val="00D218DD"/>
    <w:rsid w:val="00D229B8"/>
    <w:rsid w:val="00D240FC"/>
    <w:rsid w:val="00D243F7"/>
    <w:rsid w:val="00D245CB"/>
    <w:rsid w:val="00D24CB7"/>
    <w:rsid w:val="00D274FE"/>
    <w:rsid w:val="00D34373"/>
    <w:rsid w:val="00D34C02"/>
    <w:rsid w:val="00D366CB"/>
    <w:rsid w:val="00D405E0"/>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480C"/>
    <w:rsid w:val="00D648C0"/>
    <w:rsid w:val="00D673AE"/>
    <w:rsid w:val="00D6751B"/>
    <w:rsid w:val="00D67D45"/>
    <w:rsid w:val="00D7158F"/>
    <w:rsid w:val="00D7294D"/>
    <w:rsid w:val="00D72D2E"/>
    <w:rsid w:val="00D7330F"/>
    <w:rsid w:val="00D75714"/>
    <w:rsid w:val="00D80087"/>
    <w:rsid w:val="00D8054D"/>
    <w:rsid w:val="00D81227"/>
    <w:rsid w:val="00D81881"/>
    <w:rsid w:val="00D818B6"/>
    <w:rsid w:val="00D81C18"/>
    <w:rsid w:val="00D81FF0"/>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004"/>
    <w:rsid w:val="00DB7CF9"/>
    <w:rsid w:val="00DC1EE1"/>
    <w:rsid w:val="00DC2259"/>
    <w:rsid w:val="00DC23C7"/>
    <w:rsid w:val="00DC38D4"/>
    <w:rsid w:val="00DC3CFC"/>
    <w:rsid w:val="00DC4620"/>
    <w:rsid w:val="00DC5A7B"/>
    <w:rsid w:val="00DC5E0B"/>
    <w:rsid w:val="00DC5F04"/>
    <w:rsid w:val="00DC6554"/>
    <w:rsid w:val="00DC7D40"/>
    <w:rsid w:val="00DD020D"/>
    <w:rsid w:val="00DD155B"/>
    <w:rsid w:val="00DD2738"/>
    <w:rsid w:val="00DD3D06"/>
    <w:rsid w:val="00DD3EA5"/>
    <w:rsid w:val="00DD4462"/>
    <w:rsid w:val="00DD570D"/>
    <w:rsid w:val="00DD593E"/>
    <w:rsid w:val="00DD5B8B"/>
    <w:rsid w:val="00DE014E"/>
    <w:rsid w:val="00DE1317"/>
    <w:rsid w:val="00DE46B6"/>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486C"/>
    <w:rsid w:val="00E1507C"/>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7F19"/>
    <w:rsid w:val="00E4127C"/>
    <w:rsid w:val="00E423DE"/>
    <w:rsid w:val="00E427B6"/>
    <w:rsid w:val="00E431C1"/>
    <w:rsid w:val="00E47B5A"/>
    <w:rsid w:val="00E47DFF"/>
    <w:rsid w:val="00E52DD6"/>
    <w:rsid w:val="00E53D8C"/>
    <w:rsid w:val="00E543CC"/>
    <w:rsid w:val="00E547E5"/>
    <w:rsid w:val="00E55F51"/>
    <w:rsid w:val="00E56331"/>
    <w:rsid w:val="00E56F0D"/>
    <w:rsid w:val="00E60231"/>
    <w:rsid w:val="00E60ED9"/>
    <w:rsid w:val="00E63CD8"/>
    <w:rsid w:val="00E700FE"/>
    <w:rsid w:val="00E70342"/>
    <w:rsid w:val="00E7149A"/>
    <w:rsid w:val="00E71DC3"/>
    <w:rsid w:val="00E72A24"/>
    <w:rsid w:val="00E73731"/>
    <w:rsid w:val="00E73DC3"/>
    <w:rsid w:val="00E75687"/>
    <w:rsid w:val="00E767B3"/>
    <w:rsid w:val="00E77301"/>
    <w:rsid w:val="00E773D3"/>
    <w:rsid w:val="00E774D2"/>
    <w:rsid w:val="00E77E2E"/>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A686F"/>
    <w:rsid w:val="00EB33AE"/>
    <w:rsid w:val="00EB4E97"/>
    <w:rsid w:val="00EB5268"/>
    <w:rsid w:val="00EC029B"/>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633C"/>
    <w:rsid w:val="00EE7C6C"/>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17FD9"/>
    <w:rsid w:val="00F21C75"/>
    <w:rsid w:val="00F2748F"/>
    <w:rsid w:val="00F275D5"/>
    <w:rsid w:val="00F2791B"/>
    <w:rsid w:val="00F32C15"/>
    <w:rsid w:val="00F3338D"/>
    <w:rsid w:val="00F3394F"/>
    <w:rsid w:val="00F33A40"/>
    <w:rsid w:val="00F34C32"/>
    <w:rsid w:val="00F35B11"/>
    <w:rsid w:val="00F35E55"/>
    <w:rsid w:val="00F40440"/>
    <w:rsid w:val="00F40E9C"/>
    <w:rsid w:val="00F4118F"/>
    <w:rsid w:val="00F41944"/>
    <w:rsid w:val="00F4259B"/>
    <w:rsid w:val="00F4280F"/>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3F8B"/>
    <w:rsid w:val="00F65419"/>
    <w:rsid w:val="00F662E7"/>
    <w:rsid w:val="00F66A89"/>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7AED"/>
    <w:rsid w:val="00FC017F"/>
    <w:rsid w:val="00FC0792"/>
    <w:rsid w:val="00FC5E13"/>
    <w:rsid w:val="00FC707A"/>
    <w:rsid w:val="00FD072A"/>
    <w:rsid w:val="00FD0AA2"/>
    <w:rsid w:val="00FD16C8"/>
    <w:rsid w:val="00FD1918"/>
    <w:rsid w:val="00FD217F"/>
    <w:rsid w:val="00FD2B81"/>
    <w:rsid w:val="00FD3534"/>
    <w:rsid w:val="00FD4359"/>
    <w:rsid w:val="00FD46FD"/>
    <w:rsid w:val="00FD63D0"/>
    <w:rsid w:val="00FD709D"/>
    <w:rsid w:val="00FE0D53"/>
    <w:rsid w:val="00FE3098"/>
    <w:rsid w:val="00FE3BDB"/>
    <w:rsid w:val="00FE5512"/>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10290946">
    <w:name w:val="SP.10.290946"/>
    <w:basedOn w:val="Default"/>
    <w:next w:val="Default"/>
    <w:uiPriority w:val="99"/>
    <w:rsid w:val="007A51DD"/>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7A51DD"/>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7A51DD"/>
    <w:pPr>
      <w:widowControl w:val="0"/>
    </w:pPr>
    <w:rPr>
      <w:rFonts w:ascii="Times New Roman" w:hAnsi="Times New Roman" w:cs="Times New Roman"/>
      <w:color w:val="auto"/>
    </w:rPr>
  </w:style>
  <w:style w:type="character" w:customStyle="1" w:styleId="SC10319501">
    <w:name w:val="SC.10.319501"/>
    <w:uiPriority w:val="99"/>
    <w:rsid w:val="007A51DD"/>
    <w:rPr>
      <w:color w:val="000000"/>
      <w:sz w:val="20"/>
      <w:szCs w:val="20"/>
    </w:rPr>
  </w:style>
  <w:style w:type="paragraph" w:customStyle="1" w:styleId="SP15119178">
    <w:name w:val="SP.15.119178"/>
    <w:basedOn w:val="Default"/>
    <w:next w:val="Default"/>
    <w:uiPriority w:val="99"/>
    <w:rsid w:val="00B219A0"/>
    <w:pPr>
      <w:widowControl w:val="0"/>
    </w:pPr>
    <w:rPr>
      <w:rFonts w:ascii="Times New Roman" w:hAnsi="Times New Roman" w:cs="Times New Roman"/>
      <w:color w:val="auto"/>
    </w:rPr>
  </w:style>
  <w:style w:type="paragraph" w:customStyle="1" w:styleId="SP15119189">
    <w:name w:val="SP.15.119189"/>
    <w:basedOn w:val="Default"/>
    <w:next w:val="Default"/>
    <w:uiPriority w:val="99"/>
    <w:rsid w:val="00B219A0"/>
    <w:pPr>
      <w:widowControl w:val="0"/>
    </w:pPr>
    <w:rPr>
      <w:rFonts w:ascii="Times New Roman" w:hAnsi="Times New Roman" w:cs="Times New Roman"/>
      <w:color w:val="auto"/>
    </w:rPr>
  </w:style>
  <w:style w:type="paragraph" w:customStyle="1" w:styleId="SP15118800">
    <w:name w:val="SP.15.118800"/>
    <w:basedOn w:val="Default"/>
    <w:next w:val="Default"/>
    <w:uiPriority w:val="99"/>
    <w:rsid w:val="00B219A0"/>
    <w:pPr>
      <w:widowControl w:val="0"/>
    </w:pPr>
    <w:rPr>
      <w:rFonts w:ascii="Times New Roman" w:hAnsi="Times New Roman" w:cs="Times New Roman"/>
      <w:color w:val="auto"/>
    </w:rPr>
  </w:style>
  <w:style w:type="paragraph" w:customStyle="1" w:styleId="SP15119145">
    <w:name w:val="SP.15.119145"/>
    <w:basedOn w:val="Default"/>
    <w:next w:val="Default"/>
    <w:uiPriority w:val="99"/>
    <w:rsid w:val="00B219A0"/>
    <w:pPr>
      <w:widowControl w:val="0"/>
    </w:pPr>
    <w:rPr>
      <w:rFonts w:ascii="Times New Roman" w:hAnsi="Times New Roman" w:cs="Times New Roman"/>
      <w:color w:val="auto"/>
    </w:rPr>
  </w:style>
  <w:style w:type="paragraph" w:customStyle="1" w:styleId="SP10319618">
    <w:name w:val="SP.10.319618"/>
    <w:basedOn w:val="Default"/>
    <w:next w:val="Default"/>
    <w:uiPriority w:val="99"/>
    <w:rsid w:val="00792989"/>
    <w:pPr>
      <w:widowControl w:val="0"/>
    </w:pPr>
    <w:rPr>
      <w:color w:val="auto"/>
    </w:rPr>
  </w:style>
  <w:style w:type="paragraph" w:customStyle="1" w:styleId="SP10319787">
    <w:name w:val="SP.10.319787"/>
    <w:basedOn w:val="Default"/>
    <w:next w:val="Default"/>
    <w:uiPriority w:val="99"/>
    <w:rsid w:val="00792989"/>
    <w:pPr>
      <w:widowControl w:val="0"/>
    </w:pPr>
    <w:rPr>
      <w:color w:val="auto"/>
    </w:rPr>
  </w:style>
  <w:style w:type="paragraph" w:customStyle="1" w:styleId="SP10319765">
    <w:name w:val="SP.10.319765"/>
    <w:basedOn w:val="Default"/>
    <w:next w:val="Default"/>
    <w:uiPriority w:val="99"/>
    <w:rsid w:val="00792989"/>
    <w:pPr>
      <w:widowControl w:val="0"/>
    </w:pPr>
    <w:rPr>
      <w:color w:val="auto"/>
    </w:rPr>
  </w:style>
  <w:style w:type="paragraph" w:customStyle="1" w:styleId="SP10245890">
    <w:name w:val="SP.10.245890"/>
    <w:basedOn w:val="Default"/>
    <w:next w:val="Default"/>
    <w:uiPriority w:val="99"/>
    <w:rsid w:val="001746A8"/>
    <w:pPr>
      <w:widowControl w:val="0"/>
    </w:pPr>
    <w:rPr>
      <w:rFonts w:ascii="Times New Roman" w:hAnsi="Times New Roman" w:cs="Times New Roman"/>
      <w:color w:val="auto"/>
    </w:rPr>
  </w:style>
  <w:style w:type="paragraph" w:customStyle="1" w:styleId="SP10246059">
    <w:name w:val="SP.10.246059"/>
    <w:basedOn w:val="Default"/>
    <w:next w:val="Default"/>
    <w:uiPriority w:val="99"/>
    <w:rsid w:val="001746A8"/>
    <w:pPr>
      <w:widowControl w:val="0"/>
    </w:pPr>
    <w:rPr>
      <w:rFonts w:ascii="Times New Roman" w:hAnsi="Times New Roman" w:cs="Times New Roman"/>
      <w:color w:val="auto"/>
    </w:rPr>
  </w:style>
  <w:style w:type="paragraph" w:customStyle="1" w:styleId="SP10246037">
    <w:name w:val="SP.10.246037"/>
    <w:basedOn w:val="Default"/>
    <w:next w:val="Default"/>
    <w:uiPriority w:val="99"/>
    <w:rsid w:val="001746A8"/>
    <w:pPr>
      <w:widowControl w:val="0"/>
    </w:pPr>
    <w:rPr>
      <w:rFonts w:ascii="Times New Roman" w:hAnsi="Times New Roman" w:cs="Times New Roman"/>
      <w:color w:val="auto"/>
    </w:rPr>
  </w:style>
  <w:style w:type="paragraph" w:customStyle="1" w:styleId="af5">
    <w:name w:val="缺省文本"/>
    <w:basedOn w:val="a0"/>
    <w:link w:val="Char4"/>
    <w:rsid w:val="001F2002"/>
    <w:pPr>
      <w:widowControl w:val="0"/>
      <w:autoSpaceDE w:val="0"/>
      <w:autoSpaceDN w:val="0"/>
      <w:adjustRightInd w:val="0"/>
      <w:spacing w:line="360" w:lineRule="auto"/>
      <w:jc w:val="left"/>
    </w:pPr>
    <w:rPr>
      <w:sz w:val="21"/>
      <w:lang w:val="x-none" w:eastAsia="x-none"/>
    </w:rPr>
  </w:style>
  <w:style w:type="character" w:customStyle="1" w:styleId="Char4">
    <w:name w:val="缺省文本 Char"/>
    <w:link w:val="af5"/>
    <w:rsid w:val="001F2002"/>
    <w:rPr>
      <w:sz w:val="21"/>
      <w:lang w:val="x-none" w:eastAsia="x-none"/>
    </w:rPr>
  </w:style>
  <w:style w:type="paragraph" w:customStyle="1" w:styleId="SP15102794">
    <w:name w:val="SP.15.102794"/>
    <w:basedOn w:val="Default"/>
    <w:next w:val="Default"/>
    <w:uiPriority w:val="99"/>
    <w:rsid w:val="00CD315C"/>
    <w:pPr>
      <w:widowControl w:val="0"/>
    </w:pPr>
    <w:rPr>
      <w:rFonts w:ascii="Times New Roman" w:hAnsi="Times New Roman" w:cs="Times New Roman"/>
      <w:color w:val="auto"/>
    </w:rPr>
  </w:style>
  <w:style w:type="paragraph" w:customStyle="1" w:styleId="SP15102805">
    <w:name w:val="SP.15.102805"/>
    <w:basedOn w:val="Default"/>
    <w:next w:val="Default"/>
    <w:uiPriority w:val="99"/>
    <w:rsid w:val="00CD315C"/>
    <w:pPr>
      <w:widowControl w:val="0"/>
    </w:pPr>
    <w:rPr>
      <w:rFonts w:ascii="Times New Roman" w:hAnsi="Times New Roman" w:cs="Times New Roman"/>
      <w:color w:val="auto"/>
    </w:rPr>
  </w:style>
  <w:style w:type="paragraph" w:customStyle="1" w:styleId="SP15102416">
    <w:name w:val="SP.15.102416"/>
    <w:basedOn w:val="Default"/>
    <w:next w:val="Default"/>
    <w:uiPriority w:val="99"/>
    <w:rsid w:val="00CD315C"/>
    <w:pPr>
      <w:widowControl w:val="0"/>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5313881">
      <w:bodyDiv w:val="1"/>
      <w:marLeft w:val="0"/>
      <w:marRight w:val="0"/>
      <w:marTop w:val="0"/>
      <w:marBottom w:val="0"/>
      <w:divBdr>
        <w:top w:val="none" w:sz="0" w:space="0" w:color="auto"/>
        <w:left w:val="none" w:sz="0" w:space="0" w:color="auto"/>
        <w:bottom w:val="none" w:sz="0" w:space="0" w:color="auto"/>
        <w:right w:val="none" w:sz="0" w:space="0" w:color="auto"/>
      </w:divBdr>
      <w:divsChild>
        <w:div w:id="1387291444">
          <w:marLeft w:val="634"/>
          <w:marRight w:val="0"/>
          <w:marTop w:val="120"/>
          <w:marBottom w:val="0"/>
          <w:divBdr>
            <w:top w:val="none" w:sz="0" w:space="0" w:color="auto"/>
            <w:left w:val="none" w:sz="0" w:space="0" w:color="auto"/>
            <w:bottom w:val="none" w:sz="0" w:space="0" w:color="auto"/>
            <w:right w:val="none" w:sz="0" w:space="0" w:color="auto"/>
          </w:divBdr>
        </w:div>
        <w:div w:id="1713916258">
          <w:marLeft w:val="1166"/>
          <w:marRight w:val="0"/>
          <w:marTop w:val="100"/>
          <w:marBottom w:val="0"/>
          <w:divBdr>
            <w:top w:val="none" w:sz="0" w:space="0" w:color="auto"/>
            <w:left w:val="none" w:sz="0" w:space="0" w:color="auto"/>
            <w:bottom w:val="none" w:sz="0" w:space="0" w:color="auto"/>
            <w:right w:val="none" w:sz="0" w:space="0" w:color="auto"/>
          </w:divBdr>
        </w:div>
      </w:divsChild>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6989803">
      <w:bodyDiv w:val="1"/>
      <w:marLeft w:val="0"/>
      <w:marRight w:val="0"/>
      <w:marTop w:val="0"/>
      <w:marBottom w:val="0"/>
      <w:divBdr>
        <w:top w:val="none" w:sz="0" w:space="0" w:color="auto"/>
        <w:left w:val="none" w:sz="0" w:space="0" w:color="auto"/>
        <w:bottom w:val="none" w:sz="0" w:space="0" w:color="auto"/>
        <w:right w:val="none" w:sz="0" w:space="0" w:color="auto"/>
      </w:divBdr>
      <w:divsChild>
        <w:div w:id="1390035184">
          <w:marLeft w:val="547"/>
          <w:marRight w:val="0"/>
          <w:marTop w:val="86"/>
          <w:marBottom w:val="0"/>
          <w:divBdr>
            <w:top w:val="none" w:sz="0" w:space="0" w:color="auto"/>
            <w:left w:val="none" w:sz="0" w:space="0" w:color="auto"/>
            <w:bottom w:val="none" w:sz="0" w:space="0" w:color="auto"/>
            <w:right w:val="none" w:sz="0" w:space="0" w:color="auto"/>
          </w:divBdr>
        </w:div>
        <w:div w:id="2031450723">
          <w:marLeft w:val="1166"/>
          <w:marRight w:val="0"/>
          <w:marTop w:val="67"/>
          <w:marBottom w:val="0"/>
          <w:divBdr>
            <w:top w:val="none" w:sz="0" w:space="0" w:color="auto"/>
            <w:left w:val="none" w:sz="0" w:space="0" w:color="auto"/>
            <w:bottom w:val="none" w:sz="0" w:space="0" w:color="auto"/>
            <w:right w:val="none" w:sz="0" w:space="0" w:color="auto"/>
          </w:divBdr>
        </w:div>
      </w:divsChild>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63590298">
      <w:bodyDiv w:val="1"/>
      <w:marLeft w:val="0"/>
      <w:marRight w:val="0"/>
      <w:marTop w:val="0"/>
      <w:marBottom w:val="0"/>
      <w:divBdr>
        <w:top w:val="none" w:sz="0" w:space="0" w:color="auto"/>
        <w:left w:val="none" w:sz="0" w:space="0" w:color="auto"/>
        <w:bottom w:val="none" w:sz="0" w:space="0" w:color="auto"/>
        <w:right w:val="none" w:sz="0" w:space="0" w:color="auto"/>
      </w:divBdr>
      <w:divsChild>
        <w:div w:id="663244696">
          <w:marLeft w:val="1166"/>
          <w:marRight w:val="0"/>
          <w:marTop w:val="67"/>
          <w:marBottom w:val="0"/>
          <w:divBdr>
            <w:top w:val="none" w:sz="0" w:space="0" w:color="auto"/>
            <w:left w:val="none" w:sz="0" w:space="0" w:color="auto"/>
            <w:bottom w:val="none" w:sz="0" w:space="0" w:color="auto"/>
            <w:right w:val="none" w:sz="0" w:space="0" w:color="auto"/>
          </w:divBdr>
        </w:div>
        <w:div w:id="1755080824">
          <w:marLeft w:val="1166"/>
          <w:marRight w:val="0"/>
          <w:marTop w:val="67"/>
          <w:marBottom w:val="0"/>
          <w:divBdr>
            <w:top w:val="none" w:sz="0" w:space="0" w:color="auto"/>
            <w:left w:val="none" w:sz="0" w:space="0" w:color="auto"/>
            <w:bottom w:val="none" w:sz="0" w:space="0" w:color="auto"/>
            <w:right w:val="none" w:sz="0" w:space="0" w:color="auto"/>
          </w:divBdr>
        </w:div>
      </w:divsChild>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846351">
      <w:bodyDiv w:val="1"/>
      <w:marLeft w:val="0"/>
      <w:marRight w:val="0"/>
      <w:marTop w:val="0"/>
      <w:marBottom w:val="0"/>
      <w:divBdr>
        <w:top w:val="none" w:sz="0" w:space="0" w:color="auto"/>
        <w:left w:val="none" w:sz="0" w:space="0" w:color="auto"/>
        <w:bottom w:val="none" w:sz="0" w:space="0" w:color="auto"/>
        <w:right w:val="none" w:sz="0" w:space="0" w:color="auto"/>
      </w:divBdr>
      <w:divsChild>
        <w:div w:id="1888294515">
          <w:marLeft w:val="547"/>
          <w:marRight w:val="0"/>
          <w:marTop w:val="120"/>
          <w:marBottom w:val="0"/>
          <w:divBdr>
            <w:top w:val="none" w:sz="0" w:space="0" w:color="auto"/>
            <w:left w:val="none" w:sz="0" w:space="0" w:color="auto"/>
            <w:bottom w:val="none" w:sz="0" w:space="0" w:color="auto"/>
            <w:right w:val="none" w:sz="0" w:space="0" w:color="auto"/>
          </w:divBdr>
        </w:div>
        <w:div w:id="2088723616">
          <w:marLeft w:val="1166"/>
          <w:marRight w:val="0"/>
          <w:marTop w:val="100"/>
          <w:marBottom w:val="0"/>
          <w:divBdr>
            <w:top w:val="none" w:sz="0" w:space="0" w:color="auto"/>
            <w:left w:val="none" w:sz="0" w:space="0" w:color="auto"/>
            <w:bottom w:val="none" w:sz="0" w:space="0" w:color="auto"/>
            <w:right w:val="none" w:sz="0" w:space="0" w:color="auto"/>
          </w:divBdr>
        </w:div>
      </w:divsChild>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2640012">
      <w:bodyDiv w:val="1"/>
      <w:marLeft w:val="0"/>
      <w:marRight w:val="0"/>
      <w:marTop w:val="0"/>
      <w:marBottom w:val="0"/>
      <w:divBdr>
        <w:top w:val="none" w:sz="0" w:space="0" w:color="auto"/>
        <w:left w:val="none" w:sz="0" w:space="0" w:color="auto"/>
        <w:bottom w:val="none" w:sz="0" w:space="0" w:color="auto"/>
        <w:right w:val="none" w:sz="0" w:space="0" w:color="auto"/>
      </w:divBdr>
      <w:divsChild>
        <w:div w:id="1448115669">
          <w:marLeft w:val="547"/>
          <w:marRight w:val="0"/>
          <w:marTop w:val="86"/>
          <w:marBottom w:val="0"/>
          <w:divBdr>
            <w:top w:val="none" w:sz="0" w:space="0" w:color="auto"/>
            <w:left w:val="none" w:sz="0" w:space="0" w:color="auto"/>
            <w:bottom w:val="none" w:sz="0" w:space="0" w:color="auto"/>
            <w:right w:val="none" w:sz="0" w:space="0" w:color="auto"/>
          </w:divBdr>
        </w:div>
      </w:divsChild>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icrosoft JhengHei"/>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43A2C"/>
    <w:rsid w:val="00051B4D"/>
    <w:rsid w:val="00056D1D"/>
    <w:rsid w:val="000D2C4C"/>
    <w:rsid w:val="000E06BA"/>
    <w:rsid w:val="00127139"/>
    <w:rsid w:val="001375F6"/>
    <w:rsid w:val="00146105"/>
    <w:rsid w:val="001C3556"/>
    <w:rsid w:val="001C552A"/>
    <w:rsid w:val="001D6612"/>
    <w:rsid w:val="001F1B74"/>
    <w:rsid w:val="001F3DFE"/>
    <w:rsid w:val="00205F99"/>
    <w:rsid w:val="0021537A"/>
    <w:rsid w:val="002412FD"/>
    <w:rsid w:val="00242423"/>
    <w:rsid w:val="002521B3"/>
    <w:rsid w:val="002A07F8"/>
    <w:rsid w:val="002A79A0"/>
    <w:rsid w:val="002B22F3"/>
    <w:rsid w:val="00323758"/>
    <w:rsid w:val="00417C1F"/>
    <w:rsid w:val="004266B4"/>
    <w:rsid w:val="004C6356"/>
    <w:rsid w:val="004E6C4A"/>
    <w:rsid w:val="00576FF2"/>
    <w:rsid w:val="005A5C51"/>
    <w:rsid w:val="00676EC6"/>
    <w:rsid w:val="006875FE"/>
    <w:rsid w:val="006C149D"/>
    <w:rsid w:val="006C74B5"/>
    <w:rsid w:val="006E6D43"/>
    <w:rsid w:val="00720BE0"/>
    <w:rsid w:val="007475D0"/>
    <w:rsid w:val="007502BD"/>
    <w:rsid w:val="00795ACB"/>
    <w:rsid w:val="008007F9"/>
    <w:rsid w:val="00812D62"/>
    <w:rsid w:val="0086709F"/>
    <w:rsid w:val="00A329D0"/>
    <w:rsid w:val="00A60AAF"/>
    <w:rsid w:val="00A64536"/>
    <w:rsid w:val="00A85E4E"/>
    <w:rsid w:val="00B25987"/>
    <w:rsid w:val="00BF4BB9"/>
    <w:rsid w:val="00C21714"/>
    <w:rsid w:val="00C24A83"/>
    <w:rsid w:val="00C73FFD"/>
    <w:rsid w:val="00DF4260"/>
    <w:rsid w:val="00E07284"/>
    <w:rsid w:val="00E333EF"/>
    <w:rsid w:val="00E752BE"/>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1537A"/>
    <w:rPr>
      <w:color w:val="808080"/>
    </w:rPr>
  </w:style>
  <w:style w:type="paragraph" w:customStyle="1" w:styleId="942E63DCCC0D4F109834940DFCAD818D">
    <w:name w:val="942E63DCCC0D4F109834940DFCAD818D"/>
    <w:rsid w:val="0021537A"/>
    <w:pPr>
      <w:widowControl w:val="0"/>
      <w:spacing w:after="0" w:line="240" w:lineRule="auto"/>
      <w:jc w:val="both"/>
    </w:pPr>
    <w:rPr>
      <w:kern w:val="2"/>
      <w:sz w:val="21"/>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940B0DD7-4DC9-4549-AEDD-B08F67F9A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103</TotalTime>
  <Pages>7</Pages>
  <Words>1770</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27</cp:revision>
  <cp:lastPrinted>2014-09-06T00:13:00Z</cp:lastPrinted>
  <dcterms:created xsi:type="dcterms:W3CDTF">2021-04-30T08:22:00Z</dcterms:created>
  <dcterms:modified xsi:type="dcterms:W3CDTF">2021-05-02T15:04:00Z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(3)wHFfA7tdo8yR+aQKcSf0Iz4wfea07MHM/eGuMYlDcxgQxRHCtqlpXq4kQharoeciHr+ncG7y
uAqhFiVYxZL427kir0bNSwGWu6Tca/QLfdYLQrbniBeKtd72SqKh84SahkLP5vbKh3my82Yh
PlOLkjEelQd8lWbX+byU0EUpXX3+NSzWNuDYkxuNXoIhW+hcY4wIlLQLAhN9CfBQhZjsTVQF
F6hLzoSYcAyXBWmDqc</vt:lpwstr>
  </property>
  <property fmtid="{D5CDD505-2E9C-101B-9397-08002B2CF9AE}" pid="7" name="_2015_ms_pID_7253431">
    <vt:lpwstr>sm2gq5eKTTTtTJL7Ap9l2MeWy3HC9M2F7Emjz3p2NO0UQ85GTAfhTu
x8UdsBzlpvskQILCYLLYPH675D9xsYzIBt3USZcYUVJENwsnW3u2dwNA0zdQZQu/PtVO/uDF
7Ycoo5JWGGIdlGXjYKgQA74KHKMGE0oiWCIx2Uccfr+gCBDgHETayIfOqHhSoBBR6LEl5uIf
jSPWgS0nNyS6IBziNQv3TTSzwHH4/WaAGWlp</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Hw==</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1619963647</vt:lpwstr>
  </property>
</Properties>
</file>