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51D2774C" w:rsidR="00B6527E" w:rsidRDefault="00DB2A16" w:rsidP="00A2662F">
            <w:pPr>
              <w:pStyle w:val="T2"/>
              <w:rPr>
                <w:lang w:eastAsia="zh-CN"/>
              </w:rPr>
            </w:pPr>
            <w:r>
              <w:rPr>
                <w:rFonts w:hint="eastAsia"/>
                <w:lang w:eastAsia="zh-CN"/>
              </w:rPr>
              <w:t>CR</w:t>
            </w:r>
            <w:r w:rsidR="00C92D89">
              <w:t xml:space="preserve"> </w:t>
            </w:r>
            <w:r w:rsidR="00A2662F">
              <w:t>for</w:t>
            </w:r>
            <w:r w:rsidR="00E711B9">
              <w:t xml:space="preserve"> </w:t>
            </w:r>
            <w:r w:rsidR="00DD6227">
              <w:rPr>
                <w:rFonts w:hint="eastAsia"/>
                <w:lang w:eastAsia="zh-CN"/>
              </w:rPr>
              <w:t>CID</w:t>
            </w:r>
            <w:r w:rsidR="00DD6227">
              <w:t xml:space="preserve"> 2162 and 2163</w:t>
            </w:r>
          </w:p>
        </w:tc>
      </w:tr>
      <w:tr w:rsidR="00B6527E" w14:paraId="071CDBB3" w14:textId="77777777" w:rsidTr="007E52CB">
        <w:trPr>
          <w:trHeight w:val="359"/>
          <w:jc w:val="center"/>
        </w:trPr>
        <w:tc>
          <w:tcPr>
            <w:tcW w:w="9576" w:type="dxa"/>
            <w:gridSpan w:val="5"/>
            <w:vAlign w:val="center"/>
          </w:tcPr>
          <w:p w14:paraId="43614EE7" w14:textId="04BCA98C" w:rsidR="00B6527E" w:rsidRDefault="00B6527E" w:rsidP="00DD6227">
            <w:pPr>
              <w:pStyle w:val="T2"/>
              <w:ind w:left="0"/>
              <w:rPr>
                <w:sz w:val="20"/>
              </w:rPr>
            </w:pPr>
            <w:r>
              <w:rPr>
                <w:sz w:val="20"/>
              </w:rPr>
              <w:t>Date:</w:t>
            </w:r>
            <w:r>
              <w:rPr>
                <w:b w:val="0"/>
                <w:sz w:val="20"/>
              </w:rPr>
              <w:t xml:space="preserve">  20</w:t>
            </w:r>
            <w:r w:rsidR="00776049">
              <w:rPr>
                <w:b w:val="0"/>
                <w:sz w:val="20"/>
              </w:rPr>
              <w:t>21</w:t>
            </w:r>
            <w:r>
              <w:rPr>
                <w:b w:val="0"/>
                <w:sz w:val="20"/>
              </w:rPr>
              <w:t>-</w:t>
            </w:r>
            <w:r w:rsidR="00DD6227">
              <w:rPr>
                <w:b w:val="0"/>
                <w:sz w:val="20"/>
              </w:rPr>
              <w:t>04</w:t>
            </w:r>
            <w:r>
              <w:rPr>
                <w:b w:val="0"/>
                <w:sz w:val="20"/>
              </w:rPr>
              <w:t>-</w:t>
            </w:r>
            <w:r w:rsidR="00CA7451">
              <w:rPr>
                <w:b w:val="0"/>
                <w:sz w:val="20"/>
              </w:rPr>
              <w:t>22</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DB2A16" w14:paraId="4BFB1577" w14:textId="77777777" w:rsidTr="00243052">
        <w:trPr>
          <w:jc w:val="center"/>
        </w:trPr>
        <w:tc>
          <w:tcPr>
            <w:tcW w:w="1615" w:type="dxa"/>
            <w:vAlign w:val="center"/>
          </w:tcPr>
          <w:p w14:paraId="3E62A14A" w14:textId="3599A2C3" w:rsidR="00DB2A16" w:rsidRPr="00964E0D" w:rsidRDefault="00DB2A16" w:rsidP="00DB2A16">
            <w:pPr>
              <w:pStyle w:val="T2"/>
              <w:spacing w:after="0"/>
              <w:ind w:left="0" w:right="0"/>
              <w:jc w:val="left"/>
              <w:rPr>
                <w:b w:val="0"/>
                <w:sz w:val="20"/>
                <w:lang w:eastAsia="zh-CN"/>
              </w:rPr>
            </w:pPr>
            <w:r w:rsidRPr="00FD0CDE">
              <w:rPr>
                <w:rFonts w:eastAsia="宋体"/>
                <w:b w:val="0"/>
                <w:sz w:val="18"/>
                <w:szCs w:val="18"/>
                <w:lang w:eastAsia="zh-CN"/>
              </w:rPr>
              <w:t>Ming Gan</w:t>
            </w:r>
          </w:p>
        </w:tc>
        <w:tc>
          <w:tcPr>
            <w:tcW w:w="1530" w:type="dxa"/>
            <w:vMerge w:val="restart"/>
            <w:vAlign w:val="center"/>
          </w:tcPr>
          <w:p w14:paraId="59EAFB0D" w14:textId="77777777" w:rsidR="00DB2A16" w:rsidRPr="00B6527E" w:rsidRDefault="00DB2A16" w:rsidP="00DB2A16">
            <w:pPr>
              <w:pStyle w:val="T2"/>
              <w:spacing w:after="0"/>
              <w:ind w:left="0" w:right="0"/>
              <w:jc w:val="left"/>
              <w:rPr>
                <w:b w:val="0"/>
                <w:sz w:val="20"/>
                <w:lang w:eastAsia="zh-CN"/>
              </w:rPr>
            </w:pPr>
            <w:r w:rsidRPr="00FD0CDE">
              <w:rPr>
                <w:b w:val="0"/>
                <w:sz w:val="18"/>
                <w:szCs w:val="18"/>
                <w:lang w:eastAsia="ko-KR"/>
              </w:rPr>
              <w:t>Huawei</w:t>
            </w:r>
          </w:p>
          <w:p w14:paraId="68D26C4C" w14:textId="26AE0D2C" w:rsidR="00DB2A16" w:rsidRPr="00B6527E" w:rsidRDefault="00DB2A16" w:rsidP="00DB2A16">
            <w:pPr>
              <w:pStyle w:val="T2"/>
              <w:spacing w:after="0"/>
              <w:ind w:left="0" w:right="0"/>
              <w:jc w:val="left"/>
              <w:rPr>
                <w:b w:val="0"/>
                <w:sz w:val="20"/>
                <w:lang w:eastAsia="zh-CN"/>
              </w:rPr>
            </w:pPr>
            <w:r w:rsidRPr="00FD0CDE">
              <w:rPr>
                <w:b w:val="0"/>
                <w:sz w:val="18"/>
                <w:szCs w:val="18"/>
                <w:lang w:eastAsia="ko-KR"/>
              </w:rPr>
              <w:t>Huawei</w:t>
            </w:r>
          </w:p>
        </w:tc>
        <w:tc>
          <w:tcPr>
            <w:tcW w:w="2070" w:type="dxa"/>
            <w:vAlign w:val="center"/>
          </w:tcPr>
          <w:p w14:paraId="6B918655" w14:textId="77777777" w:rsidR="00DB2A16" w:rsidRPr="00B6527E" w:rsidRDefault="00DB2A16" w:rsidP="00DB2A16">
            <w:pPr>
              <w:pStyle w:val="T2"/>
              <w:spacing w:after="0"/>
              <w:ind w:left="0" w:right="0"/>
              <w:jc w:val="left"/>
              <w:rPr>
                <w:b w:val="0"/>
                <w:sz w:val="20"/>
                <w:lang w:eastAsia="zh-CN"/>
              </w:rPr>
            </w:pPr>
          </w:p>
        </w:tc>
        <w:tc>
          <w:tcPr>
            <w:tcW w:w="1272" w:type="dxa"/>
            <w:vAlign w:val="center"/>
          </w:tcPr>
          <w:p w14:paraId="48DB6C34" w14:textId="77777777" w:rsidR="00DB2A16" w:rsidRPr="00B6527E" w:rsidRDefault="00DB2A16" w:rsidP="00DB2A16">
            <w:pPr>
              <w:pStyle w:val="T2"/>
              <w:spacing w:after="0"/>
              <w:ind w:left="0" w:right="0"/>
              <w:jc w:val="left"/>
              <w:rPr>
                <w:b w:val="0"/>
                <w:sz w:val="20"/>
                <w:lang w:eastAsia="zh-CN"/>
              </w:rPr>
            </w:pPr>
          </w:p>
        </w:tc>
        <w:tc>
          <w:tcPr>
            <w:tcW w:w="3089" w:type="dxa"/>
            <w:vAlign w:val="center"/>
          </w:tcPr>
          <w:p w14:paraId="24D2F483" w14:textId="2942C9C0" w:rsidR="00DB2A16" w:rsidRPr="00B6527E" w:rsidRDefault="00DB2A16" w:rsidP="00DB2A16">
            <w:pPr>
              <w:pStyle w:val="T2"/>
              <w:spacing w:after="0"/>
              <w:ind w:left="0" w:right="0"/>
              <w:jc w:val="left"/>
              <w:rPr>
                <w:b w:val="0"/>
                <w:sz w:val="20"/>
                <w:lang w:eastAsia="zh-CN"/>
              </w:rPr>
            </w:pPr>
            <w:r>
              <w:rPr>
                <w:rFonts w:hint="eastAsia"/>
                <w:b w:val="0"/>
                <w:sz w:val="20"/>
                <w:lang w:eastAsia="zh-CN"/>
              </w:rPr>
              <w:t>m</w:t>
            </w:r>
            <w:r>
              <w:rPr>
                <w:b w:val="0"/>
                <w:sz w:val="20"/>
                <w:lang w:eastAsia="zh-CN"/>
              </w:rPr>
              <w:t>ing.gan</w:t>
            </w:r>
            <w:r>
              <w:rPr>
                <w:rFonts w:hint="eastAsia"/>
                <w:b w:val="0"/>
                <w:sz w:val="20"/>
                <w:lang w:eastAsia="zh-CN"/>
              </w:rPr>
              <w:t>@</w:t>
            </w:r>
            <w:r>
              <w:rPr>
                <w:b w:val="0"/>
                <w:sz w:val="20"/>
                <w:lang w:eastAsia="zh-CN"/>
              </w:rPr>
              <w:t>huawei.com</w:t>
            </w:r>
          </w:p>
        </w:tc>
      </w:tr>
      <w:tr w:rsidR="00DB2A16" w14:paraId="4A309D6F" w14:textId="77777777" w:rsidTr="00243052">
        <w:trPr>
          <w:jc w:val="center"/>
        </w:trPr>
        <w:tc>
          <w:tcPr>
            <w:tcW w:w="1615" w:type="dxa"/>
            <w:vAlign w:val="center"/>
          </w:tcPr>
          <w:p w14:paraId="600E9D4D" w14:textId="6F671164" w:rsidR="00DB2A16" w:rsidRPr="00B6527E" w:rsidRDefault="00DB2A16" w:rsidP="00DB2A16">
            <w:pPr>
              <w:pStyle w:val="T2"/>
              <w:spacing w:after="0"/>
              <w:ind w:left="0" w:right="0"/>
              <w:jc w:val="left"/>
              <w:rPr>
                <w:b w:val="0"/>
                <w:sz w:val="20"/>
                <w:lang w:eastAsia="zh-CN"/>
              </w:rPr>
            </w:pPr>
            <w:r w:rsidRPr="00FD0CDE">
              <w:rPr>
                <w:rFonts w:eastAsia="宋体"/>
                <w:b w:val="0"/>
                <w:sz w:val="18"/>
                <w:szCs w:val="18"/>
                <w:lang w:eastAsia="zh-CN"/>
              </w:rPr>
              <w:t>Jason Yuchen Guo</w:t>
            </w:r>
          </w:p>
        </w:tc>
        <w:tc>
          <w:tcPr>
            <w:tcW w:w="1530" w:type="dxa"/>
            <w:vMerge/>
            <w:vAlign w:val="center"/>
          </w:tcPr>
          <w:p w14:paraId="2BB5883D" w14:textId="77777777" w:rsidR="00DB2A16" w:rsidRPr="00B6527E" w:rsidRDefault="00DB2A16" w:rsidP="00DB2A16">
            <w:pPr>
              <w:pStyle w:val="T2"/>
              <w:spacing w:after="0"/>
              <w:ind w:left="0" w:right="0"/>
              <w:jc w:val="left"/>
              <w:rPr>
                <w:b w:val="0"/>
                <w:sz w:val="20"/>
                <w:lang w:eastAsia="zh-CN"/>
              </w:rPr>
            </w:pPr>
          </w:p>
        </w:tc>
        <w:tc>
          <w:tcPr>
            <w:tcW w:w="2070" w:type="dxa"/>
            <w:vAlign w:val="center"/>
          </w:tcPr>
          <w:p w14:paraId="6E3849E6" w14:textId="77777777" w:rsidR="00DB2A16" w:rsidRPr="00B6527E" w:rsidRDefault="00DB2A16" w:rsidP="00DB2A16">
            <w:pPr>
              <w:pStyle w:val="T2"/>
              <w:spacing w:after="0"/>
              <w:ind w:left="0" w:right="0"/>
              <w:jc w:val="left"/>
              <w:rPr>
                <w:b w:val="0"/>
                <w:sz w:val="20"/>
                <w:lang w:eastAsia="zh-CN"/>
              </w:rPr>
            </w:pPr>
          </w:p>
        </w:tc>
        <w:tc>
          <w:tcPr>
            <w:tcW w:w="1272" w:type="dxa"/>
            <w:vAlign w:val="center"/>
          </w:tcPr>
          <w:p w14:paraId="0077F02C" w14:textId="77777777" w:rsidR="00DB2A16" w:rsidRPr="00B6527E" w:rsidRDefault="00DB2A16" w:rsidP="00DB2A16">
            <w:pPr>
              <w:pStyle w:val="T2"/>
              <w:spacing w:after="0"/>
              <w:ind w:left="0" w:right="0"/>
              <w:jc w:val="left"/>
              <w:rPr>
                <w:b w:val="0"/>
                <w:sz w:val="20"/>
                <w:lang w:eastAsia="zh-CN"/>
              </w:rPr>
            </w:pPr>
          </w:p>
        </w:tc>
        <w:tc>
          <w:tcPr>
            <w:tcW w:w="3089" w:type="dxa"/>
            <w:vAlign w:val="center"/>
          </w:tcPr>
          <w:p w14:paraId="144585F4" w14:textId="77777777" w:rsidR="00DB2A16" w:rsidRPr="00B6527E" w:rsidRDefault="00DB2A16" w:rsidP="00DB2A16">
            <w:pPr>
              <w:pStyle w:val="T2"/>
              <w:spacing w:after="0"/>
              <w:ind w:left="0" w:right="0"/>
              <w:jc w:val="left"/>
              <w:rPr>
                <w:b w:val="0"/>
                <w:sz w:val="20"/>
                <w:lang w:eastAsia="zh-CN"/>
              </w:rPr>
            </w:pPr>
          </w:p>
        </w:tc>
      </w:tr>
      <w:tr w:rsidR="00DB2A16" w14:paraId="0EF0D325" w14:textId="77777777" w:rsidTr="00243052">
        <w:trPr>
          <w:jc w:val="center"/>
        </w:trPr>
        <w:tc>
          <w:tcPr>
            <w:tcW w:w="1615" w:type="dxa"/>
            <w:vAlign w:val="center"/>
          </w:tcPr>
          <w:p w14:paraId="46148EB7" w14:textId="623B953E" w:rsidR="00DB2A16" w:rsidRPr="00B6527E" w:rsidRDefault="00DB2A16" w:rsidP="00DB2A16">
            <w:pPr>
              <w:pStyle w:val="T2"/>
              <w:spacing w:after="0"/>
              <w:ind w:left="0" w:right="0"/>
              <w:jc w:val="left"/>
              <w:rPr>
                <w:b w:val="0"/>
                <w:sz w:val="20"/>
                <w:lang w:eastAsia="zh-CN"/>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530" w:type="dxa"/>
            <w:vAlign w:val="center"/>
          </w:tcPr>
          <w:p w14:paraId="1DB3ED7B" w14:textId="043B52FA" w:rsidR="00DB2A16" w:rsidRPr="00B6527E" w:rsidRDefault="00DB2A16" w:rsidP="00DB2A16">
            <w:pPr>
              <w:pStyle w:val="T2"/>
              <w:spacing w:after="0"/>
              <w:ind w:left="0" w:right="0"/>
              <w:jc w:val="left"/>
              <w:rPr>
                <w:b w:val="0"/>
                <w:sz w:val="20"/>
                <w:lang w:eastAsia="zh-CN"/>
              </w:rPr>
            </w:pPr>
            <w:r w:rsidRPr="00FD0CDE">
              <w:rPr>
                <w:b w:val="0"/>
                <w:sz w:val="18"/>
                <w:szCs w:val="18"/>
                <w:lang w:eastAsia="ko-KR"/>
              </w:rPr>
              <w:t>Huawei</w:t>
            </w:r>
          </w:p>
        </w:tc>
        <w:tc>
          <w:tcPr>
            <w:tcW w:w="2070" w:type="dxa"/>
            <w:vAlign w:val="center"/>
          </w:tcPr>
          <w:p w14:paraId="1AAA49D9" w14:textId="77777777" w:rsidR="00DB2A16" w:rsidRPr="00B6527E" w:rsidRDefault="00DB2A16" w:rsidP="00DB2A16">
            <w:pPr>
              <w:pStyle w:val="T2"/>
              <w:spacing w:after="0"/>
              <w:ind w:left="0" w:right="0"/>
              <w:jc w:val="left"/>
              <w:rPr>
                <w:b w:val="0"/>
                <w:sz w:val="20"/>
              </w:rPr>
            </w:pPr>
          </w:p>
        </w:tc>
        <w:tc>
          <w:tcPr>
            <w:tcW w:w="1272" w:type="dxa"/>
            <w:vAlign w:val="center"/>
          </w:tcPr>
          <w:p w14:paraId="11DFCC39" w14:textId="77777777" w:rsidR="00DB2A16" w:rsidRPr="00B6527E" w:rsidRDefault="00DB2A16" w:rsidP="00DB2A16">
            <w:pPr>
              <w:pStyle w:val="T2"/>
              <w:spacing w:after="0"/>
              <w:ind w:left="0" w:right="0"/>
              <w:jc w:val="left"/>
              <w:rPr>
                <w:b w:val="0"/>
                <w:sz w:val="20"/>
              </w:rPr>
            </w:pPr>
          </w:p>
        </w:tc>
        <w:tc>
          <w:tcPr>
            <w:tcW w:w="3089" w:type="dxa"/>
            <w:vAlign w:val="center"/>
          </w:tcPr>
          <w:p w14:paraId="51AA57A2" w14:textId="77777777" w:rsidR="00DB2A16" w:rsidRPr="00B6527E" w:rsidRDefault="00DB2A16" w:rsidP="00DB2A16">
            <w:pPr>
              <w:pStyle w:val="T2"/>
              <w:spacing w:after="0"/>
              <w:ind w:left="0" w:right="0"/>
              <w:jc w:val="left"/>
              <w:rPr>
                <w:b w:val="0"/>
                <w:sz w:val="20"/>
              </w:rPr>
            </w:pPr>
          </w:p>
        </w:tc>
      </w:tr>
      <w:tr w:rsidR="00DB2A16" w14:paraId="45291CE0" w14:textId="77777777" w:rsidTr="00243052">
        <w:trPr>
          <w:jc w:val="center"/>
        </w:trPr>
        <w:tc>
          <w:tcPr>
            <w:tcW w:w="1615" w:type="dxa"/>
            <w:vAlign w:val="center"/>
          </w:tcPr>
          <w:p w14:paraId="47E0FE7E" w14:textId="3D11FD9B" w:rsidR="00DB2A16" w:rsidRPr="00B6527E" w:rsidRDefault="00DB2A16" w:rsidP="00DB2A16">
            <w:pPr>
              <w:pStyle w:val="T2"/>
              <w:spacing w:after="0"/>
              <w:ind w:left="0" w:right="0"/>
              <w:jc w:val="left"/>
              <w:rPr>
                <w:b w:val="0"/>
                <w:sz w:val="20"/>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530" w:type="dxa"/>
            <w:vAlign w:val="center"/>
          </w:tcPr>
          <w:p w14:paraId="1D900FA0" w14:textId="500E6C7A" w:rsidR="00DB2A16" w:rsidRPr="00B6527E" w:rsidRDefault="00DB2A16" w:rsidP="00DB2A16">
            <w:pPr>
              <w:pStyle w:val="T2"/>
              <w:spacing w:after="0"/>
              <w:ind w:left="0" w:right="0"/>
              <w:jc w:val="left"/>
              <w:rPr>
                <w:b w:val="0"/>
                <w:sz w:val="20"/>
              </w:rPr>
            </w:pPr>
            <w:r w:rsidRPr="00FD0CDE">
              <w:rPr>
                <w:b w:val="0"/>
                <w:sz w:val="18"/>
                <w:szCs w:val="18"/>
                <w:lang w:eastAsia="ko-KR"/>
              </w:rPr>
              <w:t>Huawei</w:t>
            </w:r>
          </w:p>
        </w:tc>
        <w:tc>
          <w:tcPr>
            <w:tcW w:w="2070" w:type="dxa"/>
            <w:vAlign w:val="center"/>
          </w:tcPr>
          <w:p w14:paraId="3AB43D86" w14:textId="77777777" w:rsidR="00DB2A16" w:rsidRPr="00B6527E" w:rsidRDefault="00DB2A16" w:rsidP="00DB2A16">
            <w:pPr>
              <w:pStyle w:val="T2"/>
              <w:spacing w:after="0"/>
              <w:ind w:left="0" w:right="0"/>
              <w:jc w:val="left"/>
              <w:rPr>
                <w:b w:val="0"/>
                <w:sz w:val="20"/>
              </w:rPr>
            </w:pPr>
          </w:p>
        </w:tc>
        <w:tc>
          <w:tcPr>
            <w:tcW w:w="1272" w:type="dxa"/>
            <w:vAlign w:val="center"/>
          </w:tcPr>
          <w:p w14:paraId="2FA913B3" w14:textId="77777777" w:rsidR="00DB2A16" w:rsidRPr="00B6527E" w:rsidRDefault="00DB2A16" w:rsidP="00DB2A16">
            <w:pPr>
              <w:pStyle w:val="T2"/>
              <w:spacing w:after="0"/>
              <w:ind w:left="0" w:right="0"/>
              <w:jc w:val="left"/>
              <w:rPr>
                <w:b w:val="0"/>
                <w:sz w:val="20"/>
              </w:rPr>
            </w:pPr>
          </w:p>
        </w:tc>
        <w:tc>
          <w:tcPr>
            <w:tcW w:w="3089" w:type="dxa"/>
            <w:vAlign w:val="center"/>
          </w:tcPr>
          <w:p w14:paraId="04658196" w14:textId="77777777" w:rsidR="00DB2A16" w:rsidRPr="00B6527E" w:rsidRDefault="00DB2A16" w:rsidP="00DB2A16">
            <w:pPr>
              <w:pStyle w:val="T2"/>
              <w:spacing w:after="0"/>
              <w:ind w:left="0" w:right="0"/>
              <w:jc w:val="left"/>
              <w:rPr>
                <w:b w:val="0"/>
                <w:sz w:val="20"/>
              </w:rPr>
            </w:pPr>
          </w:p>
        </w:tc>
      </w:tr>
      <w:tr w:rsidR="00DB2A16" w14:paraId="6F3F4923" w14:textId="77777777" w:rsidTr="00243052">
        <w:trPr>
          <w:jc w:val="center"/>
        </w:trPr>
        <w:tc>
          <w:tcPr>
            <w:tcW w:w="1615" w:type="dxa"/>
            <w:vAlign w:val="center"/>
          </w:tcPr>
          <w:p w14:paraId="55459EDB" w14:textId="54645DDC" w:rsidR="00DB2A16" w:rsidRPr="00B6527E" w:rsidRDefault="00DB2A16" w:rsidP="00DB2A16">
            <w:pPr>
              <w:pStyle w:val="T2"/>
              <w:spacing w:after="0"/>
              <w:ind w:left="0" w:right="0"/>
              <w:jc w:val="left"/>
              <w:rPr>
                <w:b w:val="0"/>
                <w:sz w:val="20"/>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530" w:type="dxa"/>
            <w:vAlign w:val="center"/>
          </w:tcPr>
          <w:p w14:paraId="6AEC1D75" w14:textId="29719D16" w:rsidR="00DB2A16" w:rsidRPr="00B6527E" w:rsidRDefault="00DB2A16" w:rsidP="00DB2A16">
            <w:pPr>
              <w:pStyle w:val="T2"/>
              <w:spacing w:after="0"/>
              <w:ind w:left="0" w:right="0"/>
              <w:jc w:val="left"/>
              <w:rPr>
                <w:b w:val="0"/>
                <w:sz w:val="20"/>
              </w:rPr>
            </w:pPr>
            <w:r w:rsidRPr="00FD0CDE">
              <w:rPr>
                <w:b w:val="0"/>
                <w:sz w:val="18"/>
                <w:szCs w:val="18"/>
                <w:lang w:eastAsia="ko-KR"/>
              </w:rPr>
              <w:t>Huawei</w:t>
            </w:r>
          </w:p>
        </w:tc>
        <w:tc>
          <w:tcPr>
            <w:tcW w:w="2070" w:type="dxa"/>
            <w:vAlign w:val="center"/>
          </w:tcPr>
          <w:p w14:paraId="7F3312E7" w14:textId="77777777" w:rsidR="00DB2A16" w:rsidRPr="00B6527E" w:rsidRDefault="00DB2A16" w:rsidP="00DB2A16">
            <w:pPr>
              <w:pStyle w:val="T2"/>
              <w:spacing w:after="0"/>
              <w:ind w:left="0" w:right="0"/>
              <w:jc w:val="left"/>
              <w:rPr>
                <w:b w:val="0"/>
                <w:sz w:val="20"/>
              </w:rPr>
            </w:pPr>
          </w:p>
        </w:tc>
        <w:tc>
          <w:tcPr>
            <w:tcW w:w="1272" w:type="dxa"/>
            <w:vAlign w:val="center"/>
          </w:tcPr>
          <w:p w14:paraId="65691C6E" w14:textId="77777777" w:rsidR="00DB2A16" w:rsidRPr="00B6527E" w:rsidRDefault="00DB2A16" w:rsidP="00DB2A16">
            <w:pPr>
              <w:pStyle w:val="T2"/>
              <w:spacing w:after="0"/>
              <w:ind w:left="0" w:right="0"/>
              <w:jc w:val="left"/>
              <w:rPr>
                <w:b w:val="0"/>
                <w:sz w:val="20"/>
              </w:rPr>
            </w:pPr>
          </w:p>
        </w:tc>
        <w:tc>
          <w:tcPr>
            <w:tcW w:w="3089" w:type="dxa"/>
            <w:vAlign w:val="center"/>
          </w:tcPr>
          <w:p w14:paraId="0C749330" w14:textId="77777777" w:rsidR="00DB2A16" w:rsidRPr="00B6527E" w:rsidRDefault="00DB2A16" w:rsidP="00DB2A16">
            <w:pPr>
              <w:pStyle w:val="T2"/>
              <w:spacing w:after="0"/>
              <w:ind w:left="0" w:right="0"/>
              <w:jc w:val="left"/>
              <w:rPr>
                <w:b w:val="0"/>
                <w:sz w:val="20"/>
              </w:rPr>
            </w:pPr>
          </w:p>
        </w:tc>
      </w:tr>
      <w:tr w:rsidR="00DB2A16" w14:paraId="1BE2A3C1" w14:textId="77777777" w:rsidTr="00243052">
        <w:trPr>
          <w:jc w:val="center"/>
        </w:trPr>
        <w:tc>
          <w:tcPr>
            <w:tcW w:w="1615" w:type="dxa"/>
            <w:vAlign w:val="center"/>
          </w:tcPr>
          <w:p w14:paraId="69E5C676" w14:textId="06A41882" w:rsidR="00DB2A16" w:rsidRPr="00B6527E" w:rsidRDefault="00DB2A16" w:rsidP="00DB2A16">
            <w:pPr>
              <w:pStyle w:val="T2"/>
              <w:spacing w:after="0"/>
              <w:ind w:left="0" w:right="0"/>
              <w:jc w:val="left"/>
              <w:rPr>
                <w:b w:val="0"/>
                <w:sz w:val="20"/>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530" w:type="dxa"/>
            <w:vAlign w:val="center"/>
          </w:tcPr>
          <w:p w14:paraId="2EFB9BB9" w14:textId="604CD997" w:rsidR="00DB2A16" w:rsidRPr="00B6527E" w:rsidRDefault="00DB2A16" w:rsidP="00DB2A16">
            <w:pPr>
              <w:pStyle w:val="T2"/>
              <w:spacing w:after="0"/>
              <w:ind w:left="0" w:right="0"/>
              <w:jc w:val="left"/>
              <w:rPr>
                <w:b w:val="0"/>
                <w:sz w:val="20"/>
              </w:rPr>
            </w:pPr>
            <w:r w:rsidRPr="00FD0CDE">
              <w:rPr>
                <w:b w:val="0"/>
                <w:sz w:val="18"/>
                <w:szCs w:val="18"/>
                <w:lang w:eastAsia="ko-KR"/>
              </w:rPr>
              <w:t>Huawei</w:t>
            </w:r>
          </w:p>
        </w:tc>
        <w:tc>
          <w:tcPr>
            <w:tcW w:w="2070" w:type="dxa"/>
            <w:vAlign w:val="center"/>
          </w:tcPr>
          <w:p w14:paraId="0591CF8B" w14:textId="77777777" w:rsidR="00DB2A16" w:rsidRPr="00B6527E" w:rsidRDefault="00DB2A16" w:rsidP="00DB2A16">
            <w:pPr>
              <w:pStyle w:val="T2"/>
              <w:spacing w:after="0"/>
              <w:ind w:left="0" w:right="0"/>
              <w:jc w:val="left"/>
              <w:rPr>
                <w:b w:val="0"/>
                <w:sz w:val="20"/>
              </w:rPr>
            </w:pPr>
          </w:p>
        </w:tc>
        <w:tc>
          <w:tcPr>
            <w:tcW w:w="1272" w:type="dxa"/>
            <w:vAlign w:val="center"/>
          </w:tcPr>
          <w:p w14:paraId="45D3B7FA" w14:textId="77777777" w:rsidR="00DB2A16" w:rsidRPr="00B6527E" w:rsidRDefault="00DB2A16" w:rsidP="00DB2A16">
            <w:pPr>
              <w:pStyle w:val="T2"/>
              <w:spacing w:after="0"/>
              <w:ind w:left="0" w:right="0"/>
              <w:jc w:val="left"/>
              <w:rPr>
                <w:b w:val="0"/>
                <w:sz w:val="20"/>
              </w:rPr>
            </w:pPr>
          </w:p>
        </w:tc>
        <w:tc>
          <w:tcPr>
            <w:tcW w:w="3089" w:type="dxa"/>
            <w:vAlign w:val="center"/>
          </w:tcPr>
          <w:p w14:paraId="6645B94D" w14:textId="77777777" w:rsidR="00DB2A16" w:rsidRPr="00B6527E" w:rsidRDefault="00DB2A16" w:rsidP="00DB2A16">
            <w:pPr>
              <w:pStyle w:val="T2"/>
              <w:spacing w:after="0"/>
              <w:ind w:left="0" w:right="0"/>
              <w:jc w:val="left"/>
              <w:rPr>
                <w:b w:val="0"/>
                <w:sz w:val="20"/>
              </w:rPr>
            </w:pPr>
          </w:p>
        </w:tc>
      </w:tr>
      <w:tr w:rsidR="00DB2A16" w14:paraId="33923EC3" w14:textId="77777777" w:rsidTr="00243052">
        <w:trPr>
          <w:jc w:val="center"/>
        </w:trPr>
        <w:tc>
          <w:tcPr>
            <w:tcW w:w="1615" w:type="dxa"/>
            <w:vAlign w:val="center"/>
          </w:tcPr>
          <w:p w14:paraId="60B0E25A" w14:textId="7F444FB1" w:rsidR="00DB2A16" w:rsidRDefault="00DB2A16" w:rsidP="00DB2A16">
            <w:pPr>
              <w:pStyle w:val="T2"/>
              <w:spacing w:after="0"/>
              <w:ind w:left="0" w:right="0"/>
              <w:jc w:val="left"/>
              <w:rPr>
                <w:b w:val="0"/>
                <w:sz w:val="20"/>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530" w:type="dxa"/>
            <w:vAlign w:val="center"/>
          </w:tcPr>
          <w:p w14:paraId="7CE87C38" w14:textId="7AB23155" w:rsidR="00DB2A16" w:rsidRDefault="00DB2A16" w:rsidP="00DB2A16">
            <w:pPr>
              <w:pStyle w:val="T2"/>
              <w:spacing w:after="0"/>
              <w:ind w:left="0" w:right="0"/>
              <w:jc w:val="left"/>
              <w:rPr>
                <w:b w:val="0"/>
                <w:sz w:val="20"/>
              </w:rPr>
            </w:pPr>
            <w:r w:rsidRPr="00FD0CDE">
              <w:rPr>
                <w:b w:val="0"/>
                <w:sz w:val="18"/>
                <w:szCs w:val="18"/>
                <w:lang w:eastAsia="ko-KR"/>
              </w:rPr>
              <w:t>Huawei</w:t>
            </w:r>
          </w:p>
        </w:tc>
        <w:tc>
          <w:tcPr>
            <w:tcW w:w="2070" w:type="dxa"/>
            <w:vAlign w:val="center"/>
          </w:tcPr>
          <w:p w14:paraId="7DF27543" w14:textId="77777777" w:rsidR="00DB2A16" w:rsidRPr="00B6527E" w:rsidRDefault="00DB2A16" w:rsidP="00DB2A16">
            <w:pPr>
              <w:pStyle w:val="T2"/>
              <w:spacing w:after="0"/>
              <w:ind w:left="0" w:right="0"/>
              <w:jc w:val="left"/>
              <w:rPr>
                <w:b w:val="0"/>
                <w:sz w:val="20"/>
              </w:rPr>
            </w:pPr>
          </w:p>
        </w:tc>
        <w:tc>
          <w:tcPr>
            <w:tcW w:w="1272" w:type="dxa"/>
            <w:vAlign w:val="center"/>
          </w:tcPr>
          <w:p w14:paraId="59899488" w14:textId="77777777" w:rsidR="00DB2A16" w:rsidRPr="00B6527E" w:rsidRDefault="00DB2A16" w:rsidP="00DB2A16">
            <w:pPr>
              <w:pStyle w:val="T2"/>
              <w:spacing w:after="0"/>
              <w:ind w:left="0" w:right="0"/>
              <w:jc w:val="left"/>
              <w:rPr>
                <w:b w:val="0"/>
                <w:sz w:val="20"/>
              </w:rPr>
            </w:pPr>
          </w:p>
        </w:tc>
        <w:tc>
          <w:tcPr>
            <w:tcW w:w="3089" w:type="dxa"/>
            <w:vAlign w:val="center"/>
          </w:tcPr>
          <w:p w14:paraId="0E1415BA" w14:textId="77777777" w:rsidR="00DB2A16" w:rsidRPr="00B6527E" w:rsidRDefault="00DB2A16" w:rsidP="00DB2A16">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zh-CN"/>
        </w:rPr>
        <mc:AlternateContent>
          <mc:Choice Requires="wps">
            <w:drawing>
              <wp:anchor distT="0" distB="0" distL="114300" distR="114300" simplePos="0" relativeHeight="251656704" behindDoc="0" locked="0" layoutInCell="0" allowOverlap="1" wp14:anchorId="2B33BCEB" wp14:editId="32BB5D7D">
                <wp:simplePos x="0" y="0"/>
                <wp:positionH relativeFrom="column">
                  <wp:posOffset>-64477</wp:posOffset>
                </wp:positionH>
                <wp:positionV relativeFrom="paragraph">
                  <wp:posOffset>201051</wp:posOffset>
                </wp:positionV>
                <wp:extent cx="5943600" cy="3634154"/>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34154"/>
                        </a:xfrm>
                        <a:prstGeom prst="rect">
                          <a:avLst/>
                        </a:prstGeom>
                        <a:solidFill>
                          <a:srgbClr val="FFFFFF"/>
                        </a:solidFill>
                        <a:ln>
                          <a:noFill/>
                        </a:ln>
                      </wps:spPr>
                      <wps:txbx>
                        <w:txbxContent>
                          <w:p w14:paraId="7BDF3AE4" w14:textId="77777777" w:rsidR="00A471EF" w:rsidRDefault="00A471EF">
                            <w:pPr>
                              <w:pStyle w:val="T1"/>
                              <w:spacing w:after="120"/>
                            </w:pPr>
                            <w:r>
                              <w:t>Abstract</w:t>
                            </w:r>
                          </w:p>
                          <w:p w14:paraId="3DE334F0" w14:textId="520EBB82" w:rsidR="00A471EF" w:rsidRDefault="00A471EF"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be</w:t>
                            </w:r>
                            <w:proofErr w:type="spellEnd"/>
                            <w:r>
                              <w:rPr>
                                <w:rFonts w:hint="eastAsia"/>
                                <w:lang w:eastAsia="ko-KR"/>
                              </w:rPr>
                              <w:t xml:space="preserve"> Draft </w:t>
                            </w:r>
                            <w:r>
                              <w:rPr>
                                <w:lang w:eastAsia="ko-KR"/>
                              </w:rPr>
                              <w:t>0.4</w:t>
                            </w:r>
                            <w:r>
                              <w:rPr>
                                <w:rFonts w:hint="eastAsia"/>
                                <w:lang w:eastAsia="ko-KR"/>
                              </w:rPr>
                              <w:t>).</w:t>
                            </w:r>
                          </w:p>
                          <w:p w14:paraId="7AA42EED" w14:textId="4F70E08C" w:rsidR="00A471EF" w:rsidRPr="004637EC" w:rsidRDefault="00A471EF" w:rsidP="00DD6227">
                            <w:pPr>
                              <w:pStyle w:val="ab"/>
                              <w:numPr>
                                <w:ilvl w:val="0"/>
                                <w:numId w:val="3"/>
                              </w:numPr>
                              <w:contextualSpacing w:val="0"/>
                              <w:rPr>
                                <w:lang w:eastAsia="ko-KR"/>
                              </w:rPr>
                            </w:pPr>
                            <w:r w:rsidRPr="004637EC">
                              <w:t>2162, 2163</w:t>
                            </w:r>
                          </w:p>
                          <w:p w14:paraId="7CB2A291" w14:textId="476F1FFE" w:rsidR="00A471EF" w:rsidRPr="0018471C" w:rsidRDefault="00A471EF" w:rsidP="009125C4">
                            <w:pPr>
                              <w:pStyle w:val="ab"/>
                              <w:numPr>
                                <w:ilvl w:val="0"/>
                                <w:numId w:val="3"/>
                              </w:numPr>
                              <w:contextualSpacing w:val="0"/>
                              <w:rPr>
                                <w:lang w:eastAsia="ko-KR"/>
                              </w:rPr>
                            </w:pPr>
                          </w:p>
                          <w:p w14:paraId="547CA714" w14:textId="07A93A27" w:rsidR="00A471EF" w:rsidRDefault="00A471EF" w:rsidP="009125C4">
                            <w:pPr>
                              <w:pStyle w:val="ab"/>
                              <w:ind w:left="760"/>
                              <w:contextualSpacing w:val="0"/>
                              <w:rPr>
                                <w:lang w:eastAsia="ko-KR"/>
                              </w:rPr>
                            </w:pPr>
                          </w:p>
                          <w:p w14:paraId="5C9493D5" w14:textId="77777777" w:rsidR="00A471EF" w:rsidRDefault="00A471EF" w:rsidP="000619B9"/>
                          <w:p w14:paraId="4AF840BF" w14:textId="77777777" w:rsidR="00A471EF" w:rsidRDefault="00A471EF" w:rsidP="00CA7A4F">
                            <w:r>
                              <w:t>Revisions:</w:t>
                            </w:r>
                          </w:p>
                          <w:p w14:paraId="30D8CE95" w14:textId="77777777" w:rsidR="00A471EF" w:rsidRDefault="00A471EF" w:rsidP="00CA7A4F"/>
                          <w:p w14:paraId="0879F2E3" w14:textId="4FE5F42A" w:rsidR="00A471EF" w:rsidRDefault="00A471EF" w:rsidP="00783701">
                            <w:pPr>
                              <w:pStyle w:val="ab"/>
                              <w:numPr>
                                <w:ilvl w:val="0"/>
                                <w:numId w:val="4"/>
                              </w:numPr>
                              <w:contextualSpacing w:val="0"/>
                            </w:pPr>
                            <w:r>
                              <w:t>Rev 0: Initial version of the document.</w:t>
                            </w:r>
                          </w:p>
                          <w:p w14:paraId="4967B040" w14:textId="77777777" w:rsidR="00A471EF" w:rsidRDefault="00A471EF"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5.1pt;margin-top:15.85pt;width:468pt;height:286.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" o:allowincell="f" stroked="f">
                <v:textbox>
                  <w:txbxContent>
                    <w:p w14:paraId="7BDF3AE4" w14:textId="77777777" w:rsidR="00A471EF" w:rsidRDefault="00A471EF">
                      <w:pPr>
                        <w:pStyle w:val="T1"/>
                        <w:spacing w:after="120"/>
                      </w:pPr>
                      <w:r>
                        <w:t>Abstract</w:t>
                      </w:r>
                    </w:p>
                    <w:p w14:paraId="3DE334F0" w14:textId="520EBB82" w:rsidR="00A471EF" w:rsidRDefault="00A471EF"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be</w:t>
                      </w:r>
                      <w:proofErr w:type="spellEnd"/>
                      <w:r>
                        <w:rPr>
                          <w:rFonts w:hint="eastAsia"/>
                          <w:lang w:eastAsia="ko-KR"/>
                        </w:rPr>
                        <w:t xml:space="preserve"> Draft </w:t>
                      </w:r>
                      <w:r>
                        <w:rPr>
                          <w:lang w:eastAsia="ko-KR"/>
                        </w:rPr>
                        <w:t>0.4</w:t>
                      </w:r>
                      <w:r>
                        <w:rPr>
                          <w:rFonts w:hint="eastAsia"/>
                          <w:lang w:eastAsia="ko-KR"/>
                        </w:rPr>
                        <w:t>).</w:t>
                      </w:r>
                    </w:p>
                    <w:p w14:paraId="7AA42EED" w14:textId="4F70E08C" w:rsidR="00A471EF" w:rsidRPr="004637EC" w:rsidRDefault="00A471EF" w:rsidP="00DD6227">
                      <w:pPr>
                        <w:pStyle w:val="ab"/>
                        <w:numPr>
                          <w:ilvl w:val="0"/>
                          <w:numId w:val="3"/>
                        </w:numPr>
                        <w:contextualSpacing w:val="0"/>
                        <w:rPr>
                          <w:lang w:eastAsia="ko-KR"/>
                        </w:rPr>
                      </w:pPr>
                      <w:r w:rsidRPr="004637EC">
                        <w:t>2162, 2163</w:t>
                      </w:r>
                    </w:p>
                    <w:p w14:paraId="7CB2A291" w14:textId="476F1FFE" w:rsidR="00A471EF" w:rsidRPr="0018471C" w:rsidRDefault="00A471EF" w:rsidP="009125C4">
                      <w:pPr>
                        <w:pStyle w:val="ab"/>
                        <w:numPr>
                          <w:ilvl w:val="0"/>
                          <w:numId w:val="3"/>
                        </w:numPr>
                        <w:contextualSpacing w:val="0"/>
                        <w:rPr>
                          <w:lang w:eastAsia="ko-KR"/>
                        </w:rPr>
                      </w:pPr>
                    </w:p>
                    <w:p w14:paraId="547CA714" w14:textId="07A93A27" w:rsidR="00A471EF" w:rsidRDefault="00A471EF" w:rsidP="009125C4">
                      <w:pPr>
                        <w:pStyle w:val="ab"/>
                        <w:ind w:left="760"/>
                        <w:contextualSpacing w:val="0"/>
                        <w:rPr>
                          <w:lang w:eastAsia="ko-KR"/>
                        </w:rPr>
                      </w:pPr>
                    </w:p>
                    <w:p w14:paraId="5C9493D5" w14:textId="77777777" w:rsidR="00A471EF" w:rsidRDefault="00A471EF" w:rsidP="000619B9"/>
                    <w:p w14:paraId="4AF840BF" w14:textId="77777777" w:rsidR="00A471EF" w:rsidRDefault="00A471EF" w:rsidP="00CA7A4F">
                      <w:r>
                        <w:t>Revisions:</w:t>
                      </w:r>
                    </w:p>
                    <w:p w14:paraId="30D8CE95" w14:textId="77777777" w:rsidR="00A471EF" w:rsidRDefault="00A471EF" w:rsidP="00CA7A4F"/>
                    <w:p w14:paraId="0879F2E3" w14:textId="4FE5F42A" w:rsidR="00A471EF" w:rsidRDefault="00A471EF" w:rsidP="00783701">
                      <w:pPr>
                        <w:pStyle w:val="ab"/>
                        <w:numPr>
                          <w:ilvl w:val="0"/>
                          <w:numId w:val="4"/>
                        </w:numPr>
                        <w:contextualSpacing w:val="0"/>
                      </w:pPr>
                      <w:r>
                        <w:t>Rev 0: Initial version of the document.</w:t>
                      </w:r>
                    </w:p>
                    <w:p w14:paraId="4967B040" w14:textId="77777777" w:rsidR="00A471EF" w:rsidRDefault="00A471EF"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ad"/>
        </w:rPr>
      </w:pPr>
    </w:p>
    <w:p w14:paraId="26E57FCB" w14:textId="77777777" w:rsidR="00AA56F8" w:rsidRDefault="00AA56F8" w:rsidP="00A02EBF">
      <w:pPr>
        <w:pStyle w:val="ab"/>
        <w:numPr>
          <w:ilvl w:val="0"/>
          <w:numId w:val="2"/>
        </w:numPr>
        <w:rPr>
          <w:b/>
          <w:sz w:val="28"/>
        </w:rPr>
      </w:pPr>
      <w:r>
        <w:rPr>
          <w:b/>
          <w:sz w:val="28"/>
        </w:rPr>
        <w:t>Introduction</w:t>
      </w:r>
    </w:p>
    <w:p w14:paraId="4D645674" w14:textId="77777777" w:rsidR="00AA56F8" w:rsidRDefault="00AA56F8" w:rsidP="0093524C">
      <w:pPr>
        <w:pStyle w:val="ab"/>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ae"/>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9125C4">
        <w:trPr>
          <w:trHeight w:val="473"/>
        </w:trPr>
        <w:tc>
          <w:tcPr>
            <w:tcW w:w="709" w:type="dxa"/>
          </w:tcPr>
          <w:p w14:paraId="047C1A93" w14:textId="77777777" w:rsidR="00776049" w:rsidRPr="00DD6227" w:rsidRDefault="00776049" w:rsidP="003036CE">
            <w:pPr>
              <w:jc w:val="center"/>
              <w:rPr>
                <w:rFonts w:ascii="Arial" w:hAnsi="Arial" w:cs="Arial"/>
                <w:b/>
                <w:sz w:val="20"/>
              </w:rPr>
            </w:pPr>
            <w:bookmarkStart w:id="0" w:name="RTF35383035323a2048342c312e"/>
            <w:r w:rsidRPr="00DD6227">
              <w:rPr>
                <w:rFonts w:ascii="Arial" w:hAnsi="Arial" w:cs="Arial"/>
                <w:b/>
                <w:sz w:val="20"/>
              </w:rPr>
              <w:t>CID</w:t>
            </w:r>
          </w:p>
        </w:tc>
        <w:tc>
          <w:tcPr>
            <w:tcW w:w="1276" w:type="dxa"/>
          </w:tcPr>
          <w:p w14:paraId="28143F63" w14:textId="77777777" w:rsidR="00776049" w:rsidRPr="00DD6227" w:rsidRDefault="00776049" w:rsidP="003036CE">
            <w:pPr>
              <w:jc w:val="center"/>
              <w:rPr>
                <w:rFonts w:ascii="Arial" w:hAnsi="Arial" w:cs="Arial"/>
                <w:b/>
                <w:sz w:val="20"/>
              </w:rPr>
            </w:pPr>
            <w:r w:rsidRPr="00DD6227">
              <w:rPr>
                <w:rFonts w:ascii="Arial" w:hAnsi="Arial" w:cs="Arial"/>
                <w:b/>
                <w:sz w:val="20"/>
              </w:rPr>
              <w:t>Commenter</w:t>
            </w:r>
          </w:p>
        </w:tc>
        <w:tc>
          <w:tcPr>
            <w:tcW w:w="922" w:type="dxa"/>
          </w:tcPr>
          <w:p w14:paraId="2BD08578" w14:textId="77777777" w:rsidR="00776049" w:rsidRPr="00DD6227" w:rsidRDefault="00776049" w:rsidP="003226A9">
            <w:pPr>
              <w:jc w:val="center"/>
              <w:rPr>
                <w:rFonts w:ascii="Arial" w:hAnsi="Arial" w:cs="Arial"/>
                <w:b/>
                <w:sz w:val="20"/>
              </w:rPr>
            </w:pPr>
            <w:r w:rsidRPr="00DD6227">
              <w:rPr>
                <w:rFonts w:ascii="Arial" w:hAnsi="Arial" w:cs="Arial"/>
                <w:b/>
                <w:sz w:val="20"/>
              </w:rPr>
              <w:t xml:space="preserve">Clause </w:t>
            </w:r>
          </w:p>
        </w:tc>
        <w:tc>
          <w:tcPr>
            <w:tcW w:w="720" w:type="dxa"/>
          </w:tcPr>
          <w:p w14:paraId="799D1186" w14:textId="77777777" w:rsidR="00776049" w:rsidRPr="00DD6227" w:rsidRDefault="00776049" w:rsidP="003036CE">
            <w:pPr>
              <w:jc w:val="center"/>
              <w:rPr>
                <w:rFonts w:ascii="Arial" w:hAnsi="Arial" w:cs="Arial"/>
                <w:b/>
                <w:sz w:val="20"/>
              </w:rPr>
            </w:pPr>
            <w:r w:rsidRPr="00DD6227">
              <w:rPr>
                <w:rFonts w:ascii="Arial" w:hAnsi="Arial" w:cs="Arial"/>
                <w:b/>
                <w:sz w:val="20"/>
              </w:rPr>
              <w:t>Page</w:t>
            </w:r>
          </w:p>
        </w:tc>
        <w:tc>
          <w:tcPr>
            <w:tcW w:w="768" w:type="dxa"/>
          </w:tcPr>
          <w:p w14:paraId="19B64615" w14:textId="77777777" w:rsidR="00776049" w:rsidRPr="00DD6227" w:rsidRDefault="00776049" w:rsidP="003036CE">
            <w:pPr>
              <w:jc w:val="center"/>
              <w:rPr>
                <w:rFonts w:ascii="Arial" w:hAnsi="Arial" w:cs="Arial"/>
                <w:b/>
                <w:sz w:val="20"/>
              </w:rPr>
            </w:pPr>
            <w:r w:rsidRPr="00DD6227">
              <w:rPr>
                <w:rFonts w:ascii="Arial" w:hAnsi="Arial" w:cs="Arial"/>
                <w:b/>
                <w:sz w:val="20"/>
              </w:rPr>
              <w:t>Line</w:t>
            </w:r>
          </w:p>
        </w:tc>
        <w:tc>
          <w:tcPr>
            <w:tcW w:w="1662" w:type="dxa"/>
          </w:tcPr>
          <w:p w14:paraId="00AB459C" w14:textId="1D5BC245" w:rsidR="00776049" w:rsidRPr="00DD6227" w:rsidRDefault="00776049" w:rsidP="003036CE">
            <w:pPr>
              <w:jc w:val="center"/>
              <w:rPr>
                <w:rFonts w:ascii="Arial" w:hAnsi="Arial" w:cs="Arial"/>
                <w:b/>
                <w:sz w:val="20"/>
              </w:rPr>
            </w:pPr>
            <w:r w:rsidRPr="00DD6227">
              <w:rPr>
                <w:rFonts w:ascii="Arial" w:hAnsi="Arial" w:cs="Arial"/>
                <w:b/>
                <w:sz w:val="20"/>
              </w:rPr>
              <w:t>Comment</w:t>
            </w:r>
          </w:p>
        </w:tc>
        <w:tc>
          <w:tcPr>
            <w:tcW w:w="2307" w:type="dxa"/>
          </w:tcPr>
          <w:p w14:paraId="459A2B11" w14:textId="77777777" w:rsidR="00776049" w:rsidRPr="00DD6227" w:rsidRDefault="00776049" w:rsidP="003036CE">
            <w:pPr>
              <w:jc w:val="center"/>
              <w:rPr>
                <w:rFonts w:ascii="Arial" w:hAnsi="Arial" w:cs="Arial"/>
                <w:b/>
                <w:sz w:val="20"/>
              </w:rPr>
            </w:pPr>
            <w:r w:rsidRPr="00DD6227">
              <w:rPr>
                <w:rFonts w:ascii="Arial" w:hAnsi="Arial" w:cs="Arial"/>
                <w:b/>
                <w:sz w:val="20"/>
              </w:rPr>
              <w:t>Proposed Change</w:t>
            </w:r>
          </w:p>
        </w:tc>
        <w:tc>
          <w:tcPr>
            <w:tcW w:w="2126" w:type="dxa"/>
          </w:tcPr>
          <w:p w14:paraId="46730A43" w14:textId="77777777" w:rsidR="00776049" w:rsidRPr="00DD6227" w:rsidRDefault="00776049" w:rsidP="003036CE">
            <w:pPr>
              <w:jc w:val="center"/>
              <w:rPr>
                <w:rFonts w:ascii="Arial" w:hAnsi="Arial" w:cs="Arial"/>
                <w:b/>
                <w:sz w:val="20"/>
              </w:rPr>
            </w:pPr>
            <w:r w:rsidRPr="00DD6227">
              <w:rPr>
                <w:rFonts w:ascii="Arial" w:hAnsi="Arial" w:cs="Arial"/>
                <w:b/>
                <w:sz w:val="20"/>
              </w:rPr>
              <w:t>Resolution</w:t>
            </w:r>
          </w:p>
        </w:tc>
      </w:tr>
      <w:tr w:rsidR="009125C4" w:rsidRPr="00966382" w14:paraId="4CAE8AFB" w14:textId="77777777" w:rsidTr="009125C4">
        <w:trPr>
          <w:trHeight w:val="243"/>
        </w:trPr>
        <w:tc>
          <w:tcPr>
            <w:tcW w:w="709" w:type="dxa"/>
          </w:tcPr>
          <w:p w14:paraId="014BFF22" w14:textId="77777777" w:rsidR="009125C4" w:rsidRPr="00690FE6" w:rsidRDefault="009125C4" w:rsidP="00767DFF">
            <w:pPr>
              <w:jc w:val="right"/>
              <w:rPr>
                <w:rFonts w:ascii="Arial" w:hAnsi="Arial" w:cs="Arial"/>
                <w:sz w:val="20"/>
                <w:highlight w:val="yellow"/>
              </w:rPr>
            </w:pPr>
            <w:r w:rsidRPr="006162BB">
              <w:rPr>
                <w:rFonts w:ascii="Arial" w:hAnsi="Arial" w:cs="Arial"/>
                <w:sz w:val="20"/>
                <w:highlight w:val="yellow"/>
              </w:rPr>
              <w:t>2162</w:t>
            </w:r>
          </w:p>
        </w:tc>
        <w:tc>
          <w:tcPr>
            <w:tcW w:w="1276" w:type="dxa"/>
          </w:tcPr>
          <w:p w14:paraId="5B875C8B" w14:textId="77777777" w:rsidR="009125C4" w:rsidRPr="00690FE6" w:rsidRDefault="009125C4" w:rsidP="00767DFF">
            <w:pPr>
              <w:jc w:val="left"/>
              <w:rPr>
                <w:rFonts w:ascii="Arial" w:hAnsi="Arial" w:cs="Arial"/>
                <w:sz w:val="20"/>
                <w:highlight w:val="yellow"/>
              </w:rPr>
            </w:pPr>
            <w:r>
              <w:rPr>
                <w:rFonts w:ascii="Arial" w:hAnsi="Arial" w:cs="Arial"/>
                <w:sz w:val="20"/>
              </w:rPr>
              <w:t>Laurent Cariou</w:t>
            </w:r>
          </w:p>
        </w:tc>
        <w:tc>
          <w:tcPr>
            <w:tcW w:w="922" w:type="dxa"/>
          </w:tcPr>
          <w:p w14:paraId="72F62C3E" w14:textId="77777777" w:rsidR="009125C4" w:rsidRPr="00690FE6" w:rsidRDefault="009125C4" w:rsidP="00767DFF">
            <w:pPr>
              <w:rPr>
                <w:rFonts w:ascii="Arial" w:hAnsi="Arial" w:cs="Arial"/>
                <w:sz w:val="20"/>
                <w:highlight w:val="yellow"/>
              </w:rPr>
            </w:pPr>
            <w:r>
              <w:rPr>
                <w:rFonts w:ascii="Arial" w:hAnsi="Arial" w:cs="Arial"/>
                <w:sz w:val="20"/>
              </w:rPr>
              <w:t>9.4.2.295b.3</w:t>
            </w:r>
          </w:p>
        </w:tc>
        <w:tc>
          <w:tcPr>
            <w:tcW w:w="720" w:type="dxa"/>
          </w:tcPr>
          <w:p w14:paraId="690C3378" w14:textId="77777777" w:rsidR="009125C4" w:rsidRPr="00690FE6" w:rsidRDefault="009125C4" w:rsidP="00767DFF">
            <w:pPr>
              <w:rPr>
                <w:rFonts w:ascii="Arial" w:hAnsi="Arial" w:cs="Arial"/>
                <w:sz w:val="20"/>
                <w:highlight w:val="yellow"/>
              </w:rPr>
            </w:pPr>
            <w:r>
              <w:rPr>
                <w:rFonts w:ascii="Arial" w:hAnsi="Arial" w:cs="Arial"/>
                <w:sz w:val="20"/>
              </w:rPr>
              <w:t> </w:t>
            </w:r>
          </w:p>
        </w:tc>
        <w:tc>
          <w:tcPr>
            <w:tcW w:w="768" w:type="dxa"/>
          </w:tcPr>
          <w:p w14:paraId="141F60A2" w14:textId="77777777" w:rsidR="009125C4" w:rsidRPr="00690FE6" w:rsidRDefault="009125C4" w:rsidP="00767DFF">
            <w:pPr>
              <w:rPr>
                <w:rFonts w:ascii="Arial" w:hAnsi="Arial" w:cs="Arial"/>
                <w:sz w:val="20"/>
                <w:highlight w:val="yellow"/>
              </w:rPr>
            </w:pPr>
            <w:r>
              <w:rPr>
                <w:rFonts w:ascii="Arial" w:hAnsi="Arial" w:cs="Arial"/>
                <w:sz w:val="20"/>
              </w:rPr>
              <w:t> </w:t>
            </w:r>
          </w:p>
        </w:tc>
        <w:tc>
          <w:tcPr>
            <w:tcW w:w="1662" w:type="dxa"/>
          </w:tcPr>
          <w:p w14:paraId="12CAD8C2" w14:textId="77777777" w:rsidR="009125C4" w:rsidRPr="00690FE6" w:rsidRDefault="009125C4" w:rsidP="00767DFF">
            <w:pPr>
              <w:rPr>
                <w:rFonts w:ascii="Arial" w:hAnsi="Arial" w:cs="Arial"/>
                <w:sz w:val="20"/>
                <w:highlight w:val="yellow"/>
              </w:rPr>
            </w:pPr>
            <w:r>
              <w:rPr>
                <w:rFonts w:ascii="Arial" w:hAnsi="Arial" w:cs="Arial"/>
                <w:sz w:val="20"/>
              </w:rPr>
              <w:t>"The subfields of the Multi-Link Control field of the Probe Request variant Multi-Link element except the Type subfield are TBD." All these subfields should be set to 0 as no other information is needed in MLD probe request</w:t>
            </w:r>
          </w:p>
        </w:tc>
        <w:tc>
          <w:tcPr>
            <w:tcW w:w="2307" w:type="dxa"/>
          </w:tcPr>
          <w:p w14:paraId="0AEA3CE8" w14:textId="77777777" w:rsidR="009125C4" w:rsidRPr="00690FE6" w:rsidRDefault="009125C4" w:rsidP="00767DFF">
            <w:pPr>
              <w:rPr>
                <w:rFonts w:ascii="Arial" w:hAnsi="Arial" w:cs="Arial"/>
                <w:sz w:val="20"/>
                <w:highlight w:val="yellow"/>
              </w:rPr>
            </w:pPr>
            <w:r>
              <w:rPr>
                <w:rFonts w:ascii="Arial" w:hAnsi="Arial" w:cs="Arial"/>
                <w:sz w:val="20"/>
              </w:rPr>
              <w:t>as in comment</w:t>
            </w:r>
          </w:p>
        </w:tc>
        <w:tc>
          <w:tcPr>
            <w:tcW w:w="2126" w:type="dxa"/>
          </w:tcPr>
          <w:p w14:paraId="10E8E031" w14:textId="77777777" w:rsidR="00585FDC" w:rsidRPr="00966382" w:rsidRDefault="00585FDC" w:rsidP="00585FDC">
            <w:pPr>
              <w:rPr>
                <w:rFonts w:ascii="Arial" w:hAnsi="Arial" w:cs="Arial"/>
                <w:b/>
                <w:sz w:val="20"/>
              </w:rPr>
            </w:pPr>
            <w:r w:rsidRPr="00966382">
              <w:rPr>
                <w:rFonts w:ascii="Arial" w:hAnsi="Arial" w:cs="Arial"/>
                <w:b/>
                <w:sz w:val="20"/>
              </w:rPr>
              <w:t>Revised.</w:t>
            </w:r>
          </w:p>
          <w:p w14:paraId="50ED7218" w14:textId="77777777" w:rsidR="00585FDC" w:rsidRPr="00966382" w:rsidRDefault="00585FDC" w:rsidP="00585FDC">
            <w:pPr>
              <w:rPr>
                <w:rFonts w:ascii="Arial" w:hAnsi="Arial" w:cs="Arial"/>
                <w:sz w:val="20"/>
              </w:rPr>
            </w:pPr>
          </w:p>
          <w:p w14:paraId="3EF646C1" w14:textId="5B810A60" w:rsidR="00C77B7B" w:rsidRPr="00C77B7B" w:rsidRDefault="00C77B7B" w:rsidP="00585FDC">
            <w:pPr>
              <w:rPr>
                <w:rFonts w:ascii="Arial" w:hAnsi="Arial" w:cs="Arial"/>
                <w:sz w:val="20"/>
              </w:rPr>
            </w:pPr>
            <w:r>
              <w:rPr>
                <w:rFonts w:ascii="Arial" w:hAnsi="Arial" w:cs="Arial"/>
                <w:sz w:val="20"/>
              </w:rPr>
              <w:t xml:space="preserve">Propose to add MLD ID </w:t>
            </w:r>
            <w:r w:rsidRPr="00C77B7B">
              <w:rPr>
                <w:rFonts w:ascii="Arial" w:hAnsi="Arial" w:cs="Arial" w:hint="eastAsia"/>
                <w:sz w:val="20"/>
              </w:rPr>
              <w:t>into</w:t>
            </w:r>
            <w:r>
              <w:rPr>
                <w:rFonts w:ascii="Arial" w:hAnsi="Arial" w:cs="Arial"/>
                <w:sz w:val="20"/>
              </w:rPr>
              <w:t xml:space="preserve"> the Probe Request </w:t>
            </w:r>
            <w:r w:rsidRPr="00C77B7B">
              <w:rPr>
                <w:rFonts w:ascii="Arial" w:hAnsi="Arial" w:cs="Arial" w:hint="eastAsia"/>
                <w:sz w:val="20"/>
              </w:rPr>
              <w:t>varian</w:t>
            </w:r>
            <w:r>
              <w:rPr>
                <w:rFonts w:ascii="Arial" w:hAnsi="Arial" w:cs="Arial"/>
                <w:sz w:val="20"/>
              </w:rPr>
              <w:t>t Multi-Link element to simplify the parsing at the AP MLD</w:t>
            </w:r>
            <w:r w:rsidRPr="00C77B7B">
              <w:rPr>
                <w:rFonts w:ascii="Arial" w:hAnsi="Arial" w:cs="Arial" w:hint="eastAsia"/>
                <w:sz w:val="20"/>
              </w:rPr>
              <w:t xml:space="preserve"> </w:t>
            </w:r>
            <w:r w:rsidRPr="00C77B7B">
              <w:rPr>
                <w:rFonts w:ascii="Arial" w:hAnsi="Arial" w:cs="Arial"/>
                <w:sz w:val="20"/>
              </w:rPr>
              <w:t>side, please refer to the discussion part in this document for the detail</w:t>
            </w:r>
          </w:p>
          <w:p w14:paraId="5CB873C1" w14:textId="77777777" w:rsidR="00C77B7B" w:rsidRDefault="00C77B7B" w:rsidP="00585FDC">
            <w:pPr>
              <w:rPr>
                <w:rFonts w:ascii="Arial" w:hAnsi="Arial" w:cs="Arial"/>
                <w:sz w:val="20"/>
              </w:rPr>
            </w:pPr>
          </w:p>
          <w:p w14:paraId="2B3DA30F" w14:textId="77777777" w:rsidR="00C77B7B" w:rsidRPr="00966382" w:rsidRDefault="00C77B7B" w:rsidP="00585FDC">
            <w:pPr>
              <w:rPr>
                <w:rFonts w:ascii="Arial" w:hAnsi="Arial" w:cs="Arial"/>
                <w:sz w:val="20"/>
              </w:rPr>
            </w:pPr>
          </w:p>
          <w:p w14:paraId="572F4D1F" w14:textId="345EE083" w:rsidR="009125C4" w:rsidRPr="00966382" w:rsidRDefault="00585FDC" w:rsidP="00A471EF">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B52F7B">
              <w:rPr>
                <w:rFonts w:ascii="Arial" w:hAnsi="Arial" w:cs="Arial"/>
                <w:sz w:val="20"/>
              </w:rPr>
              <w:t>21</w:t>
            </w:r>
            <w:r w:rsidR="00B52F7B" w:rsidRPr="00A471EF">
              <w:rPr>
                <w:rFonts w:ascii="Times New Roman" w:hAnsi="Times New Roman" w:cs="Times New Roman"/>
                <w:sz w:val="20"/>
              </w:rPr>
              <w:t>/</w:t>
            </w:r>
            <w:r w:rsidR="00245B6B" w:rsidRPr="00245B6B">
              <w:rPr>
                <w:rFonts w:ascii="Times New Roman" w:eastAsiaTheme="minorEastAsia" w:hAnsi="Times New Roman" w:cs="Times New Roman"/>
                <w:sz w:val="20"/>
                <w:lang w:eastAsia="zh-CN"/>
              </w:rPr>
              <w:t>0741</w:t>
            </w:r>
            <w:r w:rsidR="00B52F7B" w:rsidRPr="00A471EF">
              <w:rPr>
                <w:rFonts w:ascii="Times New Roman" w:hAnsi="Times New Roman" w:cs="Times New Roman"/>
                <w:sz w:val="20"/>
              </w:rPr>
              <w:t>r</w:t>
            </w:r>
            <w:r w:rsidR="00A471EF" w:rsidRPr="00A471EF">
              <w:rPr>
                <w:rFonts w:ascii="Times New Roman" w:hAnsi="Times New Roman" w:cs="Times New Roman"/>
                <w:sz w:val="20"/>
              </w:rPr>
              <w:t>0</w:t>
            </w:r>
            <w:r w:rsidR="00B52F7B" w:rsidRPr="00966382">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2162</w:t>
            </w:r>
            <w:r w:rsidRPr="00966382">
              <w:rPr>
                <w:rFonts w:ascii="Arial" w:hAnsi="Arial" w:cs="Arial"/>
                <w:sz w:val="20"/>
              </w:rPr>
              <w:t>.</w:t>
            </w:r>
          </w:p>
        </w:tc>
      </w:tr>
      <w:tr w:rsidR="009125C4" w:rsidRPr="00966382" w14:paraId="7E78BB78" w14:textId="77777777" w:rsidTr="009125C4">
        <w:trPr>
          <w:trHeight w:val="243"/>
        </w:trPr>
        <w:tc>
          <w:tcPr>
            <w:tcW w:w="709" w:type="dxa"/>
          </w:tcPr>
          <w:p w14:paraId="5F16AE87" w14:textId="77777777" w:rsidR="009125C4" w:rsidRDefault="009125C4" w:rsidP="00767DFF">
            <w:pPr>
              <w:jc w:val="right"/>
              <w:rPr>
                <w:rFonts w:ascii="Arial" w:hAnsi="Arial" w:cs="Arial"/>
                <w:sz w:val="20"/>
              </w:rPr>
            </w:pPr>
            <w:r w:rsidRPr="006162BB">
              <w:rPr>
                <w:rFonts w:ascii="Arial" w:hAnsi="Arial" w:cs="Arial"/>
                <w:sz w:val="20"/>
                <w:highlight w:val="yellow"/>
              </w:rPr>
              <w:t>2163</w:t>
            </w:r>
          </w:p>
        </w:tc>
        <w:tc>
          <w:tcPr>
            <w:tcW w:w="1276" w:type="dxa"/>
          </w:tcPr>
          <w:p w14:paraId="043247BD" w14:textId="77777777" w:rsidR="009125C4" w:rsidRDefault="009125C4" w:rsidP="00767DFF">
            <w:pPr>
              <w:jc w:val="left"/>
              <w:rPr>
                <w:rFonts w:ascii="Arial" w:hAnsi="Arial" w:cs="Arial"/>
                <w:sz w:val="20"/>
              </w:rPr>
            </w:pPr>
            <w:r>
              <w:rPr>
                <w:rFonts w:ascii="Arial" w:hAnsi="Arial" w:cs="Arial"/>
                <w:sz w:val="20"/>
              </w:rPr>
              <w:t>Laurent Cariou</w:t>
            </w:r>
          </w:p>
        </w:tc>
        <w:tc>
          <w:tcPr>
            <w:tcW w:w="922" w:type="dxa"/>
          </w:tcPr>
          <w:p w14:paraId="17F6D735" w14:textId="77777777" w:rsidR="009125C4" w:rsidRDefault="009125C4" w:rsidP="00767DFF">
            <w:pPr>
              <w:rPr>
                <w:rFonts w:ascii="Arial" w:hAnsi="Arial" w:cs="Arial"/>
                <w:sz w:val="20"/>
              </w:rPr>
            </w:pPr>
            <w:r>
              <w:rPr>
                <w:rFonts w:ascii="Arial" w:hAnsi="Arial" w:cs="Arial"/>
                <w:sz w:val="20"/>
              </w:rPr>
              <w:t>9.4.2.295b.3</w:t>
            </w:r>
          </w:p>
        </w:tc>
        <w:tc>
          <w:tcPr>
            <w:tcW w:w="720" w:type="dxa"/>
          </w:tcPr>
          <w:p w14:paraId="73AAD2E9" w14:textId="77777777" w:rsidR="009125C4" w:rsidRDefault="009125C4" w:rsidP="00767DFF">
            <w:pPr>
              <w:rPr>
                <w:rFonts w:ascii="Arial" w:hAnsi="Arial" w:cs="Arial"/>
                <w:sz w:val="20"/>
              </w:rPr>
            </w:pPr>
            <w:r>
              <w:rPr>
                <w:rFonts w:ascii="Arial" w:hAnsi="Arial" w:cs="Arial"/>
                <w:sz w:val="20"/>
              </w:rPr>
              <w:t> </w:t>
            </w:r>
          </w:p>
        </w:tc>
        <w:tc>
          <w:tcPr>
            <w:tcW w:w="768" w:type="dxa"/>
          </w:tcPr>
          <w:p w14:paraId="7B6A197F" w14:textId="77777777" w:rsidR="009125C4" w:rsidRDefault="009125C4" w:rsidP="00767DFF">
            <w:pPr>
              <w:rPr>
                <w:rFonts w:ascii="Arial" w:hAnsi="Arial" w:cs="Arial"/>
                <w:sz w:val="20"/>
              </w:rPr>
            </w:pPr>
            <w:r>
              <w:rPr>
                <w:rFonts w:ascii="Arial" w:hAnsi="Arial" w:cs="Arial"/>
                <w:sz w:val="20"/>
              </w:rPr>
              <w:t> </w:t>
            </w:r>
          </w:p>
        </w:tc>
        <w:tc>
          <w:tcPr>
            <w:tcW w:w="1662" w:type="dxa"/>
          </w:tcPr>
          <w:p w14:paraId="306109DC" w14:textId="77777777" w:rsidR="009125C4" w:rsidRDefault="009125C4" w:rsidP="00767DFF">
            <w:pPr>
              <w:rPr>
                <w:rFonts w:ascii="Arial" w:hAnsi="Arial" w:cs="Arial"/>
                <w:sz w:val="20"/>
              </w:rPr>
            </w:pPr>
            <w:r>
              <w:rPr>
                <w:rFonts w:ascii="Arial" w:hAnsi="Arial" w:cs="Arial"/>
                <w:sz w:val="20"/>
              </w:rPr>
              <w:t>"The presence and format of the Common Info field in the Probe Request variant Multi-Link element are TBD." It is much simpler if the format is identical as the basic type, and to set all control bits that indicate presence of fields to 0, so that there are no fields present</w:t>
            </w:r>
          </w:p>
        </w:tc>
        <w:tc>
          <w:tcPr>
            <w:tcW w:w="2307" w:type="dxa"/>
          </w:tcPr>
          <w:p w14:paraId="15C405FB" w14:textId="77777777" w:rsidR="009125C4" w:rsidRDefault="009125C4" w:rsidP="00767DFF">
            <w:pPr>
              <w:rPr>
                <w:rFonts w:ascii="Arial" w:hAnsi="Arial" w:cs="Arial"/>
                <w:sz w:val="20"/>
              </w:rPr>
            </w:pPr>
            <w:r>
              <w:rPr>
                <w:rFonts w:ascii="Arial" w:hAnsi="Arial" w:cs="Arial"/>
                <w:sz w:val="20"/>
              </w:rPr>
              <w:t>as in comment</w:t>
            </w:r>
          </w:p>
        </w:tc>
        <w:tc>
          <w:tcPr>
            <w:tcW w:w="2126" w:type="dxa"/>
          </w:tcPr>
          <w:p w14:paraId="6E34E3B0" w14:textId="77777777" w:rsidR="00585FDC" w:rsidRPr="00966382" w:rsidRDefault="00585FDC" w:rsidP="00585FDC">
            <w:pPr>
              <w:rPr>
                <w:rFonts w:ascii="Arial" w:hAnsi="Arial" w:cs="Arial"/>
                <w:b/>
                <w:sz w:val="20"/>
              </w:rPr>
            </w:pPr>
            <w:r w:rsidRPr="00966382">
              <w:rPr>
                <w:rFonts w:ascii="Arial" w:hAnsi="Arial" w:cs="Arial"/>
                <w:b/>
                <w:sz w:val="20"/>
              </w:rPr>
              <w:t>Revised.</w:t>
            </w:r>
          </w:p>
          <w:p w14:paraId="7E0FD976" w14:textId="77777777" w:rsidR="00585FDC" w:rsidRPr="00966382" w:rsidRDefault="00585FDC" w:rsidP="00585FDC">
            <w:pPr>
              <w:rPr>
                <w:rFonts w:ascii="Arial" w:hAnsi="Arial" w:cs="Arial"/>
                <w:sz w:val="20"/>
              </w:rPr>
            </w:pPr>
          </w:p>
          <w:p w14:paraId="07BB3654" w14:textId="77777777" w:rsidR="00C77B7B" w:rsidRPr="00C77B7B" w:rsidRDefault="00C77B7B" w:rsidP="00C77B7B">
            <w:pPr>
              <w:rPr>
                <w:rFonts w:ascii="Arial" w:hAnsi="Arial" w:cs="Arial"/>
                <w:sz w:val="20"/>
              </w:rPr>
            </w:pPr>
            <w:r>
              <w:rPr>
                <w:rFonts w:ascii="Arial" w:hAnsi="Arial" w:cs="Arial"/>
                <w:sz w:val="20"/>
              </w:rPr>
              <w:t xml:space="preserve">Propose to add MLD ID </w:t>
            </w:r>
            <w:r w:rsidRPr="00C77B7B">
              <w:rPr>
                <w:rFonts w:ascii="Arial" w:hAnsi="Arial" w:cs="Arial" w:hint="eastAsia"/>
                <w:sz w:val="20"/>
              </w:rPr>
              <w:t>into</w:t>
            </w:r>
            <w:r>
              <w:rPr>
                <w:rFonts w:ascii="Arial" w:hAnsi="Arial" w:cs="Arial"/>
                <w:sz w:val="20"/>
              </w:rPr>
              <w:t xml:space="preserve"> the Probe Request </w:t>
            </w:r>
            <w:r w:rsidRPr="00C77B7B">
              <w:rPr>
                <w:rFonts w:ascii="Arial" w:hAnsi="Arial" w:cs="Arial" w:hint="eastAsia"/>
                <w:sz w:val="20"/>
              </w:rPr>
              <w:t>varian</w:t>
            </w:r>
            <w:r>
              <w:rPr>
                <w:rFonts w:ascii="Arial" w:hAnsi="Arial" w:cs="Arial"/>
                <w:sz w:val="20"/>
              </w:rPr>
              <w:t>t Multi-Link element to simplify the parsing at the AP MLD</w:t>
            </w:r>
            <w:r w:rsidRPr="00C77B7B">
              <w:rPr>
                <w:rFonts w:ascii="Arial" w:hAnsi="Arial" w:cs="Arial" w:hint="eastAsia"/>
                <w:sz w:val="20"/>
              </w:rPr>
              <w:t xml:space="preserve"> </w:t>
            </w:r>
            <w:r w:rsidRPr="00C77B7B">
              <w:rPr>
                <w:rFonts w:ascii="Arial" w:hAnsi="Arial" w:cs="Arial"/>
                <w:sz w:val="20"/>
              </w:rPr>
              <w:t>side, please refer to the discussion part in this document for the detail</w:t>
            </w:r>
          </w:p>
          <w:p w14:paraId="14829E92" w14:textId="77777777" w:rsidR="00585FDC" w:rsidRPr="00966382" w:rsidRDefault="00585FDC" w:rsidP="00585FDC">
            <w:pPr>
              <w:rPr>
                <w:rFonts w:ascii="Arial" w:hAnsi="Arial" w:cs="Arial"/>
                <w:sz w:val="20"/>
              </w:rPr>
            </w:pPr>
            <w:r w:rsidRPr="00966382">
              <w:rPr>
                <w:rFonts w:ascii="Arial" w:hAnsi="Arial" w:cs="Arial"/>
                <w:sz w:val="20"/>
              </w:rPr>
              <w:t xml:space="preserve"> </w:t>
            </w:r>
          </w:p>
          <w:p w14:paraId="1C26257C" w14:textId="2969F721" w:rsidR="009125C4" w:rsidRPr="00966382" w:rsidRDefault="00585FDC" w:rsidP="00A471EF">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B52F7B">
              <w:rPr>
                <w:rFonts w:ascii="Arial" w:hAnsi="Arial" w:cs="Arial"/>
                <w:sz w:val="20"/>
              </w:rPr>
              <w:t>21/</w:t>
            </w:r>
            <w:r w:rsidR="00245B6B" w:rsidRPr="00245B6B">
              <w:rPr>
                <w:rFonts w:ascii="Times New Roman" w:eastAsiaTheme="minorEastAsia" w:hAnsi="Times New Roman" w:cs="Times New Roman"/>
                <w:sz w:val="20"/>
                <w:lang w:eastAsia="zh-CN"/>
              </w:rPr>
              <w:t>0741</w:t>
            </w:r>
            <w:r w:rsidR="00B52F7B">
              <w:rPr>
                <w:rFonts w:ascii="Arial" w:hAnsi="Arial" w:cs="Arial"/>
                <w:sz w:val="20"/>
              </w:rPr>
              <w:t>r</w:t>
            </w:r>
            <w:r w:rsidR="00A471EF">
              <w:rPr>
                <w:rFonts w:ascii="Arial" w:hAnsi="Arial" w:cs="Arial"/>
                <w:sz w:val="20"/>
              </w:rPr>
              <w:t>0</w:t>
            </w:r>
            <w:r w:rsidR="00B52F7B" w:rsidRPr="00966382">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216</w:t>
            </w:r>
            <w:r w:rsidR="00D83D6A">
              <w:rPr>
                <w:rFonts w:ascii="Arial" w:hAnsi="Arial" w:cs="Arial"/>
                <w:sz w:val="20"/>
              </w:rPr>
              <w:t>3</w:t>
            </w:r>
            <w:r w:rsidRPr="00966382">
              <w:rPr>
                <w:rFonts w:ascii="Arial" w:hAnsi="Arial" w:cs="Arial"/>
                <w:sz w:val="20"/>
              </w:rPr>
              <w:t>.</w:t>
            </w:r>
          </w:p>
        </w:tc>
      </w:tr>
    </w:tbl>
    <w:p w14:paraId="3CE51D79" w14:textId="77777777" w:rsidR="00150E34" w:rsidRDefault="00150E34" w:rsidP="00EE5D9B">
      <w:pPr>
        <w:pStyle w:val="T"/>
        <w:rPr>
          <w:b/>
          <w:sz w:val="24"/>
          <w:u w:val="single"/>
          <w:lang w:val="en-GB"/>
        </w:rPr>
      </w:pPr>
    </w:p>
    <w:p w14:paraId="3CA86F71" w14:textId="77777777" w:rsidR="00150E34" w:rsidRDefault="00150E34" w:rsidP="00EE5D9B">
      <w:pPr>
        <w:pStyle w:val="T"/>
        <w:rPr>
          <w:b/>
          <w:sz w:val="24"/>
          <w:u w:val="single"/>
          <w:lang w:val="en-GB"/>
        </w:rPr>
      </w:pPr>
    </w:p>
    <w:p w14:paraId="4783648A" w14:textId="5A10B420" w:rsidR="00EE5D9B" w:rsidRDefault="00EE5D9B" w:rsidP="00EE5D9B">
      <w:pPr>
        <w:pStyle w:val="T"/>
        <w:rPr>
          <w:sz w:val="24"/>
          <w:lang w:val="en-GB"/>
        </w:rPr>
      </w:pPr>
      <w:r w:rsidRPr="00E3607E">
        <w:rPr>
          <w:b/>
          <w:sz w:val="24"/>
          <w:u w:val="single"/>
          <w:lang w:val="en-GB"/>
        </w:rPr>
        <w:t>Discussion:</w:t>
      </w:r>
      <w:r w:rsidRPr="00E3607E">
        <w:rPr>
          <w:sz w:val="24"/>
          <w:lang w:val="en-GB"/>
        </w:rPr>
        <w:t xml:space="preserve"> </w:t>
      </w:r>
      <w:r w:rsidR="00656607">
        <w:rPr>
          <w:sz w:val="24"/>
          <w:lang w:val="en-GB"/>
        </w:rPr>
        <w:t>None.</w:t>
      </w:r>
    </w:p>
    <w:p w14:paraId="41E697E6" w14:textId="77777777" w:rsidR="00CD413D" w:rsidRDefault="00CD413D" w:rsidP="00EE5D9B">
      <w:pPr>
        <w:pStyle w:val="T"/>
        <w:rPr>
          <w:sz w:val="24"/>
          <w:lang w:val="en-GB"/>
        </w:rPr>
      </w:pPr>
    </w:p>
    <w:p w14:paraId="5209E7AB" w14:textId="032AC75B" w:rsidR="00CD413D" w:rsidRPr="00A471EF" w:rsidRDefault="00CD413D" w:rsidP="00EE5D9B">
      <w:pPr>
        <w:pStyle w:val="T"/>
        <w:rPr>
          <w:sz w:val="22"/>
          <w:lang w:val="en-GB"/>
        </w:rPr>
      </w:pPr>
      <w:r w:rsidRPr="00A471EF">
        <w:rPr>
          <w:sz w:val="22"/>
          <w:lang w:val="en-GB"/>
        </w:rPr>
        <w:t xml:space="preserve">For an AP MLD which contains </w:t>
      </w:r>
      <w:proofErr w:type="spellStart"/>
      <w:r w:rsidRPr="00A471EF">
        <w:rPr>
          <w:sz w:val="22"/>
          <w:lang w:val="en-GB"/>
        </w:rPr>
        <w:t>nontransmitted</w:t>
      </w:r>
      <w:proofErr w:type="spellEnd"/>
      <w:r w:rsidRPr="00A471EF">
        <w:rPr>
          <w:sz w:val="22"/>
          <w:lang w:val="en-GB"/>
        </w:rPr>
        <w:t xml:space="preserve"> BSSI</w:t>
      </w:r>
      <w:r w:rsidR="00A471EF" w:rsidRPr="00A471EF">
        <w:rPr>
          <w:sz w:val="22"/>
          <w:lang w:val="en-GB"/>
        </w:rPr>
        <w:t>D</w:t>
      </w:r>
      <w:r w:rsidRPr="00A471EF">
        <w:rPr>
          <w:sz w:val="22"/>
          <w:lang w:val="en-GB"/>
        </w:rPr>
        <w:t xml:space="preserve"> in the same multiple BSSID set as reporting AP, the non-AP MLD could obtain the following info during the discovery </w:t>
      </w:r>
      <w:r w:rsidR="00150E34" w:rsidRPr="00A471EF">
        <w:rPr>
          <w:sz w:val="22"/>
          <w:lang w:val="en-GB"/>
        </w:rPr>
        <w:t>phase</w:t>
      </w:r>
    </w:p>
    <w:p w14:paraId="2DE28740" w14:textId="4CC0ECB8" w:rsidR="00CD413D" w:rsidRPr="00A471EF" w:rsidRDefault="00CD413D" w:rsidP="00CD413D">
      <w:pPr>
        <w:pStyle w:val="T"/>
        <w:numPr>
          <w:ilvl w:val="0"/>
          <w:numId w:val="11"/>
        </w:numPr>
        <w:rPr>
          <w:sz w:val="22"/>
          <w:lang w:val="en-GB"/>
        </w:rPr>
      </w:pPr>
      <w:r w:rsidRPr="00A471EF">
        <w:rPr>
          <w:sz w:val="22"/>
          <w:lang w:val="en-GB"/>
        </w:rPr>
        <w:t xml:space="preserve">The MAC address of the </w:t>
      </w:r>
      <w:proofErr w:type="spellStart"/>
      <w:r w:rsidRPr="00A471EF">
        <w:rPr>
          <w:sz w:val="22"/>
          <w:lang w:val="en-GB"/>
        </w:rPr>
        <w:t>nontransmitted</w:t>
      </w:r>
      <w:proofErr w:type="spellEnd"/>
      <w:r w:rsidRPr="00A471EF">
        <w:rPr>
          <w:sz w:val="22"/>
          <w:lang w:val="en-GB"/>
        </w:rPr>
        <w:t xml:space="preserve"> BSSID</w:t>
      </w:r>
    </w:p>
    <w:p w14:paraId="204632F3" w14:textId="16031CAA" w:rsidR="00CD413D" w:rsidRPr="00A471EF" w:rsidRDefault="00CD413D" w:rsidP="00CD413D">
      <w:pPr>
        <w:pStyle w:val="T"/>
        <w:numPr>
          <w:ilvl w:val="0"/>
          <w:numId w:val="11"/>
        </w:numPr>
        <w:rPr>
          <w:sz w:val="22"/>
          <w:lang w:val="en-GB"/>
        </w:rPr>
      </w:pPr>
      <w:r w:rsidRPr="00A471EF">
        <w:rPr>
          <w:sz w:val="22"/>
          <w:lang w:val="en-GB"/>
        </w:rPr>
        <w:t>The MLD ID of the AP MLD</w:t>
      </w:r>
    </w:p>
    <w:p w14:paraId="78EC3002" w14:textId="1411A486" w:rsidR="00CD413D" w:rsidRPr="00A471EF" w:rsidRDefault="00CD413D" w:rsidP="00CD413D">
      <w:pPr>
        <w:pStyle w:val="T"/>
        <w:rPr>
          <w:sz w:val="22"/>
          <w:lang w:val="en-GB"/>
        </w:rPr>
      </w:pPr>
      <w:r w:rsidRPr="00A471EF">
        <w:rPr>
          <w:sz w:val="22"/>
          <w:lang w:val="en-GB"/>
        </w:rPr>
        <w:t xml:space="preserve">The non-AP MLD could use the following setting in the ML Probe Request frame to </w:t>
      </w:r>
      <w:r w:rsidR="00B3623B">
        <w:rPr>
          <w:sz w:val="22"/>
          <w:lang w:val="en-GB"/>
        </w:rPr>
        <w:t>simplify</w:t>
      </w:r>
      <w:r w:rsidRPr="00A471EF">
        <w:rPr>
          <w:sz w:val="22"/>
          <w:lang w:val="en-GB"/>
        </w:rPr>
        <w:t xml:space="preserve"> the </w:t>
      </w:r>
      <w:r w:rsidR="00150E34" w:rsidRPr="00A471EF">
        <w:rPr>
          <w:sz w:val="22"/>
          <w:lang w:val="en-GB"/>
        </w:rPr>
        <w:t>parsing at the AP MLD side</w:t>
      </w:r>
    </w:p>
    <w:p w14:paraId="254E4274" w14:textId="5398BD70" w:rsidR="00150E34" w:rsidRPr="00A471EF" w:rsidRDefault="00150E34" w:rsidP="00150E34">
      <w:pPr>
        <w:pStyle w:val="T"/>
        <w:numPr>
          <w:ilvl w:val="0"/>
          <w:numId w:val="12"/>
        </w:numPr>
        <w:rPr>
          <w:sz w:val="22"/>
          <w:lang w:val="en-GB"/>
        </w:rPr>
      </w:pPr>
      <w:r w:rsidRPr="00A471EF">
        <w:rPr>
          <w:sz w:val="22"/>
          <w:lang w:val="en-GB" w:eastAsia="zh-CN"/>
        </w:rPr>
        <w:t>The A1 and A3 address fields are set to the MAC address of the reporting AP</w:t>
      </w:r>
      <w:r w:rsidR="00A471EF" w:rsidRPr="00A471EF">
        <w:rPr>
          <w:sz w:val="22"/>
          <w:lang w:val="en-GB" w:eastAsia="zh-CN"/>
        </w:rPr>
        <w:t xml:space="preserve"> (</w:t>
      </w:r>
      <w:r w:rsidR="00A471EF" w:rsidRPr="00A471EF">
        <w:rPr>
          <w:rFonts w:hint="eastAsia"/>
          <w:sz w:val="22"/>
          <w:lang w:val="en-GB" w:eastAsia="zh-CN"/>
        </w:rPr>
        <w:t>receiving</w:t>
      </w:r>
      <w:r w:rsidR="00A471EF" w:rsidRPr="00A471EF">
        <w:rPr>
          <w:sz w:val="22"/>
          <w:lang w:val="en-GB" w:eastAsia="zh-CN"/>
        </w:rPr>
        <w:t xml:space="preserve"> AP)</w:t>
      </w:r>
    </w:p>
    <w:p w14:paraId="47E8339B" w14:textId="492E48B4" w:rsidR="00150E34" w:rsidRPr="00A471EF" w:rsidRDefault="00150E34" w:rsidP="00150E34">
      <w:pPr>
        <w:pStyle w:val="T"/>
        <w:numPr>
          <w:ilvl w:val="0"/>
          <w:numId w:val="12"/>
        </w:numPr>
        <w:rPr>
          <w:sz w:val="22"/>
          <w:lang w:val="en-GB"/>
        </w:rPr>
      </w:pPr>
      <w:r w:rsidRPr="00A471EF">
        <w:rPr>
          <w:sz w:val="22"/>
          <w:lang w:val="en-GB" w:eastAsia="zh-CN"/>
        </w:rPr>
        <w:t>The MLD ID in the common part of Probe Request variant ML element is MLD ID</w:t>
      </w:r>
      <w:r w:rsidRPr="00A471EF">
        <w:rPr>
          <w:rFonts w:hint="eastAsia"/>
          <w:sz w:val="22"/>
          <w:lang w:val="en-GB" w:eastAsia="zh-CN"/>
        </w:rPr>
        <w:t xml:space="preserve"> of</w:t>
      </w:r>
      <w:r w:rsidRPr="00A471EF">
        <w:rPr>
          <w:sz w:val="22"/>
          <w:lang w:val="en-GB" w:eastAsia="zh-CN"/>
        </w:rPr>
        <w:t xml:space="preserve"> this MLD</w:t>
      </w:r>
    </w:p>
    <w:p w14:paraId="00F87B79" w14:textId="2F084356" w:rsidR="00CD413D" w:rsidRPr="00A471EF" w:rsidRDefault="00150E34" w:rsidP="00EE5D9B">
      <w:pPr>
        <w:pStyle w:val="T"/>
        <w:rPr>
          <w:sz w:val="22"/>
          <w:lang w:val="en-GB"/>
        </w:rPr>
      </w:pPr>
      <w:r w:rsidRPr="00A471EF">
        <w:rPr>
          <w:sz w:val="22"/>
          <w:lang w:val="en-GB"/>
        </w:rPr>
        <w:t xml:space="preserve">Moreover, this setting of </w:t>
      </w:r>
      <w:r w:rsidR="00B3623B">
        <w:rPr>
          <w:sz w:val="22"/>
          <w:lang w:val="en-GB"/>
        </w:rPr>
        <w:t xml:space="preserve">the ML Probe Request </w:t>
      </w:r>
      <w:r w:rsidRPr="00A471EF">
        <w:rPr>
          <w:sz w:val="22"/>
          <w:lang w:val="en-GB"/>
        </w:rPr>
        <w:t>can be used to solicit the info</w:t>
      </w:r>
      <w:r w:rsidR="00B3623B">
        <w:rPr>
          <w:sz w:val="22"/>
          <w:lang w:val="en-GB"/>
        </w:rPr>
        <w:t>rmation</w:t>
      </w:r>
      <w:r w:rsidRPr="00A471EF">
        <w:rPr>
          <w:sz w:val="22"/>
          <w:lang w:val="en-GB"/>
        </w:rPr>
        <w:t xml:space="preserve"> of another AP MLD collocated with the reporting</w:t>
      </w:r>
      <w:r w:rsidR="00B3623B">
        <w:rPr>
          <w:sz w:val="22"/>
          <w:lang w:val="en-GB"/>
        </w:rPr>
        <w:t xml:space="preserve"> AP</w:t>
      </w:r>
      <w:r w:rsidR="00B3623B">
        <w:rPr>
          <w:rFonts w:hint="eastAsia"/>
          <w:sz w:val="22"/>
          <w:lang w:val="en-GB" w:eastAsia="zh-CN"/>
        </w:rPr>
        <w:t>,</w:t>
      </w:r>
      <w:r w:rsidR="00B3623B">
        <w:rPr>
          <w:sz w:val="22"/>
          <w:lang w:val="en-GB"/>
        </w:rPr>
        <w:t xml:space="preserve"> but </w:t>
      </w:r>
      <w:r w:rsidRPr="00A471EF">
        <w:rPr>
          <w:sz w:val="22"/>
          <w:lang w:val="en-GB"/>
        </w:rPr>
        <w:t xml:space="preserve">does not </w:t>
      </w:r>
      <w:r w:rsidR="00B3623B">
        <w:rPr>
          <w:sz w:val="22"/>
          <w:lang w:val="en-GB"/>
        </w:rPr>
        <w:t xml:space="preserve">have an </w:t>
      </w:r>
      <w:r w:rsidRPr="00A471EF">
        <w:rPr>
          <w:sz w:val="22"/>
          <w:lang w:val="en-GB"/>
        </w:rPr>
        <w:t xml:space="preserve">affiliated AP on the same link as the reporting AP, like MLD 2 for AP_1x as shown in the following figure (Note this basic info of this AP MLD is mandated to </w:t>
      </w:r>
      <w:r w:rsidR="00B3623B">
        <w:rPr>
          <w:sz w:val="22"/>
          <w:lang w:val="en-GB"/>
        </w:rPr>
        <w:t>be carries</w:t>
      </w:r>
      <w:r w:rsidRPr="00A471EF">
        <w:rPr>
          <w:sz w:val="22"/>
          <w:lang w:val="en-GB"/>
        </w:rPr>
        <w:t xml:space="preserve"> in the RNR element)</w:t>
      </w:r>
    </w:p>
    <w:p w14:paraId="20C5C632" w14:textId="77777777" w:rsidR="00C77B7B" w:rsidRDefault="00150E34" w:rsidP="00C77B7B">
      <w:pPr>
        <w:pStyle w:val="T"/>
        <w:rPr>
          <w:rFonts w:ascii="TimesNewRomanPSMT" w:cs="TimesNewRomanPSMT"/>
          <w:lang w:eastAsia="zh-CN"/>
        </w:rPr>
      </w:pPr>
      <w:r w:rsidRPr="00BC43A7">
        <w:rPr>
          <w:rFonts w:ascii="TimesNewRomanPSMT" w:cs="TimesNewRomanPSMT"/>
          <w:lang w:eastAsia="zh-CN"/>
        </w:rPr>
        <w:object w:dxaOrig="6811" w:dyaOrig="3466" w14:anchorId="2951A8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7pt;height:173.55pt" o:ole="">
            <v:imagedata r:id="rId8" o:title=""/>
          </v:shape>
          <o:OLEObject Type="Embed" ProgID="Visio.Drawing.11" ShapeID="_x0000_i1025" DrawAspect="Content" ObjectID="_1681065312" r:id="rId9"/>
        </w:object>
      </w:r>
      <w:bookmarkEnd w:id="0"/>
    </w:p>
    <w:p w14:paraId="538967D5" w14:textId="1A4550ED" w:rsidR="00C77B7B" w:rsidRPr="00C77B7B" w:rsidRDefault="00C77B7B" w:rsidP="00C77B7B">
      <w:pPr>
        <w:pStyle w:val="T"/>
        <w:rPr>
          <w:sz w:val="24"/>
          <w:lang w:val="en-GB"/>
        </w:rPr>
      </w:pPr>
      <w:r w:rsidRPr="006D1A51">
        <w:rPr>
          <w:b/>
          <w:bCs/>
          <w:i/>
          <w:iCs/>
          <w:highlight w:val="yellow"/>
          <w:lang w:eastAsia="ko-KR"/>
        </w:rPr>
        <w:t>TGbe editor:</w:t>
      </w:r>
      <w:r w:rsidRPr="000B7A2A">
        <w:rPr>
          <w:b/>
          <w:bCs/>
          <w:i/>
          <w:iCs/>
          <w:highlight w:val="yellow"/>
          <w:lang w:eastAsia="ko-KR"/>
        </w:rPr>
        <w:t xml:space="preserve"> Please modify the subclause</w:t>
      </w:r>
      <w:r w:rsidRPr="00C77B7B">
        <w:rPr>
          <w:b/>
          <w:bCs/>
          <w:i/>
          <w:iCs/>
          <w:highlight w:val="yellow"/>
          <w:lang w:eastAsia="ko-KR"/>
        </w:rPr>
        <w:t xml:space="preserve"> 9.4.2.247b.3Probe Request variant Multi-Link element as follows </w:t>
      </w:r>
    </w:p>
    <w:p w14:paraId="06FC77BF" w14:textId="59613B62" w:rsidR="00E66CCF" w:rsidRDefault="00E66CCF" w:rsidP="00E66C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color w:val="000000"/>
          <w:szCs w:val="22"/>
          <w:lang w:val="en-US"/>
        </w:rPr>
      </w:pPr>
      <w:r w:rsidRPr="002F3B57">
        <w:rPr>
          <w:rFonts w:ascii="Arial" w:hAnsi="Arial" w:cs="Arial"/>
          <w:b/>
          <w:bCs/>
          <w:color w:val="000000"/>
          <w:szCs w:val="22"/>
          <w:lang w:val="en-US"/>
        </w:rPr>
        <w:t>9.4.2.247b</w:t>
      </w:r>
      <w:r>
        <w:rPr>
          <w:rFonts w:ascii="Arial" w:hAnsi="Arial" w:cs="Arial"/>
          <w:b/>
          <w:bCs/>
          <w:color w:val="000000"/>
          <w:szCs w:val="22"/>
          <w:lang w:val="en-US"/>
        </w:rPr>
        <w:t>.3</w:t>
      </w:r>
      <w:r w:rsidRPr="002F3B57">
        <w:rPr>
          <w:rFonts w:ascii="Arial" w:hAnsi="Arial" w:cs="Arial"/>
          <w:b/>
          <w:bCs/>
          <w:color w:val="000000"/>
          <w:szCs w:val="22"/>
          <w:lang w:val="en-US"/>
        </w:rPr>
        <w:tab/>
      </w:r>
      <w:r>
        <w:rPr>
          <w:rFonts w:ascii="Arial" w:hAnsi="Arial" w:cs="Arial"/>
          <w:b/>
          <w:bCs/>
          <w:color w:val="000000"/>
          <w:szCs w:val="22"/>
          <w:lang w:val="en-US"/>
        </w:rPr>
        <w:t xml:space="preserve">Probe Request variant Multi-Link element </w:t>
      </w:r>
    </w:p>
    <w:p w14:paraId="1E8A86BF" w14:textId="77777777" w:rsidR="00E66CCF" w:rsidRDefault="00E66CCF" w:rsidP="00E66CCF">
      <w:pPr>
        <w:pStyle w:val="T"/>
        <w:rPr>
          <w:bCs/>
        </w:rPr>
      </w:pPr>
      <w:r>
        <w:rPr>
          <w:bCs/>
        </w:rPr>
        <w:t xml:space="preserve">The Probe Request </w:t>
      </w:r>
      <w:r>
        <w:t xml:space="preserve">variant </w:t>
      </w:r>
      <w:r>
        <w:rPr>
          <w:bCs/>
        </w:rPr>
        <w:t>Multi-Link element is used to request an AP to provide information of other APs affiliated with the same AP MLD as the AP. The inclusion of a Probe Request variant Multi-Link element in a Probe Request frame identifies it as an MLD probe request.</w:t>
      </w:r>
      <w:bookmarkStart w:id="1" w:name="_Hlk55980259"/>
    </w:p>
    <w:bookmarkEnd w:id="1"/>
    <w:p w14:paraId="4360153E" w14:textId="0CF3E44A" w:rsidR="00E66CCF" w:rsidDel="00F2576C" w:rsidRDefault="00E66CCF" w:rsidP="00E66CCF">
      <w:pPr>
        <w:pStyle w:val="T"/>
        <w:rPr>
          <w:del w:id="2" w:author="Ming Gan" w:date="2021-04-22T17:37:00Z"/>
          <w:w w:val="100"/>
        </w:rPr>
      </w:pPr>
      <w:del w:id="3" w:author="Ming Gan" w:date="2021-04-22T17:37:00Z">
        <w:r w:rsidDel="00F2576C">
          <w:rPr>
            <w:bCs/>
          </w:rPr>
          <w:delText xml:space="preserve">The subfields of the </w:delText>
        </w:r>
        <w:r w:rsidDel="00F2576C">
          <w:rPr>
            <w:w w:val="100"/>
          </w:rPr>
          <w:delText xml:space="preserve">Multi-Link Control field of the Probe Request variant Multi-Link element except the Type subfield are </w:delText>
        </w:r>
        <w:r w:rsidRPr="00365DC8" w:rsidDel="00F2576C">
          <w:rPr>
            <w:w w:val="100"/>
            <w:highlight w:val="yellow"/>
          </w:rPr>
          <w:delText>TBD</w:delText>
        </w:r>
        <w:r w:rsidDel="00F2576C">
          <w:rPr>
            <w:w w:val="100"/>
          </w:rPr>
          <w:delText>.</w:delText>
        </w:r>
      </w:del>
    </w:p>
    <w:p w14:paraId="375B9D17" w14:textId="703E453F" w:rsidR="00F2576C" w:rsidRPr="00E66CCF" w:rsidRDefault="00F2576C" w:rsidP="00F2576C">
      <w:pPr>
        <w:pStyle w:val="T"/>
        <w:rPr>
          <w:ins w:id="4" w:author="Ming Gan" w:date="2021-04-22T17:37:00Z"/>
          <w:w w:val="100"/>
          <w:lang w:val="en-GB"/>
        </w:rPr>
      </w:pPr>
      <w:ins w:id="5" w:author="Ming Gan" w:date="2021-04-22T17:37:00Z">
        <w:r w:rsidRPr="00E66CCF">
          <w:rPr>
            <w:w w:val="100"/>
            <w:lang w:val="en-GB"/>
          </w:rPr>
          <w:t xml:space="preserve">The format of the Presence Bitmap subfield of the Probe Request variant Multi-Link element is defined in Figure 9-788xx (Presence Bitmap subfield of the Probe Request variant Multi-Link element format). </w:t>
        </w:r>
      </w:ins>
    </w:p>
    <w:p w14:paraId="50A65498" w14:textId="77777777" w:rsidR="00F2576C" w:rsidRDefault="00F2576C" w:rsidP="00F2576C">
      <w:pPr>
        <w:pStyle w:val="T"/>
        <w:rPr>
          <w:ins w:id="6" w:author="Ming Gan" w:date="2021-04-22T17:37:00Z"/>
          <w:w w:val="100"/>
          <w:lang w:val="en-GB"/>
        </w:rPr>
      </w:pPr>
    </w:p>
    <w:p w14:paraId="180831E0" w14:textId="77777777" w:rsidR="00F2576C" w:rsidRDefault="00F2576C" w:rsidP="00F2576C">
      <w:pPr>
        <w:pStyle w:val="T"/>
        <w:rPr>
          <w:ins w:id="7" w:author="Ming Gan" w:date="2021-04-22T17:37:00Z"/>
          <w:w w:val="100"/>
          <w:lang w:val="en-GB"/>
        </w:rPr>
      </w:pPr>
    </w:p>
    <w:p w14:paraId="0D6E0C02" w14:textId="77777777" w:rsidR="00F2576C" w:rsidRPr="00E66CCF" w:rsidRDefault="00F2576C" w:rsidP="00F2576C">
      <w:pPr>
        <w:pStyle w:val="T"/>
        <w:rPr>
          <w:ins w:id="8" w:author="Ming Gan" w:date="2021-04-22T17:37:00Z"/>
          <w:w w:val="100"/>
          <w:lang w:val="en-GB"/>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0"/>
        <w:gridCol w:w="1500"/>
        <w:gridCol w:w="4800"/>
      </w:tblGrid>
      <w:tr w:rsidR="00F2576C" w14:paraId="739DF8E4" w14:textId="77777777" w:rsidTr="00A471EF">
        <w:trPr>
          <w:trHeight w:val="400"/>
          <w:jc w:val="center"/>
          <w:ins w:id="9" w:author="Ming Gan" w:date="2021-04-22T17:37:00Z"/>
        </w:trPr>
        <w:tc>
          <w:tcPr>
            <w:tcW w:w="560" w:type="dxa"/>
            <w:tcBorders>
              <w:top w:val="nil"/>
              <w:left w:val="nil"/>
              <w:bottom w:val="nil"/>
              <w:right w:val="nil"/>
            </w:tcBorders>
            <w:tcMar>
              <w:top w:w="160" w:type="dxa"/>
              <w:left w:w="120" w:type="dxa"/>
              <w:bottom w:w="100" w:type="dxa"/>
              <w:right w:w="120" w:type="dxa"/>
            </w:tcMar>
            <w:vAlign w:val="center"/>
          </w:tcPr>
          <w:p w14:paraId="51CF73F4" w14:textId="77777777" w:rsidR="00F2576C" w:rsidRDefault="00F2576C" w:rsidP="00A471EF">
            <w:pPr>
              <w:pStyle w:val="figuretext"/>
              <w:rPr>
                <w:ins w:id="10" w:author="Ming Gan" w:date="2021-04-22T17:37:00Z"/>
              </w:rPr>
            </w:pPr>
          </w:p>
        </w:tc>
        <w:tc>
          <w:tcPr>
            <w:tcW w:w="1500" w:type="dxa"/>
            <w:tcBorders>
              <w:top w:val="nil"/>
              <w:left w:val="nil"/>
              <w:bottom w:val="single" w:sz="10" w:space="0" w:color="000000"/>
              <w:right w:val="nil"/>
            </w:tcBorders>
            <w:vAlign w:val="center"/>
          </w:tcPr>
          <w:p w14:paraId="1EA03F92" w14:textId="77777777" w:rsidR="00F2576C" w:rsidRPr="00D76B21" w:rsidRDefault="00F2576C" w:rsidP="00A471EF">
            <w:pPr>
              <w:pStyle w:val="figuretext"/>
              <w:tabs>
                <w:tab w:val="right" w:pos="1060"/>
              </w:tabs>
              <w:rPr>
                <w:ins w:id="11" w:author="Ming Gan" w:date="2021-04-22T17:37:00Z"/>
                <w:color w:val="000000" w:themeColor="text1"/>
                <w:w w:val="100"/>
              </w:rPr>
            </w:pPr>
            <w:ins w:id="12" w:author="Ming Gan" w:date="2021-04-22T17:37:00Z">
              <w:r w:rsidRPr="00D76B21">
                <w:rPr>
                  <w:color w:val="000000" w:themeColor="text1"/>
                  <w:w w:val="100"/>
                </w:rPr>
                <w:t xml:space="preserve">B0        </w:t>
              </w:r>
            </w:ins>
          </w:p>
        </w:tc>
        <w:tc>
          <w:tcPr>
            <w:tcW w:w="4800" w:type="dxa"/>
            <w:tcBorders>
              <w:top w:val="nil"/>
              <w:left w:val="nil"/>
              <w:bottom w:val="single" w:sz="10" w:space="0" w:color="000000"/>
              <w:right w:val="nil"/>
            </w:tcBorders>
            <w:tcMar>
              <w:top w:w="160" w:type="dxa"/>
              <w:left w:w="120" w:type="dxa"/>
              <w:bottom w:w="100" w:type="dxa"/>
              <w:right w:w="120" w:type="dxa"/>
            </w:tcMar>
            <w:vAlign w:val="center"/>
          </w:tcPr>
          <w:p w14:paraId="04B3750C" w14:textId="77777777" w:rsidR="00F2576C" w:rsidRPr="00D76B21" w:rsidRDefault="00F2576C" w:rsidP="00A471EF">
            <w:pPr>
              <w:pStyle w:val="figuretext"/>
              <w:tabs>
                <w:tab w:val="right" w:pos="1060"/>
              </w:tabs>
              <w:rPr>
                <w:ins w:id="13" w:author="Ming Gan" w:date="2021-04-22T17:37:00Z"/>
                <w:color w:val="000000" w:themeColor="text1"/>
                <w:w w:val="100"/>
              </w:rPr>
            </w:pPr>
            <w:ins w:id="14" w:author="Ming Gan" w:date="2021-04-22T17:37:00Z">
              <w:r>
                <w:rPr>
                  <w:color w:val="000000" w:themeColor="text1"/>
                  <w:w w:val="100"/>
                </w:rPr>
                <w:t>B1</w:t>
              </w:r>
              <w:r w:rsidRPr="00D76B21">
                <w:rPr>
                  <w:color w:val="000000" w:themeColor="text1"/>
                  <w:w w:val="100"/>
                </w:rPr>
                <w:t xml:space="preserve">   </w:t>
              </w:r>
              <w:r>
                <w:rPr>
                  <w:color w:val="000000" w:themeColor="text1"/>
                  <w:w w:val="100"/>
                </w:rPr>
                <w:t xml:space="preserve">                                                                  </w:t>
              </w:r>
              <w:r w:rsidRPr="00D76B21">
                <w:rPr>
                  <w:color w:val="000000" w:themeColor="text1"/>
                  <w:w w:val="100"/>
                </w:rPr>
                <w:t xml:space="preserve"> B1</w:t>
              </w:r>
              <w:r>
                <w:rPr>
                  <w:color w:val="000000" w:themeColor="text1"/>
                  <w:w w:val="100"/>
                </w:rPr>
                <w:t>1</w:t>
              </w:r>
            </w:ins>
          </w:p>
        </w:tc>
      </w:tr>
      <w:tr w:rsidR="00F2576C" w14:paraId="6DCFEA4B" w14:textId="77777777" w:rsidTr="00A471EF">
        <w:trPr>
          <w:trHeight w:val="560"/>
          <w:jc w:val="center"/>
          <w:ins w:id="15" w:author="Ming Gan" w:date="2021-04-22T17:37:00Z"/>
        </w:trPr>
        <w:tc>
          <w:tcPr>
            <w:tcW w:w="560" w:type="dxa"/>
            <w:tcBorders>
              <w:top w:val="nil"/>
              <w:left w:val="nil"/>
              <w:bottom w:val="nil"/>
              <w:right w:val="nil"/>
            </w:tcBorders>
            <w:tcMar>
              <w:top w:w="160" w:type="dxa"/>
              <w:left w:w="120" w:type="dxa"/>
              <w:bottom w:w="100" w:type="dxa"/>
              <w:right w:w="120" w:type="dxa"/>
            </w:tcMar>
            <w:vAlign w:val="center"/>
          </w:tcPr>
          <w:p w14:paraId="0E623120" w14:textId="77777777" w:rsidR="00F2576C" w:rsidRDefault="00F2576C" w:rsidP="00A471EF">
            <w:pPr>
              <w:pStyle w:val="figuretext"/>
              <w:rPr>
                <w:ins w:id="16" w:author="Ming Gan" w:date="2021-04-22T17:37:00Z"/>
              </w:rPr>
            </w:pPr>
          </w:p>
        </w:tc>
        <w:tc>
          <w:tcPr>
            <w:tcW w:w="1500" w:type="dxa"/>
            <w:tcBorders>
              <w:top w:val="single" w:sz="10" w:space="0" w:color="000000"/>
              <w:left w:val="single" w:sz="10" w:space="0" w:color="000000"/>
              <w:bottom w:val="single" w:sz="10" w:space="0" w:color="000000"/>
              <w:right w:val="single" w:sz="10" w:space="0" w:color="000000"/>
            </w:tcBorders>
            <w:vAlign w:val="center"/>
          </w:tcPr>
          <w:p w14:paraId="68035A7C" w14:textId="54B94A3A" w:rsidR="00F2576C" w:rsidRPr="00D76B21" w:rsidRDefault="00F2576C" w:rsidP="00A471EF">
            <w:pPr>
              <w:pStyle w:val="figuretext"/>
              <w:rPr>
                <w:ins w:id="17" w:author="Ming Gan" w:date="2021-04-22T17:37:00Z"/>
                <w:color w:val="000000" w:themeColor="text1"/>
                <w:w w:val="100"/>
              </w:rPr>
            </w:pPr>
            <w:ins w:id="18" w:author="Ming Gan" w:date="2021-04-22T17:37:00Z">
              <w:r>
                <w:rPr>
                  <w:color w:val="000000" w:themeColor="text1"/>
                  <w:w w:val="100"/>
                </w:rPr>
                <w:t>MLD</w:t>
              </w:r>
            </w:ins>
            <w:ins w:id="19" w:author="Ming Gan" w:date="2021-04-22T17:39:00Z">
              <w:r>
                <w:rPr>
                  <w:color w:val="000000" w:themeColor="text1"/>
                  <w:w w:val="100"/>
                </w:rPr>
                <w:t xml:space="preserve"> ID</w:t>
              </w:r>
            </w:ins>
            <w:ins w:id="20" w:author="Ming Gan" w:date="2021-04-22T17:37:00Z">
              <w:r>
                <w:rPr>
                  <w:color w:val="000000" w:themeColor="text1"/>
                  <w:w w:val="100"/>
                </w:rPr>
                <w:t xml:space="preserve"> Present</w:t>
              </w:r>
            </w:ins>
          </w:p>
        </w:tc>
        <w:tc>
          <w:tcPr>
            <w:tcW w:w="48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3B33A49" w14:textId="77777777" w:rsidR="00F2576C" w:rsidRPr="00D76B21" w:rsidRDefault="00F2576C" w:rsidP="00A471EF">
            <w:pPr>
              <w:pStyle w:val="figuretext"/>
              <w:rPr>
                <w:ins w:id="21" w:author="Ming Gan" w:date="2021-04-22T17:37:00Z"/>
                <w:color w:val="000000" w:themeColor="text1"/>
                <w:w w:val="100"/>
              </w:rPr>
            </w:pPr>
            <w:ins w:id="22" w:author="Ming Gan" w:date="2021-04-22T17:37:00Z">
              <w:r w:rsidRPr="00D76B21">
                <w:rPr>
                  <w:color w:val="000000" w:themeColor="text1"/>
                  <w:w w:val="100"/>
                </w:rPr>
                <w:t>Reserved</w:t>
              </w:r>
            </w:ins>
          </w:p>
        </w:tc>
      </w:tr>
      <w:tr w:rsidR="00F2576C" w14:paraId="697322C6" w14:textId="77777777" w:rsidTr="00A471EF">
        <w:trPr>
          <w:trHeight w:val="400"/>
          <w:jc w:val="center"/>
          <w:ins w:id="23" w:author="Ming Gan" w:date="2021-04-22T17:37:00Z"/>
        </w:trPr>
        <w:tc>
          <w:tcPr>
            <w:tcW w:w="560" w:type="dxa"/>
            <w:tcBorders>
              <w:top w:val="nil"/>
              <w:left w:val="nil"/>
              <w:bottom w:val="nil"/>
              <w:right w:val="nil"/>
            </w:tcBorders>
            <w:tcMar>
              <w:top w:w="160" w:type="dxa"/>
              <w:left w:w="120" w:type="dxa"/>
              <w:bottom w:w="100" w:type="dxa"/>
              <w:right w:w="120" w:type="dxa"/>
            </w:tcMar>
            <w:vAlign w:val="center"/>
          </w:tcPr>
          <w:p w14:paraId="5C5C2F0A" w14:textId="77777777" w:rsidR="00F2576C" w:rsidRDefault="00F2576C" w:rsidP="00A471EF">
            <w:pPr>
              <w:pStyle w:val="figuretext"/>
              <w:rPr>
                <w:ins w:id="24" w:author="Ming Gan" w:date="2021-04-22T17:37:00Z"/>
              </w:rPr>
            </w:pPr>
            <w:ins w:id="25" w:author="Ming Gan" w:date="2021-04-22T17:37:00Z">
              <w:r>
                <w:rPr>
                  <w:w w:val="100"/>
                </w:rPr>
                <w:t>Bits:</w:t>
              </w:r>
            </w:ins>
          </w:p>
        </w:tc>
        <w:tc>
          <w:tcPr>
            <w:tcW w:w="1500" w:type="dxa"/>
            <w:tcBorders>
              <w:top w:val="nil"/>
              <w:left w:val="nil"/>
              <w:bottom w:val="nil"/>
              <w:right w:val="nil"/>
            </w:tcBorders>
            <w:vAlign w:val="center"/>
          </w:tcPr>
          <w:p w14:paraId="57856CC5" w14:textId="77777777" w:rsidR="00F2576C" w:rsidRPr="00D76B21" w:rsidRDefault="00F2576C" w:rsidP="00A471EF">
            <w:pPr>
              <w:pStyle w:val="figuretext"/>
              <w:rPr>
                <w:ins w:id="26" w:author="Ming Gan" w:date="2021-04-22T17:37:00Z"/>
                <w:color w:val="000000" w:themeColor="text1"/>
                <w:w w:val="100"/>
              </w:rPr>
            </w:pPr>
            <w:ins w:id="27" w:author="Ming Gan" w:date="2021-04-22T17:37:00Z">
              <w:r>
                <w:rPr>
                  <w:color w:val="000000" w:themeColor="text1"/>
                  <w:w w:val="100"/>
                </w:rPr>
                <w:t>1</w:t>
              </w:r>
            </w:ins>
          </w:p>
        </w:tc>
        <w:tc>
          <w:tcPr>
            <w:tcW w:w="4800" w:type="dxa"/>
            <w:tcBorders>
              <w:top w:val="nil"/>
              <w:left w:val="nil"/>
              <w:bottom w:val="nil"/>
              <w:right w:val="nil"/>
            </w:tcBorders>
            <w:tcMar>
              <w:top w:w="160" w:type="dxa"/>
              <w:left w:w="120" w:type="dxa"/>
              <w:bottom w:w="100" w:type="dxa"/>
              <w:right w:w="120" w:type="dxa"/>
            </w:tcMar>
            <w:vAlign w:val="center"/>
          </w:tcPr>
          <w:p w14:paraId="34AAAF1D" w14:textId="77777777" w:rsidR="00F2576C" w:rsidRPr="00D76B21" w:rsidRDefault="00F2576C" w:rsidP="00A471EF">
            <w:pPr>
              <w:pStyle w:val="figuretext"/>
              <w:rPr>
                <w:ins w:id="28" w:author="Ming Gan" w:date="2021-04-22T17:37:00Z"/>
                <w:rFonts w:eastAsia="宋体"/>
                <w:color w:val="000000" w:themeColor="text1"/>
                <w:w w:val="100"/>
              </w:rPr>
            </w:pPr>
            <w:ins w:id="29" w:author="Ming Gan" w:date="2021-04-22T17:37:00Z">
              <w:r>
                <w:rPr>
                  <w:color w:val="000000" w:themeColor="text1"/>
                  <w:w w:val="100"/>
                </w:rPr>
                <w:t>11</w:t>
              </w:r>
            </w:ins>
          </w:p>
          <w:p w14:paraId="130CB472" w14:textId="77777777" w:rsidR="00F2576C" w:rsidRPr="00D76B21" w:rsidRDefault="00F2576C" w:rsidP="00A471EF">
            <w:pPr>
              <w:pStyle w:val="figuretext"/>
              <w:rPr>
                <w:ins w:id="30" w:author="Ming Gan" w:date="2021-04-22T17:37:00Z"/>
                <w:rFonts w:eastAsia="宋体"/>
                <w:color w:val="000000" w:themeColor="text1"/>
                <w:w w:val="100"/>
              </w:rPr>
            </w:pPr>
          </w:p>
        </w:tc>
      </w:tr>
      <w:tr w:rsidR="00F2576C" w14:paraId="746148A6" w14:textId="77777777" w:rsidTr="00A471EF">
        <w:trPr>
          <w:trHeight w:val="400"/>
          <w:jc w:val="center"/>
          <w:ins w:id="31" w:author="Ming Gan" w:date="2021-04-22T17:37:00Z"/>
        </w:trPr>
        <w:tc>
          <w:tcPr>
            <w:tcW w:w="6860" w:type="dxa"/>
            <w:gridSpan w:val="3"/>
            <w:tcBorders>
              <w:top w:val="nil"/>
              <w:left w:val="nil"/>
              <w:bottom w:val="nil"/>
              <w:right w:val="nil"/>
            </w:tcBorders>
            <w:tcMar>
              <w:top w:w="160" w:type="dxa"/>
              <w:left w:w="120" w:type="dxa"/>
              <w:bottom w:w="100" w:type="dxa"/>
              <w:right w:w="120" w:type="dxa"/>
            </w:tcMar>
            <w:vAlign w:val="center"/>
          </w:tcPr>
          <w:p w14:paraId="0109E9F7" w14:textId="77777777" w:rsidR="00F2576C" w:rsidRPr="00D76B21" w:rsidRDefault="00F2576C" w:rsidP="00A471EF">
            <w:pPr>
              <w:pStyle w:val="FigTitle"/>
              <w:rPr>
                <w:ins w:id="32" w:author="Ming Gan" w:date="2021-04-22T17:37:00Z"/>
                <w:rFonts w:eastAsia="宋体"/>
                <w:color w:val="000000" w:themeColor="text1"/>
                <w:w w:val="100"/>
              </w:rPr>
            </w:pPr>
            <w:ins w:id="33" w:author="Ming Gan" w:date="2021-04-22T17:37:00Z">
              <w:r w:rsidRPr="003D58EC">
                <w:rPr>
                  <w:w w:val="100"/>
                </w:rPr>
                <w:t>Figure 9-788</w:t>
              </w:r>
              <w:r>
                <w:rPr>
                  <w:rFonts w:hint="eastAsia"/>
                  <w:w w:val="100"/>
                </w:rPr>
                <w:t>xx</w:t>
              </w:r>
              <w:r w:rsidRPr="003D58EC">
                <w:rPr>
                  <w:w w:val="100"/>
                </w:rPr>
                <w:t>—</w:t>
              </w:r>
              <w:r w:rsidRPr="00E66CCF">
                <w:rPr>
                  <w:w w:val="100"/>
                </w:rPr>
                <w:t>Presence Bitmap subfield of the Probe Request variant Multi-Link element format</w:t>
              </w:r>
            </w:ins>
          </w:p>
        </w:tc>
      </w:tr>
    </w:tbl>
    <w:p w14:paraId="038998E5" w14:textId="49C25095" w:rsidR="00F2576C" w:rsidRPr="00F2576C" w:rsidRDefault="00F2576C" w:rsidP="00E66CCF">
      <w:pPr>
        <w:pStyle w:val="T"/>
        <w:rPr>
          <w:ins w:id="34" w:author="Ming Gan" w:date="2021-04-22T17:37:00Z"/>
          <w:w w:val="100"/>
          <w:lang w:val="en-GB"/>
        </w:rPr>
      </w:pPr>
      <w:ins w:id="35" w:author="Ming Gan" w:date="2021-04-22T17:39:00Z">
        <w:r>
          <w:rPr>
            <w:w w:val="100"/>
          </w:rPr>
          <w:t xml:space="preserve">The </w:t>
        </w:r>
        <w:r>
          <w:rPr>
            <w:rFonts w:eastAsia="宋体"/>
            <w:color w:val="000000" w:themeColor="text1"/>
            <w:lang w:eastAsia="zh-CN"/>
          </w:rPr>
          <w:t>MLD ID Present</w:t>
        </w:r>
        <w:r>
          <w:rPr>
            <w:w w:val="100"/>
          </w:rPr>
          <w:t xml:space="preserve"> subfield is set to 1 if the </w:t>
        </w:r>
        <w:r>
          <w:rPr>
            <w:rFonts w:eastAsia="宋体"/>
            <w:color w:val="000000" w:themeColor="text1"/>
            <w:lang w:eastAsia="zh-CN"/>
          </w:rPr>
          <w:t xml:space="preserve">MLD ID </w:t>
        </w:r>
        <w:r>
          <w:rPr>
            <w:w w:val="100"/>
          </w:rPr>
          <w:t xml:space="preserve">field is present in the Common Info field. Otherwise the </w:t>
        </w:r>
        <w:r>
          <w:rPr>
            <w:rFonts w:eastAsia="宋体"/>
            <w:color w:val="000000" w:themeColor="text1"/>
            <w:lang w:eastAsia="zh-CN"/>
          </w:rPr>
          <w:t>MLD ID Present</w:t>
        </w:r>
        <w:r>
          <w:rPr>
            <w:w w:val="100"/>
          </w:rPr>
          <w:t xml:space="preserve"> subfield is set to 0. </w:t>
        </w:r>
      </w:ins>
    </w:p>
    <w:p w14:paraId="50BB2A89" w14:textId="77777777" w:rsidR="00F2576C" w:rsidRDefault="00F2576C" w:rsidP="00E66CCF">
      <w:pPr>
        <w:pStyle w:val="T"/>
        <w:rPr>
          <w:ins w:id="36" w:author="Ming Gan" w:date="2021-04-22T17:37:00Z"/>
          <w:w w:val="100"/>
        </w:rPr>
      </w:pPr>
    </w:p>
    <w:p w14:paraId="3D8BE5A7" w14:textId="338B86F9" w:rsidR="00E66CCF" w:rsidRPr="00E66CCF" w:rsidDel="00F2576C" w:rsidRDefault="00E66CCF" w:rsidP="00E66CCF">
      <w:pPr>
        <w:pStyle w:val="T"/>
        <w:rPr>
          <w:del w:id="37" w:author="Ming Gan" w:date="2021-04-22T17:38:00Z"/>
          <w:w w:val="100"/>
          <w:lang w:val="en-GB"/>
        </w:rPr>
      </w:pPr>
      <w:del w:id="38" w:author="Ming Gan" w:date="2021-04-22T17:38:00Z">
        <w:r w:rsidRPr="00E66CCF" w:rsidDel="00F2576C">
          <w:rPr>
            <w:w w:val="100"/>
            <w:lang w:val="en-GB"/>
          </w:rPr>
          <w:delText xml:space="preserve">The presence and format of the Common Info field in the Probe Request variant Multi-Link element are </w:delText>
        </w:r>
        <w:r w:rsidRPr="00F2576C" w:rsidDel="00F2576C">
          <w:rPr>
            <w:w w:val="100"/>
            <w:highlight w:val="yellow"/>
            <w:lang w:val="en-GB"/>
          </w:rPr>
          <w:delText>TBD.</w:delText>
        </w:r>
      </w:del>
    </w:p>
    <w:p w14:paraId="0AC5DE4B" w14:textId="77777777" w:rsidR="00F2576C" w:rsidRDefault="00F2576C" w:rsidP="00F2576C">
      <w:pPr>
        <w:pStyle w:val="T"/>
        <w:rPr>
          <w:ins w:id="39" w:author="Ming Gan" w:date="2021-04-22T17:38:00Z"/>
          <w:w w:val="100"/>
        </w:rPr>
      </w:pPr>
      <w:ins w:id="40" w:author="Ming Gan" w:date="2021-04-22T17:38:00Z">
        <w:r>
          <w:rPr>
            <w:w w:val="100"/>
          </w:rPr>
          <w:t xml:space="preserve">The format of the Common Info field of the </w:t>
        </w:r>
        <w:r w:rsidRPr="00177277">
          <w:rPr>
            <w:w w:val="100"/>
          </w:rPr>
          <w:t>Probe Request variant</w:t>
        </w:r>
        <w:r>
          <w:rPr>
            <w:w w:val="100"/>
          </w:rPr>
          <w:t xml:space="preserve"> Multi-Link element is defined in </w:t>
        </w:r>
        <w:r>
          <w:rPr>
            <w:w w:val="100"/>
          </w:rPr>
          <w:fldChar w:fldCharType="begin"/>
        </w:r>
        <w:r>
          <w:rPr>
            <w:w w:val="100"/>
          </w:rPr>
          <w:instrText xml:space="preserve"> REF  RTF36393930363a204669675469 \h \* MERGEFORMAT </w:instrText>
        </w:r>
      </w:ins>
      <w:r>
        <w:rPr>
          <w:w w:val="100"/>
        </w:rPr>
      </w:r>
      <w:ins w:id="41" w:author="Ming Gan" w:date="2021-04-22T17:38:00Z">
        <w:r>
          <w:rPr>
            <w:w w:val="100"/>
          </w:rPr>
          <w:fldChar w:fldCharType="separate"/>
        </w:r>
        <w:r>
          <w:rPr>
            <w:w w:val="100"/>
          </w:rPr>
          <w:t>Figure 9-788</w:t>
        </w:r>
        <w:r w:rsidRPr="003C7E64">
          <w:rPr>
            <w:rFonts w:eastAsia="宋体"/>
            <w:w w:val="100"/>
            <w:lang w:eastAsia="zh-CN"/>
          </w:rPr>
          <w:t>yy</w:t>
        </w:r>
        <w:r>
          <w:rPr>
            <w:w w:val="100"/>
          </w:rPr>
          <w:t xml:space="preserve"> (Common Info field of the </w:t>
        </w:r>
        <w:r w:rsidRPr="00E05516">
          <w:rPr>
            <w:w w:val="100"/>
          </w:rPr>
          <w:t>Probe Request</w:t>
        </w:r>
        <w:r>
          <w:rPr>
            <w:w w:val="100"/>
          </w:rPr>
          <w:t xml:space="preserve"> variant Multi-Link element)</w:t>
        </w:r>
        <w:r>
          <w:rPr>
            <w:w w:val="100"/>
          </w:rPr>
          <w:fldChar w:fldCharType="end"/>
        </w:r>
        <w:r>
          <w:rPr>
            <w:w w:val="100"/>
          </w:rPr>
          <w:t>.</w:t>
        </w:r>
      </w:ins>
    </w:p>
    <w:p w14:paraId="63EDA2EF" w14:textId="77777777" w:rsidR="00F2576C" w:rsidRDefault="00F2576C" w:rsidP="00F2576C">
      <w:pPr>
        <w:pStyle w:val="T"/>
        <w:rPr>
          <w:ins w:id="42" w:author="Ming Gan" w:date="2021-04-22T17:38:00Z"/>
          <w:w w:val="100"/>
        </w:rPr>
      </w:pPr>
    </w:p>
    <w:p w14:paraId="2E9093CD" w14:textId="77777777" w:rsidR="00F2576C" w:rsidRPr="00E05516" w:rsidRDefault="00F2576C" w:rsidP="00F2576C">
      <w:pPr>
        <w:pStyle w:val="T"/>
        <w:rPr>
          <w:ins w:id="43" w:author="Ming Gan" w:date="2021-04-22T17:38:00Z"/>
          <w:w w:val="100"/>
        </w:rPr>
      </w:pPr>
    </w:p>
    <w:p w14:paraId="7B82E54D" w14:textId="77777777" w:rsidR="00F2576C" w:rsidRDefault="00F2576C" w:rsidP="00F2576C">
      <w:pPr>
        <w:pStyle w:val="T"/>
        <w:rPr>
          <w:ins w:id="44" w:author="Ming Gan" w:date="2021-04-22T17:38: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4800"/>
      </w:tblGrid>
      <w:tr w:rsidR="00F2576C" w14:paraId="5EDDD3E5" w14:textId="77777777" w:rsidTr="00A471EF">
        <w:trPr>
          <w:trHeight w:val="560"/>
          <w:jc w:val="center"/>
          <w:ins w:id="45" w:author="Ming Gan" w:date="2021-04-22T17:38:00Z"/>
        </w:trPr>
        <w:tc>
          <w:tcPr>
            <w:tcW w:w="870" w:type="dxa"/>
            <w:tcBorders>
              <w:top w:val="nil"/>
              <w:left w:val="nil"/>
              <w:bottom w:val="nil"/>
              <w:right w:val="nil"/>
            </w:tcBorders>
            <w:tcMar>
              <w:top w:w="160" w:type="dxa"/>
              <w:left w:w="120" w:type="dxa"/>
              <w:bottom w:w="100" w:type="dxa"/>
              <w:right w:w="120" w:type="dxa"/>
            </w:tcMar>
            <w:vAlign w:val="center"/>
          </w:tcPr>
          <w:p w14:paraId="67A3C643" w14:textId="77777777" w:rsidR="00F2576C" w:rsidRDefault="00F2576C" w:rsidP="00A471EF">
            <w:pPr>
              <w:pStyle w:val="figuretext"/>
              <w:rPr>
                <w:ins w:id="46" w:author="Ming Gan" w:date="2021-04-22T17:38:00Z"/>
              </w:rPr>
            </w:pPr>
          </w:p>
        </w:tc>
        <w:tc>
          <w:tcPr>
            <w:tcW w:w="48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0F9EBF5" w14:textId="77777777" w:rsidR="00F2576C" w:rsidRDefault="00F2576C" w:rsidP="00A471EF">
            <w:pPr>
              <w:pStyle w:val="figuretext"/>
              <w:rPr>
                <w:ins w:id="47" w:author="Ming Gan" w:date="2021-04-22T17:38:00Z"/>
                <w:color w:val="FF0000"/>
              </w:rPr>
            </w:pPr>
            <w:ins w:id="48" w:author="Ming Gan" w:date="2021-04-22T17:38:00Z">
              <w:r>
                <w:rPr>
                  <w:w w:val="100"/>
                </w:rPr>
                <w:t>MLD ID</w:t>
              </w:r>
            </w:ins>
          </w:p>
        </w:tc>
      </w:tr>
      <w:tr w:rsidR="00F2576C" w14:paraId="5DAB3968" w14:textId="77777777" w:rsidTr="00A471EF">
        <w:trPr>
          <w:trHeight w:val="400"/>
          <w:jc w:val="center"/>
          <w:ins w:id="49" w:author="Ming Gan" w:date="2021-04-22T17:38:00Z"/>
        </w:trPr>
        <w:tc>
          <w:tcPr>
            <w:tcW w:w="870" w:type="dxa"/>
            <w:tcBorders>
              <w:top w:val="nil"/>
              <w:left w:val="nil"/>
              <w:bottom w:val="nil"/>
              <w:right w:val="nil"/>
            </w:tcBorders>
            <w:tcMar>
              <w:top w:w="160" w:type="dxa"/>
              <w:left w:w="120" w:type="dxa"/>
              <w:bottom w:w="100" w:type="dxa"/>
              <w:right w:w="120" w:type="dxa"/>
            </w:tcMar>
            <w:vAlign w:val="center"/>
          </w:tcPr>
          <w:p w14:paraId="7F16D360" w14:textId="77777777" w:rsidR="00F2576C" w:rsidRDefault="00F2576C" w:rsidP="00A471EF">
            <w:pPr>
              <w:pStyle w:val="figuretext"/>
              <w:rPr>
                <w:ins w:id="50" w:author="Ming Gan" w:date="2021-04-22T17:38:00Z"/>
              </w:rPr>
            </w:pPr>
            <w:ins w:id="51" w:author="Ming Gan" w:date="2021-04-22T17:38:00Z">
              <w:r>
                <w:rPr>
                  <w:w w:val="100"/>
                </w:rPr>
                <w:t>Octets:</w:t>
              </w:r>
            </w:ins>
          </w:p>
        </w:tc>
        <w:tc>
          <w:tcPr>
            <w:tcW w:w="4800" w:type="dxa"/>
            <w:tcBorders>
              <w:top w:val="nil"/>
              <w:left w:val="nil"/>
              <w:bottom w:val="nil"/>
              <w:right w:val="nil"/>
            </w:tcBorders>
            <w:tcMar>
              <w:top w:w="160" w:type="dxa"/>
              <w:left w:w="120" w:type="dxa"/>
              <w:bottom w:w="100" w:type="dxa"/>
              <w:right w:w="120" w:type="dxa"/>
            </w:tcMar>
            <w:vAlign w:val="center"/>
          </w:tcPr>
          <w:p w14:paraId="29B80C40" w14:textId="77777777" w:rsidR="00F2576C" w:rsidRDefault="00F2576C" w:rsidP="00A471EF">
            <w:pPr>
              <w:pStyle w:val="figuretext"/>
              <w:rPr>
                <w:ins w:id="52" w:author="Ming Gan" w:date="2021-04-22T17:38:00Z"/>
                <w:color w:val="FF0000"/>
              </w:rPr>
            </w:pPr>
            <w:ins w:id="53" w:author="Ming Gan" w:date="2021-04-22T17:38:00Z">
              <w:r>
                <w:rPr>
                  <w:w w:val="100"/>
                </w:rPr>
                <w:t>1</w:t>
              </w:r>
            </w:ins>
          </w:p>
          <w:p w14:paraId="14BACF31" w14:textId="77777777" w:rsidR="00F2576C" w:rsidRDefault="00F2576C" w:rsidP="00A471EF">
            <w:pPr>
              <w:pStyle w:val="figuretext"/>
              <w:rPr>
                <w:ins w:id="54" w:author="Ming Gan" w:date="2021-04-22T17:38:00Z"/>
                <w:color w:val="FF0000"/>
              </w:rPr>
            </w:pPr>
          </w:p>
        </w:tc>
      </w:tr>
      <w:tr w:rsidR="00F2576C" w14:paraId="285AFABB" w14:textId="77777777" w:rsidTr="00A471EF">
        <w:trPr>
          <w:trHeight w:val="606"/>
          <w:jc w:val="center"/>
          <w:ins w:id="55" w:author="Ming Gan" w:date="2021-04-22T17:38:00Z"/>
        </w:trPr>
        <w:tc>
          <w:tcPr>
            <w:tcW w:w="5670" w:type="dxa"/>
            <w:gridSpan w:val="2"/>
            <w:tcBorders>
              <w:top w:val="nil"/>
              <w:left w:val="nil"/>
              <w:bottom w:val="nil"/>
              <w:right w:val="nil"/>
            </w:tcBorders>
          </w:tcPr>
          <w:p w14:paraId="0CC623E0" w14:textId="77777777" w:rsidR="00F2576C" w:rsidRDefault="00F2576C" w:rsidP="00A471EF">
            <w:pPr>
              <w:pStyle w:val="FigTitle"/>
              <w:rPr>
                <w:ins w:id="56" w:author="Ming Gan" w:date="2021-04-22T17:38:00Z"/>
              </w:rPr>
            </w:pPr>
            <w:ins w:id="57" w:author="Ming Gan" w:date="2021-04-22T17:38:00Z">
              <w:r w:rsidRPr="003D58EC">
                <w:rPr>
                  <w:w w:val="100"/>
                </w:rPr>
                <w:t>Figure 9-788</w:t>
              </w:r>
              <w:r w:rsidRPr="003C7E64">
                <w:rPr>
                  <w:rFonts w:ascii="Times New Roman" w:eastAsia="宋体" w:hAnsi="Times New Roman" w:cs="Times New Roman"/>
                  <w:w w:val="100"/>
                  <w:lang w:eastAsia="zh-CN"/>
                </w:rPr>
                <w:t>yy</w:t>
              </w:r>
              <w:r w:rsidRPr="003D58EC">
                <w:rPr>
                  <w:w w:val="100"/>
                </w:rPr>
                <w:t>—</w:t>
              </w:r>
              <w:r>
                <w:rPr>
                  <w:w w:val="100"/>
                </w:rPr>
                <w:t xml:space="preserve">Common Info field of </w:t>
              </w:r>
              <w:r w:rsidRPr="00177277">
                <w:rPr>
                  <w:w w:val="100"/>
                </w:rPr>
                <w:t>the Probe Request variant</w:t>
              </w:r>
              <w:r>
                <w:rPr>
                  <w:w w:val="100"/>
                </w:rPr>
                <w:t xml:space="preserve"> Multi-Link element</w:t>
              </w:r>
            </w:ins>
          </w:p>
        </w:tc>
      </w:tr>
    </w:tbl>
    <w:p w14:paraId="6A975DAF" w14:textId="77777777" w:rsidR="00E66CCF" w:rsidRPr="00F2576C" w:rsidRDefault="00E66CCF" w:rsidP="00E66CCF">
      <w:pPr>
        <w:pStyle w:val="T"/>
        <w:rPr>
          <w:w w:val="100"/>
          <w:lang w:val="en-GB"/>
        </w:rPr>
      </w:pPr>
    </w:p>
    <w:p w14:paraId="4BF1EF5F" w14:textId="41C2EAE1" w:rsidR="00E66CCF" w:rsidDel="00FC4212" w:rsidRDefault="00F2576C" w:rsidP="00E66CCF">
      <w:pPr>
        <w:pStyle w:val="T"/>
        <w:rPr>
          <w:del w:id="58" w:author="Ming Gan" w:date="2021-04-22T17:49:00Z"/>
          <w:w w:val="100"/>
        </w:rPr>
      </w:pPr>
      <w:ins w:id="59" w:author="Ming Gan" w:date="2021-04-22T17:40:00Z">
        <w:r w:rsidRPr="00F2576C">
          <w:rPr>
            <w:w w:val="100"/>
          </w:rPr>
          <w:t xml:space="preserve">The MLD ID subfield indicates the identifier of the AP MLD to which </w:t>
        </w:r>
      </w:ins>
      <w:ins w:id="60" w:author="Ming Gan" w:date="2021-04-22T17:43:00Z">
        <w:r>
          <w:rPr>
            <w:w w:val="100"/>
          </w:rPr>
          <w:t xml:space="preserve">the </w:t>
        </w:r>
      </w:ins>
      <w:ins w:id="61" w:author="Ming Gan" w:date="2021-04-22T17:44:00Z">
        <w:r>
          <w:rPr>
            <w:w w:val="100"/>
          </w:rPr>
          <w:t xml:space="preserve">ML Probe Request frame </w:t>
        </w:r>
      </w:ins>
      <w:ins w:id="62" w:author="Ming Gan" w:date="2021-04-22T17:45:00Z">
        <w:r>
          <w:rPr>
            <w:w w:val="100"/>
          </w:rPr>
          <w:t xml:space="preserve">that carries the </w:t>
        </w:r>
        <w:r w:rsidRPr="00177277">
          <w:rPr>
            <w:w w:val="100"/>
          </w:rPr>
          <w:t>Probe Request variant</w:t>
        </w:r>
        <w:r>
          <w:rPr>
            <w:w w:val="100"/>
          </w:rPr>
          <w:t xml:space="preserve"> Multi-Link element is</w:t>
        </w:r>
      </w:ins>
      <w:r w:rsidR="00C77B7B">
        <w:rPr>
          <w:w w:val="100"/>
        </w:rPr>
        <w:t xml:space="preserve"> </w:t>
      </w:r>
      <w:ins w:id="63" w:author="Ming Gan" w:date="2021-04-23T16:30:00Z">
        <w:r w:rsidR="00C77B7B">
          <w:rPr>
            <w:w w:val="100"/>
          </w:rPr>
          <w:t>targeted</w:t>
        </w:r>
      </w:ins>
      <w:ins w:id="64" w:author="Ming Gan" w:date="2021-04-22T17:40:00Z">
        <w:r w:rsidRPr="00F2576C">
          <w:rPr>
            <w:w w:val="100"/>
          </w:rPr>
          <w:t xml:space="preserve">. </w:t>
        </w:r>
      </w:ins>
      <w:ins w:id="65" w:author="Ming Gan" w:date="2021-04-27T21:48:00Z">
        <w:r w:rsidR="004637EC">
          <w:rPr>
            <w:w w:val="100"/>
          </w:rPr>
          <w:t xml:space="preserve"> </w:t>
        </w:r>
        <w:r w:rsidR="004637EC">
          <w:t>(#CID</w:t>
        </w:r>
        <w:r w:rsidR="004637EC" w:rsidRPr="004637EC">
          <w:t>2162, 2163</w:t>
        </w:r>
        <w:r w:rsidR="004637EC">
          <w:t>)</w:t>
        </w:r>
      </w:ins>
      <w:bookmarkStart w:id="66" w:name="_GoBack"/>
      <w:bookmarkEnd w:id="66"/>
    </w:p>
    <w:p w14:paraId="13B189F1" w14:textId="77777777" w:rsidR="00E66CCF" w:rsidRDefault="00E66CCF" w:rsidP="00FC4212">
      <w:pPr>
        <w:pStyle w:val="T"/>
      </w:pPr>
    </w:p>
    <w:p w14:paraId="419B8A96" w14:textId="1D05AD8E" w:rsidR="00E66CCF" w:rsidRDefault="00E66CCF" w:rsidP="00E66CCF">
      <w:pPr>
        <w:pStyle w:val="T"/>
        <w:rPr>
          <w:w w:val="100"/>
        </w:rPr>
      </w:pPr>
      <w:r>
        <w:rPr>
          <w:rStyle w:val="SC10319501"/>
        </w:rPr>
        <w:t>The format of the Link Info field of the Probe Request variant Multi-Link element is defined in Figure 9-788ek (Link Info field of the Probe Request variant Multi-Link element format).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443"/>
        <w:gridCol w:w="57"/>
      </w:tblGrid>
      <w:tr w:rsidR="00E66CCF" w14:paraId="24B43B3E" w14:textId="77777777" w:rsidTr="00A471EF">
        <w:trPr>
          <w:trHeight w:val="560"/>
          <w:jc w:val="center"/>
        </w:trPr>
        <w:tc>
          <w:tcPr>
            <w:tcW w:w="870" w:type="dxa"/>
            <w:tcBorders>
              <w:top w:val="nil"/>
              <w:left w:val="nil"/>
              <w:bottom w:val="nil"/>
              <w:right w:val="nil"/>
            </w:tcBorders>
            <w:tcMar>
              <w:top w:w="160" w:type="dxa"/>
              <w:left w:w="120" w:type="dxa"/>
              <w:bottom w:w="100" w:type="dxa"/>
              <w:right w:w="120" w:type="dxa"/>
            </w:tcMar>
            <w:vAlign w:val="center"/>
          </w:tcPr>
          <w:p w14:paraId="07207E21" w14:textId="77777777" w:rsidR="00E66CCF" w:rsidRDefault="00E66CCF" w:rsidP="00A471EF">
            <w:pPr>
              <w:pStyle w:val="figuretext"/>
            </w:pPr>
          </w:p>
        </w:tc>
        <w:tc>
          <w:tcPr>
            <w:tcW w:w="15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4935F1B" w14:textId="77777777" w:rsidR="00E66CCF" w:rsidRDefault="00E66CCF" w:rsidP="00A471EF">
            <w:pPr>
              <w:pStyle w:val="figuretext"/>
            </w:pPr>
            <w:r w:rsidRPr="006C1C8D">
              <w:rPr>
                <w:w w:val="100"/>
              </w:rPr>
              <w:t>Per-STA Profile</w:t>
            </w:r>
            <w:r>
              <w:rPr>
                <w:w w:val="100"/>
              </w:rPr>
              <w:t xml:space="preserve"> Subelements</w:t>
            </w:r>
          </w:p>
        </w:tc>
      </w:tr>
      <w:tr w:rsidR="00E66CCF" w14:paraId="39A11BF7" w14:textId="77777777" w:rsidTr="00A471EF">
        <w:trPr>
          <w:trHeight w:val="400"/>
          <w:jc w:val="center"/>
        </w:trPr>
        <w:tc>
          <w:tcPr>
            <w:tcW w:w="870" w:type="dxa"/>
            <w:tcBorders>
              <w:top w:val="nil"/>
              <w:left w:val="nil"/>
              <w:bottom w:val="nil"/>
              <w:right w:val="nil"/>
            </w:tcBorders>
            <w:tcMar>
              <w:top w:w="160" w:type="dxa"/>
              <w:left w:w="120" w:type="dxa"/>
              <w:bottom w:w="100" w:type="dxa"/>
              <w:right w:w="120" w:type="dxa"/>
            </w:tcMar>
            <w:vAlign w:val="center"/>
          </w:tcPr>
          <w:p w14:paraId="31518859" w14:textId="77777777" w:rsidR="00E66CCF" w:rsidRDefault="00E66CCF" w:rsidP="00A471EF">
            <w:pPr>
              <w:pStyle w:val="figuretext"/>
            </w:pPr>
            <w:r>
              <w:rPr>
                <w:w w:val="100"/>
              </w:rPr>
              <w:t>Octets:</w:t>
            </w:r>
          </w:p>
        </w:tc>
        <w:tc>
          <w:tcPr>
            <w:tcW w:w="1500" w:type="dxa"/>
            <w:gridSpan w:val="2"/>
            <w:tcBorders>
              <w:top w:val="nil"/>
              <w:left w:val="nil"/>
              <w:bottom w:val="nil"/>
              <w:right w:val="nil"/>
            </w:tcBorders>
            <w:tcMar>
              <w:top w:w="160" w:type="dxa"/>
              <w:left w:w="120" w:type="dxa"/>
              <w:bottom w:w="100" w:type="dxa"/>
              <w:right w:w="120" w:type="dxa"/>
            </w:tcMar>
            <w:vAlign w:val="center"/>
          </w:tcPr>
          <w:p w14:paraId="1FE89B78" w14:textId="77777777" w:rsidR="00E66CCF" w:rsidRDefault="00E66CCF" w:rsidP="00A471EF">
            <w:pPr>
              <w:pStyle w:val="figuretext"/>
            </w:pPr>
            <w:r>
              <w:rPr>
                <w:w w:val="100"/>
              </w:rPr>
              <w:t>Variable</w:t>
            </w:r>
          </w:p>
        </w:tc>
      </w:tr>
      <w:tr w:rsidR="00E66CCF" w:rsidRPr="003731E3" w14:paraId="39FC5D62" w14:textId="77777777" w:rsidTr="00A471EF">
        <w:trPr>
          <w:gridAfter w:val="1"/>
          <w:wAfter w:w="57" w:type="dxa"/>
          <w:jc w:val="center"/>
        </w:trPr>
        <w:tc>
          <w:tcPr>
            <w:tcW w:w="2313" w:type="dxa"/>
            <w:gridSpan w:val="2"/>
            <w:tcBorders>
              <w:top w:val="nil"/>
              <w:left w:val="nil"/>
              <w:bottom w:val="nil"/>
              <w:right w:val="nil"/>
            </w:tcBorders>
            <w:tcMar>
              <w:top w:w="120" w:type="dxa"/>
              <w:left w:w="120" w:type="dxa"/>
              <w:bottom w:w="60" w:type="dxa"/>
              <w:right w:w="120" w:type="dxa"/>
            </w:tcMar>
            <w:vAlign w:val="center"/>
          </w:tcPr>
          <w:p w14:paraId="74BAB69B" w14:textId="77777777" w:rsidR="00E66CCF" w:rsidRDefault="00E66CCF" w:rsidP="00A471EF">
            <w:pPr>
              <w:pStyle w:val="FigTitle"/>
            </w:pPr>
            <w:r w:rsidRPr="003D58EC">
              <w:rPr>
                <w:w w:val="100"/>
              </w:rPr>
              <w:t>Figure 9-788ek—</w:t>
            </w:r>
            <w:r>
              <w:rPr>
                <w:w w:val="100"/>
              </w:rPr>
              <w:t>Link Info field of the Probe Request variant Multi-Link element</w:t>
            </w:r>
          </w:p>
        </w:tc>
      </w:tr>
    </w:tbl>
    <w:p w14:paraId="10EB2641" w14:textId="77777777" w:rsidR="00E66CCF" w:rsidRDefault="00E66CCF" w:rsidP="00E66CCF">
      <w:pPr>
        <w:pStyle w:val="SP10319618"/>
        <w:spacing w:before="480" w:after="240"/>
        <w:rPr>
          <w:color w:val="000000"/>
        </w:rPr>
      </w:pPr>
    </w:p>
    <w:p w14:paraId="156CB8BB" w14:textId="77777777" w:rsidR="00E66CCF" w:rsidRDefault="00E66CCF" w:rsidP="00E66CCF">
      <w:pPr>
        <w:pStyle w:val="SP10319626"/>
        <w:spacing w:before="240"/>
        <w:jc w:val="both"/>
        <w:rPr>
          <w:rStyle w:val="SC10319501"/>
        </w:rPr>
      </w:pPr>
      <w:r>
        <w:rPr>
          <w:rStyle w:val="SC10319501"/>
        </w:rPr>
        <w:t xml:space="preserve">The Per-STA Profile Subelements field contains zero or more Per-STA Profile subelements as defined in 9.4.2.295b.2 (Basic variant Multi-Link element). Each Per-STA Profile subelement starts with a Per-STA Control field as defined in 9.4.2.295b.2 (Basic variant Multi-Link element). </w:t>
      </w:r>
    </w:p>
    <w:p w14:paraId="65555B00" w14:textId="77777777" w:rsidR="00E66CCF" w:rsidRPr="00E66CCF" w:rsidRDefault="00E66CCF" w:rsidP="00E66CCF">
      <w:pPr>
        <w:pStyle w:val="Default"/>
      </w:pPr>
    </w:p>
    <w:p w14:paraId="40F4B625" w14:textId="06F7A3D8" w:rsidR="00E66CCF" w:rsidRDefault="00E66CCF" w:rsidP="00E66CCF">
      <w:pPr>
        <w:widowControl w:val="0"/>
        <w:tabs>
          <w:tab w:val="left" w:pos="660"/>
        </w:tabs>
        <w:kinsoku w:val="0"/>
        <w:overflowPunct w:val="0"/>
        <w:autoSpaceDE w:val="0"/>
        <w:autoSpaceDN w:val="0"/>
        <w:adjustRightInd w:val="0"/>
        <w:spacing w:line="212" w:lineRule="exact"/>
        <w:jc w:val="left"/>
        <w:rPr>
          <w:ins w:id="67" w:author="Ming Gan" w:date="2021-04-22T17:53:00Z"/>
          <w:rStyle w:val="SC10319544"/>
        </w:rPr>
      </w:pPr>
      <w:r>
        <w:rPr>
          <w:rStyle w:val="SC10319544"/>
        </w:rPr>
        <w:t>A Per-STA Profile subelement includes only a (Extended) Request element if a non-AP STA requests partial information from the AP corresponding to the per-STA profile, and does not include any elements if the non-AP STA requests complete information from the AP. If the (Extended) Request element is present in the Per-STA Profile subelement, the Complete Profile subfield of the Per-STA Control field shall be set to 0.</w:t>
      </w:r>
    </w:p>
    <w:p w14:paraId="7D92E5B4" w14:textId="77777777" w:rsidR="00FC4212" w:rsidRDefault="00FC4212" w:rsidP="00E66CCF">
      <w:pPr>
        <w:widowControl w:val="0"/>
        <w:tabs>
          <w:tab w:val="left" w:pos="660"/>
        </w:tabs>
        <w:kinsoku w:val="0"/>
        <w:overflowPunct w:val="0"/>
        <w:autoSpaceDE w:val="0"/>
        <w:autoSpaceDN w:val="0"/>
        <w:adjustRightInd w:val="0"/>
        <w:spacing w:line="212" w:lineRule="exact"/>
        <w:jc w:val="left"/>
        <w:rPr>
          <w:ins w:id="68" w:author="Ming Gan" w:date="2021-04-22T17:53:00Z"/>
          <w:rStyle w:val="SC10319544"/>
        </w:rPr>
      </w:pPr>
    </w:p>
    <w:p w14:paraId="07832C18" w14:textId="77777777" w:rsidR="00FC4212" w:rsidRDefault="00FC4212" w:rsidP="00E66CCF">
      <w:pPr>
        <w:widowControl w:val="0"/>
        <w:tabs>
          <w:tab w:val="left" w:pos="660"/>
        </w:tabs>
        <w:kinsoku w:val="0"/>
        <w:overflowPunct w:val="0"/>
        <w:autoSpaceDE w:val="0"/>
        <w:autoSpaceDN w:val="0"/>
        <w:adjustRightInd w:val="0"/>
        <w:spacing w:line="212" w:lineRule="exact"/>
        <w:jc w:val="left"/>
        <w:rPr>
          <w:ins w:id="69" w:author="Ming Gan" w:date="2021-04-22T17:53:00Z"/>
          <w:rStyle w:val="SC10319544"/>
        </w:rPr>
      </w:pPr>
    </w:p>
    <w:p w14:paraId="6E788D7B" w14:textId="77777777" w:rsidR="00FC4212" w:rsidRPr="00FC4212" w:rsidRDefault="00FC4212" w:rsidP="00FC4212">
      <w:pPr>
        <w:widowControl w:val="0"/>
        <w:autoSpaceDE w:val="0"/>
        <w:autoSpaceDN w:val="0"/>
        <w:adjustRightInd w:val="0"/>
        <w:spacing w:before="480" w:after="240"/>
        <w:jc w:val="left"/>
        <w:rPr>
          <w:rFonts w:ascii="Arial" w:hAnsi="Arial" w:cs="Arial"/>
          <w:color w:val="000000"/>
          <w:sz w:val="24"/>
          <w:szCs w:val="24"/>
          <w:lang w:val="en-US"/>
        </w:rPr>
      </w:pPr>
    </w:p>
    <w:p w14:paraId="21D8AB1C" w14:textId="77777777" w:rsidR="00FC4212" w:rsidRPr="00FC4212" w:rsidRDefault="00FC4212" w:rsidP="00FC4212">
      <w:pPr>
        <w:widowControl w:val="0"/>
        <w:autoSpaceDE w:val="0"/>
        <w:autoSpaceDN w:val="0"/>
        <w:adjustRightInd w:val="0"/>
        <w:spacing w:before="360" w:after="240"/>
        <w:jc w:val="left"/>
        <w:rPr>
          <w:rFonts w:ascii="Arial" w:hAnsi="Arial" w:cs="Arial"/>
          <w:color w:val="000000"/>
          <w:sz w:val="24"/>
          <w:szCs w:val="24"/>
          <w:lang w:val="en-US"/>
        </w:rPr>
      </w:pPr>
    </w:p>
    <w:p w14:paraId="10291BBB" w14:textId="6980B3E3" w:rsidR="00FC4212" w:rsidRPr="00C77B7B" w:rsidRDefault="00C77B7B" w:rsidP="00C77B7B">
      <w:pPr>
        <w:pStyle w:val="T"/>
        <w:rPr>
          <w:rFonts w:ascii="Arial" w:hAnsi="Arial" w:cs="Arial"/>
          <w:sz w:val="24"/>
          <w:szCs w:val="24"/>
          <w:lang w:val="en-GB"/>
        </w:rPr>
      </w:pPr>
      <w:r w:rsidRPr="006D1A51">
        <w:rPr>
          <w:b/>
          <w:bCs/>
          <w:i/>
          <w:iCs/>
          <w:highlight w:val="yellow"/>
          <w:lang w:eastAsia="ko-KR"/>
        </w:rPr>
        <w:t>TGbe editor:</w:t>
      </w:r>
      <w:r w:rsidRPr="000B7A2A">
        <w:rPr>
          <w:b/>
          <w:bCs/>
          <w:i/>
          <w:iCs/>
          <w:highlight w:val="yellow"/>
          <w:lang w:eastAsia="ko-KR"/>
        </w:rPr>
        <w:t xml:space="preserve"> Please </w:t>
      </w:r>
      <w:r w:rsidRPr="000B7A2A">
        <w:rPr>
          <w:b/>
          <w:bCs/>
          <w:i/>
          <w:iCs/>
          <w:highlight w:val="yellow"/>
          <w:lang w:eastAsia="zh-CN"/>
        </w:rPr>
        <w:t>modify the subcla</w:t>
      </w:r>
      <w:r w:rsidRPr="00C77B7B">
        <w:rPr>
          <w:b/>
          <w:bCs/>
          <w:i/>
          <w:iCs/>
          <w:highlight w:val="yellow"/>
          <w:lang w:eastAsia="zh-CN"/>
        </w:rPr>
        <w:t>use 35.3.4.2 Use of ML probe request and response as follow</w:t>
      </w:r>
      <w:r w:rsidRPr="000B7A2A">
        <w:rPr>
          <w:b/>
          <w:bCs/>
          <w:i/>
          <w:iCs/>
          <w:highlight w:val="yellow"/>
          <w:lang w:eastAsia="zh-CN"/>
        </w:rPr>
        <w:t>s</w:t>
      </w:r>
      <w:r w:rsidRPr="0092180A">
        <w:t xml:space="preserve"> </w:t>
      </w:r>
    </w:p>
    <w:p w14:paraId="14197E26" w14:textId="3B3D3A8E" w:rsidR="00FC4212" w:rsidRPr="00FC4212" w:rsidRDefault="00FC4212" w:rsidP="00FC4212">
      <w:pPr>
        <w:widowControl w:val="0"/>
        <w:autoSpaceDE w:val="0"/>
        <w:autoSpaceDN w:val="0"/>
        <w:adjustRightInd w:val="0"/>
        <w:spacing w:before="240" w:after="240"/>
        <w:jc w:val="left"/>
        <w:rPr>
          <w:rFonts w:ascii="Arial" w:hAnsi="Arial" w:cs="Arial"/>
          <w:color w:val="000000"/>
          <w:sz w:val="20"/>
          <w:lang w:val="en-US"/>
        </w:rPr>
      </w:pPr>
      <w:r w:rsidRPr="00FC4212">
        <w:rPr>
          <w:rFonts w:ascii="Arial" w:hAnsi="Arial" w:cs="Arial"/>
          <w:b/>
          <w:bCs/>
          <w:color w:val="000000"/>
          <w:sz w:val="20"/>
          <w:lang w:val="en-US"/>
        </w:rPr>
        <w:t>35.3.4.2 Use of ML probe request and response</w:t>
      </w:r>
    </w:p>
    <w:p w14:paraId="31092789" w14:textId="0336DAD1" w:rsidR="00FC4212" w:rsidRPr="00FC4212" w:rsidRDefault="00FC4212" w:rsidP="00FC4212">
      <w:pPr>
        <w:widowControl w:val="0"/>
        <w:autoSpaceDE w:val="0"/>
        <w:autoSpaceDN w:val="0"/>
        <w:adjustRightInd w:val="0"/>
        <w:spacing w:before="240"/>
        <w:rPr>
          <w:color w:val="000000"/>
          <w:sz w:val="20"/>
          <w:lang w:val="en-US"/>
        </w:rPr>
      </w:pPr>
      <w:r w:rsidRPr="00FC4212">
        <w:rPr>
          <w:color w:val="000000"/>
          <w:sz w:val="20"/>
          <w:lang w:val="en-US"/>
        </w:rPr>
        <w:t>An ML probe request is a Probe Request frame that is sent outside the context of active scanning that is used to discover an AP:</w:t>
      </w:r>
    </w:p>
    <w:p w14:paraId="473E814B" w14:textId="36FC2C28" w:rsidR="00FC4212" w:rsidRDefault="00FC4212" w:rsidP="00FC4212">
      <w:pPr>
        <w:widowControl w:val="0"/>
        <w:autoSpaceDE w:val="0"/>
        <w:autoSpaceDN w:val="0"/>
        <w:adjustRightInd w:val="0"/>
        <w:spacing w:before="60" w:after="60"/>
        <w:ind w:leftChars="73" w:left="161" w:firstLine="200"/>
        <w:rPr>
          <w:ins w:id="70" w:author="Ming Gan" w:date="2021-04-22T17:57:00Z"/>
          <w:color w:val="000000"/>
          <w:sz w:val="20"/>
          <w:lang w:val="en-US"/>
        </w:rPr>
      </w:pPr>
      <w:r w:rsidRPr="00FC4212">
        <w:rPr>
          <w:color w:val="000000"/>
          <w:sz w:val="20"/>
          <w:lang w:val="en-US"/>
        </w:rPr>
        <w:t>—with the Address 1 field set to the broadcast address and the Address 3 field set to the BSSID of an AP, or with the Address 1 field set to the BSSID of an AP’s BSS.</w:t>
      </w:r>
    </w:p>
    <w:p w14:paraId="0068E108" w14:textId="38D4FD4C" w:rsidR="001673C0" w:rsidRPr="00FC4212" w:rsidRDefault="001673C0" w:rsidP="00FC4212">
      <w:pPr>
        <w:widowControl w:val="0"/>
        <w:autoSpaceDE w:val="0"/>
        <w:autoSpaceDN w:val="0"/>
        <w:adjustRightInd w:val="0"/>
        <w:spacing w:before="60" w:after="60"/>
        <w:ind w:leftChars="73" w:left="161" w:firstLine="200"/>
        <w:rPr>
          <w:color w:val="000000"/>
          <w:sz w:val="20"/>
          <w:lang w:val="en-US"/>
        </w:rPr>
      </w:pPr>
      <w:ins w:id="71" w:author="Ming Gan" w:date="2021-04-22T17:57:00Z">
        <w:r w:rsidRPr="00FC4212">
          <w:rPr>
            <w:color w:val="000000"/>
            <w:sz w:val="20"/>
            <w:lang w:val="en-US"/>
          </w:rPr>
          <w:t>—</w:t>
        </w:r>
        <w:r>
          <w:rPr>
            <w:color w:val="000000"/>
            <w:sz w:val="20"/>
            <w:lang w:val="en-US"/>
          </w:rPr>
          <w:t xml:space="preserve">with the MLD subfield set to the </w:t>
        </w:r>
      </w:ins>
      <w:ins w:id="72" w:author="Ming Gan" w:date="2021-04-23T16:04:00Z">
        <w:r w:rsidR="00034315">
          <w:rPr>
            <w:color w:val="000000"/>
            <w:sz w:val="20"/>
            <w:lang w:val="en-US"/>
          </w:rPr>
          <w:t>MLD ID which identifies the targeted AP MLD</w:t>
        </w:r>
      </w:ins>
      <w:r w:rsidR="004637EC">
        <w:rPr>
          <w:color w:val="000000"/>
          <w:sz w:val="20"/>
          <w:lang w:val="en-US"/>
        </w:rPr>
        <w:t xml:space="preserve"> </w:t>
      </w:r>
      <w:ins w:id="73" w:author="Ming Gan" w:date="2021-04-27T21:47:00Z">
        <w:r w:rsidR="004637EC">
          <w:rPr>
            <w:color w:val="000000"/>
            <w:sz w:val="20"/>
            <w:lang w:val="en-US"/>
          </w:rPr>
          <w:t>(#CID</w:t>
        </w:r>
      </w:ins>
      <w:ins w:id="74" w:author="Ming Gan" w:date="2021-04-27T21:48:00Z">
        <w:r w:rsidR="004637EC" w:rsidRPr="004637EC">
          <w:rPr>
            <w:color w:val="000000"/>
            <w:sz w:val="20"/>
            <w:lang w:val="en-US"/>
          </w:rPr>
          <w:t>2162, 2163</w:t>
        </w:r>
      </w:ins>
      <w:ins w:id="75" w:author="Ming Gan" w:date="2021-04-27T21:47:00Z">
        <w:r w:rsidR="004637EC">
          <w:rPr>
            <w:color w:val="000000"/>
            <w:sz w:val="20"/>
            <w:lang w:val="en-US"/>
          </w:rPr>
          <w:t>)</w:t>
        </w:r>
      </w:ins>
    </w:p>
    <w:p w14:paraId="75B737C8" w14:textId="2371CB58" w:rsidR="009125C4" w:rsidRDefault="00FC4212" w:rsidP="00FC4212">
      <w:pPr>
        <w:widowControl w:val="0"/>
        <w:autoSpaceDE w:val="0"/>
        <w:autoSpaceDN w:val="0"/>
        <w:adjustRightInd w:val="0"/>
        <w:spacing w:before="60" w:after="60"/>
        <w:ind w:leftChars="73" w:left="161" w:firstLine="200"/>
        <w:rPr>
          <w:color w:val="000000"/>
          <w:sz w:val="20"/>
          <w:lang w:val="en-US"/>
        </w:rPr>
      </w:pPr>
      <w:r w:rsidRPr="00FC4212">
        <w:rPr>
          <w:color w:val="000000"/>
          <w:sz w:val="20"/>
          <w:lang w:val="en-US"/>
        </w:rPr>
        <w:t>—and that includes a Probe Request variant Multi-Link element defined in 9.4.2.295b.3 (Probe Request var</w:t>
      </w:r>
      <w:r>
        <w:rPr>
          <w:color w:val="000000"/>
          <w:sz w:val="20"/>
          <w:lang w:val="en-US"/>
        </w:rPr>
        <w:t>iant Multi-Link element).</w:t>
      </w:r>
    </w:p>
    <w:p w14:paraId="199F47DF" w14:textId="77777777" w:rsidR="00FC4212" w:rsidRDefault="00FC4212" w:rsidP="00FC4212">
      <w:pPr>
        <w:widowControl w:val="0"/>
        <w:autoSpaceDE w:val="0"/>
        <w:autoSpaceDN w:val="0"/>
        <w:adjustRightInd w:val="0"/>
        <w:spacing w:before="60" w:after="60"/>
        <w:rPr>
          <w:color w:val="000000"/>
          <w:sz w:val="20"/>
          <w:lang w:val="en-US"/>
        </w:rPr>
      </w:pPr>
    </w:p>
    <w:p w14:paraId="0E94EB10" w14:textId="1C7BDF10" w:rsidR="00FC4212" w:rsidRDefault="00FC4212" w:rsidP="00FC4212">
      <w:pPr>
        <w:widowControl w:val="0"/>
        <w:autoSpaceDE w:val="0"/>
        <w:autoSpaceDN w:val="0"/>
        <w:adjustRightInd w:val="0"/>
        <w:spacing w:before="60" w:after="60"/>
        <w:rPr>
          <w:color w:val="000000"/>
          <w:sz w:val="20"/>
          <w:lang w:val="en-US" w:eastAsia="zh-CN"/>
        </w:rPr>
      </w:pPr>
      <w:r w:rsidRPr="00FC4212">
        <w:rPr>
          <w:color w:val="000000"/>
          <w:sz w:val="20"/>
          <w:highlight w:val="yellow"/>
          <w:lang w:val="en-US" w:eastAsia="zh-CN"/>
        </w:rPr>
        <w:t>…</w:t>
      </w:r>
    </w:p>
    <w:p w14:paraId="57292521" w14:textId="77777777" w:rsidR="00FC4212" w:rsidRDefault="00FC4212" w:rsidP="00FC4212">
      <w:pPr>
        <w:widowControl w:val="0"/>
        <w:autoSpaceDE w:val="0"/>
        <w:autoSpaceDN w:val="0"/>
        <w:adjustRightInd w:val="0"/>
        <w:spacing w:before="60" w:after="60"/>
        <w:rPr>
          <w:color w:val="000000"/>
          <w:sz w:val="20"/>
          <w:lang w:val="en-US" w:eastAsia="zh-CN"/>
        </w:rPr>
      </w:pPr>
    </w:p>
    <w:p w14:paraId="2F82552E" w14:textId="77777777" w:rsidR="00FC4212" w:rsidRPr="00FC4212" w:rsidRDefault="00FC4212" w:rsidP="00FC4212">
      <w:pPr>
        <w:widowControl w:val="0"/>
        <w:autoSpaceDE w:val="0"/>
        <w:autoSpaceDN w:val="0"/>
        <w:adjustRightInd w:val="0"/>
        <w:spacing w:before="60" w:after="60"/>
        <w:rPr>
          <w:color w:val="000000"/>
          <w:sz w:val="24"/>
          <w:szCs w:val="24"/>
          <w:lang w:val="en-US"/>
        </w:rPr>
      </w:pPr>
    </w:p>
    <w:p w14:paraId="360A8840" w14:textId="77777777" w:rsidR="00FC4212" w:rsidRPr="00FC4212" w:rsidRDefault="00FC4212" w:rsidP="00FC4212">
      <w:pPr>
        <w:widowControl w:val="0"/>
        <w:autoSpaceDE w:val="0"/>
        <w:autoSpaceDN w:val="0"/>
        <w:adjustRightInd w:val="0"/>
        <w:spacing w:before="240"/>
        <w:rPr>
          <w:color w:val="000000"/>
          <w:sz w:val="20"/>
          <w:lang w:val="en-US"/>
        </w:rPr>
      </w:pPr>
      <w:r w:rsidRPr="00FC4212">
        <w:rPr>
          <w:color w:val="000000"/>
          <w:sz w:val="20"/>
          <w:lang w:val="en-US"/>
        </w:rPr>
        <w:t>An ML probe response is a Probe Response frame:</w:t>
      </w:r>
    </w:p>
    <w:p w14:paraId="4D19BE1D" w14:textId="77777777" w:rsidR="00FC4212" w:rsidRPr="00FC4212" w:rsidRDefault="00FC4212" w:rsidP="00FC4212">
      <w:pPr>
        <w:widowControl w:val="0"/>
        <w:autoSpaceDE w:val="0"/>
        <w:autoSpaceDN w:val="0"/>
        <w:adjustRightInd w:val="0"/>
        <w:spacing w:before="60" w:after="60"/>
        <w:ind w:leftChars="100" w:left="220"/>
        <w:rPr>
          <w:color w:val="000000"/>
          <w:sz w:val="20"/>
          <w:lang w:val="en-US"/>
        </w:rPr>
      </w:pPr>
      <w:r w:rsidRPr="00FC4212">
        <w:rPr>
          <w:color w:val="000000"/>
          <w:sz w:val="20"/>
          <w:lang w:val="en-US"/>
        </w:rPr>
        <w:t>—that is transmitted in response to receiving an ML probe request</w:t>
      </w:r>
    </w:p>
    <w:p w14:paraId="6082454B" w14:textId="458A0A99" w:rsidR="00FC4212" w:rsidRPr="00FC4212" w:rsidRDefault="00FC4212" w:rsidP="00FC4212">
      <w:pPr>
        <w:widowControl w:val="0"/>
        <w:autoSpaceDE w:val="0"/>
        <w:autoSpaceDN w:val="0"/>
        <w:adjustRightInd w:val="0"/>
        <w:spacing w:before="60" w:after="60"/>
        <w:ind w:leftChars="100" w:left="220"/>
        <w:rPr>
          <w:color w:val="000000"/>
          <w:sz w:val="20"/>
          <w:lang w:val="en-US" w:eastAsia="zh-CN"/>
        </w:rPr>
      </w:pPr>
      <w:r w:rsidRPr="00FC4212">
        <w:rPr>
          <w:color w:val="000000"/>
          <w:sz w:val="20"/>
          <w:lang w:val="en-US"/>
        </w:rPr>
        <w:t>—and that includes Basic variant Multi-Link element which can carry complete or partial per-STA profile(s), based on the soliciting request, for each of the requested AP(s) of the AP MLD</w:t>
      </w:r>
      <w:r>
        <w:rPr>
          <w:color w:val="000000"/>
          <w:sz w:val="20"/>
          <w:lang w:val="en-US"/>
        </w:rPr>
        <w:t xml:space="preserve"> </w:t>
      </w:r>
      <w:ins w:id="76" w:author="Ming Gan" w:date="2021-04-22T17:56:00Z">
        <w:r>
          <w:rPr>
            <w:color w:val="000000"/>
            <w:sz w:val="20"/>
            <w:lang w:val="en-US"/>
          </w:rPr>
          <w:t xml:space="preserve">identified by the MLD ID subfield in the </w:t>
        </w:r>
        <w:r w:rsidR="001673C0" w:rsidRPr="001673C0">
          <w:rPr>
            <w:color w:val="000000"/>
            <w:sz w:val="20"/>
            <w:lang w:val="en-US"/>
          </w:rPr>
          <w:t>Probe Request variant Multi-Link element</w:t>
        </w:r>
        <w:r w:rsidR="001673C0">
          <w:rPr>
            <w:color w:val="000000"/>
            <w:sz w:val="20"/>
            <w:lang w:val="en-US"/>
          </w:rPr>
          <w:t xml:space="preserve"> of the received ML Probe Request frame</w:t>
        </w:r>
      </w:ins>
      <w:r w:rsidRPr="00FC4212">
        <w:rPr>
          <w:color w:val="000000"/>
          <w:sz w:val="20"/>
          <w:lang w:val="en-US"/>
        </w:rPr>
        <w:t>.</w:t>
      </w:r>
      <w:ins w:id="77" w:author="Ming Gan" w:date="2021-04-27T21:48:00Z">
        <w:r w:rsidR="004637EC" w:rsidRPr="004637EC">
          <w:rPr>
            <w:color w:val="000000"/>
            <w:sz w:val="20"/>
            <w:lang w:val="en-US"/>
          </w:rPr>
          <w:t xml:space="preserve"> </w:t>
        </w:r>
        <w:r w:rsidR="004637EC">
          <w:rPr>
            <w:color w:val="000000"/>
            <w:sz w:val="20"/>
            <w:lang w:val="en-US"/>
          </w:rPr>
          <w:t>(#CID</w:t>
        </w:r>
        <w:r w:rsidR="004637EC" w:rsidRPr="004637EC">
          <w:rPr>
            <w:color w:val="000000"/>
            <w:sz w:val="20"/>
            <w:lang w:val="en-US"/>
          </w:rPr>
          <w:t>2162, 2163</w:t>
        </w:r>
        <w:r w:rsidR="004637EC">
          <w:rPr>
            <w:color w:val="000000"/>
            <w:sz w:val="20"/>
            <w:lang w:val="en-US"/>
          </w:rPr>
          <w:t>)</w:t>
        </w:r>
      </w:ins>
    </w:p>
    <w:sectPr w:rsidR="00FC4212" w:rsidRPr="00FC4212" w:rsidSect="00F04FA0">
      <w:headerReference w:type="default" r:id="rId10"/>
      <w:footerReference w:type="default" r:id="rId11"/>
      <w:pgSz w:w="12240" w:h="15840" w:code="1"/>
      <w:pgMar w:top="907" w:right="1080" w:bottom="1166"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811CC" w16cex:dateUtc="2021-04-19T06:27:00Z"/>
  <w16cex:commentExtensible w16cex:durableId="24281158" w16cex:dateUtc="2021-04-19T06:25:00Z"/>
  <w16cex:commentExtensible w16cex:durableId="24216240" w16cex:dateUtc="2021-04-14T04:44:00Z"/>
  <w16cex:commentExtensible w16cex:durableId="241B011F" w16cex:dateUtc="2021-04-09T0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C5FA8C" w16cid:durableId="242811CC"/>
  <w16cid:commentId w16cid:paraId="4F04E5D3" w16cid:durableId="24281158"/>
  <w16cid:commentId w16cid:paraId="7F914A56" w16cid:durableId="24216240"/>
  <w16cid:commentId w16cid:paraId="77E2AC8B" w16cid:durableId="241B01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0A583" w14:textId="77777777" w:rsidR="00141B7A" w:rsidRDefault="00141B7A">
      <w:r>
        <w:separator/>
      </w:r>
    </w:p>
  </w:endnote>
  <w:endnote w:type="continuationSeparator" w:id="0">
    <w:p w14:paraId="420DA5AE" w14:textId="77777777" w:rsidR="00141B7A" w:rsidRDefault="00141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MS Gothic"/>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18590" w14:textId="77E62802" w:rsidR="00A471EF" w:rsidRDefault="008819D8">
    <w:pPr>
      <w:pStyle w:val="a4"/>
      <w:tabs>
        <w:tab w:val="clear" w:pos="6480"/>
        <w:tab w:val="center" w:pos="4680"/>
        <w:tab w:val="right" w:pos="9360"/>
      </w:tabs>
    </w:pPr>
    <w:fldSimple w:instr=" SUBJECT  \* MERGEFORMAT ">
      <w:r w:rsidR="00A471EF">
        <w:t>Submission</w:t>
      </w:r>
    </w:fldSimple>
    <w:r w:rsidR="00A471EF">
      <w:tab/>
      <w:t xml:space="preserve">page </w:t>
    </w:r>
    <w:r w:rsidR="00A471EF">
      <w:fldChar w:fldCharType="begin"/>
    </w:r>
    <w:r w:rsidR="00A471EF">
      <w:instrText xml:space="preserve">page </w:instrText>
    </w:r>
    <w:r w:rsidR="00A471EF">
      <w:fldChar w:fldCharType="separate"/>
    </w:r>
    <w:r w:rsidR="004637EC">
      <w:rPr>
        <w:noProof/>
      </w:rPr>
      <w:t>5</w:t>
    </w:r>
    <w:r w:rsidR="00A471EF">
      <w:rPr>
        <w:noProof/>
      </w:rPr>
      <w:fldChar w:fldCharType="end"/>
    </w:r>
    <w:r w:rsidR="00A471EF">
      <w:tab/>
    </w:r>
    <w:r w:rsidR="00A471EF">
      <w:rPr>
        <w:rFonts w:hint="eastAsia"/>
        <w:lang w:eastAsia="zh-CN"/>
      </w:rPr>
      <w:t>Ming</w:t>
    </w:r>
    <w:r w:rsidR="00A471EF">
      <w:t xml:space="preserve"> Gan, Huawei </w:t>
    </w:r>
    <w:r w:rsidR="00A471EF">
      <w:fldChar w:fldCharType="begin"/>
    </w:r>
    <w:r w:rsidR="00A471EF">
      <w:instrText xml:space="preserve"> COMMENTS  \* MERGEFORMAT </w:instrText>
    </w:r>
    <w:r w:rsidR="00A471EF">
      <w:fldChar w:fldCharType="end"/>
    </w:r>
  </w:p>
  <w:p w14:paraId="786DEF1A" w14:textId="77777777" w:rsidR="00A471EF" w:rsidRPr="00F60BF6" w:rsidRDefault="00A471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EEDBC" w14:textId="77777777" w:rsidR="00141B7A" w:rsidRDefault="00141B7A">
      <w:r>
        <w:separator/>
      </w:r>
    </w:p>
  </w:footnote>
  <w:footnote w:type="continuationSeparator" w:id="0">
    <w:p w14:paraId="21EE2E08" w14:textId="77777777" w:rsidR="00141B7A" w:rsidRDefault="00141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C195E" w14:textId="34580B76" w:rsidR="00A471EF" w:rsidRDefault="00A471EF">
    <w:pPr>
      <w:pStyle w:val="a5"/>
      <w:tabs>
        <w:tab w:val="clear" w:pos="6480"/>
        <w:tab w:val="center" w:pos="4680"/>
        <w:tab w:val="right" w:pos="9360"/>
      </w:tabs>
      <w:rPr>
        <w:lang w:eastAsia="zh-CN"/>
      </w:rPr>
    </w:pPr>
    <w:r>
      <w:rPr>
        <w:rFonts w:hint="eastAsia"/>
        <w:lang w:eastAsia="zh-CN"/>
      </w:rPr>
      <w:t>April</w:t>
    </w:r>
    <w:r>
      <w:t xml:space="preserve"> 2021</w:t>
    </w:r>
    <w:r>
      <w:tab/>
    </w:r>
    <w:r>
      <w:tab/>
    </w:r>
    <w:r w:rsidRPr="00F545A8">
      <w:rPr>
        <w:lang w:eastAsia="ko-KR"/>
      </w:rPr>
      <w:fldChar w:fldCharType="begin"/>
    </w:r>
    <w:r w:rsidRPr="00F545A8">
      <w:rPr>
        <w:lang w:eastAsia="ko-KR"/>
      </w:rPr>
      <w:instrText xml:space="preserve"> TITLE  \* MERGEFORMAT </w:instrText>
    </w:r>
    <w:r w:rsidRPr="00F545A8">
      <w:rPr>
        <w:lang w:eastAsia="ko-KR"/>
      </w:rPr>
      <w:fldChar w:fldCharType="separate"/>
    </w:r>
    <w:r w:rsidRPr="00F545A8">
      <w:rPr>
        <w:lang w:eastAsia="ko-KR"/>
      </w:rPr>
      <w:t>doc.: IEEE 802.11-21/</w:t>
    </w:r>
    <w:r w:rsidR="00245B6B">
      <w:rPr>
        <w:lang w:eastAsia="zh-CN"/>
      </w:rPr>
      <w:t>0741</w:t>
    </w:r>
    <w:r w:rsidRPr="00F545A8">
      <w:rPr>
        <w:lang w:eastAsia="ko-KR"/>
      </w:rPr>
      <w:t>r</w:t>
    </w:r>
    <w:r w:rsidRPr="00F545A8">
      <w:rPr>
        <w:lang w:eastAsia="ko-KR"/>
      </w:rPr>
      <w:fldChar w:fldCharType="end"/>
    </w:r>
    <w:r>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6"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17AB4012"/>
    <w:multiLevelType w:val="hybridMultilevel"/>
    <w:tmpl w:val="4DCA9774"/>
    <w:lvl w:ilvl="0" w:tplc="6FB26140">
      <w:start w:val="1"/>
      <w:numFmt w:val="decimal"/>
      <w:lvlText w:val="%1&gt;"/>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D123C05"/>
    <w:multiLevelType w:val="hybridMultilevel"/>
    <w:tmpl w:val="577C91C8"/>
    <w:lvl w:ilvl="0" w:tplc="BB7CFBB0">
      <w:start w:val="1"/>
      <w:numFmt w:val="decimal"/>
      <w:lvlText w:val="%1&gt;"/>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11"/>
  </w:num>
  <w:num w:numId="5">
    <w:abstractNumId w:val="6"/>
  </w:num>
  <w:num w:numId="6">
    <w:abstractNumId w:val="5"/>
  </w:num>
  <w:num w:numId="7">
    <w:abstractNumId w:val="4"/>
  </w:num>
  <w:num w:numId="8">
    <w:abstractNumId w:val="3"/>
  </w:num>
  <w:num w:numId="9">
    <w:abstractNumId w:val="1"/>
  </w:num>
  <w:num w:numId="10">
    <w:abstractNumId w:val="2"/>
  </w:num>
  <w:num w:numId="11">
    <w:abstractNumId w:val="10"/>
  </w:num>
  <w:num w:numId="12">
    <w:abstractNumId w:val="9"/>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86D"/>
    <w:rsid w:val="00016100"/>
    <w:rsid w:val="000172C9"/>
    <w:rsid w:val="00017AE9"/>
    <w:rsid w:val="000202F5"/>
    <w:rsid w:val="00020465"/>
    <w:rsid w:val="000205DE"/>
    <w:rsid w:val="000225F0"/>
    <w:rsid w:val="000241B5"/>
    <w:rsid w:val="0002651F"/>
    <w:rsid w:val="00026850"/>
    <w:rsid w:val="00031D5C"/>
    <w:rsid w:val="000335ED"/>
    <w:rsid w:val="00034315"/>
    <w:rsid w:val="00034E96"/>
    <w:rsid w:val="00035AE8"/>
    <w:rsid w:val="000371D3"/>
    <w:rsid w:val="0003771E"/>
    <w:rsid w:val="00037F35"/>
    <w:rsid w:val="000423B2"/>
    <w:rsid w:val="00042854"/>
    <w:rsid w:val="0004755E"/>
    <w:rsid w:val="0005080D"/>
    <w:rsid w:val="000514EB"/>
    <w:rsid w:val="00051A94"/>
    <w:rsid w:val="00054058"/>
    <w:rsid w:val="00055348"/>
    <w:rsid w:val="00055A59"/>
    <w:rsid w:val="0005724D"/>
    <w:rsid w:val="000574F4"/>
    <w:rsid w:val="000614DB"/>
    <w:rsid w:val="000619B9"/>
    <w:rsid w:val="00061C3D"/>
    <w:rsid w:val="0006290F"/>
    <w:rsid w:val="00066D8A"/>
    <w:rsid w:val="0006756F"/>
    <w:rsid w:val="00070B50"/>
    <w:rsid w:val="00070BFA"/>
    <w:rsid w:val="00071039"/>
    <w:rsid w:val="00071B90"/>
    <w:rsid w:val="00072045"/>
    <w:rsid w:val="00072E8A"/>
    <w:rsid w:val="00075704"/>
    <w:rsid w:val="00080395"/>
    <w:rsid w:val="000804D5"/>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756B"/>
    <w:rsid w:val="000979D0"/>
    <w:rsid w:val="000A3A66"/>
    <w:rsid w:val="000A4683"/>
    <w:rsid w:val="000A6B90"/>
    <w:rsid w:val="000B0858"/>
    <w:rsid w:val="000B16AC"/>
    <w:rsid w:val="000B2008"/>
    <w:rsid w:val="000B4202"/>
    <w:rsid w:val="000B4C5E"/>
    <w:rsid w:val="000B6007"/>
    <w:rsid w:val="000B784B"/>
    <w:rsid w:val="000B79CD"/>
    <w:rsid w:val="000C0800"/>
    <w:rsid w:val="000C2EF6"/>
    <w:rsid w:val="000C5F3E"/>
    <w:rsid w:val="000C5F79"/>
    <w:rsid w:val="000D01A8"/>
    <w:rsid w:val="000D0576"/>
    <w:rsid w:val="000D3CFB"/>
    <w:rsid w:val="000D4227"/>
    <w:rsid w:val="000D58AE"/>
    <w:rsid w:val="000E0CE9"/>
    <w:rsid w:val="000E2CA6"/>
    <w:rsid w:val="000E3163"/>
    <w:rsid w:val="000E36C2"/>
    <w:rsid w:val="000E4DD1"/>
    <w:rsid w:val="000E7158"/>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307"/>
    <w:rsid w:val="00111F98"/>
    <w:rsid w:val="001135E1"/>
    <w:rsid w:val="00113A3F"/>
    <w:rsid w:val="001171AF"/>
    <w:rsid w:val="00117386"/>
    <w:rsid w:val="00117699"/>
    <w:rsid w:val="001177CE"/>
    <w:rsid w:val="001178D2"/>
    <w:rsid w:val="00117BF7"/>
    <w:rsid w:val="00121BAD"/>
    <w:rsid w:val="00121ED1"/>
    <w:rsid w:val="00122858"/>
    <w:rsid w:val="0012298C"/>
    <w:rsid w:val="001238CC"/>
    <w:rsid w:val="00123A88"/>
    <w:rsid w:val="0012427D"/>
    <w:rsid w:val="001278AD"/>
    <w:rsid w:val="00132348"/>
    <w:rsid w:val="001323E9"/>
    <w:rsid w:val="00135ABF"/>
    <w:rsid w:val="00141692"/>
    <w:rsid w:val="001419B6"/>
    <w:rsid w:val="00141B7A"/>
    <w:rsid w:val="00141CA4"/>
    <w:rsid w:val="00141E86"/>
    <w:rsid w:val="0014280C"/>
    <w:rsid w:val="00142F85"/>
    <w:rsid w:val="00143077"/>
    <w:rsid w:val="00143B8C"/>
    <w:rsid w:val="00144B71"/>
    <w:rsid w:val="00146B6F"/>
    <w:rsid w:val="00150E34"/>
    <w:rsid w:val="00151460"/>
    <w:rsid w:val="0015236D"/>
    <w:rsid w:val="001537BB"/>
    <w:rsid w:val="00154623"/>
    <w:rsid w:val="00155016"/>
    <w:rsid w:val="00155F03"/>
    <w:rsid w:val="00157AE7"/>
    <w:rsid w:val="00160E79"/>
    <w:rsid w:val="001610A7"/>
    <w:rsid w:val="001620E4"/>
    <w:rsid w:val="00162976"/>
    <w:rsid w:val="001640E9"/>
    <w:rsid w:val="00166F3B"/>
    <w:rsid w:val="001673C0"/>
    <w:rsid w:val="00167F98"/>
    <w:rsid w:val="0017058B"/>
    <w:rsid w:val="00170A3C"/>
    <w:rsid w:val="00172F06"/>
    <w:rsid w:val="00173E5E"/>
    <w:rsid w:val="0017432E"/>
    <w:rsid w:val="001747DB"/>
    <w:rsid w:val="00174B30"/>
    <w:rsid w:val="00175AE3"/>
    <w:rsid w:val="00176EDE"/>
    <w:rsid w:val="00177068"/>
    <w:rsid w:val="001816E2"/>
    <w:rsid w:val="00183A2D"/>
    <w:rsid w:val="0018471C"/>
    <w:rsid w:val="00184DC2"/>
    <w:rsid w:val="00184E0C"/>
    <w:rsid w:val="00184E39"/>
    <w:rsid w:val="00185986"/>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4FC3"/>
    <w:rsid w:val="001C1ADC"/>
    <w:rsid w:val="001C34F7"/>
    <w:rsid w:val="001C3711"/>
    <w:rsid w:val="001C5399"/>
    <w:rsid w:val="001C5AFD"/>
    <w:rsid w:val="001C6098"/>
    <w:rsid w:val="001C6548"/>
    <w:rsid w:val="001C6C25"/>
    <w:rsid w:val="001C7EAD"/>
    <w:rsid w:val="001D11EB"/>
    <w:rsid w:val="001D1294"/>
    <w:rsid w:val="001D32DD"/>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08A"/>
    <w:rsid w:val="001E5650"/>
    <w:rsid w:val="001E5896"/>
    <w:rsid w:val="001E6213"/>
    <w:rsid w:val="001E768F"/>
    <w:rsid w:val="001F0701"/>
    <w:rsid w:val="001F07B2"/>
    <w:rsid w:val="001F0DC7"/>
    <w:rsid w:val="001F1C30"/>
    <w:rsid w:val="001F546A"/>
    <w:rsid w:val="001F5CBC"/>
    <w:rsid w:val="001F63E4"/>
    <w:rsid w:val="001F6580"/>
    <w:rsid w:val="001F7049"/>
    <w:rsid w:val="001F7AD6"/>
    <w:rsid w:val="002060CE"/>
    <w:rsid w:val="0020642D"/>
    <w:rsid w:val="00206617"/>
    <w:rsid w:val="002071F4"/>
    <w:rsid w:val="00210200"/>
    <w:rsid w:val="00210E83"/>
    <w:rsid w:val="00212A9C"/>
    <w:rsid w:val="0021479B"/>
    <w:rsid w:val="0021600B"/>
    <w:rsid w:val="00217BB3"/>
    <w:rsid w:val="002206DD"/>
    <w:rsid w:val="002208EC"/>
    <w:rsid w:val="00221287"/>
    <w:rsid w:val="002220B7"/>
    <w:rsid w:val="00222EFA"/>
    <w:rsid w:val="00223C46"/>
    <w:rsid w:val="002246AB"/>
    <w:rsid w:val="00224B1E"/>
    <w:rsid w:val="00225129"/>
    <w:rsid w:val="0022562F"/>
    <w:rsid w:val="00226B5B"/>
    <w:rsid w:val="0022705C"/>
    <w:rsid w:val="00230372"/>
    <w:rsid w:val="002322A5"/>
    <w:rsid w:val="00232742"/>
    <w:rsid w:val="002333D9"/>
    <w:rsid w:val="00233513"/>
    <w:rsid w:val="00234DB9"/>
    <w:rsid w:val="00235DA4"/>
    <w:rsid w:val="002364BF"/>
    <w:rsid w:val="00237ECA"/>
    <w:rsid w:val="002408B0"/>
    <w:rsid w:val="002410DA"/>
    <w:rsid w:val="0024174B"/>
    <w:rsid w:val="00241D3B"/>
    <w:rsid w:val="00242180"/>
    <w:rsid w:val="00243052"/>
    <w:rsid w:val="0024360B"/>
    <w:rsid w:val="00243D49"/>
    <w:rsid w:val="00244006"/>
    <w:rsid w:val="0024525A"/>
    <w:rsid w:val="00245B6B"/>
    <w:rsid w:val="002465FB"/>
    <w:rsid w:val="00250605"/>
    <w:rsid w:val="00250CF0"/>
    <w:rsid w:val="0025183C"/>
    <w:rsid w:val="0025252E"/>
    <w:rsid w:val="0025295E"/>
    <w:rsid w:val="002534BA"/>
    <w:rsid w:val="002543A7"/>
    <w:rsid w:val="002545BF"/>
    <w:rsid w:val="0025518D"/>
    <w:rsid w:val="00255676"/>
    <w:rsid w:val="00255C24"/>
    <w:rsid w:val="002578D6"/>
    <w:rsid w:val="002606B7"/>
    <w:rsid w:val="002633B1"/>
    <w:rsid w:val="00264EFE"/>
    <w:rsid w:val="002667D6"/>
    <w:rsid w:val="00266F7D"/>
    <w:rsid w:val="002677DF"/>
    <w:rsid w:val="00270FDC"/>
    <w:rsid w:val="002718E6"/>
    <w:rsid w:val="002727FA"/>
    <w:rsid w:val="00273181"/>
    <w:rsid w:val="0027398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5403"/>
    <w:rsid w:val="0029575F"/>
    <w:rsid w:val="002958A8"/>
    <w:rsid w:val="00296944"/>
    <w:rsid w:val="00297573"/>
    <w:rsid w:val="00297CB3"/>
    <w:rsid w:val="002A0C93"/>
    <w:rsid w:val="002A3512"/>
    <w:rsid w:val="002A3868"/>
    <w:rsid w:val="002A390D"/>
    <w:rsid w:val="002A4A5B"/>
    <w:rsid w:val="002B36AF"/>
    <w:rsid w:val="002B3890"/>
    <w:rsid w:val="002B436C"/>
    <w:rsid w:val="002B6510"/>
    <w:rsid w:val="002B7268"/>
    <w:rsid w:val="002C3043"/>
    <w:rsid w:val="002C4259"/>
    <w:rsid w:val="002C4346"/>
    <w:rsid w:val="002C6659"/>
    <w:rsid w:val="002D02D7"/>
    <w:rsid w:val="002D23DA"/>
    <w:rsid w:val="002D2D20"/>
    <w:rsid w:val="002D2EA5"/>
    <w:rsid w:val="002D4185"/>
    <w:rsid w:val="002D44BE"/>
    <w:rsid w:val="002D5BF5"/>
    <w:rsid w:val="002D6842"/>
    <w:rsid w:val="002D6B31"/>
    <w:rsid w:val="002D6E48"/>
    <w:rsid w:val="002E13B4"/>
    <w:rsid w:val="002E163C"/>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5B44"/>
    <w:rsid w:val="00305F50"/>
    <w:rsid w:val="003063FB"/>
    <w:rsid w:val="00306744"/>
    <w:rsid w:val="003105D0"/>
    <w:rsid w:val="003111D3"/>
    <w:rsid w:val="003111DF"/>
    <w:rsid w:val="00313099"/>
    <w:rsid w:val="00314DE7"/>
    <w:rsid w:val="00315775"/>
    <w:rsid w:val="003165E2"/>
    <w:rsid w:val="0031742F"/>
    <w:rsid w:val="00320308"/>
    <w:rsid w:val="00320E15"/>
    <w:rsid w:val="00321A16"/>
    <w:rsid w:val="003226A9"/>
    <w:rsid w:val="003241C9"/>
    <w:rsid w:val="00325031"/>
    <w:rsid w:val="00330452"/>
    <w:rsid w:val="00331570"/>
    <w:rsid w:val="00331A7C"/>
    <w:rsid w:val="00331E45"/>
    <w:rsid w:val="0033263A"/>
    <w:rsid w:val="00332E4A"/>
    <w:rsid w:val="0033321B"/>
    <w:rsid w:val="003333DD"/>
    <w:rsid w:val="003333EF"/>
    <w:rsid w:val="00333C76"/>
    <w:rsid w:val="00333DDF"/>
    <w:rsid w:val="00334998"/>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5DA3"/>
    <w:rsid w:val="00356FE9"/>
    <w:rsid w:val="0035701E"/>
    <w:rsid w:val="0035725E"/>
    <w:rsid w:val="00357260"/>
    <w:rsid w:val="00357B12"/>
    <w:rsid w:val="00360C26"/>
    <w:rsid w:val="003632E2"/>
    <w:rsid w:val="00363366"/>
    <w:rsid w:val="00363945"/>
    <w:rsid w:val="003639EB"/>
    <w:rsid w:val="003642E1"/>
    <w:rsid w:val="0036569A"/>
    <w:rsid w:val="00365CC0"/>
    <w:rsid w:val="00365E37"/>
    <w:rsid w:val="0036620D"/>
    <w:rsid w:val="00366641"/>
    <w:rsid w:val="00370D54"/>
    <w:rsid w:val="0037198F"/>
    <w:rsid w:val="00374F67"/>
    <w:rsid w:val="00375D98"/>
    <w:rsid w:val="0038054B"/>
    <w:rsid w:val="00380723"/>
    <w:rsid w:val="0038110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1689"/>
    <w:rsid w:val="003A299D"/>
    <w:rsid w:val="003A3256"/>
    <w:rsid w:val="003A60F7"/>
    <w:rsid w:val="003A6FFB"/>
    <w:rsid w:val="003B051C"/>
    <w:rsid w:val="003B3F9D"/>
    <w:rsid w:val="003B4470"/>
    <w:rsid w:val="003B529B"/>
    <w:rsid w:val="003C06E2"/>
    <w:rsid w:val="003C0B0B"/>
    <w:rsid w:val="003C1C1D"/>
    <w:rsid w:val="003C2509"/>
    <w:rsid w:val="003C33FC"/>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4FCD"/>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4100"/>
    <w:rsid w:val="00416503"/>
    <w:rsid w:val="00420246"/>
    <w:rsid w:val="00422303"/>
    <w:rsid w:val="00424118"/>
    <w:rsid w:val="00425B89"/>
    <w:rsid w:val="00425D4E"/>
    <w:rsid w:val="00431508"/>
    <w:rsid w:val="00432950"/>
    <w:rsid w:val="004333A2"/>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1188"/>
    <w:rsid w:val="004622B1"/>
    <w:rsid w:val="00463548"/>
    <w:rsid w:val="004637EC"/>
    <w:rsid w:val="00463CCB"/>
    <w:rsid w:val="00464BD4"/>
    <w:rsid w:val="004655C4"/>
    <w:rsid w:val="00466733"/>
    <w:rsid w:val="00466A08"/>
    <w:rsid w:val="004701F8"/>
    <w:rsid w:val="0047066F"/>
    <w:rsid w:val="004714A1"/>
    <w:rsid w:val="00473ED6"/>
    <w:rsid w:val="00474174"/>
    <w:rsid w:val="00474AE0"/>
    <w:rsid w:val="004754AC"/>
    <w:rsid w:val="00476B27"/>
    <w:rsid w:val="00480FA0"/>
    <w:rsid w:val="004818C8"/>
    <w:rsid w:val="00483771"/>
    <w:rsid w:val="004853E9"/>
    <w:rsid w:val="00487C22"/>
    <w:rsid w:val="00490A7C"/>
    <w:rsid w:val="0049281B"/>
    <w:rsid w:val="0049343A"/>
    <w:rsid w:val="0049405F"/>
    <w:rsid w:val="00496822"/>
    <w:rsid w:val="00496A67"/>
    <w:rsid w:val="004A046D"/>
    <w:rsid w:val="004A0F14"/>
    <w:rsid w:val="004A2C69"/>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C7D6C"/>
    <w:rsid w:val="004D0485"/>
    <w:rsid w:val="004D3B3F"/>
    <w:rsid w:val="004D455F"/>
    <w:rsid w:val="004D5EBB"/>
    <w:rsid w:val="004D6850"/>
    <w:rsid w:val="004E0917"/>
    <w:rsid w:val="004E113D"/>
    <w:rsid w:val="004E13CF"/>
    <w:rsid w:val="004E228E"/>
    <w:rsid w:val="004E31BE"/>
    <w:rsid w:val="004E340C"/>
    <w:rsid w:val="004E38C8"/>
    <w:rsid w:val="004E5276"/>
    <w:rsid w:val="004E6004"/>
    <w:rsid w:val="004F10C4"/>
    <w:rsid w:val="004F10D5"/>
    <w:rsid w:val="004F4276"/>
    <w:rsid w:val="004F542F"/>
    <w:rsid w:val="004F6745"/>
    <w:rsid w:val="004F6D90"/>
    <w:rsid w:val="004F6DC1"/>
    <w:rsid w:val="004F72F3"/>
    <w:rsid w:val="00503EE9"/>
    <w:rsid w:val="00506D91"/>
    <w:rsid w:val="00511642"/>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3207D"/>
    <w:rsid w:val="00532644"/>
    <w:rsid w:val="005352E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4475"/>
    <w:rsid w:val="0055564D"/>
    <w:rsid w:val="005573D2"/>
    <w:rsid w:val="00557FDF"/>
    <w:rsid w:val="00560F56"/>
    <w:rsid w:val="00563161"/>
    <w:rsid w:val="00563DA8"/>
    <w:rsid w:val="0056504A"/>
    <w:rsid w:val="005653C8"/>
    <w:rsid w:val="005666D6"/>
    <w:rsid w:val="00566D03"/>
    <w:rsid w:val="00570AAD"/>
    <w:rsid w:val="00571969"/>
    <w:rsid w:val="00571DE6"/>
    <w:rsid w:val="00572580"/>
    <w:rsid w:val="00572627"/>
    <w:rsid w:val="00572898"/>
    <w:rsid w:val="00572948"/>
    <w:rsid w:val="00572C38"/>
    <w:rsid w:val="00573E44"/>
    <w:rsid w:val="00576254"/>
    <w:rsid w:val="00576508"/>
    <w:rsid w:val="00576EEC"/>
    <w:rsid w:val="005776D0"/>
    <w:rsid w:val="00577D51"/>
    <w:rsid w:val="00577FD0"/>
    <w:rsid w:val="00581602"/>
    <w:rsid w:val="00581754"/>
    <w:rsid w:val="00583917"/>
    <w:rsid w:val="00584126"/>
    <w:rsid w:val="00585FDC"/>
    <w:rsid w:val="005865F3"/>
    <w:rsid w:val="00586C11"/>
    <w:rsid w:val="00587447"/>
    <w:rsid w:val="0059174B"/>
    <w:rsid w:val="00591CFB"/>
    <w:rsid w:val="0059472C"/>
    <w:rsid w:val="00597A1B"/>
    <w:rsid w:val="00597C7C"/>
    <w:rsid w:val="005A173F"/>
    <w:rsid w:val="005A2744"/>
    <w:rsid w:val="005A36B9"/>
    <w:rsid w:val="005A3CE6"/>
    <w:rsid w:val="005A4D61"/>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5F78CA"/>
    <w:rsid w:val="00601010"/>
    <w:rsid w:val="00601652"/>
    <w:rsid w:val="006026B8"/>
    <w:rsid w:val="00602DB5"/>
    <w:rsid w:val="00602EBF"/>
    <w:rsid w:val="006046E5"/>
    <w:rsid w:val="00604E70"/>
    <w:rsid w:val="00605CEB"/>
    <w:rsid w:val="00606EB1"/>
    <w:rsid w:val="00611E65"/>
    <w:rsid w:val="00613010"/>
    <w:rsid w:val="00613220"/>
    <w:rsid w:val="00613E61"/>
    <w:rsid w:val="00614B04"/>
    <w:rsid w:val="00614DEB"/>
    <w:rsid w:val="006162B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6039"/>
    <w:rsid w:val="0063764B"/>
    <w:rsid w:val="0064049E"/>
    <w:rsid w:val="00640F7F"/>
    <w:rsid w:val="006429CB"/>
    <w:rsid w:val="00645B64"/>
    <w:rsid w:val="00646117"/>
    <w:rsid w:val="0064793A"/>
    <w:rsid w:val="006504E1"/>
    <w:rsid w:val="0065427E"/>
    <w:rsid w:val="00655721"/>
    <w:rsid w:val="0065589C"/>
    <w:rsid w:val="00655B2D"/>
    <w:rsid w:val="00656607"/>
    <w:rsid w:val="006578D5"/>
    <w:rsid w:val="00660E4B"/>
    <w:rsid w:val="00661BC4"/>
    <w:rsid w:val="00661C19"/>
    <w:rsid w:val="00661C48"/>
    <w:rsid w:val="0066471B"/>
    <w:rsid w:val="00665646"/>
    <w:rsid w:val="00666951"/>
    <w:rsid w:val="00671962"/>
    <w:rsid w:val="0067208B"/>
    <w:rsid w:val="00672AE1"/>
    <w:rsid w:val="0067358E"/>
    <w:rsid w:val="00673CB4"/>
    <w:rsid w:val="006746F7"/>
    <w:rsid w:val="00675C9C"/>
    <w:rsid w:val="00676BC5"/>
    <w:rsid w:val="00676E3C"/>
    <w:rsid w:val="0068013A"/>
    <w:rsid w:val="0068017B"/>
    <w:rsid w:val="00680E7D"/>
    <w:rsid w:val="00681C5C"/>
    <w:rsid w:val="006842FC"/>
    <w:rsid w:val="00684C14"/>
    <w:rsid w:val="00684D32"/>
    <w:rsid w:val="006852A9"/>
    <w:rsid w:val="00685CD1"/>
    <w:rsid w:val="0069281D"/>
    <w:rsid w:val="00692A09"/>
    <w:rsid w:val="00693462"/>
    <w:rsid w:val="00695205"/>
    <w:rsid w:val="006963B9"/>
    <w:rsid w:val="006967E6"/>
    <w:rsid w:val="00696D18"/>
    <w:rsid w:val="006970CC"/>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2EC"/>
    <w:rsid w:val="006C4C3A"/>
    <w:rsid w:val="006C553D"/>
    <w:rsid w:val="006C5602"/>
    <w:rsid w:val="006C60C6"/>
    <w:rsid w:val="006C6A2E"/>
    <w:rsid w:val="006C6AC1"/>
    <w:rsid w:val="006C720C"/>
    <w:rsid w:val="006D1A14"/>
    <w:rsid w:val="006D478A"/>
    <w:rsid w:val="006D615B"/>
    <w:rsid w:val="006E145F"/>
    <w:rsid w:val="006E3203"/>
    <w:rsid w:val="006E4DDB"/>
    <w:rsid w:val="006E4DF1"/>
    <w:rsid w:val="006E6D60"/>
    <w:rsid w:val="006F0695"/>
    <w:rsid w:val="006F1B6F"/>
    <w:rsid w:val="006F2381"/>
    <w:rsid w:val="006F523F"/>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21BA"/>
    <w:rsid w:val="00732253"/>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29C9"/>
    <w:rsid w:val="0075306F"/>
    <w:rsid w:val="00753D2E"/>
    <w:rsid w:val="00754351"/>
    <w:rsid w:val="0075470F"/>
    <w:rsid w:val="007569D4"/>
    <w:rsid w:val="00761ADC"/>
    <w:rsid w:val="00761EA6"/>
    <w:rsid w:val="007643A2"/>
    <w:rsid w:val="007646DE"/>
    <w:rsid w:val="007658CC"/>
    <w:rsid w:val="00766BE1"/>
    <w:rsid w:val="007676F9"/>
    <w:rsid w:val="00767AD5"/>
    <w:rsid w:val="00767C0C"/>
    <w:rsid w:val="00767DFF"/>
    <w:rsid w:val="00770572"/>
    <w:rsid w:val="00774B9A"/>
    <w:rsid w:val="0077520A"/>
    <w:rsid w:val="00775643"/>
    <w:rsid w:val="00776049"/>
    <w:rsid w:val="00776263"/>
    <w:rsid w:val="00776997"/>
    <w:rsid w:val="00783701"/>
    <w:rsid w:val="00783EB5"/>
    <w:rsid w:val="007854DA"/>
    <w:rsid w:val="0078550D"/>
    <w:rsid w:val="0078553D"/>
    <w:rsid w:val="007877D0"/>
    <w:rsid w:val="0079029E"/>
    <w:rsid w:val="00791E38"/>
    <w:rsid w:val="007931DB"/>
    <w:rsid w:val="007949BA"/>
    <w:rsid w:val="00794D12"/>
    <w:rsid w:val="00796556"/>
    <w:rsid w:val="007A12B1"/>
    <w:rsid w:val="007A164A"/>
    <w:rsid w:val="007A1C50"/>
    <w:rsid w:val="007A1D20"/>
    <w:rsid w:val="007A2737"/>
    <w:rsid w:val="007A3898"/>
    <w:rsid w:val="007A3B91"/>
    <w:rsid w:val="007A3F63"/>
    <w:rsid w:val="007A6040"/>
    <w:rsid w:val="007A6CEE"/>
    <w:rsid w:val="007B1F7D"/>
    <w:rsid w:val="007B2560"/>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1D38"/>
    <w:rsid w:val="008030D1"/>
    <w:rsid w:val="008049D7"/>
    <w:rsid w:val="00805475"/>
    <w:rsid w:val="00806BA0"/>
    <w:rsid w:val="00806BB6"/>
    <w:rsid w:val="00811660"/>
    <w:rsid w:val="008143C4"/>
    <w:rsid w:val="00814BE2"/>
    <w:rsid w:val="008202C1"/>
    <w:rsid w:val="00820670"/>
    <w:rsid w:val="00821CF7"/>
    <w:rsid w:val="0082569E"/>
    <w:rsid w:val="008261DB"/>
    <w:rsid w:val="00826352"/>
    <w:rsid w:val="00827005"/>
    <w:rsid w:val="0083034E"/>
    <w:rsid w:val="008330EF"/>
    <w:rsid w:val="0083410D"/>
    <w:rsid w:val="008367AE"/>
    <w:rsid w:val="00836D3B"/>
    <w:rsid w:val="00841049"/>
    <w:rsid w:val="00841E46"/>
    <w:rsid w:val="0084240A"/>
    <w:rsid w:val="00842726"/>
    <w:rsid w:val="0084628F"/>
    <w:rsid w:val="008463DC"/>
    <w:rsid w:val="008468A8"/>
    <w:rsid w:val="0084692C"/>
    <w:rsid w:val="008478D0"/>
    <w:rsid w:val="008507F9"/>
    <w:rsid w:val="00851133"/>
    <w:rsid w:val="00851917"/>
    <w:rsid w:val="00852179"/>
    <w:rsid w:val="0085359B"/>
    <w:rsid w:val="00853DFA"/>
    <w:rsid w:val="00854F7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B30"/>
    <w:rsid w:val="00876DC8"/>
    <w:rsid w:val="00877E75"/>
    <w:rsid w:val="00877E77"/>
    <w:rsid w:val="008806D4"/>
    <w:rsid w:val="00880DB1"/>
    <w:rsid w:val="00881494"/>
    <w:rsid w:val="008819D8"/>
    <w:rsid w:val="00883DE1"/>
    <w:rsid w:val="00884F8A"/>
    <w:rsid w:val="0088556F"/>
    <w:rsid w:val="0089041F"/>
    <w:rsid w:val="00891193"/>
    <w:rsid w:val="00892294"/>
    <w:rsid w:val="00892C49"/>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0C47"/>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8F5A7C"/>
    <w:rsid w:val="009007DC"/>
    <w:rsid w:val="00905668"/>
    <w:rsid w:val="009058FA"/>
    <w:rsid w:val="00905951"/>
    <w:rsid w:val="009069C1"/>
    <w:rsid w:val="00906C72"/>
    <w:rsid w:val="009125C4"/>
    <w:rsid w:val="00912B81"/>
    <w:rsid w:val="00913028"/>
    <w:rsid w:val="00917EE7"/>
    <w:rsid w:val="00921944"/>
    <w:rsid w:val="009225BC"/>
    <w:rsid w:val="00922D4C"/>
    <w:rsid w:val="009243BB"/>
    <w:rsid w:val="00924D38"/>
    <w:rsid w:val="00926D2D"/>
    <w:rsid w:val="00927265"/>
    <w:rsid w:val="00927569"/>
    <w:rsid w:val="00927B86"/>
    <w:rsid w:val="00927CC2"/>
    <w:rsid w:val="00930D15"/>
    <w:rsid w:val="009338CF"/>
    <w:rsid w:val="00933B98"/>
    <w:rsid w:val="00933C84"/>
    <w:rsid w:val="0093524C"/>
    <w:rsid w:val="009352C6"/>
    <w:rsid w:val="009376B5"/>
    <w:rsid w:val="00937DFC"/>
    <w:rsid w:val="00942A4D"/>
    <w:rsid w:val="0094301D"/>
    <w:rsid w:val="00943A55"/>
    <w:rsid w:val="00943E25"/>
    <w:rsid w:val="00945AB2"/>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533"/>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1263"/>
    <w:rsid w:val="009A23D3"/>
    <w:rsid w:val="009A4D11"/>
    <w:rsid w:val="009A5164"/>
    <w:rsid w:val="009A5191"/>
    <w:rsid w:val="009A6B9C"/>
    <w:rsid w:val="009A6C22"/>
    <w:rsid w:val="009A7716"/>
    <w:rsid w:val="009A776E"/>
    <w:rsid w:val="009B4BC4"/>
    <w:rsid w:val="009B4FC0"/>
    <w:rsid w:val="009B5B5F"/>
    <w:rsid w:val="009B6FED"/>
    <w:rsid w:val="009C1238"/>
    <w:rsid w:val="009C15C2"/>
    <w:rsid w:val="009C197A"/>
    <w:rsid w:val="009C4B59"/>
    <w:rsid w:val="009C58A1"/>
    <w:rsid w:val="009D0604"/>
    <w:rsid w:val="009D5209"/>
    <w:rsid w:val="009D6187"/>
    <w:rsid w:val="009D6746"/>
    <w:rsid w:val="009D74FE"/>
    <w:rsid w:val="009E0773"/>
    <w:rsid w:val="009E12AF"/>
    <w:rsid w:val="009E530E"/>
    <w:rsid w:val="009E56E1"/>
    <w:rsid w:val="009E6122"/>
    <w:rsid w:val="009F2FBC"/>
    <w:rsid w:val="009F37EE"/>
    <w:rsid w:val="009F3880"/>
    <w:rsid w:val="009F4C4A"/>
    <w:rsid w:val="009F5F77"/>
    <w:rsid w:val="009F7A22"/>
    <w:rsid w:val="00A027CE"/>
    <w:rsid w:val="00A02EBF"/>
    <w:rsid w:val="00A0563F"/>
    <w:rsid w:val="00A06C22"/>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6117"/>
    <w:rsid w:val="00A2662F"/>
    <w:rsid w:val="00A26D93"/>
    <w:rsid w:val="00A27594"/>
    <w:rsid w:val="00A327D4"/>
    <w:rsid w:val="00A33399"/>
    <w:rsid w:val="00A343D6"/>
    <w:rsid w:val="00A34A39"/>
    <w:rsid w:val="00A34E7E"/>
    <w:rsid w:val="00A353A1"/>
    <w:rsid w:val="00A35784"/>
    <w:rsid w:val="00A35A05"/>
    <w:rsid w:val="00A4144A"/>
    <w:rsid w:val="00A41510"/>
    <w:rsid w:val="00A42818"/>
    <w:rsid w:val="00A43398"/>
    <w:rsid w:val="00A43948"/>
    <w:rsid w:val="00A43C5D"/>
    <w:rsid w:val="00A44827"/>
    <w:rsid w:val="00A4536B"/>
    <w:rsid w:val="00A471EF"/>
    <w:rsid w:val="00A47FAA"/>
    <w:rsid w:val="00A5019E"/>
    <w:rsid w:val="00A503A9"/>
    <w:rsid w:val="00A51E06"/>
    <w:rsid w:val="00A51FDF"/>
    <w:rsid w:val="00A54157"/>
    <w:rsid w:val="00A57EA7"/>
    <w:rsid w:val="00A636F8"/>
    <w:rsid w:val="00A64008"/>
    <w:rsid w:val="00A643E8"/>
    <w:rsid w:val="00A654F0"/>
    <w:rsid w:val="00A65C3B"/>
    <w:rsid w:val="00A67252"/>
    <w:rsid w:val="00A70E98"/>
    <w:rsid w:val="00A720B0"/>
    <w:rsid w:val="00A773C4"/>
    <w:rsid w:val="00A81481"/>
    <w:rsid w:val="00A82EE6"/>
    <w:rsid w:val="00A8331C"/>
    <w:rsid w:val="00A847BE"/>
    <w:rsid w:val="00A85D27"/>
    <w:rsid w:val="00A86576"/>
    <w:rsid w:val="00A9130D"/>
    <w:rsid w:val="00A92B13"/>
    <w:rsid w:val="00A933DD"/>
    <w:rsid w:val="00A93EAE"/>
    <w:rsid w:val="00A959B2"/>
    <w:rsid w:val="00A95B70"/>
    <w:rsid w:val="00A961D3"/>
    <w:rsid w:val="00A96FB0"/>
    <w:rsid w:val="00A976A0"/>
    <w:rsid w:val="00AA18C3"/>
    <w:rsid w:val="00AA427C"/>
    <w:rsid w:val="00AA4954"/>
    <w:rsid w:val="00AA52EB"/>
    <w:rsid w:val="00AA56F8"/>
    <w:rsid w:val="00AA59FA"/>
    <w:rsid w:val="00AA5FB7"/>
    <w:rsid w:val="00AA6237"/>
    <w:rsid w:val="00AB0ECB"/>
    <w:rsid w:val="00AB2956"/>
    <w:rsid w:val="00AB44BA"/>
    <w:rsid w:val="00AB4DE7"/>
    <w:rsid w:val="00AB519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134"/>
    <w:rsid w:val="00B05E8D"/>
    <w:rsid w:val="00B06A84"/>
    <w:rsid w:val="00B0713A"/>
    <w:rsid w:val="00B11807"/>
    <w:rsid w:val="00B12933"/>
    <w:rsid w:val="00B178EF"/>
    <w:rsid w:val="00B17EB0"/>
    <w:rsid w:val="00B20CB5"/>
    <w:rsid w:val="00B20DB6"/>
    <w:rsid w:val="00B23316"/>
    <w:rsid w:val="00B24D52"/>
    <w:rsid w:val="00B251C5"/>
    <w:rsid w:val="00B25C5F"/>
    <w:rsid w:val="00B30E2C"/>
    <w:rsid w:val="00B3261E"/>
    <w:rsid w:val="00B32CAF"/>
    <w:rsid w:val="00B32DE6"/>
    <w:rsid w:val="00B3324D"/>
    <w:rsid w:val="00B33917"/>
    <w:rsid w:val="00B33D2B"/>
    <w:rsid w:val="00B35D90"/>
    <w:rsid w:val="00B35DBC"/>
    <w:rsid w:val="00B3606D"/>
    <w:rsid w:val="00B36216"/>
    <w:rsid w:val="00B3623B"/>
    <w:rsid w:val="00B3779E"/>
    <w:rsid w:val="00B37B67"/>
    <w:rsid w:val="00B41458"/>
    <w:rsid w:val="00B4292D"/>
    <w:rsid w:val="00B42CDC"/>
    <w:rsid w:val="00B45BA0"/>
    <w:rsid w:val="00B52F7B"/>
    <w:rsid w:val="00B5501D"/>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3DE3"/>
    <w:rsid w:val="00B74E25"/>
    <w:rsid w:val="00B77990"/>
    <w:rsid w:val="00B779DA"/>
    <w:rsid w:val="00B77FE4"/>
    <w:rsid w:val="00B80B79"/>
    <w:rsid w:val="00B846DE"/>
    <w:rsid w:val="00B85A42"/>
    <w:rsid w:val="00B860DD"/>
    <w:rsid w:val="00B87610"/>
    <w:rsid w:val="00B87C7D"/>
    <w:rsid w:val="00B917AB"/>
    <w:rsid w:val="00B91F88"/>
    <w:rsid w:val="00B91F91"/>
    <w:rsid w:val="00B9543B"/>
    <w:rsid w:val="00B95B84"/>
    <w:rsid w:val="00BA4A7E"/>
    <w:rsid w:val="00BA5E7D"/>
    <w:rsid w:val="00BA65F9"/>
    <w:rsid w:val="00BA78A5"/>
    <w:rsid w:val="00BA7DB4"/>
    <w:rsid w:val="00BB0981"/>
    <w:rsid w:val="00BB1345"/>
    <w:rsid w:val="00BB1AC6"/>
    <w:rsid w:val="00BB4C18"/>
    <w:rsid w:val="00BB5818"/>
    <w:rsid w:val="00BB5883"/>
    <w:rsid w:val="00BB5FEA"/>
    <w:rsid w:val="00BB62E4"/>
    <w:rsid w:val="00BB7243"/>
    <w:rsid w:val="00BC16A9"/>
    <w:rsid w:val="00BC1B4B"/>
    <w:rsid w:val="00BC386C"/>
    <w:rsid w:val="00BC6811"/>
    <w:rsid w:val="00BC6CED"/>
    <w:rsid w:val="00BC73F5"/>
    <w:rsid w:val="00BC7917"/>
    <w:rsid w:val="00BD0558"/>
    <w:rsid w:val="00BD0DAD"/>
    <w:rsid w:val="00BD15F5"/>
    <w:rsid w:val="00BD223A"/>
    <w:rsid w:val="00BD399C"/>
    <w:rsid w:val="00BD3E4F"/>
    <w:rsid w:val="00BD3F44"/>
    <w:rsid w:val="00BD41D4"/>
    <w:rsid w:val="00BD4666"/>
    <w:rsid w:val="00BD4BBB"/>
    <w:rsid w:val="00BD5501"/>
    <w:rsid w:val="00BD582C"/>
    <w:rsid w:val="00BD798C"/>
    <w:rsid w:val="00BE11B9"/>
    <w:rsid w:val="00BE137F"/>
    <w:rsid w:val="00BE28DB"/>
    <w:rsid w:val="00BE3F01"/>
    <w:rsid w:val="00BE68C2"/>
    <w:rsid w:val="00BF2A2B"/>
    <w:rsid w:val="00BF3D18"/>
    <w:rsid w:val="00BF4E55"/>
    <w:rsid w:val="00BF6FFD"/>
    <w:rsid w:val="00C003DD"/>
    <w:rsid w:val="00C00F81"/>
    <w:rsid w:val="00C01A9F"/>
    <w:rsid w:val="00C10B72"/>
    <w:rsid w:val="00C11F0E"/>
    <w:rsid w:val="00C126CD"/>
    <w:rsid w:val="00C1351A"/>
    <w:rsid w:val="00C14144"/>
    <w:rsid w:val="00C142AD"/>
    <w:rsid w:val="00C143E1"/>
    <w:rsid w:val="00C16999"/>
    <w:rsid w:val="00C2383C"/>
    <w:rsid w:val="00C24F87"/>
    <w:rsid w:val="00C24FD0"/>
    <w:rsid w:val="00C26FD0"/>
    <w:rsid w:val="00C30476"/>
    <w:rsid w:val="00C30506"/>
    <w:rsid w:val="00C30D45"/>
    <w:rsid w:val="00C31DD1"/>
    <w:rsid w:val="00C32969"/>
    <w:rsid w:val="00C33145"/>
    <w:rsid w:val="00C33749"/>
    <w:rsid w:val="00C33C04"/>
    <w:rsid w:val="00C37B5E"/>
    <w:rsid w:val="00C42C9D"/>
    <w:rsid w:val="00C45EDA"/>
    <w:rsid w:val="00C50467"/>
    <w:rsid w:val="00C50750"/>
    <w:rsid w:val="00C50FC8"/>
    <w:rsid w:val="00C54A5C"/>
    <w:rsid w:val="00C556BC"/>
    <w:rsid w:val="00C55AB8"/>
    <w:rsid w:val="00C55F00"/>
    <w:rsid w:val="00C56B4F"/>
    <w:rsid w:val="00C604D2"/>
    <w:rsid w:val="00C61759"/>
    <w:rsid w:val="00C61DC8"/>
    <w:rsid w:val="00C6237C"/>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6DE"/>
    <w:rsid w:val="00C73D4C"/>
    <w:rsid w:val="00C759EE"/>
    <w:rsid w:val="00C75BFE"/>
    <w:rsid w:val="00C77B7B"/>
    <w:rsid w:val="00C801EB"/>
    <w:rsid w:val="00C80696"/>
    <w:rsid w:val="00C80A3A"/>
    <w:rsid w:val="00C80B1C"/>
    <w:rsid w:val="00C83496"/>
    <w:rsid w:val="00C84E34"/>
    <w:rsid w:val="00C86016"/>
    <w:rsid w:val="00C8696E"/>
    <w:rsid w:val="00C86DAD"/>
    <w:rsid w:val="00C870EE"/>
    <w:rsid w:val="00C87EEB"/>
    <w:rsid w:val="00C91B69"/>
    <w:rsid w:val="00C92D89"/>
    <w:rsid w:val="00C93286"/>
    <w:rsid w:val="00C97A5F"/>
    <w:rsid w:val="00CA028E"/>
    <w:rsid w:val="00CA02FE"/>
    <w:rsid w:val="00CA09B2"/>
    <w:rsid w:val="00CA0A57"/>
    <w:rsid w:val="00CA463B"/>
    <w:rsid w:val="00CA4EFA"/>
    <w:rsid w:val="00CA6E7C"/>
    <w:rsid w:val="00CA7451"/>
    <w:rsid w:val="00CA7A4F"/>
    <w:rsid w:val="00CA7DB5"/>
    <w:rsid w:val="00CB0A42"/>
    <w:rsid w:val="00CB0AC2"/>
    <w:rsid w:val="00CB1E8A"/>
    <w:rsid w:val="00CB3C62"/>
    <w:rsid w:val="00CC118F"/>
    <w:rsid w:val="00CC1CA8"/>
    <w:rsid w:val="00CC2481"/>
    <w:rsid w:val="00CC33FB"/>
    <w:rsid w:val="00CC4BB2"/>
    <w:rsid w:val="00CC652F"/>
    <w:rsid w:val="00CC6C51"/>
    <w:rsid w:val="00CC72A5"/>
    <w:rsid w:val="00CD02D3"/>
    <w:rsid w:val="00CD3287"/>
    <w:rsid w:val="00CD413D"/>
    <w:rsid w:val="00CD568A"/>
    <w:rsid w:val="00CD6382"/>
    <w:rsid w:val="00CD64CE"/>
    <w:rsid w:val="00CD658E"/>
    <w:rsid w:val="00CD689A"/>
    <w:rsid w:val="00CE0948"/>
    <w:rsid w:val="00CE1444"/>
    <w:rsid w:val="00CE1B0A"/>
    <w:rsid w:val="00CE28CE"/>
    <w:rsid w:val="00CE3098"/>
    <w:rsid w:val="00CE5032"/>
    <w:rsid w:val="00CE5FDE"/>
    <w:rsid w:val="00CF0283"/>
    <w:rsid w:val="00CF1147"/>
    <w:rsid w:val="00CF1270"/>
    <w:rsid w:val="00CF212F"/>
    <w:rsid w:val="00CF2B9D"/>
    <w:rsid w:val="00CF2BCC"/>
    <w:rsid w:val="00CF5CF8"/>
    <w:rsid w:val="00CF7990"/>
    <w:rsid w:val="00D01182"/>
    <w:rsid w:val="00D01DA1"/>
    <w:rsid w:val="00D02630"/>
    <w:rsid w:val="00D02731"/>
    <w:rsid w:val="00D06A2B"/>
    <w:rsid w:val="00D06DB5"/>
    <w:rsid w:val="00D1060A"/>
    <w:rsid w:val="00D1138B"/>
    <w:rsid w:val="00D12945"/>
    <w:rsid w:val="00D20BE8"/>
    <w:rsid w:val="00D218DD"/>
    <w:rsid w:val="00D21DB5"/>
    <w:rsid w:val="00D21F59"/>
    <w:rsid w:val="00D245CB"/>
    <w:rsid w:val="00D2460E"/>
    <w:rsid w:val="00D24FA6"/>
    <w:rsid w:val="00D3017A"/>
    <w:rsid w:val="00D31749"/>
    <w:rsid w:val="00D3188F"/>
    <w:rsid w:val="00D319C4"/>
    <w:rsid w:val="00D32E34"/>
    <w:rsid w:val="00D33BE9"/>
    <w:rsid w:val="00D34C02"/>
    <w:rsid w:val="00D351A5"/>
    <w:rsid w:val="00D37C42"/>
    <w:rsid w:val="00D41E46"/>
    <w:rsid w:val="00D432E8"/>
    <w:rsid w:val="00D4503B"/>
    <w:rsid w:val="00D462F0"/>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0ADB"/>
    <w:rsid w:val="00D7754C"/>
    <w:rsid w:val="00D7787E"/>
    <w:rsid w:val="00D81227"/>
    <w:rsid w:val="00D82969"/>
    <w:rsid w:val="00D833A0"/>
    <w:rsid w:val="00D83D6A"/>
    <w:rsid w:val="00D93F69"/>
    <w:rsid w:val="00D945FD"/>
    <w:rsid w:val="00D94E00"/>
    <w:rsid w:val="00D96896"/>
    <w:rsid w:val="00D9717C"/>
    <w:rsid w:val="00DA0560"/>
    <w:rsid w:val="00DA1A86"/>
    <w:rsid w:val="00DA2574"/>
    <w:rsid w:val="00DA5B79"/>
    <w:rsid w:val="00DA6194"/>
    <w:rsid w:val="00DA6E4D"/>
    <w:rsid w:val="00DA7374"/>
    <w:rsid w:val="00DB103F"/>
    <w:rsid w:val="00DB18D2"/>
    <w:rsid w:val="00DB2A16"/>
    <w:rsid w:val="00DB3ECD"/>
    <w:rsid w:val="00DB463B"/>
    <w:rsid w:val="00DB5DF0"/>
    <w:rsid w:val="00DB5FA2"/>
    <w:rsid w:val="00DB6ECF"/>
    <w:rsid w:val="00DB7CF9"/>
    <w:rsid w:val="00DC0D31"/>
    <w:rsid w:val="00DC1514"/>
    <w:rsid w:val="00DC21EA"/>
    <w:rsid w:val="00DC2259"/>
    <w:rsid w:val="00DC2601"/>
    <w:rsid w:val="00DC38D4"/>
    <w:rsid w:val="00DC40F2"/>
    <w:rsid w:val="00DC47E5"/>
    <w:rsid w:val="00DC508D"/>
    <w:rsid w:val="00DC5A7B"/>
    <w:rsid w:val="00DC6554"/>
    <w:rsid w:val="00DD05B6"/>
    <w:rsid w:val="00DD155B"/>
    <w:rsid w:val="00DD4462"/>
    <w:rsid w:val="00DD5298"/>
    <w:rsid w:val="00DD570D"/>
    <w:rsid w:val="00DD5BC3"/>
    <w:rsid w:val="00DD6227"/>
    <w:rsid w:val="00DE014E"/>
    <w:rsid w:val="00DE0CCE"/>
    <w:rsid w:val="00DE1317"/>
    <w:rsid w:val="00DE2CE3"/>
    <w:rsid w:val="00DE317D"/>
    <w:rsid w:val="00DE3773"/>
    <w:rsid w:val="00DE534D"/>
    <w:rsid w:val="00DE5EC2"/>
    <w:rsid w:val="00DF0439"/>
    <w:rsid w:val="00DF15DA"/>
    <w:rsid w:val="00DF1E03"/>
    <w:rsid w:val="00DF32A1"/>
    <w:rsid w:val="00DF44E4"/>
    <w:rsid w:val="00DF768C"/>
    <w:rsid w:val="00DF7D74"/>
    <w:rsid w:val="00E00505"/>
    <w:rsid w:val="00E037D2"/>
    <w:rsid w:val="00E03FD4"/>
    <w:rsid w:val="00E04941"/>
    <w:rsid w:val="00E057C6"/>
    <w:rsid w:val="00E06D40"/>
    <w:rsid w:val="00E10414"/>
    <w:rsid w:val="00E11FE8"/>
    <w:rsid w:val="00E121A4"/>
    <w:rsid w:val="00E13A7D"/>
    <w:rsid w:val="00E14312"/>
    <w:rsid w:val="00E1440D"/>
    <w:rsid w:val="00E14743"/>
    <w:rsid w:val="00E152BA"/>
    <w:rsid w:val="00E16FE6"/>
    <w:rsid w:val="00E179D0"/>
    <w:rsid w:val="00E17C83"/>
    <w:rsid w:val="00E200F3"/>
    <w:rsid w:val="00E20157"/>
    <w:rsid w:val="00E207AE"/>
    <w:rsid w:val="00E20C9B"/>
    <w:rsid w:val="00E240DD"/>
    <w:rsid w:val="00E25F1F"/>
    <w:rsid w:val="00E26544"/>
    <w:rsid w:val="00E3115F"/>
    <w:rsid w:val="00E3371D"/>
    <w:rsid w:val="00E35144"/>
    <w:rsid w:val="00E35367"/>
    <w:rsid w:val="00E3607E"/>
    <w:rsid w:val="00E423DE"/>
    <w:rsid w:val="00E427B6"/>
    <w:rsid w:val="00E42811"/>
    <w:rsid w:val="00E4308D"/>
    <w:rsid w:val="00E431C1"/>
    <w:rsid w:val="00E45139"/>
    <w:rsid w:val="00E45F4E"/>
    <w:rsid w:val="00E47B7E"/>
    <w:rsid w:val="00E5003B"/>
    <w:rsid w:val="00E523C4"/>
    <w:rsid w:val="00E52DD6"/>
    <w:rsid w:val="00E543CC"/>
    <w:rsid w:val="00E54778"/>
    <w:rsid w:val="00E55F51"/>
    <w:rsid w:val="00E56331"/>
    <w:rsid w:val="00E60ED9"/>
    <w:rsid w:val="00E60FD0"/>
    <w:rsid w:val="00E61601"/>
    <w:rsid w:val="00E61CCA"/>
    <w:rsid w:val="00E63507"/>
    <w:rsid w:val="00E66CCF"/>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607E"/>
    <w:rsid w:val="00EC71A3"/>
    <w:rsid w:val="00ED0298"/>
    <w:rsid w:val="00ED2CB3"/>
    <w:rsid w:val="00ED30F2"/>
    <w:rsid w:val="00ED4441"/>
    <w:rsid w:val="00ED5718"/>
    <w:rsid w:val="00ED79C2"/>
    <w:rsid w:val="00EE07FF"/>
    <w:rsid w:val="00EE2BCB"/>
    <w:rsid w:val="00EE2F0A"/>
    <w:rsid w:val="00EE2FC8"/>
    <w:rsid w:val="00EE3C9B"/>
    <w:rsid w:val="00EE5D9B"/>
    <w:rsid w:val="00EE78D8"/>
    <w:rsid w:val="00EF0C81"/>
    <w:rsid w:val="00EF0D55"/>
    <w:rsid w:val="00EF1602"/>
    <w:rsid w:val="00EF208A"/>
    <w:rsid w:val="00EF2A57"/>
    <w:rsid w:val="00EF2CB9"/>
    <w:rsid w:val="00EF4421"/>
    <w:rsid w:val="00EF4F00"/>
    <w:rsid w:val="00F00699"/>
    <w:rsid w:val="00F01475"/>
    <w:rsid w:val="00F022AD"/>
    <w:rsid w:val="00F02E6D"/>
    <w:rsid w:val="00F0440B"/>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576C"/>
    <w:rsid w:val="00F275D5"/>
    <w:rsid w:val="00F27782"/>
    <w:rsid w:val="00F27CF2"/>
    <w:rsid w:val="00F30D06"/>
    <w:rsid w:val="00F32238"/>
    <w:rsid w:val="00F32B02"/>
    <w:rsid w:val="00F32C15"/>
    <w:rsid w:val="00F34C32"/>
    <w:rsid w:val="00F34F50"/>
    <w:rsid w:val="00F35337"/>
    <w:rsid w:val="00F35B11"/>
    <w:rsid w:val="00F4038A"/>
    <w:rsid w:val="00F40440"/>
    <w:rsid w:val="00F4118F"/>
    <w:rsid w:val="00F41B2C"/>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3DCB"/>
    <w:rsid w:val="00F83E84"/>
    <w:rsid w:val="00F844EE"/>
    <w:rsid w:val="00F84521"/>
    <w:rsid w:val="00F84DE3"/>
    <w:rsid w:val="00F85556"/>
    <w:rsid w:val="00F85E6C"/>
    <w:rsid w:val="00F863A3"/>
    <w:rsid w:val="00F863C9"/>
    <w:rsid w:val="00F875A3"/>
    <w:rsid w:val="00F9085B"/>
    <w:rsid w:val="00F9183F"/>
    <w:rsid w:val="00F91DE3"/>
    <w:rsid w:val="00F92EEE"/>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5F7"/>
    <w:rsid w:val="00FB7AED"/>
    <w:rsid w:val="00FB7ED9"/>
    <w:rsid w:val="00FC1593"/>
    <w:rsid w:val="00FC4212"/>
    <w:rsid w:val="00FC4D36"/>
    <w:rsid w:val="00FC6357"/>
    <w:rsid w:val="00FC6ADC"/>
    <w:rsid w:val="00FC707A"/>
    <w:rsid w:val="00FC7658"/>
    <w:rsid w:val="00FD072A"/>
    <w:rsid w:val="00FD16C8"/>
    <w:rsid w:val="00FD1884"/>
    <w:rsid w:val="00FD217F"/>
    <w:rsid w:val="00FD265D"/>
    <w:rsid w:val="00FD27C4"/>
    <w:rsid w:val="00FD2B81"/>
    <w:rsid w:val="00FD5395"/>
    <w:rsid w:val="00FD5E74"/>
    <w:rsid w:val="00FD63D0"/>
    <w:rsid w:val="00FD6F4B"/>
    <w:rsid w:val="00FD7A9A"/>
    <w:rsid w:val="00FE0379"/>
    <w:rsid w:val="00FE0CF1"/>
    <w:rsid w:val="00FE2C65"/>
    <w:rsid w:val="00FE3BDB"/>
    <w:rsid w:val="00FE4B61"/>
    <w:rsid w:val="00FE5733"/>
    <w:rsid w:val="00FE6CAF"/>
    <w:rsid w:val="00FF032C"/>
    <w:rsid w:val="00FF0336"/>
    <w:rsid w:val="00FF0AD8"/>
    <w:rsid w:val="00FF0D69"/>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B82AEF"/>
  <w15:docId w15:val="{BC732A61-0FC9-43D9-911E-6928D70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8471C"/>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ab">
    <w:name w:val="List Paragraph"/>
    <w:basedOn w:val="a0"/>
    <w:uiPriority w:val="1"/>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a1"/>
    <w:link w:val="TH-TableHeading"/>
    <w:rsid w:val="00CF1147"/>
    <w:rPr>
      <w:rFonts w:ascii="Arial" w:hAnsi="Arial"/>
      <w:b/>
      <w:sz w:val="18"/>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sz w:val="24"/>
      <w:szCs w:val="24"/>
      <w:lang w:val="en-US"/>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af2">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a0"/>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a0"/>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a0"/>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a0"/>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styleId="af3">
    <w:name w:val="Body Text"/>
    <w:basedOn w:val="a0"/>
    <w:link w:val="Char3"/>
    <w:semiHidden/>
    <w:unhideWhenUsed/>
    <w:rsid w:val="004333A2"/>
    <w:pPr>
      <w:spacing w:after="120"/>
    </w:pPr>
  </w:style>
  <w:style w:type="character" w:customStyle="1" w:styleId="Char3">
    <w:name w:val="正文文本 Char"/>
    <w:basedOn w:val="a1"/>
    <w:link w:val="af3"/>
    <w:semiHidden/>
    <w:rsid w:val="004333A2"/>
    <w:rPr>
      <w:sz w:val="22"/>
      <w:lang w:val="en-GB"/>
    </w:rPr>
  </w:style>
  <w:style w:type="paragraph" w:customStyle="1" w:styleId="TableParagraph">
    <w:name w:val="Table Paragraph"/>
    <w:basedOn w:val="a0"/>
    <w:uiPriority w:val="1"/>
    <w:qFormat/>
    <w:rsid w:val="004333A2"/>
    <w:pPr>
      <w:widowControl w:val="0"/>
      <w:autoSpaceDE w:val="0"/>
      <w:autoSpaceDN w:val="0"/>
      <w:adjustRightInd w:val="0"/>
      <w:jc w:val="left"/>
    </w:pPr>
    <w:rPr>
      <w:sz w:val="24"/>
      <w:szCs w:val="24"/>
      <w:lang w:val="en-US" w:eastAsia="zh-CN" w:bidi="ne-NP"/>
    </w:rPr>
  </w:style>
  <w:style w:type="character" w:customStyle="1" w:styleId="SC10319501">
    <w:name w:val="SC.10.319501"/>
    <w:uiPriority w:val="99"/>
    <w:rsid w:val="00661BC4"/>
    <w:rPr>
      <w:color w:val="000000"/>
      <w:sz w:val="20"/>
      <w:szCs w:val="20"/>
    </w:rPr>
  </w:style>
  <w:style w:type="paragraph" w:customStyle="1" w:styleId="SP10319618">
    <w:name w:val="SP.10.319618"/>
    <w:basedOn w:val="Default"/>
    <w:next w:val="Default"/>
    <w:uiPriority w:val="99"/>
    <w:rsid w:val="00E66CCF"/>
    <w:pPr>
      <w:widowControl w:val="0"/>
    </w:pPr>
    <w:rPr>
      <w:rFonts w:ascii="Times New Roman" w:hAnsi="Times New Roman" w:cs="Times New Roman"/>
      <w:color w:val="auto"/>
    </w:rPr>
  </w:style>
  <w:style w:type="paragraph" w:customStyle="1" w:styleId="SP10319787">
    <w:name w:val="SP.10.319787"/>
    <w:basedOn w:val="Default"/>
    <w:next w:val="Default"/>
    <w:uiPriority w:val="99"/>
    <w:rsid w:val="00E66CCF"/>
    <w:pPr>
      <w:widowControl w:val="0"/>
    </w:pPr>
    <w:rPr>
      <w:rFonts w:ascii="Times New Roman" w:hAnsi="Times New Roman" w:cs="Times New Roman"/>
      <w:color w:val="auto"/>
    </w:rPr>
  </w:style>
  <w:style w:type="paragraph" w:customStyle="1" w:styleId="SP10319765">
    <w:name w:val="SP.10.319765"/>
    <w:basedOn w:val="Default"/>
    <w:next w:val="Default"/>
    <w:uiPriority w:val="99"/>
    <w:rsid w:val="00E66CCF"/>
    <w:pPr>
      <w:widowControl w:val="0"/>
    </w:pPr>
    <w:rPr>
      <w:rFonts w:ascii="Times New Roman" w:hAnsi="Times New Roman" w:cs="Times New Roman"/>
      <w:color w:val="auto"/>
    </w:rPr>
  </w:style>
  <w:style w:type="paragraph" w:customStyle="1" w:styleId="SP10319626">
    <w:name w:val="SP.10.319626"/>
    <w:basedOn w:val="Default"/>
    <w:next w:val="Default"/>
    <w:uiPriority w:val="99"/>
    <w:rsid w:val="00E66CCF"/>
    <w:pPr>
      <w:widowControl w:val="0"/>
    </w:pPr>
    <w:rPr>
      <w:rFonts w:ascii="Times New Roman" w:hAnsi="Times New Roman" w:cs="Times New Roman"/>
      <w:color w:val="auto"/>
    </w:rPr>
  </w:style>
  <w:style w:type="character" w:customStyle="1" w:styleId="SC10319544">
    <w:name w:val="SC.10.319544"/>
    <w:uiPriority w:val="99"/>
    <w:rsid w:val="00E66CCF"/>
    <w:rPr>
      <w:color w:val="000000"/>
      <w:sz w:val="20"/>
      <w:szCs w:val="20"/>
    </w:rPr>
  </w:style>
  <w:style w:type="paragraph" w:customStyle="1" w:styleId="SP15299402">
    <w:name w:val="SP.15.299402"/>
    <w:basedOn w:val="Default"/>
    <w:next w:val="Default"/>
    <w:uiPriority w:val="99"/>
    <w:rsid w:val="00FC4212"/>
    <w:pPr>
      <w:widowControl w:val="0"/>
    </w:pPr>
    <w:rPr>
      <w:color w:val="auto"/>
    </w:rPr>
  </w:style>
  <w:style w:type="paragraph" w:customStyle="1" w:styleId="SP15299413">
    <w:name w:val="SP.15.299413"/>
    <w:basedOn w:val="Default"/>
    <w:next w:val="Default"/>
    <w:uiPriority w:val="99"/>
    <w:rsid w:val="00FC4212"/>
    <w:pPr>
      <w:widowControl w:val="0"/>
    </w:pPr>
    <w:rPr>
      <w:color w:val="auto"/>
    </w:rPr>
  </w:style>
  <w:style w:type="paragraph" w:customStyle="1" w:styleId="SP15299024">
    <w:name w:val="SP.15.299024"/>
    <w:basedOn w:val="Default"/>
    <w:next w:val="Default"/>
    <w:uiPriority w:val="99"/>
    <w:rsid w:val="00FC4212"/>
    <w:pPr>
      <w:widowControl w:val="0"/>
    </w:pPr>
    <w:rPr>
      <w:color w:val="auto"/>
    </w:rPr>
  </w:style>
  <w:style w:type="character" w:customStyle="1" w:styleId="SC15323705">
    <w:name w:val="SC.15.323705"/>
    <w:uiPriority w:val="99"/>
    <w:rsid w:val="00FC4212"/>
    <w:rPr>
      <w:color w:val="000000"/>
      <w:sz w:val="20"/>
      <w:szCs w:val="20"/>
      <w:u w:val="single"/>
    </w:rPr>
  </w:style>
  <w:style w:type="paragraph" w:customStyle="1" w:styleId="SP15299369">
    <w:name w:val="SP.15.299369"/>
    <w:basedOn w:val="Default"/>
    <w:next w:val="Default"/>
    <w:uiPriority w:val="99"/>
    <w:rsid w:val="00FC4212"/>
    <w:pPr>
      <w:widowControl w:val="0"/>
    </w:pPr>
    <w:rPr>
      <w:color w:val="auto"/>
    </w:rPr>
  </w:style>
  <w:style w:type="paragraph" w:customStyle="1" w:styleId="SP15299380">
    <w:name w:val="SP.15.299380"/>
    <w:basedOn w:val="Default"/>
    <w:next w:val="Default"/>
    <w:uiPriority w:val="99"/>
    <w:rsid w:val="00FC4212"/>
    <w:pPr>
      <w:widowControl w:val="0"/>
    </w:pPr>
    <w:rPr>
      <w:color w:val="auto"/>
    </w:rPr>
  </w:style>
  <w:style w:type="paragraph" w:customStyle="1" w:styleId="SP15299448">
    <w:name w:val="SP.15.299448"/>
    <w:basedOn w:val="Default"/>
    <w:next w:val="Default"/>
    <w:uiPriority w:val="99"/>
    <w:rsid w:val="00FC4212"/>
    <w:pPr>
      <w:widowControl w:val="0"/>
    </w:pPr>
    <w:rPr>
      <w:color w:val="auto"/>
    </w:rPr>
  </w:style>
  <w:style w:type="character" w:customStyle="1" w:styleId="SC15323592">
    <w:name w:val="SC.15.323592"/>
    <w:uiPriority w:val="99"/>
    <w:rsid w:val="00FC4212"/>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__1.vsd"/><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B064E7E2-51FB-47A1-8E7A-FE635758B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247</TotalTime>
  <Pages>5</Pages>
  <Words>1068</Words>
  <Characters>6089</Characters>
  <Application>Microsoft Office Word</Application>
  <DocSecurity>0</DocSecurity>
  <Lines>50</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21/0301r4</vt:lpstr>
      <vt:lpstr>IEEE 802.11-21/0301r0</vt:lpstr>
    </vt:vector>
  </TitlesOfParts>
  <Company>Panasonic Corporation</Company>
  <LinksUpToDate>false</LinksUpToDate>
  <CharactersWithSpaces>7143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21/0301r5</dc:title>
  <dc:subject>Submission</dc:subject>
  <dc:creator>Ming Gan</dc:creator>
  <cp:keywords>March 2016, CTPClassification=CTP_IC:VisualMarkings=</cp:keywords>
  <dc:description/>
  <cp:lastModifiedBy>Ming Gan</cp:lastModifiedBy>
  <cp:revision>9</cp:revision>
  <cp:lastPrinted>2014-09-06T06:13:00Z</cp:lastPrinted>
  <dcterms:created xsi:type="dcterms:W3CDTF">2021-04-22T09:10:00Z</dcterms:created>
  <dcterms:modified xsi:type="dcterms:W3CDTF">2021-04-27T13:48:00Z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1619479382</vt:lpwstr>
  </property>
</Properties>
</file>