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0353DC5A" w:rsidR="006D2585" w:rsidRPr="006D2585" w:rsidRDefault="00122041" w:rsidP="006D2585">
            <w:pPr>
              <w:pStyle w:val="T2"/>
              <w:suppressAutoHyphens/>
              <w:spacing w:before="120" w:after="120"/>
              <w:ind w:left="0"/>
              <w:rPr>
                <w:rFonts w:asciiTheme="minorEastAsia" w:eastAsiaTheme="minorEastAsia" w:hAnsiTheme="minorEastAsia"/>
                <w:b w:val="0"/>
                <w:lang w:eastAsia="zh-CN"/>
              </w:rPr>
            </w:pPr>
            <w:r w:rsidRPr="00122041">
              <w:rPr>
                <w:b w:val="0"/>
              </w:rPr>
              <w:t>TBD and CR for Group addressed frames</w:t>
            </w:r>
          </w:p>
        </w:tc>
      </w:tr>
      <w:tr w:rsidR="00A353D7" w:rsidRPr="00CC2C3C" w14:paraId="5101EAE9" w14:textId="77777777" w:rsidTr="007836FF">
        <w:trPr>
          <w:trHeight w:val="269"/>
          <w:jc w:val="center"/>
        </w:trPr>
        <w:tc>
          <w:tcPr>
            <w:tcW w:w="9576" w:type="dxa"/>
            <w:gridSpan w:val="5"/>
            <w:vAlign w:val="center"/>
          </w:tcPr>
          <w:p w14:paraId="3704DF93" w14:textId="26BC4E65" w:rsidR="00A353D7" w:rsidRPr="00CC2C3C" w:rsidRDefault="00CA0CDA" w:rsidP="002E3B92">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2E3B92">
              <w:rPr>
                <w:b w:val="0"/>
                <w:sz w:val="20"/>
              </w:rPr>
              <w:t>Mar</w:t>
            </w:r>
            <w:r>
              <w:rPr>
                <w:b w:val="0"/>
                <w:sz w:val="20"/>
              </w:rPr>
              <w:t xml:space="preserve"> </w:t>
            </w:r>
            <w:r w:rsidR="002E3B92">
              <w:rPr>
                <w:b w:val="0"/>
                <w:sz w:val="20"/>
              </w:rPr>
              <w:t>20</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57B69094" w:rsidR="005C150E" w:rsidRPr="000A26E7"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543BE90E" w:rsidR="005C150E" w:rsidRPr="005C150E" w:rsidRDefault="005C150E"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ming.gan@huawei.com</w:t>
            </w:r>
          </w:p>
        </w:tc>
      </w:tr>
      <w:tr w:rsidR="005C150E" w:rsidRPr="00CC2C3C" w14:paraId="11C7C1EF" w14:textId="77777777" w:rsidTr="005262E1">
        <w:trPr>
          <w:jc w:val="center"/>
        </w:trPr>
        <w:tc>
          <w:tcPr>
            <w:tcW w:w="1705" w:type="dxa"/>
            <w:vAlign w:val="center"/>
          </w:tcPr>
          <w:p w14:paraId="0D3BA86A" w14:textId="7EC9426D" w:rsidR="005C150E" w:rsidRPr="000A26E7"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5262E1">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5262E1">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5262E1">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5262E1">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6913AAB8"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07318" w:rsidRPr="00C65641">
        <w:rPr>
          <w:rFonts w:cs="Times New Roman"/>
          <w:sz w:val="18"/>
          <w:szCs w:val="18"/>
          <w:lang w:eastAsia="ko-KR"/>
        </w:rPr>
        <w:t xml:space="preserve"> </w:t>
      </w:r>
      <w:r w:rsidR="000B7A2A">
        <w:rPr>
          <w:rFonts w:cs="Times New Roman"/>
          <w:sz w:val="18"/>
          <w:szCs w:val="18"/>
          <w:lang w:eastAsia="ko-KR"/>
        </w:rPr>
        <w:t>2</w:t>
      </w:r>
      <w:r w:rsidR="00CD5766" w:rsidRPr="00C65641">
        <w:rPr>
          <w:rFonts w:cs="Times New Roman"/>
          <w:sz w:val="18"/>
          <w:szCs w:val="18"/>
          <w:lang w:eastAsia="ko-KR"/>
        </w:rPr>
        <w:t xml:space="preserve"> </w:t>
      </w:r>
      <w:r w:rsidRPr="00C65641">
        <w:rPr>
          <w:rFonts w:cs="Times New Roman"/>
          <w:sz w:val="18"/>
          <w:szCs w:val="18"/>
          <w:lang w:eastAsia="ko-KR"/>
        </w:rPr>
        <w:t xml:space="preserve">CIDs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C46986" w:rsidRPr="00C65641">
        <w:rPr>
          <w:rFonts w:cs="Times New Roman"/>
          <w:sz w:val="18"/>
          <w:szCs w:val="18"/>
          <w:lang w:eastAsia="ko-KR"/>
        </w:rPr>
        <w:t>34</w:t>
      </w:r>
      <w:r w:rsidRPr="00C65641">
        <w:rPr>
          <w:rFonts w:cs="Times New Roman"/>
          <w:sz w:val="18"/>
          <w:szCs w:val="18"/>
          <w:lang w:eastAsia="ko-KR"/>
        </w:rPr>
        <w:t>:</w:t>
      </w:r>
    </w:p>
    <w:bookmarkEnd w:id="0"/>
    <w:p w14:paraId="1396D592" w14:textId="7A612FCE" w:rsidR="00E83BB8" w:rsidRDefault="000B7A2A" w:rsidP="00730D3B">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2499 2502</w:t>
      </w:r>
    </w:p>
    <w:p w14:paraId="7D73E1B3" w14:textId="77777777" w:rsidR="000B7A2A" w:rsidRDefault="000B7A2A" w:rsidP="00730D3B">
      <w:pPr>
        <w:suppressAutoHyphens/>
        <w:spacing w:after="0" w:line="240" w:lineRule="auto"/>
        <w:rPr>
          <w:rFonts w:ascii="Times New Roman" w:hAnsi="Times New Roman" w:cs="Times New Roman"/>
          <w:sz w:val="18"/>
          <w:szCs w:val="18"/>
          <w:lang w:eastAsia="ko-KR"/>
        </w:rPr>
      </w:pPr>
    </w:p>
    <w:p w14:paraId="3A238331" w14:textId="5059FC31" w:rsidR="002E3B92" w:rsidRDefault="001249EC" w:rsidP="00E83BB8">
      <w:pPr>
        <w:suppressAutoHyphens/>
        <w:spacing w:after="0" w:line="240" w:lineRule="auto"/>
        <w:rPr>
          <w:rFonts w:ascii="Times New Roman" w:hAnsi="Times New Roman" w:cs="Times New Roman"/>
          <w:sz w:val="18"/>
          <w:szCs w:val="18"/>
          <w:lang w:eastAsia="ko-KR"/>
        </w:rPr>
      </w:pPr>
      <w:r w:rsidRPr="001249EC">
        <w:rPr>
          <w:rFonts w:ascii="Times New Roman" w:hAnsi="Times New Roman" w:cs="Times New Roman"/>
          <w:sz w:val="18"/>
          <w:szCs w:val="18"/>
          <w:lang w:eastAsia="ko-KR"/>
        </w:rPr>
        <w:t>Regarding the group addressed BU indication for AP MLD, the mapping between the contiguous bits in Partial Virtual Bitmap field and each affiliated AP are TBD</w:t>
      </w:r>
      <w:r>
        <w:rPr>
          <w:rFonts w:ascii="Times New Roman" w:hAnsi="Times New Roman" w:cs="Times New Roman"/>
          <w:sz w:val="18"/>
          <w:szCs w:val="18"/>
          <w:lang w:eastAsia="ko-KR"/>
        </w:rPr>
        <w:t>. Fix this TBD</w:t>
      </w:r>
    </w:p>
    <w:p w14:paraId="272CC25D" w14:textId="77777777" w:rsidR="001249EC" w:rsidRPr="002E3B92" w:rsidRDefault="001249EC" w:rsidP="00E83BB8">
      <w:pPr>
        <w:suppressAutoHyphens/>
        <w:spacing w:after="0" w:line="240" w:lineRule="auto"/>
        <w:rPr>
          <w:rFonts w:ascii="Times New Roman" w:hAnsi="Times New Roman" w:cs="Times New Roman"/>
          <w:sz w:val="18"/>
          <w:szCs w:val="20"/>
          <w:lang w:val="en-GB" w:eastAsia="zh-CN"/>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098C33AB" w14:textId="7B35241F" w:rsidR="009104C5" w:rsidRDefault="009104C5" w:rsidP="00C75F57">
      <w:pPr>
        <w:pStyle w:val="T1"/>
        <w:suppressAutoHyphens/>
        <w:spacing w:after="120"/>
        <w:jc w:val="left"/>
        <w:rPr>
          <w:b w:val="0"/>
          <w:bCs/>
          <w:iCs/>
          <w:color w:val="000000"/>
          <w:sz w:val="20"/>
        </w:rPr>
      </w:pPr>
    </w:p>
    <w:p w14:paraId="40B7A502" w14:textId="77777777" w:rsidR="004D21FA" w:rsidRDefault="004D21FA" w:rsidP="00C75F57">
      <w:pPr>
        <w:pStyle w:val="T1"/>
        <w:suppressAutoHyphens/>
        <w:spacing w:after="120"/>
        <w:jc w:val="left"/>
        <w:rPr>
          <w:b w:val="0"/>
          <w:bCs/>
          <w:iCs/>
          <w:color w:val="000000"/>
          <w:sz w:val="20"/>
        </w:rPr>
      </w:pPr>
    </w:p>
    <w:tbl>
      <w:tblPr>
        <w:tblStyle w:val="ae"/>
        <w:tblW w:w="0" w:type="auto"/>
        <w:tblLayout w:type="fixed"/>
        <w:tblLook w:val="04A0" w:firstRow="1" w:lastRow="0" w:firstColumn="1" w:lastColumn="0" w:noHBand="0" w:noVBand="1"/>
      </w:tblPr>
      <w:tblGrid>
        <w:gridCol w:w="710"/>
        <w:gridCol w:w="845"/>
        <w:gridCol w:w="567"/>
        <w:gridCol w:w="567"/>
        <w:gridCol w:w="2126"/>
        <w:gridCol w:w="1984"/>
        <w:gridCol w:w="2551"/>
      </w:tblGrid>
      <w:tr w:rsidR="009104C5" w:rsidRPr="009104C5" w14:paraId="52A03157" w14:textId="77777777" w:rsidTr="000B7A2A">
        <w:trPr>
          <w:trHeight w:val="900"/>
        </w:trPr>
        <w:tc>
          <w:tcPr>
            <w:tcW w:w="710" w:type="dxa"/>
            <w:hideMark/>
          </w:tcPr>
          <w:p w14:paraId="62A6E6E2" w14:textId="77777777" w:rsidR="009104C5" w:rsidRPr="009104C5" w:rsidRDefault="009104C5" w:rsidP="009104C5">
            <w:pPr>
              <w:pStyle w:val="T1"/>
              <w:suppressAutoHyphens/>
              <w:spacing w:after="120"/>
              <w:rPr>
                <w:bCs/>
                <w:iCs/>
                <w:color w:val="000000"/>
                <w:sz w:val="20"/>
              </w:rPr>
            </w:pPr>
            <w:r w:rsidRPr="009104C5">
              <w:rPr>
                <w:bCs/>
                <w:iCs/>
                <w:color w:val="000000"/>
                <w:sz w:val="20"/>
              </w:rPr>
              <w:t>CID</w:t>
            </w:r>
          </w:p>
        </w:tc>
        <w:tc>
          <w:tcPr>
            <w:tcW w:w="845" w:type="dxa"/>
            <w:hideMark/>
          </w:tcPr>
          <w:p w14:paraId="37F45C0C" w14:textId="77777777" w:rsidR="009104C5" w:rsidRPr="009104C5" w:rsidRDefault="009104C5" w:rsidP="009104C5">
            <w:pPr>
              <w:pStyle w:val="T1"/>
              <w:suppressAutoHyphens/>
              <w:spacing w:after="120"/>
              <w:rPr>
                <w:bCs/>
                <w:iCs/>
                <w:color w:val="000000"/>
                <w:sz w:val="20"/>
              </w:rPr>
            </w:pPr>
            <w:r w:rsidRPr="009104C5">
              <w:rPr>
                <w:bCs/>
                <w:iCs/>
                <w:color w:val="000000"/>
                <w:sz w:val="20"/>
              </w:rPr>
              <w:t>Commenter</w:t>
            </w:r>
          </w:p>
        </w:tc>
        <w:tc>
          <w:tcPr>
            <w:tcW w:w="567" w:type="dxa"/>
            <w:hideMark/>
          </w:tcPr>
          <w:p w14:paraId="347BFA13" w14:textId="77777777" w:rsidR="009104C5" w:rsidRPr="009104C5" w:rsidRDefault="009104C5" w:rsidP="009104C5">
            <w:pPr>
              <w:pStyle w:val="T1"/>
              <w:suppressAutoHyphens/>
              <w:spacing w:after="120"/>
              <w:rPr>
                <w:bCs/>
                <w:iCs/>
                <w:color w:val="000000"/>
                <w:sz w:val="20"/>
              </w:rPr>
            </w:pPr>
            <w:r w:rsidRPr="009104C5">
              <w:rPr>
                <w:bCs/>
                <w:iCs/>
                <w:color w:val="000000"/>
                <w:sz w:val="20"/>
              </w:rPr>
              <w:t>Page</w:t>
            </w:r>
          </w:p>
        </w:tc>
        <w:tc>
          <w:tcPr>
            <w:tcW w:w="567" w:type="dxa"/>
            <w:hideMark/>
          </w:tcPr>
          <w:p w14:paraId="133569D8" w14:textId="77777777" w:rsidR="009104C5" w:rsidRPr="009104C5" w:rsidRDefault="009104C5" w:rsidP="009104C5">
            <w:pPr>
              <w:pStyle w:val="T1"/>
              <w:suppressAutoHyphens/>
              <w:spacing w:after="120"/>
              <w:rPr>
                <w:bCs/>
                <w:iCs/>
                <w:color w:val="000000"/>
                <w:sz w:val="20"/>
              </w:rPr>
            </w:pPr>
            <w:r w:rsidRPr="009104C5">
              <w:rPr>
                <w:bCs/>
                <w:iCs/>
                <w:color w:val="000000"/>
                <w:sz w:val="20"/>
              </w:rPr>
              <w:t>Clause</w:t>
            </w:r>
          </w:p>
        </w:tc>
        <w:tc>
          <w:tcPr>
            <w:tcW w:w="2126" w:type="dxa"/>
            <w:hideMark/>
          </w:tcPr>
          <w:p w14:paraId="032A4D21" w14:textId="77777777" w:rsidR="009104C5" w:rsidRPr="009104C5" w:rsidRDefault="009104C5" w:rsidP="009104C5">
            <w:pPr>
              <w:pStyle w:val="T1"/>
              <w:suppressAutoHyphens/>
              <w:spacing w:after="120"/>
              <w:rPr>
                <w:bCs/>
                <w:iCs/>
                <w:color w:val="000000"/>
                <w:sz w:val="20"/>
              </w:rPr>
            </w:pPr>
            <w:r w:rsidRPr="009104C5">
              <w:rPr>
                <w:bCs/>
                <w:iCs/>
                <w:color w:val="000000"/>
                <w:sz w:val="20"/>
              </w:rPr>
              <w:t>Comment</w:t>
            </w:r>
          </w:p>
        </w:tc>
        <w:tc>
          <w:tcPr>
            <w:tcW w:w="1984" w:type="dxa"/>
            <w:hideMark/>
          </w:tcPr>
          <w:p w14:paraId="08DD8D4F" w14:textId="77777777" w:rsidR="009104C5" w:rsidRPr="009104C5" w:rsidRDefault="009104C5" w:rsidP="009104C5">
            <w:pPr>
              <w:pStyle w:val="T1"/>
              <w:suppressAutoHyphens/>
              <w:spacing w:after="120"/>
              <w:rPr>
                <w:bCs/>
                <w:iCs/>
                <w:color w:val="000000"/>
                <w:sz w:val="20"/>
              </w:rPr>
            </w:pPr>
            <w:r w:rsidRPr="009104C5">
              <w:rPr>
                <w:bCs/>
                <w:iCs/>
                <w:color w:val="000000"/>
                <w:sz w:val="20"/>
              </w:rPr>
              <w:t>Proposed Change</w:t>
            </w:r>
          </w:p>
        </w:tc>
        <w:tc>
          <w:tcPr>
            <w:tcW w:w="2551" w:type="dxa"/>
            <w:hideMark/>
          </w:tcPr>
          <w:p w14:paraId="3682CA85" w14:textId="77777777" w:rsidR="009104C5" w:rsidRPr="009104C5" w:rsidRDefault="009104C5" w:rsidP="009104C5">
            <w:pPr>
              <w:pStyle w:val="T1"/>
              <w:suppressAutoHyphens/>
              <w:spacing w:after="120"/>
              <w:rPr>
                <w:bCs/>
                <w:iCs/>
                <w:color w:val="000000"/>
                <w:sz w:val="20"/>
              </w:rPr>
            </w:pPr>
            <w:r w:rsidRPr="009104C5">
              <w:rPr>
                <w:bCs/>
                <w:iCs/>
                <w:color w:val="000000"/>
                <w:sz w:val="20"/>
              </w:rPr>
              <w:t>Resolution</w:t>
            </w:r>
          </w:p>
        </w:tc>
      </w:tr>
      <w:tr w:rsidR="000B7A2A" w:rsidRPr="000B7A2A" w14:paraId="3C968E3F" w14:textId="77777777" w:rsidTr="000B7A2A">
        <w:trPr>
          <w:trHeight w:val="1275"/>
        </w:trPr>
        <w:tc>
          <w:tcPr>
            <w:tcW w:w="710" w:type="dxa"/>
            <w:hideMark/>
          </w:tcPr>
          <w:p w14:paraId="0D5DD2AE"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2499</w:t>
            </w:r>
          </w:p>
        </w:tc>
        <w:tc>
          <w:tcPr>
            <w:tcW w:w="845" w:type="dxa"/>
            <w:hideMark/>
          </w:tcPr>
          <w:p w14:paraId="63681315"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Po-Kai Huang</w:t>
            </w:r>
          </w:p>
        </w:tc>
        <w:tc>
          <w:tcPr>
            <w:tcW w:w="567" w:type="dxa"/>
            <w:hideMark/>
          </w:tcPr>
          <w:p w14:paraId="2AB0FD79"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141.11</w:t>
            </w:r>
          </w:p>
        </w:tc>
        <w:tc>
          <w:tcPr>
            <w:tcW w:w="567" w:type="dxa"/>
            <w:hideMark/>
          </w:tcPr>
          <w:p w14:paraId="62F8D390"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35.3.12.2</w:t>
            </w:r>
          </w:p>
        </w:tc>
        <w:tc>
          <w:tcPr>
            <w:tcW w:w="2126" w:type="dxa"/>
            <w:hideMark/>
          </w:tcPr>
          <w:p w14:paraId="7ED91586"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There is nothing special on group addressed management frame delivery. Each AP of an AP MLD just follows baseline to deliver in each link.</w:t>
            </w:r>
          </w:p>
        </w:tc>
        <w:tc>
          <w:tcPr>
            <w:tcW w:w="1984" w:type="dxa"/>
            <w:hideMark/>
          </w:tcPr>
          <w:p w14:paraId="691BAA31"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Each AP of an AP MLD just follows baseline to deliver group addressed management frame in each link.</w:t>
            </w:r>
          </w:p>
        </w:tc>
        <w:tc>
          <w:tcPr>
            <w:tcW w:w="2551" w:type="dxa"/>
            <w:hideMark/>
          </w:tcPr>
          <w:p w14:paraId="014109A8" w14:textId="77777777" w:rsidR="000B7A2A" w:rsidRDefault="007A6DBF" w:rsidP="000B7A2A">
            <w:pPr>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evised-</w:t>
            </w:r>
          </w:p>
          <w:p w14:paraId="371C237C" w14:textId="77777777" w:rsidR="007A6DBF" w:rsidRDefault="007A6DBF" w:rsidP="000B7A2A">
            <w:pPr>
              <w:rPr>
                <w:rFonts w:ascii="Arial" w:eastAsia="宋体" w:hAnsi="Arial" w:cs="Arial"/>
                <w:sz w:val="20"/>
                <w:szCs w:val="20"/>
                <w:lang w:eastAsia="zh-CN"/>
              </w:rPr>
            </w:pPr>
          </w:p>
          <w:p w14:paraId="5E39386D" w14:textId="77777777" w:rsidR="00A75A1D" w:rsidRDefault="007A6DBF" w:rsidP="00A75A1D">
            <w:pPr>
              <w:suppressAutoHyphens/>
              <w:rPr>
                <w:rFonts w:ascii="Arial" w:eastAsia="宋体" w:hAnsi="Arial" w:cs="Arial"/>
                <w:sz w:val="20"/>
                <w:szCs w:val="20"/>
                <w:lang w:eastAsia="zh-CN"/>
              </w:rPr>
            </w:pPr>
            <w:r>
              <w:rPr>
                <w:rFonts w:ascii="Arial" w:eastAsia="宋体" w:hAnsi="Arial" w:cs="Arial"/>
                <w:sz w:val="20"/>
                <w:szCs w:val="20"/>
                <w:lang w:eastAsia="zh-CN"/>
              </w:rPr>
              <w:t>Agree with the comment partially</w:t>
            </w:r>
            <w:r>
              <w:rPr>
                <w:rFonts w:ascii="Arial" w:eastAsia="宋体" w:hAnsi="Arial" w:cs="Arial" w:hint="eastAsia"/>
                <w:sz w:val="20"/>
                <w:szCs w:val="20"/>
                <w:lang w:eastAsia="zh-CN"/>
              </w:rPr>
              <w:t>,</w:t>
            </w:r>
            <w:r>
              <w:rPr>
                <w:rFonts w:ascii="Arial" w:eastAsia="宋体" w:hAnsi="Arial" w:cs="Arial"/>
                <w:sz w:val="20"/>
                <w:szCs w:val="20"/>
                <w:lang w:eastAsia="zh-CN"/>
              </w:rPr>
              <w:t xml:space="preserve"> the group addressed Management frame delivery is independent on each link</w:t>
            </w:r>
            <w:r>
              <w:rPr>
                <w:rFonts w:ascii="Arial" w:eastAsia="宋体" w:hAnsi="Arial" w:cs="Arial" w:hint="eastAsia"/>
                <w:sz w:val="20"/>
                <w:szCs w:val="20"/>
                <w:lang w:eastAsia="zh-CN"/>
              </w:rPr>
              <w:t>.</w:t>
            </w:r>
            <w:r>
              <w:rPr>
                <w:rFonts w:ascii="Arial" w:eastAsia="宋体" w:hAnsi="Arial" w:cs="Arial"/>
                <w:sz w:val="20"/>
                <w:szCs w:val="20"/>
                <w:lang w:eastAsia="zh-CN"/>
              </w:rPr>
              <w:t xml:space="preserve"> </w:t>
            </w:r>
          </w:p>
          <w:p w14:paraId="4EF31773" w14:textId="77777777" w:rsidR="00A75A1D" w:rsidRDefault="00A75A1D" w:rsidP="00A75A1D">
            <w:pPr>
              <w:suppressAutoHyphens/>
              <w:rPr>
                <w:rFonts w:ascii="Arial" w:eastAsia="宋体" w:hAnsi="Arial" w:cs="Arial"/>
                <w:sz w:val="20"/>
                <w:szCs w:val="20"/>
                <w:lang w:eastAsia="zh-CN"/>
              </w:rPr>
            </w:pPr>
          </w:p>
          <w:p w14:paraId="16F8B4B5" w14:textId="502B2313" w:rsidR="00A75A1D" w:rsidRDefault="00A75A1D" w:rsidP="00A75A1D">
            <w:pPr>
              <w:suppressAutoHyphens/>
              <w:rPr>
                <w:rFonts w:ascii="Arial" w:eastAsia="宋体" w:hAnsi="Arial" w:cs="Arial"/>
                <w:sz w:val="20"/>
                <w:szCs w:val="20"/>
                <w:lang w:eastAsia="zh-CN"/>
              </w:rPr>
            </w:pPr>
            <w:r w:rsidRPr="001249EC">
              <w:rPr>
                <w:rFonts w:ascii="Times New Roman" w:hAnsi="Times New Roman" w:cs="Times New Roman"/>
                <w:sz w:val="18"/>
                <w:szCs w:val="18"/>
                <w:lang w:eastAsia="ko-KR"/>
              </w:rPr>
              <w:t>R</w:t>
            </w:r>
            <w:r w:rsidRPr="00A75A1D">
              <w:rPr>
                <w:rFonts w:ascii="Arial" w:eastAsia="宋体" w:hAnsi="Arial" w:cs="Arial"/>
                <w:sz w:val="20"/>
                <w:szCs w:val="20"/>
                <w:lang w:eastAsia="zh-CN"/>
              </w:rPr>
              <w:t xml:space="preserve">egarding the group addressed BU indication for AP MLD, </w:t>
            </w:r>
            <w:r>
              <w:rPr>
                <w:rFonts w:ascii="Arial" w:eastAsia="宋体" w:hAnsi="Arial" w:cs="Arial"/>
                <w:sz w:val="20"/>
                <w:szCs w:val="20"/>
                <w:lang w:eastAsia="zh-CN"/>
              </w:rPr>
              <w:t xml:space="preserve">propose resolution to clarify </w:t>
            </w:r>
            <w:r w:rsidRPr="00A75A1D">
              <w:rPr>
                <w:rFonts w:ascii="Arial" w:eastAsia="宋体" w:hAnsi="Arial" w:cs="Arial"/>
                <w:sz w:val="20"/>
                <w:szCs w:val="20"/>
                <w:lang w:eastAsia="zh-CN"/>
              </w:rPr>
              <w:t>the mapping between the contiguous bits in Partial Virtual Bitmap field and each affiliated AP</w:t>
            </w:r>
            <w:r>
              <w:rPr>
                <w:rFonts w:ascii="Arial" w:eastAsia="宋体" w:hAnsi="Arial" w:cs="Arial" w:hint="eastAsia"/>
                <w:sz w:val="20"/>
                <w:szCs w:val="20"/>
                <w:lang w:eastAsia="zh-CN"/>
              </w:rPr>
              <w:t>.</w:t>
            </w:r>
          </w:p>
          <w:p w14:paraId="7C9455BF" w14:textId="77777777" w:rsidR="00A75A1D" w:rsidRDefault="00A75A1D" w:rsidP="00A75A1D">
            <w:pPr>
              <w:suppressAutoHyphens/>
              <w:rPr>
                <w:rFonts w:ascii="Arial" w:eastAsia="宋体" w:hAnsi="Arial" w:cs="Arial"/>
                <w:sz w:val="20"/>
                <w:szCs w:val="20"/>
                <w:lang w:eastAsia="zh-CN"/>
              </w:rPr>
            </w:pPr>
          </w:p>
          <w:p w14:paraId="254904DC" w14:textId="71738324" w:rsidR="00A75A1D" w:rsidRPr="00A75A1D" w:rsidRDefault="00A75A1D" w:rsidP="00A75A1D">
            <w:pPr>
              <w:rPr>
                <w:rFonts w:ascii="Arial" w:eastAsia="宋体" w:hAnsi="Arial" w:cs="Arial"/>
                <w:sz w:val="20"/>
                <w:szCs w:val="20"/>
                <w:lang w:eastAsia="zh-CN"/>
              </w:rPr>
            </w:pPr>
            <w:proofErr w:type="spellStart"/>
            <w:r>
              <w:rPr>
                <w:rFonts w:ascii="Arial" w:eastAsia="宋体" w:hAnsi="Arial" w:cs="Arial"/>
                <w:sz w:val="20"/>
                <w:szCs w:val="20"/>
                <w:lang w:eastAsia="zh-CN"/>
              </w:rPr>
              <w:t>TGbe</w:t>
            </w:r>
            <w:proofErr w:type="spellEnd"/>
            <w:r>
              <w:rPr>
                <w:rFonts w:ascii="Arial" w:eastAsia="宋体" w:hAnsi="Arial" w:cs="Arial"/>
                <w:sz w:val="20"/>
                <w:szCs w:val="20"/>
                <w:lang w:eastAsia="zh-CN"/>
              </w:rPr>
              <w:t xml:space="preserve"> editor:</w:t>
            </w:r>
          </w:p>
          <w:p w14:paraId="61AA6AC8" w14:textId="2C4B832B" w:rsidR="00A75A1D" w:rsidRPr="00A75A1D" w:rsidRDefault="00A75A1D" w:rsidP="00A75A1D">
            <w:pPr>
              <w:suppressAutoHyphens/>
              <w:rPr>
                <w:rFonts w:ascii="Arial" w:eastAsia="宋体" w:hAnsi="Arial" w:cs="Arial"/>
                <w:sz w:val="20"/>
                <w:szCs w:val="20"/>
                <w:lang w:eastAsia="zh-CN"/>
              </w:rPr>
            </w:pPr>
            <w:r w:rsidRPr="00A75A1D">
              <w:rPr>
                <w:rFonts w:ascii="Arial" w:eastAsia="宋体" w:hAnsi="Arial" w:cs="Arial"/>
                <w:sz w:val="20"/>
                <w:szCs w:val="20"/>
                <w:lang w:eastAsia="zh-CN"/>
              </w:rPr>
              <w:t>Please implement changes as shown in doc 11-21/</w:t>
            </w:r>
            <w:bookmarkStart w:id="1" w:name="_GoBack"/>
            <w:r w:rsidR="001D1FB8">
              <w:rPr>
                <w:rFonts w:ascii="Times New Roman" w:hAnsi="Times New Roman" w:cs="Times New Roman"/>
                <w:sz w:val="20"/>
                <w:lang w:eastAsia="zh-CN"/>
              </w:rPr>
              <w:t>0740</w:t>
            </w:r>
            <w:bookmarkEnd w:id="1"/>
            <w:r w:rsidRPr="00A75A1D">
              <w:rPr>
                <w:rFonts w:ascii="Arial" w:eastAsia="宋体" w:hAnsi="Arial" w:cs="Arial"/>
                <w:sz w:val="20"/>
                <w:szCs w:val="20"/>
                <w:lang w:eastAsia="zh-CN"/>
              </w:rPr>
              <w:t>r0 tagged as 2499</w:t>
            </w:r>
          </w:p>
          <w:p w14:paraId="655D0505" w14:textId="6360E331" w:rsidR="007A6DBF" w:rsidRPr="000B7A2A" w:rsidRDefault="007A6DBF" w:rsidP="00A75A1D">
            <w:pPr>
              <w:rPr>
                <w:rFonts w:ascii="Arial" w:eastAsia="宋体" w:hAnsi="Arial" w:cs="Arial"/>
                <w:sz w:val="20"/>
                <w:szCs w:val="20"/>
                <w:lang w:eastAsia="zh-CN"/>
              </w:rPr>
            </w:pPr>
          </w:p>
        </w:tc>
      </w:tr>
      <w:tr w:rsidR="000B7A2A" w:rsidRPr="000B7A2A" w14:paraId="1D5521A0" w14:textId="77777777" w:rsidTr="000B7A2A">
        <w:trPr>
          <w:trHeight w:val="2295"/>
        </w:trPr>
        <w:tc>
          <w:tcPr>
            <w:tcW w:w="710" w:type="dxa"/>
            <w:hideMark/>
          </w:tcPr>
          <w:p w14:paraId="76DBE345"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2502</w:t>
            </w:r>
          </w:p>
        </w:tc>
        <w:tc>
          <w:tcPr>
            <w:tcW w:w="845" w:type="dxa"/>
            <w:hideMark/>
          </w:tcPr>
          <w:p w14:paraId="6CAACCD8"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Po-Kai Huang</w:t>
            </w:r>
          </w:p>
        </w:tc>
        <w:tc>
          <w:tcPr>
            <w:tcW w:w="567" w:type="dxa"/>
            <w:hideMark/>
          </w:tcPr>
          <w:p w14:paraId="6F816131"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141.01</w:t>
            </w:r>
          </w:p>
        </w:tc>
        <w:tc>
          <w:tcPr>
            <w:tcW w:w="567" w:type="dxa"/>
            <w:hideMark/>
          </w:tcPr>
          <w:p w14:paraId="517A9634"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35.3.12</w:t>
            </w:r>
          </w:p>
        </w:tc>
        <w:tc>
          <w:tcPr>
            <w:tcW w:w="2126" w:type="dxa"/>
            <w:hideMark/>
          </w:tcPr>
          <w:p w14:paraId="66E1170A"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Group address management frame reception behavior shall be the same as group addressed data frame reception behavior for non-AP MLD since in each link, AP MLD just delivers everything based on baseline.</w:t>
            </w:r>
          </w:p>
        </w:tc>
        <w:tc>
          <w:tcPr>
            <w:tcW w:w="1984" w:type="dxa"/>
            <w:hideMark/>
          </w:tcPr>
          <w:p w14:paraId="643DC5C7" w14:textId="77777777" w:rsidR="000B7A2A" w:rsidRPr="000B7A2A" w:rsidRDefault="000B7A2A" w:rsidP="000B7A2A">
            <w:pPr>
              <w:rPr>
                <w:rFonts w:ascii="Arial" w:eastAsia="宋体" w:hAnsi="Arial" w:cs="Arial"/>
                <w:sz w:val="20"/>
                <w:szCs w:val="20"/>
                <w:lang w:eastAsia="zh-CN"/>
              </w:rPr>
            </w:pPr>
            <w:r w:rsidRPr="000B7A2A">
              <w:rPr>
                <w:rFonts w:ascii="Arial" w:eastAsia="宋体" w:hAnsi="Arial" w:cs="Arial"/>
                <w:sz w:val="20"/>
                <w:szCs w:val="20"/>
                <w:lang w:eastAsia="zh-CN"/>
              </w:rPr>
              <w:t xml:space="preserve">Create </w:t>
            </w:r>
            <w:proofErr w:type="spellStart"/>
            <w:r w:rsidRPr="000B7A2A">
              <w:rPr>
                <w:rFonts w:ascii="Arial" w:eastAsia="宋体" w:hAnsi="Arial" w:cs="Arial"/>
                <w:sz w:val="20"/>
                <w:szCs w:val="20"/>
                <w:lang w:eastAsia="zh-CN"/>
              </w:rPr>
              <w:t>subclause</w:t>
            </w:r>
            <w:proofErr w:type="spellEnd"/>
            <w:r w:rsidRPr="000B7A2A">
              <w:rPr>
                <w:rFonts w:ascii="Arial" w:eastAsia="宋体" w:hAnsi="Arial" w:cs="Arial"/>
                <w:sz w:val="20"/>
                <w:szCs w:val="20"/>
                <w:lang w:eastAsia="zh-CN"/>
              </w:rPr>
              <w:t xml:space="preserve"> for reception behavior and add </w:t>
            </w:r>
            <w:proofErr w:type="spellStart"/>
            <w:r w:rsidRPr="000B7A2A">
              <w:rPr>
                <w:rFonts w:ascii="Arial" w:eastAsia="宋体" w:hAnsi="Arial" w:cs="Arial"/>
                <w:sz w:val="20"/>
                <w:szCs w:val="20"/>
                <w:lang w:eastAsia="zh-CN"/>
              </w:rPr>
              <w:t>thef</w:t>
            </w:r>
            <w:proofErr w:type="spellEnd"/>
            <w:r w:rsidRPr="000B7A2A">
              <w:rPr>
                <w:rFonts w:ascii="Arial" w:eastAsia="宋体" w:hAnsi="Arial" w:cs="Arial"/>
                <w:sz w:val="20"/>
                <w:szCs w:val="20"/>
                <w:lang w:eastAsia="zh-CN"/>
              </w:rPr>
              <w:t xml:space="preserve"> following. "If a non-AP MLD intends to receive group addressed frame, the non-AP MLD shall follow the baseline rules to receive the group address frames on any one link that the non-AP MLD selects to receive group addressed frames"</w:t>
            </w:r>
          </w:p>
        </w:tc>
        <w:tc>
          <w:tcPr>
            <w:tcW w:w="2551" w:type="dxa"/>
            <w:hideMark/>
          </w:tcPr>
          <w:p w14:paraId="4F39FA4C" w14:textId="77777777" w:rsidR="000B7A2A" w:rsidRDefault="007A6DBF" w:rsidP="000B7A2A">
            <w:pPr>
              <w:rPr>
                <w:rFonts w:ascii="Arial" w:eastAsia="宋体" w:hAnsi="Arial" w:cs="Arial"/>
                <w:sz w:val="20"/>
                <w:szCs w:val="20"/>
                <w:lang w:eastAsia="zh-CN"/>
              </w:rPr>
            </w:pPr>
            <w:r>
              <w:rPr>
                <w:rFonts w:ascii="Arial" w:eastAsia="宋体" w:hAnsi="Arial" w:cs="Arial"/>
                <w:sz w:val="20"/>
                <w:szCs w:val="20"/>
                <w:lang w:eastAsia="zh-CN"/>
              </w:rPr>
              <w:t>Revised-</w:t>
            </w:r>
          </w:p>
          <w:p w14:paraId="7E441404" w14:textId="77777777" w:rsidR="007A6DBF" w:rsidRDefault="007A6DBF" w:rsidP="000B7A2A">
            <w:pPr>
              <w:rPr>
                <w:rFonts w:ascii="Arial" w:eastAsia="宋体" w:hAnsi="Arial" w:cs="Arial"/>
                <w:sz w:val="20"/>
                <w:szCs w:val="20"/>
                <w:lang w:eastAsia="zh-CN"/>
              </w:rPr>
            </w:pPr>
          </w:p>
          <w:p w14:paraId="49386A6C" w14:textId="77777777" w:rsidR="007A6DBF" w:rsidRDefault="007A6DBF" w:rsidP="007A6DBF">
            <w:pPr>
              <w:rPr>
                <w:rFonts w:ascii="Arial" w:eastAsia="宋体" w:hAnsi="Arial" w:cs="Arial"/>
                <w:sz w:val="20"/>
                <w:szCs w:val="20"/>
                <w:lang w:eastAsia="zh-CN"/>
              </w:rPr>
            </w:pPr>
            <w:r>
              <w:rPr>
                <w:rFonts w:ascii="Arial" w:eastAsia="宋体" w:hAnsi="Arial" w:cs="Arial" w:hint="eastAsia"/>
                <w:sz w:val="20"/>
                <w:szCs w:val="20"/>
                <w:lang w:eastAsia="zh-CN"/>
              </w:rPr>
              <w:t>A</w:t>
            </w:r>
            <w:r>
              <w:rPr>
                <w:rFonts w:ascii="Arial" w:eastAsia="宋体" w:hAnsi="Arial" w:cs="Arial"/>
                <w:sz w:val="20"/>
                <w:szCs w:val="20"/>
                <w:lang w:eastAsia="zh-CN"/>
              </w:rPr>
              <w:t>gree with the comment in general, the group addressed frame reception behavior at the non-AP MLD side has be added by 21/349r3 and 21/257r3.</w:t>
            </w:r>
          </w:p>
          <w:p w14:paraId="7E25E212" w14:textId="77777777" w:rsidR="007A6DBF" w:rsidRDefault="007A6DBF" w:rsidP="007A6DBF">
            <w:pPr>
              <w:rPr>
                <w:rFonts w:ascii="Arial" w:eastAsia="宋体" w:hAnsi="Arial" w:cs="Arial"/>
                <w:sz w:val="20"/>
                <w:szCs w:val="20"/>
                <w:lang w:eastAsia="zh-CN"/>
              </w:rPr>
            </w:pPr>
          </w:p>
          <w:p w14:paraId="755E18D8" w14:textId="77777777" w:rsidR="007A6DBF" w:rsidRDefault="007A6DBF" w:rsidP="007A6DBF">
            <w:pPr>
              <w:rPr>
                <w:rFonts w:ascii="Arial" w:eastAsia="宋体" w:hAnsi="Arial" w:cs="Arial"/>
                <w:sz w:val="20"/>
                <w:szCs w:val="20"/>
                <w:lang w:eastAsia="zh-CN"/>
              </w:rPr>
            </w:pPr>
            <w:proofErr w:type="spellStart"/>
            <w:r>
              <w:rPr>
                <w:rFonts w:ascii="Arial" w:eastAsia="宋体" w:hAnsi="Arial" w:cs="Arial"/>
                <w:sz w:val="20"/>
                <w:szCs w:val="20"/>
                <w:lang w:eastAsia="zh-CN"/>
              </w:rPr>
              <w:t>TGbe</w:t>
            </w:r>
            <w:proofErr w:type="spellEnd"/>
            <w:r>
              <w:rPr>
                <w:rFonts w:ascii="Arial" w:eastAsia="宋体" w:hAnsi="Arial" w:cs="Arial"/>
                <w:sz w:val="20"/>
                <w:szCs w:val="20"/>
                <w:lang w:eastAsia="zh-CN"/>
              </w:rPr>
              <w:t xml:space="preserve"> editor:</w:t>
            </w:r>
          </w:p>
          <w:p w14:paraId="30D959C1" w14:textId="5805C196" w:rsidR="007A6DBF" w:rsidRPr="000B7A2A" w:rsidRDefault="007A6DBF" w:rsidP="007A6DBF">
            <w:pPr>
              <w:rPr>
                <w:rFonts w:ascii="Arial" w:eastAsia="宋体" w:hAnsi="Arial" w:cs="Arial"/>
                <w:sz w:val="20"/>
                <w:szCs w:val="20"/>
                <w:lang w:eastAsia="zh-CN"/>
              </w:rPr>
            </w:pPr>
            <w:r w:rsidRPr="007A6DBF">
              <w:rPr>
                <w:rFonts w:ascii="Arial" w:eastAsia="宋体" w:hAnsi="Arial" w:cs="Arial"/>
                <w:sz w:val="20"/>
                <w:szCs w:val="20"/>
                <w:lang w:eastAsia="zh-CN"/>
              </w:rPr>
              <w:t>No further changes are needed to address this comment.</w:t>
            </w:r>
            <w:r>
              <w:rPr>
                <w:rFonts w:ascii="Arial" w:eastAsia="宋体" w:hAnsi="Arial" w:cs="Arial"/>
                <w:sz w:val="20"/>
                <w:szCs w:val="20"/>
                <w:lang w:eastAsia="zh-CN"/>
              </w:rPr>
              <w:t xml:space="preserve"> </w:t>
            </w:r>
          </w:p>
        </w:tc>
      </w:tr>
    </w:tbl>
    <w:p w14:paraId="567AF430" w14:textId="0C26EAF3" w:rsidR="00166015" w:rsidRDefault="00166015" w:rsidP="00166015">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w:t>
      </w:r>
      <w:proofErr w:type="spellStart"/>
      <w:r>
        <w:rPr>
          <w:b/>
          <w:i/>
          <w:iCs/>
          <w:highlight w:val="yellow"/>
        </w:rPr>
        <w:t>REVmd</w:t>
      </w:r>
      <w:proofErr w:type="spellEnd"/>
      <w:r>
        <w:rPr>
          <w:b/>
          <w:i/>
          <w:iCs/>
          <w:highlight w:val="yellow"/>
        </w:rPr>
        <w:t xml:space="preserve"> D5.0, 11ax D8.0</w:t>
      </w:r>
      <w:r w:rsidR="005C150E">
        <w:rPr>
          <w:b/>
          <w:i/>
          <w:iCs/>
          <w:highlight w:val="yellow"/>
        </w:rPr>
        <w:t xml:space="preserve"> and</w:t>
      </w:r>
      <w:r>
        <w:rPr>
          <w:b/>
          <w:i/>
          <w:iCs/>
          <w:highlight w:val="yellow"/>
        </w:rPr>
        <w:t xml:space="preserve"> 11be D0.</w:t>
      </w:r>
      <w:r w:rsidR="005C150E">
        <w:rPr>
          <w:b/>
          <w:i/>
          <w:iCs/>
          <w:highlight w:val="yellow"/>
        </w:rPr>
        <w:t>4</w:t>
      </w:r>
      <w:r w:rsidR="00906D5A">
        <w:rPr>
          <w:b/>
          <w:i/>
          <w:iCs/>
          <w:highlight w:val="yellow"/>
        </w:rPr>
        <w:t xml:space="preserve"> </w:t>
      </w:r>
    </w:p>
    <w:p w14:paraId="133AEBF6" w14:textId="77777777" w:rsidR="00166015" w:rsidRPr="00377A58" w:rsidRDefault="00166015" w:rsidP="001A0B4A">
      <w:pPr>
        <w:autoSpaceDE w:val="0"/>
        <w:autoSpaceDN w:val="0"/>
        <w:adjustRightInd w:val="0"/>
        <w:rPr>
          <w:rFonts w:ascii="Arial" w:hAnsi="Arial" w:cs="Arial"/>
          <w:b/>
          <w:bCs/>
          <w:strike/>
          <w:sz w:val="20"/>
          <w:szCs w:val="20"/>
          <w:lang w:eastAsia="ko-KR"/>
        </w:rPr>
      </w:pPr>
    </w:p>
    <w:p w14:paraId="1A8DA107" w14:textId="0052100B" w:rsidR="000C71D1" w:rsidRDefault="00122041" w:rsidP="000C71D1">
      <w:pPr>
        <w:widowControl w:val="0"/>
        <w:autoSpaceDE w:val="0"/>
        <w:autoSpaceDN w:val="0"/>
        <w:adjustRightInd w:val="0"/>
        <w:spacing w:after="0" w:line="240" w:lineRule="auto"/>
        <w:rPr>
          <w:rFonts w:ascii="TimesNewRomanPSMT" w:cs="TimesNewRomanPSMT"/>
          <w:color w:val="000000"/>
          <w:sz w:val="20"/>
          <w:szCs w:val="20"/>
          <w:lang w:eastAsia="zh-CN"/>
        </w:rPr>
      </w:pPr>
      <w:r w:rsidRPr="00122041">
        <w:rPr>
          <w:rFonts w:ascii="TimesNewRomanPSMT" w:cs="TimesNewRomanPSMT" w:hint="eastAsia"/>
          <w:color w:val="000000"/>
          <w:sz w:val="20"/>
          <w:szCs w:val="20"/>
          <w:highlight w:val="yellow"/>
          <w:lang w:eastAsia="zh-CN"/>
        </w:rPr>
        <w:t>D</w:t>
      </w:r>
      <w:r w:rsidRPr="00122041">
        <w:rPr>
          <w:rFonts w:ascii="TimesNewRomanPSMT" w:cs="TimesNewRomanPSMT"/>
          <w:color w:val="000000"/>
          <w:sz w:val="20"/>
          <w:szCs w:val="20"/>
          <w:highlight w:val="yellow"/>
          <w:lang w:eastAsia="zh-CN"/>
        </w:rPr>
        <w:t>iscussion</w:t>
      </w:r>
    </w:p>
    <w:p w14:paraId="1A0668AE" w14:textId="253F5182" w:rsidR="001249EC" w:rsidRDefault="001249EC" w:rsidP="000C71D1">
      <w:pPr>
        <w:widowControl w:val="0"/>
        <w:autoSpaceDE w:val="0"/>
        <w:autoSpaceDN w:val="0"/>
        <w:adjustRightInd w:val="0"/>
        <w:spacing w:after="0" w:line="240" w:lineRule="auto"/>
        <w:rPr>
          <w:rFonts w:ascii="TimesNewRomanPSMT" w:cs="TimesNewRomanPSMT"/>
          <w:color w:val="000000"/>
          <w:sz w:val="20"/>
          <w:szCs w:val="20"/>
          <w:lang w:eastAsia="zh-CN"/>
        </w:rPr>
      </w:pPr>
    </w:p>
    <w:p w14:paraId="4715EAB8" w14:textId="62655637" w:rsidR="00C42C47" w:rsidRPr="003D5C5E" w:rsidRDefault="001249EC" w:rsidP="000C71D1">
      <w:pPr>
        <w:widowControl w:val="0"/>
        <w:autoSpaceDE w:val="0"/>
        <w:autoSpaceDN w:val="0"/>
        <w:adjustRightInd w:val="0"/>
        <w:spacing w:after="0" w:line="240" w:lineRule="auto"/>
        <w:rPr>
          <w:rFonts w:ascii="Times New Roman" w:hAnsi="Times New Roman" w:cs="Times New Roman"/>
          <w:color w:val="000000"/>
          <w:sz w:val="20"/>
          <w:szCs w:val="20"/>
          <w:lang w:eastAsia="zh-CN"/>
        </w:rPr>
      </w:pPr>
      <w:r w:rsidRPr="003D5C5E">
        <w:rPr>
          <w:rFonts w:ascii="Times New Roman" w:hAnsi="Times New Roman" w:cs="Times New Roman"/>
          <w:color w:val="000000"/>
          <w:sz w:val="20"/>
          <w:szCs w:val="20"/>
          <w:lang w:eastAsia="zh-CN"/>
        </w:rPr>
        <w:t xml:space="preserve">Regarding the group addressed BU indication for AP MLD, the mapping between the contiguous bits in Partial Virtual Bitmap field and each affiliated AP </w:t>
      </w:r>
      <w:r w:rsidR="003D5C5E">
        <w:rPr>
          <w:rFonts w:ascii="Times New Roman" w:hAnsi="Times New Roman" w:cs="Times New Roman"/>
          <w:color w:val="000000"/>
          <w:sz w:val="20"/>
          <w:szCs w:val="20"/>
          <w:lang w:eastAsia="zh-CN"/>
        </w:rPr>
        <w:t xml:space="preserve">is </w:t>
      </w:r>
      <w:r w:rsidRPr="003D5C5E">
        <w:rPr>
          <w:rFonts w:ascii="Times New Roman" w:hAnsi="Times New Roman" w:cs="Times New Roman"/>
          <w:color w:val="000000"/>
          <w:sz w:val="20"/>
          <w:szCs w:val="20"/>
          <w:lang w:eastAsia="zh-CN"/>
        </w:rPr>
        <w:t>TBD</w:t>
      </w:r>
    </w:p>
    <w:p w14:paraId="7089C65E" w14:textId="77777777" w:rsidR="001249EC" w:rsidRPr="003D5C5E" w:rsidRDefault="001249EC" w:rsidP="000C71D1">
      <w:pPr>
        <w:widowControl w:val="0"/>
        <w:autoSpaceDE w:val="0"/>
        <w:autoSpaceDN w:val="0"/>
        <w:adjustRightInd w:val="0"/>
        <w:spacing w:after="0" w:line="240" w:lineRule="auto"/>
        <w:rPr>
          <w:rFonts w:ascii="Times New Roman" w:hAnsi="Times New Roman" w:cs="Times New Roman"/>
          <w:color w:val="000000"/>
          <w:sz w:val="20"/>
          <w:szCs w:val="20"/>
          <w:lang w:eastAsia="zh-CN"/>
        </w:rPr>
      </w:pPr>
    </w:p>
    <w:p w14:paraId="708C0206" w14:textId="50B5AA19" w:rsidR="001249EC" w:rsidRPr="003D5C5E" w:rsidRDefault="001249EC" w:rsidP="000C71D1">
      <w:pPr>
        <w:widowControl w:val="0"/>
        <w:autoSpaceDE w:val="0"/>
        <w:autoSpaceDN w:val="0"/>
        <w:adjustRightInd w:val="0"/>
        <w:spacing w:after="0" w:line="240" w:lineRule="auto"/>
        <w:rPr>
          <w:rFonts w:ascii="Times New Roman" w:hAnsi="Times New Roman" w:cs="Times New Roman"/>
          <w:color w:val="000000"/>
          <w:sz w:val="20"/>
          <w:szCs w:val="20"/>
          <w:lang w:eastAsia="zh-CN"/>
        </w:rPr>
      </w:pPr>
      <w:r w:rsidRPr="003D5C5E">
        <w:rPr>
          <w:rFonts w:ascii="Times New Roman" w:hAnsi="Times New Roman" w:cs="Times New Roman"/>
          <w:color w:val="000000"/>
          <w:sz w:val="20"/>
          <w:szCs w:val="20"/>
          <w:lang w:eastAsia="zh-CN"/>
        </w:rPr>
        <w:t>There are two options for mapping</w:t>
      </w:r>
    </w:p>
    <w:p w14:paraId="644B5C0B" w14:textId="77777777" w:rsidR="001249EC" w:rsidRPr="003D5C5E" w:rsidRDefault="001249EC" w:rsidP="000C71D1">
      <w:pPr>
        <w:widowControl w:val="0"/>
        <w:autoSpaceDE w:val="0"/>
        <w:autoSpaceDN w:val="0"/>
        <w:adjustRightInd w:val="0"/>
        <w:spacing w:after="0" w:line="240" w:lineRule="auto"/>
        <w:rPr>
          <w:ins w:id="2" w:author="Ming Gan" w:date="2021-04-09T17:29:00Z"/>
          <w:rFonts w:ascii="Times New Roman" w:hAnsi="Times New Roman" w:cs="Times New Roman"/>
          <w:color w:val="000000"/>
          <w:sz w:val="20"/>
          <w:szCs w:val="20"/>
          <w:lang w:eastAsia="zh-CN"/>
        </w:rPr>
      </w:pPr>
    </w:p>
    <w:p w14:paraId="4C2688CE" w14:textId="77777777" w:rsidR="00BC43A7" w:rsidRPr="003D5C5E" w:rsidRDefault="00BC43A7" w:rsidP="00BC43A7">
      <w:pPr>
        <w:widowControl w:val="0"/>
        <w:autoSpaceDE w:val="0"/>
        <w:autoSpaceDN w:val="0"/>
        <w:adjustRightInd w:val="0"/>
        <w:spacing w:after="0" w:line="240" w:lineRule="auto"/>
        <w:rPr>
          <w:rFonts w:ascii="Times New Roman" w:hAnsi="Times New Roman" w:cs="Times New Roman"/>
          <w:color w:val="000000"/>
          <w:sz w:val="20"/>
          <w:szCs w:val="20"/>
          <w:lang w:eastAsia="zh-CN"/>
        </w:rPr>
      </w:pPr>
      <w:r w:rsidRPr="003D5C5E">
        <w:rPr>
          <w:rFonts w:ascii="Times New Roman" w:hAnsi="Times New Roman" w:cs="Times New Roman"/>
          <w:color w:val="000000"/>
          <w:sz w:val="20"/>
          <w:szCs w:val="20"/>
          <w:lang w:eastAsia="zh-CN"/>
        </w:rPr>
        <w:t>Opt 1: in increasing order of link id of each AP</w:t>
      </w:r>
    </w:p>
    <w:p w14:paraId="7B926EEC" w14:textId="77777777" w:rsidR="001249EC" w:rsidRPr="003D5C5E" w:rsidRDefault="001249EC" w:rsidP="00BC43A7">
      <w:pPr>
        <w:widowControl w:val="0"/>
        <w:autoSpaceDE w:val="0"/>
        <w:autoSpaceDN w:val="0"/>
        <w:adjustRightInd w:val="0"/>
        <w:spacing w:after="0" w:line="240" w:lineRule="auto"/>
        <w:rPr>
          <w:rFonts w:ascii="Times New Roman" w:hAnsi="Times New Roman" w:cs="Times New Roman"/>
          <w:color w:val="000000"/>
          <w:sz w:val="20"/>
          <w:szCs w:val="20"/>
          <w:lang w:eastAsia="zh-CN"/>
        </w:rPr>
      </w:pPr>
    </w:p>
    <w:p w14:paraId="3A16FF78" w14:textId="0E854F18" w:rsidR="001249EC" w:rsidRPr="003D5C5E" w:rsidRDefault="001249EC" w:rsidP="001249EC">
      <w:pPr>
        <w:widowControl w:val="0"/>
        <w:autoSpaceDE w:val="0"/>
        <w:autoSpaceDN w:val="0"/>
        <w:adjustRightInd w:val="0"/>
        <w:spacing w:after="0" w:line="240" w:lineRule="auto"/>
        <w:rPr>
          <w:rFonts w:ascii="Times New Roman" w:hAnsi="Times New Roman" w:cs="Times New Roman"/>
          <w:color w:val="000000"/>
          <w:sz w:val="20"/>
          <w:szCs w:val="20"/>
          <w:lang w:eastAsia="zh-CN"/>
        </w:rPr>
      </w:pPr>
      <w:r w:rsidRPr="003D5C5E">
        <w:rPr>
          <w:rFonts w:ascii="Times New Roman" w:hAnsi="Times New Roman" w:cs="Times New Roman"/>
          <w:color w:val="000000"/>
          <w:sz w:val="20"/>
          <w:szCs w:val="20"/>
          <w:lang w:eastAsia="zh-CN"/>
        </w:rPr>
        <w:t xml:space="preserve">It requires link ID of each AP to be unique within the MLD which includes the transmitting AP (take BSSID-1x for example), like MLD 1 in the fig., and the MLDs which include the </w:t>
      </w:r>
      <w:proofErr w:type="spellStart"/>
      <w:r w:rsidRPr="003D5C5E">
        <w:rPr>
          <w:rFonts w:ascii="Times New Roman" w:hAnsi="Times New Roman" w:cs="Times New Roman"/>
          <w:color w:val="000000"/>
          <w:sz w:val="20"/>
          <w:szCs w:val="20"/>
          <w:lang w:eastAsia="zh-CN"/>
        </w:rPr>
        <w:t>nontransmitted</w:t>
      </w:r>
      <w:proofErr w:type="spellEnd"/>
      <w:r w:rsidRPr="003D5C5E">
        <w:rPr>
          <w:rFonts w:ascii="Times New Roman" w:hAnsi="Times New Roman" w:cs="Times New Roman"/>
          <w:color w:val="000000"/>
          <w:sz w:val="20"/>
          <w:szCs w:val="20"/>
          <w:lang w:eastAsia="zh-CN"/>
        </w:rPr>
        <w:t xml:space="preserve"> BSSID in the same multiple BSSID set as the transmitting AP, like MLD 3 in the fig. If there are multiple MLDs, then the space of Link ID </w:t>
      </w:r>
      <w:r w:rsidR="00456094" w:rsidRPr="003D5C5E">
        <w:rPr>
          <w:rFonts w:ascii="Times New Roman" w:hAnsi="Times New Roman" w:cs="Times New Roman"/>
          <w:color w:val="000000"/>
          <w:sz w:val="20"/>
          <w:szCs w:val="20"/>
          <w:lang w:eastAsia="zh-CN"/>
        </w:rPr>
        <w:t>may</w:t>
      </w:r>
      <w:r w:rsidR="003D5C5E">
        <w:rPr>
          <w:rFonts w:ascii="Times New Roman" w:hAnsi="Times New Roman" w:cs="Times New Roman"/>
          <w:color w:val="000000"/>
          <w:sz w:val="20"/>
          <w:szCs w:val="20"/>
          <w:lang w:eastAsia="zh-CN"/>
        </w:rPr>
        <w:t xml:space="preserve"> </w:t>
      </w:r>
      <w:r w:rsidR="00456094" w:rsidRPr="003D5C5E">
        <w:rPr>
          <w:rFonts w:ascii="Times New Roman" w:hAnsi="Times New Roman" w:cs="Times New Roman"/>
          <w:color w:val="000000"/>
          <w:sz w:val="20"/>
          <w:szCs w:val="20"/>
          <w:lang w:eastAsia="zh-CN"/>
        </w:rPr>
        <w:t xml:space="preserve">be </w:t>
      </w:r>
      <w:r w:rsidR="003D5C5E">
        <w:rPr>
          <w:rFonts w:ascii="Times New Roman" w:hAnsi="Times New Roman" w:cs="Times New Roman"/>
          <w:color w:val="000000"/>
          <w:sz w:val="20"/>
          <w:szCs w:val="20"/>
          <w:lang w:eastAsia="zh-CN"/>
        </w:rPr>
        <w:t xml:space="preserve">not </w:t>
      </w:r>
      <w:r w:rsidRPr="003D5C5E">
        <w:rPr>
          <w:rFonts w:ascii="Times New Roman" w:hAnsi="Times New Roman" w:cs="Times New Roman"/>
          <w:color w:val="000000"/>
          <w:sz w:val="20"/>
          <w:szCs w:val="20"/>
          <w:lang w:eastAsia="zh-CN"/>
        </w:rPr>
        <w:t>enough.</w:t>
      </w:r>
    </w:p>
    <w:p w14:paraId="69EBE30B" w14:textId="77777777" w:rsidR="001249EC" w:rsidRPr="003D5C5E" w:rsidRDefault="001249EC" w:rsidP="001249EC">
      <w:pPr>
        <w:widowControl w:val="0"/>
        <w:autoSpaceDE w:val="0"/>
        <w:autoSpaceDN w:val="0"/>
        <w:adjustRightInd w:val="0"/>
        <w:spacing w:after="0" w:line="240" w:lineRule="auto"/>
        <w:rPr>
          <w:rFonts w:ascii="Times New Roman" w:hAnsi="Times New Roman" w:cs="Times New Roman"/>
          <w:color w:val="000000"/>
          <w:sz w:val="20"/>
          <w:szCs w:val="20"/>
          <w:lang w:eastAsia="zh-CN"/>
        </w:rPr>
      </w:pPr>
    </w:p>
    <w:p w14:paraId="197209CB" w14:textId="0867A1F2" w:rsidR="001249EC" w:rsidRPr="003D5C5E" w:rsidRDefault="001249EC" w:rsidP="001249EC">
      <w:pPr>
        <w:widowControl w:val="0"/>
        <w:autoSpaceDE w:val="0"/>
        <w:autoSpaceDN w:val="0"/>
        <w:adjustRightInd w:val="0"/>
        <w:spacing w:after="0" w:line="240" w:lineRule="auto"/>
        <w:rPr>
          <w:rFonts w:ascii="Times New Roman" w:hAnsi="Times New Roman" w:cs="Times New Roman"/>
          <w:color w:val="000000"/>
          <w:sz w:val="20"/>
          <w:szCs w:val="20"/>
          <w:lang w:eastAsia="zh-CN"/>
        </w:rPr>
      </w:pPr>
      <w:r w:rsidRPr="003D5C5E">
        <w:rPr>
          <w:rFonts w:ascii="Times New Roman" w:hAnsi="Times New Roman" w:cs="Times New Roman"/>
          <w:color w:val="000000"/>
          <w:sz w:val="20"/>
          <w:szCs w:val="20"/>
          <w:lang w:eastAsia="zh-CN"/>
        </w:rPr>
        <w:t xml:space="preserve">According </w:t>
      </w:r>
      <w:r w:rsidR="003D5C5E">
        <w:rPr>
          <w:rFonts w:ascii="Times New Roman" w:hAnsi="Times New Roman" w:cs="Times New Roman"/>
          <w:color w:val="000000"/>
          <w:sz w:val="20"/>
          <w:szCs w:val="20"/>
          <w:lang w:eastAsia="zh-CN"/>
        </w:rPr>
        <w:t xml:space="preserve">to </w:t>
      </w:r>
      <w:r w:rsidRPr="003D5C5E">
        <w:rPr>
          <w:rFonts w:ascii="Times New Roman" w:hAnsi="Times New Roman" w:cs="Times New Roman"/>
          <w:color w:val="000000"/>
          <w:sz w:val="20"/>
          <w:szCs w:val="20"/>
          <w:lang w:eastAsia="zh-CN"/>
        </w:rPr>
        <w:t xml:space="preserve">the draft </w:t>
      </w:r>
      <w:r w:rsidR="00456094" w:rsidRPr="003D5C5E">
        <w:rPr>
          <w:rFonts w:ascii="Times New Roman" w:hAnsi="Times New Roman" w:cs="Times New Roman"/>
          <w:color w:val="000000"/>
          <w:sz w:val="20"/>
          <w:szCs w:val="20"/>
          <w:lang w:eastAsia="zh-CN"/>
        </w:rPr>
        <w:t>0.4</w:t>
      </w:r>
      <w:r w:rsidRPr="003D5C5E">
        <w:rPr>
          <w:rFonts w:ascii="Times New Roman" w:hAnsi="Times New Roman" w:cs="Times New Roman"/>
          <w:color w:val="000000"/>
          <w:sz w:val="20"/>
          <w:szCs w:val="20"/>
          <w:lang w:eastAsia="zh-CN"/>
        </w:rPr>
        <w:t>, link IDs shall be unique within one MLD. So the above requirement is not met.</w:t>
      </w:r>
    </w:p>
    <w:p w14:paraId="3BB645C7" w14:textId="77777777" w:rsidR="001249EC" w:rsidRPr="003D5C5E" w:rsidRDefault="001249EC" w:rsidP="001249EC">
      <w:pPr>
        <w:widowControl w:val="0"/>
        <w:autoSpaceDE w:val="0"/>
        <w:autoSpaceDN w:val="0"/>
        <w:adjustRightInd w:val="0"/>
        <w:spacing w:after="0" w:line="240" w:lineRule="auto"/>
        <w:rPr>
          <w:rFonts w:ascii="Times New Roman" w:hAnsi="Times New Roman" w:cs="Times New Roman"/>
          <w:color w:val="000000"/>
          <w:sz w:val="20"/>
          <w:szCs w:val="20"/>
          <w:lang w:eastAsia="zh-CN"/>
        </w:rPr>
      </w:pPr>
    </w:p>
    <w:p w14:paraId="7D5B3294" w14:textId="77777777" w:rsidR="00BC43A7" w:rsidRPr="003D5C5E" w:rsidRDefault="00BC43A7" w:rsidP="00BC43A7">
      <w:pPr>
        <w:widowControl w:val="0"/>
        <w:autoSpaceDE w:val="0"/>
        <w:autoSpaceDN w:val="0"/>
        <w:adjustRightInd w:val="0"/>
        <w:spacing w:after="0" w:line="240" w:lineRule="auto"/>
        <w:rPr>
          <w:rFonts w:ascii="Times New Roman" w:hAnsi="Times New Roman" w:cs="Times New Roman"/>
          <w:color w:val="000000"/>
          <w:sz w:val="20"/>
          <w:szCs w:val="20"/>
          <w:lang w:eastAsia="zh-CN"/>
        </w:rPr>
      </w:pPr>
      <w:r w:rsidRPr="003D5C5E">
        <w:rPr>
          <w:rFonts w:ascii="Times New Roman" w:hAnsi="Times New Roman" w:cs="Times New Roman"/>
          <w:color w:val="000000"/>
          <w:sz w:val="20"/>
          <w:szCs w:val="20"/>
          <w:lang w:eastAsia="zh-CN"/>
        </w:rPr>
        <w:t>Opt 2: in increasing order of MAC address of each AP</w:t>
      </w:r>
    </w:p>
    <w:p w14:paraId="5A9FA873" w14:textId="77777777" w:rsidR="001249EC" w:rsidRPr="003D5C5E" w:rsidRDefault="001249EC" w:rsidP="00BC43A7">
      <w:pPr>
        <w:widowControl w:val="0"/>
        <w:autoSpaceDE w:val="0"/>
        <w:autoSpaceDN w:val="0"/>
        <w:adjustRightInd w:val="0"/>
        <w:spacing w:after="0" w:line="240" w:lineRule="auto"/>
        <w:rPr>
          <w:rFonts w:ascii="Times New Roman" w:hAnsi="Times New Roman" w:cs="Times New Roman"/>
          <w:color w:val="000000"/>
          <w:sz w:val="20"/>
          <w:szCs w:val="20"/>
          <w:lang w:eastAsia="zh-CN"/>
        </w:rPr>
      </w:pPr>
    </w:p>
    <w:p w14:paraId="2EB05F9D" w14:textId="77777777" w:rsidR="00BC43A7" w:rsidRPr="003D5C5E" w:rsidRDefault="00BC43A7" w:rsidP="00BC43A7">
      <w:pPr>
        <w:widowControl w:val="0"/>
        <w:autoSpaceDE w:val="0"/>
        <w:autoSpaceDN w:val="0"/>
        <w:adjustRightInd w:val="0"/>
        <w:spacing w:after="0" w:line="240" w:lineRule="auto"/>
        <w:rPr>
          <w:rFonts w:ascii="Times New Roman" w:hAnsi="Times New Roman" w:cs="Times New Roman"/>
          <w:color w:val="000000"/>
          <w:sz w:val="20"/>
          <w:szCs w:val="20"/>
          <w:lang w:eastAsia="zh-CN"/>
        </w:rPr>
      </w:pPr>
      <w:r w:rsidRPr="003D5C5E">
        <w:rPr>
          <w:rFonts w:ascii="Times New Roman" w:hAnsi="Times New Roman" w:cs="Times New Roman"/>
          <w:color w:val="000000"/>
          <w:sz w:val="20"/>
          <w:szCs w:val="20"/>
          <w:lang w:eastAsia="zh-CN"/>
        </w:rPr>
        <w:t>Since the MAC address of each AP is unique, no any further requirement is needed</w:t>
      </w:r>
    </w:p>
    <w:p w14:paraId="46DC99D1" w14:textId="77777777" w:rsidR="00BC43A7" w:rsidRPr="00BC43A7" w:rsidRDefault="00BC43A7" w:rsidP="000C71D1">
      <w:pPr>
        <w:widowControl w:val="0"/>
        <w:autoSpaceDE w:val="0"/>
        <w:autoSpaceDN w:val="0"/>
        <w:adjustRightInd w:val="0"/>
        <w:spacing w:after="0" w:line="240" w:lineRule="auto"/>
        <w:rPr>
          <w:ins w:id="3" w:author="Ming Gan" w:date="2021-04-09T17:29:00Z"/>
          <w:rFonts w:ascii="TimesNewRomanPSMT" w:cs="TimesNewRomanPSMT"/>
          <w:color w:val="000000"/>
          <w:sz w:val="20"/>
          <w:szCs w:val="20"/>
          <w:lang w:eastAsia="zh-CN"/>
        </w:rPr>
      </w:pPr>
    </w:p>
    <w:p w14:paraId="1805B8E6" w14:textId="240B287D" w:rsidR="00BC43A7" w:rsidRDefault="00BC43A7" w:rsidP="000C71D1">
      <w:pPr>
        <w:widowControl w:val="0"/>
        <w:autoSpaceDE w:val="0"/>
        <w:autoSpaceDN w:val="0"/>
        <w:adjustRightInd w:val="0"/>
        <w:spacing w:after="0" w:line="240" w:lineRule="auto"/>
        <w:rPr>
          <w:rFonts w:ascii="TimesNewRomanPSMT" w:cs="TimesNewRomanPSMT"/>
          <w:color w:val="000000"/>
          <w:sz w:val="20"/>
          <w:szCs w:val="20"/>
          <w:lang w:eastAsia="zh-CN"/>
        </w:rPr>
      </w:pPr>
      <w:r w:rsidRPr="00BC43A7">
        <w:rPr>
          <w:rFonts w:ascii="TimesNewRomanPSMT" w:cs="TimesNewRomanPSMT"/>
          <w:color w:val="000000"/>
          <w:sz w:val="20"/>
          <w:szCs w:val="20"/>
          <w:lang w:eastAsia="zh-CN"/>
        </w:rPr>
        <w:object w:dxaOrig="6811" w:dyaOrig="3466" w14:anchorId="789FC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7pt;height:173.55pt" o:ole="">
            <v:imagedata r:id="rId13" o:title=""/>
          </v:shape>
          <o:OLEObject Type="Embed" ProgID="Visio.Drawing.11" ShapeID="_x0000_i1025" DrawAspect="Content" ObjectID="_1681065212" r:id="rId14"/>
        </w:object>
      </w: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p w14:paraId="07AC0C63" w14:textId="2B6F1BD6" w:rsidR="000B7A2A" w:rsidRPr="000B7A2A" w:rsidRDefault="000B7A2A" w:rsidP="000B7A2A">
      <w:pPr>
        <w:autoSpaceDE w:val="0"/>
        <w:autoSpaceDN w:val="0"/>
        <w:adjustRightInd w:val="0"/>
        <w:jc w:val="both"/>
        <w:rPr>
          <w:rFonts w:ascii="Arial" w:hAnsi="Arial" w:cs="Arial"/>
          <w:b/>
          <w:bCs/>
          <w:color w:val="000000"/>
          <w:sz w:val="20"/>
          <w:szCs w:val="20"/>
        </w:rPr>
      </w:pPr>
      <w:r w:rsidRPr="000B7A2A">
        <w:rPr>
          <w:rFonts w:ascii="Arial" w:hAnsi="Arial" w:cs="Arial"/>
          <w:b/>
          <w:bCs/>
          <w:color w:val="000000"/>
          <w:sz w:val="20"/>
          <w:szCs w:val="20"/>
        </w:rPr>
        <w:t>35.3.12 Multi-link group addressed frame delivery</w:t>
      </w:r>
      <w:ins w:id="4" w:author="Ming Gan" w:date="2021-04-09T15:29:00Z">
        <w:r>
          <w:rPr>
            <w:rFonts w:ascii="Arial" w:hAnsi="Arial" w:cs="Arial"/>
            <w:b/>
            <w:bCs/>
            <w:color w:val="000000"/>
            <w:sz w:val="20"/>
            <w:szCs w:val="20"/>
          </w:rPr>
          <w:t xml:space="preserve"> </w:t>
        </w:r>
        <w:r w:rsidRPr="000B7A2A">
          <w:rPr>
            <w:rFonts w:ascii="Arial" w:hAnsi="Arial" w:cs="Arial"/>
            <w:b/>
            <w:bCs/>
            <w:color w:val="000000"/>
            <w:sz w:val="20"/>
            <w:szCs w:val="20"/>
          </w:rPr>
          <w:t>and reception</w:t>
        </w:r>
      </w:ins>
    </w:p>
    <w:p w14:paraId="4613A68C" w14:textId="2E18F826" w:rsidR="000B7A2A" w:rsidRDefault="000B7A2A" w:rsidP="000B7A2A">
      <w:pPr>
        <w:autoSpaceDE w:val="0"/>
        <w:autoSpaceDN w:val="0"/>
        <w:adjustRightInd w:val="0"/>
        <w:jc w:val="both"/>
        <w:rPr>
          <w:rFonts w:ascii="Arial" w:hAnsi="Arial" w:cs="Arial"/>
          <w:b/>
          <w:bCs/>
          <w:color w:val="000000"/>
          <w:sz w:val="20"/>
          <w:szCs w:val="20"/>
        </w:rPr>
      </w:pPr>
      <w:r w:rsidRPr="000B7A2A">
        <w:rPr>
          <w:rFonts w:ascii="Arial" w:hAnsi="Arial" w:cs="Arial"/>
          <w:b/>
          <w:bCs/>
          <w:color w:val="000000"/>
          <w:sz w:val="20"/>
          <w:szCs w:val="20"/>
        </w:rPr>
        <w:t>35.3.12.2 Group addressed frame</w:t>
      </w:r>
      <w:ins w:id="5" w:author="Ming Gan" w:date="2021-04-09T15:29:00Z">
        <w:r>
          <w:rPr>
            <w:rFonts w:ascii="Arial" w:hAnsi="Arial" w:cs="Arial"/>
            <w:b/>
            <w:bCs/>
            <w:color w:val="000000"/>
            <w:sz w:val="20"/>
            <w:szCs w:val="20"/>
          </w:rPr>
          <w:t xml:space="preserve"> </w:t>
        </w:r>
        <w:r w:rsidRPr="000B7A2A">
          <w:rPr>
            <w:rFonts w:ascii="Arial" w:hAnsi="Arial" w:cs="Arial"/>
            <w:b/>
            <w:bCs/>
            <w:color w:val="000000"/>
            <w:sz w:val="20"/>
            <w:szCs w:val="20"/>
          </w:rPr>
          <w:t>delivery</w:t>
        </w:r>
      </w:ins>
    </w:p>
    <w:p w14:paraId="3696F538" w14:textId="7AE91835" w:rsidR="00242E79" w:rsidDel="00165088" w:rsidRDefault="00242E79" w:rsidP="000B7A2A">
      <w:pPr>
        <w:autoSpaceDE w:val="0"/>
        <w:autoSpaceDN w:val="0"/>
        <w:adjustRightInd w:val="0"/>
        <w:jc w:val="both"/>
        <w:rPr>
          <w:del w:id="6" w:author="Ming Gan" w:date="2021-04-02T16:51:00Z"/>
          <w:rFonts w:ascii="Times New Roman" w:hAnsi="Times New Roman" w:cs="Times New Roman"/>
          <w:color w:val="000000"/>
          <w:sz w:val="20"/>
          <w:szCs w:val="20"/>
        </w:rPr>
      </w:pPr>
      <w:r w:rsidRPr="006D1A51">
        <w:rPr>
          <w:rFonts w:ascii="Times New Roman" w:hAnsi="Times New Roman" w:cs="Times New Roman"/>
          <w:b/>
          <w:bCs/>
          <w:i/>
          <w:iCs/>
          <w:sz w:val="20"/>
          <w:szCs w:val="20"/>
          <w:highlight w:val="yellow"/>
          <w:lang w:eastAsia="ko-KR"/>
        </w:rPr>
        <w:t>TGbe editor:</w:t>
      </w:r>
      <w:r w:rsidRPr="000B7A2A">
        <w:rPr>
          <w:rFonts w:ascii="Times New Roman" w:hAnsi="Times New Roman" w:cs="Times New Roman"/>
          <w:b/>
          <w:bCs/>
          <w:i/>
          <w:iCs/>
          <w:sz w:val="20"/>
          <w:szCs w:val="20"/>
          <w:highlight w:val="yellow"/>
          <w:lang w:eastAsia="ko-KR"/>
        </w:rPr>
        <w:t xml:space="preserve"> Please </w:t>
      </w:r>
      <w:r w:rsidR="000B7A2A" w:rsidRPr="000B7A2A">
        <w:rPr>
          <w:rFonts w:ascii="Times New Roman" w:hAnsi="Times New Roman" w:cs="Times New Roman"/>
          <w:b/>
          <w:bCs/>
          <w:i/>
          <w:iCs/>
          <w:sz w:val="20"/>
          <w:szCs w:val="20"/>
          <w:highlight w:val="yellow"/>
          <w:lang w:eastAsia="zh-CN"/>
        </w:rPr>
        <w:t>modify the subclause as follows</w:t>
      </w:r>
      <w:r w:rsidRPr="0092180A">
        <w:rPr>
          <w:rFonts w:ascii="Times New Roman" w:hAnsi="Times New Roman" w:cs="Times New Roman"/>
          <w:color w:val="000000"/>
          <w:sz w:val="20"/>
          <w:szCs w:val="20"/>
        </w:rPr>
        <w:t xml:space="preserve"> </w:t>
      </w:r>
    </w:p>
    <w:p w14:paraId="247B377B" w14:textId="19612A6D" w:rsidR="00514956" w:rsidRPr="000B7A2A" w:rsidDel="004F6037" w:rsidRDefault="000B7A2A" w:rsidP="00A027E0">
      <w:pPr>
        <w:autoSpaceDE w:val="0"/>
        <w:autoSpaceDN w:val="0"/>
        <w:adjustRightInd w:val="0"/>
        <w:spacing w:before="240" w:after="0" w:line="240" w:lineRule="auto"/>
        <w:jc w:val="both"/>
        <w:rPr>
          <w:del w:id="7" w:author="Ming Gan" w:date="2021-04-02T16:41:00Z"/>
          <w:rFonts w:ascii="Times New Roman" w:hAnsi="Times New Roman" w:cs="Times New Roman"/>
          <w:color w:val="000000"/>
          <w:sz w:val="20"/>
          <w:szCs w:val="20"/>
        </w:rPr>
      </w:pPr>
      <w:r w:rsidRPr="000B7A2A">
        <w:rPr>
          <w:rFonts w:ascii="Times New Roman" w:hAnsi="Times New Roman" w:cs="Times New Roman"/>
          <w:color w:val="000000"/>
          <w:sz w:val="20"/>
          <w:szCs w:val="20"/>
        </w:rPr>
        <w:t>Each AP affiliated with an AP MLD shall schedule for transmission buffered group addressed frames immediately after every DTIM beacon except that a TWT scheduling AP affiliated with that AP MLD shall schedule for transmission the buffered group addressed frames during the broadcast TWT SPs located within the beacon interval during which the DTIM Beacon frame is transmitted (see 26.8.3.2 (Rules for TWT scheduling AP)).</w:t>
      </w:r>
    </w:p>
    <w:p w14:paraId="6D4539AB" w14:textId="77777777" w:rsidR="000B7A2A" w:rsidRPr="000B7A2A" w:rsidRDefault="000B7A2A" w:rsidP="000B7A2A">
      <w:pPr>
        <w:pStyle w:val="SP15299369"/>
        <w:spacing w:before="240"/>
        <w:jc w:val="both"/>
        <w:rPr>
          <w:color w:val="000000"/>
          <w:sz w:val="20"/>
          <w:szCs w:val="20"/>
        </w:rPr>
      </w:pPr>
      <w:r w:rsidRPr="000B7A2A">
        <w:rPr>
          <w:rStyle w:val="SC15323589"/>
        </w:rPr>
        <w:t>Each AP affiliated with an AP MLD shall schedule:</w:t>
      </w:r>
    </w:p>
    <w:p w14:paraId="13C2490A" w14:textId="77777777" w:rsidR="000B7A2A" w:rsidRPr="000B7A2A" w:rsidRDefault="000B7A2A" w:rsidP="000B7A2A">
      <w:pPr>
        <w:pStyle w:val="SP15299380"/>
        <w:spacing w:before="60" w:after="60"/>
        <w:ind w:leftChars="100" w:left="220"/>
        <w:jc w:val="both"/>
        <w:rPr>
          <w:rStyle w:val="SC15323589"/>
        </w:rPr>
      </w:pPr>
      <w:r w:rsidRPr="000B7A2A">
        <w:rPr>
          <w:rStyle w:val="SC15323589"/>
        </w:rPr>
        <w:t>—the transmission of the buffered group addressed Management frames independently from the transmission of buffered group addressed Management frames of other AP(s) affiliated with the same AP MLD.</w:t>
      </w:r>
    </w:p>
    <w:p w14:paraId="7F142D5F" w14:textId="1F78B81C" w:rsidR="00910A22" w:rsidRPr="000B7A2A" w:rsidDel="00165088" w:rsidRDefault="000B7A2A" w:rsidP="000B7A2A">
      <w:pPr>
        <w:pStyle w:val="SP15299380"/>
        <w:spacing w:before="60" w:after="60"/>
        <w:ind w:leftChars="100" w:left="220"/>
        <w:jc w:val="both"/>
        <w:rPr>
          <w:del w:id="8" w:author="Ming Gan" w:date="2021-04-02T16:58:00Z"/>
          <w:rStyle w:val="SC15323589"/>
        </w:rPr>
      </w:pPr>
      <w:r w:rsidRPr="000B7A2A">
        <w:rPr>
          <w:rStyle w:val="SC15323589"/>
        </w:rPr>
        <w:t>—the transmission of the buffered group addressed data frames that are expected to be received by a non-AP MLD in all the links setup with the non-AP MLD.</w:t>
      </w:r>
    </w:p>
    <w:p w14:paraId="43F4B38C" w14:textId="77777777" w:rsidR="000B7A2A" w:rsidRPr="000B7A2A" w:rsidRDefault="000B7A2A" w:rsidP="000B7A2A">
      <w:pPr>
        <w:pStyle w:val="SP15299380"/>
        <w:spacing w:before="60" w:after="60"/>
        <w:jc w:val="both"/>
        <w:rPr>
          <w:color w:val="000000"/>
          <w:sz w:val="20"/>
          <w:szCs w:val="20"/>
        </w:rPr>
      </w:pPr>
    </w:p>
    <w:p w14:paraId="617B731F" w14:textId="2599B172" w:rsidR="000B7A2A" w:rsidRPr="000B7A2A" w:rsidRDefault="000B7A2A" w:rsidP="000B7A2A">
      <w:pPr>
        <w:pStyle w:val="SP15299369"/>
        <w:spacing w:before="240"/>
        <w:jc w:val="both"/>
        <w:rPr>
          <w:color w:val="000000"/>
          <w:sz w:val="20"/>
          <w:szCs w:val="20"/>
        </w:rPr>
      </w:pPr>
      <w:r w:rsidRPr="000B7A2A">
        <w:rPr>
          <w:rStyle w:val="SC15323589"/>
        </w:rPr>
        <w:t>If an AP affiliated with an AP MLD is not part of a multiple BSSID set or the AP corresponds to a transmitted BSSID in a multiple BSSID set, then the AP shall indicate if each of the other AP(s) in the same AP MLD has buffered group addressed frames by using a bit in the Partial Virtual Bitmap field of the TIM element after the last bit corresponding to a nontransmitted BSSID (if any) (maximum possible number of BSSIDs – 1) which is in the same multiple BSSID as the AP.</w:t>
      </w:r>
    </w:p>
    <w:p w14:paraId="57FC4520" w14:textId="77777777" w:rsidR="000B7A2A" w:rsidRPr="000B7A2A" w:rsidRDefault="000B7A2A" w:rsidP="000B7A2A">
      <w:pPr>
        <w:pStyle w:val="SP15299380"/>
        <w:spacing w:before="60" w:after="60"/>
        <w:ind w:leftChars="100" w:left="220"/>
        <w:jc w:val="both"/>
        <w:rPr>
          <w:rStyle w:val="SC15323589"/>
        </w:rPr>
      </w:pPr>
      <w:r w:rsidRPr="000B7A2A">
        <w:rPr>
          <w:rStyle w:val="SC15323589"/>
        </w:rPr>
        <w:t>—The indication is in the DTIM beacon sent by the AP and is based on the latest information about the other APs that the AP has when the AP schedules the DTIM beacon.</w:t>
      </w:r>
    </w:p>
    <w:p w14:paraId="62FC4ECB" w14:textId="2C583623" w:rsidR="00C21528" w:rsidRDefault="000B7A2A" w:rsidP="000B5DC1">
      <w:pPr>
        <w:pStyle w:val="SP15299380"/>
        <w:spacing w:before="60" w:after="60"/>
        <w:ind w:leftChars="100" w:left="220"/>
        <w:jc w:val="both"/>
        <w:rPr>
          <w:ins w:id="9" w:author="Ming Gan" w:date="2021-04-09T17:01:00Z"/>
          <w:rStyle w:val="SC15323589"/>
        </w:rPr>
      </w:pPr>
      <w:r w:rsidRPr="000B7A2A">
        <w:rPr>
          <w:rStyle w:val="SC15323589"/>
        </w:rPr>
        <w:t>—These bits in the Partial Virtual Bitmap field of the TIM element for the other AP(s) in the same AP MLD shall be contiguous.</w:t>
      </w:r>
    </w:p>
    <w:p w14:paraId="4F21A4A6" w14:textId="36AED30F" w:rsidR="000B5DC1" w:rsidRPr="00261EB7" w:rsidRDefault="000B5DC1" w:rsidP="00261EB7">
      <w:pPr>
        <w:pStyle w:val="a8"/>
        <w:numPr>
          <w:ilvl w:val="0"/>
          <w:numId w:val="34"/>
        </w:numPr>
        <w:rPr>
          <w:rStyle w:val="SC15323589"/>
          <w:lang w:eastAsia="zh-CN"/>
        </w:rPr>
      </w:pPr>
      <w:ins w:id="10" w:author="Ming Gan" w:date="2021-04-09T17:01:00Z">
        <w:r>
          <w:rPr>
            <w:rStyle w:val="SC15323589"/>
            <w:rFonts w:hint="eastAsia"/>
            <w:lang w:eastAsia="zh-CN"/>
          </w:rPr>
          <w:t>T</w:t>
        </w:r>
        <w:r w:rsidRPr="000B5DC1">
          <w:rPr>
            <w:rStyle w:val="SC15323589"/>
            <w:lang w:eastAsia="zh-CN"/>
          </w:rPr>
          <w:t xml:space="preserve">he bits M to M+N-1 of the bitmap </w:t>
        </w:r>
        <w:r w:rsidRPr="00261EB7">
          <w:rPr>
            <w:rStyle w:val="SC15323589"/>
            <w:lang w:eastAsia="zh-CN"/>
          </w:rPr>
          <w:t>in the Partial Virtual Bitmap field</w:t>
        </w:r>
        <w:r w:rsidRPr="000B5DC1">
          <w:rPr>
            <w:rStyle w:val="SC15323589"/>
            <w:lang w:eastAsia="zh-CN"/>
          </w:rPr>
          <w:t xml:space="preserve"> are used to indicate that one or more group addressed frames are buffered for each AP of the other AP(s) in the same AP MLD in increasing order of their </w:t>
        </w:r>
        <w:r>
          <w:rPr>
            <w:rStyle w:val="SC15323589"/>
            <w:rFonts w:hint="eastAsia"/>
            <w:lang w:eastAsia="zh-CN"/>
          </w:rPr>
          <w:t>MAC</w:t>
        </w:r>
        <w:r>
          <w:rPr>
            <w:rStyle w:val="SC15323589"/>
            <w:lang w:eastAsia="zh-CN"/>
          </w:rPr>
          <w:t xml:space="preserve"> addresses</w:t>
        </w:r>
        <w:r w:rsidRPr="000B5DC1">
          <w:rPr>
            <w:rStyle w:val="SC15323589"/>
            <w:lang w:eastAsia="zh-CN"/>
          </w:rPr>
          <w:t xml:space="preserve"> where M-1 is the last bit corresponding to the nontransmitted BSSID (if any) which is in the same multiple BSSID as the AP, and N is the number of affiliated APs in this AP MLD</w:t>
        </w:r>
      </w:ins>
      <w:ins w:id="11" w:author="Ming Gan" w:date="2021-04-13T19:34:00Z">
        <w:r w:rsidR="00AD10D7">
          <w:rPr>
            <w:rStyle w:val="SC15323589"/>
            <w:lang w:eastAsia="zh-CN"/>
          </w:rPr>
          <w:t xml:space="preserve"> (#CID 2499)</w:t>
        </w:r>
      </w:ins>
    </w:p>
    <w:p w14:paraId="796CD778" w14:textId="789EF297" w:rsidR="000B7A2A" w:rsidRPr="000B7A2A" w:rsidRDefault="000B7A2A" w:rsidP="000B7A2A">
      <w:pPr>
        <w:autoSpaceDE w:val="0"/>
        <w:autoSpaceDN w:val="0"/>
        <w:adjustRightInd w:val="0"/>
        <w:spacing w:before="240" w:after="0" w:line="240" w:lineRule="auto"/>
        <w:jc w:val="both"/>
        <w:rPr>
          <w:rStyle w:val="SC15323611"/>
          <w:rFonts w:ascii="Times New Roman" w:hAnsi="Times New Roman" w:cs="Times New Roman"/>
          <w:sz w:val="20"/>
          <w:szCs w:val="20"/>
        </w:rPr>
      </w:pPr>
      <w:r w:rsidRPr="000B7A2A">
        <w:rPr>
          <w:rStyle w:val="SC15323611"/>
          <w:rFonts w:ascii="Times New Roman" w:hAnsi="Times New Roman" w:cs="Times New Roman"/>
          <w:sz w:val="20"/>
          <w:szCs w:val="20"/>
        </w:rPr>
        <w:t>NOTE—The AP indicates the presence of its buffered group addressed frames following 11.2.3.6 (AP operation).</w:t>
      </w:r>
    </w:p>
    <w:p w14:paraId="4BAD2E69" w14:textId="642A5543" w:rsidR="000B7A2A" w:rsidRPr="000B7A2A" w:rsidRDefault="000B7A2A" w:rsidP="000B7A2A">
      <w:pPr>
        <w:autoSpaceDE w:val="0"/>
        <w:autoSpaceDN w:val="0"/>
        <w:adjustRightInd w:val="0"/>
        <w:spacing w:before="240" w:after="0" w:line="240" w:lineRule="auto"/>
        <w:jc w:val="both"/>
        <w:rPr>
          <w:rStyle w:val="SC15323611"/>
          <w:rFonts w:ascii="Times New Roman" w:hAnsi="Times New Roman" w:cs="Times New Roman"/>
          <w:sz w:val="20"/>
          <w:szCs w:val="20"/>
        </w:rPr>
      </w:pPr>
      <w:r w:rsidRPr="000B7A2A">
        <w:rPr>
          <w:rStyle w:val="SC15323611"/>
          <w:rFonts w:ascii="Times New Roman" w:hAnsi="Times New Roman" w:cs="Times New Roman"/>
          <w:sz w:val="20"/>
          <w:szCs w:val="20"/>
        </w:rPr>
        <w:t>If an AP affiliated with an AP MLD is a nontransmitted BSSID in a multiple BSSID set, then the AP that corresponds to the transmitted BSSID in the same multiple BSSID set shall indicate if each of the other AP(s) in the same AP MLD as the nontrasnmitted BSSID has buffered group addressed frames by using a bit in the Partial Virtual Bitmap field of the TIM element after the last bit corresponding to the nontransmitted BSSID (if any) (maximum possible number of BSSIDs – 1) which is in the same multiple BSSID as the AP.</w:t>
      </w:r>
    </w:p>
    <w:p w14:paraId="4DDA5CFE" w14:textId="77777777" w:rsidR="000B7A2A" w:rsidRPr="000B7A2A" w:rsidRDefault="000B7A2A" w:rsidP="000B7A2A">
      <w:pPr>
        <w:pStyle w:val="SP15299380"/>
        <w:spacing w:before="60" w:after="60"/>
        <w:ind w:leftChars="100" w:left="220"/>
        <w:jc w:val="both"/>
        <w:rPr>
          <w:rStyle w:val="SC15323589"/>
        </w:rPr>
      </w:pPr>
      <w:r w:rsidRPr="000B7A2A">
        <w:rPr>
          <w:rStyle w:val="SC15323589"/>
        </w:rPr>
        <w:t>—The indication is in the DTIM beacon corresponding to that nontransmitted BSSID sent by the transmitted BSSID of the same multiple BSSID set as the nontransmitted BSSID and is based on the latest information about the other APs of the AP MLD that the transmitted BSSID has when it schedules the DTIM beacon.</w:t>
      </w:r>
    </w:p>
    <w:p w14:paraId="04CD781B" w14:textId="0E9B21AF" w:rsidR="000B7A2A" w:rsidRDefault="000B7A2A" w:rsidP="000B5DC1">
      <w:pPr>
        <w:pStyle w:val="SP15299380"/>
        <w:spacing w:before="60" w:after="60"/>
        <w:ind w:leftChars="100" w:left="220"/>
        <w:jc w:val="both"/>
        <w:rPr>
          <w:ins w:id="12" w:author="Ming Gan" w:date="2021-04-09T17:02:00Z"/>
          <w:rStyle w:val="SC15323589"/>
        </w:rPr>
      </w:pPr>
      <w:r w:rsidRPr="000B7A2A">
        <w:rPr>
          <w:rStyle w:val="SC15323589"/>
        </w:rPr>
        <w:t>—These bits in the Partial Virtual Bitmap field of the TIM element for the other AP(s) in the same AP MLD shall be contiguous.</w:t>
      </w:r>
      <w:r w:rsidR="002C2564">
        <w:rPr>
          <w:rStyle w:val="SC15323589"/>
        </w:rPr>
        <w:t xml:space="preserve"> </w:t>
      </w:r>
      <w:ins w:id="13" w:author="Ming Gan" w:date="2021-04-12T17:23:00Z">
        <w:r w:rsidR="002C2564">
          <w:rPr>
            <w:rStyle w:val="SC15323589"/>
          </w:rPr>
          <w:t xml:space="preserve">For the </w:t>
        </w:r>
      </w:ins>
      <w:proofErr w:type="spellStart"/>
      <w:ins w:id="14" w:author="Ming Gan" w:date="2021-04-12T17:24:00Z">
        <w:r w:rsidR="002C2564">
          <w:rPr>
            <w:rStyle w:val="SC15323589"/>
          </w:rPr>
          <w:t>k</w:t>
        </w:r>
      </w:ins>
      <w:ins w:id="15" w:author="Ming Gan" w:date="2021-04-12T17:23:00Z">
        <w:r w:rsidR="002C2564">
          <w:rPr>
            <w:rStyle w:val="SC15323589"/>
          </w:rPr>
          <w:t>th</w:t>
        </w:r>
        <w:proofErr w:type="spellEnd"/>
        <w:r w:rsidR="002C2564">
          <w:rPr>
            <w:rStyle w:val="SC15323589"/>
          </w:rPr>
          <w:t xml:space="preserve"> </w:t>
        </w:r>
        <w:proofErr w:type="spellStart"/>
        <w:r w:rsidR="002C2564">
          <w:rPr>
            <w:rStyle w:val="SC15323589"/>
          </w:rPr>
          <w:t>nontransmitted</w:t>
        </w:r>
        <w:proofErr w:type="spellEnd"/>
        <w:r w:rsidR="002C2564">
          <w:rPr>
            <w:rStyle w:val="SC15323589"/>
          </w:rPr>
          <w:t xml:space="preserve"> BSSID affiliated with a</w:t>
        </w:r>
      </w:ins>
      <w:ins w:id="16" w:author="Ming Gan" w:date="2021-04-12T17:24:00Z">
        <w:r w:rsidR="002C2564">
          <w:rPr>
            <w:rStyle w:val="SC15323589"/>
          </w:rPr>
          <w:t>n MLD</w:t>
        </w:r>
      </w:ins>
      <w:ins w:id="17" w:author="Ming Gan" w:date="2021-04-13T19:17:00Z">
        <w:r w:rsidR="001E791B">
          <w:rPr>
            <w:rStyle w:val="SC15323589"/>
          </w:rPr>
          <w:t xml:space="preserve"> where k </w:t>
        </w:r>
      </w:ins>
      <w:ins w:id="18" w:author="Ming Gan" w:date="2021-04-13T19:22:00Z">
        <w:r w:rsidR="001E791B">
          <w:rPr>
            <w:rStyle w:val="SC15323589"/>
          </w:rPr>
          <w:t xml:space="preserve">is </w:t>
        </w:r>
      </w:ins>
      <w:ins w:id="19" w:author="Ming Gan" w:date="2021-04-13T19:25:00Z">
        <w:r w:rsidR="001E791B">
          <w:rPr>
            <w:rStyle w:val="SC15323589"/>
          </w:rPr>
          <w:t>numbered</w:t>
        </w:r>
      </w:ins>
      <w:ins w:id="20" w:author="Ming Gan" w:date="2021-04-13T19:22:00Z">
        <w:r w:rsidR="001E791B">
          <w:rPr>
            <w:rStyle w:val="SC15323589"/>
          </w:rPr>
          <w:t xml:space="preserve"> </w:t>
        </w:r>
      </w:ins>
      <w:ins w:id="21" w:author="Ming Gan" w:date="2021-04-13T19:17:00Z">
        <w:r w:rsidR="001E791B">
          <w:rPr>
            <w:rStyle w:val="SC15323589"/>
          </w:rPr>
          <w:t xml:space="preserve">in increasing order of </w:t>
        </w:r>
      </w:ins>
      <w:ins w:id="22" w:author="Ming Gan" w:date="2021-04-13T19:23:00Z">
        <w:r w:rsidR="001E791B">
          <w:rPr>
            <w:rStyle w:val="SC15323589"/>
            <w:rFonts w:hint="eastAsia"/>
            <w:lang w:eastAsia="zh-CN"/>
          </w:rPr>
          <w:t>MLD</w:t>
        </w:r>
        <w:r w:rsidR="001E791B">
          <w:rPr>
            <w:rStyle w:val="SC15323589"/>
          </w:rPr>
          <w:t xml:space="preserve"> ID</w:t>
        </w:r>
      </w:ins>
      <w:ins w:id="23" w:author="Ming Gan" w:date="2021-04-13T19:18:00Z">
        <w:r w:rsidR="001E791B">
          <w:rPr>
            <w:rStyle w:val="SC15323589"/>
          </w:rPr>
          <w:t xml:space="preserve"> of this</w:t>
        </w:r>
      </w:ins>
      <w:ins w:id="24" w:author="Ming Gan" w:date="2021-04-13T19:23:00Z">
        <w:r w:rsidR="001E791B">
          <w:rPr>
            <w:rStyle w:val="SC15323589"/>
          </w:rPr>
          <w:t xml:space="preserve"> </w:t>
        </w:r>
        <w:r w:rsidR="001E791B">
          <w:rPr>
            <w:rStyle w:val="SC15323589"/>
            <w:rFonts w:hint="eastAsia"/>
            <w:lang w:eastAsia="zh-CN"/>
          </w:rPr>
          <w:t>MLD</w:t>
        </w:r>
      </w:ins>
      <w:ins w:id="25" w:author="Ming Gan" w:date="2021-04-13T19:24:00Z">
        <w:r w:rsidR="001E791B">
          <w:rPr>
            <w:rStyle w:val="SC15323589"/>
            <w:lang w:eastAsia="zh-CN"/>
          </w:rPr>
          <w:t xml:space="preserve"> and starts from 1</w:t>
        </w:r>
      </w:ins>
      <w:ins w:id="26" w:author="Ming Gan" w:date="2021-04-12T17:24:00Z">
        <w:r w:rsidR="002C2564">
          <w:rPr>
            <w:rStyle w:val="SC15323589"/>
          </w:rPr>
          <w:t>,</w:t>
        </w:r>
      </w:ins>
    </w:p>
    <w:p w14:paraId="2E94102D" w14:textId="26205786" w:rsidR="000B5DC1" w:rsidRDefault="002C2564" w:rsidP="00261EB7">
      <w:pPr>
        <w:pStyle w:val="a8"/>
        <w:numPr>
          <w:ilvl w:val="0"/>
          <w:numId w:val="34"/>
        </w:numPr>
        <w:rPr>
          <w:ins w:id="27" w:author="Ming Gan" w:date="2021-04-09T17:07:00Z"/>
          <w:rStyle w:val="SC15323589"/>
          <w:lang w:eastAsia="zh-CN"/>
        </w:rPr>
      </w:pPr>
      <w:ins w:id="28" w:author="Ming Gan" w:date="2021-04-12T17:24:00Z">
        <w:r>
          <w:rPr>
            <w:rStyle w:val="SC15323589"/>
            <w:lang w:eastAsia="zh-CN"/>
          </w:rPr>
          <w:t>i</w:t>
        </w:r>
      </w:ins>
      <w:ins w:id="29" w:author="Ming Gan" w:date="2021-04-09T17:02:00Z">
        <w:r w:rsidR="000B5DC1" w:rsidRPr="00261EB7">
          <w:rPr>
            <w:rStyle w:val="SC15323589"/>
            <w:lang w:eastAsia="zh-CN"/>
          </w:rPr>
          <w:t xml:space="preserve">f the AP that corresponds to the transmitted BSSID is not affiliated with </w:t>
        </w:r>
      </w:ins>
      <w:ins w:id="30" w:author="Ming Gan" w:date="2021-04-09T17:03:00Z">
        <w:r w:rsidR="000B5DC1" w:rsidRPr="00261EB7">
          <w:rPr>
            <w:rStyle w:val="SC15323589"/>
            <w:lang w:eastAsia="zh-CN"/>
          </w:rPr>
          <w:t>an AP MLD, then the bits</w:t>
        </w:r>
      </w:ins>
      <w:ins w:id="31" w:author="Ming Gan" w:date="2021-04-12T17:31:00Z">
        <w:r>
          <w:rPr>
            <w:rStyle w:val="SC15323589"/>
            <w:lang w:eastAsia="zh-CN"/>
          </w:rPr>
          <w:t xml:space="preserve"> </w:t>
        </w:r>
      </w:ins>
      <m:oMath>
        <m:r>
          <w:ins w:id="32" w:author="Ming Gan" w:date="2021-04-12T17:29:00Z">
            <m:rPr>
              <m:sty m:val="p"/>
            </m:rPr>
            <w:rPr>
              <w:rStyle w:val="SC15323589"/>
              <w:rFonts w:ascii="Cambria Math" w:hAnsi="Cambria Math"/>
              <w:lang w:eastAsia="zh-CN"/>
            </w:rPr>
            <m:t>M+</m:t>
          </w:ins>
        </m:r>
        <m:nary>
          <m:naryPr>
            <m:chr m:val="∑"/>
            <m:limLoc m:val="undOvr"/>
            <m:ctrlPr>
              <w:ins w:id="33" w:author="Ming Gan" w:date="2021-04-12T17:29:00Z">
                <w:rPr>
                  <w:rStyle w:val="SC15323589"/>
                  <w:rFonts w:ascii="Cambria Math" w:hAnsi="Cambria Math"/>
                  <w:lang w:eastAsia="zh-CN"/>
                </w:rPr>
              </w:ins>
            </m:ctrlPr>
          </m:naryPr>
          <m:sub>
            <m:r>
              <w:ins w:id="34" w:author="Ming Gan" w:date="2021-04-12T17:29:00Z">
                <w:rPr>
                  <w:rStyle w:val="SC15323589"/>
                  <w:rFonts w:ascii="Cambria Math" w:hAnsi="Cambria Math"/>
                  <w:lang w:eastAsia="zh-CN"/>
                </w:rPr>
                <m:t>i=</m:t>
              </w:ins>
            </m:r>
            <m:r>
              <w:ins w:id="35" w:author="Ming Gan" w:date="2021-04-13T19:30:00Z">
                <w:rPr>
                  <w:rStyle w:val="SC15323589"/>
                  <w:rFonts w:ascii="Cambria Math" w:hAnsi="Cambria Math"/>
                  <w:lang w:eastAsia="zh-CN"/>
                </w:rPr>
                <m:t>0</m:t>
              </w:ins>
            </m:r>
          </m:sub>
          <m:sup>
            <m:r>
              <w:ins w:id="36" w:author="Ming Gan" w:date="2021-04-12T17:29:00Z">
                <w:rPr>
                  <w:rStyle w:val="SC15323589"/>
                  <w:rFonts w:ascii="Cambria Math" w:hAnsi="Cambria Math"/>
                  <w:lang w:eastAsia="zh-CN"/>
                </w:rPr>
                <m:t>i=k</m:t>
              </w:ins>
            </m:r>
            <m:r>
              <w:ins w:id="37" w:author="Ming Gan" w:date="2021-04-12T17:30:00Z">
                <w:rPr>
                  <w:rStyle w:val="SC15323589"/>
                  <w:rFonts w:ascii="Cambria Math" w:hAnsi="Cambria Math"/>
                  <w:lang w:eastAsia="zh-CN"/>
                </w:rPr>
                <m:t>-1</m:t>
              </w:ins>
            </m:r>
          </m:sup>
          <m:e>
            <m:sSub>
              <m:sSubPr>
                <m:ctrlPr>
                  <w:ins w:id="38" w:author="Ming Gan" w:date="2021-04-12T17:29:00Z">
                    <w:rPr>
                      <w:rStyle w:val="SC15323589"/>
                      <w:rFonts w:ascii="Cambria Math" w:hAnsi="Cambria Math"/>
                      <w:i/>
                      <w:lang w:eastAsia="zh-CN"/>
                    </w:rPr>
                  </w:ins>
                </m:ctrlPr>
              </m:sSubPr>
              <m:e>
                <m:r>
                  <w:ins w:id="39" w:author="Ming Gan" w:date="2021-04-12T17:30:00Z">
                    <w:rPr>
                      <w:rStyle w:val="SC15323589"/>
                      <w:rFonts w:ascii="Cambria Math" w:hAnsi="Cambria Math"/>
                      <w:lang w:eastAsia="zh-CN"/>
                    </w:rPr>
                    <m:t>N</m:t>
                  </w:ins>
                </m:r>
              </m:e>
              <m:sub>
                <m:r>
                  <w:ins w:id="40" w:author="Ming Gan" w:date="2021-04-12T17:30:00Z">
                    <w:rPr>
                      <w:rStyle w:val="SC15323589"/>
                      <w:rFonts w:ascii="Cambria Math" w:hAnsi="Cambria Math"/>
                      <w:lang w:eastAsia="zh-CN"/>
                    </w:rPr>
                    <m:t>i</m:t>
                  </w:ins>
                </m:r>
              </m:sub>
            </m:sSub>
          </m:e>
        </m:nary>
      </m:oMath>
      <w:ins w:id="41" w:author="Ming Gan" w:date="2021-04-09T17:03:00Z">
        <w:r w:rsidR="000B5DC1" w:rsidRPr="00261EB7">
          <w:rPr>
            <w:rStyle w:val="SC15323589"/>
            <w:lang w:eastAsia="zh-CN"/>
          </w:rPr>
          <w:t xml:space="preserve"> to</w:t>
        </w:r>
      </w:ins>
      <w:ins w:id="42" w:author="Ming Gan" w:date="2021-04-13T19:26:00Z">
        <w:r w:rsidR="001E791B">
          <w:rPr>
            <w:rStyle w:val="SC15323589"/>
            <w:lang w:eastAsia="zh-CN"/>
          </w:rPr>
          <w:t xml:space="preserve"> </w:t>
        </w:r>
      </w:ins>
      <m:oMath>
        <m:r>
          <w:ins w:id="43" w:author="Ming Gan" w:date="2021-04-12T17:30:00Z">
            <m:rPr>
              <m:sty m:val="p"/>
            </m:rPr>
            <w:rPr>
              <w:rStyle w:val="SC15323589"/>
              <w:rFonts w:ascii="Cambria Math" w:hAnsi="Cambria Math" w:cs="Times New Roman"/>
              <w:lang w:eastAsia="zh-CN"/>
            </w:rPr>
            <m:t xml:space="preserve"> M+</m:t>
          </w:ins>
        </m:r>
        <m:nary>
          <m:naryPr>
            <m:chr m:val="∑"/>
            <m:limLoc m:val="undOvr"/>
            <m:ctrlPr>
              <w:ins w:id="44" w:author="Ming Gan" w:date="2021-04-12T17:30:00Z">
                <w:rPr>
                  <w:rStyle w:val="SC15323589"/>
                  <w:rFonts w:ascii="Cambria Math" w:hAnsi="Cambria Math" w:cs="Times New Roman"/>
                  <w:lang w:eastAsia="zh-CN"/>
                </w:rPr>
              </w:ins>
            </m:ctrlPr>
          </m:naryPr>
          <m:sub>
            <m:r>
              <w:ins w:id="45" w:author="Ming Gan" w:date="2021-04-12T17:30:00Z">
                <w:rPr>
                  <w:rStyle w:val="SC15323589"/>
                  <w:rFonts w:ascii="Cambria Math" w:hAnsi="Cambria Math" w:cs="Times New Roman"/>
                  <w:lang w:eastAsia="zh-CN"/>
                </w:rPr>
                <m:t>i=</m:t>
              </w:ins>
            </m:r>
            <m:r>
              <w:ins w:id="46" w:author="Ming Gan" w:date="2021-04-13T19:30:00Z">
                <w:rPr>
                  <w:rStyle w:val="SC15323589"/>
                  <w:rFonts w:ascii="Cambria Math" w:hAnsi="Cambria Math" w:cs="Times New Roman"/>
                  <w:lang w:eastAsia="zh-CN"/>
                </w:rPr>
                <m:t>0</m:t>
              </w:ins>
            </m:r>
          </m:sub>
          <m:sup>
            <m:r>
              <w:ins w:id="47" w:author="Ming Gan" w:date="2021-04-12T17:30:00Z">
                <w:rPr>
                  <w:rStyle w:val="SC15323589"/>
                  <w:rFonts w:ascii="Cambria Math" w:hAnsi="Cambria Math" w:cs="Times New Roman"/>
                  <w:lang w:eastAsia="zh-CN"/>
                </w:rPr>
                <m:t>i=k</m:t>
              </w:ins>
            </m:r>
          </m:sup>
          <m:e>
            <m:sSub>
              <m:sSubPr>
                <m:ctrlPr>
                  <w:ins w:id="48" w:author="Ming Gan" w:date="2021-04-12T17:30:00Z">
                    <w:rPr>
                      <w:rStyle w:val="SC15323589"/>
                      <w:rFonts w:ascii="Cambria Math" w:hAnsi="Cambria Math" w:cs="Times New Roman"/>
                      <w:i/>
                      <w:lang w:eastAsia="zh-CN"/>
                    </w:rPr>
                  </w:ins>
                </m:ctrlPr>
              </m:sSubPr>
              <m:e>
                <m:r>
                  <w:ins w:id="49" w:author="Ming Gan" w:date="2021-04-12T17:30:00Z">
                    <w:rPr>
                      <w:rStyle w:val="SC15323589"/>
                      <w:rFonts w:ascii="Cambria Math" w:hAnsi="Cambria Math" w:cs="Times New Roman"/>
                      <w:lang w:eastAsia="zh-CN"/>
                    </w:rPr>
                    <m:t>N</m:t>
                  </w:ins>
                </m:r>
              </m:e>
              <m:sub>
                <m:r>
                  <w:ins w:id="50" w:author="Ming Gan" w:date="2021-04-12T17:30:00Z">
                    <w:rPr>
                      <w:rStyle w:val="SC15323589"/>
                      <w:rFonts w:ascii="Cambria Math" w:hAnsi="Cambria Math" w:cs="Times New Roman"/>
                      <w:lang w:eastAsia="zh-CN"/>
                    </w:rPr>
                    <m:t>i</m:t>
                  </w:ins>
                </m:r>
              </m:sub>
            </m:sSub>
          </m:e>
        </m:nary>
        <m:r>
          <w:ins w:id="51" w:author="Ming Gan" w:date="2021-04-12T17:31:00Z">
            <w:rPr>
              <w:rStyle w:val="SC15323589"/>
              <w:rFonts w:ascii="Cambria Math" w:hAnsi="Cambria Math" w:cs="Times New Roman"/>
              <w:lang w:eastAsia="zh-CN"/>
            </w:rPr>
            <m:t>-1</m:t>
          </w:ins>
        </m:r>
      </m:oMath>
      <w:ins w:id="52" w:author="Ming Gan" w:date="2021-04-09T17:03:00Z">
        <w:r w:rsidR="000B5DC1" w:rsidRPr="00261EB7">
          <w:rPr>
            <w:rStyle w:val="SC15323589"/>
            <w:lang w:eastAsia="zh-CN"/>
          </w:rPr>
          <w:t xml:space="preserve"> of the bitmap in the Partial Virtual Bitmap field are used to indicate that one or more group addressed frames are buffered for each AP of the other AP(s) in the same AP MLD</w:t>
        </w:r>
      </w:ins>
      <w:ins w:id="53" w:author="Ming Gan" w:date="2021-04-09T17:04:00Z">
        <w:r w:rsidR="000B5DC1" w:rsidRPr="00261EB7">
          <w:rPr>
            <w:rStyle w:val="SC15323589"/>
            <w:lang w:eastAsia="zh-CN"/>
          </w:rPr>
          <w:t xml:space="preserve"> as the </w:t>
        </w:r>
      </w:ins>
      <w:proofErr w:type="spellStart"/>
      <w:ins w:id="54" w:author="Ming Gan" w:date="2021-04-12T17:31:00Z">
        <w:r>
          <w:rPr>
            <w:rStyle w:val="SC15323589"/>
            <w:lang w:eastAsia="zh-CN"/>
          </w:rPr>
          <w:t>kth</w:t>
        </w:r>
        <w:proofErr w:type="spellEnd"/>
        <w:r>
          <w:rPr>
            <w:rStyle w:val="SC15323589"/>
            <w:lang w:eastAsia="zh-CN"/>
          </w:rPr>
          <w:t xml:space="preserve"> </w:t>
        </w:r>
      </w:ins>
      <w:proofErr w:type="spellStart"/>
      <w:ins w:id="55" w:author="Ming Gan" w:date="2021-04-09T17:15:00Z">
        <w:r w:rsidR="00261EB7" w:rsidRPr="000B7A2A">
          <w:rPr>
            <w:rStyle w:val="SC15323589"/>
            <w:rFonts w:ascii="Times New Roman" w:hAnsi="Times New Roman" w:cs="Times New Roman"/>
          </w:rPr>
          <w:t>nontransmitted</w:t>
        </w:r>
      </w:ins>
      <w:proofErr w:type="spellEnd"/>
      <w:ins w:id="56" w:author="Ming Gan" w:date="2021-04-09T17:04:00Z">
        <w:r w:rsidR="000B5DC1" w:rsidRPr="00261EB7">
          <w:rPr>
            <w:rStyle w:val="SC15323589"/>
            <w:lang w:eastAsia="zh-CN"/>
          </w:rPr>
          <w:t xml:space="preserve"> BSSID</w:t>
        </w:r>
      </w:ins>
      <w:ins w:id="57" w:author="Ming Gan" w:date="2021-04-09T17:03:00Z">
        <w:r w:rsidR="000B5DC1" w:rsidRPr="00261EB7">
          <w:rPr>
            <w:rStyle w:val="SC15323589"/>
            <w:lang w:eastAsia="zh-CN"/>
          </w:rPr>
          <w:t xml:space="preserve"> in increasing order of their MAC addresses where M-1 is the last bit corresponding to the </w:t>
        </w:r>
      </w:ins>
      <w:proofErr w:type="spellStart"/>
      <w:ins w:id="58" w:author="Ming Gan" w:date="2021-04-09T17:15:00Z">
        <w:r w:rsidR="00261EB7" w:rsidRPr="000B7A2A">
          <w:rPr>
            <w:rStyle w:val="SC15323589"/>
            <w:rFonts w:ascii="Times New Roman" w:hAnsi="Times New Roman" w:cs="Times New Roman"/>
          </w:rPr>
          <w:t>nontransmitted</w:t>
        </w:r>
      </w:ins>
      <w:proofErr w:type="spellEnd"/>
      <w:ins w:id="59" w:author="Ming Gan" w:date="2021-04-09T17:03:00Z">
        <w:r w:rsidR="000B5DC1" w:rsidRPr="00261EB7">
          <w:rPr>
            <w:rStyle w:val="SC15323589"/>
            <w:lang w:eastAsia="zh-CN"/>
          </w:rPr>
          <w:t xml:space="preserve"> BSSID (if any) which is in the same multiple BSSID as the AP</w:t>
        </w:r>
      </w:ins>
      <w:ins w:id="60" w:author="Ming Gan" w:date="2021-04-09T17:11:00Z">
        <w:r w:rsidR="00261EB7">
          <w:rPr>
            <w:rStyle w:val="SC15323589"/>
            <w:lang w:eastAsia="zh-CN"/>
          </w:rPr>
          <w:t xml:space="preserve"> that corresponds to the transmitted </w:t>
        </w:r>
      </w:ins>
      <w:ins w:id="61" w:author="Ming Gan" w:date="2021-04-09T17:12:00Z">
        <w:r w:rsidR="00261EB7">
          <w:rPr>
            <w:rStyle w:val="SC15323589"/>
            <w:lang w:eastAsia="zh-CN"/>
          </w:rPr>
          <w:t>BSSID</w:t>
        </w:r>
      </w:ins>
      <w:ins w:id="62" w:author="Ming Gan" w:date="2021-04-09T17:03:00Z">
        <w:r w:rsidR="000B5DC1" w:rsidRPr="00261EB7">
          <w:rPr>
            <w:rStyle w:val="SC15323589"/>
            <w:lang w:eastAsia="zh-CN"/>
          </w:rPr>
          <w:t xml:space="preserve">, and </w:t>
        </w:r>
      </w:ins>
      <m:oMath>
        <m:sSub>
          <m:sSubPr>
            <m:ctrlPr>
              <w:ins w:id="63" w:author="Ming Gan" w:date="2021-04-12T17:32:00Z">
                <w:rPr>
                  <w:rStyle w:val="SC15323589"/>
                  <w:rFonts w:ascii="Cambria Math" w:hAnsi="Cambria Math"/>
                  <w:lang w:eastAsia="zh-CN"/>
                </w:rPr>
              </w:ins>
            </m:ctrlPr>
          </m:sSubPr>
          <m:e>
            <m:r>
              <w:ins w:id="64" w:author="Ming Gan" w:date="2021-04-12T17:32:00Z">
                <w:rPr>
                  <w:rStyle w:val="SC15323589"/>
                  <w:rFonts w:ascii="Cambria Math" w:hAnsi="Cambria Math"/>
                  <w:lang w:eastAsia="zh-CN"/>
                </w:rPr>
                <m:t>N</m:t>
              </w:ins>
            </m:r>
          </m:e>
          <m:sub>
            <m:r>
              <w:ins w:id="65" w:author="Ming Gan" w:date="2021-04-12T17:32:00Z">
                <w:rPr>
                  <w:rStyle w:val="SC15323589"/>
                  <w:rFonts w:ascii="Cambria Math" w:hAnsi="Cambria Math"/>
                  <w:lang w:eastAsia="zh-CN"/>
                </w:rPr>
                <m:t>i</m:t>
              </w:ins>
            </m:r>
          </m:sub>
        </m:sSub>
      </m:oMath>
      <w:ins w:id="66" w:author="Ming Gan" w:date="2021-04-13T19:28:00Z">
        <w:r w:rsidR="00AD10D7">
          <w:rPr>
            <w:rStyle w:val="SC15323589"/>
            <w:rFonts w:hint="eastAsia"/>
            <w:lang w:eastAsia="zh-CN"/>
          </w:rPr>
          <w:t xml:space="preserve"> </w:t>
        </w:r>
      </w:ins>
      <w:ins w:id="67" w:author="Ming Gan" w:date="2021-04-13T19:30:00Z">
        <w:r w:rsidR="00AD10D7">
          <w:rPr>
            <w:rStyle w:val="SC15323589"/>
            <w:lang w:eastAsia="zh-CN"/>
          </w:rPr>
          <w:t xml:space="preserve">(i&gt;0) </w:t>
        </w:r>
      </w:ins>
      <w:ins w:id="68" w:author="Ming Gan" w:date="2021-04-09T17:03:00Z">
        <w:r w:rsidR="000B5DC1" w:rsidRPr="00261EB7">
          <w:rPr>
            <w:rStyle w:val="SC15323589"/>
            <w:lang w:eastAsia="zh-CN"/>
          </w:rPr>
          <w:t xml:space="preserve">is the number of affiliated APs in </w:t>
        </w:r>
      </w:ins>
      <w:ins w:id="69" w:author="Ming Gan" w:date="2021-04-09T17:12:00Z">
        <w:r w:rsidR="00261EB7" w:rsidRPr="00261EB7">
          <w:rPr>
            <w:rStyle w:val="SC15323589"/>
            <w:lang w:eastAsia="zh-CN"/>
          </w:rPr>
          <w:t xml:space="preserve">the AP MLD with which the </w:t>
        </w:r>
      </w:ins>
      <w:proofErr w:type="spellStart"/>
      <w:ins w:id="70" w:author="Ming Gan" w:date="2021-04-12T17:32:00Z">
        <w:r>
          <w:rPr>
            <w:rStyle w:val="SC15323589"/>
            <w:lang w:eastAsia="zh-CN"/>
          </w:rPr>
          <w:t>ith</w:t>
        </w:r>
      </w:ins>
      <w:proofErr w:type="spellEnd"/>
      <w:ins w:id="71" w:author="Ming Gan" w:date="2021-04-13T19:27:00Z">
        <w:r w:rsidR="001E791B">
          <w:rPr>
            <w:rStyle w:val="SC15323589"/>
            <w:lang w:eastAsia="zh-CN"/>
          </w:rPr>
          <w:t xml:space="preserve"> </w:t>
        </w:r>
      </w:ins>
      <w:proofErr w:type="spellStart"/>
      <w:ins w:id="72" w:author="Ming Gan" w:date="2021-04-09T17:15:00Z">
        <w:r w:rsidR="00261EB7" w:rsidRPr="000B7A2A">
          <w:rPr>
            <w:rStyle w:val="SC15323589"/>
            <w:rFonts w:ascii="Times New Roman" w:hAnsi="Times New Roman" w:cs="Times New Roman"/>
          </w:rPr>
          <w:t>nontransmitted</w:t>
        </w:r>
      </w:ins>
      <w:proofErr w:type="spellEnd"/>
      <w:ins w:id="73" w:author="Ming Gan" w:date="2021-04-09T17:12:00Z">
        <w:r w:rsidR="00261EB7" w:rsidRPr="00261EB7">
          <w:rPr>
            <w:rStyle w:val="SC15323589"/>
            <w:lang w:eastAsia="zh-CN"/>
          </w:rPr>
          <w:t xml:space="preserve"> BSSID is affiliated</w:t>
        </w:r>
      </w:ins>
      <w:ins w:id="74" w:author="Ming Gan" w:date="2021-04-13T19:27:00Z">
        <w:r w:rsidR="00AD10D7">
          <w:rPr>
            <w:rStyle w:val="SC15323589"/>
            <w:lang w:eastAsia="zh-CN"/>
          </w:rPr>
          <w:t xml:space="preserve"> and </w:t>
        </w:r>
      </w:ins>
      <m:oMath>
        <m:sSub>
          <m:sSubPr>
            <m:ctrlPr>
              <w:ins w:id="75" w:author="Ming Gan" w:date="2021-04-13T19:28:00Z">
                <w:rPr>
                  <w:rStyle w:val="SC15323589"/>
                  <w:rFonts w:ascii="Cambria Math" w:hAnsi="Cambria Math"/>
                  <w:lang w:eastAsia="zh-CN"/>
                </w:rPr>
              </w:ins>
            </m:ctrlPr>
          </m:sSubPr>
          <m:e>
            <m:r>
              <w:ins w:id="76" w:author="Ming Gan" w:date="2021-04-13T19:28:00Z">
                <w:rPr>
                  <w:rStyle w:val="SC15323589"/>
                  <w:rFonts w:ascii="Cambria Math" w:hAnsi="Cambria Math"/>
                  <w:lang w:eastAsia="zh-CN"/>
                </w:rPr>
                <m:t>N</m:t>
              </w:ins>
            </m:r>
          </m:e>
          <m:sub>
            <m:r>
              <w:ins w:id="77" w:author="Ming Gan" w:date="2021-04-13T19:28:00Z">
                <w:rPr>
                  <w:rStyle w:val="SC15323589"/>
                  <w:rFonts w:ascii="Cambria Math" w:hAnsi="Cambria Math"/>
                  <w:lang w:eastAsia="zh-CN"/>
                </w:rPr>
                <m:t>0</m:t>
              </w:ins>
            </m:r>
          </m:sub>
        </m:sSub>
      </m:oMath>
      <w:ins w:id="78" w:author="Ming Gan" w:date="2021-04-13T19:29:00Z">
        <w:r w:rsidR="00AD10D7">
          <w:rPr>
            <w:rStyle w:val="SC15323589"/>
            <w:rFonts w:hint="eastAsia"/>
            <w:lang w:eastAsia="zh-CN"/>
          </w:rPr>
          <w:t xml:space="preserve"> </w:t>
        </w:r>
      </w:ins>
      <w:ins w:id="79" w:author="Ming Gan" w:date="2021-04-13T19:28:00Z">
        <w:r w:rsidR="00AD10D7">
          <w:rPr>
            <w:rStyle w:val="SC15323589"/>
            <w:lang w:eastAsia="zh-CN"/>
          </w:rPr>
          <w:t>is equal to 0</w:t>
        </w:r>
      </w:ins>
    </w:p>
    <w:p w14:paraId="78CDFCA3" w14:textId="48E2C337" w:rsidR="00261EB7" w:rsidRPr="00261EB7" w:rsidRDefault="002C2564" w:rsidP="001E791B">
      <w:pPr>
        <w:pStyle w:val="a8"/>
        <w:numPr>
          <w:ilvl w:val="0"/>
          <w:numId w:val="34"/>
        </w:numPr>
        <w:rPr>
          <w:ins w:id="80" w:author="Ming Gan" w:date="2021-04-09T16:55:00Z"/>
          <w:rStyle w:val="SC15323589"/>
          <w:lang w:eastAsia="zh-CN"/>
        </w:rPr>
      </w:pPr>
      <w:ins w:id="81" w:author="Ming Gan" w:date="2021-04-12T17:24:00Z">
        <w:r>
          <w:rPr>
            <w:rStyle w:val="SC15323589"/>
            <w:lang w:eastAsia="zh-CN"/>
          </w:rPr>
          <w:t>i</w:t>
        </w:r>
      </w:ins>
      <w:ins w:id="82" w:author="Ming Gan" w:date="2021-04-09T17:07:00Z">
        <w:r w:rsidR="00261EB7" w:rsidRPr="00261EB7">
          <w:rPr>
            <w:rStyle w:val="SC15323589"/>
            <w:lang w:eastAsia="zh-CN"/>
          </w:rPr>
          <w:t xml:space="preserve">f the AP that corresponds to the transmitted BSSID is affiliated with an AP MLD, then the bits </w:t>
        </w:r>
      </w:ins>
      <m:oMath>
        <m:r>
          <w:ins w:id="83" w:author="Ming Gan" w:date="2021-04-13T19:32:00Z">
            <m:rPr>
              <m:sty m:val="p"/>
            </m:rPr>
            <w:rPr>
              <w:rStyle w:val="SC15323589"/>
              <w:rFonts w:ascii="Cambria Math" w:hAnsi="Cambria Math"/>
              <w:lang w:eastAsia="zh-CN"/>
            </w:rPr>
            <m:t>M+</m:t>
          </w:ins>
        </m:r>
        <m:nary>
          <m:naryPr>
            <m:chr m:val="∑"/>
            <m:limLoc m:val="undOvr"/>
            <m:ctrlPr>
              <w:ins w:id="84" w:author="Ming Gan" w:date="2021-04-13T19:32:00Z">
                <w:rPr>
                  <w:rStyle w:val="SC15323589"/>
                  <w:rFonts w:ascii="Cambria Math" w:hAnsi="Cambria Math"/>
                  <w:lang w:eastAsia="zh-CN"/>
                </w:rPr>
              </w:ins>
            </m:ctrlPr>
          </m:naryPr>
          <m:sub>
            <m:r>
              <w:ins w:id="85" w:author="Ming Gan" w:date="2021-04-13T19:32:00Z">
                <w:rPr>
                  <w:rStyle w:val="SC15323589"/>
                  <w:rFonts w:ascii="Cambria Math" w:hAnsi="Cambria Math"/>
                  <w:lang w:eastAsia="zh-CN"/>
                </w:rPr>
                <m:t>i=0</m:t>
              </w:ins>
            </m:r>
          </m:sub>
          <m:sup>
            <m:r>
              <w:ins w:id="86" w:author="Ming Gan" w:date="2021-04-13T19:32:00Z">
                <w:rPr>
                  <w:rStyle w:val="SC15323589"/>
                  <w:rFonts w:ascii="Cambria Math" w:hAnsi="Cambria Math"/>
                  <w:lang w:eastAsia="zh-CN"/>
                </w:rPr>
                <m:t>i=k-1</m:t>
              </w:ins>
            </m:r>
          </m:sup>
          <m:e>
            <m:sSub>
              <m:sSubPr>
                <m:ctrlPr>
                  <w:ins w:id="87" w:author="Ming Gan" w:date="2021-04-13T19:32:00Z">
                    <w:rPr>
                      <w:rStyle w:val="SC15323589"/>
                      <w:rFonts w:ascii="Cambria Math" w:hAnsi="Cambria Math"/>
                      <w:i/>
                      <w:lang w:eastAsia="zh-CN"/>
                    </w:rPr>
                  </w:ins>
                </m:ctrlPr>
              </m:sSubPr>
              <m:e>
                <m:r>
                  <w:ins w:id="88" w:author="Ming Gan" w:date="2021-04-13T19:32:00Z">
                    <w:rPr>
                      <w:rStyle w:val="SC15323589"/>
                      <w:rFonts w:ascii="Cambria Math" w:hAnsi="Cambria Math"/>
                      <w:lang w:eastAsia="zh-CN"/>
                    </w:rPr>
                    <m:t>N</m:t>
                  </w:ins>
                </m:r>
              </m:e>
              <m:sub>
                <m:r>
                  <w:ins w:id="89" w:author="Ming Gan" w:date="2021-04-13T19:32:00Z">
                    <w:rPr>
                      <w:rStyle w:val="SC15323589"/>
                      <w:rFonts w:ascii="Cambria Math" w:hAnsi="Cambria Math"/>
                      <w:lang w:eastAsia="zh-CN"/>
                    </w:rPr>
                    <m:t>i</m:t>
                  </w:ins>
                </m:r>
              </m:sub>
            </m:sSub>
          </m:e>
        </m:nary>
      </m:oMath>
      <w:ins w:id="90" w:author="Ming Gan" w:date="2021-04-13T19:32:00Z">
        <w:r w:rsidR="00AD10D7" w:rsidRPr="00261EB7">
          <w:rPr>
            <w:rStyle w:val="SC15323589"/>
            <w:lang w:eastAsia="zh-CN"/>
          </w:rPr>
          <w:t xml:space="preserve"> to</w:t>
        </w:r>
        <w:r w:rsidR="00AD10D7">
          <w:rPr>
            <w:rStyle w:val="SC15323589"/>
            <w:lang w:eastAsia="zh-CN"/>
          </w:rPr>
          <w:t xml:space="preserve"> </w:t>
        </w:r>
        <m:oMath>
          <m:r>
            <m:rPr>
              <m:sty m:val="p"/>
            </m:rPr>
            <w:rPr>
              <w:rStyle w:val="SC15323589"/>
              <w:rFonts w:ascii="Cambria Math" w:hAnsi="Cambria Math" w:cs="Times New Roman"/>
              <w:lang w:eastAsia="zh-CN"/>
            </w:rPr>
            <m:t xml:space="preserve"> M+</m:t>
          </m:r>
          <m:nary>
            <m:naryPr>
              <m:chr m:val="∑"/>
              <m:limLoc m:val="undOvr"/>
              <m:ctrlPr>
                <w:rPr>
                  <w:rStyle w:val="SC15323589"/>
                  <w:rFonts w:ascii="Cambria Math" w:hAnsi="Cambria Math" w:cs="Times New Roman"/>
                  <w:lang w:eastAsia="zh-CN"/>
                </w:rPr>
              </m:ctrlPr>
            </m:naryPr>
            <m:sub>
              <m:r>
                <w:rPr>
                  <w:rStyle w:val="SC15323589"/>
                  <w:rFonts w:ascii="Cambria Math" w:hAnsi="Cambria Math" w:cs="Times New Roman"/>
                  <w:lang w:eastAsia="zh-CN"/>
                </w:rPr>
                <m:t>i=0</m:t>
              </m:r>
            </m:sub>
            <m:sup>
              <m:r>
                <w:rPr>
                  <w:rStyle w:val="SC15323589"/>
                  <w:rFonts w:ascii="Cambria Math" w:hAnsi="Cambria Math" w:cs="Times New Roman"/>
                  <w:lang w:eastAsia="zh-CN"/>
                </w:rPr>
                <m:t>i=k</m:t>
              </m:r>
            </m:sup>
            <m:e>
              <m:sSub>
                <m:sSubPr>
                  <m:ctrlPr>
                    <w:rPr>
                      <w:rStyle w:val="SC15323589"/>
                      <w:rFonts w:ascii="Cambria Math" w:hAnsi="Cambria Math" w:cs="Times New Roman"/>
                      <w:i/>
                      <w:lang w:eastAsia="zh-CN"/>
                    </w:rPr>
                  </m:ctrlPr>
                </m:sSubPr>
                <m:e>
                  <m:r>
                    <w:rPr>
                      <w:rStyle w:val="SC15323589"/>
                      <w:rFonts w:ascii="Cambria Math" w:hAnsi="Cambria Math" w:cs="Times New Roman"/>
                      <w:lang w:eastAsia="zh-CN"/>
                    </w:rPr>
                    <m:t>N</m:t>
                  </m:r>
                </m:e>
                <m:sub>
                  <m:r>
                    <w:rPr>
                      <w:rStyle w:val="SC15323589"/>
                      <w:rFonts w:ascii="Cambria Math" w:hAnsi="Cambria Math" w:cs="Times New Roman"/>
                      <w:lang w:eastAsia="zh-CN"/>
                    </w:rPr>
                    <m:t>i</m:t>
                  </m:r>
                </m:sub>
              </m:sSub>
            </m:e>
          </m:nary>
          <m:r>
            <w:rPr>
              <w:rStyle w:val="SC15323589"/>
              <w:rFonts w:ascii="Cambria Math" w:hAnsi="Cambria Math" w:cs="Times New Roman"/>
              <w:lang w:eastAsia="zh-CN"/>
            </w:rPr>
            <m:t>-1</m:t>
          </m:r>
        </m:oMath>
      </w:ins>
      <w:ins w:id="91" w:author="Ming Gan" w:date="2021-04-09T17:07:00Z">
        <w:r w:rsidR="00261EB7" w:rsidRPr="00261EB7">
          <w:rPr>
            <w:rStyle w:val="SC15323589"/>
            <w:lang w:eastAsia="zh-CN"/>
          </w:rPr>
          <w:t xml:space="preserve"> of the bitmap in the Partial Virtual Bitmap field are used to indicate that one or more group addressed frames are buffered for each AP of the other AP(s) in the same AP MLD as the </w:t>
        </w:r>
      </w:ins>
      <w:ins w:id="92" w:author="Ming Gan" w:date="2021-04-09T17:15:00Z">
        <w:r w:rsidR="00261EB7" w:rsidRPr="001E791B">
          <w:rPr>
            <w:rStyle w:val="SC15323589"/>
            <w:rFonts w:ascii="Times New Roman" w:hAnsi="Times New Roman" w:cs="Times New Roman"/>
          </w:rPr>
          <w:t>nontransmitted</w:t>
        </w:r>
      </w:ins>
      <w:ins w:id="93" w:author="Ming Gan" w:date="2021-04-09T17:07:00Z">
        <w:r w:rsidR="00261EB7" w:rsidRPr="00261EB7">
          <w:rPr>
            <w:rStyle w:val="SC15323589"/>
            <w:lang w:eastAsia="zh-CN"/>
          </w:rPr>
          <w:t xml:space="preserve"> BSSID in increasing order of their MAC addresses where M-1 is the last bit corresponding to </w:t>
        </w:r>
      </w:ins>
      <w:ins w:id="94" w:author="Ming Gan" w:date="2021-04-09T17:08:00Z">
        <w:r w:rsidR="00261EB7">
          <w:rPr>
            <w:rStyle w:val="SC15323589"/>
            <w:lang w:eastAsia="zh-CN"/>
          </w:rPr>
          <w:t xml:space="preserve">an AP affiliated with the same </w:t>
        </w:r>
      </w:ins>
      <w:ins w:id="95" w:author="Ming Gan" w:date="2021-04-09T17:09:00Z">
        <w:r w:rsidR="00261EB7">
          <w:rPr>
            <w:rStyle w:val="SC15323589"/>
            <w:lang w:eastAsia="zh-CN"/>
          </w:rPr>
          <w:t>AP MLD as the AP that corresponds to the transmitted BSSID</w:t>
        </w:r>
      </w:ins>
      <w:ins w:id="96" w:author="Ming Gan" w:date="2021-04-09T17:07:00Z">
        <w:r w:rsidR="00261EB7" w:rsidRPr="00261EB7">
          <w:rPr>
            <w:rStyle w:val="SC15323589"/>
            <w:lang w:eastAsia="zh-CN"/>
          </w:rPr>
          <w:t xml:space="preserve">, and </w:t>
        </w:r>
      </w:ins>
      <m:oMath>
        <m:sSub>
          <m:sSubPr>
            <m:ctrlPr>
              <w:ins w:id="97" w:author="Ming Gan" w:date="2021-04-13T19:32:00Z">
                <w:rPr>
                  <w:rStyle w:val="SC15323589"/>
                  <w:rFonts w:ascii="Cambria Math" w:hAnsi="Cambria Math"/>
                  <w:lang w:eastAsia="zh-CN"/>
                </w:rPr>
              </w:ins>
            </m:ctrlPr>
          </m:sSubPr>
          <m:e>
            <m:r>
              <w:ins w:id="98" w:author="Ming Gan" w:date="2021-04-13T19:32:00Z">
                <w:rPr>
                  <w:rStyle w:val="SC15323589"/>
                  <w:rFonts w:ascii="Cambria Math" w:hAnsi="Cambria Math"/>
                  <w:lang w:eastAsia="zh-CN"/>
                </w:rPr>
                <m:t>N</m:t>
              </w:ins>
            </m:r>
          </m:e>
          <m:sub>
            <m:r>
              <w:ins w:id="99" w:author="Ming Gan" w:date="2021-04-13T19:32:00Z">
                <w:rPr>
                  <w:rStyle w:val="SC15323589"/>
                  <w:rFonts w:ascii="Cambria Math" w:hAnsi="Cambria Math"/>
                  <w:lang w:eastAsia="zh-CN"/>
                </w:rPr>
                <m:t>i</m:t>
              </w:ins>
            </m:r>
          </m:sub>
        </m:sSub>
      </m:oMath>
      <w:ins w:id="100" w:author="Ming Gan" w:date="2021-04-13T19:34:00Z">
        <w:r w:rsidR="00AD10D7">
          <w:rPr>
            <w:rStyle w:val="SC15323589"/>
            <w:rFonts w:hint="eastAsia"/>
            <w:lang w:eastAsia="zh-CN"/>
          </w:rPr>
          <w:t xml:space="preserve"> </w:t>
        </w:r>
      </w:ins>
      <w:ins w:id="101" w:author="Ming Gan" w:date="2021-04-13T19:32:00Z">
        <w:r w:rsidR="00AD10D7">
          <w:rPr>
            <w:rStyle w:val="SC15323589"/>
            <w:lang w:eastAsia="zh-CN"/>
          </w:rPr>
          <w:t>(i&gt;0)</w:t>
        </w:r>
      </w:ins>
      <w:ins w:id="102" w:author="Ming Gan" w:date="2021-04-09T17:07:00Z">
        <w:r w:rsidR="00261EB7" w:rsidRPr="00261EB7">
          <w:rPr>
            <w:rStyle w:val="SC15323589"/>
            <w:lang w:eastAsia="zh-CN"/>
          </w:rPr>
          <w:t xml:space="preserve"> is the number of affiliated APs in th</w:t>
        </w:r>
      </w:ins>
      <w:ins w:id="103" w:author="Ming Gan" w:date="2021-04-09T17:09:00Z">
        <w:r w:rsidR="00261EB7">
          <w:rPr>
            <w:rStyle w:val="SC15323589"/>
            <w:lang w:eastAsia="zh-CN"/>
          </w:rPr>
          <w:t>e</w:t>
        </w:r>
      </w:ins>
      <w:ins w:id="104" w:author="Ming Gan" w:date="2021-04-09T17:07:00Z">
        <w:r w:rsidR="00261EB7" w:rsidRPr="00261EB7">
          <w:rPr>
            <w:rStyle w:val="SC15323589"/>
            <w:lang w:eastAsia="zh-CN"/>
          </w:rPr>
          <w:t xml:space="preserve"> AP MLD</w:t>
        </w:r>
      </w:ins>
      <w:ins w:id="105" w:author="Ming Gan" w:date="2021-04-09T17:09:00Z">
        <w:r w:rsidR="00261EB7">
          <w:rPr>
            <w:rStyle w:val="SC15323589"/>
            <w:lang w:eastAsia="zh-CN"/>
          </w:rPr>
          <w:t xml:space="preserve"> with which </w:t>
        </w:r>
      </w:ins>
      <w:ins w:id="106" w:author="Ming Gan" w:date="2021-04-09T17:10:00Z">
        <w:r w:rsidR="00261EB7">
          <w:rPr>
            <w:rStyle w:val="SC15323589"/>
            <w:lang w:eastAsia="zh-CN"/>
          </w:rPr>
          <w:t xml:space="preserve">the </w:t>
        </w:r>
      </w:ins>
      <w:ins w:id="107" w:author="Ming Gan" w:date="2021-04-09T17:15:00Z">
        <w:r w:rsidR="00261EB7" w:rsidRPr="001E791B">
          <w:rPr>
            <w:rStyle w:val="SC15323589"/>
            <w:rFonts w:ascii="Times New Roman" w:hAnsi="Times New Roman" w:cs="Times New Roman"/>
          </w:rPr>
          <w:t>nontransmitted</w:t>
        </w:r>
      </w:ins>
      <w:ins w:id="108" w:author="Ming Gan" w:date="2021-04-09T17:10:00Z">
        <w:r w:rsidR="00261EB7">
          <w:rPr>
            <w:rStyle w:val="SC15323589"/>
            <w:lang w:eastAsia="zh-CN"/>
          </w:rPr>
          <w:t xml:space="preserve"> BSSID is</w:t>
        </w:r>
      </w:ins>
      <w:ins w:id="109" w:author="Ming Gan" w:date="2021-04-09T17:11:00Z">
        <w:r w:rsidR="00261EB7">
          <w:rPr>
            <w:rStyle w:val="SC15323589"/>
            <w:lang w:eastAsia="zh-CN"/>
          </w:rPr>
          <w:t xml:space="preserve"> affiliated</w:t>
        </w:r>
      </w:ins>
      <w:ins w:id="110" w:author="Ming Gan" w:date="2021-04-09T17:10:00Z">
        <w:r w:rsidR="00261EB7">
          <w:rPr>
            <w:rStyle w:val="SC15323589"/>
            <w:lang w:eastAsia="zh-CN"/>
          </w:rPr>
          <w:t xml:space="preserve"> </w:t>
        </w:r>
      </w:ins>
      <w:ins w:id="111" w:author="Ming Gan" w:date="2021-04-13T19:32:00Z">
        <w:r w:rsidR="00AD10D7">
          <w:rPr>
            <w:rStyle w:val="SC15323589"/>
            <w:lang w:eastAsia="zh-CN"/>
          </w:rPr>
          <w:t xml:space="preserve">and </w:t>
        </w:r>
        <m:oMath>
          <m:sSub>
            <m:sSubPr>
              <m:ctrlPr>
                <w:rPr>
                  <w:rStyle w:val="SC15323589"/>
                  <w:rFonts w:ascii="Cambria Math" w:hAnsi="Cambria Math"/>
                  <w:lang w:eastAsia="zh-CN"/>
                </w:rPr>
              </m:ctrlPr>
            </m:sSubPr>
            <m:e>
              <m:r>
                <w:rPr>
                  <w:rStyle w:val="SC15323589"/>
                  <w:rFonts w:ascii="Cambria Math" w:hAnsi="Cambria Math"/>
                  <w:lang w:eastAsia="zh-CN"/>
                </w:rPr>
                <m:t>N</m:t>
              </m:r>
            </m:e>
            <m:sub>
              <m:r>
                <w:rPr>
                  <w:rStyle w:val="SC15323589"/>
                  <w:rFonts w:ascii="Cambria Math" w:hAnsi="Cambria Math"/>
                  <w:lang w:eastAsia="zh-CN"/>
                </w:rPr>
                <m:t>0</m:t>
              </m:r>
            </m:sub>
          </m:sSub>
        </m:oMath>
        <w:r w:rsidR="00AD10D7">
          <w:rPr>
            <w:rStyle w:val="SC15323589"/>
            <w:rFonts w:hint="eastAsia"/>
            <w:lang w:eastAsia="zh-CN"/>
          </w:rPr>
          <w:t xml:space="preserve"> </w:t>
        </w:r>
        <w:r w:rsidR="00AD10D7">
          <w:rPr>
            <w:rStyle w:val="SC15323589"/>
            <w:lang w:eastAsia="zh-CN"/>
          </w:rPr>
          <w:t>is equal to 0</w:t>
        </w:r>
      </w:ins>
      <w:ins w:id="112" w:author="Ming Gan" w:date="2021-04-13T19:34:00Z">
        <w:r w:rsidR="00AD10D7">
          <w:rPr>
            <w:rStyle w:val="SC15323589"/>
            <w:lang w:eastAsia="zh-CN"/>
          </w:rPr>
          <w:t xml:space="preserve"> (#CID 2499)</w:t>
        </w:r>
      </w:ins>
    </w:p>
    <w:p w14:paraId="20CAED94" w14:textId="77777777" w:rsidR="000B5DC1" w:rsidRDefault="000B5DC1" w:rsidP="000B5DC1">
      <w:pPr>
        <w:rPr>
          <w:ins w:id="113" w:author="Ming Gan" w:date="2021-04-09T16:55:00Z"/>
        </w:rPr>
      </w:pPr>
    </w:p>
    <w:p w14:paraId="2408F9D5" w14:textId="77777777" w:rsidR="000B5DC1" w:rsidRPr="000B5DC1" w:rsidRDefault="000B5DC1" w:rsidP="000B5DC1"/>
    <w:sectPr w:rsidR="000B5DC1" w:rsidRPr="000B5DC1" w:rsidSect="00D92FC2">
      <w:headerReference w:type="even" r:id="rId15"/>
      <w:headerReference w:type="default" r:id="rId16"/>
      <w:footerReference w:type="even" r:id="rId17"/>
      <w:footerReference w:type="default" r:id="rId18"/>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917A0" w14:textId="77777777" w:rsidR="001174EC" w:rsidRDefault="001174EC">
      <w:pPr>
        <w:spacing w:after="0" w:line="240" w:lineRule="auto"/>
      </w:pPr>
      <w:r>
        <w:separator/>
      </w:r>
    </w:p>
  </w:endnote>
  <w:endnote w:type="continuationSeparator" w:id="0">
    <w:p w14:paraId="256C8532" w14:textId="77777777" w:rsidR="001174EC" w:rsidRDefault="001174EC">
      <w:pPr>
        <w:spacing w:after="0" w:line="240" w:lineRule="auto"/>
      </w:pPr>
      <w:r>
        <w:continuationSeparator/>
      </w:r>
    </w:p>
  </w:endnote>
  <w:endnote w:type="continuationNotice" w:id="1">
    <w:p w14:paraId="30EF2829" w14:textId="77777777" w:rsidR="001174EC" w:rsidRDefault="00117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2B8C1B7E" w:rsidR="005262E1" w:rsidRPr="00CB5571" w:rsidRDefault="005262E1"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D92FC2">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Ming Gan</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4E915F6F" w:rsidR="005262E1" w:rsidRPr="00CB5571" w:rsidRDefault="005262E1"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1D1FB8">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Ming Gan</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1611C" w14:textId="77777777" w:rsidR="001174EC" w:rsidRDefault="001174EC">
      <w:pPr>
        <w:spacing w:after="0" w:line="240" w:lineRule="auto"/>
      </w:pPr>
      <w:r>
        <w:separator/>
      </w:r>
    </w:p>
  </w:footnote>
  <w:footnote w:type="continuationSeparator" w:id="0">
    <w:p w14:paraId="58CA74CF" w14:textId="77777777" w:rsidR="001174EC" w:rsidRDefault="001174EC">
      <w:pPr>
        <w:spacing w:after="0" w:line="240" w:lineRule="auto"/>
      </w:pPr>
      <w:r>
        <w:continuationSeparator/>
      </w:r>
    </w:p>
  </w:footnote>
  <w:footnote w:type="continuationNotice" w:id="1">
    <w:p w14:paraId="3B0FC182" w14:textId="77777777" w:rsidR="001174EC" w:rsidRDefault="001174E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6D603" w14:textId="4194EBE6" w:rsidR="005262E1" w:rsidRPr="00DE6B44" w:rsidRDefault="005262E1" w:rsidP="00E9423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775FBF">
      <w:rPr>
        <w:rFonts w:ascii="Times New Roman" w:eastAsia="Malgun Gothic" w:hAnsi="Times New Roman" w:cs="Times New Roman"/>
        <w:b/>
        <w:sz w:val="28"/>
        <w:szCs w:val="20"/>
        <w:lang w:val="en-GB"/>
      </w:rPr>
      <w:t>0</w:t>
    </w:r>
    <w:r w:rsidR="006D1A51">
      <w:rPr>
        <w:rFonts w:ascii="Times New Roman" w:eastAsia="Malgun Gothic" w:hAnsi="Times New Roman" w:cs="Times New Roman"/>
        <w:b/>
        <w:sz w:val="28"/>
        <w:szCs w:val="20"/>
        <w:lang w:val="en-GB"/>
      </w:rPr>
      <w:t>622</w:t>
    </w:r>
    <w:r>
      <w:rPr>
        <w:rFonts w:ascii="Times New Roman" w:eastAsia="Malgun Gothic" w:hAnsi="Times New Roman" w:cs="Times New Roman"/>
        <w:b/>
        <w:sz w:val="28"/>
        <w:szCs w:val="20"/>
        <w:lang w:val="en-GB"/>
      </w:rPr>
      <w:t>r0</w:t>
    </w:r>
  </w:p>
  <w:p w14:paraId="7DAA6309" w14:textId="43535BD5" w:rsidR="005262E1" w:rsidRPr="00E9423E" w:rsidRDefault="005262E1" w:rsidP="00E9423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2624ECC7" w:rsidR="005262E1" w:rsidRPr="00DE6B44" w:rsidRDefault="005262E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003D5C5E">
      <w:rPr>
        <w:rFonts w:ascii="Times New Roman" w:eastAsia="Malgun Gothic" w:hAnsi="Times New Roman" w:cs="Times New Roman"/>
        <w:b/>
        <w:sz w:val="28"/>
        <w:szCs w:val="20"/>
        <w:lang w:val="en-GB"/>
      </w:rPr>
      <w:t>0740</w:t>
    </w:r>
    <w:r>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0DBB70B0"/>
    <w:multiLevelType w:val="hybridMultilevel"/>
    <w:tmpl w:val="B71428B6"/>
    <w:lvl w:ilvl="0" w:tplc="5A70DBEA">
      <w:numFmt w:val="bullet"/>
      <w:lvlText w:val="•"/>
      <w:lvlJc w:val="left"/>
      <w:pPr>
        <w:ind w:left="640" w:hanging="420"/>
      </w:pPr>
      <w:rPr>
        <w:rFonts w:ascii="Times New Roman" w:hAnsi="Times New Roman"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3" w15:restartNumberingAfterBreak="0">
    <w:nsid w:val="300E56C6"/>
    <w:multiLevelType w:val="hybridMultilevel"/>
    <w:tmpl w:val="5B5EAE0A"/>
    <w:lvl w:ilvl="0" w:tplc="5A70DBEA">
      <w:numFmt w:val="bullet"/>
      <w:lvlText w:val="•"/>
      <w:lvlJc w:val="left"/>
      <w:pPr>
        <w:ind w:left="1140" w:hanging="420"/>
      </w:pPr>
      <w:rPr>
        <w:rFonts w:ascii="Times New Roman" w:hAnsi="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33A87169"/>
    <w:multiLevelType w:val="hybridMultilevel"/>
    <w:tmpl w:val="2CB8F96A"/>
    <w:lvl w:ilvl="0" w:tplc="5A70DBEA">
      <w:numFmt w:val="bullet"/>
      <w:lvlText w:val="•"/>
      <w:lvlJc w:val="left"/>
      <w:pPr>
        <w:ind w:left="1001" w:hanging="420"/>
      </w:pPr>
      <w:rPr>
        <w:rFonts w:ascii="Times New Roman" w:hAnsi="Times New Roman" w:hint="default"/>
      </w:rPr>
    </w:lvl>
    <w:lvl w:ilvl="1" w:tplc="04090003" w:tentative="1">
      <w:start w:val="1"/>
      <w:numFmt w:val="bullet"/>
      <w:lvlText w:val=""/>
      <w:lvlJc w:val="left"/>
      <w:pPr>
        <w:ind w:left="1421" w:hanging="420"/>
      </w:pPr>
      <w:rPr>
        <w:rFonts w:ascii="Wingdings" w:hAnsi="Wingdings" w:hint="default"/>
      </w:rPr>
    </w:lvl>
    <w:lvl w:ilvl="2" w:tplc="04090005" w:tentative="1">
      <w:start w:val="1"/>
      <w:numFmt w:val="bullet"/>
      <w:lvlText w:val=""/>
      <w:lvlJc w:val="left"/>
      <w:pPr>
        <w:ind w:left="1841" w:hanging="420"/>
      </w:pPr>
      <w:rPr>
        <w:rFonts w:ascii="Wingdings" w:hAnsi="Wingdings" w:hint="default"/>
      </w:rPr>
    </w:lvl>
    <w:lvl w:ilvl="3" w:tplc="04090001" w:tentative="1">
      <w:start w:val="1"/>
      <w:numFmt w:val="bullet"/>
      <w:lvlText w:val=""/>
      <w:lvlJc w:val="left"/>
      <w:pPr>
        <w:ind w:left="2261" w:hanging="420"/>
      </w:pPr>
      <w:rPr>
        <w:rFonts w:ascii="Wingdings" w:hAnsi="Wingdings" w:hint="default"/>
      </w:rPr>
    </w:lvl>
    <w:lvl w:ilvl="4" w:tplc="04090003" w:tentative="1">
      <w:start w:val="1"/>
      <w:numFmt w:val="bullet"/>
      <w:lvlText w:val=""/>
      <w:lvlJc w:val="left"/>
      <w:pPr>
        <w:ind w:left="2681" w:hanging="420"/>
      </w:pPr>
      <w:rPr>
        <w:rFonts w:ascii="Wingdings" w:hAnsi="Wingdings" w:hint="default"/>
      </w:rPr>
    </w:lvl>
    <w:lvl w:ilvl="5" w:tplc="04090005" w:tentative="1">
      <w:start w:val="1"/>
      <w:numFmt w:val="bullet"/>
      <w:lvlText w:val=""/>
      <w:lvlJc w:val="left"/>
      <w:pPr>
        <w:ind w:left="3101" w:hanging="420"/>
      </w:pPr>
      <w:rPr>
        <w:rFonts w:ascii="Wingdings" w:hAnsi="Wingdings" w:hint="default"/>
      </w:rPr>
    </w:lvl>
    <w:lvl w:ilvl="6" w:tplc="04090001" w:tentative="1">
      <w:start w:val="1"/>
      <w:numFmt w:val="bullet"/>
      <w:lvlText w:val=""/>
      <w:lvlJc w:val="left"/>
      <w:pPr>
        <w:ind w:left="3521" w:hanging="420"/>
      </w:pPr>
      <w:rPr>
        <w:rFonts w:ascii="Wingdings" w:hAnsi="Wingdings" w:hint="default"/>
      </w:rPr>
    </w:lvl>
    <w:lvl w:ilvl="7" w:tplc="04090003" w:tentative="1">
      <w:start w:val="1"/>
      <w:numFmt w:val="bullet"/>
      <w:lvlText w:val=""/>
      <w:lvlJc w:val="left"/>
      <w:pPr>
        <w:ind w:left="3941" w:hanging="420"/>
      </w:pPr>
      <w:rPr>
        <w:rFonts w:ascii="Wingdings" w:hAnsi="Wingdings" w:hint="default"/>
      </w:rPr>
    </w:lvl>
    <w:lvl w:ilvl="8" w:tplc="04090005" w:tentative="1">
      <w:start w:val="1"/>
      <w:numFmt w:val="bullet"/>
      <w:lvlText w:val=""/>
      <w:lvlJc w:val="left"/>
      <w:pPr>
        <w:ind w:left="4361" w:hanging="420"/>
      </w:pPr>
      <w:rPr>
        <w:rFonts w:ascii="Wingdings" w:hAnsi="Wingdings" w:hint="default"/>
      </w:rPr>
    </w:lvl>
  </w:abstractNum>
  <w:abstractNum w:abstractNumId="5"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6"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8"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C8A2EE1"/>
    <w:multiLevelType w:val="hybridMultilevel"/>
    <w:tmpl w:val="71FE9066"/>
    <w:lvl w:ilvl="0" w:tplc="5A70DBEA">
      <w:numFmt w:val="bullet"/>
      <w:lvlText w:val="•"/>
      <w:lvlJc w:val="left"/>
      <w:pPr>
        <w:ind w:left="1001" w:hanging="420"/>
      </w:pPr>
      <w:rPr>
        <w:rFonts w:ascii="Times New Roman" w:hAnsi="Times New Roman" w:hint="default"/>
      </w:rPr>
    </w:lvl>
    <w:lvl w:ilvl="1" w:tplc="04090003" w:tentative="1">
      <w:start w:val="1"/>
      <w:numFmt w:val="bullet"/>
      <w:lvlText w:val=""/>
      <w:lvlJc w:val="left"/>
      <w:pPr>
        <w:ind w:left="1421" w:hanging="420"/>
      </w:pPr>
      <w:rPr>
        <w:rFonts w:ascii="Wingdings" w:hAnsi="Wingdings" w:hint="default"/>
      </w:rPr>
    </w:lvl>
    <w:lvl w:ilvl="2" w:tplc="04090005" w:tentative="1">
      <w:start w:val="1"/>
      <w:numFmt w:val="bullet"/>
      <w:lvlText w:val=""/>
      <w:lvlJc w:val="left"/>
      <w:pPr>
        <w:ind w:left="1841" w:hanging="420"/>
      </w:pPr>
      <w:rPr>
        <w:rFonts w:ascii="Wingdings" w:hAnsi="Wingdings" w:hint="default"/>
      </w:rPr>
    </w:lvl>
    <w:lvl w:ilvl="3" w:tplc="04090001" w:tentative="1">
      <w:start w:val="1"/>
      <w:numFmt w:val="bullet"/>
      <w:lvlText w:val=""/>
      <w:lvlJc w:val="left"/>
      <w:pPr>
        <w:ind w:left="2261" w:hanging="420"/>
      </w:pPr>
      <w:rPr>
        <w:rFonts w:ascii="Wingdings" w:hAnsi="Wingdings" w:hint="default"/>
      </w:rPr>
    </w:lvl>
    <w:lvl w:ilvl="4" w:tplc="04090003" w:tentative="1">
      <w:start w:val="1"/>
      <w:numFmt w:val="bullet"/>
      <w:lvlText w:val=""/>
      <w:lvlJc w:val="left"/>
      <w:pPr>
        <w:ind w:left="2681" w:hanging="420"/>
      </w:pPr>
      <w:rPr>
        <w:rFonts w:ascii="Wingdings" w:hAnsi="Wingdings" w:hint="default"/>
      </w:rPr>
    </w:lvl>
    <w:lvl w:ilvl="5" w:tplc="04090005" w:tentative="1">
      <w:start w:val="1"/>
      <w:numFmt w:val="bullet"/>
      <w:lvlText w:val=""/>
      <w:lvlJc w:val="left"/>
      <w:pPr>
        <w:ind w:left="3101" w:hanging="420"/>
      </w:pPr>
      <w:rPr>
        <w:rFonts w:ascii="Wingdings" w:hAnsi="Wingdings" w:hint="default"/>
      </w:rPr>
    </w:lvl>
    <w:lvl w:ilvl="6" w:tplc="04090001" w:tentative="1">
      <w:start w:val="1"/>
      <w:numFmt w:val="bullet"/>
      <w:lvlText w:val=""/>
      <w:lvlJc w:val="left"/>
      <w:pPr>
        <w:ind w:left="3521" w:hanging="420"/>
      </w:pPr>
      <w:rPr>
        <w:rFonts w:ascii="Wingdings" w:hAnsi="Wingdings" w:hint="default"/>
      </w:rPr>
    </w:lvl>
    <w:lvl w:ilvl="7" w:tplc="04090003" w:tentative="1">
      <w:start w:val="1"/>
      <w:numFmt w:val="bullet"/>
      <w:lvlText w:val=""/>
      <w:lvlJc w:val="left"/>
      <w:pPr>
        <w:ind w:left="3941" w:hanging="420"/>
      </w:pPr>
      <w:rPr>
        <w:rFonts w:ascii="Wingdings" w:hAnsi="Wingdings" w:hint="default"/>
      </w:rPr>
    </w:lvl>
    <w:lvl w:ilvl="8" w:tplc="04090005" w:tentative="1">
      <w:start w:val="1"/>
      <w:numFmt w:val="bullet"/>
      <w:lvlText w:val=""/>
      <w:lvlJc w:val="left"/>
      <w:pPr>
        <w:ind w:left="4361" w:hanging="420"/>
      </w:pPr>
      <w:rPr>
        <w:rFonts w:ascii="Wingdings" w:hAnsi="Wingdings" w:hint="default"/>
      </w:rPr>
    </w:lvl>
  </w:abstractNum>
  <w:num w:numId="1">
    <w:abstractNumId w:val="7"/>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6"/>
  </w:num>
  <w:num w:numId="28">
    <w:abstractNumId w:val="8"/>
  </w:num>
  <w:num w:numId="29">
    <w:abstractNumId w:val="1"/>
  </w:num>
  <w:num w:numId="30">
    <w:abstractNumId w:val="5"/>
  </w:num>
  <w:num w:numId="31">
    <w:abstractNumId w:val="11"/>
  </w:num>
  <w:num w:numId="32">
    <w:abstractNumId w:val="4"/>
  </w:num>
  <w:num w:numId="33">
    <w:abstractNumId w:val="3"/>
  </w:num>
  <w:num w:numId="34">
    <w:abstractNumId w:val="2"/>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D1"/>
    <w:rsid w:val="00034CE8"/>
    <w:rsid w:val="00035235"/>
    <w:rsid w:val="000353CF"/>
    <w:rsid w:val="00035573"/>
    <w:rsid w:val="000355E5"/>
    <w:rsid w:val="00035CD0"/>
    <w:rsid w:val="00035ECC"/>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C3E"/>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48F9"/>
    <w:rsid w:val="00086127"/>
    <w:rsid w:val="00086779"/>
    <w:rsid w:val="00086A2F"/>
    <w:rsid w:val="00086F24"/>
    <w:rsid w:val="00086F31"/>
    <w:rsid w:val="000870A1"/>
    <w:rsid w:val="00087766"/>
    <w:rsid w:val="00087874"/>
    <w:rsid w:val="00090083"/>
    <w:rsid w:val="000905CA"/>
    <w:rsid w:val="00090A94"/>
    <w:rsid w:val="00090F51"/>
    <w:rsid w:val="0009101D"/>
    <w:rsid w:val="0009141C"/>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34"/>
    <w:rsid w:val="000B35BA"/>
    <w:rsid w:val="000B3897"/>
    <w:rsid w:val="000B4007"/>
    <w:rsid w:val="000B47A1"/>
    <w:rsid w:val="000B47D6"/>
    <w:rsid w:val="000B58E6"/>
    <w:rsid w:val="000B5DB7"/>
    <w:rsid w:val="000B5DC1"/>
    <w:rsid w:val="000B5E03"/>
    <w:rsid w:val="000B5FCA"/>
    <w:rsid w:val="000B612D"/>
    <w:rsid w:val="000B6348"/>
    <w:rsid w:val="000B63E4"/>
    <w:rsid w:val="000B643C"/>
    <w:rsid w:val="000B654F"/>
    <w:rsid w:val="000B6ABE"/>
    <w:rsid w:val="000B7352"/>
    <w:rsid w:val="000B73E1"/>
    <w:rsid w:val="000B7A2A"/>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5EF"/>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4E01"/>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4EC"/>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2041"/>
    <w:rsid w:val="0012376C"/>
    <w:rsid w:val="001237DC"/>
    <w:rsid w:val="001237FA"/>
    <w:rsid w:val="00123820"/>
    <w:rsid w:val="00123DD0"/>
    <w:rsid w:val="001241BA"/>
    <w:rsid w:val="001249EC"/>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C62"/>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088"/>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1A0D"/>
    <w:rsid w:val="001A1EFE"/>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21D3"/>
    <w:rsid w:val="001C23A4"/>
    <w:rsid w:val="001C23D9"/>
    <w:rsid w:val="001C25DC"/>
    <w:rsid w:val="001C2CE8"/>
    <w:rsid w:val="001C2D43"/>
    <w:rsid w:val="001C2EE9"/>
    <w:rsid w:val="001C2F11"/>
    <w:rsid w:val="001C3084"/>
    <w:rsid w:val="001C33B3"/>
    <w:rsid w:val="001C3B5F"/>
    <w:rsid w:val="001C3E21"/>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1FB8"/>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E791B"/>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0F8B"/>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3D6A"/>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E79"/>
    <w:rsid w:val="00242F87"/>
    <w:rsid w:val="002439E0"/>
    <w:rsid w:val="00243B58"/>
    <w:rsid w:val="0024420D"/>
    <w:rsid w:val="002442A5"/>
    <w:rsid w:val="002443A3"/>
    <w:rsid w:val="002451E5"/>
    <w:rsid w:val="002452C4"/>
    <w:rsid w:val="0024584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1EB7"/>
    <w:rsid w:val="00262907"/>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564"/>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4ED"/>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B92"/>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3F77"/>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3DB"/>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708"/>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5C5E"/>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2DF9"/>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58FC"/>
    <w:rsid w:val="00456094"/>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2B9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9D"/>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1FA"/>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1EF"/>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037"/>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451"/>
    <w:rsid w:val="00512849"/>
    <w:rsid w:val="00512A80"/>
    <w:rsid w:val="00512AB9"/>
    <w:rsid w:val="00512E6B"/>
    <w:rsid w:val="00512F7C"/>
    <w:rsid w:val="0051360C"/>
    <w:rsid w:val="0051367C"/>
    <w:rsid w:val="005139C5"/>
    <w:rsid w:val="00513FAB"/>
    <w:rsid w:val="005148C7"/>
    <w:rsid w:val="00514956"/>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E1"/>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0C6"/>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1FF"/>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5C57"/>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05C"/>
    <w:rsid w:val="005A71F4"/>
    <w:rsid w:val="005A7762"/>
    <w:rsid w:val="005A7ABF"/>
    <w:rsid w:val="005B0156"/>
    <w:rsid w:val="005B02F3"/>
    <w:rsid w:val="005B09E4"/>
    <w:rsid w:val="005B0C8B"/>
    <w:rsid w:val="005B0DE2"/>
    <w:rsid w:val="005B1604"/>
    <w:rsid w:val="005B2498"/>
    <w:rsid w:val="005B280B"/>
    <w:rsid w:val="005B2D2F"/>
    <w:rsid w:val="005B2E98"/>
    <w:rsid w:val="005B38A1"/>
    <w:rsid w:val="005B3A88"/>
    <w:rsid w:val="005B3E73"/>
    <w:rsid w:val="005B4900"/>
    <w:rsid w:val="005B5534"/>
    <w:rsid w:val="005B61DC"/>
    <w:rsid w:val="005B6225"/>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162B"/>
    <w:rsid w:val="00601EDA"/>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51"/>
    <w:rsid w:val="006D1AB3"/>
    <w:rsid w:val="006D1AD2"/>
    <w:rsid w:val="006D2238"/>
    <w:rsid w:val="006D2585"/>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D3B"/>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6B3"/>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5FBF"/>
    <w:rsid w:val="00776481"/>
    <w:rsid w:val="0077673B"/>
    <w:rsid w:val="007769EF"/>
    <w:rsid w:val="00776E79"/>
    <w:rsid w:val="00776E91"/>
    <w:rsid w:val="00777126"/>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6DBF"/>
    <w:rsid w:val="007A7106"/>
    <w:rsid w:val="007A72B8"/>
    <w:rsid w:val="007A7E4F"/>
    <w:rsid w:val="007B0400"/>
    <w:rsid w:val="007B08B0"/>
    <w:rsid w:val="007B0BEB"/>
    <w:rsid w:val="007B0FEF"/>
    <w:rsid w:val="007B117F"/>
    <w:rsid w:val="007B1857"/>
    <w:rsid w:val="007B18A1"/>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DB"/>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6C0"/>
    <w:rsid w:val="00810728"/>
    <w:rsid w:val="0081084C"/>
    <w:rsid w:val="008116A1"/>
    <w:rsid w:val="008125AF"/>
    <w:rsid w:val="0081267F"/>
    <w:rsid w:val="00812D6C"/>
    <w:rsid w:val="0081392E"/>
    <w:rsid w:val="00813B4D"/>
    <w:rsid w:val="00814723"/>
    <w:rsid w:val="0081512A"/>
    <w:rsid w:val="00815A9B"/>
    <w:rsid w:val="00816028"/>
    <w:rsid w:val="00817053"/>
    <w:rsid w:val="008171AF"/>
    <w:rsid w:val="008179A5"/>
    <w:rsid w:val="00820A39"/>
    <w:rsid w:val="00820E0C"/>
    <w:rsid w:val="008215CB"/>
    <w:rsid w:val="00821758"/>
    <w:rsid w:val="00821881"/>
    <w:rsid w:val="008219BD"/>
    <w:rsid w:val="00821A50"/>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0E6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4C5"/>
    <w:rsid w:val="00910A22"/>
    <w:rsid w:val="00910B51"/>
    <w:rsid w:val="00910C7A"/>
    <w:rsid w:val="009118F5"/>
    <w:rsid w:val="00911988"/>
    <w:rsid w:val="00911C18"/>
    <w:rsid w:val="0091295C"/>
    <w:rsid w:val="00912C31"/>
    <w:rsid w:val="00913006"/>
    <w:rsid w:val="00913212"/>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270A4"/>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558"/>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E4"/>
    <w:rsid w:val="0094743D"/>
    <w:rsid w:val="00947AE6"/>
    <w:rsid w:val="00950077"/>
    <w:rsid w:val="00950102"/>
    <w:rsid w:val="00950587"/>
    <w:rsid w:val="00950A10"/>
    <w:rsid w:val="00950A20"/>
    <w:rsid w:val="00950B14"/>
    <w:rsid w:val="0095197A"/>
    <w:rsid w:val="00952069"/>
    <w:rsid w:val="009520B3"/>
    <w:rsid w:val="00952559"/>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426"/>
    <w:rsid w:val="00960D4F"/>
    <w:rsid w:val="0096120C"/>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525"/>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52C"/>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1F7C"/>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0C8C"/>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754"/>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A7FC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63D"/>
    <w:rsid w:val="009D3D8E"/>
    <w:rsid w:val="009D4FE7"/>
    <w:rsid w:val="009D54C2"/>
    <w:rsid w:val="009D54FE"/>
    <w:rsid w:val="009D5C5C"/>
    <w:rsid w:val="009D5C9A"/>
    <w:rsid w:val="009D6DB3"/>
    <w:rsid w:val="009D70A9"/>
    <w:rsid w:val="009D7102"/>
    <w:rsid w:val="009D75A0"/>
    <w:rsid w:val="009D76D8"/>
    <w:rsid w:val="009D787B"/>
    <w:rsid w:val="009D7D9C"/>
    <w:rsid w:val="009E0494"/>
    <w:rsid w:val="009E081C"/>
    <w:rsid w:val="009E1216"/>
    <w:rsid w:val="009E1707"/>
    <w:rsid w:val="009E18E0"/>
    <w:rsid w:val="009E1EF1"/>
    <w:rsid w:val="009E2473"/>
    <w:rsid w:val="009E2C90"/>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A001E0"/>
    <w:rsid w:val="00A004F6"/>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AAD"/>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A1D"/>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3F1"/>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0D7"/>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8B1"/>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910"/>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6ED4"/>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5F"/>
    <w:rsid w:val="00BB416B"/>
    <w:rsid w:val="00BB42F2"/>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A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5E4D"/>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528"/>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2C47"/>
    <w:rsid w:val="00C43608"/>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A32"/>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CF7DD4"/>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394"/>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2FC2"/>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C76"/>
    <w:rsid w:val="00DD3D89"/>
    <w:rsid w:val="00DD3FBC"/>
    <w:rsid w:val="00DD4221"/>
    <w:rsid w:val="00DD4371"/>
    <w:rsid w:val="00DD4E2C"/>
    <w:rsid w:val="00DD5423"/>
    <w:rsid w:val="00DD563B"/>
    <w:rsid w:val="00DD57D2"/>
    <w:rsid w:val="00DD5889"/>
    <w:rsid w:val="00DD6620"/>
    <w:rsid w:val="00DD6B1E"/>
    <w:rsid w:val="00DD6BCB"/>
    <w:rsid w:val="00DD70C5"/>
    <w:rsid w:val="00DD71E8"/>
    <w:rsid w:val="00DD762B"/>
    <w:rsid w:val="00DD7653"/>
    <w:rsid w:val="00DD7992"/>
    <w:rsid w:val="00DD7B25"/>
    <w:rsid w:val="00DD7CAD"/>
    <w:rsid w:val="00DE042A"/>
    <w:rsid w:val="00DE07A1"/>
    <w:rsid w:val="00DE088D"/>
    <w:rsid w:val="00DE08C9"/>
    <w:rsid w:val="00DE0EDC"/>
    <w:rsid w:val="00DE1366"/>
    <w:rsid w:val="00DE1935"/>
    <w:rsid w:val="00DE1941"/>
    <w:rsid w:val="00DE1A43"/>
    <w:rsid w:val="00DE1DF8"/>
    <w:rsid w:val="00DE2185"/>
    <w:rsid w:val="00DE21D7"/>
    <w:rsid w:val="00DE22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200A4"/>
    <w:rsid w:val="00E202D0"/>
    <w:rsid w:val="00E20682"/>
    <w:rsid w:val="00E2089E"/>
    <w:rsid w:val="00E21032"/>
    <w:rsid w:val="00E2118A"/>
    <w:rsid w:val="00E21232"/>
    <w:rsid w:val="00E212DB"/>
    <w:rsid w:val="00E21673"/>
    <w:rsid w:val="00E22C97"/>
    <w:rsid w:val="00E22CA4"/>
    <w:rsid w:val="00E237F0"/>
    <w:rsid w:val="00E23A43"/>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422"/>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23E"/>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278"/>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C0C"/>
    <w:rsid w:val="00F17D71"/>
    <w:rsid w:val="00F20D5E"/>
    <w:rsid w:val="00F21012"/>
    <w:rsid w:val="00F218D5"/>
    <w:rsid w:val="00F219E3"/>
    <w:rsid w:val="00F22431"/>
    <w:rsid w:val="00F232A1"/>
    <w:rsid w:val="00F238A7"/>
    <w:rsid w:val="00F2410E"/>
    <w:rsid w:val="00F24D12"/>
    <w:rsid w:val="00F2509A"/>
    <w:rsid w:val="00F25591"/>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19"/>
    <w:rsid w:val="00F3203D"/>
    <w:rsid w:val="00F32232"/>
    <w:rsid w:val="00F3292E"/>
    <w:rsid w:val="00F32E49"/>
    <w:rsid w:val="00F330B7"/>
    <w:rsid w:val="00F332D0"/>
    <w:rsid w:val="00F336A6"/>
    <w:rsid w:val="00F3373C"/>
    <w:rsid w:val="00F33B18"/>
    <w:rsid w:val="00F33C20"/>
    <w:rsid w:val="00F33FF1"/>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8DA"/>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84C"/>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A51"/>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paragraph" w:customStyle="1" w:styleId="SP15299402">
    <w:name w:val="SP.15.299402"/>
    <w:basedOn w:val="a"/>
    <w:next w:val="a"/>
    <w:uiPriority w:val="99"/>
    <w:rsid w:val="000B7A2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a"/>
    <w:next w:val="a"/>
    <w:uiPriority w:val="99"/>
    <w:rsid w:val="000B7A2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a"/>
    <w:next w:val="a"/>
    <w:uiPriority w:val="99"/>
    <w:rsid w:val="000B7A2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P15299369">
    <w:name w:val="SP.15.299369"/>
    <w:basedOn w:val="a"/>
    <w:next w:val="a"/>
    <w:uiPriority w:val="99"/>
    <w:rsid w:val="000B7A2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a"/>
    <w:next w:val="a"/>
    <w:uiPriority w:val="99"/>
    <w:rsid w:val="000B7A2A"/>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611">
    <w:name w:val="SC.15.323611"/>
    <w:uiPriority w:val="99"/>
    <w:rsid w:val="000B7A2A"/>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3209">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384888">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5786121">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71377307">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518328">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0771203">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2410306">
      <w:bodyDiv w:val="1"/>
      <w:marLeft w:val="0"/>
      <w:marRight w:val="0"/>
      <w:marTop w:val="0"/>
      <w:marBottom w:val="0"/>
      <w:divBdr>
        <w:top w:val="none" w:sz="0" w:space="0" w:color="auto"/>
        <w:left w:val="none" w:sz="0" w:space="0" w:color="auto"/>
        <w:bottom w:val="none" w:sz="0" w:space="0" w:color="auto"/>
        <w:right w:val="none" w:sz="0" w:space="0" w:color="auto"/>
      </w:divBdr>
    </w:div>
    <w:div w:id="406417055">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3547459">
      <w:bodyDiv w:val="1"/>
      <w:marLeft w:val="0"/>
      <w:marRight w:val="0"/>
      <w:marTop w:val="0"/>
      <w:marBottom w:val="0"/>
      <w:divBdr>
        <w:top w:val="none" w:sz="0" w:space="0" w:color="auto"/>
        <w:left w:val="none" w:sz="0" w:space="0" w:color="auto"/>
        <w:bottom w:val="none" w:sz="0" w:space="0" w:color="auto"/>
        <w:right w:val="none" w:sz="0" w:space="0" w:color="auto"/>
      </w:divBdr>
    </w:div>
    <w:div w:id="58237537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492123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5207358">
      <w:bodyDiv w:val="1"/>
      <w:marLeft w:val="0"/>
      <w:marRight w:val="0"/>
      <w:marTop w:val="0"/>
      <w:marBottom w:val="0"/>
      <w:divBdr>
        <w:top w:val="none" w:sz="0" w:space="0" w:color="auto"/>
        <w:left w:val="none" w:sz="0" w:space="0" w:color="auto"/>
        <w:bottom w:val="none" w:sz="0" w:space="0" w:color="auto"/>
        <w:right w:val="none" w:sz="0" w:space="0" w:color="auto"/>
      </w:divBdr>
    </w:div>
    <w:div w:id="689332835">
      <w:bodyDiv w:val="1"/>
      <w:marLeft w:val="0"/>
      <w:marRight w:val="0"/>
      <w:marTop w:val="0"/>
      <w:marBottom w:val="0"/>
      <w:divBdr>
        <w:top w:val="none" w:sz="0" w:space="0" w:color="auto"/>
        <w:left w:val="none" w:sz="0" w:space="0" w:color="auto"/>
        <w:bottom w:val="none" w:sz="0" w:space="0" w:color="auto"/>
        <w:right w:val="none" w:sz="0" w:space="0" w:color="auto"/>
      </w:divBdr>
    </w:div>
    <w:div w:id="71161854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1843254">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4705771">
      <w:bodyDiv w:val="1"/>
      <w:marLeft w:val="0"/>
      <w:marRight w:val="0"/>
      <w:marTop w:val="0"/>
      <w:marBottom w:val="0"/>
      <w:divBdr>
        <w:top w:val="none" w:sz="0" w:space="0" w:color="auto"/>
        <w:left w:val="none" w:sz="0" w:space="0" w:color="auto"/>
        <w:bottom w:val="none" w:sz="0" w:space="0" w:color="auto"/>
        <w:right w:val="none" w:sz="0" w:space="0" w:color="auto"/>
      </w:divBdr>
    </w:div>
    <w:div w:id="99090553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369034">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9033014">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606791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3103502">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0725846">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15255747">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652834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58323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450073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4467512">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32202050">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74043846">
      <w:bodyDiv w:val="1"/>
      <w:marLeft w:val="0"/>
      <w:marRight w:val="0"/>
      <w:marTop w:val="0"/>
      <w:marBottom w:val="0"/>
      <w:divBdr>
        <w:top w:val="none" w:sz="0" w:space="0" w:color="auto"/>
        <w:left w:val="none" w:sz="0" w:space="0" w:color="auto"/>
        <w:bottom w:val="none" w:sz="0" w:space="0" w:color="auto"/>
        <w:right w:val="none" w:sz="0" w:space="0" w:color="auto"/>
      </w:divBdr>
    </w:div>
    <w:div w:id="2078284518">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Microsoft_Visio_2003-2010___1.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86CAC156-E0C3-4256-BD33-FE700A96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Gan</dc:creator>
  <cp:keywords/>
  <dc:description/>
  <cp:lastModifiedBy>Ming Gan</cp:lastModifiedBy>
  <cp:revision>7</cp:revision>
  <dcterms:created xsi:type="dcterms:W3CDTF">2021-04-12T09:19:00Z</dcterms:created>
  <dcterms:modified xsi:type="dcterms:W3CDTF">2021-04-27T13:47:00Z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(3)FdMxFQp2YD4Umn9jl8j+qfJBi6u3jOCEEjT9U+xa90advaXG1YXaPfi00oBB2d8wBtpFjoGw
/3bx70thIUQZKRFPuwFoFPK1JFBqR+/FrPahRBCagRJMKXYeoLOG++SnZWMw34X1ISnDFx9p
VFnDRloDXJmn8a1fIswnZNc3lKRoSyEs0G2h0D7Bq1q++5pyVbM09CJrL8nac6GCSmdrs7go
hlGpAW6bGG7i+i0gzk</vt:lpwstr>
  </property>
  <property fmtid="{D5CDD505-2E9C-101B-9397-08002B2CF9AE}" pid="6" name="_2015_ms_pID_7253431">
    <vt:lpwstr>81YqBVPW5IJ0SMicCWRJKbM75yyHt1QGPKW8VHwBGkI2XLWS3MwU/6
8EC4MNdM0g+ySlfoKbB5XTG1Pbez1KIpoBjiqVn00dHyT9Nazcx3qNj9DLuSiMaDSRythNDO
Ia6iTiugo0ECxv47isWkfBg5k5vszsHJneZ5hurnqX1fsbGlxDuuWquJaZNBpfrx5UbCwchT
cCI7rd85fCOKEyPbK//cVOgN4zIHrkdSR70X</vt:lpwstr>
  </property>
  <property fmtid="{D5CDD505-2E9C-101B-9397-08002B2CF9AE}" pid="7" name="_2015_ms_pID_7253432">
    <vt:lpwstr>VJWbrxWzjtWpt9ISFbjwg6w=</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1619479382</vt:lpwstr>
  </property>
</Properties>
</file>