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49B6E5F9" w:rsidR="008B3792" w:rsidRPr="00CD4C78" w:rsidRDefault="002C6E2E" w:rsidP="004F6D0C">
                  <w:pPr>
                    <w:pStyle w:val="T2"/>
                  </w:pPr>
                  <w:r>
                    <w:rPr>
                      <w:lang w:eastAsia="ko-KR"/>
                    </w:rPr>
                    <w:t>CC34 CID</w:t>
                  </w:r>
                  <w:r w:rsidR="00A961B0">
                    <w:rPr>
                      <w:lang w:eastAsia="ko-KR"/>
                    </w:rPr>
                    <w:t>1321 RL-SIG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29129BC4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39571A">
                    <w:rPr>
                      <w:b w:val="0"/>
                      <w:sz w:val="20"/>
                    </w:rPr>
                    <w:t>1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2C6E2E">
                    <w:rPr>
                      <w:b w:val="0"/>
                      <w:sz w:val="20"/>
                      <w:lang w:eastAsia="ko-KR"/>
                    </w:rPr>
                    <w:t>4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2C6E2E">
                    <w:rPr>
                      <w:b w:val="0"/>
                      <w:sz w:val="20"/>
                      <w:lang w:eastAsia="ko-KR"/>
                    </w:rPr>
                    <w:t>2</w:t>
                  </w:r>
                  <w:r w:rsidR="00384A24">
                    <w:rPr>
                      <w:b w:val="0"/>
                      <w:sz w:val="20"/>
                      <w:lang w:eastAsia="ko-KR"/>
                    </w:rPr>
                    <w:t>3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  <w:tr w:rsidR="006910E4" w:rsidRPr="00CD4C78" w14:paraId="2C08283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032B7D2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366D972A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254CF71C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4B0B747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A73EAE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A6092" w:rsidRPr="00CD4C78" w14:paraId="29FBD3A4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FFAAC14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5EA851A8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7A51846D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2452471B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37E93E1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14:paraId="0D5A424C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3CF2F73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00210F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7A5242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40CF0A9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61D6ED4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18D3FFE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5AAE0E3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2650F9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A137D4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38BAD953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733023A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F85655D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80E0D8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E29B32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0C9F6F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F13626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5B3D87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04B60815" w14:textId="5A4A8B7A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</w:t>
      </w:r>
      <w:r w:rsidR="00B80898">
        <w:rPr>
          <w:sz w:val="20"/>
          <w:lang w:eastAsia="ko-KR"/>
        </w:rPr>
        <w:t xml:space="preserve"> on</w:t>
      </w:r>
      <w:r w:rsidR="003C395D">
        <w:rPr>
          <w:sz w:val="20"/>
          <w:lang w:eastAsia="ko-KR"/>
        </w:rPr>
        <w:t xml:space="preserve"> P802.11</w:t>
      </w:r>
      <w:r w:rsidR="0039571A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39571A">
        <w:rPr>
          <w:sz w:val="20"/>
          <w:lang w:eastAsia="ko-KR"/>
        </w:rPr>
        <w:t>0.3</w:t>
      </w:r>
      <w:r w:rsidR="007A7F48">
        <w:rPr>
          <w:sz w:val="20"/>
          <w:lang w:eastAsia="ko-KR"/>
        </w:rPr>
        <w:t>:</w:t>
      </w:r>
    </w:p>
    <w:p w14:paraId="5660BE68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2E9B3603" w14:textId="37ACE2A3" w:rsidR="004E4723" w:rsidRDefault="00A961B0" w:rsidP="004B4C24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1321</w:t>
      </w:r>
    </w:p>
    <w:p w14:paraId="6C66C27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1373D1D5" w14:textId="77777777" w:rsidR="005E768D" w:rsidRDefault="005E768D" w:rsidP="005E768D"/>
    <w:p w14:paraId="5D458975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Markup” to clearly see the proposed text edits.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3FB0BDDD" w:rsidR="004A3995" w:rsidRDefault="00EF05A7" w:rsidP="004A3995"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15579DD6" w14:textId="77777777" w:rsidR="006A1A19" w:rsidRDefault="006A1A19">
      <w:pPr>
        <w:rPr>
          <w:lang w:eastAsia="ko-KR"/>
        </w:rPr>
      </w:pPr>
    </w:p>
    <w:p w14:paraId="5D4EC79F" w14:textId="77777777" w:rsidR="00A47344" w:rsidRDefault="00A47344">
      <w:pPr>
        <w:rPr>
          <w:lang w:eastAsia="ko-KR"/>
        </w:rPr>
      </w:pPr>
    </w:p>
    <w:p w14:paraId="324D1766" w14:textId="77777777" w:rsidR="00EF05A7" w:rsidRPr="00CD4C78" w:rsidRDefault="00EF05A7"/>
    <w:p w14:paraId="52876877" w14:textId="77777777" w:rsidR="00DC0CA2" w:rsidRPr="00CD4C78" w:rsidRDefault="005E768D" w:rsidP="00F2637D">
      <w:r w:rsidRPr="00CD4C78">
        <w:br w:type="page"/>
      </w:r>
    </w:p>
    <w:p w14:paraId="1C3A6447" w14:textId="49FF3BCD" w:rsidR="00186DDE" w:rsidRDefault="00186DDE" w:rsidP="00186DDE">
      <w:pPr>
        <w:pStyle w:val="Heading1"/>
      </w:pPr>
      <w:r>
        <w:lastRenderedPageBreak/>
        <w:t xml:space="preserve">CID </w:t>
      </w:r>
      <w:r w:rsidR="00134B66">
        <w:t>1321</w:t>
      </w:r>
    </w:p>
    <w:p w14:paraId="0725C93E" w14:textId="77777777" w:rsidR="00186DDE" w:rsidRDefault="00186DDE" w:rsidP="00186DDE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73"/>
        <w:gridCol w:w="1328"/>
        <w:gridCol w:w="1161"/>
        <w:gridCol w:w="3577"/>
        <w:gridCol w:w="3079"/>
      </w:tblGrid>
      <w:tr w:rsidR="00186DDE" w:rsidRPr="009522BD" w14:paraId="40F0EFB6" w14:textId="77777777" w:rsidTr="00B00E3E">
        <w:trPr>
          <w:trHeight w:val="278"/>
        </w:trPr>
        <w:tc>
          <w:tcPr>
            <w:tcW w:w="773" w:type="dxa"/>
            <w:hideMark/>
          </w:tcPr>
          <w:p w14:paraId="4FA61402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8" w:type="dxa"/>
            <w:hideMark/>
          </w:tcPr>
          <w:p w14:paraId="315A6B51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74D3CD0D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</w:p>
        </w:tc>
        <w:tc>
          <w:tcPr>
            <w:tcW w:w="3577" w:type="dxa"/>
            <w:hideMark/>
          </w:tcPr>
          <w:p w14:paraId="7C6E68A0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79" w:type="dxa"/>
            <w:hideMark/>
          </w:tcPr>
          <w:p w14:paraId="32B0BA89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A961B0" w:rsidRPr="009522BD" w14:paraId="2C6ADAA7" w14:textId="77777777" w:rsidTr="00B00E3E">
        <w:trPr>
          <w:trHeight w:val="278"/>
        </w:trPr>
        <w:tc>
          <w:tcPr>
            <w:tcW w:w="773" w:type="dxa"/>
          </w:tcPr>
          <w:p w14:paraId="76290011" w14:textId="7CC461F4" w:rsidR="00A961B0" w:rsidRDefault="00A961B0" w:rsidP="00A961B0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1321</w:t>
            </w:r>
          </w:p>
        </w:tc>
        <w:tc>
          <w:tcPr>
            <w:tcW w:w="1328" w:type="dxa"/>
          </w:tcPr>
          <w:p w14:paraId="1DF47C0C" w14:textId="27983203" w:rsidR="00A961B0" w:rsidRPr="004C3B9A" w:rsidRDefault="00A961B0" w:rsidP="00A961B0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36.3.6.5</w:t>
            </w:r>
          </w:p>
        </w:tc>
        <w:tc>
          <w:tcPr>
            <w:tcW w:w="1161" w:type="dxa"/>
          </w:tcPr>
          <w:p w14:paraId="4747932E" w14:textId="0EA985D5" w:rsidR="00A961B0" w:rsidRPr="004C3B9A" w:rsidRDefault="00A961B0" w:rsidP="00A961B0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206.60</w:t>
            </w:r>
          </w:p>
        </w:tc>
        <w:tc>
          <w:tcPr>
            <w:tcW w:w="3577" w:type="dxa"/>
          </w:tcPr>
          <w:p w14:paraId="1FE615BE" w14:textId="264B640B" w:rsidR="00A961B0" w:rsidRDefault="00A961B0" w:rsidP="00A961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RL-SIG is "Repeated LSIG" (see e.g. Table 36-8) and/or English is inelegant</w:t>
            </w:r>
          </w:p>
        </w:tc>
        <w:tc>
          <w:tcPr>
            <w:tcW w:w="3079" w:type="dxa"/>
          </w:tcPr>
          <w:p w14:paraId="1205B877" w14:textId="77777777" w:rsidR="00A73918" w:rsidRDefault="00A961B0" w:rsidP="00A961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Change P206L60 to "as a repetition of the SIGNAL field". </w:t>
            </w:r>
          </w:p>
          <w:p w14:paraId="2709774E" w14:textId="77777777" w:rsidR="00A73918" w:rsidRDefault="00A73918" w:rsidP="00A961B0">
            <w:pPr>
              <w:rPr>
                <w:rFonts w:ascii="Arial" w:hAnsi="Arial" w:cs="Arial"/>
                <w:sz w:val="20"/>
              </w:rPr>
            </w:pPr>
          </w:p>
          <w:p w14:paraId="25714228" w14:textId="77777777" w:rsidR="00A73918" w:rsidRDefault="00A961B0" w:rsidP="00A961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P206L63</w:t>
            </w:r>
          </w:p>
          <w:p w14:paraId="51332BB2" w14:textId="77777777" w:rsidR="00A73918" w:rsidRDefault="00A961B0" w:rsidP="00A961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"repeat SIGNAL field" to "RLSIG field" or</w:t>
            </w:r>
          </w:p>
          <w:p w14:paraId="13C2D114" w14:textId="77777777" w:rsidR="00A73918" w:rsidRDefault="00A961B0" w:rsidP="00A961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"Repeated LSIG field" or similar.</w:t>
            </w:r>
          </w:p>
          <w:p w14:paraId="0CE21E4F" w14:textId="77777777" w:rsidR="00A73918" w:rsidRDefault="00A73918" w:rsidP="00A961B0">
            <w:pPr>
              <w:rPr>
                <w:rFonts w:ascii="Arial" w:hAnsi="Arial" w:cs="Arial"/>
                <w:sz w:val="20"/>
              </w:rPr>
            </w:pPr>
          </w:p>
          <w:p w14:paraId="58DCDF2E" w14:textId="59B1780B" w:rsidR="00A961B0" w:rsidRDefault="00A73918" w:rsidP="00A961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="00A961B0">
              <w:rPr>
                <w:rFonts w:ascii="Arial" w:hAnsi="Arial" w:cs="Arial"/>
                <w:sz w:val="20"/>
              </w:rPr>
              <w:t>itto P206L64, P207L1</w:t>
            </w:r>
          </w:p>
        </w:tc>
      </w:tr>
    </w:tbl>
    <w:p w14:paraId="1A530493" w14:textId="57E5DCDA" w:rsidR="00186DDE" w:rsidRDefault="00186DDE" w:rsidP="00186DDE">
      <w:pPr>
        <w:jc w:val="both"/>
        <w:rPr>
          <w:sz w:val="22"/>
          <w:szCs w:val="22"/>
        </w:rPr>
      </w:pPr>
    </w:p>
    <w:p w14:paraId="17049A67" w14:textId="77777777" w:rsidR="00286A0C" w:rsidRDefault="00286A0C" w:rsidP="00286A0C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Background</w:t>
      </w:r>
    </w:p>
    <w:p w14:paraId="26A41605" w14:textId="77777777" w:rsidR="00286A0C" w:rsidRDefault="00286A0C" w:rsidP="00286A0C">
      <w:pPr>
        <w:jc w:val="both"/>
        <w:rPr>
          <w:sz w:val="22"/>
          <w:szCs w:val="22"/>
        </w:rPr>
      </w:pPr>
    </w:p>
    <w:p w14:paraId="7FED84EB" w14:textId="3367EF81" w:rsidR="00286A0C" w:rsidRDefault="00286A0C" w:rsidP="00286A0C">
      <w:pPr>
        <w:jc w:val="both"/>
        <w:rPr>
          <w:sz w:val="22"/>
          <w:szCs w:val="22"/>
        </w:rPr>
      </w:pPr>
      <w:r>
        <w:rPr>
          <w:sz w:val="22"/>
          <w:szCs w:val="22"/>
        </w:rPr>
        <w:t>D0.</w:t>
      </w:r>
      <w:r w:rsidR="00FE0301">
        <w:rPr>
          <w:sz w:val="22"/>
          <w:szCs w:val="22"/>
        </w:rPr>
        <w:t>4</w:t>
      </w:r>
      <w:r>
        <w:rPr>
          <w:sz w:val="22"/>
          <w:szCs w:val="22"/>
        </w:rPr>
        <w:t xml:space="preserve"> P</w:t>
      </w:r>
      <w:r w:rsidR="00FE0301">
        <w:rPr>
          <w:sz w:val="22"/>
          <w:szCs w:val="22"/>
        </w:rPr>
        <w:t>303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286A0C" w14:paraId="1B3E1F31" w14:textId="77777777" w:rsidTr="009F42E4">
        <w:tc>
          <w:tcPr>
            <w:tcW w:w="10080" w:type="dxa"/>
          </w:tcPr>
          <w:p w14:paraId="56113A09" w14:textId="47ADC247" w:rsidR="00286A0C" w:rsidRDefault="00F803D9" w:rsidP="009F42E4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002F6CC" wp14:editId="3CC2D8EF">
                  <wp:extent cx="6263640" cy="1096645"/>
                  <wp:effectExtent l="0" t="0" r="381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096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6B2685" w14:textId="77777777" w:rsidR="00286A0C" w:rsidRDefault="003B3551" w:rsidP="009F42E4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FF345E8" wp14:editId="72CDBA95">
                  <wp:extent cx="6263640" cy="47879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47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EC3F1D" w14:textId="22F5F2AA" w:rsidR="0059775A" w:rsidRDefault="0059775A" w:rsidP="009F42E4">
            <w:pPr>
              <w:jc w:val="both"/>
              <w:rPr>
                <w:sz w:val="22"/>
                <w:szCs w:val="22"/>
              </w:rPr>
            </w:pPr>
          </w:p>
        </w:tc>
      </w:tr>
    </w:tbl>
    <w:p w14:paraId="393F64C1" w14:textId="6E868247" w:rsidR="00286A0C" w:rsidRDefault="00286A0C" w:rsidP="00286A0C">
      <w:pPr>
        <w:jc w:val="both"/>
        <w:rPr>
          <w:sz w:val="22"/>
          <w:szCs w:val="22"/>
        </w:rPr>
      </w:pPr>
    </w:p>
    <w:p w14:paraId="3940CD83" w14:textId="20301B5B" w:rsidR="00A158F8" w:rsidRDefault="00A158F8" w:rsidP="00286A0C">
      <w:pPr>
        <w:jc w:val="both"/>
        <w:rPr>
          <w:sz w:val="22"/>
          <w:szCs w:val="22"/>
        </w:rPr>
      </w:pPr>
      <w:r>
        <w:rPr>
          <w:sz w:val="22"/>
          <w:szCs w:val="22"/>
        </w:rPr>
        <w:t>D0.4 P294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A158F8" w14:paraId="6D29B32A" w14:textId="77777777" w:rsidTr="00A158F8">
        <w:tc>
          <w:tcPr>
            <w:tcW w:w="10080" w:type="dxa"/>
          </w:tcPr>
          <w:p w14:paraId="1BDFA0D4" w14:textId="222DDBD5" w:rsidR="00A158F8" w:rsidRDefault="00444CE8" w:rsidP="00444CE8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AD5CB55" wp14:editId="56E65A23">
                  <wp:extent cx="6263640" cy="3262630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3262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0E5FE7" w14:textId="118B27B0" w:rsidR="00A158F8" w:rsidRDefault="00A158F8" w:rsidP="00286A0C">
      <w:pPr>
        <w:jc w:val="both"/>
        <w:rPr>
          <w:sz w:val="22"/>
          <w:szCs w:val="22"/>
        </w:rPr>
      </w:pPr>
    </w:p>
    <w:p w14:paraId="227E40F7" w14:textId="17FAB4CF" w:rsidR="000924CB" w:rsidRDefault="00C566B0" w:rsidP="00286A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Note that other than L-SIG and RL-SIG, other fields simply says “Construct the XYZ field as defined in …”, not “Construct the XYZ field as </w:t>
      </w:r>
      <w:r w:rsidR="006F39F3">
        <w:rPr>
          <w:sz w:val="22"/>
          <w:szCs w:val="22"/>
        </w:rPr>
        <w:t>xyz field as defined in …”.</w:t>
      </w:r>
    </w:p>
    <w:p w14:paraId="07F71C3B" w14:textId="7FD21574" w:rsidR="006F39F3" w:rsidRDefault="006F39F3" w:rsidP="00286A0C">
      <w:pPr>
        <w:jc w:val="both"/>
        <w:rPr>
          <w:sz w:val="22"/>
          <w:szCs w:val="22"/>
        </w:rPr>
      </w:pPr>
    </w:p>
    <w:p w14:paraId="398DF136" w14:textId="6621369F" w:rsidR="00A76D22" w:rsidRDefault="00A76D22" w:rsidP="00286A0C">
      <w:pPr>
        <w:jc w:val="both"/>
        <w:rPr>
          <w:sz w:val="22"/>
          <w:szCs w:val="22"/>
        </w:rPr>
      </w:pPr>
      <w:r>
        <w:rPr>
          <w:sz w:val="22"/>
          <w:szCs w:val="22"/>
        </w:rPr>
        <w:t>D0.4 P302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A76D22" w14:paraId="724E8883" w14:textId="77777777" w:rsidTr="00A76D22">
        <w:tc>
          <w:tcPr>
            <w:tcW w:w="10080" w:type="dxa"/>
          </w:tcPr>
          <w:p w14:paraId="3EE85696" w14:textId="1E27D0A4" w:rsidR="00A76D22" w:rsidRDefault="00A76D22" w:rsidP="00286A0C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87BD900" wp14:editId="4240C265">
                  <wp:extent cx="6263640" cy="617220"/>
                  <wp:effectExtent l="0" t="0" r="381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47A180" w14:textId="77777777" w:rsidR="00A76D22" w:rsidRDefault="00A76D22" w:rsidP="00286A0C">
      <w:pPr>
        <w:jc w:val="both"/>
        <w:rPr>
          <w:sz w:val="22"/>
          <w:szCs w:val="22"/>
        </w:rPr>
      </w:pPr>
    </w:p>
    <w:p w14:paraId="37724E5D" w14:textId="7C93D4B6" w:rsidR="006F39F3" w:rsidRDefault="005D2CE2" w:rsidP="00286A0C">
      <w:pPr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6F39F3">
        <w:rPr>
          <w:sz w:val="22"/>
          <w:szCs w:val="22"/>
        </w:rPr>
        <w:t>0.4</w:t>
      </w:r>
      <w:r>
        <w:rPr>
          <w:sz w:val="22"/>
          <w:szCs w:val="22"/>
        </w:rPr>
        <w:t xml:space="preserve"> P303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F39F3" w14:paraId="25F6A353" w14:textId="77777777" w:rsidTr="006F39F3">
        <w:tc>
          <w:tcPr>
            <w:tcW w:w="10080" w:type="dxa"/>
          </w:tcPr>
          <w:p w14:paraId="1526B7D7" w14:textId="77777777" w:rsidR="006F39F3" w:rsidRDefault="005D2CE2" w:rsidP="00286A0C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D2C5EDD" wp14:editId="7A3FF5E3">
                  <wp:extent cx="6263640" cy="607060"/>
                  <wp:effectExtent l="0" t="0" r="3810" b="254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60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DA7E7D" w14:textId="77777777" w:rsidR="005D2CE2" w:rsidRDefault="005D2CE2" w:rsidP="00286A0C">
            <w:pPr>
              <w:jc w:val="both"/>
              <w:rPr>
                <w:sz w:val="22"/>
                <w:szCs w:val="22"/>
              </w:rPr>
            </w:pPr>
          </w:p>
          <w:p w14:paraId="73FF5898" w14:textId="1407883E" w:rsidR="006007E5" w:rsidRDefault="006007E5" w:rsidP="00286A0C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47A7DD4" wp14:editId="5A3A0E13">
                  <wp:extent cx="6263640" cy="631190"/>
                  <wp:effectExtent l="0" t="0" r="381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63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A0424F" w14:textId="3297EF89" w:rsidR="006F39F3" w:rsidRDefault="006F39F3" w:rsidP="00286A0C">
      <w:pPr>
        <w:jc w:val="both"/>
        <w:rPr>
          <w:sz w:val="22"/>
          <w:szCs w:val="22"/>
        </w:rPr>
      </w:pPr>
    </w:p>
    <w:p w14:paraId="09CD1990" w14:textId="1266FD95" w:rsidR="006007E5" w:rsidRDefault="006007E5" w:rsidP="00286A0C">
      <w:pPr>
        <w:jc w:val="both"/>
        <w:rPr>
          <w:sz w:val="22"/>
          <w:szCs w:val="22"/>
        </w:rPr>
      </w:pPr>
      <w:r>
        <w:rPr>
          <w:sz w:val="22"/>
          <w:szCs w:val="22"/>
        </w:rPr>
        <w:t>D0.4 P</w:t>
      </w:r>
      <w:r w:rsidR="00BC7546">
        <w:rPr>
          <w:sz w:val="22"/>
          <w:szCs w:val="22"/>
        </w:rPr>
        <w:t>304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BC7546" w14:paraId="60EC7260" w14:textId="77777777" w:rsidTr="00BC7546">
        <w:tc>
          <w:tcPr>
            <w:tcW w:w="10080" w:type="dxa"/>
          </w:tcPr>
          <w:p w14:paraId="1D89568F" w14:textId="77777777" w:rsidR="00BC7546" w:rsidRDefault="00BC7546" w:rsidP="00286A0C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5253019" wp14:editId="3EB301E1">
                  <wp:extent cx="6263640" cy="556895"/>
                  <wp:effectExtent l="0" t="0" r="381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556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266B3A" w14:textId="2323553A" w:rsidR="00BC7546" w:rsidRDefault="00BC7546" w:rsidP="00286A0C">
            <w:pPr>
              <w:jc w:val="both"/>
              <w:rPr>
                <w:sz w:val="22"/>
                <w:szCs w:val="22"/>
              </w:rPr>
            </w:pPr>
          </w:p>
        </w:tc>
      </w:tr>
    </w:tbl>
    <w:p w14:paraId="141B04C3" w14:textId="77777777" w:rsidR="00BC7546" w:rsidRDefault="00BC7546" w:rsidP="00286A0C">
      <w:pPr>
        <w:jc w:val="both"/>
        <w:rPr>
          <w:sz w:val="22"/>
          <w:szCs w:val="22"/>
        </w:rPr>
      </w:pPr>
    </w:p>
    <w:p w14:paraId="07598D37" w14:textId="77777777" w:rsidR="000924CB" w:rsidRDefault="000924CB" w:rsidP="00286A0C">
      <w:pPr>
        <w:jc w:val="both"/>
        <w:rPr>
          <w:sz w:val="22"/>
          <w:szCs w:val="22"/>
        </w:rPr>
      </w:pPr>
    </w:p>
    <w:p w14:paraId="28566F9D" w14:textId="26EEA03F" w:rsidR="00286A0C" w:rsidRDefault="000228CA" w:rsidP="00186DD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Proposed change </w:t>
      </w:r>
      <w:r w:rsidR="00D33FA8">
        <w:rPr>
          <w:sz w:val="22"/>
          <w:szCs w:val="22"/>
        </w:rPr>
        <w:t xml:space="preserve">in the proposed resolution </w:t>
      </w:r>
      <w:r>
        <w:rPr>
          <w:sz w:val="22"/>
          <w:szCs w:val="22"/>
        </w:rPr>
        <w:t>in redline text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D33FA8" w14:paraId="4D532C09" w14:textId="77777777" w:rsidTr="00D33FA8">
        <w:tc>
          <w:tcPr>
            <w:tcW w:w="10080" w:type="dxa"/>
          </w:tcPr>
          <w:p w14:paraId="078D6844" w14:textId="511A8B34" w:rsidR="001F50C0" w:rsidRDefault="001F50C0" w:rsidP="001F50C0">
            <w:pPr>
              <w:pStyle w:val="T"/>
              <w:rPr>
                <w:w w:val="100"/>
              </w:rPr>
            </w:pPr>
            <w:r>
              <w:rPr>
                <w:w w:val="100"/>
              </w:rPr>
              <w:t xml:space="preserve">Construct the RL-SIG field as the repeat SIGNAL field defined in </w:t>
            </w:r>
            <w:r>
              <w:rPr>
                <w:w w:val="100"/>
              </w:rPr>
              <w:t>36.3.12.6 (RL-SIG)</w:t>
            </w:r>
            <w:r>
              <w:rPr>
                <w:w w:val="100"/>
              </w:rPr>
              <w:t xml:space="preserve"> with the following highlights:</w:t>
            </w:r>
          </w:p>
          <w:p w14:paraId="56E59E64" w14:textId="2D030514" w:rsidR="001F50C0" w:rsidRDefault="001F50C0" w:rsidP="00153E66">
            <w:pPr>
              <w:pStyle w:val="L2"/>
              <w:numPr>
                <w:ilvl w:val="0"/>
                <w:numId w:val="45"/>
              </w:numPr>
              <w:tabs>
                <w:tab w:val="clear" w:pos="640"/>
                <w:tab w:val="left" w:pos="450"/>
              </w:tabs>
              <w:suppressAutoHyphens/>
              <w:ind w:left="720" w:hanging="520"/>
              <w:rPr>
                <w:w w:val="100"/>
              </w:rPr>
            </w:pPr>
            <w:r>
              <w:rPr>
                <w:w w:val="100"/>
              </w:rPr>
              <w:t xml:space="preserve">Set the RATE subfield in the repeat SIGNAL field to 6 Mb/s. Set the LENGTH, Parity, and Tail fields in the repeat SIGNAL field as described in </w:t>
            </w:r>
            <w:r>
              <w:rPr>
                <w:w w:val="100"/>
              </w:rPr>
              <w:t>36.3.12.6 (RL-SIG)</w:t>
            </w:r>
            <w:r>
              <w:rPr>
                <w:w w:val="100"/>
              </w:rPr>
              <w:t>.</w:t>
            </w:r>
          </w:p>
          <w:p w14:paraId="241ED161" w14:textId="00E6B80E" w:rsidR="00D33FA8" w:rsidRPr="001F50C0" w:rsidRDefault="001F50C0" w:rsidP="00153E66">
            <w:pPr>
              <w:pStyle w:val="L2"/>
              <w:numPr>
                <w:ilvl w:val="0"/>
                <w:numId w:val="46"/>
              </w:numPr>
              <w:tabs>
                <w:tab w:val="clear" w:pos="640"/>
                <w:tab w:val="left" w:pos="450"/>
              </w:tabs>
              <w:suppressAutoHyphens/>
              <w:ind w:left="720" w:hanging="520"/>
              <w:rPr>
                <w:w w:val="100"/>
              </w:rPr>
            </w:pPr>
            <w:r>
              <w:rPr>
                <w:w w:val="100"/>
              </w:rPr>
              <w:t>BCC encoder: Encode the repeat SIGNAL field by a convolutional encoder at the rate of</w:t>
            </w:r>
            <w:r>
              <w:rPr>
                <w:w w:val="100"/>
              </w:rPr>
              <w:t xml:space="preserve"> </w:t>
            </w:r>
            <w:r>
              <w:rPr>
                <w:i/>
                <w:iCs/>
                <w:w w:val="100"/>
              </w:rPr>
              <w:t>R</w:t>
            </w:r>
            <w:r>
              <w:rPr>
                <w:w w:val="100"/>
              </w:rPr>
              <w:t xml:space="preserve"> = 1/2</w:t>
            </w:r>
            <w:r>
              <w:rPr>
                <w:w w:val="100"/>
              </w:rPr>
              <w:t xml:space="preserve"> as described in </w:t>
            </w:r>
            <w:r w:rsidR="00A345BA">
              <w:rPr>
                <w:w w:val="100"/>
              </w:rPr>
              <w:t>36.3.13.3.2 (BCC coding)</w:t>
            </w:r>
            <w:r>
              <w:rPr>
                <w:w w:val="100"/>
              </w:rPr>
              <w:t>.</w:t>
            </w:r>
          </w:p>
        </w:tc>
      </w:tr>
    </w:tbl>
    <w:p w14:paraId="2B864A35" w14:textId="77777777" w:rsidR="00D33FA8" w:rsidRDefault="00D33FA8" w:rsidP="00186DDE">
      <w:pPr>
        <w:jc w:val="both"/>
        <w:rPr>
          <w:sz w:val="22"/>
          <w:szCs w:val="22"/>
        </w:rPr>
      </w:pPr>
    </w:p>
    <w:p w14:paraId="016E544A" w14:textId="77777777" w:rsidR="0002009E" w:rsidRPr="00D33FA8" w:rsidRDefault="0002009E" w:rsidP="0002009E">
      <w:pPr>
        <w:rPr>
          <w:sz w:val="20"/>
        </w:rPr>
      </w:pPr>
    </w:p>
    <w:p w14:paraId="00A44D04" w14:textId="4188EED1" w:rsidR="0002009E" w:rsidRPr="00157CCC" w:rsidRDefault="0002009E" w:rsidP="0002009E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CIDs </w:t>
      </w:r>
      <w:r w:rsidR="00444CE8">
        <w:rPr>
          <w:b/>
          <w:sz w:val="28"/>
          <w:szCs w:val="22"/>
          <w:u w:val="single"/>
        </w:rPr>
        <w:t>1321</w:t>
      </w:r>
    </w:p>
    <w:p w14:paraId="73C94CA2" w14:textId="3CE5E526" w:rsidR="00FD514D" w:rsidRDefault="0039571A" w:rsidP="00FD514D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Revised</w:t>
      </w:r>
    </w:p>
    <w:p w14:paraId="4798619C" w14:textId="33FAD37C" w:rsidR="00C70F7A" w:rsidRPr="00C70F7A" w:rsidRDefault="00C70F7A" w:rsidP="00FD514D">
      <w:pPr>
        <w:jc w:val="both"/>
        <w:rPr>
          <w:b/>
          <w:bCs/>
          <w:sz w:val="22"/>
          <w:szCs w:val="22"/>
        </w:rPr>
      </w:pPr>
      <w:r w:rsidRPr="00C70F7A">
        <w:rPr>
          <w:b/>
          <w:bCs/>
          <w:sz w:val="22"/>
          <w:szCs w:val="22"/>
        </w:rPr>
        <w:t>Note to commenter:</w:t>
      </w:r>
    </w:p>
    <w:p w14:paraId="0049E22C" w14:textId="77777777" w:rsidR="00A1372E" w:rsidRDefault="0039571A" w:rsidP="00FD514D">
      <w:pPr>
        <w:jc w:val="both"/>
        <w:rPr>
          <w:sz w:val="22"/>
          <w:szCs w:val="22"/>
        </w:rPr>
      </w:pPr>
      <w:r>
        <w:rPr>
          <w:sz w:val="22"/>
          <w:szCs w:val="22"/>
        </w:rPr>
        <w:t>Commenter is correct</w:t>
      </w:r>
      <w:r w:rsidR="00BC7546">
        <w:rPr>
          <w:sz w:val="22"/>
          <w:szCs w:val="22"/>
        </w:rPr>
        <w:t xml:space="preserve"> that “repeat SIGNAL field” is not the correct term.  But it should be “Repeated Non-HT SIGNAL field”, not “Repeated SIGNAL field” as suggested by the commenter</w:t>
      </w:r>
      <w:r w:rsidR="00A1372E">
        <w:rPr>
          <w:sz w:val="22"/>
          <w:szCs w:val="22"/>
        </w:rPr>
        <w:t>.  Note further that D0.4 P303L26 (36.3.7.4 Construction of L-SIG) has similar error</w:t>
      </w:r>
      <w:r>
        <w:rPr>
          <w:sz w:val="22"/>
          <w:szCs w:val="22"/>
        </w:rPr>
        <w:t>.</w:t>
      </w:r>
    </w:p>
    <w:p w14:paraId="3258AEF5" w14:textId="4071F610" w:rsidR="00A1372E" w:rsidRDefault="00A1372E" w:rsidP="00FD514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Note </w:t>
      </w:r>
      <w:r w:rsidR="007E58BD">
        <w:rPr>
          <w:sz w:val="22"/>
          <w:szCs w:val="22"/>
        </w:rPr>
        <w:t>also</w:t>
      </w:r>
      <w:r>
        <w:rPr>
          <w:sz w:val="22"/>
          <w:szCs w:val="22"/>
        </w:rPr>
        <w:t xml:space="preserve"> that other </w:t>
      </w:r>
      <w:r w:rsidR="00350C6C">
        <w:rPr>
          <w:sz w:val="22"/>
          <w:szCs w:val="22"/>
        </w:rPr>
        <w:t>sections simply avoid using the phrase “Construct the XYZ field as the xyz field defined in …”.</w:t>
      </w:r>
    </w:p>
    <w:p w14:paraId="15892977" w14:textId="65A5DA92" w:rsidR="0039571A" w:rsidRDefault="0039571A" w:rsidP="00FD514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C16E21">
        <w:rPr>
          <w:sz w:val="22"/>
          <w:szCs w:val="22"/>
        </w:rPr>
        <w:t>instruction to editor below</w:t>
      </w:r>
      <w:r>
        <w:rPr>
          <w:sz w:val="22"/>
          <w:szCs w:val="22"/>
        </w:rPr>
        <w:t xml:space="preserve"> </w:t>
      </w:r>
      <w:r w:rsidR="002C3DEB">
        <w:rPr>
          <w:sz w:val="22"/>
          <w:szCs w:val="22"/>
        </w:rPr>
        <w:t xml:space="preserve">aligns the L-SIG and RL-SIG sections to </w:t>
      </w:r>
      <w:r w:rsidR="000D2D66">
        <w:rPr>
          <w:sz w:val="22"/>
          <w:szCs w:val="22"/>
        </w:rPr>
        <w:t>avoid using the (incorrect) long form name of the fields</w:t>
      </w:r>
      <w:r>
        <w:rPr>
          <w:sz w:val="22"/>
          <w:szCs w:val="22"/>
        </w:rPr>
        <w:t>.</w:t>
      </w:r>
    </w:p>
    <w:p w14:paraId="209F2202" w14:textId="77777777" w:rsidR="0039571A" w:rsidRDefault="0039571A" w:rsidP="00FD514D">
      <w:pPr>
        <w:jc w:val="both"/>
        <w:rPr>
          <w:sz w:val="22"/>
          <w:szCs w:val="22"/>
        </w:rPr>
      </w:pPr>
    </w:p>
    <w:p w14:paraId="4359AA58" w14:textId="77777777" w:rsidR="00C70F7A" w:rsidRPr="00C70F7A" w:rsidRDefault="0039571A" w:rsidP="00FD514D">
      <w:pPr>
        <w:jc w:val="both"/>
        <w:rPr>
          <w:b/>
          <w:bCs/>
          <w:sz w:val="22"/>
          <w:szCs w:val="22"/>
        </w:rPr>
      </w:pPr>
      <w:r w:rsidRPr="00C70F7A">
        <w:rPr>
          <w:b/>
          <w:bCs/>
          <w:sz w:val="22"/>
          <w:szCs w:val="22"/>
        </w:rPr>
        <w:t>Instruction to Editor:</w:t>
      </w:r>
    </w:p>
    <w:p w14:paraId="46A9AB2D" w14:textId="10002558" w:rsidR="00EC52CD" w:rsidRPr="00C70F7A" w:rsidRDefault="00EC52CD" w:rsidP="00EC52CD">
      <w:pPr>
        <w:rPr>
          <w:sz w:val="22"/>
          <w:szCs w:val="22"/>
          <w:lang w:val="en-US"/>
        </w:rPr>
      </w:pPr>
      <w:r w:rsidRPr="00C70F7A">
        <w:rPr>
          <w:sz w:val="22"/>
          <w:szCs w:val="22"/>
          <w:lang w:val="en-US"/>
        </w:rPr>
        <w:t xml:space="preserve">Implement the proposed text updates for CID </w:t>
      </w:r>
      <w:r w:rsidR="00186DD0">
        <w:rPr>
          <w:sz w:val="22"/>
          <w:szCs w:val="22"/>
          <w:lang w:val="en-US"/>
        </w:rPr>
        <w:t>1321</w:t>
      </w:r>
      <w:r w:rsidRPr="00C70F7A">
        <w:rPr>
          <w:sz w:val="22"/>
          <w:szCs w:val="22"/>
          <w:lang w:val="en-US"/>
        </w:rPr>
        <w:t xml:space="preserve"> in </w:t>
      </w:r>
      <w:hyperlink r:id="rId18" w:history="1">
        <w:r w:rsidR="00186DD0" w:rsidRPr="006745CF">
          <w:rPr>
            <w:rStyle w:val="Hyperlink"/>
            <w:sz w:val="22"/>
            <w:szCs w:val="22"/>
            <w:lang w:val="en-US"/>
          </w:rPr>
          <w:t>https://mentor.ieee.org/802.11/dcn/20/11-21-0</w:t>
        </w:r>
        <w:r w:rsidR="00186DD0" w:rsidRPr="006745CF">
          <w:rPr>
            <w:rStyle w:val="Hyperlink"/>
            <w:sz w:val="22"/>
            <w:szCs w:val="22"/>
            <w:lang w:val="en-US"/>
          </w:rPr>
          <w:t>726</w:t>
        </w:r>
        <w:r w:rsidR="00186DD0" w:rsidRPr="006745CF">
          <w:rPr>
            <w:rStyle w:val="Hyperlink"/>
            <w:sz w:val="22"/>
            <w:szCs w:val="22"/>
            <w:lang w:val="en-US"/>
          </w:rPr>
          <w:t>-00-00be-</w:t>
        </w:r>
        <w:r w:rsidR="00186DD0" w:rsidRPr="006745CF">
          <w:rPr>
            <w:rStyle w:val="Hyperlink"/>
            <w:sz w:val="22"/>
            <w:szCs w:val="22"/>
            <w:lang w:val="en-US"/>
          </w:rPr>
          <w:t>cc34-cid1321-rl-sig</w:t>
        </w:r>
        <w:r w:rsidR="00186DD0" w:rsidRPr="006745CF">
          <w:rPr>
            <w:rStyle w:val="Hyperlink"/>
            <w:sz w:val="22"/>
            <w:szCs w:val="22"/>
            <w:lang w:val="en-US"/>
          </w:rPr>
          <w:t>.docx</w:t>
        </w:r>
      </w:hyperlink>
    </w:p>
    <w:p w14:paraId="10F8D245" w14:textId="77777777" w:rsidR="0002009E" w:rsidRDefault="0002009E" w:rsidP="0002009E">
      <w:pPr>
        <w:rPr>
          <w:sz w:val="20"/>
          <w:lang w:val="en-US"/>
        </w:rPr>
      </w:pPr>
    </w:p>
    <w:p w14:paraId="34A76939" w14:textId="153C35F5" w:rsidR="0002009E" w:rsidRDefault="0002009E" w:rsidP="0002009E">
      <w:pPr>
        <w:rPr>
          <w:sz w:val="20"/>
          <w:lang w:val="en-US"/>
        </w:rPr>
      </w:pPr>
    </w:p>
    <w:p w14:paraId="7C5ABDAC" w14:textId="77777777" w:rsidR="00C63D84" w:rsidRPr="00157CCC" w:rsidRDefault="00C63D84" w:rsidP="00C63D84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>Proposed Text Updates: CID 2763</w:t>
      </w:r>
    </w:p>
    <w:p w14:paraId="34F2BE31" w14:textId="063D7AA8" w:rsidR="00742796" w:rsidRDefault="00742796" w:rsidP="0002009E">
      <w:pPr>
        <w:rPr>
          <w:sz w:val="20"/>
          <w:lang w:val="en-US"/>
        </w:rPr>
      </w:pPr>
    </w:p>
    <w:p w14:paraId="36FCAA3C" w14:textId="37AF9E54" w:rsidR="00C63D84" w:rsidRPr="00D01FD2" w:rsidRDefault="00C63D84" w:rsidP="00C63D84">
      <w:pPr>
        <w:rPr>
          <w:i/>
          <w:iCs/>
          <w:sz w:val="22"/>
          <w:szCs w:val="22"/>
          <w:lang w:val="en-US"/>
        </w:rPr>
      </w:pPr>
      <w:r w:rsidRPr="00D01FD2">
        <w:rPr>
          <w:i/>
          <w:iCs/>
          <w:sz w:val="22"/>
          <w:szCs w:val="22"/>
          <w:lang w:val="en-US"/>
        </w:rPr>
        <w:t>Instruction to Editor: Update D</w:t>
      </w:r>
      <w:r>
        <w:rPr>
          <w:i/>
          <w:iCs/>
          <w:sz w:val="22"/>
          <w:szCs w:val="22"/>
          <w:lang w:val="en-US"/>
        </w:rPr>
        <w:t>0</w:t>
      </w:r>
      <w:r w:rsidRPr="00D01FD2">
        <w:rPr>
          <w:i/>
          <w:iCs/>
          <w:sz w:val="22"/>
          <w:szCs w:val="22"/>
          <w:lang w:val="en-US"/>
        </w:rPr>
        <w:t>.</w:t>
      </w:r>
      <w:r>
        <w:rPr>
          <w:i/>
          <w:iCs/>
          <w:sz w:val="22"/>
          <w:szCs w:val="22"/>
          <w:lang w:val="en-US"/>
        </w:rPr>
        <w:t>4</w:t>
      </w:r>
      <w:r w:rsidRPr="00D01FD2">
        <w:rPr>
          <w:i/>
          <w:iCs/>
          <w:sz w:val="22"/>
          <w:szCs w:val="22"/>
          <w:lang w:val="en-US"/>
        </w:rPr>
        <w:t xml:space="preserve"> P</w:t>
      </w:r>
      <w:r w:rsidR="0014797E">
        <w:rPr>
          <w:i/>
          <w:iCs/>
          <w:sz w:val="22"/>
          <w:szCs w:val="22"/>
          <w:lang w:val="en-US"/>
        </w:rPr>
        <w:t>303</w:t>
      </w:r>
      <w:r>
        <w:rPr>
          <w:i/>
          <w:iCs/>
          <w:sz w:val="22"/>
          <w:szCs w:val="22"/>
          <w:lang w:val="en-US"/>
        </w:rPr>
        <w:t>L</w:t>
      </w:r>
      <w:r w:rsidR="0014797E">
        <w:rPr>
          <w:i/>
          <w:iCs/>
          <w:sz w:val="22"/>
          <w:szCs w:val="22"/>
          <w:lang w:val="en-US"/>
        </w:rPr>
        <w:t>26</w:t>
      </w:r>
      <w:r w:rsidRPr="00D01FD2">
        <w:rPr>
          <w:i/>
          <w:iCs/>
          <w:sz w:val="22"/>
          <w:szCs w:val="22"/>
          <w:lang w:val="en-US"/>
        </w:rPr>
        <w:t xml:space="preserve"> as shown below.</w:t>
      </w:r>
    </w:p>
    <w:p w14:paraId="4A95DA98" w14:textId="77777777" w:rsidR="00DE3261" w:rsidRDefault="00DE3261" w:rsidP="00DE3261">
      <w:pPr>
        <w:pStyle w:val="H4"/>
        <w:numPr>
          <w:ilvl w:val="0"/>
          <w:numId w:val="47"/>
        </w:numPr>
        <w:tabs>
          <w:tab w:val="left" w:pos="0"/>
        </w:tabs>
        <w:rPr>
          <w:w w:val="100"/>
        </w:rPr>
      </w:pPr>
      <w:r>
        <w:rPr>
          <w:w w:val="100"/>
        </w:rPr>
        <w:lastRenderedPageBreak/>
        <w:t>Construction of L-SIG</w:t>
      </w:r>
    </w:p>
    <w:p w14:paraId="71EFC844" w14:textId="211BFC01" w:rsidR="00DE3261" w:rsidRDefault="00DE3261" w:rsidP="00DE3261">
      <w:pPr>
        <w:pStyle w:val="T"/>
        <w:rPr>
          <w:w w:val="100"/>
        </w:rPr>
      </w:pPr>
      <w:r w:rsidRPr="00185538">
        <w:rPr>
          <w:w w:val="100"/>
        </w:rPr>
        <w:t xml:space="preserve">Construct the L-SIG field as </w:t>
      </w:r>
      <w:del w:id="0" w:author="Youhan Kim" w:date="2021-04-23T11:03:00Z">
        <w:r w:rsidRPr="00185538" w:rsidDel="007C2A48">
          <w:rPr>
            <w:w w:val="100"/>
          </w:rPr>
          <w:delText xml:space="preserve">the SIGNAL field </w:delText>
        </w:r>
      </w:del>
      <w:r w:rsidRPr="00185538">
        <w:rPr>
          <w:w w:val="100"/>
        </w:rPr>
        <w:t>defined in 36.3.12.5 (L-SIG) with the following highlights:</w:t>
      </w:r>
    </w:p>
    <w:p w14:paraId="524A18DC" w14:textId="1A2A8838" w:rsidR="000F721C" w:rsidRDefault="000F721C" w:rsidP="000F721C">
      <w:pPr>
        <w:pStyle w:val="L2"/>
        <w:numPr>
          <w:ilvl w:val="0"/>
          <w:numId w:val="45"/>
        </w:numPr>
        <w:suppressAutoHyphens/>
        <w:ind w:left="640"/>
        <w:rPr>
          <w:w w:val="100"/>
        </w:rPr>
      </w:pPr>
      <w:r>
        <w:rPr>
          <w:w w:val="100"/>
        </w:rPr>
        <w:t>Set the RATE subfield in the</w:t>
      </w:r>
      <w:del w:id="1" w:author="Youhan Kim" w:date="2021-04-23T11:55:00Z">
        <w:r w:rsidDel="00405C0C">
          <w:rPr>
            <w:w w:val="100"/>
          </w:rPr>
          <w:delText xml:space="preserve"> </w:delText>
        </w:r>
      </w:del>
      <w:del w:id="2" w:author="Youhan Kim" w:date="2021-04-23T11:54:00Z">
        <w:r w:rsidDel="00717A21">
          <w:rPr>
            <w:w w:val="100"/>
          </w:rPr>
          <w:delText xml:space="preserve">SIGNAL </w:delText>
        </w:r>
      </w:del>
      <w:ins w:id="3" w:author="Youhan Kim" w:date="2021-04-23T11:55:00Z">
        <w:r w:rsidR="00405C0C">
          <w:rPr>
            <w:w w:val="100"/>
          </w:rPr>
          <w:t xml:space="preserve"> </w:t>
        </w:r>
      </w:ins>
      <w:ins w:id="4" w:author="Youhan Kim" w:date="2021-04-23T11:54:00Z">
        <w:r w:rsidR="00717A21">
          <w:rPr>
            <w:w w:val="100"/>
          </w:rPr>
          <w:t>L-SIG</w:t>
        </w:r>
        <w:r w:rsidR="00717A21">
          <w:rPr>
            <w:w w:val="100"/>
          </w:rPr>
          <w:t xml:space="preserve"> </w:t>
        </w:r>
      </w:ins>
      <w:r>
        <w:rPr>
          <w:w w:val="100"/>
        </w:rPr>
        <w:t>field to 6 Mb/s. Set the LENGTH, Parity, and Tail fields in the</w:t>
      </w:r>
      <w:del w:id="5" w:author="Youhan Kim" w:date="2021-04-23T12:01:00Z">
        <w:r w:rsidDel="00E85DEC">
          <w:rPr>
            <w:w w:val="100"/>
          </w:rPr>
          <w:delText xml:space="preserve"> SIGNAL </w:delText>
        </w:r>
      </w:del>
      <w:ins w:id="6" w:author="Youhan Kim" w:date="2021-04-23T12:01:00Z">
        <w:r w:rsidR="00E85DEC">
          <w:rPr>
            <w:w w:val="100"/>
          </w:rPr>
          <w:t xml:space="preserve"> L-SIG</w:t>
        </w:r>
        <w:r w:rsidR="00E85DEC">
          <w:rPr>
            <w:w w:val="100"/>
          </w:rPr>
          <w:t xml:space="preserve"> </w:t>
        </w:r>
      </w:ins>
      <w:r>
        <w:rPr>
          <w:w w:val="100"/>
        </w:rPr>
        <w:t xml:space="preserve">field as described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RTF35373133303a2048342c312e \h</w:instrText>
      </w:r>
      <w:r>
        <w:rPr>
          <w:w w:val="100"/>
        </w:rPr>
        <w:fldChar w:fldCharType="separate"/>
      </w:r>
      <w:r>
        <w:rPr>
          <w:w w:val="100"/>
        </w:rPr>
        <w:t>36.3.12.6 (RL-SIG)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7FA8863C" w14:textId="2BF27218" w:rsidR="000F721C" w:rsidRDefault="000F721C" w:rsidP="000F721C">
      <w:pPr>
        <w:pStyle w:val="L2"/>
        <w:numPr>
          <w:ilvl w:val="0"/>
          <w:numId w:val="46"/>
        </w:numPr>
        <w:suppressAutoHyphens/>
        <w:ind w:left="640"/>
        <w:rPr>
          <w:w w:val="100"/>
        </w:rPr>
      </w:pPr>
      <w:r>
        <w:rPr>
          <w:w w:val="100"/>
        </w:rPr>
        <w:t>BCC encoder: Encode the</w:t>
      </w:r>
      <w:del w:id="7" w:author="Youhan Kim" w:date="2021-04-23T11:55:00Z">
        <w:r w:rsidDel="00405C0C">
          <w:rPr>
            <w:w w:val="100"/>
          </w:rPr>
          <w:delText xml:space="preserve"> </w:delText>
        </w:r>
      </w:del>
      <w:del w:id="8" w:author="Youhan Kim" w:date="2021-04-23T11:54:00Z">
        <w:r w:rsidDel="00717A21">
          <w:rPr>
            <w:w w:val="100"/>
          </w:rPr>
          <w:delText xml:space="preserve">SIGNAL </w:delText>
        </w:r>
      </w:del>
      <w:ins w:id="9" w:author="Youhan Kim" w:date="2021-04-23T11:55:00Z">
        <w:r w:rsidR="00405C0C">
          <w:rPr>
            <w:w w:val="100"/>
          </w:rPr>
          <w:t xml:space="preserve"> </w:t>
        </w:r>
      </w:ins>
      <w:ins w:id="10" w:author="Youhan Kim" w:date="2021-04-23T11:54:00Z">
        <w:r w:rsidR="00717A21">
          <w:rPr>
            <w:w w:val="100"/>
          </w:rPr>
          <w:t>L-SIG</w:t>
        </w:r>
        <w:r w:rsidR="00717A21">
          <w:rPr>
            <w:w w:val="100"/>
          </w:rPr>
          <w:t xml:space="preserve"> </w:t>
        </w:r>
      </w:ins>
      <w:r>
        <w:rPr>
          <w:w w:val="100"/>
        </w:rPr>
        <w:t xml:space="preserve">field by a convolutional encoder at the rate of </w:t>
      </w:r>
      <w:r>
        <w:rPr>
          <w:noProof/>
          <w:w w:val="100"/>
        </w:rPr>
        <w:drawing>
          <wp:inline distT="0" distB="0" distL="0" distR="0" wp14:anchorId="7F32B596" wp14:editId="576D3D31">
            <wp:extent cx="518795" cy="16383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as described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RTF31343234323a2048352c312e \h</w:instrText>
      </w:r>
      <w:r>
        <w:rPr>
          <w:w w:val="100"/>
        </w:rPr>
        <w:fldChar w:fldCharType="separate"/>
      </w:r>
      <w:r>
        <w:rPr>
          <w:w w:val="100"/>
        </w:rPr>
        <w:t>36.3.13.3.2 (BCC coding)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7B9E603F" w14:textId="5A115935" w:rsidR="00742796" w:rsidRDefault="00742796" w:rsidP="0002009E">
      <w:pPr>
        <w:rPr>
          <w:sz w:val="20"/>
          <w:lang w:val="en-US"/>
        </w:rPr>
      </w:pPr>
    </w:p>
    <w:p w14:paraId="66981A19" w14:textId="77777777" w:rsidR="0014797E" w:rsidRDefault="0014797E" w:rsidP="0002009E">
      <w:pPr>
        <w:rPr>
          <w:sz w:val="20"/>
          <w:lang w:val="en-US"/>
        </w:rPr>
      </w:pPr>
    </w:p>
    <w:p w14:paraId="79FD4FB2" w14:textId="3C278BEC" w:rsidR="0014797E" w:rsidRPr="00D01FD2" w:rsidRDefault="0014797E" w:rsidP="0014797E">
      <w:pPr>
        <w:rPr>
          <w:i/>
          <w:iCs/>
          <w:sz w:val="22"/>
          <w:szCs w:val="22"/>
          <w:lang w:val="en-US"/>
        </w:rPr>
      </w:pPr>
      <w:r w:rsidRPr="00D01FD2">
        <w:rPr>
          <w:i/>
          <w:iCs/>
          <w:sz w:val="22"/>
          <w:szCs w:val="22"/>
          <w:lang w:val="en-US"/>
        </w:rPr>
        <w:t>Instruction to Editor: Update D</w:t>
      </w:r>
      <w:r>
        <w:rPr>
          <w:i/>
          <w:iCs/>
          <w:sz w:val="22"/>
          <w:szCs w:val="22"/>
          <w:lang w:val="en-US"/>
        </w:rPr>
        <w:t>0</w:t>
      </w:r>
      <w:r w:rsidRPr="00D01FD2">
        <w:rPr>
          <w:i/>
          <w:iCs/>
          <w:sz w:val="22"/>
          <w:szCs w:val="22"/>
          <w:lang w:val="en-US"/>
        </w:rPr>
        <w:t>.</w:t>
      </w:r>
      <w:r>
        <w:rPr>
          <w:i/>
          <w:iCs/>
          <w:sz w:val="22"/>
          <w:szCs w:val="22"/>
          <w:lang w:val="en-US"/>
        </w:rPr>
        <w:t>4</w:t>
      </w:r>
      <w:r w:rsidRPr="00D01FD2">
        <w:rPr>
          <w:i/>
          <w:iCs/>
          <w:sz w:val="22"/>
          <w:szCs w:val="22"/>
          <w:lang w:val="en-US"/>
        </w:rPr>
        <w:t xml:space="preserve"> P</w:t>
      </w:r>
      <w:r>
        <w:rPr>
          <w:i/>
          <w:iCs/>
          <w:sz w:val="22"/>
          <w:szCs w:val="22"/>
          <w:lang w:val="en-US"/>
        </w:rPr>
        <w:t>303L</w:t>
      </w:r>
      <w:r>
        <w:rPr>
          <w:i/>
          <w:iCs/>
          <w:sz w:val="22"/>
          <w:szCs w:val="22"/>
          <w:lang w:val="en-US"/>
        </w:rPr>
        <w:t>59</w:t>
      </w:r>
      <w:r w:rsidRPr="00D01FD2">
        <w:rPr>
          <w:i/>
          <w:iCs/>
          <w:sz w:val="22"/>
          <w:szCs w:val="22"/>
          <w:lang w:val="en-US"/>
        </w:rPr>
        <w:t xml:space="preserve"> as shown below.</w:t>
      </w:r>
    </w:p>
    <w:p w14:paraId="5C13984D" w14:textId="77777777" w:rsidR="007C2A48" w:rsidRDefault="007C2A48" w:rsidP="007C2A48">
      <w:pPr>
        <w:pStyle w:val="H4"/>
        <w:numPr>
          <w:ilvl w:val="0"/>
          <w:numId w:val="48"/>
        </w:numPr>
        <w:tabs>
          <w:tab w:val="left" w:pos="0"/>
        </w:tabs>
        <w:rPr>
          <w:w w:val="100"/>
        </w:rPr>
      </w:pPr>
      <w:r>
        <w:rPr>
          <w:w w:val="100"/>
        </w:rPr>
        <w:t>Construction of RL-SIG</w:t>
      </w:r>
    </w:p>
    <w:p w14:paraId="76C6ABD8" w14:textId="499F6C6F" w:rsidR="007C2A48" w:rsidRDefault="007C2A48" w:rsidP="007C2A48">
      <w:pPr>
        <w:pStyle w:val="T"/>
        <w:rPr>
          <w:w w:val="100"/>
        </w:rPr>
      </w:pPr>
      <w:r>
        <w:rPr>
          <w:w w:val="100"/>
        </w:rPr>
        <w:t xml:space="preserve">Construct the RL-SIG field as </w:t>
      </w:r>
      <w:del w:id="11" w:author="Youhan Kim" w:date="2021-04-23T11:03:00Z">
        <w:r w:rsidDel="007C2A48">
          <w:rPr>
            <w:w w:val="100"/>
          </w:rPr>
          <w:delText xml:space="preserve">the repeat SIGNAL field </w:delText>
        </w:r>
      </w:del>
      <w:r>
        <w:rPr>
          <w:w w:val="100"/>
        </w:rPr>
        <w:t xml:space="preserve">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RTF35373133303a2048342c312e \h</w:instrText>
      </w:r>
      <w:r>
        <w:rPr>
          <w:w w:val="100"/>
        </w:rPr>
        <w:fldChar w:fldCharType="separate"/>
      </w:r>
      <w:r>
        <w:rPr>
          <w:w w:val="100"/>
        </w:rPr>
        <w:t>36.3.12.6 (RL-SIG)</w:t>
      </w:r>
      <w:r>
        <w:rPr>
          <w:w w:val="100"/>
        </w:rPr>
        <w:fldChar w:fldCharType="end"/>
      </w:r>
      <w:r>
        <w:rPr>
          <w:w w:val="100"/>
        </w:rPr>
        <w:t xml:space="preserve"> with the following highlights:</w:t>
      </w:r>
    </w:p>
    <w:p w14:paraId="3EBB708F" w14:textId="6D2772F9" w:rsidR="007C2A48" w:rsidRDefault="007C2A48" w:rsidP="007C2A48">
      <w:pPr>
        <w:pStyle w:val="L2"/>
        <w:numPr>
          <w:ilvl w:val="0"/>
          <w:numId w:val="45"/>
        </w:numPr>
        <w:suppressAutoHyphens/>
        <w:ind w:left="640"/>
        <w:rPr>
          <w:w w:val="100"/>
        </w:rPr>
      </w:pPr>
      <w:r>
        <w:rPr>
          <w:w w:val="100"/>
        </w:rPr>
        <w:t>Set the RATE subfield in the</w:t>
      </w:r>
      <w:del w:id="12" w:author="Youhan Kim" w:date="2021-04-23T11:55:00Z">
        <w:r w:rsidDel="00405C0C">
          <w:rPr>
            <w:w w:val="100"/>
          </w:rPr>
          <w:delText xml:space="preserve"> </w:delText>
        </w:r>
        <w:r w:rsidDel="00D841A9">
          <w:rPr>
            <w:w w:val="100"/>
          </w:rPr>
          <w:delText>repeat SIGNAL</w:delText>
        </w:r>
      </w:del>
      <w:ins w:id="13" w:author="Youhan Kim" w:date="2021-04-23T11:55:00Z">
        <w:r w:rsidR="00405C0C">
          <w:rPr>
            <w:w w:val="100"/>
          </w:rPr>
          <w:t xml:space="preserve"> </w:t>
        </w:r>
        <w:r w:rsidR="00D841A9">
          <w:rPr>
            <w:w w:val="100"/>
          </w:rPr>
          <w:t>RL-SIG</w:t>
        </w:r>
      </w:ins>
      <w:r>
        <w:rPr>
          <w:w w:val="100"/>
        </w:rPr>
        <w:t xml:space="preserve"> field to 6 Mb/s. Set the LENGTH, Parity, and Tail fields in the</w:t>
      </w:r>
      <w:del w:id="14" w:author="Youhan Kim" w:date="2021-04-23T12:01:00Z">
        <w:r w:rsidDel="00013DBA">
          <w:rPr>
            <w:w w:val="100"/>
          </w:rPr>
          <w:delText xml:space="preserve"> repeat</w:delText>
        </w:r>
        <w:r w:rsidDel="00E85DEC">
          <w:rPr>
            <w:w w:val="100"/>
          </w:rPr>
          <w:delText xml:space="preserve"> SIGNAL </w:delText>
        </w:r>
      </w:del>
      <w:ins w:id="15" w:author="Youhan Kim" w:date="2021-04-23T12:01:00Z">
        <w:r w:rsidR="00E85DEC">
          <w:rPr>
            <w:w w:val="100"/>
          </w:rPr>
          <w:t xml:space="preserve"> RL-SIG </w:t>
        </w:r>
      </w:ins>
      <w:r>
        <w:rPr>
          <w:w w:val="100"/>
        </w:rPr>
        <w:t xml:space="preserve">field as described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RTF35373133303a2048342c312e \h</w:instrText>
      </w:r>
      <w:r>
        <w:rPr>
          <w:w w:val="100"/>
        </w:rPr>
        <w:fldChar w:fldCharType="separate"/>
      </w:r>
      <w:r>
        <w:rPr>
          <w:w w:val="100"/>
        </w:rPr>
        <w:t>36.3.12.6 (RL-SIG)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37D9F7CA" w14:textId="3112F186" w:rsidR="007C2A48" w:rsidRDefault="007C2A48" w:rsidP="007C2A48">
      <w:pPr>
        <w:pStyle w:val="L2"/>
        <w:numPr>
          <w:ilvl w:val="0"/>
          <w:numId w:val="46"/>
        </w:numPr>
        <w:suppressAutoHyphens/>
        <w:ind w:left="640"/>
        <w:rPr>
          <w:w w:val="100"/>
        </w:rPr>
      </w:pPr>
      <w:r>
        <w:rPr>
          <w:w w:val="100"/>
        </w:rPr>
        <w:t>BCC encoder: Encode the</w:t>
      </w:r>
      <w:del w:id="16" w:author="Youhan Kim" w:date="2021-04-23T11:55:00Z">
        <w:r w:rsidDel="00405C0C">
          <w:rPr>
            <w:w w:val="100"/>
          </w:rPr>
          <w:delText xml:space="preserve"> </w:delText>
        </w:r>
        <w:r w:rsidDel="00D841A9">
          <w:rPr>
            <w:w w:val="100"/>
          </w:rPr>
          <w:delText>repeat SIGNAL</w:delText>
        </w:r>
      </w:del>
      <w:ins w:id="17" w:author="Youhan Kim" w:date="2021-04-23T11:55:00Z">
        <w:r w:rsidR="00405C0C">
          <w:rPr>
            <w:w w:val="100"/>
          </w:rPr>
          <w:t xml:space="preserve"> </w:t>
        </w:r>
        <w:r w:rsidR="00D841A9">
          <w:rPr>
            <w:w w:val="100"/>
          </w:rPr>
          <w:t>RL-SIG</w:t>
        </w:r>
      </w:ins>
      <w:r>
        <w:rPr>
          <w:w w:val="100"/>
        </w:rPr>
        <w:t xml:space="preserve"> field by a convolutional encoder at the rate of </w:t>
      </w:r>
      <w:r>
        <w:rPr>
          <w:noProof/>
          <w:w w:val="100"/>
        </w:rPr>
        <w:drawing>
          <wp:inline distT="0" distB="0" distL="0" distR="0" wp14:anchorId="70573184" wp14:editId="6D625AF8">
            <wp:extent cx="518795" cy="16383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as described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RTF31343234323a2048352c312e \h</w:instrText>
      </w:r>
      <w:r>
        <w:rPr>
          <w:w w:val="100"/>
        </w:rPr>
        <w:fldChar w:fldCharType="separate"/>
      </w:r>
      <w:r>
        <w:rPr>
          <w:w w:val="100"/>
        </w:rPr>
        <w:t>36.3.13.3.2 (BCC coding)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65486B16" w14:textId="77777777" w:rsidR="00AA5B4D" w:rsidRDefault="00AA5B4D" w:rsidP="00E36A31">
      <w:pPr>
        <w:rPr>
          <w:sz w:val="20"/>
          <w:lang w:val="en-US"/>
        </w:rPr>
      </w:pPr>
    </w:p>
    <w:p w14:paraId="3A209E01" w14:textId="3CCA233D" w:rsidR="00E36A31" w:rsidRPr="00E36A31" w:rsidRDefault="00E36A31" w:rsidP="00E36A31">
      <w:pPr>
        <w:rPr>
          <w:sz w:val="20"/>
          <w:lang w:val="en-US"/>
        </w:rPr>
      </w:pPr>
      <w:r>
        <w:rPr>
          <w:sz w:val="20"/>
          <w:lang w:val="en-US"/>
        </w:rPr>
        <w:t>[End of File]</w:t>
      </w:r>
    </w:p>
    <w:sectPr w:rsidR="00E36A31" w:rsidRPr="00E36A31" w:rsidSect="00996772">
      <w:headerReference w:type="default" r:id="rId20"/>
      <w:footerReference w:type="default" r:id="rId21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C7E1F" w14:textId="77777777" w:rsidR="00F475E8" w:rsidRDefault="00F475E8">
      <w:r>
        <w:separator/>
      </w:r>
    </w:p>
  </w:endnote>
  <w:endnote w:type="continuationSeparator" w:id="0">
    <w:p w14:paraId="3F06371F" w14:textId="77777777" w:rsidR="00F475E8" w:rsidRDefault="00F4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¹ÙÅÁ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20882" w14:textId="2DD7DED5" w:rsidR="001035EF" w:rsidRDefault="0067614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1035EF">
        <w:t>Submission</w:t>
      </w:r>
    </w:fldSimple>
    <w:r w:rsidR="001035EF">
      <w:tab/>
      <w:t xml:space="preserve">page </w:t>
    </w:r>
    <w:r w:rsidR="001035EF">
      <w:fldChar w:fldCharType="begin"/>
    </w:r>
    <w:r w:rsidR="001035EF">
      <w:instrText xml:space="preserve">page </w:instrText>
    </w:r>
    <w:r w:rsidR="001035EF">
      <w:fldChar w:fldCharType="separate"/>
    </w:r>
    <w:r w:rsidR="001035EF">
      <w:rPr>
        <w:noProof/>
      </w:rPr>
      <w:t>1</w:t>
    </w:r>
    <w:r w:rsidR="001035EF">
      <w:rPr>
        <w:noProof/>
      </w:rPr>
      <w:fldChar w:fldCharType="end"/>
    </w:r>
    <w:r w:rsidR="001035EF">
      <w:tab/>
    </w:r>
    <w:r w:rsidR="001035EF">
      <w:rPr>
        <w:rFonts w:eastAsia="SimSun" w:hint="eastAsia"/>
        <w:lang w:eastAsia="zh-CN"/>
      </w:rPr>
      <w:t xml:space="preserve">          </w:t>
    </w:r>
    <w:r w:rsidR="004E798F">
      <w:rPr>
        <w:rFonts w:eastAsia="SimSun"/>
        <w:noProof/>
        <w:sz w:val="21"/>
        <w:szCs w:val="21"/>
        <w:lang w:eastAsia="zh-CN"/>
      </w:rPr>
      <w:fldChar w:fldCharType="begin"/>
    </w:r>
    <w:r w:rsidR="004E798F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4E798F">
      <w:rPr>
        <w:rFonts w:eastAsia="SimSun"/>
        <w:noProof/>
        <w:sz w:val="21"/>
        <w:szCs w:val="21"/>
        <w:lang w:eastAsia="zh-CN"/>
      </w:rPr>
      <w:fldChar w:fldCharType="separate"/>
    </w:r>
    <w:r w:rsidR="001035EF">
      <w:rPr>
        <w:rFonts w:eastAsia="SimSun"/>
        <w:noProof/>
        <w:sz w:val="21"/>
        <w:szCs w:val="21"/>
        <w:lang w:eastAsia="zh-CN"/>
      </w:rPr>
      <w:t>Youhan Kim (Qualcomm)</w:t>
    </w:r>
    <w:r w:rsidR="004E798F"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1035EF" w:rsidRPr="0013508C" w:rsidRDefault="001035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6CD72" w14:textId="77777777" w:rsidR="00F475E8" w:rsidRDefault="00F475E8">
      <w:r>
        <w:separator/>
      </w:r>
    </w:p>
  </w:footnote>
  <w:footnote w:type="continuationSeparator" w:id="0">
    <w:p w14:paraId="1C48B255" w14:textId="77777777" w:rsidR="00F475E8" w:rsidRDefault="00F47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AEFBB" w14:textId="193C6998" w:rsidR="001035EF" w:rsidRDefault="00676146">
    <w:pPr>
      <w:pStyle w:val="Header"/>
      <w:tabs>
        <w:tab w:val="clear" w:pos="6480"/>
        <w:tab w:val="center" w:pos="4680"/>
        <w:tab w:val="right" w:pos="9360"/>
      </w:tabs>
    </w:pPr>
    <w:fldSimple w:instr=" KEYWORDS   \* MERGEFORMAT ">
      <w:r w:rsidR="002C6E2E">
        <w:t>Apr. 2021</w:t>
      </w:r>
    </w:fldSimple>
    <w:r w:rsidR="001035EF">
      <w:tab/>
    </w:r>
    <w:r w:rsidR="001035EF">
      <w:tab/>
    </w:r>
    <w:fldSimple w:instr=" TITLE  \* MERGEFORMAT ">
      <w:r w:rsidR="002C6E2E">
        <w:t>doc.: IEEE 802.11-21/0726r0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0500A20"/>
    <w:lvl w:ilvl="0">
      <w:numFmt w:val="bullet"/>
      <w:lvlText w:val="*"/>
      <w:lvlJc w:val="left"/>
    </w:lvl>
  </w:abstractNum>
  <w:abstractNum w:abstractNumId="1" w15:restartNumberingAfterBreak="0">
    <w:nsid w:val="00000531"/>
    <w:multiLevelType w:val="multilevel"/>
    <w:tmpl w:val="000009B4"/>
    <w:lvl w:ilvl="0">
      <w:start w:val="3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532"/>
    <w:multiLevelType w:val="multilevel"/>
    <w:tmpl w:val="000009B5"/>
    <w:lvl w:ilvl="0">
      <w:start w:val="36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68" w:hanging="754"/>
      </w:pPr>
    </w:lvl>
    <w:lvl w:ilvl="2">
      <w:numFmt w:val="bullet"/>
      <w:lvlText w:val="•"/>
      <w:lvlJc w:val="left"/>
      <w:pPr>
        <w:ind w:left="2217" w:hanging="754"/>
      </w:pPr>
    </w:lvl>
    <w:lvl w:ilvl="3">
      <w:numFmt w:val="bullet"/>
      <w:lvlText w:val="•"/>
      <w:lvlJc w:val="left"/>
      <w:pPr>
        <w:ind w:left="2866" w:hanging="754"/>
      </w:pPr>
    </w:lvl>
    <w:lvl w:ilvl="4">
      <w:numFmt w:val="bullet"/>
      <w:lvlText w:val="•"/>
      <w:lvlJc w:val="left"/>
      <w:pPr>
        <w:ind w:left="3515" w:hanging="754"/>
      </w:pPr>
    </w:lvl>
    <w:lvl w:ilvl="5">
      <w:numFmt w:val="bullet"/>
      <w:lvlText w:val="•"/>
      <w:lvlJc w:val="left"/>
      <w:pPr>
        <w:ind w:left="4164" w:hanging="754"/>
      </w:pPr>
    </w:lvl>
    <w:lvl w:ilvl="6">
      <w:numFmt w:val="bullet"/>
      <w:lvlText w:val="•"/>
      <w:lvlJc w:val="left"/>
      <w:pPr>
        <w:ind w:left="4813" w:hanging="754"/>
      </w:pPr>
    </w:lvl>
    <w:lvl w:ilvl="7">
      <w:numFmt w:val="bullet"/>
      <w:lvlText w:val="•"/>
      <w:lvlJc w:val="left"/>
      <w:pPr>
        <w:ind w:left="5462" w:hanging="754"/>
      </w:pPr>
    </w:lvl>
    <w:lvl w:ilvl="8">
      <w:numFmt w:val="bullet"/>
      <w:lvlText w:val="•"/>
      <w:lvlJc w:val="left"/>
      <w:pPr>
        <w:ind w:left="6111" w:hanging="754"/>
      </w:pPr>
    </w:lvl>
  </w:abstractNum>
  <w:abstractNum w:abstractNumId="3" w15:restartNumberingAfterBreak="0">
    <w:nsid w:val="00000533"/>
    <w:multiLevelType w:val="multilevel"/>
    <w:tmpl w:val="000009B6"/>
    <w:lvl w:ilvl="0">
      <w:start w:val="39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4" w15:restartNumberingAfterBreak="0">
    <w:nsid w:val="00000534"/>
    <w:multiLevelType w:val="multilevel"/>
    <w:tmpl w:val="000009B7"/>
    <w:lvl w:ilvl="0">
      <w:start w:val="42"/>
      <w:numFmt w:val="decimal"/>
      <w:lvlText w:val="%1"/>
      <w:lvlJc w:val="left"/>
      <w:pPr>
        <w:ind w:left="1359" w:hanging="1193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2196" w:hanging="1193"/>
      </w:pPr>
    </w:lvl>
    <w:lvl w:ilvl="2">
      <w:numFmt w:val="bullet"/>
      <w:lvlText w:val="•"/>
      <w:lvlJc w:val="left"/>
      <w:pPr>
        <w:ind w:left="3032" w:hanging="1193"/>
      </w:pPr>
    </w:lvl>
    <w:lvl w:ilvl="3">
      <w:numFmt w:val="bullet"/>
      <w:lvlText w:val="•"/>
      <w:lvlJc w:val="left"/>
      <w:pPr>
        <w:ind w:left="3868" w:hanging="1193"/>
      </w:pPr>
    </w:lvl>
    <w:lvl w:ilvl="4">
      <w:numFmt w:val="bullet"/>
      <w:lvlText w:val="•"/>
      <w:lvlJc w:val="left"/>
      <w:pPr>
        <w:ind w:left="4704" w:hanging="1193"/>
      </w:pPr>
    </w:lvl>
    <w:lvl w:ilvl="5">
      <w:numFmt w:val="bullet"/>
      <w:lvlText w:val="•"/>
      <w:lvlJc w:val="left"/>
      <w:pPr>
        <w:ind w:left="5540" w:hanging="1193"/>
      </w:pPr>
    </w:lvl>
    <w:lvl w:ilvl="6">
      <w:numFmt w:val="bullet"/>
      <w:lvlText w:val="•"/>
      <w:lvlJc w:val="left"/>
      <w:pPr>
        <w:ind w:left="6376" w:hanging="1193"/>
      </w:pPr>
    </w:lvl>
    <w:lvl w:ilvl="7">
      <w:numFmt w:val="bullet"/>
      <w:lvlText w:val="•"/>
      <w:lvlJc w:val="left"/>
      <w:pPr>
        <w:ind w:left="7212" w:hanging="1193"/>
      </w:pPr>
    </w:lvl>
    <w:lvl w:ilvl="8">
      <w:numFmt w:val="bullet"/>
      <w:lvlText w:val="•"/>
      <w:lvlJc w:val="left"/>
      <w:pPr>
        <w:ind w:left="8048" w:hanging="1193"/>
      </w:pPr>
    </w:lvl>
  </w:abstractNum>
  <w:abstractNum w:abstractNumId="5" w15:restartNumberingAfterBreak="0">
    <w:nsid w:val="00000535"/>
    <w:multiLevelType w:val="multilevel"/>
    <w:tmpl w:val="000009B8"/>
    <w:lvl w:ilvl="0">
      <w:start w:val="46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6" w15:restartNumberingAfterBreak="0">
    <w:nsid w:val="00000536"/>
    <w:multiLevelType w:val="multilevel"/>
    <w:tmpl w:val="000009B9"/>
    <w:lvl w:ilvl="0">
      <w:start w:val="51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7" w15:restartNumberingAfterBreak="0">
    <w:nsid w:val="0D04738A"/>
    <w:multiLevelType w:val="hybridMultilevel"/>
    <w:tmpl w:val="42728B28"/>
    <w:lvl w:ilvl="0" w:tplc="C41C0048">
      <w:start w:val="32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831F4"/>
    <w:multiLevelType w:val="hybridMultilevel"/>
    <w:tmpl w:val="5348831A"/>
    <w:lvl w:ilvl="0" w:tplc="8FC29DE2">
      <w:start w:val="2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A750F"/>
    <w:multiLevelType w:val="hybridMultilevel"/>
    <w:tmpl w:val="2102D0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370D6"/>
    <w:multiLevelType w:val="hybridMultilevel"/>
    <w:tmpl w:val="1C58D28A"/>
    <w:lvl w:ilvl="0" w:tplc="20FE3860">
      <w:start w:val="32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030E3"/>
    <w:multiLevelType w:val="hybridMultilevel"/>
    <w:tmpl w:val="07B886FE"/>
    <w:lvl w:ilvl="0" w:tplc="C4E62A02"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5ADF"/>
    <w:multiLevelType w:val="hybridMultilevel"/>
    <w:tmpl w:val="2102D0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E642A"/>
    <w:multiLevelType w:val="multilevel"/>
    <w:tmpl w:val="DE6A4466"/>
    <w:lvl w:ilvl="0">
      <w:start w:val="28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8" w:hanging="828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828" w:hanging="828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28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B78368D"/>
    <w:multiLevelType w:val="hybridMultilevel"/>
    <w:tmpl w:val="F8B28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7102A6"/>
    <w:multiLevelType w:val="hybridMultilevel"/>
    <w:tmpl w:val="D05CE2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A4C84"/>
    <w:multiLevelType w:val="multilevel"/>
    <w:tmpl w:val="557A7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7C40749F"/>
    <w:multiLevelType w:val="hybridMultilevel"/>
    <w:tmpl w:val="F0C8B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204917"/>
    <w:multiLevelType w:val="hybridMultilevel"/>
    <w:tmpl w:val="B3CE7A58"/>
    <w:lvl w:ilvl="0" w:tplc="0DDADDCE">
      <w:start w:val="19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9.4.2.2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  <w:lang w:val="en-GB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  <w:lang w:val="en-GB"/>
        </w:rPr>
      </w:lvl>
    </w:lvlOverride>
  </w:num>
  <w:num w:numId="4">
    <w:abstractNumId w:val="0"/>
    <w:lvlOverride w:ilvl="0">
      <w:lvl w:ilvl="0">
        <w:numFmt w:val="bullet"/>
        <w:lvlText w:val="C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4"/>
          <w:u w:val="none"/>
          <w:effect w:val="none"/>
        </w:rPr>
      </w:lvl>
    </w:lvlOverride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start w:val="1"/>
        <w:numFmt w:val="bullet"/>
        <w:lvlText w:val="9.4.2.237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589cl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262a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27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28.3.11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3"/>
  </w:num>
  <w:num w:numId="16">
    <w:abstractNumId w:val="17"/>
  </w:num>
  <w:num w:numId="17">
    <w:abstractNumId w:val="18"/>
  </w:num>
  <w:num w:numId="18">
    <w:abstractNumId w:val="7"/>
  </w:num>
  <w:num w:numId="19">
    <w:abstractNumId w:val="10"/>
  </w:num>
  <w:num w:numId="20">
    <w:abstractNumId w:val="0"/>
    <w:lvlOverride w:ilvl="0">
      <w:lvl w:ilvl="0">
        <w:start w:val="1"/>
        <w:numFmt w:val="bullet"/>
        <w:lvlText w:val="Table 18-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Table 19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21.3.8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(21-18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21.3.8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11"/>
  </w:num>
  <w:num w:numId="26">
    <w:abstractNumId w:val="0"/>
    <w:lvlOverride w:ilvl="0">
      <w:lvl w:ilvl="0">
        <w:start w:val="1"/>
        <w:numFmt w:val="bullet"/>
        <w:lvlText w:val="Table 19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19.3.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19.3.9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Table 19-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21.3.18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21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8"/>
  </w:num>
  <w:num w:numId="33">
    <w:abstractNumId w:val="14"/>
  </w:num>
  <w:num w:numId="34">
    <w:abstractNumId w:val="0"/>
    <w:lvlOverride w:ilvl="0">
      <w:lvl w:ilvl="0">
        <w:start w:val="1"/>
        <w:numFmt w:val="bullet"/>
        <w:lvlText w:val="27.3.20.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Table 27-5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"/>
    <w:lvlOverride w:ilvl="0">
      <w:startOverride w:val="3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4"/>
    <w:lvlOverride w:ilvl="0">
      <w:startOverride w:val="4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6"/>
    <w:lvlOverride w:ilvl="0">
      <w:startOverride w:val="5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9"/>
  </w:num>
  <w:num w:numId="43">
    <w:abstractNumId w:val="15"/>
  </w:num>
  <w:num w:numId="44">
    <w:abstractNumId w:val="12"/>
  </w:num>
  <w:num w:numId="45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36.3.7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36.3.7.5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Youhan Kim">
    <w15:presenceInfo w15:providerId="AD" w15:userId="S::youhank@qti.qualcomm.com::e1f635c0-e335-4f78-9a0f-4c1290a3e5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0EBA"/>
    <w:rsid w:val="000011A2"/>
    <w:rsid w:val="000013EC"/>
    <w:rsid w:val="00001533"/>
    <w:rsid w:val="00001F31"/>
    <w:rsid w:val="000027A5"/>
    <w:rsid w:val="00002FD5"/>
    <w:rsid w:val="000031F7"/>
    <w:rsid w:val="000045FA"/>
    <w:rsid w:val="0000615A"/>
    <w:rsid w:val="00006454"/>
    <w:rsid w:val="000067AA"/>
    <w:rsid w:val="00006DBB"/>
    <w:rsid w:val="0000740A"/>
    <w:rsid w:val="0000743C"/>
    <w:rsid w:val="000078DA"/>
    <w:rsid w:val="00007A76"/>
    <w:rsid w:val="00007BD6"/>
    <w:rsid w:val="0001027F"/>
    <w:rsid w:val="00011423"/>
    <w:rsid w:val="00011668"/>
    <w:rsid w:val="000116A2"/>
    <w:rsid w:val="000117C9"/>
    <w:rsid w:val="00012768"/>
    <w:rsid w:val="0001277E"/>
    <w:rsid w:val="000129E6"/>
    <w:rsid w:val="00013196"/>
    <w:rsid w:val="000139A4"/>
    <w:rsid w:val="00013DBA"/>
    <w:rsid w:val="00013E14"/>
    <w:rsid w:val="00013F87"/>
    <w:rsid w:val="00014031"/>
    <w:rsid w:val="00014507"/>
    <w:rsid w:val="000157CC"/>
    <w:rsid w:val="000159C5"/>
    <w:rsid w:val="00016975"/>
    <w:rsid w:val="00016D9C"/>
    <w:rsid w:val="00016FAD"/>
    <w:rsid w:val="00017D25"/>
    <w:rsid w:val="0002009E"/>
    <w:rsid w:val="0002174B"/>
    <w:rsid w:val="00021A27"/>
    <w:rsid w:val="000228CA"/>
    <w:rsid w:val="00023CD8"/>
    <w:rsid w:val="00024344"/>
    <w:rsid w:val="00024487"/>
    <w:rsid w:val="00025A89"/>
    <w:rsid w:val="00026499"/>
    <w:rsid w:val="00026CE3"/>
    <w:rsid w:val="000279E1"/>
    <w:rsid w:val="00027AB8"/>
    <w:rsid w:val="00027D05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E6F"/>
    <w:rsid w:val="00034F3E"/>
    <w:rsid w:val="000358B3"/>
    <w:rsid w:val="0003684A"/>
    <w:rsid w:val="000405C4"/>
    <w:rsid w:val="000409E5"/>
    <w:rsid w:val="0004111B"/>
    <w:rsid w:val="00041C6B"/>
    <w:rsid w:val="00042C67"/>
    <w:rsid w:val="0004346B"/>
    <w:rsid w:val="00043C26"/>
    <w:rsid w:val="00043F1E"/>
    <w:rsid w:val="0004414E"/>
    <w:rsid w:val="00044501"/>
    <w:rsid w:val="00044DC0"/>
    <w:rsid w:val="0004726D"/>
    <w:rsid w:val="000478EE"/>
    <w:rsid w:val="000502F4"/>
    <w:rsid w:val="000511A1"/>
    <w:rsid w:val="000511D7"/>
    <w:rsid w:val="00052123"/>
    <w:rsid w:val="000528E2"/>
    <w:rsid w:val="00052909"/>
    <w:rsid w:val="00053519"/>
    <w:rsid w:val="000567A2"/>
    <w:rsid w:val="000567DA"/>
    <w:rsid w:val="00060363"/>
    <w:rsid w:val="000609BC"/>
    <w:rsid w:val="00060E93"/>
    <w:rsid w:val="00061FFD"/>
    <w:rsid w:val="00063206"/>
    <w:rsid w:val="000636AB"/>
    <w:rsid w:val="000642FC"/>
    <w:rsid w:val="0006469A"/>
    <w:rsid w:val="000650B0"/>
    <w:rsid w:val="000650B8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C7B"/>
    <w:rsid w:val="00074C82"/>
    <w:rsid w:val="00075139"/>
    <w:rsid w:val="00075C3C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21B7"/>
    <w:rsid w:val="000924CB"/>
    <w:rsid w:val="00092971"/>
    <w:rsid w:val="000929BA"/>
    <w:rsid w:val="00092AC6"/>
    <w:rsid w:val="00092C0C"/>
    <w:rsid w:val="0009301C"/>
    <w:rsid w:val="00093AD2"/>
    <w:rsid w:val="0009417E"/>
    <w:rsid w:val="00094BA8"/>
    <w:rsid w:val="00094DFB"/>
    <w:rsid w:val="00094EE0"/>
    <w:rsid w:val="00094FB0"/>
    <w:rsid w:val="00094FFA"/>
    <w:rsid w:val="0009661D"/>
    <w:rsid w:val="00096B45"/>
    <w:rsid w:val="0009713F"/>
    <w:rsid w:val="000A0047"/>
    <w:rsid w:val="000A0D51"/>
    <w:rsid w:val="000A13D2"/>
    <w:rsid w:val="000A1C31"/>
    <w:rsid w:val="000A1F25"/>
    <w:rsid w:val="000A209A"/>
    <w:rsid w:val="000A3149"/>
    <w:rsid w:val="000A33E8"/>
    <w:rsid w:val="000A3B28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0D"/>
    <w:rsid w:val="000B28B3"/>
    <w:rsid w:val="000B28B8"/>
    <w:rsid w:val="000B2F8C"/>
    <w:rsid w:val="000B345F"/>
    <w:rsid w:val="000B53F6"/>
    <w:rsid w:val="000B59FE"/>
    <w:rsid w:val="000B5ABB"/>
    <w:rsid w:val="000B5D9E"/>
    <w:rsid w:val="000B6ADD"/>
    <w:rsid w:val="000C0123"/>
    <w:rsid w:val="000C0BA9"/>
    <w:rsid w:val="000C0F8B"/>
    <w:rsid w:val="000C120D"/>
    <w:rsid w:val="000C1271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A4A"/>
    <w:rsid w:val="000D0300"/>
    <w:rsid w:val="000D0CB5"/>
    <w:rsid w:val="000D174A"/>
    <w:rsid w:val="000D1AD4"/>
    <w:rsid w:val="000D2315"/>
    <w:rsid w:val="000D276A"/>
    <w:rsid w:val="000D2D66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494"/>
    <w:rsid w:val="000E1C37"/>
    <w:rsid w:val="000E1D7B"/>
    <w:rsid w:val="000E3C8F"/>
    <w:rsid w:val="000E4303"/>
    <w:rsid w:val="000E4696"/>
    <w:rsid w:val="000E4B20"/>
    <w:rsid w:val="000E4B82"/>
    <w:rsid w:val="000E5273"/>
    <w:rsid w:val="000E6539"/>
    <w:rsid w:val="000E6D2F"/>
    <w:rsid w:val="000E720C"/>
    <w:rsid w:val="000E752D"/>
    <w:rsid w:val="000E7EB4"/>
    <w:rsid w:val="000F033B"/>
    <w:rsid w:val="000F07E8"/>
    <w:rsid w:val="000F238C"/>
    <w:rsid w:val="000F3D76"/>
    <w:rsid w:val="000F47BE"/>
    <w:rsid w:val="000F4937"/>
    <w:rsid w:val="000F4D59"/>
    <w:rsid w:val="000F5088"/>
    <w:rsid w:val="000F513B"/>
    <w:rsid w:val="000F557E"/>
    <w:rsid w:val="000F60FA"/>
    <w:rsid w:val="000F623A"/>
    <w:rsid w:val="000F685B"/>
    <w:rsid w:val="000F6BB9"/>
    <w:rsid w:val="000F721C"/>
    <w:rsid w:val="000F7DB5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918"/>
    <w:rsid w:val="00106E8D"/>
    <w:rsid w:val="001075DC"/>
    <w:rsid w:val="00107AEF"/>
    <w:rsid w:val="001101A5"/>
    <w:rsid w:val="001101C2"/>
    <w:rsid w:val="001108C4"/>
    <w:rsid w:val="001109AA"/>
    <w:rsid w:val="00111968"/>
    <w:rsid w:val="0011228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20064"/>
    <w:rsid w:val="0012027F"/>
    <w:rsid w:val="00120298"/>
    <w:rsid w:val="001208DB"/>
    <w:rsid w:val="00120AA0"/>
    <w:rsid w:val="00120BD6"/>
    <w:rsid w:val="001215C0"/>
    <w:rsid w:val="00122191"/>
    <w:rsid w:val="0012267D"/>
    <w:rsid w:val="00122CE7"/>
    <w:rsid w:val="00122D51"/>
    <w:rsid w:val="001232D3"/>
    <w:rsid w:val="00124896"/>
    <w:rsid w:val="00124E55"/>
    <w:rsid w:val="00126052"/>
    <w:rsid w:val="00126B00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380A"/>
    <w:rsid w:val="00134114"/>
    <w:rsid w:val="00134B66"/>
    <w:rsid w:val="00134D3C"/>
    <w:rsid w:val="00135032"/>
    <w:rsid w:val="0013508C"/>
    <w:rsid w:val="00135784"/>
    <w:rsid w:val="00135B4B"/>
    <w:rsid w:val="0013699E"/>
    <w:rsid w:val="00136F15"/>
    <w:rsid w:val="00137C4B"/>
    <w:rsid w:val="001406F8"/>
    <w:rsid w:val="00141A95"/>
    <w:rsid w:val="00142492"/>
    <w:rsid w:val="00142558"/>
    <w:rsid w:val="00142C7D"/>
    <w:rsid w:val="00142ECB"/>
    <w:rsid w:val="0014344D"/>
    <w:rsid w:val="0014394F"/>
    <w:rsid w:val="00144089"/>
    <w:rsid w:val="001444B8"/>
    <w:rsid w:val="001448D8"/>
    <w:rsid w:val="001450BB"/>
    <w:rsid w:val="001459E7"/>
    <w:rsid w:val="00145C98"/>
    <w:rsid w:val="00145F70"/>
    <w:rsid w:val="00146459"/>
    <w:rsid w:val="00146D19"/>
    <w:rsid w:val="0014736E"/>
    <w:rsid w:val="0014797E"/>
    <w:rsid w:val="00150D66"/>
    <w:rsid w:val="00150E54"/>
    <w:rsid w:val="00150F68"/>
    <w:rsid w:val="00151943"/>
    <w:rsid w:val="00151BBE"/>
    <w:rsid w:val="001525FB"/>
    <w:rsid w:val="00153BE2"/>
    <w:rsid w:val="00153E66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47B"/>
    <w:rsid w:val="0016428D"/>
    <w:rsid w:val="001645FD"/>
    <w:rsid w:val="00165BE6"/>
    <w:rsid w:val="00165E83"/>
    <w:rsid w:val="001677DF"/>
    <w:rsid w:val="00170754"/>
    <w:rsid w:val="0017185E"/>
    <w:rsid w:val="00172489"/>
    <w:rsid w:val="00172DD9"/>
    <w:rsid w:val="001738FD"/>
    <w:rsid w:val="00173C6A"/>
    <w:rsid w:val="00173D9D"/>
    <w:rsid w:val="00174035"/>
    <w:rsid w:val="00174601"/>
    <w:rsid w:val="00175CDF"/>
    <w:rsid w:val="00176486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A7E"/>
    <w:rsid w:val="00183698"/>
    <w:rsid w:val="00183709"/>
    <w:rsid w:val="00183F4C"/>
    <w:rsid w:val="00184449"/>
    <w:rsid w:val="0018462B"/>
    <w:rsid w:val="00184656"/>
    <w:rsid w:val="00184D65"/>
    <w:rsid w:val="00185B1D"/>
    <w:rsid w:val="00185DE7"/>
    <w:rsid w:val="00186DD0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36E3"/>
    <w:rsid w:val="001938B0"/>
    <w:rsid w:val="00193C39"/>
    <w:rsid w:val="001943F7"/>
    <w:rsid w:val="00194D56"/>
    <w:rsid w:val="00195001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CDE"/>
    <w:rsid w:val="001A496B"/>
    <w:rsid w:val="001A634E"/>
    <w:rsid w:val="001A694C"/>
    <w:rsid w:val="001A6C88"/>
    <w:rsid w:val="001A77FD"/>
    <w:rsid w:val="001B0001"/>
    <w:rsid w:val="001B1248"/>
    <w:rsid w:val="001B252D"/>
    <w:rsid w:val="001B2854"/>
    <w:rsid w:val="001B2904"/>
    <w:rsid w:val="001B5C3D"/>
    <w:rsid w:val="001B614F"/>
    <w:rsid w:val="001B63BC"/>
    <w:rsid w:val="001B6594"/>
    <w:rsid w:val="001B6C81"/>
    <w:rsid w:val="001C05EE"/>
    <w:rsid w:val="001C1C5C"/>
    <w:rsid w:val="001C32C3"/>
    <w:rsid w:val="001C44B2"/>
    <w:rsid w:val="001C4F7E"/>
    <w:rsid w:val="001C501D"/>
    <w:rsid w:val="001C618A"/>
    <w:rsid w:val="001C6655"/>
    <w:rsid w:val="001C7849"/>
    <w:rsid w:val="001C7CCE"/>
    <w:rsid w:val="001D016F"/>
    <w:rsid w:val="001D0918"/>
    <w:rsid w:val="001D11FD"/>
    <w:rsid w:val="001D1550"/>
    <w:rsid w:val="001D15ED"/>
    <w:rsid w:val="001D1FFA"/>
    <w:rsid w:val="001D2418"/>
    <w:rsid w:val="001D2A6C"/>
    <w:rsid w:val="001D328B"/>
    <w:rsid w:val="001D3CA6"/>
    <w:rsid w:val="001D4A93"/>
    <w:rsid w:val="001D5637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EE3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DB9"/>
    <w:rsid w:val="001F3F4A"/>
    <w:rsid w:val="001F45A4"/>
    <w:rsid w:val="001F480E"/>
    <w:rsid w:val="001F491C"/>
    <w:rsid w:val="001F50C0"/>
    <w:rsid w:val="001F5AE6"/>
    <w:rsid w:val="001F5C29"/>
    <w:rsid w:val="001F5D16"/>
    <w:rsid w:val="001F61C1"/>
    <w:rsid w:val="001F620B"/>
    <w:rsid w:val="001F6CD6"/>
    <w:rsid w:val="001F6E72"/>
    <w:rsid w:val="0020013A"/>
    <w:rsid w:val="002002A6"/>
    <w:rsid w:val="0020058A"/>
    <w:rsid w:val="0020100E"/>
    <w:rsid w:val="00202AF4"/>
    <w:rsid w:val="0020330E"/>
    <w:rsid w:val="002035EE"/>
    <w:rsid w:val="00203FF9"/>
    <w:rsid w:val="0020462A"/>
    <w:rsid w:val="002046A1"/>
    <w:rsid w:val="0020501A"/>
    <w:rsid w:val="00206B35"/>
    <w:rsid w:val="00206CE8"/>
    <w:rsid w:val="00206D24"/>
    <w:rsid w:val="00210DDD"/>
    <w:rsid w:val="00210F4D"/>
    <w:rsid w:val="00211502"/>
    <w:rsid w:val="00211803"/>
    <w:rsid w:val="002125D6"/>
    <w:rsid w:val="00212E2A"/>
    <w:rsid w:val="002135FE"/>
    <w:rsid w:val="00213A28"/>
    <w:rsid w:val="00213B45"/>
    <w:rsid w:val="002141B2"/>
    <w:rsid w:val="00214994"/>
    <w:rsid w:val="00214B50"/>
    <w:rsid w:val="00214BA3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1229"/>
    <w:rsid w:val="00241878"/>
    <w:rsid w:val="00241AD7"/>
    <w:rsid w:val="00241BDE"/>
    <w:rsid w:val="00241F19"/>
    <w:rsid w:val="00242C67"/>
    <w:rsid w:val="00242F2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544D"/>
    <w:rsid w:val="00255A8B"/>
    <w:rsid w:val="00256DF2"/>
    <w:rsid w:val="002608AF"/>
    <w:rsid w:val="00262D56"/>
    <w:rsid w:val="00263092"/>
    <w:rsid w:val="00263147"/>
    <w:rsid w:val="0026418B"/>
    <w:rsid w:val="0026422E"/>
    <w:rsid w:val="00265EC4"/>
    <w:rsid w:val="002661CE"/>
    <w:rsid w:val="002662A5"/>
    <w:rsid w:val="00266916"/>
    <w:rsid w:val="00266B84"/>
    <w:rsid w:val="002674D1"/>
    <w:rsid w:val="00270171"/>
    <w:rsid w:val="00270EE3"/>
    <w:rsid w:val="00270F98"/>
    <w:rsid w:val="002718ED"/>
    <w:rsid w:val="00273257"/>
    <w:rsid w:val="002737AC"/>
    <w:rsid w:val="00273FA9"/>
    <w:rsid w:val="00274490"/>
    <w:rsid w:val="00274A4A"/>
    <w:rsid w:val="002772C5"/>
    <w:rsid w:val="002773F1"/>
    <w:rsid w:val="002805B7"/>
    <w:rsid w:val="0028082C"/>
    <w:rsid w:val="00281013"/>
    <w:rsid w:val="00281702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4C5E"/>
    <w:rsid w:val="00285852"/>
    <w:rsid w:val="002866F4"/>
    <w:rsid w:val="00286A0C"/>
    <w:rsid w:val="00287B9F"/>
    <w:rsid w:val="00287DC5"/>
    <w:rsid w:val="00287FDF"/>
    <w:rsid w:val="00291A10"/>
    <w:rsid w:val="00291D91"/>
    <w:rsid w:val="0029309B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197"/>
    <w:rsid w:val="002A195C"/>
    <w:rsid w:val="002A19C0"/>
    <w:rsid w:val="002A251F"/>
    <w:rsid w:val="002A385F"/>
    <w:rsid w:val="002A3AAB"/>
    <w:rsid w:val="002A4A61"/>
    <w:rsid w:val="002A4C48"/>
    <w:rsid w:val="002A55B1"/>
    <w:rsid w:val="002A71F8"/>
    <w:rsid w:val="002A7496"/>
    <w:rsid w:val="002A785D"/>
    <w:rsid w:val="002B0268"/>
    <w:rsid w:val="002B0983"/>
    <w:rsid w:val="002B162B"/>
    <w:rsid w:val="002B20E5"/>
    <w:rsid w:val="002B36F4"/>
    <w:rsid w:val="002B3CF6"/>
    <w:rsid w:val="002B5901"/>
    <w:rsid w:val="002B5973"/>
    <w:rsid w:val="002B5FC2"/>
    <w:rsid w:val="002C0F93"/>
    <w:rsid w:val="002C160E"/>
    <w:rsid w:val="002C271D"/>
    <w:rsid w:val="002C29A9"/>
    <w:rsid w:val="002C2A2B"/>
    <w:rsid w:val="002C3940"/>
    <w:rsid w:val="002C3A92"/>
    <w:rsid w:val="002C3DEB"/>
    <w:rsid w:val="002C49D8"/>
    <w:rsid w:val="002C4AC7"/>
    <w:rsid w:val="002C4D14"/>
    <w:rsid w:val="002C652C"/>
    <w:rsid w:val="002C6766"/>
    <w:rsid w:val="002C6A1D"/>
    <w:rsid w:val="002C6B4F"/>
    <w:rsid w:val="002C6CFB"/>
    <w:rsid w:val="002C6E2E"/>
    <w:rsid w:val="002C72E1"/>
    <w:rsid w:val="002C7DCB"/>
    <w:rsid w:val="002D001B"/>
    <w:rsid w:val="002D0D82"/>
    <w:rsid w:val="002D0F30"/>
    <w:rsid w:val="002D1CEE"/>
    <w:rsid w:val="002D1D40"/>
    <w:rsid w:val="002D27AA"/>
    <w:rsid w:val="002D3073"/>
    <w:rsid w:val="002D3D23"/>
    <w:rsid w:val="002D4875"/>
    <w:rsid w:val="002D518F"/>
    <w:rsid w:val="002D5D5C"/>
    <w:rsid w:val="002D6255"/>
    <w:rsid w:val="002D6A27"/>
    <w:rsid w:val="002D6F6A"/>
    <w:rsid w:val="002D7ABE"/>
    <w:rsid w:val="002D7ED5"/>
    <w:rsid w:val="002E024F"/>
    <w:rsid w:val="002E0529"/>
    <w:rsid w:val="002E11FE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658"/>
    <w:rsid w:val="002E5B22"/>
    <w:rsid w:val="002E6FF6"/>
    <w:rsid w:val="002E75EA"/>
    <w:rsid w:val="002E7BF6"/>
    <w:rsid w:val="002E7CA1"/>
    <w:rsid w:val="002F0915"/>
    <w:rsid w:val="002F1269"/>
    <w:rsid w:val="002F25B2"/>
    <w:rsid w:val="002F2BC5"/>
    <w:rsid w:val="002F376B"/>
    <w:rsid w:val="002F3E92"/>
    <w:rsid w:val="002F3FA8"/>
    <w:rsid w:val="002F45FB"/>
    <w:rsid w:val="002F47F4"/>
    <w:rsid w:val="002F499D"/>
    <w:rsid w:val="002F4E72"/>
    <w:rsid w:val="002F4F68"/>
    <w:rsid w:val="002F50E3"/>
    <w:rsid w:val="002F5C8C"/>
    <w:rsid w:val="002F5D68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82C"/>
    <w:rsid w:val="00303893"/>
    <w:rsid w:val="00304535"/>
    <w:rsid w:val="00305D6E"/>
    <w:rsid w:val="0030782E"/>
    <w:rsid w:val="00307F5F"/>
    <w:rsid w:val="00310A15"/>
    <w:rsid w:val="00310C14"/>
    <w:rsid w:val="00312589"/>
    <w:rsid w:val="00313179"/>
    <w:rsid w:val="003140CA"/>
    <w:rsid w:val="00314AC7"/>
    <w:rsid w:val="0031504A"/>
    <w:rsid w:val="00315B52"/>
    <w:rsid w:val="00315DE7"/>
    <w:rsid w:val="00317454"/>
    <w:rsid w:val="00317A7D"/>
    <w:rsid w:val="00320ED2"/>
    <w:rsid w:val="00321291"/>
    <w:rsid w:val="0032134D"/>
    <w:rsid w:val="003214E2"/>
    <w:rsid w:val="003218A4"/>
    <w:rsid w:val="00322110"/>
    <w:rsid w:val="003221E2"/>
    <w:rsid w:val="003222DD"/>
    <w:rsid w:val="00323606"/>
    <w:rsid w:val="00323C4E"/>
    <w:rsid w:val="00323DA5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1749"/>
    <w:rsid w:val="00331B9C"/>
    <w:rsid w:val="00331C7A"/>
    <w:rsid w:val="00332A81"/>
    <w:rsid w:val="00332D78"/>
    <w:rsid w:val="0033320E"/>
    <w:rsid w:val="003347BF"/>
    <w:rsid w:val="00334DEA"/>
    <w:rsid w:val="003365F4"/>
    <w:rsid w:val="00336860"/>
    <w:rsid w:val="00336ED1"/>
    <w:rsid w:val="00336F5F"/>
    <w:rsid w:val="0034100E"/>
    <w:rsid w:val="0034200E"/>
    <w:rsid w:val="003430EA"/>
    <w:rsid w:val="00343161"/>
    <w:rsid w:val="003431FD"/>
    <w:rsid w:val="00343350"/>
    <w:rsid w:val="00343554"/>
    <w:rsid w:val="00343F9A"/>
    <w:rsid w:val="003447C2"/>
    <w:rsid w:val="003449F9"/>
    <w:rsid w:val="00344DA5"/>
    <w:rsid w:val="0034581F"/>
    <w:rsid w:val="0034592B"/>
    <w:rsid w:val="003467F1"/>
    <w:rsid w:val="003471AB"/>
    <w:rsid w:val="003479E4"/>
    <w:rsid w:val="00347C43"/>
    <w:rsid w:val="00350C6C"/>
    <w:rsid w:val="00350CA7"/>
    <w:rsid w:val="0035213C"/>
    <w:rsid w:val="00352DC1"/>
    <w:rsid w:val="00354141"/>
    <w:rsid w:val="00355254"/>
    <w:rsid w:val="0035591D"/>
    <w:rsid w:val="00356265"/>
    <w:rsid w:val="003567A6"/>
    <w:rsid w:val="003576E6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4624"/>
    <w:rsid w:val="0036536B"/>
    <w:rsid w:val="00366AF0"/>
    <w:rsid w:val="0036746A"/>
    <w:rsid w:val="003713CA"/>
    <w:rsid w:val="00371DB8"/>
    <w:rsid w:val="0037201A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66B9"/>
    <w:rsid w:val="00377E17"/>
    <w:rsid w:val="00381212"/>
    <w:rsid w:val="003817CA"/>
    <w:rsid w:val="00381F98"/>
    <w:rsid w:val="003825BB"/>
    <w:rsid w:val="00382C54"/>
    <w:rsid w:val="00383766"/>
    <w:rsid w:val="00383978"/>
    <w:rsid w:val="00383AAF"/>
    <w:rsid w:val="00383C03"/>
    <w:rsid w:val="0038421A"/>
    <w:rsid w:val="00384A24"/>
    <w:rsid w:val="00384FE8"/>
    <w:rsid w:val="0038516A"/>
    <w:rsid w:val="00385654"/>
    <w:rsid w:val="00385FD6"/>
    <w:rsid w:val="0038601E"/>
    <w:rsid w:val="003906A1"/>
    <w:rsid w:val="003907EE"/>
    <w:rsid w:val="00391845"/>
    <w:rsid w:val="003924F8"/>
    <w:rsid w:val="003945E3"/>
    <w:rsid w:val="003955DB"/>
    <w:rsid w:val="0039571A"/>
    <w:rsid w:val="00395A50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6DB"/>
    <w:rsid w:val="003A4526"/>
    <w:rsid w:val="003A478D"/>
    <w:rsid w:val="003A51B5"/>
    <w:rsid w:val="003A539B"/>
    <w:rsid w:val="003A5BFF"/>
    <w:rsid w:val="003A6244"/>
    <w:rsid w:val="003A6797"/>
    <w:rsid w:val="003A6AC1"/>
    <w:rsid w:val="003A74EB"/>
    <w:rsid w:val="003A7A7D"/>
    <w:rsid w:val="003A7B64"/>
    <w:rsid w:val="003B03CE"/>
    <w:rsid w:val="003B147A"/>
    <w:rsid w:val="003B3551"/>
    <w:rsid w:val="003B38A4"/>
    <w:rsid w:val="003B3961"/>
    <w:rsid w:val="003B3CE8"/>
    <w:rsid w:val="003B423F"/>
    <w:rsid w:val="003B4DAD"/>
    <w:rsid w:val="003B52F2"/>
    <w:rsid w:val="003B5931"/>
    <w:rsid w:val="003B6329"/>
    <w:rsid w:val="003B6A0C"/>
    <w:rsid w:val="003B6C86"/>
    <w:rsid w:val="003B6F60"/>
    <w:rsid w:val="003B76BD"/>
    <w:rsid w:val="003C0CD9"/>
    <w:rsid w:val="003C0D14"/>
    <w:rsid w:val="003C130C"/>
    <w:rsid w:val="003C1CA8"/>
    <w:rsid w:val="003C218A"/>
    <w:rsid w:val="003C25A9"/>
    <w:rsid w:val="003C2B82"/>
    <w:rsid w:val="003C315D"/>
    <w:rsid w:val="003C32E2"/>
    <w:rsid w:val="003C395D"/>
    <w:rsid w:val="003C3EE7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77A3"/>
    <w:rsid w:val="003D78A0"/>
    <w:rsid w:val="003D78F7"/>
    <w:rsid w:val="003D7B1B"/>
    <w:rsid w:val="003E0464"/>
    <w:rsid w:val="003E32DF"/>
    <w:rsid w:val="003E3FAD"/>
    <w:rsid w:val="003E416D"/>
    <w:rsid w:val="003E4403"/>
    <w:rsid w:val="003E5916"/>
    <w:rsid w:val="003E5BEB"/>
    <w:rsid w:val="003E5CD9"/>
    <w:rsid w:val="003E5DE7"/>
    <w:rsid w:val="003E64F6"/>
    <w:rsid w:val="003E667C"/>
    <w:rsid w:val="003E7414"/>
    <w:rsid w:val="003E7BAA"/>
    <w:rsid w:val="003E7F99"/>
    <w:rsid w:val="003F0E82"/>
    <w:rsid w:val="003F1281"/>
    <w:rsid w:val="003F1739"/>
    <w:rsid w:val="003F1915"/>
    <w:rsid w:val="003F2B96"/>
    <w:rsid w:val="003F2D6C"/>
    <w:rsid w:val="003F4F29"/>
    <w:rsid w:val="003F5562"/>
    <w:rsid w:val="003F6B76"/>
    <w:rsid w:val="003F7666"/>
    <w:rsid w:val="004010D0"/>
    <w:rsid w:val="004014AE"/>
    <w:rsid w:val="00402495"/>
    <w:rsid w:val="00403271"/>
    <w:rsid w:val="00403645"/>
    <w:rsid w:val="00403B13"/>
    <w:rsid w:val="00403B1E"/>
    <w:rsid w:val="004051EE"/>
    <w:rsid w:val="0040592E"/>
    <w:rsid w:val="00405C0C"/>
    <w:rsid w:val="00405D24"/>
    <w:rsid w:val="00407C5B"/>
    <w:rsid w:val="00407FBD"/>
    <w:rsid w:val="004108B0"/>
    <w:rsid w:val="004110BE"/>
    <w:rsid w:val="0041147F"/>
    <w:rsid w:val="00411A99"/>
    <w:rsid w:val="00411C03"/>
    <w:rsid w:val="00411E59"/>
    <w:rsid w:val="00412BD2"/>
    <w:rsid w:val="00413335"/>
    <w:rsid w:val="0041562C"/>
    <w:rsid w:val="00415C55"/>
    <w:rsid w:val="004166D4"/>
    <w:rsid w:val="004209D5"/>
    <w:rsid w:val="00420D42"/>
    <w:rsid w:val="00421159"/>
    <w:rsid w:val="00421A46"/>
    <w:rsid w:val="00421E40"/>
    <w:rsid w:val="00422546"/>
    <w:rsid w:val="00422834"/>
    <w:rsid w:val="00422D5C"/>
    <w:rsid w:val="00423116"/>
    <w:rsid w:val="004233D7"/>
    <w:rsid w:val="00423634"/>
    <w:rsid w:val="00423F71"/>
    <w:rsid w:val="00423F89"/>
    <w:rsid w:val="00424368"/>
    <w:rsid w:val="00425F92"/>
    <w:rsid w:val="0042640A"/>
    <w:rsid w:val="004271CC"/>
    <w:rsid w:val="0043013B"/>
    <w:rsid w:val="00430648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7814"/>
    <w:rsid w:val="00437905"/>
    <w:rsid w:val="00437F14"/>
    <w:rsid w:val="004402C9"/>
    <w:rsid w:val="00440C28"/>
    <w:rsid w:val="00440D2B"/>
    <w:rsid w:val="00440FF1"/>
    <w:rsid w:val="004417F2"/>
    <w:rsid w:val="004426F1"/>
    <w:rsid w:val="00442799"/>
    <w:rsid w:val="004439D8"/>
    <w:rsid w:val="00443FBF"/>
    <w:rsid w:val="00444020"/>
    <w:rsid w:val="00444222"/>
    <w:rsid w:val="004445F3"/>
    <w:rsid w:val="00444CE8"/>
    <w:rsid w:val="004452DF"/>
    <w:rsid w:val="00445B04"/>
    <w:rsid w:val="004467BE"/>
    <w:rsid w:val="00446BB4"/>
    <w:rsid w:val="00446FA4"/>
    <w:rsid w:val="00447930"/>
    <w:rsid w:val="00450546"/>
    <w:rsid w:val="004505FE"/>
    <w:rsid w:val="004507E7"/>
    <w:rsid w:val="00450B1A"/>
    <w:rsid w:val="00450CC0"/>
    <w:rsid w:val="0045204C"/>
    <w:rsid w:val="0045288D"/>
    <w:rsid w:val="00453A44"/>
    <w:rsid w:val="00453AFE"/>
    <w:rsid w:val="00453E8C"/>
    <w:rsid w:val="00454AD3"/>
    <w:rsid w:val="0045513F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54A5"/>
    <w:rsid w:val="00466B33"/>
    <w:rsid w:val="00466E98"/>
    <w:rsid w:val="00466EEB"/>
    <w:rsid w:val="00467B07"/>
    <w:rsid w:val="00467B5B"/>
    <w:rsid w:val="00471477"/>
    <w:rsid w:val="0047188D"/>
    <w:rsid w:val="00471CDD"/>
    <w:rsid w:val="004721EF"/>
    <w:rsid w:val="0047267B"/>
    <w:rsid w:val="00472EA0"/>
    <w:rsid w:val="0047358E"/>
    <w:rsid w:val="00475A71"/>
    <w:rsid w:val="00475C11"/>
    <w:rsid w:val="00475D9E"/>
    <w:rsid w:val="00475DE6"/>
    <w:rsid w:val="00476415"/>
    <w:rsid w:val="00476DF7"/>
    <w:rsid w:val="00476F40"/>
    <w:rsid w:val="004775FD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53C6"/>
    <w:rsid w:val="004854ED"/>
    <w:rsid w:val="0048598F"/>
    <w:rsid w:val="004860AD"/>
    <w:rsid w:val="004862FC"/>
    <w:rsid w:val="00486AA9"/>
    <w:rsid w:val="00486EB3"/>
    <w:rsid w:val="00487778"/>
    <w:rsid w:val="00490E35"/>
    <w:rsid w:val="00491848"/>
    <w:rsid w:val="004919AD"/>
    <w:rsid w:val="00491CAF"/>
    <w:rsid w:val="00491EA2"/>
    <w:rsid w:val="00492A82"/>
    <w:rsid w:val="004935FD"/>
    <w:rsid w:val="004937E7"/>
    <w:rsid w:val="0049468A"/>
    <w:rsid w:val="00494FEC"/>
    <w:rsid w:val="004952DC"/>
    <w:rsid w:val="00495A5A"/>
    <w:rsid w:val="00495DAB"/>
    <w:rsid w:val="00496B29"/>
    <w:rsid w:val="004A03AC"/>
    <w:rsid w:val="004A0AF4"/>
    <w:rsid w:val="004A0FC9"/>
    <w:rsid w:val="004A1A5F"/>
    <w:rsid w:val="004A2AD7"/>
    <w:rsid w:val="004A3995"/>
    <w:rsid w:val="004A3B00"/>
    <w:rsid w:val="004A5312"/>
    <w:rsid w:val="004A5537"/>
    <w:rsid w:val="004A6F42"/>
    <w:rsid w:val="004A7935"/>
    <w:rsid w:val="004A7DA0"/>
    <w:rsid w:val="004B0852"/>
    <w:rsid w:val="004B0909"/>
    <w:rsid w:val="004B12BD"/>
    <w:rsid w:val="004B1ADA"/>
    <w:rsid w:val="004B2117"/>
    <w:rsid w:val="004B2D2E"/>
    <w:rsid w:val="004B2E86"/>
    <w:rsid w:val="004B493F"/>
    <w:rsid w:val="004B4C24"/>
    <w:rsid w:val="004B4D43"/>
    <w:rsid w:val="004B50D6"/>
    <w:rsid w:val="004B53B6"/>
    <w:rsid w:val="004B549C"/>
    <w:rsid w:val="004B59CE"/>
    <w:rsid w:val="004B5A68"/>
    <w:rsid w:val="004B6883"/>
    <w:rsid w:val="004B69C8"/>
    <w:rsid w:val="004B7780"/>
    <w:rsid w:val="004B7BFB"/>
    <w:rsid w:val="004C0BD8"/>
    <w:rsid w:val="004C0F0A"/>
    <w:rsid w:val="004C1083"/>
    <w:rsid w:val="004C11B6"/>
    <w:rsid w:val="004C1F97"/>
    <w:rsid w:val="004C36E5"/>
    <w:rsid w:val="004C3B9A"/>
    <w:rsid w:val="004C3C2A"/>
    <w:rsid w:val="004C525C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D75"/>
    <w:rsid w:val="004D45A6"/>
    <w:rsid w:val="004D4784"/>
    <w:rsid w:val="004D5AA1"/>
    <w:rsid w:val="004D5AC6"/>
    <w:rsid w:val="004D5F05"/>
    <w:rsid w:val="004D5F1F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2279"/>
    <w:rsid w:val="004E2A0B"/>
    <w:rsid w:val="004E303F"/>
    <w:rsid w:val="004E3117"/>
    <w:rsid w:val="004E3DE9"/>
    <w:rsid w:val="004E4538"/>
    <w:rsid w:val="004E46DF"/>
    <w:rsid w:val="004E4723"/>
    <w:rsid w:val="004E4B5B"/>
    <w:rsid w:val="004E66C3"/>
    <w:rsid w:val="004E798F"/>
    <w:rsid w:val="004E7E34"/>
    <w:rsid w:val="004F053D"/>
    <w:rsid w:val="004F0CB7"/>
    <w:rsid w:val="004F132A"/>
    <w:rsid w:val="004F42BE"/>
    <w:rsid w:val="004F4564"/>
    <w:rsid w:val="004F4BBB"/>
    <w:rsid w:val="004F4CA7"/>
    <w:rsid w:val="004F5A90"/>
    <w:rsid w:val="004F6D0C"/>
    <w:rsid w:val="004F74F8"/>
    <w:rsid w:val="00500383"/>
    <w:rsid w:val="005004EC"/>
    <w:rsid w:val="00500AC2"/>
    <w:rsid w:val="00500B04"/>
    <w:rsid w:val="0050128F"/>
    <w:rsid w:val="0050199F"/>
    <w:rsid w:val="00501E52"/>
    <w:rsid w:val="005023E3"/>
    <w:rsid w:val="00502DB6"/>
    <w:rsid w:val="005034A1"/>
    <w:rsid w:val="00503796"/>
    <w:rsid w:val="00503B0F"/>
    <w:rsid w:val="00503BF1"/>
    <w:rsid w:val="00503D26"/>
    <w:rsid w:val="005044C3"/>
    <w:rsid w:val="00504958"/>
    <w:rsid w:val="00504AA2"/>
    <w:rsid w:val="00505454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35D"/>
    <w:rsid w:val="0051048E"/>
    <w:rsid w:val="0051061E"/>
    <w:rsid w:val="00511226"/>
    <w:rsid w:val="005115BA"/>
    <w:rsid w:val="00512C16"/>
    <w:rsid w:val="00513448"/>
    <w:rsid w:val="00513528"/>
    <w:rsid w:val="00513657"/>
    <w:rsid w:val="00513811"/>
    <w:rsid w:val="0051588E"/>
    <w:rsid w:val="00515AF2"/>
    <w:rsid w:val="0051768A"/>
    <w:rsid w:val="00517ED6"/>
    <w:rsid w:val="00520208"/>
    <w:rsid w:val="005209FE"/>
    <w:rsid w:val="00520B77"/>
    <w:rsid w:val="00520B8C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27E9F"/>
    <w:rsid w:val="005302FD"/>
    <w:rsid w:val="005306EF"/>
    <w:rsid w:val="005307C4"/>
    <w:rsid w:val="00530F9F"/>
    <w:rsid w:val="00531734"/>
    <w:rsid w:val="0053254A"/>
    <w:rsid w:val="005326BB"/>
    <w:rsid w:val="0053353C"/>
    <w:rsid w:val="0053507C"/>
    <w:rsid w:val="0053566B"/>
    <w:rsid w:val="005369A7"/>
    <w:rsid w:val="005376CD"/>
    <w:rsid w:val="00537A71"/>
    <w:rsid w:val="00540657"/>
    <w:rsid w:val="00540A28"/>
    <w:rsid w:val="00541142"/>
    <w:rsid w:val="0054235E"/>
    <w:rsid w:val="00542E02"/>
    <w:rsid w:val="00543CA3"/>
    <w:rsid w:val="0054425D"/>
    <w:rsid w:val="005442D3"/>
    <w:rsid w:val="00544B61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069"/>
    <w:rsid w:val="005555B2"/>
    <w:rsid w:val="00556480"/>
    <w:rsid w:val="005579B9"/>
    <w:rsid w:val="00557AF1"/>
    <w:rsid w:val="00557C98"/>
    <w:rsid w:val="0056123A"/>
    <w:rsid w:val="00562627"/>
    <w:rsid w:val="00562AD7"/>
    <w:rsid w:val="00562DA4"/>
    <w:rsid w:val="0056327A"/>
    <w:rsid w:val="0056399B"/>
    <w:rsid w:val="00563B85"/>
    <w:rsid w:val="00563CCD"/>
    <w:rsid w:val="00564672"/>
    <w:rsid w:val="0056484E"/>
    <w:rsid w:val="00564995"/>
    <w:rsid w:val="00566240"/>
    <w:rsid w:val="0056677A"/>
    <w:rsid w:val="00567934"/>
    <w:rsid w:val="005702B6"/>
    <w:rsid w:val="005703A1"/>
    <w:rsid w:val="0057046A"/>
    <w:rsid w:val="00570B8C"/>
    <w:rsid w:val="005712BF"/>
    <w:rsid w:val="00571574"/>
    <w:rsid w:val="00571583"/>
    <w:rsid w:val="00572671"/>
    <w:rsid w:val="00572BF3"/>
    <w:rsid w:val="00572E7A"/>
    <w:rsid w:val="00574757"/>
    <w:rsid w:val="00575913"/>
    <w:rsid w:val="005759DA"/>
    <w:rsid w:val="00575D81"/>
    <w:rsid w:val="00575DF2"/>
    <w:rsid w:val="00576608"/>
    <w:rsid w:val="00576C16"/>
    <w:rsid w:val="00577648"/>
    <w:rsid w:val="00577836"/>
    <w:rsid w:val="00577AAD"/>
    <w:rsid w:val="00580893"/>
    <w:rsid w:val="00581828"/>
    <w:rsid w:val="00581D65"/>
    <w:rsid w:val="00583089"/>
    <w:rsid w:val="00583212"/>
    <w:rsid w:val="005832F4"/>
    <w:rsid w:val="0058331C"/>
    <w:rsid w:val="00585D8F"/>
    <w:rsid w:val="00586072"/>
    <w:rsid w:val="0058644C"/>
    <w:rsid w:val="0058650B"/>
    <w:rsid w:val="005868C2"/>
    <w:rsid w:val="00587085"/>
    <w:rsid w:val="00587F10"/>
    <w:rsid w:val="005907C8"/>
    <w:rsid w:val="00591351"/>
    <w:rsid w:val="005915D7"/>
    <w:rsid w:val="0059255B"/>
    <w:rsid w:val="00592B2D"/>
    <w:rsid w:val="00592C65"/>
    <w:rsid w:val="00596243"/>
    <w:rsid w:val="00596413"/>
    <w:rsid w:val="00596B6A"/>
    <w:rsid w:val="0059775A"/>
    <w:rsid w:val="00597D7B"/>
    <w:rsid w:val="005A128D"/>
    <w:rsid w:val="005A1387"/>
    <w:rsid w:val="005A16CF"/>
    <w:rsid w:val="005A1A3D"/>
    <w:rsid w:val="005A2205"/>
    <w:rsid w:val="005A23DB"/>
    <w:rsid w:val="005A26F3"/>
    <w:rsid w:val="005A2ECA"/>
    <w:rsid w:val="005A4504"/>
    <w:rsid w:val="005A49B5"/>
    <w:rsid w:val="005A5495"/>
    <w:rsid w:val="005A5694"/>
    <w:rsid w:val="005A6B8D"/>
    <w:rsid w:val="005A6BC3"/>
    <w:rsid w:val="005A7475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4204"/>
    <w:rsid w:val="005C4513"/>
    <w:rsid w:val="005C45E7"/>
    <w:rsid w:val="005C476E"/>
    <w:rsid w:val="005C4EC3"/>
    <w:rsid w:val="005C6389"/>
    <w:rsid w:val="005C6492"/>
    <w:rsid w:val="005C6626"/>
    <w:rsid w:val="005C6667"/>
    <w:rsid w:val="005C6823"/>
    <w:rsid w:val="005C6C73"/>
    <w:rsid w:val="005C72ED"/>
    <w:rsid w:val="005D02BE"/>
    <w:rsid w:val="005D0C43"/>
    <w:rsid w:val="005D107F"/>
    <w:rsid w:val="005D1461"/>
    <w:rsid w:val="005D2CE2"/>
    <w:rsid w:val="005D3197"/>
    <w:rsid w:val="005D33B5"/>
    <w:rsid w:val="005D397D"/>
    <w:rsid w:val="005D3F28"/>
    <w:rsid w:val="005D5C6E"/>
    <w:rsid w:val="005D5EF2"/>
    <w:rsid w:val="005D6720"/>
    <w:rsid w:val="005D67E6"/>
    <w:rsid w:val="005D74B0"/>
    <w:rsid w:val="005D792D"/>
    <w:rsid w:val="005D7951"/>
    <w:rsid w:val="005E111C"/>
    <w:rsid w:val="005E1781"/>
    <w:rsid w:val="005E2305"/>
    <w:rsid w:val="005E28CC"/>
    <w:rsid w:val="005E3E49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A8"/>
    <w:rsid w:val="005F7C51"/>
    <w:rsid w:val="006007E5"/>
    <w:rsid w:val="00600A10"/>
    <w:rsid w:val="00600C8C"/>
    <w:rsid w:val="006019C4"/>
    <w:rsid w:val="00601A22"/>
    <w:rsid w:val="00601B97"/>
    <w:rsid w:val="00602731"/>
    <w:rsid w:val="00602976"/>
    <w:rsid w:val="0060447C"/>
    <w:rsid w:val="00604BBF"/>
    <w:rsid w:val="00605CE6"/>
    <w:rsid w:val="00606F70"/>
    <w:rsid w:val="00607638"/>
    <w:rsid w:val="006079B9"/>
    <w:rsid w:val="00610293"/>
    <w:rsid w:val="006104BB"/>
    <w:rsid w:val="006111B6"/>
    <w:rsid w:val="006117D4"/>
    <w:rsid w:val="0061206B"/>
    <w:rsid w:val="00612605"/>
    <w:rsid w:val="00612729"/>
    <w:rsid w:val="0061447F"/>
    <w:rsid w:val="00614744"/>
    <w:rsid w:val="00614CA2"/>
    <w:rsid w:val="00614E85"/>
    <w:rsid w:val="00615E8C"/>
    <w:rsid w:val="00615F0D"/>
    <w:rsid w:val="00616288"/>
    <w:rsid w:val="00620F63"/>
    <w:rsid w:val="00621286"/>
    <w:rsid w:val="00621441"/>
    <w:rsid w:val="006217EB"/>
    <w:rsid w:val="00621C01"/>
    <w:rsid w:val="006220AF"/>
    <w:rsid w:val="0062216A"/>
    <w:rsid w:val="0062254C"/>
    <w:rsid w:val="0062298E"/>
    <w:rsid w:val="0062350A"/>
    <w:rsid w:val="00623758"/>
    <w:rsid w:val="00623E1F"/>
    <w:rsid w:val="0062440B"/>
    <w:rsid w:val="00624F1A"/>
    <w:rsid w:val="006254B0"/>
    <w:rsid w:val="00625C33"/>
    <w:rsid w:val="00625CE2"/>
    <w:rsid w:val="00626D26"/>
    <w:rsid w:val="00627AFD"/>
    <w:rsid w:val="006302F7"/>
    <w:rsid w:val="00630808"/>
    <w:rsid w:val="00631EB7"/>
    <w:rsid w:val="00631ED0"/>
    <w:rsid w:val="00632641"/>
    <w:rsid w:val="00633A8F"/>
    <w:rsid w:val="00633D14"/>
    <w:rsid w:val="006346CB"/>
    <w:rsid w:val="006348DF"/>
    <w:rsid w:val="00635200"/>
    <w:rsid w:val="006354F6"/>
    <w:rsid w:val="006362D2"/>
    <w:rsid w:val="006363AF"/>
    <w:rsid w:val="00636633"/>
    <w:rsid w:val="00637D47"/>
    <w:rsid w:val="00640111"/>
    <w:rsid w:val="006403A1"/>
    <w:rsid w:val="00641444"/>
    <w:rsid w:val="006416FF"/>
    <w:rsid w:val="006431F8"/>
    <w:rsid w:val="0064398C"/>
    <w:rsid w:val="00643FAA"/>
    <w:rsid w:val="00644E29"/>
    <w:rsid w:val="0064617E"/>
    <w:rsid w:val="00646871"/>
    <w:rsid w:val="00647908"/>
    <w:rsid w:val="00647990"/>
    <w:rsid w:val="00650900"/>
    <w:rsid w:val="00650F21"/>
    <w:rsid w:val="00651442"/>
    <w:rsid w:val="00651FCD"/>
    <w:rsid w:val="00652F6A"/>
    <w:rsid w:val="00653020"/>
    <w:rsid w:val="006548B7"/>
    <w:rsid w:val="00654B3B"/>
    <w:rsid w:val="00656882"/>
    <w:rsid w:val="00656BFD"/>
    <w:rsid w:val="00657061"/>
    <w:rsid w:val="00657363"/>
    <w:rsid w:val="0065796C"/>
    <w:rsid w:val="00657DBD"/>
    <w:rsid w:val="00660120"/>
    <w:rsid w:val="00660ACE"/>
    <w:rsid w:val="00660C74"/>
    <w:rsid w:val="00660F53"/>
    <w:rsid w:val="00661D12"/>
    <w:rsid w:val="00662343"/>
    <w:rsid w:val="00662672"/>
    <w:rsid w:val="00662A0C"/>
    <w:rsid w:val="0066376A"/>
    <w:rsid w:val="0066379D"/>
    <w:rsid w:val="00664744"/>
    <w:rsid w:val="0066483B"/>
    <w:rsid w:val="00664C2F"/>
    <w:rsid w:val="00664CCC"/>
    <w:rsid w:val="00664D94"/>
    <w:rsid w:val="006660BE"/>
    <w:rsid w:val="006664CE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E73"/>
    <w:rsid w:val="00674B89"/>
    <w:rsid w:val="00676146"/>
    <w:rsid w:val="0067614E"/>
    <w:rsid w:val="0067737F"/>
    <w:rsid w:val="00677AD1"/>
    <w:rsid w:val="00680308"/>
    <w:rsid w:val="00680AD5"/>
    <w:rsid w:val="00680B2A"/>
    <w:rsid w:val="006813E4"/>
    <w:rsid w:val="0068276E"/>
    <w:rsid w:val="0068382D"/>
    <w:rsid w:val="0068429C"/>
    <w:rsid w:val="00684AD9"/>
    <w:rsid w:val="006851CC"/>
    <w:rsid w:val="006853ED"/>
    <w:rsid w:val="00685816"/>
    <w:rsid w:val="006861D2"/>
    <w:rsid w:val="00686494"/>
    <w:rsid w:val="0068691B"/>
    <w:rsid w:val="0068691C"/>
    <w:rsid w:val="00687476"/>
    <w:rsid w:val="00687C81"/>
    <w:rsid w:val="00687E53"/>
    <w:rsid w:val="0069038E"/>
    <w:rsid w:val="00690DF1"/>
    <w:rsid w:val="00690EB5"/>
    <w:rsid w:val="006910E4"/>
    <w:rsid w:val="006925B5"/>
    <w:rsid w:val="0069303D"/>
    <w:rsid w:val="00693B88"/>
    <w:rsid w:val="00694672"/>
    <w:rsid w:val="00694AF4"/>
    <w:rsid w:val="0069501E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A0E"/>
    <w:rsid w:val="006A3EB3"/>
    <w:rsid w:val="006A4395"/>
    <w:rsid w:val="006A4F60"/>
    <w:rsid w:val="006A503E"/>
    <w:rsid w:val="006A59BC"/>
    <w:rsid w:val="006A67EB"/>
    <w:rsid w:val="006A6A83"/>
    <w:rsid w:val="006A6D34"/>
    <w:rsid w:val="006A7B03"/>
    <w:rsid w:val="006A7F86"/>
    <w:rsid w:val="006B0551"/>
    <w:rsid w:val="006B0688"/>
    <w:rsid w:val="006B1AE5"/>
    <w:rsid w:val="006B23C4"/>
    <w:rsid w:val="006B294F"/>
    <w:rsid w:val="006B4874"/>
    <w:rsid w:val="006B4C7F"/>
    <w:rsid w:val="006B5B8C"/>
    <w:rsid w:val="006B7B06"/>
    <w:rsid w:val="006C013B"/>
    <w:rsid w:val="006C0178"/>
    <w:rsid w:val="006C063A"/>
    <w:rsid w:val="006C0CDE"/>
    <w:rsid w:val="006C13B0"/>
    <w:rsid w:val="006C1627"/>
    <w:rsid w:val="006C1785"/>
    <w:rsid w:val="006C1FA8"/>
    <w:rsid w:val="006C2540"/>
    <w:rsid w:val="006C2C97"/>
    <w:rsid w:val="006C2D43"/>
    <w:rsid w:val="006C3C41"/>
    <w:rsid w:val="006C4F7D"/>
    <w:rsid w:val="006C52D4"/>
    <w:rsid w:val="006C5695"/>
    <w:rsid w:val="006C71D1"/>
    <w:rsid w:val="006D00BF"/>
    <w:rsid w:val="006D067C"/>
    <w:rsid w:val="006D0767"/>
    <w:rsid w:val="006D0EFC"/>
    <w:rsid w:val="006D2722"/>
    <w:rsid w:val="006D2E84"/>
    <w:rsid w:val="006D3377"/>
    <w:rsid w:val="006D3414"/>
    <w:rsid w:val="006D3D07"/>
    <w:rsid w:val="006D3D2C"/>
    <w:rsid w:val="006D3E5E"/>
    <w:rsid w:val="006D4143"/>
    <w:rsid w:val="006D45A5"/>
    <w:rsid w:val="006D4C00"/>
    <w:rsid w:val="006D4DE2"/>
    <w:rsid w:val="006D5362"/>
    <w:rsid w:val="006D5378"/>
    <w:rsid w:val="006D5EF1"/>
    <w:rsid w:val="006D612C"/>
    <w:rsid w:val="006D696D"/>
    <w:rsid w:val="006D6DCA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6E2B"/>
    <w:rsid w:val="006E753D"/>
    <w:rsid w:val="006F0EBC"/>
    <w:rsid w:val="006F1352"/>
    <w:rsid w:val="006F14CD"/>
    <w:rsid w:val="006F2144"/>
    <w:rsid w:val="006F2D97"/>
    <w:rsid w:val="006F36A8"/>
    <w:rsid w:val="006F39F3"/>
    <w:rsid w:val="006F3DD4"/>
    <w:rsid w:val="006F4414"/>
    <w:rsid w:val="006F4484"/>
    <w:rsid w:val="006F48CD"/>
    <w:rsid w:val="006F58E9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828"/>
    <w:rsid w:val="00702CA2"/>
    <w:rsid w:val="007045BD"/>
    <w:rsid w:val="00704A42"/>
    <w:rsid w:val="0070547C"/>
    <w:rsid w:val="0070556F"/>
    <w:rsid w:val="007069F6"/>
    <w:rsid w:val="007070DE"/>
    <w:rsid w:val="00707412"/>
    <w:rsid w:val="0071091F"/>
    <w:rsid w:val="00710D88"/>
    <w:rsid w:val="00711472"/>
    <w:rsid w:val="00711D72"/>
    <w:rsid w:val="00711E05"/>
    <w:rsid w:val="007121E9"/>
    <w:rsid w:val="00713826"/>
    <w:rsid w:val="00714DE0"/>
    <w:rsid w:val="007164A7"/>
    <w:rsid w:val="00716984"/>
    <w:rsid w:val="00716DFF"/>
    <w:rsid w:val="00716E97"/>
    <w:rsid w:val="00717645"/>
    <w:rsid w:val="00717A21"/>
    <w:rsid w:val="00721809"/>
    <w:rsid w:val="00721A60"/>
    <w:rsid w:val="007220CF"/>
    <w:rsid w:val="007221A5"/>
    <w:rsid w:val="00722B04"/>
    <w:rsid w:val="007231F6"/>
    <w:rsid w:val="00723821"/>
    <w:rsid w:val="00723CB7"/>
    <w:rsid w:val="00724942"/>
    <w:rsid w:val="00724D84"/>
    <w:rsid w:val="0072610C"/>
    <w:rsid w:val="00726B2A"/>
    <w:rsid w:val="00726F53"/>
    <w:rsid w:val="00727341"/>
    <w:rsid w:val="00727E1D"/>
    <w:rsid w:val="00731438"/>
    <w:rsid w:val="00732658"/>
    <w:rsid w:val="007339D2"/>
    <w:rsid w:val="00734AC1"/>
    <w:rsid w:val="00734C35"/>
    <w:rsid w:val="00734F1A"/>
    <w:rsid w:val="00736065"/>
    <w:rsid w:val="0073619A"/>
    <w:rsid w:val="00736C8F"/>
    <w:rsid w:val="0073703B"/>
    <w:rsid w:val="0074006F"/>
    <w:rsid w:val="007404B0"/>
    <w:rsid w:val="00741015"/>
    <w:rsid w:val="00741D75"/>
    <w:rsid w:val="00741FC7"/>
    <w:rsid w:val="007421CA"/>
    <w:rsid w:val="00742796"/>
    <w:rsid w:val="007428D7"/>
    <w:rsid w:val="00742D87"/>
    <w:rsid w:val="0074306D"/>
    <w:rsid w:val="00743746"/>
    <w:rsid w:val="00745ADD"/>
    <w:rsid w:val="0074621F"/>
    <w:rsid w:val="007463FB"/>
    <w:rsid w:val="007502A9"/>
    <w:rsid w:val="00750E7E"/>
    <w:rsid w:val="00751350"/>
    <w:rsid w:val="007513CD"/>
    <w:rsid w:val="00751C21"/>
    <w:rsid w:val="00751F14"/>
    <w:rsid w:val="007526CC"/>
    <w:rsid w:val="00752D8F"/>
    <w:rsid w:val="007530E9"/>
    <w:rsid w:val="00753ADB"/>
    <w:rsid w:val="0075469A"/>
    <w:rsid w:val="007546BF"/>
    <w:rsid w:val="007546E8"/>
    <w:rsid w:val="00754E30"/>
    <w:rsid w:val="007557EA"/>
    <w:rsid w:val="00755D22"/>
    <w:rsid w:val="0075678D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40B4"/>
    <w:rsid w:val="007644C8"/>
    <w:rsid w:val="00764F0E"/>
    <w:rsid w:val="0076589F"/>
    <w:rsid w:val="007658BE"/>
    <w:rsid w:val="00766B1A"/>
    <w:rsid w:val="00766DFE"/>
    <w:rsid w:val="00766F40"/>
    <w:rsid w:val="00767BB9"/>
    <w:rsid w:val="00770F04"/>
    <w:rsid w:val="00772027"/>
    <w:rsid w:val="00773388"/>
    <w:rsid w:val="0077584D"/>
    <w:rsid w:val="0077642B"/>
    <w:rsid w:val="00776FCA"/>
    <w:rsid w:val="0077763F"/>
    <w:rsid w:val="0077797F"/>
    <w:rsid w:val="00780D1A"/>
    <w:rsid w:val="0078114D"/>
    <w:rsid w:val="007811AA"/>
    <w:rsid w:val="00782217"/>
    <w:rsid w:val="00782291"/>
    <w:rsid w:val="00783B46"/>
    <w:rsid w:val="00784800"/>
    <w:rsid w:val="00786605"/>
    <w:rsid w:val="00786A15"/>
    <w:rsid w:val="007914E4"/>
    <w:rsid w:val="007914F3"/>
    <w:rsid w:val="00791BFC"/>
    <w:rsid w:val="00791F2A"/>
    <w:rsid w:val="007926D8"/>
    <w:rsid w:val="00792720"/>
    <w:rsid w:val="0079273B"/>
    <w:rsid w:val="00792B69"/>
    <w:rsid w:val="0079300E"/>
    <w:rsid w:val="0079373D"/>
    <w:rsid w:val="007938F1"/>
    <w:rsid w:val="00793CDD"/>
    <w:rsid w:val="00793F73"/>
    <w:rsid w:val="00794BC4"/>
    <w:rsid w:val="00794F1E"/>
    <w:rsid w:val="00795316"/>
    <w:rsid w:val="0079538C"/>
    <w:rsid w:val="00795C50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5765"/>
    <w:rsid w:val="007A5B44"/>
    <w:rsid w:val="007A5B89"/>
    <w:rsid w:val="007A6354"/>
    <w:rsid w:val="007A74BB"/>
    <w:rsid w:val="007A77FC"/>
    <w:rsid w:val="007A7F48"/>
    <w:rsid w:val="007B058E"/>
    <w:rsid w:val="007B0864"/>
    <w:rsid w:val="007B0BB7"/>
    <w:rsid w:val="007B0E05"/>
    <w:rsid w:val="007B1E7E"/>
    <w:rsid w:val="007B2379"/>
    <w:rsid w:val="007B2509"/>
    <w:rsid w:val="007B2BDF"/>
    <w:rsid w:val="007B3BC2"/>
    <w:rsid w:val="007B3C69"/>
    <w:rsid w:val="007B5316"/>
    <w:rsid w:val="007B5DB4"/>
    <w:rsid w:val="007B6A0C"/>
    <w:rsid w:val="007C0795"/>
    <w:rsid w:val="007C11D4"/>
    <w:rsid w:val="007C13AC"/>
    <w:rsid w:val="007C14AD"/>
    <w:rsid w:val="007C1A9E"/>
    <w:rsid w:val="007C2A48"/>
    <w:rsid w:val="007C2DC7"/>
    <w:rsid w:val="007C3196"/>
    <w:rsid w:val="007C54E2"/>
    <w:rsid w:val="007C6C61"/>
    <w:rsid w:val="007C6F96"/>
    <w:rsid w:val="007C7E1F"/>
    <w:rsid w:val="007D08BB"/>
    <w:rsid w:val="007D1085"/>
    <w:rsid w:val="007D1926"/>
    <w:rsid w:val="007D198B"/>
    <w:rsid w:val="007D2518"/>
    <w:rsid w:val="007D2B29"/>
    <w:rsid w:val="007D362A"/>
    <w:rsid w:val="007D3950"/>
    <w:rsid w:val="007D3C15"/>
    <w:rsid w:val="007D467E"/>
    <w:rsid w:val="007D4D44"/>
    <w:rsid w:val="007D50FF"/>
    <w:rsid w:val="007D58A9"/>
    <w:rsid w:val="007D67C7"/>
    <w:rsid w:val="007D6B5D"/>
    <w:rsid w:val="007D7FFC"/>
    <w:rsid w:val="007E012B"/>
    <w:rsid w:val="007E0339"/>
    <w:rsid w:val="007E11B3"/>
    <w:rsid w:val="007E1E88"/>
    <w:rsid w:val="007E21DF"/>
    <w:rsid w:val="007E2609"/>
    <w:rsid w:val="007E27C9"/>
    <w:rsid w:val="007E38AD"/>
    <w:rsid w:val="007E40A2"/>
    <w:rsid w:val="007E41CB"/>
    <w:rsid w:val="007E5479"/>
    <w:rsid w:val="007E54D7"/>
    <w:rsid w:val="007E58BD"/>
    <w:rsid w:val="007E5942"/>
    <w:rsid w:val="007E5AC9"/>
    <w:rsid w:val="007E5F8E"/>
    <w:rsid w:val="007E6620"/>
    <w:rsid w:val="007E6DE8"/>
    <w:rsid w:val="007E77F9"/>
    <w:rsid w:val="007E7844"/>
    <w:rsid w:val="007E79A4"/>
    <w:rsid w:val="007F072E"/>
    <w:rsid w:val="007F1039"/>
    <w:rsid w:val="007F2366"/>
    <w:rsid w:val="007F329B"/>
    <w:rsid w:val="007F330C"/>
    <w:rsid w:val="007F5475"/>
    <w:rsid w:val="007F6EC7"/>
    <w:rsid w:val="007F75A8"/>
    <w:rsid w:val="007F7EA7"/>
    <w:rsid w:val="00802FC5"/>
    <w:rsid w:val="00805607"/>
    <w:rsid w:val="0080610D"/>
    <w:rsid w:val="008064B8"/>
    <w:rsid w:val="008072DA"/>
    <w:rsid w:val="0080737E"/>
    <w:rsid w:val="008077DC"/>
    <w:rsid w:val="00810624"/>
    <w:rsid w:val="0081078F"/>
    <w:rsid w:val="008107E9"/>
    <w:rsid w:val="008117FD"/>
    <w:rsid w:val="00811E37"/>
    <w:rsid w:val="00811E82"/>
    <w:rsid w:val="00812782"/>
    <w:rsid w:val="008138C1"/>
    <w:rsid w:val="00813982"/>
    <w:rsid w:val="008143CA"/>
    <w:rsid w:val="00815DA5"/>
    <w:rsid w:val="00815E16"/>
    <w:rsid w:val="00816255"/>
    <w:rsid w:val="00816B48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4168"/>
    <w:rsid w:val="0082437A"/>
    <w:rsid w:val="00824E4C"/>
    <w:rsid w:val="00824EBE"/>
    <w:rsid w:val="00826AE4"/>
    <w:rsid w:val="0082721C"/>
    <w:rsid w:val="0082753D"/>
    <w:rsid w:val="008304AF"/>
    <w:rsid w:val="00830882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471"/>
    <w:rsid w:val="008350F7"/>
    <w:rsid w:val="0083524E"/>
    <w:rsid w:val="0083537E"/>
    <w:rsid w:val="00835499"/>
    <w:rsid w:val="00835A0A"/>
    <w:rsid w:val="00835ECD"/>
    <w:rsid w:val="00836027"/>
    <w:rsid w:val="008369E5"/>
    <w:rsid w:val="008377E3"/>
    <w:rsid w:val="008378E7"/>
    <w:rsid w:val="00840667"/>
    <w:rsid w:val="00841D54"/>
    <w:rsid w:val="00842BDD"/>
    <w:rsid w:val="00842C27"/>
    <w:rsid w:val="00842C5E"/>
    <w:rsid w:val="00842E36"/>
    <w:rsid w:val="0084314E"/>
    <w:rsid w:val="00843C93"/>
    <w:rsid w:val="00844659"/>
    <w:rsid w:val="00844882"/>
    <w:rsid w:val="00844DEA"/>
    <w:rsid w:val="00847535"/>
    <w:rsid w:val="00847CF2"/>
    <w:rsid w:val="00850365"/>
    <w:rsid w:val="00850566"/>
    <w:rsid w:val="0085126C"/>
    <w:rsid w:val="0085295D"/>
    <w:rsid w:val="00852B3C"/>
    <w:rsid w:val="00852CA0"/>
    <w:rsid w:val="008530D6"/>
    <w:rsid w:val="008532E6"/>
    <w:rsid w:val="00853E48"/>
    <w:rsid w:val="00853F2A"/>
    <w:rsid w:val="00853FF2"/>
    <w:rsid w:val="008548AC"/>
    <w:rsid w:val="008551F2"/>
    <w:rsid w:val="00855910"/>
    <w:rsid w:val="00855D17"/>
    <w:rsid w:val="0085795D"/>
    <w:rsid w:val="00861D80"/>
    <w:rsid w:val="00862936"/>
    <w:rsid w:val="0086524C"/>
    <w:rsid w:val="0086603C"/>
    <w:rsid w:val="008661B9"/>
    <w:rsid w:val="0086745D"/>
    <w:rsid w:val="0086785A"/>
    <w:rsid w:val="008701AB"/>
    <w:rsid w:val="00870BF0"/>
    <w:rsid w:val="008716D8"/>
    <w:rsid w:val="00872077"/>
    <w:rsid w:val="008730B6"/>
    <w:rsid w:val="00873D1F"/>
    <w:rsid w:val="0087408A"/>
    <w:rsid w:val="00875ABA"/>
    <w:rsid w:val="00875E8F"/>
    <w:rsid w:val="00876585"/>
    <w:rsid w:val="00876C75"/>
    <w:rsid w:val="008771D6"/>
    <w:rsid w:val="008776B0"/>
    <w:rsid w:val="0088006C"/>
    <w:rsid w:val="0088012D"/>
    <w:rsid w:val="00881703"/>
    <w:rsid w:val="00881C47"/>
    <w:rsid w:val="00882C14"/>
    <w:rsid w:val="008831D9"/>
    <w:rsid w:val="00884237"/>
    <w:rsid w:val="00884CB7"/>
    <w:rsid w:val="00885A77"/>
    <w:rsid w:val="00887583"/>
    <w:rsid w:val="00891445"/>
    <w:rsid w:val="0089217E"/>
    <w:rsid w:val="00892570"/>
    <w:rsid w:val="00892781"/>
    <w:rsid w:val="00892994"/>
    <w:rsid w:val="0089304E"/>
    <w:rsid w:val="008939BF"/>
    <w:rsid w:val="00894C35"/>
    <w:rsid w:val="00894FE1"/>
    <w:rsid w:val="0089578F"/>
    <w:rsid w:val="0089595C"/>
    <w:rsid w:val="00895A28"/>
    <w:rsid w:val="00895B4C"/>
    <w:rsid w:val="00895FCD"/>
    <w:rsid w:val="00897183"/>
    <w:rsid w:val="008A04CF"/>
    <w:rsid w:val="008A07E4"/>
    <w:rsid w:val="008A133E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88A"/>
    <w:rsid w:val="008B1070"/>
    <w:rsid w:val="008B188F"/>
    <w:rsid w:val="008B1DE9"/>
    <w:rsid w:val="008B257D"/>
    <w:rsid w:val="008B3022"/>
    <w:rsid w:val="008B36D7"/>
    <w:rsid w:val="008B3792"/>
    <w:rsid w:val="008B38BE"/>
    <w:rsid w:val="008B47B4"/>
    <w:rsid w:val="008B48B3"/>
    <w:rsid w:val="008B4A29"/>
    <w:rsid w:val="008B5396"/>
    <w:rsid w:val="008B581F"/>
    <w:rsid w:val="008B6513"/>
    <w:rsid w:val="008B72AE"/>
    <w:rsid w:val="008B74DD"/>
    <w:rsid w:val="008B7D2B"/>
    <w:rsid w:val="008C0FD0"/>
    <w:rsid w:val="008C2F09"/>
    <w:rsid w:val="008C3418"/>
    <w:rsid w:val="008C341A"/>
    <w:rsid w:val="008C394E"/>
    <w:rsid w:val="008C40EC"/>
    <w:rsid w:val="008C4913"/>
    <w:rsid w:val="008C49F2"/>
    <w:rsid w:val="008C4AB5"/>
    <w:rsid w:val="008C4B46"/>
    <w:rsid w:val="008C4CEB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5000"/>
    <w:rsid w:val="008D668D"/>
    <w:rsid w:val="008D6888"/>
    <w:rsid w:val="008D6BAA"/>
    <w:rsid w:val="008D6D40"/>
    <w:rsid w:val="008D71CE"/>
    <w:rsid w:val="008E0E94"/>
    <w:rsid w:val="008E1234"/>
    <w:rsid w:val="008E197A"/>
    <w:rsid w:val="008E20F4"/>
    <w:rsid w:val="008E22C4"/>
    <w:rsid w:val="008E25B6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C67"/>
    <w:rsid w:val="008F238D"/>
    <w:rsid w:val="008F2611"/>
    <w:rsid w:val="008F4312"/>
    <w:rsid w:val="008F4C21"/>
    <w:rsid w:val="008F4C86"/>
    <w:rsid w:val="008F519E"/>
    <w:rsid w:val="008F6CE3"/>
    <w:rsid w:val="0090301E"/>
    <w:rsid w:val="009034D3"/>
    <w:rsid w:val="00903884"/>
    <w:rsid w:val="00903CDB"/>
    <w:rsid w:val="00904130"/>
    <w:rsid w:val="009057D2"/>
    <w:rsid w:val="00905A7F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48AD"/>
    <w:rsid w:val="00914B92"/>
    <w:rsid w:val="009155BC"/>
    <w:rsid w:val="00915758"/>
    <w:rsid w:val="00915A29"/>
    <w:rsid w:val="00915E96"/>
    <w:rsid w:val="0091674E"/>
    <w:rsid w:val="009168FE"/>
    <w:rsid w:val="00920333"/>
    <w:rsid w:val="00920771"/>
    <w:rsid w:val="00920C8A"/>
    <w:rsid w:val="009225A7"/>
    <w:rsid w:val="009229A9"/>
    <w:rsid w:val="009233BA"/>
    <w:rsid w:val="00923C02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C2"/>
    <w:rsid w:val="0093063C"/>
    <w:rsid w:val="009308FC"/>
    <w:rsid w:val="009317BC"/>
    <w:rsid w:val="00932AB3"/>
    <w:rsid w:val="00932BAD"/>
    <w:rsid w:val="00932F94"/>
    <w:rsid w:val="009346B2"/>
    <w:rsid w:val="00934930"/>
    <w:rsid w:val="00934BB2"/>
    <w:rsid w:val="0093666E"/>
    <w:rsid w:val="00936989"/>
    <w:rsid w:val="00936D66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3027"/>
    <w:rsid w:val="00943A02"/>
    <w:rsid w:val="009441DB"/>
    <w:rsid w:val="00944591"/>
    <w:rsid w:val="00944CAA"/>
    <w:rsid w:val="00944D72"/>
    <w:rsid w:val="00944EF3"/>
    <w:rsid w:val="00945377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2BD"/>
    <w:rsid w:val="009525B3"/>
    <w:rsid w:val="00952D70"/>
    <w:rsid w:val="00953565"/>
    <w:rsid w:val="009542F0"/>
    <w:rsid w:val="00954C90"/>
    <w:rsid w:val="00955651"/>
    <w:rsid w:val="00955A8E"/>
    <w:rsid w:val="0095758E"/>
    <w:rsid w:val="00961347"/>
    <w:rsid w:val="00962267"/>
    <w:rsid w:val="00962377"/>
    <w:rsid w:val="00962382"/>
    <w:rsid w:val="009627C7"/>
    <w:rsid w:val="00962886"/>
    <w:rsid w:val="00962BCC"/>
    <w:rsid w:val="00964681"/>
    <w:rsid w:val="0096497A"/>
    <w:rsid w:val="00965252"/>
    <w:rsid w:val="00967FC7"/>
    <w:rsid w:val="009704BC"/>
    <w:rsid w:val="00970C0C"/>
    <w:rsid w:val="0097180F"/>
    <w:rsid w:val="009723A1"/>
    <w:rsid w:val="00972DB2"/>
    <w:rsid w:val="00972E97"/>
    <w:rsid w:val="00972FBA"/>
    <w:rsid w:val="00973614"/>
    <w:rsid w:val="00973CC2"/>
    <w:rsid w:val="009742AB"/>
    <w:rsid w:val="00974874"/>
    <w:rsid w:val="009749B1"/>
    <w:rsid w:val="00974E1F"/>
    <w:rsid w:val="00976993"/>
    <w:rsid w:val="0097724C"/>
    <w:rsid w:val="009777AF"/>
    <w:rsid w:val="00980866"/>
    <w:rsid w:val="009808DC"/>
    <w:rsid w:val="00980D24"/>
    <w:rsid w:val="009814D8"/>
    <w:rsid w:val="00981731"/>
    <w:rsid w:val="00982037"/>
    <w:rsid w:val="009822AD"/>
    <w:rsid w:val="009824DF"/>
    <w:rsid w:val="0098358E"/>
    <w:rsid w:val="00983C2E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AA3"/>
    <w:rsid w:val="009948C1"/>
    <w:rsid w:val="00995B27"/>
    <w:rsid w:val="00996166"/>
    <w:rsid w:val="00996772"/>
    <w:rsid w:val="00996C9F"/>
    <w:rsid w:val="00997037"/>
    <w:rsid w:val="00997A7D"/>
    <w:rsid w:val="00997CBB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4FA"/>
    <w:rsid w:val="009A4689"/>
    <w:rsid w:val="009A524D"/>
    <w:rsid w:val="009A5698"/>
    <w:rsid w:val="009A6BB1"/>
    <w:rsid w:val="009B00E6"/>
    <w:rsid w:val="009B09CD"/>
    <w:rsid w:val="009B1028"/>
    <w:rsid w:val="009B2383"/>
    <w:rsid w:val="009B3EC7"/>
    <w:rsid w:val="009B4078"/>
    <w:rsid w:val="009B4356"/>
    <w:rsid w:val="009B4CC9"/>
    <w:rsid w:val="009B54E7"/>
    <w:rsid w:val="009B596B"/>
    <w:rsid w:val="009B5A6F"/>
    <w:rsid w:val="009B6193"/>
    <w:rsid w:val="009C0566"/>
    <w:rsid w:val="009C07D4"/>
    <w:rsid w:val="009C0F46"/>
    <w:rsid w:val="009C1272"/>
    <w:rsid w:val="009C1595"/>
    <w:rsid w:val="009C1726"/>
    <w:rsid w:val="009C173D"/>
    <w:rsid w:val="009C23A8"/>
    <w:rsid w:val="009C2AC9"/>
    <w:rsid w:val="009C2B44"/>
    <w:rsid w:val="009C30AA"/>
    <w:rsid w:val="009C43D1"/>
    <w:rsid w:val="009C4A81"/>
    <w:rsid w:val="009C5608"/>
    <w:rsid w:val="009C59A6"/>
    <w:rsid w:val="009C59FC"/>
    <w:rsid w:val="009C5BA9"/>
    <w:rsid w:val="009C6A52"/>
    <w:rsid w:val="009D006D"/>
    <w:rsid w:val="009D068B"/>
    <w:rsid w:val="009D0A30"/>
    <w:rsid w:val="009D0AB2"/>
    <w:rsid w:val="009D15DD"/>
    <w:rsid w:val="009D3276"/>
    <w:rsid w:val="009D3715"/>
    <w:rsid w:val="009D444C"/>
    <w:rsid w:val="009D4525"/>
    <w:rsid w:val="009D473A"/>
    <w:rsid w:val="009D4B14"/>
    <w:rsid w:val="009D5577"/>
    <w:rsid w:val="009D5952"/>
    <w:rsid w:val="009D6105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3804"/>
    <w:rsid w:val="009E3BB3"/>
    <w:rsid w:val="009E3FD2"/>
    <w:rsid w:val="009E4ABC"/>
    <w:rsid w:val="009E5870"/>
    <w:rsid w:val="009E61AC"/>
    <w:rsid w:val="009E6485"/>
    <w:rsid w:val="009E750B"/>
    <w:rsid w:val="009F08F6"/>
    <w:rsid w:val="009F0CDB"/>
    <w:rsid w:val="009F0EA4"/>
    <w:rsid w:val="009F2A0F"/>
    <w:rsid w:val="009F3403"/>
    <w:rsid w:val="009F39CB"/>
    <w:rsid w:val="009F3F07"/>
    <w:rsid w:val="009F599D"/>
    <w:rsid w:val="009F72B9"/>
    <w:rsid w:val="009F7CEA"/>
    <w:rsid w:val="009F7E7A"/>
    <w:rsid w:val="00A00347"/>
    <w:rsid w:val="00A00EE5"/>
    <w:rsid w:val="00A03489"/>
    <w:rsid w:val="00A03832"/>
    <w:rsid w:val="00A047C0"/>
    <w:rsid w:val="00A0486F"/>
    <w:rsid w:val="00A049C9"/>
    <w:rsid w:val="00A049E2"/>
    <w:rsid w:val="00A05320"/>
    <w:rsid w:val="00A054DF"/>
    <w:rsid w:val="00A061AF"/>
    <w:rsid w:val="00A06AE1"/>
    <w:rsid w:val="00A070C0"/>
    <w:rsid w:val="00A077D4"/>
    <w:rsid w:val="00A10A84"/>
    <w:rsid w:val="00A10B3E"/>
    <w:rsid w:val="00A111E9"/>
    <w:rsid w:val="00A119F1"/>
    <w:rsid w:val="00A11C6A"/>
    <w:rsid w:val="00A11C74"/>
    <w:rsid w:val="00A11CD2"/>
    <w:rsid w:val="00A12B34"/>
    <w:rsid w:val="00A1344B"/>
    <w:rsid w:val="00A1372E"/>
    <w:rsid w:val="00A13908"/>
    <w:rsid w:val="00A151FD"/>
    <w:rsid w:val="00A152E6"/>
    <w:rsid w:val="00A158F8"/>
    <w:rsid w:val="00A15EB1"/>
    <w:rsid w:val="00A16C49"/>
    <w:rsid w:val="00A16FD2"/>
    <w:rsid w:val="00A17B98"/>
    <w:rsid w:val="00A17C0E"/>
    <w:rsid w:val="00A20076"/>
    <w:rsid w:val="00A200E9"/>
    <w:rsid w:val="00A201AB"/>
    <w:rsid w:val="00A216A2"/>
    <w:rsid w:val="00A219E7"/>
    <w:rsid w:val="00A2290B"/>
    <w:rsid w:val="00A229E4"/>
    <w:rsid w:val="00A2417A"/>
    <w:rsid w:val="00A246C2"/>
    <w:rsid w:val="00A24A6A"/>
    <w:rsid w:val="00A26318"/>
    <w:rsid w:val="00A26D8D"/>
    <w:rsid w:val="00A275DA"/>
    <w:rsid w:val="00A27692"/>
    <w:rsid w:val="00A31236"/>
    <w:rsid w:val="00A31C6F"/>
    <w:rsid w:val="00A328C6"/>
    <w:rsid w:val="00A339BD"/>
    <w:rsid w:val="00A3403E"/>
    <w:rsid w:val="00A345BA"/>
    <w:rsid w:val="00A3560F"/>
    <w:rsid w:val="00A35AE5"/>
    <w:rsid w:val="00A35D4E"/>
    <w:rsid w:val="00A35D99"/>
    <w:rsid w:val="00A35DD1"/>
    <w:rsid w:val="00A366DD"/>
    <w:rsid w:val="00A36DC1"/>
    <w:rsid w:val="00A403E2"/>
    <w:rsid w:val="00A40714"/>
    <w:rsid w:val="00A40884"/>
    <w:rsid w:val="00A40F83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26AD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0293"/>
    <w:rsid w:val="00A61155"/>
    <w:rsid w:val="00A61854"/>
    <w:rsid w:val="00A61E27"/>
    <w:rsid w:val="00A61F48"/>
    <w:rsid w:val="00A62DE2"/>
    <w:rsid w:val="00A62E6C"/>
    <w:rsid w:val="00A6389A"/>
    <w:rsid w:val="00A63DC8"/>
    <w:rsid w:val="00A647A0"/>
    <w:rsid w:val="00A65D67"/>
    <w:rsid w:val="00A66143"/>
    <w:rsid w:val="00A66CBC"/>
    <w:rsid w:val="00A66F58"/>
    <w:rsid w:val="00A6799F"/>
    <w:rsid w:val="00A70990"/>
    <w:rsid w:val="00A71EEB"/>
    <w:rsid w:val="00A726A7"/>
    <w:rsid w:val="00A72F13"/>
    <w:rsid w:val="00A73918"/>
    <w:rsid w:val="00A73AFE"/>
    <w:rsid w:val="00A76D22"/>
    <w:rsid w:val="00A8008C"/>
    <w:rsid w:val="00A802FB"/>
    <w:rsid w:val="00A80403"/>
    <w:rsid w:val="00A809AC"/>
    <w:rsid w:val="00A80E2F"/>
    <w:rsid w:val="00A81018"/>
    <w:rsid w:val="00A81B03"/>
    <w:rsid w:val="00A8273B"/>
    <w:rsid w:val="00A841CC"/>
    <w:rsid w:val="00A844CE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1B47"/>
    <w:rsid w:val="00A91EAA"/>
    <w:rsid w:val="00A924EA"/>
    <w:rsid w:val="00A9264B"/>
    <w:rsid w:val="00A93000"/>
    <w:rsid w:val="00A941C9"/>
    <w:rsid w:val="00A942A7"/>
    <w:rsid w:val="00A943BB"/>
    <w:rsid w:val="00A95C85"/>
    <w:rsid w:val="00A95E21"/>
    <w:rsid w:val="00A9616A"/>
    <w:rsid w:val="00A961B0"/>
    <w:rsid w:val="00A96237"/>
    <w:rsid w:val="00A963A4"/>
    <w:rsid w:val="00A966A4"/>
    <w:rsid w:val="00A96DCC"/>
    <w:rsid w:val="00A97736"/>
    <w:rsid w:val="00A97DC1"/>
    <w:rsid w:val="00A97E66"/>
    <w:rsid w:val="00AA188F"/>
    <w:rsid w:val="00AA2B9C"/>
    <w:rsid w:val="00AA30AF"/>
    <w:rsid w:val="00AA3C3D"/>
    <w:rsid w:val="00AA4739"/>
    <w:rsid w:val="00AA47EA"/>
    <w:rsid w:val="00AA530D"/>
    <w:rsid w:val="00AA53B0"/>
    <w:rsid w:val="00AA5B4D"/>
    <w:rsid w:val="00AA63A9"/>
    <w:rsid w:val="00AA6F19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39C9"/>
    <w:rsid w:val="00AB4292"/>
    <w:rsid w:val="00AB4E03"/>
    <w:rsid w:val="00AB5407"/>
    <w:rsid w:val="00AB5C71"/>
    <w:rsid w:val="00AB71C8"/>
    <w:rsid w:val="00AC00B9"/>
    <w:rsid w:val="00AC0237"/>
    <w:rsid w:val="00AC0460"/>
    <w:rsid w:val="00AC0933"/>
    <w:rsid w:val="00AC0A30"/>
    <w:rsid w:val="00AC1B7C"/>
    <w:rsid w:val="00AC26D8"/>
    <w:rsid w:val="00AC307C"/>
    <w:rsid w:val="00AC32F4"/>
    <w:rsid w:val="00AC3A4B"/>
    <w:rsid w:val="00AC3D72"/>
    <w:rsid w:val="00AC455A"/>
    <w:rsid w:val="00AC4B40"/>
    <w:rsid w:val="00AC60C2"/>
    <w:rsid w:val="00AC6CC4"/>
    <w:rsid w:val="00AC6D00"/>
    <w:rsid w:val="00AC76C6"/>
    <w:rsid w:val="00AD0973"/>
    <w:rsid w:val="00AD2182"/>
    <w:rsid w:val="00AD2392"/>
    <w:rsid w:val="00AD268D"/>
    <w:rsid w:val="00AD28E5"/>
    <w:rsid w:val="00AD3749"/>
    <w:rsid w:val="00AD3C4C"/>
    <w:rsid w:val="00AD3DBC"/>
    <w:rsid w:val="00AD3F85"/>
    <w:rsid w:val="00AD4337"/>
    <w:rsid w:val="00AD4E2E"/>
    <w:rsid w:val="00AD5AE6"/>
    <w:rsid w:val="00AD6723"/>
    <w:rsid w:val="00AD6AE6"/>
    <w:rsid w:val="00AD70E7"/>
    <w:rsid w:val="00AE04A6"/>
    <w:rsid w:val="00AE3781"/>
    <w:rsid w:val="00AE45F9"/>
    <w:rsid w:val="00AE4917"/>
    <w:rsid w:val="00AE49C5"/>
    <w:rsid w:val="00AE5693"/>
    <w:rsid w:val="00AE5AB9"/>
    <w:rsid w:val="00AE62D5"/>
    <w:rsid w:val="00AE7A23"/>
    <w:rsid w:val="00AE7BCF"/>
    <w:rsid w:val="00AE7D6D"/>
    <w:rsid w:val="00AE7FAF"/>
    <w:rsid w:val="00AF00F5"/>
    <w:rsid w:val="00AF0D91"/>
    <w:rsid w:val="00AF136A"/>
    <w:rsid w:val="00AF1B15"/>
    <w:rsid w:val="00AF1C91"/>
    <w:rsid w:val="00AF1D18"/>
    <w:rsid w:val="00AF2919"/>
    <w:rsid w:val="00AF34C4"/>
    <w:rsid w:val="00AF4524"/>
    <w:rsid w:val="00AF476B"/>
    <w:rsid w:val="00AF5C08"/>
    <w:rsid w:val="00AF794B"/>
    <w:rsid w:val="00B0015F"/>
    <w:rsid w:val="00B00169"/>
    <w:rsid w:val="00B0051A"/>
    <w:rsid w:val="00B00E3E"/>
    <w:rsid w:val="00B011D5"/>
    <w:rsid w:val="00B021A5"/>
    <w:rsid w:val="00B02952"/>
    <w:rsid w:val="00B02A57"/>
    <w:rsid w:val="00B03DB7"/>
    <w:rsid w:val="00B04834"/>
    <w:rsid w:val="00B04957"/>
    <w:rsid w:val="00B04CB8"/>
    <w:rsid w:val="00B05435"/>
    <w:rsid w:val="00B0609E"/>
    <w:rsid w:val="00B06967"/>
    <w:rsid w:val="00B0696C"/>
    <w:rsid w:val="00B076B3"/>
    <w:rsid w:val="00B07F24"/>
    <w:rsid w:val="00B10B4E"/>
    <w:rsid w:val="00B116A0"/>
    <w:rsid w:val="00B11876"/>
    <w:rsid w:val="00B11981"/>
    <w:rsid w:val="00B11C94"/>
    <w:rsid w:val="00B124DD"/>
    <w:rsid w:val="00B15372"/>
    <w:rsid w:val="00B157ED"/>
    <w:rsid w:val="00B15B4F"/>
    <w:rsid w:val="00B16515"/>
    <w:rsid w:val="00B17F46"/>
    <w:rsid w:val="00B20519"/>
    <w:rsid w:val="00B205C7"/>
    <w:rsid w:val="00B20778"/>
    <w:rsid w:val="00B207CA"/>
    <w:rsid w:val="00B20D13"/>
    <w:rsid w:val="00B2110C"/>
    <w:rsid w:val="00B21416"/>
    <w:rsid w:val="00B2146A"/>
    <w:rsid w:val="00B21C5C"/>
    <w:rsid w:val="00B22C00"/>
    <w:rsid w:val="00B2361F"/>
    <w:rsid w:val="00B24D90"/>
    <w:rsid w:val="00B25805"/>
    <w:rsid w:val="00B2692B"/>
    <w:rsid w:val="00B2718B"/>
    <w:rsid w:val="00B3040A"/>
    <w:rsid w:val="00B305D3"/>
    <w:rsid w:val="00B3189D"/>
    <w:rsid w:val="00B33EEE"/>
    <w:rsid w:val="00B348D8"/>
    <w:rsid w:val="00B34B07"/>
    <w:rsid w:val="00B350FD"/>
    <w:rsid w:val="00B352B3"/>
    <w:rsid w:val="00B35ECD"/>
    <w:rsid w:val="00B361A1"/>
    <w:rsid w:val="00B40221"/>
    <w:rsid w:val="00B40612"/>
    <w:rsid w:val="00B41FC5"/>
    <w:rsid w:val="00B422A1"/>
    <w:rsid w:val="00B447D8"/>
    <w:rsid w:val="00B44C22"/>
    <w:rsid w:val="00B4521B"/>
    <w:rsid w:val="00B4527D"/>
    <w:rsid w:val="00B45A5E"/>
    <w:rsid w:val="00B46A2D"/>
    <w:rsid w:val="00B47256"/>
    <w:rsid w:val="00B47ABF"/>
    <w:rsid w:val="00B5092A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6A7"/>
    <w:rsid w:val="00B637F9"/>
    <w:rsid w:val="00B63974"/>
    <w:rsid w:val="00B63977"/>
    <w:rsid w:val="00B63D30"/>
    <w:rsid w:val="00B63F1C"/>
    <w:rsid w:val="00B641A1"/>
    <w:rsid w:val="00B65800"/>
    <w:rsid w:val="00B65F8D"/>
    <w:rsid w:val="00B661D7"/>
    <w:rsid w:val="00B66398"/>
    <w:rsid w:val="00B6656D"/>
    <w:rsid w:val="00B67FFA"/>
    <w:rsid w:val="00B7006B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72E7"/>
    <w:rsid w:val="00B772EB"/>
    <w:rsid w:val="00B77BB8"/>
    <w:rsid w:val="00B80898"/>
    <w:rsid w:val="00B8242B"/>
    <w:rsid w:val="00B82A9E"/>
    <w:rsid w:val="00B83455"/>
    <w:rsid w:val="00B83D06"/>
    <w:rsid w:val="00B844E8"/>
    <w:rsid w:val="00B85A70"/>
    <w:rsid w:val="00B9029D"/>
    <w:rsid w:val="00B90809"/>
    <w:rsid w:val="00B912FE"/>
    <w:rsid w:val="00B91B6F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58DF"/>
    <w:rsid w:val="00BA5A59"/>
    <w:rsid w:val="00BA5DC2"/>
    <w:rsid w:val="00BA607F"/>
    <w:rsid w:val="00BA6C7C"/>
    <w:rsid w:val="00BA7016"/>
    <w:rsid w:val="00BA76D0"/>
    <w:rsid w:val="00BA787B"/>
    <w:rsid w:val="00BB0401"/>
    <w:rsid w:val="00BB05B4"/>
    <w:rsid w:val="00BB20BB"/>
    <w:rsid w:val="00BB20F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C0410"/>
    <w:rsid w:val="00BC049F"/>
    <w:rsid w:val="00BC0D53"/>
    <w:rsid w:val="00BC0E5C"/>
    <w:rsid w:val="00BC1AD9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83C"/>
    <w:rsid w:val="00BC6B01"/>
    <w:rsid w:val="00BC7546"/>
    <w:rsid w:val="00BC757F"/>
    <w:rsid w:val="00BC7EA6"/>
    <w:rsid w:val="00BD003A"/>
    <w:rsid w:val="00BD175A"/>
    <w:rsid w:val="00BD1D45"/>
    <w:rsid w:val="00BD1EA1"/>
    <w:rsid w:val="00BD3099"/>
    <w:rsid w:val="00BD3E62"/>
    <w:rsid w:val="00BD477A"/>
    <w:rsid w:val="00BD4C36"/>
    <w:rsid w:val="00BD5261"/>
    <w:rsid w:val="00BD5557"/>
    <w:rsid w:val="00BD5932"/>
    <w:rsid w:val="00BD686B"/>
    <w:rsid w:val="00BD73E6"/>
    <w:rsid w:val="00BE21A9"/>
    <w:rsid w:val="00BE263E"/>
    <w:rsid w:val="00BE2C35"/>
    <w:rsid w:val="00BE3045"/>
    <w:rsid w:val="00BE3611"/>
    <w:rsid w:val="00BE37BD"/>
    <w:rsid w:val="00BE3917"/>
    <w:rsid w:val="00BE3F11"/>
    <w:rsid w:val="00BE438D"/>
    <w:rsid w:val="00BE4675"/>
    <w:rsid w:val="00BE552A"/>
    <w:rsid w:val="00BE5851"/>
    <w:rsid w:val="00BE5916"/>
    <w:rsid w:val="00BE603A"/>
    <w:rsid w:val="00BE6CB3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2D9F"/>
    <w:rsid w:val="00C03B8D"/>
    <w:rsid w:val="00C0428C"/>
    <w:rsid w:val="00C04532"/>
    <w:rsid w:val="00C048D9"/>
    <w:rsid w:val="00C051B8"/>
    <w:rsid w:val="00C0604C"/>
    <w:rsid w:val="00C06D1A"/>
    <w:rsid w:val="00C06FC3"/>
    <w:rsid w:val="00C078F3"/>
    <w:rsid w:val="00C11262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6E21"/>
    <w:rsid w:val="00C17526"/>
    <w:rsid w:val="00C17C1B"/>
    <w:rsid w:val="00C20366"/>
    <w:rsid w:val="00C21A09"/>
    <w:rsid w:val="00C2309E"/>
    <w:rsid w:val="00C237EF"/>
    <w:rsid w:val="00C237F5"/>
    <w:rsid w:val="00C24241"/>
    <w:rsid w:val="00C24516"/>
    <w:rsid w:val="00C247D2"/>
    <w:rsid w:val="00C24A70"/>
    <w:rsid w:val="00C26BC4"/>
    <w:rsid w:val="00C26C34"/>
    <w:rsid w:val="00C27C76"/>
    <w:rsid w:val="00C317AA"/>
    <w:rsid w:val="00C31FE9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40424"/>
    <w:rsid w:val="00C410E5"/>
    <w:rsid w:val="00C41387"/>
    <w:rsid w:val="00C4276C"/>
    <w:rsid w:val="00C4329D"/>
    <w:rsid w:val="00C43374"/>
    <w:rsid w:val="00C43B2E"/>
    <w:rsid w:val="00C447B4"/>
    <w:rsid w:val="00C44BC0"/>
    <w:rsid w:val="00C45A69"/>
    <w:rsid w:val="00C468ED"/>
    <w:rsid w:val="00C46AA2"/>
    <w:rsid w:val="00C46C48"/>
    <w:rsid w:val="00C46F3F"/>
    <w:rsid w:val="00C4733A"/>
    <w:rsid w:val="00C503A9"/>
    <w:rsid w:val="00C50BCF"/>
    <w:rsid w:val="00C510FF"/>
    <w:rsid w:val="00C5217A"/>
    <w:rsid w:val="00C52960"/>
    <w:rsid w:val="00C52979"/>
    <w:rsid w:val="00C52B00"/>
    <w:rsid w:val="00C52B98"/>
    <w:rsid w:val="00C530BE"/>
    <w:rsid w:val="00C54147"/>
    <w:rsid w:val="00C542F0"/>
    <w:rsid w:val="00C55F0E"/>
    <w:rsid w:val="00C566B0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D84"/>
    <w:rsid w:val="00C64C4E"/>
    <w:rsid w:val="00C65239"/>
    <w:rsid w:val="00C66B2F"/>
    <w:rsid w:val="00C67911"/>
    <w:rsid w:val="00C70F7A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ECF"/>
    <w:rsid w:val="00C80C9F"/>
    <w:rsid w:val="00C80D03"/>
    <w:rsid w:val="00C80D37"/>
    <w:rsid w:val="00C811D4"/>
    <w:rsid w:val="00C81346"/>
    <w:rsid w:val="00C8151A"/>
    <w:rsid w:val="00C81770"/>
    <w:rsid w:val="00C81C99"/>
    <w:rsid w:val="00C81E51"/>
    <w:rsid w:val="00C82355"/>
    <w:rsid w:val="00C824CE"/>
    <w:rsid w:val="00C82609"/>
    <w:rsid w:val="00C82804"/>
    <w:rsid w:val="00C85C0F"/>
    <w:rsid w:val="00C86257"/>
    <w:rsid w:val="00C87775"/>
    <w:rsid w:val="00C87821"/>
    <w:rsid w:val="00C8795F"/>
    <w:rsid w:val="00C87FF6"/>
    <w:rsid w:val="00C92726"/>
    <w:rsid w:val="00C934EE"/>
    <w:rsid w:val="00C9365B"/>
    <w:rsid w:val="00C94343"/>
    <w:rsid w:val="00C94642"/>
    <w:rsid w:val="00C94AEE"/>
    <w:rsid w:val="00C95FF7"/>
    <w:rsid w:val="00C96AF0"/>
    <w:rsid w:val="00C96D00"/>
    <w:rsid w:val="00C97264"/>
    <w:rsid w:val="00C975ED"/>
    <w:rsid w:val="00C97A3C"/>
    <w:rsid w:val="00CA1130"/>
    <w:rsid w:val="00CA1F8F"/>
    <w:rsid w:val="00CA2552"/>
    <w:rsid w:val="00CA2591"/>
    <w:rsid w:val="00CA27EC"/>
    <w:rsid w:val="00CA4FB5"/>
    <w:rsid w:val="00CA564F"/>
    <w:rsid w:val="00CA57B4"/>
    <w:rsid w:val="00CA6092"/>
    <w:rsid w:val="00CA6443"/>
    <w:rsid w:val="00CA6689"/>
    <w:rsid w:val="00CA6A17"/>
    <w:rsid w:val="00CA74E3"/>
    <w:rsid w:val="00CB147A"/>
    <w:rsid w:val="00CB1F42"/>
    <w:rsid w:val="00CB285C"/>
    <w:rsid w:val="00CB3B01"/>
    <w:rsid w:val="00CB41F3"/>
    <w:rsid w:val="00CB4E2B"/>
    <w:rsid w:val="00CB58E2"/>
    <w:rsid w:val="00CB6234"/>
    <w:rsid w:val="00CB62CB"/>
    <w:rsid w:val="00CB64F3"/>
    <w:rsid w:val="00CB6D1F"/>
    <w:rsid w:val="00CB6FB2"/>
    <w:rsid w:val="00CB74B4"/>
    <w:rsid w:val="00CB7A46"/>
    <w:rsid w:val="00CC00A4"/>
    <w:rsid w:val="00CC2E58"/>
    <w:rsid w:val="00CC3806"/>
    <w:rsid w:val="00CC4281"/>
    <w:rsid w:val="00CC4FB4"/>
    <w:rsid w:val="00CC5C57"/>
    <w:rsid w:val="00CC6070"/>
    <w:rsid w:val="00CC648A"/>
    <w:rsid w:val="00CC76CE"/>
    <w:rsid w:val="00CD0ABD"/>
    <w:rsid w:val="00CD0D5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E07BB"/>
    <w:rsid w:val="00CE09AE"/>
    <w:rsid w:val="00CE14D2"/>
    <w:rsid w:val="00CE2137"/>
    <w:rsid w:val="00CE3B09"/>
    <w:rsid w:val="00CE3DDC"/>
    <w:rsid w:val="00CE3F65"/>
    <w:rsid w:val="00CE3FFA"/>
    <w:rsid w:val="00CE4BAA"/>
    <w:rsid w:val="00CE630D"/>
    <w:rsid w:val="00CE63EE"/>
    <w:rsid w:val="00CE695B"/>
    <w:rsid w:val="00CE7EE1"/>
    <w:rsid w:val="00CE7EFF"/>
    <w:rsid w:val="00CF0428"/>
    <w:rsid w:val="00CF1344"/>
    <w:rsid w:val="00CF16FB"/>
    <w:rsid w:val="00CF2220"/>
    <w:rsid w:val="00CF2295"/>
    <w:rsid w:val="00CF28F3"/>
    <w:rsid w:val="00CF290D"/>
    <w:rsid w:val="00CF2A3D"/>
    <w:rsid w:val="00CF3BDE"/>
    <w:rsid w:val="00CF3F1A"/>
    <w:rsid w:val="00CF6654"/>
    <w:rsid w:val="00CF6A5B"/>
    <w:rsid w:val="00CF6F66"/>
    <w:rsid w:val="00CF72B2"/>
    <w:rsid w:val="00CF754C"/>
    <w:rsid w:val="00CF7E12"/>
    <w:rsid w:val="00D00DCF"/>
    <w:rsid w:val="00D01FD2"/>
    <w:rsid w:val="00D020F4"/>
    <w:rsid w:val="00D02592"/>
    <w:rsid w:val="00D02627"/>
    <w:rsid w:val="00D04391"/>
    <w:rsid w:val="00D04C4C"/>
    <w:rsid w:val="00D05286"/>
    <w:rsid w:val="00D05B09"/>
    <w:rsid w:val="00D05F32"/>
    <w:rsid w:val="00D0627F"/>
    <w:rsid w:val="00D06AD0"/>
    <w:rsid w:val="00D06D66"/>
    <w:rsid w:val="00D06E9F"/>
    <w:rsid w:val="00D07ABE"/>
    <w:rsid w:val="00D07CEE"/>
    <w:rsid w:val="00D10338"/>
    <w:rsid w:val="00D103C0"/>
    <w:rsid w:val="00D10F21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31F"/>
    <w:rsid w:val="00D15DEC"/>
    <w:rsid w:val="00D16D15"/>
    <w:rsid w:val="00D16E1C"/>
    <w:rsid w:val="00D17833"/>
    <w:rsid w:val="00D2019A"/>
    <w:rsid w:val="00D202C0"/>
    <w:rsid w:val="00D203FB"/>
    <w:rsid w:val="00D22352"/>
    <w:rsid w:val="00D22964"/>
    <w:rsid w:val="00D23550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D84"/>
    <w:rsid w:val="00D32EFC"/>
    <w:rsid w:val="00D33562"/>
    <w:rsid w:val="00D33C85"/>
    <w:rsid w:val="00D33F81"/>
    <w:rsid w:val="00D33FA8"/>
    <w:rsid w:val="00D351F3"/>
    <w:rsid w:val="00D36C35"/>
    <w:rsid w:val="00D36D37"/>
    <w:rsid w:val="00D3754E"/>
    <w:rsid w:val="00D37B0B"/>
    <w:rsid w:val="00D37F44"/>
    <w:rsid w:val="00D40387"/>
    <w:rsid w:val="00D4096A"/>
    <w:rsid w:val="00D41C47"/>
    <w:rsid w:val="00D41CF1"/>
    <w:rsid w:val="00D42073"/>
    <w:rsid w:val="00D44748"/>
    <w:rsid w:val="00D44888"/>
    <w:rsid w:val="00D44A8F"/>
    <w:rsid w:val="00D44D35"/>
    <w:rsid w:val="00D44FF2"/>
    <w:rsid w:val="00D461AF"/>
    <w:rsid w:val="00D472B8"/>
    <w:rsid w:val="00D476C0"/>
    <w:rsid w:val="00D50927"/>
    <w:rsid w:val="00D528F4"/>
    <w:rsid w:val="00D52AAA"/>
    <w:rsid w:val="00D53033"/>
    <w:rsid w:val="00D53161"/>
    <w:rsid w:val="00D5432B"/>
    <w:rsid w:val="00D548D6"/>
    <w:rsid w:val="00D5494D"/>
    <w:rsid w:val="00D54BC4"/>
    <w:rsid w:val="00D564F4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45B8"/>
    <w:rsid w:val="00D65117"/>
    <w:rsid w:val="00D6558D"/>
    <w:rsid w:val="00D65620"/>
    <w:rsid w:val="00D65C15"/>
    <w:rsid w:val="00D65FF8"/>
    <w:rsid w:val="00D6608E"/>
    <w:rsid w:val="00D66334"/>
    <w:rsid w:val="00D66C08"/>
    <w:rsid w:val="00D66E43"/>
    <w:rsid w:val="00D67062"/>
    <w:rsid w:val="00D6710D"/>
    <w:rsid w:val="00D679AB"/>
    <w:rsid w:val="00D67FED"/>
    <w:rsid w:val="00D70BB5"/>
    <w:rsid w:val="00D70D9F"/>
    <w:rsid w:val="00D70FAB"/>
    <w:rsid w:val="00D71583"/>
    <w:rsid w:val="00D72906"/>
    <w:rsid w:val="00D72BC8"/>
    <w:rsid w:val="00D72BCE"/>
    <w:rsid w:val="00D72CB6"/>
    <w:rsid w:val="00D731B6"/>
    <w:rsid w:val="00D731BD"/>
    <w:rsid w:val="00D736E5"/>
    <w:rsid w:val="00D73B54"/>
    <w:rsid w:val="00D73E07"/>
    <w:rsid w:val="00D74A52"/>
    <w:rsid w:val="00D74DE9"/>
    <w:rsid w:val="00D75E45"/>
    <w:rsid w:val="00D7707D"/>
    <w:rsid w:val="00D77B5F"/>
    <w:rsid w:val="00D77C55"/>
    <w:rsid w:val="00D77E65"/>
    <w:rsid w:val="00D80BB9"/>
    <w:rsid w:val="00D80D24"/>
    <w:rsid w:val="00D80F71"/>
    <w:rsid w:val="00D817F7"/>
    <w:rsid w:val="00D81A8A"/>
    <w:rsid w:val="00D826B4"/>
    <w:rsid w:val="00D8390C"/>
    <w:rsid w:val="00D841A9"/>
    <w:rsid w:val="00D84566"/>
    <w:rsid w:val="00D84EE9"/>
    <w:rsid w:val="00D86542"/>
    <w:rsid w:val="00D87E63"/>
    <w:rsid w:val="00D900A7"/>
    <w:rsid w:val="00D90165"/>
    <w:rsid w:val="00D91A29"/>
    <w:rsid w:val="00D91B1D"/>
    <w:rsid w:val="00D922A5"/>
    <w:rsid w:val="00D92951"/>
    <w:rsid w:val="00D92D94"/>
    <w:rsid w:val="00D92F9C"/>
    <w:rsid w:val="00D93481"/>
    <w:rsid w:val="00D93788"/>
    <w:rsid w:val="00D9485C"/>
    <w:rsid w:val="00D94B05"/>
    <w:rsid w:val="00D959F0"/>
    <w:rsid w:val="00D9667F"/>
    <w:rsid w:val="00D979A7"/>
    <w:rsid w:val="00D97DF1"/>
    <w:rsid w:val="00D97F7D"/>
    <w:rsid w:val="00DA0303"/>
    <w:rsid w:val="00DA0B84"/>
    <w:rsid w:val="00DA122F"/>
    <w:rsid w:val="00DA1BD6"/>
    <w:rsid w:val="00DA2568"/>
    <w:rsid w:val="00DA3576"/>
    <w:rsid w:val="00DA3A26"/>
    <w:rsid w:val="00DA3D06"/>
    <w:rsid w:val="00DA3D0C"/>
    <w:rsid w:val="00DA3EDB"/>
    <w:rsid w:val="00DA519C"/>
    <w:rsid w:val="00DA63CC"/>
    <w:rsid w:val="00DA6B12"/>
    <w:rsid w:val="00DA72BB"/>
    <w:rsid w:val="00DA7631"/>
    <w:rsid w:val="00DA7F0D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549E"/>
    <w:rsid w:val="00DB5542"/>
    <w:rsid w:val="00DB5AD9"/>
    <w:rsid w:val="00DB601D"/>
    <w:rsid w:val="00DB6B0C"/>
    <w:rsid w:val="00DB6EB0"/>
    <w:rsid w:val="00DB714D"/>
    <w:rsid w:val="00DB7960"/>
    <w:rsid w:val="00DB7AF8"/>
    <w:rsid w:val="00DB7D1B"/>
    <w:rsid w:val="00DC0C7A"/>
    <w:rsid w:val="00DC0C81"/>
    <w:rsid w:val="00DC0CA2"/>
    <w:rsid w:val="00DC0E93"/>
    <w:rsid w:val="00DC176F"/>
    <w:rsid w:val="00DC1C04"/>
    <w:rsid w:val="00DC2348"/>
    <w:rsid w:val="00DC2B1D"/>
    <w:rsid w:val="00DC3EDD"/>
    <w:rsid w:val="00DC40E8"/>
    <w:rsid w:val="00DC5242"/>
    <w:rsid w:val="00DC6045"/>
    <w:rsid w:val="00DC70F5"/>
    <w:rsid w:val="00DC7682"/>
    <w:rsid w:val="00DC77AA"/>
    <w:rsid w:val="00DD0A5D"/>
    <w:rsid w:val="00DD0B1F"/>
    <w:rsid w:val="00DD2D46"/>
    <w:rsid w:val="00DD2FB0"/>
    <w:rsid w:val="00DD3578"/>
    <w:rsid w:val="00DD369B"/>
    <w:rsid w:val="00DD3BD5"/>
    <w:rsid w:val="00DD3FBC"/>
    <w:rsid w:val="00DD4535"/>
    <w:rsid w:val="00DD4BFF"/>
    <w:rsid w:val="00DD5DDD"/>
    <w:rsid w:val="00DD630F"/>
    <w:rsid w:val="00DD64AA"/>
    <w:rsid w:val="00DD6EB7"/>
    <w:rsid w:val="00DD70FA"/>
    <w:rsid w:val="00DD772B"/>
    <w:rsid w:val="00DE1517"/>
    <w:rsid w:val="00DE157B"/>
    <w:rsid w:val="00DE157E"/>
    <w:rsid w:val="00DE29A7"/>
    <w:rsid w:val="00DE2C77"/>
    <w:rsid w:val="00DE2E19"/>
    <w:rsid w:val="00DE303A"/>
    <w:rsid w:val="00DE3143"/>
    <w:rsid w:val="00DE3261"/>
    <w:rsid w:val="00DE35F8"/>
    <w:rsid w:val="00DE385C"/>
    <w:rsid w:val="00DE39F5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C7D"/>
    <w:rsid w:val="00DF3527"/>
    <w:rsid w:val="00DF3B36"/>
    <w:rsid w:val="00DF3E12"/>
    <w:rsid w:val="00DF3E35"/>
    <w:rsid w:val="00DF4754"/>
    <w:rsid w:val="00DF4ED0"/>
    <w:rsid w:val="00DF622B"/>
    <w:rsid w:val="00DF69A3"/>
    <w:rsid w:val="00DF6CC2"/>
    <w:rsid w:val="00DF76AA"/>
    <w:rsid w:val="00DF7A81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C85"/>
    <w:rsid w:val="00E04621"/>
    <w:rsid w:val="00E05076"/>
    <w:rsid w:val="00E0518B"/>
    <w:rsid w:val="00E051FD"/>
    <w:rsid w:val="00E0769B"/>
    <w:rsid w:val="00E07E20"/>
    <w:rsid w:val="00E07E4A"/>
    <w:rsid w:val="00E10122"/>
    <w:rsid w:val="00E10DEB"/>
    <w:rsid w:val="00E11083"/>
    <w:rsid w:val="00E11383"/>
    <w:rsid w:val="00E11C34"/>
    <w:rsid w:val="00E13273"/>
    <w:rsid w:val="00E14AFB"/>
    <w:rsid w:val="00E15583"/>
    <w:rsid w:val="00E15B24"/>
    <w:rsid w:val="00E16539"/>
    <w:rsid w:val="00E16650"/>
    <w:rsid w:val="00E17859"/>
    <w:rsid w:val="00E17EEA"/>
    <w:rsid w:val="00E20963"/>
    <w:rsid w:val="00E20A2F"/>
    <w:rsid w:val="00E20E6F"/>
    <w:rsid w:val="00E215AC"/>
    <w:rsid w:val="00E244E0"/>
    <w:rsid w:val="00E245D5"/>
    <w:rsid w:val="00E248BF"/>
    <w:rsid w:val="00E24E05"/>
    <w:rsid w:val="00E275C5"/>
    <w:rsid w:val="00E3116F"/>
    <w:rsid w:val="00E3176D"/>
    <w:rsid w:val="00E31C35"/>
    <w:rsid w:val="00E32CD5"/>
    <w:rsid w:val="00E332E8"/>
    <w:rsid w:val="00E337D4"/>
    <w:rsid w:val="00E33B8F"/>
    <w:rsid w:val="00E341B7"/>
    <w:rsid w:val="00E34E4E"/>
    <w:rsid w:val="00E36A31"/>
    <w:rsid w:val="00E40624"/>
    <w:rsid w:val="00E408BF"/>
    <w:rsid w:val="00E42CE8"/>
    <w:rsid w:val="00E4329F"/>
    <w:rsid w:val="00E43C19"/>
    <w:rsid w:val="00E448B1"/>
    <w:rsid w:val="00E457E7"/>
    <w:rsid w:val="00E45AD9"/>
    <w:rsid w:val="00E46B4D"/>
    <w:rsid w:val="00E46D15"/>
    <w:rsid w:val="00E47A90"/>
    <w:rsid w:val="00E504BE"/>
    <w:rsid w:val="00E506B0"/>
    <w:rsid w:val="00E50717"/>
    <w:rsid w:val="00E50D4A"/>
    <w:rsid w:val="00E50FC3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BC6"/>
    <w:rsid w:val="00E5708C"/>
    <w:rsid w:val="00E57E6F"/>
    <w:rsid w:val="00E57F35"/>
    <w:rsid w:val="00E610D6"/>
    <w:rsid w:val="00E61EB1"/>
    <w:rsid w:val="00E62599"/>
    <w:rsid w:val="00E62A4F"/>
    <w:rsid w:val="00E63977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877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178"/>
    <w:rsid w:val="00E74D39"/>
    <w:rsid w:val="00E74E87"/>
    <w:rsid w:val="00E756C9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40DC"/>
    <w:rsid w:val="00E840E7"/>
    <w:rsid w:val="00E84F6A"/>
    <w:rsid w:val="00E85DEC"/>
    <w:rsid w:val="00E85F2F"/>
    <w:rsid w:val="00E8624F"/>
    <w:rsid w:val="00E86A5A"/>
    <w:rsid w:val="00E873C2"/>
    <w:rsid w:val="00E9097E"/>
    <w:rsid w:val="00E920E1"/>
    <w:rsid w:val="00E93EC3"/>
    <w:rsid w:val="00E94720"/>
    <w:rsid w:val="00E94A6B"/>
    <w:rsid w:val="00E9535F"/>
    <w:rsid w:val="00E95B0F"/>
    <w:rsid w:val="00E95CC4"/>
    <w:rsid w:val="00E96C3B"/>
    <w:rsid w:val="00E96E8E"/>
    <w:rsid w:val="00E97B43"/>
    <w:rsid w:val="00EA0BB5"/>
    <w:rsid w:val="00EA19CA"/>
    <w:rsid w:val="00EA1C8E"/>
    <w:rsid w:val="00EA247B"/>
    <w:rsid w:val="00EA2CE4"/>
    <w:rsid w:val="00EA33A2"/>
    <w:rsid w:val="00EA3F96"/>
    <w:rsid w:val="00EA48D0"/>
    <w:rsid w:val="00EA593A"/>
    <w:rsid w:val="00EA6128"/>
    <w:rsid w:val="00EA6977"/>
    <w:rsid w:val="00EA6A6E"/>
    <w:rsid w:val="00EA6A98"/>
    <w:rsid w:val="00EA6DCB"/>
    <w:rsid w:val="00EA7C6B"/>
    <w:rsid w:val="00EB0F01"/>
    <w:rsid w:val="00EB1582"/>
    <w:rsid w:val="00EB1A7C"/>
    <w:rsid w:val="00EB1F03"/>
    <w:rsid w:val="00EB2838"/>
    <w:rsid w:val="00EB3E8D"/>
    <w:rsid w:val="00EB5ADB"/>
    <w:rsid w:val="00EB6218"/>
    <w:rsid w:val="00EB66A5"/>
    <w:rsid w:val="00EB69EF"/>
    <w:rsid w:val="00EB7706"/>
    <w:rsid w:val="00EC0E8A"/>
    <w:rsid w:val="00EC225C"/>
    <w:rsid w:val="00EC34F3"/>
    <w:rsid w:val="00EC375B"/>
    <w:rsid w:val="00EC4F39"/>
    <w:rsid w:val="00EC52CD"/>
    <w:rsid w:val="00EC5873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F98"/>
    <w:rsid w:val="00ED3E1B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2281"/>
    <w:rsid w:val="00EE2336"/>
    <w:rsid w:val="00EE25EA"/>
    <w:rsid w:val="00EE276D"/>
    <w:rsid w:val="00EE2AF3"/>
    <w:rsid w:val="00EE34B6"/>
    <w:rsid w:val="00EE4741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214A"/>
    <w:rsid w:val="00EF34D3"/>
    <w:rsid w:val="00EF38CF"/>
    <w:rsid w:val="00EF3C89"/>
    <w:rsid w:val="00EF475A"/>
    <w:rsid w:val="00EF5339"/>
    <w:rsid w:val="00EF6651"/>
    <w:rsid w:val="00EF6B9E"/>
    <w:rsid w:val="00EF6E0F"/>
    <w:rsid w:val="00EF7EF1"/>
    <w:rsid w:val="00F016E6"/>
    <w:rsid w:val="00F01988"/>
    <w:rsid w:val="00F01BB0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F6"/>
    <w:rsid w:val="00F0504C"/>
    <w:rsid w:val="00F055FF"/>
    <w:rsid w:val="00F0582B"/>
    <w:rsid w:val="00F07352"/>
    <w:rsid w:val="00F076B8"/>
    <w:rsid w:val="00F100D0"/>
    <w:rsid w:val="00F109FC"/>
    <w:rsid w:val="00F12750"/>
    <w:rsid w:val="00F13A94"/>
    <w:rsid w:val="00F13D95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6232"/>
    <w:rsid w:val="00F2637D"/>
    <w:rsid w:val="00F26D44"/>
    <w:rsid w:val="00F27EE6"/>
    <w:rsid w:val="00F3047C"/>
    <w:rsid w:val="00F30D43"/>
    <w:rsid w:val="00F31296"/>
    <w:rsid w:val="00F31334"/>
    <w:rsid w:val="00F32724"/>
    <w:rsid w:val="00F32E76"/>
    <w:rsid w:val="00F33998"/>
    <w:rsid w:val="00F340EE"/>
    <w:rsid w:val="00F342FD"/>
    <w:rsid w:val="00F34E9E"/>
    <w:rsid w:val="00F34FE2"/>
    <w:rsid w:val="00F36DC0"/>
    <w:rsid w:val="00F37E1F"/>
    <w:rsid w:val="00F400A1"/>
    <w:rsid w:val="00F40AB0"/>
    <w:rsid w:val="00F40C6D"/>
    <w:rsid w:val="00F41374"/>
    <w:rsid w:val="00F41684"/>
    <w:rsid w:val="00F418ED"/>
    <w:rsid w:val="00F42EFD"/>
    <w:rsid w:val="00F43914"/>
    <w:rsid w:val="00F43FE0"/>
    <w:rsid w:val="00F4401D"/>
    <w:rsid w:val="00F44755"/>
    <w:rsid w:val="00F451CD"/>
    <w:rsid w:val="00F455E0"/>
    <w:rsid w:val="00F45DF7"/>
    <w:rsid w:val="00F45E7C"/>
    <w:rsid w:val="00F466BA"/>
    <w:rsid w:val="00F475E8"/>
    <w:rsid w:val="00F518D0"/>
    <w:rsid w:val="00F53A9C"/>
    <w:rsid w:val="00F5458D"/>
    <w:rsid w:val="00F5467B"/>
    <w:rsid w:val="00F548D4"/>
    <w:rsid w:val="00F54F3A"/>
    <w:rsid w:val="00F55028"/>
    <w:rsid w:val="00F55DFB"/>
    <w:rsid w:val="00F5670E"/>
    <w:rsid w:val="00F56ADF"/>
    <w:rsid w:val="00F5767D"/>
    <w:rsid w:val="00F5789A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8FF"/>
    <w:rsid w:val="00F670F7"/>
    <w:rsid w:val="00F702E2"/>
    <w:rsid w:val="00F7058F"/>
    <w:rsid w:val="00F70B2E"/>
    <w:rsid w:val="00F70FD5"/>
    <w:rsid w:val="00F710B8"/>
    <w:rsid w:val="00F71272"/>
    <w:rsid w:val="00F71FAA"/>
    <w:rsid w:val="00F73385"/>
    <w:rsid w:val="00F73FE1"/>
    <w:rsid w:val="00F74C9F"/>
    <w:rsid w:val="00F759EE"/>
    <w:rsid w:val="00F7677E"/>
    <w:rsid w:val="00F76B93"/>
    <w:rsid w:val="00F76D1A"/>
    <w:rsid w:val="00F76F3C"/>
    <w:rsid w:val="00F77911"/>
    <w:rsid w:val="00F77AA0"/>
    <w:rsid w:val="00F803D9"/>
    <w:rsid w:val="00F808C5"/>
    <w:rsid w:val="00F81D0E"/>
    <w:rsid w:val="00F832E1"/>
    <w:rsid w:val="00F844A6"/>
    <w:rsid w:val="00F84BB0"/>
    <w:rsid w:val="00F85369"/>
    <w:rsid w:val="00F8565C"/>
    <w:rsid w:val="00F858DD"/>
    <w:rsid w:val="00F8644C"/>
    <w:rsid w:val="00F8644F"/>
    <w:rsid w:val="00F8650B"/>
    <w:rsid w:val="00F8682C"/>
    <w:rsid w:val="00F873D9"/>
    <w:rsid w:val="00F8787D"/>
    <w:rsid w:val="00F91ACF"/>
    <w:rsid w:val="00F91B63"/>
    <w:rsid w:val="00F9269B"/>
    <w:rsid w:val="00F9319A"/>
    <w:rsid w:val="00F93DC9"/>
    <w:rsid w:val="00F945A1"/>
    <w:rsid w:val="00F94872"/>
    <w:rsid w:val="00F9547F"/>
    <w:rsid w:val="00F96717"/>
    <w:rsid w:val="00F9679F"/>
    <w:rsid w:val="00F967E0"/>
    <w:rsid w:val="00F96A6A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3E5C"/>
    <w:rsid w:val="00FA3F9A"/>
    <w:rsid w:val="00FA43B6"/>
    <w:rsid w:val="00FA4C14"/>
    <w:rsid w:val="00FA4EA2"/>
    <w:rsid w:val="00FA5A3F"/>
    <w:rsid w:val="00FA5CCF"/>
    <w:rsid w:val="00FA5D88"/>
    <w:rsid w:val="00FA6D0A"/>
    <w:rsid w:val="00FA7113"/>
    <w:rsid w:val="00FA751A"/>
    <w:rsid w:val="00FA7AEE"/>
    <w:rsid w:val="00FB0152"/>
    <w:rsid w:val="00FB0218"/>
    <w:rsid w:val="00FB0AEE"/>
    <w:rsid w:val="00FB1482"/>
    <w:rsid w:val="00FB1A63"/>
    <w:rsid w:val="00FB1F30"/>
    <w:rsid w:val="00FB2017"/>
    <w:rsid w:val="00FB212A"/>
    <w:rsid w:val="00FB2772"/>
    <w:rsid w:val="00FB2835"/>
    <w:rsid w:val="00FB29A4"/>
    <w:rsid w:val="00FB33E4"/>
    <w:rsid w:val="00FB3858"/>
    <w:rsid w:val="00FB406E"/>
    <w:rsid w:val="00FB5641"/>
    <w:rsid w:val="00FB5A78"/>
    <w:rsid w:val="00FB6C2B"/>
    <w:rsid w:val="00FB7378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D01EE"/>
    <w:rsid w:val="00FD0236"/>
    <w:rsid w:val="00FD050B"/>
    <w:rsid w:val="00FD066C"/>
    <w:rsid w:val="00FD163D"/>
    <w:rsid w:val="00FD16D0"/>
    <w:rsid w:val="00FD17F7"/>
    <w:rsid w:val="00FD298B"/>
    <w:rsid w:val="00FD34F8"/>
    <w:rsid w:val="00FD514D"/>
    <w:rsid w:val="00FD554D"/>
    <w:rsid w:val="00FD5812"/>
    <w:rsid w:val="00FD5B24"/>
    <w:rsid w:val="00FD6125"/>
    <w:rsid w:val="00FD68C6"/>
    <w:rsid w:val="00FE0301"/>
    <w:rsid w:val="00FE05B4"/>
    <w:rsid w:val="00FE072A"/>
    <w:rsid w:val="00FE1231"/>
    <w:rsid w:val="00FE1593"/>
    <w:rsid w:val="00FE30C5"/>
    <w:rsid w:val="00FE31E9"/>
    <w:rsid w:val="00FE362B"/>
    <w:rsid w:val="00FE37EF"/>
    <w:rsid w:val="00FE3C95"/>
    <w:rsid w:val="00FE4FBE"/>
    <w:rsid w:val="00FE5C16"/>
    <w:rsid w:val="00FE5F5F"/>
    <w:rsid w:val="00FE7308"/>
    <w:rsid w:val="00FE7542"/>
    <w:rsid w:val="00FE7D49"/>
    <w:rsid w:val="00FF0D93"/>
    <w:rsid w:val="00FF17CA"/>
    <w:rsid w:val="00FF1E3C"/>
    <w:rsid w:val="00FF25D6"/>
    <w:rsid w:val="00FF2BC7"/>
    <w:rsid w:val="00FF322C"/>
    <w:rsid w:val="00FF32B1"/>
    <w:rsid w:val="00FF373C"/>
    <w:rsid w:val="00FF42CB"/>
    <w:rsid w:val="00FF5739"/>
    <w:rsid w:val="00FF5E81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character" w:customStyle="1" w:styleId="fontstyle01">
    <w:name w:val="fontstyle01"/>
    <w:basedOn w:val="DefaultParagraphFont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semiHidden/>
    <w:unhideWhenUsed/>
    <w:rsid w:val="00997CBB"/>
    <w:pPr>
      <w:spacing w:after="120"/>
    </w:pPr>
  </w:style>
  <w:style w:type="character" w:customStyle="1" w:styleId="BodyTextChar">
    <w:name w:val="Body Text Char"/>
    <w:basedOn w:val="DefaultParagraphFont"/>
    <w:link w:val="BodyText0"/>
    <w:semiHidden/>
    <w:rsid w:val="00997CBB"/>
    <w:rPr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mentor.ieee.org/802.11/dcn/20/11-21-0726-00-00be-cc34-cid1321-rl-sig.docx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8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F583D-7474-48C6-99B7-07A9C8654E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0B3F01-1ED9-4C5D-996B-DA50C4CA91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038260-24F3-4D92-951B-D351FE069A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5B90E4-6595-4460-AEB5-0140381D7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2184</TotalTime>
  <Pages>4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802.11-21/0371r0</vt:lpstr>
    </vt:vector>
  </TitlesOfParts>
  <Company>Huawei Technologies Co.,Ltd.</Company>
  <LinksUpToDate>false</LinksUpToDate>
  <CharactersWithSpaces>3581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802.11-21/0726r0</dc:title>
  <dc:subject>Submission</dc:subject>
  <dc:creator>Youhan Kim (Qualcomm)</dc:creator>
  <cp:keywords>Apr. 2021</cp:keywords>
  <cp:lastModifiedBy>Youhan Kim</cp:lastModifiedBy>
  <cp:revision>622</cp:revision>
  <cp:lastPrinted>2017-05-01T13:09:00Z</cp:lastPrinted>
  <dcterms:created xsi:type="dcterms:W3CDTF">2019-09-10T05:24:00Z</dcterms:created>
  <dcterms:modified xsi:type="dcterms:W3CDTF">2021-04-23T19:02:00Z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