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BE433" w14:textId="77777777" w:rsidR="0098158F" w:rsidRPr="00C46726" w:rsidRDefault="0098158F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C46726">
        <w:rPr>
          <w:lang w:val="en-US"/>
        </w:rPr>
        <w:t>IEEE P802.11</w:t>
      </w:r>
      <w:r w:rsidRPr="00C46726">
        <w:rPr>
          <w:lang w:val="en-US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2288"/>
        <w:gridCol w:w="877"/>
        <w:gridCol w:w="3011"/>
      </w:tblGrid>
      <w:tr w:rsidR="0098158F" w:rsidRPr="00C46726" w14:paraId="017BFFDA" w14:textId="77777777" w:rsidTr="0020477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36E81F2" w14:textId="439518CE" w:rsidR="0098158F" w:rsidRPr="00C46726" w:rsidRDefault="000908B3">
            <w:pPr>
              <w:pStyle w:val="T2"/>
              <w:rPr>
                <w:lang w:val="en-US"/>
              </w:rPr>
            </w:pPr>
            <w:r>
              <w:rPr>
                <w:b w:val="0"/>
                <w:szCs w:val="28"/>
              </w:rPr>
              <w:t>TG</w:t>
            </w:r>
            <w:r w:rsidR="00204770">
              <w:rPr>
                <w:b w:val="0"/>
                <w:szCs w:val="28"/>
              </w:rPr>
              <w:t>be</w:t>
            </w:r>
            <w:r>
              <w:rPr>
                <w:b w:val="0"/>
                <w:szCs w:val="28"/>
              </w:rPr>
              <w:t xml:space="preserve"> </w:t>
            </w:r>
            <w:r w:rsidR="003A494D" w:rsidRPr="003A494D">
              <w:rPr>
                <w:b w:val="0"/>
                <w:szCs w:val="28"/>
              </w:rPr>
              <w:t>Coexistence Assessment</w:t>
            </w:r>
            <w:r w:rsidR="003A494D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Document</w:t>
            </w:r>
          </w:p>
        </w:tc>
      </w:tr>
      <w:tr w:rsidR="0098158F" w:rsidRPr="00C46726" w14:paraId="2E000BFA" w14:textId="77777777" w:rsidTr="0020477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D1306FF" w14:textId="63E4C53D" w:rsidR="0098158F" w:rsidRPr="00C46726" w:rsidRDefault="0098158F" w:rsidP="00EB407E">
            <w:pPr>
              <w:pStyle w:val="T2"/>
              <w:ind w:left="0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Date:</w:t>
            </w:r>
            <w:r w:rsidRPr="00C46726">
              <w:rPr>
                <w:b w:val="0"/>
                <w:sz w:val="20"/>
                <w:lang w:val="en-US"/>
              </w:rPr>
              <w:t xml:space="preserve">  </w:t>
            </w:r>
            <w:r w:rsidR="00170947">
              <w:rPr>
                <w:b w:val="0"/>
                <w:sz w:val="20"/>
                <w:lang w:val="en-US"/>
              </w:rPr>
              <w:t>2022-09-08</w:t>
            </w:r>
          </w:p>
        </w:tc>
      </w:tr>
      <w:tr w:rsidR="0098158F" w:rsidRPr="00C46726" w14:paraId="4D821E81" w14:textId="77777777" w:rsidTr="0020477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2D842A9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Author(s):</w:t>
            </w:r>
          </w:p>
        </w:tc>
      </w:tr>
      <w:tr w:rsidR="0098158F" w:rsidRPr="00C46726" w14:paraId="50D74C90" w14:textId="77777777" w:rsidTr="00204770">
        <w:trPr>
          <w:jc w:val="center"/>
        </w:trPr>
        <w:tc>
          <w:tcPr>
            <w:tcW w:w="1885" w:type="dxa"/>
            <w:vAlign w:val="center"/>
          </w:tcPr>
          <w:p w14:paraId="13D91993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Name</w:t>
            </w:r>
          </w:p>
        </w:tc>
        <w:tc>
          <w:tcPr>
            <w:tcW w:w="1515" w:type="dxa"/>
            <w:vAlign w:val="center"/>
          </w:tcPr>
          <w:p w14:paraId="0AB6E6A9" w14:textId="77777777" w:rsidR="0098158F" w:rsidRPr="00C46726" w:rsidRDefault="00C80533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Affiliation</w:t>
            </w:r>
          </w:p>
        </w:tc>
        <w:tc>
          <w:tcPr>
            <w:tcW w:w="2288" w:type="dxa"/>
            <w:vAlign w:val="center"/>
          </w:tcPr>
          <w:p w14:paraId="25BB9519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Address</w:t>
            </w:r>
          </w:p>
        </w:tc>
        <w:tc>
          <w:tcPr>
            <w:tcW w:w="877" w:type="dxa"/>
            <w:vAlign w:val="center"/>
          </w:tcPr>
          <w:p w14:paraId="2853A04C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Phone</w:t>
            </w:r>
          </w:p>
        </w:tc>
        <w:tc>
          <w:tcPr>
            <w:tcW w:w="3011" w:type="dxa"/>
            <w:vAlign w:val="center"/>
          </w:tcPr>
          <w:p w14:paraId="2B3950A3" w14:textId="77777777" w:rsidR="0098158F" w:rsidRPr="00C46726" w:rsidRDefault="00FE4C03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E</w:t>
            </w:r>
            <w:r w:rsidR="0098158F" w:rsidRPr="00C46726">
              <w:rPr>
                <w:sz w:val="20"/>
                <w:lang w:val="en-US"/>
              </w:rPr>
              <w:t>mail</w:t>
            </w:r>
          </w:p>
        </w:tc>
      </w:tr>
      <w:tr w:rsidR="0098158F" w:rsidRPr="00C46726" w14:paraId="1DCF2332" w14:textId="77777777" w:rsidTr="00204770">
        <w:trPr>
          <w:jc w:val="center"/>
        </w:trPr>
        <w:tc>
          <w:tcPr>
            <w:tcW w:w="1885" w:type="dxa"/>
            <w:vAlign w:val="center"/>
          </w:tcPr>
          <w:p w14:paraId="6EA117DC" w14:textId="3BA2E983" w:rsidR="0098158F" w:rsidRPr="00C10E1A" w:rsidRDefault="0020477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Sigurd Schelstraete</w:t>
            </w:r>
          </w:p>
        </w:tc>
        <w:tc>
          <w:tcPr>
            <w:tcW w:w="1515" w:type="dxa"/>
            <w:vAlign w:val="center"/>
          </w:tcPr>
          <w:p w14:paraId="351D542D" w14:textId="210D01C4" w:rsidR="0098158F" w:rsidRPr="00C10E1A" w:rsidRDefault="00204770" w:rsidP="00A22C92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MaxLinear</w:t>
            </w:r>
          </w:p>
        </w:tc>
        <w:tc>
          <w:tcPr>
            <w:tcW w:w="2288" w:type="dxa"/>
            <w:vAlign w:val="center"/>
          </w:tcPr>
          <w:p w14:paraId="41330290" w14:textId="77777777" w:rsidR="0098158F" w:rsidRPr="00C10E1A" w:rsidRDefault="0098158F" w:rsidP="00C10E1A">
            <w:pPr>
              <w:pStyle w:val="covertext"/>
              <w:spacing w:before="0" w:after="0"/>
              <w:rPr>
                <w:rFonts w:eastAsia="MS Mincho"/>
                <w:b/>
                <w:sz w:val="20"/>
              </w:rPr>
            </w:pPr>
          </w:p>
        </w:tc>
        <w:tc>
          <w:tcPr>
            <w:tcW w:w="877" w:type="dxa"/>
            <w:vAlign w:val="center"/>
          </w:tcPr>
          <w:p w14:paraId="5CF61B56" w14:textId="77777777" w:rsidR="0098158F" w:rsidRPr="00C10E1A" w:rsidRDefault="0098158F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6883A7F4" w14:textId="1B73E6B0" w:rsidR="0098158F" w:rsidRPr="00C10E1A" w:rsidRDefault="00204770" w:rsidP="00743AC9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sschelstraete@maxlinear.com</w:t>
            </w:r>
          </w:p>
        </w:tc>
      </w:tr>
      <w:tr w:rsidR="00E5021C" w:rsidRPr="00C46726" w14:paraId="7F3C6D98" w14:textId="77777777" w:rsidTr="00204770">
        <w:trPr>
          <w:jc w:val="center"/>
        </w:trPr>
        <w:tc>
          <w:tcPr>
            <w:tcW w:w="1885" w:type="dxa"/>
          </w:tcPr>
          <w:p w14:paraId="2E85E9B1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1515" w:type="dxa"/>
          </w:tcPr>
          <w:p w14:paraId="6262EB70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2288" w:type="dxa"/>
          </w:tcPr>
          <w:p w14:paraId="07EF141D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877" w:type="dxa"/>
          </w:tcPr>
          <w:p w14:paraId="79E349A4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3011" w:type="dxa"/>
          </w:tcPr>
          <w:p w14:paraId="1F8CFFC2" w14:textId="77777777" w:rsidR="00E5021C" w:rsidRPr="00E5021C" w:rsidRDefault="00E5021C" w:rsidP="00935698">
            <w:pPr>
              <w:rPr>
                <w:sz w:val="20"/>
                <w:szCs w:val="28"/>
              </w:rPr>
            </w:pPr>
          </w:p>
        </w:tc>
      </w:tr>
    </w:tbl>
    <w:p w14:paraId="4C45624B" w14:textId="77777777" w:rsidR="0098158F" w:rsidRPr="00C46726" w:rsidRDefault="0053180E">
      <w:pPr>
        <w:pStyle w:val="T1"/>
        <w:spacing w:after="120"/>
        <w:rPr>
          <w:sz w:val="22"/>
          <w:lang w:val="en-US"/>
        </w:rPr>
      </w:pPr>
      <w:r w:rsidRPr="00C4672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5C25146" wp14:editId="6AB4C820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9CE00" w14:textId="77777777" w:rsidR="00A20FCE" w:rsidRDefault="00A20FC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C60CBB" w14:textId="652089F3" w:rsidR="005712DD" w:rsidRDefault="000908B3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This serves as the </w:t>
                            </w:r>
                            <w:r w:rsidR="003A494D" w:rsidRPr="003A494D">
                              <w:rPr>
                                <w:szCs w:val="24"/>
                              </w:rPr>
                              <w:t>Coexistence Assessment</w:t>
                            </w:r>
                            <w:r w:rsidR="003A494D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document for TG</w:t>
                            </w:r>
                            <w:r w:rsidR="00204770">
                              <w:rPr>
                                <w:szCs w:val="24"/>
                              </w:rPr>
                              <w:t>be.</w:t>
                            </w:r>
                          </w:p>
                          <w:p w14:paraId="4FF37BE4" w14:textId="4AE4B4DE" w:rsidR="008669DD" w:rsidRDefault="008669DD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42FB76B9" w14:textId="259E8ABE" w:rsidR="008669DD" w:rsidRDefault="008669DD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R0: </w:t>
                            </w:r>
                            <w:r w:rsidR="002413A6">
                              <w:rPr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Cs w:val="24"/>
                              </w:rPr>
                              <w:t>nitial version.</w:t>
                            </w:r>
                            <w:r w:rsidR="002413A6">
                              <w:rPr>
                                <w:szCs w:val="24"/>
                              </w:rPr>
                              <w:t xml:space="preserve"> Includes several comments identifying areas for feedback.</w:t>
                            </w:r>
                          </w:p>
                          <w:p w14:paraId="4E3D54AE" w14:textId="2FC8CC02" w:rsidR="001E3C03" w:rsidRDefault="001E3C03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R1: </w:t>
                            </w:r>
                            <w:r w:rsidR="00DA509C">
                              <w:rPr>
                                <w:szCs w:val="24"/>
                              </w:rPr>
                              <w:t>Renamed to “</w:t>
                            </w:r>
                            <w:r w:rsidR="00DA509C" w:rsidRPr="003A494D">
                              <w:rPr>
                                <w:szCs w:val="28"/>
                              </w:rPr>
                              <w:t>Coexistence Assessment</w:t>
                            </w:r>
                            <w:r w:rsidR="00DA509C">
                              <w:rPr>
                                <w:szCs w:val="28"/>
                              </w:rPr>
                              <w:t xml:space="preserve"> Document</w:t>
                            </w:r>
                            <w:r w:rsidR="00DA509C">
                              <w:rPr>
                                <w:szCs w:val="24"/>
                              </w:rPr>
                              <w:t xml:space="preserve">” per latest </w:t>
                            </w:r>
                            <w:r w:rsidR="00DA509C">
                              <w:t>IEEE 802 Operations Manual</w:t>
                            </w:r>
                            <w:r w:rsidR="005C7EFF">
                              <w:t>, added VLP</w:t>
                            </w:r>
                            <w:r w:rsidR="00DA509C">
                              <w:rPr>
                                <w:szCs w:val="24"/>
                              </w:rPr>
                              <w:t>.</w:t>
                            </w:r>
                          </w:p>
                          <w:p w14:paraId="454742F1" w14:textId="0B9FD866" w:rsidR="0013527D" w:rsidRDefault="0013527D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R2: updated with comments received during </w:t>
                            </w:r>
                            <w:r w:rsidR="001D23D7">
                              <w:rPr>
                                <w:szCs w:val="24"/>
                              </w:rPr>
                              <w:t>4/28 Joint TGbe call</w:t>
                            </w:r>
                          </w:p>
                          <w:p w14:paraId="0E3D6818" w14:textId="16819555" w:rsidR="00181009" w:rsidRDefault="00181009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R3: updated with comments received during 5/12 Joint TGbe call</w:t>
                            </w:r>
                          </w:p>
                          <w:p w14:paraId="044A98A0" w14:textId="3674BE12" w:rsidR="0090082F" w:rsidRDefault="0090082F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R4: updated with comments received during CC37</w:t>
                            </w:r>
                          </w:p>
                          <w:p w14:paraId="37AC7947" w14:textId="3523D9E3" w:rsidR="00AD0402" w:rsidRDefault="00AD0402" w:rsidP="00204770">
                            <w:pPr>
                              <w:jc w:val="both"/>
                              <w:rPr>
                                <w:ins w:id="0" w:author="Sigurd Schelstraete" w:date="2022-09-01T12:57:00Z"/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R5:</w:t>
                            </w:r>
                            <w:r w:rsidR="002263CA">
                              <w:rPr>
                                <w:szCs w:val="24"/>
                              </w:rPr>
                              <w:t xml:space="preserve"> u</w:t>
                            </w:r>
                            <w:r>
                              <w:rPr>
                                <w:szCs w:val="24"/>
                              </w:rPr>
                              <w:t xml:space="preserve">pdated with approved comment resolutions (see </w:t>
                            </w:r>
                            <w:r w:rsidR="00753D0C">
                              <w:rPr>
                                <w:szCs w:val="24"/>
                              </w:rPr>
                              <w:t>11-21/1059</w:t>
                            </w:r>
                            <w:r w:rsidR="00790A44">
                              <w:rPr>
                                <w:szCs w:val="24"/>
                              </w:rPr>
                              <w:t>r1</w:t>
                            </w:r>
                            <w:r>
                              <w:rPr>
                                <w:szCs w:val="24"/>
                              </w:rPr>
                              <w:t>)</w:t>
                            </w:r>
                            <w:r w:rsidR="00753D0C">
                              <w:rPr>
                                <w:szCs w:val="24"/>
                              </w:rPr>
                              <w:t>, as motioned on 8/25</w:t>
                            </w:r>
                            <w:r w:rsidR="00790A44">
                              <w:rPr>
                                <w:szCs w:val="24"/>
                              </w:rPr>
                              <w:t>/2021</w:t>
                            </w:r>
                            <w:r w:rsidR="00753D0C">
                              <w:rPr>
                                <w:szCs w:val="24"/>
                              </w:rPr>
                              <w:t xml:space="preserve"> (see </w:t>
                            </w:r>
                            <w:r w:rsidR="00BF1FCF">
                              <w:rPr>
                                <w:szCs w:val="24"/>
                              </w:rPr>
                              <w:t xml:space="preserve">Motion 235, </w:t>
                            </w:r>
                            <w:r w:rsidR="00AE36BC">
                              <w:rPr>
                                <w:szCs w:val="24"/>
                              </w:rPr>
                              <w:t>11-21/1982r37</w:t>
                            </w:r>
                            <w:r w:rsidR="00753D0C">
                              <w:rPr>
                                <w:szCs w:val="24"/>
                              </w:rPr>
                              <w:t>)</w:t>
                            </w:r>
                            <w:r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14:paraId="3B6AA106" w14:textId="76990C9D" w:rsidR="00F40263" w:rsidRDefault="00F40263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ins w:id="1" w:author="Sigurd Schelstraete" w:date="2022-09-01T12:57:00Z">
                              <w:r>
                                <w:rPr>
                                  <w:szCs w:val="24"/>
                                </w:rPr>
                                <w:t xml:space="preserve">R6: </w:t>
                              </w:r>
                              <w:r w:rsidR="00B5049F">
                                <w:rPr>
                                  <w:szCs w:val="24"/>
                                </w:rPr>
                                <w:t>updated with proposed resolutions of CA comments received du</w:t>
                              </w:r>
                            </w:ins>
                            <w:ins w:id="2" w:author="Sigurd Schelstraete" w:date="2022-09-01T12:58:00Z">
                              <w:r w:rsidR="00B5049F">
                                <w:rPr>
                                  <w:szCs w:val="24"/>
                                </w:rPr>
                                <w:t>ring LB266</w:t>
                              </w:r>
                            </w:ins>
                          </w:p>
                          <w:p w14:paraId="47E3090C" w14:textId="77777777" w:rsidR="0047516D" w:rsidRDefault="0047516D" w:rsidP="0047516D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C251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6279CE00" w14:textId="77777777" w:rsidR="00A20FCE" w:rsidRDefault="00A20FC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C60CBB" w14:textId="652089F3" w:rsidR="005712DD" w:rsidRDefault="000908B3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This serves as the </w:t>
                      </w:r>
                      <w:r w:rsidR="003A494D" w:rsidRPr="003A494D">
                        <w:rPr>
                          <w:szCs w:val="24"/>
                        </w:rPr>
                        <w:t>Coexistence Assessment</w:t>
                      </w:r>
                      <w:r w:rsidR="003A494D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 xml:space="preserve">document for </w:t>
                      </w:r>
                      <w:proofErr w:type="spellStart"/>
                      <w:r>
                        <w:rPr>
                          <w:szCs w:val="24"/>
                        </w:rPr>
                        <w:t>TG</w:t>
                      </w:r>
                      <w:r w:rsidR="00204770">
                        <w:rPr>
                          <w:szCs w:val="24"/>
                        </w:rPr>
                        <w:t>be</w:t>
                      </w:r>
                      <w:proofErr w:type="spellEnd"/>
                      <w:r w:rsidR="00204770">
                        <w:rPr>
                          <w:szCs w:val="24"/>
                        </w:rPr>
                        <w:t>.</w:t>
                      </w:r>
                    </w:p>
                    <w:p w14:paraId="4FF37BE4" w14:textId="4AE4B4DE" w:rsidR="008669DD" w:rsidRDefault="008669DD" w:rsidP="00204770">
                      <w:pPr>
                        <w:jc w:val="both"/>
                        <w:rPr>
                          <w:szCs w:val="24"/>
                        </w:rPr>
                      </w:pPr>
                    </w:p>
                    <w:p w14:paraId="42FB76B9" w14:textId="259E8ABE" w:rsidR="008669DD" w:rsidRDefault="008669DD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R0: </w:t>
                      </w:r>
                      <w:r w:rsidR="002413A6">
                        <w:rPr>
                          <w:szCs w:val="24"/>
                        </w:rPr>
                        <w:t>I</w:t>
                      </w:r>
                      <w:r>
                        <w:rPr>
                          <w:szCs w:val="24"/>
                        </w:rPr>
                        <w:t>nitial version.</w:t>
                      </w:r>
                      <w:r w:rsidR="002413A6">
                        <w:rPr>
                          <w:szCs w:val="24"/>
                        </w:rPr>
                        <w:t xml:space="preserve"> Includes several comments identifying areas for feedback.</w:t>
                      </w:r>
                    </w:p>
                    <w:p w14:paraId="4E3D54AE" w14:textId="2FC8CC02" w:rsidR="001E3C03" w:rsidRDefault="001E3C03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R1: </w:t>
                      </w:r>
                      <w:r w:rsidR="00DA509C">
                        <w:rPr>
                          <w:szCs w:val="24"/>
                        </w:rPr>
                        <w:t>Renamed to “</w:t>
                      </w:r>
                      <w:r w:rsidR="00DA509C" w:rsidRPr="003A494D">
                        <w:rPr>
                          <w:szCs w:val="28"/>
                        </w:rPr>
                        <w:t>Coexistence Assessment</w:t>
                      </w:r>
                      <w:r w:rsidR="00DA509C">
                        <w:rPr>
                          <w:szCs w:val="28"/>
                        </w:rPr>
                        <w:t xml:space="preserve"> Document</w:t>
                      </w:r>
                      <w:r w:rsidR="00DA509C">
                        <w:rPr>
                          <w:szCs w:val="24"/>
                        </w:rPr>
                        <w:t xml:space="preserve">” per latest </w:t>
                      </w:r>
                      <w:r w:rsidR="00DA509C">
                        <w:t>IEEE 802 Operations Manual</w:t>
                      </w:r>
                      <w:r w:rsidR="005C7EFF">
                        <w:t>, added VLP</w:t>
                      </w:r>
                      <w:r w:rsidR="00DA509C">
                        <w:rPr>
                          <w:szCs w:val="24"/>
                        </w:rPr>
                        <w:t>.</w:t>
                      </w:r>
                    </w:p>
                    <w:p w14:paraId="454742F1" w14:textId="0B9FD866" w:rsidR="0013527D" w:rsidRDefault="0013527D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R2: updated with comments received during </w:t>
                      </w:r>
                      <w:r w:rsidR="001D23D7">
                        <w:rPr>
                          <w:szCs w:val="24"/>
                        </w:rPr>
                        <w:t xml:space="preserve">4/28 Joint </w:t>
                      </w:r>
                      <w:proofErr w:type="spellStart"/>
                      <w:r w:rsidR="001D23D7">
                        <w:rPr>
                          <w:szCs w:val="24"/>
                        </w:rPr>
                        <w:t>TGbe</w:t>
                      </w:r>
                      <w:proofErr w:type="spellEnd"/>
                      <w:r w:rsidR="001D23D7">
                        <w:rPr>
                          <w:szCs w:val="24"/>
                        </w:rPr>
                        <w:t xml:space="preserve"> call</w:t>
                      </w:r>
                    </w:p>
                    <w:p w14:paraId="0E3D6818" w14:textId="16819555" w:rsidR="00181009" w:rsidRDefault="00181009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R3: updated with comments received during 5/12 Joint </w:t>
                      </w:r>
                      <w:proofErr w:type="spellStart"/>
                      <w:r>
                        <w:rPr>
                          <w:szCs w:val="24"/>
                        </w:rPr>
                        <w:t>TGbe</w:t>
                      </w:r>
                      <w:proofErr w:type="spellEnd"/>
                      <w:r>
                        <w:rPr>
                          <w:szCs w:val="24"/>
                        </w:rPr>
                        <w:t xml:space="preserve"> call</w:t>
                      </w:r>
                    </w:p>
                    <w:p w14:paraId="044A98A0" w14:textId="3674BE12" w:rsidR="0090082F" w:rsidRDefault="0090082F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R4: updated with comments received during CC37</w:t>
                      </w:r>
                    </w:p>
                    <w:p w14:paraId="37AC7947" w14:textId="3523D9E3" w:rsidR="00AD0402" w:rsidRDefault="00AD0402" w:rsidP="00204770">
                      <w:pPr>
                        <w:jc w:val="both"/>
                        <w:rPr>
                          <w:ins w:id="3" w:author="Sigurd Schelstraete" w:date="2022-09-01T12:57:00Z"/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R5:</w:t>
                      </w:r>
                      <w:r w:rsidR="002263CA">
                        <w:rPr>
                          <w:szCs w:val="24"/>
                        </w:rPr>
                        <w:t xml:space="preserve"> u</w:t>
                      </w:r>
                      <w:r>
                        <w:rPr>
                          <w:szCs w:val="24"/>
                        </w:rPr>
                        <w:t xml:space="preserve">pdated with approved comment resolutions (see </w:t>
                      </w:r>
                      <w:r w:rsidR="00753D0C">
                        <w:rPr>
                          <w:szCs w:val="24"/>
                        </w:rPr>
                        <w:t>11-21/1059</w:t>
                      </w:r>
                      <w:r w:rsidR="00790A44">
                        <w:rPr>
                          <w:szCs w:val="24"/>
                        </w:rPr>
                        <w:t>r1</w:t>
                      </w:r>
                      <w:r>
                        <w:rPr>
                          <w:szCs w:val="24"/>
                        </w:rPr>
                        <w:t>)</w:t>
                      </w:r>
                      <w:r w:rsidR="00753D0C">
                        <w:rPr>
                          <w:szCs w:val="24"/>
                        </w:rPr>
                        <w:t>, as motioned on 8/25</w:t>
                      </w:r>
                      <w:r w:rsidR="00790A44">
                        <w:rPr>
                          <w:szCs w:val="24"/>
                        </w:rPr>
                        <w:t>/2021</w:t>
                      </w:r>
                      <w:r w:rsidR="00753D0C">
                        <w:rPr>
                          <w:szCs w:val="24"/>
                        </w:rPr>
                        <w:t xml:space="preserve"> (see </w:t>
                      </w:r>
                      <w:r w:rsidR="00BF1FCF">
                        <w:rPr>
                          <w:szCs w:val="24"/>
                        </w:rPr>
                        <w:t xml:space="preserve">Motion 235, </w:t>
                      </w:r>
                      <w:r w:rsidR="00AE36BC">
                        <w:rPr>
                          <w:szCs w:val="24"/>
                        </w:rPr>
                        <w:t>11-21/1982r37</w:t>
                      </w:r>
                      <w:r w:rsidR="00753D0C">
                        <w:rPr>
                          <w:szCs w:val="24"/>
                        </w:rPr>
                        <w:t>)</w:t>
                      </w:r>
                      <w:r>
                        <w:rPr>
                          <w:szCs w:val="24"/>
                        </w:rPr>
                        <w:t xml:space="preserve"> </w:t>
                      </w:r>
                    </w:p>
                    <w:p w14:paraId="3B6AA106" w14:textId="76990C9D" w:rsidR="00F40263" w:rsidRDefault="00F40263" w:rsidP="00204770">
                      <w:pPr>
                        <w:jc w:val="both"/>
                        <w:rPr>
                          <w:szCs w:val="24"/>
                        </w:rPr>
                      </w:pPr>
                      <w:ins w:id="4" w:author="Sigurd Schelstraete" w:date="2022-09-01T12:57:00Z">
                        <w:r>
                          <w:rPr>
                            <w:szCs w:val="24"/>
                          </w:rPr>
                          <w:t xml:space="preserve">R6: </w:t>
                        </w:r>
                        <w:r w:rsidR="00B5049F">
                          <w:rPr>
                            <w:szCs w:val="24"/>
                          </w:rPr>
                          <w:t>updated with proposed resolutions of CA comments received du</w:t>
                        </w:r>
                      </w:ins>
                      <w:ins w:id="5" w:author="Sigurd Schelstraete" w:date="2022-09-01T12:58:00Z">
                        <w:r w:rsidR="00B5049F">
                          <w:rPr>
                            <w:szCs w:val="24"/>
                          </w:rPr>
                          <w:t>ring LB266</w:t>
                        </w:r>
                      </w:ins>
                    </w:p>
                    <w:p w14:paraId="47E3090C" w14:textId="77777777" w:rsidR="0047516D" w:rsidRDefault="0047516D" w:rsidP="0047516D">
                      <w:pPr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D8BDAD" w14:textId="77777777" w:rsidR="0098158F" w:rsidRPr="00C46726" w:rsidRDefault="0098158F">
      <w:pPr>
        <w:rPr>
          <w:lang w:val="en-US"/>
        </w:rPr>
      </w:pPr>
      <w:r w:rsidRPr="00C46726">
        <w:rPr>
          <w:lang w:val="en-US"/>
        </w:rPr>
        <w:br w:type="page"/>
      </w:r>
    </w:p>
    <w:p w14:paraId="625452C7" w14:textId="044DB81E" w:rsidR="00BA0800" w:rsidRPr="002139A8" w:rsidRDefault="00233A0D" w:rsidP="008374B4">
      <w:pPr>
        <w:pStyle w:val="Heading1"/>
        <w:rPr>
          <w:lang w:val="en-US"/>
        </w:rPr>
      </w:pPr>
      <w:r>
        <w:rPr>
          <w:lang w:val="en-US"/>
        </w:rPr>
        <w:lastRenderedPageBreak/>
        <w:t>Introduction</w:t>
      </w:r>
    </w:p>
    <w:p w14:paraId="725A4754" w14:textId="5C8E5C66" w:rsidR="006356C4" w:rsidRDefault="008374B4" w:rsidP="008374B4">
      <w:pPr>
        <w:rPr>
          <w:lang w:val="en-US"/>
        </w:rPr>
      </w:pPr>
      <w:r>
        <w:rPr>
          <w:lang w:val="en-US"/>
        </w:rPr>
        <w:t xml:space="preserve">This document addresses coexistence of IEEE </w:t>
      </w:r>
      <w:r w:rsidR="00181009">
        <w:rPr>
          <w:lang w:val="en-US"/>
        </w:rPr>
        <w:t>P802.11be</w:t>
      </w:r>
      <w:r w:rsidR="00E610A3">
        <w:rPr>
          <w:lang w:val="en-US"/>
        </w:rPr>
        <w:t xml:space="preserve"> </w:t>
      </w:r>
      <w:r w:rsidR="00BA0800">
        <w:rPr>
          <w:lang w:val="en-US"/>
        </w:rPr>
        <w:t xml:space="preserve">[1] </w:t>
      </w:r>
      <w:r w:rsidR="002F6B5A">
        <w:rPr>
          <w:lang w:val="en-US"/>
        </w:rPr>
        <w:t>following</w:t>
      </w:r>
      <w:r>
        <w:rPr>
          <w:lang w:val="en-US"/>
        </w:rPr>
        <w:t xml:space="preserve"> the PAR </w:t>
      </w:r>
      <w:r w:rsidR="00BA0800">
        <w:rPr>
          <w:lang w:val="en-US"/>
        </w:rPr>
        <w:t xml:space="preserve">[2] </w:t>
      </w:r>
      <w:r>
        <w:rPr>
          <w:lang w:val="en-US"/>
        </w:rPr>
        <w:t xml:space="preserve">and </w:t>
      </w:r>
      <w:r w:rsidR="00402908">
        <w:rPr>
          <w:lang w:val="en-US"/>
        </w:rPr>
        <w:t>CSD</w:t>
      </w:r>
      <w:r w:rsidR="00FE4C03">
        <w:rPr>
          <w:lang w:val="en-US"/>
        </w:rPr>
        <w:t xml:space="preserve"> [</w:t>
      </w:r>
      <w:r w:rsidR="00402908">
        <w:rPr>
          <w:lang w:val="en-US"/>
        </w:rPr>
        <w:t>3</w:t>
      </w:r>
      <w:r w:rsidR="00FE4C03">
        <w:rPr>
          <w:lang w:val="en-US"/>
        </w:rPr>
        <w:t>]</w:t>
      </w:r>
      <w:r>
        <w:rPr>
          <w:lang w:val="en-US"/>
        </w:rPr>
        <w:t xml:space="preserve">.  </w:t>
      </w:r>
    </w:p>
    <w:p w14:paraId="2510A388" w14:textId="77777777" w:rsidR="006356C4" w:rsidRDefault="006356C4" w:rsidP="008374B4">
      <w:pPr>
        <w:rPr>
          <w:lang w:val="en-US"/>
        </w:rPr>
      </w:pPr>
    </w:p>
    <w:p w14:paraId="3B82D8FA" w14:textId="5C7B9317" w:rsidR="006356C4" w:rsidRDefault="006356C4" w:rsidP="006E335F">
      <w:pPr>
        <w:spacing w:after="120"/>
        <w:rPr>
          <w:lang w:val="en-US"/>
        </w:rPr>
      </w:pPr>
      <w:r>
        <w:rPr>
          <w:lang w:val="en-US"/>
        </w:rPr>
        <w:t xml:space="preserve">The </w:t>
      </w:r>
      <w:r w:rsidR="00181009">
        <w:rPr>
          <w:lang w:val="en-US"/>
        </w:rPr>
        <w:t>P802.11be</w:t>
      </w:r>
      <w:r w:rsidR="002F6B5A">
        <w:rPr>
          <w:lang w:val="en-US"/>
        </w:rPr>
        <w:t xml:space="preserve"> </w:t>
      </w:r>
      <w:r>
        <w:rPr>
          <w:lang w:val="en-US"/>
        </w:rPr>
        <w:t>PAR [2] contains the following statement about the spectrum use of P802.11be:</w:t>
      </w:r>
    </w:p>
    <w:p w14:paraId="62F5CCDF" w14:textId="25CAD16E" w:rsidR="00094E45" w:rsidRDefault="00094E45" w:rsidP="00F24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20"/>
        <w:rPr>
          <w:lang w:val="en-US"/>
        </w:rPr>
      </w:pPr>
      <w:r w:rsidRPr="00094E45">
        <w:rPr>
          <w:lang w:val="en-US"/>
        </w:rPr>
        <w:t>This amendment defines standardized modifications to both the IEEE Std 802.11 physical layers (PHY) and the</w:t>
      </w:r>
      <w:r>
        <w:rPr>
          <w:lang w:val="en-US"/>
        </w:rPr>
        <w:t xml:space="preserve"> </w:t>
      </w:r>
      <w:r w:rsidRPr="00094E45">
        <w:rPr>
          <w:lang w:val="en-US"/>
        </w:rPr>
        <w:t>Medium Access Control Layer (MAC) that enable at least one mode of operation capable of supporting a maximum throughput of at least 30</w:t>
      </w:r>
      <w:r>
        <w:rPr>
          <w:lang w:val="en-US"/>
        </w:rPr>
        <w:t xml:space="preserve"> </w:t>
      </w:r>
      <w:r w:rsidRPr="00094E45">
        <w:rPr>
          <w:lang w:val="en-US"/>
        </w:rPr>
        <w:t xml:space="preserve">Gbps, as measured at the MAC data service access point (SAP), with </w:t>
      </w:r>
      <w:r w:rsidRPr="006356C4">
        <w:rPr>
          <w:u w:val="single"/>
          <w:lang w:val="en-US"/>
        </w:rPr>
        <w:t>carrier frequency operation between 1 and 7.250 GHz</w:t>
      </w:r>
      <w:r w:rsidRPr="00094E45">
        <w:rPr>
          <w:lang w:val="en-US"/>
        </w:rPr>
        <w:t xml:space="preserve"> while </w:t>
      </w:r>
      <w:r w:rsidRPr="006356C4">
        <w:rPr>
          <w:u w:val="single"/>
          <w:lang w:val="en-US"/>
        </w:rPr>
        <w:t>ensuring backward compatibility and coexistence with legacy IEEE Std 802.11 compliant devices operating in the 2.4 GHz, 5 GHz, and 6 GHz bands</w:t>
      </w:r>
      <w:r w:rsidRPr="00094E45">
        <w:rPr>
          <w:lang w:val="en-US"/>
        </w:rPr>
        <w:t>.</w:t>
      </w:r>
    </w:p>
    <w:p w14:paraId="3EEB1869" w14:textId="04929255" w:rsidR="00094E45" w:rsidRDefault="00094E45" w:rsidP="008374B4">
      <w:pPr>
        <w:rPr>
          <w:lang w:val="en-US"/>
        </w:rPr>
      </w:pPr>
    </w:p>
    <w:p w14:paraId="0604854C" w14:textId="0C9BBBE1" w:rsidR="00497DB6" w:rsidRDefault="00497DB6" w:rsidP="006E335F">
      <w:pPr>
        <w:spacing w:after="120"/>
        <w:rPr>
          <w:lang w:val="en-US"/>
        </w:rPr>
      </w:pPr>
      <w:r>
        <w:rPr>
          <w:lang w:val="en-US"/>
        </w:rPr>
        <w:t xml:space="preserve">The </w:t>
      </w:r>
      <w:r w:rsidR="00B939DD">
        <w:rPr>
          <w:lang w:val="en-US"/>
        </w:rPr>
        <w:t xml:space="preserve">following excerpt of the </w:t>
      </w:r>
      <w:r>
        <w:rPr>
          <w:lang w:val="en-US"/>
        </w:rPr>
        <w:t>CSD [3]</w:t>
      </w:r>
      <w:r w:rsidR="00510449">
        <w:rPr>
          <w:lang w:val="en-US"/>
        </w:rPr>
        <w:t xml:space="preserve"> confirms that the WG will produce a </w:t>
      </w:r>
      <w:r w:rsidR="00A96C8E" w:rsidRPr="00EC15C9">
        <w:t>Coexistence Assurance (CA) document</w:t>
      </w:r>
      <w:r w:rsidR="004374AE">
        <w:t xml:space="preserve"> for </w:t>
      </w:r>
      <w:r w:rsidR="00D273F5">
        <w:t>P</w:t>
      </w:r>
      <w:r w:rsidR="004374AE">
        <w:t>802.11be</w:t>
      </w:r>
      <w:r w:rsidR="005E6FE0">
        <w:rPr>
          <w:rStyle w:val="FootnoteReference"/>
        </w:rPr>
        <w:footnoteReference w:id="2"/>
      </w:r>
      <w:r w:rsidR="00A96C8E">
        <w:t>:</w:t>
      </w:r>
      <w:r>
        <w:rPr>
          <w:lang w:val="en-US"/>
        </w:rPr>
        <w:t xml:space="preserve"> </w:t>
      </w:r>
    </w:p>
    <w:p w14:paraId="63BB2115" w14:textId="77777777" w:rsidR="006C2CEC" w:rsidRPr="00F24143" w:rsidRDefault="006C2CEC" w:rsidP="006E335F">
      <w:pPr>
        <w:pStyle w:val="Heading3"/>
        <w:keepLines w:val="0"/>
        <w:numPr>
          <w:ilvl w:val="2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uppressAutoHyphens/>
        <w:spacing w:before="0" w:after="0"/>
        <w:ind w:firstLine="0"/>
        <w:rPr>
          <w:sz w:val="22"/>
          <w:szCs w:val="18"/>
        </w:rPr>
      </w:pPr>
      <w:r w:rsidRPr="00F24143">
        <w:rPr>
          <w:sz w:val="22"/>
          <w:szCs w:val="18"/>
        </w:rPr>
        <w:t>1.1.2</w:t>
      </w:r>
      <w:r w:rsidRPr="00F24143">
        <w:rPr>
          <w:sz w:val="22"/>
          <w:szCs w:val="18"/>
        </w:rPr>
        <w:tab/>
        <w:t>Coexistence</w:t>
      </w:r>
    </w:p>
    <w:p w14:paraId="43C40EB0" w14:textId="7B34F486" w:rsidR="006C2CEC" w:rsidRPr="00F24143" w:rsidRDefault="006C2CEC" w:rsidP="006E335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20"/>
        <w:rPr>
          <w:szCs w:val="18"/>
        </w:rPr>
      </w:pPr>
      <w:r w:rsidRPr="00F24143">
        <w:rPr>
          <w:sz w:val="20"/>
          <w:szCs w:val="18"/>
        </w:rPr>
        <w:t>A WG proposing a wireless project shall demonstrate coexistence through the preparation of a Coexistence Assurance (CA) document unless it is not applicable.</w:t>
      </w:r>
      <w:r w:rsidR="009C221A" w:rsidRPr="00F24143">
        <w:rPr>
          <w:sz w:val="20"/>
          <w:szCs w:val="18"/>
        </w:rPr>
        <w:br/>
      </w:r>
      <w:r w:rsidR="009C221A" w:rsidRPr="00F24143">
        <w:rPr>
          <w:sz w:val="20"/>
          <w:szCs w:val="18"/>
        </w:rPr>
        <w:br/>
      </w:r>
      <w:r w:rsidR="006E335F" w:rsidRPr="00F24143">
        <w:rPr>
          <w:szCs w:val="18"/>
        </w:rPr>
        <w:t xml:space="preserve">a) </w:t>
      </w:r>
      <w:r w:rsidRPr="00F24143">
        <w:rPr>
          <w:szCs w:val="18"/>
        </w:rPr>
        <w:t xml:space="preserve">Will the WG create a CA document as part of the WG balloting process as described in Clause 13? </w:t>
      </w:r>
      <w:r w:rsidRPr="004374AE">
        <w:rPr>
          <w:szCs w:val="18"/>
          <w:u w:val="single"/>
        </w:rPr>
        <w:t>YES</w:t>
      </w:r>
      <w:r w:rsidR="006E335F" w:rsidRPr="00F24143">
        <w:rPr>
          <w:szCs w:val="18"/>
        </w:rPr>
        <w:br/>
      </w:r>
      <w:r w:rsidR="006E335F" w:rsidRPr="00F24143">
        <w:rPr>
          <w:szCs w:val="18"/>
        </w:rPr>
        <w:br/>
        <w:t xml:space="preserve">b) </w:t>
      </w:r>
      <w:r w:rsidRPr="00F24143">
        <w:rPr>
          <w:szCs w:val="18"/>
        </w:rPr>
        <w:t>If not, explain why the CA document is not applicable.</w:t>
      </w:r>
    </w:p>
    <w:p w14:paraId="65EA75D6" w14:textId="77777777" w:rsidR="00A96C8E" w:rsidRDefault="00A96C8E" w:rsidP="008374B4">
      <w:pPr>
        <w:rPr>
          <w:lang w:val="en-US"/>
        </w:rPr>
      </w:pPr>
    </w:p>
    <w:p w14:paraId="4E5AACB1" w14:textId="7DA0B8C7" w:rsidR="00BA0800" w:rsidRPr="002139A8" w:rsidRDefault="00BA0800" w:rsidP="00B42545">
      <w:pPr>
        <w:pStyle w:val="Heading1"/>
        <w:rPr>
          <w:lang w:val="en-US"/>
        </w:rPr>
      </w:pPr>
      <w:r>
        <w:rPr>
          <w:lang w:val="en-US"/>
        </w:rPr>
        <w:t xml:space="preserve">Frequency </w:t>
      </w:r>
      <w:r w:rsidR="00B42545">
        <w:rPr>
          <w:lang w:val="en-US"/>
        </w:rPr>
        <w:t>Band</w:t>
      </w:r>
      <w:r>
        <w:rPr>
          <w:lang w:val="en-US"/>
        </w:rPr>
        <w:t>s</w:t>
      </w:r>
      <w:r w:rsidR="00B42545">
        <w:rPr>
          <w:lang w:val="en-US"/>
        </w:rPr>
        <w:t xml:space="preserve"> of Operation</w:t>
      </w:r>
      <w:r>
        <w:rPr>
          <w:lang w:val="en-US"/>
        </w:rPr>
        <w:t xml:space="preserve"> defined in IEEE </w:t>
      </w:r>
      <w:r w:rsidR="00181009">
        <w:rPr>
          <w:lang w:val="en-US"/>
        </w:rPr>
        <w:t>P802.11be</w:t>
      </w:r>
    </w:p>
    <w:p w14:paraId="079FE6A2" w14:textId="30527878" w:rsidR="0013726E" w:rsidRDefault="00EB173F" w:rsidP="00F06148">
      <w:r>
        <w:t xml:space="preserve">Though the PAR </w:t>
      </w:r>
      <w:r w:rsidR="00F117F0">
        <w:t xml:space="preserve">[2] </w:t>
      </w:r>
      <w:r>
        <w:t xml:space="preserve">specifies the frequency range between 1 GHz and </w:t>
      </w:r>
      <w:r w:rsidR="00BC51E9">
        <w:t>7.</w:t>
      </w:r>
      <w:r w:rsidR="00167C03">
        <w:t>250</w:t>
      </w:r>
      <w:r w:rsidR="00BC51E9">
        <w:t xml:space="preserve"> </w:t>
      </w:r>
      <w:r>
        <w:t xml:space="preserve">GHz, </w:t>
      </w:r>
      <w:r w:rsidR="00181009">
        <w:t>P802.11be</w:t>
      </w:r>
      <w:r w:rsidR="007406FF" w:rsidRPr="007406FF">
        <w:t xml:space="preserve"> </w:t>
      </w:r>
      <w:r w:rsidR="003A7F15">
        <w:t>intends to operate in the unlicensed 2.4 GHz, 5</w:t>
      </w:r>
      <w:r w:rsidR="0023574B">
        <w:t xml:space="preserve"> </w:t>
      </w:r>
      <w:r w:rsidR="003A7F15">
        <w:t>GHz and 6 GHz</w:t>
      </w:r>
      <w:r w:rsidR="00072849">
        <w:rPr>
          <w:rStyle w:val="FootnoteReference"/>
        </w:rPr>
        <w:footnoteReference w:id="3"/>
      </w:r>
      <w:r w:rsidR="003A7F15">
        <w:t xml:space="preserve">  bands</w:t>
      </w:r>
      <w:r w:rsidR="007406FF" w:rsidRPr="007406FF">
        <w:t>.</w:t>
      </w:r>
    </w:p>
    <w:p w14:paraId="1C5F90A6" w14:textId="77777777" w:rsidR="00F8683C" w:rsidRDefault="00F8683C" w:rsidP="0013726E"/>
    <w:p w14:paraId="3FD57C3D" w14:textId="0D6D15FD" w:rsidR="00807191" w:rsidRDefault="00306D15" w:rsidP="00F06148">
      <w:r>
        <w:t xml:space="preserve">The </w:t>
      </w:r>
      <w:r w:rsidR="00181009">
        <w:t>P802.11be</w:t>
      </w:r>
      <w:r w:rsidR="00470C47">
        <w:t xml:space="preserve"> </w:t>
      </w:r>
      <w:r>
        <w:t>channelization in 2.4 GHz and 5 GHz is identical to the one specified in 802.11-2020</w:t>
      </w:r>
      <w:r w:rsidR="00181009">
        <w:t xml:space="preserve"> [9]</w:t>
      </w:r>
      <w:r>
        <w:t xml:space="preserve">. </w:t>
      </w:r>
      <w:r w:rsidR="00807191">
        <w:t>For channel bandwidths up to 160 MHz, t</w:t>
      </w:r>
      <w:r w:rsidR="008D2DA7">
        <w:t xml:space="preserve">he </w:t>
      </w:r>
      <w:r w:rsidR="00181009">
        <w:t>P802.11be</w:t>
      </w:r>
      <w:r w:rsidR="008D2DA7">
        <w:t xml:space="preserve"> channelization </w:t>
      </w:r>
      <w:r w:rsidR="006B15B3">
        <w:t>in</w:t>
      </w:r>
      <w:r w:rsidR="008D2DA7">
        <w:t xml:space="preserve"> 6 GHz is </w:t>
      </w:r>
      <w:r w:rsidR="006C5D74">
        <w:t xml:space="preserve">identical to the one </w:t>
      </w:r>
      <w:r w:rsidR="008D2DA7">
        <w:t>specified in the 802.11ax amendment [4].</w:t>
      </w:r>
      <w:r w:rsidR="001F6321">
        <w:t xml:space="preserve"> </w:t>
      </w:r>
    </w:p>
    <w:p w14:paraId="2E970E62" w14:textId="77777777" w:rsidR="00E24CCD" w:rsidRDefault="00E24CCD" w:rsidP="0013726E"/>
    <w:p w14:paraId="0D954E58" w14:textId="2CF13F36" w:rsidR="008D2DA7" w:rsidRDefault="001F6321" w:rsidP="0013726E">
      <w:r>
        <w:t>A</w:t>
      </w:r>
      <w:r w:rsidR="00807191">
        <w:t xml:space="preserve"> </w:t>
      </w:r>
      <w:r>
        <w:t>new channelization is introduce</w:t>
      </w:r>
      <w:r w:rsidR="00807191">
        <w:t>d</w:t>
      </w:r>
      <w:r>
        <w:t xml:space="preserve"> for </w:t>
      </w:r>
      <w:r w:rsidR="00807191">
        <w:t xml:space="preserve">320 MHz BW operation in the 6 GHz band. </w:t>
      </w:r>
      <w:r w:rsidR="00181009">
        <w:t>P802.11be</w:t>
      </w:r>
      <w:r w:rsidR="006C5D74">
        <w:t xml:space="preserve"> defines </w:t>
      </w:r>
      <w:r w:rsidR="00EE02EF">
        <w:t>six</w:t>
      </w:r>
      <w:r w:rsidR="006D7D02">
        <w:t xml:space="preserve"> 320 MHz channels, spaced 160 MHz apart.</w:t>
      </w:r>
      <w:r w:rsidR="00D07E9C">
        <w:t xml:space="preserve"> The 320 MHz channel center frequencies are given as:</w:t>
      </w:r>
    </w:p>
    <w:p w14:paraId="63439AA7" w14:textId="0CCD2EB0" w:rsidR="00D07E9C" w:rsidRPr="006D2D90" w:rsidRDefault="00D07E9C" w:rsidP="00D07E9C">
      <w:pPr>
        <w:ind w:left="720"/>
        <w:rPr>
          <w:szCs w:val="22"/>
        </w:rPr>
      </w:pPr>
      <w:r w:rsidRPr="006D2D90">
        <w:rPr>
          <w:szCs w:val="22"/>
        </w:rPr>
        <w:t xml:space="preserve">Channel center frequency = Channel starting frequency + 5 × </w:t>
      </w:r>
      <w:r w:rsidRPr="006D2D90">
        <w:rPr>
          <w:i/>
          <w:iCs/>
          <w:szCs w:val="22"/>
        </w:rPr>
        <w:t>n</w:t>
      </w:r>
      <w:r w:rsidRPr="006D2D90">
        <w:rPr>
          <w:i/>
          <w:iCs/>
          <w:sz w:val="18"/>
          <w:szCs w:val="18"/>
        </w:rPr>
        <w:t xml:space="preserve">ch </w:t>
      </w:r>
      <w:r w:rsidRPr="006D2D90">
        <w:rPr>
          <w:szCs w:val="22"/>
        </w:rPr>
        <w:t>(MHz),</w:t>
      </w:r>
    </w:p>
    <w:p w14:paraId="3684C717" w14:textId="0325AE5C" w:rsidR="00D07E9C" w:rsidRPr="006D2D90" w:rsidRDefault="006D2D90" w:rsidP="00D07E9C">
      <w:pPr>
        <w:ind w:left="720"/>
        <w:rPr>
          <w:sz w:val="24"/>
          <w:szCs w:val="22"/>
        </w:rPr>
      </w:pPr>
      <w:r>
        <w:rPr>
          <w:szCs w:val="22"/>
        </w:rPr>
        <w:t>w</w:t>
      </w:r>
      <w:r w:rsidR="00D07E9C" w:rsidRPr="006D2D90">
        <w:rPr>
          <w:szCs w:val="22"/>
        </w:rPr>
        <w:t>here:</w:t>
      </w:r>
    </w:p>
    <w:p w14:paraId="3390E6AA" w14:textId="47E26101" w:rsidR="00D07E9C" w:rsidRPr="006D2D90" w:rsidRDefault="00D07E9C" w:rsidP="00D07E9C">
      <w:pPr>
        <w:pStyle w:val="ListParagraph"/>
        <w:numPr>
          <w:ilvl w:val="0"/>
          <w:numId w:val="45"/>
        </w:numPr>
        <w:rPr>
          <w:szCs w:val="22"/>
        </w:rPr>
      </w:pPr>
      <w:r w:rsidRPr="006D2D90">
        <w:rPr>
          <w:szCs w:val="22"/>
        </w:rPr>
        <w:t>Channel starting frequency is 59</w:t>
      </w:r>
      <w:r w:rsidR="002A780C" w:rsidRPr="006D2D90">
        <w:rPr>
          <w:szCs w:val="22"/>
        </w:rPr>
        <w:t>5</w:t>
      </w:r>
      <w:r w:rsidRPr="006D2D90">
        <w:rPr>
          <w:szCs w:val="22"/>
        </w:rPr>
        <w:t xml:space="preserve">0 </w:t>
      </w:r>
      <w:r w:rsidR="00804BF0" w:rsidRPr="006D2D90">
        <w:rPr>
          <w:szCs w:val="22"/>
        </w:rPr>
        <w:t>M</w:t>
      </w:r>
      <w:r w:rsidRPr="006D2D90">
        <w:rPr>
          <w:szCs w:val="22"/>
        </w:rPr>
        <w:t>Hz</w:t>
      </w:r>
    </w:p>
    <w:p w14:paraId="01F4CD4F" w14:textId="57670195" w:rsidR="0056617A" w:rsidRPr="006D2D90" w:rsidRDefault="00D07E9C" w:rsidP="008E2FA3">
      <w:pPr>
        <w:pStyle w:val="ListParagraph"/>
        <w:numPr>
          <w:ilvl w:val="0"/>
          <w:numId w:val="45"/>
        </w:numPr>
        <w:rPr>
          <w:sz w:val="24"/>
          <w:szCs w:val="22"/>
        </w:rPr>
      </w:pPr>
      <w:r w:rsidRPr="006D2D90">
        <w:rPr>
          <w:i/>
          <w:iCs/>
          <w:szCs w:val="22"/>
        </w:rPr>
        <w:t>n</w:t>
      </w:r>
      <w:r w:rsidRPr="006D2D90">
        <w:rPr>
          <w:i/>
          <w:iCs/>
          <w:sz w:val="18"/>
          <w:szCs w:val="18"/>
        </w:rPr>
        <w:t>ch</w:t>
      </w:r>
      <w:r w:rsidRPr="006D2D90">
        <w:rPr>
          <w:sz w:val="24"/>
          <w:szCs w:val="22"/>
        </w:rPr>
        <w:t>: center frequency index</w:t>
      </w:r>
      <w:r w:rsidR="00CB2E3A" w:rsidRPr="006D2D90">
        <w:rPr>
          <w:sz w:val="24"/>
          <w:szCs w:val="22"/>
        </w:rPr>
        <w:t>, taking values 31, 63, 95, 127, 159, 191</w:t>
      </w:r>
    </w:p>
    <w:p w14:paraId="4F5B0345" w14:textId="72312C66" w:rsidR="00301A1F" w:rsidRPr="002139A8" w:rsidRDefault="00301A1F" w:rsidP="002139A8">
      <w:pPr>
        <w:pStyle w:val="Heading1"/>
        <w:rPr>
          <w:lang w:val="en-US"/>
        </w:rPr>
      </w:pPr>
      <w:r>
        <w:rPr>
          <w:lang w:val="en-US"/>
        </w:rPr>
        <w:t>A</w:t>
      </w:r>
      <w:r>
        <w:t>ctive IEEE 802 wireless standards operating in the same frequency bands</w:t>
      </w:r>
      <w:r>
        <w:rPr>
          <w:lang w:val="en-US"/>
        </w:rPr>
        <w:t xml:space="preserve"> of operation as IEEE </w:t>
      </w:r>
      <w:r w:rsidR="00181009">
        <w:rPr>
          <w:lang w:val="en-US"/>
        </w:rPr>
        <w:t>P802.11be</w:t>
      </w:r>
    </w:p>
    <w:p w14:paraId="71995A09" w14:textId="2C7323E9" w:rsidR="0084404C" w:rsidRDefault="00C45A20" w:rsidP="0084404C">
      <w:r>
        <w:t xml:space="preserve">IEEE </w:t>
      </w:r>
      <w:r w:rsidR="0084404C">
        <w:t xml:space="preserve">802.15 standards and </w:t>
      </w:r>
      <w:r w:rsidR="00271BF0">
        <w:t>amendments</w:t>
      </w:r>
      <w:r w:rsidR="0084404C">
        <w:t xml:space="preserve"> specifically in the 2.4, 5, and 6 GHz band</w:t>
      </w:r>
      <w:r w:rsidR="00F93373">
        <w:t>s</w:t>
      </w:r>
      <w:r w:rsidR="0084404C">
        <w:t xml:space="preserve"> </w:t>
      </w:r>
      <w:r w:rsidR="004054C6">
        <w:t>are listed below</w:t>
      </w:r>
      <w:r w:rsidR="0084404C">
        <w:t>:</w:t>
      </w:r>
    </w:p>
    <w:p w14:paraId="232001A9" w14:textId="5E34F560" w:rsidR="00301A1F" w:rsidRDefault="00301A1F" w:rsidP="0084404C"/>
    <w:p w14:paraId="30B6553E" w14:textId="7552C2C7" w:rsidR="00DF73EB" w:rsidRDefault="005C3C26" w:rsidP="005C3C26">
      <w:pPr>
        <w:pStyle w:val="Caption"/>
        <w:keepNext/>
      </w:pPr>
      <w:bookmarkStart w:id="3" w:name="_Ref76132807"/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3"/>
      <w:r>
        <w:t>: IEEE 802.15 Standards and Amendments</w:t>
      </w:r>
    </w:p>
    <w:p w14:paraId="03075125" w14:textId="77777777" w:rsidR="005C3C26" w:rsidRPr="005C3C26" w:rsidRDefault="005C3C26" w:rsidP="005C3C26">
      <w:pPr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2473"/>
        <w:gridCol w:w="1304"/>
        <w:gridCol w:w="1781"/>
        <w:gridCol w:w="2683"/>
      </w:tblGrid>
      <w:tr w:rsidR="004054C6" w:rsidRPr="00D770C8" w14:paraId="098522D5" w14:textId="77777777" w:rsidTr="005C13F8">
        <w:tc>
          <w:tcPr>
            <w:tcW w:w="1109" w:type="dxa"/>
          </w:tcPr>
          <w:p w14:paraId="1DEC6393" w14:textId="77777777" w:rsidR="004054C6" w:rsidRPr="00D770C8" w:rsidRDefault="004054C6" w:rsidP="006F1BD2">
            <w:pPr>
              <w:keepNext/>
              <w:rPr>
                <w:b/>
              </w:rPr>
            </w:pPr>
            <w:r>
              <w:rPr>
                <w:b/>
              </w:rPr>
              <w:t>Identifier</w:t>
            </w:r>
          </w:p>
        </w:tc>
        <w:tc>
          <w:tcPr>
            <w:tcW w:w="2473" w:type="dxa"/>
          </w:tcPr>
          <w:p w14:paraId="10B4B434" w14:textId="77777777" w:rsidR="004054C6" w:rsidRPr="00D770C8" w:rsidRDefault="004054C6" w:rsidP="006F1BD2">
            <w:pPr>
              <w:keepNext/>
              <w:rPr>
                <w:b/>
              </w:rPr>
            </w:pPr>
            <w:r w:rsidRPr="00D770C8">
              <w:rPr>
                <w:b/>
              </w:rPr>
              <w:t>Standards/Amendment</w:t>
            </w:r>
          </w:p>
        </w:tc>
        <w:tc>
          <w:tcPr>
            <w:tcW w:w="1304" w:type="dxa"/>
          </w:tcPr>
          <w:p w14:paraId="7F71F266" w14:textId="77777777" w:rsidR="004054C6" w:rsidRPr="00D770C8" w:rsidRDefault="004054C6" w:rsidP="006F1BD2">
            <w:pPr>
              <w:keepNext/>
              <w:rPr>
                <w:b/>
              </w:rPr>
            </w:pPr>
            <w:r w:rsidRPr="00D770C8">
              <w:rPr>
                <w:b/>
              </w:rPr>
              <w:t xml:space="preserve">Clause </w:t>
            </w:r>
          </w:p>
        </w:tc>
        <w:tc>
          <w:tcPr>
            <w:tcW w:w="1781" w:type="dxa"/>
          </w:tcPr>
          <w:p w14:paraId="516D2625" w14:textId="77777777" w:rsidR="004054C6" w:rsidRPr="00D770C8" w:rsidRDefault="004054C6" w:rsidP="006F1BD2">
            <w:pPr>
              <w:keepNext/>
              <w:rPr>
                <w:b/>
              </w:rPr>
            </w:pPr>
            <w:r w:rsidRPr="00D770C8">
              <w:rPr>
                <w:b/>
              </w:rPr>
              <w:t>PHY Name</w:t>
            </w:r>
          </w:p>
        </w:tc>
        <w:tc>
          <w:tcPr>
            <w:tcW w:w="2683" w:type="dxa"/>
          </w:tcPr>
          <w:p w14:paraId="635D3347" w14:textId="3991E055" w:rsidR="004054C6" w:rsidRPr="00D770C8" w:rsidRDefault="004054C6" w:rsidP="006F1BD2">
            <w:pPr>
              <w:keepNext/>
              <w:rPr>
                <w:b/>
              </w:rPr>
            </w:pPr>
            <w:r w:rsidRPr="00D770C8">
              <w:rPr>
                <w:b/>
              </w:rPr>
              <w:t>Frequency Band</w:t>
            </w:r>
          </w:p>
        </w:tc>
      </w:tr>
      <w:tr w:rsidR="004054C6" w14:paraId="6F689A62" w14:textId="77777777" w:rsidTr="005C13F8">
        <w:tc>
          <w:tcPr>
            <w:tcW w:w="1109" w:type="dxa"/>
          </w:tcPr>
          <w:p w14:paraId="5395F867" w14:textId="77777777" w:rsidR="004054C6" w:rsidRDefault="004054C6" w:rsidP="006F1BD2">
            <w:pPr>
              <w:keepNext/>
            </w:pPr>
            <w:r>
              <w:t>3-1</w:t>
            </w:r>
          </w:p>
        </w:tc>
        <w:tc>
          <w:tcPr>
            <w:tcW w:w="2473" w:type="dxa"/>
          </w:tcPr>
          <w:p w14:paraId="3B677C02" w14:textId="77777777" w:rsidR="004054C6" w:rsidRDefault="004054C6" w:rsidP="006F1BD2">
            <w:pPr>
              <w:keepNext/>
            </w:pPr>
            <w:r>
              <w:t>802.15.3-2016</w:t>
            </w:r>
          </w:p>
        </w:tc>
        <w:tc>
          <w:tcPr>
            <w:tcW w:w="1304" w:type="dxa"/>
          </w:tcPr>
          <w:p w14:paraId="0C0D247C" w14:textId="77777777" w:rsidR="004054C6" w:rsidRDefault="004054C6" w:rsidP="006F1BD2">
            <w:pPr>
              <w:keepNext/>
            </w:pPr>
            <w:r>
              <w:t>10</w:t>
            </w:r>
          </w:p>
        </w:tc>
        <w:tc>
          <w:tcPr>
            <w:tcW w:w="1781" w:type="dxa"/>
          </w:tcPr>
          <w:p w14:paraId="6F3D4EA9" w14:textId="77777777" w:rsidR="004054C6" w:rsidRDefault="004054C6" w:rsidP="006F1BD2">
            <w:pPr>
              <w:keepNext/>
            </w:pPr>
            <w:r>
              <w:t>PHY for 2.4 GHz</w:t>
            </w:r>
          </w:p>
        </w:tc>
        <w:tc>
          <w:tcPr>
            <w:tcW w:w="2683" w:type="dxa"/>
          </w:tcPr>
          <w:p w14:paraId="1DFF8A47" w14:textId="77777777" w:rsidR="004054C6" w:rsidRDefault="004054C6" w:rsidP="006F1BD2">
            <w:pPr>
              <w:keepNext/>
            </w:pPr>
            <w:r>
              <w:t>2.4 – 2.485 GHz</w:t>
            </w:r>
          </w:p>
        </w:tc>
      </w:tr>
      <w:tr w:rsidR="004054C6" w14:paraId="6E3BB440" w14:textId="77777777" w:rsidTr="005C13F8">
        <w:tc>
          <w:tcPr>
            <w:tcW w:w="1109" w:type="dxa"/>
          </w:tcPr>
          <w:p w14:paraId="1AF7A494" w14:textId="77777777" w:rsidR="004054C6" w:rsidRDefault="004054C6" w:rsidP="006F1BD2">
            <w:pPr>
              <w:keepNext/>
            </w:pPr>
            <w:r>
              <w:t>3-2</w:t>
            </w:r>
          </w:p>
        </w:tc>
        <w:tc>
          <w:tcPr>
            <w:tcW w:w="2473" w:type="dxa"/>
          </w:tcPr>
          <w:p w14:paraId="297188B9" w14:textId="4BF6849F" w:rsidR="004054C6" w:rsidRDefault="004054C6" w:rsidP="006F1BD2">
            <w:pPr>
              <w:keepNext/>
            </w:pPr>
            <w:r>
              <w:t>802.15.4-</w:t>
            </w:r>
            <w:r w:rsidR="00BD1302">
              <w:t>2020</w:t>
            </w:r>
          </w:p>
        </w:tc>
        <w:tc>
          <w:tcPr>
            <w:tcW w:w="1304" w:type="dxa"/>
          </w:tcPr>
          <w:p w14:paraId="0396FB93" w14:textId="77777777" w:rsidR="004054C6" w:rsidRDefault="004054C6" w:rsidP="006F1BD2">
            <w:pPr>
              <w:keepNext/>
            </w:pPr>
            <w:r>
              <w:t>12</w:t>
            </w:r>
          </w:p>
        </w:tc>
        <w:tc>
          <w:tcPr>
            <w:tcW w:w="1781" w:type="dxa"/>
          </w:tcPr>
          <w:p w14:paraId="523DEC20" w14:textId="77777777" w:rsidR="004054C6" w:rsidRDefault="004054C6" w:rsidP="006F1BD2">
            <w:pPr>
              <w:keepNext/>
            </w:pPr>
            <w:r>
              <w:t>O-QPSK PHY</w:t>
            </w:r>
          </w:p>
        </w:tc>
        <w:tc>
          <w:tcPr>
            <w:tcW w:w="2683" w:type="dxa"/>
          </w:tcPr>
          <w:p w14:paraId="2C986A88" w14:textId="77777777" w:rsidR="004054C6" w:rsidRDefault="004054C6" w:rsidP="006F1BD2">
            <w:pPr>
              <w:keepNext/>
            </w:pPr>
            <w:r>
              <w:t>2450, 868, 915, 780, 2380 MHz</w:t>
            </w:r>
          </w:p>
        </w:tc>
      </w:tr>
      <w:tr w:rsidR="004054C6" w14:paraId="5AAE4F9A" w14:textId="77777777" w:rsidTr="005C13F8">
        <w:tc>
          <w:tcPr>
            <w:tcW w:w="1109" w:type="dxa"/>
          </w:tcPr>
          <w:p w14:paraId="037EFB15" w14:textId="77777777" w:rsidR="004054C6" w:rsidRDefault="004054C6" w:rsidP="0094026B">
            <w:r>
              <w:t>3-3</w:t>
            </w:r>
          </w:p>
        </w:tc>
        <w:tc>
          <w:tcPr>
            <w:tcW w:w="2473" w:type="dxa"/>
          </w:tcPr>
          <w:p w14:paraId="3973039C" w14:textId="4B4A9D54" w:rsidR="004054C6" w:rsidRDefault="004054C6" w:rsidP="0094026B">
            <w:r>
              <w:t>802.15.4-</w:t>
            </w:r>
            <w:r w:rsidR="00A5430F">
              <w:t>2020</w:t>
            </w:r>
          </w:p>
        </w:tc>
        <w:tc>
          <w:tcPr>
            <w:tcW w:w="1304" w:type="dxa"/>
          </w:tcPr>
          <w:p w14:paraId="0C5E4D3E" w14:textId="088289FE" w:rsidR="004054C6" w:rsidRDefault="008570D3" w:rsidP="0094026B">
            <w:r>
              <w:t>14</w:t>
            </w:r>
          </w:p>
        </w:tc>
        <w:tc>
          <w:tcPr>
            <w:tcW w:w="1781" w:type="dxa"/>
          </w:tcPr>
          <w:p w14:paraId="18C607A3" w14:textId="77777777" w:rsidR="004054C6" w:rsidRDefault="004054C6" w:rsidP="0094026B">
            <w:r>
              <w:t>CSS PHY</w:t>
            </w:r>
          </w:p>
        </w:tc>
        <w:tc>
          <w:tcPr>
            <w:tcW w:w="2683" w:type="dxa"/>
          </w:tcPr>
          <w:p w14:paraId="001FAFF7" w14:textId="77777777" w:rsidR="004054C6" w:rsidRDefault="004054C6" w:rsidP="0094026B">
            <w:r>
              <w:t>2450 MHz</w:t>
            </w:r>
          </w:p>
        </w:tc>
      </w:tr>
      <w:tr w:rsidR="004054C6" w14:paraId="06703999" w14:textId="77777777" w:rsidTr="005C13F8">
        <w:tc>
          <w:tcPr>
            <w:tcW w:w="1109" w:type="dxa"/>
          </w:tcPr>
          <w:p w14:paraId="6C309B9D" w14:textId="77777777" w:rsidR="004054C6" w:rsidRDefault="004054C6" w:rsidP="0094026B">
            <w:r>
              <w:t>3-4</w:t>
            </w:r>
          </w:p>
        </w:tc>
        <w:tc>
          <w:tcPr>
            <w:tcW w:w="2473" w:type="dxa"/>
          </w:tcPr>
          <w:p w14:paraId="1FCEC801" w14:textId="12F48D06" w:rsidR="004054C6" w:rsidRDefault="004054C6" w:rsidP="0094026B">
            <w:r>
              <w:t>802.15.4-</w:t>
            </w:r>
            <w:r w:rsidR="00A5430F">
              <w:t>2020</w:t>
            </w:r>
          </w:p>
        </w:tc>
        <w:tc>
          <w:tcPr>
            <w:tcW w:w="1304" w:type="dxa"/>
          </w:tcPr>
          <w:p w14:paraId="5ADB8C7A" w14:textId="4AD2D80D" w:rsidR="004054C6" w:rsidRDefault="008570D3" w:rsidP="0094026B">
            <w:r>
              <w:t>15</w:t>
            </w:r>
          </w:p>
        </w:tc>
        <w:tc>
          <w:tcPr>
            <w:tcW w:w="1781" w:type="dxa"/>
          </w:tcPr>
          <w:p w14:paraId="33A9146A" w14:textId="77777777" w:rsidR="004054C6" w:rsidRDefault="004054C6" w:rsidP="0094026B">
            <w:r>
              <w:t>HRP UWB PHY</w:t>
            </w:r>
          </w:p>
        </w:tc>
        <w:tc>
          <w:tcPr>
            <w:tcW w:w="2683" w:type="dxa"/>
          </w:tcPr>
          <w:p w14:paraId="7880F627" w14:textId="77777777" w:rsidR="004054C6" w:rsidRDefault="004054C6" w:rsidP="0094026B">
            <w:r>
              <w:t>249.6 – 749.6 MHz, 3.1 – 4.8 GHz and 6.0 – 10.6 GHz</w:t>
            </w:r>
          </w:p>
        </w:tc>
      </w:tr>
      <w:tr w:rsidR="004054C6" w14:paraId="299953FB" w14:textId="77777777" w:rsidTr="005C13F8">
        <w:tc>
          <w:tcPr>
            <w:tcW w:w="1109" w:type="dxa"/>
          </w:tcPr>
          <w:p w14:paraId="1A5E46C6" w14:textId="77777777" w:rsidR="004054C6" w:rsidRDefault="004054C6" w:rsidP="0094026B">
            <w:r>
              <w:t>3-5</w:t>
            </w:r>
          </w:p>
        </w:tc>
        <w:tc>
          <w:tcPr>
            <w:tcW w:w="2473" w:type="dxa"/>
          </w:tcPr>
          <w:p w14:paraId="2DCDE981" w14:textId="15B73F65" w:rsidR="004054C6" w:rsidRDefault="004054C6" w:rsidP="0094026B">
            <w:r>
              <w:t>802.15.4-</w:t>
            </w:r>
            <w:r w:rsidR="005E419F">
              <w:t>2020</w:t>
            </w:r>
          </w:p>
        </w:tc>
        <w:tc>
          <w:tcPr>
            <w:tcW w:w="1304" w:type="dxa"/>
          </w:tcPr>
          <w:p w14:paraId="4F83CFF5" w14:textId="3207C2E9" w:rsidR="004054C6" w:rsidRDefault="008570D3" w:rsidP="0094026B">
            <w:r>
              <w:t>17</w:t>
            </w:r>
          </w:p>
        </w:tc>
        <w:tc>
          <w:tcPr>
            <w:tcW w:w="1781" w:type="dxa"/>
          </w:tcPr>
          <w:p w14:paraId="0ECDB888" w14:textId="77777777" w:rsidR="004054C6" w:rsidRDefault="004054C6" w:rsidP="0094026B">
            <w:r>
              <w:t>MSK PHY</w:t>
            </w:r>
          </w:p>
        </w:tc>
        <w:tc>
          <w:tcPr>
            <w:tcW w:w="2683" w:type="dxa"/>
          </w:tcPr>
          <w:p w14:paraId="052CFAAC" w14:textId="57D421E6" w:rsidR="004054C6" w:rsidRDefault="004054C6" w:rsidP="0094026B">
            <w:r>
              <w:t xml:space="preserve">433.05 – 434.79 </w:t>
            </w:r>
            <w:r w:rsidR="002413A6">
              <w:t>MHz and</w:t>
            </w:r>
            <w:r>
              <w:t xml:space="preserve"> 2400 – 2483 MHz </w:t>
            </w:r>
          </w:p>
        </w:tc>
      </w:tr>
      <w:tr w:rsidR="004054C6" w14:paraId="3A03638A" w14:textId="77777777" w:rsidTr="005C13F8">
        <w:tc>
          <w:tcPr>
            <w:tcW w:w="1109" w:type="dxa"/>
          </w:tcPr>
          <w:p w14:paraId="7A378033" w14:textId="77777777" w:rsidR="004054C6" w:rsidRDefault="004054C6" w:rsidP="0094026B">
            <w:r>
              <w:t>3-6</w:t>
            </w:r>
          </w:p>
        </w:tc>
        <w:tc>
          <w:tcPr>
            <w:tcW w:w="2473" w:type="dxa"/>
          </w:tcPr>
          <w:p w14:paraId="3E3E1153" w14:textId="6ECD277A" w:rsidR="004054C6" w:rsidRDefault="004054C6" w:rsidP="0094026B">
            <w:r>
              <w:t>802.15.4-</w:t>
            </w:r>
            <w:r w:rsidR="005E419F">
              <w:t>2020</w:t>
            </w:r>
          </w:p>
        </w:tc>
        <w:tc>
          <w:tcPr>
            <w:tcW w:w="1304" w:type="dxa"/>
          </w:tcPr>
          <w:p w14:paraId="6E2B6D19" w14:textId="4F70746C" w:rsidR="004054C6" w:rsidRDefault="008570D3" w:rsidP="0094026B">
            <w:r>
              <w:t>18</w:t>
            </w:r>
          </w:p>
        </w:tc>
        <w:tc>
          <w:tcPr>
            <w:tcW w:w="1781" w:type="dxa"/>
          </w:tcPr>
          <w:p w14:paraId="13055105" w14:textId="77777777" w:rsidR="004054C6" w:rsidRDefault="004054C6" w:rsidP="0094026B">
            <w:r>
              <w:t>LRP UWB PHY</w:t>
            </w:r>
          </w:p>
        </w:tc>
        <w:tc>
          <w:tcPr>
            <w:tcW w:w="2683" w:type="dxa"/>
          </w:tcPr>
          <w:p w14:paraId="4E01E6E3" w14:textId="77777777" w:rsidR="004054C6" w:rsidRDefault="004054C6" w:rsidP="0094026B">
            <w:r>
              <w:t xml:space="preserve">6.2826 – 9.1856 GHz </w:t>
            </w:r>
          </w:p>
        </w:tc>
      </w:tr>
      <w:tr w:rsidR="004054C6" w14:paraId="4A3229CA" w14:textId="77777777" w:rsidTr="005C13F8">
        <w:tc>
          <w:tcPr>
            <w:tcW w:w="1109" w:type="dxa"/>
          </w:tcPr>
          <w:p w14:paraId="2F0E6D24" w14:textId="77777777" w:rsidR="004054C6" w:rsidRDefault="004054C6" w:rsidP="0094026B">
            <w:r>
              <w:t>3-7</w:t>
            </w:r>
          </w:p>
        </w:tc>
        <w:tc>
          <w:tcPr>
            <w:tcW w:w="2473" w:type="dxa"/>
          </w:tcPr>
          <w:p w14:paraId="577DC6E8" w14:textId="282F2BE0" w:rsidR="004054C6" w:rsidRDefault="004054C6" w:rsidP="0094026B">
            <w:r>
              <w:t>802.15.4-</w:t>
            </w:r>
            <w:r w:rsidR="005E419F">
              <w:t>2020</w:t>
            </w:r>
          </w:p>
        </w:tc>
        <w:tc>
          <w:tcPr>
            <w:tcW w:w="1304" w:type="dxa"/>
          </w:tcPr>
          <w:p w14:paraId="0F44A167" w14:textId="34B305A5" w:rsidR="004054C6" w:rsidRDefault="008570D3" w:rsidP="0094026B">
            <w:r>
              <w:t>19</w:t>
            </w:r>
          </w:p>
        </w:tc>
        <w:tc>
          <w:tcPr>
            <w:tcW w:w="1781" w:type="dxa"/>
          </w:tcPr>
          <w:p w14:paraId="56F0AE34" w14:textId="77777777" w:rsidR="004054C6" w:rsidRDefault="004054C6" w:rsidP="0094026B">
            <w:r>
              <w:t>SUN FSK PHY</w:t>
            </w:r>
          </w:p>
        </w:tc>
        <w:tc>
          <w:tcPr>
            <w:tcW w:w="2683" w:type="dxa"/>
          </w:tcPr>
          <w:p w14:paraId="6A57ED29" w14:textId="77777777" w:rsidR="004054C6" w:rsidRDefault="004054C6" w:rsidP="0094026B">
            <w:r>
              <w:t>169, 450, 470, 863, 901, 915, 928, 1427, 2450 MHz</w:t>
            </w:r>
          </w:p>
        </w:tc>
      </w:tr>
      <w:tr w:rsidR="004054C6" w14:paraId="094A481B" w14:textId="77777777" w:rsidTr="005C13F8">
        <w:tc>
          <w:tcPr>
            <w:tcW w:w="1109" w:type="dxa"/>
          </w:tcPr>
          <w:p w14:paraId="017A19CE" w14:textId="77777777" w:rsidR="004054C6" w:rsidRDefault="004054C6" w:rsidP="0094026B">
            <w:r>
              <w:t>3-8</w:t>
            </w:r>
          </w:p>
        </w:tc>
        <w:tc>
          <w:tcPr>
            <w:tcW w:w="2473" w:type="dxa"/>
          </w:tcPr>
          <w:p w14:paraId="443CAB22" w14:textId="52EC598A" w:rsidR="004054C6" w:rsidRDefault="004054C6" w:rsidP="0094026B">
            <w:r>
              <w:t>802.15.4-</w:t>
            </w:r>
            <w:r w:rsidR="005E419F">
              <w:t>2020</w:t>
            </w:r>
          </w:p>
        </w:tc>
        <w:tc>
          <w:tcPr>
            <w:tcW w:w="1304" w:type="dxa"/>
          </w:tcPr>
          <w:p w14:paraId="667E1323" w14:textId="5033F1BA" w:rsidR="004054C6" w:rsidRDefault="008570D3" w:rsidP="0094026B">
            <w:r>
              <w:t>20</w:t>
            </w:r>
          </w:p>
        </w:tc>
        <w:tc>
          <w:tcPr>
            <w:tcW w:w="1781" w:type="dxa"/>
          </w:tcPr>
          <w:p w14:paraId="0DB11E94" w14:textId="77777777" w:rsidR="004054C6" w:rsidRDefault="004054C6" w:rsidP="0094026B">
            <w:r>
              <w:t>SUN OFDM PHY</w:t>
            </w:r>
          </w:p>
        </w:tc>
        <w:tc>
          <w:tcPr>
            <w:tcW w:w="2683" w:type="dxa"/>
          </w:tcPr>
          <w:p w14:paraId="5EEEC6B7" w14:textId="33D857DF" w:rsidR="004054C6" w:rsidRDefault="004054C6" w:rsidP="0094026B">
            <w:r w:rsidRPr="002F62B6">
              <w:t>470–</w:t>
            </w:r>
            <w:r w:rsidR="002413A6" w:rsidRPr="002F62B6">
              <w:t>510,</w:t>
            </w:r>
            <w:r w:rsidRPr="002F62B6">
              <w:t xml:space="preserve"> 779–787, 863–870, 902–928, 917–923.5, 920–928, 2400–2483.5</w:t>
            </w:r>
            <w:r>
              <w:t xml:space="preserve"> MHz</w:t>
            </w:r>
          </w:p>
        </w:tc>
      </w:tr>
      <w:tr w:rsidR="004054C6" w14:paraId="1105E978" w14:textId="77777777" w:rsidTr="005C13F8">
        <w:tc>
          <w:tcPr>
            <w:tcW w:w="1109" w:type="dxa"/>
          </w:tcPr>
          <w:p w14:paraId="01BCDD53" w14:textId="77777777" w:rsidR="004054C6" w:rsidRDefault="004054C6" w:rsidP="0094026B">
            <w:r>
              <w:t>3-9</w:t>
            </w:r>
          </w:p>
        </w:tc>
        <w:tc>
          <w:tcPr>
            <w:tcW w:w="2473" w:type="dxa"/>
          </w:tcPr>
          <w:p w14:paraId="45835E64" w14:textId="73CD4A4E" w:rsidR="004054C6" w:rsidRDefault="004054C6" w:rsidP="0094026B">
            <w:r>
              <w:t>802.15.4-</w:t>
            </w:r>
            <w:r w:rsidR="005E419F">
              <w:t>2020</w:t>
            </w:r>
          </w:p>
        </w:tc>
        <w:tc>
          <w:tcPr>
            <w:tcW w:w="1304" w:type="dxa"/>
          </w:tcPr>
          <w:p w14:paraId="5BC906BC" w14:textId="25A87518" w:rsidR="004054C6" w:rsidRDefault="008570D3" w:rsidP="0094026B">
            <w:r>
              <w:t>21</w:t>
            </w:r>
          </w:p>
        </w:tc>
        <w:tc>
          <w:tcPr>
            <w:tcW w:w="1781" w:type="dxa"/>
          </w:tcPr>
          <w:p w14:paraId="4A143410" w14:textId="77777777" w:rsidR="004054C6" w:rsidRDefault="004054C6" w:rsidP="0094026B">
            <w:r>
              <w:t>SUN O-QPSK PHY</w:t>
            </w:r>
          </w:p>
        </w:tc>
        <w:tc>
          <w:tcPr>
            <w:tcW w:w="2683" w:type="dxa"/>
          </w:tcPr>
          <w:p w14:paraId="041E1485" w14:textId="6E742717" w:rsidR="004054C6" w:rsidRDefault="004054C6" w:rsidP="0094026B">
            <w:r>
              <w:t xml:space="preserve">470, </w:t>
            </w:r>
            <w:r w:rsidRPr="00CD05A4">
              <w:t>780</w:t>
            </w:r>
            <w:r>
              <w:t xml:space="preserve">, </w:t>
            </w:r>
            <w:r w:rsidR="002413A6">
              <w:t>868,</w:t>
            </w:r>
            <w:r w:rsidR="002413A6" w:rsidRPr="00CD05A4">
              <w:t xml:space="preserve"> 915</w:t>
            </w:r>
            <w:r w:rsidRPr="00CD05A4">
              <w:t xml:space="preserve">, 917, </w:t>
            </w:r>
            <w:r>
              <w:t xml:space="preserve">920, </w:t>
            </w:r>
            <w:r w:rsidRPr="00CD05A4">
              <w:t>and 2450 MHz</w:t>
            </w:r>
          </w:p>
        </w:tc>
      </w:tr>
      <w:tr w:rsidR="004054C6" w14:paraId="558B30A3" w14:textId="77777777" w:rsidTr="005C13F8">
        <w:tc>
          <w:tcPr>
            <w:tcW w:w="1109" w:type="dxa"/>
          </w:tcPr>
          <w:p w14:paraId="2ADA4815" w14:textId="77777777" w:rsidR="004054C6" w:rsidRDefault="004054C6" w:rsidP="0094026B">
            <w:r>
              <w:t>3-10</w:t>
            </w:r>
          </w:p>
        </w:tc>
        <w:tc>
          <w:tcPr>
            <w:tcW w:w="2473" w:type="dxa"/>
          </w:tcPr>
          <w:p w14:paraId="130C1CE8" w14:textId="77777777" w:rsidR="004054C6" w:rsidRDefault="004054C6" w:rsidP="0094026B">
            <w:r>
              <w:t>802.15.4q-2016</w:t>
            </w:r>
          </w:p>
        </w:tc>
        <w:tc>
          <w:tcPr>
            <w:tcW w:w="1304" w:type="dxa"/>
          </w:tcPr>
          <w:p w14:paraId="52BDAA80" w14:textId="77777777" w:rsidR="004054C6" w:rsidRDefault="004054C6" w:rsidP="0094026B">
            <w:r>
              <w:t>31</w:t>
            </w:r>
          </w:p>
        </w:tc>
        <w:tc>
          <w:tcPr>
            <w:tcW w:w="1781" w:type="dxa"/>
          </w:tcPr>
          <w:p w14:paraId="5142CF82" w14:textId="77777777" w:rsidR="004054C6" w:rsidRDefault="004054C6" w:rsidP="0094026B">
            <w:r>
              <w:t>TASK PHY</w:t>
            </w:r>
          </w:p>
        </w:tc>
        <w:tc>
          <w:tcPr>
            <w:tcW w:w="2683" w:type="dxa"/>
          </w:tcPr>
          <w:p w14:paraId="0B1F945B" w14:textId="77777777" w:rsidR="004054C6" w:rsidRPr="00AE445A" w:rsidRDefault="004054C6" w:rsidP="0094026B">
            <w:r w:rsidRPr="004F3025">
              <w:t>433.050-434.790, 470-510, 779-787, 863-876, 902–928, 2400-2483.5</w:t>
            </w:r>
            <w:r>
              <w:t xml:space="preserve"> MHz</w:t>
            </w:r>
          </w:p>
        </w:tc>
      </w:tr>
      <w:tr w:rsidR="004054C6" w14:paraId="560E5D43" w14:textId="77777777" w:rsidTr="005C13F8">
        <w:tc>
          <w:tcPr>
            <w:tcW w:w="1109" w:type="dxa"/>
          </w:tcPr>
          <w:p w14:paraId="57D5C54A" w14:textId="77777777" w:rsidR="004054C6" w:rsidRDefault="004054C6" w:rsidP="0094026B">
            <w:r>
              <w:t>3-11</w:t>
            </w:r>
          </w:p>
        </w:tc>
        <w:tc>
          <w:tcPr>
            <w:tcW w:w="2473" w:type="dxa"/>
          </w:tcPr>
          <w:p w14:paraId="3EFE8D30" w14:textId="77777777" w:rsidR="004054C6" w:rsidRDefault="004054C6" w:rsidP="0094026B">
            <w:r>
              <w:t>802.15.4q-2016</w:t>
            </w:r>
          </w:p>
        </w:tc>
        <w:tc>
          <w:tcPr>
            <w:tcW w:w="1304" w:type="dxa"/>
          </w:tcPr>
          <w:p w14:paraId="467B3418" w14:textId="77777777" w:rsidR="004054C6" w:rsidRDefault="004054C6" w:rsidP="0094026B">
            <w:r>
              <w:t>32</w:t>
            </w:r>
          </w:p>
        </w:tc>
        <w:tc>
          <w:tcPr>
            <w:tcW w:w="1781" w:type="dxa"/>
          </w:tcPr>
          <w:p w14:paraId="7F8A4565" w14:textId="77777777" w:rsidR="004054C6" w:rsidRDefault="004054C6" w:rsidP="0094026B">
            <w:r>
              <w:t>RS-GFSK PHY</w:t>
            </w:r>
          </w:p>
        </w:tc>
        <w:tc>
          <w:tcPr>
            <w:tcW w:w="2683" w:type="dxa"/>
          </w:tcPr>
          <w:p w14:paraId="76953B3C" w14:textId="77777777" w:rsidR="004054C6" w:rsidRPr="004F3025" w:rsidRDefault="004054C6" w:rsidP="0094026B">
            <w:r>
              <w:t>915 and 2450 MHz</w:t>
            </w:r>
          </w:p>
        </w:tc>
      </w:tr>
      <w:tr w:rsidR="004054C6" w14:paraId="6142249D" w14:textId="77777777" w:rsidTr="005C13F8">
        <w:tc>
          <w:tcPr>
            <w:tcW w:w="1109" w:type="dxa"/>
          </w:tcPr>
          <w:p w14:paraId="001CC5E9" w14:textId="77777777" w:rsidR="004054C6" w:rsidRDefault="004054C6" w:rsidP="0094026B">
            <w:r>
              <w:t>3-12</w:t>
            </w:r>
          </w:p>
        </w:tc>
        <w:tc>
          <w:tcPr>
            <w:tcW w:w="2473" w:type="dxa"/>
          </w:tcPr>
          <w:p w14:paraId="6AE124B4" w14:textId="77777777" w:rsidR="004054C6" w:rsidRDefault="004054C6" w:rsidP="0094026B">
            <w:r>
              <w:t>802.15.4t-2017</w:t>
            </w:r>
          </w:p>
        </w:tc>
        <w:tc>
          <w:tcPr>
            <w:tcW w:w="1304" w:type="dxa"/>
          </w:tcPr>
          <w:p w14:paraId="5A49FBE9" w14:textId="77777777" w:rsidR="004054C6" w:rsidRDefault="004054C6" w:rsidP="0094026B">
            <w:r>
              <w:t>18</w:t>
            </w:r>
          </w:p>
        </w:tc>
        <w:tc>
          <w:tcPr>
            <w:tcW w:w="1781" w:type="dxa"/>
          </w:tcPr>
          <w:p w14:paraId="6351FEDF" w14:textId="77777777" w:rsidR="004054C6" w:rsidRDefault="004054C6" w:rsidP="0094026B">
            <w:r>
              <w:t>MSK PHY</w:t>
            </w:r>
          </w:p>
        </w:tc>
        <w:tc>
          <w:tcPr>
            <w:tcW w:w="2683" w:type="dxa"/>
          </w:tcPr>
          <w:p w14:paraId="5BAB9A0F" w14:textId="6F763D33" w:rsidR="004054C6" w:rsidRPr="004F3025" w:rsidRDefault="004054C6" w:rsidP="0094026B">
            <w:r>
              <w:t xml:space="preserve">433.05 – 434.79 </w:t>
            </w:r>
            <w:r w:rsidR="002413A6">
              <w:t>MHz and</w:t>
            </w:r>
            <w:r>
              <w:t xml:space="preserve"> 2400 – 2483 MHz</w:t>
            </w:r>
          </w:p>
        </w:tc>
      </w:tr>
      <w:tr w:rsidR="004054C6" w14:paraId="07D9AA56" w14:textId="77777777" w:rsidTr="005C13F8">
        <w:tc>
          <w:tcPr>
            <w:tcW w:w="1109" w:type="dxa"/>
          </w:tcPr>
          <w:p w14:paraId="41837BD8" w14:textId="77777777" w:rsidR="004054C6" w:rsidRPr="00114306" w:rsidRDefault="004054C6" w:rsidP="0094026B">
            <w:r w:rsidRPr="00114306">
              <w:t>3-13</w:t>
            </w:r>
          </w:p>
        </w:tc>
        <w:tc>
          <w:tcPr>
            <w:tcW w:w="2473" w:type="dxa"/>
          </w:tcPr>
          <w:p w14:paraId="6C32DB04" w14:textId="074CB417" w:rsidR="004054C6" w:rsidRPr="00114306" w:rsidRDefault="004054C6" w:rsidP="0094026B">
            <w:r w:rsidRPr="00114306">
              <w:t>802.15.4z</w:t>
            </w:r>
            <w:r w:rsidR="003914D9" w:rsidRPr="00114306">
              <w:t>-2020</w:t>
            </w:r>
          </w:p>
        </w:tc>
        <w:tc>
          <w:tcPr>
            <w:tcW w:w="1304" w:type="dxa"/>
          </w:tcPr>
          <w:p w14:paraId="76092894" w14:textId="15A7CB76" w:rsidR="004054C6" w:rsidRPr="00114306" w:rsidRDefault="00114306" w:rsidP="0094026B">
            <w:r w:rsidRPr="00114306">
              <w:t>Amendment</w:t>
            </w:r>
          </w:p>
        </w:tc>
        <w:tc>
          <w:tcPr>
            <w:tcW w:w="1781" w:type="dxa"/>
          </w:tcPr>
          <w:p w14:paraId="36DE0F48" w14:textId="6B3B3387" w:rsidR="004054C6" w:rsidRDefault="007A101B" w:rsidP="0094026B">
            <w:r>
              <w:t>HRP UWB</w:t>
            </w:r>
            <w:r w:rsidR="00FE234B">
              <w:t xml:space="preserve"> PHY</w:t>
            </w:r>
          </w:p>
          <w:p w14:paraId="5866A6FB" w14:textId="48253E00" w:rsidR="007A101B" w:rsidRPr="00114306" w:rsidRDefault="007A101B" w:rsidP="0094026B">
            <w:r>
              <w:t>LRP UWB</w:t>
            </w:r>
            <w:r w:rsidR="00FE234B">
              <w:t xml:space="preserve"> PHY</w:t>
            </w:r>
          </w:p>
        </w:tc>
        <w:tc>
          <w:tcPr>
            <w:tcW w:w="2683" w:type="dxa"/>
          </w:tcPr>
          <w:p w14:paraId="7520D6B4" w14:textId="77777777" w:rsidR="004054C6" w:rsidRPr="00114306" w:rsidRDefault="004054C6" w:rsidP="0094026B">
            <w:r w:rsidRPr="00114306">
              <w:t>6-10 GHz</w:t>
            </w:r>
          </w:p>
        </w:tc>
      </w:tr>
      <w:tr w:rsidR="005C13F8" w14:paraId="04BBD079" w14:textId="77777777" w:rsidTr="005C13F8">
        <w:tc>
          <w:tcPr>
            <w:tcW w:w="1109" w:type="dxa"/>
          </w:tcPr>
          <w:p w14:paraId="7CF29F05" w14:textId="1EE1F942" w:rsidR="005C13F8" w:rsidRPr="00114306" w:rsidRDefault="005C13F8" w:rsidP="005C13F8">
            <w:r>
              <w:t>3-14</w:t>
            </w:r>
          </w:p>
        </w:tc>
        <w:tc>
          <w:tcPr>
            <w:tcW w:w="2473" w:type="dxa"/>
          </w:tcPr>
          <w:p w14:paraId="02CB86EB" w14:textId="01B855B4" w:rsidR="005C13F8" w:rsidRPr="00114306" w:rsidRDefault="005C13F8" w:rsidP="005C13F8">
            <w:r>
              <w:t>802.15.4-2020</w:t>
            </w:r>
          </w:p>
        </w:tc>
        <w:tc>
          <w:tcPr>
            <w:tcW w:w="1304" w:type="dxa"/>
          </w:tcPr>
          <w:p w14:paraId="5503A1D6" w14:textId="144D35CD" w:rsidR="005C13F8" w:rsidRPr="00114306" w:rsidRDefault="005C13F8" w:rsidP="005C13F8">
            <w:r>
              <w:t>22</w:t>
            </w:r>
          </w:p>
        </w:tc>
        <w:tc>
          <w:tcPr>
            <w:tcW w:w="1781" w:type="dxa"/>
          </w:tcPr>
          <w:p w14:paraId="07647EFE" w14:textId="30AD77B6" w:rsidR="005C13F8" w:rsidRDefault="005C13F8" w:rsidP="005C13F8">
            <w:r>
              <w:rPr>
                <w:rFonts w:eastAsia="Times New Roman"/>
                <w:color w:val="000000"/>
                <w:sz w:val="24"/>
                <w:szCs w:val="24"/>
              </w:rPr>
              <w:t>LECIM DSSS</w:t>
            </w:r>
          </w:p>
        </w:tc>
        <w:tc>
          <w:tcPr>
            <w:tcW w:w="2683" w:type="dxa"/>
          </w:tcPr>
          <w:p w14:paraId="35687E23" w14:textId="0F5820AC" w:rsidR="005C13F8" w:rsidRPr="00114306" w:rsidRDefault="00CF7EFD" w:rsidP="005C13F8">
            <w:r>
              <w:t>2.4 – 2.485 GHz</w:t>
            </w:r>
          </w:p>
        </w:tc>
      </w:tr>
    </w:tbl>
    <w:p w14:paraId="44684AEE" w14:textId="77777777" w:rsidR="00F8683C" w:rsidRDefault="00F8683C" w:rsidP="0013726E"/>
    <w:p w14:paraId="700F744F" w14:textId="66DD6097" w:rsidR="00301A1F" w:rsidRDefault="00301A1F" w:rsidP="00B75DA5">
      <w:pPr>
        <w:pStyle w:val="Heading1"/>
      </w:pPr>
      <w:r>
        <w:t>Selected non-</w:t>
      </w:r>
      <w:r w:rsidR="003B6C95">
        <w:t xml:space="preserve">IEEE </w:t>
      </w:r>
      <w:r>
        <w:t xml:space="preserve">802 market relevant standards operating in the same frequency bands as IEEE </w:t>
      </w:r>
      <w:r w:rsidR="00181009">
        <w:t>P802.11be</w:t>
      </w:r>
    </w:p>
    <w:p w14:paraId="125511F7" w14:textId="77777777" w:rsidR="00301A1F" w:rsidRDefault="00301A1F" w:rsidP="00823B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6"/>
        <w:gridCol w:w="2405"/>
        <w:gridCol w:w="2536"/>
      </w:tblGrid>
      <w:tr w:rsidR="003919D5" w:rsidRPr="00D770C8" w14:paraId="113CCA05" w14:textId="77777777" w:rsidTr="004054C6">
        <w:tc>
          <w:tcPr>
            <w:tcW w:w="1556" w:type="dxa"/>
          </w:tcPr>
          <w:p w14:paraId="649ED8E4" w14:textId="77777777" w:rsidR="003919D5" w:rsidRPr="00D770C8" w:rsidRDefault="003919D5" w:rsidP="00787C89">
            <w:pPr>
              <w:rPr>
                <w:b/>
              </w:rPr>
            </w:pPr>
            <w:r>
              <w:rPr>
                <w:b/>
              </w:rPr>
              <w:t>Identifier</w:t>
            </w:r>
          </w:p>
        </w:tc>
        <w:tc>
          <w:tcPr>
            <w:tcW w:w="2405" w:type="dxa"/>
          </w:tcPr>
          <w:p w14:paraId="3CF38A74" w14:textId="77777777" w:rsidR="003919D5" w:rsidRPr="00D770C8" w:rsidRDefault="003919D5" w:rsidP="00787C89">
            <w:pPr>
              <w:rPr>
                <w:b/>
              </w:rPr>
            </w:pPr>
            <w:r w:rsidRPr="00D770C8">
              <w:rPr>
                <w:b/>
              </w:rPr>
              <w:t>Standards/Amendment</w:t>
            </w:r>
          </w:p>
        </w:tc>
        <w:tc>
          <w:tcPr>
            <w:tcW w:w="2536" w:type="dxa"/>
          </w:tcPr>
          <w:p w14:paraId="661365FF" w14:textId="77777777" w:rsidR="003919D5" w:rsidRPr="00D770C8" w:rsidRDefault="003919D5" w:rsidP="00787C89">
            <w:pPr>
              <w:rPr>
                <w:b/>
              </w:rPr>
            </w:pPr>
            <w:r w:rsidRPr="00D770C8">
              <w:rPr>
                <w:b/>
              </w:rPr>
              <w:t>Frequency Band</w:t>
            </w:r>
            <w:r>
              <w:rPr>
                <w:b/>
              </w:rPr>
              <w:t xml:space="preserve"> (GHz)</w:t>
            </w:r>
          </w:p>
        </w:tc>
      </w:tr>
      <w:tr w:rsidR="003919D5" w14:paraId="74A6415D" w14:textId="77777777" w:rsidTr="004054C6">
        <w:tc>
          <w:tcPr>
            <w:tcW w:w="1556" w:type="dxa"/>
          </w:tcPr>
          <w:p w14:paraId="641EE83F" w14:textId="77777777" w:rsidR="003919D5" w:rsidRDefault="003919D5" w:rsidP="00787C89">
            <w:r>
              <w:t>4-1</w:t>
            </w:r>
          </w:p>
        </w:tc>
        <w:tc>
          <w:tcPr>
            <w:tcW w:w="2405" w:type="dxa"/>
          </w:tcPr>
          <w:p w14:paraId="10C0AF34" w14:textId="693F3CE3" w:rsidR="003919D5" w:rsidRDefault="003919D5" w:rsidP="00787C89">
            <w:r>
              <w:t xml:space="preserve">3GPP </w:t>
            </w:r>
            <w:r w:rsidR="00B37445">
              <w:t xml:space="preserve">LTE </w:t>
            </w:r>
            <w:r>
              <w:t>LAA</w:t>
            </w:r>
          </w:p>
        </w:tc>
        <w:tc>
          <w:tcPr>
            <w:tcW w:w="2536" w:type="dxa"/>
          </w:tcPr>
          <w:p w14:paraId="4B0E0A19" w14:textId="77777777" w:rsidR="003919D5" w:rsidRDefault="003919D5" w:rsidP="00787C89">
            <w:r>
              <w:t>5GHz/6GHz</w:t>
            </w:r>
          </w:p>
        </w:tc>
      </w:tr>
      <w:tr w:rsidR="003919D5" w14:paraId="6B47B71A" w14:textId="77777777" w:rsidTr="004054C6">
        <w:tc>
          <w:tcPr>
            <w:tcW w:w="1556" w:type="dxa"/>
          </w:tcPr>
          <w:p w14:paraId="29267649" w14:textId="77777777" w:rsidR="003919D5" w:rsidRDefault="003919D5" w:rsidP="00301A1F">
            <w:r>
              <w:t>4-2</w:t>
            </w:r>
          </w:p>
        </w:tc>
        <w:tc>
          <w:tcPr>
            <w:tcW w:w="2405" w:type="dxa"/>
          </w:tcPr>
          <w:p w14:paraId="43949EC5" w14:textId="77777777" w:rsidR="003919D5" w:rsidRDefault="003919D5">
            <w:r>
              <w:t>3GPP NR-U</w:t>
            </w:r>
          </w:p>
        </w:tc>
        <w:tc>
          <w:tcPr>
            <w:tcW w:w="2536" w:type="dxa"/>
          </w:tcPr>
          <w:p w14:paraId="379BB3A6" w14:textId="4AA0DCC7" w:rsidR="003919D5" w:rsidRDefault="003919D5" w:rsidP="00787C89">
            <w:r>
              <w:t>5</w:t>
            </w:r>
            <w:r w:rsidR="00DD2B24">
              <w:t>GH</w:t>
            </w:r>
            <w:r>
              <w:t>z/6GHz</w:t>
            </w:r>
          </w:p>
        </w:tc>
      </w:tr>
    </w:tbl>
    <w:p w14:paraId="3385D588" w14:textId="15C877B6" w:rsidR="004A07F1" w:rsidRDefault="00833848" w:rsidP="00D204A9">
      <w:pPr>
        <w:pStyle w:val="Heading1"/>
        <w:rPr>
          <w:lang w:val="en-US"/>
        </w:rPr>
      </w:pPr>
      <w:r>
        <w:rPr>
          <w:lang w:val="en-US"/>
        </w:rPr>
        <w:t xml:space="preserve">Existing </w:t>
      </w:r>
      <w:r w:rsidR="006600DC">
        <w:rPr>
          <w:lang w:val="en-US"/>
        </w:rPr>
        <w:t>Licensed</w:t>
      </w:r>
      <w:r w:rsidR="00C35B44">
        <w:rPr>
          <w:lang w:val="en-US"/>
        </w:rPr>
        <w:t xml:space="preserve"> </w:t>
      </w:r>
      <w:r>
        <w:rPr>
          <w:lang w:val="en-US"/>
        </w:rPr>
        <w:t>S</w:t>
      </w:r>
      <w:r w:rsidR="00C35B44">
        <w:rPr>
          <w:lang w:val="en-US"/>
        </w:rPr>
        <w:t>ervices in the 6 GHz band</w:t>
      </w:r>
      <w:r w:rsidR="005B33B8">
        <w:rPr>
          <w:lang w:val="en-US"/>
        </w:rPr>
        <w:t xml:space="preserve"> [10]</w:t>
      </w:r>
      <w:r w:rsidR="00746867">
        <w:rPr>
          <w:rStyle w:val="FootnoteReference"/>
          <w:lang w:val="en-US"/>
        </w:rPr>
        <w:footnoteReference w:id="4"/>
      </w:r>
    </w:p>
    <w:p w14:paraId="4BF6D856" w14:textId="77777777" w:rsidR="00DF7AF6" w:rsidRPr="00C35B44" w:rsidRDefault="00DF7AF6" w:rsidP="00C35B44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6"/>
        <w:gridCol w:w="2405"/>
        <w:gridCol w:w="2536"/>
      </w:tblGrid>
      <w:tr w:rsidR="009F77FE" w:rsidRPr="00D770C8" w14:paraId="18641887" w14:textId="77777777" w:rsidTr="00FB3F49">
        <w:tc>
          <w:tcPr>
            <w:tcW w:w="1556" w:type="dxa"/>
          </w:tcPr>
          <w:p w14:paraId="04C813C1" w14:textId="77777777" w:rsidR="009F77FE" w:rsidRPr="00D770C8" w:rsidRDefault="009F77FE" w:rsidP="00FB3F49">
            <w:pPr>
              <w:rPr>
                <w:b/>
              </w:rPr>
            </w:pPr>
            <w:r>
              <w:rPr>
                <w:b/>
              </w:rPr>
              <w:t>Identifier</w:t>
            </w:r>
          </w:p>
        </w:tc>
        <w:tc>
          <w:tcPr>
            <w:tcW w:w="2405" w:type="dxa"/>
          </w:tcPr>
          <w:p w14:paraId="0AAA810C" w14:textId="77777777" w:rsidR="009F77FE" w:rsidRPr="00D770C8" w:rsidRDefault="009F77FE" w:rsidP="00FB3F49">
            <w:pPr>
              <w:rPr>
                <w:b/>
              </w:rPr>
            </w:pPr>
            <w:r w:rsidRPr="00D770C8">
              <w:rPr>
                <w:b/>
              </w:rPr>
              <w:t>Standards/Amendment</w:t>
            </w:r>
          </w:p>
        </w:tc>
        <w:tc>
          <w:tcPr>
            <w:tcW w:w="2536" w:type="dxa"/>
          </w:tcPr>
          <w:p w14:paraId="4A256A19" w14:textId="77777777" w:rsidR="009F77FE" w:rsidRPr="00D770C8" w:rsidRDefault="009F77FE" w:rsidP="00FB3F49">
            <w:pPr>
              <w:rPr>
                <w:b/>
              </w:rPr>
            </w:pPr>
            <w:r w:rsidRPr="00D770C8">
              <w:rPr>
                <w:b/>
              </w:rPr>
              <w:t>Frequency Band</w:t>
            </w:r>
            <w:r>
              <w:rPr>
                <w:b/>
              </w:rPr>
              <w:t xml:space="preserve"> (GHz)</w:t>
            </w:r>
          </w:p>
        </w:tc>
      </w:tr>
      <w:tr w:rsidR="009F77FE" w14:paraId="7048518F" w14:textId="77777777" w:rsidTr="00FB3F49">
        <w:tc>
          <w:tcPr>
            <w:tcW w:w="1556" w:type="dxa"/>
          </w:tcPr>
          <w:p w14:paraId="530DA58B" w14:textId="3A36E82D" w:rsidR="009F77FE" w:rsidRDefault="009F77FE" w:rsidP="00FB3F49">
            <w:r>
              <w:t>5-1</w:t>
            </w:r>
          </w:p>
        </w:tc>
        <w:tc>
          <w:tcPr>
            <w:tcW w:w="2405" w:type="dxa"/>
          </w:tcPr>
          <w:p w14:paraId="4D94AFAB" w14:textId="582FA4B8" w:rsidR="009F77FE" w:rsidRDefault="007C20C7" w:rsidP="00FB3F49">
            <w:r>
              <w:t>Fixed Services</w:t>
            </w:r>
            <w:r w:rsidR="00B82B77">
              <w:t xml:space="preserve"> (FS)</w:t>
            </w:r>
          </w:p>
        </w:tc>
        <w:tc>
          <w:tcPr>
            <w:tcW w:w="2536" w:type="dxa"/>
          </w:tcPr>
          <w:p w14:paraId="5C241BB8" w14:textId="779B07D4" w:rsidR="009F77FE" w:rsidRDefault="00611368" w:rsidP="00FB3F49">
            <w:r>
              <w:t xml:space="preserve">5925 – 6425 MHz and 6525 </w:t>
            </w:r>
            <w:r w:rsidR="00DA6F79">
              <w:t>–</w:t>
            </w:r>
            <w:r>
              <w:t xml:space="preserve"> </w:t>
            </w:r>
            <w:r w:rsidR="00DA6F79">
              <w:t>7125 MHz</w:t>
            </w:r>
          </w:p>
        </w:tc>
      </w:tr>
      <w:tr w:rsidR="009F77FE" w14:paraId="7CB2ED18" w14:textId="77777777" w:rsidTr="00FB3F49">
        <w:tc>
          <w:tcPr>
            <w:tcW w:w="1556" w:type="dxa"/>
          </w:tcPr>
          <w:p w14:paraId="216DD47C" w14:textId="2ECD72A1" w:rsidR="009F77FE" w:rsidRDefault="009F77FE" w:rsidP="00FB3F49">
            <w:r>
              <w:t>5-2</w:t>
            </w:r>
          </w:p>
        </w:tc>
        <w:tc>
          <w:tcPr>
            <w:tcW w:w="2405" w:type="dxa"/>
          </w:tcPr>
          <w:p w14:paraId="0D7D6481" w14:textId="70FDD13C" w:rsidR="009F77FE" w:rsidRDefault="00B82B77" w:rsidP="00FB3F49">
            <w:r>
              <w:t xml:space="preserve">Fixed </w:t>
            </w:r>
            <w:r w:rsidR="00DA6F79">
              <w:t>Satellite</w:t>
            </w:r>
            <w:r>
              <w:t xml:space="preserve"> Services (FSS)</w:t>
            </w:r>
          </w:p>
        </w:tc>
        <w:tc>
          <w:tcPr>
            <w:tcW w:w="2536" w:type="dxa"/>
          </w:tcPr>
          <w:p w14:paraId="1E8558F8" w14:textId="7B29456B" w:rsidR="009F77FE" w:rsidRDefault="00D06B3E" w:rsidP="00FB3F49">
            <w:r>
              <w:t>5925 – 7125 MHz</w:t>
            </w:r>
          </w:p>
        </w:tc>
      </w:tr>
      <w:tr w:rsidR="00B82B77" w14:paraId="639E1E7F" w14:textId="77777777" w:rsidTr="00FB3F49">
        <w:tc>
          <w:tcPr>
            <w:tcW w:w="1556" w:type="dxa"/>
          </w:tcPr>
          <w:p w14:paraId="28D4E2CD" w14:textId="0BFEFF42" w:rsidR="00B82B77" w:rsidRDefault="00B82B77" w:rsidP="00FB3F49">
            <w:r>
              <w:t>5-3</w:t>
            </w:r>
          </w:p>
        </w:tc>
        <w:tc>
          <w:tcPr>
            <w:tcW w:w="2405" w:type="dxa"/>
          </w:tcPr>
          <w:p w14:paraId="0A0D8820" w14:textId="11BA96A9" w:rsidR="00B82B77" w:rsidRDefault="00B82B77" w:rsidP="00FB3F49">
            <w:r>
              <w:t>Mobile Services</w:t>
            </w:r>
          </w:p>
        </w:tc>
        <w:tc>
          <w:tcPr>
            <w:tcW w:w="2536" w:type="dxa"/>
          </w:tcPr>
          <w:p w14:paraId="442BE933" w14:textId="3085E63D" w:rsidR="00B82B77" w:rsidRDefault="00D06B3E" w:rsidP="00FB3F49">
            <w:r>
              <w:t xml:space="preserve">6425 – 6525 MHz and </w:t>
            </w:r>
            <w:r w:rsidR="00DF7AF6">
              <w:t>6875 – 7125 MHz</w:t>
            </w:r>
          </w:p>
        </w:tc>
      </w:tr>
    </w:tbl>
    <w:p w14:paraId="130645A3" w14:textId="77777777" w:rsidR="004A07F1" w:rsidRPr="004A07F1" w:rsidRDefault="004A07F1" w:rsidP="004A07F1">
      <w:pPr>
        <w:rPr>
          <w:lang w:val="en-US"/>
        </w:rPr>
      </w:pPr>
    </w:p>
    <w:p w14:paraId="39484B72" w14:textId="6F1B4718" w:rsidR="00D204A9" w:rsidRDefault="0088532C" w:rsidP="00D204A9">
      <w:pPr>
        <w:pStyle w:val="Heading1"/>
        <w:rPr>
          <w:lang w:val="en-US"/>
        </w:rPr>
      </w:pPr>
      <w:r>
        <w:t xml:space="preserve">Mechanisms supporting </w:t>
      </w:r>
      <w:r>
        <w:rPr>
          <w:lang w:val="en-US"/>
        </w:rPr>
        <w:t>Coexistence</w:t>
      </w:r>
      <w:r w:rsidR="008363C7">
        <w:rPr>
          <w:lang w:val="en-US"/>
        </w:rPr>
        <w:t xml:space="preserve"> with non-</w:t>
      </w:r>
      <w:r w:rsidR="00D43D6B">
        <w:rPr>
          <w:lang w:val="en-US"/>
        </w:rPr>
        <w:t xml:space="preserve">IEEE </w:t>
      </w:r>
      <w:r w:rsidR="008363C7">
        <w:rPr>
          <w:lang w:val="en-US"/>
        </w:rPr>
        <w:t>802.11 systems</w:t>
      </w:r>
      <w:r w:rsidR="00D204A9">
        <w:rPr>
          <w:lang w:val="en-US"/>
        </w:rPr>
        <w:t xml:space="preserve"> </w:t>
      </w:r>
    </w:p>
    <w:p w14:paraId="3105EE27" w14:textId="5AFD139C" w:rsidR="00D204A9" w:rsidRPr="00D204A9" w:rsidRDefault="00D204A9" w:rsidP="00D204A9">
      <w:pPr>
        <w:rPr>
          <w:lang w:val="en-US"/>
        </w:rPr>
      </w:pPr>
      <w:r w:rsidRPr="00D204A9">
        <w:rPr>
          <w:lang w:val="en-US"/>
        </w:rPr>
        <w:t>The mechanism</w:t>
      </w:r>
      <w:r w:rsidR="0052560F">
        <w:rPr>
          <w:lang w:val="en-US"/>
        </w:rPr>
        <w:t xml:space="preserve"> defined in IEEE 802.11 standards</w:t>
      </w:r>
      <w:r w:rsidRPr="00D204A9">
        <w:rPr>
          <w:lang w:val="en-US"/>
        </w:rPr>
        <w:t xml:space="preserve"> for 802.11 devices to coexist with non-802.11 devices </w:t>
      </w:r>
      <w:r w:rsidR="00724223">
        <w:rPr>
          <w:lang w:val="en-US"/>
        </w:rPr>
        <w:t>(other than licensed services in the 6 GHz band</w:t>
      </w:r>
      <w:r w:rsidR="00AE408F">
        <w:rPr>
          <w:lang w:val="en-US"/>
        </w:rPr>
        <w:t xml:space="preserve"> or radar operation in 5 GHz</w:t>
      </w:r>
      <w:r w:rsidR="00724223">
        <w:rPr>
          <w:lang w:val="en-US"/>
        </w:rPr>
        <w:t xml:space="preserve">) </w:t>
      </w:r>
      <w:r w:rsidRPr="00D204A9">
        <w:rPr>
          <w:lang w:val="en-US"/>
        </w:rPr>
        <w:t xml:space="preserve">is </w:t>
      </w:r>
      <w:r w:rsidR="00C614FE" w:rsidRPr="00C614FE">
        <w:rPr>
          <w:lang w:val="en-US"/>
        </w:rPr>
        <w:t>carrier sense multiple access with collision avoidance</w:t>
      </w:r>
      <w:r w:rsidR="00C614FE">
        <w:rPr>
          <w:lang w:val="en-US"/>
        </w:rPr>
        <w:t xml:space="preserve"> (CSMA/CA</w:t>
      </w:r>
      <w:r w:rsidRPr="00D204A9">
        <w:rPr>
          <w:lang w:val="en-US"/>
        </w:rPr>
        <w:t xml:space="preserve">).  </w:t>
      </w:r>
      <w:r w:rsidR="00181009">
        <w:rPr>
          <w:lang w:val="en-US"/>
        </w:rPr>
        <w:t>P802.11be</w:t>
      </w:r>
      <w:r w:rsidRPr="00D204A9">
        <w:rPr>
          <w:lang w:val="en-US"/>
        </w:rPr>
        <w:t xml:space="preserve"> continues to use </w:t>
      </w:r>
      <w:r w:rsidR="00C614FE" w:rsidRPr="00D204A9">
        <w:rPr>
          <w:lang w:val="en-US"/>
        </w:rPr>
        <w:t xml:space="preserve">clear channel assessment </w:t>
      </w:r>
      <w:r w:rsidR="00C614FE">
        <w:rPr>
          <w:lang w:val="en-US"/>
        </w:rPr>
        <w:t>(</w:t>
      </w:r>
      <w:r w:rsidRPr="00D204A9">
        <w:rPr>
          <w:lang w:val="en-US"/>
        </w:rPr>
        <w:t>CCA</w:t>
      </w:r>
      <w:r w:rsidR="00C614FE">
        <w:rPr>
          <w:lang w:val="en-US"/>
        </w:rPr>
        <w:t>)</w:t>
      </w:r>
      <w:r w:rsidRPr="00D204A9">
        <w:rPr>
          <w:lang w:val="en-US"/>
        </w:rPr>
        <w:t xml:space="preserve"> rules in</w:t>
      </w:r>
      <w:r w:rsidR="0052560F">
        <w:rPr>
          <w:lang w:val="en-US"/>
        </w:rPr>
        <w:t xml:space="preserve"> the</w:t>
      </w:r>
      <w:r w:rsidRPr="00D204A9">
        <w:rPr>
          <w:lang w:val="en-US"/>
        </w:rPr>
        <w:t xml:space="preserve"> </w:t>
      </w:r>
      <w:r w:rsidR="00F2294C">
        <w:rPr>
          <w:lang w:val="en-US"/>
        </w:rPr>
        <w:t xml:space="preserve">2.4, </w:t>
      </w:r>
      <w:r w:rsidRPr="00D204A9">
        <w:rPr>
          <w:lang w:val="en-US"/>
        </w:rPr>
        <w:t>5</w:t>
      </w:r>
      <w:r w:rsidR="00F2294C">
        <w:rPr>
          <w:lang w:val="en-US"/>
        </w:rPr>
        <w:t xml:space="preserve"> and 6</w:t>
      </w:r>
      <w:r w:rsidRPr="00D204A9">
        <w:rPr>
          <w:lang w:val="en-US"/>
        </w:rPr>
        <w:t xml:space="preserve"> GHz </w:t>
      </w:r>
      <w:r w:rsidR="00F2294C">
        <w:rPr>
          <w:lang w:val="en-US"/>
        </w:rPr>
        <w:t>bands</w:t>
      </w:r>
      <w:r w:rsidRPr="00D204A9">
        <w:rPr>
          <w:lang w:val="en-US"/>
        </w:rPr>
        <w:t>.</w:t>
      </w:r>
    </w:p>
    <w:p w14:paraId="4B8E2576" w14:textId="5A6421A4" w:rsidR="00D204A9" w:rsidRDefault="00D204A9" w:rsidP="00D204A9">
      <w:pPr>
        <w:rPr>
          <w:highlight w:val="yellow"/>
          <w:lang w:val="en-US"/>
        </w:rPr>
      </w:pPr>
    </w:p>
    <w:p w14:paraId="4E6B7DE6" w14:textId="39E63F8F" w:rsidR="007F5005" w:rsidRDefault="00016D1D" w:rsidP="00D204A9">
      <w:pPr>
        <w:rPr>
          <w:lang w:val="en-US"/>
        </w:rPr>
      </w:pPr>
      <w:r w:rsidRPr="002A71B0">
        <w:rPr>
          <w:lang w:val="en-US"/>
        </w:rPr>
        <w:t xml:space="preserve">The </w:t>
      </w:r>
      <w:r w:rsidR="00B0470F">
        <w:rPr>
          <w:lang w:val="en-US"/>
        </w:rPr>
        <w:t xml:space="preserve">current draft </w:t>
      </w:r>
      <w:r w:rsidR="00181009">
        <w:rPr>
          <w:lang w:val="en-US"/>
        </w:rPr>
        <w:t>P802.11be</w:t>
      </w:r>
      <w:r w:rsidRPr="002A71B0">
        <w:rPr>
          <w:lang w:val="en-US"/>
        </w:rPr>
        <w:t xml:space="preserve"> CCA rules are described in </w:t>
      </w:r>
      <w:r w:rsidR="002A71B0" w:rsidRPr="002A71B0">
        <w:rPr>
          <w:lang w:val="en-US"/>
        </w:rPr>
        <w:t>36.3.20.6</w:t>
      </w:r>
      <w:r w:rsidR="00903609">
        <w:rPr>
          <w:lang w:val="en-US"/>
        </w:rPr>
        <w:t xml:space="preserve"> (</w:t>
      </w:r>
      <w:r w:rsidR="005C5FEF" w:rsidRPr="005C5FEF">
        <w:rPr>
          <w:lang w:val="en-US"/>
        </w:rPr>
        <w:t>CCA sensitivity</w:t>
      </w:r>
      <w:r w:rsidR="005C5FEF">
        <w:rPr>
          <w:lang w:val="en-US"/>
        </w:rPr>
        <w:t xml:space="preserve">) </w:t>
      </w:r>
      <w:r w:rsidRPr="002A71B0">
        <w:rPr>
          <w:lang w:val="en-US"/>
        </w:rPr>
        <w:t>of [1].</w:t>
      </w:r>
    </w:p>
    <w:p w14:paraId="43165E28" w14:textId="4C26F6E1" w:rsidR="002A71B0" w:rsidRDefault="002A71B0" w:rsidP="00D204A9">
      <w:pPr>
        <w:rPr>
          <w:lang w:val="en-US"/>
        </w:rPr>
      </w:pPr>
    </w:p>
    <w:p w14:paraId="0DD9E11F" w14:textId="330B1CA3" w:rsidR="002A71B0" w:rsidRDefault="006368F8" w:rsidP="00D204A9">
      <w:pPr>
        <w:rPr>
          <w:lang w:val="en-US"/>
        </w:rPr>
      </w:pPr>
      <w:r>
        <w:rPr>
          <w:lang w:val="en-US"/>
        </w:rPr>
        <w:t>According to</w:t>
      </w:r>
      <w:r w:rsidR="002A71B0">
        <w:rPr>
          <w:lang w:val="en-US"/>
        </w:rPr>
        <w:t xml:space="preserve"> these rules</w:t>
      </w:r>
      <w:r>
        <w:rPr>
          <w:lang w:val="en-US"/>
        </w:rPr>
        <w:t>, a PHY must set its CCA indication to busy if:</w:t>
      </w:r>
    </w:p>
    <w:p w14:paraId="04576119" w14:textId="72F9ECA2" w:rsidR="006368F8" w:rsidRDefault="003D16CE" w:rsidP="006368F8">
      <w:pPr>
        <w:pStyle w:val="ListParagraph"/>
        <w:numPr>
          <w:ilvl w:val="0"/>
          <w:numId w:val="48"/>
        </w:numPr>
        <w:rPr>
          <w:lang w:val="en-US"/>
        </w:rPr>
      </w:pPr>
      <w:r>
        <w:rPr>
          <w:lang w:val="en-US"/>
        </w:rPr>
        <w:t xml:space="preserve">A </w:t>
      </w:r>
      <w:r w:rsidRPr="00E075A0">
        <w:rPr>
          <w:lang w:val="en-US"/>
        </w:rPr>
        <w:t xml:space="preserve">non-HT, HT_MF, HT_GF, VHT, HE, or EHT PPDU </w:t>
      </w:r>
      <w:r>
        <w:rPr>
          <w:lang w:val="en-US"/>
        </w:rPr>
        <w:t xml:space="preserve">is present </w:t>
      </w:r>
      <w:r w:rsidR="006670B0">
        <w:rPr>
          <w:lang w:val="en-US"/>
        </w:rPr>
        <w:t>with power</w:t>
      </w:r>
      <w:r w:rsidR="000A080B">
        <w:rPr>
          <w:lang w:val="en-US"/>
        </w:rPr>
        <w:t xml:space="preserve"> measured within the primary 20 MHz</w:t>
      </w:r>
      <w:r w:rsidR="006670B0" w:rsidRPr="006670B0">
        <w:rPr>
          <w:lang w:val="en-US"/>
        </w:rPr>
        <w:t xml:space="preserve"> </w:t>
      </w:r>
      <w:r w:rsidR="000A080B">
        <w:rPr>
          <w:lang w:val="en-US"/>
        </w:rPr>
        <w:t xml:space="preserve">channel </w:t>
      </w:r>
      <w:r w:rsidR="006670B0" w:rsidRPr="006670B0">
        <w:rPr>
          <w:lang w:val="en-US"/>
        </w:rPr>
        <w:t>at or above –82 dBm</w:t>
      </w:r>
    </w:p>
    <w:p w14:paraId="6D82C443" w14:textId="606AA960" w:rsidR="00F162D6" w:rsidRDefault="003D16CE" w:rsidP="00F162D6">
      <w:pPr>
        <w:pStyle w:val="ListParagraph"/>
        <w:numPr>
          <w:ilvl w:val="0"/>
          <w:numId w:val="48"/>
        </w:numPr>
        <w:rPr>
          <w:lang w:val="en-US"/>
        </w:rPr>
      </w:pPr>
      <w:r>
        <w:rPr>
          <w:lang w:val="en-US"/>
        </w:rPr>
        <w:t>A</w:t>
      </w:r>
      <w:r w:rsidR="00F162D6">
        <w:rPr>
          <w:lang w:val="en-US"/>
        </w:rPr>
        <w:t xml:space="preserve"> signal </w:t>
      </w:r>
      <w:r>
        <w:rPr>
          <w:lang w:val="en-US"/>
        </w:rPr>
        <w:t xml:space="preserve">is present </w:t>
      </w:r>
      <w:r w:rsidR="00F162D6">
        <w:rPr>
          <w:lang w:val="en-US"/>
        </w:rPr>
        <w:t>with power measured within the primary 20 MHz</w:t>
      </w:r>
      <w:r w:rsidR="00F162D6" w:rsidRPr="006670B0">
        <w:rPr>
          <w:lang w:val="en-US"/>
        </w:rPr>
        <w:t xml:space="preserve"> </w:t>
      </w:r>
      <w:r w:rsidR="00F162D6">
        <w:rPr>
          <w:lang w:val="en-US"/>
        </w:rPr>
        <w:t xml:space="preserve">channel </w:t>
      </w:r>
      <w:r w:rsidR="00F162D6" w:rsidRPr="006670B0">
        <w:rPr>
          <w:lang w:val="en-US"/>
        </w:rPr>
        <w:t>at or above –</w:t>
      </w:r>
      <w:r w:rsidR="00F162D6">
        <w:rPr>
          <w:lang w:val="en-US"/>
        </w:rPr>
        <w:t>6</w:t>
      </w:r>
      <w:r w:rsidR="00F162D6" w:rsidRPr="006670B0">
        <w:rPr>
          <w:lang w:val="en-US"/>
        </w:rPr>
        <w:t>2 dBm</w:t>
      </w:r>
      <w:r w:rsidR="00534BF1">
        <w:rPr>
          <w:rStyle w:val="FootnoteReference"/>
          <w:lang w:val="en-US"/>
        </w:rPr>
        <w:footnoteReference w:id="5"/>
      </w:r>
      <w:r w:rsidR="002810D1">
        <w:rPr>
          <w:lang w:val="en-US"/>
        </w:rPr>
        <w:t>.</w:t>
      </w:r>
    </w:p>
    <w:p w14:paraId="3E4EB9BA" w14:textId="7279334A" w:rsidR="00540382" w:rsidRDefault="00A55B77" w:rsidP="00A55B77">
      <w:pPr>
        <w:rPr>
          <w:lang w:val="en-US"/>
        </w:rPr>
      </w:pPr>
      <w:r>
        <w:rPr>
          <w:lang w:val="en-US"/>
        </w:rPr>
        <w:t xml:space="preserve">For signals with bandwidth greater than 20 MHz, the PHY shall also provide a per-20 MHz CCA indication, which </w:t>
      </w:r>
      <w:r w:rsidR="00006972">
        <w:rPr>
          <w:lang w:val="en-US"/>
        </w:rPr>
        <w:t xml:space="preserve">shall </w:t>
      </w:r>
      <w:r w:rsidR="00CA08EF">
        <w:rPr>
          <w:lang w:val="en-US"/>
        </w:rPr>
        <w:t xml:space="preserve">individually </w:t>
      </w:r>
      <w:r w:rsidR="00006972">
        <w:rPr>
          <w:lang w:val="en-US"/>
        </w:rPr>
        <w:t>be set to busy if:</w:t>
      </w:r>
    </w:p>
    <w:p w14:paraId="58133E48" w14:textId="11D777C1" w:rsidR="00E075A0" w:rsidRDefault="00E075A0" w:rsidP="00006972">
      <w:pPr>
        <w:pStyle w:val="ListParagraph"/>
        <w:numPr>
          <w:ilvl w:val="0"/>
          <w:numId w:val="48"/>
        </w:numPr>
        <w:rPr>
          <w:lang w:val="en-US"/>
        </w:rPr>
      </w:pPr>
      <w:r>
        <w:rPr>
          <w:lang w:val="en-US"/>
        </w:rPr>
        <w:t xml:space="preserve">A </w:t>
      </w:r>
      <w:r w:rsidRPr="00E075A0">
        <w:rPr>
          <w:lang w:val="en-US"/>
        </w:rPr>
        <w:t xml:space="preserve">non-HT, HT_MF, HT_GF, VHT, HE, or EHT PPDU </w:t>
      </w:r>
      <w:r>
        <w:rPr>
          <w:lang w:val="en-US"/>
        </w:rPr>
        <w:t xml:space="preserve">is present </w:t>
      </w:r>
      <w:r w:rsidRPr="00E075A0">
        <w:rPr>
          <w:lang w:val="en-US"/>
        </w:rPr>
        <w:t xml:space="preserve">for which the power measured within </w:t>
      </w:r>
      <w:r w:rsidR="00B0470F">
        <w:rPr>
          <w:lang w:val="en-US"/>
        </w:rPr>
        <w:t>the</w:t>
      </w:r>
      <w:r w:rsidR="00B0470F" w:rsidRPr="00E075A0">
        <w:rPr>
          <w:lang w:val="en-US"/>
        </w:rPr>
        <w:t xml:space="preserve"> </w:t>
      </w:r>
      <w:r w:rsidRPr="00E075A0">
        <w:rPr>
          <w:lang w:val="en-US"/>
        </w:rPr>
        <w:t>20 MHz subchannel is at or above</w:t>
      </w:r>
      <w:r w:rsidR="003D16CE">
        <w:rPr>
          <w:lang w:val="en-US"/>
        </w:rPr>
        <w:t xml:space="preserve"> -72 dBm</w:t>
      </w:r>
    </w:p>
    <w:p w14:paraId="2537E37D" w14:textId="76EFABE5" w:rsidR="00AC408B" w:rsidRDefault="00AC408B" w:rsidP="00AC408B">
      <w:pPr>
        <w:pStyle w:val="ListParagraph"/>
        <w:numPr>
          <w:ilvl w:val="0"/>
          <w:numId w:val="48"/>
        </w:numPr>
        <w:rPr>
          <w:lang w:val="en-US"/>
        </w:rPr>
      </w:pPr>
      <w:r w:rsidRPr="00006972">
        <w:rPr>
          <w:lang w:val="en-US"/>
        </w:rPr>
        <w:t xml:space="preserve">A signal is present </w:t>
      </w:r>
      <w:r w:rsidR="00B0470F" w:rsidRPr="00E075A0">
        <w:rPr>
          <w:lang w:val="en-US"/>
        </w:rPr>
        <w:t xml:space="preserve">within </w:t>
      </w:r>
      <w:r w:rsidR="00B0470F">
        <w:rPr>
          <w:lang w:val="en-US"/>
        </w:rPr>
        <w:t>the</w:t>
      </w:r>
      <w:r w:rsidR="00B0470F" w:rsidRPr="00E075A0">
        <w:rPr>
          <w:lang w:val="en-US"/>
        </w:rPr>
        <w:t xml:space="preserve"> </w:t>
      </w:r>
      <w:r w:rsidRPr="00006972">
        <w:rPr>
          <w:lang w:val="en-US"/>
        </w:rPr>
        <w:t>20 MHz subchannel at or above a threshold of –62 dBm</w:t>
      </w:r>
      <w:r w:rsidR="00690FED">
        <w:rPr>
          <w:lang w:val="en-US"/>
        </w:rPr>
        <w:t>.</w:t>
      </w:r>
    </w:p>
    <w:p w14:paraId="719611DB" w14:textId="77777777" w:rsidR="00AC408B" w:rsidRPr="00AC408B" w:rsidRDefault="00AC408B" w:rsidP="00AC408B">
      <w:pPr>
        <w:rPr>
          <w:lang w:val="en-US"/>
        </w:rPr>
      </w:pPr>
    </w:p>
    <w:p w14:paraId="7C0DBF90" w14:textId="24F645A4" w:rsidR="00F63C52" w:rsidRDefault="00903609" w:rsidP="00D204A9">
      <w:pPr>
        <w:rPr>
          <w:lang w:val="en-US"/>
        </w:rPr>
      </w:pPr>
      <w:r>
        <w:rPr>
          <w:lang w:val="en-US"/>
        </w:rPr>
        <w:t xml:space="preserve">For licensed </w:t>
      </w:r>
      <w:r w:rsidR="0050296E">
        <w:rPr>
          <w:lang w:val="en-US"/>
        </w:rPr>
        <w:t xml:space="preserve">services in the </w:t>
      </w:r>
      <w:r>
        <w:rPr>
          <w:lang w:val="en-US"/>
        </w:rPr>
        <w:t>6 GHz</w:t>
      </w:r>
      <w:r w:rsidR="0050296E">
        <w:rPr>
          <w:lang w:val="en-US"/>
        </w:rPr>
        <w:t xml:space="preserve"> band</w:t>
      </w:r>
      <w:r>
        <w:rPr>
          <w:lang w:val="en-US"/>
        </w:rPr>
        <w:t xml:space="preserve">, </w:t>
      </w:r>
      <w:r w:rsidR="005E0395">
        <w:rPr>
          <w:lang w:val="en-US"/>
        </w:rPr>
        <w:t xml:space="preserve">operation </w:t>
      </w:r>
      <w:r w:rsidR="0050296E">
        <w:rPr>
          <w:lang w:val="en-US"/>
        </w:rPr>
        <w:t xml:space="preserve">of </w:t>
      </w:r>
      <w:r w:rsidR="00181009">
        <w:rPr>
          <w:lang w:val="en-US"/>
        </w:rPr>
        <w:t>P802.11be</w:t>
      </w:r>
      <w:r w:rsidR="0050296E">
        <w:rPr>
          <w:lang w:val="en-US"/>
        </w:rPr>
        <w:t xml:space="preserve"> </w:t>
      </w:r>
      <w:r w:rsidR="005E0395">
        <w:rPr>
          <w:lang w:val="en-US"/>
        </w:rPr>
        <w:t>in the 6 GHz band further complies with the regulatory rules specified for this band</w:t>
      </w:r>
      <w:r w:rsidR="00942C84">
        <w:rPr>
          <w:lang w:val="en-US"/>
        </w:rPr>
        <w:t xml:space="preserve"> [5]</w:t>
      </w:r>
      <w:r w:rsidR="005E0395">
        <w:rPr>
          <w:lang w:val="en-US"/>
        </w:rPr>
        <w:t xml:space="preserve">. This includes the ability to </w:t>
      </w:r>
      <w:r w:rsidR="00992F97">
        <w:rPr>
          <w:lang w:val="en-US"/>
        </w:rPr>
        <w:t xml:space="preserve">reduce transmit power </w:t>
      </w:r>
      <w:r w:rsidR="002A605B">
        <w:rPr>
          <w:lang w:val="en-US"/>
        </w:rPr>
        <w:t>and rules for selecting channels under the direction of an</w:t>
      </w:r>
      <w:r w:rsidR="00EB547C">
        <w:rPr>
          <w:lang w:val="en-US"/>
        </w:rPr>
        <w:t xml:space="preserve"> </w:t>
      </w:r>
      <w:r w:rsidR="0096089E" w:rsidRPr="0096089E">
        <w:rPr>
          <w:lang w:val="en-US"/>
        </w:rPr>
        <w:t xml:space="preserve">Automated Frequency </w:t>
      </w:r>
      <w:r w:rsidR="00D273F5">
        <w:rPr>
          <w:lang w:val="en-US"/>
        </w:rPr>
        <w:t xml:space="preserve">Coordination </w:t>
      </w:r>
      <w:r w:rsidR="0096089E">
        <w:rPr>
          <w:lang w:val="en-US"/>
        </w:rPr>
        <w:t>(</w:t>
      </w:r>
      <w:r w:rsidR="002A605B">
        <w:rPr>
          <w:lang w:val="en-US"/>
        </w:rPr>
        <w:t>AFC</w:t>
      </w:r>
      <w:r w:rsidR="0096089E">
        <w:rPr>
          <w:lang w:val="en-US"/>
        </w:rPr>
        <w:t>)</w:t>
      </w:r>
      <w:r w:rsidR="002A605B">
        <w:rPr>
          <w:lang w:val="en-US"/>
        </w:rPr>
        <w:t xml:space="preserve"> system.</w:t>
      </w:r>
      <w:r w:rsidR="007A4121">
        <w:rPr>
          <w:lang w:val="en-US"/>
        </w:rPr>
        <w:t xml:space="preserve"> </w:t>
      </w:r>
      <w:r w:rsidR="00DA01BB" w:rsidRPr="00DA01BB">
        <w:rPr>
          <w:lang w:val="en-US"/>
        </w:rPr>
        <w:t>AFC is under consideration by the FCC and other regulatory domains.</w:t>
      </w:r>
    </w:p>
    <w:p w14:paraId="0C9960E9" w14:textId="77777777" w:rsidR="00942B4E" w:rsidRDefault="00942B4E" w:rsidP="00D204A9">
      <w:pPr>
        <w:rPr>
          <w:lang w:val="en-US"/>
        </w:rPr>
      </w:pPr>
    </w:p>
    <w:p w14:paraId="055CF3BB" w14:textId="1882BAB1" w:rsidR="007B5697" w:rsidRDefault="007B5697" w:rsidP="00D204A9">
      <w:pPr>
        <w:rPr>
          <w:lang w:val="en-US"/>
        </w:rPr>
      </w:pPr>
      <w:r>
        <w:rPr>
          <w:lang w:val="en-US"/>
        </w:rPr>
        <w:t xml:space="preserve">For </w:t>
      </w:r>
      <w:r w:rsidR="009026C8">
        <w:rPr>
          <w:lang w:val="en-US"/>
        </w:rPr>
        <w:t xml:space="preserve">coexistence with radar operation in 5 GHz, </w:t>
      </w:r>
      <w:r w:rsidR="00181009">
        <w:rPr>
          <w:lang w:val="en-US"/>
        </w:rPr>
        <w:t>P802.11be</w:t>
      </w:r>
      <w:r w:rsidR="009026C8">
        <w:rPr>
          <w:lang w:val="en-US"/>
        </w:rPr>
        <w:t xml:space="preserve"> uses DFS as specified in 802.11-2020 [9].</w:t>
      </w:r>
    </w:p>
    <w:p w14:paraId="2293518A" w14:textId="26F6C089" w:rsidR="005F45A0" w:rsidRPr="002139A8" w:rsidRDefault="005F45A0" w:rsidP="00D204A9">
      <w:pPr>
        <w:pStyle w:val="Heading1"/>
        <w:rPr>
          <w:lang w:val="en-US"/>
        </w:rPr>
      </w:pPr>
      <w:r>
        <w:rPr>
          <w:lang w:val="en-US"/>
        </w:rPr>
        <w:t>Coexistence analysis: non</w:t>
      </w:r>
      <w:r w:rsidR="00C5392C">
        <w:rPr>
          <w:lang w:val="en-US"/>
        </w:rPr>
        <w:t>-</w:t>
      </w:r>
      <w:r w:rsidR="00037291">
        <w:rPr>
          <w:lang w:val="en-US"/>
        </w:rPr>
        <w:t xml:space="preserve">IEEE </w:t>
      </w:r>
      <w:r>
        <w:rPr>
          <w:lang w:val="en-US"/>
        </w:rPr>
        <w:t>802.11 systems</w:t>
      </w:r>
    </w:p>
    <w:p w14:paraId="08ABEB03" w14:textId="2C58010F" w:rsidR="005F45A0" w:rsidRDefault="007717ED" w:rsidP="00D204A9">
      <w:pPr>
        <w:rPr>
          <w:lang w:val="en-US"/>
        </w:rPr>
      </w:pPr>
      <w:r>
        <w:rPr>
          <w:lang w:val="en-US"/>
        </w:rPr>
        <w:t xml:space="preserve">IEEE 802.15 standards </w:t>
      </w:r>
      <w:r w:rsidR="005F45A0">
        <w:rPr>
          <w:lang w:val="en-US"/>
        </w:rPr>
        <w:t>3</w:t>
      </w:r>
      <w:r w:rsidR="004054C6">
        <w:rPr>
          <w:lang w:val="en-US"/>
        </w:rPr>
        <w:t xml:space="preserve">-1 through 3-3, 3-5, </w:t>
      </w:r>
      <w:r w:rsidR="005F45A0">
        <w:rPr>
          <w:lang w:val="en-US"/>
        </w:rPr>
        <w:t xml:space="preserve">3-7 and </w:t>
      </w:r>
      <w:r w:rsidR="003C6522">
        <w:rPr>
          <w:lang w:val="en-US"/>
        </w:rPr>
        <w:t>3-12</w:t>
      </w:r>
      <w:r w:rsidR="005F45A0">
        <w:rPr>
          <w:lang w:val="en-US"/>
        </w:rPr>
        <w:t xml:space="preserve"> </w:t>
      </w:r>
      <w:r>
        <w:rPr>
          <w:lang w:val="en-US"/>
        </w:rPr>
        <w:t xml:space="preserve">(see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_Ref76132807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t xml:space="preserve">Table </w:t>
      </w:r>
      <w:r>
        <w:rPr>
          <w:noProof/>
        </w:rPr>
        <w:t>1</w:t>
      </w:r>
      <w:r>
        <w:rPr>
          <w:lang w:val="en-US"/>
        </w:rPr>
        <w:fldChar w:fldCharType="end"/>
      </w:r>
      <w:r>
        <w:rPr>
          <w:lang w:val="en-US"/>
        </w:rPr>
        <w:t xml:space="preserve">) </w:t>
      </w:r>
      <w:r w:rsidR="005F45A0">
        <w:rPr>
          <w:lang w:val="en-US"/>
        </w:rPr>
        <w:t xml:space="preserve">overlap with IEEE 802.11 and </w:t>
      </w:r>
      <w:r w:rsidR="00181009">
        <w:rPr>
          <w:lang w:val="en-US"/>
        </w:rPr>
        <w:t>P802.11be</w:t>
      </w:r>
      <w:r w:rsidR="005F45A0">
        <w:rPr>
          <w:lang w:val="en-US"/>
        </w:rPr>
        <w:t xml:space="preserve"> operation in the 2.4</w:t>
      </w:r>
      <w:r w:rsidR="00A61B6C">
        <w:rPr>
          <w:lang w:val="en-US"/>
        </w:rPr>
        <w:t xml:space="preserve"> </w:t>
      </w:r>
      <w:r w:rsidR="005F45A0">
        <w:rPr>
          <w:lang w:val="en-US"/>
        </w:rPr>
        <w:t xml:space="preserve">GHz band only. </w:t>
      </w:r>
      <w:r w:rsidR="00C614FE">
        <w:rPr>
          <w:lang w:val="en-US"/>
        </w:rPr>
        <w:t xml:space="preserve">CSMA/CA </w:t>
      </w:r>
      <w:r w:rsidR="003919D5">
        <w:rPr>
          <w:lang w:val="en-US"/>
        </w:rPr>
        <w:t>is the mechanism used by existing IEEE 802.11 standards for coexistence in the 2.4</w:t>
      </w:r>
      <w:r w:rsidR="00A61B6C">
        <w:rPr>
          <w:lang w:val="en-US"/>
        </w:rPr>
        <w:t xml:space="preserve"> </w:t>
      </w:r>
      <w:r w:rsidR="003919D5">
        <w:rPr>
          <w:lang w:val="en-US"/>
        </w:rPr>
        <w:t xml:space="preserve">GHz band and will also be used by </w:t>
      </w:r>
      <w:r w:rsidR="00181009">
        <w:rPr>
          <w:lang w:val="en-US"/>
        </w:rPr>
        <w:t>P802.11be</w:t>
      </w:r>
      <w:r w:rsidR="003919D5">
        <w:rPr>
          <w:lang w:val="en-US"/>
        </w:rPr>
        <w:t>.  N</w:t>
      </w:r>
      <w:r w:rsidR="005F45A0">
        <w:rPr>
          <w:lang w:val="en-US"/>
        </w:rPr>
        <w:t xml:space="preserve">o </w:t>
      </w:r>
      <w:r w:rsidR="003C6522">
        <w:rPr>
          <w:lang w:val="en-US"/>
        </w:rPr>
        <w:t xml:space="preserve">significant </w:t>
      </w:r>
      <w:r w:rsidR="005F45A0">
        <w:rPr>
          <w:lang w:val="en-US"/>
        </w:rPr>
        <w:t xml:space="preserve">changes </w:t>
      </w:r>
      <w:r w:rsidR="003C6522">
        <w:rPr>
          <w:lang w:val="en-US"/>
        </w:rPr>
        <w:t xml:space="preserve">to coexistence </w:t>
      </w:r>
      <w:r w:rsidR="005F45A0">
        <w:rPr>
          <w:lang w:val="en-US"/>
        </w:rPr>
        <w:t xml:space="preserve">are anticipated with </w:t>
      </w:r>
      <w:r w:rsidR="00181009">
        <w:rPr>
          <w:lang w:val="en-US"/>
        </w:rPr>
        <w:t>P802.11be</w:t>
      </w:r>
      <w:r w:rsidR="005F45A0">
        <w:rPr>
          <w:lang w:val="en-US"/>
        </w:rPr>
        <w:t xml:space="preserve"> operation in the 2.4 GHz band.</w:t>
      </w:r>
      <w:r w:rsidR="003C6522">
        <w:rPr>
          <w:lang w:val="en-US"/>
        </w:rPr>
        <w:t xml:space="preserve"> </w:t>
      </w:r>
    </w:p>
    <w:p w14:paraId="46637754" w14:textId="77777777" w:rsidR="005F45A0" w:rsidRDefault="005F45A0" w:rsidP="00D204A9">
      <w:pPr>
        <w:rPr>
          <w:lang w:val="en-US"/>
        </w:rPr>
      </w:pPr>
    </w:p>
    <w:p w14:paraId="70E5B5EB" w14:textId="259C41F0" w:rsidR="005F45A0" w:rsidRDefault="00257B92" w:rsidP="00D204A9">
      <w:pPr>
        <w:rPr>
          <w:lang w:val="en-US"/>
        </w:rPr>
      </w:pPr>
      <w:r>
        <w:rPr>
          <w:lang w:val="en-US"/>
        </w:rPr>
        <w:t xml:space="preserve">IEEE 802.15 standards </w:t>
      </w:r>
      <w:r w:rsidR="003C6522">
        <w:rPr>
          <w:lang w:val="en-US"/>
        </w:rPr>
        <w:t xml:space="preserve">3-4 and 3-6 and the </w:t>
      </w:r>
      <w:r w:rsidR="00DC4FF9">
        <w:rPr>
          <w:lang w:val="en-US"/>
        </w:rPr>
        <w:t xml:space="preserve">amendment </w:t>
      </w:r>
      <w:r w:rsidR="003C6522">
        <w:rPr>
          <w:lang w:val="en-US"/>
        </w:rPr>
        <w:t xml:space="preserve">3-13 </w:t>
      </w:r>
      <w:r w:rsidR="00DF73EB">
        <w:rPr>
          <w:lang w:val="en-US"/>
        </w:rPr>
        <w:t xml:space="preserve">(see </w:t>
      </w:r>
      <w:r w:rsidR="005C3C26">
        <w:rPr>
          <w:lang w:val="en-US"/>
        </w:rPr>
        <w:fldChar w:fldCharType="begin"/>
      </w:r>
      <w:r w:rsidR="005C3C26">
        <w:rPr>
          <w:lang w:val="en-US"/>
        </w:rPr>
        <w:instrText xml:space="preserve"> REF _Ref76132807 \h </w:instrText>
      </w:r>
      <w:r w:rsidR="005C3C26">
        <w:rPr>
          <w:lang w:val="en-US"/>
        </w:rPr>
      </w:r>
      <w:r w:rsidR="005C3C26">
        <w:rPr>
          <w:lang w:val="en-US"/>
        </w:rPr>
        <w:fldChar w:fldCharType="separate"/>
      </w:r>
      <w:r w:rsidR="005C3C26">
        <w:t xml:space="preserve">Table </w:t>
      </w:r>
      <w:r w:rsidR="005C3C26">
        <w:rPr>
          <w:noProof/>
        </w:rPr>
        <w:t>1</w:t>
      </w:r>
      <w:r w:rsidR="005C3C26">
        <w:rPr>
          <w:lang w:val="en-US"/>
        </w:rPr>
        <w:fldChar w:fldCharType="end"/>
      </w:r>
      <w:r w:rsidR="00DF73EB">
        <w:rPr>
          <w:lang w:val="en-US"/>
        </w:rPr>
        <w:t xml:space="preserve">) </w:t>
      </w:r>
      <w:r w:rsidR="003C6522">
        <w:rPr>
          <w:lang w:val="en-US"/>
        </w:rPr>
        <w:t xml:space="preserve">overlap with </w:t>
      </w:r>
      <w:r w:rsidR="00F816A8">
        <w:rPr>
          <w:lang w:val="en-US"/>
        </w:rPr>
        <w:t xml:space="preserve">planned </w:t>
      </w:r>
      <w:r w:rsidR="003C6522">
        <w:rPr>
          <w:lang w:val="en-US"/>
        </w:rPr>
        <w:t xml:space="preserve">IEEE </w:t>
      </w:r>
      <w:r w:rsidR="00181009">
        <w:rPr>
          <w:lang w:val="en-US"/>
        </w:rPr>
        <w:t>P802.11be</w:t>
      </w:r>
      <w:r w:rsidR="003C6522">
        <w:rPr>
          <w:lang w:val="en-US"/>
        </w:rPr>
        <w:t xml:space="preserve"> operation in the 6</w:t>
      </w:r>
      <w:r w:rsidR="00F816A8">
        <w:rPr>
          <w:lang w:val="en-US"/>
        </w:rPr>
        <w:t xml:space="preserve"> </w:t>
      </w:r>
      <w:r w:rsidR="003C6522">
        <w:rPr>
          <w:lang w:val="en-US"/>
        </w:rPr>
        <w:t>GHz band.</w:t>
      </w:r>
      <w:r w:rsidR="00536352">
        <w:rPr>
          <w:lang w:val="en-US"/>
        </w:rPr>
        <w:t xml:space="preserve"> </w:t>
      </w:r>
      <w:r w:rsidR="0097126C">
        <w:rPr>
          <w:lang w:val="en-US"/>
        </w:rPr>
        <w:t xml:space="preserve">IEEE </w:t>
      </w:r>
      <w:r w:rsidR="00181009">
        <w:rPr>
          <w:lang w:val="en-US"/>
        </w:rPr>
        <w:t>P802.11be</w:t>
      </w:r>
      <w:r w:rsidR="0097126C">
        <w:rPr>
          <w:lang w:val="en-US"/>
        </w:rPr>
        <w:t xml:space="preserve"> </w:t>
      </w:r>
      <w:commentRangeStart w:id="4"/>
      <w:del w:id="5" w:author="Sigurd Schelstraete" w:date="2022-09-01T13:12:00Z">
        <w:r w:rsidR="0097126C" w:rsidDel="006B1574">
          <w:rPr>
            <w:lang w:val="en-US"/>
          </w:rPr>
          <w:delText>is expected to</w:delText>
        </w:r>
      </w:del>
      <w:ins w:id="6" w:author="Sigurd Schelstraete" w:date="2022-09-01T13:12:00Z">
        <w:r w:rsidR="006B1574">
          <w:rPr>
            <w:lang w:val="en-US"/>
          </w:rPr>
          <w:t>shall</w:t>
        </w:r>
      </w:ins>
      <w:commentRangeEnd w:id="4"/>
      <w:ins w:id="7" w:author="Sigurd Schelstraete" w:date="2022-09-08T11:50:00Z">
        <w:r w:rsidR="006E6779">
          <w:rPr>
            <w:rStyle w:val="CommentReference"/>
          </w:rPr>
          <w:commentReference w:id="4"/>
        </w:r>
      </w:ins>
      <w:r w:rsidR="0097126C">
        <w:rPr>
          <w:lang w:val="en-US"/>
        </w:rPr>
        <w:t xml:space="preserve"> operate in the band under new regulations</w:t>
      </w:r>
      <w:r w:rsidR="0070640F">
        <w:rPr>
          <w:lang w:val="en-US"/>
        </w:rPr>
        <w:t xml:space="preserve"> </w:t>
      </w:r>
      <w:r w:rsidR="00C117F3">
        <w:rPr>
          <w:lang w:val="en-US"/>
        </w:rPr>
        <w:t xml:space="preserve">(see </w:t>
      </w:r>
      <w:r w:rsidR="0070640F">
        <w:rPr>
          <w:lang w:val="en-US"/>
        </w:rPr>
        <w:t>[5]</w:t>
      </w:r>
      <w:r w:rsidR="00C117F3">
        <w:rPr>
          <w:lang w:val="en-US"/>
        </w:rPr>
        <w:t xml:space="preserve"> for FCC rules)</w:t>
      </w:r>
      <w:r w:rsidR="0097126C">
        <w:rPr>
          <w:lang w:val="en-US"/>
        </w:rPr>
        <w:t xml:space="preserve">.  </w:t>
      </w:r>
      <w:r w:rsidR="001825B3">
        <w:rPr>
          <w:lang w:val="en-US"/>
        </w:rPr>
        <w:t xml:space="preserve">IEEE 802.15 standards </w:t>
      </w:r>
      <w:r w:rsidR="0097126C">
        <w:rPr>
          <w:lang w:val="en-US"/>
        </w:rPr>
        <w:t xml:space="preserve">3-4 and 3-6 and the 3-13 </w:t>
      </w:r>
      <w:r w:rsidR="00536352">
        <w:rPr>
          <w:lang w:val="en-US"/>
        </w:rPr>
        <w:t>ultra-wideband (low power spectral density) system</w:t>
      </w:r>
      <w:r w:rsidR="0097126C">
        <w:rPr>
          <w:lang w:val="en-US"/>
        </w:rPr>
        <w:t>s</w:t>
      </w:r>
      <w:r w:rsidR="00536352">
        <w:rPr>
          <w:lang w:val="en-US"/>
        </w:rPr>
        <w:t xml:space="preserve"> </w:t>
      </w:r>
      <w:r w:rsidR="001825B3">
        <w:rPr>
          <w:lang w:val="en-US"/>
        </w:rPr>
        <w:t xml:space="preserve">(see </w:t>
      </w:r>
      <w:r w:rsidR="001825B3">
        <w:rPr>
          <w:lang w:val="en-US"/>
        </w:rPr>
        <w:fldChar w:fldCharType="begin"/>
      </w:r>
      <w:r w:rsidR="001825B3">
        <w:rPr>
          <w:lang w:val="en-US"/>
        </w:rPr>
        <w:instrText xml:space="preserve"> REF _Ref76132807 \h </w:instrText>
      </w:r>
      <w:r w:rsidR="001825B3">
        <w:rPr>
          <w:lang w:val="en-US"/>
        </w:rPr>
      </w:r>
      <w:r w:rsidR="001825B3">
        <w:rPr>
          <w:lang w:val="en-US"/>
        </w:rPr>
        <w:fldChar w:fldCharType="separate"/>
      </w:r>
      <w:r w:rsidR="001825B3">
        <w:t xml:space="preserve">Table </w:t>
      </w:r>
      <w:r w:rsidR="001825B3">
        <w:rPr>
          <w:noProof/>
        </w:rPr>
        <w:t>1</w:t>
      </w:r>
      <w:r w:rsidR="001825B3">
        <w:rPr>
          <w:lang w:val="en-US"/>
        </w:rPr>
        <w:fldChar w:fldCharType="end"/>
      </w:r>
      <w:r w:rsidR="001825B3">
        <w:rPr>
          <w:lang w:val="en-US"/>
        </w:rPr>
        <w:t xml:space="preserve">) </w:t>
      </w:r>
      <w:r w:rsidR="00536352">
        <w:rPr>
          <w:lang w:val="en-US"/>
        </w:rPr>
        <w:t xml:space="preserve">operate beneath the noise floor </w:t>
      </w:r>
      <w:r w:rsidR="003919D5">
        <w:rPr>
          <w:lang w:val="en-US"/>
        </w:rPr>
        <w:t>of systems operating in th</w:t>
      </w:r>
      <w:r w:rsidR="00196A62">
        <w:rPr>
          <w:lang w:val="en-US"/>
        </w:rPr>
        <w:t>e 6 GHz</w:t>
      </w:r>
      <w:r w:rsidR="003919D5">
        <w:rPr>
          <w:lang w:val="en-US"/>
        </w:rPr>
        <w:t xml:space="preserve"> </w:t>
      </w:r>
      <w:r w:rsidR="005C19DE">
        <w:rPr>
          <w:lang w:val="en-US"/>
        </w:rPr>
        <w:t>band</w:t>
      </w:r>
      <w:commentRangeStart w:id="8"/>
      <w:del w:id="9" w:author="Sigurd Schelstraete" w:date="2022-09-01T13:00:00Z">
        <w:r w:rsidR="005C19DE" w:rsidDel="00592563">
          <w:rPr>
            <w:lang w:val="en-US"/>
          </w:rPr>
          <w:delText xml:space="preserve"> and</w:delText>
        </w:r>
        <w:r w:rsidR="003919D5" w:rsidDel="00592563">
          <w:rPr>
            <w:lang w:val="en-US"/>
          </w:rPr>
          <w:delText xml:space="preserve"> are generally required by regulation to accept all interferers</w:delText>
        </w:r>
      </w:del>
      <w:commentRangeEnd w:id="8"/>
      <w:r w:rsidR="00F53E01">
        <w:rPr>
          <w:rStyle w:val="CommentReference"/>
        </w:rPr>
        <w:commentReference w:id="8"/>
      </w:r>
      <w:r w:rsidR="003919D5">
        <w:rPr>
          <w:lang w:val="en-US"/>
        </w:rPr>
        <w:t>.</w:t>
      </w:r>
      <w:r w:rsidR="0097126C">
        <w:rPr>
          <w:lang w:val="en-US"/>
        </w:rPr>
        <w:t xml:space="preserve">  </w:t>
      </w:r>
      <w:r w:rsidR="00891649">
        <w:rPr>
          <w:lang w:val="en-US"/>
        </w:rPr>
        <w:t xml:space="preserve">The </w:t>
      </w:r>
      <w:r w:rsidR="0097126C">
        <w:rPr>
          <w:lang w:val="en-US"/>
        </w:rPr>
        <w:t>E</w:t>
      </w:r>
      <w:r w:rsidR="00196A62">
        <w:rPr>
          <w:lang w:val="en-US"/>
        </w:rPr>
        <w:t xml:space="preserve">lectronic </w:t>
      </w:r>
      <w:r w:rsidR="0097126C">
        <w:rPr>
          <w:lang w:val="en-US"/>
        </w:rPr>
        <w:t>C</w:t>
      </w:r>
      <w:r w:rsidR="00196A62">
        <w:rPr>
          <w:lang w:val="en-US"/>
        </w:rPr>
        <w:t xml:space="preserve">ommunications </w:t>
      </w:r>
      <w:r w:rsidR="0097126C">
        <w:rPr>
          <w:lang w:val="en-US"/>
        </w:rPr>
        <w:t>C</w:t>
      </w:r>
      <w:r w:rsidR="00196A62">
        <w:rPr>
          <w:lang w:val="en-US"/>
        </w:rPr>
        <w:t>ommittee (</w:t>
      </w:r>
      <w:r w:rsidR="00196A62" w:rsidRPr="00196A62">
        <w:rPr>
          <w:lang w:val="en-US"/>
        </w:rPr>
        <w:t>www.cept.org/ecc</w:t>
      </w:r>
      <w:r w:rsidR="00196A62">
        <w:rPr>
          <w:lang w:val="en-US"/>
        </w:rPr>
        <w:t>)</w:t>
      </w:r>
      <w:r w:rsidR="0097126C">
        <w:rPr>
          <w:lang w:val="en-US"/>
        </w:rPr>
        <w:t xml:space="preserve"> has produced a report on sharing and compatibility between </w:t>
      </w:r>
      <w:r w:rsidR="00434069">
        <w:rPr>
          <w:lang w:val="en-US"/>
        </w:rPr>
        <w:t xml:space="preserve">proposed </w:t>
      </w:r>
      <w:r w:rsidR="0097126C">
        <w:rPr>
          <w:lang w:val="en-US"/>
        </w:rPr>
        <w:t xml:space="preserve">radio local area networks </w:t>
      </w:r>
      <w:r w:rsidR="001E68AE">
        <w:rPr>
          <w:lang w:val="en-US"/>
        </w:rPr>
        <w:t>(RLAN</w:t>
      </w:r>
      <w:r w:rsidR="009402FB">
        <w:rPr>
          <w:lang w:val="en-US"/>
        </w:rPr>
        <w:t>s</w:t>
      </w:r>
      <w:r w:rsidR="001E68AE">
        <w:rPr>
          <w:lang w:val="en-US"/>
        </w:rPr>
        <w:t xml:space="preserve">) </w:t>
      </w:r>
      <w:r w:rsidR="0097126C">
        <w:rPr>
          <w:lang w:val="en-US"/>
        </w:rPr>
        <w:t xml:space="preserve">and current systems in the band including UWB, </w:t>
      </w:r>
      <w:r w:rsidR="00545FB3">
        <w:rPr>
          <w:lang w:val="en-US"/>
        </w:rPr>
        <w:t>see [</w:t>
      </w:r>
      <w:r w:rsidR="002344E4">
        <w:rPr>
          <w:lang w:val="en-US"/>
        </w:rPr>
        <w:t>6</w:t>
      </w:r>
      <w:r w:rsidR="00545FB3">
        <w:rPr>
          <w:lang w:val="en-US"/>
        </w:rPr>
        <w:t>].</w:t>
      </w:r>
    </w:p>
    <w:p w14:paraId="3780E17F" w14:textId="77777777" w:rsidR="003C6522" w:rsidRDefault="003C6522" w:rsidP="00D204A9">
      <w:pPr>
        <w:rPr>
          <w:lang w:val="en-US"/>
        </w:rPr>
      </w:pPr>
    </w:p>
    <w:p w14:paraId="0E186AD8" w14:textId="0CB489E1" w:rsidR="009653AF" w:rsidRDefault="00C614FE" w:rsidP="00D204A9">
      <w:pPr>
        <w:rPr>
          <w:ins w:id="10" w:author="Sigurd Schelstraete" w:date="2022-09-01T13:01:00Z"/>
          <w:lang w:val="en-US"/>
        </w:rPr>
      </w:pPr>
      <w:r>
        <w:rPr>
          <w:lang w:val="en-US"/>
        </w:rPr>
        <w:t xml:space="preserve">CSMA/CA </w:t>
      </w:r>
      <w:r w:rsidR="005F45A0">
        <w:rPr>
          <w:lang w:val="en-US"/>
        </w:rPr>
        <w:t xml:space="preserve">is used to provide coexistence in the </w:t>
      </w:r>
      <w:r w:rsidR="003919D5">
        <w:rPr>
          <w:lang w:val="en-US"/>
        </w:rPr>
        <w:t xml:space="preserve">5 </w:t>
      </w:r>
      <w:r w:rsidR="005F45A0">
        <w:rPr>
          <w:lang w:val="en-US"/>
        </w:rPr>
        <w:t xml:space="preserve">GHz </w:t>
      </w:r>
      <w:r w:rsidR="00E06147">
        <w:rPr>
          <w:lang w:val="en-US"/>
        </w:rPr>
        <w:t xml:space="preserve">and 6 GHz </w:t>
      </w:r>
      <w:r w:rsidR="005F45A0">
        <w:rPr>
          <w:lang w:val="en-US"/>
        </w:rPr>
        <w:t>band</w:t>
      </w:r>
      <w:r w:rsidR="00E06147">
        <w:rPr>
          <w:lang w:val="en-US"/>
        </w:rPr>
        <w:t>s</w:t>
      </w:r>
      <w:r w:rsidR="005F45A0">
        <w:rPr>
          <w:lang w:val="en-US"/>
        </w:rPr>
        <w:t xml:space="preserve"> </w:t>
      </w:r>
      <w:r w:rsidR="00182FBC">
        <w:rPr>
          <w:lang w:val="en-US"/>
        </w:rPr>
        <w:t xml:space="preserve">including </w:t>
      </w:r>
      <w:r w:rsidR="005F45A0">
        <w:rPr>
          <w:lang w:val="en-US"/>
        </w:rPr>
        <w:t>the specifications identified in section 4 of this document</w:t>
      </w:r>
      <w:r w:rsidR="003C6522">
        <w:rPr>
          <w:lang w:val="en-US"/>
        </w:rPr>
        <w:t xml:space="preserve">. </w:t>
      </w:r>
    </w:p>
    <w:p w14:paraId="051A36D0" w14:textId="59B57445" w:rsidR="00993AA2" w:rsidRDefault="00993AA2" w:rsidP="00D204A9">
      <w:pPr>
        <w:rPr>
          <w:ins w:id="11" w:author="Sigurd Schelstraete" w:date="2022-09-01T13:01:00Z"/>
          <w:lang w:val="en-US"/>
        </w:rPr>
      </w:pPr>
    </w:p>
    <w:p w14:paraId="213A6970" w14:textId="08425D19" w:rsidR="00993AA2" w:rsidRDefault="00993AA2" w:rsidP="00423D4F">
      <w:pPr>
        <w:ind w:left="720"/>
        <w:rPr>
          <w:lang w:val="en-US"/>
        </w:rPr>
      </w:pPr>
      <w:commentRangeStart w:id="12"/>
      <w:ins w:id="13" w:author="Sigurd Schelstraete" w:date="2022-09-01T13:01:00Z">
        <w:r w:rsidRPr="00993AA2">
          <w:rPr>
            <w:lang w:val="en-US"/>
          </w:rPr>
          <w:lastRenderedPageBreak/>
          <w:t>Note -- This CSMA/CA mechanism is not effective as a coexistence mechanism with IEEE 802.15 UWB radios since the UWB signals will typically be below the CSMA detection threshold.</w:t>
        </w:r>
      </w:ins>
      <w:commentRangeEnd w:id="12"/>
      <w:ins w:id="14" w:author="Sigurd Schelstraete" w:date="2022-09-08T11:42:00Z">
        <w:r w:rsidR="006A464D">
          <w:rPr>
            <w:rStyle w:val="CommentReference"/>
          </w:rPr>
          <w:commentReference w:id="12"/>
        </w:r>
      </w:ins>
    </w:p>
    <w:p w14:paraId="5B801A2F" w14:textId="77777777" w:rsidR="009653AF" w:rsidRDefault="009653AF" w:rsidP="00D204A9">
      <w:pPr>
        <w:rPr>
          <w:lang w:val="en-US"/>
        </w:rPr>
      </w:pPr>
    </w:p>
    <w:p w14:paraId="2E80B266" w14:textId="784832CD" w:rsidR="004D2B5E" w:rsidRDefault="004D13F7" w:rsidP="00D204A9">
      <w:pPr>
        <w:rPr>
          <w:lang w:val="en-US"/>
        </w:rPr>
      </w:pPr>
      <w:r>
        <w:rPr>
          <w:lang w:val="en-US"/>
        </w:rPr>
        <w:t>For coexistence with licensed users of the 6 GHz bands</w:t>
      </w:r>
      <w:r w:rsidR="00265EA7">
        <w:rPr>
          <w:lang w:val="en-US"/>
        </w:rPr>
        <w:t xml:space="preserve"> identified in section </w:t>
      </w:r>
      <w:r w:rsidR="0089784C">
        <w:rPr>
          <w:lang w:val="en-US"/>
        </w:rPr>
        <w:t>5</w:t>
      </w:r>
      <w:r w:rsidR="00265EA7">
        <w:rPr>
          <w:lang w:val="en-US"/>
        </w:rPr>
        <w:t xml:space="preserve"> </w:t>
      </w:r>
      <w:r w:rsidR="0089784C">
        <w:rPr>
          <w:lang w:val="en-US"/>
        </w:rPr>
        <w:t>of this document</w:t>
      </w:r>
      <w:r w:rsidR="008766F8">
        <w:rPr>
          <w:lang w:val="en-US"/>
        </w:rPr>
        <w:t>,</w:t>
      </w:r>
      <w:r>
        <w:rPr>
          <w:lang w:val="en-US"/>
        </w:rPr>
        <w:t xml:space="preserve"> </w:t>
      </w:r>
      <w:r w:rsidR="00833C81">
        <w:rPr>
          <w:lang w:val="en-US"/>
        </w:rPr>
        <w:t xml:space="preserve">three </w:t>
      </w:r>
      <w:r w:rsidR="004D2B5E">
        <w:rPr>
          <w:lang w:val="en-US"/>
        </w:rPr>
        <w:t>modes of operation are defined:</w:t>
      </w:r>
    </w:p>
    <w:p w14:paraId="70736AA1" w14:textId="745C1FEB" w:rsidR="00E06147" w:rsidRDefault="00C66D9D" w:rsidP="004D2B5E">
      <w:pPr>
        <w:pStyle w:val="ListParagraph"/>
        <w:numPr>
          <w:ilvl w:val="0"/>
          <w:numId w:val="46"/>
        </w:numPr>
        <w:rPr>
          <w:lang w:val="en-US"/>
        </w:rPr>
      </w:pPr>
      <w:r>
        <w:rPr>
          <w:lang w:val="en-US"/>
        </w:rPr>
        <w:t>Standard Power operation</w:t>
      </w:r>
    </w:p>
    <w:p w14:paraId="0D4178B4" w14:textId="06F9FF92" w:rsidR="00C66D9D" w:rsidRDefault="00C66D9D" w:rsidP="00C66D9D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 xml:space="preserve">Only allowed in </w:t>
      </w:r>
      <w:r w:rsidR="004C36D9">
        <w:rPr>
          <w:lang w:val="en-US"/>
        </w:rPr>
        <w:t xml:space="preserve">5.925 </w:t>
      </w:r>
      <w:r w:rsidR="003118A8">
        <w:rPr>
          <w:lang w:val="en-US"/>
        </w:rPr>
        <w:t>–</w:t>
      </w:r>
      <w:r w:rsidR="004C36D9">
        <w:rPr>
          <w:lang w:val="en-US"/>
        </w:rPr>
        <w:t xml:space="preserve"> </w:t>
      </w:r>
      <w:r w:rsidR="003118A8">
        <w:rPr>
          <w:lang w:val="en-US"/>
        </w:rPr>
        <w:t xml:space="preserve">6.425 GHz (FCC </w:t>
      </w:r>
      <w:r>
        <w:rPr>
          <w:lang w:val="en-US"/>
        </w:rPr>
        <w:t>U-NII-5</w:t>
      </w:r>
      <w:r w:rsidR="003118A8">
        <w:rPr>
          <w:lang w:val="en-US"/>
        </w:rPr>
        <w:t>)</w:t>
      </w:r>
      <w:r>
        <w:rPr>
          <w:lang w:val="en-US"/>
        </w:rPr>
        <w:t xml:space="preserve"> and </w:t>
      </w:r>
      <w:r w:rsidR="00896054">
        <w:rPr>
          <w:lang w:val="en-US"/>
        </w:rPr>
        <w:t xml:space="preserve">6.525 – 6.875 GHz (FCC </w:t>
      </w:r>
      <w:r>
        <w:rPr>
          <w:lang w:val="en-US"/>
        </w:rPr>
        <w:t>U-NII-7</w:t>
      </w:r>
      <w:r w:rsidR="00896054">
        <w:rPr>
          <w:lang w:val="en-US"/>
        </w:rPr>
        <w:t>)</w:t>
      </w:r>
    </w:p>
    <w:p w14:paraId="1B1A0446" w14:textId="5B94B240" w:rsidR="00C66D9D" w:rsidRDefault="003D5193" w:rsidP="00C66D9D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 xml:space="preserve">Operation only under direction of an AFC system that identifies </w:t>
      </w:r>
      <w:r w:rsidR="009C3E19">
        <w:rPr>
          <w:lang w:val="en-US"/>
        </w:rPr>
        <w:t>allowed</w:t>
      </w:r>
      <w:r>
        <w:rPr>
          <w:lang w:val="en-US"/>
        </w:rPr>
        <w:t xml:space="preserve"> spectrum </w:t>
      </w:r>
      <w:r w:rsidR="009C3E19">
        <w:rPr>
          <w:lang w:val="en-US"/>
        </w:rPr>
        <w:t xml:space="preserve">and transmit power </w:t>
      </w:r>
      <w:r>
        <w:rPr>
          <w:lang w:val="en-US"/>
        </w:rPr>
        <w:t xml:space="preserve">as a function of AP location, </w:t>
      </w:r>
      <w:commentRangeStart w:id="15"/>
      <w:r>
        <w:rPr>
          <w:lang w:val="en-US"/>
        </w:rPr>
        <w:t>heigh</w:t>
      </w:r>
      <w:r w:rsidR="001E0760">
        <w:rPr>
          <w:lang w:val="en-US"/>
        </w:rPr>
        <w:t xml:space="preserve">t </w:t>
      </w:r>
      <w:ins w:id="16" w:author="Sigurd Schelstraete" w:date="2022-09-01T13:06:00Z">
        <w:r w:rsidR="00870D2E">
          <w:rPr>
            <w:lang w:val="en-US"/>
          </w:rPr>
          <w:t xml:space="preserve">above ground level (AGL) </w:t>
        </w:r>
      </w:ins>
      <w:commentRangeEnd w:id="15"/>
      <w:ins w:id="17" w:author="Sigurd Schelstraete" w:date="2022-09-08T11:47:00Z">
        <w:r w:rsidR="00C958DB">
          <w:rPr>
            <w:rStyle w:val="CommentReference"/>
          </w:rPr>
          <w:commentReference w:id="15"/>
        </w:r>
      </w:ins>
      <w:r w:rsidR="001E0760">
        <w:rPr>
          <w:lang w:val="en-US"/>
        </w:rPr>
        <w:t>and the known location of licensed services in the area</w:t>
      </w:r>
    </w:p>
    <w:p w14:paraId="1110167A" w14:textId="4EBD2322" w:rsidR="00E81DCB" w:rsidRDefault="00E81DCB" w:rsidP="00C66D9D">
      <w:pPr>
        <w:pStyle w:val="ListParagraph"/>
        <w:numPr>
          <w:ilvl w:val="1"/>
          <w:numId w:val="46"/>
        </w:numPr>
        <w:rPr>
          <w:lang w:val="en-US"/>
        </w:rPr>
      </w:pPr>
      <w:r w:rsidRPr="00E81DCB">
        <w:rPr>
          <w:lang w:val="en-US"/>
        </w:rPr>
        <w:t>Client device must limit its power to no more than 6 dB below its associated standard power access point's authorized transmit power</w:t>
      </w:r>
    </w:p>
    <w:p w14:paraId="16E1DA15" w14:textId="43A9289D" w:rsidR="00C66D9D" w:rsidRDefault="00C66D9D" w:rsidP="004D2B5E">
      <w:pPr>
        <w:pStyle w:val="ListParagraph"/>
        <w:numPr>
          <w:ilvl w:val="0"/>
          <w:numId w:val="46"/>
        </w:numPr>
        <w:rPr>
          <w:lang w:val="en-US"/>
        </w:rPr>
      </w:pPr>
      <w:r>
        <w:rPr>
          <w:lang w:val="en-US"/>
        </w:rPr>
        <w:t>Low Power Indoors operation</w:t>
      </w:r>
    </w:p>
    <w:p w14:paraId="4B87E162" w14:textId="5958C243" w:rsidR="00A47816" w:rsidRDefault="00A47816" w:rsidP="00A47816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>Allowed in full 6 GHz band</w:t>
      </w:r>
      <w:r w:rsidR="005641A9">
        <w:rPr>
          <w:lang w:val="en-US"/>
        </w:rPr>
        <w:t xml:space="preserve"> (i.e. </w:t>
      </w:r>
      <w:r w:rsidR="00F13907">
        <w:rPr>
          <w:lang w:val="en-US"/>
        </w:rPr>
        <w:t>5.950 to 7.125 GHz</w:t>
      </w:r>
      <w:r w:rsidR="005641A9">
        <w:rPr>
          <w:lang w:val="en-US"/>
        </w:rPr>
        <w:t>)</w:t>
      </w:r>
    </w:p>
    <w:p w14:paraId="6F7A5E00" w14:textId="7E97DFA1" w:rsidR="00C6414E" w:rsidRDefault="00C6414E" w:rsidP="00A47816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>Only indoors at reduced power to avoid interference with licensed users</w:t>
      </w:r>
    </w:p>
    <w:p w14:paraId="236B1E39" w14:textId="26B356B5" w:rsidR="00833C81" w:rsidRDefault="000E50A1" w:rsidP="000E50A1">
      <w:pPr>
        <w:pStyle w:val="ListParagraph"/>
        <w:numPr>
          <w:ilvl w:val="0"/>
          <w:numId w:val="46"/>
        </w:numPr>
        <w:rPr>
          <w:lang w:val="en-US"/>
        </w:rPr>
      </w:pPr>
      <w:r>
        <w:rPr>
          <w:lang w:val="en-US"/>
        </w:rPr>
        <w:t>Very Low Power operation</w:t>
      </w:r>
      <w:r w:rsidR="005C2916">
        <w:rPr>
          <w:rStyle w:val="FootnoteReference"/>
          <w:lang w:val="en-US"/>
        </w:rPr>
        <w:footnoteReference w:id="6"/>
      </w:r>
    </w:p>
    <w:p w14:paraId="0AEBBC6E" w14:textId="2D70092D" w:rsidR="000E50A1" w:rsidRDefault="00550A0A" w:rsidP="000E50A1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>E</w:t>
      </w:r>
      <w:r w:rsidR="00861EAD">
        <w:rPr>
          <w:lang w:val="en-US"/>
        </w:rPr>
        <w:t xml:space="preserve">nvisioned for </w:t>
      </w:r>
      <w:r w:rsidR="00986EE7">
        <w:rPr>
          <w:lang w:val="en-US"/>
        </w:rPr>
        <w:t>indoors and outdoors in the full 6 GHz band</w:t>
      </w:r>
    </w:p>
    <w:p w14:paraId="3FAAE582" w14:textId="5F5FE076" w:rsidR="00DB6C3A" w:rsidRDefault="00DB6C3A" w:rsidP="001D03F3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>Operates at significantly reduced maximum power to avoid interference with fixed and mobile licensed users</w:t>
      </w:r>
      <w:r w:rsidR="002E6F6B">
        <w:rPr>
          <w:lang w:val="en-US"/>
        </w:rPr>
        <w:t>.</w:t>
      </w:r>
    </w:p>
    <w:p w14:paraId="7523B3DB" w14:textId="77777777" w:rsidR="00C6414E" w:rsidRDefault="00C6414E" w:rsidP="00C6414E">
      <w:pPr>
        <w:rPr>
          <w:lang w:val="en-US"/>
        </w:rPr>
      </w:pPr>
    </w:p>
    <w:p w14:paraId="017716FB" w14:textId="11CF876D" w:rsidR="00A47816" w:rsidRPr="00C6414E" w:rsidRDefault="00181009" w:rsidP="00C6414E">
      <w:pPr>
        <w:rPr>
          <w:lang w:val="en-US"/>
        </w:rPr>
      </w:pPr>
      <w:commentRangeStart w:id="18"/>
      <w:r>
        <w:rPr>
          <w:lang w:val="en-US"/>
        </w:rPr>
        <w:t>P802.11be</w:t>
      </w:r>
      <w:r w:rsidR="00EA6353">
        <w:rPr>
          <w:lang w:val="en-US"/>
        </w:rPr>
        <w:t xml:space="preserve"> </w:t>
      </w:r>
      <w:del w:id="19" w:author="Sigurd Schelstraete" w:date="2022-09-01T13:19:00Z">
        <w:r w:rsidR="00EA6353" w:rsidDel="008A4F6D">
          <w:rPr>
            <w:lang w:val="en-US"/>
          </w:rPr>
          <w:delText xml:space="preserve">will </w:delText>
        </w:r>
      </w:del>
      <w:r w:rsidR="00EA6353">
        <w:rPr>
          <w:lang w:val="en-US"/>
        </w:rPr>
        <w:t>implement</w:t>
      </w:r>
      <w:ins w:id="20" w:author="Sigurd Schelstraete" w:date="2022-09-01T13:19:00Z">
        <w:r w:rsidR="008A4F6D">
          <w:rPr>
            <w:lang w:val="en-US"/>
          </w:rPr>
          <w:t>s</w:t>
        </w:r>
      </w:ins>
      <w:r w:rsidR="00EA6353">
        <w:rPr>
          <w:lang w:val="en-US"/>
        </w:rPr>
        <w:t xml:space="preserve"> the mechanisms needed to communicate the transmit power restrictions to the </w:t>
      </w:r>
      <w:r>
        <w:rPr>
          <w:lang w:val="en-US"/>
        </w:rPr>
        <w:t>P802.11be</w:t>
      </w:r>
      <w:r w:rsidR="008E1BED">
        <w:rPr>
          <w:lang w:val="en-US"/>
        </w:rPr>
        <w:t xml:space="preserve"> devices</w:t>
      </w:r>
      <w:ins w:id="21" w:author="Sigurd Schelstraete" w:date="2022-09-01T13:19:00Z">
        <w:r w:rsidR="008A4F6D">
          <w:rPr>
            <w:lang w:val="en-US"/>
          </w:rPr>
          <w:t>, specifically</w:t>
        </w:r>
        <w:r w:rsidR="004E4D77">
          <w:rPr>
            <w:lang w:val="en-US"/>
          </w:rPr>
          <w:t xml:space="preserve"> through the use of Transmit Power Envelope (</w:t>
        </w:r>
      </w:ins>
      <w:ins w:id="22" w:author="Sigurd Schelstraete" w:date="2022-09-01T13:20:00Z">
        <w:r w:rsidR="004E4D77">
          <w:rPr>
            <w:lang w:val="en-US"/>
          </w:rPr>
          <w:t>TPE) element in Beacons, Probe Responses, …</w:t>
        </w:r>
      </w:ins>
      <w:del w:id="23" w:author="Sigurd Schelstraete" w:date="2022-09-01T13:20:00Z">
        <w:r w:rsidR="008E1BED" w:rsidDel="004E4D77">
          <w:rPr>
            <w:lang w:val="en-US"/>
          </w:rPr>
          <w:delText>.</w:delText>
        </w:r>
      </w:del>
      <w:r w:rsidR="00A47816" w:rsidRPr="00C6414E">
        <w:rPr>
          <w:lang w:val="en-US"/>
        </w:rPr>
        <w:t xml:space="preserve"> </w:t>
      </w:r>
      <w:commentRangeEnd w:id="18"/>
      <w:r w:rsidR="00387D0E">
        <w:rPr>
          <w:rStyle w:val="CommentReference"/>
        </w:rPr>
        <w:commentReference w:id="18"/>
      </w:r>
    </w:p>
    <w:p w14:paraId="1B5466A8" w14:textId="77777777" w:rsidR="00E06147" w:rsidRDefault="00E06147" w:rsidP="00E06147">
      <w:pPr>
        <w:rPr>
          <w:lang w:val="en-US"/>
        </w:rPr>
      </w:pPr>
    </w:p>
    <w:p w14:paraId="6983D9E8" w14:textId="2EF9A976" w:rsidR="00BA4D0B" w:rsidRPr="002139A8" w:rsidRDefault="0088532C" w:rsidP="00755AFA">
      <w:pPr>
        <w:pStyle w:val="Heading1"/>
        <w:rPr>
          <w:lang w:val="en-US"/>
        </w:rPr>
      </w:pPr>
      <w:r>
        <w:rPr>
          <w:lang w:val="en-US"/>
        </w:rPr>
        <w:t>Mechanisms supporting Coexistence</w:t>
      </w:r>
      <w:r w:rsidR="00C66D9E">
        <w:rPr>
          <w:lang w:val="en-US"/>
        </w:rPr>
        <w:t xml:space="preserve"> with legacy 802.11 systems</w:t>
      </w:r>
    </w:p>
    <w:p w14:paraId="024B9644" w14:textId="6F9FC37F" w:rsidR="00755AFA" w:rsidRPr="00276EF5" w:rsidRDefault="00181009" w:rsidP="00755AFA">
      <w:pPr>
        <w:rPr>
          <w:lang w:val="en-US"/>
        </w:rPr>
      </w:pPr>
      <w:r>
        <w:rPr>
          <w:lang w:val="en-US"/>
        </w:rPr>
        <w:t>P802.11be</w:t>
      </w:r>
      <w:r w:rsidR="00C66D9E">
        <w:rPr>
          <w:lang w:val="en-US"/>
        </w:rPr>
        <w:t xml:space="preserve"> continues to use </w:t>
      </w:r>
      <w:r w:rsidR="005F45A0">
        <w:rPr>
          <w:lang w:val="en-US"/>
        </w:rPr>
        <w:t xml:space="preserve">a common </w:t>
      </w:r>
      <w:commentRangeStart w:id="24"/>
      <w:ins w:id="25" w:author="Sigurd Schelstraete" w:date="2022-09-01T14:01:00Z">
        <w:r w:rsidR="003B2A1D">
          <w:rPr>
            <w:lang w:val="en-US"/>
          </w:rPr>
          <w:t xml:space="preserve">legacy </w:t>
        </w:r>
      </w:ins>
      <w:r w:rsidR="005F45A0">
        <w:rPr>
          <w:lang w:val="en-US"/>
        </w:rPr>
        <w:t xml:space="preserve">preamble, </w:t>
      </w:r>
      <w:ins w:id="26" w:author="Sigurd Schelstraete" w:date="2022-09-01T14:01:00Z">
        <w:r w:rsidR="00314D58">
          <w:rPr>
            <w:lang w:val="en-US"/>
          </w:rPr>
          <w:t xml:space="preserve">i.e., </w:t>
        </w:r>
      </w:ins>
      <w:commentRangeEnd w:id="24"/>
      <w:ins w:id="27" w:author="Sigurd Schelstraete" w:date="2022-09-08T12:01:00Z">
        <w:r w:rsidR="00BE0645">
          <w:rPr>
            <w:rStyle w:val="CommentReference"/>
          </w:rPr>
          <w:commentReference w:id="24"/>
        </w:r>
      </w:ins>
      <w:r w:rsidR="00C66D9E">
        <w:rPr>
          <w:lang w:val="en-US"/>
        </w:rPr>
        <w:t xml:space="preserve">the </w:t>
      </w:r>
      <w:r w:rsidR="00977BCB">
        <w:rPr>
          <w:lang w:val="en-US"/>
        </w:rPr>
        <w:t>non-HT short training field, non-HT long training field, and non-HT signal field</w:t>
      </w:r>
      <w:r w:rsidR="00BB7FF8">
        <w:rPr>
          <w:lang w:val="en-US"/>
        </w:rPr>
        <w:t xml:space="preserve"> as the initial field</w:t>
      </w:r>
      <w:r w:rsidR="00977BCB">
        <w:rPr>
          <w:lang w:val="en-US"/>
        </w:rPr>
        <w:t>s</w:t>
      </w:r>
      <w:r w:rsidR="00C66D9E">
        <w:rPr>
          <w:lang w:val="en-US"/>
        </w:rPr>
        <w:t xml:space="preserve"> in </w:t>
      </w:r>
      <w:r w:rsidR="00B23FAC">
        <w:rPr>
          <w:lang w:val="en-US"/>
        </w:rPr>
        <w:t xml:space="preserve">all new </w:t>
      </w:r>
      <w:r>
        <w:rPr>
          <w:lang w:val="en-US"/>
        </w:rPr>
        <w:t>P802.11be</w:t>
      </w:r>
      <w:r w:rsidR="00C66D9E">
        <w:rPr>
          <w:lang w:val="en-US"/>
        </w:rPr>
        <w:t xml:space="preserve"> PPDUs </w:t>
      </w:r>
      <w:r w:rsidR="00755AFA">
        <w:rPr>
          <w:lang w:val="en-US"/>
        </w:rPr>
        <w:t>for coexistence with legacy 802.11 systems</w:t>
      </w:r>
      <w:commentRangeStart w:id="28"/>
      <w:ins w:id="29" w:author="Sigurd Schelstraete" w:date="2022-09-01T14:02:00Z">
        <w:r w:rsidR="001207FF">
          <w:rPr>
            <w:lang w:val="en-US"/>
          </w:rPr>
          <w:t>. This is the same mechanism that</w:t>
        </w:r>
      </w:ins>
      <w:r w:rsidR="00C66D9E">
        <w:rPr>
          <w:lang w:val="en-US"/>
        </w:rPr>
        <w:t xml:space="preserve"> </w:t>
      </w:r>
      <w:commentRangeEnd w:id="28"/>
      <w:r w:rsidR="00BE0645">
        <w:rPr>
          <w:rStyle w:val="CommentReference"/>
        </w:rPr>
        <w:commentReference w:id="28"/>
      </w:r>
      <w:del w:id="30" w:author="Sigurd Schelstraete" w:date="2022-09-01T14:02:00Z">
        <w:r w:rsidR="00C66D9E" w:rsidDel="001207FF">
          <w:rPr>
            <w:lang w:val="en-US"/>
          </w:rPr>
          <w:delText xml:space="preserve">as </w:delText>
        </w:r>
      </w:del>
      <w:r w:rsidR="00C66D9E">
        <w:rPr>
          <w:lang w:val="en-US"/>
        </w:rPr>
        <w:t xml:space="preserve">was implemented in </w:t>
      </w:r>
      <w:r w:rsidR="00326C11">
        <w:rPr>
          <w:lang w:val="en-US"/>
        </w:rPr>
        <w:t xml:space="preserve">mixed-format </w:t>
      </w:r>
      <w:r w:rsidR="00B34F3F">
        <w:rPr>
          <w:lang w:val="en-US"/>
        </w:rPr>
        <w:t>802.</w:t>
      </w:r>
      <w:r w:rsidR="00326C11">
        <w:rPr>
          <w:lang w:val="en-US"/>
        </w:rPr>
        <w:t>11n</w:t>
      </w:r>
      <w:r w:rsidR="0040101D">
        <w:rPr>
          <w:lang w:val="en-US"/>
        </w:rPr>
        <w:t xml:space="preserve">, </w:t>
      </w:r>
      <w:r w:rsidR="00326C11">
        <w:rPr>
          <w:lang w:val="en-US"/>
        </w:rPr>
        <w:t>802.11</w:t>
      </w:r>
      <w:r w:rsidR="00C66D9E">
        <w:rPr>
          <w:lang w:val="en-US"/>
        </w:rPr>
        <w:t xml:space="preserve">ac </w:t>
      </w:r>
      <w:r w:rsidR="0040101D">
        <w:rPr>
          <w:lang w:val="en-US"/>
        </w:rPr>
        <w:t xml:space="preserve">and 802.11ax </w:t>
      </w:r>
      <w:r w:rsidR="00C66D9E">
        <w:rPr>
          <w:lang w:val="en-US"/>
        </w:rPr>
        <w:t>PPDUs</w:t>
      </w:r>
      <w:r w:rsidR="00755AFA">
        <w:rPr>
          <w:lang w:val="en-US"/>
        </w:rPr>
        <w:t>.</w:t>
      </w:r>
      <w:r w:rsidR="00BB7FF8">
        <w:rPr>
          <w:lang w:val="en-US"/>
        </w:rPr>
        <w:t xml:space="preserve">  Therefore </w:t>
      </w:r>
      <w:r w:rsidR="000B7CD9" w:rsidRPr="00707D41">
        <w:rPr>
          <w:lang w:val="en-US"/>
        </w:rPr>
        <w:t xml:space="preserve">PHY-level </w:t>
      </w:r>
      <w:r w:rsidR="00BB7FF8" w:rsidRPr="00707D41">
        <w:rPr>
          <w:lang w:val="en-US"/>
        </w:rPr>
        <w:t xml:space="preserve">coexistence with legacy devices will be similar </w:t>
      </w:r>
      <w:r w:rsidR="0040101D" w:rsidRPr="00707D41">
        <w:rPr>
          <w:lang w:val="en-US"/>
        </w:rPr>
        <w:t>to</w:t>
      </w:r>
      <w:r w:rsidR="00BB7FF8" w:rsidRPr="00707D41">
        <w:rPr>
          <w:lang w:val="en-US"/>
        </w:rPr>
        <w:t xml:space="preserve"> </w:t>
      </w:r>
      <w:r w:rsidR="00B34F3F" w:rsidRPr="00707D41">
        <w:rPr>
          <w:lang w:val="en-US"/>
        </w:rPr>
        <w:t>802.</w:t>
      </w:r>
      <w:r w:rsidR="00BB7FF8" w:rsidRPr="00707D41">
        <w:rPr>
          <w:lang w:val="en-US"/>
        </w:rPr>
        <w:t>11n</w:t>
      </w:r>
      <w:r w:rsidR="0040101D" w:rsidRPr="00707D41">
        <w:rPr>
          <w:lang w:val="en-US"/>
        </w:rPr>
        <w:t xml:space="preserve">, </w:t>
      </w:r>
      <w:r w:rsidR="00B34F3F" w:rsidRPr="00707D41">
        <w:rPr>
          <w:lang w:val="en-US"/>
        </w:rPr>
        <w:t>802.</w:t>
      </w:r>
      <w:r w:rsidR="00BB7FF8" w:rsidRPr="00707D41">
        <w:rPr>
          <w:lang w:val="en-US"/>
        </w:rPr>
        <w:t>11ac</w:t>
      </w:r>
      <w:r w:rsidR="0040101D" w:rsidRPr="00707D41">
        <w:rPr>
          <w:lang w:val="en-US"/>
        </w:rPr>
        <w:t xml:space="preserve"> and 802.11ax</w:t>
      </w:r>
      <w:r w:rsidR="003E7FBE" w:rsidRPr="00707D41">
        <w:rPr>
          <w:lang w:val="en-US"/>
        </w:rPr>
        <w:t xml:space="preserve"> (Refer to [</w:t>
      </w:r>
      <w:r w:rsidR="00707D41" w:rsidRPr="00707D41">
        <w:rPr>
          <w:lang w:val="en-US"/>
        </w:rPr>
        <w:t>8</w:t>
      </w:r>
      <w:r w:rsidR="003E7FBE" w:rsidRPr="00707D41">
        <w:rPr>
          <w:lang w:val="en-US"/>
        </w:rPr>
        <w:t>] for further explanation on PHY-level coexistence)</w:t>
      </w:r>
      <w:r w:rsidR="00BB7FF8" w:rsidRPr="00707D41">
        <w:rPr>
          <w:lang w:val="en-US"/>
        </w:rPr>
        <w:t>.</w:t>
      </w:r>
    </w:p>
    <w:p w14:paraId="5D30D1F0" w14:textId="5502FB6C" w:rsidR="00BA4D0B" w:rsidRPr="002139A8" w:rsidRDefault="00EB173F" w:rsidP="00EB173F">
      <w:pPr>
        <w:pStyle w:val="Heading1"/>
        <w:rPr>
          <w:lang w:val="en-US"/>
        </w:rPr>
      </w:pPr>
      <w:r w:rsidRPr="007C50D1">
        <w:rPr>
          <w:lang w:val="en-US"/>
        </w:rPr>
        <w:t xml:space="preserve">New </w:t>
      </w:r>
      <w:r w:rsidR="004F222A">
        <w:rPr>
          <w:lang w:val="en-US"/>
        </w:rPr>
        <w:t xml:space="preserve">IEEE </w:t>
      </w:r>
      <w:r w:rsidR="00181009">
        <w:rPr>
          <w:lang w:val="en-US"/>
        </w:rPr>
        <w:t>P802.11be</w:t>
      </w:r>
      <w:r w:rsidR="003C6522">
        <w:rPr>
          <w:lang w:val="en-US"/>
        </w:rPr>
        <w:t xml:space="preserve"> </w:t>
      </w:r>
      <w:r w:rsidR="003C6522">
        <w:t>f</w:t>
      </w:r>
      <w:r w:rsidRPr="007C50D1">
        <w:t>eatures</w:t>
      </w:r>
      <w:r w:rsidR="0088532C">
        <w:t xml:space="preserve"> which may affect coexistence</w:t>
      </w:r>
    </w:p>
    <w:p w14:paraId="34F2B94F" w14:textId="3A07168A" w:rsidR="0068229F" w:rsidRDefault="0068229F" w:rsidP="00EB173F">
      <w:pPr>
        <w:rPr>
          <w:lang w:val="en-US"/>
        </w:rPr>
      </w:pPr>
      <w:r>
        <w:rPr>
          <w:lang w:val="en-US"/>
        </w:rPr>
        <w:t xml:space="preserve">The following features </w:t>
      </w:r>
      <w:r w:rsidR="00BA4D0B">
        <w:rPr>
          <w:lang w:val="en-US"/>
        </w:rPr>
        <w:t xml:space="preserve">introduced in </w:t>
      </w:r>
      <w:r w:rsidR="00181009">
        <w:rPr>
          <w:lang w:val="en-US"/>
        </w:rPr>
        <w:t>P802.11be</w:t>
      </w:r>
      <w:r w:rsidR="00BA4D0B">
        <w:rPr>
          <w:lang w:val="en-US"/>
        </w:rPr>
        <w:t xml:space="preserve"> </w:t>
      </w:r>
      <w:r>
        <w:rPr>
          <w:lang w:val="en-US"/>
        </w:rPr>
        <w:t xml:space="preserve">may affect </w:t>
      </w:r>
      <w:r w:rsidR="00181009">
        <w:rPr>
          <w:lang w:val="en-US"/>
        </w:rPr>
        <w:t>P802.11be</w:t>
      </w:r>
      <w:r w:rsidR="006008D6">
        <w:rPr>
          <w:lang w:val="en-US"/>
        </w:rPr>
        <w:t xml:space="preserve"> </w:t>
      </w:r>
      <w:r>
        <w:rPr>
          <w:lang w:val="en-US"/>
        </w:rPr>
        <w:t>coverage</w:t>
      </w:r>
      <w:r w:rsidR="006008D6">
        <w:rPr>
          <w:lang w:val="en-US"/>
        </w:rPr>
        <w:t xml:space="preserve"> area</w:t>
      </w:r>
      <w:r>
        <w:rPr>
          <w:lang w:val="en-US"/>
        </w:rPr>
        <w:t xml:space="preserve"> and </w:t>
      </w:r>
      <w:r w:rsidR="008C3DE3">
        <w:rPr>
          <w:lang w:val="en-US"/>
        </w:rPr>
        <w:t xml:space="preserve">transmitted </w:t>
      </w:r>
      <w:r w:rsidR="00037777">
        <w:rPr>
          <w:lang w:val="en-US"/>
        </w:rPr>
        <w:t xml:space="preserve">RF </w:t>
      </w:r>
      <w:r>
        <w:rPr>
          <w:lang w:val="en-US"/>
        </w:rPr>
        <w:t xml:space="preserve">energy in the </w:t>
      </w:r>
      <w:r w:rsidR="00037777">
        <w:rPr>
          <w:lang w:val="en-US"/>
        </w:rPr>
        <w:t xml:space="preserve">operating </w:t>
      </w:r>
      <w:r>
        <w:rPr>
          <w:lang w:val="en-US"/>
        </w:rPr>
        <w:t>environment</w:t>
      </w:r>
      <w:r w:rsidR="006008D6">
        <w:rPr>
          <w:lang w:val="en-US"/>
        </w:rPr>
        <w:t>:</w:t>
      </w:r>
    </w:p>
    <w:p w14:paraId="243538CA" w14:textId="77777777" w:rsidR="00181009" w:rsidRDefault="004C0320" w:rsidP="008F2A54">
      <w:pPr>
        <w:numPr>
          <w:ilvl w:val="0"/>
          <w:numId w:val="36"/>
        </w:numPr>
        <w:rPr>
          <w:lang w:val="en-US"/>
        </w:rPr>
      </w:pPr>
      <w:r w:rsidRPr="00082212">
        <w:rPr>
          <w:lang w:val="en-US"/>
        </w:rPr>
        <w:t>320 MHz operation in 6 GHz band</w:t>
      </w:r>
    </w:p>
    <w:p w14:paraId="07C486BE" w14:textId="2D8E1A9A" w:rsidR="008619AA" w:rsidRPr="00181009" w:rsidRDefault="00974CF3" w:rsidP="00181009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New preamble puncturing modes</w:t>
      </w:r>
    </w:p>
    <w:p w14:paraId="5A9D844D" w14:textId="0786AE3D" w:rsidR="00F81E5E" w:rsidRPr="00082212" w:rsidRDefault="00252E7B" w:rsidP="008F2A54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Multi-Link</w:t>
      </w:r>
      <w:r w:rsidR="00864F1C">
        <w:rPr>
          <w:lang w:val="en-US"/>
        </w:rPr>
        <w:t xml:space="preserve"> Operation</w:t>
      </w:r>
    </w:p>
    <w:p w14:paraId="44225ED3" w14:textId="77777777" w:rsidR="00BA4D0B" w:rsidRDefault="00BA4D0B" w:rsidP="00823B9B">
      <w:pPr>
        <w:rPr>
          <w:lang w:val="en-US"/>
        </w:rPr>
      </w:pPr>
    </w:p>
    <w:p w14:paraId="759CA18F" w14:textId="77777777" w:rsidR="00BA4D0B" w:rsidRPr="002B11E8" w:rsidRDefault="00BA4D0B" w:rsidP="00823B9B">
      <w:pPr>
        <w:rPr>
          <w:lang w:val="en-US"/>
        </w:rPr>
      </w:pPr>
      <w:r>
        <w:rPr>
          <w:lang w:val="en-US"/>
        </w:rPr>
        <w:t>Each of these features and their potential impact on coexistence is described below.</w:t>
      </w:r>
    </w:p>
    <w:p w14:paraId="2985092D" w14:textId="773CC050" w:rsidR="00CA63B5" w:rsidRDefault="00CA63B5" w:rsidP="000418D3">
      <w:pPr>
        <w:rPr>
          <w:lang w:val="en-US"/>
        </w:rPr>
      </w:pPr>
    </w:p>
    <w:p w14:paraId="51AC1F5F" w14:textId="4E6D8194" w:rsidR="00541776" w:rsidRDefault="00541776" w:rsidP="00541776">
      <w:pPr>
        <w:pStyle w:val="Heading2"/>
        <w:rPr>
          <w:lang w:val="en-US"/>
        </w:rPr>
      </w:pPr>
      <w:r>
        <w:rPr>
          <w:lang w:val="en-US"/>
        </w:rPr>
        <w:lastRenderedPageBreak/>
        <w:t>320 MHz operation</w:t>
      </w:r>
    </w:p>
    <w:p w14:paraId="7058F0DF" w14:textId="022953AF" w:rsidR="00E836B4" w:rsidRDefault="004442F7" w:rsidP="000418D3">
      <w:pPr>
        <w:rPr>
          <w:lang w:val="en-US"/>
        </w:rPr>
      </w:pPr>
      <w:r>
        <w:rPr>
          <w:lang w:val="en-US"/>
        </w:rPr>
        <w:t xml:space="preserve">IEEE </w:t>
      </w:r>
      <w:r w:rsidR="00181009">
        <w:rPr>
          <w:lang w:val="en-US"/>
        </w:rPr>
        <w:t>P802.11be</w:t>
      </w:r>
      <w:r w:rsidR="00E836B4" w:rsidRPr="00C367F9">
        <w:rPr>
          <w:lang w:val="en-US"/>
        </w:rPr>
        <w:t xml:space="preserve"> for the first time specifies a channel bandwidth of 320 MHz. </w:t>
      </w:r>
      <w:r w:rsidR="00C367F9" w:rsidRPr="00C367F9">
        <w:rPr>
          <w:lang w:val="en-US"/>
        </w:rPr>
        <w:t xml:space="preserve">Within the channel BW, the devices continue to use CSMA/CA and CCA to coexist with </w:t>
      </w:r>
      <w:r w:rsidR="00C367F9">
        <w:rPr>
          <w:lang w:val="en-US"/>
        </w:rPr>
        <w:t xml:space="preserve">both 802.11 and non-802.11 </w:t>
      </w:r>
      <w:r w:rsidR="00063DA9">
        <w:rPr>
          <w:lang w:val="en-US"/>
        </w:rPr>
        <w:t>technologies</w:t>
      </w:r>
      <w:r w:rsidR="00C367F9">
        <w:rPr>
          <w:lang w:val="en-US"/>
        </w:rPr>
        <w:t xml:space="preserve">. A </w:t>
      </w:r>
      <w:r w:rsidR="00321EEB">
        <w:rPr>
          <w:lang w:val="en-US"/>
        </w:rPr>
        <w:t>Power Spectral Density (</w:t>
      </w:r>
      <w:r w:rsidR="00C367F9">
        <w:rPr>
          <w:lang w:val="en-US"/>
        </w:rPr>
        <w:t>PSD</w:t>
      </w:r>
      <w:r w:rsidR="00321EEB">
        <w:rPr>
          <w:lang w:val="en-US"/>
        </w:rPr>
        <w:t>)</w:t>
      </w:r>
      <w:r w:rsidR="00C367F9">
        <w:rPr>
          <w:lang w:val="en-US"/>
        </w:rPr>
        <w:t xml:space="preserve"> mask is specified for 320 MHz operation to limit to out-of-band</w:t>
      </w:r>
      <w:r w:rsidR="00063DA9">
        <w:rPr>
          <w:lang w:val="en-US"/>
        </w:rPr>
        <w:t xml:space="preserve"> leakage.</w:t>
      </w:r>
    </w:p>
    <w:p w14:paraId="15C169B3" w14:textId="1AD29A8D" w:rsidR="00063DA9" w:rsidRPr="00C367F9" w:rsidRDefault="00063DA9" w:rsidP="000418D3">
      <w:pPr>
        <w:rPr>
          <w:lang w:val="en-US"/>
        </w:rPr>
      </w:pPr>
      <w:r>
        <w:rPr>
          <w:lang w:val="en-US"/>
        </w:rPr>
        <w:t>320 MHz operation is only allowed in the 6 GHz band</w:t>
      </w:r>
      <w:r w:rsidR="0084300A">
        <w:rPr>
          <w:lang w:val="en-US"/>
        </w:rPr>
        <w:t xml:space="preserve"> in certain regulatory domains</w:t>
      </w:r>
      <w:r w:rsidR="004759C3">
        <w:rPr>
          <w:lang w:val="en-US"/>
        </w:rPr>
        <w:t>.</w:t>
      </w:r>
    </w:p>
    <w:p w14:paraId="03E7CFFA" w14:textId="0CA94FEC" w:rsidR="00A64294" w:rsidRPr="002139A8" w:rsidRDefault="00A64294" w:rsidP="00A64294">
      <w:pPr>
        <w:pStyle w:val="Heading2"/>
        <w:rPr>
          <w:lang w:val="en-US"/>
        </w:rPr>
      </w:pPr>
      <w:r>
        <w:rPr>
          <w:lang w:val="en-US"/>
        </w:rPr>
        <w:t>Preamble Puncturing</w:t>
      </w:r>
    </w:p>
    <w:p w14:paraId="2B183BC8" w14:textId="7207EA0F" w:rsidR="001F25A6" w:rsidRDefault="009B50FD" w:rsidP="00A64294">
      <w:pPr>
        <w:rPr>
          <w:lang w:val="en-US"/>
        </w:rPr>
      </w:pPr>
      <w:r>
        <w:rPr>
          <w:lang w:val="en-US"/>
        </w:rPr>
        <w:t xml:space="preserve">IEEE </w:t>
      </w:r>
      <w:r w:rsidR="00BE3DF3">
        <w:rPr>
          <w:lang w:val="en-US"/>
        </w:rPr>
        <w:t>802.11</w:t>
      </w:r>
      <w:r w:rsidR="00A24B6C">
        <w:rPr>
          <w:lang w:val="en-US"/>
        </w:rPr>
        <w:t xml:space="preserve">ax defined preamble puncturing, creating PPDUs for which only part of the full spectrum was used during transmission (creating “holes” in the </w:t>
      </w:r>
      <w:r w:rsidR="002E2643">
        <w:rPr>
          <w:lang w:val="en-US"/>
        </w:rPr>
        <w:t>spectrum</w:t>
      </w:r>
      <w:r w:rsidR="00A24B6C">
        <w:rPr>
          <w:lang w:val="en-US"/>
        </w:rPr>
        <w:t>)</w:t>
      </w:r>
      <w:r w:rsidR="002E2643">
        <w:rPr>
          <w:lang w:val="en-US"/>
        </w:rPr>
        <w:t xml:space="preserve">. </w:t>
      </w:r>
      <w:r w:rsidR="00181009">
        <w:rPr>
          <w:lang w:val="en-US"/>
        </w:rPr>
        <w:t>P802.11be</w:t>
      </w:r>
      <w:r w:rsidR="002E2643">
        <w:rPr>
          <w:lang w:val="en-US"/>
        </w:rPr>
        <w:t xml:space="preserve"> has added a number of </w:t>
      </w:r>
      <w:r w:rsidR="00DF7545">
        <w:rPr>
          <w:lang w:val="en-US"/>
        </w:rPr>
        <w:t xml:space="preserve">additional </w:t>
      </w:r>
      <w:r w:rsidR="002E2643">
        <w:rPr>
          <w:lang w:val="en-US"/>
        </w:rPr>
        <w:t>preamble puncturing modes and also allows its use for transmissions to a single user (where</w:t>
      </w:r>
      <w:r w:rsidR="00596A90">
        <w:rPr>
          <w:lang w:val="en-US"/>
        </w:rPr>
        <w:t>as</w:t>
      </w:r>
      <w:r w:rsidR="002E2643">
        <w:rPr>
          <w:lang w:val="en-US"/>
        </w:rPr>
        <w:t xml:space="preserve"> </w:t>
      </w:r>
      <w:r w:rsidR="00AC1A55">
        <w:rPr>
          <w:lang w:val="en-US"/>
        </w:rPr>
        <w:t xml:space="preserve">IEEE </w:t>
      </w:r>
      <w:r w:rsidR="002E2643">
        <w:rPr>
          <w:lang w:val="en-US"/>
        </w:rPr>
        <w:t>802.11ax only defined preamble puncturing for OFDMA transmissions)</w:t>
      </w:r>
      <w:r w:rsidR="00DD431A">
        <w:rPr>
          <w:lang w:val="en-US"/>
        </w:rPr>
        <w:t>.</w:t>
      </w:r>
    </w:p>
    <w:p w14:paraId="5A86F29B" w14:textId="77777777" w:rsidR="004B7631" w:rsidRDefault="004B7631" w:rsidP="00A64294">
      <w:pPr>
        <w:rPr>
          <w:lang w:val="en-US"/>
        </w:rPr>
      </w:pPr>
    </w:p>
    <w:p w14:paraId="6F22532E" w14:textId="70AAB146" w:rsidR="0068229F" w:rsidRDefault="00A64294" w:rsidP="00A64294">
      <w:pPr>
        <w:rPr>
          <w:lang w:val="en-US"/>
        </w:rPr>
      </w:pPr>
      <w:r>
        <w:rPr>
          <w:lang w:val="en-US"/>
        </w:rPr>
        <w:t>In a downlink transmission, an AP may choose to not populate certain sub-channels of its 80</w:t>
      </w:r>
      <w:r w:rsidR="00DD431A">
        <w:rPr>
          <w:lang w:val="en-US"/>
        </w:rPr>
        <w:t xml:space="preserve">, </w:t>
      </w:r>
      <w:r>
        <w:rPr>
          <w:lang w:val="en-US"/>
        </w:rPr>
        <w:t xml:space="preserve">160 </w:t>
      </w:r>
      <w:r w:rsidR="00DD431A">
        <w:rPr>
          <w:lang w:val="en-US"/>
        </w:rPr>
        <w:t xml:space="preserve">or 320 </w:t>
      </w:r>
      <w:r>
        <w:rPr>
          <w:lang w:val="en-US"/>
        </w:rPr>
        <w:t xml:space="preserve">MHz channel bandwidth if it finds the sub-channels busy.  In the </w:t>
      </w:r>
      <w:r w:rsidR="004C1979">
        <w:rPr>
          <w:lang w:val="en-US"/>
        </w:rPr>
        <w:t>EHT</w:t>
      </w:r>
      <w:r>
        <w:rPr>
          <w:lang w:val="en-US"/>
        </w:rPr>
        <w:t xml:space="preserve">-STF, </w:t>
      </w:r>
      <w:r w:rsidR="004C1979">
        <w:rPr>
          <w:lang w:val="en-US"/>
        </w:rPr>
        <w:t>EHT</w:t>
      </w:r>
      <w:r>
        <w:rPr>
          <w:lang w:val="en-US"/>
        </w:rPr>
        <w:t>-</w:t>
      </w:r>
      <w:r w:rsidR="00F072AF">
        <w:rPr>
          <w:lang w:val="en-US"/>
        </w:rPr>
        <w:t xml:space="preserve">LTF </w:t>
      </w:r>
      <w:r>
        <w:rPr>
          <w:lang w:val="en-US"/>
        </w:rPr>
        <w:t xml:space="preserve">and data field that are transmitted in </w:t>
      </w:r>
      <w:r w:rsidR="004C1979">
        <w:rPr>
          <w:lang w:val="en-US"/>
        </w:rPr>
        <w:t>EHT</w:t>
      </w:r>
      <w:r>
        <w:rPr>
          <w:lang w:val="en-US"/>
        </w:rPr>
        <w:t xml:space="preserve"> format, this is performed by only assigning the free sub-channels to users.  </w:t>
      </w:r>
      <w:r w:rsidR="00E83A1F">
        <w:rPr>
          <w:lang w:val="en-US"/>
        </w:rPr>
        <w:t>The</w:t>
      </w:r>
      <w:r>
        <w:rPr>
          <w:lang w:val="en-US"/>
        </w:rPr>
        <w:t xml:space="preserve"> L-STF, L-LTF, L-SIG, RL-SIG, and </w:t>
      </w:r>
      <w:r w:rsidR="00BE3DF3">
        <w:rPr>
          <w:lang w:val="en-US"/>
        </w:rPr>
        <w:t>EHT</w:t>
      </w:r>
      <w:r>
        <w:rPr>
          <w:lang w:val="en-US"/>
        </w:rPr>
        <w:t>-SIG</w:t>
      </w:r>
      <w:r w:rsidR="00BE3DF3">
        <w:rPr>
          <w:lang w:val="en-US"/>
        </w:rPr>
        <w:t xml:space="preserve"> and U-SIG</w:t>
      </w:r>
      <w:r w:rsidR="00E83A1F">
        <w:rPr>
          <w:lang w:val="en-US"/>
        </w:rPr>
        <w:t xml:space="preserve"> preamble fields are transmitted in legacy mode and utilize the technique termed Preamble Puncturing to not transmit preamble fields in the corresponding 20 MHz sub-channels.</w:t>
      </w:r>
    </w:p>
    <w:p w14:paraId="12DDEFBE" w14:textId="77777777" w:rsidR="00E83A1F" w:rsidRDefault="00E83A1F" w:rsidP="00A64294">
      <w:pPr>
        <w:rPr>
          <w:lang w:val="en-US"/>
        </w:rPr>
      </w:pPr>
    </w:p>
    <w:p w14:paraId="71EAE6E9" w14:textId="30C89CAC" w:rsidR="00AE644E" w:rsidRDefault="00115BF1" w:rsidP="00A64294">
      <w:pPr>
        <w:rPr>
          <w:lang w:val="en-US"/>
        </w:rPr>
      </w:pPr>
      <w:r>
        <w:rPr>
          <w:lang w:val="en-US"/>
        </w:rPr>
        <w:t>A new</w:t>
      </w:r>
      <w:r w:rsidR="00BE3DF3">
        <w:rPr>
          <w:lang w:val="en-US"/>
        </w:rPr>
        <w:t xml:space="preserve"> </w:t>
      </w:r>
      <w:r w:rsidR="006B4E61">
        <w:rPr>
          <w:lang w:val="en-US"/>
        </w:rPr>
        <w:t>PSD</w:t>
      </w:r>
      <w:r w:rsidR="00BE3DF3">
        <w:rPr>
          <w:lang w:val="en-US"/>
        </w:rPr>
        <w:t xml:space="preserve"> mask is defined for </w:t>
      </w:r>
      <w:r w:rsidR="00E83A1F">
        <w:rPr>
          <w:lang w:val="en-US"/>
        </w:rPr>
        <w:t xml:space="preserve">the “holes” </w:t>
      </w:r>
      <w:r w:rsidR="006B4E61">
        <w:rPr>
          <w:lang w:val="en-US"/>
        </w:rPr>
        <w:t xml:space="preserve">in the spectrum </w:t>
      </w:r>
      <w:r w:rsidR="00E83A1F">
        <w:rPr>
          <w:lang w:val="en-US"/>
        </w:rPr>
        <w:t>created by preamble puncturing</w:t>
      </w:r>
      <w:r w:rsidR="005E5B35">
        <w:rPr>
          <w:lang w:val="en-US"/>
        </w:rPr>
        <w:t>, depending on the full BW of the signal and the specific part of the spectrum that has been punctured.</w:t>
      </w:r>
      <w:r w:rsidR="00BB7663">
        <w:rPr>
          <w:lang w:val="en-US"/>
        </w:rPr>
        <w:t xml:space="preserve"> These spectral masks </w:t>
      </w:r>
      <w:commentRangeStart w:id="31"/>
      <w:del w:id="32" w:author="Sigurd Schelstraete" w:date="2022-09-01T13:39:00Z">
        <w:r w:rsidR="00BB7663" w:rsidDel="009428CD">
          <w:rPr>
            <w:lang w:val="en-US"/>
          </w:rPr>
          <w:delText xml:space="preserve">provide protection </w:delText>
        </w:r>
      </w:del>
      <w:del w:id="33" w:author="Sigurd Schelstraete" w:date="2022-09-01T13:40:00Z">
        <w:r w:rsidR="00BB7663" w:rsidDel="002B0A18">
          <w:rPr>
            <w:lang w:val="en-US"/>
          </w:rPr>
          <w:delText>for</w:delText>
        </w:r>
      </w:del>
      <w:r w:rsidR="00BB7663">
        <w:rPr>
          <w:lang w:val="en-US"/>
        </w:rPr>
        <w:t xml:space="preserve"> </w:t>
      </w:r>
      <w:ins w:id="34" w:author="Sigurd Schelstraete" w:date="2022-09-01T13:40:00Z">
        <w:r w:rsidR="002B0A18">
          <w:rPr>
            <w:lang w:val="en-US"/>
          </w:rPr>
          <w:t>reduce the interference towards</w:t>
        </w:r>
      </w:ins>
      <w:ins w:id="35" w:author="Sigurd Schelstraete" w:date="2022-09-01T13:41:00Z">
        <w:r w:rsidR="008E6254">
          <w:rPr>
            <w:lang w:val="en-US"/>
          </w:rPr>
          <w:t xml:space="preserve"> </w:t>
        </w:r>
      </w:ins>
      <w:commentRangeEnd w:id="31"/>
      <w:ins w:id="36" w:author="Sigurd Schelstraete" w:date="2022-09-08T11:55:00Z">
        <w:r w:rsidR="00A42E16">
          <w:rPr>
            <w:rStyle w:val="CommentReference"/>
          </w:rPr>
          <w:commentReference w:id="31"/>
        </w:r>
      </w:ins>
      <w:r w:rsidR="00BB7663">
        <w:rPr>
          <w:lang w:val="en-US"/>
        </w:rPr>
        <w:t>other users in parts of the spectrum that are not used by the EHT transmission.</w:t>
      </w:r>
    </w:p>
    <w:p w14:paraId="0CE1CD5D" w14:textId="77777777" w:rsidR="00AE644E" w:rsidRDefault="00AE644E" w:rsidP="00A64294">
      <w:pPr>
        <w:rPr>
          <w:lang w:val="en-US"/>
        </w:rPr>
      </w:pPr>
    </w:p>
    <w:p w14:paraId="67431261" w14:textId="7B03373E" w:rsidR="00E83A1F" w:rsidRDefault="00AE644E" w:rsidP="00AE644E">
      <w:pPr>
        <w:pStyle w:val="Heading2"/>
        <w:rPr>
          <w:lang w:val="en-US"/>
        </w:rPr>
      </w:pPr>
      <w:r>
        <w:rPr>
          <w:lang w:val="en-US"/>
        </w:rPr>
        <w:t>Multi-Link Operation (MLO)</w:t>
      </w:r>
    </w:p>
    <w:p w14:paraId="1E6CC29D" w14:textId="3E1CDBD7" w:rsidR="00D90B20" w:rsidRDefault="00785FEE" w:rsidP="00A64294">
      <w:pPr>
        <w:rPr>
          <w:lang w:val="en-US"/>
        </w:rPr>
      </w:pPr>
      <w:r>
        <w:rPr>
          <w:lang w:val="en-US"/>
        </w:rPr>
        <w:t xml:space="preserve">In MLO, </w:t>
      </w:r>
      <w:r w:rsidR="002C4AE8">
        <w:rPr>
          <w:lang w:val="en-US"/>
        </w:rPr>
        <w:t>an</w:t>
      </w:r>
      <w:r w:rsidR="00DB3720">
        <w:rPr>
          <w:lang w:val="en-US"/>
        </w:rPr>
        <w:t xml:space="preserve"> IEEE</w:t>
      </w:r>
      <w:r w:rsidR="002C4AE8">
        <w:rPr>
          <w:lang w:val="en-US"/>
        </w:rPr>
        <w:t xml:space="preserve"> </w:t>
      </w:r>
      <w:r w:rsidR="0019156C">
        <w:rPr>
          <w:lang w:val="en-US"/>
        </w:rPr>
        <w:t>802.</w:t>
      </w:r>
      <w:r w:rsidR="002C4AE8">
        <w:rPr>
          <w:lang w:val="en-US"/>
        </w:rPr>
        <w:t xml:space="preserve">11be device operates concurrently on </w:t>
      </w:r>
      <w:r w:rsidR="00121717">
        <w:rPr>
          <w:lang w:val="en-US"/>
        </w:rPr>
        <w:t>multiple</w:t>
      </w:r>
      <w:r w:rsidR="002C4AE8">
        <w:rPr>
          <w:lang w:val="en-US"/>
        </w:rPr>
        <w:t xml:space="preserve"> 802.11 channels, </w:t>
      </w:r>
      <w:r w:rsidR="00210AB9">
        <w:rPr>
          <w:lang w:val="en-US"/>
        </w:rPr>
        <w:t xml:space="preserve">multiplexing its data </w:t>
      </w:r>
      <w:r w:rsidR="00E104A8">
        <w:rPr>
          <w:lang w:val="en-US"/>
        </w:rPr>
        <w:t xml:space="preserve">dynamically </w:t>
      </w:r>
      <w:r w:rsidR="00210AB9">
        <w:rPr>
          <w:lang w:val="en-US"/>
        </w:rPr>
        <w:t>over the various links. From an interference point of view, this is no different from concurrent multi-</w:t>
      </w:r>
      <w:r w:rsidR="00DF0B0A">
        <w:rPr>
          <w:lang w:val="en-US"/>
        </w:rPr>
        <w:t>channel</w:t>
      </w:r>
      <w:r w:rsidR="00210AB9">
        <w:rPr>
          <w:lang w:val="en-US"/>
        </w:rPr>
        <w:t xml:space="preserve"> operation</w:t>
      </w:r>
      <w:r w:rsidR="00F56A7B">
        <w:rPr>
          <w:lang w:val="en-US"/>
        </w:rPr>
        <w:t xml:space="preserve"> where independent networks are established on each of the </w:t>
      </w:r>
      <w:r w:rsidR="00DF0B0A">
        <w:rPr>
          <w:lang w:val="en-US"/>
        </w:rPr>
        <w:t>channels</w:t>
      </w:r>
      <w:r w:rsidR="00F56A7B">
        <w:rPr>
          <w:lang w:val="en-US"/>
        </w:rPr>
        <w:t>.</w:t>
      </w:r>
      <w:r w:rsidR="00210AB9">
        <w:rPr>
          <w:lang w:val="en-US"/>
        </w:rPr>
        <w:t xml:space="preserve"> </w:t>
      </w:r>
      <w:r w:rsidR="009F74FB">
        <w:rPr>
          <w:lang w:val="en-US"/>
        </w:rPr>
        <w:t>Concurrent multi-</w:t>
      </w:r>
      <w:r w:rsidR="00DF0B0A">
        <w:rPr>
          <w:lang w:val="en-US"/>
        </w:rPr>
        <w:t>channel</w:t>
      </w:r>
      <w:r w:rsidR="009F74FB">
        <w:rPr>
          <w:lang w:val="en-US"/>
        </w:rPr>
        <w:t xml:space="preserve"> operation</w:t>
      </w:r>
      <w:r w:rsidR="00822274">
        <w:rPr>
          <w:lang w:val="en-US"/>
        </w:rPr>
        <w:t xml:space="preserve"> is already widely deployed</w:t>
      </w:r>
      <w:r w:rsidR="009F74FB">
        <w:rPr>
          <w:lang w:val="en-US"/>
        </w:rPr>
        <w:t xml:space="preserve"> today, </w:t>
      </w:r>
      <w:r w:rsidR="008E0ED6">
        <w:rPr>
          <w:lang w:val="en-US"/>
        </w:rPr>
        <w:t xml:space="preserve">therefore </w:t>
      </w:r>
      <w:r w:rsidR="008254CB">
        <w:rPr>
          <w:lang w:val="en-US"/>
        </w:rPr>
        <w:t>the use of MLO does not present any novel interference scenario.</w:t>
      </w:r>
    </w:p>
    <w:p w14:paraId="48C8CCFE" w14:textId="206EC5C4" w:rsidR="00653839" w:rsidRDefault="00653839" w:rsidP="0093210A">
      <w:pPr>
        <w:rPr>
          <w:lang w:val="en-US"/>
        </w:rPr>
      </w:pPr>
    </w:p>
    <w:p w14:paraId="51C2EBD9" w14:textId="77777777" w:rsidR="00C931BF" w:rsidRDefault="00C931BF" w:rsidP="00C931BF">
      <w:pPr>
        <w:pStyle w:val="Heading2"/>
        <w:rPr>
          <w:lang w:val="en-US"/>
        </w:rPr>
      </w:pPr>
      <w:r>
        <w:rPr>
          <w:lang w:val="en-US"/>
        </w:rPr>
        <w:t>Other notable features</w:t>
      </w:r>
    </w:p>
    <w:p w14:paraId="260DD66D" w14:textId="16F07D38" w:rsidR="00C931BF" w:rsidRDefault="00181009" w:rsidP="00C931BF">
      <w:pPr>
        <w:rPr>
          <w:lang w:val="en-US"/>
        </w:rPr>
      </w:pPr>
      <w:r>
        <w:rPr>
          <w:lang w:val="en-US"/>
        </w:rPr>
        <w:t>P802.11be</w:t>
      </w:r>
      <w:r w:rsidR="007362AF">
        <w:rPr>
          <w:lang w:val="en-US"/>
        </w:rPr>
        <w:t xml:space="preserve"> reuses a number of features that were first introduced in 802.11ax, such as:</w:t>
      </w:r>
    </w:p>
    <w:p w14:paraId="1EF12A41" w14:textId="77777777" w:rsidR="007362AF" w:rsidRDefault="007362AF" w:rsidP="007362AF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Uplink multi-user operation</w:t>
      </w:r>
    </w:p>
    <w:p w14:paraId="24EECD51" w14:textId="77777777" w:rsidR="007362AF" w:rsidRDefault="007362AF" w:rsidP="007362AF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Spatial reuse</w:t>
      </w:r>
    </w:p>
    <w:p w14:paraId="78475DC3" w14:textId="08E37C60" w:rsidR="007362AF" w:rsidRDefault="007362AF" w:rsidP="007362AF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New OFDM waveform design</w:t>
      </w:r>
    </w:p>
    <w:p w14:paraId="1A2732EA" w14:textId="113B2E97" w:rsidR="00653839" w:rsidRDefault="00653839" w:rsidP="007362AF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Operation in 6 GHz</w:t>
      </w:r>
    </w:p>
    <w:p w14:paraId="66864EA1" w14:textId="7C202623" w:rsidR="007362AF" w:rsidRDefault="007362AF" w:rsidP="00C931BF">
      <w:pPr>
        <w:rPr>
          <w:lang w:val="en-US"/>
        </w:rPr>
      </w:pPr>
    </w:p>
    <w:p w14:paraId="78640472" w14:textId="230094E7" w:rsidR="00EE0A5B" w:rsidRDefault="00DC122E" w:rsidP="00C931BF">
      <w:pPr>
        <w:rPr>
          <w:lang w:val="en-US"/>
        </w:rPr>
      </w:pPr>
      <w:r>
        <w:rPr>
          <w:lang w:val="en-US"/>
        </w:rPr>
        <w:t>The p</w:t>
      </w:r>
      <w:r w:rsidR="00EE0A5B">
        <w:rPr>
          <w:lang w:val="en-US"/>
        </w:rPr>
        <w:t>ossible impact and coexistence of these features was disc</w:t>
      </w:r>
      <w:r>
        <w:rPr>
          <w:lang w:val="en-US"/>
        </w:rPr>
        <w:t xml:space="preserve">ussed in the </w:t>
      </w:r>
      <w:r w:rsidRPr="0018504A">
        <w:rPr>
          <w:lang w:val="en-US"/>
        </w:rPr>
        <w:t>TGax Coexistence Assurance Document</w:t>
      </w:r>
      <w:r>
        <w:rPr>
          <w:lang w:val="en-US"/>
        </w:rPr>
        <w:t xml:space="preserve"> [7]. No changes are expected for </w:t>
      </w:r>
      <w:r w:rsidR="00181009">
        <w:rPr>
          <w:lang w:val="en-US"/>
        </w:rPr>
        <w:t>P802.11be</w:t>
      </w:r>
      <w:r>
        <w:rPr>
          <w:lang w:val="en-US"/>
        </w:rPr>
        <w:t>.</w:t>
      </w:r>
    </w:p>
    <w:p w14:paraId="6301A925" w14:textId="77777777" w:rsidR="00C931BF" w:rsidRPr="0093210A" w:rsidRDefault="00C931BF" w:rsidP="0093210A">
      <w:pPr>
        <w:rPr>
          <w:lang w:val="en-US"/>
        </w:rPr>
      </w:pPr>
    </w:p>
    <w:p w14:paraId="01CA6AE0" w14:textId="7084E725" w:rsidR="001734C0" w:rsidRPr="006B4E61" w:rsidRDefault="00751116" w:rsidP="001734C0">
      <w:pPr>
        <w:pStyle w:val="Heading1"/>
        <w:rPr>
          <w:lang w:val="en-US"/>
        </w:rPr>
      </w:pPr>
      <w:r>
        <w:rPr>
          <w:lang w:val="en-US"/>
        </w:rPr>
        <w:t>Definitions</w:t>
      </w:r>
    </w:p>
    <w:p w14:paraId="4D72B3D2" w14:textId="77777777" w:rsidR="00D736AC" w:rsidRPr="00355566" w:rsidRDefault="00355566" w:rsidP="00355566">
      <w:pPr>
        <w:numPr>
          <w:ilvl w:val="0"/>
          <w:numId w:val="37"/>
        </w:numPr>
        <w:rPr>
          <w:lang w:val="en-US"/>
        </w:rPr>
      </w:pPr>
      <w:r w:rsidRPr="00BB0F58">
        <w:rPr>
          <w:lang w:val="en-US"/>
        </w:rPr>
        <w:t>Orthogonal frequency-division multiple access</w:t>
      </w:r>
      <w:r>
        <w:rPr>
          <w:lang w:val="en-US"/>
        </w:rPr>
        <w:t xml:space="preserve"> (</w:t>
      </w:r>
      <w:r w:rsidR="00D736AC">
        <w:rPr>
          <w:lang w:val="en-US"/>
        </w:rPr>
        <w:t>OFDMA</w:t>
      </w:r>
      <w:r>
        <w:rPr>
          <w:lang w:val="en-US"/>
        </w:rPr>
        <w:t xml:space="preserve">) - </w:t>
      </w:r>
      <w:r w:rsidRPr="00355566">
        <w:rPr>
          <w:lang w:val="en-US"/>
        </w:rPr>
        <w:t>users are allocated different subsets of</w:t>
      </w:r>
      <w:r>
        <w:rPr>
          <w:lang w:val="en-US"/>
        </w:rPr>
        <w:t xml:space="preserve"> </w:t>
      </w:r>
      <w:r w:rsidRPr="00355566">
        <w:rPr>
          <w:lang w:val="en-US"/>
        </w:rPr>
        <w:t>subcarriers which can change from one PPDU to the next</w:t>
      </w:r>
    </w:p>
    <w:p w14:paraId="44694BB8" w14:textId="390715D0" w:rsidR="00D736AC" w:rsidRPr="00BB0F58" w:rsidRDefault="00D736AC" w:rsidP="006B4E61">
      <w:pPr>
        <w:ind w:left="540"/>
        <w:rPr>
          <w:lang w:val="en-US"/>
        </w:rPr>
      </w:pPr>
    </w:p>
    <w:p w14:paraId="168AA6D1" w14:textId="77777777" w:rsidR="009E38AC" w:rsidRDefault="009E38AC" w:rsidP="009E38AC">
      <w:pPr>
        <w:pStyle w:val="Heading1"/>
        <w:rPr>
          <w:lang w:val="en-US"/>
        </w:rPr>
      </w:pPr>
      <w:r>
        <w:rPr>
          <w:lang w:val="en-US"/>
        </w:rPr>
        <w:lastRenderedPageBreak/>
        <w:t>References</w:t>
      </w:r>
    </w:p>
    <w:p w14:paraId="602E52A7" w14:textId="77777777" w:rsidR="00A82B38" w:rsidRPr="00A82B38" w:rsidRDefault="00A82B38" w:rsidP="00A82B38">
      <w:pPr>
        <w:rPr>
          <w:lang w:val="en-US"/>
        </w:rPr>
      </w:pPr>
    </w:p>
    <w:p w14:paraId="7F74AA7E" w14:textId="6CBD69F6" w:rsidR="00EF77CD" w:rsidRDefault="00EF77CD" w:rsidP="001734C0">
      <w:pPr>
        <w:ind w:firstLine="180"/>
        <w:rPr>
          <w:lang w:val="en-US"/>
        </w:rPr>
      </w:pPr>
      <w:r>
        <w:rPr>
          <w:lang w:val="en-US"/>
        </w:rPr>
        <w:t>[1]</w:t>
      </w:r>
      <w:r w:rsidR="00884269">
        <w:rPr>
          <w:lang w:val="en-US"/>
        </w:rPr>
        <w:t xml:space="preserve"> </w:t>
      </w:r>
      <w:r w:rsidR="000C34F3">
        <w:rPr>
          <w:lang w:val="en-US"/>
        </w:rPr>
        <w:t xml:space="preserve"> IEEE P802.11be </w:t>
      </w:r>
      <w:r w:rsidR="00522BCA">
        <w:rPr>
          <w:lang w:val="en-US"/>
        </w:rPr>
        <w:t>D1.0</w:t>
      </w:r>
    </w:p>
    <w:p w14:paraId="1AA99016" w14:textId="7E448996" w:rsidR="00EF77CD" w:rsidRDefault="00EF77CD" w:rsidP="001734C0">
      <w:pPr>
        <w:ind w:firstLine="180"/>
        <w:rPr>
          <w:lang w:val="en-US"/>
        </w:rPr>
      </w:pPr>
      <w:r>
        <w:rPr>
          <w:lang w:val="en-US"/>
        </w:rPr>
        <w:t>[2]</w:t>
      </w:r>
      <w:r w:rsidR="00884269">
        <w:rPr>
          <w:lang w:val="en-US"/>
        </w:rPr>
        <w:t xml:space="preserve"> </w:t>
      </w:r>
      <w:hyperlink r:id="rId12" w:history="1">
        <w:r w:rsidR="00884269" w:rsidRPr="007047AD">
          <w:rPr>
            <w:rStyle w:val="Hyperlink"/>
            <w:lang w:val="en-US"/>
          </w:rPr>
          <w:t>https://www.ieee802.org/11/PARs/P802_11be_PAR_Detail.pdf</w:t>
        </w:r>
      </w:hyperlink>
    </w:p>
    <w:p w14:paraId="712685C2" w14:textId="20D73365" w:rsidR="00EF77CD" w:rsidRDefault="00EF77CD" w:rsidP="001734C0">
      <w:pPr>
        <w:ind w:firstLine="180"/>
        <w:rPr>
          <w:lang w:val="en-US"/>
        </w:rPr>
      </w:pPr>
      <w:r>
        <w:rPr>
          <w:lang w:val="en-US"/>
        </w:rPr>
        <w:t xml:space="preserve">[3] </w:t>
      </w:r>
      <w:r w:rsidR="00CD4EEB" w:rsidRPr="00CD4EEB">
        <w:rPr>
          <w:lang w:val="en-US"/>
        </w:rPr>
        <w:t>IEEE 802.11 EHT draft Proposed CSD</w:t>
      </w:r>
      <w:r w:rsidR="00CD4EEB">
        <w:rPr>
          <w:lang w:val="en-US"/>
        </w:rPr>
        <w:t xml:space="preserve">, </w:t>
      </w:r>
      <w:r w:rsidR="0003127B" w:rsidRPr="0003127B">
        <w:rPr>
          <w:lang w:val="en-US"/>
        </w:rPr>
        <w:t>IEEE 802.11-18/1233r</w:t>
      </w:r>
      <w:r w:rsidR="0003127B">
        <w:rPr>
          <w:lang w:val="en-US"/>
        </w:rPr>
        <w:t>7</w:t>
      </w:r>
      <w:r w:rsidR="00D22302">
        <w:rPr>
          <w:lang w:val="en-US"/>
        </w:rPr>
        <w:t>.</w:t>
      </w:r>
      <w:r w:rsidR="00C7637A">
        <w:rPr>
          <w:lang w:val="en-US"/>
        </w:rPr>
        <w:t xml:space="preserve"> </w:t>
      </w:r>
      <w:hyperlink r:id="rId13" w:history="1">
        <w:r w:rsidR="00884269" w:rsidRPr="007047AD">
          <w:rPr>
            <w:rStyle w:val="Hyperlink"/>
            <w:lang w:val="en-US"/>
          </w:rPr>
          <w:t>https://mentor.ieee.org/802.11/dcn/18/11-18-1233-07-0eht-eht-draft-proposed-csd.docx</w:t>
        </w:r>
      </w:hyperlink>
    </w:p>
    <w:p w14:paraId="6843FDBF" w14:textId="3996EE1D" w:rsidR="00C7637A" w:rsidRDefault="00F5465A" w:rsidP="001734C0">
      <w:pPr>
        <w:ind w:firstLine="180"/>
        <w:rPr>
          <w:lang w:val="en-US"/>
        </w:rPr>
      </w:pPr>
      <w:r>
        <w:rPr>
          <w:lang w:val="en-US"/>
        </w:rPr>
        <w:t xml:space="preserve">[4] </w:t>
      </w:r>
      <w:r w:rsidR="00B93BAF">
        <w:rPr>
          <w:lang w:val="en-US"/>
        </w:rPr>
        <w:t xml:space="preserve"> IEEE Std 802.11ax-2021</w:t>
      </w:r>
    </w:p>
    <w:p w14:paraId="3B6831ED" w14:textId="3B6D582F" w:rsidR="00EF77CD" w:rsidRPr="00673D58" w:rsidDel="00673D58" w:rsidRDefault="00942C84" w:rsidP="0056675A">
      <w:pPr>
        <w:ind w:firstLine="180"/>
        <w:rPr>
          <w:del w:id="37" w:author="Sigurd Schelstraete" w:date="2022-09-01T13:14:00Z"/>
          <w:rStyle w:val="Hyperlink"/>
          <w:color w:val="auto"/>
          <w:u w:val="none"/>
          <w:lang w:val="en-US"/>
          <w:rPrChange w:id="38" w:author="Sigurd Schelstraete" w:date="2022-09-01T13:14:00Z">
            <w:rPr>
              <w:del w:id="39" w:author="Sigurd Schelstraete" w:date="2022-09-01T13:14:00Z"/>
              <w:rStyle w:val="Hyperlink"/>
              <w:lang w:val="en-US"/>
            </w:rPr>
          </w:rPrChange>
        </w:rPr>
      </w:pPr>
      <w:commentRangeStart w:id="40"/>
      <w:r w:rsidRPr="005A0C78">
        <w:rPr>
          <w:lang w:val="en-US"/>
        </w:rPr>
        <w:t xml:space="preserve">[5] </w:t>
      </w:r>
      <w:ins w:id="41" w:author="Sigurd Schelstraete" w:date="2022-09-01T13:15:00Z">
        <w:r w:rsidR="00673D58">
          <w:rPr>
            <w:lang w:val="en-US"/>
          </w:rPr>
          <w:t xml:space="preserve"> </w:t>
        </w:r>
      </w:ins>
      <w:ins w:id="42" w:author="Sigurd Schelstraete" w:date="2022-09-01T13:16:00Z">
        <w:r w:rsidR="0069458E">
          <w:rPr>
            <w:lang w:val="en-US"/>
          </w:rPr>
          <w:t xml:space="preserve">FCC Rules Part 15, </w:t>
        </w:r>
        <w:r w:rsidR="007C2471">
          <w:rPr>
            <w:lang w:val="en-US"/>
          </w:rPr>
          <w:t>subpart E</w:t>
        </w:r>
      </w:ins>
      <w:ins w:id="43" w:author="Sigurd Schelstraete" w:date="2022-09-01T13:17:00Z">
        <w:r w:rsidR="008D7F27">
          <w:rPr>
            <w:lang w:val="en-US"/>
          </w:rPr>
          <w:t xml:space="preserve"> (</w:t>
        </w:r>
        <w:r w:rsidR="008D7F27" w:rsidRPr="008D7F27">
          <w:rPr>
            <w:lang w:val="en-US"/>
          </w:rPr>
          <w:t>Unlicensed National Information Infrastructure Devices</w:t>
        </w:r>
        <w:r w:rsidR="008D7F27">
          <w:rPr>
            <w:lang w:val="en-US"/>
          </w:rPr>
          <w:t>)</w:t>
        </w:r>
      </w:ins>
      <w:ins w:id="44" w:author="Sigurd Schelstraete" w:date="2022-09-01T13:16:00Z">
        <w:r w:rsidR="007C2471">
          <w:rPr>
            <w:lang w:val="en-US"/>
          </w:rPr>
          <w:t xml:space="preserve">, </w:t>
        </w:r>
      </w:ins>
      <w:r w:rsidR="008D7F27">
        <w:rPr>
          <w:lang w:val="en-US"/>
        </w:rPr>
        <w:fldChar w:fldCharType="begin"/>
      </w:r>
      <w:r w:rsidR="008D7F27">
        <w:rPr>
          <w:lang w:val="en-US"/>
        </w:rPr>
        <w:instrText xml:space="preserve"> HYPERLINK "</w:instrText>
      </w:r>
      <w:r w:rsidR="008D7F27" w:rsidRPr="0056675A">
        <w:rPr>
          <w:lang w:val="en-US"/>
        </w:rPr>
        <w:instrText>https://www.ecfr.gov/current/title-47/chapter-I/subchapter-A/part-15#subpart-E</w:instrText>
      </w:r>
      <w:r w:rsidR="008D7F27">
        <w:rPr>
          <w:lang w:val="en-US"/>
        </w:rPr>
        <w:instrText xml:space="preserve">" </w:instrText>
      </w:r>
      <w:r w:rsidR="008D7F27">
        <w:rPr>
          <w:lang w:val="en-US"/>
        </w:rPr>
        <w:fldChar w:fldCharType="separate"/>
      </w:r>
      <w:ins w:id="45" w:author="Sigurd Schelstraete" w:date="2022-09-01T13:14:00Z">
        <w:r w:rsidR="008D7F27" w:rsidRPr="0056675A">
          <w:rPr>
            <w:rStyle w:val="Hyperlink"/>
            <w:lang w:val="en-US"/>
          </w:rPr>
          <w:t>https://www.ecfr.gov/current/title-47/chapter-I/subchapter-A/part-15#subpart-E</w:t>
        </w:r>
      </w:ins>
      <w:ins w:id="46" w:author="Sigurd Schelstraete" w:date="2022-09-01T13:17:00Z">
        <w:r w:rsidR="008D7F27">
          <w:rPr>
            <w:lang w:val="en-US"/>
          </w:rPr>
          <w:fldChar w:fldCharType="end"/>
        </w:r>
      </w:ins>
      <w:commentRangeEnd w:id="40"/>
      <w:ins w:id="47" w:author="Sigurd Schelstraete" w:date="2022-09-08T11:51:00Z">
        <w:r w:rsidR="000F1022">
          <w:rPr>
            <w:rStyle w:val="CommentReference"/>
          </w:rPr>
          <w:commentReference w:id="40"/>
        </w:r>
      </w:ins>
      <w:del w:id="48" w:author="Sigurd Schelstraete" w:date="2022-09-01T13:14:00Z">
        <w:r w:rsidR="005A0C78" w:rsidRPr="005A0C78" w:rsidDel="00673D58">
          <w:rPr>
            <w:lang w:val="en-US"/>
          </w:rPr>
          <w:delText>6 GHz Unlicensed R&amp;O/FNPRM,</w:delText>
        </w:r>
        <w:r w:rsidR="005A0C78" w:rsidDel="00673D58">
          <w:rPr>
            <w:lang w:val="en-US"/>
          </w:rPr>
          <w:delText xml:space="preserve"> </w:delText>
        </w:r>
      </w:del>
    </w:p>
    <w:p w14:paraId="17BDD4E0" w14:textId="08D17C90" w:rsidR="00D5213E" w:rsidRDefault="00F714EF" w:rsidP="0056675A">
      <w:pPr>
        <w:ind w:firstLine="180"/>
        <w:rPr>
          <w:lang w:val="en-US"/>
        </w:rPr>
      </w:pPr>
      <w:del w:id="49" w:author="Sigurd Schelstraete" w:date="2022-09-01T13:14:00Z">
        <w:r w:rsidDel="00673D58">
          <w:fldChar w:fldCharType="begin"/>
        </w:r>
        <w:r w:rsidDel="00673D58">
          <w:delInstrText xml:space="preserve"> HYPERLINK "https://docs.fcc.gov/public/attachments/FCC-20-51A1.pdf" </w:delInstrText>
        </w:r>
        <w:r w:rsidDel="00673D58">
          <w:fldChar w:fldCharType="separate"/>
        </w:r>
        <w:r w:rsidR="00B45E74" w:rsidRPr="002E47FE" w:rsidDel="00673D58">
          <w:rPr>
            <w:rStyle w:val="Hyperlink"/>
            <w:lang w:val="en-US"/>
          </w:rPr>
          <w:delText>https://docs.fcc.gov/public/attachments/FCC-20-51A1.pdf</w:delText>
        </w:r>
        <w:r w:rsidDel="00673D58">
          <w:rPr>
            <w:rStyle w:val="Hyperlink"/>
            <w:lang w:val="en-US"/>
          </w:rPr>
          <w:fldChar w:fldCharType="end"/>
        </w:r>
      </w:del>
    </w:p>
    <w:p w14:paraId="4075DB6A" w14:textId="19CAE25A" w:rsidR="00942C84" w:rsidRDefault="00690455" w:rsidP="001734C0">
      <w:pPr>
        <w:ind w:firstLine="180"/>
        <w:rPr>
          <w:lang w:val="en-US"/>
        </w:rPr>
      </w:pPr>
      <w:r>
        <w:t xml:space="preserve">[6] </w:t>
      </w:r>
      <w:r w:rsidRPr="002344E4">
        <w:t>Sharing and compatibility studies related to Wireless Access Systems including Radio Local Area Networks (WAS/RLAN) in the frequency band 5925-6425 MHz</w:t>
      </w:r>
      <w:r>
        <w:t xml:space="preserve">, ECC Report 302, CEPT ECC, </w:t>
      </w:r>
      <w:hyperlink r:id="rId14" w:history="1">
        <w:r>
          <w:rPr>
            <w:rStyle w:val="Hyperlink"/>
          </w:rPr>
          <w:t>https://cept.org/files/9522/Draft%20ECC%20Report%20302rev..docx</w:t>
        </w:r>
      </w:hyperlink>
    </w:p>
    <w:p w14:paraId="5DC2944B" w14:textId="10AA3633" w:rsidR="003637D2" w:rsidRDefault="009E1537" w:rsidP="00707D41">
      <w:pPr>
        <w:ind w:firstLine="180"/>
        <w:rPr>
          <w:lang w:val="en-US"/>
        </w:rPr>
      </w:pPr>
      <w:r>
        <w:rPr>
          <w:lang w:val="en-US"/>
        </w:rPr>
        <w:t xml:space="preserve">[7] </w:t>
      </w:r>
      <w:r w:rsidR="0018504A" w:rsidRPr="0018504A">
        <w:rPr>
          <w:lang w:val="en-US"/>
        </w:rPr>
        <w:t>TGax Coexistence Assurance Document</w:t>
      </w:r>
      <w:r w:rsidR="0018504A">
        <w:rPr>
          <w:lang w:val="en-US"/>
        </w:rPr>
        <w:t xml:space="preserve">, </w:t>
      </w:r>
      <w:r w:rsidR="0018504A" w:rsidRPr="0003127B">
        <w:rPr>
          <w:lang w:val="en-US"/>
        </w:rPr>
        <w:t>IEEE 802.11-1</w:t>
      </w:r>
      <w:r w:rsidR="006453B6">
        <w:rPr>
          <w:lang w:val="en-US"/>
        </w:rPr>
        <w:t>6</w:t>
      </w:r>
      <w:r w:rsidR="0018504A" w:rsidRPr="0003127B">
        <w:rPr>
          <w:lang w:val="en-US"/>
        </w:rPr>
        <w:t>/1</w:t>
      </w:r>
      <w:r w:rsidR="00EC14D2">
        <w:rPr>
          <w:lang w:val="en-US"/>
        </w:rPr>
        <w:t>348</w:t>
      </w:r>
      <w:r w:rsidR="0018504A" w:rsidRPr="0003127B">
        <w:rPr>
          <w:lang w:val="en-US"/>
        </w:rPr>
        <w:t>r</w:t>
      </w:r>
      <w:r w:rsidR="0018504A">
        <w:rPr>
          <w:lang w:val="en-US"/>
        </w:rPr>
        <w:t>7</w:t>
      </w:r>
    </w:p>
    <w:p w14:paraId="111602DC" w14:textId="6A7ACCCB" w:rsidR="003637D2" w:rsidRDefault="003637D2" w:rsidP="003637D2">
      <w:pPr>
        <w:ind w:firstLine="180"/>
      </w:pPr>
      <w:r>
        <w:t>[</w:t>
      </w:r>
      <w:r w:rsidR="00707D41">
        <w:t>8</w:t>
      </w:r>
      <w:r>
        <w:t>] E. Perahia, R. Stacey, “Next Generation Wireless LANs: 802.11n and 802.11ac”, Cambridge University Press, 2013</w:t>
      </w:r>
    </w:p>
    <w:p w14:paraId="040F65C9" w14:textId="709AFFEE" w:rsidR="00306D15" w:rsidRDefault="00306D15" w:rsidP="00C04512">
      <w:pPr>
        <w:ind w:firstLine="180"/>
      </w:pPr>
      <w:r>
        <w:t xml:space="preserve">[9] </w:t>
      </w:r>
      <w:r w:rsidR="004E47AB">
        <w:t xml:space="preserve">IEEE Std </w:t>
      </w:r>
      <w:r>
        <w:t>802.11-2020</w:t>
      </w:r>
      <w:r w:rsidR="00C04512">
        <w:t>: Wireless LAN Medium Access Control (MAC) and Physical Layer (PHY) Specifications</w:t>
      </w:r>
    </w:p>
    <w:p w14:paraId="3A66B40C" w14:textId="5FCC11B9" w:rsidR="003637D2" w:rsidRPr="001B3861" w:rsidRDefault="00B37068" w:rsidP="001B3861">
      <w:pPr>
        <w:ind w:firstLine="180"/>
      </w:pPr>
      <w:r>
        <w:t>[10]</w:t>
      </w:r>
      <w:r w:rsidR="00EF1C70">
        <w:t xml:space="preserve"> Title 47 of the Code of Federal Regulations (CFR),</w:t>
      </w:r>
      <w:r>
        <w:t xml:space="preserve"> </w:t>
      </w:r>
      <w:hyperlink r:id="rId15" w:history="1">
        <w:r w:rsidR="001B3861" w:rsidRPr="002E47FE">
          <w:rPr>
            <w:rStyle w:val="Hyperlink"/>
          </w:rPr>
          <w:t>https://www.fcc.gov/wireless/bureau-divisions/technologies-systems-and-innovation-division/rules-regulations-title-47</w:t>
        </w:r>
      </w:hyperlink>
    </w:p>
    <w:p w14:paraId="137AB6C5" w14:textId="77777777" w:rsidR="00ED2916" w:rsidRDefault="00ED2916" w:rsidP="00BB5038">
      <w:pPr>
        <w:rPr>
          <w:rFonts w:eastAsia="PMingLiU"/>
          <w:lang w:eastAsia="zh-TW"/>
        </w:rPr>
      </w:pPr>
    </w:p>
    <w:sectPr w:rsidR="00ED2916" w:rsidSect="0056675A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Sigurd Schelstraete" w:date="2022-09-08T11:50:00Z" w:initials="SS">
    <w:p w14:paraId="605C0BC5" w14:textId="1E5C20CB" w:rsidR="006E6779" w:rsidRDefault="006E6779">
      <w:pPr>
        <w:pStyle w:val="CommentText"/>
      </w:pPr>
      <w:r>
        <w:rPr>
          <w:rStyle w:val="CommentReference"/>
        </w:rPr>
        <w:annotationRef/>
      </w:r>
      <w:r>
        <w:t>LB 266 CID 11145</w:t>
      </w:r>
    </w:p>
  </w:comment>
  <w:comment w:id="8" w:author="Sigurd Schelstraete" w:date="2022-09-08T11:41:00Z" w:initials="SS">
    <w:p w14:paraId="086BD6A2" w14:textId="6E0D56A7" w:rsidR="00720F73" w:rsidRDefault="00F53E01">
      <w:pPr>
        <w:pStyle w:val="CommentText"/>
      </w:pPr>
      <w:r>
        <w:rPr>
          <w:rStyle w:val="CommentReference"/>
        </w:rPr>
        <w:annotationRef/>
      </w:r>
      <w:r w:rsidR="00720F73">
        <w:t>LB 266 CID 11142</w:t>
      </w:r>
    </w:p>
  </w:comment>
  <w:comment w:id="12" w:author="Sigurd Schelstraete" w:date="2022-09-08T11:42:00Z" w:initials="SS">
    <w:p w14:paraId="116B15DA" w14:textId="3C322D4F" w:rsidR="006A464D" w:rsidRDefault="006A464D">
      <w:pPr>
        <w:pStyle w:val="CommentText"/>
      </w:pPr>
      <w:r>
        <w:rPr>
          <w:rStyle w:val="CommentReference"/>
        </w:rPr>
        <w:annotationRef/>
      </w:r>
      <w:r>
        <w:t>LB 266 CID 11143</w:t>
      </w:r>
    </w:p>
  </w:comment>
  <w:comment w:id="15" w:author="Sigurd Schelstraete" w:date="2022-09-08T11:47:00Z" w:initials="SS">
    <w:p w14:paraId="156B820C" w14:textId="7578000B" w:rsidR="00C958DB" w:rsidRDefault="00C958DB">
      <w:pPr>
        <w:pStyle w:val="CommentText"/>
      </w:pPr>
      <w:r>
        <w:rPr>
          <w:rStyle w:val="CommentReference"/>
        </w:rPr>
        <w:annotationRef/>
      </w:r>
      <w:r>
        <w:t>LB 266 CID 11144</w:t>
      </w:r>
    </w:p>
  </w:comment>
  <w:comment w:id="18" w:author="Sigurd Schelstraete" w:date="2022-09-08T11:52:00Z" w:initials="SS">
    <w:p w14:paraId="77DBEF54" w14:textId="7EE642E9" w:rsidR="00387D0E" w:rsidRDefault="00387D0E">
      <w:pPr>
        <w:pStyle w:val="CommentText"/>
      </w:pPr>
      <w:r>
        <w:rPr>
          <w:rStyle w:val="CommentReference"/>
        </w:rPr>
        <w:annotationRef/>
      </w:r>
      <w:r>
        <w:t>LB 266 CID 11146</w:t>
      </w:r>
    </w:p>
  </w:comment>
  <w:comment w:id="24" w:author="Sigurd Schelstraete" w:date="2022-09-08T12:01:00Z" w:initials="SS">
    <w:p w14:paraId="3C2CD2B7" w14:textId="2CEFE945" w:rsidR="00BE0645" w:rsidRDefault="00BE0645">
      <w:pPr>
        <w:pStyle w:val="CommentText"/>
      </w:pPr>
      <w:r>
        <w:rPr>
          <w:rStyle w:val="CommentReference"/>
        </w:rPr>
        <w:annotationRef/>
      </w:r>
      <w:r>
        <w:t>LB 266 CID 11150</w:t>
      </w:r>
    </w:p>
  </w:comment>
  <w:comment w:id="28" w:author="Sigurd Schelstraete" w:date="2022-09-08T12:01:00Z" w:initials="SS">
    <w:p w14:paraId="699F4820" w14:textId="671A1DE7" w:rsidR="00BE0645" w:rsidRDefault="00BE0645">
      <w:pPr>
        <w:pStyle w:val="CommentText"/>
      </w:pPr>
      <w:r>
        <w:rPr>
          <w:rStyle w:val="CommentReference"/>
        </w:rPr>
        <w:annotationRef/>
      </w:r>
      <w:r>
        <w:t>LB 266 CID 11150</w:t>
      </w:r>
    </w:p>
  </w:comment>
  <w:comment w:id="31" w:author="Sigurd Schelstraete" w:date="2022-09-08T11:55:00Z" w:initials="SS">
    <w:p w14:paraId="02859BA0" w14:textId="338EF852" w:rsidR="00A42E16" w:rsidRDefault="00A42E16">
      <w:pPr>
        <w:pStyle w:val="CommentText"/>
      </w:pPr>
      <w:r>
        <w:rPr>
          <w:rStyle w:val="CommentReference"/>
        </w:rPr>
        <w:annotationRef/>
      </w:r>
      <w:r>
        <w:t>LB 266 CID 11148</w:t>
      </w:r>
    </w:p>
  </w:comment>
  <w:comment w:id="40" w:author="Sigurd Schelstraete" w:date="2022-09-08T11:51:00Z" w:initials="SS">
    <w:p w14:paraId="3929F0CD" w14:textId="685563E6" w:rsidR="000F1022" w:rsidRDefault="000F1022">
      <w:pPr>
        <w:pStyle w:val="CommentText"/>
      </w:pPr>
      <w:r>
        <w:rPr>
          <w:rStyle w:val="CommentReference"/>
        </w:rPr>
        <w:annotationRef/>
      </w:r>
      <w:r>
        <w:t>LB 266 CIS 11145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5C0BC5" w15:done="0"/>
  <w15:commentEx w15:paraId="086BD6A2" w15:done="0"/>
  <w15:commentEx w15:paraId="116B15DA" w15:done="0"/>
  <w15:commentEx w15:paraId="156B820C" w15:done="0"/>
  <w15:commentEx w15:paraId="77DBEF54" w15:done="0"/>
  <w15:commentEx w15:paraId="3C2CD2B7" w15:done="0"/>
  <w15:commentEx w15:paraId="699F4820" w15:done="0"/>
  <w15:commentEx w15:paraId="02859BA0" w15:done="0"/>
  <w15:commentEx w15:paraId="3929F0C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4558B" w16cex:dateUtc="2022-09-08T18:50:00Z"/>
  <w16cex:commentExtensible w16cex:durableId="26C4535F" w16cex:dateUtc="2022-09-08T18:41:00Z"/>
  <w16cex:commentExtensible w16cex:durableId="26C45392" w16cex:dateUtc="2022-09-08T18:42:00Z"/>
  <w16cex:commentExtensible w16cex:durableId="26C454E1" w16cex:dateUtc="2022-09-08T18:47:00Z"/>
  <w16cex:commentExtensible w16cex:durableId="26C455F5" w16cex:dateUtc="2022-09-08T18:52:00Z"/>
  <w16cex:commentExtensible w16cex:durableId="26C4580D" w16cex:dateUtc="2022-09-08T19:01:00Z"/>
  <w16cex:commentExtensible w16cex:durableId="26C4581E" w16cex:dateUtc="2022-09-08T19:01:00Z"/>
  <w16cex:commentExtensible w16cex:durableId="26C456C2" w16cex:dateUtc="2022-09-08T18:55:00Z"/>
  <w16cex:commentExtensible w16cex:durableId="26C455AE" w16cex:dateUtc="2022-09-08T1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5C0BC5" w16cid:durableId="26C4558B"/>
  <w16cid:commentId w16cid:paraId="086BD6A2" w16cid:durableId="26C4535F"/>
  <w16cid:commentId w16cid:paraId="116B15DA" w16cid:durableId="26C45392"/>
  <w16cid:commentId w16cid:paraId="156B820C" w16cid:durableId="26C454E1"/>
  <w16cid:commentId w16cid:paraId="77DBEF54" w16cid:durableId="26C455F5"/>
  <w16cid:commentId w16cid:paraId="3C2CD2B7" w16cid:durableId="26C4580D"/>
  <w16cid:commentId w16cid:paraId="699F4820" w16cid:durableId="26C4581E"/>
  <w16cid:commentId w16cid:paraId="02859BA0" w16cid:durableId="26C456C2"/>
  <w16cid:commentId w16cid:paraId="3929F0CD" w16cid:durableId="26C455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D99B5" w14:textId="77777777" w:rsidR="00B31C10" w:rsidRDefault="00B31C10">
      <w:r>
        <w:separator/>
      </w:r>
    </w:p>
  </w:endnote>
  <w:endnote w:type="continuationSeparator" w:id="0">
    <w:p w14:paraId="4B9A9780" w14:textId="77777777" w:rsidR="00B31C10" w:rsidRDefault="00B31C10">
      <w:r>
        <w:continuationSeparator/>
      </w:r>
    </w:p>
  </w:endnote>
  <w:endnote w:type="continuationNotice" w:id="1">
    <w:p w14:paraId="5C2A7BE7" w14:textId="77777777" w:rsidR="00B31C10" w:rsidRDefault="00B31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3211" w14:textId="761830A2" w:rsidR="00A20FCE" w:rsidRDefault="00A20FCE" w:rsidP="002676F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rPr>
        <w:lang w:val="fr-FR"/>
      </w:rPr>
      <w:instrText xml:space="preserve"> SUBJECT  \* MERGEFORMAT </w:instrText>
    </w:r>
    <w:r>
      <w:fldChar w:fldCharType="separate"/>
    </w:r>
    <w:r w:rsidR="002D0F36" w:rsidRPr="002D0F36">
      <w:rPr>
        <w:lang w:val="en-US"/>
      </w:rPr>
      <w:t>Submission</w:t>
    </w:r>
    <w:r>
      <w:fldChar w:fldCharType="end"/>
    </w:r>
    <w:r>
      <w:rPr>
        <w:lang w:val="fr-FR"/>
      </w:rPr>
      <w:tab/>
      <w:t xml:space="preserve">page </w:t>
    </w:r>
    <w:r>
      <w:fldChar w:fldCharType="begin"/>
    </w:r>
    <w:r>
      <w:rPr>
        <w:lang w:val="fr-FR"/>
      </w:rPr>
      <w:instrText xml:space="preserve">page </w:instrText>
    </w:r>
    <w:r>
      <w:fldChar w:fldCharType="separate"/>
    </w:r>
    <w:r w:rsidR="005712DD">
      <w:rPr>
        <w:noProof/>
        <w:lang w:val="fr-FR"/>
      </w:rPr>
      <w:t>7</w:t>
    </w:r>
    <w:r>
      <w:fldChar w:fldCharType="end"/>
    </w:r>
    <w:r>
      <w:rPr>
        <w:lang w:val="fr-FR"/>
      </w:rPr>
      <w:tab/>
    </w:r>
    <w:r w:rsidR="00BB4D29">
      <w:rPr>
        <w:noProof/>
      </w:rPr>
      <w:t>Sigurd Schelstraete, MaxLinear</w:t>
    </w:r>
  </w:p>
  <w:p w14:paraId="3A49703F" w14:textId="77777777" w:rsidR="00A20FCE" w:rsidRDefault="00A20F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F9B60" w14:textId="77777777" w:rsidR="00B31C10" w:rsidRDefault="00B31C10">
      <w:r>
        <w:separator/>
      </w:r>
    </w:p>
  </w:footnote>
  <w:footnote w:type="continuationSeparator" w:id="0">
    <w:p w14:paraId="3057A76D" w14:textId="77777777" w:rsidR="00B31C10" w:rsidRDefault="00B31C10">
      <w:r>
        <w:continuationSeparator/>
      </w:r>
    </w:p>
  </w:footnote>
  <w:footnote w:type="continuationNotice" w:id="1">
    <w:p w14:paraId="0D78903E" w14:textId="77777777" w:rsidR="00B31C10" w:rsidRDefault="00B31C10"/>
  </w:footnote>
  <w:footnote w:id="2">
    <w:p w14:paraId="0217840C" w14:textId="6190EBC0" w:rsidR="005E6FE0" w:rsidRPr="005E6FE0" w:rsidRDefault="005E6FE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123F7">
        <w:t xml:space="preserve">The 802.11be </w:t>
      </w:r>
      <w:r>
        <w:rPr>
          <w:lang w:val="en-US"/>
        </w:rPr>
        <w:t xml:space="preserve">CSD </w:t>
      </w:r>
      <w:r w:rsidR="00D049DA">
        <w:rPr>
          <w:lang w:val="en-US"/>
        </w:rPr>
        <w:t xml:space="preserve">still </w:t>
      </w:r>
      <w:r>
        <w:rPr>
          <w:lang w:val="en-US"/>
        </w:rPr>
        <w:t>refers to it as “Coexistence Assurance</w:t>
      </w:r>
      <w:r w:rsidR="00BC08D8">
        <w:rPr>
          <w:lang w:val="en-US"/>
        </w:rPr>
        <w:t xml:space="preserve">” document. The </w:t>
      </w:r>
      <w:r w:rsidR="00BC08D8" w:rsidRPr="00BC08D8">
        <w:rPr>
          <w:lang w:val="en-US"/>
        </w:rPr>
        <w:t xml:space="preserve">IEEE 802 Operations Manual </w:t>
      </w:r>
      <w:r w:rsidR="00D049DA">
        <w:rPr>
          <w:lang w:val="en-US"/>
        </w:rPr>
        <w:t>now uses the term</w:t>
      </w:r>
      <w:r w:rsidR="00BC08D8" w:rsidRPr="00BC08D8">
        <w:rPr>
          <w:lang w:val="en-US"/>
        </w:rPr>
        <w:t xml:space="preserve"> “Coexistence Assessment” document</w:t>
      </w:r>
      <w:r w:rsidR="00E123F7">
        <w:rPr>
          <w:lang w:val="en-US"/>
        </w:rPr>
        <w:t>.</w:t>
      </w:r>
    </w:p>
  </w:footnote>
  <w:footnote w:id="3">
    <w:p w14:paraId="6DF81E00" w14:textId="20C46AFE" w:rsidR="00072849" w:rsidRPr="001D23D7" w:rsidRDefault="0007284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1D23D7">
        <w:rPr>
          <w:lang w:val="en-US"/>
        </w:rPr>
        <w:t>The spectrum referred to as “the</w:t>
      </w:r>
      <w:r w:rsidR="00F112A0">
        <w:rPr>
          <w:lang w:val="en-US"/>
        </w:rPr>
        <w:t xml:space="preserve"> 6 GHz</w:t>
      </w:r>
      <w:r w:rsidR="001D23D7">
        <w:rPr>
          <w:lang w:val="en-US"/>
        </w:rPr>
        <w:t xml:space="preserve"> band” covers frequencies from 5.950 to 7.125 GHz</w:t>
      </w:r>
    </w:p>
  </w:footnote>
  <w:footnote w:id="4">
    <w:p w14:paraId="46A54920" w14:textId="47541135" w:rsidR="00746867" w:rsidRPr="00087AF7" w:rsidRDefault="0074686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This describes N</w:t>
      </w:r>
      <w:r w:rsidR="00181009">
        <w:rPr>
          <w:lang w:val="en-US"/>
        </w:rPr>
        <w:t>orth-American</w:t>
      </w:r>
      <w:r>
        <w:rPr>
          <w:lang w:val="en-US"/>
        </w:rPr>
        <w:t xml:space="preserve"> spectrum only</w:t>
      </w:r>
    </w:p>
  </w:footnote>
  <w:footnote w:id="5">
    <w:p w14:paraId="76F0C1EE" w14:textId="53B25433" w:rsidR="00534BF1" w:rsidRPr="00173994" w:rsidRDefault="00534BF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173994">
        <w:rPr>
          <w:lang w:val="en-US"/>
        </w:rPr>
        <w:t>-62 dBm is the value used in IEEE 802.11be. ETSI has specified a value of -72 dBm</w:t>
      </w:r>
      <w:r w:rsidR="001C7940">
        <w:rPr>
          <w:lang w:val="en-US"/>
        </w:rPr>
        <w:t>.</w:t>
      </w:r>
    </w:p>
  </w:footnote>
  <w:footnote w:id="6">
    <w:p w14:paraId="49122815" w14:textId="4956A8CB" w:rsidR="005C2916" w:rsidRPr="005C2916" w:rsidRDefault="005C291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NOTE: VLP is still under discussion in some regulatory domains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68AB" w14:textId="70277797" w:rsidR="00A20FCE" w:rsidRDefault="00F714EF" w:rsidP="006851C5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A683D">
        <w:t>September</w:t>
      </w:r>
      <w:r w:rsidR="00181009">
        <w:t xml:space="preserve"> </w:t>
      </w:r>
      <w:r w:rsidR="00445748">
        <w:t>202</w:t>
      </w:r>
      <w:r w:rsidR="002A683D">
        <w:t>2</w:t>
      </w:r>
    </w:fldSimple>
    <w:r w:rsidR="00A20FCE">
      <w:tab/>
    </w:r>
    <w:r w:rsidR="00A20FCE">
      <w:tab/>
    </w:r>
    <w:r w:rsidR="00F40263">
      <w:t xml:space="preserve">IEEE </w:t>
    </w:r>
    <w:sdt>
      <w:sdtPr>
        <w:alias w:val="Title"/>
        <w:tag w:val=""/>
        <w:id w:val="-1534489741"/>
        <w:placeholder>
          <w:docPart w:val="8DC151813D2647A5B6323BF1FC31446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40263">
          <w:t>802.11-21/0706r6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6229B0"/>
    <w:multiLevelType w:val="hybridMultilevel"/>
    <w:tmpl w:val="46E42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01A8C"/>
    <w:multiLevelType w:val="hybridMultilevel"/>
    <w:tmpl w:val="4116678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875F54"/>
    <w:multiLevelType w:val="hybridMultilevel"/>
    <w:tmpl w:val="733C64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8841E3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AC0C9A"/>
    <w:multiLevelType w:val="hybridMultilevel"/>
    <w:tmpl w:val="30F0B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C2F34"/>
    <w:multiLevelType w:val="hybridMultilevel"/>
    <w:tmpl w:val="4024F7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0C984">
      <w:start w:val="18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F80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28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941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2ED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741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0A7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AC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D344AB"/>
    <w:multiLevelType w:val="multilevel"/>
    <w:tmpl w:val="0DB09744"/>
    <w:lvl w:ilvl="0">
      <w:start w:val="1"/>
      <w:numFmt w:val="decimal"/>
      <w:pStyle w:val="Lettered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731711C"/>
    <w:multiLevelType w:val="hybridMultilevel"/>
    <w:tmpl w:val="27041D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0111F1"/>
    <w:multiLevelType w:val="hybridMultilevel"/>
    <w:tmpl w:val="0E82CD04"/>
    <w:lvl w:ilvl="0" w:tplc="A18E613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30B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CE734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C30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6AE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9A6A1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FA71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3811C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EE87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D38152F"/>
    <w:multiLevelType w:val="hybridMultilevel"/>
    <w:tmpl w:val="BC2A4D9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1502B"/>
    <w:multiLevelType w:val="hybridMultilevel"/>
    <w:tmpl w:val="98B2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2111A"/>
    <w:multiLevelType w:val="hybridMultilevel"/>
    <w:tmpl w:val="B1686CCE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0B16720"/>
    <w:multiLevelType w:val="hybridMultilevel"/>
    <w:tmpl w:val="27AC45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CB3912"/>
    <w:multiLevelType w:val="hybridMultilevel"/>
    <w:tmpl w:val="57D286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882F09"/>
    <w:multiLevelType w:val="hybridMultilevel"/>
    <w:tmpl w:val="47F25FD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2D5840B8"/>
    <w:multiLevelType w:val="hybridMultilevel"/>
    <w:tmpl w:val="360E48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E02370A"/>
    <w:multiLevelType w:val="hybridMultilevel"/>
    <w:tmpl w:val="7AC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021B5"/>
    <w:multiLevelType w:val="hybridMultilevel"/>
    <w:tmpl w:val="7D661A9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9ADDD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491A9B"/>
    <w:multiLevelType w:val="hybridMultilevel"/>
    <w:tmpl w:val="AC420C4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507EB"/>
    <w:multiLevelType w:val="hybridMultilevel"/>
    <w:tmpl w:val="E1FE55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66A1C"/>
    <w:multiLevelType w:val="hybridMultilevel"/>
    <w:tmpl w:val="03BC8558"/>
    <w:lvl w:ilvl="0" w:tplc="EBFCC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38CB46">
      <w:start w:val="18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E8ED6C">
      <w:start w:val="18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46E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702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F8C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D6D6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EA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182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17849E6"/>
    <w:multiLevelType w:val="multilevel"/>
    <w:tmpl w:val="F5882112"/>
    <w:lvl w:ilvl="0">
      <w:start w:val="1"/>
      <w:numFmt w:val="decimal"/>
      <w:pStyle w:val="Heading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5951ED5"/>
    <w:multiLevelType w:val="hybridMultilevel"/>
    <w:tmpl w:val="379E0C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B01642"/>
    <w:multiLevelType w:val="hybridMultilevel"/>
    <w:tmpl w:val="4A8EC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71059"/>
    <w:multiLevelType w:val="hybridMultilevel"/>
    <w:tmpl w:val="A470F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A520D"/>
    <w:multiLevelType w:val="hybridMultilevel"/>
    <w:tmpl w:val="F6407DAE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7" w15:restartNumberingAfterBreak="0">
    <w:nsid w:val="58114767"/>
    <w:multiLevelType w:val="hybridMultilevel"/>
    <w:tmpl w:val="20F82DE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58877876"/>
    <w:multiLevelType w:val="hybridMultilevel"/>
    <w:tmpl w:val="354ACA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F18B4"/>
    <w:multiLevelType w:val="hybridMultilevel"/>
    <w:tmpl w:val="B7F47F4A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065BC"/>
    <w:multiLevelType w:val="hybridMultilevel"/>
    <w:tmpl w:val="2A8EF0F4"/>
    <w:lvl w:ilvl="0" w:tplc="7C5A0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A0C984">
      <w:start w:val="18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9DE28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941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2ED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741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0A7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AC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1078DB"/>
    <w:multiLevelType w:val="hybridMultilevel"/>
    <w:tmpl w:val="8B3C2560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B189E"/>
    <w:multiLevelType w:val="hybridMultilevel"/>
    <w:tmpl w:val="30F0CBC4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369A0"/>
    <w:multiLevelType w:val="hybridMultilevel"/>
    <w:tmpl w:val="CC02E9DA"/>
    <w:lvl w:ilvl="0" w:tplc="E35A7FA8">
      <w:start w:val="2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NewRoman" w:eastAsia="MS Mincho" w:hAnsi="TimesNewRoman" w:cs="TimesNew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1071E"/>
    <w:multiLevelType w:val="hybridMultilevel"/>
    <w:tmpl w:val="727C697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BAE41C2"/>
    <w:multiLevelType w:val="hybridMultilevel"/>
    <w:tmpl w:val="EAB6C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93719"/>
    <w:multiLevelType w:val="hybridMultilevel"/>
    <w:tmpl w:val="E5D0F992"/>
    <w:lvl w:ilvl="0" w:tplc="ECEA897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453C667A">
      <w:start w:val="183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CCF0B9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C8BECEF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54C0A80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E5220C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581227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893C33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A1FE358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24BA2C7"/>
    <w:multiLevelType w:val="hybridMultilevel"/>
    <w:tmpl w:val="F3F2D1DB"/>
    <w:lvl w:ilvl="0" w:tplc="04090001">
      <w:start w:val="1"/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38" w15:restartNumberingAfterBreak="0">
    <w:nsid w:val="74867A6F"/>
    <w:multiLevelType w:val="multilevel"/>
    <w:tmpl w:val="9C945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3657BD"/>
    <w:multiLevelType w:val="hybridMultilevel"/>
    <w:tmpl w:val="619C1E1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C198E"/>
    <w:multiLevelType w:val="hybridMultilevel"/>
    <w:tmpl w:val="722A1AC6"/>
    <w:lvl w:ilvl="0" w:tplc="AAB22478">
      <w:start w:val="80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90994"/>
    <w:multiLevelType w:val="hybridMultilevel"/>
    <w:tmpl w:val="238CF42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20"/>
  </w:num>
  <w:num w:numId="4">
    <w:abstractNumId w:val="33"/>
  </w:num>
  <w:num w:numId="5">
    <w:abstractNumId w:val="18"/>
  </w:num>
  <w:num w:numId="6">
    <w:abstractNumId w:val="30"/>
  </w:num>
  <w:num w:numId="7">
    <w:abstractNumId w:val="6"/>
  </w:num>
  <w:num w:numId="8">
    <w:abstractNumId w:val="12"/>
  </w:num>
  <w:num w:numId="9">
    <w:abstractNumId w:val="3"/>
  </w:num>
  <w:num w:numId="10">
    <w:abstractNumId w:val="4"/>
  </w:num>
  <w:num w:numId="11">
    <w:abstractNumId w:val="23"/>
  </w:num>
  <w:num w:numId="12">
    <w:abstractNumId w:val="22"/>
  </w:num>
  <w:num w:numId="13">
    <w:abstractNumId w:val="38"/>
  </w:num>
  <w:num w:numId="14">
    <w:abstractNumId w:val="37"/>
  </w:num>
  <w:num w:numId="15">
    <w:abstractNumId w:val="22"/>
  </w:num>
  <w:num w:numId="16">
    <w:abstractNumId w:val="22"/>
  </w:num>
  <w:num w:numId="17">
    <w:abstractNumId w:val="22"/>
  </w:num>
  <w:num w:numId="18">
    <w:abstractNumId w:val="36"/>
  </w:num>
  <w:num w:numId="19">
    <w:abstractNumId w:val="21"/>
  </w:num>
  <w:num w:numId="20">
    <w:abstractNumId w:val="41"/>
  </w:num>
  <w:num w:numId="21">
    <w:abstractNumId w:val="31"/>
  </w:num>
  <w:num w:numId="22">
    <w:abstractNumId w:val="39"/>
  </w:num>
  <w:num w:numId="23">
    <w:abstractNumId w:val="32"/>
  </w:num>
  <w:num w:numId="24">
    <w:abstractNumId w:val="10"/>
  </w:num>
  <w:num w:numId="25">
    <w:abstractNumId w:val="29"/>
  </w:num>
  <w:num w:numId="26">
    <w:abstractNumId w:val="19"/>
  </w:num>
  <w:num w:numId="27">
    <w:abstractNumId w:val="5"/>
  </w:num>
  <w:num w:numId="28">
    <w:abstractNumId w:val="13"/>
  </w:num>
  <w:num w:numId="29">
    <w:abstractNumId w:val="16"/>
  </w:num>
  <w:num w:numId="30">
    <w:abstractNumId w:val="27"/>
  </w:num>
  <w:num w:numId="31">
    <w:abstractNumId w:val="17"/>
  </w:num>
  <w:num w:numId="32">
    <w:abstractNumId w:val="24"/>
  </w:num>
  <w:num w:numId="33">
    <w:abstractNumId w:val="11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15"/>
  </w:num>
  <w:num w:numId="38">
    <w:abstractNumId w:val="34"/>
  </w:num>
  <w:num w:numId="39">
    <w:abstractNumId w:val="14"/>
  </w:num>
  <w:num w:numId="40">
    <w:abstractNumId w:val="26"/>
  </w:num>
  <w:num w:numId="41">
    <w:abstractNumId w:val="9"/>
  </w:num>
  <w:num w:numId="42">
    <w:abstractNumId w:val="0"/>
  </w:num>
  <w:num w:numId="43">
    <w:abstractNumId w:val="1"/>
  </w:num>
  <w:num w:numId="44">
    <w:abstractNumId w:val="7"/>
  </w:num>
  <w:num w:numId="45">
    <w:abstractNumId w:val="8"/>
  </w:num>
  <w:num w:numId="46">
    <w:abstractNumId w:val="2"/>
  </w:num>
  <w:num w:numId="47">
    <w:abstractNumId w:val="22"/>
  </w:num>
  <w:num w:numId="48">
    <w:abstractNumId w:val="40"/>
  </w:num>
  <w:num w:numId="49">
    <w:abstractNumId w:val="22"/>
  </w:num>
  <w:num w:numId="50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gurd Schelstraete">
    <w15:presenceInfo w15:providerId="AD" w15:userId="S::sschelstraete@maxlinear.com::cc1875bc-5b00-4f0e-92c1-b5b7dcde1a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A6A"/>
    <w:rsid w:val="0000496A"/>
    <w:rsid w:val="00006972"/>
    <w:rsid w:val="00016D1D"/>
    <w:rsid w:val="00017DA4"/>
    <w:rsid w:val="000204C9"/>
    <w:rsid w:val="00024669"/>
    <w:rsid w:val="00025077"/>
    <w:rsid w:val="00026E69"/>
    <w:rsid w:val="000303DB"/>
    <w:rsid w:val="0003127B"/>
    <w:rsid w:val="000322FC"/>
    <w:rsid w:val="0003260B"/>
    <w:rsid w:val="00034386"/>
    <w:rsid w:val="00037291"/>
    <w:rsid w:val="00037777"/>
    <w:rsid w:val="000408AA"/>
    <w:rsid w:val="000410A8"/>
    <w:rsid w:val="000418D3"/>
    <w:rsid w:val="00044E78"/>
    <w:rsid w:val="00052F5D"/>
    <w:rsid w:val="00060983"/>
    <w:rsid w:val="00063DA9"/>
    <w:rsid w:val="00071326"/>
    <w:rsid w:val="00072849"/>
    <w:rsid w:val="000744AD"/>
    <w:rsid w:val="00080780"/>
    <w:rsid w:val="00081BF5"/>
    <w:rsid w:val="00082212"/>
    <w:rsid w:val="00082F86"/>
    <w:rsid w:val="00085119"/>
    <w:rsid w:val="00087AF7"/>
    <w:rsid w:val="000908B3"/>
    <w:rsid w:val="00094C6A"/>
    <w:rsid w:val="00094E45"/>
    <w:rsid w:val="000A080B"/>
    <w:rsid w:val="000A0F9C"/>
    <w:rsid w:val="000A390F"/>
    <w:rsid w:val="000A4745"/>
    <w:rsid w:val="000A513D"/>
    <w:rsid w:val="000A7A59"/>
    <w:rsid w:val="000B011C"/>
    <w:rsid w:val="000B13B4"/>
    <w:rsid w:val="000B4575"/>
    <w:rsid w:val="000B6E4E"/>
    <w:rsid w:val="000B7CD9"/>
    <w:rsid w:val="000C2971"/>
    <w:rsid w:val="000C2D5F"/>
    <w:rsid w:val="000C34F3"/>
    <w:rsid w:val="000C3E97"/>
    <w:rsid w:val="000C7074"/>
    <w:rsid w:val="000C7505"/>
    <w:rsid w:val="000D2325"/>
    <w:rsid w:val="000D47E7"/>
    <w:rsid w:val="000E44AF"/>
    <w:rsid w:val="000E50A1"/>
    <w:rsid w:val="000F1022"/>
    <w:rsid w:val="000F13DC"/>
    <w:rsid w:val="000F3754"/>
    <w:rsid w:val="000F7E44"/>
    <w:rsid w:val="00101E7A"/>
    <w:rsid w:val="00104BD9"/>
    <w:rsid w:val="00112F22"/>
    <w:rsid w:val="00114306"/>
    <w:rsid w:val="00115AFA"/>
    <w:rsid w:val="00115BF1"/>
    <w:rsid w:val="001207FF"/>
    <w:rsid w:val="00121717"/>
    <w:rsid w:val="001218BA"/>
    <w:rsid w:val="0012370A"/>
    <w:rsid w:val="0012528A"/>
    <w:rsid w:val="00127E39"/>
    <w:rsid w:val="00130443"/>
    <w:rsid w:val="0013527D"/>
    <w:rsid w:val="00135B24"/>
    <w:rsid w:val="0013726E"/>
    <w:rsid w:val="00137B2C"/>
    <w:rsid w:val="00137E00"/>
    <w:rsid w:val="001407BF"/>
    <w:rsid w:val="00150682"/>
    <w:rsid w:val="00150C0C"/>
    <w:rsid w:val="00152A16"/>
    <w:rsid w:val="0016195B"/>
    <w:rsid w:val="001634A6"/>
    <w:rsid w:val="0016456A"/>
    <w:rsid w:val="00167C03"/>
    <w:rsid w:val="00170947"/>
    <w:rsid w:val="00170B84"/>
    <w:rsid w:val="001711AE"/>
    <w:rsid w:val="001734C0"/>
    <w:rsid w:val="00173994"/>
    <w:rsid w:val="00175B5D"/>
    <w:rsid w:val="00181009"/>
    <w:rsid w:val="001825B3"/>
    <w:rsid w:val="00182EC1"/>
    <w:rsid w:val="00182FBC"/>
    <w:rsid w:val="00183A52"/>
    <w:rsid w:val="0018504A"/>
    <w:rsid w:val="0018766E"/>
    <w:rsid w:val="0019156C"/>
    <w:rsid w:val="00193BC6"/>
    <w:rsid w:val="00195305"/>
    <w:rsid w:val="00196A62"/>
    <w:rsid w:val="00197477"/>
    <w:rsid w:val="001A0E3D"/>
    <w:rsid w:val="001B3861"/>
    <w:rsid w:val="001B57E1"/>
    <w:rsid w:val="001C30FA"/>
    <w:rsid w:val="001C3686"/>
    <w:rsid w:val="001C42C4"/>
    <w:rsid w:val="001C47CF"/>
    <w:rsid w:val="001C4EAD"/>
    <w:rsid w:val="001C54D0"/>
    <w:rsid w:val="001C6149"/>
    <w:rsid w:val="001C7940"/>
    <w:rsid w:val="001D03F3"/>
    <w:rsid w:val="001D23D7"/>
    <w:rsid w:val="001D3835"/>
    <w:rsid w:val="001D5AF0"/>
    <w:rsid w:val="001D5D82"/>
    <w:rsid w:val="001E0760"/>
    <w:rsid w:val="001E3C03"/>
    <w:rsid w:val="001E3F15"/>
    <w:rsid w:val="001E64FC"/>
    <w:rsid w:val="001E68AE"/>
    <w:rsid w:val="001E69C1"/>
    <w:rsid w:val="001E70DD"/>
    <w:rsid w:val="001F25A6"/>
    <w:rsid w:val="001F6321"/>
    <w:rsid w:val="001F784C"/>
    <w:rsid w:val="001F7867"/>
    <w:rsid w:val="00204770"/>
    <w:rsid w:val="00205065"/>
    <w:rsid w:val="00207CFD"/>
    <w:rsid w:val="00210AB9"/>
    <w:rsid w:val="00212F94"/>
    <w:rsid w:val="002139A8"/>
    <w:rsid w:val="002144DC"/>
    <w:rsid w:val="002263CA"/>
    <w:rsid w:val="0022683D"/>
    <w:rsid w:val="00232D52"/>
    <w:rsid w:val="00233A0D"/>
    <w:rsid w:val="002344BB"/>
    <w:rsid w:val="002344E4"/>
    <w:rsid w:val="0023500F"/>
    <w:rsid w:val="0023574B"/>
    <w:rsid w:val="002370FC"/>
    <w:rsid w:val="00237880"/>
    <w:rsid w:val="002413A6"/>
    <w:rsid w:val="0024171E"/>
    <w:rsid w:val="00241E2A"/>
    <w:rsid w:val="0024310E"/>
    <w:rsid w:val="0024760C"/>
    <w:rsid w:val="00247B03"/>
    <w:rsid w:val="00252E7B"/>
    <w:rsid w:val="00257242"/>
    <w:rsid w:val="00257B92"/>
    <w:rsid w:val="00265EA7"/>
    <w:rsid w:val="00266155"/>
    <w:rsid w:val="0026642D"/>
    <w:rsid w:val="002676F0"/>
    <w:rsid w:val="00267BBB"/>
    <w:rsid w:val="00271BF0"/>
    <w:rsid w:val="00276EF5"/>
    <w:rsid w:val="002810D1"/>
    <w:rsid w:val="00283ED1"/>
    <w:rsid w:val="0028642B"/>
    <w:rsid w:val="0028774A"/>
    <w:rsid w:val="0029502B"/>
    <w:rsid w:val="00295711"/>
    <w:rsid w:val="00295B4F"/>
    <w:rsid w:val="002A3B5B"/>
    <w:rsid w:val="002A48E8"/>
    <w:rsid w:val="002A5958"/>
    <w:rsid w:val="002A605B"/>
    <w:rsid w:val="002A683D"/>
    <w:rsid w:val="002A71B0"/>
    <w:rsid w:val="002A780C"/>
    <w:rsid w:val="002B0A18"/>
    <w:rsid w:val="002B11E8"/>
    <w:rsid w:val="002B64CF"/>
    <w:rsid w:val="002C293D"/>
    <w:rsid w:val="002C3896"/>
    <w:rsid w:val="002C4AE8"/>
    <w:rsid w:val="002D0F36"/>
    <w:rsid w:val="002D38B3"/>
    <w:rsid w:val="002D4CD7"/>
    <w:rsid w:val="002D576A"/>
    <w:rsid w:val="002D62B3"/>
    <w:rsid w:val="002D7138"/>
    <w:rsid w:val="002D7D75"/>
    <w:rsid w:val="002D7EA3"/>
    <w:rsid w:val="002E2643"/>
    <w:rsid w:val="002E26B0"/>
    <w:rsid w:val="002E6F6B"/>
    <w:rsid w:val="002F1399"/>
    <w:rsid w:val="002F6B5A"/>
    <w:rsid w:val="002F7BD6"/>
    <w:rsid w:val="00301A1F"/>
    <w:rsid w:val="0030301E"/>
    <w:rsid w:val="00306265"/>
    <w:rsid w:val="0030652B"/>
    <w:rsid w:val="00306D15"/>
    <w:rsid w:val="003118A8"/>
    <w:rsid w:val="00312498"/>
    <w:rsid w:val="00313D0A"/>
    <w:rsid w:val="00314D58"/>
    <w:rsid w:val="00321EEB"/>
    <w:rsid w:val="00326C11"/>
    <w:rsid w:val="00337EE1"/>
    <w:rsid w:val="003429A1"/>
    <w:rsid w:val="00346D95"/>
    <w:rsid w:val="00355566"/>
    <w:rsid w:val="003576B4"/>
    <w:rsid w:val="003637D2"/>
    <w:rsid w:val="003723EC"/>
    <w:rsid w:val="0038114C"/>
    <w:rsid w:val="00382353"/>
    <w:rsid w:val="00387D0E"/>
    <w:rsid w:val="003914D9"/>
    <w:rsid w:val="003919D5"/>
    <w:rsid w:val="0039270F"/>
    <w:rsid w:val="00392FAB"/>
    <w:rsid w:val="00393D0B"/>
    <w:rsid w:val="003952C0"/>
    <w:rsid w:val="003A1ED9"/>
    <w:rsid w:val="003A494D"/>
    <w:rsid w:val="003A5A9E"/>
    <w:rsid w:val="003A66BA"/>
    <w:rsid w:val="003A7F15"/>
    <w:rsid w:val="003B27F1"/>
    <w:rsid w:val="003B2A1D"/>
    <w:rsid w:val="003B504D"/>
    <w:rsid w:val="003B6C95"/>
    <w:rsid w:val="003B6CB9"/>
    <w:rsid w:val="003B77AE"/>
    <w:rsid w:val="003C63C7"/>
    <w:rsid w:val="003C6522"/>
    <w:rsid w:val="003C7EA9"/>
    <w:rsid w:val="003D07D1"/>
    <w:rsid w:val="003D14AC"/>
    <w:rsid w:val="003D16CE"/>
    <w:rsid w:val="003D5193"/>
    <w:rsid w:val="003D7168"/>
    <w:rsid w:val="003D7873"/>
    <w:rsid w:val="003E153B"/>
    <w:rsid w:val="003E172C"/>
    <w:rsid w:val="003E1C7A"/>
    <w:rsid w:val="003E28C9"/>
    <w:rsid w:val="003E5DB5"/>
    <w:rsid w:val="003E7FBE"/>
    <w:rsid w:val="0040101D"/>
    <w:rsid w:val="00402908"/>
    <w:rsid w:val="004054C6"/>
    <w:rsid w:val="004110E7"/>
    <w:rsid w:val="00423D4F"/>
    <w:rsid w:val="004273E5"/>
    <w:rsid w:val="0043028C"/>
    <w:rsid w:val="00430E41"/>
    <w:rsid w:val="00434069"/>
    <w:rsid w:val="0043748B"/>
    <w:rsid w:val="004374AE"/>
    <w:rsid w:val="004442F7"/>
    <w:rsid w:val="00445748"/>
    <w:rsid w:val="00445FA0"/>
    <w:rsid w:val="00447267"/>
    <w:rsid w:val="00450863"/>
    <w:rsid w:val="00452BAD"/>
    <w:rsid w:val="00455B5C"/>
    <w:rsid w:val="0045791B"/>
    <w:rsid w:val="00457C2C"/>
    <w:rsid w:val="00457DE6"/>
    <w:rsid w:val="00460D1D"/>
    <w:rsid w:val="00463F17"/>
    <w:rsid w:val="004662FD"/>
    <w:rsid w:val="00470C47"/>
    <w:rsid w:val="00470FD9"/>
    <w:rsid w:val="00472473"/>
    <w:rsid w:val="00472929"/>
    <w:rsid w:val="0047516D"/>
    <w:rsid w:val="004759C3"/>
    <w:rsid w:val="00475D97"/>
    <w:rsid w:val="0049047D"/>
    <w:rsid w:val="0049415D"/>
    <w:rsid w:val="004946C2"/>
    <w:rsid w:val="004946C8"/>
    <w:rsid w:val="00497DB6"/>
    <w:rsid w:val="004A07F1"/>
    <w:rsid w:val="004A1C2E"/>
    <w:rsid w:val="004B166E"/>
    <w:rsid w:val="004B6573"/>
    <w:rsid w:val="004B7631"/>
    <w:rsid w:val="004C0320"/>
    <w:rsid w:val="004C1979"/>
    <w:rsid w:val="004C36D9"/>
    <w:rsid w:val="004C3F84"/>
    <w:rsid w:val="004C4D4C"/>
    <w:rsid w:val="004D037A"/>
    <w:rsid w:val="004D13F7"/>
    <w:rsid w:val="004D2B5E"/>
    <w:rsid w:val="004D71FB"/>
    <w:rsid w:val="004E01B2"/>
    <w:rsid w:val="004E47AB"/>
    <w:rsid w:val="004E4D77"/>
    <w:rsid w:val="004E6CC5"/>
    <w:rsid w:val="004F222A"/>
    <w:rsid w:val="004F2E49"/>
    <w:rsid w:val="004F5710"/>
    <w:rsid w:val="004F5C8A"/>
    <w:rsid w:val="00500E48"/>
    <w:rsid w:val="005012E5"/>
    <w:rsid w:val="005025B3"/>
    <w:rsid w:val="0050296E"/>
    <w:rsid w:val="005044FC"/>
    <w:rsid w:val="00510449"/>
    <w:rsid w:val="00511146"/>
    <w:rsid w:val="00512FA0"/>
    <w:rsid w:val="00522BCA"/>
    <w:rsid w:val="0052560F"/>
    <w:rsid w:val="00530DFA"/>
    <w:rsid w:val="0053180E"/>
    <w:rsid w:val="0053378B"/>
    <w:rsid w:val="00534BF1"/>
    <w:rsid w:val="0053550E"/>
    <w:rsid w:val="00536352"/>
    <w:rsid w:val="00540382"/>
    <w:rsid w:val="00541776"/>
    <w:rsid w:val="0054295D"/>
    <w:rsid w:val="005439F2"/>
    <w:rsid w:val="00545FB3"/>
    <w:rsid w:val="0054623A"/>
    <w:rsid w:val="005478BB"/>
    <w:rsid w:val="00550A0A"/>
    <w:rsid w:val="00554743"/>
    <w:rsid w:val="005568C3"/>
    <w:rsid w:val="00556FB0"/>
    <w:rsid w:val="00560742"/>
    <w:rsid w:val="0056134D"/>
    <w:rsid w:val="005641A9"/>
    <w:rsid w:val="0056617A"/>
    <w:rsid w:val="0056675A"/>
    <w:rsid w:val="0056763F"/>
    <w:rsid w:val="00570835"/>
    <w:rsid w:val="005712DD"/>
    <w:rsid w:val="00573235"/>
    <w:rsid w:val="00573A9E"/>
    <w:rsid w:val="005748C2"/>
    <w:rsid w:val="00575022"/>
    <w:rsid w:val="00580B52"/>
    <w:rsid w:val="00592563"/>
    <w:rsid w:val="00596A90"/>
    <w:rsid w:val="005A0C78"/>
    <w:rsid w:val="005A7376"/>
    <w:rsid w:val="005B33B8"/>
    <w:rsid w:val="005B5E31"/>
    <w:rsid w:val="005C11B0"/>
    <w:rsid w:val="005C13F8"/>
    <w:rsid w:val="005C19DE"/>
    <w:rsid w:val="005C2916"/>
    <w:rsid w:val="005C34D1"/>
    <w:rsid w:val="005C3C26"/>
    <w:rsid w:val="005C5FEF"/>
    <w:rsid w:val="005C7EFF"/>
    <w:rsid w:val="005D21B2"/>
    <w:rsid w:val="005E0395"/>
    <w:rsid w:val="005E419F"/>
    <w:rsid w:val="005E4536"/>
    <w:rsid w:val="005E5B35"/>
    <w:rsid w:val="005E6A6E"/>
    <w:rsid w:val="005E6FE0"/>
    <w:rsid w:val="005E7529"/>
    <w:rsid w:val="005F1B76"/>
    <w:rsid w:val="005F45A0"/>
    <w:rsid w:val="005F6D11"/>
    <w:rsid w:val="005F6F4A"/>
    <w:rsid w:val="006008D6"/>
    <w:rsid w:val="00602AE6"/>
    <w:rsid w:val="00611368"/>
    <w:rsid w:val="00616B21"/>
    <w:rsid w:val="006258FF"/>
    <w:rsid w:val="00625BA7"/>
    <w:rsid w:val="00627270"/>
    <w:rsid w:val="00627B80"/>
    <w:rsid w:val="00627E30"/>
    <w:rsid w:val="006356C4"/>
    <w:rsid w:val="006368F8"/>
    <w:rsid w:val="006369DA"/>
    <w:rsid w:val="006374ED"/>
    <w:rsid w:val="006424D9"/>
    <w:rsid w:val="006453B6"/>
    <w:rsid w:val="00645A80"/>
    <w:rsid w:val="00646FC1"/>
    <w:rsid w:val="00653839"/>
    <w:rsid w:val="00656115"/>
    <w:rsid w:val="006600DC"/>
    <w:rsid w:val="006655E0"/>
    <w:rsid w:val="00665FED"/>
    <w:rsid w:val="006670B0"/>
    <w:rsid w:val="00673BF7"/>
    <w:rsid w:val="00673D58"/>
    <w:rsid w:val="0068229F"/>
    <w:rsid w:val="00682A7C"/>
    <w:rsid w:val="00682B7B"/>
    <w:rsid w:val="00682DE8"/>
    <w:rsid w:val="00683C78"/>
    <w:rsid w:val="006851C5"/>
    <w:rsid w:val="006902E0"/>
    <w:rsid w:val="00690455"/>
    <w:rsid w:val="00690FED"/>
    <w:rsid w:val="00693F93"/>
    <w:rsid w:val="006940FD"/>
    <w:rsid w:val="0069458E"/>
    <w:rsid w:val="006A464D"/>
    <w:rsid w:val="006B1574"/>
    <w:rsid w:val="006B15B3"/>
    <w:rsid w:val="006B4E61"/>
    <w:rsid w:val="006C0927"/>
    <w:rsid w:val="006C2CEC"/>
    <w:rsid w:val="006C38C2"/>
    <w:rsid w:val="006C43FA"/>
    <w:rsid w:val="006C4C96"/>
    <w:rsid w:val="006C5D74"/>
    <w:rsid w:val="006D2D73"/>
    <w:rsid w:val="006D2D90"/>
    <w:rsid w:val="006D5509"/>
    <w:rsid w:val="006D7D02"/>
    <w:rsid w:val="006E0BEE"/>
    <w:rsid w:val="006E0D9E"/>
    <w:rsid w:val="006E31C6"/>
    <w:rsid w:val="006E335F"/>
    <w:rsid w:val="006E6779"/>
    <w:rsid w:val="006E7294"/>
    <w:rsid w:val="006F02A6"/>
    <w:rsid w:val="006F1BD2"/>
    <w:rsid w:val="006F49AB"/>
    <w:rsid w:val="0070369A"/>
    <w:rsid w:val="007054F6"/>
    <w:rsid w:val="00705DFE"/>
    <w:rsid w:val="0070640F"/>
    <w:rsid w:val="00707D41"/>
    <w:rsid w:val="00720DFA"/>
    <w:rsid w:val="00720F73"/>
    <w:rsid w:val="00721C5F"/>
    <w:rsid w:val="007230C0"/>
    <w:rsid w:val="00724223"/>
    <w:rsid w:val="00724D22"/>
    <w:rsid w:val="00726C2B"/>
    <w:rsid w:val="007362AF"/>
    <w:rsid w:val="0073765E"/>
    <w:rsid w:val="007406FF"/>
    <w:rsid w:val="00743AC9"/>
    <w:rsid w:val="00746867"/>
    <w:rsid w:val="00751116"/>
    <w:rsid w:val="00752305"/>
    <w:rsid w:val="00753D0C"/>
    <w:rsid w:val="00755AFA"/>
    <w:rsid w:val="00765E68"/>
    <w:rsid w:val="00766E07"/>
    <w:rsid w:val="007717ED"/>
    <w:rsid w:val="00781C3F"/>
    <w:rsid w:val="007826CE"/>
    <w:rsid w:val="00783CF2"/>
    <w:rsid w:val="00784684"/>
    <w:rsid w:val="00785FA0"/>
    <w:rsid w:val="00785FEE"/>
    <w:rsid w:val="00787076"/>
    <w:rsid w:val="00790A44"/>
    <w:rsid w:val="00792DE6"/>
    <w:rsid w:val="007A101B"/>
    <w:rsid w:val="007A2364"/>
    <w:rsid w:val="007A4121"/>
    <w:rsid w:val="007B12F8"/>
    <w:rsid w:val="007B192C"/>
    <w:rsid w:val="007B2BD8"/>
    <w:rsid w:val="007B5697"/>
    <w:rsid w:val="007C0B23"/>
    <w:rsid w:val="007C20C7"/>
    <w:rsid w:val="007C2471"/>
    <w:rsid w:val="007C42EE"/>
    <w:rsid w:val="007C50D1"/>
    <w:rsid w:val="007C6BA0"/>
    <w:rsid w:val="007D1772"/>
    <w:rsid w:val="007D18BF"/>
    <w:rsid w:val="007D3D32"/>
    <w:rsid w:val="007D569A"/>
    <w:rsid w:val="007D5B6B"/>
    <w:rsid w:val="007E0A53"/>
    <w:rsid w:val="007E346A"/>
    <w:rsid w:val="007F2421"/>
    <w:rsid w:val="007F3E41"/>
    <w:rsid w:val="007F5005"/>
    <w:rsid w:val="007F7934"/>
    <w:rsid w:val="008017D3"/>
    <w:rsid w:val="00804BF0"/>
    <w:rsid w:val="00807191"/>
    <w:rsid w:val="00807E42"/>
    <w:rsid w:val="0081453D"/>
    <w:rsid w:val="008149BF"/>
    <w:rsid w:val="0081734B"/>
    <w:rsid w:val="00822274"/>
    <w:rsid w:val="00823B9B"/>
    <w:rsid w:val="008254CB"/>
    <w:rsid w:val="00830135"/>
    <w:rsid w:val="00833848"/>
    <w:rsid w:val="00833C81"/>
    <w:rsid w:val="00835F12"/>
    <w:rsid w:val="008363C7"/>
    <w:rsid w:val="008374B4"/>
    <w:rsid w:val="00840D90"/>
    <w:rsid w:val="00841C64"/>
    <w:rsid w:val="0084300A"/>
    <w:rsid w:val="00843BD9"/>
    <w:rsid w:val="0084404C"/>
    <w:rsid w:val="00851C96"/>
    <w:rsid w:val="00851DC9"/>
    <w:rsid w:val="008570D3"/>
    <w:rsid w:val="008619AA"/>
    <w:rsid w:val="00861AC6"/>
    <w:rsid w:val="00861EAD"/>
    <w:rsid w:val="00864F1C"/>
    <w:rsid w:val="0086623E"/>
    <w:rsid w:val="008669DD"/>
    <w:rsid w:val="00870CCA"/>
    <w:rsid w:val="00870D2E"/>
    <w:rsid w:val="008711AD"/>
    <w:rsid w:val="008716E5"/>
    <w:rsid w:val="008761F6"/>
    <w:rsid w:val="008766F8"/>
    <w:rsid w:val="00876BD6"/>
    <w:rsid w:val="00876FD6"/>
    <w:rsid w:val="00881681"/>
    <w:rsid w:val="00883457"/>
    <w:rsid w:val="00884269"/>
    <w:rsid w:val="00884AD2"/>
    <w:rsid w:val="0088532C"/>
    <w:rsid w:val="00891649"/>
    <w:rsid w:val="00892B19"/>
    <w:rsid w:val="00894696"/>
    <w:rsid w:val="00894A23"/>
    <w:rsid w:val="00895EC6"/>
    <w:rsid w:val="00896054"/>
    <w:rsid w:val="0089784C"/>
    <w:rsid w:val="008A0F53"/>
    <w:rsid w:val="008A4F6D"/>
    <w:rsid w:val="008A5BD2"/>
    <w:rsid w:val="008B49DF"/>
    <w:rsid w:val="008B4FCF"/>
    <w:rsid w:val="008B5935"/>
    <w:rsid w:val="008B5F51"/>
    <w:rsid w:val="008B6908"/>
    <w:rsid w:val="008B6E2D"/>
    <w:rsid w:val="008B6ECD"/>
    <w:rsid w:val="008C1DCE"/>
    <w:rsid w:val="008C3DE3"/>
    <w:rsid w:val="008C5A12"/>
    <w:rsid w:val="008C6F96"/>
    <w:rsid w:val="008D1A25"/>
    <w:rsid w:val="008D26BD"/>
    <w:rsid w:val="008D2DA7"/>
    <w:rsid w:val="008D68CF"/>
    <w:rsid w:val="008D7AF9"/>
    <w:rsid w:val="008D7C1E"/>
    <w:rsid w:val="008D7F27"/>
    <w:rsid w:val="008E04A8"/>
    <w:rsid w:val="008E0ED6"/>
    <w:rsid w:val="008E1BED"/>
    <w:rsid w:val="008E270B"/>
    <w:rsid w:val="008E2FA3"/>
    <w:rsid w:val="008E6254"/>
    <w:rsid w:val="008F0B61"/>
    <w:rsid w:val="008F2A54"/>
    <w:rsid w:val="008F5830"/>
    <w:rsid w:val="0090082F"/>
    <w:rsid w:val="009026C8"/>
    <w:rsid w:val="00902E1E"/>
    <w:rsid w:val="00903609"/>
    <w:rsid w:val="009066A9"/>
    <w:rsid w:val="00911B65"/>
    <w:rsid w:val="009133CB"/>
    <w:rsid w:val="00914792"/>
    <w:rsid w:val="00914D7E"/>
    <w:rsid w:val="0091771A"/>
    <w:rsid w:val="009224EA"/>
    <w:rsid w:val="00925D3D"/>
    <w:rsid w:val="0093054E"/>
    <w:rsid w:val="0093076F"/>
    <w:rsid w:val="0093151F"/>
    <w:rsid w:val="00931A22"/>
    <w:rsid w:val="0093210A"/>
    <w:rsid w:val="00932574"/>
    <w:rsid w:val="00935698"/>
    <w:rsid w:val="00936704"/>
    <w:rsid w:val="00936C51"/>
    <w:rsid w:val="009376F3"/>
    <w:rsid w:val="00937D89"/>
    <w:rsid w:val="00937F2A"/>
    <w:rsid w:val="009402FB"/>
    <w:rsid w:val="009428CD"/>
    <w:rsid w:val="00942B4E"/>
    <w:rsid w:val="00942C84"/>
    <w:rsid w:val="00945452"/>
    <w:rsid w:val="00945E5E"/>
    <w:rsid w:val="00952AC6"/>
    <w:rsid w:val="0096089E"/>
    <w:rsid w:val="0096455B"/>
    <w:rsid w:val="009653AF"/>
    <w:rsid w:val="0096654C"/>
    <w:rsid w:val="00966C89"/>
    <w:rsid w:val="00967AA7"/>
    <w:rsid w:val="0097126C"/>
    <w:rsid w:val="00974CF3"/>
    <w:rsid w:val="00977BCB"/>
    <w:rsid w:val="0098158F"/>
    <w:rsid w:val="0098399F"/>
    <w:rsid w:val="00986EE7"/>
    <w:rsid w:val="00992F97"/>
    <w:rsid w:val="00993AA2"/>
    <w:rsid w:val="0099697A"/>
    <w:rsid w:val="009A0EBC"/>
    <w:rsid w:val="009A1DDB"/>
    <w:rsid w:val="009B38AD"/>
    <w:rsid w:val="009B50FD"/>
    <w:rsid w:val="009B612D"/>
    <w:rsid w:val="009B617E"/>
    <w:rsid w:val="009B66FB"/>
    <w:rsid w:val="009B7BBD"/>
    <w:rsid w:val="009C07CA"/>
    <w:rsid w:val="009C2062"/>
    <w:rsid w:val="009C221A"/>
    <w:rsid w:val="009C3E19"/>
    <w:rsid w:val="009C5A63"/>
    <w:rsid w:val="009D0F9C"/>
    <w:rsid w:val="009D49B1"/>
    <w:rsid w:val="009D649E"/>
    <w:rsid w:val="009D717D"/>
    <w:rsid w:val="009E0CA6"/>
    <w:rsid w:val="009E1537"/>
    <w:rsid w:val="009E2723"/>
    <w:rsid w:val="009E38AC"/>
    <w:rsid w:val="009E7C1A"/>
    <w:rsid w:val="009F1B8E"/>
    <w:rsid w:val="009F34C3"/>
    <w:rsid w:val="009F5479"/>
    <w:rsid w:val="009F74FB"/>
    <w:rsid w:val="009F77FE"/>
    <w:rsid w:val="00A05DAB"/>
    <w:rsid w:val="00A11410"/>
    <w:rsid w:val="00A151B2"/>
    <w:rsid w:val="00A1579D"/>
    <w:rsid w:val="00A166D8"/>
    <w:rsid w:val="00A168D2"/>
    <w:rsid w:val="00A20FCE"/>
    <w:rsid w:val="00A22C92"/>
    <w:rsid w:val="00A24B6C"/>
    <w:rsid w:val="00A255DB"/>
    <w:rsid w:val="00A2655D"/>
    <w:rsid w:val="00A326FE"/>
    <w:rsid w:val="00A3482C"/>
    <w:rsid w:val="00A365CB"/>
    <w:rsid w:val="00A4093D"/>
    <w:rsid w:val="00A42E16"/>
    <w:rsid w:val="00A447FB"/>
    <w:rsid w:val="00A4531F"/>
    <w:rsid w:val="00A47816"/>
    <w:rsid w:val="00A47F53"/>
    <w:rsid w:val="00A5430F"/>
    <w:rsid w:val="00A5445C"/>
    <w:rsid w:val="00A549D1"/>
    <w:rsid w:val="00A55444"/>
    <w:rsid w:val="00A55B77"/>
    <w:rsid w:val="00A5634B"/>
    <w:rsid w:val="00A60647"/>
    <w:rsid w:val="00A61B6C"/>
    <w:rsid w:val="00A64294"/>
    <w:rsid w:val="00A642B9"/>
    <w:rsid w:val="00A64B62"/>
    <w:rsid w:val="00A654B3"/>
    <w:rsid w:val="00A6726F"/>
    <w:rsid w:val="00A678D7"/>
    <w:rsid w:val="00A712DF"/>
    <w:rsid w:val="00A770F8"/>
    <w:rsid w:val="00A7732B"/>
    <w:rsid w:val="00A82B38"/>
    <w:rsid w:val="00A86545"/>
    <w:rsid w:val="00A87482"/>
    <w:rsid w:val="00A874CC"/>
    <w:rsid w:val="00A90AD9"/>
    <w:rsid w:val="00A913E5"/>
    <w:rsid w:val="00A96C8E"/>
    <w:rsid w:val="00A973F8"/>
    <w:rsid w:val="00A97761"/>
    <w:rsid w:val="00AA3340"/>
    <w:rsid w:val="00AA5FE1"/>
    <w:rsid w:val="00AA74B6"/>
    <w:rsid w:val="00AB23AD"/>
    <w:rsid w:val="00AB280E"/>
    <w:rsid w:val="00AB7C76"/>
    <w:rsid w:val="00AC186B"/>
    <w:rsid w:val="00AC1A55"/>
    <w:rsid w:val="00AC408B"/>
    <w:rsid w:val="00AC6866"/>
    <w:rsid w:val="00AC6D8A"/>
    <w:rsid w:val="00AD0402"/>
    <w:rsid w:val="00AD1C3B"/>
    <w:rsid w:val="00AD7639"/>
    <w:rsid w:val="00AE330D"/>
    <w:rsid w:val="00AE36BC"/>
    <w:rsid w:val="00AE3740"/>
    <w:rsid w:val="00AE408F"/>
    <w:rsid w:val="00AE6400"/>
    <w:rsid w:val="00AE644E"/>
    <w:rsid w:val="00AF06B1"/>
    <w:rsid w:val="00AF2C9F"/>
    <w:rsid w:val="00AF488B"/>
    <w:rsid w:val="00B017AC"/>
    <w:rsid w:val="00B0383D"/>
    <w:rsid w:val="00B0470F"/>
    <w:rsid w:val="00B0518E"/>
    <w:rsid w:val="00B103B9"/>
    <w:rsid w:val="00B13E5B"/>
    <w:rsid w:val="00B15FE4"/>
    <w:rsid w:val="00B22110"/>
    <w:rsid w:val="00B23123"/>
    <w:rsid w:val="00B23FAC"/>
    <w:rsid w:val="00B254D8"/>
    <w:rsid w:val="00B25CD4"/>
    <w:rsid w:val="00B25CF4"/>
    <w:rsid w:val="00B31C10"/>
    <w:rsid w:val="00B3433B"/>
    <w:rsid w:val="00B34F3F"/>
    <w:rsid w:val="00B37068"/>
    <w:rsid w:val="00B37445"/>
    <w:rsid w:val="00B41236"/>
    <w:rsid w:val="00B42545"/>
    <w:rsid w:val="00B45E74"/>
    <w:rsid w:val="00B5049F"/>
    <w:rsid w:val="00B57A6E"/>
    <w:rsid w:val="00B62751"/>
    <w:rsid w:val="00B65A0B"/>
    <w:rsid w:val="00B6777A"/>
    <w:rsid w:val="00B702C0"/>
    <w:rsid w:val="00B71B9B"/>
    <w:rsid w:val="00B75DA5"/>
    <w:rsid w:val="00B77872"/>
    <w:rsid w:val="00B82B77"/>
    <w:rsid w:val="00B87719"/>
    <w:rsid w:val="00B87F6A"/>
    <w:rsid w:val="00B939DD"/>
    <w:rsid w:val="00B93BAF"/>
    <w:rsid w:val="00BA0800"/>
    <w:rsid w:val="00BA16B8"/>
    <w:rsid w:val="00BA4D0B"/>
    <w:rsid w:val="00BB0F58"/>
    <w:rsid w:val="00BB289B"/>
    <w:rsid w:val="00BB2930"/>
    <w:rsid w:val="00BB3422"/>
    <w:rsid w:val="00BB43FB"/>
    <w:rsid w:val="00BB4D29"/>
    <w:rsid w:val="00BB5038"/>
    <w:rsid w:val="00BB5C88"/>
    <w:rsid w:val="00BB7663"/>
    <w:rsid w:val="00BB7D63"/>
    <w:rsid w:val="00BB7FF8"/>
    <w:rsid w:val="00BC08D8"/>
    <w:rsid w:val="00BC0F7B"/>
    <w:rsid w:val="00BC4778"/>
    <w:rsid w:val="00BC51E9"/>
    <w:rsid w:val="00BD0AB4"/>
    <w:rsid w:val="00BD1302"/>
    <w:rsid w:val="00BD54DB"/>
    <w:rsid w:val="00BE0645"/>
    <w:rsid w:val="00BE0D6B"/>
    <w:rsid w:val="00BE1DD4"/>
    <w:rsid w:val="00BE3BE6"/>
    <w:rsid w:val="00BE3DF3"/>
    <w:rsid w:val="00BE71FB"/>
    <w:rsid w:val="00BF1FCF"/>
    <w:rsid w:val="00BF2414"/>
    <w:rsid w:val="00BF2E9C"/>
    <w:rsid w:val="00BF3C5E"/>
    <w:rsid w:val="00BF52C3"/>
    <w:rsid w:val="00C001BC"/>
    <w:rsid w:val="00C00BCE"/>
    <w:rsid w:val="00C03487"/>
    <w:rsid w:val="00C04512"/>
    <w:rsid w:val="00C049AC"/>
    <w:rsid w:val="00C06696"/>
    <w:rsid w:val="00C10E1A"/>
    <w:rsid w:val="00C117F3"/>
    <w:rsid w:val="00C11AAE"/>
    <w:rsid w:val="00C12829"/>
    <w:rsid w:val="00C13B42"/>
    <w:rsid w:val="00C20A3F"/>
    <w:rsid w:val="00C220F6"/>
    <w:rsid w:val="00C25466"/>
    <w:rsid w:val="00C26094"/>
    <w:rsid w:val="00C27897"/>
    <w:rsid w:val="00C31865"/>
    <w:rsid w:val="00C33F11"/>
    <w:rsid w:val="00C35B44"/>
    <w:rsid w:val="00C367F9"/>
    <w:rsid w:val="00C405D1"/>
    <w:rsid w:val="00C41612"/>
    <w:rsid w:val="00C45A20"/>
    <w:rsid w:val="00C46726"/>
    <w:rsid w:val="00C46B9B"/>
    <w:rsid w:val="00C46EF2"/>
    <w:rsid w:val="00C51418"/>
    <w:rsid w:val="00C51A04"/>
    <w:rsid w:val="00C5392C"/>
    <w:rsid w:val="00C5474D"/>
    <w:rsid w:val="00C54836"/>
    <w:rsid w:val="00C614FE"/>
    <w:rsid w:val="00C62C1A"/>
    <w:rsid w:val="00C6414E"/>
    <w:rsid w:val="00C65971"/>
    <w:rsid w:val="00C66D9D"/>
    <w:rsid w:val="00C66D9E"/>
    <w:rsid w:val="00C71A57"/>
    <w:rsid w:val="00C722DB"/>
    <w:rsid w:val="00C7637A"/>
    <w:rsid w:val="00C804BF"/>
    <w:rsid w:val="00C80533"/>
    <w:rsid w:val="00C813A8"/>
    <w:rsid w:val="00C8164E"/>
    <w:rsid w:val="00C8329C"/>
    <w:rsid w:val="00C87FF2"/>
    <w:rsid w:val="00C931BF"/>
    <w:rsid w:val="00C94264"/>
    <w:rsid w:val="00C950BF"/>
    <w:rsid w:val="00C957FF"/>
    <w:rsid w:val="00C958DB"/>
    <w:rsid w:val="00CA0625"/>
    <w:rsid w:val="00CA08EF"/>
    <w:rsid w:val="00CA09D7"/>
    <w:rsid w:val="00CA1AB6"/>
    <w:rsid w:val="00CA3645"/>
    <w:rsid w:val="00CA3E61"/>
    <w:rsid w:val="00CA63B5"/>
    <w:rsid w:val="00CB1A67"/>
    <w:rsid w:val="00CB1EDD"/>
    <w:rsid w:val="00CB25C5"/>
    <w:rsid w:val="00CB2E3A"/>
    <w:rsid w:val="00CC1F99"/>
    <w:rsid w:val="00CC52DD"/>
    <w:rsid w:val="00CD26DA"/>
    <w:rsid w:val="00CD37B4"/>
    <w:rsid w:val="00CD45B5"/>
    <w:rsid w:val="00CD4EEB"/>
    <w:rsid w:val="00CE0907"/>
    <w:rsid w:val="00CF7100"/>
    <w:rsid w:val="00CF7EFD"/>
    <w:rsid w:val="00D02A43"/>
    <w:rsid w:val="00D02D6F"/>
    <w:rsid w:val="00D04404"/>
    <w:rsid w:val="00D049DA"/>
    <w:rsid w:val="00D057F6"/>
    <w:rsid w:val="00D05816"/>
    <w:rsid w:val="00D06430"/>
    <w:rsid w:val="00D06B0C"/>
    <w:rsid w:val="00D06B3E"/>
    <w:rsid w:val="00D07E9C"/>
    <w:rsid w:val="00D129E9"/>
    <w:rsid w:val="00D12DB9"/>
    <w:rsid w:val="00D176DB"/>
    <w:rsid w:val="00D20160"/>
    <w:rsid w:val="00D204A9"/>
    <w:rsid w:val="00D20D0B"/>
    <w:rsid w:val="00D218DF"/>
    <w:rsid w:val="00D22302"/>
    <w:rsid w:val="00D230B1"/>
    <w:rsid w:val="00D23A76"/>
    <w:rsid w:val="00D2730E"/>
    <w:rsid w:val="00D273F5"/>
    <w:rsid w:val="00D37E83"/>
    <w:rsid w:val="00D4040C"/>
    <w:rsid w:val="00D43D6B"/>
    <w:rsid w:val="00D4404D"/>
    <w:rsid w:val="00D460F6"/>
    <w:rsid w:val="00D46D8B"/>
    <w:rsid w:val="00D47EAF"/>
    <w:rsid w:val="00D50084"/>
    <w:rsid w:val="00D5213E"/>
    <w:rsid w:val="00D535D2"/>
    <w:rsid w:val="00D62EFF"/>
    <w:rsid w:val="00D736AC"/>
    <w:rsid w:val="00D75503"/>
    <w:rsid w:val="00D778AB"/>
    <w:rsid w:val="00D851BC"/>
    <w:rsid w:val="00D868C2"/>
    <w:rsid w:val="00D86DA9"/>
    <w:rsid w:val="00D87B07"/>
    <w:rsid w:val="00D90B20"/>
    <w:rsid w:val="00D9112C"/>
    <w:rsid w:val="00D93862"/>
    <w:rsid w:val="00D94C65"/>
    <w:rsid w:val="00D973C5"/>
    <w:rsid w:val="00DA01BB"/>
    <w:rsid w:val="00DA509C"/>
    <w:rsid w:val="00DA6CFE"/>
    <w:rsid w:val="00DA6F79"/>
    <w:rsid w:val="00DB13A8"/>
    <w:rsid w:val="00DB1E5E"/>
    <w:rsid w:val="00DB2865"/>
    <w:rsid w:val="00DB3720"/>
    <w:rsid w:val="00DB3E59"/>
    <w:rsid w:val="00DB6C3A"/>
    <w:rsid w:val="00DC0D2B"/>
    <w:rsid w:val="00DC122E"/>
    <w:rsid w:val="00DC126E"/>
    <w:rsid w:val="00DC2ABA"/>
    <w:rsid w:val="00DC4FF9"/>
    <w:rsid w:val="00DC50E7"/>
    <w:rsid w:val="00DD2B24"/>
    <w:rsid w:val="00DD3176"/>
    <w:rsid w:val="00DD431A"/>
    <w:rsid w:val="00DE1D62"/>
    <w:rsid w:val="00DF0B0A"/>
    <w:rsid w:val="00DF119D"/>
    <w:rsid w:val="00DF19F3"/>
    <w:rsid w:val="00DF1A83"/>
    <w:rsid w:val="00DF314D"/>
    <w:rsid w:val="00DF368E"/>
    <w:rsid w:val="00DF73EB"/>
    <w:rsid w:val="00DF7545"/>
    <w:rsid w:val="00DF7AF6"/>
    <w:rsid w:val="00E054C9"/>
    <w:rsid w:val="00E06147"/>
    <w:rsid w:val="00E06718"/>
    <w:rsid w:val="00E075A0"/>
    <w:rsid w:val="00E104A8"/>
    <w:rsid w:val="00E10987"/>
    <w:rsid w:val="00E123F7"/>
    <w:rsid w:val="00E1241E"/>
    <w:rsid w:val="00E15225"/>
    <w:rsid w:val="00E17578"/>
    <w:rsid w:val="00E2140D"/>
    <w:rsid w:val="00E23B3E"/>
    <w:rsid w:val="00E244F5"/>
    <w:rsid w:val="00E24513"/>
    <w:rsid w:val="00E24CCD"/>
    <w:rsid w:val="00E30C40"/>
    <w:rsid w:val="00E31BB5"/>
    <w:rsid w:val="00E31DA3"/>
    <w:rsid w:val="00E37759"/>
    <w:rsid w:val="00E42C9E"/>
    <w:rsid w:val="00E4371E"/>
    <w:rsid w:val="00E5021C"/>
    <w:rsid w:val="00E52E1B"/>
    <w:rsid w:val="00E53058"/>
    <w:rsid w:val="00E610A3"/>
    <w:rsid w:val="00E64F43"/>
    <w:rsid w:val="00E742F1"/>
    <w:rsid w:val="00E74F4D"/>
    <w:rsid w:val="00E76D55"/>
    <w:rsid w:val="00E81DCB"/>
    <w:rsid w:val="00E8204F"/>
    <w:rsid w:val="00E836B4"/>
    <w:rsid w:val="00E83A1F"/>
    <w:rsid w:val="00E846C7"/>
    <w:rsid w:val="00E84CDA"/>
    <w:rsid w:val="00E853F5"/>
    <w:rsid w:val="00E91432"/>
    <w:rsid w:val="00E91D09"/>
    <w:rsid w:val="00E93442"/>
    <w:rsid w:val="00EA3960"/>
    <w:rsid w:val="00EA4FC0"/>
    <w:rsid w:val="00EA6353"/>
    <w:rsid w:val="00EB173F"/>
    <w:rsid w:val="00EB24AC"/>
    <w:rsid w:val="00EB407E"/>
    <w:rsid w:val="00EB547C"/>
    <w:rsid w:val="00EB54C3"/>
    <w:rsid w:val="00EB5E39"/>
    <w:rsid w:val="00EB6872"/>
    <w:rsid w:val="00EC0076"/>
    <w:rsid w:val="00EC14D2"/>
    <w:rsid w:val="00EC570D"/>
    <w:rsid w:val="00ED1755"/>
    <w:rsid w:val="00ED2916"/>
    <w:rsid w:val="00ED34F9"/>
    <w:rsid w:val="00ED57C7"/>
    <w:rsid w:val="00ED5D0A"/>
    <w:rsid w:val="00ED77CA"/>
    <w:rsid w:val="00EE02EF"/>
    <w:rsid w:val="00EE0A5B"/>
    <w:rsid w:val="00EE1A36"/>
    <w:rsid w:val="00EE4F84"/>
    <w:rsid w:val="00EF054E"/>
    <w:rsid w:val="00EF1C70"/>
    <w:rsid w:val="00EF69D1"/>
    <w:rsid w:val="00EF77CD"/>
    <w:rsid w:val="00F02A6A"/>
    <w:rsid w:val="00F02E30"/>
    <w:rsid w:val="00F03699"/>
    <w:rsid w:val="00F03C05"/>
    <w:rsid w:val="00F06148"/>
    <w:rsid w:val="00F072AF"/>
    <w:rsid w:val="00F075FE"/>
    <w:rsid w:val="00F07FE2"/>
    <w:rsid w:val="00F112A0"/>
    <w:rsid w:val="00F117F0"/>
    <w:rsid w:val="00F1304B"/>
    <w:rsid w:val="00F1313E"/>
    <w:rsid w:val="00F13907"/>
    <w:rsid w:val="00F162D6"/>
    <w:rsid w:val="00F2294C"/>
    <w:rsid w:val="00F23E58"/>
    <w:rsid w:val="00F24143"/>
    <w:rsid w:val="00F26248"/>
    <w:rsid w:val="00F30832"/>
    <w:rsid w:val="00F3765F"/>
    <w:rsid w:val="00F40263"/>
    <w:rsid w:val="00F43E83"/>
    <w:rsid w:val="00F44B20"/>
    <w:rsid w:val="00F454C6"/>
    <w:rsid w:val="00F5132E"/>
    <w:rsid w:val="00F53884"/>
    <w:rsid w:val="00F53E01"/>
    <w:rsid w:val="00F5465A"/>
    <w:rsid w:val="00F559F9"/>
    <w:rsid w:val="00F55F2B"/>
    <w:rsid w:val="00F56A7B"/>
    <w:rsid w:val="00F57396"/>
    <w:rsid w:val="00F6272A"/>
    <w:rsid w:val="00F63C52"/>
    <w:rsid w:val="00F64AD2"/>
    <w:rsid w:val="00F70588"/>
    <w:rsid w:val="00F714EF"/>
    <w:rsid w:val="00F76E49"/>
    <w:rsid w:val="00F776E3"/>
    <w:rsid w:val="00F80C2B"/>
    <w:rsid w:val="00F816A8"/>
    <w:rsid w:val="00F81E5E"/>
    <w:rsid w:val="00F826E2"/>
    <w:rsid w:val="00F82FE0"/>
    <w:rsid w:val="00F8683C"/>
    <w:rsid w:val="00F87DFD"/>
    <w:rsid w:val="00F93373"/>
    <w:rsid w:val="00F9421E"/>
    <w:rsid w:val="00F96D6A"/>
    <w:rsid w:val="00F973B8"/>
    <w:rsid w:val="00FA65C0"/>
    <w:rsid w:val="00FA6734"/>
    <w:rsid w:val="00FB3E5B"/>
    <w:rsid w:val="00FB5C7E"/>
    <w:rsid w:val="00FD1302"/>
    <w:rsid w:val="00FD51D3"/>
    <w:rsid w:val="00FD5B29"/>
    <w:rsid w:val="00FD6C4F"/>
    <w:rsid w:val="00FE234B"/>
    <w:rsid w:val="00FE2B77"/>
    <w:rsid w:val="00FE4C03"/>
    <w:rsid w:val="00FF165A"/>
    <w:rsid w:val="00FF1CA5"/>
    <w:rsid w:val="00FF26A2"/>
    <w:rsid w:val="00FF4F90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4B388A"/>
  <w15:chartTrackingRefBased/>
  <w15:docId w15:val="{8F86BEAF-9C1B-473F-A721-40A5FE41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rsid w:val="008149BF"/>
    <w:pPr>
      <w:keepNext/>
      <w:keepLines/>
      <w:numPr>
        <w:numId w:val="12"/>
      </w:numPr>
      <w:spacing w:before="320" w:after="120"/>
      <w:ind w:left="432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2139A8"/>
    <w:pPr>
      <w:keepNext/>
      <w:keepLines/>
      <w:numPr>
        <w:ilvl w:val="1"/>
        <w:numId w:val="12"/>
      </w:numPr>
      <w:spacing w:before="280" w:after="12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qFormat/>
    <w:rsid w:val="0047516D"/>
    <w:pPr>
      <w:numPr>
        <w:ilvl w:val="3"/>
        <w:numId w:val="12"/>
      </w:numPr>
      <w:outlineLvl w:val="3"/>
    </w:pPr>
    <w:rPr>
      <w:rFonts w:ascii="Times" w:eastAsia="Times New Roman" w:hAnsi="Times"/>
      <w:sz w:val="24"/>
      <w:u w:val="single"/>
      <w:lang w:val="en-US"/>
    </w:rPr>
  </w:style>
  <w:style w:type="paragraph" w:styleId="Heading5">
    <w:name w:val="heading 5"/>
    <w:basedOn w:val="Normal"/>
    <w:next w:val="Normal"/>
    <w:qFormat/>
    <w:rsid w:val="0047516D"/>
    <w:pPr>
      <w:numPr>
        <w:ilvl w:val="4"/>
        <w:numId w:val="12"/>
      </w:numPr>
      <w:spacing w:before="240" w:after="60"/>
      <w:outlineLvl w:val="4"/>
    </w:pPr>
    <w:rPr>
      <w:rFonts w:eastAsia="Times New Roman"/>
      <w:u w:val="single"/>
      <w:lang w:val="en-US"/>
    </w:rPr>
  </w:style>
  <w:style w:type="paragraph" w:styleId="Heading6">
    <w:name w:val="heading 6"/>
    <w:basedOn w:val="Normal"/>
    <w:next w:val="Normal"/>
    <w:qFormat/>
    <w:rsid w:val="0047516D"/>
    <w:pPr>
      <w:numPr>
        <w:ilvl w:val="5"/>
        <w:numId w:val="12"/>
      </w:numPr>
      <w:spacing w:before="240" w:after="60"/>
      <w:outlineLvl w:val="5"/>
    </w:pPr>
    <w:rPr>
      <w:rFonts w:eastAsia="Times New Roman"/>
      <w:i/>
      <w:lang w:val="en-US"/>
    </w:rPr>
  </w:style>
  <w:style w:type="paragraph" w:styleId="Heading7">
    <w:name w:val="heading 7"/>
    <w:basedOn w:val="Normal"/>
    <w:next w:val="Normal"/>
    <w:qFormat/>
    <w:rsid w:val="0047516D"/>
    <w:pPr>
      <w:numPr>
        <w:ilvl w:val="6"/>
        <w:numId w:val="12"/>
      </w:numPr>
      <w:spacing w:before="240" w:after="60"/>
      <w:outlineLvl w:val="6"/>
    </w:pPr>
    <w:rPr>
      <w:rFonts w:ascii="Arial" w:eastAsia="Times New Roman" w:hAnsi="Arial"/>
      <w:sz w:val="20"/>
      <w:lang w:val="en-US"/>
    </w:rPr>
  </w:style>
  <w:style w:type="paragraph" w:styleId="Heading8">
    <w:name w:val="heading 8"/>
    <w:basedOn w:val="Normal"/>
    <w:next w:val="Normal"/>
    <w:qFormat/>
    <w:rsid w:val="0047516D"/>
    <w:pPr>
      <w:numPr>
        <w:ilvl w:val="7"/>
        <w:numId w:val="12"/>
      </w:numPr>
      <w:spacing w:before="240" w:after="60"/>
      <w:outlineLvl w:val="7"/>
    </w:pPr>
    <w:rPr>
      <w:rFonts w:ascii="Arial" w:eastAsia="Times New Roman" w:hAnsi="Arial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47516D"/>
    <w:pPr>
      <w:numPr>
        <w:ilvl w:val="8"/>
        <w:numId w:val="12"/>
      </w:numPr>
      <w:spacing w:before="240" w:after="60"/>
      <w:outlineLvl w:val="8"/>
    </w:pPr>
    <w:rPr>
      <w:rFonts w:ascii="Arial" w:eastAsia="Times New Roman" w:hAnsi="Arial"/>
      <w:b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IEEEStdsParagraph">
    <w:name w:val="IEEEStds Paragraph"/>
    <w:pPr>
      <w:spacing w:before="100" w:beforeAutospacing="1" w:after="100" w:afterAutospacing="1"/>
      <w:jc w:val="both"/>
    </w:pPr>
    <w:rPr>
      <w:lang w:eastAsia="ja-JP" w:bidi="yi-Hebr"/>
    </w:rPr>
  </w:style>
  <w:style w:type="character" w:customStyle="1" w:styleId="IEEEStdsParagraphChar">
    <w:name w:val="IEEEStds Paragraph Char"/>
    <w:rPr>
      <w:lang w:val="en-US" w:eastAsia="ja-JP" w:bidi="yi-Hebr"/>
    </w:rPr>
  </w:style>
  <w:style w:type="paragraph" w:customStyle="1" w:styleId="CellBody">
    <w:name w:val="CellBody"/>
    <w:basedOn w:val="Normal"/>
    <w:pPr>
      <w:overflowPunct w:val="0"/>
      <w:autoSpaceDE w:val="0"/>
      <w:autoSpaceDN w:val="0"/>
      <w:adjustRightInd w:val="0"/>
      <w:textAlignment w:val="baseline"/>
    </w:pPr>
    <w:rPr>
      <w:noProof/>
      <w:color w:val="000000"/>
      <w:sz w:val="24"/>
      <w:lang w:val="en-US" w:eastAsia="ja-JP"/>
    </w:rPr>
  </w:style>
  <w:style w:type="paragraph" w:customStyle="1" w:styleId="CellHeading">
    <w:name w:val="CellHeading"/>
    <w:basedOn w:val="Normal"/>
    <w:pPr>
      <w:overflowPunct w:val="0"/>
      <w:autoSpaceDE w:val="0"/>
      <w:autoSpaceDN w:val="0"/>
      <w:adjustRightInd w:val="0"/>
      <w:jc w:val="center"/>
      <w:textAlignment w:val="baseline"/>
    </w:pPr>
    <w:rPr>
      <w:noProof/>
      <w:color w:val="000000"/>
      <w:sz w:val="24"/>
      <w:lang w:val="en-US" w:eastAsia="ja-JP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qFormat/>
    <w:rPr>
      <w:b/>
      <w:bCs/>
      <w:sz w:val="20"/>
    </w:rPr>
  </w:style>
  <w:style w:type="character" w:customStyle="1" w:styleId="EldadPerahia">
    <w:name w:val="Eldad Perahia"/>
    <w:semiHidden/>
    <w:rPr>
      <w:rFonts w:ascii="Arial" w:hAnsi="Arial" w:cs="Arial"/>
      <w:color w:val="auto"/>
      <w:sz w:val="20"/>
      <w:szCs w:val="20"/>
    </w:rPr>
  </w:style>
  <w:style w:type="paragraph" w:customStyle="1" w:styleId="TableFootnote">
    <w:name w:val="TableFootnote"/>
    <w:basedOn w:val="Normal"/>
    <w:pPr>
      <w:overflowPunct w:val="0"/>
      <w:autoSpaceDE w:val="0"/>
      <w:autoSpaceDN w:val="0"/>
      <w:adjustRightInd w:val="0"/>
      <w:ind w:left="200" w:right="200" w:hanging="200"/>
      <w:jc w:val="both"/>
      <w:textAlignment w:val="baseline"/>
    </w:pPr>
    <w:rPr>
      <w:noProof/>
      <w:color w:val="000000"/>
      <w:sz w:val="18"/>
      <w:lang w:val="en-US" w:eastAsia="ja-JP"/>
    </w:rPr>
  </w:style>
  <w:style w:type="character" w:customStyle="1" w:styleId="Subscript">
    <w:name w:val="Subscript"/>
    <w:rPr>
      <w:vertAlign w:val="subscript"/>
    </w:rPr>
  </w:style>
  <w:style w:type="paragraph" w:customStyle="1" w:styleId="IEEEStdsEquationVariableList">
    <w:name w:val="IEEEStds Equation Variable List"/>
    <w:basedOn w:val="IEEEStdsParagraph"/>
    <w:pPr>
      <w:tabs>
        <w:tab w:val="left" w:pos="760"/>
      </w:tabs>
      <w:spacing w:line="280" w:lineRule="exact"/>
      <w:ind w:left="764" w:hanging="562"/>
    </w:pPr>
    <w:rPr>
      <w:snapToGrid w:val="0"/>
    </w:rPr>
  </w:style>
  <w:style w:type="character" w:customStyle="1" w:styleId="IEEEStdsParagraphChar1">
    <w:name w:val="IEEEStds Paragraph Char1"/>
    <w:rPr>
      <w:lang w:val="en-US" w:eastAsia="ja-JP" w:bidi="yi-Hebr"/>
    </w:rPr>
  </w:style>
  <w:style w:type="paragraph" w:customStyle="1" w:styleId="IEEEStdsComputerCode">
    <w:name w:val="IEEEStds Computer Code"/>
    <w:basedOn w:val="IEEEStdsParagraph"/>
    <w:pPr>
      <w:spacing w:before="0" w:beforeAutospacing="0" w:after="0" w:afterAutospacing="0"/>
    </w:pPr>
    <w:rPr>
      <w:rFonts w:ascii="Courier New" w:hAnsi="Courier New" w:cs="Courier"/>
    </w:rPr>
  </w:style>
  <w:style w:type="paragraph" w:customStyle="1" w:styleId="TGnFigTitleLOF">
    <w:name w:val="TGnFigTitleLOF"/>
    <w:rsid w:val="00D02A43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color w:val="000000"/>
      <w:w w:val="0"/>
      <w:lang w:eastAsia="ja-JP"/>
    </w:rPr>
  </w:style>
  <w:style w:type="paragraph" w:customStyle="1" w:styleId="Default">
    <w:name w:val="Default"/>
    <w:rsid w:val="00241E2A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customStyle="1" w:styleId="Body">
    <w:name w:val="Body"/>
    <w:rsid w:val="006E31C6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ja-JP"/>
    </w:rPr>
  </w:style>
  <w:style w:type="paragraph" w:customStyle="1" w:styleId="AH4">
    <w:name w:val="AH4"/>
    <w:aliases w:val="A.1.1.1.1,A.1.1.1.1TOC,AH41"/>
    <w:next w:val="Normal"/>
    <w:rsid w:val="0098399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ja-JP"/>
    </w:rPr>
  </w:style>
  <w:style w:type="paragraph" w:customStyle="1" w:styleId="AI">
    <w:name w:val="AI"/>
    <w:aliases w:val="Annex,AnnexTOC,AI1"/>
    <w:next w:val="Normal"/>
    <w:rsid w:val="0098399F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ja-JP"/>
    </w:rPr>
  </w:style>
  <w:style w:type="table" w:styleId="TableGrid">
    <w:name w:val="Table Grid"/>
    <w:basedOn w:val="TableNormal"/>
    <w:uiPriority w:val="39"/>
    <w:rsid w:val="00F0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Paragraph">
    <w:name w:val="BlockParagraph"/>
    <w:basedOn w:val="Normal"/>
    <w:rsid w:val="0047516D"/>
    <w:pPr>
      <w:spacing w:before="120"/>
    </w:pPr>
    <w:rPr>
      <w:rFonts w:ascii="Palatino" w:eastAsia="Times New Roman" w:hAnsi="Palatino"/>
      <w:sz w:val="24"/>
      <w:lang w:val="en-US"/>
    </w:rPr>
  </w:style>
  <w:style w:type="paragraph" w:customStyle="1" w:styleId="covertext">
    <w:name w:val="cover text"/>
    <w:basedOn w:val="Normal"/>
    <w:rsid w:val="0047516D"/>
    <w:pPr>
      <w:spacing w:before="120" w:after="120"/>
    </w:pPr>
    <w:rPr>
      <w:rFonts w:eastAsia="Times New Roman"/>
      <w:sz w:val="24"/>
      <w:lang w:val="en-US"/>
    </w:rPr>
  </w:style>
  <w:style w:type="paragraph" w:customStyle="1" w:styleId="StyleHeading1Before16ptAfter0pt">
    <w:name w:val="Style Heading 1 + Before:  16 pt After:  0 pt"/>
    <w:basedOn w:val="Heading1"/>
    <w:rsid w:val="0047516D"/>
    <w:pPr>
      <w:keepLines w:val="0"/>
    </w:pPr>
    <w:rPr>
      <w:rFonts w:eastAsia="Times New Roman"/>
      <w:bCs/>
      <w:kern w:val="28"/>
      <w:sz w:val="28"/>
      <w:u w:val="none"/>
      <w:lang w:val="en-US"/>
    </w:rPr>
  </w:style>
  <w:style w:type="paragraph" w:customStyle="1" w:styleId="StyleHeading2Before14ptAfter0pt">
    <w:name w:val="Style Heading 2 + Before:  14 pt After:  0 pt"/>
    <w:basedOn w:val="Heading2"/>
    <w:rsid w:val="0047516D"/>
    <w:pPr>
      <w:keepLines w:val="0"/>
      <w:numPr>
        <w:numId w:val="0"/>
      </w:numPr>
      <w:tabs>
        <w:tab w:val="num" w:pos="576"/>
      </w:tabs>
      <w:ind w:left="576" w:hanging="576"/>
    </w:pPr>
    <w:rPr>
      <w:rFonts w:eastAsia="Times New Roman"/>
      <w:bCs/>
      <w:i/>
      <w:iCs/>
      <w:u w:val="none"/>
      <w:lang w:val="en-US"/>
    </w:rPr>
  </w:style>
  <w:style w:type="character" w:styleId="Emphasis">
    <w:name w:val="Emphasis"/>
    <w:qFormat/>
    <w:rsid w:val="007C50D1"/>
    <w:rPr>
      <w:i/>
      <w:iCs/>
    </w:rPr>
  </w:style>
  <w:style w:type="paragraph" w:styleId="ListParagraph">
    <w:name w:val="List Paragraph"/>
    <w:basedOn w:val="Normal"/>
    <w:uiPriority w:val="34"/>
    <w:qFormat/>
    <w:rsid w:val="00BD0AB4"/>
    <w:pPr>
      <w:ind w:left="720"/>
      <w:contextualSpacing/>
    </w:pPr>
  </w:style>
  <w:style w:type="character" w:styleId="FollowedHyperlink">
    <w:name w:val="FollowedHyperlink"/>
    <w:basedOn w:val="DefaultParagraphFont"/>
    <w:rsid w:val="002344E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637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2CE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C2CEC"/>
    <w:rPr>
      <w:sz w:val="22"/>
      <w:lang w:val="en-GB"/>
    </w:rPr>
  </w:style>
  <w:style w:type="paragraph" w:customStyle="1" w:styleId="LetteredList1">
    <w:name w:val="Lettered List 1"/>
    <w:basedOn w:val="Normal"/>
    <w:rsid w:val="006C2CEC"/>
    <w:pPr>
      <w:numPr>
        <w:numId w:val="44"/>
      </w:numPr>
      <w:tabs>
        <w:tab w:val="left" w:pos="0"/>
      </w:tabs>
      <w:suppressAutoHyphens/>
    </w:pPr>
    <w:rPr>
      <w:rFonts w:eastAsia="Times New Roman"/>
      <w:sz w:val="24"/>
      <w:lang w:val="en-US" w:eastAsia="zh-CN"/>
    </w:rPr>
  </w:style>
  <w:style w:type="paragraph" w:styleId="FootnoteText">
    <w:name w:val="footnote text"/>
    <w:basedOn w:val="Normal"/>
    <w:link w:val="FootnoteTextChar"/>
    <w:rsid w:val="005E6FE0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5E6FE0"/>
    <w:rPr>
      <w:lang w:val="en-GB"/>
    </w:rPr>
  </w:style>
  <w:style w:type="character" w:styleId="FootnoteReference">
    <w:name w:val="footnote reference"/>
    <w:basedOn w:val="DefaultParagraphFont"/>
    <w:rsid w:val="005E6FE0"/>
    <w:rPr>
      <w:vertAlign w:val="superscript"/>
    </w:rPr>
  </w:style>
  <w:style w:type="paragraph" w:styleId="Revision">
    <w:name w:val="Revision"/>
    <w:hidden/>
    <w:uiPriority w:val="99"/>
    <w:semiHidden/>
    <w:rsid w:val="0070369A"/>
    <w:rPr>
      <w:sz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F40263"/>
    <w:rPr>
      <w:color w:val="808080"/>
    </w:rPr>
  </w:style>
  <w:style w:type="character" w:styleId="LineNumber">
    <w:name w:val="line number"/>
    <w:basedOn w:val="DefaultParagraphFont"/>
    <w:rsid w:val="00C40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0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4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3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8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7255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mentor.ieee.org/802.11/dcn/18/11-18-1233-07-0eht-eht-draft-proposed-csd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eee802.org/11/PARs/P802_11be_PAR_Detail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www.fcc.gov/wireless/bureau-divisions/technologies-systems-and-innovation-division/rules-regulations-title-47" TargetMode="Externa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urldefense.proofpoint.com/v2/url?u=https-3A__cept.org_files_9522_Draft-2520ECC-2520Report-2520302rev..docx&amp;d=DwMGaQ&amp;c=C5b8zRQO1miGmBeVZ2LFWg&amp;r=CJpcKjV7C3TczgWxHrsFmPscm1VuXKM-giLBsGdAZJk&amp;m=i3Xw2ZPlZqLehRXO1WKeeMT68mo8u1Yuo4S2bxPohs8&amp;s=UARqQgc-kmo67ikGQVCJkqodqWbENbRgzBpCjczFxAw&amp;e=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vyjs\Desktop\802.11n\06_05_Jacksonville\11-06-0587-00-000n%20txop-truncation-under-dual-cts-protection_DRAFT_files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C151813D2647A5B6323BF1FC314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D18BE-8921-46B1-ADF8-0C305FA731FB}"/>
      </w:docPartPr>
      <w:docPartBody>
        <w:p w:rsidR="00AA12D7" w:rsidRDefault="00167256">
          <w:r w:rsidRPr="00CC155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56"/>
    <w:rsid w:val="00167256"/>
    <w:rsid w:val="006A012B"/>
    <w:rsid w:val="00AA12D7"/>
    <w:rsid w:val="00FF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256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725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58471-E580-4F5F-B4AC-C63C1F18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125</TotalTime>
  <Pages>7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11be Coexistence Assurance Document</vt:lpstr>
    </vt:vector>
  </TitlesOfParts>
  <Company>MaxLinear</Company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802.11-21/0706r6</dc:title>
  <dc:subject>Submission</dc:subject>
  <dc:creator>sschelstraete@maxlinear.com</dc:creator>
  <cp:keywords>802.11be</cp:keywords>
  <dc:description/>
  <cp:lastModifiedBy>Sigurd Schelstraete</cp:lastModifiedBy>
  <cp:revision>39</cp:revision>
  <dcterms:created xsi:type="dcterms:W3CDTF">2022-09-01T19:55:00Z</dcterms:created>
  <dcterms:modified xsi:type="dcterms:W3CDTF">2022-09-08T19:11:00Z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