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FC864"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521"/>
        <w:gridCol w:w="1841"/>
      </w:tblGrid>
      <w:tr w:rsidR="00CA09B2" w14:paraId="4D740134" w14:textId="77777777" w:rsidTr="00854F3A">
        <w:trPr>
          <w:trHeight w:val="485"/>
          <w:jc w:val="center"/>
        </w:trPr>
        <w:tc>
          <w:tcPr>
            <w:tcW w:w="9576" w:type="dxa"/>
            <w:gridSpan w:val="5"/>
            <w:tcMar>
              <w:left w:w="29" w:type="dxa"/>
              <w:right w:w="29" w:type="dxa"/>
            </w:tcMar>
            <w:vAlign w:val="bottom"/>
          </w:tcPr>
          <w:p w14:paraId="1477A7FB" w14:textId="008C5DE2" w:rsidR="00CA09B2" w:rsidRDefault="00271B89" w:rsidP="00D21968">
            <w:pPr>
              <w:pStyle w:val="T2"/>
            </w:pPr>
            <w:r>
              <w:t xml:space="preserve">PDT </w:t>
            </w:r>
            <w:r w:rsidR="00D21968">
              <w:t>to fix TBDs in 36.3.2.2</w:t>
            </w:r>
          </w:p>
        </w:tc>
      </w:tr>
      <w:tr w:rsidR="00CA09B2" w14:paraId="3722857A" w14:textId="77777777" w:rsidTr="00A525F0">
        <w:trPr>
          <w:trHeight w:val="359"/>
          <w:jc w:val="center"/>
        </w:trPr>
        <w:tc>
          <w:tcPr>
            <w:tcW w:w="9576" w:type="dxa"/>
            <w:gridSpan w:val="5"/>
            <w:vAlign w:val="center"/>
          </w:tcPr>
          <w:p w14:paraId="765F0A7E" w14:textId="60EFD5D2" w:rsidR="00CA09B2" w:rsidRPr="00977061" w:rsidRDefault="00CA09B2" w:rsidP="00976440">
            <w:pPr>
              <w:pStyle w:val="T2"/>
              <w:tabs>
                <w:tab w:val="left" w:pos="9360"/>
              </w:tabs>
              <w:ind w:left="0" w:right="0"/>
              <w:rPr>
                <w:sz w:val="24"/>
                <w:szCs w:val="24"/>
              </w:rPr>
            </w:pPr>
            <w:r w:rsidRPr="00977061">
              <w:rPr>
                <w:sz w:val="24"/>
                <w:szCs w:val="24"/>
              </w:rPr>
              <w:t>Date:</w:t>
            </w:r>
            <w:r w:rsidR="00DF095C" w:rsidRPr="00977061">
              <w:rPr>
                <w:b w:val="0"/>
                <w:sz w:val="24"/>
                <w:szCs w:val="24"/>
              </w:rPr>
              <w:t xml:space="preserve">  20</w:t>
            </w:r>
            <w:r w:rsidR="00854F3A">
              <w:rPr>
                <w:b w:val="0"/>
                <w:sz w:val="24"/>
                <w:szCs w:val="24"/>
              </w:rPr>
              <w:t>21</w:t>
            </w:r>
            <w:r w:rsidR="00965FF9" w:rsidRPr="00977061">
              <w:rPr>
                <w:b w:val="0"/>
                <w:sz w:val="24"/>
                <w:szCs w:val="24"/>
              </w:rPr>
              <w:t>-</w:t>
            </w:r>
            <w:r w:rsidR="00CC3068">
              <w:rPr>
                <w:b w:val="0"/>
                <w:sz w:val="24"/>
                <w:szCs w:val="24"/>
              </w:rPr>
              <w:t>04</w:t>
            </w:r>
            <w:r w:rsidR="00965FF9" w:rsidRPr="00977061">
              <w:rPr>
                <w:b w:val="0"/>
                <w:sz w:val="24"/>
                <w:szCs w:val="24"/>
              </w:rPr>
              <w:t>-</w:t>
            </w:r>
            <w:r w:rsidR="002D2771">
              <w:rPr>
                <w:b w:val="0"/>
                <w:sz w:val="24"/>
                <w:szCs w:val="24"/>
              </w:rPr>
              <w:t>20</w:t>
            </w:r>
          </w:p>
        </w:tc>
      </w:tr>
      <w:tr w:rsidR="00CA09B2" w14:paraId="1266E3DA" w14:textId="77777777">
        <w:trPr>
          <w:cantSplit/>
          <w:jc w:val="center"/>
        </w:trPr>
        <w:tc>
          <w:tcPr>
            <w:tcW w:w="9576" w:type="dxa"/>
            <w:gridSpan w:val="5"/>
            <w:vAlign w:val="center"/>
          </w:tcPr>
          <w:p w14:paraId="42675CFB" w14:textId="77777777" w:rsidR="00CA09B2" w:rsidRPr="00977061" w:rsidRDefault="00CA09B2">
            <w:pPr>
              <w:pStyle w:val="T2"/>
              <w:spacing w:after="0"/>
              <w:ind w:left="0" w:right="0"/>
              <w:jc w:val="left"/>
              <w:rPr>
                <w:sz w:val="24"/>
                <w:szCs w:val="24"/>
              </w:rPr>
            </w:pPr>
            <w:r w:rsidRPr="00977061">
              <w:rPr>
                <w:sz w:val="24"/>
                <w:szCs w:val="24"/>
              </w:rPr>
              <w:t>Author:</w:t>
            </w:r>
          </w:p>
        </w:tc>
      </w:tr>
      <w:tr w:rsidR="00CA09B2" w14:paraId="029CBF6D" w14:textId="77777777" w:rsidTr="00916D30">
        <w:trPr>
          <w:jc w:val="center"/>
        </w:trPr>
        <w:tc>
          <w:tcPr>
            <w:tcW w:w="1336" w:type="dxa"/>
            <w:vAlign w:val="center"/>
          </w:tcPr>
          <w:p w14:paraId="103FCD6F" w14:textId="77777777"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14:paraId="7AB8C761" w14:textId="77777777"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14:paraId="1DC5CCF3" w14:textId="77777777" w:rsidR="00CA09B2" w:rsidRPr="00977061" w:rsidRDefault="00CA09B2">
            <w:pPr>
              <w:pStyle w:val="T2"/>
              <w:spacing w:after="0"/>
              <w:ind w:left="0" w:right="0"/>
              <w:jc w:val="left"/>
              <w:rPr>
                <w:sz w:val="24"/>
                <w:szCs w:val="24"/>
              </w:rPr>
            </w:pPr>
            <w:r w:rsidRPr="00977061">
              <w:rPr>
                <w:sz w:val="24"/>
                <w:szCs w:val="24"/>
              </w:rPr>
              <w:t>Address</w:t>
            </w:r>
          </w:p>
        </w:tc>
        <w:tc>
          <w:tcPr>
            <w:tcW w:w="1521" w:type="dxa"/>
            <w:vAlign w:val="center"/>
          </w:tcPr>
          <w:p w14:paraId="485451BB" w14:textId="77777777" w:rsidR="00CA09B2" w:rsidRPr="00977061" w:rsidRDefault="00CA09B2">
            <w:pPr>
              <w:pStyle w:val="T2"/>
              <w:spacing w:after="0"/>
              <w:ind w:left="0" w:right="0"/>
              <w:jc w:val="left"/>
              <w:rPr>
                <w:sz w:val="24"/>
                <w:szCs w:val="24"/>
              </w:rPr>
            </w:pPr>
            <w:r w:rsidRPr="00977061">
              <w:rPr>
                <w:sz w:val="24"/>
                <w:szCs w:val="24"/>
              </w:rPr>
              <w:t>Phone</w:t>
            </w:r>
          </w:p>
        </w:tc>
        <w:tc>
          <w:tcPr>
            <w:tcW w:w="1841" w:type="dxa"/>
            <w:vAlign w:val="center"/>
          </w:tcPr>
          <w:p w14:paraId="65D04966" w14:textId="77777777" w:rsidR="00CA09B2" w:rsidRPr="00977061" w:rsidRDefault="00A525F0">
            <w:pPr>
              <w:pStyle w:val="T2"/>
              <w:spacing w:after="0"/>
              <w:ind w:left="0" w:right="0"/>
              <w:jc w:val="left"/>
              <w:rPr>
                <w:sz w:val="24"/>
                <w:szCs w:val="24"/>
              </w:rPr>
            </w:pPr>
            <w:r w:rsidRPr="00977061">
              <w:rPr>
                <w:sz w:val="24"/>
                <w:szCs w:val="24"/>
              </w:rPr>
              <w:t>Email</w:t>
            </w:r>
          </w:p>
        </w:tc>
      </w:tr>
      <w:tr w:rsidR="00CA09B2" w:rsidRPr="00A525F0" w14:paraId="577A5C5B" w14:textId="77777777" w:rsidTr="00916D30">
        <w:trPr>
          <w:jc w:val="center"/>
        </w:trPr>
        <w:tc>
          <w:tcPr>
            <w:tcW w:w="1336" w:type="dxa"/>
            <w:vAlign w:val="center"/>
          </w:tcPr>
          <w:p w14:paraId="52686541" w14:textId="77777777" w:rsidR="00CA09B2" w:rsidRPr="00143796" w:rsidRDefault="00854F3A" w:rsidP="00A525F0">
            <w:pPr>
              <w:pStyle w:val="T2"/>
              <w:spacing w:after="0"/>
              <w:ind w:left="0" w:right="0"/>
              <w:jc w:val="left"/>
              <w:rPr>
                <w:b w:val="0"/>
                <w:sz w:val="22"/>
                <w:szCs w:val="22"/>
              </w:rPr>
            </w:pPr>
            <w:r>
              <w:rPr>
                <w:b w:val="0"/>
                <w:sz w:val="22"/>
                <w:szCs w:val="22"/>
              </w:rPr>
              <w:t>Yan Xin</w:t>
            </w:r>
          </w:p>
        </w:tc>
        <w:tc>
          <w:tcPr>
            <w:tcW w:w="1673" w:type="dxa"/>
            <w:vAlign w:val="center"/>
          </w:tcPr>
          <w:p w14:paraId="0A015259" w14:textId="77777777"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14:paraId="6FC0E1BE" w14:textId="77777777"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521" w:type="dxa"/>
            <w:vAlign w:val="center"/>
          </w:tcPr>
          <w:p w14:paraId="55A125D1" w14:textId="77777777" w:rsidR="00CA09B2" w:rsidRPr="00143796" w:rsidRDefault="00CA09B2">
            <w:pPr>
              <w:pStyle w:val="T2"/>
              <w:spacing w:after="0"/>
              <w:ind w:left="0" w:right="0"/>
              <w:rPr>
                <w:b w:val="0"/>
                <w:sz w:val="22"/>
                <w:szCs w:val="22"/>
              </w:rPr>
            </w:pPr>
          </w:p>
        </w:tc>
        <w:tc>
          <w:tcPr>
            <w:tcW w:w="1841" w:type="dxa"/>
            <w:vAlign w:val="center"/>
          </w:tcPr>
          <w:p w14:paraId="22349D11" w14:textId="77777777" w:rsidR="00CA09B2" w:rsidRPr="009A4664" w:rsidRDefault="00854F3A" w:rsidP="005C2927">
            <w:pPr>
              <w:pStyle w:val="T2"/>
              <w:spacing w:after="0"/>
              <w:ind w:left="0" w:right="0"/>
              <w:jc w:val="left"/>
              <w:rPr>
                <w:b w:val="0"/>
                <w:sz w:val="22"/>
                <w:szCs w:val="22"/>
              </w:rPr>
            </w:pPr>
            <w:r w:rsidRPr="009A4664">
              <w:rPr>
                <w:b w:val="0"/>
                <w:sz w:val="22"/>
                <w:szCs w:val="22"/>
              </w:rPr>
              <w:t>yan.xin@huawei.com</w:t>
            </w:r>
          </w:p>
        </w:tc>
      </w:tr>
      <w:tr w:rsidR="00AA2111" w:rsidRPr="00A525F0" w14:paraId="56E0392D" w14:textId="77777777" w:rsidTr="00916D30">
        <w:trPr>
          <w:jc w:val="center"/>
        </w:trPr>
        <w:tc>
          <w:tcPr>
            <w:tcW w:w="1336" w:type="dxa"/>
            <w:vAlign w:val="center"/>
          </w:tcPr>
          <w:p w14:paraId="0C35FE55" w14:textId="355E7C65" w:rsidR="00AA2111" w:rsidRDefault="007B0F67" w:rsidP="00A525F0">
            <w:pPr>
              <w:pStyle w:val="T2"/>
              <w:spacing w:after="0"/>
              <w:ind w:left="0" w:right="0"/>
              <w:jc w:val="left"/>
              <w:rPr>
                <w:b w:val="0"/>
                <w:sz w:val="22"/>
                <w:szCs w:val="22"/>
              </w:rPr>
            </w:pPr>
            <w:r>
              <w:rPr>
                <w:b w:val="0"/>
                <w:sz w:val="22"/>
                <w:szCs w:val="22"/>
              </w:rPr>
              <w:t>Shimi Shilo</w:t>
            </w:r>
          </w:p>
        </w:tc>
        <w:tc>
          <w:tcPr>
            <w:tcW w:w="1673" w:type="dxa"/>
            <w:vAlign w:val="center"/>
          </w:tcPr>
          <w:p w14:paraId="0E6AAC3E" w14:textId="48525C5F" w:rsidR="00AA2111" w:rsidRPr="00143796" w:rsidRDefault="007B0F67"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14:paraId="2D5E8431" w14:textId="77777777" w:rsidR="00AA2111" w:rsidRPr="00143796" w:rsidRDefault="00AA2111" w:rsidP="00143796">
            <w:pPr>
              <w:pStyle w:val="T2"/>
              <w:spacing w:after="0"/>
              <w:ind w:left="0" w:right="0"/>
              <w:jc w:val="left"/>
              <w:rPr>
                <w:b w:val="0"/>
                <w:sz w:val="22"/>
                <w:szCs w:val="22"/>
              </w:rPr>
            </w:pPr>
          </w:p>
        </w:tc>
        <w:tc>
          <w:tcPr>
            <w:tcW w:w="1521" w:type="dxa"/>
            <w:vAlign w:val="center"/>
          </w:tcPr>
          <w:p w14:paraId="1E021216" w14:textId="77777777" w:rsidR="00AA2111" w:rsidRPr="00143796" w:rsidRDefault="00AA2111">
            <w:pPr>
              <w:pStyle w:val="T2"/>
              <w:spacing w:after="0"/>
              <w:ind w:left="0" w:right="0"/>
              <w:rPr>
                <w:b w:val="0"/>
                <w:sz w:val="22"/>
                <w:szCs w:val="22"/>
              </w:rPr>
            </w:pPr>
          </w:p>
        </w:tc>
        <w:tc>
          <w:tcPr>
            <w:tcW w:w="1841" w:type="dxa"/>
            <w:vAlign w:val="center"/>
          </w:tcPr>
          <w:p w14:paraId="507C9801" w14:textId="12BE71E1" w:rsidR="00AA2111" w:rsidRPr="009A4664" w:rsidRDefault="007B0F67" w:rsidP="005C2927">
            <w:pPr>
              <w:pStyle w:val="T2"/>
              <w:spacing w:after="0"/>
              <w:ind w:left="0" w:right="0"/>
              <w:jc w:val="left"/>
              <w:rPr>
                <w:b w:val="0"/>
                <w:sz w:val="22"/>
                <w:szCs w:val="22"/>
              </w:rPr>
            </w:pPr>
            <w:r>
              <w:rPr>
                <w:b w:val="0"/>
                <w:sz w:val="22"/>
                <w:szCs w:val="22"/>
              </w:rPr>
              <w:t>shimi.shilo@huawei.com</w:t>
            </w:r>
          </w:p>
        </w:tc>
      </w:tr>
      <w:tr w:rsidR="007B0F67" w:rsidRPr="00A525F0" w14:paraId="3F0D27BD" w14:textId="77777777" w:rsidTr="00916D30">
        <w:trPr>
          <w:jc w:val="center"/>
        </w:trPr>
        <w:tc>
          <w:tcPr>
            <w:tcW w:w="1336" w:type="dxa"/>
            <w:vAlign w:val="center"/>
          </w:tcPr>
          <w:p w14:paraId="72FE52E1" w14:textId="5B99DBFB" w:rsidR="007B0F67" w:rsidRDefault="007B0F67" w:rsidP="007B0F67">
            <w:pPr>
              <w:pStyle w:val="T2"/>
              <w:spacing w:after="0"/>
              <w:ind w:left="0" w:right="0"/>
              <w:jc w:val="left"/>
              <w:rPr>
                <w:b w:val="0"/>
                <w:sz w:val="22"/>
                <w:szCs w:val="22"/>
              </w:rPr>
            </w:pPr>
            <w:r>
              <w:rPr>
                <w:b w:val="0"/>
                <w:sz w:val="22"/>
                <w:szCs w:val="22"/>
              </w:rPr>
              <w:t>Ross Jian Yu</w:t>
            </w:r>
          </w:p>
        </w:tc>
        <w:tc>
          <w:tcPr>
            <w:tcW w:w="1673" w:type="dxa"/>
            <w:vAlign w:val="center"/>
          </w:tcPr>
          <w:p w14:paraId="21BE7248" w14:textId="7145F97F" w:rsidR="007B0F67" w:rsidRPr="00143796" w:rsidRDefault="007B0F67" w:rsidP="007B0F67">
            <w:pPr>
              <w:pStyle w:val="T2"/>
              <w:spacing w:after="0"/>
              <w:ind w:left="0" w:right="0"/>
              <w:jc w:val="left"/>
              <w:rPr>
                <w:b w:val="0"/>
                <w:sz w:val="22"/>
                <w:szCs w:val="22"/>
              </w:rPr>
            </w:pPr>
            <w:r w:rsidRPr="00143796">
              <w:rPr>
                <w:b w:val="0"/>
                <w:sz w:val="22"/>
                <w:szCs w:val="22"/>
              </w:rPr>
              <w:t>Huawei Technologies</w:t>
            </w:r>
          </w:p>
        </w:tc>
        <w:tc>
          <w:tcPr>
            <w:tcW w:w="3205" w:type="dxa"/>
            <w:vAlign w:val="center"/>
          </w:tcPr>
          <w:p w14:paraId="22330767" w14:textId="77777777" w:rsidR="007B0F67" w:rsidRPr="00143796" w:rsidRDefault="007B0F67" w:rsidP="007B0F67">
            <w:pPr>
              <w:pStyle w:val="T2"/>
              <w:spacing w:after="0"/>
              <w:ind w:left="0" w:right="0"/>
              <w:jc w:val="left"/>
              <w:rPr>
                <w:b w:val="0"/>
                <w:sz w:val="22"/>
                <w:szCs w:val="22"/>
              </w:rPr>
            </w:pPr>
          </w:p>
        </w:tc>
        <w:tc>
          <w:tcPr>
            <w:tcW w:w="1521" w:type="dxa"/>
            <w:vAlign w:val="center"/>
          </w:tcPr>
          <w:p w14:paraId="1AAFCCB1" w14:textId="77777777" w:rsidR="007B0F67" w:rsidRPr="00143796" w:rsidRDefault="007B0F67" w:rsidP="007B0F67">
            <w:pPr>
              <w:pStyle w:val="T2"/>
              <w:spacing w:after="0"/>
              <w:ind w:left="0" w:right="0"/>
              <w:rPr>
                <w:b w:val="0"/>
                <w:sz w:val="22"/>
                <w:szCs w:val="22"/>
              </w:rPr>
            </w:pPr>
          </w:p>
        </w:tc>
        <w:tc>
          <w:tcPr>
            <w:tcW w:w="1841" w:type="dxa"/>
            <w:vAlign w:val="center"/>
          </w:tcPr>
          <w:p w14:paraId="654C66B5" w14:textId="2E4729A3" w:rsidR="007B0F67" w:rsidRPr="009A4664" w:rsidRDefault="007B0F67" w:rsidP="007B0F67">
            <w:pPr>
              <w:pStyle w:val="T2"/>
              <w:spacing w:after="0"/>
              <w:ind w:left="0" w:right="0"/>
              <w:jc w:val="left"/>
              <w:rPr>
                <w:b w:val="0"/>
                <w:sz w:val="22"/>
                <w:szCs w:val="22"/>
              </w:rPr>
            </w:pPr>
            <w:r>
              <w:rPr>
                <w:b w:val="0"/>
                <w:sz w:val="22"/>
                <w:szCs w:val="22"/>
              </w:rPr>
              <w:t>ross.yujian@huawei.com</w:t>
            </w:r>
          </w:p>
        </w:tc>
      </w:tr>
    </w:tbl>
    <w:p w14:paraId="76BA4C68" w14:textId="77777777" w:rsidR="008E79F9" w:rsidRDefault="008E79F9" w:rsidP="00A525F0">
      <w:pPr>
        <w:pStyle w:val="Heading5"/>
        <w:spacing w:before="60"/>
        <w:rPr>
          <w:rFonts w:ascii="Times New Roman" w:hAnsi="Times New Roman"/>
          <w:i w:val="0"/>
          <w:sz w:val="24"/>
          <w:szCs w:val="24"/>
          <w:u w:val="single"/>
        </w:rPr>
      </w:pPr>
    </w:p>
    <w:p w14:paraId="64122E4F" w14:textId="77777777" w:rsidR="009A4664" w:rsidRPr="009A4664" w:rsidRDefault="008E79F9" w:rsidP="009A4664">
      <w:pPr>
        <w:rPr>
          <w:sz w:val="24"/>
          <w:szCs w:val="24"/>
        </w:rPr>
      </w:pPr>
      <w:r w:rsidRPr="009A4664">
        <w:rPr>
          <w:sz w:val="24"/>
          <w:szCs w:val="24"/>
        </w:rPr>
        <w:t xml:space="preserve">This </w:t>
      </w:r>
      <w:r w:rsidR="009A4664" w:rsidRPr="009A4664">
        <w:rPr>
          <w:sz w:val="24"/>
          <w:szCs w:val="24"/>
        </w:rPr>
        <w:t>submission</w:t>
      </w:r>
      <w:r w:rsidR="00866D52" w:rsidRPr="009A4664">
        <w:rPr>
          <w:sz w:val="24"/>
          <w:szCs w:val="24"/>
        </w:rPr>
        <w:t xml:space="preserve"> </w:t>
      </w:r>
      <w:r w:rsidR="00854F3A" w:rsidRPr="009A4664">
        <w:rPr>
          <w:sz w:val="24"/>
          <w:szCs w:val="24"/>
        </w:rPr>
        <w:t>includes</w:t>
      </w:r>
      <w:r w:rsidR="002A71E5" w:rsidRPr="009A4664">
        <w:rPr>
          <w:sz w:val="24"/>
          <w:szCs w:val="24"/>
        </w:rPr>
        <w:t xml:space="preserve"> </w:t>
      </w:r>
      <w:r w:rsidR="00D30E45">
        <w:rPr>
          <w:sz w:val="24"/>
          <w:szCs w:val="24"/>
        </w:rPr>
        <w:t>proposed text to fix TBDs</w:t>
      </w:r>
      <w:r w:rsidR="009A4664" w:rsidRPr="009A4664">
        <w:rPr>
          <w:sz w:val="24"/>
          <w:szCs w:val="24"/>
        </w:rPr>
        <w:t xml:space="preserve"> </w:t>
      </w:r>
      <w:r w:rsidR="00D30E45">
        <w:rPr>
          <w:sz w:val="24"/>
          <w:szCs w:val="24"/>
        </w:rPr>
        <w:t>in Subsection 36.3.2.2</w:t>
      </w:r>
      <w:r w:rsidR="009A4664" w:rsidRPr="009A4664">
        <w:rPr>
          <w:sz w:val="24"/>
          <w:szCs w:val="24"/>
        </w:rPr>
        <w:t xml:space="preserve"> </w:t>
      </w:r>
      <w:r w:rsidR="00D30E45">
        <w:rPr>
          <w:sz w:val="24"/>
          <w:szCs w:val="24"/>
        </w:rPr>
        <w:t>Support of wide bandwidth OFDM operation</w:t>
      </w:r>
    </w:p>
    <w:p w14:paraId="288788B5" w14:textId="77777777" w:rsidR="008218AB" w:rsidRPr="009A4664" w:rsidRDefault="008218AB" w:rsidP="00222194">
      <w:pPr>
        <w:pStyle w:val="Heading5"/>
        <w:spacing w:before="60"/>
        <w:jc w:val="both"/>
        <w:rPr>
          <w:rFonts w:ascii="Times New Roman" w:hAnsi="Times New Roman"/>
          <w:b w:val="0"/>
          <w:i w:val="0"/>
          <w:sz w:val="22"/>
          <w:szCs w:val="22"/>
        </w:rPr>
      </w:pPr>
    </w:p>
    <w:p w14:paraId="729452D4" w14:textId="77777777" w:rsidR="003D6500" w:rsidRPr="00892346" w:rsidRDefault="003D6500" w:rsidP="003D6500">
      <w:pPr>
        <w:rPr>
          <w:sz w:val="24"/>
          <w:szCs w:val="24"/>
        </w:rPr>
      </w:pPr>
      <w:bookmarkStart w:id="0" w:name="_GoBack"/>
      <w:bookmarkEnd w:id="0"/>
    </w:p>
    <w:p w14:paraId="3F3A8F5E" w14:textId="77777777"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449AE8D5" w14:textId="77777777"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14:paraId="05E30B80" w14:textId="77777777" w:rsidR="00BC75E8" w:rsidRDefault="00BC75E8" w:rsidP="00BC75E8">
      <w:pPr>
        <w:pStyle w:val="Heading5"/>
        <w:spacing w:before="0" w:after="0"/>
        <w:jc w:val="both"/>
        <w:rPr>
          <w:rFonts w:ascii="Times New Roman" w:hAnsi="Times New Roman"/>
          <w:b w:val="0"/>
          <w:i w:val="0"/>
          <w:sz w:val="24"/>
          <w:szCs w:val="24"/>
        </w:rPr>
      </w:pPr>
    </w:p>
    <w:p w14:paraId="723CD1FD" w14:textId="77777777" w:rsidR="003541E5" w:rsidRPr="003541E5" w:rsidRDefault="003541E5" w:rsidP="003541E5"/>
    <w:p w14:paraId="2250C25C" w14:textId="77777777" w:rsidR="00B67992" w:rsidRDefault="00B67992">
      <w:pPr>
        <w:rPr>
          <w:b/>
          <w:bCs/>
          <w:iCs/>
          <w:sz w:val="24"/>
          <w:szCs w:val="24"/>
          <w:u w:val="single"/>
        </w:rPr>
      </w:pPr>
      <w:r>
        <w:rPr>
          <w:i/>
          <w:sz w:val="24"/>
          <w:szCs w:val="24"/>
          <w:u w:val="single"/>
        </w:rPr>
        <w:br w:type="page"/>
      </w:r>
    </w:p>
    <w:p w14:paraId="581C82D8" w14:textId="77777777" w:rsidR="00BE17E9" w:rsidRDefault="00BE17E9" w:rsidP="00BE17E9">
      <w:pPr>
        <w:rPr>
          <w:lang w:val="en-US" w:eastAsia="zh-CN"/>
        </w:rPr>
      </w:pPr>
      <w:r w:rsidRPr="00473F49">
        <w:rPr>
          <w:rFonts w:hint="eastAsia"/>
          <w:highlight w:val="yellow"/>
          <w:lang w:val="en-US" w:eastAsia="zh-CN"/>
        </w:rPr>
        <w:lastRenderedPageBreak/>
        <w:t>D</w:t>
      </w:r>
      <w:r w:rsidRPr="00473F49">
        <w:rPr>
          <w:highlight w:val="yellow"/>
          <w:lang w:val="en-US" w:eastAsia="zh-CN"/>
        </w:rPr>
        <w:t>iscussion:</w:t>
      </w:r>
    </w:p>
    <w:p w14:paraId="19C89074" w14:textId="749A65E9" w:rsidR="00BE17E9" w:rsidRPr="00BE17E9" w:rsidRDefault="00BE17E9" w:rsidP="00BE17E9">
      <w:pPr>
        <w:rPr>
          <w:lang w:val="en-US" w:eastAsia="zh-CN"/>
        </w:rPr>
      </w:pPr>
      <w:r w:rsidRPr="00BE17E9">
        <w:rPr>
          <w:rFonts w:hint="eastAsia"/>
          <w:lang w:val="en-US" w:eastAsia="zh-CN"/>
        </w:rPr>
        <w:t>S</w:t>
      </w:r>
      <w:r w:rsidRPr="00BE17E9">
        <w:rPr>
          <w:lang w:val="en-US" w:eastAsia="zh-CN"/>
        </w:rPr>
        <w:t xml:space="preserve">ome of the SPs in </w:t>
      </w:r>
      <w:r w:rsidRPr="00BE17E9">
        <w:rPr>
          <w:lang w:eastAsia="zh-CN"/>
        </w:rPr>
        <w:t>11/21-95r6</w:t>
      </w:r>
      <w:r>
        <w:rPr>
          <w:lang w:eastAsia="zh-CN"/>
        </w:rPr>
        <w:t>:</w:t>
      </w:r>
    </w:p>
    <w:p w14:paraId="58D48BB5" w14:textId="2FF4D784" w:rsidR="00BE17E9" w:rsidRPr="005604C9" w:rsidRDefault="00BE17E9" w:rsidP="00BE17E9">
      <w:pPr>
        <w:rPr>
          <w:b/>
          <w:lang w:val="en-US" w:eastAsia="zh-CN"/>
        </w:rPr>
      </w:pPr>
      <w:r w:rsidRPr="005604C9">
        <w:rPr>
          <w:rFonts w:hint="eastAsia"/>
          <w:b/>
          <w:lang w:val="en-US" w:eastAsia="zh-CN"/>
        </w:rPr>
        <w:t>S</w:t>
      </w:r>
      <w:r w:rsidRPr="005604C9">
        <w:rPr>
          <w:b/>
          <w:lang w:val="en-US" w:eastAsia="zh-CN"/>
        </w:rPr>
        <w:t xml:space="preserve">P1 in </w:t>
      </w:r>
      <w:r w:rsidRPr="005604C9">
        <w:rPr>
          <w:b/>
          <w:lang w:eastAsia="zh-CN"/>
        </w:rPr>
        <w:t>11/21-95r6</w:t>
      </w:r>
      <w:r w:rsidR="0039459B">
        <w:rPr>
          <w:b/>
          <w:lang w:eastAsia="zh-CN"/>
        </w:rPr>
        <w:t xml:space="preserve"> (</w:t>
      </w:r>
      <w:r w:rsidR="0039459B" w:rsidRPr="0039459B">
        <w:rPr>
          <w:b/>
          <w:highlight w:val="yellow"/>
          <w:lang w:eastAsia="zh-CN"/>
        </w:rPr>
        <w:t>SP#408</w:t>
      </w:r>
      <w:r w:rsidR="0039459B">
        <w:rPr>
          <w:b/>
          <w:lang w:eastAsia="zh-CN"/>
        </w:rPr>
        <w:t xml:space="preserve">, </w:t>
      </w:r>
      <w:r w:rsidR="0039459B" w:rsidRPr="00DD3EEA">
        <w:rPr>
          <w:highlight w:val="yellow"/>
          <w:lang w:val="en-US"/>
        </w:rPr>
        <w:t>No objection</w:t>
      </w:r>
      <w:r w:rsidR="0039459B">
        <w:rPr>
          <w:b/>
          <w:lang w:eastAsia="zh-CN"/>
        </w:rPr>
        <w:t>)</w:t>
      </w:r>
    </w:p>
    <w:p w14:paraId="6D008687" w14:textId="77777777" w:rsidR="00BE17E9" w:rsidRPr="00473F49" w:rsidRDefault="00BE17E9" w:rsidP="00BE17E9">
      <w:pPr>
        <w:rPr>
          <w:lang w:val="en-US" w:eastAsia="zh-CN"/>
        </w:rPr>
      </w:pPr>
      <w:r w:rsidRPr="00473F49">
        <w:rPr>
          <w:b/>
          <w:bCs/>
          <w:lang w:val="en-US" w:eastAsia="zh-CN"/>
        </w:rPr>
        <w:t xml:space="preserve">Do you agree that: </w:t>
      </w:r>
    </w:p>
    <w:p w14:paraId="4835D8D6" w14:textId="77777777" w:rsidR="00BE17E9" w:rsidRPr="00473F49" w:rsidRDefault="00BE17E9" w:rsidP="00BE17E9">
      <w:pPr>
        <w:rPr>
          <w:lang w:val="en-US" w:eastAsia="zh-CN"/>
        </w:rPr>
      </w:pPr>
      <w:r w:rsidRPr="00473F49">
        <w:rPr>
          <w:lang w:val="en-US" w:eastAsia="zh-CN"/>
        </w:rPr>
        <w:t>for an 80 MHz operating STA supporting SST that is assigned (by the AP) a non-primary 80 MHz channel in a 160 MHz or 320 MHz EHT MU PPDU using SST, the STA shall have prior knowledge of at least one "guaranteed non-punctured 20 MHz channel" from the AP within the non-primary 80 MHz.</w:t>
      </w:r>
    </w:p>
    <w:p w14:paraId="54CC63E1" w14:textId="77777777" w:rsidR="00BE17E9" w:rsidRPr="00473F49" w:rsidRDefault="00BE17E9" w:rsidP="00BE17E9">
      <w:pPr>
        <w:rPr>
          <w:lang w:val="en-US" w:eastAsia="zh-CN"/>
        </w:rPr>
      </w:pPr>
      <w:r w:rsidRPr="00473F49">
        <w:rPr>
          <w:lang w:val="en-US" w:eastAsia="zh-CN"/>
        </w:rPr>
        <w:tab/>
      </w:r>
    </w:p>
    <w:p w14:paraId="40209C49" w14:textId="77777777" w:rsidR="00BE17E9" w:rsidRPr="00473F49" w:rsidRDefault="00BE17E9" w:rsidP="00BE17E9">
      <w:pPr>
        <w:rPr>
          <w:lang w:val="en-US" w:eastAsia="zh-CN"/>
        </w:rPr>
      </w:pPr>
      <w:r w:rsidRPr="00473F49">
        <w:rPr>
          <w:lang w:val="en-US" w:eastAsia="zh-CN"/>
        </w:rPr>
        <w:tab/>
        <w:t xml:space="preserve">Notes: </w:t>
      </w:r>
    </w:p>
    <w:p w14:paraId="3E18656D" w14:textId="77777777" w:rsidR="00BE17E9" w:rsidRPr="00473F49" w:rsidRDefault="00BE17E9" w:rsidP="00BE17E9">
      <w:pPr>
        <w:numPr>
          <w:ilvl w:val="2"/>
          <w:numId w:val="42"/>
        </w:numPr>
        <w:rPr>
          <w:lang w:val="en-US" w:eastAsia="zh-CN"/>
        </w:rPr>
      </w:pPr>
      <w:r w:rsidRPr="00473F49">
        <w:rPr>
          <w:lang w:val="en-US" w:eastAsia="zh-CN"/>
        </w:rPr>
        <w:t>Non-primary 80 MHz operation with non-static puncturing is an R2 feature</w:t>
      </w:r>
    </w:p>
    <w:p w14:paraId="48F7D652" w14:textId="77777777" w:rsidR="00BE17E9" w:rsidRPr="00473F49" w:rsidRDefault="00BE17E9" w:rsidP="00BE17E9">
      <w:pPr>
        <w:numPr>
          <w:ilvl w:val="2"/>
          <w:numId w:val="42"/>
        </w:numPr>
        <w:rPr>
          <w:lang w:val="en-US" w:eastAsia="zh-CN"/>
        </w:rPr>
      </w:pPr>
      <w:r w:rsidRPr="00473F49">
        <w:rPr>
          <w:lang w:val="en-US" w:eastAsia="zh-CN"/>
        </w:rPr>
        <w:t>ways of informing the STA (signaling, static information, …) are TBD</w:t>
      </w:r>
    </w:p>
    <w:p w14:paraId="66E5EBD1" w14:textId="77777777" w:rsidR="00BE17E9" w:rsidRDefault="00BE17E9" w:rsidP="00BE17E9">
      <w:pPr>
        <w:rPr>
          <w:lang w:val="en-US" w:eastAsia="zh-CN"/>
        </w:rPr>
      </w:pPr>
    </w:p>
    <w:p w14:paraId="1D949D93" w14:textId="3F014D07" w:rsidR="00BE17E9" w:rsidRPr="005604C9" w:rsidRDefault="00BE17E9" w:rsidP="00BE17E9">
      <w:pPr>
        <w:rPr>
          <w:b/>
          <w:lang w:val="en-US" w:eastAsia="zh-CN"/>
        </w:rPr>
      </w:pPr>
      <w:r w:rsidRPr="005604C9">
        <w:rPr>
          <w:rFonts w:hint="eastAsia"/>
          <w:b/>
          <w:lang w:val="en-US" w:eastAsia="zh-CN"/>
        </w:rPr>
        <w:t>S</w:t>
      </w:r>
      <w:r w:rsidRPr="005604C9">
        <w:rPr>
          <w:b/>
          <w:lang w:val="en-US" w:eastAsia="zh-CN"/>
        </w:rPr>
        <w:t>P2</w:t>
      </w:r>
      <w:r>
        <w:rPr>
          <w:b/>
          <w:lang w:val="en-US" w:eastAsia="zh-CN"/>
        </w:rPr>
        <w:t xml:space="preserve"> </w:t>
      </w:r>
      <w:r w:rsidRPr="005604C9">
        <w:rPr>
          <w:b/>
          <w:lang w:val="en-US" w:eastAsia="zh-CN"/>
        </w:rPr>
        <w:t xml:space="preserve">in </w:t>
      </w:r>
      <w:r w:rsidRPr="005604C9">
        <w:rPr>
          <w:b/>
          <w:lang w:eastAsia="zh-CN"/>
        </w:rPr>
        <w:t>11/21-95r6</w:t>
      </w:r>
      <w:r w:rsidR="0039459B">
        <w:rPr>
          <w:b/>
          <w:lang w:eastAsia="zh-CN"/>
        </w:rPr>
        <w:t xml:space="preserve"> (</w:t>
      </w:r>
      <w:r w:rsidR="0039459B" w:rsidRPr="0039459B">
        <w:rPr>
          <w:b/>
          <w:highlight w:val="yellow"/>
          <w:lang w:eastAsia="zh-CN"/>
        </w:rPr>
        <w:t>SP#388</w:t>
      </w:r>
      <w:r w:rsidR="0039459B">
        <w:rPr>
          <w:b/>
          <w:lang w:eastAsia="zh-CN"/>
        </w:rPr>
        <w:t xml:space="preserve">, </w:t>
      </w:r>
      <w:r w:rsidR="0039459B" w:rsidRPr="00E308B4">
        <w:rPr>
          <w:highlight w:val="yellow"/>
        </w:rPr>
        <w:t>Y/N/A/No response: 70/8/41/54</w:t>
      </w:r>
      <w:r w:rsidR="0039459B">
        <w:rPr>
          <w:b/>
          <w:lang w:eastAsia="zh-CN"/>
        </w:rPr>
        <w:t>)</w:t>
      </w:r>
    </w:p>
    <w:p w14:paraId="696DD269" w14:textId="77777777" w:rsidR="00BE17E9" w:rsidRPr="00473F49" w:rsidRDefault="00BE17E9" w:rsidP="00BE17E9">
      <w:pPr>
        <w:rPr>
          <w:lang w:val="en-US" w:eastAsia="zh-CN"/>
        </w:rPr>
      </w:pPr>
      <w:r w:rsidRPr="00473F49">
        <w:rPr>
          <w:b/>
          <w:bCs/>
          <w:lang w:val="en-US" w:eastAsia="zh-CN"/>
        </w:rPr>
        <w:t xml:space="preserve">Do you agree that: </w:t>
      </w:r>
    </w:p>
    <w:p w14:paraId="352E0752" w14:textId="77777777" w:rsidR="00BE17E9" w:rsidRPr="00473F49" w:rsidRDefault="00BE17E9" w:rsidP="00BE17E9">
      <w:pPr>
        <w:rPr>
          <w:lang w:val="en-US" w:eastAsia="zh-CN"/>
        </w:rPr>
      </w:pPr>
      <w:r w:rsidRPr="00473F49">
        <w:rPr>
          <w:lang w:val="en-US" w:eastAsia="zh-CN"/>
        </w:rPr>
        <w:t>for a 160 MHz operating STA supporting SST that is assigned (by the AP) a non-primary 160 MHz channel in a 320 MHz EHT MU PPDU using SST, the STA shall have prior knowledge of at least one "guaranteed non-punctured 20 MHz channel" from the AP within the non-primary 160 MHz.</w:t>
      </w:r>
    </w:p>
    <w:p w14:paraId="41DBB453" w14:textId="77777777" w:rsidR="00BE17E9" w:rsidRPr="00473F49" w:rsidRDefault="00BE17E9" w:rsidP="00BE17E9">
      <w:pPr>
        <w:rPr>
          <w:lang w:val="en-US" w:eastAsia="zh-CN"/>
        </w:rPr>
      </w:pPr>
      <w:r w:rsidRPr="00473F49">
        <w:rPr>
          <w:lang w:val="en-US" w:eastAsia="zh-CN"/>
        </w:rPr>
        <w:tab/>
      </w:r>
    </w:p>
    <w:p w14:paraId="24A19E55" w14:textId="77777777" w:rsidR="00BE17E9" w:rsidRPr="00473F49" w:rsidRDefault="00BE17E9" w:rsidP="00BE17E9">
      <w:pPr>
        <w:rPr>
          <w:lang w:val="en-US" w:eastAsia="zh-CN"/>
        </w:rPr>
      </w:pPr>
      <w:r w:rsidRPr="00473F49">
        <w:rPr>
          <w:lang w:val="en-US" w:eastAsia="zh-CN"/>
        </w:rPr>
        <w:tab/>
        <w:t xml:space="preserve">Notes: </w:t>
      </w:r>
    </w:p>
    <w:p w14:paraId="6743F5F9" w14:textId="77777777" w:rsidR="00BE17E9" w:rsidRPr="00473F49" w:rsidRDefault="00BE17E9" w:rsidP="00BE17E9">
      <w:pPr>
        <w:numPr>
          <w:ilvl w:val="2"/>
          <w:numId w:val="43"/>
        </w:numPr>
        <w:rPr>
          <w:lang w:val="en-US" w:eastAsia="zh-CN"/>
        </w:rPr>
      </w:pPr>
      <w:r w:rsidRPr="005604C9">
        <w:rPr>
          <w:highlight w:val="yellow"/>
          <w:lang w:val="en-US" w:eastAsia="zh-CN"/>
        </w:rPr>
        <w:t>SST in non-primary 160 MHz is an agreed R2 feature</w:t>
      </w:r>
    </w:p>
    <w:p w14:paraId="35403C28" w14:textId="77777777" w:rsidR="00BE17E9" w:rsidRPr="00473F49" w:rsidRDefault="00BE17E9" w:rsidP="00BE17E9">
      <w:pPr>
        <w:numPr>
          <w:ilvl w:val="2"/>
          <w:numId w:val="43"/>
        </w:numPr>
        <w:rPr>
          <w:lang w:val="en-US" w:eastAsia="zh-CN"/>
        </w:rPr>
      </w:pPr>
      <w:r w:rsidRPr="00473F49">
        <w:rPr>
          <w:lang w:val="en-US" w:eastAsia="zh-CN"/>
        </w:rPr>
        <w:t>ways of informing the STA (signaling, static information, …) are TBD</w:t>
      </w:r>
    </w:p>
    <w:p w14:paraId="7C50972E" w14:textId="77777777" w:rsidR="00BE17E9" w:rsidRDefault="00BE17E9" w:rsidP="00BE17E9">
      <w:pPr>
        <w:rPr>
          <w:lang w:val="en-US" w:eastAsia="zh-CN"/>
        </w:rPr>
      </w:pPr>
    </w:p>
    <w:p w14:paraId="3AC4B8F2" w14:textId="4A3A70AC" w:rsidR="00BE17E9" w:rsidRPr="005604C9" w:rsidRDefault="00BE17E9" w:rsidP="00BE17E9">
      <w:pPr>
        <w:rPr>
          <w:b/>
          <w:lang w:val="en-US" w:eastAsia="zh-CN"/>
        </w:rPr>
      </w:pPr>
      <w:r w:rsidRPr="005604C9">
        <w:rPr>
          <w:rFonts w:hint="eastAsia"/>
          <w:b/>
          <w:lang w:val="en-US" w:eastAsia="zh-CN"/>
        </w:rPr>
        <w:t>S</w:t>
      </w:r>
      <w:r w:rsidRPr="005604C9">
        <w:rPr>
          <w:b/>
          <w:lang w:val="en-US" w:eastAsia="zh-CN"/>
        </w:rPr>
        <w:t xml:space="preserve">P3 in </w:t>
      </w:r>
      <w:r w:rsidRPr="005604C9">
        <w:rPr>
          <w:b/>
          <w:lang w:eastAsia="zh-CN"/>
        </w:rPr>
        <w:t>11/21-95r6</w:t>
      </w:r>
      <w:r w:rsidR="0039459B">
        <w:rPr>
          <w:b/>
          <w:lang w:eastAsia="zh-CN"/>
        </w:rPr>
        <w:t xml:space="preserve"> (SP#407, </w:t>
      </w:r>
      <w:r w:rsidR="0039459B" w:rsidRPr="00526BF5">
        <w:rPr>
          <w:highlight w:val="yellow"/>
          <w:lang w:val="en-US"/>
        </w:rPr>
        <w:t>No objection</w:t>
      </w:r>
      <w:r w:rsidR="0039459B">
        <w:rPr>
          <w:b/>
          <w:lang w:eastAsia="zh-CN"/>
        </w:rPr>
        <w:t>)</w:t>
      </w:r>
    </w:p>
    <w:p w14:paraId="27F7F1DC" w14:textId="77777777" w:rsidR="00BE17E9" w:rsidRPr="004B61D1" w:rsidRDefault="00BE17E9" w:rsidP="00BE17E9">
      <w:pPr>
        <w:rPr>
          <w:lang w:val="en-US" w:eastAsia="zh-CN"/>
        </w:rPr>
      </w:pPr>
      <w:r w:rsidRPr="004B61D1">
        <w:rPr>
          <w:b/>
          <w:bCs/>
          <w:lang w:val="en-US" w:eastAsia="zh-CN"/>
        </w:rPr>
        <w:t xml:space="preserve">Do you agree that: </w:t>
      </w:r>
    </w:p>
    <w:p w14:paraId="6E064582" w14:textId="77777777" w:rsidR="00BE17E9" w:rsidRPr="004B61D1" w:rsidRDefault="00BE17E9" w:rsidP="00BE17E9">
      <w:pPr>
        <w:rPr>
          <w:lang w:val="en-US" w:eastAsia="zh-CN"/>
        </w:rPr>
      </w:pPr>
      <w:r w:rsidRPr="004B61D1">
        <w:rPr>
          <w:lang w:val="en-US" w:eastAsia="zh-CN"/>
        </w:rPr>
        <w:t xml:space="preserve">SST support for an 80 MHz operating STA to operate in a non-primary 80 MHz </w:t>
      </w:r>
      <w:r w:rsidRPr="00BE17E9">
        <w:rPr>
          <w:highlight w:val="yellow"/>
          <w:lang w:val="en-US" w:eastAsia="zh-CN"/>
        </w:rPr>
        <w:t>with puncturing</w:t>
      </w:r>
      <w:r w:rsidRPr="004B61D1">
        <w:rPr>
          <w:lang w:val="en-US" w:eastAsia="zh-CN"/>
        </w:rPr>
        <w:t xml:space="preserve"> will be an R2 feature, at least for those cases where puncturing information is not communicated during association?</w:t>
      </w:r>
    </w:p>
    <w:p w14:paraId="01A57C19" w14:textId="77777777" w:rsidR="00BE17E9" w:rsidRDefault="00BE17E9" w:rsidP="00BE17E9">
      <w:pPr>
        <w:rPr>
          <w:lang w:val="en-US" w:eastAsia="zh-CN"/>
        </w:rPr>
      </w:pPr>
      <w:r w:rsidRPr="004B61D1">
        <w:rPr>
          <w:lang w:val="en-US" w:eastAsia="zh-CN"/>
        </w:rPr>
        <w:t xml:space="preserve">NOTE: </w:t>
      </w:r>
      <w:r w:rsidRPr="005604C9">
        <w:rPr>
          <w:highlight w:val="yellow"/>
          <w:lang w:val="en-US" w:eastAsia="zh-CN"/>
        </w:rPr>
        <w:t>R1 support of SST using static puncturing (i.e., where puncturing information is communicated during association) is TBD</w:t>
      </w:r>
    </w:p>
    <w:p w14:paraId="3A1312E7" w14:textId="77777777" w:rsidR="00BE17E9" w:rsidRDefault="00BE17E9" w:rsidP="00BE17E9">
      <w:pPr>
        <w:rPr>
          <w:lang w:val="en-US" w:eastAsia="zh-CN"/>
        </w:rPr>
      </w:pPr>
    </w:p>
    <w:p w14:paraId="26EF60C2" w14:textId="77777777" w:rsidR="00BE17E9" w:rsidRPr="0039459B" w:rsidRDefault="00BE17E9" w:rsidP="00BE17E9">
      <w:pPr>
        <w:pStyle w:val="CommentText"/>
        <w:rPr>
          <w:sz w:val="22"/>
          <w:szCs w:val="22"/>
          <w:lang w:eastAsia="zh-CN"/>
        </w:rPr>
      </w:pPr>
      <w:r w:rsidRPr="0039459B">
        <w:rPr>
          <w:sz w:val="22"/>
          <w:szCs w:val="22"/>
          <w:lang w:eastAsia="zh-CN"/>
        </w:rPr>
        <w:t xml:space="preserve">SST to operate in non-primary 80 MHz within primary 160 MHz (i.e., Secondary 80 MHz) is still </w:t>
      </w:r>
      <w:r w:rsidRPr="0039459B">
        <w:rPr>
          <w:sz w:val="22"/>
          <w:szCs w:val="22"/>
          <w:highlight w:val="yellow"/>
          <w:lang w:eastAsia="zh-CN"/>
        </w:rPr>
        <w:t>TBD</w:t>
      </w:r>
      <w:r w:rsidRPr="0039459B">
        <w:rPr>
          <w:sz w:val="22"/>
          <w:szCs w:val="22"/>
          <w:lang w:eastAsia="zh-CN"/>
        </w:rPr>
        <w:t>.</w:t>
      </w:r>
    </w:p>
    <w:p w14:paraId="485FAE92" w14:textId="77777777" w:rsidR="00BE17E9" w:rsidRPr="0039459B" w:rsidRDefault="00BE17E9" w:rsidP="00BE17E9">
      <w:pPr>
        <w:pStyle w:val="CommentText"/>
        <w:rPr>
          <w:sz w:val="22"/>
          <w:szCs w:val="22"/>
          <w:lang w:eastAsia="zh-CN"/>
        </w:rPr>
      </w:pPr>
    </w:p>
    <w:p w14:paraId="19B8E471" w14:textId="77777777" w:rsidR="00BE17E9" w:rsidRPr="0039459B" w:rsidRDefault="00BE17E9" w:rsidP="00BE17E9">
      <w:pPr>
        <w:pStyle w:val="CommentText"/>
        <w:rPr>
          <w:sz w:val="22"/>
          <w:szCs w:val="22"/>
          <w:lang w:eastAsia="zh-CN"/>
        </w:rPr>
      </w:pPr>
      <w:r w:rsidRPr="0039459B">
        <w:rPr>
          <w:rFonts w:hint="eastAsia"/>
          <w:sz w:val="22"/>
          <w:szCs w:val="22"/>
          <w:lang w:eastAsia="zh-CN"/>
        </w:rPr>
        <w:t>T</w:t>
      </w:r>
      <w:r w:rsidRPr="0039459B">
        <w:rPr>
          <w:sz w:val="22"/>
          <w:szCs w:val="22"/>
          <w:lang w:eastAsia="zh-CN"/>
        </w:rPr>
        <w:t xml:space="preserve">here are two subcases </w:t>
      </w:r>
      <w:r w:rsidRPr="0039459B">
        <w:rPr>
          <w:sz w:val="22"/>
          <w:szCs w:val="22"/>
          <w:highlight w:val="yellow"/>
          <w:lang w:eastAsia="zh-CN"/>
        </w:rPr>
        <w:t>TBD</w:t>
      </w:r>
      <w:r w:rsidRPr="0039459B">
        <w:rPr>
          <w:sz w:val="22"/>
          <w:szCs w:val="22"/>
          <w:lang w:eastAsia="zh-CN"/>
        </w:rPr>
        <w:t>:</w:t>
      </w:r>
    </w:p>
    <w:p w14:paraId="65208EE0" w14:textId="690903BA" w:rsidR="00BE17E9" w:rsidRPr="0039459B" w:rsidRDefault="00BE17E9" w:rsidP="00BE17E9">
      <w:pPr>
        <w:pStyle w:val="CommentText"/>
        <w:rPr>
          <w:sz w:val="22"/>
          <w:szCs w:val="22"/>
          <w:lang w:eastAsia="zh-CN"/>
        </w:rPr>
      </w:pPr>
      <w:r w:rsidRPr="0039459B">
        <w:rPr>
          <w:sz w:val="22"/>
          <w:szCs w:val="22"/>
          <w:lang w:eastAsia="zh-CN"/>
        </w:rPr>
        <w:t>Subcase 1: operate in Secondary 80 MHz without puncturing – baseline developed in 11ax</w:t>
      </w:r>
    </w:p>
    <w:p w14:paraId="2D1620AF" w14:textId="4CD3B3CF" w:rsidR="00BE17E9" w:rsidRPr="0039459B" w:rsidRDefault="00BE17E9" w:rsidP="00BE17E9">
      <w:pPr>
        <w:pStyle w:val="CommentText"/>
        <w:rPr>
          <w:sz w:val="22"/>
          <w:szCs w:val="22"/>
          <w:lang w:eastAsia="zh-CN"/>
        </w:rPr>
      </w:pPr>
      <w:r w:rsidRPr="0039459B">
        <w:rPr>
          <w:sz w:val="22"/>
          <w:szCs w:val="22"/>
          <w:lang w:eastAsia="zh-CN"/>
        </w:rPr>
        <w:t>Subcase 2: operate in Secondary 80 MHz with static preamble puncturing</w:t>
      </w:r>
    </w:p>
    <w:p w14:paraId="08C8EC7B" w14:textId="77777777" w:rsidR="00BE17E9" w:rsidRPr="0039459B" w:rsidRDefault="00BE17E9" w:rsidP="00BE17E9">
      <w:pPr>
        <w:rPr>
          <w:szCs w:val="22"/>
          <w:lang w:eastAsia="zh-CN"/>
        </w:rPr>
      </w:pPr>
    </w:p>
    <w:p w14:paraId="1F24E5E1" w14:textId="07DBE40E" w:rsidR="00BE17E9" w:rsidRPr="0039459B" w:rsidRDefault="00BE17E9" w:rsidP="00BE17E9">
      <w:pPr>
        <w:pStyle w:val="CommentText"/>
        <w:rPr>
          <w:sz w:val="22"/>
          <w:szCs w:val="22"/>
          <w:lang w:eastAsia="zh-CN"/>
        </w:rPr>
      </w:pPr>
      <w:r w:rsidRPr="0039459B">
        <w:rPr>
          <w:sz w:val="22"/>
          <w:szCs w:val="22"/>
          <w:lang w:eastAsia="zh-CN"/>
        </w:rPr>
        <w:t>This PDT follows subcase 1 – the baseline developed in 11ax.</w:t>
      </w:r>
    </w:p>
    <w:p w14:paraId="449685E7" w14:textId="77777777" w:rsidR="00BE17E9" w:rsidRDefault="00BE17E9" w:rsidP="00BE17E9">
      <w:pPr>
        <w:rPr>
          <w:lang w:val="en-US" w:eastAsia="zh-CN"/>
        </w:rPr>
      </w:pPr>
      <w:r w:rsidRPr="00473F49">
        <w:rPr>
          <w:rFonts w:hint="eastAsia"/>
          <w:highlight w:val="yellow"/>
          <w:lang w:val="en-US" w:eastAsia="zh-CN"/>
        </w:rPr>
        <w:t>D</w:t>
      </w:r>
      <w:r w:rsidRPr="00473F49">
        <w:rPr>
          <w:highlight w:val="yellow"/>
          <w:lang w:val="en-US" w:eastAsia="zh-CN"/>
        </w:rPr>
        <w:t>iscussion end</w:t>
      </w:r>
    </w:p>
    <w:p w14:paraId="0F3D092F" w14:textId="77777777" w:rsidR="00FF7D53" w:rsidRDefault="00FF7D53" w:rsidP="007F2FDA">
      <w:pPr>
        <w:rPr>
          <w:sz w:val="24"/>
          <w:szCs w:val="24"/>
        </w:rPr>
      </w:pPr>
    </w:p>
    <w:p w14:paraId="5D9BB8F2" w14:textId="77777777" w:rsidR="00BE17E9" w:rsidRDefault="00BE17E9" w:rsidP="007F2FDA">
      <w:pPr>
        <w:rPr>
          <w:sz w:val="24"/>
          <w:szCs w:val="24"/>
        </w:rPr>
      </w:pPr>
    </w:p>
    <w:p w14:paraId="339607AC" w14:textId="77777777" w:rsidR="00636906" w:rsidRPr="006F53B4" w:rsidRDefault="008A32C5" w:rsidP="00636906">
      <w:pPr>
        <w:spacing w:after="120"/>
        <w:jc w:val="both"/>
        <w:rPr>
          <w:sz w:val="24"/>
          <w:szCs w:val="24"/>
        </w:rPr>
      </w:pPr>
      <w:r w:rsidRPr="005F38F5">
        <w:rPr>
          <w:i/>
          <w:sz w:val="24"/>
          <w:szCs w:val="24"/>
          <w:highlight w:val="yellow"/>
        </w:rPr>
        <w:t xml:space="preserve">TGbe editor: </w:t>
      </w:r>
      <w:r w:rsidRPr="005F38F5">
        <w:rPr>
          <w:i/>
          <w:sz w:val="24"/>
          <w:szCs w:val="24"/>
        </w:rPr>
        <w:t>please revise the text</w:t>
      </w:r>
      <w:r w:rsidR="00590911">
        <w:rPr>
          <w:i/>
          <w:sz w:val="24"/>
          <w:szCs w:val="24"/>
        </w:rPr>
        <w:t xml:space="preserve"> in</w:t>
      </w:r>
      <w:r w:rsidRPr="005F38F5">
        <w:rPr>
          <w:i/>
          <w:sz w:val="24"/>
          <w:szCs w:val="24"/>
        </w:rPr>
        <w:t xml:space="preserve"> Sub</w:t>
      </w:r>
      <w:r>
        <w:rPr>
          <w:i/>
          <w:sz w:val="24"/>
          <w:szCs w:val="24"/>
        </w:rPr>
        <w:t>clause 36.3.2.2</w:t>
      </w:r>
      <w:r w:rsidRPr="005F38F5">
        <w:rPr>
          <w:i/>
          <w:sz w:val="24"/>
          <w:szCs w:val="24"/>
        </w:rPr>
        <w:t xml:space="preserve"> </w:t>
      </w:r>
      <w:r w:rsidR="00590911">
        <w:rPr>
          <w:i/>
          <w:sz w:val="24"/>
          <w:szCs w:val="24"/>
        </w:rPr>
        <w:t xml:space="preserve">in D0.4 </w:t>
      </w:r>
      <w:r w:rsidRPr="005F38F5">
        <w:rPr>
          <w:i/>
          <w:sz w:val="24"/>
          <w:szCs w:val="24"/>
        </w:rPr>
        <w:t>as below.</w:t>
      </w:r>
    </w:p>
    <w:p w14:paraId="1DB122C9" w14:textId="77777777" w:rsidR="006E373F" w:rsidRDefault="006E373F" w:rsidP="006E373F">
      <w:pPr>
        <w:pStyle w:val="SP1690506"/>
        <w:rPr>
          <w:rStyle w:val="SC16323600"/>
          <w:sz w:val="24"/>
          <w:szCs w:val="24"/>
        </w:rPr>
      </w:pPr>
    </w:p>
    <w:p w14:paraId="2F902F92" w14:textId="77777777" w:rsidR="00590911" w:rsidRPr="00590911" w:rsidRDefault="00590911" w:rsidP="00590911">
      <w:pPr>
        <w:rPr>
          <w:b/>
          <w:lang w:val="en-US"/>
        </w:rPr>
      </w:pPr>
      <w:r w:rsidRPr="00590911">
        <w:rPr>
          <w:b/>
          <w:lang w:val="en-US"/>
        </w:rPr>
        <w:t>36.3.2.2 Support of wide bandwidth OFDM operation</w:t>
      </w:r>
    </w:p>
    <w:p w14:paraId="497DB082" w14:textId="77777777" w:rsidR="00590911" w:rsidRPr="00590911" w:rsidRDefault="00590911" w:rsidP="00590911">
      <w:pPr>
        <w:rPr>
          <w:lang w:val="en-US"/>
        </w:rPr>
      </w:pPr>
    </w:p>
    <w:p w14:paraId="75E9351A" w14:textId="7A568CF1" w:rsidR="00590911" w:rsidRDefault="00590911" w:rsidP="00590911">
      <w:pPr>
        <w:rPr>
          <w:lang w:val="en-US"/>
        </w:rPr>
      </w:pPr>
      <w:r w:rsidRPr="00590911">
        <w:rPr>
          <w:lang w:val="en-US"/>
        </w:rPr>
        <w:t xml:space="preserve">A 20 MHz, 80 MHz, or 160 MHz operating non-AP EHT STA is a non-AP EHT STA that supports for 20 MHz, 80 MHz, or 160 MHz channel width, respectively (see 36.1.1 (Introduction to the EHT PHY)). </w:t>
      </w:r>
      <w:ins w:id="1" w:author="Yan Xin" w:date="2021-04-19T19:19:00Z">
        <w:r w:rsidR="007B0F67">
          <w:rPr>
            <w:lang w:val="en-US"/>
          </w:rPr>
          <w:t>The</w:t>
        </w:r>
      </w:ins>
      <w:del w:id="2" w:author="Yan Xin" w:date="2021-04-19T19:19:00Z">
        <w:r w:rsidRPr="0096221A" w:rsidDel="007B0F67">
          <w:rPr>
            <w:color w:val="FF0000"/>
            <w:lang w:val="en-US"/>
          </w:rPr>
          <w:delText>Currently</w:delText>
        </w:r>
      </w:del>
      <w:r w:rsidRPr="0096221A">
        <w:rPr>
          <w:color w:val="FF0000"/>
          <w:lang w:val="en-US"/>
        </w:rPr>
        <w:t xml:space="preserve"> supported channel width of a non-AP EHT STA is indicated in the EHT Capabilities element (see 9.4.2.295c.3 (EHT PHY Capabilities Information field) or Channel Width </w:t>
      </w:r>
      <w:ins w:id="3" w:author="Yan Xin" w:date="2021-04-18T22:30:00Z">
        <w:r w:rsidR="00845B5F">
          <w:rPr>
            <w:color w:val="FF0000"/>
            <w:lang w:val="en-US"/>
          </w:rPr>
          <w:t>Extention</w:t>
        </w:r>
      </w:ins>
      <w:ins w:id="4" w:author="Yan Xin 00271670" w:date="2021-04-18T22:10:00Z">
        <w:r w:rsidR="00B1574F">
          <w:rPr>
            <w:color w:val="FF0000"/>
            <w:lang w:val="en-US"/>
          </w:rPr>
          <w:t xml:space="preserve"> </w:t>
        </w:r>
      </w:ins>
      <w:r w:rsidRPr="0096221A">
        <w:rPr>
          <w:color w:val="FF0000"/>
          <w:lang w:val="en-US"/>
        </w:rPr>
        <w:t>field in an OM Control subfield (See 9.2.4.6a.</w:t>
      </w:r>
      <w:ins w:id="5" w:author="Yan Xin 00271670" w:date="2021-04-18T22:11:00Z">
        <w:r w:rsidR="00B1574F">
          <w:rPr>
            <w:color w:val="FF0000"/>
            <w:lang w:val="en-US"/>
          </w:rPr>
          <w:t>8</w:t>
        </w:r>
      </w:ins>
      <w:del w:id="6" w:author="Yan Xin 00271670" w:date="2021-04-18T22:11:00Z">
        <w:r w:rsidRPr="0096221A" w:rsidDel="00B1574F">
          <w:rPr>
            <w:color w:val="FF0000"/>
            <w:lang w:val="en-US"/>
          </w:rPr>
          <w:delText>2</w:delText>
        </w:r>
      </w:del>
      <w:r w:rsidRPr="0096221A">
        <w:rPr>
          <w:color w:val="FF0000"/>
          <w:lang w:val="en-US"/>
        </w:rPr>
        <w:t xml:space="preserve"> (</w:t>
      </w:r>
      <w:ins w:id="7" w:author="Yan Xin 00271670" w:date="2021-04-18T22:11:00Z">
        <w:r w:rsidR="00B1574F">
          <w:rPr>
            <w:color w:val="FF0000"/>
            <w:lang w:val="en-US"/>
          </w:rPr>
          <w:t xml:space="preserve">EHT </w:t>
        </w:r>
      </w:ins>
      <w:r w:rsidRPr="0096221A">
        <w:rPr>
          <w:color w:val="FF0000"/>
          <w:lang w:val="en-US"/>
        </w:rPr>
        <w:t xml:space="preserve">OM Control)) </w:t>
      </w:r>
      <w:ins w:id="8" w:author="Yan Xin" w:date="2021-04-18T22:31:00Z">
        <w:r w:rsidR="00845B5F" w:rsidRPr="00845B5F">
          <w:rPr>
            <w:color w:val="FF0000"/>
            <w:lang w:val="en-US"/>
          </w:rPr>
          <w:t>and Channel Width subfield in OM Control subfield (see 9.2.4.6a2 (OM Control))</w:t>
        </w:r>
        <w:r w:rsidR="00845B5F" w:rsidRPr="00845B5F">
          <w:rPr>
            <w:color w:val="FF0000"/>
            <w:highlight w:val="yellow"/>
            <w:lang w:val="en-US"/>
          </w:rPr>
          <w:t xml:space="preserve"> </w:t>
        </w:r>
      </w:ins>
      <w:del w:id="9" w:author="Yan Xin" w:date="2021-04-18T22:31:00Z">
        <w:r w:rsidRPr="00A57FA0" w:rsidDel="00845B5F">
          <w:rPr>
            <w:color w:val="FF0000"/>
            <w:highlight w:val="yellow"/>
            <w:lang w:val="en-US"/>
          </w:rPr>
          <w:delText>(TBD)</w:delText>
        </w:r>
      </w:del>
      <w:r w:rsidRPr="00590911">
        <w:rPr>
          <w:lang w:val="en-US"/>
        </w:rPr>
        <w:t>.</w:t>
      </w:r>
    </w:p>
    <w:p w14:paraId="0EA72A66" w14:textId="77777777" w:rsidR="00590911" w:rsidRPr="00590911" w:rsidRDefault="00590911" w:rsidP="00590911">
      <w:pPr>
        <w:rPr>
          <w:lang w:val="en-US"/>
        </w:rPr>
      </w:pPr>
    </w:p>
    <w:p w14:paraId="3E123996" w14:textId="77777777" w:rsidR="00590911" w:rsidRDefault="00590911" w:rsidP="00590911">
      <w:pPr>
        <w:rPr>
          <w:lang w:val="en-US"/>
        </w:rPr>
      </w:pPr>
      <w:r w:rsidRPr="00590911">
        <w:rPr>
          <w:lang w:val="en-US"/>
        </w:rPr>
        <w:t>A 20 MHz operating non-AP EHT STA shall be able to participate in 40 MHz, 80 MHz, 160 MHz, or 320 MHz EHT DL and UL OFDMA transmissions.</w:t>
      </w:r>
    </w:p>
    <w:p w14:paraId="5C38019D" w14:textId="77777777" w:rsidR="00590911" w:rsidRPr="00590911" w:rsidRDefault="00590911" w:rsidP="00590911">
      <w:pPr>
        <w:rPr>
          <w:lang w:val="en-US"/>
        </w:rPr>
      </w:pPr>
    </w:p>
    <w:p w14:paraId="6BA2C0DE" w14:textId="77777777" w:rsidR="00590911" w:rsidRDefault="00590911" w:rsidP="00590911">
      <w:pPr>
        <w:rPr>
          <w:lang w:val="en-US"/>
        </w:rPr>
      </w:pPr>
      <w:r w:rsidRPr="00590911">
        <w:rPr>
          <w:lang w:val="en-US"/>
        </w:rPr>
        <w:lastRenderedPageBreak/>
        <w:t>A 20 MHz operating non-AP EHT STA supports 26-tone RU, 52-tone RU, 106-tone RU, 242-tone RU 52+26-tone MRU, and 106+26-tone MRU in locations allowed in 36.3.2.5 (RU and MRU restrictions for 20 MHz operation(#3276)) when participating in EHT DL and UL OFDMA transmissions with PPDU bandwidth larger than 20 MHz. An EHT AP shall be able to allocate an RU (see 36.3.2.1 (Subcarriers and resource allocation for wideband)) or MRU (see 36.3.2.3 (Subcarriers and resource allocation for multiple RUs)) on a 20 MHz channel within the BSS bandwidth in a 40 MHz, 80 MHz, 160 MHz, or 320 MHz EHT MU or EHT TB PPDU to a 20 MHz operating non-AP EHT STA.</w:t>
      </w:r>
    </w:p>
    <w:p w14:paraId="5DCE06DF" w14:textId="77777777" w:rsidR="00590911" w:rsidRPr="00590911" w:rsidRDefault="00590911" w:rsidP="00590911">
      <w:pPr>
        <w:rPr>
          <w:lang w:val="en-US"/>
        </w:rPr>
      </w:pPr>
    </w:p>
    <w:p w14:paraId="43EA8D86" w14:textId="77777777" w:rsidR="00590911" w:rsidRPr="00590911" w:rsidRDefault="00590911" w:rsidP="00590911">
      <w:pPr>
        <w:rPr>
          <w:lang w:val="en-US"/>
        </w:rPr>
      </w:pPr>
      <w:r w:rsidRPr="00590911">
        <w:rPr>
          <w:lang w:val="en-US"/>
        </w:rPr>
        <w:t>A 20 MHz operating non-AP EHT STA shall be able to transmit the preamble and data in the allocated RU or MRU on the 20 MHz channel assigned by the EHT AP in a 40 MHz, 80 MHz, 160 MHz, or 320 MHz EHT TB PPDU.</w:t>
      </w:r>
    </w:p>
    <w:p w14:paraId="184438D4" w14:textId="77777777" w:rsidR="00FB5A2F" w:rsidRDefault="00FB5A2F" w:rsidP="00710AC4">
      <w:pPr>
        <w:rPr>
          <w:lang w:val="en-US"/>
        </w:rPr>
      </w:pPr>
    </w:p>
    <w:p w14:paraId="0C44ED1E" w14:textId="659F1981" w:rsidR="00590911" w:rsidRDefault="00590911" w:rsidP="00590911">
      <w:pPr>
        <w:rPr>
          <w:lang w:val="en-US"/>
        </w:rPr>
      </w:pPr>
      <w:r w:rsidRPr="00590911">
        <w:rPr>
          <w:lang w:val="en-US"/>
        </w:rPr>
        <w:t>A 20 MHz operating non-AP STA shall be able to support the reception of the preamble and data in the allocated RU or MRU on the 20 MHz channel assigned by the EHT AP in a 40 MHz, 80 MHz, 160 MHz, or 320 MHz EHT MU PPDU</w:t>
      </w:r>
      <w:ins w:id="10" w:author="Yujian (Ross Yu)" w:date="2021-04-20T13:47:00Z">
        <w:r w:rsidR="00BE17E9">
          <w:rPr>
            <w:lang w:val="en-US" w:eastAsia="zh-CN"/>
          </w:rPr>
          <w:t>.</w:t>
        </w:r>
      </w:ins>
      <w:r w:rsidRPr="00590911">
        <w:rPr>
          <w:lang w:val="en-US"/>
        </w:rPr>
        <w:t xml:space="preserve"> </w:t>
      </w:r>
      <w:ins w:id="11" w:author="Yan Xin" w:date="2021-04-19T19:28:00Z">
        <w:r w:rsidR="009C7CEA" w:rsidRPr="00916D30">
          <w:t>RU and MRU restrictions for 20 MHz operation are specified in 36.3.2.5 (RU and MRU restrictions for 20 MHz operation</w:t>
        </w:r>
      </w:ins>
      <w:ins w:id="12" w:author="Yan Xin" w:date="2021-04-20T21:29:00Z">
        <w:r w:rsidR="0089490D">
          <w:t>)</w:t>
        </w:r>
      </w:ins>
      <w:ins w:id="13" w:author="Yan Xin" w:date="2021-04-19T19:28:00Z">
        <w:r w:rsidR="009C7CEA">
          <w:t>.</w:t>
        </w:r>
        <w:r w:rsidR="009C7CEA" w:rsidRPr="009C046B" w:rsidDel="00916D30">
          <w:rPr>
            <w:color w:val="FF0000"/>
            <w:lang w:val="en-US"/>
          </w:rPr>
          <w:t xml:space="preserve"> </w:t>
        </w:r>
      </w:ins>
      <w:del w:id="14" w:author="Yan Xin" w:date="2021-04-18T22:32:00Z">
        <w:r w:rsidRPr="009C046B" w:rsidDel="00916D30">
          <w:rPr>
            <w:color w:val="FF0000"/>
            <w:lang w:val="en-US"/>
          </w:rPr>
          <w:delText xml:space="preserve">(some restrictions </w:delText>
        </w:r>
        <w:r w:rsidRPr="00522A97" w:rsidDel="00916D30">
          <w:rPr>
            <w:color w:val="FF0000"/>
            <w:highlight w:val="yellow"/>
            <w:lang w:val="en-US"/>
          </w:rPr>
          <w:delText>TBD)</w:delText>
        </w:r>
      </w:del>
      <w:del w:id="15" w:author="Yan Xin" w:date="2021-04-20T21:29:00Z">
        <w:r w:rsidRPr="00590911" w:rsidDel="0089490D">
          <w:rPr>
            <w:color w:val="FF0000"/>
            <w:lang w:val="en-US"/>
          </w:rPr>
          <w:delText>.</w:delText>
        </w:r>
      </w:del>
    </w:p>
    <w:p w14:paraId="4B49520B" w14:textId="77777777" w:rsidR="00590911" w:rsidRPr="00590911" w:rsidRDefault="00590911" w:rsidP="00590911">
      <w:pPr>
        <w:rPr>
          <w:lang w:val="en-US"/>
        </w:rPr>
      </w:pPr>
    </w:p>
    <w:p w14:paraId="56DD4809" w14:textId="40E08F47" w:rsidR="00590911" w:rsidRDefault="00590911" w:rsidP="00A94D1D">
      <w:pPr>
        <w:rPr>
          <w:ins w:id="16" w:author="Yujian (Ross Yu)" w:date="2021-04-19T11:51:00Z"/>
          <w:color w:val="FF0000"/>
          <w:lang w:val="en-US"/>
        </w:rPr>
      </w:pPr>
      <w:r w:rsidRPr="00590911">
        <w:rPr>
          <w:color w:val="FF0000"/>
          <w:lang w:val="en-US"/>
        </w:rPr>
        <w:t>A 20 MHz operating non-AP EHT STA shall operate in the primary 20 MHz channel</w:t>
      </w:r>
      <w:del w:id="17" w:author="Yan Xin" w:date="2021-04-18T22:46:00Z">
        <w:r w:rsidRPr="00590911" w:rsidDel="00D217C1">
          <w:rPr>
            <w:color w:val="FF0000"/>
            <w:lang w:val="en-US"/>
          </w:rPr>
          <w:delText xml:space="preserve"> with exception </w:delText>
        </w:r>
        <w:r w:rsidRPr="00B1574F" w:rsidDel="00D217C1">
          <w:rPr>
            <w:color w:val="FF0000"/>
            <w:highlight w:val="yellow"/>
            <w:lang w:val="en-US"/>
          </w:rPr>
          <w:delText>TBD</w:delText>
        </w:r>
      </w:del>
      <w:ins w:id="18" w:author="Yujian (Ross Yu)" w:date="2021-04-19T11:40:00Z">
        <w:r w:rsidR="000F083F" w:rsidRPr="000F083F">
          <w:rPr>
            <w:rFonts w:ascii="TimesNewRomanPSMT" w:hAnsi="TimesNewRomanPSMT" w:cs="TimesNewRomanPSMT"/>
            <w:sz w:val="20"/>
            <w:lang w:val="en-US"/>
          </w:rPr>
          <w:t xml:space="preserve"> </w:t>
        </w:r>
        <w:r w:rsidR="000F083F" w:rsidRPr="00684F6B">
          <w:rPr>
            <w:szCs w:val="22"/>
            <w:lang w:val="en-US"/>
          </w:rPr>
          <w:t xml:space="preserve">except when the 20MHz operating non-AP </w:t>
        </w:r>
      </w:ins>
      <w:ins w:id="19" w:author="Yujian (Ross Yu)" w:date="2021-04-21T08:03:00Z">
        <w:r w:rsidR="005F09BE">
          <w:rPr>
            <w:szCs w:val="22"/>
            <w:lang w:val="en-US"/>
          </w:rPr>
          <w:t>EHT</w:t>
        </w:r>
      </w:ins>
      <w:ins w:id="20" w:author="Yujian (Ross Yu)" w:date="2021-04-19T11:40:00Z">
        <w:r w:rsidR="000F083F" w:rsidRPr="00684F6B">
          <w:rPr>
            <w:szCs w:val="22"/>
            <w:lang w:val="en-US"/>
          </w:rPr>
          <w:t xml:space="preserve"> STA sets dot11HESubchannelSelectiveTransmissionImplemented equal to true</w:t>
        </w:r>
      </w:ins>
      <w:ins w:id="21" w:author="Yan Xin" w:date="2021-04-20T22:09:00Z">
        <w:r w:rsidR="00CA5962" w:rsidRPr="00CA5962">
          <w:rPr>
            <w:szCs w:val="22"/>
            <w:lang w:val="en-US"/>
          </w:rPr>
          <w:t xml:space="preserve"> </w:t>
        </w:r>
        <w:r w:rsidR="00CA5962" w:rsidRPr="00684F6B">
          <w:rPr>
            <w:szCs w:val="22"/>
            <w:lang w:val="en-US"/>
          </w:rPr>
          <w:t>and there exists no preamble puncturing</w:t>
        </w:r>
      </w:ins>
      <w:ins w:id="22" w:author="Yujian (Ross Yu)" w:date="2021-04-19T11:40:00Z">
        <w:r w:rsidR="000F083F" w:rsidRPr="00684F6B">
          <w:rPr>
            <w:szCs w:val="22"/>
            <w:lang w:val="en-US"/>
          </w:rPr>
          <w:t>.</w:t>
        </w:r>
      </w:ins>
      <w:ins w:id="23" w:author="Yujian (Ross Yu)" w:date="2021-04-19T11:42:00Z">
        <w:r w:rsidR="00A94D1D" w:rsidRPr="00684F6B">
          <w:rPr>
            <w:szCs w:val="22"/>
            <w:lang w:val="en-US"/>
          </w:rPr>
          <w:t xml:space="preserve"> </w:t>
        </w:r>
      </w:ins>
      <w:ins w:id="24" w:author="Yujian (Ross Yu)" w:date="2021-04-19T11:40:00Z">
        <w:r w:rsidR="000F083F" w:rsidRPr="00684F6B">
          <w:rPr>
            <w:szCs w:val="22"/>
            <w:lang w:val="en-US"/>
          </w:rPr>
          <w:t>In this case, the 20 MHz operating non-AP EHT STA may operate in any 20 MHz channel within</w:t>
        </w:r>
      </w:ins>
      <w:ins w:id="25" w:author="Yujian (Ross Yu)" w:date="2021-04-19T11:41:00Z">
        <w:r w:rsidR="000F083F" w:rsidRPr="00684F6B">
          <w:rPr>
            <w:szCs w:val="22"/>
            <w:lang w:val="en-US"/>
          </w:rPr>
          <w:t xml:space="preserve"> </w:t>
        </w:r>
      </w:ins>
      <w:ins w:id="26" w:author="Yan Xin" w:date="2021-04-19T20:30:00Z">
        <w:r w:rsidR="00574792">
          <w:rPr>
            <w:szCs w:val="22"/>
            <w:lang w:val="en-US"/>
          </w:rPr>
          <w:t xml:space="preserve">the BSS bandwidth of 80 MHz or 160 MHz, or within </w:t>
        </w:r>
      </w:ins>
      <w:ins w:id="27" w:author="Yan Xin" w:date="2021-04-19T19:33:00Z">
        <w:r w:rsidR="00684F6B" w:rsidRPr="00684F6B">
          <w:rPr>
            <w:szCs w:val="22"/>
            <w:lang w:val="en-US"/>
          </w:rPr>
          <w:t>the p</w:t>
        </w:r>
      </w:ins>
      <w:ins w:id="28" w:author="Yujian (Ross Yu)" w:date="2021-04-19T11:41:00Z">
        <w:r w:rsidR="000F083F" w:rsidRPr="00684F6B">
          <w:rPr>
            <w:szCs w:val="22"/>
            <w:lang w:val="en-US"/>
          </w:rPr>
          <w:t>rimary</w:t>
        </w:r>
      </w:ins>
      <w:ins w:id="29" w:author="Yan Xin" w:date="2021-04-19T20:10:00Z">
        <w:r w:rsidR="00AE4C8A">
          <w:rPr>
            <w:szCs w:val="22"/>
            <w:lang w:val="en-US"/>
          </w:rPr>
          <w:t xml:space="preserve"> </w:t>
        </w:r>
      </w:ins>
      <w:ins w:id="30" w:author="Yujian (Ross Yu)" w:date="2021-04-19T11:41:00Z">
        <w:r w:rsidR="000F083F" w:rsidRPr="00684F6B">
          <w:rPr>
            <w:szCs w:val="22"/>
            <w:lang w:val="en-US"/>
          </w:rPr>
          <w:t xml:space="preserve">160 MHz </w:t>
        </w:r>
      </w:ins>
      <w:ins w:id="31" w:author="Yan Xin" w:date="2021-04-19T20:08:00Z">
        <w:r w:rsidR="00574792">
          <w:rPr>
            <w:szCs w:val="22"/>
            <w:lang w:val="en-US"/>
          </w:rPr>
          <w:t>when</w:t>
        </w:r>
      </w:ins>
      <w:ins w:id="32" w:author="Yujian (Ross Yu)" w:date="2021-04-19T11:40:00Z">
        <w:r w:rsidR="000F083F" w:rsidRPr="00684F6B">
          <w:rPr>
            <w:szCs w:val="22"/>
            <w:lang w:val="en-US"/>
          </w:rPr>
          <w:t xml:space="preserve"> the BSS bandwidth </w:t>
        </w:r>
      </w:ins>
      <w:ins w:id="33" w:author="Yan Xin" w:date="2021-04-19T20:30:00Z">
        <w:r w:rsidR="00574792">
          <w:rPr>
            <w:szCs w:val="22"/>
            <w:lang w:val="en-US"/>
          </w:rPr>
          <w:t xml:space="preserve">320 MHz </w:t>
        </w:r>
      </w:ins>
      <w:ins w:id="34" w:author="Yujian (Ross Yu)" w:date="2021-04-19T11:40:00Z">
        <w:r w:rsidR="000F083F" w:rsidRPr="00684F6B">
          <w:rPr>
            <w:szCs w:val="22"/>
            <w:lang w:val="en-US"/>
          </w:rPr>
          <w:t>by following the procedure in 26.8.7 (HE subchannel selective transmission)</w:t>
        </w:r>
      </w:ins>
      <w:r w:rsidRPr="00684F6B">
        <w:rPr>
          <w:color w:val="FF0000"/>
          <w:szCs w:val="22"/>
          <w:lang w:val="en-US"/>
        </w:rPr>
        <w:t>.</w:t>
      </w:r>
    </w:p>
    <w:p w14:paraId="22DB5B14" w14:textId="77777777" w:rsidR="00A94D1D" w:rsidRDefault="00A94D1D" w:rsidP="00A94D1D">
      <w:pPr>
        <w:rPr>
          <w:ins w:id="35" w:author="Yujian (Ross Yu)" w:date="2021-04-19T11:51:00Z"/>
          <w:color w:val="FF0000"/>
          <w:lang w:val="en-US"/>
        </w:rPr>
      </w:pPr>
    </w:p>
    <w:p w14:paraId="5441D3F3" w14:textId="117A14CE" w:rsidR="00A94D1D" w:rsidRDefault="00A94D1D" w:rsidP="00A94D1D">
      <w:pPr>
        <w:rPr>
          <w:lang w:val="en-US"/>
        </w:rPr>
      </w:pPr>
      <w:ins w:id="36" w:author="Yujian (Ross Yu)" w:date="2021-04-19T11:51:00Z">
        <w:r w:rsidRPr="00590911">
          <w:rPr>
            <w:color w:val="FF0000"/>
            <w:lang w:val="en-US"/>
          </w:rPr>
          <w:t xml:space="preserve">An EHT AP shall not allocate an RU outside of the primary </w:t>
        </w:r>
        <w:r>
          <w:rPr>
            <w:color w:val="FF0000"/>
            <w:lang w:val="en-US"/>
          </w:rPr>
          <w:t>2</w:t>
        </w:r>
        <w:r w:rsidRPr="00590911">
          <w:rPr>
            <w:color w:val="FF0000"/>
            <w:lang w:val="en-US"/>
          </w:rPr>
          <w:t>0 MHz in a</w:t>
        </w:r>
        <w:r>
          <w:rPr>
            <w:color w:val="FF0000"/>
            <w:lang w:val="en-US"/>
          </w:rPr>
          <w:t>n</w:t>
        </w:r>
        <w:r w:rsidRPr="00590911">
          <w:rPr>
            <w:color w:val="FF0000"/>
            <w:lang w:val="en-US"/>
          </w:rPr>
          <w:t xml:space="preserve"> </w:t>
        </w:r>
        <w:r>
          <w:rPr>
            <w:color w:val="FF0000"/>
            <w:lang w:val="en-US"/>
          </w:rPr>
          <w:t xml:space="preserve">80 MHz or </w:t>
        </w:r>
        <w:r w:rsidRPr="00590911">
          <w:rPr>
            <w:color w:val="FF0000"/>
            <w:lang w:val="en-US"/>
          </w:rPr>
          <w:t xml:space="preserve">160 MHz or 320 MHz EHT MU or EHT TB PPDU to an </w:t>
        </w:r>
        <w:r>
          <w:rPr>
            <w:color w:val="FF0000"/>
            <w:lang w:val="en-US"/>
          </w:rPr>
          <w:t>2</w:t>
        </w:r>
        <w:r w:rsidRPr="00590911">
          <w:rPr>
            <w:color w:val="FF0000"/>
            <w:lang w:val="en-US"/>
          </w:rPr>
          <w:t xml:space="preserve">0 MHz operating non-AP EHT STA if the </w:t>
        </w:r>
      </w:ins>
      <w:ins w:id="37" w:author="Yujian (Ross Yu)" w:date="2021-04-20T06:57:00Z">
        <w:r w:rsidR="00D05547">
          <w:rPr>
            <w:color w:val="FF0000"/>
            <w:lang w:val="en-US"/>
          </w:rPr>
          <w:t>2</w:t>
        </w:r>
      </w:ins>
      <w:ins w:id="38" w:author="Yujian (Ross Yu)" w:date="2021-04-19T11:51:00Z">
        <w:r w:rsidRPr="00590911">
          <w:rPr>
            <w:color w:val="FF0000"/>
            <w:lang w:val="en-US"/>
          </w:rPr>
          <w:t>0 MHz operating non-AP EHT STA has not set up SST operation on the nonprimary</w:t>
        </w:r>
        <w:r>
          <w:rPr>
            <w:color w:val="FF0000"/>
            <w:lang w:val="en-US"/>
          </w:rPr>
          <w:t xml:space="preserve"> 2</w:t>
        </w:r>
        <w:r w:rsidRPr="00590911">
          <w:rPr>
            <w:color w:val="FF0000"/>
            <w:lang w:val="en-US"/>
          </w:rPr>
          <w:t>0 MHz channel with the EHT AP</w:t>
        </w:r>
      </w:ins>
    </w:p>
    <w:p w14:paraId="02216B86" w14:textId="77777777" w:rsidR="00590911" w:rsidRDefault="00590911" w:rsidP="00590911">
      <w:pPr>
        <w:rPr>
          <w:lang w:val="en-US"/>
        </w:rPr>
      </w:pPr>
    </w:p>
    <w:p w14:paraId="4FAB352D" w14:textId="77777777" w:rsidR="00A94D1D" w:rsidRDefault="00590911" w:rsidP="00590911">
      <w:pPr>
        <w:rPr>
          <w:ins w:id="39" w:author="Yujian (Ross Yu)" w:date="2021-04-20T06:58:00Z"/>
          <w:lang w:val="en-US"/>
        </w:rPr>
      </w:pPr>
      <w:r w:rsidRPr="00590911">
        <w:rPr>
          <w:lang w:val="en-US"/>
        </w:rPr>
        <w:t xml:space="preserve">An 80 MHz operating non-AP EHT STA shall be able to participate in 160 MHz and 320 MHz, EHT DL and UL OFDMA transmissions. An EHT AP shall be able to allocate an RU (see 36.3.2.1 (Subcarriers and resource allocation for wideband) or MRU (see 36.3.2.3 (Subcarriers and resource allocation for multiple RUs)) on one 80 MHz channel within the BSS bandwidth in a 160 MHz or 320 MHz EHT MU or EHT TB PPDU to an 80 MHz operating non-AP EHT STA. </w:t>
      </w:r>
    </w:p>
    <w:p w14:paraId="137CDA70" w14:textId="77777777" w:rsidR="00D05547" w:rsidRDefault="00D05547" w:rsidP="00590911">
      <w:pPr>
        <w:rPr>
          <w:ins w:id="40" w:author="Yujian (Ross Yu)" w:date="2021-04-19T11:48:00Z"/>
          <w:lang w:val="en-US"/>
        </w:rPr>
      </w:pPr>
    </w:p>
    <w:p w14:paraId="68A46B1D" w14:textId="778E1E50" w:rsidR="00A94D1D" w:rsidRPr="002D2771" w:rsidRDefault="00A94D1D" w:rsidP="00A94D1D">
      <w:pPr>
        <w:rPr>
          <w:ins w:id="41" w:author="Yujian (Ross Yu)" w:date="2021-04-19T11:49:00Z"/>
          <w:szCs w:val="22"/>
          <w:lang w:val="en-US"/>
        </w:rPr>
      </w:pPr>
      <w:ins w:id="42" w:author="Yujian (Ross Yu)" w:date="2021-04-19T11:48:00Z">
        <w:r w:rsidRPr="002D2771">
          <w:rPr>
            <w:color w:val="FF0000"/>
            <w:szCs w:val="22"/>
            <w:lang w:val="en-US"/>
          </w:rPr>
          <w:t xml:space="preserve">An 80 MHz operating non-AP EHT STA shall operate in the primary 80 MHz channel except </w:t>
        </w:r>
        <w:r w:rsidRPr="002D2771">
          <w:rPr>
            <w:szCs w:val="22"/>
            <w:lang w:val="en-US"/>
          </w:rPr>
          <w:t xml:space="preserve">when the 80MHz operating non-AP </w:t>
        </w:r>
      </w:ins>
      <w:ins w:id="43" w:author="Yujian (Ross Yu)" w:date="2021-04-21T08:03:00Z">
        <w:r w:rsidR="005F09BE">
          <w:rPr>
            <w:szCs w:val="22"/>
            <w:lang w:val="en-US"/>
          </w:rPr>
          <w:t>EHT</w:t>
        </w:r>
      </w:ins>
      <w:ins w:id="44" w:author="Yujian (Ross Yu)" w:date="2021-04-19T11:48:00Z">
        <w:r w:rsidRPr="002D2771">
          <w:rPr>
            <w:szCs w:val="22"/>
            <w:lang w:val="en-US"/>
          </w:rPr>
          <w:t xml:space="preserve"> STA sets dot11HESubchannelSelectiveTransmissionImplemented equal to true and there exists no preamble puncturing.</w:t>
        </w:r>
      </w:ins>
      <w:ins w:id="45" w:author="Yujian (Ross Yu)" w:date="2021-04-19T11:49:00Z">
        <w:r w:rsidRPr="002D2771">
          <w:rPr>
            <w:szCs w:val="22"/>
            <w:lang w:val="en-US"/>
          </w:rPr>
          <w:t xml:space="preserve"> In this case, the 80 MHz operating non-AP EHT STA may operate in any 80 MHz channel within Primary 160 MHz of the BSS bandwidth by following the procedure in 26.8.7 (HE subchannel selective transmission)</w:t>
        </w:r>
        <w:r w:rsidRPr="002D2771">
          <w:rPr>
            <w:color w:val="FF0000"/>
            <w:szCs w:val="22"/>
            <w:lang w:val="en-US"/>
          </w:rPr>
          <w:t>.</w:t>
        </w:r>
      </w:ins>
    </w:p>
    <w:p w14:paraId="3BA09B05" w14:textId="77777777" w:rsidR="00A94D1D" w:rsidRDefault="00A94D1D" w:rsidP="00590911">
      <w:pPr>
        <w:rPr>
          <w:ins w:id="46" w:author="Yujian (Ross Yu)" w:date="2021-04-19T11:48:00Z"/>
          <w:lang w:val="en-US"/>
        </w:rPr>
      </w:pPr>
    </w:p>
    <w:p w14:paraId="57269685" w14:textId="7623CEB2" w:rsidR="00590911" w:rsidRDefault="00590911" w:rsidP="00590911">
      <w:pPr>
        <w:rPr>
          <w:lang w:val="en-US"/>
        </w:rPr>
      </w:pPr>
      <w:r w:rsidRPr="00590911">
        <w:rPr>
          <w:color w:val="FF0000"/>
          <w:lang w:val="en-US"/>
        </w:rPr>
        <w:t>An EHT AP shall not allocate an RU outside of the primary 80 MHz in a 160 MHz or 320 MHz EHT MU or EHT TB PPDU to an 80 MHz operating non-AP EHT STA if the 80 MHz operating non-AP EHT STA has not set up SST operation on the nonprimary 80 MHz channel with the EHT AP</w:t>
      </w:r>
      <w:del w:id="47" w:author="Yan Xin 00271670" w:date="2021-04-16T13:34:00Z">
        <w:r w:rsidRPr="00590911" w:rsidDel="00F75F91">
          <w:rPr>
            <w:color w:val="FF0000"/>
            <w:lang w:val="en-US"/>
          </w:rPr>
          <w:delText xml:space="preserve"> (</w:delText>
        </w:r>
        <w:r w:rsidRPr="00F75F91" w:rsidDel="00F75F91">
          <w:rPr>
            <w:color w:val="FF0000"/>
            <w:highlight w:val="yellow"/>
            <w:lang w:val="en-US"/>
          </w:rPr>
          <w:delText>TBD</w:delText>
        </w:r>
        <w:r w:rsidRPr="00590911" w:rsidDel="00F75F91">
          <w:rPr>
            <w:color w:val="FF0000"/>
            <w:lang w:val="en-US"/>
          </w:rPr>
          <w:delText>)</w:delText>
        </w:r>
      </w:del>
      <w:r w:rsidRPr="00590911">
        <w:rPr>
          <w:lang w:val="en-US"/>
        </w:rPr>
        <w:t>.</w:t>
      </w:r>
    </w:p>
    <w:p w14:paraId="7E6957EA" w14:textId="77777777" w:rsidR="00590911" w:rsidRPr="00590911" w:rsidRDefault="00590911" w:rsidP="00590911">
      <w:pPr>
        <w:rPr>
          <w:lang w:val="en-US"/>
        </w:rPr>
      </w:pPr>
    </w:p>
    <w:p w14:paraId="2A5E968F" w14:textId="77777777" w:rsidR="00590911" w:rsidRDefault="00590911" w:rsidP="00590911">
      <w:pPr>
        <w:rPr>
          <w:lang w:val="en-US"/>
        </w:rPr>
      </w:pPr>
      <w:r w:rsidRPr="00590911">
        <w:rPr>
          <w:lang w:val="en-US"/>
        </w:rPr>
        <w:t>An 80 MHz operating non-AP EHT STA shall support all RU and MRU sizes within its operating 80 MHz channel when participating in 160 MHz or 320 MHz EHT DL and UL OFDMA transmissions.</w:t>
      </w:r>
    </w:p>
    <w:p w14:paraId="09C2AAD1" w14:textId="77777777" w:rsidR="00590911" w:rsidRPr="00590911" w:rsidRDefault="00590911" w:rsidP="00590911">
      <w:pPr>
        <w:rPr>
          <w:lang w:val="en-US"/>
        </w:rPr>
      </w:pPr>
    </w:p>
    <w:p w14:paraId="0C1FD69E" w14:textId="77777777" w:rsidR="00590911" w:rsidRDefault="00590911" w:rsidP="00590911">
      <w:pPr>
        <w:rPr>
          <w:lang w:val="en-US"/>
        </w:rPr>
      </w:pPr>
      <w:r w:rsidRPr="00590911">
        <w:rPr>
          <w:lang w:val="en-US"/>
        </w:rPr>
        <w:t>An 80 MHz operating non-AP EHT STA shall be able to transmit the preamble and data in the allocated RU or MRU on the 80 MHz channel assigned by the EHT AP in a 160 MHz or 320 MHz EHT TB PPDU.</w:t>
      </w:r>
    </w:p>
    <w:p w14:paraId="3C7911D6" w14:textId="77777777" w:rsidR="00590911" w:rsidRPr="00590911" w:rsidRDefault="00590911" w:rsidP="00590911">
      <w:pPr>
        <w:rPr>
          <w:lang w:val="en-US"/>
        </w:rPr>
      </w:pPr>
    </w:p>
    <w:p w14:paraId="0BAE1F8E" w14:textId="2CD90A1C" w:rsidR="00590911" w:rsidRDefault="00590911" w:rsidP="00590911">
      <w:pPr>
        <w:rPr>
          <w:lang w:val="en-US"/>
        </w:rPr>
      </w:pPr>
      <w:r w:rsidRPr="00590911">
        <w:rPr>
          <w:lang w:val="en-US"/>
        </w:rPr>
        <w:t>An 80 MHz operating non-AP STA shall be able to support the reception of the preamble and data in the allocated RU or MRU on the 80 MHz channel assigned by the EHT AP in a 160 MHz or 320 MHz EHT MU PPDU</w:t>
      </w:r>
      <w:del w:id="48" w:author="Yan Xin" w:date="2021-04-18T22:34:00Z">
        <w:r w:rsidRPr="00590911" w:rsidDel="00916D30">
          <w:rPr>
            <w:lang w:val="en-US"/>
          </w:rPr>
          <w:delText xml:space="preserve"> </w:delText>
        </w:r>
        <w:r w:rsidRPr="00590911" w:rsidDel="00916D30">
          <w:rPr>
            <w:color w:val="FF0000"/>
            <w:lang w:val="en-US"/>
          </w:rPr>
          <w:delText xml:space="preserve">(some restrictions </w:delText>
        </w:r>
        <w:r w:rsidRPr="00522A97" w:rsidDel="00916D30">
          <w:rPr>
            <w:color w:val="FF0000"/>
            <w:highlight w:val="yellow"/>
            <w:lang w:val="en-US"/>
          </w:rPr>
          <w:delText>TBD</w:delText>
        </w:r>
        <w:r w:rsidRPr="00590911" w:rsidDel="00916D30">
          <w:rPr>
            <w:color w:val="FF0000"/>
            <w:lang w:val="en-US"/>
          </w:rPr>
          <w:delText>)</w:delText>
        </w:r>
      </w:del>
      <w:r w:rsidRPr="00590911">
        <w:rPr>
          <w:lang w:val="en-US"/>
        </w:rPr>
        <w:t>.</w:t>
      </w:r>
    </w:p>
    <w:p w14:paraId="31FD31C6" w14:textId="77777777" w:rsidR="00590911" w:rsidRPr="00590911" w:rsidRDefault="00590911" w:rsidP="00590911">
      <w:pPr>
        <w:rPr>
          <w:lang w:val="en-US"/>
        </w:rPr>
      </w:pPr>
    </w:p>
    <w:p w14:paraId="596B52B1" w14:textId="7BF9F571" w:rsidR="00590911" w:rsidRDefault="00590911" w:rsidP="00590911">
      <w:pPr>
        <w:rPr>
          <w:lang w:val="en-US"/>
        </w:rPr>
      </w:pPr>
      <w:r w:rsidRPr="00590911">
        <w:rPr>
          <w:lang w:val="en-US"/>
        </w:rPr>
        <w:lastRenderedPageBreak/>
        <w:t xml:space="preserve">A 160 MHz operating non-AP EHT STA shall be able to participate in 320 MHz EHT DL and UL OFDMA transmissions. An EHT AP shall be able to allocate an RU or MRU on the primary 160 MHz channel within the BSS bandwidth in a 320 MHz EHT MU or EHT TB PPDU to a 160 MHz operating non-AP EHT STA. </w:t>
      </w:r>
      <w:r w:rsidRPr="00590911">
        <w:rPr>
          <w:color w:val="FF0000"/>
          <w:lang w:val="en-US"/>
        </w:rPr>
        <w:t xml:space="preserve">An EHT AP shall not allocate an RU or MRU on the secondary 160 MHz in a 320 MHz EHT MU or EHT TB PPDU to a 160 MHz operating non-AP EHT STA if the 160 MHz operating non-AP EHT STA has not set up SST operation on the secondary 160 MHz channel with the EHT AP </w:t>
      </w:r>
      <w:del w:id="49" w:author="Yan Xin" w:date="2021-04-18T22:51:00Z">
        <w:r w:rsidRPr="00D21968" w:rsidDel="00EE03DC">
          <w:rPr>
            <w:color w:val="FF0000"/>
            <w:highlight w:val="yellow"/>
            <w:lang w:val="en-US"/>
          </w:rPr>
          <w:delText>(TBD)</w:delText>
        </w:r>
      </w:del>
      <w:r w:rsidRPr="00590911">
        <w:rPr>
          <w:lang w:val="en-US"/>
        </w:rPr>
        <w:t>.</w:t>
      </w:r>
    </w:p>
    <w:p w14:paraId="0550415F" w14:textId="77777777" w:rsidR="00590911" w:rsidRPr="00590911" w:rsidRDefault="00590911" w:rsidP="00590911">
      <w:pPr>
        <w:rPr>
          <w:lang w:val="en-US"/>
        </w:rPr>
      </w:pPr>
    </w:p>
    <w:p w14:paraId="72E890A8" w14:textId="77777777" w:rsidR="00590911" w:rsidRDefault="00590911" w:rsidP="00590911">
      <w:pPr>
        <w:rPr>
          <w:lang w:val="en-US"/>
        </w:rPr>
      </w:pPr>
      <w:r w:rsidRPr="00590911">
        <w:rPr>
          <w:lang w:val="en-US"/>
        </w:rPr>
        <w:t>A 160 MHz operating non-AP EHT STA shall support all RU and MRU sizes within its operating 160 MHz channel when participating in 320 MHz EHT DL and UL OFDMA transmissions.</w:t>
      </w:r>
    </w:p>
    <w:p w14:paraId="5F02713E" w14:textId="77777777" w:rsidR="00590911" w:rsidRPr="00590911" w:rsidRDefault="00590911" w:rsidP="00590911">
      <w:pPr>
        <w:rPr>
          <w:lang w:val="en-US"/>
        </w:rPr>
      </w:pPr>
    </w:p>
    <w:p w14:paraId="7BBF4D3C" w14:textId="77777777" w:rsidR="00590911" w:rsidRDefault="00590911" w:rsidP="00590911">
      <w:pPr>
        <w:rPr>
          <w:lang w:val="en-US"/>
        </w:rPr>
      </w:pPr>
      <w:r w:rsidRPr="00590911">
        <w:rPr>
          <w:lang w:val="en-US"/>
        </w:rPr>
        <w:t>A 160 MHz operating non-AP EHT STA shall be able to transmit the preamble and data in the allocated RU or MRU on the 160 MHz channel assigned by the EHT AP in a 320 MHz EHT TB PPDU.</w:t>
      </w:r>
    </w:p>
    <w:p w14:paraId="7502DE58" w14:textId="77777777" w:rsidR="00590911" w:rsidRPr="00590911" w:rsidRDefault="00590911" w:rsidP="00590911">
      <w:pPr>
        <w:rPr>
          <w:lang w:val="en-US"/>
        </w:rPr>
      </w:pPr>
    </w:p>
    <w:p w14:paraId="0A18D760" w14:textId="192D04FB" w:rsidR="00FB5A2F" w:rsidRDefault="00590911" w:rsidP="00590911">
      <w:pPr>
        <w:rPr>
          <w:lang w:val="en-US"/>
        </w:rPr>
      </w:pPr>
      <w:r w:rsidRPr="00590911">
        <w:rPr>
          <w:lang w:val="en-US"/>
        </w:rPr>
        <w:t>A 160 MHz operating non-AP STA shall be able to support the reception of the preamble and data in the allocated RU or MRU on the 160 MHz channel assigned by an EHT AP in a 320 MHz EHT MU PPDU</w:t>
      </w:r>
      <w:del w:id="50" w:author="Yan Xin" w:date="2021-04-18T22:35:00Z">
        <w:r w:rsidRPr="00590911" w:rsidDel="00916D30">
          <w:rPr>
            <w:lang w:val="en-US"/>
          </w:rPr>
          <w:delText xml:space="preserve"> </w:delText>
        </w:r>
        <w:r w:rsidRPr="00590911" w:rsidDel="00916D30">
          <w:rPr>
            <w:color w:val="FF0000"/>
            <w:lang w:val="en-US"/>
          </w:rPr>
          <w:delText xml:space="preserve">(some restrictions </w:delText>
        </w:r>
        <w:r w:rsidRPr="00522A97" w:rsidDel="00916D30">
          <w:rPr>
            <w:color w:val="FF0000"/>
            <w:highlight w:val="yellow"/>
            <w:lang w:val="en-US"/>
          </w:rPr>
          <w:delText>TBD</w:delText>
        </w:r>
        <w:r w:rsidRPr="00590911" w:rsidDel="00916D30">
          <w:rPr>
            <w:color w:val="FF0000"/>
            <w:lang w:val="en-US"/>
          </w:rPr>
          <w:delText>)</w:delText>
        </w:r>
      </w:del>
      <w:r w:rsidRPr="00590911">
        <w:rPr>
          <w:lang w:val="en-US"/>
        </w:rPr>
        <w:t>.</w:t>
      </w:r>
    </w:p>
    <w:p w14:paraId="760B25A9" w14:textId="77777777" w:rsidR="007A35A1" w:rsidRDefault="007A35A1" w:rsidP="00710AC4">
      <w:pPr>
        <w:rPr>
          <w:lang w:val="en-US"/>
        </w:rPr>
      </w:pPr>
    </w:p>
    <w:p w14:paraId="24B0AF8B" w14:textId="77777777" w:rsidR="00590911" w:rsidRDefault="00590911" w:rsidP="00710AC4">
      <w:pPr>
        <w:rPr>
          <w:lang w:val="en-US"/>
        </w:rPr>
      </w:pPr>
    </w:p>
    <w:p w14:paraId="294B37BF" w14:textId="77777777" w:rsidR="00590911" w:rsidRDefault="00590911" w:rsidP="00710AC4">
      <w:pPr>
        <w:rPr>
          <w:lang w:val="en-US"/>
        </w:rPr>
      </w:pPr>
    </w:p>
    <w:p w14:paraId="45A66278" w14:textId="77777777" w:rsidR="007A35A1" w:rsidRDefault="007A35A1" w:rsidP="00710AC4">
      <w:pPr>
        <w:rPr>
          <w:lang w:val="en-US"/>
        </w:rPr>
      </w:pPr>
    </w:p>
    <w:p w14:paraId="336290AE" w14:textId="5CE8C492" w:rsidR="007A35A1" w:rsidRDefault="007A35A1" w:rsidP="00710AC4">
      <w:pPr>
        <w:rPr>
          <w:lang w:val="en-US"/>
        </w:rPr>
      </w:pPr>
    </w:p>
    <w:p w14:paraId="67552598" w14:textId="77777777" w:rsidR="007B15C0" w:rsidRDefault="007B15C0" w:rsidP="00710AC4">
      <w:pPr>
        <w:rPr>
          <w:lang w:val="en-US"/>
        </w:rPr>
      </w:pPr>
    </w:p>
    <w:p w14:paraId="0DF40ED2" w14:textId="77777777" w:rsidR="007B15C0" w:rsidRPr="00710AC4" w:rsidRDefault="007B15C0" w:rsidP="00710AC4">
      <w:pPr>
        <w:rPr>
          <w:lang w:val="en-US"/>
        </w:rPr>
      </w:pPr>
    </w:p>
    <w:p w14:paraId="66E93852" w14:textId="7354B61C" w:rsidR="00801869" w:rsidRDefault="00801869" w:rsidP="00710AC4">
      <w:pPr>
        <w:rPr>
          <w:sz w:val="24"/>
          <w:szCs w:val="24"/>
        </w:rPr>
      </w:pPr>
    </w:p>
    <w:sectPr w:rsidR="00801869" w:rsidSect="00620EB6">
      <w:headerReference w:type="default" r:id="rId8"/>
      <w:footerReference w:type="default" r:id="rId9"/>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D724E" w14:textId="77777777" w:rsidR="005F2D2D" w:rsidRDefault="005F2D2D">
      <w:r>
        <w:separator/>
      </w:r>
    </w:p>
  </w:endnote>
  <w:endnote w:type="continuationSeparator" w:id="0">
    <w:p w14:paraId="6012AA3F" w14:textId="77777777" w:rsidR="005F2D2D" w:rsidRDefault="005F2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1" w:usb1="08080000" w:usb2="00000010" w:usb3="00000000" w:csb0="00100000"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AF88C" w14:textId="2D40294F" w:rsidR="00E12776" w:rsidRDefault="005F2D2D" w:rsidP="00A525F0">
    <w:pPr>
      <w:pStyle w:val="Footer"/>
      <w:tabs>
        <w:tab w:val="clear" w:pos="6480"/>
        <w:tab w:val="center" w:pos="4820"/>
        <w:tab w:val="left" w:pos="6237"/>
        <w:tab w:val="right" w:pos="9360"/>
      </w:tabs>
    </w:pPr>
    <w:r>
      <w:fldChar w:fldCharType="begin"/>
    </w:r>
    <w:r>
      <w:instrText xml:space="preserve"> SUBJECT  \* MERGEFORMAT </w:instrText>
    </w:r>
    <w:r>
      <w:fldChar w:fldCharType="separate"/>
    </w:r>
    <w:r w:rsidR="00E12776">
      <w:t>Submission</w:t>
    </w:r>
    <w:r>
      <w:fldChar w:fldCharType="end"/>
    </w:r>
    <w:r w:rsidR="00E12776">
      <w:t xml:space="preserve"> </w:t>
    </w:r>
    <w:r w:rsidR="00E12776">
      <w:tab/>
      <w:t xml:space="preserve">Page </w:t>
    </w:r>
    <w:r w:rsidR="004C3CB9">
      <w:fldChar w:fldCharType="begin"/>
    </w:r>
    <w:r w:rsidR="00E12776">
      <w:instrText xml:space="preserve">page </w:instrText>
    </w:r>
    <w:r w:rsidR="004C3CB9">
      <w:fldChar w:fldCharType="separate"/>
    </w:r>
    <w:r w:rsidR="00CA5962">
      <w:rPr>
        <w:noProof/>
      </w:rPr>
      <w:t>1</w:t>
    </w:r>
    <w:r w:rsidR="004C3CB9">
      <w:rPr>
        <w:noProof/>
      </w:rPr>
      <w:fldChar w:fldCharType="end"/>
    </w:r>
    <w:r w:rsidR="00710AC4">
      <w:tab/>
      <w:t xml:space="preserve">     Yan Xin</w:t>
    </w:r>
    <w:r w:rsidR="002D2771">
      <w:t xml:space="preserve"> </w:t>
    </w:r>
    <w:r w:rsidR="002D2771" w:rsidRPr="002D2771">
      <w:rPr>
        <w:i/>
      </w:rPr>
      <w:t>et al</w:t>
    </w:r>
    <w:r w:rsidR="00E12776">
      <w:t>, Huawei Technologies</w:t>
    </w:r>
  </w:p>
  <w:p w14:paraId="4FEDF0AB" w14:textId="77777777" w:rsidR="00E12776" w:rsidRDefault="00E127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62639" w14:textId="77777777" w:rsidR="005F2D2D" w:rsidRDefault="005F2D2D">
      <w:r>
        <w:separator/>
      </w:r>
    </w:p>
  </w:footnote>
  <w:footnote w:type="continuationSeparator" w:id="0">
    <w:p w14:paraId="1CB3FBC3" w14:textId="77777777" w:rsidR="005F2D2D" w:rsidRDefault="005F2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6645C" w14:textId="2B7B5451" w:rsidR="00E12776" w:rsidRDefault="00CC3068" w:rsidP="00A525F0">
    <w:pPr>
      <w:pStyle w:val="Header"/>
      <w:tabs>
        <w:tab w:val="clear" w:pos="6480"/>
        <w:tab w:val="center" w:pos="4680"/>
        <w:tab w:val="right" w:pos="9781"/>
      </w:tabs>
    </w:pPr>
    <w:r>
      <w:t>April</w:t>
    </w:r>
    <w:r w:rsidR="00854F3A">
      <w:t xml:space="preserve"> 2021</w:t>
    </w:r>
    <w:r w:rsidR="00E12776">
      <w:tab/>
    </w:r>
    <w:r w:rsidR="00E12776">
      <w:tab/>
      <w:t xml:space="preserve">  </w:t>
    </w:r>
    <w:r w:rsidR="005F2D2D">
      <w:fldChar w:fldCharType="begin"/>
    </w:r>
    <w:r w:rsidR="005F2D2D">
      <w:instrText xml:space="preserve"> TITLE  \* MERGEFORMAT </w:instrText>
    </w:r>
    <w:r w:rsidR="005F2D2D">
      <w:fldChar w:fldCharType="separate"/>
    </w:r>
    <w:r w:rsidR="008F1291">
      <w:t>doc.: IEEE 802.11-21</w:t>
    </w:r>
    <w:r w:rsidR="00E12776">
      <w:t>/</w:t>
    </w:r>
    <w:r w:rsidR="007B0F67">
      <w:t>0692</w:t>
    </w:r>
    <w:r w:rsidR="005C2927">
      <w:t>r</w:t>
    </w:r>
    <w:r w:rsidR="005F2D2D">
      <w:fldChar w:fldCharType="end"/>
    </w:r>
    <w:r w:rsidR="00854F3A">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881575"/>
    <w:multiLevelType w:val="hybridMultilevel"/>
    <w:tmpl w:val="DDC66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4"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561371"/>
    <w:multiLevelType w:val="hybridMultilevel"/>
    <w:tmpl w:val="F2241406"/>
    <w:lvl w:ilvl="0" w:tplc="862E0ECA">
      <w:start w:val="1"/>
      <w:numFmt w:val="bullet"/>
      <w:lvlText w:val="•"/>
      <w:lvlJc w:val="left"/>
      <w:pPr>
        <w:tabs>
          <w:tab w:val="num" w:pos="720"/>
        </w:tabs>
        <w:ind w:left="720" w:hanging="360"/>
      </w:pPr>
      <w:rPr>
        <w:rFonts w:ascii="Arial" w:hAnsi="Arial" w:hint="default"/>
      </w:rPr>
    </w:lvl>
    <w:lvl w:ilvl="1" w:tplc="DD12A858" w:tentative="1">
      <w:start w:val="1"/>
      <w:numFmt w:val="bullet"/>
      <w:lvlText w:val="•"/>
      <w:lvlJc w:val="left"/>
      <w:pPr>
        <w:tabs>
          <w:tab w:val="num" w:pos="1440"/>
        </w:tabs>
        <w:ind w:left="1440" w:hanging="360"/>
      </w:pPr>
      <w:rPr>
        <w:rFonts w:ascii="Arial" w:hAnsi="Arial" w:hint="default"/>
      </w:rPr>
    </w:lvl>
    <w:lvl w:ilvl="2" w:tplc="DC5EAA1E">
      <w:start w:val="1"/>
      <w:numFmt w:val="bullet"/>
      <w:lvlText w:val="•"/>
      <w:lvlJc w:val="left"/>
      <w:pPr>
        <w:tabs>
          <w:tab w:val="num" w:pos="2160"/>
        </w:tabs>
        <w:ind w:left="2160" w:hanging="360"/>
      </w:pPr>
      <w:rPr>
        <w:rFonts w:ascii="Arial" w:hAnsi="Arial" w:hint="default"/>
      </w:rPr>
    </w:lvl>
    <w:lvl w:ilvl="3" w:tplc="E6305D86" w:tentative="1">
      <w:start w:val="1"/>
      <w:numFmt w:val="bullet"/>
      <w:lvlText w:val="•"/>
      <w:lvlJc w:val="left"/>
      <w:pPr>
        <w:tabs>
          <w:tab w:val="num" w:pos="2880"/>
        </w:tabs>
        <w:ind w:left="2880" w:hanging="360"/>
      </w:pPr>
      <w:rPr>
        <w:rFonts w:ascii="Arial" w:hAnsi="Arial" w:hint="default"/>
      </w:rPr>
    </w:lvl>
    <w:lvl w:ilvl="4" w:tplc="331AF208" w:tentative="1">
      <w:start w:val="1"/>
      <w:numFmt w:val="bullet"/>
      <w:lvlText w:val="•"/>
      <w:lvlJc w:val="left"/>
      <w:pPr>
        <w:tabs>
          <w:tab w:val="num" w:pos="3600"/>
        </w:tabs>
        <w:ind w:left="3600" w:hanging="360"/>
      </w:pPr>
      <w:rPr>
        <w:rFonts w:ascii="Arial" w:hAnsi="Arial" w:hint="default"/>
      </w:rPr>
    </w:lvl>
    <w:lvl w:ilvl="5" w:tplc="B776E282" w:tentative="1">
      <w:start w:val="1"/>
      <w:numFmt w:val="bullet"/>
      <w:lvlText w:val="•"/>
      <w:lvlJc w:val="left"/>
      <w:pPr>
        <w:tabs>
          <w:tab w:val="num" w:pos="4320"/>
        </w:tabs>
        <w:ind w:left="4320" w:hanging="360"/>
      </w:pPr>
      <w:rPr>
        <w:rFonts w:ascii="Arial" w:hAnsi="Arial" w:hint="default"/>
      </w:rPr>
    </w:lvl>
    <w:lvl w:ilvl="6" w:tplc="44722488" w:tentative="1">
      <w:start w:val="1"/>
      <w:numFmt w:val="bullet"/>
      <w:lvlText w:val="•"/>
      <w:lvlJc w:val="left"/>
      <w:pPr>
        <w:tabs>
          <w:tab w:val="num" w:pos="5040"/>
        </w:tabs>
        <w:ind w:left="5040" w:hanging="360"/>
      </w:pPr>
      <w:rPr>
        <w:rFonts w:ascii="Arial" w:hAnsi="Arial" w:hint="default"/>
      </w:rPr>
    </w:lvl>
    <w:lvl w:ilvl="7" w:tplc="D5AEEF38" w:tentative="1">
      <w:start w:val="1"/>
      <w:numFmt w:val="bullet"/>
      <w:lvlText w:val="•"/>
      <w:lvlJc w:val="left"/>
      <w:pPr>
        <w:tabs>
          <w:tab w:val="num" w:pos="5760"/>
        </w:tabs>
        <w:ind w:left="5760" w:hanging="360"/>
      </w:pPr>
      <w:rPr>
        <w:rFonts w:ascii="Arial" w:hAnsi="Arial" w:hint="default"/>
      </w:rPr>
    </w:lvl>
    <w:lvl w:ilvl="8" w:tplc="F4D8883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B630D5"/>
    <w:multiLevelType w:val="hybridMultilevel"/>
    <w:tmpl w:val="2EAE293A"/>
    <w:lvl w:ilvl="0" w:tplc="11F07D14">
      <w:start w:val="1"/>
      <w:numFmt w:val="bullet"/>
      <w:lvlText w:val="•"/>
      <w:lvlJc w:val="left"/>
      <w:pPr>
        <w:tabs>
          <w:tab w:val="num" w:pos="720"/>
        </w:tabs>
        <w:ind w:left="720" w:hanging="360"/>
      </w:pPr>
      <w:rPr>
        <w:rFonts w:ascii="Arial" w:hAnsi="Arial" w:hint="default"/>
      </w:rPr>
    </w:lvl>
    <w:lvl w:ilvl="1" w:tplc="F9CE15D8" w:tentative="1">
      <w:start w:val="1"/>
      <w:numFmt w:val="bullet"/>
      <w:lvlText w:val="•"/>
      <w:lvlJc w:val="left"/>
      <w:pPr>
        <w:tabs>
          <w:tab w:val="num" w:pos="1440"/>
        </w:tabs>
        <w:ind w:left="1440" w:hanging="360"/>
      </w:pPr>
      <w:rPr>
        <w:rFonts w:ascii="Arial" w:hAnsi="Arial" w:hint="default"/>
      </w:rPr>
    </w:lvl>
    <w:lvl w:ilvl="2" w:tplc="68B0BB26">
      <w:start w:val="1"/>
      <w:numFmt w:val="bullet"/>
      <w:lvlText w:val="•"/>
      <w:lvlJc w:val="left"/>
      <w:pPr>
        <w:tabs>
          <w:tab w:val="num" w:pos="2160"/>
        </w:tabs>
        <w:ind w:left="2160" w:hanging="360"/>
      </w:pPr>
      <w:rPr>
        <w:rFonts w:ascii="Arial" w:hAnsi="Arial" w:hint="default"/>
      </w:rPr>
    </w:lvl>
    <w:lvl w:ilvl="3" w:tplc="3D02D464" w:tentative="1">
      <w:start w:val="1"/>
      <w:numFmt w:val="bullet"/>
      <w:lvlText w:val="•"/>
      <w:lvlJc w:val="left"/>
      <w:pPr>
        <w:tabs>
          <w:tab w:val="num" w:pos="2880"/>
        </w:tabs>
        <w:ind w:left="2880" w:hanging="360"/>
      </w:pPr>
      <w:rPr>
        <w:rFonts w:ascii="Arial" w:hAnsi="Arial" w:hint="default"/>
      </w:rPr>
    </w:lvl>
    <w:lvl w:ilvl="4" w:tplc="A32C5F24" w:tentative="1">
      <w:start w:val="1"/>
      <w:numFmt w:val="bullet"/>
      <w:lvlText w:val="•"/>
      <w:lvlJc w:val="left"/>
      <w:pPr>
        <w:tabs>
          <w:tab w:val="num" w:pos="3600"/>
        </w:tabs>
        <w:ind w:left="3600" w:hanging="360"/>
      </w:pPr>
      <w:rPr>
        <w:rFonts w:ascii="Arial" w:hAnsi="Arial" w:hint="default"/>
      </w:rPr>
    </w:lvl>
    <w:lvl w:ilvl="5" w:tplc="67B02A2C" w:tentative="1">
      <w:start w:val="1"/>
      <w:numFmt w:val="bullet"/>
      <w:lvlText w:val="•"/>
      <w:lvlJc w:val="left"/>
      <w:pPr>
        <w:tabs>
          <w:tab w:val="num" w:pos="4320"/>
        </w:tabs>
        <w:ind w:left="4320" w:hanging="360"/>
      </w:pPr>
      <w:rPr>
        <w:rFonts w:ascii="Arial" w:hAnsi="Arial" w:hint="default"/>
      </w:rPr>
    </w:lvl>
    <w:lvl w:ilvl="6" w:tplc="60729060" w:tentative="1">
      <w:start w:val="1"/>
      <w:numFmt w:val="bullet"/>
      <w:lvlText w:val="•"/>
      <w:lvlJc w:val="left"/>
      <w:pPr>
        <w:tabs>
          <w:tab w:val="num" w:pos="5040"/>
        </w:tabs>
        <w:ind w:left="5040" w:hanging="360"/>
      </w:pPr>
      <w:rPr>
        <w:rFonts w:ascii="Arial" w:hAnsi="Arial" w:hint="default"/>
      </w:rPr>
    </w:lvl>
    <w:lvl w:ilvl="7" w:tplc="22FC6D38" w:tentative="1">
      <w:start w:val="1"/>
      <w:numFmt w:val="bullet"/>
      <w:lvlText w:val="•"/>
      <w:lvlJc w:val="left"/>
      <w:pPr>
        <w:tabs>
          <w:tab w:val="num" w:pos="5760"/>
        </w:tabs>
        <w:ind w:left="5760" w:hanging="360"/>
      </w:pPr>
      <w:rPr>
        <w:rFonts w:ascii="Arial" w:hAnsi="Arial" w:hint="default"/>
      </w:rPr>
    </w:lvl>
    <w:lvl w:ilvl="8" w:tplc="950E9EEE"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6"/>
  </w:num>
  <w:num w:numId="7">
    <w:abstractNumId w:val="11"/>
  </w:num>
  <w:num w:numId="8">
    <w:abstractNumId w:val="36"/>
  </w:num>
  <w:num w:numId="9">
    <w:abstractNumId w:val="17"/>
  </w:num>
  <w:num w:numId="10">
    <w:abstractNumId w:val="1"/>
  </w:num>
  <w:num w:numId="11">
    <w:abstractNumId w:val="7"/>
  </w:num>
  <w:num w:numId="12">
    <w:abstractNumId w:val="15"/>
  </w:num>
  <w:num w:numId="13">
    <w:abstractNumId w:val="20"/>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6"/>
  </w:num>
  <w:num w:numId="19">
    <w:abstractNumId w:val="37"/>
  </w:num>
  <w:num w:numId="20">
    <w:abstractNumId w:val="21"/>
  </w:num>
  <w:num w:numId="21">
    <w:abstractNumId w:val="22"/>
  </w:num>
  <w:num w:numId="22">
    <w:abstractNumId w:val="34"/>
  </w:num>
  <w:num w:numId="23">
    <w:abstractNumId w:val="35"/>
  </w:num>
  <w:num w:numId="24">
    <w:abstractNumId w:val="18"/>
  </w:num>
  <w:num w:numId="25">
    <w:abstractNumId w:val="2"/>
  </w:num>
  <w:num w:numId="26">
    <w:abstractNumId w:val="32"/>
  </w:num>
  <w:num w:numId="27">
    <w:abstractNumId w:val="25"/>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0"/>
  </w:num>
  <w:num w:numId="33">
    <w:abstractNumId w:val="29"/>
  </w:num>
  <w:num w:numId="34">
    <w:abstractNumId w:val="8"/>
  </w:num>
  <w:num w:numId="35">
    <w:abstractNumId w:val="28"/>
  </w:num>
  <w:num w:numId="36">
    <w:abstractNumId w:val="27"/>
  </w:num>
  <w:num w:numId="37">
    <w:abstractNumId w:val="19"/>
  </w:num>
  <w:num w:numId="38">
    <w:abstractNumId w:val="6"/>
  </w:num>
  <w:num w:numId="39">
    <w:abstractNumId w:val="23"/>
  </w:num>
  <w:num w:numId="40">
    <w:abstractNumId w:val="14"/>
  </w:num>
  <w:num w:numId="41">
    <w:abstractNumId w:val="12"/>
  </w:num>
  <w:num w:numId="42">
    <w:abstractNumId w:val="30"/>
  </w:num>
  <w:num w:numId="43">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n Xin">
    <w15:presenceInfo w15:providerId="None" w15:userId="Yan Xin"/>
  </w15:person>
  <w15:person w15:author="Yan Xin 00271670">
    <w15:presenceInfo w15:providerId="AD" w15:userId="S-1-5-21-147214757-305610072-1517763936-2376080"/>
  </w15:person>
  <w15:person w15:author="Yujian (Ross Yu)">
    <w15:presenceInfo w15:providerId="AD" w15:userId="S-1-5-21-147214757-305610072-1517763936-2278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4944"/>
    <w:rsid w:val="00006226"/>
    <w:rsid w:val="00006E8A"/>
    <w:rsid w:val="00007F52"/>
    <w:rsid w:val="00010D1B"/>
    <w:rsid w:val="0001289D"/>
    <w:rsid w:val="00013565"/>
    <w:rsid w:val="00013E71"/>
    <w:rsid w:val="0001470A"/>
    <w:rsid w:val="0001471A"/>
    <w:rsid w:val="000163C8"/>
    <w:rsid w:val="00017296"/>
    <w:rsid w:val="0002013F"/>
    <w:rsid w:val="0002065E"/>
    <w:rsid w:val="000210F4"/>
    <w:rsid w:val="00022443"/>
    <w:rsid w:val="00024373"/>
    <w:rsid w:val="0002481F"/>
    <w:rsid w:val="00025D06"/>
    <w:rsid w:val="00026AC0"/>
    <w:rsid w:val="00030289"/>
    <w:rsid w:val="000310D2"/>
    <w:rsid w:val="0003219E"/>
    <w:rsid w:val="000335AC"/>
    <w:rsid w:val="00035811"/>
    <w:rsid w:val="000376E2"/>
    <w:rsid w:val="00037C1B"/>
    <w:rsid w:val="00040994"/>
    <w:rsid w:val="00040ABE"/>
    <w:rsid w:val="0004110E"/>
    <w:rsid w:val="0004129D"/>
    <w:rsid w:val="00041575"/>
    <w:rsid w:val="00041CBD"/>
    <w:rsid w:val="00041F0F"/>
    <w:rsid w:val="00042DDD"/>
    <w:rsid w:val="0004354C"/>
    <w:rsid w:val="00044521"/>
    <w:rsid w:val="00044779"/>
    <w:rsid w:val="00044809"/>
    <w:rsid w:val="0004645C"/>
    <w:rsid w:val="00046D35"/>
    <w:rsid w:val="000476E2"/>
    <w:rsid w:val="0004777D"/>
    <w:rsid w:val="00051302"/>
    <w:rsid w:val="0005339D"/>
    <w:rsid w:val="00055887"/>
    <w:rsid w:val="00056309"/>
    <w:rsid w:val="00060D32"/>
    <w:rsid w:val="00063EA0"/>
    <w:rsid w:val="00064C48"/>
    <w:rsid w:val="00064E0C"/>
    <w:rsid w:val="00064F73"/>
    <w:rsid w:val="00066FC8"/>
    <w:rsid w:val="00067B93"/>
    <w:rsid w:val="00071B29"/>
    <w:rsid w:val="00072993"/>
    <w:rsid w:val="00073438"/>
    <w:rsid w:val="00073B26"/>
    <w:rsid w:val="0007433A"/>
    <w:rsid w:val="00074852"/>
    <w:rsid w:val="00074C0F"/>
    <w:rsid w:val="00075FD6"/>
    <w:rsid w:val="000766E9"/>
    <w:rsid w:val="00077551"/>
    <w:rsid w:val="00080B3E"/>
    <w:rsid w:val="00081505"/>
    <w:rsid w:val="000815BD"/>
    <w:rsid w:val="0008304A"/>
    <w:rsid w:val="00083E23"/>
    <w:rsid w:val="00084093"/>
    <w:rsid w:val="00084E8F"/>
    <w:rsid w:val="0008560E"/>
    <w:rsid w:val="00085BFB"/>
    <w:rsid w:val="000932A4"/>
    <w:rsid w:val="00095671"/>
    <w:rsid w:val="000A5648"/>
    <w:rsid w:val="000A5EBA"/>
    <w:rsid w:val="000A7EC8"/>
    <w:rsid w:val="000B0960"/>
    <w:rsid w:val="000B358D"/>
    <w:rsid w:val="000B3B16"/>
    <w:rsid w:val="000B3EDD"/>
    <w:rsid w:val="000C177E"/>
    <w:rsid w:val="000C26F6"/>
    <w:rsid w:val="000C2BCD"/>
    <w:rsid w:val="000C31D5"/>
    <w:rsid w:val="000C3CD2"/>
    <w:rsid w:val="000C4668"/>
    <w:rsid w:val="000C4D90"/>
    <w:rsid w:val="000C5AFE"/>
    <w:rsid w:val="000C5E14"/>
    <w:rsid w:val="000C6559"/>
    <w:rsid w:val="000C7133"/>
    <w:rsid w:val="000D0BAE"/>
    <w:rsid w:val="000D19C9"/>
    <w:rsid w:val="000D2E5C"/>
    <w:rsid w:val="000D6387"/>
    <w:rsid w:val="000D7634"/>
    <w:rsid w:val="000E0737"/>
    <w:rsid w:val="000E286F"/>
    <w:rsid w:val="000E2B39"/>
    <w:rsid w:val="000E38ED"/>
    <w:rsid w:val="000E5170"/>
    <w:rsid w:val="000E5613"/>
    <w:rsid w:val="000E5C0B"/>
    <w:rsid w:val="000F083F"/>
    <w:rsid w:val="000F08FC"/>
    <w:rsid w:val="000F0EF3"/>
    <w:rsid w:val="000F26C6"/>
    <w:rsid w:val="000F2A35"/>
    <w:rsid w:val="000F37A2"/>
    <w:rsid w:val="000F46E2"/>
    <w:rsid w:val="000F5BE6"/>
    <w:rsid w:val="000F5CF8"/>
    <w:rsid w:val="000F6699"/>
    <w:rsid w:val="000F738F"/>
    <w:rsid w:val="00100140"/>
    <w:rsid w:val="0010083F"/>
    <w:rsid w:val="00100EA2"/>
    <w:rsid w:val="00100F19"/>
    <w:rsid w:val="001025E9"/>
    <w:rsid w:val="00102A28"/>
    <w:rsid w:val="00104E00"/>
    <w:rsid w:val="00105397"/>
    <w:rsid w:val="001055E6"/>
    <w:rsid w:val="001069C3"/>
    <w:rsid w:val="00106C22"/>
    <w:rsid w:val="00112711"/>
    <w:rsid w:val="001147E2"/>
    <w:rsid w:val="0011562A"/>
    <w:rsid w:val="00116B5C"/>
    <w:rsid w:val="00117708"/>
    <w:rsid w:val="00120177"/>
    <w:rsid w:val="00121F19"/>
    <w:rsid w:val="001234AC"/>
    <w:rsid w:val="001247AD"/>
    <w:rsid w:val="00130D22"/>
    <w:rsid w:val="00131186"/>
    <w:rsid w:val="00132E5B"/>
    <w:rsid w:val="00134BFF"/>
    <w:rsid w:val="0013504B"/>
    <w:rsid w:val="00135264"/>
    <w:rsid w:val="001365A1"/>
    <w:rsid w:val="00136FDB"/>
    <w:rsid w:val="00137D41"/>
    <w:rsid w:val="00137F8D"/>
    <w:rsid w:val="00143796"/>
    <w:rsid w:val="001442D3"/>
    <w:rsid w:val="00145EC6"/>
    <w:rsid w:val="0015137E"/>
    <w:rsid w:val="00152998"/>
    <w:rsid w:val="00153EB7"/>
    <w:rsid w:val="0015446A"/>
    <w:rsid w:val="001557E8"/>
    <w:rsid w:val="00155908"/>
    <w:rsid w:val="00155ED0"/>
    <w:rsid w:val="00157550"/>
    <w:rsid w:val="00161914"/>
    <w:rsid w:val="00163ABC"/>
    <w:rsid w:val="00163F4A"/>
    <w:rsid w:val="0016490B"/>
    <w:rsid w:val="00164C26"/>
    <w:rsid w:val="00165762"/>
    <w:rsid w:val="001705DA"/>
    <w:rsid w:val="00172C7F"/>
    <w:rsid w:val="001755EC"/>
    <w:rsid w:val="00176198"/>
    <w:rsid w:val="001777CB"/>
    <w:rsid w:val="00180157"/>
    <w:rsid w:val="00180412"/>
    <w:rsid w:val="00182D1E"/>
    <w:rsid w:val="00182D46"/>
    <w:rsid w:val="001832AB"/>
    <w:rsid w:val="00185B4F"/>
    <w:rsid w:val="001905BE"/>
    <w:rsid w:val="00192CD8"/>
    <w:rsid w:val="001935F5"/>
    <w:rsid w:val="00193C43"/>
    <w:rsid w:val="00195572"/>
    <w:rsid w:val="00197623"/>
    <w:rsid w:val="00197B41"/>
    <w:rsid w:val="001A0054"/>
    <w:rsid w:val="001A03CA"/>
    <w:rsid w:val="001A1569"/>
    <w:rsid w:val="001A169D"/>
    <w:rsid w:val="001A4286"/>
    <w:rsid w:val="001A55A6"/>
    <w:rsid w:val="001A5E36"/>
    <w:rsid w:val="001A5FF9"/>
    <w:rsid w:val="001A6A55"/>
    <w:rsid w:val="001A7F3A"/>
    <w:rsid w:val="001B10F1"/>
    <w:rsid w:val="001B12E0"/>
    <w:rsid w:val="001B2847"/>
    <w:rsid w:val="001B438E"/>
    <w:rsid w:val="001B56A9"/>
    <w:rsid w:val="001B5995"/>
    <w:rsid w:val="001B59B4"/>
    <w:rsid w:val="001B64A7"/>
    <w:rsid w:val="001B710A"/>
    <w:rsid w:val="001C0054"/>
    <w:rsid w:val="001C1ADC"/>
    <w:rsid w:val="001C6899"/>
    <w:rsid w:val="001C7FAD"/>
    <w:rsid w:val="001D0B34"/>
    <w:rsid w:val="001D0D64"/>
    <w:rsid w:val="001D44C5"/>
    <w:rsid w:val="001D4968"/>
    <w:rsid w:val="001D5C2B"/>
    <w:rsid w:val="001D6452"/>
    <w:rsid w:val="001D723B"/>
    <w:rsid w:val="001E0303"/>
    <w:rsid w:val="001E1C77"/>
    <w:rsid w:val="001E30A8"/>
    <w:rsid w:val="001E3119"/>
    <w:rsid w:val="001E3438"/>
    <w:rsid w:val="001E3A72"/>
    <w:rsid w:val="001E491B"/>
    <w:rsid w:val="001E7937"/>
    <w:rsid w:val="001E7CB6"/>
    <w:rsid w:val="001F24A1"/>
    <w:rsid w:val="001F2C2B"/>
    <w:rsid w:val="001F4486"/>
    <w:rsid w:val="001F4CA5"/>
    <w:rsid w:val="001F60C3"/>
    <w:rsid w:val="001F6CFC"/>
    <w:rsid w:val="001F755D"/>
    <w:rsid w:val="00200AD6"/>
    <w:rsid w:val="00200CC8"/>
    <w:rsid w:val="00202632"/>
    <w:rsid w:val="00203F4A"/>
    <w:rsid w:val="002045BF"/>
    <w:rsid w:val="00206573"/>
    <w:rsid w:val="002069CE"/>
    <w:rsid w:val="00206A20"/>
    <w:rsid w:val="00207081"/>
    <w:rsid w:val="00207413"/>
    <w:rsid w:val="002108BA"/>
    <w:rsid w:val="002127B2"/>
    <w:rsid w:val="002152A4"/>
    <w:rsid w:val="002164B6"/>
    <w:rsid w:val="0021716C"/>
    <w:rsid w:val="00220F43"/>
    <w:rsid w:val="00222194"/>
    <w:rsid w:val="00222510"/>
    <w:rsid w:val="002245C9"/>
    <w:rsid w:val="002246FE"/>
    <w:rsid w:val="00224FE3"/>
    <w:rsid w:val="0022690E"/>
    <w:rsid w:val="002272DD"/>
    <w:rsid w:val="00227C87"/>
    <w:rsid w:val="0023068F"/>
    <w:rsid w:val="00230BA3"/>
    <w:rsid w:val="00232D4F"/>
    <w:rsid w:val="00233097"/>
    <w:rsid w:val="002333E2"/>
    <w:rsid w:val="002337A7"/>
    <w:rsid w:val="00233A1D"/>
    <w:rsid w:val="002341B2"/>
    <w:rsid w:val="00234459"/>
    <w:rsid w:val="00234797"/>
    <w:rsid w:val="002358AC"/>
    <w:rsid w:val="0023614A"/>
    <w:rsid w:val="002369F2"/>
    <w:rsid w:val="00236C2C"/>
    <w:rsid w:val="00237836"/>
    <w:rsid w:val="00237AAA"/>
    <w:rsid w:val="0024150A"/>
    <w:rsid w:val="00241946"/>
    <w:rsid w:val="00241CE3"/>
    <w:rsid w:val="00242041"/>
    <w:rsid w:val="00243BB5"/>
    <w:rsid w:val="00243C80"/>
    <w:rsid w:val="00246535"/>
    <w:rsid w:val="00246543"/>
    <w:rsid w:val="002474BE"/>
    <w:rsid w:val="00250DFF"/>
    <w:rsid w:val="00254420"/>
    <w:rsid w:val="00254594"/>
    <w:rsid w:val="00254BE1"/>
    <w:rsid w:val="00256728"/>
    <w:rsid w:val="00256F15"/>
    <w:rsid w:val="00257CDD"/>
    <w:rsid w:val="00260145"/>
    <w:rsid w:val="00260DF1"/>
    <w:rsid w:val="002632A0"/>
    <w:rsid w:val="00265609"/>
    <w:rsid w:val="00266D96"/>
    <w:rsid w:val="002671B6"/>
    <w:rsid w:val="002709F7"/>
    <w:rsid w:val="00271282"/>
    <w:rsid w:val="00271805"/>
    <w:rsid w:val="00271B89"/>
    <w:rsid w:val="00273254"/>
    <w:rsid w:val="002737FC"/>
    <w:rsid w:val="00275FF6"/>
    <w:rsid w:val="00276618"/>
    <w:rsid w:val="00276AF3"/>
    <w:rsid w:val="002802AF"/>
    <w:rsid w:val="00280377"/>
    <w:rsid w:val="0028153D"/>
    <w:rsid w:val="002839E5"/>
    <w:rsid w:val="00283B20"/>
    <w:rsid w:val="0028441B"/>
    <w:rsid w:val="002847E2"/>
    <w:rsid w:val="002847E7"/>
    <w:rsid w:val="0029020B"/>
    <w:rsid w:val="002908E6"/>
    <w:rsid w:val="00290F67"/>
    <w:rsid w:val="00292ACF"/>
    <w:rsid w:val="00293453"/>
    <w:rsid w:val="0029448B"/>
    <w:rsid w:val="002950FE"/>
    <w:rsid w:val="00295117"/>
    <w:rsid w:val="002965F0"/>
    <w:rsid w:val="00297D76"/>
    <w:rsid w:val="002A01F5"/>
    <w:rsid w:val="002A0F7D"/>
    <w:rsid w:val="002A24B1"/>
    <w:rsid w:val="002A2E4C"/>
    <w:rsid w:val="002A3ACC"/>
    <w:rsid w:val="002A5640"/>
    <w:rsid w:val="002A6A08"/>
    <w:rsid w:val="002A71E5"/>
    <w:rsid w:val="002B1C4A"/>
    <w:rsid w:val="002B40B1"/>
    <w:rsid w:val="002B4649"/>
    <w:rsid w:val="002B4E61"/>
    <w:rsid w:val="002B5197"/>
    <w:rsid w:val="002B5477"/>
    <w:rsid w:val="002B54A4"/>
    <w:rsid w:val="002B56FB"/>
    <w:rsid w:val="002B71C1"/>
    <w:rsid w:val="002B770C"/>
    <w:rsid w:val="002C3BA6"/>
    <w:rsid w:val="002C53E9"/>
    <w:rsid w:val="002C5FE4"/>
    <w:rsid w:val="002C67F7"/>
    <w:rsid w:val="002C7CC7"/>
    <w:rsid w:val="002D0395"/>
    <w:rsid w:val="002D2771"/>
    <w:rsid w:val="002D44BE"/>
    <w:rsid w:val="002D535C"/>
    <w:rsid w:val="002D542F"/>
    <w:rsid w:val="002E0091"/>
    <w:rsid w:val="002E0E2B"/>
    <w:rsid w:val="002E1927"/>
    <w:rsid w:val="002E224B"/>
    <w:rsid w:val="002E2FC4"/>
    <w:rsid w:val="002E4EE4"/>
    <w:rsid w:val="002E55A7"/>
    <w:rsid w:val="002E7417"/>
    <w:rsid w:val="002F2C64"/>
    <w:rsid w:val="002F2DA9"/>
    <w:rsid w:val="002F2DFB"/>
    <w:rsid w:val="002F4803"/>
    <w:rsid w:val="002F4BF7"/>
    <w:rsid w:val="002F4C8F"/>
    <w:rsid w:val="002F6E9E"/>
    <w:rsid w:val="002F78D3"/>
    <w:rsid w:val="002F7AAD"/>
    <w:rsid w:val="003018A6"/>
    <w:rsid w:val="0030251C"/>
    <w:rsid w:val="00304E90"/>
    <w:rsid w:val="0030554F"/>
    <w:rsid w:val="003064D4"/>
    <w:rsid w:val="003072AD"/>
    <w:rsid w:val="00307597"/>
    <w:rsid w:val="003102EE"/>
    <w:rsid w:val="00313607"/>
    <w:rsid w:val="00313852"/>
    <w:rsid w:val="0031392A"/>
    <w:rsid w:val="00314953"/>
    <w:rsid w:val="00314C67"/>
    <w:rsid w:val="003164F5"/>
    <w:rsid w:val="00316B18"/>
    <w:rsid w:val="00320207"/>
    <w:rsid w:val="00320571"/>
    <w:rsid w:val="00321C48"/>
    <w:rsid w:val="00322397"/>
    <w:rsid w:val="00322F8B"/>
    <w:rsid w:val="003230F9"/>
    <w:rsid w:val="0032526B"/>
    <w:rsid w:val="00330716"/>
    <w:rsid w:val="00331EDB"/>
    <w:rsid w:val="003334E0"/>
    <w:rsid w:val="00334719"/>
    <w:rsid w:val="003348DC"/>
    <w:rsid w:val="00334FD0"/>
    <w:rsid w:val="0033517A"/>
    <w:rsid w:val="00335CD6"/>
    <w:rsid w:val="00335F4E"/>
    <w:rsid w:val="00337DCB"/>
    <w:rsid w:val="00340698"/>
    <w:rsid w:val="0034084C"/>
    <w:rsid w:val="00341868"/>
    <w:rsid w:val="00342E60"/>
    <w:rsid w:val="0034339F"/>
    <w:rsid w:val="00350146"/>
    <w:rsid w:val="00350488"/>
    <w:rsid w:val="00351ABD"/>
    <w:rsid w:val="00352D1C"/>
    <w:rsid w:val="00352EE7"/>
    <w:rsid w:val="003541E5"/>
    <w:rsid w:val="00356110"/>
    <w:rsid w:val="00356E33"/>
    <w:rsid w:val="00357109"/>
    <w:rsid w:val="0036244C"/>
    <w:rsid w:val="00362C85"/>
    <w:rsid w:val="00362D34"/>
    <w:rsid w:val="003637A4"/>
    <w:rsid w:val="003666F4"/>
    <w:rsid w:val="00367121"/>
    <w:rsid w:val="00367D11"/>
    <w:rsid w:val="00367DC0"/>
    <w:rsid w:val="00370E0C"/>
    <w:rsid w:val="00372D87"/>
    <w:rsid w:val="00376485"/>
    <w:rsid w:val="003765D4"/>
    <w:rsid w:val="00376AC5"/>
    <w:rsid w:val="00376C95"/>
    <w:rsid w:val="00376DA5"/>
    <w:rsid w:val="003776BE"/>
    <w:rsid w:val="00377AD7"/>
    <w:rsid w:val="00377DD8"/>
    <w:rsid w:val="00380E7A"/>
    <w:rsid w:val="00380FC2"/>
    <w:rsid w:val="003812D0"/>
    <w:rsid w:val="003821D2"/>
    <w:rsid w:val="00382F59"/>
    <w:rsid w:val="00383B81"/>
    <w:rsid w:val="0038532E"/>
    <w:rsid w:val="0038571B"/>
    <w:rsid w:val="00391F7A"/>
    <w:rsid w:val="00393305"/>
    <w:rsid w:val="0039459B"/>
    <w:rsid w:val="00394CAE"/>
    <w:rsid w:val="0039526B"/>
    <w:rsid w:val="0039622D"/>
    <w:rsid w:val="003966EF"/>
    <w:rsid w:val="0039694A"/>
    <w:rsid w:val="003A0823"/>
    <w:rsid w:val="003A1B8E"/>
    <w:rsid w:val="003A1D88"/>
    <w:rsid w:val="003A3587"/>
    <w:rsid w:val="003A4468"/>
    <w:rsid w:val="003A61D6"/>
    <w:rsid w:val="003A6437"/>
    <w:rsid w:val="003A666B"/>
    <w:rsid w:val="003A6F0D"/>
    <w:rsid w:val="003A6F16"/>
    <w:rsid w:val="003A7495"/>
    <w:rsid w:val="003B0280"/>
    <w:rsid w:val="003B1FFE"/>
    <w:rsid w:val="003B3544"/>
    <w:rsid w:val="003B3CAF"/>
    <w:rsid w:val="003B4A77"/>
    <w:rsid w:val="003B694E"/>
    <w:rsid w:val="003B6B93"/>
    <w:rsid w:val="003B6CAB"/>
    <w:rsid w:val="003B73CE"/>
    <w:rsid w:val="003C009E"/>
    <w:rsid w:val="003C1907"/>
    <w:rsid w:val="003D127F"/>
    <w:rsid w:val="003D1969"/>
    <w:rsid w:val="003D2C46"/>
    <w:rsid w:val="003D5478"/>
    <w:rsid w:val="003D566E"/>
    <w:rsid w:val="003D64C9"/>
    <w:rsid w:val="003D6500"/>
    <w:rsid w:val="003E0107"/>
    <w:rsid w:val="003E04FB"/>
    <w:rsid w:val="003E0526"/>
    <w:rsid w:val="003E0B87"/>
    <w:rsid w:val="003E1AB9"/>
    <w:rsid w:val="003E2302"/>
    <w:rsid w:val="003E355C"/>
    <w:rsid w:val="003E3A29"/>
    <w:rsid w:val="003E740A"/>
    <w:rsid w:val="003F0337"/>
    <w:rsid w:val="003F0413"/>
    <w:rsid w:val="003F4A25"/>
    <w:rsid w:val="003F7856"/>
    <w:rsid w:val="003F7D95"/>
    <w:rsid w:val="00400113"/>
    <w:rsid w:val="00403395"/>
    <w:rsid w:val="004041AF"/>
    <w:rsid w:val="00406103"/>
    <w:rsid w:val="00411F86"/>
    <w:rsid w:val="0041271D"/>
    <w:rsid w:val="00413284"/>
    <w:rsid w:val="00413700"/>
    <w:rsid w:val="00414949"/>
    <w:rsid w:val="00415FC7"/>
    <w:rsid w:val="004161D4"/>
    <w:rsid w:val="00417A9F"/>
    <w:rsid w:val="00417E4C"/>
    <w:rsid w:val="00417EEB"/>
    <w:rsid w:val="00420511"/>
    <w:rsid w:val="0042072B"/>
    <w:rsid w:val="00420791"/>
    <w:rsid w:val="0042241B"/>
    <w:rsid w:val="00422C7C"/>
    <w:rsid w:val="004241F8"/>
    <w:rsid w:val="004248A3"/>
    <w:rsid w:val="004249A2"/>
    <w:rsid w:val="004253B1"/>
    <w:rsid w:val="0042548C"/>
    <w:rsid w:val="00425E3C"/>
    <w:rsid w:val="004265C5"/>
    <w:rsid w:val="00427325"/>
    <w:rsid w:val="00427B32"/>
    <w:rsid w:val="00430D86"/>
    <w:rsid w:val="004315AC"/>
    <w:rsid w:val="004316ED"/>
    <w:rsid w:val="004320E2"/>
    <w:rsid w:val="00435D98"/>
    <w:rsid w:val="0043734C"/>
    <w:rsid w:val="004402ED"/>
    <w:rsid w:val="004412DD"/>
    <w:rsid w:val="00442037"/>
    <w:rsid w:val="004430F9"/>
    <w:rsid w:val="0044626E"/>
    <w:rsid w:val="00446ED4"/>
    <w:rsid w:val="00450B89"/>
    <w:rsid w:val="00452498"/>
    <w:rsid w:val="00454AA4"/>
    <w:rsid w:val="0045563A"/>
    <w:rsid w:val="00455C3E"/>
    <w:rsid w:val="00457086"/>
    <w:rsid w:val="00457211"/>
    <w:rsid w:val="0045743C"/>
    <w:rsid w:val="004579B5"/>
    <w:rsid w:val="00457C99"/>
    <w:rsid w:val="00460614"/>
    <w:rsid w:val="00464B86"/>
    <w:rsid w:val="00464D10"/>
    <w:rsid w:val="00464F87"/>
    <w:rsid w:val="00466358"/>
    <w:rsid w:val="00466B97"/>
    <w:rsid w:val="00470320"/>
    <w:rsid w:val="00470B71"/>
    <w:rsid w:val="00473266"/>
    <w:rsid w:val="004734B2"/>
    <w:rsid w:val="00473F49"/>
    <w:rsid w:val="00476675"/>
    <w:rsid w:val="00477D12"/>
    <w:rsid w:val="00481C04"/>
    <w:rsid w:val="00481E87"/>
    <w:rsid w:val="004846E6"/>
    <w:rsid w:val="00487EDF"/>
    <w:rsid w:val="00490B8C"/>
    <w:rsid w:val="00491A47"/>
    <w:rsid w:val="00493DD7"/>
    <w:rsid w:val="00494B45"/>
    <w:rsid w:val="0049772D"/>
    <w:rsid w:val="004979F9"/>
    <w:rsid w:val="004A22D3"/>
    <w:rsid w:val="004A5105"/>
    <w:rsid w:val="004A513C"/>
    <w:rsid w:val="004A56D8"/>
    <w:rsid w:val="004A5F28"/>
    <w:rsid w:val="004A70B5"/>
    <w:rsid w:val="004A7B14"/>
    <w:rsid w:val="004B1BA3"/>
    <w:rsid w:val="004B2083"/>
    <w:rsid w:val="004B2569"/>
    <w:rsid w:val="004B268C"/>
    <w:rsid w:val="004B3AC2"/>
    <w:rsid w:val="004B3EF5"/>
    <w:rsid w:val="004B5F1F"/>
    <w:rsid w:val="004B6146"/>
    <w:rsid w:val="004B61D1"/>
    <w:rsid w:val="004B7BD0"/>
    <w:rsid w:val="004B7D0B"/>
    <w:rsid w:val="004C07D3"/>
    <w:rsid w:val="004C0927"/>
    <w:rsid w:val="004C2DA1"/>
    <w:rsid w:val="004C3CB9"/>
    <w:rsid w:val="004C41B2"/>
    <w:rsid w:val="004C496D"/>
    <w:rsid w:val="004C4AB1"/>
    <w:rsid w:val="004C4C81"/>
    <w:rsid w:val="004C58AC"/>
    <w:rsid w:val="004C652C"/>
    <w:rsid w:val="004C7AAD"/>
    <w:rsid w:val="004D0103"/>
    <w:rsid w:val="004D24B3"/>
    <w:rsid w:val="004D3560"/>
    <w:rsid w:val="004D4129"/>
    <w:rsid w:val="004D427C"/>
    <w:rsid w:val="004D71AA"/>
    <w:rsid w:val="004E0EE2"/>
    <w:rsid w:val="004E3552"/>
    <w:rsid w:val="004E3D89"/>
    <w:rsid w:val="004E4B2E"/>
    <w:rsid w:val="004E4C1E"/>
    <w:rsid w:val="004E5648"/>
    <w:rsid w:val="004E7049"/>
    <w:rsid w:val="004F02DA"/>
    <w:rsid w:val="004F2C3A"/>
    <w:rsid w:val="004F4A51"/>
    <w:rsid w:val="004F6BD1"/>
    <w:rsid w:val="004F7E7E"/>
    <w:rsid w:val="0050126B"/>
    <w:rsid w:val="00504BCE"/>
    <w:rsid w:val="00504CCF"/>
    <w:rsid w:val="00504CDC"/>
    <w:rsid w:val="00507376"/>
    <w:rsid w:val="005100FA"/>
    <w:rsid w:val="005101CC"/>
    <w:rsid w:val="005122EC"/>
    <w:rsid w:val="00512E13"/>
    <w:rsid w:val="00513131"/>
    <w:rsid w:val="00516178"/>
    <w:rsid w:val="005203FB"/>
    <w:rsid w:val="00520EF2"/>
    <w:rsid w:val="00521B39"/>
    <w:rsid w:val="00522A97"/>
    <w:rsid w:val="00522C92"/>
    <w:rsid w:val="00523ACB"/>
    <w:rsid w:val="0052587E"/>
    <w:rsid w:val="00526E18"/>
    <w:rsid w:val="00527FE3"/>
    <w:rsid w:val="00534998"/>
    <w:rsid w:val="005349C3"/>
    <w:rsid w:val="0053748F"/>
    <w:rsid w:val="005411DE"/>
    <w:rsid w:val="0054124B"/>
    <w:rsid w:val="0054424E"/>
    <w:rsid w:val="005446E1"/>
    <w:rsid w:val="00544D55"/>
    <w:rsid w:val="00546C62"/>
    <w:rsid w:val="00546E94"/>
    <w:rsid w:val="005471D9"/>
    <w:rsid w:val="00547CEA"/>
    <w:rsid w:val="00547E86"/>
    <w:rsid w:val="00551C53"/>
    <w:rsid w:val="00556D8C"/>
    <w:rsid w:val="00557380"/>
    <w:rsid w:val="00557BB0"/>
    <w:rsid w:val="005604C9"/>
    <w:rsid w:val="005628F2"/>
    <w:rsid w:val="0056309E"/>
    <w:rsid w:val="00563483"/>
    <w:rsid w:val="005668D1"/>
    <w:rsid w:val="00567500"/>
    <w:rsid w:val="00570250"/>
    <w:rsid w:val="005712D1"/>
    <w:rsid w:val="005719DD"/>
    <w:rsid w:val="00573EFC"/>
    <w:rsid w:val="0057403D"/>
    <w:rsid w:val="00574792"/>
    <w:rsid w:val="00575FF5"/>
    <w:rsid w:val="0057696E"/>
    <w:rsid w:val="005769F7"/>
    <w:rsid w:val="005769FA"/>
    <w:rsid w:val="005809E8"/>
    <w:rsid w:val="005834B7"/>
    <w:rsid w:val="00583CA4"/>
    <w:rsid w:val="0058450F"/>
    <w:rsid w:val="00584613"/>
    <w:rsid w:val="00590911"/>
    <w:rsid w:val="00590CC7"/>
    <w:rsid w:val="00590EB9"/>
    <w:rsid w:val="00590F3E"/>
    <w:rsid w:val="005920E4"/>
    <w:rsid w:val="00592846"/>
    <w:rsid w:val="0059346B"/>
    <w:rsid w:val="0059406D"/>
    <w:rsid w:val="0059505C"/>
    <w:rsid w:val="005A04EC"/>
    <w:rsid w:val="005A148B"/>
    <w:rsid w:val="005A172C"/>
    <w:rsid w:val="005A2A88"/>
    <w:rsid w:val="005A2C5C"/>
    <w:rsid w:val="005A5ADD"/>
    <w:rsid w:val="005A63CC"/>
    <w:rsid w:val="005A6742"/>
    <w:rsid w:val="005A7802"/>
    <w:rsid w:val="005A79FB"/>
    <w:rsid w:val="005B19CC"/>
    <w:rsid w:val="005B38F2"/>
    <w:rsid w:val="005B5762"/>
    <w:rsid w:val="005B676E"/>
    <w:rsid w:val="005B6BD0"/>
    <w:rsid w:val="005B6C6B"/>
    <w:rsid w:val="005C0160"/>
    <w:rsid w:val="005C127F"/>
    <w:rsid w:val="005C22C2"/>
    <w:rsid w:val="005C2927"/>
    <w:rsid w:val="005C35DD"/>
    <w:rsid w:val="005C6086"/>
    <w:rsid w:val="005D16F5"/>
    <w:rsid w:val="005D46C0"/>
    <w:rsid w:val="005D5307"/>
    <w:rsid w:val="005D5E8B"/>
    <w:rsid w:val="005D701D"/>
    <w:rsid w:val="005D77BE"/>
    <w:rsid w:val="005E0B6D"/>
    <w:rsid w:val="005E19F6"/>
    <w:rsid w:val="005E1B68"/>
    <w:rsid w:val="005E1E64"/>
    <w:rsid w:val="005E31CC"/>
    <w:rsid w:val="005E3AA1"/>
    <w:rsid w:val="005E43F9"/>
    <w:rsid w:val="005E45AB"/>
    <w:rsid w:val="005E4EF9"/>
    <w:rsid w:val="005E5E46"/>
    <w:rsid w:val="005E6082"/>
    <w:rsid w:val="005E6CB0"/>
    <w:rsid w:val="005E6E81"/>
    <w:rsid w:val="005E7557"/>
    <w:rsid w:val="005F09BE"/>
    <w:rsid w:val="005F1FC9"/>
    <w:rsid w:val="005F2D2D"/>
    <w:rsid w:val="005F3977"/>
    <w:rsid w:val="005F4103"/>
    <w:rsid w:val="005F4D9B"/>
    <w:rsid w:val="005F5CBC"/>
    <w:rsid w:val="005F6A70"/>
    <w:rsid w:val="005F7872"/>
    <w:rsid w:val="00600F31"/>
    <w:rsid w:val="00603CDD"/>
    <w:rsid w:val="006044C9"/>
    <w:rsid w:val="00605301"/>
    <w:rsid w:val="00605973"/>
    <w:rsid w:val="00607296"/>
    <w:rsid w:val="006077D3"/>
    <w:rsid w:val="0061059A"/>
    <w:rsid w:val="00612457"/>
    <w:rsid w:val="0061270D"/>
    <w:rsid w:val="00617236"/>
    <w:rsid w:val="00620EB6"/>
    <w:rsid w:val="006214E7"/>
    <w:rsid w:val="0062440B"/>
    <w:rsid w:val="00625717"/>
    <w:rsid w:val="006276CE"/>
    <w:rsid w:val="006334BF"/>
    <w:rsid w:val="00633D2D"/>
    <w:rsid w:val="0063480C"/>
    <w:rsid w:val="006363B4"/>
    <w:rsid w:val="00636906"/>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4506"/>
    <w:rsid w:val="00655626"/>
    <w:rsid w:val="00655A22"/>
    <w:rsid w:val="00655D66"/>
    <w:rsid w:val="00656ECB"/>
    <w:rsid w:val="00660037"/>
    <w:rsid w:val="00660708"/>
    <w:rsid w:val="00660867"/>
    <w:rsid w:val="0066113F"/>
    <w:rsid w:val="00662CA8"/>
    <w:rsid w:val="00663634"/>
    <w:rsid w:val="0066376C"/>
    <w:rsid w:val="006647BD"/>
    <w:rsid w:val="00664EDE"/>
    <w:rsid w:val="00666543"/>
    <w:rsid w:val="00666F62"/>
    <w:rsid w:val="00667D91"/>
    <w:rsid w:val="00670762"/>
    <w:rsid w:val="00671AA6"/>
    <w:rsid w:val="00671F54"/>
    <w:rsid w:val="006721E9"/>
    <w:rsid w:val="00673151"/>
    <w:rsid w:val="00673FCF"/>
    <w:rsid w:val="006763F8"/>
    <w:rsid w:val="00681444"/>
    <w:rsid w:val="00683A5B"/>
    <w:rsid w:val="00683BE4"/>
    <w:rsid w:val="00683FD7"/>
    <w:rsid w:val="00684F6B"/>
    <w:rsid w:val="00685747"/>
    <w:rsid w:val="006861B7"/>
    <w:rsid w:val="00687EB4"/>
    <w:rsid w:val="006919D4"/>
    <w:rsid w:val="00694328"/>
    <w:rsid w:val="00695056"/>
    <w:rsid w:val="006966B3"/>
    <w:rsid w:val="006A346B"/>
    <w:rsid w:val="006A3A06"/>
    <w:rsid w:val="006B0335"/>
    <w:rsid w:val="006B395C"/>
    <w:rsid w:val="006B3F10"/>
    <w:rsid w:val="006B5442"/>
    <w:rsid w:val="006B6A21"/>
    <w:rsid w:val="006B6D89"/>
    <w:rsid w:val="006C0727"/>
    <w:rsid w:val="006C0BAC"/>
    <w:rsid w:val="006C0F36"/>
    <w:rsid w:val="006C1A7B"/>
    <w:rsid w:val="006C3683"/>
    <w:rsid w:val="006C3AFF"/>
    <w:rsid w:val="006C470C"/>
    <w:rsid w:val="006C75F7"/>
    <w:rsid w:val="006C7BAB"/>
    <w:rsid w:val="006D083F"/>
    <w:rsid w:val="006D0B2B"/>
    <w:rsid w:val="006D2523"/>
    <w:rsid w:val="006D2EDD"/>
    <w:rsid w:val="006D72F8"/>
    <w:rsid w:val="006D7EAF"/>
    <w:rsid w:val="006E05DB"/>
    <w:rsid w:val="006E0C50"/>
    <w:rsid w:val="006E145F"/>
    <w:rsid w:val="006E14D5"/>
    <w:rsid w:val="006E33C3"/>
    <w:rsid w:val="006E373F"/>
    <w:rsid w:val="006E41B4"/>
    <w:rsid w:val="006F10EB"/>
    <w:rsid w:val="006F1145"/>
    <w:rsid w:val="006F210C"/>
    <w:rsid w:val="006F34F8"/>
    <w:rsid w:val="006F53B4"/>
    <w:rsid w:val="006F5853"/>
    <w:rsid w:val="006F6551"/>
    <w:rsid w:val="006F6F34"/>
    <w:rsid w:val="006F79B1"/>
    <w:rsid w:val="00700F66"/>
    <w:rsid w:val="00701EDE"/>
    <w:rsid w:val="00704847"/>
    <w:rsid w:val="00705321"/>
    <w:rsid w:val="00705A3A"/>
    <w:rsid w:val="00705C9E"/>
    <w:rsid w:val="007072CB"/>
    <w:rsid w:val="00710016"/>
    <w:rsid w:val="007100F3"/>
    <w:rsid w:val="00710AC4"/>
    <w:rsid w:val="007150A0"/>
    <w:rsid w:val="00715B72"/>
    <w:rsid w:val="00716E7C"/>
    <w:rsid w:val="00717433"/>
    <w:rsid w:val="00720292"/>
    <w:rsid w:val="00720E1A"/>
    <w:rsid w:val="00723000"/>
    <w:rsid w:val="00733A5D"/>
    <w:rsid w:val="0073409D"/>
    <w:rsid w:val="00734267"/>
    <w:rsid w:val="007344FA"/>
    <w:rsid w:val="00735D75"/>
    <w:rsid w:val="00735DCE"/>
    <w:rsid w:val="00736C73"/>
    <w:rsid w:val="00737172"/>
    <w:rsid w:val="00740F4D"/>
    <w:rsid w:val="0074164A"/>
    <w:rsid w:val="00741D48"/>
    <w:rsid w:val="007423BE"/>
    <w:rsid w:val="00742C0B"/>
    <w:rsid w:val="00743D88"/>
    <w:rsid w:val="0074528F"/>
    <w:rsid w:val="00745623"/>
    <w:rsid w:val="00745789"/>
    <w:rsid w:val="00745D33"/>
    <w:rsid w:val="007501E4"/>
    <w:rsid w:val="007507DF"/>
    <w:rsid w:val="007509A0"/>
    <w:rsid w:val="007515D7"/>
    <w:rsid w:val="00751839"/>
    <w:rsid w:val="00751AB7"/>
    <w:rsid w:val="00751C3E"/>
    <w:rsid w:val="007522E5"/>
    <w:rsid w:val="00753811"/>
    <w:rsid w:val="00754BA5"/>
    <w:rsid w:val="00755663"/>
    <w:rsid w:val="007610DA"/>
    <w:rsid w:val="00761395"/>
    <w:rsid w:val="00761FC1"/>
    <w:rsid w:val="00762860"/>
    <w:rsid w:val="0076647B"/>
    <w:rsid w:val="007671C4"/>
    <w:rsid w:val="00767640"/>
    <w:rsid w:val="00770572"/>
    <w:rsid w:val="00773BFF"/>
    <w:rsid w:val="00774BE9"/>
    <w:rsid w:val="00775C28"/>
    <w:rsid w:val="0077732F"/>
    <w:rsid w:val="007774E8"/>
    <w:rsid w:val="00777BA8"/>
    <w:rsid w:val="00777D69"/>
    <w:rsid w:val="0078125A"/>
    <w:rsid w:val="00782AFD"/>
    <w:rsid w:val="007838BD"/>
    <w:rsid w:val="00784689"/>
    <w:rsid w:val="00785022"/>
    <w:rsid w:val="00785D90"/>
    <w:rsid w:val="00786734"/>
    <w:rsid w:val="00787CB4"/>
    <w:rsid w:val="00787F34"/>
    <w:rsid w:val="007918BA"/>
    <w:rsid w:val="0079345F"/>
    <w:rsid w:val="00794A74"/>
    <w:rsid w:val="00795974"/>
    <w:rsid w:val="0079757B"/>
    <w:rsid w:val="007A27F5"/>
    <w:rsid w:val="007A35A1"/>
    <w:rsid w:val="007A39B8"/>
    <w:rsid w:val="007A5F81"/>
    <w:rsid w:val="007B0F67"/>
    <w:rsid w:val="007B15C0"/>
    <w:rsid w:val="007B1880"/>
    <w:rsid w:val="007B1F37"/>
    <w:rsid w:val="007B29A4"/>
    <w:rsid w:val="007B4743"/>
    <w:rsid w:val="007B6FA5"/>
    <w:rsid w:val="007B7188"/>
    <w:rsid w:val="007B756C"/>
    <w:rsid w:val="007B7999"/>
    <w:rsid w:val="007C14D0"/>
    <w:rsid w:val="007C1CBD"/>
    <w:rsid w:val="007C1EA8"/>
    <w:rsid w:val="007C410A"/>
    <w:rsid w:val="007C510F"/>
    <w:rsid w:val="007C5DF7"/>
    <w:rsid w:val="007C61AB"/>
    <w:rsid w:val="007D13D6"/>
    <w:rsid w:val="007E21BC"/>
    <w:rsid w:val="007E3738"/>
    <w:rsid w:val="007E3941"/>
    <w:rsid w:val="007E41EA"/>
    <w:rsid w:val="007E552E"/>
    <w:rsid w:val="007E62F6"/>
    <w:rsid w:val="007E7DAE"/>
    <w:rsid w:val="007F0193"/>
    <w:rsid w:val="007F0F85"/>
    <w:rsid w:val="007F132C"/>
    <w:rsid w:val="007F1606"/>
    <w:rsid w:val="007F2936"/>
    <w:rsid w:val="007F2FDA"/>
    <w:rsid w:val="007F4D8A"/>
    <w:rsid w:val="007F5B5C"/>
    <w:rsid w:val="007F6921"/>
    <w:rsid w:val="00801869"/>
    <w:rsid w:val="00802B00"/>
    <w:rsid w:val="008036FF"/>
    <w:rsid w:val="008041AC"/>
    <w:rsid w:val="008058AE"/>
    <w:rsid w:val="0080633D"/>
    <w:rsid w:val="008078CC"/>
    <w:rsid w:val="00807A34"/>
    <w:rsid w:val="008102EB"/>
    <w:rsid w:val="00810EB0"/>
    <w:rsid w:val="00812BD2"/>
    <w:rsid w:val="0081422A"/>
    <w:rsid w:val="00815942"/>
    <w:rsid w:val="00815F65"/>
    <w:rsid w:val="00817014"/>
    <w:rsid w:val="00820B34"/>
    <w:rsid w:val="00820DD5"/>
    <w:rsid w:val="008218AB"/>
    <w:rsid w:val="00821F2B"/>
    <w:rsid w:val="00823016"/>
    <w:rsid w:val="00824368"/>
    <w:rsid w:val="00830907"/>
    <w:rsid w:val="00832DF7"/>
    <w:rsid w:val="00833BCA"/>
    <w:rsid w:val="00836137"/>
    <w:rsid w:val="008367BB"/>
    <w:rsid w:val="00836D62"/>
    <w:rsid w:val="008374B4"/>
    <w:rsid w:val="008377A8"/>
    <w:rsid w:val="00840120"/>
    <w:rsid w:val="008405B5"/>
    <w:rsid w:val="00841972"/>
    <w:rsid w:val="00842772"/>
    <w:rsid w:val="00844665"/>
    <w:rsid w:val="00844E60"/>
    <w:rsid w:val="00845B5F"/>
    <w:rsid w:val="00846321"/>
    <w:rsid w:val="00850209"/>
    <w:rsid w:val="008507AA"/>
    <w:rsid w:val="0085262E"/>
    <w:rsid w:val="008527EC"/>
    <w:rsid w:val="008530F4"/>
    <w:rsid w:val="00853A74"/>
    <w:rsid w:val="00853F60"/>
    <w:rsid w:val="008542E5"/>
    <w:rsid w:val="00854F3A"/>
    <w:rsid w:val="00856084"/>
    <w:rsid w:val="00856BA3"/>
    <w:rsid w:val="00861452"/>
    <w:rsid w:val="00861478"/>
    <w:rsid w:val="008633D1"/>
    <w:rsid w:val="00863CE9"/>
    <w:rsid w:val="00863E80"/>
    <w:rsid w:val="00864A35"/>
    <w:rsid w:val="008650D7"/>
    <w:rsid w:val="00865EE2"/>
    <w:rsid w:val="00865F6B"/>
    <w:rsid w:val="0086681D"/>
    <w:rsid w:val="00866D52"/>
    <w:rsid w:val="008678F4"/>
    <w:rsid w:val="00867A3B"/>
    <w:rsid w:val="00867DB0"/>
    <w:rsid w:val="00867E7C"/>
    <w:rsid w:val="00871296"/>
    <w:rsid w:val="00872496"/>
    <w:rsid w:val="008726B7"/>
    <w:rsid w:val="00873B92"/>
    <w:rsid w:val="008753C9"/>
    <w:rsid w:val="00875C3C"/>
    <w:rsid w:val="00875DCB"/>
    <w:rsid w:val="00880B13"/>
    <w:rsid w:val="0088150F"/>
    <w:rsid w:val="00881A6E"/>
    <w:rsid w:val="00882E4A"/>
    <w:rsid w:val="0088323E"/>
    <w:rsid w:val="0088526B"/>
    <w:rsid w:val="0088582D"/>
    <w:rsid w:val="00886E1D"/>
    <w:rsid w:val="0089088B"/>
    <w:rsid w:val="00892053"/>
    <w:rsid w:val="00892346"/>
    <w:rsid w:val="00892939"/>
    <w:rsid w:val="008930F2"/>
    <w:rsid w:val="0089490D"/>
    <w:rsid w:val="008949B6"/>
    <w:rsid w:val="008963AB"/>
    <w:rsid w:val="008A2DC0"/>
    <w:rsid w:val="008A32C5"/>
    <w:rsid w:val="008A33E8"/>
    <w:rsid w:val="008B2ADE"/>
    <w:rsid w:val="008B3913"/>
    <w:rsid w:val="008B4386"/>
    <w:rsid w:val="008B43EB"/>
    <w:rsid w:val="008B7407"/>
    <w:rsid w:val="008C1DA9"/>
    <w:rsid w:val="008C2143"/>
    <w:rsid w:val="008C242C"/>
    <w:rsid w:val="008C266E"/>
    <w:rsid w:val="008C44E2"/>
    <w:rsid w:val="008C4FA4"/>
    <w:rsid w:val="008C576F"/>
    <w:rsid w:val="008C606E"/>
    <w:rsid w:val="008C678C"/>
    <w:rsid w:val="008C6A5B"/>
    <w:rsid w:val="008C6D49"/>
    <w:rsid w:val="008C6E60"/>
    <w:rsid w:val="008C73DC"/>
    <w:rsid w:val="008D1CF1"/>
    <w:rsid w:val="008D232D"/>
    <w:rsid w:val="008D2AF5"/>
    <w:rsid w:val="008D37D4"/>
    <w:rsid w:val="008D3F65"/>
    <w:rsid w:val="008D49FD"/>
    <w:rsid w:val="008D4CC3"/>
    <w:rsid w:val="008D537E"/>
    <w:rsid w:val="008D6C8B"/>
    <w:rsid w:val="008D6FA7"/>
    <w:rsid w:val="008E0A8F"/>
    <w:rsid w:val="008E50F4"/>
    <w:rsid w:val="008E705C"/>
    <w:rsid w:val="008E79F9"/>
    <w:rsid w:val="008E7E1E"/>
    <w:rsid w:val="008E7E9E"/>
    <w:rsid w:val="008F00BC"/>
    <w:rsid w:val="008F0170"/>
    <w:rsid w:val="008F1291"/>
    <w:rsid w:val="008F1EF3"/>
    <w:rsid w:val="008F4E9D"/>
    <w:rsid w:val="008F571C"/>
    <w:rsid w:val="008F5F6B"/>
    <w:rsid w:val="009006DC"/>
    <w:rsid w:val="00901AC7"/>
    <w:rsid w:val="00903463"/>
    <w:rsid w:val="00903D64"/>
    <w:rsid w:val="00904ED7"/>
    <w:rsid w:val="009051BC"/>
    <w:rsid w:val="0090557F"/>
    <w:rsid w:val="0090754F"/>
    <w:rsid w:val="00907FA6"/>
    <w:rsid w:val="009140C2"/>
    <w:rsid w:val="00914A47"/>
    <w:rsid w:val="009151A6"/>
    <w:rsid w:val="00916003"/>
    <w:rsid w:val="00916D30"/>
    <w:rsid w:val="00917122"/>
    <w:rsid w:val="00917167"/>
    <w:rsid w:val="009204CD"/>
    <w:rsid w:val="009209AF"/>
    <w:rsid w:val="0092217D"/>
    <w:rsid w:val="0092221B"/>
    <w:rsid w:val="00922376"/>
    <w:rsid w:val="00925280"/>
    <w:rsid w:val="009275E1"/>
    <w:rsid w:val="009345C8"/>
    <w:rsid w:val="00934BE0"/>
    <w:rsid w:val="00934E60"/>
    <w:rsid w:val="0093629C"/>
    <w:rsid w:val="00936A58"/>
    <w:rsid w:val="0093734F"/>
    <w:rsid w:val="00937EFD"/>
    <w:rsid w:val="00940BC6"/>
    <w:rsid w:val="00942F15"/>
    <w:rsid w:val="0094472E"/>
    <w:rsid w:val="00944BBF"/>
    <w:rsid w:val="00945711"/>
    <w:rsid w:val="00945951"/>
    <w:rsid w:val="00946D14"/>
    <w:rsid w:val="00950508"/>
    <w:rsid w:val="00950843"/>
    <w:rsid w:val="0095092C"/>
    <w:rsid w:val="0095190C"/>
    <w:rsid w:val="00961442"/>
    <w:rsid w:val="0096221A"/>
    <w:rsid w:val="009635A1"/>
    <w:rsid w:val="00963A46"/>
    <w:rsid w:val="00963B3D"/>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6440"/>
    <w:rsid w:val="00977061"/>
    <w:rsid w:val="00977B56"/>
    <w:rsid w:val="0098028B"/>
    <w:rsid w:val="009807B4"/>
    <w:rsid w:val="00980955"/>
    <w:rsid w:val="00981A5E"/>
    <w:rsid w:val="00981F82"/>
    <w:rsid w:val="00985650"/>
    <w:rsid w:val="009858F2"/>
    <w:rsid w:val="00986F62"/>
    <w:rsid w:val="00990B46"/>
    <w:rsid w:val="009918FC"/>
    <w:rsid w:val="00991B11"/>
    <w:rsid w:val="00991C9F"/>
    <w:rsid w:val="0099286E"/>
    <w:rsid w:val="009931D0"/>
    <w:rsid w:val="00993550"/>
    <w:rsid w:val="00993C91"/>
    <w:rsid w:val="00994CC1"/>
    <w:rsid w:val="00996FA9"/>
    <w:rsid w:val="009976A7"/>
    <w:rsid w:val="009A0E33"/>
    <w:rsid w:val="009A21F0"/>
    <w:rsid w:val="009A4664"/>
    <w:rsid w:val="009A72E7"/>
    <w:rsid w:val="009B1535"/>
    <w:rsid w:val="009B2ABC"/>
    <w:rsid w:val="009B3751"/>
    <w:rsid w:val="009B3CE6"/>
    <w:rsid w:val="009B3F1E"/>
    <w:rsid w:val="009B47F5"/>
    <w:rsid w:val="009B4C26"/>
    <w:rsid w:val="009B5BC5"/>
    <w:rsid w:val="009B6176"/>
    <w:rsid w:val="009B6B27"/>
    <w:rsid w:val="009B6F8C"/>
    <w:rsid w:val="009B70BF"/>
    <w:rsid w:val="009B72DD"/>
    <w:rsid w:val="009C046B"/>
    <w:rsid w:val="009C26B4"/>
    <w:rsid w:val="009C3D76"/>
    <w:rsid w:val="009C7CEA"/>
    <w:rsid w:val="009D0BEC"/>
    <w:rsid w:val="009D188C"/>
    <w:rsid w:val="009D55F2"/>
    <w:rsid w:val="009D7963"/>
    <w:rsid w:val="009D7D9C"/>
    <w:rsid w:val="009E098F"/>
    <w:rsid w:val="009E12DB"/>
    <w:rsid w:val="009E1AB0"/>
    <w:rsid w:val="009E57EA"/>
    <w:rsid w:val="009E58D1"/>
    <w:rsid w:val="009E734B"/>
    <w:rsid w:val="009E74D6"/>
    <w:rsid w:val="009E7BB6"/>
    <w:rsid w:val="009F00AF"/>
    <w:rsid w:val="009F0E2E"/>
    <w:rsid w:val="009F1589"/>
    <w:rsid w:val="009F257A"/>
    <w:rsid w:val="009F326E"/>
    <w:rsid w:val="009F3709"/>
    <w:rsid w:val="009F3B31"/>
    <w:rsid w:val="009F3C29"/>
    <w:rsid w:val="009F3DAB"/>
    <w:rsid w:val="009F4745"/>
    <w:rsid w:val="009F5817"/>
    <w:rsid w:val="009F7088"/>
    <w:rsid w:val="009F7124"/>
    <w:rsid w:val="00A0027C"/>
    <w:rsid w:val="00A0066F"/>
    <w:rsid w:val="00A00FF6"/>
    <w:rsid w:val="00A01C38"/>
    <w:rsid w:val="00A02FC4"/>
    <w:rsid w:val="00A048A8"/>
    <w:rsid w:val="00A04925"/>
    <w:rsid w:val="00A06F63"/>
    <w:rsid w:val="00A10578"/>
    <w:rsid w:val="00A146BC"/>
    <w:rsid w:val="00A15503"/>
    <w:rsid w:val="00A15A80"/>
    <w:rsid w:val="00A17431"/>
    <w:rsid w:val="00A205F2"/>
    <w:rsid w:val="00A209D1"/>
    <w:rsid w:val="00A24AA6"/>
    <w:rsid w:val="00A2549F"/>
    <w:rsid w:val="00A25BB0"/>
    <w:rsid w:val="00A26E13"/>
    <w:rsid w:val="00A308C7"/>
    <w:rsid w:val="00A30E2A"/>
    <w:rsid w:val="00A31662"/>
    <w:rsid w:val="00A324A3"/>
    <w:rsid w:val="00A3365A"/>
    <w:rsid w:val="00A33CF6"/>
    <w:rsid w:val="00A351AD"/>
    <w:rsid w:val="00A361BA"/>
    <w:rsid w:val="00A37389"/>
    <w:rsid w:val="00A37B6F"/>
    <w:rsid w:val="00A37CAB"/>
    <w:rsid w:val="00A42810"/>
    <w:rsid w:val="00A45597"/>
    <w:rsid w:val="00A46FED"/>
    <w:rsid w:val="00A52401"/>
    <w:rsid w:val="00A52557"/>
    <w:rsid w:val="00A525F0"/>
    <w:rsid w:val="00A5416B"/>
    <w:rsid w:val="00A54269"/>
    <w:rsid w:val="00A549F9"/>
    <w:rsid w:val="00A56080"/>
    <w:rsid w:val="00A57FA0"/>
    <w:rsid w:val="00A60541"/>
    <w:rsid w:val="00A62487"/>
    <w:rsid w:val="00A62FE2"/>
    <w:rsid w:val="00A643A1"/>
    <w:rsid w:val="00A665E4"/>
    <w:rsid w:val="00A72460"/>
    <w:rsid w:val="00A7317F"/>
    <w:rsid w:val="00A7352D"/>
    <w:rsid w:val="00A736D2"/>
    <w:rsid w:val="00A76584"/>
    <w:rsid w:val="00A7754F"/>
    <w:rsid w:val="00A82FF2"/>
    <w:rsid w:val="00A842EB"/>
    <w:rsid w:val="00A853FC"/>
    <w:rsid w:val="00A85F61"/>
    <w:rsid w:val="00A86404"/>
    <w:rsid w:val="00A87BF7"/>
    <w:rsid w:val="00A87C2E"/>
    <w:rsid w:val="00A90353"/>
    <w:rsid w:val="00A92584"/>
    <w:rsid w:val="00A94BC8"/>
    <w:rsid w:val="00A94D1D"/>
    <w:rsid w:val="00A95C0C"/>
    <w:rsid w:val="00A97EA7"/>
    <w:rsid w:val="00AA2111"/>
    <w:rsid w:val="00AA2A8B"/>
    <w:rsid w:val="00AA3EFA"/>
    <w:rsid w:val="00AA427C"/>
    <w:rsid w:val="00AA4744"/>
    <w:rsid w:val="00AA54F0"/>
    <w:rsid w:val="00AA6BF1"/>
    <w:rsid w:val="00AA7123"/>
    <w:rsid w:val="00AB00B7"/>
    <w:rsid w:val="00AB2108"/>
    <w:rsid w:val="00AB3668"/>
    <w:rsid w:val="00AB3BE0"/>
    <w:rsid w:val="00AB455B"/>
    <w:rsid w:val="00AB53A4"/>
    <w:rsid w:val="00AB612F"/>
    <w:rsid w:val="00AC114E"/>
    <w:rsid w:val="00AC15E3"/>
    <w:rsid w:val="00AC1965"/>
    <w:rsid w:val="00AC25FD"/>
    <w:rsid w:val="00AC3267"/>
    <w:rsid w:val="00AC3643"/>
    <w:rsid w:val="00AC497A"/>
    <w:rsid w:val="00AC4CA7"/>
    <w:rsid w:val="00AC4DC0"/>
    <w:rsid w:val="00AC790C"/>
    <w:rsid w:val="00AC7AE7"/>
    <w:rsid w:val="00AD026A"/>
    <w:rsid w:val="00AD06C0"/>
    <w:rsid w:val="00AD08B4"/>
    <w:rsid w:val="00AD0934"/>
    <w:rsid w:val="00AD0EE0"/>
    <w:rsid w:val="00AD38E7"/>
    <w:rsid w:val="00AD4C8F"/>
    <w:rsid w:val="00AE10C6"/>
    <w:rsid w:val="00AE1FC1"/>
    <w:rsid w:val="00AE4C8A"/>
    <w:rsid w:val="00AE5EBE"/>
    <w:rsid w:val="00AE74B8"/>
    <w:rsid w:val="00AF2CC9"/>
    <w:rsid w:val="00AF3600"/>
    <w:rsid w:val="00AF36B2"/>
    <w:rsid w:val="00AF488E"/>
    <w:rsid w:val="00AF64E5"/>
    <w:rsid w:val="00AF6C5B"/>
    <w:rsid w:val="00B01C02"/>
    <w:rsid w:val="00B0298F"/>
    <w:rsid w:val="00B05613"/>
    <w:rsid w:val="00B05765"/>
    <w:rsid w:val="00B057EF"/>
    <w:rsid w:val="00B06693"/>
    <w:rsid w:val="00B06FBC"/>
    <w:rsid w:val="00B1220B"/>
    <w:rsid w:val="00B12A81"/>
    <w:rsid w:val="00B13BEB"/>
    <w:rsid w:val="00B14255"/>
    <w:rsid w:val="00B1574F"/>
    <w:rsid w:val="00B158C4"/>
    <w:rsid w:val="00B1630E"/>
    <w:rsid w:val="00B178B5"/>
    <w:rsid w:val="00B17C1F"/>
    <w:rsid w:val="00B220AA"/>
    <w:rsid w:val="00B23F64"/>
    <w:rsid w:val="00B25166"/>
    <w:rsid w:val="00B258D0"/>
    <w:rsid w:val="00B25932"/>
    <w:rsid w:val="00B26BEB"/>
    <w:rsid w:val="00B27229"/>
    <w:rsid w:val="00B276F6"/>
    <w:rsid w:val="00B27E5F"/>
    <w:rsid w:val="00B30938"/>
    <w:rsid w:val="00B31CA5"/>
    <w:rsid w:val="00B342A6"/>
    <w:rsid w:val="00B35BFA"/>
    <w:rsid w:val="00B35ECE"/>
    <w:rsid w:val="00B37AB4"/>
    <w:rsid w:val="00B4029A"/>
    <w:rsid w:val="00B4079F"/>
    <w:rsid w:val="00B41618"/>
    <w:rsid w:val="00B4297B"/>
    <w:rsid w:val="00B436B4"/>
    <w:rsid w:val="00B46EAD"/>
    <w:rsid w:val="00B505BB"/>
    <w:rsid w:val="00B5165B"/>
    <w:rsid w:val="00B51BFB"/>
    <w:rsid w:val="00B53C1C"/>
    <w:rsid w:val="00B554E3"/>
    <w:rsid w:val="00B57344"/>
    <w:rsid w:val="00B61B7A"/>
    <w:rsid w:val="00B624A0"/>
    <w:rsid w:val="00B64521"/>
    <w:rsid w:val="00B647A5"/>
    <w:rsid w:val="00B6486A"/>
    <w:rsid w:val="00B676C0"/>
    <w:rsid w:val="00B67992"/>
    <w:rsid w:val="00B742FD"/>
    <w:rsid w:val="00B7469D"/>
    <w:rsid w:val="00B76457"/>
    <w:rsid w:val="00B7663C"/>
    <w:rsid w:val="00B76A2F"/>
    <w:rsid w:val="00B8101E"/>
    <w:rsid w:val="00B8140D"/>
    <w:rsid w:val="00B83212"/>
    <w:rsid w:val="00B835B9"/>
    <w:rsid w:val="00B8373F"/>
    <w:rsid w:val="00B845AD"/>
    <w:rsid w:val="00B8584B"/>
    <w:rsid w:val="00B86330"/>
    <w:rsid w:val="00B8750A"/>
    <w:rsid w:val="00B90A30"/>
    <w:rsid w:val="00B92D6B"/>
    <w:rsid w:val="00B94185"/>
    <w:rsid w:val="00B96243"/>
    <w:rsid w:val="00B963BF"/>
    <w:rsid w:val="00B971C9"/>
    <w:rsid w:val="00B972AF"/>
    <w:rsid w:val="00BA1DEF"/>
    <w:rsid w:val="00BA27D5"/>
    <w:rsid w:val="00BA2B89"/>
    <w:rsid w:val="00BA3409"/>
    <w:rsid w:val="00BA473F"/>
    <w:rsid w:val="00BA60A9"/>
    <w:rsid w:val="00BA636E"/>
    <w:rsid w:val="00BA6370"/>
    <w:rsid w:val="00BA799D"/>
    <w:rsid w:val="00BB04D3"/>
    <w:rsid w:val="00BB11B1"/>
    <w:rsid w:val="00BB3A7E"/>
    <w:rsid w:val="00BB6279"/>
    <w:rsid w:val="00BB75FB"/>
    <w:rsid w:val="00BB76CD"/>
    <w:rsid w:val="00BC01CD"/>
    <w:rsid w:val="00BC05C7"/>
    <w:rsid w:val="00BC1443"/>
    <w:rsid w:val="00BC2D06"/>
    <w:rsid w:val="00BC2EEB"/>
    <w:rsid w:val="00BC3081"/>
    <w:rsid w:val="00BC48F3"/>
    <w:rsid w:val="00BC5A99"/>
    <w:rsid w:val="00BC6AFD"/>
    <w:rsid w:val="00BC75E8"/>
    <w:rsid w:val="00BC774F"/>
    <w:rsid w:val="00BC7A37"/>
    <w:rsid w:val="00BD0F88"/>
    <w:rsid w:val="00BD1553"/>
    <w:rsid w:val="00BD2501"/>
    <w:rsid w:val="00BD27A0"/>
    <w:rsid w:val="00BD3442"/>
    <w:rsid w:val="00BD4E60"/>
    <w:rsid w:val="00BD599A"/>
    <w:rsid w:val="00BD624B"/>
    <w:rsid w:val="00BD6B5B"/>
    <w:rsid w:val="00BD7100"/>
    <w:rsid w:val="00BD7233"/>
    <w:rsid w:val="00BE002F"/>
    <w:rsid w:val="00BE17E9"/>
    <w:rsid w:val="00BE1DF7"/>
    <w:rsid w:val="00BE2220"/>
    <w:rsid w:val="00BE2466"/>
    <w:rsid w:val="00BE2FA2"/>
    <w:rsid w:val="00BE4053"/>
    <w:rsid w:val="00BE467C"/>
    <w:rsid w:val="00BE506F"/>
    <w:rsid w:val="00BE507F"/>
    <w:rsid w:val="00BE68C2"/>
    <w:rsid w:val="00BE6976"/>
    <w:rsid w:val="00BE6A8D"/>
    <w:rsid w:val="00BE6F99"/>
    <w:rsid w:val="00BE7947"/>
    <w:rsid w:val="00BF435C"/>
    <w:rsid w:val="00BF6AB2"/>
    <w:rsid w:val="00C0045D"/>
    <w:rsid w:val="00C007EA"/>
    <w:rsid w:val="00C00CF0"/>
    <w:rsid w:val="00C02EAD"/>
    <w:rsid w:val="00C032ED"/>
    <w:rsid w:val="00C04CE8"/>
    <w:rsid w:val="00C05B48"/>
    <w:rsid w:val="00C060BA"/>
    <w:rsid w:val="00C10957"/>
    <w:rsid w:val="00C11B41"/>
    <w:rsid w:val="00C120C7"/>
    <w:rsid w:val="00C122D2"/>
    <w:rsid w:val="00C124DE"/>
    <w:rsid w:val="00C12DF5"/>
    <w:rsid w:val="00C13362"/>
    <w:rsid w:val="00C139D2"/>
    <w:rsid w:val="00C1458E"/>
    <w:rsid w:val="00C175F0"/>
    <w:rsid w:val="00C20C5C"/>
    <w:rsid w:val="00C2231B"/>
    <w:rsid w:val="00C230D8"/>
    <w:rsid w:val="00C27DA6"/>
    <w:rsid w:val="00C30662"/>
    <w:rsid w:val="00C31385"/>
    <w:rsid w:val="00C314CC"/>
    <w:rsid w:val="00C3183D"/>
    <w:rsid w:val="00C31FA4"/>
    <w:rsid w:val="00C32C99"/>
    <w:rsid w:val="00C3421E"/>
    <w:rsid w:val="00C35805"/>
    <w:rsid w:val="00C35F3A"/>
    <w:rsid w:val="00C36132"/>
    <w:rsid w:val="00C3625A"/>
    <w:rsid w:val="00C36753"/>
    <w:rsid w:val="00C37505"/>
    <w:rsid w:val="00C37773"/>
    <w:rsid w:val="00C40980"/>
    <w:rsid w:val="00C41314"/>
    <w:rsid w:val="00C4224E"/>
    <w:rsid w:val="00C428F6"/>
    <w:rsid w:val="00C42B0D"/>
    <w:rsid w:val="00C451C0"/>
    <w:rsid w:val="00C468E4"/>
    <w:rsid w:val="00C46C80"/>
    <w:rsid w:val="00C46D4E"/>
    <w:rsid w:val="00C46DC4"/>
    <w:rsid w:val="00C47DE2"/>
    <w:rsid w:val="00C47F0F"/>
    <w:rsid w:val="00C502B6"/>
    <w:rsid w:val="00C50A3E"/>
    <w:rsid w:val="00C512FC"/>
    <w:rsid w:val="00C51FB6"/>
    <w:rsid w:val="00C528BB"/>
    <w:rsid w:val="00C52FA6"/>
    <w:rsid w:val="00C5356A"/>
    <w:rsid w:val="00C5613B"/>
    <w:rsid w:val="00C60AF3"/>
    <w:rsid w:val="00C62A63"/>
    <w:rsid w:val="00C63A4C"/>
    <w:rsid w:val="00C6449C"/>
    <w:rsid w:val="00C665BF"/>
    <w:rsid w:val="00C66844"/>
    <w:rsid w:val="00C66CDA"/>
    <w:rsid w:val="00C66F96"/>
    <w:rsid w:val="00C703D2"/>
    <w:rsid w:val="00C70D27"/>
    <w:rsid w:val="00C70F95"/>
    <w:rsid w:val="00C70FC2"/>
    <w:rsid w:val="00C713E7"/>
    <w:rsid w:val="00C730DA"/>
    <w:rsid w:val="00C73433"/>
    <w:rsid w:val="00C77AAB"/>
    <w:rsid w:val="00C77E55"/>
    <w:rsid w:val="00C80673"/>
    <w:rsid w:val="00C81A15"/>
    <w:rsid w:val="00C81CA7"/>
    <w:rsid w:val="00C8294D"/>
    <w:rsid w:val="00C83392"/>
    <w:rsid w:val="00C8355D"/>
    <w:rsid w:val="00C84283"/>
    <w:rsid w:val="00C85E44"/>
    <w:rsid w:val="00C875EF"/>
    <w:rsid w:val="00C95070"/>
    <w:rsid w:val="00C95D15"/>
    <w:rsid w:val="00C95E75"/>
    <w:rsid w:val="00C9724F"/>
    <w:rsid w:val="00C97DF4"/>
    <w:rsid w:val="00CA0734"/>
    <w:rsid w:val="00CA09B2"/>
    <w:rsid w:val="00CA2F80"/>
    <w:rsid w:val="00CA373B"/>
    <w:rsid w:val="00CA3B3C"/>
    <w:rsid w:val="00CA5962"/>
    <w:rsid w:val="00CA59E1"/>
    <w:rsid w:val="00CA6086"/>
    <w:rsid w:val="00CA6F8F"/>
    <w:rsid w:val="00CA7C1F"/>
    <w:rsid w:val="00CB1F9C"/>
    <w:rsid w:val="00CB3FE9"/>
    <w:rsid w:val="00CB441B"/>
    <w:rsid w:val="00CB5307"/>
    <w:rsid w:val="00CB65C5"/>
    <w:rsid w:val="00CB6B01"/>
    <w:rsid w:val="00CB713B"/>
    <w:rsid w:val="00CB7D46"/>
    <w:rsid w:val="00CC044D"/>
    <w:rsid w:val="00CC12B0"/>
    <w:rsid w:val="00CC3068"/>
    <w:rsid w:val="00CC78C6"/>
    <w:rsid w:val="00CD2080"/>
    <w:rsid w:val="00CD2C43"/>
    <w:rsid w:val="00CD38EB"/>
    <w:rsid w:val="00CD5C7D"/>
    <w:rsid w:val="00CD7251"/>
    <w:rsid w:val="00CD792C"/>
    <w:rsid w:val="00CE0427"/>
    <w:rsid w:val="00CE098F"/>
    <w:rsid w:val="00CE1BE9"/>
    <w:rsid w:val="00CE3706"/>
    <w:rsid w:val="00CE3729"/>
    <w:rsid w:val="00CE6DA2"/>
    <w:rsid w:val="00CF259F"/>
    <w:rsid w:val="00CF2F18"/>
    <w:rsid w:val="00CF39EC"/>
    <w:rsid w:val="00CF44F5"/>
    <w:rsid w:val="00CF46F2"/>
    <w:rsid w:val="00CF5194"/>
    <w:rsid w:val="00D009CA"/>
    <w:rsid w:val="00D03C67"/>
    <w:rsid w:val="00D04564"/>
    <w:rsid w:val="00D04E2D"/>
    <w:rsid w:val="00D05547"/>
    <w:rsid w:val="00D05CB7"/>
    <w:rsid w:val="00D06038"/>
    <w:rsid w:val="00D0636C"/>
    <w:rsid w:val="00D122F5"/>
    <w:rsid w:val="00D125EE"/>
    <w:rsid w:val="00D12956"/>
    <w:rsid w:val="00D12B42"/>
    <w:rsid w:val="00D145C6"/>
    <w:rsid w:val="00D148B7"/>
    <w:rsid w:val="00D14A8D"/>
    <w:rsid w:val="00D14BFA"/>
    <w:rsid w:val="00D17801"/>
    <w:rsid w:val="00D17ED0"/>
    <w:rsid w:val="00D217C1"/>
    <w:rsid w:val="00D21968"/>
    <w:rsid w:val="00D21EF9"/>
    <w:rsid w:val="00D23A87"/>
    <w:rsid w:val="00D27AC0"/>
    <w:rsid w:val="00D303F6"/>
    <w:rsid w:val="00D30E45"/>
    <w:rsid w:val="00D30FC1"/>
    <w:rsid w:val="00D318D9"/>
    <w:rsid w:val="00D31EC0"/>
    <w:rsid w:val="00D321F1"/>
    <w:rsid w:val="00D325FA"/>
    <w:rsid w:val="00D40582"/>
    <w:rsid w:val="00D413D3"/>
    <w:rsid w:val="00D41442"/>
    <w:rsid w:val="00D415D4"/>
    <w:rsid w:val="00D436AC"/>
    <w:rsid w:val="00D44D5D"/>
    <w:rsid w:val="00D44F30"/>
    <w:rsid w:val="00D45946"/>
    <w:rsid w:val="00D510AA"/>
    <w:rsid w:val="00D531E1"/>
    <w:rsid w:val="00D54DC8"/>
    <w:rsid w:val="00D56C6D"/>
    <w:rsid w:val="00D5753A"/>
    <w:rsid w:val="00D60165"/>
    <w:rsid w:val="00D603FD"/>
    <w:rsid w:val="00D612B6"/>
    <w:rsid w:val="00D61894"/>
    <w:rsid w:val="00D62F0F"/>
    <w:rsid w:val="00D648D3"/>
    <w:rsid w:val="00D64E6E"/>
    <w:rsid w:val="00D67BEE"/>
    <w:rsid w:val="00D71F86"/>
    <w:rsid w:val="00D72914"/>
    <w:rsid w:val="00D733D8"/>
    <w:rsid w:val="00D73C45"/>
    <w:rsid w:val="00D74638"/>
    <w:rsid w:val="00D75F60"/>
    <w:rsid w:val="00D75FB9"/>
    <w:rsid w:val="00D7604E"/>
    <w:rsid w:val="00D80122"/>
    <w:rsid w:val="00D80394"/>
    <w:rsid w:val="00D8096D"/>
    <w:rsid w:val="00D8374A"/>
    <w:rsid w:val="00D83AA2"/>
    <w:rsid w:val="00D858F3"/>
    <w:rsid w:val="00D86652"/>
    <w:rsid w:val="00D86B4C"/>
    <w:rsid w:val="00D87E81"/>
    <w:rsid w:val="00D91441"/>
    <w:rsid w:val="00D92618"/>
    <w:rsid w:val="00D93987"/>
    <w:rsid w:val="00D94E5E"/>
    <w:rsid w:val="00D95791"/>
    <w:rsid w:val="00D96207"/>
    <w:rsid w:val="00D96F9F"/>
    <w:rsid w:val="00D97586"/>
    <w:rsid w:val="00DA0EEC"/>
    <w:rsid w:val="00DA37D8"/>
    <w:rsid w:val="00DA4129"/>
    <w:rsid w:val="00DA4739"/>
    <w:rsid w:val="00DA4E73"/>
    <w:rsid w:val="00DA54C1"/>
    <w:rsid w:val="00DB01AB"/>
    <w:rsid w:val="00DB0837"/>
    <w:rsid w:val="00DB203D"/>
    <w:rsid w:val="00DB3C29"/>
    <w:rsid w:val="00DB40AD"/>
    <w:rsid w:val="00DB551E"/>
    <w:rsid w:val="00DB7797"/>
    <w:rsid w:val="00DC15F1"/>
    <w:rsid w:val="00DC2326"/>
    <w:rsid w:val="00DC27D2"/>
    <w:rsid w:val="00DC38CB"/>
    <w:rsid w:val="00DC3B85"/>
    <w:rsid w:val="00DC505E"/>
    <w:rsid w:val="00DC5A7B"/>
    <w:rsid w:val="00DC6DEB"/>
    <w:rsid w:val="00DD4C29"/>
    <w:rsid w:val="00DD5436"/>
    <w:rsid w:val="00DD7696"/>
    <w:rsid w:val="00DE19EE"/>
    <w:rsid w:val="00DE1E86"/>
    <w:rsid w:val="00DE3242"/>
    <w:rsid w:val="00DE32AD"/>
    <w:rsid w:val="00DE4062"/>
    <w:rsid w:val="00DE4745"/>
    <w:rsid w:val="00DE7D76"/>
    <w:rsid w:val="00DF095C"/>
    <w:rsid w:val="00DF1199"/>
    <w:rsid w:val="00DF19A9"/>
    <w:rsid w:val="00DF1AB6"/>
    <w:rsid w:val="00DF2352"/>
    <w:rsid w:val="00DF4B1E"/>
    <w:rsid w:val="00DF4C37"/>
    <w:rsid w:val="00E009CE"/>
    <w:rsid w:val="00E01554"/>
    <w:rsid w:val="00E0193E"/>
    <w:rsid w:val="00E02960"/>
    <w:rsid w:val="00E03FFD"/>
    <w:rsid w:val="00E052EF"/>
    <w:rsid w:val="00E07230"/>
    <w:rsid w:val="00E1022F"/>
    <w:rsid w:val="00E12776"/>
    <w:rsid w:val="00E139F4"/>
    <w:rsid w:val="00E142E9"/>
    <w:rsid w:val="00E143CA"/>
    <w:rsid w:val="00E146DB"/>
    <w:rsid w:val="00E1501F"/>
    <w:rsid w:val="00E157DB"/>
    <w:rsid w:val="00E1664D"/>
    <w:rsid w:val="00E17D15"/>
    <w:rsid w:val="00E22B19"/>
    <w:rsid w:val="00E23B98"/>
    <w:rsid w:val="00E24185"/>
    <w:rsid w:val="00E25685"/>
    <w:rsid w:val="00E26145"/>
    <w:rsid w:val="00E26AE0"/>
    <w:rsid w:val="00E27705"/>
    <w:rsid w:val="00E27FBB"/>
    <w:rsid w:val="00E302B9"/>
    <w:rsid w:val="00E332B0"/>
    <w:rsid w:val="00E3344A"/>
    <w:rsid w:val="00E34A11"/>
    <w:rsid w:val="00E34E92"/>
    <w:rsid w:val="00E352F1"/>
    <w:rsid w:val="00E3619F"/>
    <w:rsid w:val="00E36C5B"/>
    <w:rsid w:val="00E4079D"/>
    <w:rsid w:val="00E4306C"/>
    <w:rsid w:val="00E432F4"/>
    <w:rsid w:val="00E45D3F"/>
    <w:rsid w:val="00E45F33"/>
    <w:rsid w:val="00E46333"/>
    <w:rsid w:val="00E5047A"/>
    <w:rsid w:val="00E50C42"/>
    <w:rsid w:val="00E515BB"/>
    <w:rsid w:val="00E5198F"/>
    <w:rsid w:val="00E52361"/>
    <w:rsid w:val="00E55071"/>
    <w:rsid w:val="00E56A74"/>
    <w:rsid w:val="00E57962"/>
    <w:rsid w:val="00E60185"/>
    <w:rsid w:val="00E607B8"/>
    <w:rsid w:val="00E6258B"/>
    <w:rsid w:val="00E62654"/>
    <w:rsid w:val="00E6443A"/>
    <w:rsid w:val="00E64930"/>
    <w:rsid w:val="00E65EA5"/>
    <w:rsid w:val="00E6634D"/>
    <w:rsid w:val="00E66F75"/>
    <w:rsid w:val="00E670F7"/>
    <w:rsid w:val="00E67C31"/>
    <w:rsid w:val="00E70462"/>
    <w:rsid w:val="00E705AC"/>
    <w:rsid w:val="00E71C30"/>
    <w:rsid w:val="00E727C3"/>
    <w:rsid w:val="00E73B7D"/>
    <w:rsid w:val="00E73CBF"/>
    <w:rsid w:val="00E752FF"/>
    <w:rsid w:val="00E77892"/>
    <w:rsid w:val="00E80CA5"/>
    <w:rsid w:val="00E8104F"/>
    <w:rsid w:val="00E85C24"/>
    <w:rsid w:val="00E873B3"/>
    <w:rsid w:val="00E8772C"/>
    <w:rsid w:val="00E917DE"/>
    <w:rsid w:val="00E9546F"/>
    <w:rsid w:val="00E97776"/>
    <w:rsid w:val="00E97E6C"/>
    <w:rsid w:val="00EA0503"/>
    <w:rsid w:val="00EA263E"/>
    <w:rsid w:val="00EA324C"/>
    <w:rsid w:val="00EA33B3"/>
    <w:rsid w:val="00EA49C4"/>
    <w:rsid w:val="00EA543A"/>
    <w:rsid w:val="00EB0A4A"/>
    <w:rsid w:val="00EB0CF3"/>
    <w:rsid w:val="00EB67EB"/>
    <w:rsid w:val="00EB689E"/>
    <w:rsid w:val="00EB7DDB"/>
    <w:rsid w:val="00EC075E"/>
    <w:rsid w:val="00EC0775"/>
    <w:rsid w:val="00EC0F30"/>
    <w:rsid w:val="00EC29B5"/>
    <w:rsid w:val="00EC3E56"/>
    <w:rsid w:val="00EC4DA8"/>
    <w:rsid w:val="00EC57BB"/>
    <w:rsid w:val="00EC6BF3"/>
    <w:rsid w:val="00EC775A"/>
    <w:rsid w:val="00ED3339"/>
    <w:rsid w:val="00ED501D"/>
    <w:rsid w:val="00ED507A"/>
    <w:rsid w:val="00ED50AC"/>
    <w:rsid w:val="00ED5FAF"/>
    <w:rsid w:val="00ED68F9"/>
    <w:rsid w:val="00ED6992"/>
    <w:rsid w:val="00ED6B15"/>
    <w:rsid w:val="00ED75BB"/>
    <w:rsid w:val="00ED7650"/>
    <w:rsid w:val="00EE0321"/>
    <w:rsid w:val="00EE0327"/>
    <w:rsid w:val="00EE03DC"/>
    <w:rsid w:val="00EE065C"/>
    <w:rsid w:val="00EE284D"/>
    <w:rsid w:val="00EE2BA2"/>
    <w:rsid w:val="00EF16E7"/>
    <w:rsid w:val="00EF1D57"/>
    <w:rsid w:val="00EF2B52"/>
    <w:rsid w:val="00EF446B"/>
    <w:rsid w:val="00EF49DF"/>
    <w:rsid w:val="00EF5760"/>
    <w:rsid w:val="00EF77A2"/>
    <w:rsid w:val="00F00FF5"/>
    <w:rsid w:val="00F02238"/>
    <w:rsid w:val="00F029F9"/>
    <w:rsid w:val="00F042B4"/>
    <w:rsid w:val="00F06300"/>
    <w:rsid w:val="00F07C06"/>
    <w:rsid w:val="00F104B1"/>
    <w:rsid w:val="00F118FC"/>
    <w:rsid w:val="00F149E5"/>
    <w:rsid w:val="00F158D4"/>
    <w:rsid w:val="00F16C40"/>
    <w:rsid w:val="00F20A3C"/>
    <w:rsid w:val="00F219D4"/>
    <w:rsid w:val="00F21A0A"/>
    <w:rsid w:val="00F22CBA"/>
    <w:rsid w:val="00F22ECA"/>
    <w:rsid w:val="00F2402C"/>
    <w:rsid w:val="00F24711"/>
    <w:rsid w:val="00F2472C"/>
    <w:rsid w:val="00F2484E"/>
    <w:rsid w:val="00F24C1D"/>
    <w:rsid w:val="00F256D2"/>
    <w:rsid w:val="00F26194"/>
    <w:rsid w:val="00F2719C"/>
    <w:rsid w:val="00F30392"/>
    <w:rsid w:val="00F343F3"/>
    <w:rsid w:val="00F354E5"/>
    <w:rsid w:val="00F410F7"/>
    <w:rsid w:val="00F41203"/>
    <w:rsid w:val="00F43304"/>
    <w:rsid w:val="00F43467"/>
    <w:rsid w:val="00F4553F"/>
    <w:rsid w:val="00F45555"/>
    <w:rsid w:val="00F47789"/>
    <w:rsid w:val="00F47AD9"/>
    <w:rsid w:val="00F47E06"/>
    <w:rsid w:val="00F50753"/>
    <w:rsid w:val="00F5249D"/>
    <w:rsid w:val="00F524D0"/>
    <w:rsid w:val="00F573DA"/>
    <w:rsid w:val="00F57D47"/>
    <w:rsid w:val="00F57D8E"/>
    <w:rsid w:val="00F6069F"/>
    <w:rsid w:val="00F60F74"/>
    <w:rsid w:val="00F62EC6"/>
    <w:rsid w:val="00F6490D"/>
    <w:rsid w:val="00F6578F"/>
    <w:rsid w:val="00F657A8"/>
    <w:rsid w:val="00F666C7"/>
    <w:rsid w:val="00F67DFB"/>
    <w:rsid w:val="00F7074B"/>
    <w:rsid w:val="00F71076"/>
    <w:rsid w:val="00F71B39"/>
    <w:rsid w:val="00F738C2"/>
    <w:rsid w:val="00F75630"/>
    <w:rsid w:val="00F75F91"/>
    <w:rsid w:val="00F76570"/>
    <w:rsid w:val="00F77FD0"/>
    <w:rsid w:val="00F83458"/>
    <w:rsid w:val="00F84BF6"/>
    <w:rsid w:val="00F85C46"/>
    <w:rsid w:val="00F868F3"/>
    <w:rsid w:val="00F92C57"/>
    <w:rsid w:val="00F95E52"/>
    <w:rsid w:val="00F96B0B"/>
    <w:rsid w:val="00FA00B5"/>
    <w:rsid w:val="00FA048F"/>
    <w:rsid w:val="00FA0685"/>
    <w:rsid w:val="00FA257B"/>
    <w:rsid w:val="00FA2D37"/>
    <w:rsid w:val="00FA3C3B"/>
    <w:rsid w:val="00FA49FB"/>
    <w:rsid w:val="00FA5763"/>
    <w:rsid w:val="00FA69EC"/>
    <w:rsid w:val="00FA6AE4"/>
    <w:rsid w:val="00FA773C"/>
    <w:rsid w:val="00FA7F33"/>
    <w:rsid w:val="00FB1CD6"/>
    <w:rsid w:val="00FB256A"/>
    <w:rsid w:val="00FB2786"/>
    <w:rsid w:val="00FB3B75"/>
    <w:rsid w:val="00FB3B9E"/>
    <w:rsid w:val="00FB4D3B"/>
    <w:rsid w:val="00FB4ECA"/>
    <w:rsid w:val="00FB56B2"/>
    <w:rsid w:val="00FB5A2F"/>
    <w:rsid w:val="00FB5E46"/>
    <w:rsid w:val="00FB63FF"/>
    <w:rsid w:val="00FB67AC"/>
    <w:rsid w:val="00FB6EB9"/>
    <w:rsid w:val="00FB7991"/>
    <w:rsid w:val="00FC05FB"/>
    <w:rsid w:val="00FC1D88"/>
    <w:rsid w:val="00FC259D"/>
    <w:rsid w:val="00FC4778"/>
    <w:rsid w:val="00FC5BB9"/>
    <w:rsid w:val="00FC6589"/>
    <w:rsid w:val="00FC679D"/>
    <w:rsid w:val="00FC7306"/>
    <w:rsid w:val="00FC7681"/>
    <w:rsid w:val="00FC7A0C"/>
    <w:rsid w:val="00FC7F56"/>
    <w:rsid w:val="00FD1777"/>
    <w:rsid w:val="00FD2A8C"/>
    <w:rsid w:val="00FD37F9"/>
    <w:rsid w:val="00FE08F4"/>
    <w:rsid w:val="00FE1265"/>
    <w:rsid w:val="00FE2E8C"/>
    <w:rsid w:val="00FE3BC9"/>
    <w:rsid w:val="00FE7E6B"/>
    <w:rsid w:val="00FF025B"/>
    <w:rsid w:val="00FF0B6E"/>
    <w:rsid w:val="00FF1E68"/>
    <w:rsid w:val="00FF3857"/>
    <w:rsid w:val="00FF4411"/>
    <w:rsid w:val="00FF4C4E"/>
    <w:rsid w:val="00FF5B20"/>
    <w:rsid w:val="00FF63BE"/>
    <w:rsid w:val="00FF7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00E822"/>
  <w15:docId w15:val="{18233B33-60A5-4A7E-B855-03814C1B0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宋体" w:hAnsi="Helvetica"/>
      <w:lang w:val="en-US"/>
    </w:rPr>
  </w:style>
  <w:style w:type="character" w:customStyle="1" w:styleId="MTDisplayEquationChar">
    <w:name w:val="MTDisplayEquation Char"/>
    <w:basedOn w:val="DefaultParagraphFont"/>
    <w:link w:val="MTDisplayEquation"/>
    <w:rsid w:val="004C4C81"/>
    <w:rPr>
      <w:rFonts w:ascii="Helvetica" w:eastAsia="宋体"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uiPriority w:val="99"/>
    <w:rsid w:val="004C652C"/>
    <w:pPr>
      <w:widowControl w:val="0"/>
      <w:autoSpaceDE w:val="0"/>
      <w:autoSpaceDN w:val="0"/>
      <w:adjustRightInd w:val="0"/>
      <w:spacing w:before="240" w:line="240" w:lineRule="atLeast"/>
      <w:jc w:val="both"/>
    </w:pPr>
    <w:rPr>
      <w:color w:val="000000"/>
      <w:w w:val="0"/>
    </w:rPr>
  </w:style>
  <w:style w:type="paragraph" w:customStyle="1" w:styleId="Note">
    <w:name w:val="Note"/>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SP1690506">
    <w:name w:val="SP.16.90506"/>
    <w:basedOn w:val="Normal"/>
    <w:next w:val="Normal"/>
    <w:uiPriority w:val="99"/>
    <w:rsid w:val="00636906"/>
    <w:pPr>
      <w:autoSpaceDE w:val="0"/>
      <w:autoSpaceDN w:val="0"/>
      <w:adjustRightInd w:val="0"/>
    </w:pPr>
    <w:rPr>
      <w:sz w:val="24"/>
      <w:szCs w:val="24"/>
      <w:lang w:val="en-US"/>
    </w:rPr>
  </w:style>
  <w:style w:type="paragraph" w:customStyle="1" w:styleId="SP1690517">
    <w:name w:val="SP.16.90517"/>
    <w:basedOn w:val="Normal"/>
    <w:next w:val="Normal"/>
    <w:uiPriority w:val="99"/>
    <w:rsid w:val="00636906"/>
    <w:pPr>
      <w:autoSpaceDE w:val="0"/>
      <w:autoSpaceDN w:val="0"/>
      <w:adjustRightInd w:val="0"/>
    </w:pPr>
    <w:rPr>
      <w:sz w:val="24"/>
      <w:szCs w:val="24"/>
      <w:lang w:val="en-US"/>
    </w:rPr>
  </w:style>
  <w:style w:type="paragraph" w:customStyle="1" w:styleId="SP1690128">
    <w:name w:val="SP.16.90128"/>
    <w:basedOn w:val="Normal"/>
    <w:next w:val="Normal"/>
    <w:uiPriority w:val="99"/>
    <w:rsid w:val="00636906"/>
    <w:pPr>
      <w:autoSpaceDE w:val="0"/>
      <w:autoSpaceDN w:val="0"/>
      <w:adjustRightInd w:val="0"/>
    </w:pPr>
    <w:rPr>
      <w:sz w:val="24"/>
      <w:szCs w:val="24"/>
      <w:lang w:val="en-US"/>
    </w:rPr>
  </w:style>
  <w:style w:type="character" w:customStyle="1" w:styleId="SC16323600">
    <w:name w:val="SC.16.323600"/>
    <w:uiPriority w:val="99"/>
    <w:rsid w:val="00636906"/>
    <w:rPr>
      <w:color w:val="000000"/>
      <w:sz w:val="20"/>
      <w:szCs w:val="20"/>
    </w:rPr>
  </w:style>
  <w:style w:type="paragraph" w:customStyle="1" w:styleId="SP10290946">
    <w:name w:val="SP.10.290946"/>
    <w:basedOn w:val="Normal"/>
    <w:next w:val="Normal"/>
    <w:uiPriority w:val="99"/>
    <w:rsid w:val="00B25932"/>
    <w:pPr>
      <w:autoSpaceDE w:val="0"/>
      <w:autoSpaceDN w:val="0"/>
      <w:adjustRightInd w:val="0"/>
    </w:pPr>
    <w:rPr>
      <w:rFonts w:ascii="Arial" w:hAnsi="Arial" w:cs="Arial"/>
      <w:sz w:val="24"/>
      <w:szCs w:val="24"/>
      <w:lang w:val="en-US"/>
    </w:rPr>
  </w:style>
  <w:style w:type="paragraph" w:customStyle="1" w:styleId="SP10291115">
    <w:name w:val="SP.10.291115"/>
    <w:basedOn w:val="Normal"/>
    <w:next w:val="Normal"/>
    <w:uiPriority w:val="99"/>
    <w:rsid w:val="00B25932"/>
    <w:pPr>
      <w:autoSpaceDE w:val="0"/>
      <w:autoSpaceDN w:val="0"/>
      <w:adjustRightInd w:val="0"/>
    </w:pPr>
    <w:rPr>
      <w:rFonts w:ascii="Arial" w:hAnsi="Arial" w:cs="Arial"/>
      <w:sz w:val="24"/>
      <w:szCs w:val="24"/>
      <w:lang w:val="en-US"/>
    </w:rPr>
  </w:style>
  <w:style w:type="paragraph" w:customStyle="1" w:styleId="SP10291093">
    <w:name w:val="SP.10.291093"/>
    <w:basedOn w:val="Normal"/>
    <w:next w:val="Normal"/>
    <w:uiPriority w:val="99"/>
    <w:rsid w:val="00B25932"/>
    <w:pPr>
      <w:autoSpaceDE w:val="0"/>
      <w:autoSpaceDN w:val="0"/>
      <w:adjustRightInd w:val="0"/>
    </w:pPr>
    <w:rPr>
      <w:rFonts w:ascii="Arial" w:hAnsi="Arial" w:cs="Arial"/>
      <w:sz w:val="24"/>
      <w:szCs w:val="24"/>
      <w:lang w:val="en-US"/>
    </w:rPr>
  </w:style>
  <w:style w:type="character" w:customStyle="1" w:styleId="SC10319501">
    <w:name w:val="SC.10.319501"/>
    <w:uiPriority w:val="99"/>
    <w:rsid w:val="00B25932"/>
    <w:rPr>
      <w:b/>
      <w:bCs/>
      <w:color w:val="000000"/>
      <w:sz w:val="20"/>
      <w:szCs w:val="20"/>
    </w:rPr>
  </w:style>
  <w:style w:type="paragraph" w:customStyle="1" w:styleId="SP10290954">
    <w:name w:val="SP.10.290954"/>
    <w:basedOn w:val="Normal"/>
    <w:next w:val="Normal"/>
    <w:uiPriority w:val="99"/>
    <w:rsid w:val="00B25932"/>
    <w:pPr>
      <w:autoSpaceDE w:val="0"/>
      <w:autoSpaceDN w:val="0"/>
      <w:adjustRightInd w:val="0"/>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4028619">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40944490">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48061469">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2980871">
      <w:bodyDiv w:val="1"/>
      <w:marLeft w:val="0"/>
      <w:marRight w:val="0"/>
      <w:marTop w:val="0"/>
      <w:marBottom w:val="0"/>
      <w:divBdr>
        <w:top w:val="none" w:sz="0" w:space="0" w:color="auto"/>
        <w:left w:val="none" w:sz="0" w:space="0" w:color="auto"/>
        <w:bottom w:val="none" w:sz="0" w:space="0" w:color="auto"/>
        <w:right w:val="none" w:sz="0" w:space="0" w:color="auto"/>
      </w:divBdr>
      <w:divsChild>
        <w:div w:id="583760139">
          <w:marLeft w:val="1886"/>
          <w:marRight w:val="0"/>
          <w:marTop w:val="90"/>
          <w:marBottom w:val="0"/>
          <w:divBdr>
            <w:top w:val="none" w:sz="0" w:space="0" w:color="auto"/>
            <w:left w:val="none" w:sz="0" w:space="0" w:color="auto"/>
            <w:bottom w:val="none" w:sz="0" w:space="0" w:color="auto"/>
            <w:right w:val="none" w:sz="0" w:space="0" w:color="auto"/>
          </w:divBdr>
        </w:div>
        <w:div w:id="2125421946">
          <w:marLeft w:val="1886"/>
          <w:marRight w:val="0"/>
          <w:marTop w:val="90"/>
          <w:marBottom w:val="0"/>
          <w:divBdr>
            <w:top w:val="none" w:sz="0" w:space="0" w:color="auto"/>
            <w:left w:val="none" w:sz="0" w:space="0" w:color="auto"/>
            <w:bottom w:val="none" w:sz="0" w:space="0" w:color="auto"/>
            <w:right w:val="none" w:sz="0" w:space="0" w:color="auto"/>
          </w:divBdr>
        </w:div>
      </w:divsChild>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0035992">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2084094">
      <w:bodyDiv w:val="1"/>
      <w:marLeft w:val="0"/>
      <w:marRight w:val="0"/>
      <w:marTop w:val="0"/>
      <w:marBottom w:val="0"/>
      <w:divBdr>
        <w:top w:val="none" w:sz="0" w:space="0" w:color="auto"/>
        <w:left w:val="none" w:sz="0" w:space="0" w:color="auto"/>
        <w:bottom w:val="none" w:sz="0" w:space="0" w:color="auto"/>
        <w:right w:val="none" w:sz="0" w:space="0" w:color="auto"/>
      </w:divBdr>
      <w:divsChild>
        <w:div w:id="794904166">
          <w:marLeft w:val="1886"/>
          <w:marRight w:val="0"/>
          <w:marTop w:val="90"/>
          <w:marBottom w:val="0"/>
          <w:divBdr>
            <w:top w:val="none" w:sz="0" w:space="0" w:color="auto"/>
            <w:left w:val="none" w:sz="0" w:space="0" w:color="auto"/>
            <w:bottom w:val="none" w:sz="0" w:space="0" w:color="auto"/>
            <w:right w:val="none" w:sz="0" w:space="0" w:color="auto"/>
          </w:divBdr>
        </w:div>
        <w:div w:id="1286158225">
          <w:marLeft w:val="1886"/>
          <w:marRight w:val="0"/>
          <w:marTop w:val="90"/>
          <w:marBottom w:val="0"/>
          <w:divBdr>
            <w:top w:val="none" w:sz="0" w:space="0" w:color="auto"/>
            <w:left w:val="none" w:sz="0" w:space="0" w:color="auto"/>
            <w:bottom w:val="none" w:sz="0" w:space="0" w:color="auto"/>
            <w:right w:val="none" w:sz="0" w:space="0" w:color="auto"/>
          </w:divBdr>
        </w:div>
      </w:divsChild>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37194461">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75FDD-7ABB-44CE-98A8-4BC0D0082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1195</Words>
  <Characters>6815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20/1414r2</vt:lpstr>
    </vt:vector>
  </TitlesOfParts>
  <Company>Huawei Technologies</Company>
  <LinksUpToDate>false</LinksUpToDate>
  <CharactersWithSpaces>7995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20/1414r2</dc:title>
  <dc:subject>Comment Resolution for CID1014</dc:subject>
  <dc:creator>Edward Au</dc:creator>
  <cp:keywords>Submission</cp:keywords>
  <dc:description/>
  <cp:lastModifiedBy>Yan Xin</cp:lastModifiedBy>
  <cp:revision>7</cp:revision>
  <cp:lastPrinted>2011-03-31T18:31:00Z</cp:lastPrinted>
  <dcterms:created xsi:type="dcterms:W3CDTF">2021-04-21T01:20:00Z</dcterms:created>
  <dcterms:modified xsi:type="dcterms:W3CDTF">2021-04-21T02:10:00Z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