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1333A4" w14:textId="77777777" w:rsidR="005E768D" w:rsidRPr="004D2D75" w:rsidRDefault="005E768D" w:rsidP="00EF28D3">
      <w:pPr>
        <w:pStyle w:val="T1"/>
      </w:pPr>
      <w:r w:rsidRPr="004D2D75">
        <w:t>IEEE P802.11</w:t>
      </w:r>
      <w:r w:rsidRPr="004D2D75">
        <w:br/>
        <w:t>Wireless LANs</w:t>
      </w:r>
    </w:p>
    <w:tbl>
      <w:tblPr>
        <w:tblW w:w="10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7"/>
        <w:gridCol w:w="1205"/>
        <w:gridCol w:w="2113"/>
        <w:gridCol w:w="900"/>
        <w:gridCol w:w="3658"/>
      </w:tblGrid>
      <w:tr w:rsidR="00C723BC" w:rsidRPr="00612248" w14:paraId="695881A5" w14:textId="77777777" w:rsidTr="00BB6021">
        <w:trPr>
          <w:trHeight w:val="485"/>
          <w:jc w:val="center"/>
        </w:trPr>
        <w:tc>
          <w:tcPr>
            <w:tcW w:w="10403" w:type="dxa"/>
            <w:gridSpan w:val="5"/>
            <w:vAlign w:val="center"/>
          </w:tcPr>
          <w:p w14:paraId="52B0F29E" w14:textId="49C4788D" w:rsidR="00C723BC" w:rsidRPr="00920ADF" w:rsidRDefault="003D6A63" w:rsidP="00920ADF">
            <w:pPr>
              <w:spacing w:before="100" w:beforeAutospacing="1" w:after="100" w:afterAutospacing="1"/>
              <w:jc w:val="center"/>
              <w:rPr>
                <w:b/>
                <w:bCs/>
                <w:sz w:val="24"/>
                <w:szCs w:val="36"/>
              </w:rPr>
            </w:pPr>
            <w:r>
              <w:rPr>
                <w:b/>
                <w:bCs/>
                <w:sz w:val="24"/>
                <w:szCs w:val="36"/>
              </w:rPr>
              <w:t>CC34</w:t>
            </w:r>
            <w:r w:rsidR="00C56B34" w:rsidRPr="00920ADF">
              <w:rPr>
                <w:b/>
                <w:bCs/>
                <w:sz w:val="24"/>
                <w:szCs w:val="36"/>
              </w:rPr>
              <w:t xml:space="preserve"> </w:t>
            </w:r>
            <w:r w:rsidR="008D4D79">
              <w:rPr>
                <w:b/>
                <w:bCs/>
                <w:sz w:val="24"/>
                <w:szCs w:val="36"/>
              </w:rPr>
              <w:t xml:space="preserve">– </w:t>
            </w:r>
            <w:r>
              <w:rPr>
                <w:b/>
                <w:bCs/>
                <w:sz w:val="24"/>
                <w:szCs w:val="36"/>
              </w:rPr>
              <w:t>TBD and CID Resolution for R</w:t>
            </w:r>
            <w:r w:rsidR="008D4D79">
              <w:rPr>
                <w:b/>
                <w:bCs/>
                <w:sz w:val="24"/>
                <w:szCs w:val="36"/>
              </w:rPr>
              <w:t>estricted TWT</w:t>
            </w:r>
            <w:r>
              <w:rPr>
                <w:b/>
                <w:bCs/>
                <w:sz w:val="24"/>
                <w:szCs w:val="36"/>
              </w:rPr>
              <w:t xml:space="preserve"> Quiet Interval Usage</w:t>
            </w:r>
          </w:p>
        </w:tc>
      </w:tr>
      <w:tr w:rsidR="00C723BC" w:rsidRPr="00920ADF" w14:paraId="5B9F14D2" w14:textId="77777777" w:rsidTr="00BB6021">
        <w:trPr>
          <w:trHeight w:val="359"/>
          <w:jc w:val="center"/>
        </w:trPr>
        <w:tc>
          <w:tcPr>
            <w:tcW w:w="10403" w:type="dxa"/>
            <w:gridSpan w:val="5"/>
            <w:vAlign w:val="center"/>
          </w:tcPr>
          <w:p w14:paraId="03728683" w14:textId="279ECCD7" w:rsidR="00C723BC" w:rsidRPr="00920ADF" w:rsidRDefault="00C723BC" w:rsidP="00920ADF">
            <w:pPr>
              <w:spacing w:before="100" w:beforeAutospacing="1" w:after="100" w:afterAutospacing="1"/>
              <w:jc w:val="center"/>
              <w:rPr>
                <w:b/>
                <w:bCs/>
                <w:szCs w:val="20"/>
              </w:rPr>
            </w:pPr>
            <w:r w:rsidRPr="00920ADF">
              <w:rPr>
                <w:b/>
                <w:bCs/>
                <w:szCs w:val="20"/>
              </w:rPr>
              <w:t>Date:</w:t>
            </w:r>
            <w:r w:rsidR="00A00A90" w:rsidRPr="00920ADF">
              <w:rPr>
                <w:b/>
                <w:bCs/>
                <w:szCs w:val="20"/>
              </w:rPr>
              <w:t xml:space="preserve">  20</w:t>
            </w:r>
            <w:r w:rsidR="00C54934" w:rsidRPr="00920ADF">
              <w:rPr>
                <w:b/>
                <w:bCs/>
                <w:szCs w:val="20"/>
              </w:rPr>
              <w:t>21-</w:t>
            </w:r>
            <w:r w:rsidR="00CA4077">
              <w:rPr>
                <w:b/>
                <w:bCs/>
                <w:szCs w:val="20"/>
              </w:rPr>
              <w:t>04-</w:t>
            </w:r>
            <w:r w:rsidR="000A723A">
              <w:rPr>
                <w:b/>
                <w:bCs/>
                <w:szCs w:val="20"/>
              </w:rPr>
              <w:t>16</w:t>
            </w:r>
          </w:p>
        </w:tc>
      </w:tr>
      <w:tr w:rsidR="00C723BC" w:rsidRPr="00920ADF" w14:paraId="60D08A4F" w14:textId="77777777" w:rsidTr="00BB6021">
        <w:trPr>
          <w:cantSplit/>
          <w:jc w:val="center"/>
        </w:trPr>
        <w:tc>
          <w:tcPr>
            <w:tcW w:w="10403" w:type="dxa"/>
            <w:gridSpan w:val="5"/>
          </w:tcPr>
          <w:p w14:paraId="00EEB634" w14:textId="47016E1B" w:rsidR="00C723BC" w:rsidRPr="00920ADF" w:rsidRDefault="00C723BC" w:rsidP="00920ADF">
            <w:pPr>
              <w:spacing w:before="100" w:beforeAutospacing="1" w:after="100" w:afterAutospacing="1"/>
              <w:contextualSpacing/>
              <w:rPr>
                <w:b/>
                <w:bCs/>
                <w:szCs w:val="20"/>
              </w:rPr>
            </w:pPr>
            <w:r w:rsidRPr="00920ADF">
              <w:rPr>
                <w:b/>
                <w:bCs/>
                <w:szCs w:val="20"/>
              </w:rPr>
              <w:t>Author</w:t>
            </w:r>
            <w:r w:rsidR="00F5163C" w:rsidRPr="00920ADF">
              <w:rPr>
                <w:b/>
                <w:bCs/>
                <w:szCs w:val="20"/>
              </w:rPr>
              <w:t>(s)</w:t>
            </w:r>
            <w:r w:rsidRPr="00920ADF">
              <w:rPr>
                <w:b/>
                <w:bCs/>
                <w:szCs w:val="20"/>
              </w:rPr>
              <w:t>:</w:t>
            </w:r>
          </w:p>
        </w:tc>
      </w:tr>
      <w:tr w:rsidR="00C723BC" w:rsidRPr="00612248" w14:paraId="5BAC7FA8" w14:textId="77777777" w:rsidTr="00BB6021">
        <w:trPr>
          <w:jc w:val="center"/>
        </w:trPr>
        <w:tc>
          <w:tcPr>
            <w:tcW w:w="2527" w:type="dxa"/>
          </w:tcPr>
          <w:p w14:paraId="3B56D2FD" w14:textId="77777777" w:rsidR="00C723BC" w:rsidRPr="008128E7" w:rsidRDefault="00C723BC" w:rsidP="00920ADF">
            <w:pPr>
              <w:spacing w:before="100" w:beforeAutospacing="1" w:after="100" w:afterAutospacing="1"/>
              <w:contextualSpacing/>
              <w:rPr>
                <w:b/>
                <w:bCs/>
              </w:rPr>
            </w:pPr>
            <w:r w:rsidRPr="008128E7">
              <w:rPr>
                <w:b/>
                <w:bCs/>
              </w:rPr>
              <w:t>Name</w:t>
            </w:r>
          </w:p>
        </w:tc>
        <w:tc>
          <w:tcPr>
            <w:tcW w:w="1205" w:type="dxa"/>
          </w:tcPr>
          <w:p w14:paraId="0CE9147F" w14:textId="77777777" w:rsidR="00C723BC" w:rsidRPr="008128E7" w:rsidRDefault="00C723BC" w:rsidP="00920ADF">
            <w:pPr>
              <w:spacing w:before="100" w:beforeAutospacing="1" w:after="100" w:afterAutospacing="1"/>
              <w:contextualSpacing/>
              <w:rPr>
                <w:b/>
                <w:bCs/>
              </w:rPr>
            </w:pPr>
            <w:r w:rsidRPr="008128E7">
              <w:rPr>
                <w:b/>
                <w:bCs/>
              </w:rPr>
              <w:t>Affiliation</w:t>
            </w:r>
          </w:p>
        </w:tc>
        <w:tc>
          <w:tcPr>
            <w:tcW w:w="2113" w:type="dxa"/>
          </w:tcPr>
          <w:p w14:paraId="64C404C8" w14:textId="77777777" w:rsidR="00C723BC" w:rsidRPr="008128E7" w:rsidRDefault="00C723BC" w:rsidP="00920ADF">
            <w:pPr>
              <w:spacing w:before="100" w:beforeAutospacing="1" w:after="100" w:afterAutospacing="1"/>
              <w:contextualSpacing/>
              <w:rPr>
                <w:b/>
                <w:bCs/>
              </w:rPr>
            </w:pPr>
            <w:r w:rsidRPr="008128E7">
              <w:rPr>
                <w:b/>
                <w:bCs/>
              </w:rPr>
              <w:t>Address</w:t>
            </w:r>
          </w:p>
        </w:tc>
        <w:tc>
          <w:tcPr>
            <w:tcW w:w="900" w:type="dxa"/>
          </w:tcPr>
          <w:p w14:paraId="4EF852C8" w14:textId="77777777" w:rsidR="00C723BC" w:rsidRPr="008128E7" w:rsidRDefault="00C723BC" w:rsidP="00920ADF">
            <w:pPr>
              <w:spacing w:before="100" w:beforeAutospacing="1" w:after="100" w:afterAutospacing="1"/>
              <w:contextualSpacing/>
              <w:rPr>
                <w:b/>
                <w:bCs/>
              </w:rPr>
            </w:pPr>
            <w:r w:rsidRPr="008128E7">
              <w:rPr>
                <w:b/>
                <w:bCs/>
              </w:rPr>
              <w:t>Phone</w:t>
            </w:r>
          </w:p>
        </w:tc>
        <w:tc>
          <w:tcPr>
            <w:tcW w:w="3658" w:type="dxa"/>
          </w:tcPr>
          <w:p w14:paraId="278CB29A" w14:textId="77777777" w:rsidR="00C723BC" w:rsidRPr="008128E7" w:rsidRDefault="00C723BC" w:rsidP="00920ADF">
            <w:pPr>
              <w:spacing w:before="100" w:beforeAutospacing="1" w:after="100" w:afterAutospacing="1"/>
              <w:contextualSpacing/>
              <w:rPr>
                <w:b/>
                <w:bCs/>
              </w:rPr>
            </w:pPr>
            <w:r w:rsidRPr="008128E7">
              <w:rPr>
                <w:b/>
                <w:bCs/>
              </w:rPr>
              <w:t>email</w:t>
            </w:r>
          </w:p>
        </w:tc>
      </w:tr>
      <w:tr w:rsidR="00BB6021" w:rsidRPr="00F16D19" w14:paraId="45F2BAEF" w14:textId="77777777" w:rsidTr="00BB6021">
        <w:trPr>
          <w:trHeight w:val="20"/>
          <w:jc w:val="center"/>
        </w:trPr>
        <w:tc>
          <w:tcPr>
            <w:tcW w:w="2527" w:type="dxa"/>
          </w:tcPr>
          <w:p w14:paraId="50314E2B" w14:textId="6F10C677" w:rsidR="00BB6021" w:rsidRPr="00BC732A" w:rsidRDefault="008D4D79" w:rsidP="00BC732A">
            <w:pPr>
              <w:spacing w:before="100" w:beforeAutospacing="1" w:after="100" w:afterAutospacing="1"/>
              <w:contextualSpacing/>
              <w:rPr>
                <w:szCs w:val="20"/>
              </w:rPr>
            </w:pPr>
            <w:r w:rsidRPr="00BC732A">
              <w:rPr>
                <w:szCs w:val="20"/>
              </w:rPr>
              <w:t>Chunyu Hu</w:t>
            </w:r>
          </w:p>
        </w:tc>
        <w:tc>
          <w:tcPr>
            <w:tcW w:w="1205" w:type="dxa"/>
            <w:vMerge w:val="restart"/>
          </w:tcPr>
          <w:p w14:paraId="0E90A8F5" w14:textId="7DF8E0E2" w:rsidR="00BB6021" w:rsidRPr="00BC732A" w:rsidRDefault="00BB6021" w:rsidP="00BC732A">
            <w:pPr>
              <w:spacing w:before="100" w:beforeAutospacing="1" w:after="100" w:afterAutospacing="1"/>
              <w:contextualSpacing/>
              <w:rPr>
                <w:szCs w:val="20"/>
              </w:rPr>
            </w:pPr>
            <w:r w:rsidRPr="00BC732A">
              <w:rPr>
                <w:szCs w:val="20"/>
              </w:rPr>
              <w:t>Facebook</w:t>
            </w:r>
          </w:p>
        </w:tc>
        <w:tc>
          <w:tcPr>
            <w:tcW w:w="2113" w:type="dxa"/>
            <w:vMerge w:val="restart"/>
          </w:tcPr>
          <w:p w14:paraId="247F9C7B" w14:textId="77777777" w:rsidR="00BB6021" w:rsidRPr="00BC732A" w:rsidRDefault="00BB6021" w:rsidP="00BC732A">
            <w:pPr>
              <w:spacing w:before="100" w:beforeAutospacing="1" w:after="100" w:afterAutospacing="1"/>
              <w:contextualSpacing/>
              <w:rPr>
                <w:szCs w:val="20"/>
              </w:rPr>
            </w:pPr>
            <w:r w:rsidRPr="00BC732A">
              <w:rPr>
                <w:szCs w:val="20"/>
              </w:rPr>
              <w:t>1 Hacker Way</w:t>
            </w:r>
          </w:p>
          <w:p w14:paraId="5EAE709B" w14:textId="4A471864" w:rsidR="00BB6021" w:rsidRPr="00BC732A" w:rsidRDefault="00BB6021" w:rsidP="00BC732A">
            <w:pPr>
              <w:spacing w:before="100" w:beforeAutospacing="1" w:after="100" w:afterAutospacing="1"/>
              <w:contextualSpacing/>
              <w:rPr>
                <w:szCs w:val="20"/>
              </w:rPr>
            </w:pPr>
            <w:r w:rsidRPr="00BC732A">
              <w:rPr>
                <w:szCs w:val="20"/>
              </w:rPr>
              <w:t>Menlo Park, CA 95034</w:t>
            </w:r>
          </w:p>
        </w:tc>
        <w:tc>
          <w:tcPr>
            <w:tcW w:w="900" w:type="dxa"/>
          </w:tcPr>
          <w:p w14:paraId="6522CD96" w14:textId="77777777" w:rsidR="00BB6021" w:rsidRPr="00BC732A" w:rsidRDefault="00BB6021" w:rsidP="00BC732A">
            <w:pPr>
              <w:spacing w:before="100" w:beforeAutospacing="1" w:after="100" w:afterAutospacing="1"/>
              <w:contextualSpacing/>
              <w:rPr>
                <w:szCs w:val="20"/>
              </w:rPr>
            </w:pPr>
          </w:p>
        </w:tc>
        <w:tc>
          <w:tcPr>
            <w:tcW w:w="3658" w:type="dxa"/>
          </w:tcPr>
          <w:p w14:paraId="0335E72F" w14:textId="01DB4BB6" w:rsidR="00BB6021" w:rsidRPr="00BC732A" w:rsidRDefault="008E3792" w:rsidP="00BC732A">
            <w:pPr>
              <w:spacing w:before="100" w:beforeAutospacing="1" w:after="100" w:afterAutospacing="1"/>
              <w:contextualSpacing/>
              <w:rPr>
                <w:szCs w:val="20"/>
              </w:rPr>
            </w:pPr>
            <w:hyperlink r:id="rId8" w:history="1">
              <w:r w:rsidR="008D4D79" w:rsidRPr="00BC732A">
                <w:rPr>
                  <w:rStyle w:val="Hyperlink"/>
                  <w:szCs w:val="20"/>
                </w:rPr>
                <w:t>chunyuhu07@gmail.com</w:t>
              </w:r>
            </w:hyperlink>
            <w:r w:rsidR="008D4D79" w:rsidRPr="00BC732A">
              <w:rPr>
                <w:szCs w:val="20"/>
              </w:rPr>
              <w:t xml:space="preserve"> </w:t>
            </w:r>
          </w:p>
        </w:tc>
      </w:tr>
      <w:tr w:rsidR="00BB6021" w:rsidRPr="00F16D19" w14:paraId="6A37210E" w14:textId="77777777" w:rsidTr="00BB6021">
        <w:trPr>
          <w:trHeight w:val="20"/>
          <w:jc w:val="center"/>
        </w:trPr>
        <w:tc>
          <w:tcPr>
            <w:tcW w:w="2527" w:type="dxa"/>
          </w:tcPr>
          <w:p w14:paraId="4CD1149A" w14:textId="719ABCB0" w:rsidR="00BB6021" w:rsidRPr="00BC732A" w:rsidRDefault="008D4D79" w:rsidP="00BC732A">
            <w:pPr>
              <w:spacing w:before="100" w:beforeAutospacing="1" w:after="100" w:afterAutospacing="1"/>
              <w:contextualSpacing/>
              <w:rPr>
                <w:szCs w:val="20"/>
              </w:rPr>
            </w:pPr>
            <w:r w:rsidRPr="00BC732A">
              <w:rPr>
                <w:szCs w:val="20"/>
              </w:rPr>
              <w:t>Payam Torab</w:t>
            </w:r>
          </w:p>
        </w:tc>
        <w:tc>
          <w:tcPr>
            <w:tcW w:w="1205" w:type="dxa"/>
            <w:vMerge/>
          </w:tcPr>
          <w:p w14:paraId="0C1045F2" w14:textId="6D1E5213" w:rsidR="00BB6021" w:rsidRPr="00BC732A" w:rsidRDefault="00BB6021" w:rsidP="00BC732A">
            <w:pPr>
              <w:spacing w:before="100" w:beforeAutospacing="1" w:after="100" w:afterAutospacing="1"/>
              <w:contextualSpacing/>
              <w:rPr>
                <w:szCs w:val="20"/>
              </w:rPr>
            </w:pPr>
          </w:p>
        </w:tc>
        <w:tc>
          <w:tcPr>
            <w:tcW w:w="2113" w:type="dxa"/>
            <w:vMerge/>
          </w:tcPr>
          <w:p w14:paraId="6757FAE7" w14:textId="20E6F9FF" w:rsidR="00BB6021" w:rsidRPr="00BC732A" w:rsidRDefault="00BB6021" w:rsidP="00BC732A">
            <w:pPr>
              <w:spacing w:before="100" w:beforeAutospacing="1" w:after="100" w:afterAutospacing="1"/>
              <w:contextualSpacing/>
              <w:rPr>
                <w:szCs w:val="20"/>
              </w:rPr>
            </w:pPr>
          </w:p>
        </w:tc>
        <w:tc>
          <w:tcPr>
            <w:tcW w:w="900" w:type="dxa"/>
          </w:tcPr>
          <w:p w14:paraId="35414D48" w14:textId="77777777" w:rsidR="00BB6021" w:rsidRPr="00BC732A" w:rsidRDefault="00BB6021" w:rsidP="00BC732A">
            <w:pPr>
              <w:spacing w:before="100" w:beforeAutospacing="1" w:after="100" w:afterAutospacing="1"/>
              <w:contextualSpacing/>
              <w:rPr>
                <w:szCs w:val="20"/>
              </w:rPr>
            </w:pPr>
          </w:p>
        </w:tc>
        <w:tc>
          <w:tcPr>
            <w:tcW w:w="3658" w:type="dxa"/>
          </w:tcPr>
          <w:p w14:paraId="253E8312" w14:textId="54F4488D" w:rsidR="00BB6021" w:rsidRPr="00BC732A" w:rsidRDefault="008E3792" w:rsidP="00BC732A">
            <w:pPr>
              <w:spacing w:before="100" w:beforeAutospacing="1" w:after="100" w:afterAutospacing="1"/>
              <w:contextualSpacing/>
              <w:rPr>
                <w:szCs w:val="20"/>
              </w:rPr>
            </w:pPr>
            <w:hyperlink r:id="rId9" w:history="1">
              <w:r w:rsidR="008D4D79" w:rsidRPr="00BC732A">
                <w:rPr>
                  <w:rStyle w:val="Hyperlink"/>
                  <w:szCs w:val="20"/>
                </w:rPr>
                <w:t>torab@ieee.org</w:t>
              </w:r>
            </w:hyperlink>
          </w:p>
        </w:tc>
      </w:tr>
      <w:tr w:rsidR="00BB6021" w:rsidRPr="00F16D19" w14:paraId="4EACD2D1" w14:textId="77777777" w:rsidTr="00BB6021">
        <w:trPr>
          <w:trHeight w:val="20"/>
          <w:jc w:val="center"/>
        </w:trPr>
        <w:tc>
          <w:tcPr>
            <w:tcW w:w="2527" w:type="dxa"/>
          </w:tcPr>
          <w:p w14:paraId="6521B6F8" w14:textId="1DEDD30C" w:rsidR="00BB6021" w:rsidRPr="00BC732A" w:rsidRDefault="00BB6021" w:rsidP="00BC732A">
            <w:pPr>
              <w:spacing w:before="100" w:beforeAutospacing="1" w:after="100" w:afterAutospacing="1"/>
              <w:contextualSpacing/>
              <w:rPr>
                <w:szCs w:val="20"/>
              </w:rPr>
            </w:pPr>
          </w:p>
        </w:tc>
        <w:tc>
          <w:tcPr>
            <w:tcW w:w="1205" w:type="dxa"/>
            <w:vMerge/>
          </w:tcPr>
          <w:p w14:paraId="5975375C" w14:textId="0FDDEF89" w:rsidR="00BB6021" w:rsidRPr="00BC732A" w:rsidRDefault="00BB6021" w:rsidP="00BC732A">
            <w:pPr>
              <w:spacing w:before="100" w:beforeAutospacing="1" w:after="100" w:afterAutospacing="1"/>
              <w:contextualSpacing/>
              <w:rPr>
                <w:szCs w:val="20"/>
              </w:rPr>
            </w:pPr>
          </w:p>
        </w:tc>
        <w:tc>
          <w:tcPr>
            <w:tcW w:w="2113" w:type="dxa"/>
            <w:vMerge/>
          </w:tcPr>
          <w:p w14:paraId="00D9BA83" w14:textId="77777777" w:rsidR="00BB6021" w:rsidRPr="00BC732A" w:rsidRDefault="00BB6021" w:rsidP="00BC732A">
            <w:pPr>
              <w:spacing w:before="100" w:beforeAutospacing="1" w:after="100" w:afterAutospacing="1"/>
              <w:contextualSpacing/>
              <w:rPr>
                <w:szCs w:val="20"/>
              </w:rPr>
            </w:pPr>
          </w:p>
        </w:tc>
        <w:tc>
          <w:tcPr>
            <w:tcW w:w="900" w:type="dxa"/>
          </w:tcPr>
          <w:p w14:paraId="3BD4F142" w14:textId="77777777" w:rsidR="00BB6021" w:rsidRPr="00BC732A" w:rsidRDefault="00BB6021" w:rsidP="00BC732A">
            <w:pPr>
              <w:spacing w:before="100" w:beforeAutospacing="1" w:after="100" w:afterAutospacing="1"/>
              <w:contextualSpacing/>
              <w:rPr>
                <w:szCs w:val="20"/>
              </w:rPr>
            </w:pPr>
          </w:p>
        </w:tc>
        <w:tc>
          <w:tcPr>
            <w:tcW w:w="3658" w:type="dxa"/>
          </w:tcPr>
          <w:p w14:paraId="73383742" w14:textId="1FBFD8D3" w:rsidR="00BB6021" w:rsidRPr="00BC732A" w:rsidRDefault="00BB6021" w:rsidP="00BC732A">
            <w:pPr>
              <w:spacing w:before="100" w:beforeAutospacing="1" w:after="100" w:afterAutospacing="1"/>
              <w:contextualSpacing/>
              <w:rPr>
                <w:szCs w:val="20"/>
              </w:rPr>
            </w:pPr>
          </w:p>
        </w:tc>
      </w:tr>
      <w:tr w:rsidR="00BC732A" w:rsidRPr="00F16D19" w14:paraId="39F52F0C" w14:textId="77777777" w:rsidTr="00BB6021">
        <w:trPr>
          <w:trHeight w:val="20"/>
          <w:jc w:val="center"/>
        </w:trPr>
        <w:tc>
          <w:tcPr>
            <w:tcW w:w="2527" w:type="dxa"/>
          </w:tcPr>
          <w:p w14:paraId="69F86D44" w14:textId="1DE76B6D" w:rsidR="00BC732A" w:rsidRPr="00BC732A" w:rsidRDefault="00BC732A" w:rsidP="00BC732A">
            <w:pPr>
              <w:spacing w:before="100" w:beforeAutospacing="1" w:after="100" w:afterAutospacing="1"/>
              <w:contextualSpacing/>
              <w:rPr>
                <w:szCs w:val="20"/>
              </w:rPr>
            </w:pPr>
          </w:p>
        </w:tc>
        <w:tc>
          <w:tcPr>
            <w:tcW w:w="1205" w:type="dxa"/>
            <w:vMerge w:val="restart"/>
          </w:tcPr>
          <w:p w14:paraId="7A84B4FF" w14:textId="3D2DB78D" w:rsidR="00BC732A" w:rsidRPr="00BC732A" w:rsidRDefault="00BC732A" w:rsidP="00BC732A">
            <w:pPr>
              <w:spacing w:before="100" w:beforeAutospacing="1" w:after="100" w:afterAutospacing="1"/>
              <w:contextualSpacing/>
              <w:rPr>
                <w:szCs w:val="20"/>
              </w:rPr>
            </w:pPr>
          </w:p>
        </w:tc>
        <w:tc>
          <w:tcPr>
            <w:tcW w:w="2113" w:type="dxa"/>
          </w:tcPr>
          <w:p w14:paraId="50209F09" w14:textId="77777777" w:rsidR="00BC732A" w:rsidRPr="00BC732A" w:rsidRDefault="00BC732A" w:rsidP="00BC732A">
            <w:pPr>
              <w:spacing w:before="100" w:beforeAutospacing="1" w:after="100" w:afterAutospacing="1"/>
              <w:contextualSpacing/>
              <w:rPr>
                <w:szCs w:val="20"/>
              </w:rPr>
            </w:pPr>
          </w:p>
        </w:tc>
        <w:tc>
          <w:tcPr>
            <w:tcW w:w="900" w:type="dxa"/>
          </w:tcPr>
          <w:p w14:paraId="0E81F49D" w14:textId="77777777" w:rsidR="00BC732A" w:rsidRPr="00BC732A" w:rsidRDefault="00BC732A" w:rsidP="00BC732A">
            <w:pPr>
              <w:spacing w:before="100" w:beforeAutospacing="1" w:after="100" w:afterAutospacing="1"/>
              <w:contextualSpacing/>
              <w:rPr>
                <w:szCs w:val="20"/>
              </w:rPr>
            </w:pPr>
          </w:p>
        </w:tc>
        <w:tc>
          <w:tcPr>
            <w:tcW w:w="3658" w:type="dxa"/>
          </w:tcPr>
          <w:p w14:paraId="2A91E46F" w14:textId="5F683E5F" w:rsidR="00BC732A" w:rsidRPr="00BC732A" w:rsidRDefault="00BC732A" w:rsidP="00BC732A">
            <w:pPr>
              <w:spacing w:before="100" w:beforeAutospacing="1" w:after="100" w:afterAutospacing="1"/>
              <w:contextualSpacing/>
              <w:rPr>
                <w:szCs w:val="20"/>
              </w:rPr>
            </w:pPr>
          </w:p>
        </w:tc>
      </w:tr>
      <w:tr w:rsidR="00BC732A" w:rsidRPr="00F16D19" w14:paraId="6759A2EF" w14:textId="77777777" w:rsidTr="00BB6021">
        <w:trPr>
          <w:trHeight w:val="20"/>
          <w:jc w:val="center"/>
        </w:trPr>
        <w:tc>
          <w:tcPr>
            <w:tcW w:w="2527" w:type="dxa"/>
          </w:tcPr>
          <w:p w14:paraId="6E01A36B" w14:textId="6D9B52F6" w:rsidR="00BC732A" w:rsidRPr="00BC732A" w:rsidRDefault="00BC732A" w:rsidP="00BC732A">
            <w:pPr>
              <w:spacing w:before="100" w:beforeAutospacing="1" w:after="100" w:afterAutospacing="1"/>
              <w:contextualSpacing/>
              <w:rPr>
                <w:szCs w:val="20"/>
              </w:rPr>
            </w:pPr>
          </w:p>
        </w:tc>
        <w:tc>
          <w:tcPr>
            <w:tcW w:w="1205" w:type="dxa"/>
            <w:vMerge/>
          </w:tcPr>
          <w:p w14:paraId="4FE7239A" w14:textId="6730F152" w:rsidR="00BC732A" w:rsidRPr="00BC732A" w:rsidRDefault="00BC732A" w:rsidP="00BC732A">
            <w:pPr>
              <w:spacing w:before="100" w:beforeAutospacing="1" w:after="100" w:afterAutospacing="1"/>
              <w:contextualSpacing/>
              <w:rPr>
                <w:szCs w:val="20"/>
              </w:rPr>
            </w:pPr>
          </w:p>
        </w:tc>
        <w:tc>
          <w:tcPr>
            <w:tcW w:w="2113" w:type="dxa"/>
          </w:tcPr>
          <w:p w14:paraId="714D9BCA" w14:textId="77777777" w:rsidR="00BC732A" w:rsidRPr="00BC732A" w:rsidRDefault="00BC732A" w:rsidP="00BC732A">
            <w:pPr>
              <w:spacing w:before="100" w:beforeAutospacing="1" w:after="100" w:afterAutospacing="1"/>
              <w:contextualSpacing/>
              <w:rPr>
                <w:szCs w:val="20"/>
              </w:rPr>
            </w:pPr>
          </w:p>
        </w:tc>
        <w:tc>
          <w:tcPr>
            <w:tcW w:w="900" w:type="dxa"/>
          </w:tcPr>
          <w:p w14:paraId="495E9436" w14:textId="77777777" w:rsidR="00BC732A" w:rsidRPr="00BC732A" w:rsidRDefault="00BC732A" w:rsidP="00BC732A">
            <w:pPr>
              <w:spacing w:before="100" w:beforeAutospacing="1" w:after="100" w:afterAutospacing="1"/>
              <w:contextualSpacing/>
              <w:rPr>
                <w:szCs w:val="20"/>
              </w:rPr>
            </w:pPr>
          </w:p>
        </w:tc>
        <w:tc>
          <w:tcPr>
            <w:tcW w:w="3658" w:type="dxa"/>
          </w:tcPr>
          <w:p w14:paraId="4C68B0F6" w14:textId="5210E7D9" w:rsidR="00BC732A" w:rsidRPr="00BC732A" w:rsidRDefault="00BC732A" w:rsidP="00BC732A">
            <w:pPr>
              <w:spacing w:before="100" w:beforeAutospacing="1" w:after="100" w:afterAutospacing="1"/>
              <w:contextualSpacing/>
              <w:rPr>
                <w:szCs w:val="20"/>
              </w:rPr>
            </w:pPr>
          </w:p>
        </w:tc>
      </w:tr>
      <w:tr w:rsidR="00AB14AD" w:rsidRPr="00F16D19" w14:paraId="448E1F39" w14:textId="77777777" w:rsidTr="00BB6021">
        <w:trPr>
          <w:trHeight w:val="20"/>
          <w:jc w:val="center"/>
        </w:trPr>
        <w:tc>
          <w:tcPr>
            <w:tcW w:w="2527" w:type="dxa"/>
          </w:tcPr>
          <w:p w14:paraId="53ACE7AB" w14:textId="2D84A4EC" w:rsidR="00AB14AD" w:rsidRPr="00BC732A" w:rsidRDefault="00AB14AD" w:rsidP="00BC732A">
            <w:pPr>
              <w:spacing w:before="100" w:beforeAutospacing="1" w:after="100" w:afterAutospacing="1"/>
              <w:contextualSpacing/>
              <w:rPr>
                <w:szCs w:val="20"/>
              </w:rPr>
            </w:pPr>
          </w:p>
        </w:tc>
        <w:tc>
          <w:tcPr>
            <w:tcW w:w="1205" w:type="dxa"/>
          </w:tcPr>
          <w:p w14:paraId="2B4065B6" w14:textId="4794AB83" w:rsidR="00AB14AD" w:rsidRPr="00BC732A" w:rsidRDefault="00AB14AD" w:rsidP="00BC732A">
            <w:pPr>
              <w:spacing w:before="100" w:beforeAutospacing="1" w:after="100" w:afterAutospacing="1"/>
              <w:contextualSpacing/>
              <w:rPr>
                <w:szCs w:val="20"/>
              </w:rPr>
            </w:pPr>
          </w:p>
        </w:tc>
        <w:tc>
          <w:tcPr>
            <w:tcW w:w="2113" w:type="dxa"/>
          </w:tcPr>
          <w:p w14:paraId="608AC1BE" w14:textId="77777777" w:rsidR="00AB14AD" w:rsidRPr="00BC732A" w:rsidRDefault="00AB14AD" w:rsidP="00BC732A">
            <w:pPr>
              <w:spacing w:before="100" w:beforeAutospacing="1" w:after="100" w:afterAutospacing="1"/>
              <w:contextualSpacing/>
              <w:rPr>
                <w:szCs w:val="20"/>
              </w:rPr>
            </w:pPr>
          </w:p>
        </w:tc>
        <w:tc>
          <w:tcPr>
            <w:tcW w:w="900" w:type="dxa"/>
          </w:tcPr>
          <w:p w14:paraId="463792EE" w14:textId="77777777" w:rsidR="00AB14AD" w:rsidRPr="00BC732A" w:rsidRDefault="00AB14AD" w:rsidP="00BC732A">
            <w:pPr>
              <w:spacing w:before="100" w:beforeAutospacing="1" w:after="100" w:afterAutospacing="1"/>
              <w:contextualSpacing/>
              <w:rPr>
                <w:szCs w:val="20"/>
              </w:rPr>
            </w:pPr>
          </w:p>
        </w:tc>
        <w:tc>
          <w:tcPr>
            <w:tcW w:w="3658" w:type="dxa"/>
          </w:tcPr>
          <w:p w14:paraId="5D0C866E" w14:textId="7ACA8D1E" w:rsidR="00AB14AD" w:rsidRPr="00BC732A" w:rsidRDefault="00AB14AD" w:rsidP="00BC732A">
            <w:pPr>
              <w:spacing w:before="100" w:beforeAutospacing="1" w:after="100" w:afterAutospacing="1"/>
              <w:contextualSpacing/>
              <w:rPr>
                <w:szCs w:val="20"/>
              </w:rPr>
            </w:pPr>
          </w:p>
        </w:tc>
      </w:tr>
    </w:tbl>
    <w:p w14:paraId="3FFE27E2" w14:textId="77777777" w:rsidR="00B8080A" w:rsidRDefault="00B8080A" w:rsidP="00B8080A">
      <w:pPr>
        <w:pStyle w:val="T1"/>
        <w:jc w:val="left"/>
      </w:pPr>
    </w:p>
    <w:p w14:paraId="34B1EC40" w14:textId="0D603C83" w:rsidR="003E4403" w:rsidRPr="00817542" w:rsidRDefault="003E4403" w:rsidP="00B8080A">
      <w:pPr>
        <w:pStyle w:val="T1"/>
        <w:jc w:val="left"/>
      </w:pPr>
      <w:r w:rsidRPr="00817542">
        <w:t>Abstract</w:t>
      </w:r>
    </w:p>
    <w:p w14:paraId="4EF07533" w14:textId="33B40BF2" w:rsidR="00C474CE" w:rsidRDefault="00ED355C" w:rsidP="00EF28D3">
      <w:r>
        <w:t>Proposed d</w:t>
      </w:r>
      <w:r w:rsidR="00777F98" w:rsidRPr="00817542">
        <w:t>raft text for</w:t>
      </w:r>
      <w:r w:rsidR="00FD510C">
        <w:t xml:space="preserve"> </w:t>
      </w:r>
      <w:r w:rsidR="00125A97">
        <w:t xml:space="preserve">using </w:t>
      </w:r>
      <w:r w:rsidR="00FD510C">
        <w:t>Quiet element in support of restricted TWT operation</w:t>
      </w:r>
      <w:r w:rsidR="00125A97">
        <w:t>,</w:t>
      </w:r>
      <w:r w:rsidR="00FD510C">
        <w:t xml:space="preserve"> submitted as resolution to </w:t>
      </w:r>
      <w:r w:rsidR="00A511C4">
        <w:t xml:space="preserve">a TBD and a </w:t>
      </w:r>
      <w:r w:rsidR="00FD510C">
        <w:t>CID</w:t>
      </w:r>
      <w:r w:rsidR="00C474CE">
        <w:t xml:space="preserve"> 2</w:t>
      </w:r>
      <w:r w:rsidR="00FD510C">
        <w:t>215</w:t>
      </w:r>
      <w:r w:rsidR="00125A97">
        <w:t>. All proposed changes are relative to 11be Draft 0.4.</w:t>
      </w:r>
    </w:p>
    <w:p w14:paraId="42121DBB" w14:textId="77777777" w:rsidR="0078177D" w:rsidRDefault="0078177D" w:rsidP="00EF28D3">
      <w:r>
        <w:br w:type="page"/>
      </w:r>
    </w:p>
    <w:p w14:paraId="747321C6" w14:textId="0EC1D696" w:rsidR="00BB5CAD" w:rsidRDefault="007D1086" w:rsidP="001119EB">
      <w:pPr>
        <w:pStyle w:val="Heading1"/>
      </w:pPr>
      <w:r w:rsidRPr="00BA5747">
        <w:lastRenderedPageBreak/>
        <w:t>Revision History</w:t>
      </w:r>
    </w:p>
    <w:p w14:paraId="3D51FD80" w14:textId="77777777" w:rsidR="001119EB" w:rsidRPr="001119EB" w:rsidRDefault="001119EB" w:rsidP="001119EB"/>
    <w:tbl>
      <w:tblPr>
        <w:tblStyle w:val="TableGrid"/>
        <w:tblW w:w="9895" w:type="dxa"/>
        <w:tblLook w:val="04A0" w:firstRow="1" w:lastRow="0" w:firstColumn="1" w:lastColumn="0" w:noHBand="0" w:noVBand="1"/>
      </w:tblPr>
      <w:tblGrid>
        <w:gridCol w:w="1351"/>
        <w:gridCol w:w="1050"/>
        <w:gridCol w:w="7494"/>
      </w:tblGrid>
      <w:tr w:rsidR="003F0D77" w:rsidRPr="00BA5747" w14:paraId="4AA91DDF" w14:textId="77777777" w:rsidTr="00BA5747">
        <w:tc>
          <w:tcPr>
            <w:tcW w:w="1351" w:type="dxa"/>
          </w:tcPr>
          <w:p w14:paraId="577427B9" w14:textId="159AD452" w:rsidR="003F0D77" w:rsidRPr="00BA5747" w:rsidRDefault="00DB59E8" w:rsidP="00920ADF">
            <w:pPr>
              <w:spacing w:before="100" w:beforeAutospacing="1" w:after="100" w:afterAutospacing="1"/>
              <w:rPr>
                <w:b/>
                <w:bCs/>
              </w:rPr>
            </w:pPr>
            <w:r w:rsidRPr="00BA5747">
              <w:rPr>
                <w:b/>
                <w:bCs/>
              </w:rPr>
              <w:t>Date</w:t>
            </w:r>
          </w:p>
        </w:tc>
        <w:tc>
          <w:tcPr>
            <w:tcW w:w="1050" w:type="dxa"/>
          </w:tcPr>
          <w:p w14:paraId="1E24DB1F" w14:textId="0B54E2C3" w:rsidR="003F0D77" w:rsidRPr="00BA5747" w:rsidRDefault="00DB59E8" w:rsidP="00920ADF">
            <w:pPr>
              <w:spacing w:before="100" w:beforeAutospacing="1" w:after="100" w:afterAutospacing="1"/>
              <w:rPr>
                <w:b/>
                <w:bCs/>
              </w:rPr>
            </w:pPr>
            <w:r w:rsidRPr="00BA5747">
              <w:rPr>
                <w:b/>
                <w:bCs/>
              </w:rPr>
              <w:t>Revision</w:t>
            </w:r>
          </w:p>
        </w:tc>
        <w:tc>
          <w:tcPr>
            <w:tcW w:w="7494" w:type="dxa"/>
          </w:tcPr>
          <w:p w14:paraId="06F6F1DB" w14:textId="6B16EE59" w:rsidR="003F0D77" w:rsidRPr="00BA5747" w:rsidRDefault="00BA5747" w:rsidP="00920ADF">
            <w:pPr>
              <w:spacing w:before="100" w:beforeAutospacing="1" w:after="100" w:afterAutospacing="1"/>
              <w:rPr>
                <w:b/>
                <w:bCs/>
              </w:rPr>
            </w:pPr>
            <w:r>
              <w:rPr>
                <w:b/>
                <w:bCs/>
              </w:rPr>
              <w:t>Changes</w:t>
            </w:r>
          </w:p>
        </w:tc>
      </w:tr>
      <w:tr w:rsidR="003F0D77" w:rsidRPr="00BB5CAD" w14:paraId="4F82937F" w14:textId="77777777" w:rsidTr="00BA5747">
        <w:tc>
          <w:tcPr>
            <w:tcW w:w="1351" w:type="dxa"/>
          </w:tcPr>
          <w:p w14:paraId="54EBE082" w14:textId="02D358BE" w:rsidR="003F0D77" w:rsidRPr="00BB5CAD" w:rsidRDefault="00B33783" w:rsidP="00920ADF">
            <w:pPr>
              <w:spacing w:before="100" w:beforeAutospacing="1" w:after="100" w:afterAutospacing="1"/>
            </w:pPr>
            <w:r w:rsidRPr="00BB5CAD">
              <w:t>2021-</w:t>
            </w:r>
            <w:r w:rsidR="00BB6021">
              <w:t>04</w:t>
            </w:r>
            <w:r w:rsidR="00AD0DED">
              <w:t>-</w:t>
            </w:r>
            <w:r w:rsidR="004A015B">
              <w:t>21</w:t>
            </w:r>
          </w:p>
        </w:tc>
        <w:tc>
          <w:tcPr>
            <w:tcW w:w="1050" w:type="dxa"/>
          </w:tcPr>
          <w:p w14:paraId="7810B5A9" w14:textId="35E0B677" w:rsidR="003F0D77" w:rsidRPr="00BB5CAD" w:rsidRDefault="00B33783" w:rsidP="00920ADF">
            <w:pPr>
              <w:spacing w:before="100" w:beforeAutospacing="1" w:after="100" w:afterAutospacing="1"/>
            </w:pPr>
            <w:r w:rsidRPr="00BB5CAD">
              <w:t>0</w:t>
            </w:r>
          </w:p>
        </w:tc>
        <w:tc>
          <w:tcPr>
            <w:tcW w:w="7494" w:type="dxa"/>
          </w:tcPr>
          <w:p w14:paraId="34161DD0" w14:textId="0C370299" w:rsidR="003F0D77" w:rsidRPr="00BB5CAD" w:rsidRDefault="00756733" w:rsidP="00920ADF">
            <w:pPr>
              <w:spacing w:before="100" w:beforeAutospacing="1" w:after="100" w:afterAutospacing="1"/>
            </w:pPr>
            <w:r w:rsidRPr="00BB5CAD">
              <w:t>Initial draft</w:t>
            </w:r>
          </w:p>
        </w:tc>
      </w:tr>
      <w:tr w:rsidR="003F0D77" w:rsidRPr="00BB5CAD" w14:paraId="7C4F36E0" w14:textId="77777777" w:rsidTr="00BA5747">
        <w:tc>
          <w:tcPr>
            <w:tcW w:w="1351" w:type="dxa"/>
          </w:tcPr>
          <w:p w14:paraId="5F614E4B" w14:textId="77777777" w:rsidR="003F0D77" w:rsidRPr="00BB5CAD" w:rsidRDefault="003F0D77" w:rsidP="00920ADF">
            <w:pPr>
              <w:spacing w:before="100" w:beforeAutospacing="1" w:after="100" w:afterAutospacing="1"/>
            </w:pPr>
          </w:p>
        </w:tc>
        <w:tc>
          <w:tcPr>
            <w:tcW w:w="1050" w:type="dxa"/>
          </w:tcPr>
          <w:p w14:paraId="33058750" w14:textId="77777777" w:rsidR="003F0D77" w:rsidRPr="00BB5CAD" w:rsidRDefault="003F0D77" w:rsidP="00920ADF">
            <w:pPr>
              <w:spacing w:before="100" w:beforeAutospacing="1" w:after="100" w:afterAutospacing="1"/>
            </w:pPr>
          </w:p>
        </w:tc>
        <w:tc>
          <w:tcPr>
            <w:tcW w:w="7494" w:type="dxa"/>
          </w:tcPr>
          <w:p w14:paraId="7624C966" w14:textId="77777777" w:rsidR="003F0D77" w:rsidRPr="00BB5CAD" w:rsidRDefault="003F0D77" w:rsidP="00920ADF">
            <w:pPr>
              <w:spacing w:before="100" w:beforeAutospacing="1" w:after="100" w:afterAutospacing="1"/>
            </w:pPr>
          </w:p>
        </w:tc>
      </w:tr>
      <w:tr w:rsidR="003F0D77" w:rsidRPr="00BB5CAD" w14:paraId="7C5BFF8B" w14:textId="77777777" w:rsidTr="00BA5747">
        <w:tc>
          <w:tcPr>
            <w:tcW w:w="1351" w:type="dxa"/>
          </w:tcPr>
          <w:p w14:paraId="05F93414" w14:textId="77777777" w:rsidR="003F0D77" w:rsidRPr="00BB5CAD" w:rsidRDefault="003F0D77" w:rsidP="00920ADF">
            <w:pPr>
              <w:spacing w:before="100" w:beforeAutospacing="1" w:after="100" w:afterAutospacing="1"/>
            </w:pPr>
          </w:p>
        </w:tc>
        <w:tc>
          <w:tcPr>
            <w:tcW w:w="1050" w:type="dxa"/>
          </w:tcPr>
          <w:p w14:paraId="444F8AC1" w14:textId="77777777" w:rsidR="003F0D77" w:rsidRPr="00BB5CAD" w:rsidRDefault="003F0D77" w:rsidP="00920ADF">
            <w:pPr>
              <w:spacing w:before="100" w:beforeAutospacing="1" w:after="100" w:afterAutospacing="1"/>
            </w:pPr>
          </w:p>
        </w:tc>
        <w:tc>
          <w:tcPr>
            <w:tcW w:w="7494" w:type="dxa"/>
          </w:tcPr>
          <w:p w14:paraId="3A8ADD63" w14:textId="77777777" w:rsidR="003F0D77" w:rsidRPr="00BB5CAD" w:rsidRDefault="003F0D77" w:rsidP="00920ADF">
            <w:pPr>
              <w:spacing w:before="100" w:beforeAutospacing="1" w:after="100" w:afterAutospacing="1"/>
            </w:pPr>
          </w:p>
        </w:tc>
      </w:tr>
    </w:tbl>
    <w:p w14:paraId="5F0A6D63" w14:textId="77777777" w:rsidR="0078177D" w:rsidRPr="00BB5CAD" w:rsidRDefault="0078177D" w:rsidP="00EF28D3"/>
    <w:p w14:paraId="70B55CCD" w14:textId="77777777" w:rsidR="00BB5CAD" w:rsidRDefault="00BB5CAD" w:rsidP="00EF28D3">
      <w:pPr>
        <w:rPr>
          <w:lang w:eastAsia="ko-KR"/>
        </w:rPr>
      </w:pPr>
      <w:r>
        <w:rPr>
          <w:lang w:eastAsia="ko-KR"/>
        </w:rPr>
        <w:br w:type="page"/>
      </w:r>
    </w:p>
    <w:p w14:paraId="039B033F" w14:textId="04F94B8C" w:rsidR="006B7B90" w:rsidRPr="001240F2" w:rsidRDefault="006B7B90" w:rsidP="00A160B8">
      <w:pPr>
        <w:pStyle w:val="Heading1"/>
        <w:tabs>
          <w:tab w:val="clear" w:pos="2160"/>
          <w:tab w:val="clear" w:pos="2880"/>
          <w:tab w:val="clear" w:pos="3600"/>
          <w:tab w:val="clear" w:pos="4320"/>
          <w:tab w:val="clear" w:pos="5040"/>
          <w:tab w:val="clear" w:pos="5760"/>
          <w:tab w:val="clear" w:pos="6480"/>
          <w:tab w:val="clear" w:pos="7200"/>
          <w:tab w:val="clear" w:pos="7920"/>
          <w:tab w:val="left" w:pos="8573"/>
          <w:tab w:val="right" w:pos="9864"/>
        </w:tabs>
        <w:rPr>
          <w:rFonts w:cs="Arial"/>
          <w:lang w:eastAsia="ko-KR"/>
        </w:rPr>
      </w:pPr>
      <w:r w:rsidRPr="001240F2">
        <w:rPr>
          <w:rFonts w:cs="Arial"/>
          <w:lang w:eastAsia="ko-KR"/>
        </w:rPr>
        <w:lastRenderedPageBreak/>
        <w:t>Comments</w:t>
      </w:r>
      <w:r w:rsidR="00697AF8">
        <w:rPr>
          <w:rFonts w:cs="Arial"/>
          <w:lang w:eastAsia="ko-KR"/>
        </w:rPr>
        <w:tab/>
      </w:r>
      <w:r w:rsidR="00A160B8">
        <w:rPr>
          <w:rFonts w:cs="Arial"/>
          <w:lang w:eastAsia="ko-KR"/>
        </w:rPr>
        <w:tab/>
      </w:r>
    </w:p>
    <w:p w14:paraId="08FA7C6D" w14:textId="77777777" w:rsidR="006B7B90" w:rsidRPr="001240F2" w:rsidRDefault="006B7B90" w:rsidP="006B7B90">
      <w:pPr>
        <w:rPr>
          <w:rFonts w:ascii="Arial" w:hAnsi="Arial" w:cs="Arial"/>
          <w:lang w:eastAsia="ko-KR"/>
        </w:rPr>
      </w:pPr>
    </w:p>
    <w:tbl>
      <w:tblPr>
        <w:tblW w:w="9445" w:type="dxa"/>
        <w:jc w:val="center"/>
        <w:tblLook w:val="04A0" w:firstRow="1" w:lastRow="0" w:firstColumn="1" w:lastColumn="0" w:noHBand="0" w:noVBand="1"/>
      </w:tblPr>
      <w:tblGrid>
        <w:gridCol w:w="661"/>
        <w:gridCol w:w="828"/>
        <w:gridCol w:w="991"/>
        <w:gridCol w:w="2285"/>
        <w:gridCol w:w="2115"/>
        <w:gridCol w:w="2565"/>
      </w:tblGrid>
      <w:tr w:rsidR="006B7B90" w:rsidRPr="001240F2" w14:paraId="098ECD9B" w14:textId="77777777" w:rsidTr="006B7B90">
        <w:trPr>
          <w:trHeight w:val="287"/>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788205F6"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CID</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2F2BA534"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Page</w:t>
            </w:r>
          </w:p>
        </w:tc>
        <w:tc>
          <w:tcPr>
            <w:tcW w:w="991" w:type="dxa"/>
            <w:tcBorders>
              <w:top w:val="single" w:sz="4" w:space="0" w:color="000000"/>
              <w:left w:val="single" w:sz="4" w:space="0" w:color="000000"/>
              <w:bottom w:val="single" w:sz="4" w:space="0" w:color="000000"/>
              <w:right w:val="single" w:sz="4" w:space="0" w:color="000000"/>
            </w:tcBorders>
            <w:shd w:val="clear" w:color="auto" w:fill="auto"/>
            <w:hideMark/>
          </w:tcPr>
          <w:p w14:paraId="386D9907"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Clause</w:t>
            </w:r>
          </w:p>
        </w:tc>
        <w:tc>
          <w:tcPr>
            <w:tcW w:w="2285" w:type="dxa"/>
            <w:tcBorders>
              <w:top w:val="single" w:sz="4" w:space="0" w:color="000000"/>
              <w:left w:val="single" w:sz="4" w:space="0" w:color="000000"/>
              <w:bottom w:val="single" w:sz="4" w:space="0" w:color="000000"/>
              <w:right w:val="single" w:sz="4" w:space="0" w:color="000000"/>
            </w:tcBorders>
            <w:shd w:val="clear" w:color="auto" w:fill="auto"/>
            <w:hideMark/>
          </w:tcPr>
          <w:p w14:paraId="5F9472EA"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Comment</w:t>
            </w:r>
          </w:p>
        </w:tc>
        <w:tc>
          <w:tcPr>
            <w:tcW w:w="2115" w:type="dxa"/>
            <w:tcBorders>
              <w:top w:val="single" w:sz="4" w:space="0" w:color="000000"/>
              <w:left w:val="single" w:sz="4" w:space="0" w:color="000000"/>
              <w:bottom w:val="single" w:sz="4" w:space="0" w:color="000000"/>
              <w:right w:val="single" w:sz="4" w:space="0" w:color="000000"/>
            </w:tcBorders>
            <w:shd w:val="clear" w:color="auto" w:fill="auto"/>
            <w:hideMark/>
          </w:tcPr>
          <w:p w14:paraId="5D095EE3"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Proposed Change</w:t>
            </w:r>
          </w:p>
        </w:tc>
        <w:tc>
          <w:tcPr>
            <w:tcW w:w="2565" w:type="dxa"/>
            <w:tcBorders>
              <w:top w:val="single" w:sz="4" w:space="0" w:color="000000"/>
              <w:left w:val="single" w:sz="4" w:space="0" w:color="000000"/>
              <w:bottom w:val="single" w:sz="4" w:space="0" w:color="000000"/>
              <w:right w:val="single" w:sz="4" w:space="0" w:color="000000"/>
            </w:tcBorders>
            <w:shd w:val="clear" w:color="auto" w:fill="auto"/>
            <w:hideMark/>
          </w:tcPr>
          <w:p w14:paraId="4B8A092C"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Proposed Resolution</w:t>
            </w:r>
          </w:p>
        </w:tc>
      </w:tr>
      <w:tr w:rsidR="00395CA0" w:rsidRPr="00FD510C" w14:paraId="131E938A" w14:textId="77777777" w:rsidTr="006B7B90">
        <w:trPr>
          <w:trHeight w:val="179"/>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242AA619" w14:textId="52990E00" w:rsidR="00395CA0" w:rsidRPr="00FD510C" w:rsidRDefault="00FD510C" w:rsidP="00920ADF">
            <w:pPr>
              <w:spacing w:before="100" w:beforeAutospacing="1" w:after="100" w:afterAutospacing="1"/>
              <w:rPr>
                <w:rFonts w:ascii="Arial" w:hAnsi="Arial" w:cs="Arial"/>
                <w:sz w:val="18"/>
                <w:szCs w:val="18"/>
              </w:rPr>
            </w:pPr>
            <w:r w:rsidRPr="00FD510C">
              <w:rPr>
                <w:rFonts w:ascii="Arial" w:hAnsi="Arial" w:cs="Arial"/>
                <w:sz w:val="18"/>
                <w:szCs w:val="18"/>
              </w:rPr>
              <w:t>2215</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1332E07B" w14:textId="3E5BE7DE" w:rsidR="00395CA0" w:rsidRPr="00FD510C" w:rsidRDefault="00395CA0" w:rsidP="00920ADF">
            <w:pPr>
              <w:spacing w:before="100" w:beforeAutospacing="1" w:after="100" w:afterAutospacing="1"/>
              <w:rPr>
                <w:rFonts w:ascii="Arial" w:hAnsi="Arial" w:cs="Arial"/>
                <w:sz w:val="18"/>
                <w:szCs w:val="18"/>
              </w:rPr>
            </w:pP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21DA8888" w14:textId="5D6B5236" w:rsidR="00395CA0" w:rsidRPr="00FD510C" w:rsidRDefault="00395CA0" w:rsidP="00920ADF">
            <w:pPr>
              <w:spacing w:before="100" w:beforeAutospacing="1" w:after="100" w:afterAutospacing="1"/>
              <w:rPr>
                <w:rFonts w:ascii="Arial" w:hAnsi="Arial" w:cs="Arial"/>
                <w:sz w:val="18"/>
                <w:szCs w:val="18"/>
              </w:rPr>
            </w:pP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57B48593" w14:textId="484818F6" w:rsidR="00125A97" w:rsidRPr="00FD510C" w:rsidRDefault="00FD510C" w:rsidP="00125A97">
            <w:pPr>
              <w:spacing w:before="100" w:beforeAutospacing="1" w:after="120"/>
              <w:rPr>
                <w:rFonts w:ascii="Arial" w:hAnsi="Arial" w:cs="Arial"/>
                <w:sz w:val="18"/>
                <w:szCs w:val="18"/>
              </w:rPr>
            </w:pPr>
            <w:r w:rsidRPr="00FD510C">
              <w:rPr>
                <w:rFonts w:ascii="Arial" w:hAnsi="Arial" w:cs="Arial"/>
                <w:sz w:val="18"/>
                <w:szCs w:val="18"/>
              </w:rPr>
              <w:t>Quiet element is proposed for low latency traffic. However, this is not fair to legacy STAs since the EHT STAs can ignore the quiet element.</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43752CC6" w14:textId="1A03164F" w:rsidR="00395CA0" w:rsidRPr="00FD510C" w:rsidRDefault="00FD510C" w:rsidP="00FD510C">
            <w:pPr>
              <w:spacing w:before="0"/>
              <w:rPr>
                <w:rFonts w:ascii="Arial" w:hAnsi="Arial" w:cs="Arial"/>
                <w:sz w:val="18"/>
                <w:szCs w:val="18"/>
              </w:rPr>
            </w:pPr>
            <w:r>
              <w:rPr>
                <w:rFonts w:ascii="Arial" w:hAnsi="Arial" w:cs="Arial"/>
                <w:sz w:val="18"/>
                <w:szCs w:val="18"/>
              </w:rPr>
              <w:t>T</w:t>
            </w:r>
            <w:r w:rsidRPr="00FD510C">
              <w:rPr>
                <w:rFonts w:ascii="Arial" w:hAnsi="Arial" w:cs="Arial"/>
                <w:sz w:val="18"/>
                <w:szCs w:val="18"/>
              </w:rPr>
              <w:t>he methods to address the unfairness should be introduced</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330695F8" w14:textId="77777777" w:rsidR="00395CA0" w:rsidRDefault="00395CA0" w:rsidP="00920ADF">
            <w:pPr>
              <w:spacing w:before="100" w:beforeAutospacing="1" w:after="100" w:afterAutospacing="1"/>
              <w:rPr>
                <w:rFonts w:ascii="Arial" w:hAnsi="Arial" w:cs="Arial"/>
                <w:sz w:val="18"/>
                <w:szCs w:val="18"/>
              </w:rPr>
            </w:pPr>
            <w:r w:rsidRPr="00FD510C">
              <w:rPr>
                <w:rFonts w:ascii="Arial" w:hAnsi="Arial" w:cs="Arial"/>
                <w:sz w:val="18"/>
                <w:szCs w:val="18"/>
              </w:rPr>
              <w:t>Revised</w:t>
            </w:r>
          </w:p>
          <w:p w14:paraId="01436FA4" w14:textId="2A5F31D5" w:rsidR="009A5BAF" w:rsidRPr="00FD510C" w:rsidRDefault="009A5BAF" w:rsidP="00920ADF">
            <w:pPr>
              <w:spacing w:before="100" w:beforeAutospacing="1" w:after="100" w:afterAutospacing="1"/>
              <w:rPr>
                <w:rFonts w:ascii="Arial" w:hAnsi="Arial" w:cs="Arial"/>
                <w:sz w:val="18"/>
                <w:szCs w:val="18"/>
              </w:rPr>
            </w:pPr>
            <w:r>
              <w:rPr>
                <w:rFonts w:ascii="Arial" w:hAnsi="Arial" w:cs="Arial"/>
                <w:sz w:val="18"/>
                <w:szCs w:val="18"/>
              </w:rPr>
              <w:t>TGbe editor, please implement changes proposed in this doc 11-21/683, tagged as #2215.</w:t>
            </w:r>
          </w:p>
        </w:tc>
      </w:tr>
    </w:tbl>
    <w:p w14:paraId="2CF68230" w14:textId="77777777" w:rsidR="00A160B8" w:rsidRDefault="00A160B8" w:rsidP="00395CA0">
      <w:pPr>
        <w:rPr>
          <w:rFonts w:ascii="Arial" w:hAnsi="Arial" w:cs="Arial"/>
          <w:b/>
          <w:bCs/>
          <w:u w:val="single"/>
        </w:rPr>
      </w:pPr>
    </w:p>
    <w:p w14:paraId="02A0678C" w14:textId="6512D596" w:rsidR="00395CA0" w:rsidRPr="001240F2" w:rsidRDefault="00395CA0" w:rsidP="00395CA0">
      <w:pPr>
        <w:rPr>
          <w:rFonts w:ascii="Arial" w:hAnsi="Arial" w:cs="Arial"/>
          <w:b/>
          <w:bCs/>
          <w:u w:val="single"/>
        </w:rPr>
      </w:pPr>
      <w:r w:rsidRPr="001240F2">
        <w:rPr>
          <w:rFonts w:ascii="Arial" w:hAnsi="Arial" w:cs="Arial"/>
          <w:b/>
          <w:bCs/>
          <w:u w:val="single"/>
        </w:rPr>
        <w:t>Discussion:</w:t>
      </w:r>
    </w:p>
    <w:p w14:paraId="32BFFF6F" w14:textId="3C58D180" w:rsidR="00125A97" w:rsidRDefault="00395CA0" w:rsidP="00395CA0">
      <w:pPr>
        <w:rPr>
          <w:rFonts w:ascii="Arial" w:hAnsi="Arial" w:cs="Arial"/>
        </w:rPr>
      </w:pPr>
      <w:r w:rsidRPr="001240F2">
        <w:rPr>
          <w:rFonts w:ascii="Arial" w:hAnsi="Arial" w:cs="Arial"/>
        </w:rPr>
        <w:t>The comment</w:t>
      </w:r>
      <w:r w:rsidR="00125A97">
        <w:rPr>
          <w:rFonts w:ascii="Arial" w:hAnsi="Arial" w:cs="Arial"/>
        </w:rPr>
        <w:t xml:space="preserve"> refers to </w:t>
      </w:r>
      <w:r w:rsidR="004A015B">
        <w:rPr>
          <w:rFonts w:ascii="Arial" w:hAnsi="Arial" w:cs="Arial"/>
        </w:rPr>
        <w:t>the D</w:t>
      </w:r>
      <w:r w:rsidR="00125A97">
        <w:rPr>
          <w:rFonts w:ascii="Arial" w:hAnsi="Arial" w:cs="Arial"/>
        </w:rPr>
        <w:t>raft 0.4</w:t>
      </w:r>
      <w:r w:rsidR="004A015B">
        <w:rPr>
          <w:rFonts w:ascii="Arial" w:hAnsi="Arial" w:cs="Arial"/>
        </w:rPr>
        <w:t xml:space="preserve"> text highlighted below</w:t>
      </w:r>
      <w:r w:rsidR="00125A97">
        <w:rPr>
          <w:rFonts w:ascii="Arial" w:hAnsi="Arial" w:cs="Arial"/>
        </w:rPr>
        <w:t>,</w:t>
      </w:r>
    </w:p>
    <w:p w14:paraId="5063A3CD" w14:textId="77777777" w:rsidR="00125A97" w:rsidRPr="00D70317" w:rsidRDefault="00125A97" w:rsidP="00125A97">
      <w:pPr>
        <w:ind w:left="720"/>
        <w:rPr>
          <w:rFonts w:ascii="Arial" w:hAnsi="Arial" w:cs="Arial"/>
          <w:b/>
          <w:bCs/>
          <w:sz w:val="18"/>
          <w:szCs w:val="22"/>
        </w:rPr>
      </w:pPr>
      <w:r w:rsidRPr="00D70317">
        <w:rPr>
          <w:rFonts w:ascii="Arial" w:hAnsi="Arial" w:cs="Arial"/>
          <w:b/>
          <w:bCs/>
          <w:sz w:val="18"/>
          <w:szCs w:val="22"/>
        </w:rPr>
        <w:t>35.7.3 Restricted TWT service periods announcement</w:t>
      </w:r>
    </w:p>
    <w:p w14:paraId="198FC917" w14:textId="77777777" w:rsidR="00125A97" w:rsidRPr="004A015B" w:rsidRDefault="00125A97" w:rsidP="00125A97">
      <w:pPr>
        <w:ind w:left="720"/>
        <w:rPr>
          <w:sz w:val="18"/>
          <w:szCs w:val="22"/>
        </w:rPr>
      </w:pPr>
      <w:r w:rsidRPr="004A015B">
        <w:rPr>
          <w:sz w:val="18"/>
          <w:szCs w:val="22"/>
        </w:rPr>
        <w:t>If there is any restricted TWT agreement set up, the EHT AP shall announce the restricted TWT service period schedule information in the modified broadcast TWT element contained in transmitted Beacon, TBD(broadcast and/or individual) Probe response frames, (Re)Association frames, and other TBD frames as described in TBD.</w:t>
      </w:r>
    </w:p>
    <w:p w14:paraId="3C22341F" w14:textId="77777777" w:rsidR="00125A97" w:rsidRPr="004A015B" w:rsidRDefault="00125A97" w:rsidP="00125A97">
      <w:pPr>
        <w:ind w:left="720"/>
        <w:rPr>
          <w:sz w:val="18"/>
          <w:szCs w:val="22"/>
          <w:highlight w:val="lightGray"/>
        </w:rPr>
      </w:pPr>
      <w:r w:rsidRPr="004A015B">
        <w:rPr>
          <w:sz w:val="18"/>
          <w:szCs w:val="22"/>
          <w:highlight w:val="lightGray"/>
        </w:rPr>
        <w:t xml:space="preserve">In order to provide additional protection for restricted TWT service periods, subject to </w:t>
      </w:r>
      <w:r w:rsidRPr="004A015B">
        <w:rPr>
          <w:color w:val="FF0000"/>
          <w:sz w:val="18"/>
          <w:szCs w:val="22"/>
          <w:highlight w:val="lightGray"/>
        </w:rPr>
        <w:t xml:space="preserve">TBD </w:t>
      </w:r>
      <w:r w:rsidRPr="004A015B">
        <w:rPr>
          <w:sz w:val="18"/>
          <w:szCs w:val="22"/>
          <w:highlight w:val="lightGray"/>
        </w:rPr>
        <w:t>rules, the EHT AP may announce quiet intervals by including Quiet elements in Management frames that it transmits, that overlap with restricted TWT service periods. Non-AP EHT STAs may ignore the quiet intervals that overlap with restricted TWT service periods following the rules below:</w:t>
      </w:r>
    </w:p>
    <w:p w14:paraId="07366F05" w14:textId="6A7D4B58" w:rsidR="00125A97" w:rsidRPr="004A015B" w:rsidRDefault="00125A97" w:rsidP="00125A97">
      <w:pPr>
        <w:pStyle w:val="ListParagraph"/>
        <w:numPr>
          <w:ilvl w:val="0"/>
          <w:numId w:val="32"/>
        </w:numPr>
        <w:ind w:leftChars="0"/>
        <w:rPr>
          <w:sz w:val="18"/>
          <w:szCs w:val="18"/>
          <w:highlight w:val="lightGray"/>
        </w:rPr>
      </w:pPr>
      <w:r w:rsidRPr="004A015B">
        <w:rPr>
          <w:sz w:val="18"/>
          <w:szCs w:val="18"/>
          <w:highlight w:val="lightGray"/>
        </w:rPr>
        <w:t>Non-AP EHT STAs with dot11RestrictedTWTOptionImplemented set to true shall follow channel access rules as defined in 35.7.4 (Channel access rules for restricted TWT service periods).</w:t>
      </w:r>
    </w:p>
    <w:p w14:paraId="47B73E1E" w14:textId="7054A18E" w:rsidR="00125A97" w:rsidRPr="004A015B" w:rsidRDefault="00125A97" w:rsidP="00395CA0">
      <w:pPr>
        <w:pStyle w:val="ListParagraph"/>
        <w:numPr>
          <w:ilvl w:val="0"/>
          <w:numId w:val="32"/>
        </w:numPr>
        <w:ind w:leftChars="0"/>
        <w:rPr>
          <w:sz w:val="18"/>
          <w:szCs w:val="18"/>
          <w:highlight w:val="lightGray"/>
        </w:rPr>
      </w:pPr>
      <w:r w:rsidRPr="004A015B">
        <w:rPr>
          <w:sz w:val="18"/>
          <w:szCs w:val="18"/>
          <w:highlight w:val="lightGray"/>
        </w:rPr>
        <w:t>Non-AP EHT STAs with dot11RestrictedTWTOptionImplemented set to false may behave as if such overlapping quiet intervals do not exist.</w:t>
      </w:r>
    </w:p>
    <w:p w14:paraId="6CB0E5B1" w14:textId="151B8F70" w:rsidR="00C740BE" w:rsidRPr="00D70317" w:rsidRDefault="00D70317">
      <w:pPr>
        <w:rPr>
          <w:rFonts w:ascii="Arial" w:hAnsi="Arial" w:cs="Arial"/>
        </w:rPr>
      </w:pPr>
      <w:r w:rsidRPr="00D70317">
        <w:rPr>
          <w:rFonts w:ascii="Arial" w:hAnsi="Arial" w:cs="Arial"/>
        </w:rPr>
        <w:t xml:space="preserve">The commentor </w:t>
      </w:r>
      <w:r>
        <w:rPr>
          <w:rFonts w:ascii="Arial" w:hAnsi="Arial" w:cs="Arial"/>
        </w:rPr>
        <w:t xml:space="preserve">is correct in that non-EHT STAs </w:t>
      </w:r>
      <w:r w:rsidR="002E26ED">
        <w:rPr>
          <w:rFonts w:ascii="Arial" w:hAnsi="Arial" w:cs="Arial"/>
        </w:rPr>
        <w:t>are not allowed to</w:t>
      </w:r>
      <w:r>
        <w:rPr>
          <w:rFonts w:ascii="Arial" w:hAnsi="Arial" w:cs="Arial"/>
        </w:rPr>
        <w:t xml:space="preserve"> transmit during </w:t>
      </w:r>
      <w:r w:rsidR="002E26ED">
        <w:rPr>
          <w:rFonts w:ascii="Arial" w:hAnsi="Arial" w:cs="Arial"/>
        </w:rPr>
        <w:t xml:space="preserve">quiet intervals while EHT </w:t>
      </w:r>
      <w:r w:rsidR="00ED78A1">
        <w:rPr>
          <w:rFonts w:ascii="Arial" w:hAnsi="Arial" w:cs="Arial"/>
        </w:rPr>
        <w:t xml:space="preserve">STAs (even those with </w:t>
      </w:r>
      <w:r w:rsidR="00ED78A1" w:rsidRPr="00ED78A1">
        <w:rPr>
          <w:rFonts w:ascii="Arial" w:hAnsi="Arial" w:cs="Arial"/>
        </w:rPr>
        <w:t xml:space="preserve">dot11RestrictedTWTOptionImplemented </w:t>
      </w:r>
      <w:r w:rsidR="00ED78A1">
        <w:rPr>
          <w:rFonts w:ascii="Arial" w:hAnsi="Arial" w:cs="Arial"/>
        </w:rPr>
        <w:t xml:space="preserve">set to false) </w:t>
      </w:r>
      <w:r w:rsidR="002E26ED">
        <w:rPr>
          <w:rFonts w:ascii="Arial" w:hAnsi="Arial" w:cs="Arial"/>
        </w:rPr>
        <w:t>are</w:t>
      </w:r>
      <w:r w:rsidR="00ED78A1">
        <w:rPr>
          <w:rFonts w:ascii="Arial" w:hAnsi="Arial" w:cs="Arial"/>
        </w:rPr>
        <w:t xml:space="preserve"> allowed to transmit</w:t>
      </w:r>
      <w:r w:rsidR="002E26ED">
        <w:rPr>
          <w:rFonts w:ascii="Arial" w:hAnsi="Arial" w:cs="Arial"/>
        </w:rPr>
        <w:t>.</w:t>
      </w:r>
      <w:r w:rsidR="001A7EF8">
        <w:rPr>
          <w:rFonts w:ascii="Arial" w:hAnsi="Arial" w:cs="Arial"/>
        </w:rPr>
        <w:t xml:space="preserve"> We define additional details for protection through overlapping quiet intervals to improve non-EHT STAs channel access.</w:t>
      </w:r>
      <w:r w:rsidR="00C740BE" w:rsidRPr="00D70317">
        <w:rPr>
          <w:rFonts w:ascii="Arial" w:hAnsi="Arial" w:cs="Arial"/>
        </w:rPr>
        <w:br w:type="page"/>
      </w:r>
    </w:p>
    <w:p w14:paraId="66E89E79" w14:textId="77777777" w:rsidR="001240F2" w:rsidRPr="001240F2" w:rsidRDefault="001240F2" w:rsidP="001240F2"/>
    <w:p w14:paraId="6575952B" w14:textId="1E00BDB0" w:rsidR="003F1372" w:rsidRPr="003F1372" w:rsidRDefault="000B2888" w:rsidP="001240F2">
      <w:pPr>
        <w:rPr>
          <w:b/>
          <w:bCs/>
          <w:i/>
          <w:iCs/>
          <w:sz w:val="22"/>
          <w:shd w:val="solid" w:color="FFFF00" w:fill="FFFF00"/>
          <w:lang w:eastAsia="ko-KR"/>
        </w:rPr>
      </w:pPr>
      <w:r w:rsidRPr="00A7058C">
        <w:rPr>
          <w:rStyle w:val="Emphasis"/>
          <w:highlight w:val="yellow"/>
        </w:rPr>
        <w:t>TGb</w:t>
      </w:r>
      <w:r w:rsidR="00A00A90" w:rsidRPr="00A7058C">
        <w:rPr>
          <w:rStyle w:val="Emphasis"/>
          <w:highlight w:val="yellow"/>
        </w:rPr>
        <w:t>e</w:t>
      </w:r>
      <w:r w:rsidRPr="00A7058C">
        <w:rPr>
          <w:rStyle w:val="Emphasis"/>
          <w:highlight w:val="yellow"/>
        </w:rPr>
        <w:t xml:space="preserve"> Editor: Editing instructions preceded by “TGb</w:t>
      </w:r>
      <w:r w:rsidR="00A00A90" w:rsidRPr="00A7058C">
        <w:rPr>
          <w:rStyle w:val="Emphasis"/>
          <w:highlight w:val="yellow"/>
        </w:rPr>
        <w:t>e</w:t>
      </w:r>
      <w:r w:rsidRPr="00A7058C">
        <w:rPr>
          <w:rStyle w:val="Emphasis"/>
          <w:highlight w:val="yellow"/>
        </w:rPr>
        <w:t xml:space="preserve"> Editor” are instructions to the TGb</w:t>
      </w:r>
      <w:r w:rsidR="00A00A90" w:rsidRPr="00A7058C">
        <w:rPr>
          <w:rStyle w:val="Emphasis"/>
          <w:highlight w:val="yellow"/>
        </w:rPr>
        <w:t>e</w:t>
      </w:r>
      <w:r w:rsidRPr="00A7058C">
        <w:rPr>
          <w:rStyle w:val="Emphasis"/>
          <w:highlight w:val="yellow"/>
        </w:rPr>
        <w:t xml:space="preserve"> editor to modify existing material in the TGb</w:t>
      </w:r>
      <w:r w:rsidR="00A00A90" w:rsidRPr="00A7058C">
        <w:rPr>
          <w:rStyle w:val="Emphasis"/>
          <w:highlight w:val="yellow"/>
        </w:rPr>
        <w:t>e</w:t>
      </w:r>
      <w:r w:rsidRPr="00A7058C">
        <w:rPr>
          <w:rStyle w:val="Emphasis"/>
          <w:highlight w:val="yellow"/>
        </w:rPr>
        <w:t xml:space="preserve"> draft.  As a result of adopting the changes, the TGb</w:t>
      </w:r>
      <w:r w:rsidR="00A00A90" w:rsidRPr="00A7058C">
        <w:rPr>
          <w:rStyle w:val="Emphasis"/>
          <w:highlight w:val="yellow"/>
        </w:rPr>
        <w:t>e</w:t>
      </w:r>
      <w:r w:rsidRPr="00A7058C">
        <w:rPr>
          <w:rStyle w:val="Emphasis"/>
          <w:highlight w:val="yellow"/>
        </w:rPr>
        <w:t xml:space="preserve"> editor will execute the instructions rather than copy them to the TGb</w:t>
      </w:r>
      <w:r w:rsidR="00A00A90" w:rsidRPr="00A7058C">
        <w:rPr>
          <w:rStyle w:val="Emphasis"/>
          <w:highlight w:val="yellow"/>
        </w:rPr>
        <w:t>e</w:t>
      </w:r>
      <w:r w:rsidRPr="00A7058C">
        <w:rPr>
          <w:rStyle w:val="Emphasis"/>
          <w:highlight w:val="yellow"/>
        </w:rPr>
        <w:t xml:space="preserve"> Draft.</w:t>
      </w:r>
    </w:p>
    <w:p w14:paraId="61FCEB80" w14:textId="77777777" w:rsidR="00B867CF" w:rsidRDefault="00B867CF" w:rsidP="00B867CF">
      <w:pPr>
        <w:pStyle w:val="Heading3"/>
      </w:pPr>
    </w:p>
    <w:p w14:paraId="15A331BD" w14:textId="3EE384F0" w:rsidR="00B867CF" w:rsidRDefault="00B867CF" w:rsidP="00B867CF">
      <w:pPr>
        <w:pStyle w:val="Heading3"/>
      </w:pPr>
      <w:r w:rsidRPr="00EA0BF8">
        <w:t>9.</w:t>
      </w:r>
      <w:r>
        <w:t>3.3.2</w:t>
      </w:r>
      <w:r w:rsidRPr="00EA0BF8">
        <w:t xml:space="preserve"> </w:t>
      </w:r>
      <w:r>
        <w:t>Beacon frame format</w:t>
      </w:r>
    </w:p>
    <w:p w14:paraId="0D3A4DFF" w14:textId="2BC7096C" w:rsidR="00B867CF" w:rsidRDefault="00B867CF" w:rsidP="00B867CF">
      <w:pPr>
        <w:pStyle w:val="Default"/>
        <w:rPr>
          <w:rStyle w:val="Emphasis"/>
        </w:rPr>
      </w:pPr>
      <w:r w:rsidRPr="00EE4FFA">
        <w:rPr>
          <w:rStyle w:val="Emphasis"/>
          <w:highlight w:val="yellow"/>
        </w:rPr>
        <w:t xml:space="preserve">TGbe editor: </w:t>
      </w:r>
      <w:r>
        <w:rPr>
          <w:rStyle w:val="Emphasis"/>
          <w:highlight w:val="yellow"/>
        </w:rPr>
        <w:t>Please modify the following row in Table 9-32</w:t>
      </w:r>
      <w:r w:rsidRPr="00A7058C">
        <w:rPr>
          <w:rStyle w:val="Emphasis"/>
          <w:highlight w:val="yellow"/>
        </w:rPr>
        <w:t>:</w:t>
      </w:r>
    </w:p>
    <w:p w14:paraId="0DC13341" w14:textId="77777777" w:rsidR="00B867CF" w:rsidRPr="00B867CF" w:rsidRDefault="00B867CF" w:rsidP="00B867CF">
      <w:pPr>
        <w:rPr>
          <w:rStyle w:val="Emphasis"/>
          <w:b w:val="0"/>
          <w:bCs w:val="0"/>
          <w:i w:val="0"/>
          <w:iCs w:val="0"/>
        </w:rPr>
      </w:pPr>
    </w:p>
    <w:tbl>
      <w:tblPr>
        <w:tblStyle w:val="TableGrid"/>
        <w:tblW w:w="9967" w:type="dxa"/>
        <w:tblLook w:val="04A0" w:firstRow="1" w:lastRow="0" w:firstColumn="1" w:lastColumn="0" w:noHBand="0" w:noVBand="1"/>
      </w:tblPr>
      <w:tblGrid>
        <w:gridCol w:w="786"/>
        <w:gridCol w:w="1246"/>
        <w:gridCol w:w="7935"/>
      </w:tblGrid>
      <w:tr w:rsidR="00B867CF" w:rsidRPr="00B867CF" w14:paraId="64E13F4C" w14:textId="77777777" w:rsidTr="00B867CF">
        <w:tc>
          <w:tcPr>
            <w:tcW w:w="786" w:type="dxa"/>
          </w:tcPr>
          <w:p w14:paraId="2D2BE458" w14:textId="338FA017" w:rsidR="00B867CF" w:rsidRPr="00B867CF" w:rsidRDefault="00B867CF" w:rsidP="00B867CF">
            <w:pPr>
              <w:spacing w:before="100" w:beforeAutospacing="1" w:after="100" w:afterAutospacing="1"/>
              <w:jc w:val="center"/>
              <w:rPr>
                <w:b/>
                <w:bCs/>
                <w:sz w:val="18"/>
                <w:szCs w:val="18"/>
                <w:lang w:eastAsia="ja-JP"/>
              </w:rPr>
            </w:pPr>
            <w:r w:rsidRPr="00B867CF">
              <w:rPr>
                <w:b/>
                <w:bCs/>
                <w:sz w:val="18"/>
                <w:szCs w:val="18"/>
                <w:lang w:eastAsia="ja-JP"/>
              </w:rPr>
              <w:t>Order</w:t>
            </w:r>
          </w:p>
        </w:tc>
        <w:tc>
          <w:tcPr>
            <w:tcW w:w="1246" w:type="dxa"/>
          </w:tcPr>
          <w:p w14:paraId="07E3D02D" w14:textId="067B486A" w:rsidR="00B867CF" w:rsidRPr="00B867CF" w:rsidRDefault="00B867CF" w:rsidP="00B867CF">
            <w:pPr>
              <w:spacing w:before="100" w:beforeAutospacing="1" w:after="100" w:afterAutospacing="1"/>
              <w:jc w:val="center"/>
              <w:rPr>
                <w:b/>
                <w:bCs/>
                <w:sz w:val="18"/>
                <w:szCs w:val="18"/>
                <w:lang w:eastAsia="ja-JP"/>
              </w:rPr>
            </w:pPr>
            <w:r w:rsidRPr="00B867CF">
              <w:rPr>
                <w:b/>
                <w:bCs/>
                <w:sz w:val="18"/>
                <w:szCs w:val="18"/>
                <w:lang w:eastAsia="ja-JP"/>
              </w:rPr>
              <w:t>Information</w:t>
            </w:r>
          </w:p>
        </w:tc>
        <w:tc>
          <w:tcPr>
            <w:tcW w:w="7935" w:type="dxa"/>
          </w:tcPr>
          <w:p w14:paraId="49B5F768" w14:textId="4CEC4FDF" w:rsidR="00B867CF" w:rsidRPr="00B867CF" w:rsidRDefault="00B867CF" w:rsidP="00B867CF">
            <w:pPr>
              <w:spacing w:before="100" w:beforeAutospacing="1" w:after="100" w:afterAutospacing="1"/>
              <w:jc w:val="center"/>
              <w:rPr>
                <w:b/>
                <w:bCs/>
                <w:sz w:val="18"/>
                <w:szCs w:val="18"/>
                <w:lang w:eastAsia="ja-JP"/>
              </w:rPr>
            </w:pPr>
            <w:r w:rsidRPr="00B867CF">
              <w:rPr>
                <w:b/>
                <w:bCs/>
                <w:sz w:val="18"/>
                <w:szCs w:val="18"/>
                <w:lang w:eastAsia="ja-JP"/>
              </w:rPr>
              <w:t>Notes</w:t>
            </w:r>
          </w:p>
        </w:tc>
      </w:tr>
      <w:tr w:rsidR="00B867CF" w14:paraId="320B919E" w14:textId="77777777" w:rsidTr="00B867CF">
        <w:tc>
          <w:tcPr>
            <w:tcW w:w="786" w:type="dxa"/>
          </w:tcPr>
          <w:p w14:paraId="026F5063" w14:textId="26E58CE0" w:rsidR="00B867CF" w:rsidRPr="00B867CF" w:rsidRDefault="00B867CF" w:rsidP="00B867CF">
            <w:pPr>
              <w:spacing w:before="100" w:beforeAutospacing="1" w:after="100" w:afterAutospacing="1"/>
              <w:jc w:val="center"/>
              <w:rPr>
                <w:sz w:val="18"/>
                <w:szCs w:val="18"/>
                <w:lang w:eastAsia="ja-JP"/>
              </w:rPr>
            </w:pPr>
            <w:r w:rsidRPr="00B867CF">
              <w:rPr>
                <w:sz w:val="18"/>
                <w:szCs w:val="18"/>
                <w:lang w:eastAsia="ja-JP"/>
              </w:rPr>
              <w:t>12</w:t>
            </w:r>
          </w:p>
        </w:tc>
        <w:tc>
          <w:tcPr>
            <w:tcW w:w="1246" w:type="dxa"/>
          </w:tcPr>
          <w:p w14:paraId="036B8C68" w14:textId="023229AB" w:rsidR="00B867CF" w:rsidRPr="00B867CF" w:rsidRDefault="00B867CF" w:rsidP="00B867CF">
            <w:pPr>
              <w:spacing w:before="100" w:beforeAutospacing="1" w:after="100" w:afterAutospacing="1"/>
              <w:rPr>
                <w:sz w:val="18"/>
                <w:szCs w:val="18"/>
                <w:lang w:eastAsia="ja-JP"/>
              </w:rPr>
            </w:pPr>
            <w:r w:rsidRPr="00B867CF">
              <w:rPr>
                <w:sz w:val="18"/>
                <w:szCs w:val="18"/>
                <w:lang w:eastAsia="ja-JP"/>
              </w:rPr>
              <w:t>Quiet</w:t>
            </w:r>
          </w:p>
        </w:tc>
        <w:tc>
          <w:tcPr>
            <w:tcW w:w="7935" w:type="dxa"/>
          </w:tcPr>
          <w:p w14:paraId="4FF62C3A" w14:textId="0686CCD3" w:rsidR="00B867CF" w:rsidRPr="00B867CF" w:rsidRDefault="00B867CF" w:rsidP="00B867CF">
            <w:pPr>
              <w:autoSpaceDE w:val="0"/>
              <w:autoSpaceDN w:val="0"/>
              <w:adjustRightInd w:val="0"/>
              <w:spacing w:before="100" w:beforeAutospacing="1" w:after="100" w:afterAutospacing="1"/>
              <w:rPr>
                <w:rFonts w:eastAsia="Malgun Gothic"/>
                <w:sz w:val="18"/>
                <w:szCs w:val="18"/>
                <w:lang w:eastAsia="ko-KR"/>
              </w:rPr>
            </w:pPr>
            <w:r w:rsidRPr="00B867CF">
              <w:rPr>
                <w:rFonts w:eastAsia="Malgun Gothic"/>
                <w:sz w:val="18"/>
                <w:szCs w:val="18"/>
                <w:lang w:eastAsia="ko-KR"/>
              </w:rPr>
              <w:t>The Quiet element is optionally present if</w:t>
            </w:r>
            <w:r>
              <w:rPr>
                <w:rFonts w:eastAsia="Malgun Gothic"/>
                <w:sz w:val="18"/>
                <w:szCs w:val="18"/>
                <w:lang w:eastAsia="ko-KR"/>
              </w:rPr>
              <w:t xml:space="preserve"> </w:t>
            </w:r>
            <w:r w:rsidRPr="00B867CF">
              <w:rPr>
                <w:rFonts w:eastAsia="Malgun Gothic"/>
                <w:sz w:val="18"/>
                <w:szCs w:val="18"/>
                <w:lang w:eastAsia="ko-KR"/>
              </w:rPr>
              <w:t>dot11SpectrumManagementRequired is true or</w:t>
            </w:r>
            <w:r>
              <w:rPr>
                <w:rFonts w:eastAsia="Malgun Gothic"/>
                <w:sz w:val="18"/>
                <w:szCs w:val="18"/>
                <w:lang w:eastAsia="ko-KR"/>
              </w:rPr>
              <w:t xml:space="preserve"> </w:t>
            </w:r>
            <w:r w:rsidRPr="00B867CF">
              <w:rPr>
                <w:rFonts w:eastAsia="Malgun Gothic"/>
                <w:sz w:val="18"/>
                <w:szCs w:val="18"/>
                <w:lang w:eastAsia="ko-KR"/>
              </w:rPr>
              <w:t>dot11RadioMeasurementActivated is true</w:t>
            </w:r>
            <w:ins w:id="0" w:author="Payam Torab" w:date="2021-04-10T09:45:00Z">
              <w:r w:rsidR="002E26ED">
                <w:rPr>
                  <w:rFonts w:eastAsia="Malgun Gothic"/>
                  <w:sz w:val="18"/>
                  <w:szCs w:val="18"/>
                  <w:lang w:eastAsia="ko-KR"/>
                </w:rPr>
                <w:t xml:space="preserve"> </w:t>
              </w:r>
              <w:commentRangeStart w:id="1"/>
              <w:r w:rsidR="002E26ED">
                <w:rPr>
                  <w:rFonts w:eastAsia="Malgun Gothic"/>
                  <w:sz w:val="18"/>
                  <w:szCs w:val="18"/>
                  <w:lang w:eastAsia="ko-KR"/>
                </w:rPr>
                <w:t xml:space="preserve">or </w:t>
              </w:r>
              <w:r w:rsidR="002E26ED" w:rsidRPr="002E26ED">
                <w:rPr>
                  <w:rFonts w:eastAsia="Malgun Gothic"/>
                  <w:sz w:val="18"/>
                  <w:szCs w:val="18"/>
                  <w:lang w:eastAsia="ko-KR"/>
                </w:rPr>
                <w:t>dot11RestrictedTWTOptionImplemented</w:t>
              </w:r>
              <w:r w:rsidR="002E26ED">
                <w:rPr>
                  <w:rFonts w:eastAsia="Malgun Gothic"/>
                  <w:sz w:val="18"/>
                  <w:szCs w:val="18"/>
                  <w:lang w:eastAsia="ko-KR"/>
                </w:rPr>
                <w:t xml:space="preserve"> is true</w:t>
              </w:r>
            </w:ins>
            <w:commentRangeEnd w:id="1"/>
            <w:r w:rsidR="00A511C4">
              <w:rPr>
                <w:rStyle w:val="CommentReference"/>
                <w:rFonts w:ascii="Calibri" w:eastAsia="MS Mincho" w:hAnsi="Calibri"/>
                <w:color w:val="000000"/>
                <w:lang w:eastAsia="ja-JP"/>
              </w:rPr>
              <w:commentReference w:id="1"/>
            </w:r>
            <w:r w:rsidRPr="00B867CF">
              <w:rPr>
                <w:rFonts w:eastAsia="Malgun Gothic"/>
                <w:sz w:val="18"/>
                <w:szCs w:val="18"/>
                <w:lang w:eastAsia="ko-KR"/>
              </w:rPr>
              <w:t>.</w:t>
            </w:r>
          </w:p>
        </w:tc>
      </w:tr>
    </w:tbl>
    <w:p w14:paraId="44C85ADA" w14:textId="77777777" w:rsidR="0099641A" w:rsidRDefault="0099641A" w:rsidP="0099641A">
      <w:pPr>
        <w:pStyle w:val="Heading3"/>
      </w:pPr>
    </w:p>
    <w:p w14:paraId="20008D18" w14:textId="56F42901" w:rsidR="0099641A" w:rsidRDefault="0099641A" w:rsidP="0099641A">
      <w:pPr>
        <w:pStyle w:val="Heading3"/>
      </w:pPr>
      <w:r w:rsidRPr="00EA0BF8">
        <w:t>9.</w:t>
      </w:r>
      <w:r>
        <w:t>3.3.2</w:t>
      </w:r>
      <w:r w:rsidRPr="00EA0BF8">
        <w:t xml:space="preserve"> </w:t>
      </w:r>
      <w:r>
        <w:t>Probe Response frame format</w:t>
      </w:r>
    </w:p>
    <w:p w14:paraId="50319FA5" w14:textId="7E19D2CA" w:rsidR="0099641A" w:rsidRDefault="0099641A" w:rsidP="0099641A">
      <w:pPr>
        <w:pStyle w:val="Default"/>
        <w:rPr>
          <w:rStyle w:val="Emphasis"/>
        </w:rPr>
      </w:pPr>
      <w:r w:rsidRPr="00EE4FFA">
        <w:rPr>
          <w:rStyle w:val="Emphasis"/>
          <w:highlight w:val="yellow"/>
        </w:rPr>
        <w:t xml:space="preserve">TGbe editor: </w:t>
      </w:r>
      <w:r>
        <w:rPr>
          <w:rStyle w:val="Emphasis"/>
          <w:highlight w:val="yellow"/>
        </w:rPr>
        <w:t>Please modify the following row in Table 9-39</w:t>
      </w:r>
      <w:r w:rsidRPr="00A7058C">
        <w:rPr>
          <w:rStyle w:val="Emphasis"/>
          <w:highlight w:val="yellow"/>
        </w:rPr>
        <w:t>:</w:t>
      </w:r>
    </w:p>
    <w:p w14:paraId="1AC65330" w14:textId="77777777" w:rsidR="0099641A" w:rsidRPr="00B867CF" w:rsidRDefault="0099641A" w:rsidP="0099641A">
      <w:pPr>
        <w:rPr>
          <w:rStyle w:val="Emphasis"/>
          <w:b w:val="0"/>
          <w:bCs w:val="0"/>
          <w:i w:val="0"/>
          <w:iCs w:val="0"/>
        </w:rPr>
      </w:pPr>
    </w:p>
    <w:tbl>
      <w:tblPr>
        <w:tblStyle w:val="TableGrid"/>
        <w:tblW w:w="9967" w:type="dxa"/>
        <w:tblLook w:val="04A0" w:firstRow="1" w:lastRow="0" w:firstColumn="1" w:lastColumn="0" w:noHBand="0" w:noVBand="1"/>
      </w:tblPr>
      <w:tblGrid>
        <w:gridCol w:w="786"/>
        <w:gridCol w:w="1246"/>
        <w:gridCol w:w="7935"/>
      </w:tblGrid>
      <w:tr w:rsidR="0099641A" w:rsidRPr="00B867CF" w14:paraId="08033E45" w14:textId="77777777" w:rsidTr="00D934AF">
        <w:tc>
          <w:tcPr>
            <w:tcW w:w="786" w:type="dxa"/>
          </w:tcPr>
          <w:p w14:paraId="45720E89" w14:textId="77777777" w:rsidR="0099641A" w:rsidRPr="00B867CF" w:rsidRDefault="0099641A" w:rsidP="00D934AF">
            <w:pPr>
              <w:spacing w:before="100" w:beforeAutospacing="1" w:after="100" w:afterAutospacing="1"/>
              <w:jc w:val="center"/>
              <w:rPr>
                <w:b/>
                <w:bCs/>
                <w:sz w:val="18"/>
                <w:szCs w:val="18"/>
                <w:lang w:eastAsia="ja-JP"/>
              </w:rPr>
            </w:pPr>
            <w:r w:rsidRPr="00B867CF">
              <w:rPr>
                <w:b/>
                <w:bCs/>
                <w:sz w:val="18"/>
                <w:szCs w:val="18"/>
                <w:lang w:eastAsia="ja-JP"/>
              </w:rPr>
              <w:t>Order</w:t>
            </w:r>
          </w:p>
        </w:tc>
        <w:tc>
          <w:tcPr>
            <w:tcW w:w="1246" w:type="dxa"/>
          </w:tcPr>
          <w:p w14:paraId="43A47D27" w14:textId="77777777" w:rsidR="0099641A" w:rsidRPr="00B867CF" w:rsidRDefault="0099641A" w:rsidP="00D934AF">
            <w:pPr>
              <w:spacing w:before="100" w:beforeAutospacing="1" w:after="100" w:afterAutospacing="1"/>
              <w:jc w:val="center"/>
              <w:rPr>
                <w:b/>
                <w:bCs/>
                <w:sz w:val="18"/>
                <w:szCs w:val="18"/>
                <w:lang w:eastAsia="ja-JP"/>
              </w:rPr>
            </w:pPr>
            <w:r w:rsidRPr="00B867CF">
              <w:rPr>
                <w:b/>
                <w:bCs/>
                <w:sz w:val="18"/>
                <w:szCs w:val="18"/>
                <w:lang w:eastAsia="ja-JP"/>
              </w:rPr>
              <w:t>Information</w:t>
            </w:r>
          </w:p>
        </w:tc>
        <w:tc>
          <w:tcPr>
            <w:tcW w:w="7935" w:type="dxa"/>
          </w:tcPr>
          <w:p w14:paraId="186223C7" w14:textId="77777777" w:rsidR="0099641A" w:rsidRPr="00B867CF" w:rsidRDefault="0099641A" w:rsidP="00D934AF">
            <w:pPr>
              <w:spacing w:before="100" w:beforeAutospacing="1" w:after="100" w:afterAutospacing="1"/>
              <w:jc w:val="center"/>
              <w:rPr>
                <w:b/>
                <w:bCs/>
                <w:sz w:val="18"/>
                <w:szCs w:val="18"/>
                <w:lang w:eastAsia="ja-JP"/>
              </w:rPr>
            </w:pPr>
            <w:r w:rsidRPr="00B867CF">
              <w:rPr>
                <w:b/>
                <w:bCs/>
                <w:sz w:val="18"/>
                <w:szCs w:val="18"/>
                <w:lang w:eastAsia="ja-JP"/>
              </w:rPr>
              <w:t>Notes</w:t>
            </w:r>
          </w:p>
        </w:tc>
      </w:tr>
      <w:tr w:rsidR="0099641A" w14:paraId="701FE1C7" w14:textId="77777777" w:rsidTr="00D934AF">
        <w:tc>
          <w:tcPr>
            <w:tcW w:w="786" w:type="dxa"/>
          </w:tcPr>
          <w:p w14:paraId="7F78A0A6" w14:textId="24FF0F89" w:rsidR="0099641A" w:rsidRPr="00B867CF" w:rsidRDefault="0099641A" w:rsidP="00D934AF">
            <w:pPr>
              <w:spacing w:before="100" w:beforeAutospacing="1" w:after="100" w:afterAutospacing="1"/>
              <w:jc w:val="center"/>
              <w:rPr>
                <w:sz w:val="18"/>
                <w:szCs w:val="18"/>
                <w:lang w:eastAsia="ja-JP"/>
              </w:rPr>
            </w:pPr>
            <w:r w:rsidRPr="00B867CF">
              <w:rPr>
                <w:sz w:val="18"/>
                <w:szCs w:val="18"/>
                <w:lang w:eastAsia="ja-JP"/>
              </w:rPr>
              <w:t>1</w:t>
            </w:r>
            <w:r>
              <w:rPr>
                <w:sz w:val="18"/>
                <w:szCs w:val="18"/>
                <w:lang w:eastAsia="ja-JP"/>
              </w:rPr>
              <w:t>1</w:t>
            </w:r>
          </w:p>
        </w:tc>
        <w:tc>
          <w:tcPr>
            <w:tcW w:w="1246" w:type="dxa"/>
          </w:tcPr>
          <w:p w14:paraId="51B7FA5D" w14:textId="77777777" w:rsidR="0099641A" w:rsidRPr="00B867CF" w:rsidRDefault="0099641A" w:rsidP="00D934AF">
            <w:pPr>
              <w:spacing w:before="100" w:beforeAutospacing="1" w:after="100" w:afterAutospacing="1"/>
              <w:rPr>
                <w:sz w:val="18"/>
                <w:szCs w:val="18"/>
                <w:lang w:eastAsia="ja-JP"/>
              </w:rPr>
            </w:pPr>
            <w:r w:rsidRPr="00B867CF">
              <w:rPr>
                <w:sz w:val="18"/>
                <w:szCs w:val="18"/>
                <w:lang w:eastAsia="ja-JP"/>
              </w:rPr>
              <w:t>Quiet</w:t>
            </w:r>
          </w:p>
        </w:tc>
        <w:tc>
          <w:tcPr>
            <w:tcW w:w="7935" w:type="dxa"/>
          </w:tcPr>
          <w:p w14:paraId="1A0C9795" w14:textId="45F3CCE4" w:rsidR="0099641A" w:rsidRPr="00B867CF" w:rsidRDefault="0099641A" w:rsidP="00D934AF">
            <w:pPr>
              <w:autoSpaceDE w:val="0"/>
              <w:autoSpaceDN w:val="0"/>
              <w:adjustRightInd w:val="0"/>
              <w:spacing w:before="100" w:beforeAutospacing="1" w:after="100" w:afterAutospacing="1"/>
              <w:rPr>
                <w:rFonts w:eastAsia="Malgun Gothic"/>
                <w:sz w:val="18"/>
                <w:szCs w:val="18"/>
                <w:lang w:eastAsia="ko-KR"/>
              </w:rPr>
            </w:pPr>
            <w:r w:rsidRPr="00B867CF">
              <w:rPr>
                <w:rFonts w:eastAsia="Malgun Gothic"/>
                <w:sz w:val="18"/>
                <w:szCs w:val="18"/>
                <w:lang w:eastAsia="ko-KR"/>
              </w:rPr>
              <w:t>The Quiet element is optionally present if</w:t>
            </w:r>
            <w:r>
              <w:rPr>
                <w:rFonts w:eastAsia="Malgun Gothic"/>
                <w:sz w:val="18"/>
                <w:szCs w:val="18"/>
                <w:lang w:eastAsia="ko-KR"/>
              </w:rPr>
              <w:t xml:space="preserve"> </w:t>
            </w:r>
            <w:r w:rsidRPr="00B867CF">
              <w:rPr>
                <w:rFonts w:eastAsia="Malgun Gothic"/>
                <w:sz w:val="18"/>
                <w:szCs w:val="18"/>
                <w:lang w:eastAsia="ko-KR"/>
              </w:rPr>
              <w:t>dot11SpectrumManagementRequired is true or</w:t>
            </w:r>
            <w:r>
              <w:rPr>
                <w:rFonts w:eastAsia="Malgun Gothic"/>
                <w:sz w:val="18"/>
                <w:szCs w:val="18"/>
                <w:lang w:eastAsia="ko-KR"/>
              </w:rPr>
              <w:t xml:space="preserve"> </w:t>
            </w:r>
            <w:r w:rsidRPr="00B867CF">
              <w:rPr>
                <w:rFonts w:eastAsia="Malgun Gothic"/>
                <w:sz w:val="18"/>
                <w:szCs w:val="18"/>
                <w:lang w:eastAsia="ko-KR"/>
              </w:rPr>
              <w:t>dot11RadioMeasurementActivated is true</w:t>
            </w:r>
            <w:ins w:id="2" w:author="Payam Torab" w:date="2021-04-10T09:45:00Z">
              <w:r w:rsidR="002E26ED">
                <w:rPr>
                  <w:rFonts w:eastAsia="Malgun Gothic"/>
                  <w:sz w:val="18"/>
                  <w:szCs w:val="18"/>
                  <w:lang w:eastAsia="ko-KR"/>
                </w:rPr>
                <w:t xml:space="preserve"> </w:t>
              </w:r>
              <w:commentRangeStart w:id="3"/>
              <w:r w:rsidR="002E26ED">
                <w:rPr>
                  <w:rFonts w:eastAsia="Malgun Gothic"/>
                  <w:sz w:val="18"/>
                  <w:szCs w:val="18"/>
                  <w:lang w:eastAsia="ko-KR"/>
                </w:rPr>
                <w:t xml:space="preserve">or </w:t>
              </w:r>
              <w:r w:rsidR="002E26ED" w:rsidRPr="002E26ED">
                <w:rPr>
                  <w:rFonts w:eastAsia="Malgun Gothic"/>
                  <w:sz w:val="18"/>
                  <w:szCs w:val="18"/>
                  <w:lang w:eastAsia="ko-KR"/>
                </w:rPr>
                <w:t>dot11RestrictedTWTOptionImplemented</w:t>
              </w:r>
              <w:r w:rsidR="002E26ED">
                <w:rPr>
                  <w:rFonts w:eastAsia="Malgun Gothic"/>
                  <w:sz w:val="18"/>
                  <w:szCs w:val="18"/>
                  <w:lang w:eastAsia="ko-KR"/>
                </w:rPr>
                <w:t xml:space="preserve"> is true</w:t>
              </w:r>
            </w:ins>
            <w:r w:rsidRPr="00B867CF">
              <w:rPr>
                <w:rFonts w:eastAsia="Malgun Gothic"/>
                <w:sz w:val="18"/>
                <w:szCs w:val="18"/>
                <w:lang w:eastAsia="ko-KR"/>
              </w:rPr>
              <w:t>.</w:t>
            </w:r>
            <w:commentRangeEnd w:id="3"/>
            <w:r w:rsidR="00A511C4">
              <w:rPr>
                <w:rStyle w:val="CommentReference"/>
                <w:rFonts w:ascii="Calibri" w:eastAsia="MS Mincho" w:hAnsi="Calibri"/>
                <w:color w:val="000000"/>
                <w:lang w:eastAsia="ja-JP"/>
              </w:rPr>
              <w:commentReference w:id="3"/>
            </w:r>
          </w:p>
        </w:tc>
      </w:tr>
    </w:tbl>
    <w:p w14:paraId="1978FCE1" w14:textId="77777777" w:rsidR="00B867CF" w:rsidRPr="00B867CF" w:rsidRDefault="00B867CF" w:rsidP="00B867CF">
      <w:pPr>
        <w:rPr>
          <w:lang w:eastAsia="ja-JP"/>
        </w:rPr>
      </w:pPr>
    </w:p>
    <w:p w14:paraId="152B32E2" w14:textId="29ED9804" w:rsidR="00A3076B" w:rsidRPr="00A7058C" w:rsidRDefault="000654C8" w:rsidP="00A3076B">
      <w:pPr>
        <w:pStyle w:val="Default"/>
        <w:rPr>
          <w:rStyle w:val="Emphasis"/>
        </w:rPr>
      </w:pPr>
      <w:r w:rsidRPr="00EE4FFA">
        <w:rPr>
          <w:rStyle w:val="Emphasis"/>
          <w:highlight w:val="yellow"/>
        </w:rPr>
        <w:t xml:space="preserve">TGbe editor: </w:t>
      </w:r>
      <w:r w:rsidR="00700807">
        <w:rPr>
          <w:rStyle w:val="Emphasis"/>
          <w:highlight w:val="yellow"/>
        </w:rPr>
        <w:t>Please modify 9.4.2.22 (Quiet element) as follows</w:t>
      </w:r>
      <w:r w:rsidR="00A3076B" w:rsidRPr="00A7058C">
        <w:rPr>
          <w:rStyle w:val="Emphasis"/>
          <w:highlight w:val="yellow"/>
        </w:rPr>
        <w:t>:</w:t>
      </w:r>
    </w:p>
    <w:p w14:paraId="6948B4EE" w14:textId="7D0A4431" w:rsidR="00EA0BF8" w:rsidRPr="00EA0BF8" w:rsidRDefault="00EA0BF8" w:rsidP="00EA0BF8">
      <w:pPr>
        <w:pStyle w:val="Heading3"/>
      </w:pPr>
      <w:r w:rsidRPr="00EA0BF8">
        <w:t>9.4.2.</w:t>
      </w:r>
      <w:r w:rsidR="00700807">
        <w:t>22</w:t>
      </w:r>
      <w:r w:rsidRPr="00EA0BF8">
        <w:t xml:space="preserve"> </w:t>
      </w:r>
      <w:r w:rsidR="00700807">
        <w:t>Quiet element</w:t>
      </w:r>
    </w:p>
    <w:p w14:paraId="4529A19F" w14:textId="0E86F3F3" w:rsidR="00632D7C" w:rsidRDefault="00700807" w:rsidP="00700807">
      <w:pPr>
        <w:rPr>
          <w:rFonts w:eastAsia="Malgun Gothic"/>
          <w:lang w:eastAsia="ko-KR"/>
        </w:rPr>
      </w:pPr>
      <w:r>
        <w:rPr>
          <w:rFonts w:eastAsia="Malgun Gothic"/>
          <w:lang w:eastAsia="ko-KR"/>
        </w:rPr>
        <w:t>The Quiet element defines an interval during which no transmission occurs in the current channel. This interval might be used to assist in making channel measurements without interference from other STAs in the BSS</w:t>
      </w:r>
      <w:ins w:id="4" w:author="Payam Torab" w:date="2021-04-12T15:30:00Z">
        <w:r w:rsidR="003E4538">
          <w:rPr>
            <w:rFonts w:eastAsia="Malgun Gothic"/>
            <w:lang w:eastAsia="ko-KR"/>
          </w:rPr>
          <w:t xml:space="preserve">, </w:t>
        </w:r>
      </w:ins>
      <w:ins w:id="5" w:author="Payam Torab" w:date="2021-04-12T15:31:00Z">
        <w:r w:rsidR="003E4538">
          <w:rPr>
            <w:rFonts w:eastAsia="Malgun Gothic"/>
            <w:lang w:eastAsia="ko-KR"/>
          </w:rPr>
          <w:t>or to protect channel access during</w:t>
        </w:r>
      </w:ins>
      <w:ins w:id="6" w:author="Payam Torab" w:date="2021-04-12T15:30:00Z">
        <w:r w:rsidR="003E4538">
          <w:rPr>
            <w:rFonts w:eastAsia="Malgun Gothic"/>
            <w:lang w:eastAsia="ko-KR"/>
          </w:rPr>
          <w:t xml:space="preserve"> restricted TWT </w:t>
        </w:r>
      </w:ins>
      <w:ins w:id="7" w:author="Payam Torab" w:date="2021-04-12T15:31:00Z">
        <w:r w:rsidR="003E4538">
          <w:rPr>
            <w:rFonts w:eastAsia="Malgun Gothic"/>
            <w:lang w:eastAsia="ko-KR"/>
          </w:rPr>
          <w:t>service periods</w:t>
        </w:r>
      </w:ins>
      <w:ins w:id="8" w:author="Payam Torab" w:date="2021-04-12T15:32:00Z">
        <w:r w:rsidR="003E4538">
          <w:rPr>
            <w:rFonts w:eastAsia="Malgun Gothic"/>
            <w:lang w:eastAsia="ko-KR"/>
          </w:rPr>
          <w:t xml:space="preserve"> (se</w:t>
        </w:r>
      </w:ins>
      <w:ins w:id="9" w:author="Payam Torab" w:date="2021-04-12T15:33:00Z">
        <w:r w:rsidR="003E4538">
          <w:rPr>
            <w:rFonts w:eastAsia="Malgun Gothic"/>
            <w:lang w:eastAsia="ko-KR"/>
          </w:rPr>
          <w:t xml:space="preserve">e </w:t>
        </w:r>
        <w:r w:rsidR="003E4538" w:rsidRPr="003E4538">
          <w:t xml:space="preserve"> </w:t>
        </w:r>
        <w:r w:rsidR="003E4538" w:rsidRPr="003E4538">
          <w:rPr>
            <w:rFonts w:eastAsia="Malgun Gothic"/>
            <w:lang w:eastAsia="ko-KR"/>
          </w:rPr>
          <w:t xml:space="preserve">35.7.5 </w:t>
        </w:r>
        <w:r w:rsidR="003E4538">
          <w:rPr>
            <w:rFonts w:eastAsia="Malgun Gothic"/>
            <w:lang w:eastAsia="ko-KR"/>
          </w:rPr>
          <w:t>(</w:t>
        </w:r>
        <w:r w:rsidR="003E4538" w:rsidRPr="003E4538">
          <w:rPr>
            <w:rFonts w:eastAsia="Malgun Gothic"/>
            <w:lang w:eastAsia="ko-KR"/>
          </w:rPr>
          <w:t>Quieting STAs during restricted TWT service periods</w:t>
        </w:r>
        <w:r w:rsidR="003E4538">
          <w:rPr>
            <w:rFonts w:eastAsia="Malgun Gothic"/>
            <w:lang w:eastAsia="ko-KR"/>
          </w:rPr>
          <w:t>))</w:t>
        </w:r>
      </w:ins>
      <w:r>
        <w:rPr>
          <w:rFonts w:eastAsia="Malgun Gothic"/>
          <w:lang w:eastAsia="ko-KR"/>
        </w:rPr>
        <w:t>. The format of the Quiet element is shown in Figure 9-284.</w:t>
      </w:r>
    </w:p>
    <w:p w14:paraId="125A0F49" w14:textId="24092622" w:rsidR="00F8114F" w:rsidRDefault="00F8114F" w:rsidP="00700807">
      <w:pPr>
        <w:rPr>
          <w:rFonts w:eastAsia="Malgun Gothic"/>
          <w:lang w:eastAsia="ko-KR"/>
        </w:rPr>
      </w:pPr>
    </w:p>
    <w:p w14:paraId="7DC26C00" w14:textId="4B6EFB4C" w:rsidR="00F8114F" w:rsidRPr="00A7058C" w:rsidRDefault="00F8114F" w:rsidP="00F8114F">
      <w:pPr>
        <w:pStyle w:val="Default"/>
        <w:rPr>
          <w:rStyle w:val="Emphasis"/>
        </w:rPr>
      </w:pPr>
      <w:r w:rsidRPr="00EE4FFA">
        <w:rPr>
          <w:rStyle w:val="Emphasis"/>
          <w:highlight w:val="yellow"/>
        </w:rPr>
        <w:t xml:space="preserve">TGbe editor: </w:t>
      </w:r>
      <w:r>
        <w:rPr>
          <w:rStyle w:val="Emphasis"/>
          <w:highlight w:val="yellow"/>
        </w:rPr>
        <w:t>Please modify 35.3.9.2 (</w:t>
      </w:r>
      <w:r w:rsidRPr="00F8114F">
        <w:rPr>
          <w:rStyle w:val="Emphasis"/>
        </w:rPr>
        <w:t>Channel switching, enhanced channel switching, and channel quieting</w:t>
      </w:r>
      <w:r>
        <w:rPr>
          <w:rStyle w:val="Emphasis"/>
          <w:highlight w:val="yellow"/>
        </w:rPr>
        <w:t>) as follows</w:t>
      </w:r>
      <w:r w:rsidRPr="00A7058C">
        <w:rPr>
          <w:rStyle w:val="Emphasis"/>
          <w:highlight w:val="yellow"/>
        </w:rPr>
        <w:t>:</w:t>
      </w:r>
    </w:p>
    <w:p w14:paraId="26B62F8B" w14:textId="2B767D94" w:rsidR="00F8114F" w:rsidRPr="00803498" w:rsidRDefault="00F8114F" w:rsidP="00F8114F">
      <w:pPr>
        <w:pStyle w:val="Heading3"/>
      </w:pPr>
      <w:r w:rsidRPr="00803498">
        <w:t>35.</w:t>
      </w:r>
      <w:r>
        <w:t>3.9.2</w:t>
      </w:r>
      <w:r w:rsidRPr="00803498">
        <w:t xml:space="preserve"> </w:t>
      </w:r>
      <w:r>
        <w:t>Channel switching, enhanced channel switching, and channel quieting</w:t>
      </w:r>
    </w:p>
    <w:p w14:paraId="329C6A7B" w14:textId="77777777" w:rsidR="00F8114F" w:rsidRDefault="00F8114F" w:rsidP="00F8114F">
      <w:r>
        <w:t>If the Beacon frame or Probe Response frame transmitted by a first AP affiliated to an AP MLD, or transmitted by the transmitted BSSID in the same multiple BSSID set as the first AP if the first AP corresponds to a nontransmitted BSSID, any of the following elements is included for the first AP:</w:t>
      </w:r>
    </w:p>
    <w:p w14:paraId="35ADAD00" w14:textId="3006F27A" w:rsidR="00F8114F" w:rsidRDefault="00F8114F" w:rsidP="00F8114F">
      <w:pPr>
        <w:pStyle w:val="ListParagraph"/>
        <w:numPr>
          <w:ilvl w:val="0"/>
          <w:numId w:val="32"/>
        </w:numPr>
        <w:ind w:leftChars="0"/>
      </w:pPr>
      <w:r>
        <w:t>Channel Switch Announcement element</w:t>
      </w:r>
    </w:p>
    <w:p w14:paraId="62D2BB4E" w14:textId="0D25C0FA" w:rsidR="00F8114F" w:rsidRDefault="00F8114F" w:rsidP="00F8114F">
      <w:pPr>
        <w:pStyle w:val="ListParagraph"/>
        <w:numPr>
          <w:ilvl w:val="0"/>
          <w:numId w:val="32"/>
        </w:numPr>
        <w:ind w:leftChars="0"/>
      </w:pPr>
      <w:r>
        <w:t>Enhanced Channel Switch Announcement element</w:t>
      </w:r>
    </w:p>
    <w:p w14:paraId="4968852A" w14:textId="198F62FC" w:rsidR="00F8114F" w:rsidRDefault="00F8114F" w:rsidP="00F8114F">
      <w:pPr>
        <w:pStyle w:val="ListParagraph"/>
        <w:numPr>
          <w:ilvl w:val="0"/>
          <w:numId w:val="32"/>
        </w:numPr>
        <w:ind w:leftChars="0"/>
      </w:pPr>
      <w:r>
        <w:t>Max Channel Switch Time element</w:t>
      </w:r>
    </w:p>
    <w:p w14:paraId="49C97054" w14:textId="5B544595" w:rsidR="00F8114F" w:rsidRDefault="00F8114F" w:rsidP="00F8114F">
      <w:pPr>
        <w:pStyle w:val="ListParagraph"/>
        <w:numPr>
          <w:ilvl w:val="0"/>
          <w:numId w:val="32"/>
        </w:numPr>
        <w:ind w:leftChars="0"/>
      </w:pPr>
      <w:r>
        <w:t>Quiet element</w:t>
      </w:r>
      <w:ins w:id="10" w:author="Payam Torab" w:date="2021-04-10T10:35:00Z">
        <w:r w:rsidR="000876A4">
          <w:t xml:space="preserve"> </w:t>
        </w:r>
      </w:ins>
      <w:ins w:id="11" w:author="Payam Torab" w:date="2021-04-10T10:36:00Z">
        <w:r w:rsidR="000876A4">
          <w:t xml:space="preserve">corresponding to quiet intervals </w:t>
        </w:r>
      </w:ins>
      <w:ins w:id="12" w:author="Payam Torab" w:date="2021-04-10T10:41:00Z">
        <w:r w:rsidR="000876A4">
          <w:t xml:space="preserve">other than quiet intervals </w:t>
        </w:r>
      </w:ins>
      <w:ins w:id="13" w:author="Payam Torab" w:date="2021-04-12T13:17:00Z">
        <w:r w:rsidR="00757BD3">
          <w:t>schedu</w:t>
        </w:r>
      </w:ins>
      <w:ins w:id="14" w:author="Payam Torab" w:date="2021-04-12T13:47:00Z">
        <w:r w:rsidR="00F71842">
          <w:t>l</w:t>
        </w:r>
      </w:ins>
      <w:ins w:id="15" w:author="Payam Torab" w:date="2021-04-12T13:17:00Z">
        <w:r w:rsidR="00757BD3">
          <w:t>ed</w:t>
        </w:r>
      </w:ins>
      <w:ins w:id="16" w:author="Payam Torab" w:date="2021-04-10T10:40:00Z">
        <w:r w:rsidR="000876A4">
          <w:t xml:space="preserve"> </w:t>
        </w:r>
      </w:ins>
      <w:ins w:id="17" w:author="Payam Torab" w:date="2021-04-10T10:36:00Z">
        <w:r w:rsidR="000876A4">
          <w:t xml:space="preserve">to protect restricted TWT service periods </w:t>
        </w:r>
      </w:ins>
      <w:ins w:id="18" w:author="Payam Torab" w:date="2021-04-10T10:38:00Z">
        <w:r w:rsidR="000876A4">
          <w:t xml:space="preserve">(see </w:t>
        </w:r>
        <w:r w:rsidR="000876A4" w:rsidRPr="000876A4">
          <w:t xml:space="preserve">35.7.5 </w:t>
        </w:r>
        <w:r w:rsidR="000876A4">
          <w:t>(</w:t>
        </w:r>
        <w:r w:rsidR="000876A4" w:rsidRPr="000876A4">
          <w:t>Quieting STAs during restricted TWT service periods</w:t>
        </w:r>
        <w:r w:rsidR="000876A4">
          <w:t>))</w:t>
        </w:r>
      </w:ins>
    </w:p>
    <w:p w14:paraId="0E08AC30" w14:textId="6B4DCCFC" w:rsidR="00F8114F" w:rsidRPr="00F8114F" w:rsidRDefault="00F8114F" w:rsidP="00F8114F">
      <w:pPr>
        <w:pStyle w:val="ListParagraph"/>
        <w:numPr>
          <w:ilvl w:val="0"/>
          <w:numId w:val="32"/>
        </w:numPr>
        <w:ind w:leftChars="0"/>
        <w:rPr>
          <w:rFonts w:eastAsia="Malgun Gothic"/>
          <w:lang w:eastAsia="ko-KR"/>
        </w:rPr>
      </w:pPr>
      <w:r>
        <w:t>Quiet Channel element</w:t>
      </w:r>
    </w:p>
    <w:p w14:paraId="74A45BD4" w14:textId="53757603" w:rsidR="00D82EFA" w:rsidRDefault="00D82EFA">
      <w:pPr>
        <w:pStyle w:val="T"/>
        <w:spacing w:before="60"/>
        <w:rPr>
          <w:color w:val="auto"/>
          <w:sz w:val="18"/>
          <w:szCs w:val="18"/>
        </w:rPr>
      </w:pPr>
    </w:p>
    <w:p w14:paraId="34C6BA0D" w14:textId="0802DBA2" w:rsidR="009F045F" w:rsidRPr="00A7058C" w:rsidRDefault="009F045F" w:rsidP="009F045F">
      <w:pPr>
        <w:pStyle w:val="Default"/>
        <w:rPr>
          <w:rStyle w:val="Emphasis"/>
        </w:rPr>
      </w:pPr>
      <w:r w:rsidRPr="00EE4FFA">
        <w:rPr>
          <w:rStyle w:val="Emphasis"/>
          <w:highlight w:val="yellow"/>
        </w:rPr>
        <w:t xml:space="preserve">TGbe editor: </w:t>
      </w:r>
      <w:r>
        <w:rPr>
          <w:rStyle w:val="Emphasis"/>
          <w:highlight w:val="yellow"/>
        </w:rPr>
        <w:t xml:space="preserve">Please modify </w:t>
      </w:r>
      <w:r w:rsidR="00803498">
        <w:rPr>
          <w:rStyle w:val="Emphasis"/>
          <w:highlight w:val="yellow"/>
        </w:rPr>
        <w:t>35.7.3</w:t>
      </w:r>
      <w:r>
        <w:rPr>
          <w:rStyle w:val="Emphasis"/>
          <w:highlight w:val="yellow"/>
        </w:rPr>
        <w:t xml:space="preserve"> (</w:t>
      </w:r>
      <w:r w:rsidR="00803498" w:rsidRPr="00803498">
        <w:rPr>
          <w:rStyle w:val="Emphasis"/>
        </w:rPr>
        <w:t>Restricted TWT service periods announcement</w:t>
      </w:r>
      <w:r>
        <w:rPr>
          <w:rStyle w:val="Emphasis"/>
          <w:highlight w:val="yellow"/>
        </w:rPr>
        <w:t xml:space="preserve">) </w:t>
      </w:r>
      <w:r w:rsidR="00E944A3">
        <w:rPr>
          <w:rStyle w:val="Emphasis"/>
          <w:highlight w:val="yellow"/>
        </w:rPr>
        <w:t xml:space="preserve">starting with second paragraph </w:t>
      </w:r>
      <w:r>
        <w:rPr>
          <w:rStyle w:val="Emphasis"/>
          <w:highlight w:val="yellow"/>
        </w:rPr>
        <w:t>as follows</w:t>
      </w:r>
      <w:r w:rsidRPr="00A7058C">
        <w:rPr>
          <w:rStyle w:val="Emphasis"/>
          <w:highlight w:val="yellow"/>
        </w:rPr>
        <w:t>:</w:t>
      </w:r>
    </w:p>
    <w:p w14:paraId="51CBBACF" w14:textId="77777777" w:rsidR="00803498" w:rsidRPr="00803498" w:rsidRDefault="00803498" w:rsidP="00803498">
      <w:pPr>
        <w:pStyle w:val="Heading3"/>
      </w:pPr>
      <w:r w:rsidRPr="00803498">
        <w:t>35.7.3 Restricted TWT service periods announcement</w:t>
      </w:r>
    </w:p>
    <w:p w14:paraId="0FCA88A5" w14:textId="2C4E146D" w:rsidR="00803498" w:rsidRPr="00803498" w:rsidRDefault="00E944A3" w:rsidP="00803498">
      <w:r>
        <w:t>…</w:t>
      </w:r>
    </w:p>
    <w:p w14:paraId="67E8D591" w14:textId="426B5DB6" w:rsidR="00803498" w:rsidRPr="00803498" w:rsidDel="004671FD" w:rsidRDefault="00803498" w:rsidP="00803498">
      <w:pPr>
        <w:rPr>
          <w:del w:id="19" w:author="Payam Torab" w:date="2021-04-10T10:05:00Z"/>
        </w:rPr>
      </w:pPr>
      <w:del w:id="20" w:author="Payam Torab" w:date="2021-04-10T10:05:00Z">
        <w:r w:rsidRPr="00803498" w:rsidDel="004671FD">
          <w:delText xml:space="preserve">In order to provide additional protection for restricted TWT service periods, </w:delText>
        </w:r>
      </w:del>
      <w:del w:id="21" w:author="Payam Torab" w:date="2021-04-09T14:35:00Z">
        <w:r w:rsidRPr="00803498" w:rsidDel="00744409">
          <w:delText xml:space="preserve">subject to </w:delText>
        </w:r>
        <w:r w:rsidRPr="00E944A3" w:rsidDel="00744409">
          <w:rPr>
            <w:color w:val="FF0000"/>
            <w:highlight w:val="yellow"/>
            <w:rPrChange w:id="22" w:author="Payam Torab" w:date="2021-04-21T17:56:00Z">
              <w:rPr/>
            </w:rPrChange>
          </w:rPr>
          <w:delText>TBD</w:delText>
        </w:r>
        <w:r w:rsidRPr="00E944A3" w:rsidDel="00744409">
          <w:rPr>
            <w:color w:val="FF0000"/>
            <w:rPrChange w:id="23" w:author="Payam Torab" w:date="2021-04-21T17:56:00Z">
              <w:rPr/>
            </w:rPrChange>
          </w:rPr>
          <w:delText xml:space="preserve"> </w:delText>
        </w:r>
        <w:r w:rsidRPr="00803498" w:rsidDel="00744409">
          <w:delText xml:space="preserve">rules, </w:delText>
        </w:r>
      </w:del>
      <w:del w:id="24" w:author="Payam Torab" w:date="2021-04-10T10:05:00Z">
        <w:r w:rsidRPr="00803498" w:rsidDel="004671FD">
          <w:delText xml:space="preserve">the EHT AP </w:delText>
        </w:r>
      </w:del>
      <w:del w:id="25" w:author="Payam Torab" w:date="2021-04-09T14:35:00Z">
        <w:r w:rsidRPr="00803498" w:rsidDel="00744409">
          <w:delText xml:space="preserve">may </w:delText>
        </w:r>
      </w:del>
      <w:del w:id="26" w:author="Payam Torab" w:date="2021-04-10T10:05:00Z">
        <w:r w:rsidRPr="00803498" w:rsidDel="004671FD">
          <w:delText>announce quiet intervals by including Quiet elements in Management frames that it transmits, that overlap with restricted TWT service periods. Non-AP EHT STAs may ignore the quiet intervals that overlap with restricted TWT service periods following the rules below:</w:delText>
        </w:r>
      </w:del>
    </w:p>
    <w:p w14:paraId="6A55FB48" w14:textId="033E9762" w:rsidR="00803498" w:rsidRPr="00803498" w:rsidRDefault="00803498">
      <w:pPr>
        <w:pPrChange w:id="27" w:author="Payam Torab" w:date="2021-04-12T12:14:00Z">
          <w:pPr>
            <w:pStyle w:val="ListParagraph"/>
            <w:numPr>
              <w:numId w:val="32"/>
            </w:numPr>
            <w:ind w:leftChars="0" w:left="1080" w:hanging="360"/>
          </w:pPr>
        </w:pPrChange>
      </w:pPr>
      <w:r w:rsidRPr="00803498">
        <w:t xml:space="preserve">Non-AP EHT STAs with dot11RestrictedTWTOptionImplemented set to true shall follow </w:t>
      </w:r>
      <w:ins w:id="28" w:author="Payam Torab" w:date="2021-04-12T12:38:00Z">
        <w:r w:rsidR="00655F47">
          <w:t xml:space="preserve">the </w:t>
        </w:r>
      </w:ins>
      <w:r w:rsidRPr="00803498">
        <w:t xml:space="preserve">channel access rules </w:t>
      </w:r>
      <w:del w:id="29" w:author="Payam Torab" w:date="2021-04-12T12:38:00Z">
        <w:r w:rsidRPr="00803498" w:rsidDel="00655F47">
          <w:delText xml:space="preserve">as </w:delText>
        </w:r>
      </w:del>
      <w:r w:rsidRPr="00803498">
        <w:t>defined in 35.7.4 (Channel access rules for restricted TWT service periods).</w:t>
      </w:r>
    </w:p>
    <w:p w14:paraId="5C3D3FD5" w14:textId="0B7C4B89" w:rsidR="009F045F" w:rsidRPr="00744409" w:rsidDel="004671FD" w:rsidRDefault="00803498" w:rsidP="00803498">
      <w:pPr>
        <w:pStyle w:val="ListParagraph"/>
        <w:numPr>
          <w:ilvl w:val="0"/>
          <w:numId w:val="32"/>
        </w:numPr>
        <w:ind w:leftChars="0"/>
        <w:rPr>
          <w:del w:id="30" w:author="Payam Torab" w:date="2021-04-10T10:05:00Z"/>
          <w:sz w:val="18"/>
          <w:szCs w:val="18"/>
        </w:rPr>
      </w:pPr>
      <w:del w:id="31" w:author="Payam Torab" w:date="2021-04-10T10:05:00Z">
        <w:r w:rsidRPr="00803498" w:rsidDel="004671FD">
          <w:delText>Non-AP EHT STAs with dot11RestrictedTWTOptionImplemented set to false may behave as if such overlapping quiet intervals do not exist.</w:delText>
        </w:r>
      </w:del>
    </w:p>
    <w:p w14:paraId="703F87CF" w14:textId="1F251C54" w:rsidR="00333B3D" w:rsidRDefault="00333B3D" w:rsidP="00744409"/>
    <w:p w14:paraId="6DBC87E6" w14:textId="41652579" w:rsidR="00333B3D" w:rsidRPr="00333B3D" w:rsidRDefault="00333B3D" w:rsidP="00333B3D">
      <w:pPr>
        <w:pStyle w:val="Default"/>
        <w:rPr>
          <w:b/>
          <w:bCs/>
          <w:i/>
          <w:iCs/>
          <w:sz w:val="22"/>
          <w:shd w:val="solid" w:color="FFFF00" w:fill="FFFF00"/>
        </w:rPr>
      </w:pPr>
      <w:r w:rsidRPr="00EE4FFA">
        <w:rPr>
          <w:rStyle w:val="Emphasis"/>
          <w:highlight w:val="yellow"/>
        </w:rPr>
        <w:t xml:space="preserve">TGbe editor: </w:t>
      </w:r>
      <w:r>
        <w:rPr>
          <w:rStyle w:val="Emphasis"/>
          <w:highlight w:val="yellow"/>
        </w:rPr>
        <w:t xml:space="preserve">Please </w:t>
      </w:r>
      <w:r w:rsidR="00186574">
        <w:rPr>
          <w:rStyle w:val="Emphasis"/>
          <w:highlight w:val="yellow"/>
        </w:rPr>
        <w:t>add the following new section</w:t>
      </w:r>
      <w:r w:rsidRPr="00A7058C">
        <w:rPr>
          <w:rStyle w:val="Emphasis"/>
          <w:highlight w:val="yellow"/>
        </w:rPr>
        <w:t>:</w:t>
      </w:r>
    </w:p>
    <w:p w14:paraId="79DEC0B5" w14:textId="1D36EB56" w:rsidR="00333B3D" w:rsidRPr="00E944A3" w:rsidRDefault="00333B3D" w:rsidP="00E944A3">
      <w:pPr>
        <w:pStyle w:val="Heading3"/>
      </w:pPr>
      <w:r w:rsidRPr="00E944A3">
        <w:t>35.7.</w:t>
      </w:r>
      <w:r w:rsidR="00E944A3" w:rsidRPr="00E944A3">
        <w:t>5</w:t>
      </w:r>
      <w:r w:rsidR="00A511C4" w:rsidRPr="00E944A3">
        <w:t xml:space="preserve"> </w:t>
      </w:r>
      <w:r w:rsidRPr="00E944A3">
        <w:t xml:space="preserve">Quieting STAs </w:t>
      </w:r>
      <w:r w:rsidR="00186574" w:rsidRPr="00E944A3">
        <w:t>during restricted TWT service periods</w:t>
      </w:r>
    </w:p>
    <w:p w14:paraId="4415A019" w14:textId="69C11421" w:rsidR="003B3819" w:rsidRDefault="00186574" w:rsidP="00186574">
      <w:r w:rsidRPr="00803498">
        <w:t xml:space="preserve">In order to provide additional protection for restricted TWT service periods, </w:t>
      </w:r>
      <w:r>
        <w:t>an</w:t>
      </w:r>
      <w:r w:rsidRPr="00803498">
        <w:t xml:space="preserve"> EHT AP </w:t>
      </w:r>
      <w:r w:rsidR="002E26ED">
        <w:t xml:space="preserve">with </w:t>
      </w:r>
      <w:r w:rsidR="002E26ED" w:rsidRPr="00803498">
        <w:t xml:space="preserve">dot11RestrictedTWTOptionImplemented </w:t>
      </w:r>
      <w:r w:rsidR="002E26ED">
        <w:t xml:space="preserve">set to true </w:t>
      </w:r>
      <w:r w:rsidR="00886545">
        <w:t xml:space="preserve">may </w:t>
      </w:r>
      <w:r w:rsidR="004671FD">
        <w:t>schedule</w:t>
      </w:r>
      <w:r w:rsidRPr="00803498">
        <w:t xml:space="preserve"> </w:t>
      </w:r>
      <w:r w:rsidR="00C32034">
        <w:t xml:space="preserve">a </w:t>
      </w:r>
      <w:r w:rsidRPr="00803498">
        <w:t xml:space="preserve">quiet </w:t>
      </w:r>
      <w:r w:rsidR="00C32034" w:rsidRPr="00803498">
        <w:t>interval</w:t>
      </w:r>
      <w:r w:rsidR="00C32034">
        <w:t xml:space="preserve"> </w:t>
      </w:r>
      <w:r w:rsidR="000F305B">
        <w:t>that overlaps with</w:t>
      </w:r>
      <w:r w:rsidR="00C32034">
        <w:t xml:space="preserve"> any</w:t>
      </w:r>
      <w:r w:rsidR="00C32034" w:rsidRPr="00803498">
        <w:t xml:space="preserve"> </w:t>
      </w:r>
      <w:r w:rsidRPr="00803498">
        <w:t>restricted TWT service period</w:t>
      </w:r>
      <w:r w:rsidR="007E35A2">
        <w:t xml:space="preserve"> </w:t>
      </w:r>
      <w:r w:rsidR="00C32034">
        <w:t>that has</w:t>
      </w:r>
      <w:r w:rsidR="007E35A2">
        <w:t xml:space="preserve"> a duration of 1 TU</w:t>
      </w:r>
      <w:r w:rsidR="00BB1C87">
        <w:t xml:space="preserve"> or longer</w:t>
      </w:r>
      <w:r w:rsidR="007D3C5F">
        <w:t>.</w:t>
      </w:r>
      <w:r w:rsidR="000F305B">
        <w:t xml:space="preserve"> Each such quiet interval, referred to as an overlapping quiet interval in this subclause, has a duration of 1 TU</w:t>
      </w:r>
      <w:r w:rsidR="00D10DBC">
        <w:t>,</w:t>
      </w:r>
      <w:r w:rsidR="000F305B">
        <w:t xml:space="preserve"> and </w:t>
      </w:r>
      <w:r w:rsidR="003B3819">
        <w:t xml:space="preserve">has </w:t>
      </w:r>
      <w:r w:rsidR="000F305B">
        <w:t xml:space="preserve">a start time in </w:t>
      </w:r>
      <w:r w:rsidR="003B3819">
        <w:t xml:space="preserve">multiples of </w:t>
      </w:r>
      <w:r w:rsidR="000F305B">
        <w:t xml:space="preserve">TU that is closest to and not later than </w:t>
      </w:r>
      <w:r w:rsidR="003B3819">
        <w:t xml:space="preserve">the starting time of the </w:t>
      </w:r>
      <w:r w:rsidR="00D10DBC">
        <w:t xml:space="preserve">corresponding </w:t>
      </w:r>
      <w:r w:rsidR="003B3819">
        <w:t>restricted TWT service period.</w:t>
      </w:r>
      <w:r w:rsidR="00A511C4">
        <w:t xml:space="preserve"> (#2215)</w:t>
      </w:r>
    </w:p>
    <w:p w14:paraId="0E371BF3" w14:textId="7BD5FAD5" w:rsidR="002E26ED" w:rsidRDefault="003B3819" w:rsidP="00186574">
      <w:r>
        <w:t>O</w:t>
      </w:r>
      <w:r w:rsidR="00304025">
        <w:t>verlapping quiet intervals</w:t>
      </w:r>
      <w:r w:rsidR="007D3C5F">
        <w:t xml:space="preserve"> </w:t>
      </w:r>
      <w:r w:rsidR="009B7F5A">
        <w:t xml:space="preserve">may be </w:t>
      </w:r>
      <w:r w:rsidR="007E35A2">
        <w:t>scheduled</w:t>
      </w:r>
      <w:r w:rsidR="00DC4B9F">
        <w:t xml:space="preserve"> </w:t>
      </w:r>
      <w:r w:rsidR="00186574" w:rsidRPr="00803498">
        <w:t xml:space="preserve">by including </w:t>
      </w:r>
      <w:r w:rsidR="00186574">
        <w:t xml:space="preserve">one or more </w:t>
      </w:r>
      <w:r w:rsidR="00186574" w:rsidRPr="00803498">
        <w:t xml:space="preserve">Quiet elements in </w:t>
      </w:r>
      <w:r w:rsidR="00CD6DD4">
        <w:t>the</w:t>
      </w:r>
      <w:r w:rsidR="00186574">
        <w:t xml:space="preserve"> Beacon</w:t>
      </w:r>
      <w:r w:rsidR="00186574" w:rsidRPr="00803498">
        <w:t xml:space="preserve"> </w:t>
      </w:r>
      <w:r w:rsidR="00E041F1">
        <w:t xml:space="preserve">and Probe Response </w:t>
      </w:r>
      <w:r w:rsidR="00186574" w:rsidRPr="00803498">
        <w:t>frames</w:t>
      </w:r>
      <w:r w:rsidR="00186574">
        <w:t xml:space="preserve"> </w:t>
      </w:r>
      <w:r w:rsidR="00C32034">
        <w:t xml:space="preserve">that the EHT AP </w:t>
      </w:r>
      <w:r w:rsidR="00CD6DD4">
        <w:t>transmits.</w:t>
      </w:r>
      <w:r w:rsidR="00A511C4">
        <w:t xml:space="preserve"> </w:t>
      </w:r>
      <w:r w:rsidR="00C479CF">
        <w:t xml:space="preserve">When the EHT AP is affiliated with an AP MLD operating on more than one link, the Quiet elements </w:t>
      </w:r>
      <w:r w:rsidR="00B8491C">
        <w:t xml:space="preserve">that correspond </w:t>
      </w:r>
      <w:r w:rsidR="00C479CF">
        <w:t xml:space="preserve">to overlapping quiet intervals on each link shall not be included in the </w:t>
      </w:r>
      <w:r w:rsidR="00B8491C">
        <w:t xml:space="preserve">Beacon </w:t>
      </w:r>
      <w:r w:rsidR="00F8114F">
        <w:t xml:space="preserve">frames that AP MLD transmits on its other links. See </w:t>
      </w:r>
      <w:r w:rsidR="00810898" w:rsidRPr="00810898">
        <w:t xml:space="preserve">35.3.9.2 </w:t>
      </w:r>
      <w:r w:rsidR="00810898">
        <w:t>(</w:t>
      </w:r>
      <w:r w:rsidR="00810898" w:rsidRPr="00810898">
        <w:t>Channel switching, enhanced channel switching, and channel quieting</w:t>
      </w:r>
      <w:r w:rsidR="00810898">
        <w:t>).</w:t>
      </w:r>
    </w:p>
    <w:p w14:paraId="423CE22C" w14:textId="35970C85" w:rsidR="00E2701C" w:rsidRPr="002E26ED" w:rsidRDefault="008F3D84" w:rsidP="00186574">
      <w:pPr>
        <w:rPr>
          <w:sz w:val="18"/>
          <w:szCs w:val="18"/>
        </w:rPr>
      </w:pPr>
      <w:r w:rsidRPr="008F3D84">
        <w:rPr>
          <w:rFonts w:eastAsia="Malgun Gothic"/>
          <w:sz w:val="18"/>
          <w:szCs w:val="18"/>
          <w:lang w:eastAsia="ko-KR"/>
        </w:rPr>
        <w:t>NOTE—</w:t>
      </w:r>
      <w:r w:rsidR="00150EC7" w:rsidRPr="008F3D84">
        <w:rPr>
          <w:sz w:val="18"/>
          <w:szCs w:val="18"/>
        </w:rPr>
        <w:t xml:space="preserve">While the </w:t>
      </w:r>
      <w:r w:rsidR="004671FD">
        <w:rPr>
          <w:sz w:val="18"/>
          <w:szCs w:val="18"/>
        </w:rPr>
        <w:t>scheduling</w:t>
      </w:r>
      <w:r w:rsidR="00150EC7" w:rsidRPr="008F3D84">
        <w:rPr>
          <w:sz w:val="18"/>
          <w:szCs w:val="18"/>
        </w:rPr>
        <w:t xml:space="preserve"> rules for </w:t>
      </w:r>
      <w:r w:rsidR="004671FD">
        <w:rPr>
          <w:sz w:val="18"/>
          <w:szCs w:val="18"/>
        </w:rPr>
        <w:t xml:space="preserve">overlapping </w:t>
      </w:r>
      <w:r w:rsidR="00507C37" w:rsidRPr="008F3D84">
        <w:rPr>
          <w:sz w:val="18"/>
          <w:szCs w:val="18"/>
        </w:rPr>
        <w:t xml:space="preserve">quiet intervals </w:t>
      </w:r>
      <w:r w:rsidR="00150EC7" w:rsidRPr="008F3D84">
        <w:rPr>
          <w:sz w:val="18"/>
          <w:szCs w:val="18"/>
        </w:rPr>
        <w:t>and the quiet interv</w:t>
      </w:r>
      <w:r>
        <w:rPr>
          <w:sz w:val="18"/>
          <w:szCs w:val="18"/>
        </w:rPr>
        <w:t xml:space="preserve">als </w:t>
      </w:r>
      <w:r w:rsidR="00150EC7" w:rsidRPr="008F3D84">
        <w:rPr>
          <w:sz w:val="18"/>
          <w:szCs w:val="18"/>
        </w:rPr>
        <w:t>that assist</w:t>
      </w:r>
      <w:r w:rsidR="00507C37" w:rsidRPr="008F3D84">
        <w:rPr>
          <w:sz w:val="18"/>
          <w:szCs w:val="18"/>
        </w:rPr>
        <w:t xml:space="preserve"> </w:t>
      </w:r>
      <w:r w:rsidR="00150EC7" w:rsidRPr="008F3D84">
        <w:rPr>
          <w:sz w:val="18"/>
          <w:szCs w:val="18"/>
        </w:rPr>
        <w:t xml:space="preserve">with </w:t>
      </w:r>
      <w:r w:rsidR="00507C37" w:rsidRPr="008F3D84">
        <w:rPr>
          <w:sz w:val="18"/>
          <w:szCs w:val="18"/>
        </w:rPr>
        <w:t>channel testing (</w:t>
      </w:r>
      <w:ins w:id="32" w:author="Payam Torab" w:date="2021-04-21T18:05:00Z">
        <w:r w:rsidR="0025143B">
          <w:rPr>
            <w:sz w:val="18"/>
            <w:szCs w:val="18"/>
          </w:rPr>
          <w:t xml:space="preserve">see </w:t>
        </w:r>
      </w:ins>
      <w:r w:rsidR="00507C37" w:rsidRPr="008F3D84">
        <w:rPr>
          <w:sz w:val="18"/>
          <w:szCs w:val="18"/>
        </w:rPr>
        <w:t xml:space="preserve">11.8.3 </w:t>
      </w:r>
      <w:r w:rsidR="0025143B">
        <w:rPr>
          <w:sz w:val="18"/>
          <w:szCs w:val="18"/>
        </w:rPr>
        <w:t>(</w:t>
      </w:r>
      <w:r w:rsidR="00507C37" w:rsidRPr="008F3D84">
        <w:rPr>
          <w:sz w:val="18"/>
          <w:szCs w:val="18"/>
        </w:rPr>
        <w:t>Quieting channels for testing</w:t>
      </w:r>
      <w:r w:rsidR="0025143B">
        <w:rPr>
          <w:sz w:val="18"/>
          <w:szCs w:val="18"/>
        </w:rPr>
        <w:t>)</w:t>
      </w:r>
      <w:r w:rsidR="00507C37" w:rsidRPr="008F3D84">
        <w:rPr>
          <w:sz w:val="18"/>
          <w:szCs w:val="18"/>
        </w:rPr>
        <w:t>)</w:t>
      </w:r>
      <w:r w:rsidR="00150EC7" w:rsidRPr="008F3D84">
        <w:rPr>
          <w:sz w:val="18"/>
          <w:szCs w:val="18"/>
        </w:rPr>
        <w:t xml:space="preserve"> are different, </w:t>
      </w:r>
      <w:ins w:id="33" w:author="Payam Torab" w:date="2021-04-21T18:15:00Z">
        <w:r w:rsidR="004A44F8">
          <w:rPr>
            <w:sz w:val="18"/>
            <w:szCs w:val="18"/>
          </w:rPr>
          <w:t xml:space="preserve">unless specified otherwise, </w:t>
        </w:r>
      </w:ins>
      <w:r w:rsidR="00150EC7" w:rsidRPr="008F3D84">
        <w:rPr>
          <w:sz w:val="18"/>
          <w:szCs w:val="18"/>
        </w:rPr>
        <w:t xml:space="preserve">the </w:t>
      </w:r>
      <w:ins w:id="34" w:author="Payam Torab" w:date="2021-04-21T18:04:00Z">
        <w:r w:rsidR="0025143B">
          <w:rPr>
            <w:sz w:val="18"/>
            <w:szCs w:val="18"/>
          </w:rPr>
          <w:t>channel access and</w:t>
        </w:r>
        <w:r w:rsidR="0025143B" w:rsidRPr="008F3D84">
          <w:rPr>
            <w:sz w:val="18"/>
            <w:szCs w:val="18"/>
          </w:rPr>
          <w:t xml:space="preserve"> </w:t>
        </w:r>
      </w:ins>
      <w:r w:rsidR="00150EC7" w:rsidRPr="008F3D84">
        <w:rPr>
          <w:sz w:val="18"/>
          <w:szCs w:val="18"/>
        </w:rPr>
        <w:t xml:space="preserve">transmission rules during all quiet intervals </w:t>
      </w:r>
      <w:r w:rsidR="00C32034">
        <w:rPr>
          <w:sz w:val="18"/>
          <w:szCs w:val="18"/>
        </w:rPr>
        <w:t>are</w:t>
      </w:r>
      <w:r w:rsidR="00C32034" w:rsidRPr="008F3D84">
        <w:rPr>
          <w:sz w:val="18"/>
          <w:szCs w:val="18"/>
        </w:rPr>
        <w:t xml:space="preserve"> </w:t>
      </w:r>
      <w:r w:rsidR="00150EC7" w:rsidRPr="008F3D84">
        <w:rPr>
          <w:sz w:val="18"/>
          <w:szCs w:val="18"/>
        </w:rPr>
        <w:t>the same</w:t>
      </w:r>
      <w:ins w:id="35" w:author="Payam Torab" w:date="2021-04-21T18:05:00Z">
        <w:r w:rsidR="0025143B">
          <w:rPr>
            <w:sz w:val="18"/>
            <w:szCs w:val="18"/>
          </w:rPr>
          <w:t xml:space="preserve"> and </w:t>
        </w:r>
      </w:ins>
      <w:ins w:id="36" w:author="Payam Torab" w:date="2021-04-21T18:06:00Z">
        <w:r w:rsidR="0025143B">
          <w:rPr>
            <w:sz w:val="18"/>
            <w:szCs w:val="18"/>
          </w:rPr>
          <w:t>defined</w:t>
        </w:r>
      </w:ins>
      <w:ins w:id="37" w:author="Payam Torab" w:date="2021-04-21T18:05:00Z">
        <w:r w:rsidR="0025143B">
          <w:rPr>
            <w:sz w:val="18"/>
            <w:szCs w:val="18"/>
          </w:rPr>
          <w:t xml:space="preserve"> in 11.8.3</w:t>
        </w:r>
      </w:ins>
      <w:ins w:id="38" w:author="Payam Torab" w:date="2021-04-21T18:07:00Z">
        <w:r w:rsidR="0025143B">
          <w:rPr>
            <w:sz w:val="18"/>
            <w:szCs w:val="18"/>
          </w:rPr>
          <w:t xml:space="preserve"> (</w:t>
        </w:r>
        <w:r w:rsidR="0025143B" w:rsidRPr="008F3D84">
          <w:rPr>
            <w:sz w:val="18"/>
            <w:szCs w:val="18"/>
          </w:rPr>
          <w:t>Quieting channels for testing</w:t>
        </w:r>
        <w:r w:rsidR="0025143B">
          <w:rPr>
            <w:sz w:val="18"/>
            <w:szCs w:val="18"/>
          </w:rPr>
          <w:t>)</w:t>
        </w:r>
      </w:ins>
      <w:r w:rsidR="00150EC7" w:rsidRPr="008F3D84">
        <w:rPr>
          <w:sz w:val="18"/>
          <w:szCs w:val="18"/>
        </w:rPr>
        <w:t>.</w:t>
      </w:r>
    </w:p>
    <w:p w14:paraId="40E059B8" w14:textId="468E1BCF" w:rsidR="00333B3D" w:rsidRPr="009C1C0E" w:rsidRDefault="00186574" w:rsidP="00744409">
      <w:pPr>
        <w:rPr>
          <w:sz w:val="18"/>
          <w:szCs w:val="18"/>
        </w:rPr>
      </w:pPr>
      <w:r w:rsidRPr="00803498">
        <w:t xml:space="preserve">Non-AP EHT STAs </w:t>
      </w:r>
      <w:del w:id="39" w:author="Payam Torab" w:date="2021-04-21T18:56:00Z">
        <w:r w:rsidRPr="00803498" w:rsidDel="000A1179">
          <w:delText xml:space="preserve">with dot11RestrictedTWTOptionImplemented set to false </w:delText>
        </w:r>
      </w:del>
      <w:r w:rsidRPr="00803498">
        <w:t>may behave as if such overlapping quiet intervals do not exist.</w:t>
      </w:r>
    </w:p>
    <w:sectPr w:rsidR="00333B3D" w:rsidRPr="009C1C0E" w:rsidSect="00996772">
      <w:headerReference w:type="default" r:id="rId14"/>
      <w:footerReference w:type="default" r:id="rId15"/>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Chunyu Hu" w:date="2021-04-18T15:52:00Z" w:initials="CH">
    <w:p w14:paraId="1D3B0920" w14:textId="50910844" w:rsidR="004A015B" w:rsidRPr="004A015B" w:rsidRDefault="00A511C4">
      <w:pPr>
        <w:pStyle w:val="CommentText"/>
        <w:rPr>
          <w:sz w:val="16"/>
          <w:szCs w:val="16"/>
        </w:rPr>
      </w:pPr>
      <w:r>
        <w:rPr>
          <w:rStyle w:val="CommentReference"/>
        </w:rPr>
        <w:annotationRef/>
      </w:r>
      <w:r>
        <w:rPr>
          <w:rStyle w:val="CommentReference"/>
        </w:rPr>
        <w:t>May not need it</w:t>
      </w:r>
      <w:r w:rsidR="004A015B">
        <w:rPr>
          <w:rStyle w:val="CommentReference"/>
        </w:rPr>
        <w:t xml:space="preserve"> (i.e., leave the quiet interval scheduling capability tied to dot11SpectrumManagementRequired). O</w:t>
      </w:r>
      <w:r>
        <w:rPr>
          <w:rStyle w:val="CommentReference"/>
        </w:rPr>
        <w:t>pen for discussion.</w:t>
      </w:r>
    </w:p>
  </w:comment>
  <w:comment w:id="3" w:author="Chunyu Hu" w:date="2021-04-18T15:52:00Z" w:initials="CH">
    <w:p w14:paraId="5698F2FC" w14:textId="46B1AD52" w:rsidR="00A511C4" w:rsidRDefault="00A511C4">
      <w:pPr>
        <w:pStyle w:val="CommentText"/>
      </w:pPr>
      <w:r>
        <w:rPr>
          <w:rStyle w:val="CommentReference"/>
        </w:rPr>
        <w:annotationRef/>
      </w:r>
      <w:r>
        <w:t>Same as above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D3B0920" w15:done="0"/>
  <w15:commentEx w15:paraId="5698F2F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6D420" w16cex:dateUtc="2021-04-18T22:52:00Z"/>
  <w16cex:commentExtensible w16cex:durableId="2426D43A" w16cex:dateUtc="2021-04-18T22: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D3B0920" w16cid:durableId="2426D420"/>
  <w16cid:commentId w16cid:paraId="5698F2FC" w16cid:durableId="2426D43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728D80" w14:textId="77777777" w:rsidR="008E3792" w:rsidRDefault="008E3792" w:rsidP="00EF28D3">
      <w:r>
        <w:separator/>
      </w:r>
    </w:p>
  </w:endnote>
  <w:endnote w:type="continuationSeparator" w:id="0">
    <w:p w14:paraId="3F41B772" w14:textId="77777777" w:rsidR="008E3792" w:rsidRDefault="008E3792" w:rsidP="00EF2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MT">
    <w:altName w:val="Arial"/>
    <w:panose1 w:val="020B0604020202020204"/>
    <w:charset w:val="00"/>
    <w:family w:val="roman"/>
    <w:notTrueType/>
    <w:pitch w:val="default"/>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31EC6" w14:textId="4CD4955E" w:rsidR="000863FD" w:rsidRPr="00BA5561" w:rsidRDefault="008E3792" w:rsidP="00EF28D3">
    <w:pPr>
      <w:pStyle w:val="Footer"/>
    </w:pPr>
    <w:r>
      <w:fldChar w:fldCharType="begin"/>
    </w:r>
    <w:r>
      <w:instrText xml:space="preserve"> SUBJECT  \* MERGEFORMAT </w:instrText>
    </w:r>
    <w:r>
      <w:fldChar w:fldCharType="separate"/>
    </w:r>
    <w:r w:rsidR="000863FD" w:rsidRPr="00BA5561">
      <w:t>Submission</w:t>
    </w:r>
    <w:r>
      <w:fldChar w:fldCharType="end"/>
    </w:r>
    <w:r w:rsidR="000863FD" w:rsidRPr="00BA5561">
      <w:tab/>
    </w:r>
    <w:r w:rsidR="000863FD" w:rsidRPr="00BA5561">
      <w:tab/>
    </w:r>
    <w:r w:rsidR="000863FD" w:rsidRPr="00BA5561">
      <w:tab/>
    </w:r>
    <w:r w:rsidR="000863FD" w:rsidRPr="00BA5561">
      <w:tab/>
    </w:r>
    <w:r w:rsidR="000863FD" w:rsidRPr="00BA5561">
      <w:tab/>
      <w:t xml:space="preserve">page </w:t>
    </w:r>
    <w:r w:rsidR="000863FD" w:rsidRPr="00BA5561">
      <w:fldChar w:fldCharType="begin"/>
    </w:r>
    <w:r w:rsidR="000863FD" w:rsidRPr="00BA5561">
      <w:instrText xml:space="preserve">page </w:instrText>
    </w:r>
    <w:r w:rsidR="000863FD" w:rsidRPr="00BA5561">
      <w:fldChar w:fldCharType="separate"/>
    </w:r>
    <w:r w:rsidR="000863FD">
      <w:rPr>
        <w:noProof/>
      </w:rPr>
      <w:t>9</w:t>
    </w:r>
    <w:r w:rsidR="000863FD" w:rsidRPr="00BA5561">
      <w:rPr>
        <w:noProof/>
      </w:rPr>
      <w:fldChar w:fldCharType="end"/>
    </w:r>
    <w:r w:rsidR="000863FD" w:rsidRPr="00BA5561">
      <w:tab/>
    </w:r>
    <w:r w:rsidR="000863FD" w:rsidRPr="00BA5561">
      <w:tab/>
    </w:r>
    <w:r w:rsidR="000863FD" w:rsidRPr="00BA5561">
      <w:tab/>
    </w:r>
    <w:r w:rsidR="000863FD">
      <w:t xml:space="preserve">                                                </w:t>
    </w:r>
    <w:r w:rsidR="00A511C4">
      <w:t>Payam Torab</w:t>
    </w:r>
    <w:r w:rsidR="00FD510C">
      <w:t xml:space="preserve"> et 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174397" w14:textId="77777777" w:rsidR="008E3792" w:rsidRDefault="008E3792" w:rsidP="00EF28D3">
      <w:r>
        <w:separator/>
      </w:r>
    </w:p>
  </w:footnote>
  <w:footnote w:type="continuationSeparator" w:id="0">
    <w:p w14:paraId="71BC6409" w14:textId="77777777" w:rsidR="008E3792" w:rsidRDefault="008E3792" w:rsidP="00EF28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C0E53" w14:textId="71584871" w:rsidR="000863FD" w:rsidRDefault="000863FD" w:rsidP="00A35F3F">
    <w:pPr>
      <w:pStyle w:val="Header"/>
      <w:tabs>
        <w:tab w:val="clear" w:pos="720"/>
        <w:tab w:val="clear" w:pos="1440"/>
        <w:tab w:val="clear" w:pos="2160"/>
        <w:tab w:val="clear" w:pos="2880"/>
        <w:tab w:val="clear" w:pos="3600"/>
        <w:tab w:val="clear" w:pos="4320"/>
        <w:tab w:val="clear" w:pos="5040"/>
        <w:tab w:val="clear" w:pos="5760"/>
        <w:tab w:val="clear" w:pos="6480"/>
        <w:tab w:val="clear" w:pos="7200"/>
        <w:tab w:val="clear" w:pos="7920"/>
      </w:tabs>
    </w:pPr>
    <w:r>
      <w:rPr>
        <w:lang w:eastAsia="ko-KR"/>
      </w:rPr>
      <w:t>April 2021</w:t>
    </w:r>
    <w:r>
      <w:tab/>
    </w:r>
    <w:bookmarkStart w:id="40" w:name="Document_Name"/>
    <w:r>
      <w:t>doc.:IEEE 802.11-21/</w:t>
    </w:r>
    <w:r w:rsidR="00FD510C">
      <w:t>0</w:t>
    </w:r>
    <w:r w:rsidR="00A511C4">
      <w:t>683</w:t>
    </w:r>
    <w:r>
      <w:t>r0</w:t>
    </w:r>
    <w:bookmarkEnd w:id="4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D006A"/>
    <w:multiLevelType w:val="hybridMultilevel"/>
    <w:tmpl w:val="2140208C"/>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DF166B"/>
    <w:multiLevelType w:val="hybridMultilevel"/>
    <w:tmpl w:val="DA825846"/>
    <w:lvl w:ilvl="0" w:tplc="154E94CC">
      <w:start w:val="35"/>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D85D49"/>
    <w:multiLevelType w:val="hybridMultilevel"/>
    <w:tmpl w:val="3328E2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8117E0"/>
    <w:multiLevelType w:val="hybridMultilevel"/>
    <w:tmpl w:val="3126F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D787303"/>
    <w:multiLevelType w:val="hybridMultilevel"/>
    <w:tmpl w:val="16401032"/>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872AFE"/>
    <w:multiLevelType w:val="hybridMultilevel"/>
    <w:tmpl w:val="3CB2D026"/>
    <w:lvl w:ilvl="0" w:tplc="AF4689EA">
      <w:start w:val="1"/>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1C45F7"/>
    <w:multiLevelType w:val="hybridMultilevel"/>
    <w:tmpl w:val="1DB03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571437"/>
    <w:multiLevelType w:val="hybridMultilevel"/>
    <w:tmpl w:val="8242BA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99F308B"/>
    <w:multiLevelType w:val="hybridMultilevel"/>
    <w:tmpl w:val="3E9AE79E"/>
    <w:lvl w:ilvl="0" w:tplc="7E2CCDF8">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461540"/>
    <w:multiLevelType w:val="hybridMultilevel"/>
    <w:tmpl w:val="67F826AA"/>
    <w:lvl w:ilvl="0" w:tplc="36DC0AB6">
      <w:start w:val="35"/>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2C40D4"/>
    <w:multiLevelType w:val="hybridMultilevel"/>
    <w:tmpl w:val="67604B0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937D1B"/>
    <w:multiLevelType w:val="hybridMultilevel"/>
    <w:tmpl w:val="FD4E5FD8"/>
    <w:lvl w:ilvl="0" w:tplc="9B36170E">
      <w:start w:val="1"/>
      <w:numFmt w:val="decimal"/>
      <w:lvlText w:val="%1)"/>
      <w:lvlJc w:val="left"/>
      <w:pPr>
        <w:ind w:left="760" w:hanging="360"/>
      </w:pPr>
      <w:rPr>
        <w:rFonts w:eastAsia="MS Mincho" w:hint="default"/>
        <w:sz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15:restartNumberingAfterBreak="0">
    <w:nsid w:val="26345BFD"/>
    <w:multiLevelType w:val="hybridMultilevel"/>
    <w:tmpl w:val="F8741EC0"/>
    <w:lvl w:ilvl="0" w:tplc="59FA1EB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2657240E"/>
    <w:multiLevelType w:val="multilevel"/>
    <w:tmpl w:val="3F5E606A"/>
    <w:lvl w:ilvl="0">
      <w:start w:val="35"/>
      <w:numFmt w:val="decimal"/>
      <w:lvlText w:val="%1"/>
      <w:lvlJc w:val="left"/>
      <w:pPr>
        <w:ind w:left="800" w:hanging="800"/>
      </w:pPr>
      <w:rPr>
        <w:rFonts w:hint="default"/>
      </w:rPr>
    </w:lvl>
    <w:lvl w:ilvl="1">
      <w:start w:val="3"/>
      <w:numFmt w:val="decimal"/>
      <w:lvlText w:val="%1.%2"/>
      <w:lvlJc w:val="left"/>
      <w:pPr>
        <w:ind w:left="800" w:hanging="800"/>
      </w:pPr>
      <w:rPr>
        <w:rFonts w:hint="default"/>
      </w:rPr>
    </w:lvl>
    <w:lvl w:ilvl="2">
      <w:start w:val="6"/>
      <w:numFmt w:val="decimal"/>
      <w:lvlText w:val="%1.%2.%3"/>
      <w:lvlJc w:val="left"/>
      <w:pPr>
        <w:ind w:left="800" w:hanging="800"/>
      </w:pPr>
      <w:rPr>
        <w:rFonts w:hint="default"/>
      </w:rPr>
    </w:lvl>
    <w:lvl w:ilvl="3">
      <w:start w:val="2"/>
      <w:numFmt w:val="decimal"/>
      <w:lvlText w:val="%1.%2.%3.%4"/>
      <w:lvlJc w:val="left"/>
      <w:pPr>
        <w:ind w:left="800" w:hanging="8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B100B66"/>
    <w:multiLevelType w:val="hybridMultilevel"/>
    <w:tmpl w:val="6F3CF0C6"/>
    <w:lvl w:ilvl="0" w:tplc="D8B07D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5624DA"/>
    <w:multiLevelType w:val="hybridMultilevel"/>
    <w:tmpl w:val="0ECABDAC"/>
    <w:lvl w:ilvl="0" w:tplc="43E2C892">
      <w:start w:val="9"/>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741358"/>
    <w:multiLevelType w:val="hybridMultilevel"/>
    <w:tmpl w:val="C8A28A2C"/>
    <w:lvl w:ilvl="0" w:tplc="017E89C4">
      <w:start w:val="2"/>
      <w:numFmt w:val="bullet"/>
      <w:lvlText w:val="-"/>
      <w:lvlJc w:val="left"/>
      <w:pPr>
        <w:ind w:left="400" w:hanging="360"/>
      </w:pPr>
      <w:rPr>
        <w:rFonts w:ascii="Calibri" w:eastAsia="MS Mincho"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3DD27081"/>
    <w:multiLevelType w:val="hybridMultilevel"/>
    <w:tmpl w:val="D2A47DF8"/>
    <w:lvl w:ilvl="0" w:tplc="F24A9BDC">
      <w:start w:val="35"/>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963761"/>
    <w:multiLevelType w:val="hybridMultilevel"/>
    <w:tmpl w:val="697AEAE8"/>
    <w:lvl w:ilvl="0" w:tplc="5468707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15:restartNumberingAfterBreak="0">
    <w:nsid w:val="4AEF0658"/>
    <w:multiLevelType w:val="hybridMultilevel"/>
    <w:tmpl w:val="40D6C680"/>
    <w:lvl w:ilvl="0" w:tplc="2D32474A">
      <w:start w:val="3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C028DF"/>
    <w:multiLevelType w:val="multilevel"/>
    <w:tmpl w:val="AAFAAEA4"/>
    <w:lvl w:ilvl="0">
      <w:start w:val="35"/>
      <w:numFmt w:val="decimal"/>
      <w:lvlText w:val="%1"/>
      <w:lvlJc w:val="left"/>
      <w:pPr>
        <w:ind w:left="800" w:hanging="800"/>
      </w:pPr>
      <w:rPr>
        <w:rFonts w:hint="default"/>
      </w:rPr>
    </w:lvl>
    <w:lvl w:ilvl="1">
      <w:start w:val="3"/>
      <w:numFmt w:val="decimal"/>
      <w:lvlText w:val="%1.%2"/>
      <w:lvlJc w:val="left"/>
      <w:pPr>
        <w:ind w:left="800" w:hanging="800"/>
      </w:pPr>
      <w:rPr>
        <w:rFonts w:hint="default"/>
      </w:rPr>
    </w:lvl>
    <w:lvl w:ilvl="2">
      <w:start w:val="6"/>
      <w:numFmt w:val="decimal"/>
      <w:lvlText w:val="%1.%2.%3"/>
      <w:lvlJc w:val="left"/>
      <w:pPr>
        <w:ind w:left="800" w:hanging="800"/>
      </w:pPr>
      <w:rPr>
        <w:rFonts w:hint="default"/>
      </w:rPr>
    </w:lvl>
    <w:lvl w:ilvl="3">
      <w:start w:val="2"/>
      <w:numFmt w:val="decimal"/>
      <w:lvlText w:val="%1.%2.%3.4"/>
      <w:lvlJc w:val="left"/>
      <w:pPr>
        <w:ind w:left="800" w:hanging="8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31D53B2"/>
    <w:multiLevelType w:val="hybridMultilevel"/>
    <w:tmpl w:val="B344D33E"/>
    <w:lvl w:ilvl="0" w:tplc="00226B38">
      <w:start w:val="2"/>
      <w:numFmt w:val="bullet"/>
      <w:lvlText w:val=""/>
      <w:lvlJc w:val="left"/>
      <w:pPr>
        <w:ind w:left="640" w:hanging="360"/>
      </w:pPr>
      <w:rPr>
        <w:rFonts w:ascii="Wingdings" w:eastAsia="MS Mincho" w:hAnsi="Wingdings" w:cs="Times New Roman" w:hint="default"/>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22" w15:restartNumberingAfterBreak="0">
    <w:nsid w:val="5D293A9E"/>
    <w:multiLevelType w:val="hybridMultilevel"/>
    <w:tmpl w:val="C2EA302E"/>
    <w:lvl w:ilvl="0" w:tplc="B13828D4">
      <w:start w:val="1"/>
      <w:numFmt w:val="decimal"/>
      <w:lvlText w:val="%1)"/>
      <w:lvlJc w:val="left"/>
      <w:pPr>
        <w:ind w:left="760" w:hanging="360"/>
      </w:pPr>
      <w:rPr>
        <w:rFonts w:eastAsia="MS Mincho" w:hint="default"/>
        <w:sz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3" w15:restartNumberingAfterBreak="0">
    <w:nsid w:val="5EBF1E05"/>
    <w:multiLevelType w:val="hybridMultilevel"/>
    <w:tmpl w:val="E09A2D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BF68AB"/>
    <w:multiLevelType w:val="hybridMultilevel"/>
    <w:tmpl w:val="70AE3E62"/>
    <w:lvl w:ilvl="0" w:tplc="2D32474A">
      <w:start w:val="3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BB13890"/>
    <w:multiLevelType w:val="hybridMultilevel"/>
    <w:tmpl w:val="849E362E"/>
    <w:lvl w:ilvl="0" w:tplc="66A4FD8C">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BC49CA"/>
    <w:multiLevelType w:val="hybridMultilevel"/>
    <w:tmpl w:val="6140479C"/>
    <w:lvl w:ilvl="0" w:tplc="79B45ABC">
      <w:start w:val="2"/>
      <w:numFmt w:val="bullet"/>
      <w:lvlText w:val=""/>
      <w:lvlJc w:val="left"/>
      <w:pPr>
        <w:ind w:left="640" w:hanging="360"/>
      </w:pPr>
      <w:rPr>
        <w:rFonts w:ascii="Wingdings" w:eastAsia="MS Mincho" w:hAnsi="Wingdings" w:cs="Times New Roman" w:hint="default"/>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27" w15:restartNumberingAfterBreak="0">
    <w:nsid w:val="6C7C2DB1"/>
    <w:multiLevelType w:val="hybridMultilevel"/>
    <w:tmpl w:val="52DAE18A"/>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D37282"/>
    <w:multiLevelType w:val="hybridMultilevel"/>
    <w:tmpl w:val="F0188A0A"/>
    <w:lvl w:ilvl="0" w:tplc="25FEFAE0">
      <w:start w:val="2021"/>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5839C1"/>
    <w:multiLevelType w:val="hybridMultilevel"/>
    <w:tmpl w:val="B6F20A72"/>
    <w:lvl w:ilvl="0" w:tplc="1FD224E4">
      <w:start w:val="35"/>
      <w:numFmt w:val="bullet"/>
      <w:lvlText w:val="-"/>
      <w:lvlJc w:val="left"/>
      <w:pPr>
        <w:ind w:left="360" w:hanging="360"/>
      </w:pPr>
      <w:rPr>
        <w:rFonts w:ascii="Calibri" w:eastAsia="MS Mincho"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3637C16"/>
    <w:multiLevelType w:val="hybridMultilevel"/>
    <w:tmpl w:val="23946DEA"/>
    <w:lvl w:ilvl="0" w:tplc="660E80D6">
      <w:start w:val="1"/>
      <w:numFmt w:val="decimal"/>
      <w:lvlText w:val="%1)"/>
      <w:lvlJc w:val="left"/>
      <w:pPr>
        <w:ind w:left="760" w:hanging="360"/>
      </w:pPr>
      <w:rPr>
        <w:rFonts w:eastAsia="MS Mincho" w:hint="default"/>
        <w:sz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1" w15:restartNumberingAfterBreak="0">
    <w:nsid w:val="73E9735D"/>
    <w:multiLevelType w:val="hybridMultilevel"/>
    <w:tmpl w:val="3F6C5CAE"/>
    <w:lvl w:ilvl="0" w:tplc="9D321244">
      <w:start w:val="3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B456B5"/>
    <w:multiLevelType w:val="hybridMultilevel"/>
    <w:tmpl w:val="B3323576"/>
    <w:lvl w:ilvl="0" w:tplc="570E3B62">
      <w:start w:val="35"/>
      <w:numFmt w:val="bullet"/>
      <w:lvlText w:val="-"/>
      <w:lvlJc w:val="left"/>
      <w:pPr>
        <w:ind w:left="1080" w:hanging="360"/>
      </w:pPr>
      <w:rPr>
        <w:rFonts w:ascii="Calibri" w:eastAsia="MS Mincho"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86B707E"/>
    <w:multiLevelType w:val="hybridMultilevel"/>
    <w:tmpl w:val="E0522410"/>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447645"/>
    <w:multiLevelType w:val="hybridMultilevel"/>
    <w:tmpl w:val="FBB02E34"/>
    <w:lvl w:ilvl="0" w:tplc="3FE22B72">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8F07F4"/>
    <w:multiLevelType w:val="hybridMultilevel"/>
    <w:tmpl w:val="28C209CA"/>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5B2EF2"/>
    <w:multiLevelType w:val="hybridMultilevel"/>
    <w:tmpl w:val="C8E46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F792C4A"/>
    <w:multiLevelType w:val="hybridMultilevel"/>
    <w:tmpl w:val="16A8A74C"/>
    <w:lvl w:ilvl="0" w:tplc="174E55BA">
      <w:start w:val="36"/>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23"/>
  </w:num>
  <w:num w:numId="4">
    <w:abstractNumId w:val="20"/>
  </w:num>
  <w:num w:numId="5">
    <w:abstractNumId w:val="0"/>
  </w:num>
  <w:num w:numId="6">
    <w:abstractNumId w:val="13"/>
  </w:num>
  <w:num w:numId="7">
    <w:abstractNumId w:val="6"/>
  </w:num>
  <w:num w:numId="8">
    <w:abstractNumId w:val="8"/>
  </w:num>
  <w:num w:numId="9">
    <w:abstractNumId w:val="34"/>
  </w:num>
  <w:num w:numId="10">
    <w:abstractNumId w:val="28"/>
  </w:num>
  <w:num w:numId="11">
    <w:abstractNumId w:val="3"/>
  </w:num>
  <w:num w:numId="12">
    <w:abstractNumId w:val="31"/>
  </w:num>
  <w:num w:numId="13">
    <w:abstractNumId w:val="32"/>
  </w:num>
  <w:num w:numId="14">
    <w:abstractNumId w:val="17"/>
  </w:num>
  <w:num w:numId="15">
    <w:abstractNumId w:val="35"/>
  </w:num>
  <w:num w:numId="16">
    <w:abstractNumId w:val="37"/>
  </w:num>
  <w:num w:numId="17">
    <w:abstractNumId w:val="15"/>
  </w:num>
  <w:num w:numId="18">
    <w:abstractNumId w:val="27"/>
  </w:num>
  <w:num w:numId="19">
    <w:abstractNumId w:val="4"/>
  </w:num>
  <w:num w:numId="20">
    <w:abstractNumId w:val="10"/>
  </w:num>
  <w:num w:numId="21">
    <w:abstractNumId w:val="33"/>
  </w:num>
  <w:num w:numId="22">
    <w:abstractNumId w:val="29"/>
  </w:num>
  <w:num w:numId="23">
    <w:abstractNumId w:val="7"/>
  </w:num>
  <w:num w:numId="24">
    <w:abstractNumId w:val="18"/>
  </w:num>
  <w:num w:numId="25">
    <w:abstractNumId w:val="12"/>
  </w:num>
  <w:num w:numId="26">
    <w:abstractNumId w:val="30"/>
  </w:num>
  <w:num w:numId="27">
    <w:abstractNumId w:val="11"/>
  </w:num>
  <w:num w:numId="28">
    <w:abstractNumId w:val="22"/>
  </w:num>
  <w:num w:numId="29">
    <w:abstractNumId w:val="16"/>
  </w:num>
  <w:num w:numId="30">
    <w:abstractNumId w:val="26"/>
  </w:num>
  <w:num w:numId="31">
    <w:abstractNumId w:val="21"/>
  </w:num>
  <w:num w:numId="32">
    <w:abstractNumId w:val="24"/>
  </w:num>
  <w:num w:numId="33">
    <w:abstractNumId w:val="19"/>
  </w:num>
  <w:num w:numId="34">
    <w:abstractNumId w:val="25"/>
  </w:num>
  <w:num w:numId="35">
    <w:abstractNumId w:val="9"/>
  </w:num>
  <w:num w:numId="36">
    <w:abstractNumId w:val="1"/>
  </w:num>
  <w:num w:numId="37">
    <w:abstractNumId w:val="36"/>
  </w:num>
  <w:num w:numId="38">
    <w:abstractNumId w:val="5"/>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hunyu Hu">
    <w15:presenceInfo w15:providerId="AD" w15:userId="S::chunyuhu@fb.com::98f12de9-3d6a-4c20-ab50-c5ddda7fb3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oNotDisplayPageBoundaries/>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0B2"/>
    <w:rsid w:val="00000193"/>
    <w:rsid w:val="0000030D"/>
    <w:rsid w:val="000013EC"/>
    <w:rsid w:val="0000200B"/>
    <w:rsid w:val="00002246"/>
    <w:rsid w:val="0000230D"/>
    <w:rsid w:val="000026B9"/>
    <w:rsid w:val="000027A5"/>
    <w:rsid w:val="00003800"/>
    <w:rsid w:val="00003DE3"/>
    <w:rsid w:val="000045FA"/>
    <w:rsid w:val="00004AA5"/>
    <w:rsid w:val="000050D2"/>
    <w:rsid w:val="000050FB"/>
    <w:rsid w:val="00005210"/>
    <w:rsid w:val="00006454"/>
    <w:rsid w:val="0000673D"/>
    <w:rsid w:val="000067AA"/>
    <w:rsid w:val="00006DBB"/>
    <w:rsid w:val="0000743C"/>
    <w:rsid w:val="0001027F"/>
    <w:rsid w:val="00010403"/>
    <w:rsid w:val="000108B6"/>
    <w:rsid w:val="000128DD"/>
    <w:rsid w:val="00013C70"/>
    <w:rsid w:val="00013D75"/>
    <w:rsid w:val="00013D77"/>
    <w:rsid w:val="00013F87"/>
    <w:rsid w:val="00014031"/>
    <w:rsid w:val="000142B6"/>
    <w:rsid w:val="000157CC"/>
    <w:rsid w:val="000159FE"/>
    <w:rsid w:val="00016C88"/>
    <w:rsid w:val="00016D9C"/>
    <w:rsid w:val="00017D25"/>
    <w:rsid w:val="0002028F"/>
    <w:rsid w:val="00020947"/>
    <w:rsid w:val="00020DC0"/>
    <w:rsid w:val="00021A27"/>
    <w:rsid w:val="00021D95"/>
    <w:rsid w:val="00022086"/>
    <w:rsid w:val="00023109"/>
    <w:rsid w:val="000231FA"/>
    <w:rsid w:val="00023A67"/>
    <w:rsid w:val="00023CD8"/>
    <w:rsid w:val="00024344"/>
    <w:rsid w:val="00024487"/>
    <w:rsid w:val="00025920"/>
    <w:rsid w:val="00025DEB"/>
    <w:rsid w:val="00027D05"/>
    <w:rsid w:val="00030408"/>
    <w:rsid w:val="00031E68"/>
    <w:rsid w:val="000324AB"/>
    <w:rsid w:val="000330F2"/>
    <w:rsid w:val="000333E5"/>
    <w:rsid w:val="00033648"/>
    <w:rsid w:val="00033B0A"/>
    <w:rsid w:val="00034E6F"/>
    <w:rsid w:val="000353B5"/>
    <w:rsid w:val="000358B3"/>
    <w:rsid w:val="000358DC"/>
    <w:rsid w:val="00035DE0"/>
    <w:rsid w:val="00036B82"/>
    <w:rsid w:val="00037050"/>
    <w:rsid w:val="00037AD9"/>
    <w:rsid w:val="00037B1A"/>
    <w:rsid w:val="000405C4"/>
    <w:rsid w:val="00040F76"/>
    <w:rsid w:val="00042959"/>
    <w:rsid w:val="00042D29"/>
    <w:rsid w:val="000438C6"/>
    <w:rsid w:val="00043CD3"/>
    <w:rsid w:val="00044DC0"/>
    <w:rsid w:val="000478EE"/>
    <w:rsid w:val="000479A5"/>
    <w:rsid w:val="000503F9"/>
    <w:rsid w:val="00050EB6"/>
    <w:rsid w:val="000511B7"/>
    <w:rsid w:val="00051600"/>
    <w:rsid w:val="00052123"/>
    <w:rsid w:val="00053519"/>
    <w:rsid w:val="00054694"/>
    <w:rsid w:val="0005469C"/>
    <w:rsid w:val="000567DA"/>
    <w:rsid w:val="0005688B"/>
    <w:rsid w:val="00056A8E"/>
    <w:rsid w:val="00060630"/>
    <w:rsid w:val="0006092F"/>
    <w:rsid w:val="000613A4"/>
    <w:rsid w:val="000642FC"/>
    <w:rsid w:val="0006469A"/>
    <w:rsid w:val="000654C8"/>
    <w:rsid w:val="00065581"/>
    <w:rsid w:val="00066421"/>
    <w:rsid w:val="00066747"/>
    <w:rsid w:val="0006732A"/>
    <w:rsid w:val="00067F7F"/>
    <w:rsid w:val="00070ABB"/>
    <w:rsid w:val="00071971"/>
    <w:rsid w:val="000719FF"/>
    <w:rsid w:val="00072D2A"/>
    <w:rsid w:val="00073BB4"/>
    <w:rsid w:val="00073D85"/>
    <w:rsid w:val="000748DF"/>
    <w:rsid w:val="000751BD"/>
    <w:rsid w:val="00075C3C"/>
    <w:rsid w:val="00075E1E"/>
    <w:rsid w:val="00076885"/>
    <w:rsid w:val="00076932"/>
    <w:rsid w:val="00076D41"/>
    <w:rsid w:val="00077B19"/>
    <w:rsid w:val="00077C25"/>
    <w:rsid w:val="00080560"/>
    <w:rsid w:val="000806AE"/>
    <w:rsid w:val="00080ACC"/>
    <w:rsid w:val="00080E1A"/>
    <w:rsid w:val="00080F16"/>
    <w:rsid w:val="000815C7"/>
    <w:rsid w:val="00081E62"/>
    <w:rsid w:val="0008222D"/>
    <w:rsid w:val="000823C8"/>
    <w:rsid w:val="000826D7"/>
    <w:rsid w:val="000829FF"/>
    <w:rsid w:val="00082B8A"/>
    <w:rsid w:val="00082FEB"/>
    <w:rsid w:val="0008302D"/>
    <w:rsid w:val="000832B6"/>
    <w:rsid w:val="00084089"/>
    <w:rsid w:val="00084297"/>
    <w:rsid w:val="000863FD"/>
    <w:rsid w:val="0008644E"/>
    <w:rsid w:val="000865AA"/>
    <w:rsid w:val="00086780"/>
    <w:rsid w:val="000876A4"/>
    <w:rsid w:val="00090293"/>
    <w:rsid w:val="00090640"/>
    <w:rsid w:val="00091349"/>
    <w:rsid w:val="00092971"/>
    <w:rsid w:val="00092AC6"/>
    <w:rsid w:val="000937BA"/>
    <w:rsid w:val="00093AD2"/>
    <w:rsid w:val="00094BDD"/>
    <w:rsid w:val="00094FFA"/>
    <w:rsid w:val="0009537C"/>
    <w:rsid w:val="000960D9"/>
    <w:rsid w:val="0009661D"/>
    <w:rsid w:val="00096697"/>
    <w:rsid w:val="00096798"/>
    <w:rsid w:val="0009713F"/>
    <w:rsid w:val="0009745C"/>
    <w:rsid w:val="000A0955"/>
    <w:rsid w:val="000A1179"/>
    <w:rsid w:val="000A1479"/>
    <w:rsid w:val="000A1C31"/>
    <w:rsid w:val="000A1F25"/>
    <w:rsid w:val="000A2F90"/>
    <w:rsid w:val="000A302D"/>
    <w:rsid w:val="000A3F71"/>
    <w:rsid w:val="000A4D1E"/>
    <w:rsid w:val="000A505E"/>
    <w:rsid w:val="000A5485"/>
    <w:rsid w:val="000A5B9E"/>
    <w:rsid w:val="000A5C15"/>
    <w:rsid w:val="000A671D"/>
    <w:rsid w:val="000A723A"/>
    <w:rsid w:val="000A7680"/>
    <w:rsid w:val="000B0231"/>
    <w:rsid w:val="000B041A"/>
    <w:rsid w:val="000B04C7"/>
    <w:rsid w:val="000B083E"/>
    <w:rsid w:val="000B0DAF"/>
    <w:rsid w:val="000B2888"/>
    <w:rsid w:val="000B30EA"/>
    <w:rsid w:val="000B37F9"/>
    <w:rsid w:val="000B462E"/>
    <w:rsid w:val="000B50F5"/>
    <w:rsid w:val="000B59FE"/>
    <w:rsid w:val="000B62EE"/>
    <w:rsid w:val="000C1972"/>
    <w:rsid w:val="000C1B3F"/>
    <w:rsid w:val="000C3193"/>
    <w:rsid w:val="000C44F4"/>
    <w:rsid w:val="000C4D43"/>
    <w:rsid w:val="000C5294"/>
    <w:rsid w:val="000C5440"/>
    <w:rsid w:val="000C54F3"/>
    <w:rsid w:val="000C5C01"/>
    <w:rsid w:val="000C6A2F"/>
    <w:rsid w:val="000C6EBA"/>
    <w:rsid w:val="000D0857"/>
    <w:rsid w:val="000D0AC2"/>
    <w:rsid w:val="000D174A"/>
    <w:rsid w:val="000D19B1"/>
    <w:rsid w:val="000D1AD4"/>
    <w:rsid w:val="000D276A"/>
    <w:rsid w:val="000D2F1B"/>
    <w:rsid w:val="000D36ED"/>
    <w:rsid w:val="000D4A8F"/>
    <w:rsid w:val="000D56C7"/>
    <w:rsid w:val="000D5D00"/>
    <w:rsid w:val="000D5EBD"/>
    <w:rsid w:val="000D674F"/>
    <w:rsid w:val="000D698B"/>
    <w:rsid w:val="000E0494"/>
    <w:rsid w:val="000E1C37"/>
    <w:rsid w:val="000E1D7B"/>
    <w:rsid w:val="000E344A"/>
    <w:rsid w:val="000E406D"/>
    <w:rsid w:val="000E4B82"/>
    <w:rsid w:val="000E4D13"/>
    <w:rsid w:val="000E4F93"/>
    <w:rsid w:val="000E61E4"/>
    <w:rsid w:val="000E6539"/>
    <w:rsid w:val="000E671C"/>
    <w:rsid w:val="000E6771"/>
    <w:rsid w:val="000E70CA"/>
    <w:rsid w:val="000E720C"/>
    <w:rsid w:val="000E7225"/>
    <w:rsid w:val="000E752D"/>
    <w:rsid w:val="000F0382"/>
    <w:rsid w:val="000F143D"/>
    <w:rsid w:val="000F238C"/>
    <w:rsid w:val="000F2F7D"/>
    <w:rsid w:val="000F305B"/>
    <w:rsid w:val="000F3757"/>
    <w:rsid w:val="000F4937"/>
    <w:rsid w:val="000F5088"/>
    <w:rsid w:val="000F685B"/>
    <w:rsid w:val="000F6BB9"/>
    <w:rsid w:val="001005A8"/>
    <w:rsid w:val="00100937"/>
    <w:rsid w:val="00100D9E"/>
    <w:rsid w:val="00100E3B"/>
    <w:rsid w:val="001014D6"/>
    <w:rsid w:val="001015F8"/>
    <w:rsid w:val="00102717"/>
    <w:rsid w:val="0010469F"/>
    <w:rsid w:val="00105243"/>
    <w:rsid w:val="00105918"/>
    <w:rsid w:val="00107ECB"/>
    <w:rsid w:val="001101C2"/>
    <w:rsid w:val="0011066C"/>
    <w:rsid w:val="001107C0"/>
    <w:rsid w:val="001109AA"/>
    <w:rsid w:val="00110DC8"/>
    <w:rsid w:val="001112F6"/>
    <w:rsid w:val="001119EB"/>
    <w:rsid w:val="00111A50"/>
    <w:rsid w:val="00111F01"/>
    <w:rsid w:val="00112801"/>
    <w:rsid w:val="00112C6A"/>
    <w:rsid w:val="00112DE9"/>
    <w:rsid w:val="00112DED"/>
    <w:rsid w:val="00113B5F"/>
    <w:rsid w:val="00114B35"/>
    <w:rsid w:val="00114E60"/>
    <w:rsid w:val="00114FCA"/>
    <w:rsid w:val="00115A75"/>
    <w:rsid w:val="00115B7B"/>
    <w:rsid w:val="00115C77"/>
    <w:rsid w:val="00117299"/>
    <w:rsid w:val="001178F1"/>
    <w:rsid w:val="00120298"/>
    <w:rsid w:val="00120BD6"/>
    <w:rsid w:val="001215C0"/>
    <w:rsid w:val="00122191"/>
    <w:rsid w:val="00122D51"/>
    <w:rsid w:val="00123FFD"/>
    <w:rsid w:val="001240F2"/>
    <w:rsid w:val="00125A97"/>
    <w:rsid w:val="00126052"/>
    <w:rsid w:val="001274A8"/>
    <w:rsid w:val="001275D7"/>
    <w:rsid w:val="00127723"/>
    <w:rsid w:val="00130101"/>
    <w:rsid w:val="00131CC6"/>
    <w:rsid w:val="001323DB"/>
    <w:rsid w:val="0013293F"/>
    <w:rsid w:val="00132C05"/>
    <w:rsid w:val="0013308A"/>
    <w:rsid w:val="00133F57"/>
    <w:rsid w:val="00134114"/>
    <w:rsid w:val="00134965"/>
    <w:rsid w:val="00135032"/>
    <w:rsid w:val="0013535C"/>
    <w:rsid w:val="00135B4B"/>
    <w:rsid w:val="001363B9"/>
    <w:rsid w:val="0013699E"/>
    <w:rsid w:val="0013743E"/>
    <w:rsid w:val="001420E5"/>
    <w:rsid w:val="001448D8"/>
    <w:rsid w:val="001449D1"/>
    <w:rsid w:val="00144C51"/>
    <w:rsid w:val="001450BB"/>
    <w:rsid w:val="001454C0"/>
    <w:rsid w:val="001459E7"/>
    <w:rsid w:val="00145C98"/>
    <w:rsid w:val="00145D36"/>
    <w:rsid w:val="00146D19"/>
    <w:rsid w:val="00150361"/>
    <w:rsid w:val="00150EC7"/>
    <w:rsid w:val="00150F68"/>
    <w:rsid w:val="00151729"/>
    <w:rsid w:val="00151BBE"/>
    <w:rsid w:val="00151F98"/>
    <w:rsid w:val="001523EB"/>
    <w:rsid w:val="00153974"/>
    <w:rsid w:val="00154791"/>
    <w:rsid w:val="00154B26"/>
    <w:rsid w:val="00154B27"/>
    <w:rsid w:val="001557CB"/>
    <w:rsid w:val="001559BB"/>
    <w:rsid w:val="0015636C"/>
    <w:rsid w:val="00156BB9"/>
    <w:rsid w:val="00156C4B"/>
    <w:rsid w:val="00157DF5"/>
    <w:rsid w:val="0016428D"/>
    <w:rsid w:val="00164A99"/>
    <w:rsid w:val="00165BE6"/>
    <w:rsid w:val="00165C94"/>
    <w:rsid w:val="00165E28"/>
    <w:rsid w:val="00165F70"/>
    <w:rsid w:val="00170292"/>
    <w:rsid w:val="001705D8"/>
    <w:rsid w:val="00170D6D"/>
    <w:rsid w:val="00172489"/>
    <w:rsid w:val="00172DD9"/>
    <w:rsid w:val="00172FC9"/>
    <w:rsid w:val="001738FD"/>
    <w:rsid w:val="001740D0"/>
    <w:rsid w:val="001755EA"/>
    <w:rsid w:val="00175CDF"/>
    <w:rsid w:val="00176480"/>
    <w:rsid w:val="0017659B"/>
    <w:rsid w:val="00176A0F"/>
    <w:rsid w:val="00176BC6"/>
    <w:rsid w:val="001775A9"/>
    <w:rsid w:val="00177BCE"/>
    <w:rsid w:val="00180F8F"/>
    <w:rsid w:val="001812B0"/>
    <w:rsid w:val="00181423"/>
    <w:rsid w:val="00181839"/>
    <w:rsid w:val="001824D4"/>
    <w:rsid w:val="001832FC"/>
    <w:rsid w:val="00183698"/>
    <w:rsid w:val="00183E87"/>
    <w:rsid w:val="00183F4C"/>
    <w:rsid w:val="0018424E"/>
    <w:rsid w:val="0018577E"/>
    <w:rsid w:val="00186574"/>
    <w:rsid w:val="001869E8"/>
    <w:rsid w:val="00187129"/>
    <w:rsid w:val="00190826"/>
    <w:rsid w:val="0019164F"/>
    <w:rsid w:val="00191C5B"/>
    <w:rsid w:val="0019263A"/>
    <w:rsid w:val="00192C6E"/>
    <w:rsid w:val="00193BBB"/>
    <w:rsid w:val="00193C39"/>
    <w:rsid w:val="001943F7"/>
    <w:rsid w:val="00195FF0"/>
    <w:rsid w:val="00197B92"/>
    <w:rsid w:val="001A0CEC"/>
    <w:rsid w:val="001A0EDB"/>
    <w:rsid w:val="001A100B"/>
    <w:rsid w:val="001A1B7C"/>
    <w:rsid w:val="001A1F3C"/>
    <w:rsid w:val="001A2240"/>
    <w:rsid w:val="001A2687"/>
    <w:rsid w:val="001A2CDE"/>
    <w:rsid w:val="001A308D"/>
    <w:rsid w:val="001A480D"/>
    <w:rsid w:val="001A5F67"/>
    <w:rsid w:val="001A6A35"/>
    <w:rsid w:val="001A77FD"/>
    <w:rsid w:val="001A7EF8"/>
    <w:rsid w:val="001B0001"/>
    <w:rsid w:val="001B05CC"/>
    <w:rsid w:val="001B05D5"/>
    <w:rsid w:val="001B252D"/>
    <w:rsid w:val="001B2904"/>
    <w:rsid w:val="001B4527"/>
    <w:rsid w:val="001B63BC"/>
    <w:rsid w:val="001B66E9"/>
    <w:rsid w:val="001B688E"/>
    <w:rsid w:val="001B7137"/>
    <w:rsid w:val="001C1408"/>
    <w:rsid w:val="001C2523"/>
    <w:rsid w:val="001C3BF3"/>
    <w:rsid w:val="001C49B1"/>
    <w:rsid w:val="001C501D"/>
    <w:rsid w:val="001C56E8"/>
    <w:rsid w:val="001C5BBF"/>
    <w:rsid w:val="001C5F9D"/>
    <w:rsid w:val="001C64C4"/>
    <w:rsid w:val="001C6CD8"/>
    <w:rsid w:val="001C78D9"/>
    <w:rsid w:val="001C7C2C"/>
    <w:rsid w:val="001C7CCE"/>
    <w:rsid w:val="001D15ED"/>
    <w:rsid w:val="001D1728"/>
    <w:rsid w:val="001D1E9E"/>
    <w:rsid w:val="001D21B3"/>
    <w:rsid w:val="001D2A6C"/>
    <w:rsid w:val="001D2EF0"/>
    <w:rsid w:val="001D328B"/>
    <w:rsid w:val="001D3CA6"/>
    <w:rsid w:val="001D4A93"/>
    <w:rsid w:val="001D5F28"/>
    <w:rsid w:val="001D62CE"/>
    <w:rsid w:val="001D6BC7"/>
    <w:rsid w:val="001D7529"/>
    <w:rsid w:val="001D7948"/>
    <w:rsid w:val="001D7EDC"/>
    <w:rsid w:val="001E0946"/>
    <w:rsid w:val="001E1001"/>
    <w:rsid w:val="001E15F8"/>
    <w:rsid w:val="001E199E"/>
    <w:rsid w:val="001E1C8D"/>
    <w:rsid w:val="001E32FA"/>
    <w:rsid w:val="001E349E"/>
    <w:rsid w:val="001E3689"/>
    <w:rsid w:val="001E3C29"/>
    <w:rsid w:val="001E4DFC"/>
    <w:rsid w:val="001E5DEA"/>
    <w:rsid w:val="001E6267"/>
    <w:rsid w:val="001E686C"/>
    <w:rsid w:val="001E79A4"/>
    <w:rsid w:val="001E7C32"/>
    <w:rsid w:val="001F00BC"/>
    <w:rsid w:val="001F0210"/>
    <w:rsid w:val="001F0891"/>
    <w:rsid w:val="001F08D8"/>
    <w:rsid w:val="001F10F7"/>
    <w:rsid w:val="001F130D"/>
    <w:rsid w:val="001F13CA"/>
    <w:rsid w:val="001F1570"/>
    <w:rsid w:val="001F1F57"/>
    <w:rsid w:val="001F207A"/>
    <w:rsid w:val="001F270E"/>
    <w:rsid w:val="001F29AD"/>
    <w:rsid w:val="001F2A6B"/>
    <w:rsid w:val="001F36D0"/>
    <w:rsid w:val="001F3DB9"/>
    <w:rsid w:val="001F45A4"/>
    <w:rsid w:val="001F491C"/>
    <w:rsid w:val="001F5AE6"/>
    <w:rsid w:val="001F5C29"/>
    <w:rsid w:val="001F5D16"/>
    <w:rsid w:val="001F61C1"/>
    <w:rsid w:val="001F620B"/>
    <w:rsid w:val="001F7AB5"/>
    <w:rsid w:val="0020013A"/>
    <w:rsid w:val="002002A6"/>
    <w:rsid w:val="0020058A"/>
    <w:rsid w:val="00200717"/>
    <w:rsid w:val="00201E19"/>
    <w:rsid w:val="002031C9"/>
    <w:rsid w:val="002035EE"/>
    <w:rsid w:val="00203BDE"/>
    <w:rsid w:val="0020462A"/>
    <w:rsid w:val="002046A1"/>
    <w:rsid w:val="0020501A"/>
    <w:rsid w:val="002063EC"/>
    <w:rsid w:val="00206C7A"/>
    <w:rsid w:val="00206D24"/>
    <w:rsid w:val="0021015A"/>
    <w:rsid w:val="00210DDD"/>
    <w:rsid w:val="002125D6"/>
    <w:rsid w:val="00212E2A"/>
    <w:rsid w:val="00214088"/>
    <w:rsid w:val="002141B2"/>
    <w:rsid w:val="0021461A"/>
    <w:rsid w:val="00214B50"/>
    <w:rsid w:val="00215A56"/>
    <w:rsid w:val="00215A82"/>
    <w:rsid w:val="00215E32"/>
    <w:rsid w:val="00215EE6"/>
    <w:rsid w:val="00215F36"/>
    <w:rsid w:val="00216771"/>
    <w:rsid w:val="00217AB8"/>
    <w:rsid w:val="00217EA9"/>
    <w:rsid w:val="00220384"/>
    <w:rsid w:val="00220581"/>
    <w:rsid w:val="002208B9"/>
    <w:rsid w:val="0022139A"/>
    <w:rsid w:val="00222261"/>
    <w:rsid w:val="00222579"/>
    <w:rsid w:val="00222778"/>
    <w:rsid w:val="002239F2"/>
    <w:rsid w:val="00223B55"/>
    <w:rsid w:val="00224133"/>
    <w:rsid w:val="00224237"/>
    <w:rsid w:val="00224D82"/>
    <w:rsid w:val="00224EEE"/>
    <w:rsid w:val="002251A9"/>
    <w:rsid w:val="00225508"/>
    <w:rsid w:val="00225570"/>
    <w:rsid w:val="0022617F"/>
    <w:rsid w:val="00226189"/>
    <w:rsid w:val="00227016"/>
    <w:rsid w:val="002319B3"/>
    <w:rsid w:val="002319D4"/>
    <w:rsid w:val="00231F3B"/>
    <w:rsid w:val="002323FE"/>
    <w:rsid w:val="00233B6A"/>
    <w:rsid w:val="00234C13"/>
    <w:rsid w:val="00235E0A"/>
    <w:rsid w:val="0023640E"/>
    <w:rsid w:val="002369FD"/>
    <w:rsid w:val="00236A7E"/>
    <w:rsid w:val="00236B86"/>
    <w:rsid w:val="0023760F"/>
    <w:rsid w:val="00237985"/>
    <w:rsid w:val="00240895"/>
    <w:rsid w:val="00240A06"/>
    <w:rsid w:val="00241AD7"/>
    <w:rsid w:val="002423A9"/>
    <w:rsid w:val="00245640"/>
    <w:rsid w:val="0024587E"/>
    <w:rsid w:val="00245A27"/>
    <w:rsid w:val="002465E2"/>
    <w:rsid w:val="002468C9"/>
    <w:rsid w:val="002470AC"/>
    <w:rsid w:val="0024720B"/>
    <w:rsid w:val="00247280"/>
    <w:rsid w:val="00247F01"/>
    <w:rsid w:val="0025143B"/>
    <w:rsid w:val="00252D47"/>
    <w:rsid w:val="0025375C"/>
    <w:rsid w:val="002539AB"/>
    <w:rsid w:val="00253B24"/>
    <w:rsid w:val="00255A8B"/>
    <w:rsid w:val="00255DD9"/>
    <w:rsid w:val="00257710"/>
    <w:rsid w:val="00261D41"/>
    <w:rsid w:val="0026279D"/>
    <w:rsid w:val="00262D56"/>
    <w:rsid w:val="00263092"/>
    <w:rsid w:val="0026342D"/>
    <w:rsid w:val="002637EC"/>
    <w:rsid w:val="00263CA9"/>
    <w:rsid w:val="0026408E"/>
    <w:rsid w:val="00264425"/>
    <w:rsid w:val="0026452E"/>
    <w:rsid w:val="00264750"/>
    <w:rsid w:val="002662A5"/>
    <w:rsid w:val="002674D1"/>
    <w:rsid w:val="00267F50"/>
    <w:rsid w:val="00270171"/>
    <w:rsid w:val="00270F98"/>
    <w:rsid w:val="002715F9"/>
    <w:rsid w:val="00271640"/>
    <w:rsid w:val="00272544"/>
    <w:rsid w:val="00273257"/>
    <w:rsid w:val="00273F9F"/>
    <w:rsid w:val="00273FA9"/>
    <w:rsid w:val="00274A4A"/>
    <w:rsid w:val="002773F1"/>
    <w:rsid w:val="00277A7F"/>
    <w:rsid w:val="00277A8B"/>
    <w:rsid w:val="00277F90"/>
    <w:rsid w:val="00280A1E"/>
    <w:rsid w:val="00281013"/>
    <w:rsid w:val="00281648"/>
    <w:rsid w:val="0028197B"/>
    <w:rsid w:val="00281A5D"/>
    <w:rsid w:val="00281B41"/>
    <w:rsid w:val="00282053"/>
    <w:rsid w:val="00282211"/>
    <w:rsid w:val="002828AF"/>
    <w:rsid w:val="00282EFB"/>
    <w:rsid w:val="00283193"/>
    <w:rsid w:val="0028320E"/>
    <w:rsid w:val="002833DD"/>
    <w:rsid w:val="00283B19"/>
    <w:rsid w:val="00283DAF"/>
    <w:rsid w:val="00284C5E"/>
    <w:rsid w:val="002852DB"/>
    <w:rsid w:val="002859D8"/>
    <w:rsid w:val="00285BD3"/>
    <w:rsid w:val="00285E9A"/>
    <w:rsid w:val="00286903"/>
    <w:rsid w:val="00287B9F"/>
    <w:rsid w:val="00291097"/>
    <w:rsid w:val="00291614"/>
    <w:rsid w:val="002919E5"/>
    <w:rsid w:val="00291A10"/>
    <w:rsid w:val="0029309B"/>
    <w:rsid w:val="00293B77"/>
    <w:rsid w:val="002948AB"/>
    <w:rsid w:val="00294B37"/>
    <w:rsid w:val="00295A0F"/>
    <w:rsid w:val="00296722"/>
    <w:rsid w:val="00297811"/>
    <w:rsid w:val="00297F3F"/>
    <w:rsid w:val="002A05D5"/>
    <w:rsid w:val="002A0C76"/>
    <w:rsid w:val="002A195C"/>
    <w:rsid w:val="002A2514"/>
    <w:rsid w:val="002A251F"/>
    <w:rsid w:val="002A313E"/>
    <w:rsid w:val="002A3510"/>
    <w:rsid w:val="002A3AAB"/>
    <w:rsid w:val="002A4A61"/>
    <w:rsid w:val="002A4B66"/>
    <w:rsid w:val="002A4C48"/>
    <w:rsid w:val="002A55B1"/>
    <w:rsid w:val="002A5C47"/>
    <w:rsid w:val="002A6181"/>
    <w:rsid w:val="002A7E7B"/>
    <w:rsid w:val="002B0983"/>
    <w:rsid w:val="002B1461"/>
    <w:rsid w:val="002B3155"/>
    <w:rsid w:val="002B3CAB"/>
    <w:rsid w:val="002B5901"/>
    <w:rsid w:val="002B5973"/>
    <w:rsid w:val="002B5B92"/>
    <w:rsid w:val="002C271D"/>
    <w:rsid w:val="002C2A2B"/>
    <w:rsid w:val="002C49D8"/>
    <w:rsid w:val="002C4EC1"/>
    <w:rsid w:val="002C5BBA"/>
    <w:rsid w:val="002C68E0"/>
    <w:rsid w:val="002C6B4F"/>
    <w:rsid w:val="002C6CFB"/>
    <w:rsid w:val="002C72E1"/>
    <w:rsid w:val="002D001B"/>
    <w:rsid w:val="002D152F"/>
    <w:rsid w:val="002D1D40"/>
    <w:rsid w:val="002D3073"/>
    <w:rsid w:val="002D3631"/>
    <w:rsid w:val="002D518F"/>
    <w:rsid w:val="002D5D5C"/>
    <w:rsid w:val="002D5FF2"/>
    <w:rsid w:val="002D65EF"/>
    <w:rsid w:val="002D6BA6"/>
    <w:rsid w:val="002D6F6A"/>
    <w:rsid w:val="002D7ED5"/>
    <w:rsid w:val="002E1B18"/>
    <w:rsid w:val="002E2017"/>
    <w:rsid w:val="002E26ED"/>
    <w:rsid w:val="002E2D45"/>
    <w:rsid w:val="002E340A"/>
    <w:rsid w:val="002E6FF6"/>
    <w:rsid w:val="002E784E"/>
    <w:rsid w:val="002F0915"/>
    <w:rsid w:val="002F0C48"/>
    <w:rsid w:val="002F0CA0"/>
    <w:rsid w:val="002F1269"/>
    <w:rsid w:val="002F1B27"/>
    <w:rsid w:val="002F1FEA"/>
    <w:rsid w:val="002F25B2"/>
    <w:rsid w:val="002F2BC5"/>
    <w:rsid w:val="002F3281"/>
    <w:rsid w:val="002F376B"/>
    <w:rsid w:val="002F3E04"/>
    <w:rsid w:val="002F47F4"/>
    <w:rsid w:val="002F499D"/>
    <w:rsid w:val="002F50E3"/>
    <w:rsid w:val="002F5578"/>
    <w:rsid w:val="002F5C8C"/>
    <w:rsid w:val="002F5F09"/>
    <w:rsid w:val="002F69D1"/>
    <w:rsid w:val="002F6AAD"/>
    <w:rsid w:val="002F7099"/>
    <w:rsid w:val="002F7199"/>
    <w:rsid w:val="002F7D11"/>
    <w:rsid w:val="0030081B"/>
    <w:rsid w:val="00300978"/>
    <w:rsid w:val="003021B7"/>
    <w:rsid w:val="003024ED"/>
    <w:rsid w:val="0030268D"/>
    <w:rsid w:val="0030296B"/>
    <w:rsid w:val="003031A4"/>
    <w:rsid w:val="0030382C"/>
    <w:rsid w:val="00304025"/>
    <w:rsid w:val="003040C0"/>
    <w:rsid w:val="00304C83"/>
    <w:rsid w:val="003053F6"/>
    <w:rsid w:val="00305D12"/>
    <w:rsid w:val="00305D6E"/>
    <w:rsid w:val="00307037"/>
    <w:rsid w:val="0030771C"/>
    <w:rsid w:val="0030782E"/>
    <w:rsid w:val="00307F5F"/>
    <w:rsid w:val="00307FDF"/>
    <w:rsid w:val="00310221"/>
    <w:rsid w:val="003116AF"/>
    <w:rsid w:val="00311D0B"/>
    <w:rsid w:val="00312639"/>
    <w:rsid w:val="003143D6"/>
    <w:rsid w:val="003144D3"/>
    <w:rsid w:val="00315B52"/>
    <w:rsid w:val="00315DE7"/>
    <w:rsid w:val="0031759A"/>
    <w:rsid w:val="00317A7D"/>
    <w:rsid w:val="00320434"/>
    <w:rsid w:val="00320883"/>
    <w:rsid w:val="00320B9E"/>
    <w:rsid w:val="00320ED2"/>
    <w:rsid w:val="003214E2"/>
    <w:rsid w:val="003221F0"/>
    <w:rsid w:val="003222DD"/>
    <w:rsid w:val="00322740"/>
    <w:rsid w:val="00322FE9"/>
    <w:rsid w:val="003231DA"/>
    <w:rsid w:val="00323BB5"/>
    <w:rsid w:val="00323C23"/>
    <w:rsid w:val="00324BB2"/>
    <w:rsid w:val="00325AB6"/>
    <w:rsid w:val="00326126"/>
    <w:rsid w:val="003267C0"/>
    <w:rsid w:val="00327A52"/>
    <w:rsid w:val="0033057A"/>
    <w:rsid w:val="003308A8"/>
    <w:rsid w:val="00331749"/>
    <w:rsid w:val="003329C2"/>
    <w:rsid w:val="00332A81"/>
    <w:rsid w:val="00332D21"/>
    <w:rsid w:val="00333AC5"/>
    <w:rsid w:val="00333B3D"/>
    <w:rsid w:val="00334C50"/>
    <w:rsid w:val="00334DEA"/>
    <w:rsid w:val="00335190"/>
    <w:rsid w:val="003353C1"/>
    <w:rsid w:val="00336F5F"/>
    <w:rsid w:val="003377D0"/>
    <w:rsid w:val="00342B3C"/>
    <w:rsid w:val="00343554"/>
    <w:rsid w:val="00344012"/>
    <w:rsid w:val="003448C2"/>
    <w:rsid w:val="003449F9"/>
    <w:rsid w:val="00344DA5"/>
    <w:rsid w:val="00345650"/>
    <w:rsid w:val="0034581F"/>
    <w:rsid w:val="0034592B"/>
    <w:rsid w:val="00347460"/>
    <w:rsid w:val="003479E4"/>
    <w:rsid w:val="00347C43"/>
    <w:rsid w:val="00350CA7"/>
    <w:rsid w:val="00351EB8"/>
    <w:rsid w:val="0035213C"/>
    <w:rsid w:val="00352DC1"/>
    <w:rsid w:val="00352FE2"/>
    <w:rsid w:val="00355254"/>
    <w:rsid w:val="0035591D"/>
    <w:rsid w:val="00356265"/>
    <w:rsid w:val="00357F36"/>
    <w:rsid w:val="00360C87"/>
    <w:rsid w:val="00361DEF"/>
    <w:rsid w:val="003622ED"/>
    <w:rsid w:val="00362A6B"/>
    <w:rsid w:val="00362AEE"/>
    <w:rsid w:val="00362BFB"/>
    <w:rsid w:val="00362C5B"/>
    <w:rsid w:val="00363C4D"/>
    <w:rsid w:val="0036472E"/>
    <w:rsid w:val="00364FAD"/>
    <w:rsid w:val="00366AF0"/>
    <w:rsid w:val="003673EA"/>
    <w:rsid w:val="00367676"/>
    <w:rsid w:val="0036768A"/>
    <w:rsid w:val="00367A14"/>
    <w:rsid w:val="00370F2A"/>
    <w:rsid w:val="003713CA"/>
    <w:rsid w:val="0037140E"/>
    <w:rsid w:val="0037201A"/>
    <w:rsid w:val="003724BD"/>
    <w:rsid w:val="003729FC"/>
    <w:rsid w:val="00372CA8"/>
    <w:rsid w:val="00372FCA"/>
    <w:rsid w:val="00374C87"/>
    <w:rsid w:val="00374CBC"/>
    <w:rsid w:val="00374E5A"/>
    <w:rsid w:val="003753B8"/>
    <w:rsid w:val="0037591E"/>
    <w:rsid w:val="003762C8"/>
    <w:rsid w:val="00376463"/>
    <w:rsid w:val="003766B9"/>
    <w:rsid w:val="003768CB"/>
    <w:rsid w:val="00376C14"/>
    <w:rsid w:val="00376E69"/>
    <w:rsid w:val="00381BDD"/>
    <w:rsid w:val="00381F98"/>
    <w:rsid w:val="003823BB"/>
    <w:rsid w:val="00382C54"/>
    <w:rsid w:val="00383155"/>
    <w:rsid w:val="00383766"/>
    <w:rsid w:val="00383C03"/>
    <w:rsid w:val="00383D1B"/>
    <w:rsid w:val="00383DF3"/>
    <w:rsid w:val="00384158"/>
    <w:rsid w:val="0038516A"/>
    <w:rsid w:val="00385654"/>
    <w:rsid w:val="00385FD6"/>
    <w:rsid w:val="0038601E"/>
    <w:rsid w:val="003860DF"/>
    <w:rsid w:val="003867BD"/>
    <w:rsid w:val="00386B10"/>
    <w:rsid w:val="003872CB"/>
    <w:rsid w:val="00387A77"/>
    <w:rsid w:val="003900BB"/>
    <w:rsid w:val="003906A1"/>
    <w:rsid w:val="00391346"/>
    <w:rsid w:val="00391845"/>
    <w:rsid w:val="003924F8"/>
    <w:rsid w:val="00392B4C"/>
    <w:rsid w:val="003945E3"/>
    <w:rsid w:val="00395081"/>
    <w:rsid w:val="00395A50"/>
    <w:rsid w:val="00395CA0"/>
    <w:rsid w:val="00396141"/>
    <w:rsid w:val="0039787F"/>
    <w:rsid w:val="003A14A4"/>
    <w:rsid w:val="003A161F"/>
    <w:rsid w:val="003A1693"/>
    <w:rsid w:val="003A1CC7"/>
    <w:rsid w:val="003A1CFA"/>
    <w:rsid w:val="003A22E2"/>
    <w:rsid w:val="003A293A"/>
    <w:rsid w:val="003A29E6"/>
    <w:rsid w:val="003A3196"/>
    <w:rsid w:val="003A3545"/>
    <w:rsid w:val="003A36DB"/>
    <w:rsid w:val="003A3ABC"/>
    <w:rsid w:val="003A3EDB"/>
    <w:rsid w:val="003A409E"/>
    <w:rsid w:val="003A432E"/>
    <w:rsid w:val="003A478D"/>
    <w:rsid w:val="003A4DBF"/>
    <w:rsid w:val="003A56AA"/>
    <w:rsid w:val="003A56B2"/>
    <w:rsid w:val="003A5BFF"/>
    <w:rsid w:val="003A6244"/>
    <w:rsid w:val="003A6AC1"/>
    <w:rsid w:val="003A74EB"/>
    <w:rsid w:val="003A7882"/>
    <w:rsid w:val="003A7B64"/>
    <w:rsid w:val="003B03CE"/>
    <w:rsid w:val="003B171C"/>
    <w:rsid w:val="003B373F"/>
    <w:rsid w:val="003B3819"/>
    <w:rsid w:val="003B3C5F"/>
    <w:rsid w:val="003B484D"/>
    <w:rsid w:val="003B4DAD"/>
    <w:rsid w:val="003B52F2"/>
    <w:rsid w:val="003B6329"/>
    <w:rsid w:val="003B64A5"/>
    <w:rsid w:val="003B65AA"/>
    <w:rsid w:val="003B6F60"/>
    <w:rsid w:val="003B76BD"/>
    <w:rsid w:val="003B783A"/>
    <w:rsid w:val="003C045C"/>
    <w:rsid w:val="003C0E6C"/>
    <w:rsid w:val="003C19E5"/>
    <w:rsid w:val="003C2408"/>
    <w:rsid w:val="003C2B82"/>
    <w:rsid w:val="003C315D"/>
    <w:rsid w:val="003C47A5"/>
    <w:rsid w:val="003C47D1"/>
    <w:rsid w:val="003C538D"/>
    <w:rsid w:val="003C56D8"/>
    <w:rsid w:val="003C58AE"/>
    <w:rsid w:val="003C5BF3"/>
    <w:rsid w:val="003C60B7"/>
    <w:rsid w:val="003C62AF"/>
    <w:rsid w:val="003C74FF"/>
    <w:rsid w:val="003D0525"/>
    <w:rsid w:val="003D09D9"/>
    <w:rsid w:val="003D1D90"/>
    <w:rsid w:val="003D2624"/>
    <w:rsid w:val="003D26A5"/>
    <w:rsid w:val="003D3623"/>
    <w:rsid w:val="003D362C"/>
    <w:rsid w:val="003D3EE4"/>
    <w:rsid w:val="003D3F93"/>
    <w:rsid w:val="003D4734"/>
    <w:rsid w:val="003D5013"/>
    <w:rsid w:val="003D559C"/>
    <w:rsid w:val="003D5F14"/>
    <w:rsid w:val="003D664E"/>
    <w:rsid w:val="003D6A63"/>
    <w:rsid w:val="003D71E1"/>
    <w:rsid w:val="003D770E"/>
    <w:rsid w:val="003D77A3"/>
    <w:rsid w:val="003D78F7"/>
    <w:rsid w:val="003E1180"/>
    <w:rsid w:val="003E281E"/>
    <w:rsid w:val="003E2C34"/>
    <w:rsid w:val="003E2EAF"/>
    <w:rsid w:val="003E32DF"/>
    <w:rsid w:val="003E3FAD"/>
    <w:rsid w:val="003E416D"/>
    <w:rsid w:val="003E4403"/>
    <w:rsid w:val="003E4538"/>
    <w:rsid w:val="003E4749"/>
    <w:rsid w:val="003E5916"/>
    <w:rsid w:val="003E5CD9"/>
    <w:rsid w:val="003E5D5A"/>
    <w:rsid w:val="003E5DE7"/>
    <w:rsid w:val="003E6208"/>
    <w:rsid w:val="003E6641"/>
    <w:rsid w:val="003E667C"/>
    <w:rsid w:val="003E7414"/>
    <w:rsid w:val="003E7AD6"/>
    <w:rsid w:val="003E7C96"/>
    <w:rsid w:val="003E7F99"/>
    <w:rsid w:val="003F0D77"/>
    <w:rsid w:val="003F1261"/>
    <w:rsid w:val="003F1281"/>
    <w:rsid w:val="003F1372"/>
    <w:rsid w:val="003F233B"/>
    <w:rsid w:val="003F2B47"/>
    <w:rsid w:val="003F2B96"/>
    <w:rsid w:val="003F2D6C"/>
    <w:rsid w:val="003F2E7C"/>
    <w:rsid w:val="003F31A4"/>
    <w:rsid w:val="003F6B76"/>
    <w:rsid w:val="003F793B"/>
    <w:rsid w:val="004010D0"/>
    <w:rsid w:val="004014AE"/>
    <w:rsid w:val="00401F73"/>
    <w:rsid w:val="004025A6"/>
    <w:rsid w:val="004028DF"/>
    <w:rsid w:val="00403271"/>
    <w:rsid w:val="00403645"/>
    <w:rsid w:val="00403B13"/>
    <w:rsid w:val="00403F46"/>
    <w:rsid w:val="0040456B"/>
    <w:rsid w:val="004051EE"/>
    <w:rsid w:val="00407C5B"/>
    <w:rsid w:val="004110BE"/>
    <w:rsid w:val="0041147F"/>
    <w:rsid w:val="00411A99"/>
    <w:rsid w:val="00411C03"/>
    <w:rsid w:val="00411E59"/>
    <w:rsid w:val="00413CE5"/>
    <w:rsid w:val="00414BF2"/>
    <w:rsid w:val="0041562C"/>
    <w:rsid w:val="00415C55"/>
    <w:rsid w:val="004209D5"/>
    <w:rsid w:val="00421159"/>
    <w:rsid w:val="00421A46"/>
    <w:rsid w:val="00422546"/>
    <w:rsid w:val="00422D5C"/>
    <w:rsid w:val="00423116"/>
    <w:rsid w:val="00423624"/>
    <w:rsid w:val="00423634"/>
    <w:rsid w:val="00423764"/>
    <w:rsid w:val="00423F27"/>
    <w:rsid w:val="00424A46"/>
    <w:rsid w:val="004261F0"/>
    <w:rsid w:val="00426281"/>
    <w:rsid w:val="004270C7"/>
    <w:rsid w:val="00430106"/>
    <w:rsid w:val="00430648"/>
    <w:rsid w:val="00430E74"/>
    <w:rsid w:val="004317EC"/>
    <w:rsid w:val="00432069"/>
    <w:rsid w:val="004339CB"/>
    <w:rsid w:val="00435208"/>
    <w:rsid w:val="00435301"/>
    <w:rsid w:val="00435703"/>
    <w:rsid w:val="00436B89"/>
    <w:rsid w:val="004372E6"/>
    <w:rsid w:val="00437814"/>
    <w:rsid w:val="004402C9"/>
    <w:rsid w:val="00440FF1"/>
    <w:rsid w:val="004417F2"/>
    <w:rsid w:val="0044217C"/>
    <w:rsid w:val="00442799"/>
    <w:rsid w:val="0044384C"/>
    <w:rsid w:val="00443FBF"/>
    <w:rsid w:val="00444D1E"/>
    <w:rsid w:val="004452DF"/>
    <w:rsid w:val="004507E7"/>
    <w:rsid w:val="0045084E"/>
    <w:rsid w:val="00450CC0"/>
    <w:rsid w:val="004511F7"/>
    <w:rsid w:val="00451A60"/>
    <w:rsid w:val="0045273C"/>
    <w:rsid w:val="0045288D"/>
    <w:rsid w:val="004535CB"/>
    <w:rsid w:val="00453A44"/>
    <w:rsid w:val="00454FAA"/>
    <w:rsid w:val="00455128"/>
    <w:rsid w:val="00455A46"/>
    <w:rsid w:val="00456085"/>
    <w:rsid w:val="00457028"/>
    <w:rsid w:val="0045784F"/>
    <w:rsid w:val="00457E3B"/>
    <w:rsid w:val="00457FA3"/>
    <w:rsid w:val="00461C2E"/>
    <w:rsid w:val="00462172"/>
    <w:rsid w:val="004625C3"/>
    <w:rsid w:val="0046338D"/>
    <w:rsid w:val="00464413"/>
    <w:rsid w:val="004647E8"/>
    <w:rsid w:val="00464D30"/>
    <w:rsid w:val="0046672F"/>
    <w:rsid w:val="00466B33"/>
    <w:rsid w:val="00466EEB"/>
    <w:rsid w:val="004671FD"/>
    <w:rsid w:val="00470630"/>
    <w:rsid w:val="004721EF"/>
    <w:rsid w:val="0047267B"/>
    <w:rsid w:val="00472EA0"/>
    <w:rsid w:val="00473358"/>
    <w:rsid w:val="00474931"/>
    <w:rsid w:val="00474C20"/>
    <w:rsid w:val="00474C85"/>
    <w:rsid w:val="00475631"/>
    <w:rsid w:val="00475A71"/>
    <w:rsid w:val="00475D9E"/>
    <w:rsid w:val="00476F40"/>
    <w:rsid w:val="004804A4"/>
    <w:rsid w:val="00481C41"/>
    <w:rsid w:val="004821A5"/>
    <w:rsid w:val="004828D5"/>
    <w:rsid w:val="00482AD0"/>
    <w:rsid w:val="00482AF6"/>
    <w:rsid w:val="0048417C"/>
    <w:rsid w:val="004841EB"/>
    <w:rsid w:val="00484651"/>
    <w:rsid w:val="00485B71"/>
    <w:rsid w:val="00486EB3"/>
    <w:rsid w:val="00487778"/>
    <w:rsid w:val="00491720"/>
    <w:rsid w:val="00491CAF"/>
    <w:rsid w:val="004921DA"/>
    <w:rsid w:val="0049221F"/>
    <w:rsid w:val="00492A82"/>
    <w:rsid w:val="00493216"/>
    <w:rsid w:val="00493615"/>
    <w:rsid w:val="0049468A"/>
    <w:rsid w:val="004946E9"/>
    <w:rsid w:val="00495B8C"/>
    <w:rsid w:val="00495DAB"/>
    <w:rsid w:val="00497C1D"/>
    <w:rsid w:val="004A015B"/>
    <w:rsid w:val="004A0AF4"/>
    <w:rsid w:val="004A0FC9"/>
    <w:rsid w:val="004A2470"/>
    <w:rsid w:val="004A24C5"/>
    <w:rsid w:val="004A3C16"/>
    <w:rsid w:val="004A434E"/>
    <w:rsid w:val="004A4485"/>
    <w:rsid w:val="004A44F8"/>
    <w:rsid w:val="004A4AFC"/>
    <w:rsid w:val="004A5537"/>
    <w:rsid w:val="004A70DB"/>
    <w:rsid w:val="004A7935"/>
    <w:rsid w:val="004A7B3B"/>
    <w:rsid w:val="004A7E06"/>
    <w:rsid w:val="004B0647"/>
    <w:rsid w:val="004B0B8C"/>
    <w:rsid w:val="004B2117"/>
    <w:rsid w:val="004B493F"/>
    <w:rsid w:val="004B50D1"/>
    <w:rsid w:val="004B50D6"/>
    <w:rsid w:val="004B6259"/>
    <w:rsid w:val="004B7780"/>
    <w:rsid w:val="004C004E"/>
    <w:rsid w:val="004C0BD8"/>
    <w:rsid w:val="004C0F0A"/>
    <w:rsid w:val="004C279B"/>
    <w:rsid w:val="004C3C2A"/>
    <w:rsid w:val="004C4F55"/>
    <w:rsid w:val="004C79FF"/>
    <w:rsid w:val="004C7CE0"/>
    <w:rsid w:val="004D015B"/>
    <w:rsid w:val="004D03A1"/>
    <w:rsid w:val="004D071D"/>
    <w:rsid w:val="004D089E"/>
    <w:rsid w:val="004D0CE4"/>
    <w:rsid w:val="004D0F1C"/>
    <w:rsid w:val="004D2CFE"/>
    <w:rsid w:val="004D2D75"/>
    <w:rsid w:val="004D2DB4"/>
    <w:rsid w:val="004D49E7"/>
    <w:rsid w:val="004D5F1F"/>
    <w:rsid w:val="004D6AB7"/>
    <w:rsid w:val="004D6BE8"/>
    <w:rsid w:val="004D7188"/>
    <w:rsid w:val="004D78EE"/>
    <w:rsid w:val="004E0097"/>
    <w:rsid w:val="004E0209"/>
    <w:rsid w:val="004E040B"/>
    <w:rsid w:val="004E0992"/>
    <w:rsid w:val="004E19B8"/>
    <w:rsid w:val="004E2A0B"/>
    <w:rsid w:val="004E4538"/>
    <w:rsid w:val="004E46DF"/>
    <w:rsid w:val="004E4B5B"/>
    <w:rsid w:val="004E4C10"/>
    <w:rsid w:val="004E66C3"/>
    <w:rsid w:val="004E6813"/>
    <w:rsid w:val="004E7E34"/>
    <w:rsid w:val="004F0212"/>
    <w:rsid w:val="004F04DC"/>
    <w:rsid w:val="004F0CAC"/>
    <w:rsid w:val="004F0CB7"/>
    <w:rsid w:val="004F0D06"/>
    <w:rsid w:val="004F1733"/>
    <w:rsid w:val="004F22BE"/>
    <w:rsid w:val="004F3C21"/>
    <w:rsid w:val="004F4564"/>
    <w:rsid w:val="004F4BBB"/>
    <w:rsid w:val="004F5A90"/>
    <w:rsid w:val="004F6858"/>
    <w:rsid w:val="004F74F8"/>
    <w:rsid w:val="004F7BD6"/>
    <w:rsid w:val="005004EC"/>
    <w:rsid w:val="0050128F"/>
    <w:rsid w:val="00501E52"/>
    <w:rsid w:val="005023E3"/>
    <w:rsid w:val="00502636"/>
    <w:rsid w:val="0050363C"/>
    <w:rsid w:val="00503796"/>
    <w:rsid w:val="00503A64"/>
    <w:rsid w:val="00503BF1"/>
    <w:rsid w:val="00503ECC"/>
    <w:rsid w:val="00504958"/>
    <w:rsid w:val="00504AA2"/>
    <w:rsid w:val="00504BEE"/>
    <w:rsid w:val="00505DAD"/>
    <w:rsid w:val="005065EB"/>
    <w:rsid w:val="00506863"/>
    <w:rsid w:val="00506A45"/>
    <w:rsid w:val="005072B6"/>
    <w:rsid w:val="00507500"/>
    <w:rsid w:val="0050752C"/>
    <w:rsid w:val="00507B1D"/>
    <w:rsid w:val="00507C37"/>
    <w:rsid w:val="00507F45"/>
    <w:rsid w:val="0051035D"/>
    <w:rsid w:val="00511772"/>
    <w:rsid w:val="00512208"/>
    <w:rsid w:val="00512FE4"/>
    <w:rsid w:val="00513528"/>
    <w:rsid w:val="00513AC7"/>
    <w:rsid w:val="00514B34"/>
    <w:rsid w:val="0051588E"/>
    <w:rsid w:val="005167F8"/>
    <w:rsid w:val="00516A60"/>
    <w:rsid w:val="00516D9D"/>
    <w:rsid w:val="00517ED6"/>
    <w:rsid w:val="00520264"/>
    <w:rsid w:val="00520B8C"/>
    <w:rsid w:val="0052151C"/>
    <w:rsid w:val="0052175C"/>
    <w:rsid w:val="00522A49"/>
    <w:rsid w:val="005230B7"/>
    <w:rsid w:val="005235B6"/>
    <w:rsid w:val="005243B4"/>
    <w:rsid w:val="00524895"/>
    <w:rsid w:val="005260D8"/>
    <w:rsid w:val="00526970"/>
    <w:rsid w:val="00527489"/>
    <w:rsid w:val="00527BB3"/>
    <w:rsid w:val="00531734"/>
    <w:rsid w:val="0053254A"/>
    <w:rsid w:val="005325A2"/>
    <w:rsid w:val="0053446F"/>
    <w:rsid w:val="00534CDC"/>
    <w:rsid w:val="00535454"/>
    <w:rsid w:val="0053566B"/>
    <w:rsid w:val="005358EA"/>
    <w:rsid w:val="00537592"/>
    <w:rsid w:val="00540657"/>
    <w:rsid w:val="005406E8"/>
    <w:rsid w:val="00540785"/>
    <w:rsid w:val="00540A28"/>
    <w:rsid w:val="0054235E"/>
    <w:rsid w:val="00542E09"/>
    <w:rsid w:val="0054368D"/>
    <w:rsid w:val="00543CCF"/>
    <w:rsid w:val="00543D10"/>
    <w:rsid w:val="00544086"/>
    <w:rsid w:val="0054425D"/>
    <w:rsid w:val="005442D3"/>
    <w:rsid w:val="00544B61"/>
    <w:rsid w:val="00546E09"/>
    <w:rsid w:val="00550467"/>
    <w:rsid w:val="005513BF"/>
    <w:rsid w:val="00552B17"/>
    <w:rsid w:val="0055315F"/>
    <w:rsid w:val="005531A6"/>
    <w:rsid w:val="00553448"/>
    <w:rsid w:val="00553C7D"/>
    <w:rsid w:val="00554179"/>
    <w:rsid w:val="0055459B"/>
    <w:rsid w:val="005546A4"/>
    <w:rsid w:val="00554995"/>
    <w:rsid w:val="00554EEF"/>
    <w:rsid w:val="005555B2"/>
    <w:rsid w:val="0055590E"/>
    <w:rsid w:val="005562BA"/>
    <w:rsid w:val="0055653E"/>
    <w:rsid w:val="00557746"/>
    <w:rsid w:val="00557D46"/>
    <w:rsid w:val="00560AB8"/>
    <w:rsid w:val="00561072"/>
    <w:rsid w:val="00561717"/>
    <w:rsid w:val="00561FEC"/>
    <w:rsid w:val="00562627"/>
    <w:rsid w:val="00563B85"/>
    <w:rsid w:val="00565751"/>
    <w:rsid w:val="005658B6"/>
    <w:rsid w:val="00565B3A"/>
    <w:rsid w:val="00565E5C"/>
    <w:rsid w:val="005660CE"/>
    <w:rsid w:val="00566672"/>
    <w:rsid w:val="00566803"/>
    <w:rsid w:val="005669CE"/>
    <w:rsid w:val="005673E7"/>
    <w:rsid w:val="0056753D"/>
    <w:rsid w:val="00567934"/>
    <w:rsid w:val="00567CCD"/>
    <w:rsid w:val="005702B6"/>
    <w:rsid w:val="005703A1"/>
    <w:rsid w:val="0057046A"/>
    <w:rsid w:val="005712BF"/>
    <w:rsid w:val="00571574"/>
    <w:rsid w:val="00571583"/>
    <w:rsid w:val="00572BF3"/>
    <w:rsid w:val="00572CFB"/>
    <w:rsid w:val="00572E7A"/>
    <w:rsid w:val="00573286"/>
    <w:rsid w:val="00573809"/>
    <w:rsid w:val="005744BD"/>
    <w:rsid w:val="00574757"/>
    <w:rsid w:val="005750B2"/>
    <w:rsid w:val="00575A43"/>
    <w:rsid w:val="005763D6"/>
    <w:rsid w:val="00576718"/>
    <w:rsid w:val="00576CBB"/>
    <w:rsid w:val="00577422"/>
    <w:rsid w:val="00577455"/>
    <w:rsid w:val="00580F2F"/>
    <w:rsid w:val="00582B03"/>
    <w:rsid w:val="00582B44"/>
    <w:rsid w:val="00583212"/>
    <w:rsid w:val="0058327F"/>
    <w:rsid w:val="0058342A"/>
    <w:rsid w:val="00583CEC"/>
    <w:rsid w:val="00584933"/>
    <w:rsid w:val="00584948"/>
    <w:rsid w:val="00585D8F"/>
    <w:rsid w:val="00585DE9"/>
    <w:rsid w:val="00586072"/>
    <w:rsid w:val="0058644C"/>
    <w:rsid w:val="005868B4"/>
    <w:rsid w:val="00587695"/>
    <w:rsid w:val="00587F10"/>
    <w:rsid w:val="00590243"/>
    <w:rsid w:val="00591351"/>
    <w:rsid w:val="00593700"/>
    <w:rsid w:val="005948B2"/>
    <w:rsid w:val="005960DD"/>
    <w:rsid w:val="00596243"/>
    <w:rsid w:val="00596413"/>
    <w:rsid w:val="00596492"/>
    <w:rsid w:val="00596B6A"/>
    <w:rsid w:val="00597EA6"/>
    <w:rsid w:val="00597F10"/>
    <w:rsid w:val="005A0055"/>
    <w:rsid w:val="005A09F8"/>
    <w:rsid w:val="005A0E73"/>
    <w:rsid w:val="005A139F"/>
    <w:rsid w:val="005A16CF"/>
    <w:rsid w:val="005A1A3D"/>
    <w:rsid w:val="005A23DB"/>
    <w:rsid w:val="005A2ECA"/>
    <w:rsid w:val="005A3F07"/>
    <w:rsid w:val="005A4504"/>
    <w:rsid w:val="005A58DC"/>
    <w:rsid w:val="005A5B1F"/>
    <w:rsid w:val="005A624A"/>
    <w:rsid w:val="005A62F8"/>
    <w:rsid w:val="005A6BC3"/>
    <w:rsid w:val="005A6CC2"/>
    <w:rsid w:val="005A789C"/>
    <w:rsid w:val="005A79FD"/>
    <w:rsid w:val="005B1414"/>
    <w:rsid w:val="005B151D"/>
    <w:rsid w:val="005B1C17"/>
    <w:rsid w:val="005B2B86"/>
    <w:rsid w:val="005B2BA0"/>
    <w:rsid w:val="005B30A7"/>
    <w:rsid w:val="005B31EA"/>
    <w:rsid w:val="005B34A6"/>
    <w:rsid w:val="005B36E3"/>
    <w:rsid w:val="005B42F4"/>
    <w:rsid w:val="005B42FF"/>
    <w:rsid w:val="005B47C3"/>
    <w:rsid w:val="005B53A0"/>
    <w:rsid w:val="005B55BC"/>
    <w:rsid w:val="005B55FB"/>
    <w:rsid w:val="005B5728"/>
    <w:rsid w:val="005B68D2"/>
    <w:rsid w:val="005B6C67"/>
    <w:rsid w:val="005B6E5D"/>
    <w:rsid w:val="005B727A"/>
    <w:rsid w:val="005B73BF"/>
    <w:rsid w:val="005B772A"/>
    <w:rsid w:val="005C0CBC"/>
    <w:rsid w:val="005C1D3E"/>
    <w:rsid w:val="005C36E4"/>
    <w:rsid w:val="005C4204"/>
    <w:rsid w:val="005C45C3"/>
    <w:rsid w:val="005C45E7"/>
    <w:rsid w:val="005C6389"/>
    <w:rsid w:val="005C6823"/>
    <w:rsid w:val="005D07A2"/>
    <w:rsid w:val="005D0C43"/>
    <w:rsid w:val="005D1324"/>
    <w:rsid w:val="005D1461"/>
    <w:rsid w:val="005D203C"/>
    <w:rsid w:val="005D33B5"/>
    <w:rsid w:val="005D397D"/>
    <w:rsid w:val="005D3D5E"/>
    <w:rsid w:val="005D3F28"/>
    <w:rsid w:val="005D48BA"/>
    <w:rsid w:val="005D4AAE"/>
    <w:rsid w:val="005D5036"/>
    <w:rsid w:val="005D5C6E"/>
    <w:rsid w:val="005D645B"/>
    <w:rsid w:val="005D74B0"/>
    <w:rsid w:val="005D7951"/>
    <w:rsid w:val="005D7FD3"/>
    <w:rsid w:val="005E0991"/>
    <w:rsid w:val="005E0AD1"/>
    <w:rsid w:val="005E186E"/>
    <w:rsid w:val="005E2305"/>
    <w:rsid w:val="005E2F3D"/>
    <w:rsid w:val="005E3E49"/>
    <w:rsid w:val="005E44ED"/>
    <w:rsid w:val="005E4C9E"/>
    <w:rsid w:val="005E4E9C"/>
    <w:rsid w:val="005E58D3"/>
    <w:rsid w:val="005E5B62"/>
    <w:rsid w:val="005E768D"/>
    <w:rsid w:val="005E7B13"/>
    <w:rsid w:val="005F00B1"/>
    <w:rsid w:val="005F00E7"/>
    <w:rsid w:val="005F03E5"/>
    <w:rsid w:val="005F19DD"/>
    <w:rsid w:val="005F23B2"/>
    <w:rsid w:val="005F29F3"/>
    <w:rsid w:val="005F34B5"/>
    <w:rsid w:val="005F3A0E"/>
    <w:rsid w:val="005F3BA8"/>
    <w:rsid w:val="005F4AD8"/>
    <w:rsid w:val="005F4EC3"/>
    <w:rsid w:val="005F5AD2"/>
    <w:rsid w:val="005F5ADA"/>
    <w:rsid w:val="005F612D"/>
    <w:rsid w:val="005F695C"/>
    <w:rsid w:val="005F71B8"/>
    <w:rsid w:val="005F7942"/>
    <w:rsid w:val="005F7C51"/>
    <w:rsid w:val="00600428"/>
    <w:rsid w:val="00600A10"/>
    <w:rsid w:val="00601903"/>
    <w:rsid w:val="00601BCB"/>
    <w:rsid w:val="00602046"/>
    <w:rsid w:val="00603873"/>
    <w:rsid w:val="0060460B"/>
    <w:rsid w:val="00604CB7"/>
    <w:rsid w:val="00605C36"/>
    <w:rsid w:val="00605D75"/>
    <w:rsid w:val="006063F6"/>
    <w:rsid w:val="00606B9C"/>
    <w:rsid w:val="00610293"/>
    <w:rsid w:val="006104BB"/>
    <w:rsid w:val="006111B6"/>
    <w:rsid w:val="006111CC"/>
    <w:rsid w:val="006117D4"/>
    <w:rsid w:val="00612248"/>
    <w:rsid w:val="0061226B"/>
    <w:rsid w:val="00612605"/>
    <w:rsid w:val="0061374B"/>
    <w:rsid w:val="00613BFC"/>
    <w:rsid w:val="00613F53"/>
    <w:rsid w:val="00615E8C"/>
    <w:rsid w:val="00616288"/>
    <w:rsid w:val="00620750"/>
    <w:rsid w:val="00620AE0"/>
    <w:rsid w:val="00620F63"/>
    <w:rsid w:val="00621286"/>
    <w:rsid w:val="00621ABE"/>
    <w:rsid w:val="006222F1"/>
    <w:rsid w:val="0062254C"/>
    <w:rsid w:val="0062298E"/>
    <w:rsid w:val="00622A48"/>
    <w:rsid w:val="00622E16"/>
    <w:rsid w:val="0062350A"/>
    <w:rsid w:val="0062440B"/>
    <w:rsid w:val="00624F1A"/>
    <w:rsid w:val="006254B0"/>
    <w:rsid w:val="00625C33"/>
    <w:rsid w:val="00626779"/>
    <w:rsid w:val="006267A0"/>
    <w:rsid w:val="00626D26"/>
    <w:rsid w:val="00627C25"/>
    <w:rsid w:val="006302F7"/>
    <w:rsid w:val="00631526"/>
    <w:rsid w:val="00631EB7"/>
    <w:rsid w:val="00632420"/>
    <w:rsid w:val="00632CB6"/>
    <w:rsid w:val="00632D7C"/>
    <w:rsid w:val="00633A8F"/>
    <w:rsid w:val="006346CB"/>
    <w:rsid w:val="00635200"/>
    <w:rsid w:val="006362D2"/>
    <w:rsid w:val="00636633"/>
    <w:rsid w:val="00637433"/>
    <w:rsid w:val="00637D47"/>
    <w:rsid w:val="006405E4"/>
    <w:rsid w:val="00641457"/>
    <w:rsid w:val="006416FF"/>
    <w:rsid w:val="0064218E"/>
    <w:rsid w:val="00643BAA"/>
    <w:rsid w:val="00644697"/>
    <w:rsid w:val="00644E29"/>
    <w:rsid w:val="00645639"/>
    <w:rsid w:val="0064582B"/>
    <w:rsid w:val="006458EA"/>
    <w:rsid w:val="0064617E"/>
    <w:rsid w:val="00646871"/>
    <w:rsid w:val="00647B36"/>
    <w:rsid w:val="00647E13"/>
    <w:rsid w:val="00647F94"/>
    <w:rsid w:val="00650AA0"/>
    <w:rsid w:val="00651442"/>
    <w:rsid w:val="00651FCD"/>
    <w:rsid w:val="0065264D"/>
    <w:rsid w:val="00652B4F"/>
    <w:rsid w:val="006542AA"/>
    <w:rsid w:val="006548B7"/>
    <w:rsid w:val="00654B3B"/>
    <w:rsid w:val="006555E7"/>
    <w:rsid w:val="00655C8F"/>
    <w:rsid w:val="00655F47"/>
    <w:rsid w:val="006562E7"/>
    <w:rsid w:val="00656406"/>
    <w:rsid w:val="00656882"/>
    <w:rsid w:val="00657061"/>
    <w:rsid w:val="00657363"/>
    <w:rsid w:val="00657DBD"/>
    <w:rsid w:val="0066020B"/>
    <w:rsid w:val="00660ACE"/>
    <w:rsid w:val="00661BF4"/>
    <w:rsid w:val="00662343"/>
    <w:rsid w:val="0066236B"/>
    <w:rsid w:val="006640AB"/>
    <w:rsid w:val="0066483B"/>
    <w:rsid w:val="00664CCC"/>
    <w:rsid w:val="00664F49"/>
    <w:rsid w:val="00665288"/>
    <w:rsid w:val="00665906"/>
    <w:rsid w:val="00666B90"/>
    <w:rsid w:val="00667D96"/>
    <w:rsid w:val="0067069C"/>
    <w:rsid w:val="00671F29"/>
    <w:rsid w:val="006722DB"/>
    <w:rsid w:val="00672BDC"/>
    <w:rsid w:val="00672CE4"/>
    <w:rsid w:val="0067305F"/>
    <w:rsid w:val="00673144"/>
    <w:rsid w:val="00673E73"/>
    <w:rsid w:val="00674305"/>
    <w:rsid w:val="00674A28"/>
    <w:rsid w:val="00675761"/>
    <w:rsid w:val="00676362"/>
    <w:rsid w:val="0067737F"/>
    <w:rsid w:val="00680308"/>
    <w:rsid w:val="0068047C"/>
    <w:rsid w:val="00680634"/>
    <w:rsid w:val="006813E4"/>
    <w:rsid w:val="0068276E"/>
    <w:rsid w:val="0068429C"/>
    <w:rsid w:val="0068438F"/>
    <w:rsid w:val="0068490F"/>
    <w:rsid w:val="00685816"/>
    <w:rsid w:val="006861D2"/>
    <w:rsid w:val="00686C98"/>
    <w:rsid w:val="00687476"/>
    <w:rsid w:val="006875CB"/>
    <w:rsid w:val="0068790D"/>
    <w:rsid w:val="00687A6F"/>
    <w:rsid w:val="0069038E"/>
    <w:rsid w:val="00690E6D"/>
    <w:rsid w:val="00690EB5"/>
    <w:rsid w:val="006915F4"/>
    <w:rsid w:val="00691A3A"/>
    <w:rsid w:val="00691FC8"/>
    <w:rsid w:val="006925B5"/>
    <w:rsid w:val="0069501E"/>
    <w:rsid w:val="00695682"/>
    <w:rsid w:val="00696B53"/>
    <w:rsid w:val="006976B8"/>
    <w:rsid w:val="00697791"/>
    <w:rsid w:val="00697AF8"/>
    <w:rsid w:val="00697D9C"/>
    <w:rsid w:val="006A095E"/>
    <w:rsid w:val="006A16EC"/>
    <w:rsid w:val="006A1A0A"/>
    <w:rsid w:val="006A1B2B"/>
    <w:rsid w:val="006A1E58"/>
    <w:rsid w:val="006A3117"/>
    <w:rsid w:val="006A3A0E"/>
    <w:rsid w:val="006A3EB3"/>
    <w:rsid w:val="006A3F17"/>
    <w:rsid w:val="006A46ED"/>
    <w:rsid w:val="006A4F60"/>
    <w:rsid w:val="006A503E"/>
    <w:rsid w:val="006A59BC"/>
    <w:rsid w:val="006A61DF"/>
    <w:rsid w:val="006A67EB"/>
    <w:rsid w:val="006A6A83"/>
    <w:rsid w:val="006A6CCF"/>
    <w:rsid w:val="006A705C"/>
    <w:rsid w:val="006A77A1"/>
    <w:rsid w:val="006A790E"/>
    <w:rsid w:val="006A7BBC"/>
    <w:rsid w:val="006A7F86"/>
    <w:rsid w:val="006B00E3"/>
    <w:rsid w:val="006B2F3B"/>
    <w:rsid w:val="006B4D9E"/>
    <w:rsid w:val="006B4F36"/>
    <w:rsid w:val="006B75AD"/>
    <w:rsid w:val="006B7B90"/>
    <w:rsid w:val="006C0178"/>
    <w:rsid w:val="006C063A"/>
    <w:rsid w:val="006C1188"/>
    <w:rsid w:val="006C1785"/>
    <w:rsid w:val="006C1FA8"/>
    <w:rsid w:val="006C2C97"/>
    <w:rsid w:val="006C398A"/>
    <w:rsid w:val="006C3C41"/>
    <w:rsid w:val="006C5044"/>
    <w:rsid w:val="006C5695"/>
    <w:rsid w:val="006D0997"/>
    <w:rsid w:val="006D24DE"/>
    <w:rsid w:val="006D3228"/>
    <w:rsid w:val="006D3377"/>
    <w:rsid w:val="006D3E5E"/>
    <w:rsid w:val="006D4C00"/>
    <w:rsid w:val="006D51C0"/>
    <w:rsid w:val="006D5362"/>
    <w:rsid w:val="006D692A"/>
    <w:rsid w:val="006D6DCA"/>
    <w:rsid w:val="006E1323"/>
    <w:rsid w:val="006E181A"/>
    <w:rsid w:val="006E21CA"/>
    <w:rsid w:val="006E2520"/>
    <w:rsid w:val="006E2D44"/>
    <w:rsid w:val="006E3E57"/>
    <w:rsid w:val="006E583A"/>
    <w:rsid w:val="006E6E93"/>
    <w:rsid w:val="006E6EBE"/>
    <w:rsid w:val="006E753D"/>
    <w:rsid w:val="006E75EE"/>
    <w:rsid w:val="006F0DAA"/>
    <w:rsid w:val="006F1498"/>
    <w:rsid w:val="006F14CD"/>
    <w:rsid w:val="006F1860"/>
    <w:rsid w:val="006F241A"/>
    <w:rsid w:val="006F29EA"/>
    <w:rsid w:val="006F36A8"/>
    <w:rsid w:val="006F3DD4"/>
    <w:rsid w:val="006F4E04"/>
    <w:rsid w:val="006F6E4C"/>
    <w:rsid w:val="006F7474"/>
    <w:rsid w:val="00700354"/>
    <w:rsid w:val="007003BF"/>
    <w:rsid w:val="007005D5"/>
    <w:rsid w:val="00700671"/>
    <w:rsid w:val="00700807"/>
    <w:rsid w:val="00700AD4"/>
    <w:rsid w:val="007015FD"/>
    <w:rsid w:val="00702CA2"/>
    <w:rsid w:val="007038F0"/>
    <w:rsid w:val="00703C30"/>
    <w:rsid w:val="007045BD"/>
    <w:rsid w:val="007046F5"/>
    <w:rsid w:val="00704BF8"/>
    <w:rsid w:val="007060CD"/>
    <w:rsid w:val="007069D9"/>
    <w:rsid w:val="007101EE"/>
    <w:rsid w:val="00710463"/>
    <w:rsid w:val="00711472"/>
    <w:rsid w:val="00711AD3"/>
    <w:rsid w:val="00711E05"/>
    <w:rsid w:val="007121E9"/>
    <w:rsid w:val="00713762"/>
    <w:rsid w:val="00714DE0"/>
    <w:rsid w:val="007164A7"/>
    <w:rsid w:val="00716B6E"/>
    <w:rsid w:val="00716DFF"/>
    <w:rsid w:val="007171BF"/>
    <w:rsid w:val="00717D24"/>
    <w:rsid w:val="00720044"/>
    <w:rsid w:val="00720492"/>
    <w:rsid w:val="00721A60"/>
    <w:rsid w:val="007220CF"/>
    <w:rsid w:val="00722163"/>
    <w:rsid w:val="007223A2"/>
    <w:rsid w:val="00722DBA"/>
    <w:rsid w:val="00722F24"/>
    <w:rsid w:val="00723821"/>
    <w:rsid w:val="00724942"/>
    <w:rsid w:val="007257AC"/>
    <w:rsid w:val="00725C2C"/>
    <w:rsid w:val="0072612D"/>
    <w:rsid w:val="00726EFE"/>
    <w:rsid w:val="00727341"/>
    <w:rsid w:val="00727426"/>
    <w:rsid w:val="00727E1D"/>
    <w:rsid w:val="007327ED"/>
    <w:rsid w:val="0073334F"/>
    <w:rsid w:val="0073401A"/>
    <w:rsid w:val="00734AC1"/>
    <w:rsid w:val="00734C35"/>
    <w:rsid w:val="00734F1A"/>
    <w:rsid w:val="007353B5"/>
    <w:rsid w:val="00735536"/>
    <w:rsid w:val="00735641"/>
    <w:rsid w:val="00736065"/>
    <w:rsid w:val="00736715"/>
    <w:rsid w:val="00736C8F"/>
    <w:rsid w:val="00737201"/>
    <w:rsid w:val="0074006F"/>
    <w:rsid w:val="00741D75"/>
    <w:rsid w:val="007421CA"/>
    <w:rsid w:val="00744409"/>
    <w:rsid w:val="00745008"/>
    <w:rsid w:val="0074621F"/>
    <w:rsid w:val="007463FB"/>
    <w:rsid w:val="007477FA"/>
    <w:rsid w:val="00750B9A"/>
    <w:rsid w:val="007513CD"/>
    <w:rsid w:val="00751B73"/>
    <w:rsid w:val="00751F14"/>
    <w:rsid w:val="00752D8F"/>
    <w:rsid w:val="00753465"/>
    <w:rsid w:val="00753BD9"/>
    <w:rsid w:val="00754605"/>
    <w:rsid w:val="007546E8"/>
    <w:rsid w:val="00754761"/>
    <w:rsid w:val="00755880"/>
    <w:rsid w:val="00755D22"/>
    <w:rsid w:val="0075665E"/>
    <w:rsid w:val="00756733"/>
    <w:rsid w:val="0075696F"/>
    <w:rsid w:val="00756C4E"/>
    <w:rsid w:val="007571C4"/>
    <w:rsid w:val="00757BD3"/>
    <w:rsid w:val="00757DF0"/>
    <w:rsid w:val="00760099"/>
    <w:rsid w:val="00760122"/>
    <w:rsid w:val="0076096A"/>
    <w:rsid w:val="00760E8D"/>
    <w:rsid w:val="00761406"/>
    <w:rsid w:val="0076196C"/>
    <w:rsid w:val="00763239"/>
    <w:rsid w:val="00763661"/>
    <w:rsid w:val="00764CC5"/>
    <w:rsid w:val="007652F7"/>
    <w:rsid w:val="00765451"/>
    <w:rsid w:val="00765E21"/>
    <w:rsid w:val="00766B1A"/>
    <w:rsid w:val="00766DFE"/>
    <w:rsid w:val="00766E99"/>
    <w:rsid w:val="00767192"/>
    <w:rsid w:val="00771DCF"/>
    <w:rsid w:val="00772027"/>
    <w:rsid w:val="007728B1"/>
    <w:rsid w:val="00775679"/>
    <w:rsid w:val="0077584D"/>
    <w:rsid w:val="007764B8"/>
    <w:rsid w:val="00776638"/>
    <w:rsid w:val="00776BB3"/>
    <w:rsid w:val="007771DC"/>
    <w:rsid w:val="00777246"/>
    <w:rsid w:val="0077797F"/>
    <w:rsid w:val="00777F98"/>
    <w:rsid w:val="007802A6"/>
    <w:rsid w:val="0078177D"/>
    <w:rsid w:val="00782B50"/>
    <w:rsid w:val="00783B46"/>
    <w:rsid w:val="00784800"/>
    <w:rsid w:val="00786A15"/>
    <w:rsid w:val="00787934"/>
    <w:rsid w:val="00787E22"/>
    <w:rsid w:val="007900C7"/>
    <w:rsid w:val="00791426"/>
    <w:rsid w:val="007914E4"/>
    <w:rsid w:val="007914F3"/>
    <w:rsid w:val="00791F2A"/>
    <w:rsid w:val="00792030"/>
    <w:rsid w:val="007926D8"/>
    <w:rsid w:val="00792720"/>
    <w:rsid w:val="0079373D"/>
    <w:rsid w:val="00794BC4"/>
    <w:rsid w:val="00794F1E"/>
    <w:rsid w:val="0079538C"/>
    <w:rsid w:val="00795C50"/>
    <w:rsid w:val="007961A6"/>
    <w:rsid w:val="0079771B"/>
    <w:rsid w:val="007A098E"/>
    <w:rsid w:val="007A149D"/>
    <w:rsid w:val="007A18F3"/>
    <w:rsid w:val="007A1CCE"/>
    <w:rsid w:val="007A439D"/>
    <w:rsid w:val="007A5765"/>
    <w:rsid w:val="007A5B89"/>
    <w:rsid w:val="007A77FC"/>
    <w:rsid w:val="007A7B90"/>
    <w:rsid w:val="007B058E"/>
    <w:rsid w:val="007B0864"/>
    <w:rsid w:val="007B0E05"/>
    <w:rsid w:val="007B2BDF"/>
    <w:rsid w:val="007B3236"/>
    <w:rsid w:val="007B336B"/>
    <w:rsid w:val="007B337B"/>
    <w:rsid w:val="007B4320"/>
    <w:rsid w:val="007B4723"/>
    <w:rsid w:val="007B5DB4"/>
    <w:rsid w:val="007C0117"/>
    <w:rsid w:val="007C0795"/>
    <w:rsid w:val="007C0FA7"/>
    <w:rsid w:val="007C11B0"/>
    <w:rsid w:val="007C13AC"/>
    <w:rsid w:val="007C14AD"/>
    <w:rsid w:val="007C19CE"/>
    <w:rsid w:val="007C2493"/>
    <w:rsid w:val="007C3536"/>
    <w:rsid w:val="007C4E5A"/>
    <w:rsid w:val="007C5A6D"/>
    <w:rsid w:val="007C6A9A"/>
    <w:rsid w:val="007C6C61"/>
    <w:rsid w:val="007C76DF"/>
    <w:rsid w:val="007D08BB"/>
    <w:rsid w:val="007D0A63"/>
    <w:rsid w:val="007D1085"/>
    <w:rsid w:val="007D1086"/>
    <w:rsid w:val="007D1926"/>
    <w:rsid w:val="007D25CF"/>
    <w:rsid w:val="007D302F"/>
    <w:rsid w:val="007D34C6"/>
    <w:rsid w:val="007D3C15"/>
    <w:rsid w:val="007D3C5F"/>
    <w:rsid w:val="007D410B"/>
    <w:rsid w:val="007D495A"/>
    <w:rsid w:val="007D4D44"/>
    <w:rsid w:val="007D503E"/>
    <w:rsid w:val="007D50FF"/>
    <w:rsid w:val="007D5668"/>
    <w:rsid w:val="007D58A9"/>
    <w:rsid w:val="007D6057"/>
    <w:rsid w:val="007D6B5D"/>
    <w:rsid w:val="007D73E8"/>
    <w:rsid w:val="007D7FFC"/>
    <w:rsid w:val="007E13A8"/>
    <w:rsid w:val="007E1418"/>
    <w:rsid w:val="007E21DF"/>
    <w:rsid w:val="007E35A2"/>
    <w:rsid w:val="007E362C"/>
    <w:rsid w:val="007E41CB"/>
    <w:rsid w:val="007E5479"/>
    <w:rsid w:val="007E5F8E"/>
    <w:rsid w:val="007E6247"/>
    <w:rsid w:val="007E79A4"/>
    <w:rsid w:val="007F072E"/>
    <w:rsid w:val="007F1AED"/>
    <w:rsid w:val="007F2366"/>
    <w:rsid w:val="007F595F"/>
    <w:rsid w:val="007F61B9"/>
    <w:rsid w:val="007F6EC7"/>
    <w:rsid w:val="007F75A8"/>
    <w:rsid w:val="007F7643"/>
    <w:rsid w:val="007F7E00"/>
    <w:rsid w:val="007F7EA7"/>
    <w:rsid w:val="0080081E"/>
    <w:rsid w:val="00800821"/>
    <w:rsid w:val="00800B72"/>
    <w:rsid w:val="00801312"/>
    <w:rsid w:val="00801F7F"/>
    <w:rsid w:val="0080216F"/>
    <w:rsid w:val="00802583"/>
    <w:rsid w:val="00802FC5"/>
    <w:rsid w:val="00803498"/>
    <w:rsid w:val="00804590"/>
    <w:rsid w:val="00805A2D"/>
    <w:rsid w:val="008077DC"/>
    <w:rsid w:val="00807BF3"/>
    <w:rsid w:val="0081078F"/>
    <w:rsid w:val="00810898"/>
    <w:rsid w:val="0081133D"/>
    <w:rsid w:val="00811670"/>
    <w:rsid w:val="008117FD"/>
    <w:rsid w:val="008121A6"/>
    <w:rsid w:val="0081277C"/>
    <w:rsid w:val="00812782"/>
    <w:rsid w:val="008128E7"/>
    <w:rsid w:val="00812C01"/>
    <w:rsid w:val="008138C1"/>
    <w:rsid w:val="008143CA"/>
    <w:rsid w:val="00815DA5"/>
    <w:rsid w:val="00816255"/>
    <w:rsid w:val="00816A54"/>
    <w:rsid w:val="00816B48"/>
    <w:rsid w:val="00817542"/>
    <w:rsid w:val="00817BB9"/>
    <w:rsid w:val="008204A2"/>
    <w:rsid w:val="008208CB"/>
    <w:rsid w:val="00820B60"/>
    <w:rsid w:val="00821363"/>
    <w:rsid w:val="00822070"/>
    <w:rsid w:val="00822142"/>
    <w:rsid w:val="00822EA3"/>
    <w:rsid w:val="008235CC"/>
    <w:rsid w:val="008242BC"/>
    <w:rsid w:val="0082437A"/>
    <w:rsid w:val="00826059"/>
    <w:rsid w:val="00826B96"/>
    <w:rsid w:val="008307DA"/>
    <w:rsid w:val="00830ACB"/>
    <w:rsid w:val="00830E57"/>
    <w:rsid w:val="0083127F"/>
    <w:rsid w:val="008312B9"/>
    <w:rsid w:val="008315F8"/>
    <w:rsid w:val="00831EDC"/>
    <w:rsid w:val="00832700"/>
    <w:rsid w:val="00832898"/>
    <w:rsid w:val="00834BCA"/>
    <w:rsid w:val="00835499"/>
    <w:rsid w:val="00835A0A"/>
    <w:rsid w:val="00835AF5"/>
    <w:rsid w:val="00835ECD"/>
    <w:rsid w:val="008364AE"/>
    <w:rsid w:val="008369E5"/>
    <w:rsid w:val="008370E1"/>
    <w:rsid w:val="00837745"/>
    <w:rsid w:val="008377E3"/>
    <w:rsid w:val="008378E7"/>
    <w:rsid w:val="00840570"/>
    <w:rsid w:val="00840667"/>
    <w:rsid w:val="00840A19"/>
    <w:rsid w:val="00840F6F"/>
    <w:rsid w:val="0084141D"/>
    <w:rsid w:val="00842C5E"/>
    <w:rsid w:val="00843742"/>
    <w:rsid w:val="00843C61"/>
    <w:rsid w:val="00844800"/>
    <w:rsid w:val="0084571D"/>
    <w:rsid w:val="00846A94"/>
    <w:rsid w:val="00847114"/>
    <w:rsid w:val="00850365"/>
    <w:rsid w:val="00850566"/>
    <w:rsid w:val="00850C0E"/>
    <w:rsid w:val="0085123B"/>
    <w:rsid w:val="00851DCD"/>
    <w:rsid w:val="00851EBB"/>
    <w:rsid w:val="008523A2"/>
    <w:rsid w:val="00852B3C"/>
    <w:rsid w:val="008532E6"/>
    <w:rsid w:val="00853FF2"/>
    <w:rsid w:val="00855910"/>
    <w:rsid w:val="00855D59"/>
    <w:rsid w:val="008563FF"/>
    <w:rsid w:val="0085795D"/>
    <w:rsid w:val="00862936"/>
    <w:rsid w:val="008646CA"/>
    <w:rsid w:val="008671AA"/>
    <w:rsid w:val="0086745D"/>
    <w:rsid w:val="00870BF0"/>
    <w:rsid w:val="008713D8"/>
    <w:rsid w:val="008716D8"/>
    <w:rsid w:val="00873096"/>
    <w:rsid w:val="0087408A"/>
    <w:rsid w:val="0087514D"/>
    <w:rsid w:val="008759B1"/>
    <w:rsid w:val="00875ABA"/>
    <w:rsid w:val="00875B8A"/>
    <w:rsid w:val="00875D10"/>
    <w:rsid w:val="00877005"/>
    <w:rsid w:val="00877109"/>
    <w:rsid w:val="008771D6"/>
    <w:rsid w:val="00877226"/>
    <w:rsid w:val="008776B0"/>
    <w:rsid w:val="0088012D"/>
    <w:rsid w:val="0088026B"/>
    <w:rsid w:val="00881C47"/>
    <w:rsid w:val="008831D9"/>
    <w:rsid w:val="00883D98"/>
    <w:rsid w:val="00883F4C"/>
    <w:rsid w:val="008840EE"/>
    <w:rsid w:val="00884237"/>
    <w:rsid w:val="0088463A"/>
    <w:rsid w:val="008846E8"/>
    <w:rsid w:val="00885B22"/>
    <w:rsid w:val="00886545"/>
    <w:rsid w:val="0088725B"/>
    <w:rsid w:val="00887583"/>
    <w:rsid w:val="008903A3"/>
    <w:rsid w:val="00890AE4"/>
    <w:rsid w:val="00891445"/>
    <w:rsid w:val="008915CE"/>
    <w:rsid w:val="00891C55"/>
    <w:rsid w:val="00892639"/>
    <w:rsid w:val="00892781"/>
    <w:rsid w:val="008927FD"/>
    <w:rsid w:val="00892C29"/>
    <w:rsid w:val="00893987"/>
    <w:rsid w:val="008939BF"/>
    <w:rsid w:val="00894032"/>
    <w:rsid w:val="00894757"/>
    <w:rsid w:val="00894BC6"/>
    <w:rsid w:val="00894C0B"/>
    <w:rsid w:val="00894DB0"/>
    <w:rsid w:val="00895654"/>
    <w:rsid w:val="00895A28"/>
    <w:rsid w:val="008967EF"/>
    <w:rsid w:val="00897183"/>
    <w:rsid w:val="008A083B"/>
    <w:rsid w:val="008A094B"/>
    <w:rsid w:val="008A0E94"/>
    <w:rsid w:val="008A217B"/>
    <w:rsid w:val="008A2476"/>
    <w:rsid w:val="008A2992"/>
    <w:rsid w:val="008A2F5D"/>
    <w:rsid w:val="008A4593"/>
    <w:rsid w:val="008A46D9"/>
    <w:rsid w:val="008A4AB1"/>
    <w:rsid w:val="008A52EE"/>
    <w:rsid w:val="008A5AFD"/>
    <w:rsid w:val="008A5E3E"/>
    <w:rsid w:val="008A6CD4"/>
    <w:rsid w:val="008A788A"/>
    <w:rsid w:val="008B0512"/>
    <w:rsid w:val="008B0F0D"/>
    <w:rsid w:val="008B13B6"/>
    <w:rsid w:val="008B239B"/>
    <w:rsid w:val="008B3B9E"/>
    <w:rsid w:val="008B3EFA"/>
    <w:rsid w:val="008B47B4"/>
    <w:rsid w:val="008B5396"/>
    <w:rsid w:val="008B581F"/>
    <w:rsid w:val="008B6A57"/>
    <w:rsid w:val="008B6EFF"/>
    <w:rsid w:val="008C054A"/>
    <w:rsid w:val="008C0FD0"/>
    <w:rsid w:val="008C3418"/>
    <w:rsid w:val="008C3E5D"/>
    <w:rsid w:val="008C40AF"/>
    <w:rsid w:val="008C4913"/>
    <w:rsid w:val="008C4989"/>
    <w:rsid w:val="008C4AB5"/>
    <w:rsid w:val="008C4B46"/>
    <w:rsid w:val="008C5478"/>
    <w:rsid w:val="008C54F6"/>
    <w:rsid w:val="008C57E5"/>
    <w:rsid w:val="008C5911"/>
    <w:rsid w:val="008C5AD6"/>
    <w:rsid w:val="008C5D4E"/>
    <w:rsid w:val="008C607E"/>
    <w:rsid w:val="008C6296"/>
    <w:rsid w:val="008C6327"/>
    <w:rsid w:val="008C6D0D"/>
    <w:rsid w:val="008C6F09"/>
    <w:rsid w:val="008C7944"/>
    <w:rsid w:val="008C7A4B"/>
    <w:rsid w:val="008C7B43"/>
    <w:rsid w:val="008D0C05"/>
    <w:rsid w:val="008D1DBC"/>
    <w:rsid w:val="008D47F6"/>
    <w:rsid w:val="008D4D79"/>
    <w:rsid w:val="008D5635"/>
    <w:rsid w:val="008D5C70"/>
    <w:rsid w:val="008D668D"/>
    <w:rsid w:val="008D71CE"/>
    <w:rsid w:val="008E0651"/>
    <w:rsid w:val="008E0E94"/>
    <w:rsid w:val="008E1234"/>
    <w:rsid w:val="008E197A"/>
    <w:rsid w:val="008E1FB6"/>
    <w:rsid w:val="008E3792"/>
    <w:rsid w:val="008E444B"/>
    <w:rsid w:val="008E5787"/>
    <w:rsid w:val="008E5BF1"/>
    <w:rsid w:val="008F039B"/>
    <w:rsid w:val="008F0747"/>
    <w:rsid w:val="008F0827"/>
    <w:rsid w:val="008F1C67"/>
    <w:rsid w:val="008F2236"/>
    <w:rsid w:val="008F238D"/>
    <w:rsid w:val="008F2611"/>
    <w:rsid w:val="008F3D84"/>
    <w:rsid w:val="008F4312"/>
    <w:rsid w:val="008F6012"/>
    <w:rsid w:val="00900228"/>
    <w:rsid w:val="0090075C"/>
    <w:rsid w:val="00900F54"/>
    <w:rsid w:val="0090223F"/>
    <w:rsid w:val="009025C2"/>
    <w:rsid w:val="00902A41"/>
    <w:rsid w:val="009030F8"/>
    <w:rsid w:val="0090328C"/>
    <w:rsid w:val="00903F04"/>
    <w:rsid w:val="00904E35"/>
    <w:rsid w:val="009057D2"/>
    <w:rsid w:val="00905A7F"/>
    <w:rsid w:val="00905EB6"/>
    <w:rsid w:val="00906230"/>
    <w:rsid w:val="00906247"/>
    <w:rsid w:val="009064A2"/>
    <w:rsid w:val="0090694C"/>
    <w:rsid w:val="009071B5"/>
    <w:rsid w:val="00907CB6"/>
    <w:rsid w:val="00910317"/>
    <w:rsid w:val="00910F8F"/>
    <w:rsid w:val="0091118D"/>
    <w:rsid w:val="0091171A"/>
    <w:rsid w:val="0091261A"/>
    <w:rsid w:val="0091291F"/>
    <w:rsid w:val="009130B5"/>
    <w:rsid w:val="00914B92"/>
    <w:rsid w:val="0091500C"/>
    <w:rsid w:val="00915758"/>
    <w:rsid w:val="00920771"/>
    <w:rsid w:val="00920ADF"/>
    <w:rsid w:val="00920BEF"/>
    <w:rsid w:val="00920BF0"/>
    <w:rsid w:val="00920C8A"/>
    <w:rsid w:val="009213D3"/>
    <w:rsid w:val="00921F2E"/>
    <w:rsid w:val="009225A7"/>
    <w:rsid w:val="00923D3E"/>
    <w:rsid w:val="009244AC"/>
    <w:rsid w:val="00925644"/>
    <w:rsid w:val="009256A7"/>
    <w:rsid w:val="00926097"/>
    <w:rsid w:val="00926B5D"/>
    <w:rsid w:val="00926C08"/>
    <w:rsid w:val="0092701F"/>
    <w:rsid w:val="009276DB"/>
    <w:rsid w:val="00927701"/>
    <w:rsid w:val="009278D5"/>
    <w:rsid w:val="00927C8C"/>
    <w:rsid w:val="00927FEB"/>
    <w:rsid w:val="00932F94"/>
    <w:rsid w:val="00934BB2"/>
    <w:rsid w:val="00934E87"/>
    <w:rsid w:val="0093546D"/>
    <w:rsid w:val="00935C7B"/>
    <w:rsid w:val="00936D66"/>
    <w:rsid w:val="00940152"/>
    <w:rsid w:val="0094033A"/>
    <w:rsid w:val="0094063A"/>
    <w:rsid w:val="009407E3"/>
    <w:rsid w:val="0094091B"/>
    <w:rsid w:val="009409F4"/>
    <w:rsid w:val="00940C4A"/>
    <w:rsid w:val="00940EA4"/>
    <w:rsid w:val="0094104B"/>
    <w:rsid w:val="00941581"/>
    <w:rsid w:val="00943027"/>
    <w:rsid w:val="0094410A"/>
    <w:rsid w:val="0094411F"/>
    <w:rsid w:val="009441DB"/>
    <w:rsid w:val="00944591"/>
    <w:rsid w:val="009445F0"/>
    <w:rsid w:val="00944CAA"/>
    <w:rsid w:val="00944EF3"/>
    <w:rsid w:val="009459D6"/>
    <w:rsid w:val="00945D55"/>
    <w:rsid w:val="009460BB"/>
    <w:rsid w:val="00946444"/>
    <w:rsid w:val="009465FE"/>
    <w:rsid w:val="00947FF8"/>
    <w:rsid w:val="0095148D"/>
    <w:rsid w:val="0095165A"/>
    <w:rsid w:val="00951A90"/>
    <w:rsid w:val="00951CE8"/>
    <w:rsid w:val="00952D70"/>
    <w:rsid w:val="0095306E"/>
    <w:rsid w:val="00953331"/>
    <w:rsid w:val="00953565"/>
    <w:rsid w:val="00953D56"/>
    <w:rsid w:val="00954C90"/>
    <w:rsid w:val="00955A8E"/>
    <w:rsid w:val="009562A2"/>
    <w:rsid w:val="0095659E"/>
    <w:rsid w:val="009573B7"/>
    <w:rsid w:val="0095758E"/>
    <w:rsid w:val="00960A48"/>
    <w:rsid w:val="00960FA3"/>
    <w:rsid w:val="00961142"/>
    <w:rsid w:val="00961347"/>
    <w:rsid w:val="009618E8"/>
    <w:rsid w:val="00962377"/>
    <w:rsid w:val="00962886"/>
    <w:rsid w:val="00962CBD"/>
    <w:rsid w:val="00964681"/>
    <w:rsid w:val="00967F44"/>
    <w:rsid w:val="00967FC7"/>
    <w:rsid w:val="009723A1"/>
    <w:rsid w:val="00972E97"/>
    <w:rsid w:val="00973614"/>
    <w:rsid w:val="00973CC2"/>
    <w:rsid w:val="009742AB"/>
    <w:rsid w:val="00974841"/>
    <w:rsid w:val="009749B1"/>
    <w:rsid w:val="009749D9"/>
    <w:rsid w:val="00974B78"/>
    <w:rsid w:val="00976232"/>
    <w:rsid w:val="0097724C"/>
    <w:rsid w:val="00977486"/>
    <w:rsid w:val="009774C6"/>
    <w:rsid w:val="009778AB"/>
    <w:rsid w:val="0098048C"/>
    <w:rsid w:val="00980866"/>
    <w:rsid w:val="00980D24"/>
    <w:rsid w:val="00982037"/>
    <w:rsid w:val="009824DF"/>
    <w:rsid w:val="00982BC8"/>
    <w:rsid w:val="0098358E"/>
    <w:rsid w:val="0098405A"/>
    <w:rsid w:val="0098426F"/>
    <w:rsid w:val="009849CB"/>
    <w:rsid w:val="00984A64"/>
    <w:rsid w:val="0098730A"/>
    <w:rsid w:val="009877D2"/>
    <w:rsid w:val="00987845"/>
    <w:rsid w:val="00990477"/>
    <w:rsid w:val="009917DB"/>
    <w:rsid w:val="009918B3"/>
    <w:rsid w:val="00991A93"/>
    <w:rsid w:val="00992E2C"/>
    <w:rsid w:val="009939FF"/>
    <w:rsid w:val="00993DD5"/>
    <w:rsid w:val="009948C1"/>
    <w:rsid w:val="00995894"/>
    <w:rsid w:val="0099641A"/>
    <w:rsid w:val="009965DC"/>
    <w:rsid w:val="00996772"/>
    <w:rsid w:val="00997A15"/>
    <w:rsid w:val="00997A7D"/>
    <w:rsid w:val="009A0E5E"/>
    <w:rsid w:val="009A0F09"/>
    <w:rsid w:val="009A12F2"/>
    <w:rsid w:val="009A23A7"/>
    <w:rsid w:val="009A261C"/>
    <w:rsid w:val="009A41D9"/>
    <w:rsid w:val="009A44FA"/>
    <w:rsid w:val="009A4689"/>
    <w:rsid w:val="009A4CBF"/>
    <w:rsid w:val="009A57C2"/>
    <w:rsid w:val="009A5BAF"/>
    <w:rsid w:val="009A69C6"/>
    <w:rsid w:val="009A750D"/>
    <w:rsid w:val="009A76D0"/>
    <w:rsid w:val="009A7DBA"/>
    <w:rsid w:val="009B02AD"/>
    <w:rsid w:val="009B09CD"/>
    <w:rsid w:val="009B09DB"/>
    <w:rsid w:val="009B175D"/>
    <w:rsid w:val="009B2148"/>
    <w:rsid w:val="009B2383"/>
    <w:rsid w:val="009B23D0"/>
    <w:rsid w:val="009B4356"/>
    <w:rsid w:val="009B4668"/>
    <w:rsid w:val="009B7F5A"/>
    <w:rsid w:val="009C0566"/>
    <w:rsid w:val="009C1C0E"/>
    <w:rsid w:val="009C23A8"/>
    <w:rsid w:val="009C2AC9"/>
    <w:rsid w:val="009C2C67"/>
    <w:rsid w:val="009C30AA"/>
    <w:rsid w:val="009C31BF"/>
    <w:rsid w:val="009C43D1"/>
    <w:rsid w:val="009C4727"/>
    <w:rsid w:val="009C5608"/>
    <w:rsid w:val="009C59A6"/>
    <w:rsid w:val="009C5A6B"/>
    <w:rsid w:val="009C6A52"/>
    <w:rsid w:val="009C7BC9"/>
    <w:rsid w:val="009D0A30"/>
    <w:rsid w:val="009D0AB2"/>
    <w:rsid w:val="009D0CAF"/>
    <w:rsid w:val="009D117A"/>
    <w:rsid w:val="009D316E"/>
    <w:rsid w:val="009D3276"/>
    <w:rsid w:val="009D3AD7"/>
    <w:rsid w:val="009D444C"/>
    <w:rsid w:val="009D4525"/>
    <w:rsid w:val="009D473A"/>
    <w:rsid w:val="009D4752"/>
    <w:rsid w:val="009D4B14"/>
    <w:rsid w:val="009D6423"/>
    <w:rsid w:val="009D7829"/>
    <w:rsid w:val="009E1533"/>
    <w:rsid w:val="009E22A1"/>
    <w:rsid w:val="009E2715"/>
    <w:rsid w:val="009E2785"/>
    <w:rsid w:val="009E34EE"/>
    <w:rsid w:val="009E5559"/>
    <w:rsid w:val="009E5870"/>
    <w:rsid w:val="009E5FE1"/>
    <w:rsid w:val="009F045F"/>
    <w:rsid w:val="009F08F6"/>
    <w:rsid w:val="009F0CDB"/>
    <w:rsid w:val="009F317B"/>
    <w:rsid w:val="009F39CB"/>
    <w:rsid w:val="009F3F07"/>
    <w:rsid w:val="009F56B8"/>
    <w:rsid w:val="009F7B60"/>
    <w:rsid w:val="00A00A90"/>
    <w:rsid w:val="00A00EE5"/>
    <w:rsid w:val="00A020F6"/>
    <w:rsid w:val="00A049E2"/>
    <w:rsid w:val="00A04F6E"/>
    <w:rsid w:val="00A0529D"/>
    <w:rsid w:val="00A06AE1"/>
    <w:rsid w:val="00A070C0"/>
    <w:rsid w:val="00A077D4"/>
    <w:rsid w:val="00A07E04"/>
    <w:rsid w:val="00A10951"/>
    <w:rsid w:val="00A11A17"/>
    <w:rsid w:val="00A1344B"/>
    <w:rsid w:val="00A137F9"/>
    <w:rsid w:val="00A13908"/>
    <w:rsid w:val="00A13D4C"/>
    <w:rsid w:val="00A14FB0"/>
    <w:rsid w:val="00A154E5"/>
    <w:rsid w:val="00A160B8"/>
    <w:rsid w:val="00A1725F"/>
    <w:rsid w:val="00A17B98"/>
    <w:rsid w:val="00A20076"/>
    <w:rsid w:val="00A209B0"/>
    <w:rsid w:val="00A20E13"/>
    <w:rsid w:val="00A21422"/>
    <w:rsid w:val="00A219E7"/>
    <w:rsid w:val="00A22606"/>
    <w:rsid w:val="00A227F0"/>
    <w:rsid w:val="00A2290B"/>
    <w:rsid w:val="00A229E4"/>
    <w:rsid w:val="00A2336B"/>
    <w:rsid w:val="00A23A7F"/>
    <w:rsid w:val="00A23D9C"/>
    <w:rsid w:val="00A2417A"/>
    <w:rsid w:val="00A246C2"/>
    <w:rsid w:val="00A248AC"/>
    <w:rsid w:val="00A24FEC"/>
    <w:rsid w:val="00A252B6"/>
    <w:rsid w:val="00A2574F"/>
    <w:rsid w:val="00A262E9"/>
    <w:rsid w:val="00A2657D"/>
    <w:rsid w:val="00A26D8D"/>
    <w:rsid w:val="00A271F2"/>
    <w:rsid w:val="00A271F9"/>
    <w:rsid w:val="00A27620"/>
    <w:rsid w:val="00A27692"/>
    <w:rsid w:val="00A3076B"/>
    <w:rsid w:val="00A309A6"/>
    <w:rsid w:val="00A3193C"/>
    <w:rsid w:val="00A32A9C"/>
    <w:rsid w:val="00A32B8A"/>
    <w:rsid w:val="00A3306F"/>
    <w:rsid w:val="00A3375E"/>
    <w:rsid w:val="00A33A67"/>
    <w:rsid w:val="00A34F44"/>
    <w:rsid w:val="00A3560F"/>
    <w:rsid w:val="00A358FF"/>
    <w:rsid w:val="00A35D4E"/>
    <w:rsid w:val="00A35DD1"/>
    <w:rsid w:val="00A35F3F"/>
    <w:rsid w:val="00A369E6"/>
    <w:rsid w:val="00A36DC1"/>
    <w:rsid w:val="00A4016C"/>
    <w:rsid w:val="00A40884"/>
    <w:rsid w:val="00A42C28"/>
    <w:rsid w:val="00A438C0"/>
    <w:rsid w:val="00A43B6B"/>
    <w:rsid w:val="00A4487B"/>
    <w:rsid w:val="00A44A90"/>
    <w:rsid w:val="00A44C86"/>
    <w:rsid w:val="00A45565"/>
    <w:rsid w:val="00A45C7E"/>
    <w:rsid w:val="00A46AF0"/>
    <w:rsid w:val="00A46F63"/>
    <w:rsid w:val="00A477E6"/>
    <w:rsid w:val="00A4790E"/>
    <w:rsid w:val="00A47A9F"/>
    <w:rsid w:val="00A47C1B"/>
    <w:rsid w:val="00A47DB5"/>
    <w:rsid w:val="00A511C4"/>
    <w:rsid w:val="00A51BD6"/>
    <w:rsid w:val="00A52632"/>
    <w:rsid w:val="00A5337D"/>
    <w:rsid w:val="00A5354C"/>
    <w:rsid w:val="00A53557"/>
    <w:rsid w:val="00A54425"/>
    <w:rsid w:val="00A55020"/>
    <w:rsid w:val="00A55079"/>
    <w:rsid w:val="00A5564B"/>
    <w:rsid w:val="00A55BE9"/>
    <w:rsid w:val="00A57C2D"/>
    <w:rsid w:val="00A57CE8"/>
    <w:rsid w:val="00A60645"/>
    <w:rsid w:val="00A61BCB"/>
    <w:rsid w:val="00A61F48"/>
    <w:rsid w:val="00A623AA"/>
    <w:rsid w:val="00A62DE2"/>
    <w:rsid w:val="00A630E9"/>
    <w:rsid w:val="00A6389A"/>
    <w:rsid w:val="00A63DC8"/>
    <w:rsid w:val="00A66CBC"/>
    <w:rsid w:val="00A7058C"/>
    <w:rsid w:val="00A70990"/>
    <w:rsid w:val="00A744EC"/>
    <w:rsid w:val="00A74707"/>
    <w:rsid w:val="00A74CA4"/>
    <w:rsid w:val="00A75908"/>
    <w:rsid w:val="00A75B8C"/>
    <w:rsid w:val="00A809AC"/>
    <w:rsid w:val="00A80E2F"/>
    <w:rsid w:val="00A81018"/>
    <w:rsid w:val="00A825D5"/>
    <w:rsid w:val="00A829F7"/>
    <w:rsid w:val="00A83634"/>
    <w:rsid w:val="00A83F6F"/>
    <w:rsid w:val="00A841CC"/>
    <w:rsid w:val="00A844CE"/>
    <w:rsid w:val="00A84FE2"/>
    <w:rsid w:val="00A85364"/>
    <w:rsid w:val="00A8542D"/>
    <w:rsid w:val="00A86470"/>
    <w:rsid w:val="00A869D2"/>
    <w:rsid w:val="00A87470"/>
    <w:rsid w:val="00A878E8"/>
    <w:rsid w:val="00A90385"/>
    <w:rsid w:val="00A9070D"/>
    <w:rsid w:val="00A91EAA"/>
    <w:rsid w:val="00A9264B"/>
    <w:rsid w:val="00A92F0B"/>
    <w:rsid w:val="00A9528F"/>
    <w:rsid w:val="00A95E21"/>
    <w:rsid w:val="00A963A4"/>
    <w:rsid w:val="00A96569"/>
    <w:rsid w:val="00A96727"/>
    <w:rsid w:val="00A96DCC"/>
    <w:rsid w:val="00A97160"/>
    <w:rsid w:val="00A97405"/>
    <w:rsid w:val="00AA188F"/>
    <w:rsid w:val="00AA2555"/>
    <w:rsid w:val="00AA255D"/>
    <w:rsid w:val="00AA2B9C"/>
    <w:rsid w:val="00AA3C3D"/>
    <w:rsid w:val="00AA4B61"/>
    <w:rsid w:val="00AA53B0"/>
    <w:rsid w:val="00AA63A9"/>
    <w:rsid w:val="00AA6F19"/>
    <w:rsid w:val="00AA7E07"/>
    <w:rsid w:val="00AB0B3D"/>
    <w:rsid w:val="00AB1112"/>
    <w:rsid w:val="00AB14AD"/>
    <w:rsid w:val="00AB1607"/>
    <w:rsid w:val="00AB17F6"/>
    <w:rsid w:val="00AB31BE"/>
    <w:rsid w:val="00AB4292"/>
    <w:rsid w:val="00AB4C30"/>
    <w:rsid w:val="00AB4E03"/>
    <w:rsid w:val="00AB628C"/>
    <w:rsid w:val="00AB6CFF"/>
    <w:rsid w:val="00AB7C4A"/>
    <w:rsid w:val="00AB7D0F"/>
    <w:rsid w:val="00AC1B7C"/>
    <w:rsid w:val="00AC1BC4"/>
    <w:rsid w:val="00AC21FC"/>
    <w:rsid w:val="00AC31EB"/>
    <w:rsid w:val="00AC3548"/>
    <w:rsid w:val="00AC5181"/>
    <w:rsid w:val="00AC60C2"/>
    <w:rsid w:val="00AC6731"/>
    <w:rsid w:val="00AC742D"/>
    <w:rsid w:val="00AC76C6"/>
    <w:rsid w:val="00AC7AE4"/>
    <w:rsid w:val="00AD0DED"/>
    <w:rsid w:val="00AD11FF"/>
    <w:rsid w:val="00AD19B9"/>
    <w:rsid w:val="00AD268D"/>
    <w:rsid w:val="00AD3749"/>
    <w:rsid w:val="00AD3F85"/>
    <w:rsid w:val="00AD4A0F"/>
    <w:rsid w:val="00AD5142"/>
    <w:rsid w:val="00AD5F8C"/>
    <w:rsid w:val="00AD6723"/>
    <w:rsid w:val="00AD6AE6"/>
    <w:rsid w:val="00AD7B8B"/>
    <w:rsid w:val="00AE1B04"/>
    <w:rsid w:val="00AE2223"/>
    <w:rsid w:val="00AE2465"/>
    <w:rsid w:val="00AE265D"/>
    <w:rsid w:val="00AE2AC0"/>
    <w:rsid w:val="00AE39A6"/>
    <w:rsid w:val="00AE5EA5"/>
    <w:rsid w:val="00AE6E59"/>
    <w:rsid w:val="00AE770E"/>
    <w:rsid w:val="00AE7A21"/>
    <w:rsid w:val="00AE7BCF"/>
    <w:rsid w:val="00AE7D6D"/>
    <w:rsid w:val="00AF1B15"/>
    <w:rsid w:val="00AF1C91"/>
    <w:rsid w:val="00AF1D18"/>
    <w:rsid w:val="00AF281B"/>
    <w:rsid w:val="00AF476B"/>
    <w:rsid w:val="00AF4EB3"/>
    <w:rsid w:val="00AF53A1"/>
    <w:rsid w:val="00AF57DA"/>
    <w:rsid w:val="00AF5D0F"/>
    <w:rsid w:val="00AF7071"/>
    <w:rsid w:val="00AF794B"/>
    <w:rsid w:val="00B0051A"/>
    <w:rsid w:val="00B00596"/>
    <w:rsid w:val="00B01254"/>
    <w:rsid w:val="00B01D3C"/>
    <w:rsid w:val="00B02952"/>
    <w:rsid w:val="00B03DB7"/>
    <w:rsid w:val="00B04957"/>
    <w:rsid w:val="00B04CB8"/>
    <w:rsid w:val="00B05435"/>
    <w:rsid w:val="00B059A9"/>
    <w:rsid w:val="00B05A91"/>
    <w:rsid w:val="00B0755A"/>
    <w:rsid w:val="00B07F24"/>
    <w:rsid w:val="00B1026E"/>
    <w:rsid w:val="00B1069C"/>
    <w:rsid w:val="00B10B09"/>
    <w:rsid w:val="00B116A0"/>
    <w:rsid w:val="00B11981"/>
    <w:rsid w:val="00B12AA9"/>
    <w:rsid w:val="00B136C9"/>
    <w:rsid w:val="00B15109"/>
    <w:rsid w:val="00B15372"/>
    <w:rsid w:val="00B16515"/>
    <w:rsid w:val="00B16E43"/>
    <w:rsid w:val="00B16F33"/>
    <w:rsid w:val="00B17D24"/>
    <w:rsid w:val="00B17E41"/>
    <w:rsid w:val="00B17F12"/>
    <w:rsid w:val="00B17F46"/>
    <w:rsid w:val="00B20519"/>
    <w:rsid w:val="00B20F94"/>
    <w:rsid w:val="00B21293"/>
    <w:rsid w:val="00B22C00"/>
    <w:rsid w:val="00B230FB"/>
    <w:rsid w:val="00B231BD"/>
    <w:rsid w:val="00B2361F"/>
    <w:rsid w:val="00B24DCD"/>
    <w:rsid w:val="00B2692B"/>
    <w:rsid w:val="00B2718B"/>
    <w:rsid w:val="00B273E4"/>
    <w:rsid w:val="00B274D6"/>
    <w:rsid w:val="00B27C27"/>
    <w:rsid w:val="00B302FA"/>
    <w:rsid w:val="00B3040A"/>
    <w:rsid w:val="00B305D9"/>
    <w:rsid w:val="00B30969"/>
    <w:rsid w:val="00B317E4"/>
    <w:rsid w:val="00B31B69"/>
    <w:rsid w:val="00B3231C"/>
    <w:rsid w:val="00B33783"/>
    <w:rsid w:val="00B33E62"/>
    <w:rsid w:val="00B33EAC"/>
    <w:rsid w:val="00B348D8"/>
    <w:rsid w:val="00B34C3B"/>
    <w:rsid w:val="00B350FD"/>
    <w:rsid w:val="00B35ECD"/>
    <w:rsid w:val="00B378D0"/>
    <w:rsid w:val="00B40221"/>
    <w:rsid w:val="00B40484"/>
    <w:rsid w:val="00B40CF1"/>
    <w:rsid w:val="00B41FC5"/>
    <w:rsid w:val="00B422A1"/>
    <w:rsid w:val="00B42488"/>
    <w:rsid w:val="00B42E10"/>
    <w:rsid w:val="00B440E8"/>
    <w:rsid w:val="00B447D8"/>
    <w:rsid w:val="00B4485F"/>
    <w:rsid w:val="00B45A5E"/>
    <w:rsid w:val="00B45F87"/>
    <w:rsid w:val="00B4618A"/>
    <w:rsid w:val="00B470A1"/>
    <w:rsid w:val="00B51003"/>
    <w:rsid w:val="00B51194"/>
    <w:rsid w:val="00B51222"/>
    <w:rsid w:val="00B51DB9"/>
    <w:rsid w:val="00B52289"/>
    <w:rsid w:val="00B52374"/>
    <w:rsid w:val="00B5292B"/>
    <w:rsid w:val="00B53D95"/>
    <w:rsid w:val="00B53E4D"/>
    <w:rsid w:val="00B5499F"/>
    <w:rsid w:val="00B54BCB"/>
    <w:rsid w:val="00B552B4"/>
    <w:rsid w:val="00B56B13"/>
    <w:rsid w:val="00B5758B"/>
    <w:rsid w:val="00B5776D"/>
    <w:rsid w:val="00B57E67"/>
    <w:rsid w:val="00B608D9"/>
    <w:rsid w:val="00B60DD2"/>
    <w:rsid w:val="00B6166F"/>
    <w:rsid w:val="00B61EA5"/>
    <w:rsid w:val="00B626F0"/>
    <w:rsid w:val="00B63408"/>
    <w:rsid w:val="00B63693"/>
    <w:rsid w:val="00B636A7"/>
    <w:rsid w:val="00B63974"/>
    <w:rsid w:val="00B63977"/>
    <w:rsid w:val="00B63F1C"/>
    <w:rsid w:val="00B63F79"/>
    <w:rsid w:val="00B64BF2"/>
    <w:rsid w:val="00B64ECD"/>
    <w:rsid w:val="00B65B70"/>
    <w:rsid w:val="00B65D2C"/>
    <w:rsid w:val="00B65F8D"/>
    <w:rsid w:val="00B661D7"/>
    <w:rsid w:val="00B661D9"/>
    <w:rsid w:val="00B66C6D"/>
    <w:rsid w:val="00B67AD8"/>
    <w:rsid w:val="00B7006B"/>
    <w:rsid w:val="00B70D60"/>
    <w:rsid w:val="00B714BA"/>
    <w:rsid w:val="00B71596"/>
    <w:rsid w:val="00B73957"/>
    <w:rsid w:val="00B73A02"/>
    <w:rsid w:val="00B73C63"/>
    <w:rsid w:val="00B74E3D"/>
    <w:rsid w:val="00B753D1"/>
    <w:rsid w:val="00B76C5D"/>
    <w:rsid w:val="00B776D2"/>
    <w:rsid w:val="00B77BB8"/>
    <w:rsid w:val="00B80135"/>
    <w:rsid w:val="00B8080A"/>
    <w:rsid w:val="00B8242B"/>
    <w:rsid w:val="00B82DB4"/>
    <w:rsid w:val="00B83408"/>
    <w:rsid w:val="00B83455"/>
    <w:rsid w:val="00B83BBE"/>
    <w:rsid w:val="00B844E8"/>
    <w:rsid w:val="00B8491C"/>
    <w:rsid w:val="00B850E9"/>
    <w:rsid w:val="00B85AFE"/>
    <w:rsid w:val="00B867CF"/>
    <w:rsid w:val="00B90476"/>
    <w:rsid w:val="00B91B67"/>
    <w:rsid w:val="00B91CE0"/>
    <w:rsid w:val="00B91E06"/>
    <w:rsid w:val="00B92315"/>
    <w:rsid w:val="00B92332"/>
    <w:rsid w:val="00B9240F"/>
    <w:rsid w:val="00B9272C"/>
    <w:rsid w:val="00B936F0"/>
    <w:rsid w:val="00B948D5"/>
    <w:rsid w:val="00B94B98"/>
    <w:rsid w:val="00B94CAC"/>
    <w:rsid w:val="00B94F84"/>
    <w:rsid w:val="00B95CF8"/>
    <w:rsid w:val="00B964C3"/>
    <w:rsid w:val="00B96C04"/>
    <w:rsid w:val="00BA00BB"/>
    <w:rsid w:val="00BA06B3"/>
    <w:rsid w:val="00BA2297"/>
    <w:rsid w:val="00BA32BA"/>
    <w:rsid w:val="00BA32CA"/>
    <w:rsid w:val="00BA36B2"/>
    <w:rsid w:val="00BA3B1E"/>
    <w:rsid w:val="00BA477A"/>
    <w:rsid w:val="00BA4D50"/>
    <w:rsid w:val="00BA5561"/>
    <w:rsid w:val="00BA5747"/>
    <w:rsid w:val="00BA6287"/>
    <w:rsid w:val="00BA6C7C"/>
    <w:rsid w:val="00BA6D9A"/>
    <w:rsid w:val="00BA7016"/>
    <w:rsid w:val="00BA787B"/>
    <w:rsid w:val="00BB0CDB"/>
    <w:rsid w:val="00BB1C87"/>
    <w:rsid w:val="00BB20F2"/>
    <w:rsid w:val="00BB465B"/>
    <w:rsid w:val="00BB5178"/>
    <w:rsid w:val="00BB5395"/>
    <w:rsid w:val="00BB58EF"/>
    <w:rsid w:val="00BB5CAD"/>
    <w:rsid w:val="00BB6021"/>
    <w:rsid w:val="00BB67AE"/>
    <w:rsid w:val="00BB7087"/>
    <w:rsid w:val="00BB728B"/>
    <w:rsid w:val="00BB7414"/>
    <w:rsid w:val="00BB7702"/>
    <w:rsid w:val="00BB7718"/>
    <w:rsid w:val="00BC0350"/>
    <w:rsid w:val="00BC049F"/>
    <w:rsid w:val="00BC0CAC"/>
    <w:rsid w:val="00BC24B6"/>
    <w:rsid w:val="00BC2607"/>
    <w:rsid w:val="00BC28F4"/>
    <w:rsid w:val="00BC3609"/>
    <w:rsid w:val="00BC465F"/>
    <w:rsid w:val="00BC5869"/>
    <w:rsid w:val="00BC62F7"/>
    <w:rsid w:val="00BC6994"/>
    <w:rsid w:val="00BC6B01"/>
    <w:rsid w:val="00BC732A"/>
    <w:rsid w:val="00BC73C2"/>
    <w:rsid w:val="00BC757F"/>
    <w:rsid w:val="00BD003A"/>
    <w:rsid w:val="00BD0FAD"/>
    <w:rsid w:val="00BD1D45"/>
    <w:rsid w:val="00BD2012"/>
    <w:rsid w:val="00BD3099"/>
    <w:rsid w:val="00BD3A9F"/>
    <w:rsid w:val="00BD3E62"/>
    <w:rsid w:val="00BD49B9"/>
    <w:rsid w:val="00BD4AD6"/>
    <w:rsid w:val="00BD5F35"/>
    <w:rsid w:val="00BD62F8"/>
    <w:rsid w:val="00BD686B"/>
    <w:rsid w:val="00BD68BF"/>
    <w:rsid w:val="00BD73E6"/>
    <w:rsid w:val="00BD7787"/>
    <w:rsid w:val="00BD7DD1"/>
    <w:rsid w:val="00BE015C"/>
    <w:rsid w:val="00BE1805"/>
    <w:rsid w:val="00BE218C"/>
    <w:rsid w:val="00BE21A9"/>
    <w:rsid w:val="00BE263E"/>
    <w:rsid w:val="00BE390A"/>
    <w:rsid w:val="00BE3F11"/>
    <w:rsid w:val="00BE438D"/>
    <w:rsid w:val="00BE50F9"/>
    <w:rsid w:val="00BE603A"/>
    <w:rsid w:val="00BE69E1"/>
    <w:rsid w:val="00BE6CB3"/>
    <w:rsid w:val="00BE7ED6"/>
    <w:rsid w:val="00BF1320"/>
    <w:rsid w:val="00BF17A7"/>
    <w:rsid w:val="00BF2436"/>
    <w:rsid w:val="00BF2AC5"/>
    <w:rsid w:val="00BF2C5F"/>
    <w:rsid w:val="00BF2E6E"/>
    <w:rsid w:val="00BF321B"/>
    <w:rsid w:val="00BF36A4"/>
    <w:rsid w:val="00BF3773"/>
    <w:rsid w:val="00BF3E14"/>
    <w:rsid w:val="00BF4164"/>
    <w:rsid w:val="00BF450C"/>
    <w:rsid w:val="00BF4644"/>
    <w:rsid w:val="00BF5658"/>
    <w:rsid w:val="00BF5689"/>
    <w:rsid w:val="00BF5D83"/>
    <w:rsid w:val="00BF6269"/>
    <w:rsid w:val="00BF63AA"/>
    <w:rsid w:val="00BF644D"/>
    <w:rsid w:val="00BF6C40"/>
    <w:rsid w:val="00BF78F2"/>
    <w:rsid w:val="00C00D18"/>
    <w:rsid w:val="00C00F65"/>
    <w:rsid w:val="00C01F2F"/>
    <w:rsid w:val="00C03B8D"/>
    <w:rsid w:val="00C03B9F"/>
    <w:rsid w:val="00C0428C"/>
    <w:rsid w:val="00C04532"/>
    <w:rsid w:val="00C05964"/>
    <w:rsid w:val="00C06AF2"/>
    <w:rsid w:val="00C06D1A"/>
    <w:rsid w:val="00C078F3"/>
    <w:rsid w:val="00C0791E"/>
    <w:rsid w:val="00C10A71"/>
    <w:rsid w:val="00C11262"/>
    <w:rsid w:val="00C11CDA"/>
    <w:rsid w:val="00C12A01"/>
    <w:rsid w:val="00C12AEB"/>
    <w:rsid w:val="00C12F60"/>
    <w:rsid w:val="00C13078"/>
    <w:rsid w:val="00C13211"/>
    <w:rsid w:val="00C1328E"/>
    <w:rsid w:val="00C1356B"/>
    <w:rsid w:val="00C148CC"/>
    <w:rsid w:val="00C14E80"/>
    <w:rsid w:val="00C151D0"/>
    <w:rsid w:val="00C1556A"/>
    <w:rsid w:val="00C15E0C"/>
    <w:rsid w:val="00C16CAF"/>
    <w:rsid w:val="00C16D32"/>
    <w:rsid w:val="00C17C1B"/>
    <w:rsid w:val="00C20366"/>
    <w:rsid w:val="00C228CF"/>
    <w:rsid w:val="00C237F5"/>
    <w:rsid w:val="00C23889"/>
    <w:rsid w:val="00C24147"/>
    <w:rsid w:val="00C24241"/>
    <w:rsid w:val="00C247D2"/>
    <w:rsid w:val="00C24968"/>
    <w:rsid w:val="00C24A70"/>
    <w:rsid w:val="00C256ED"/>
    <w:rsid w:val="00C311E9"/>
    <w:rsid w:val="00C31594"/>
    <w:rsid w:val="00C317AA"/>
    <w:rsid w:val="00C31BDB"/>
    <w:rsid w:val="00C31D95"/>
    <w:rsid w:val="00C32034"/>
    <w:rsid w:val="00C325C5"/>
    <w:rsid w:val="00C328F2"/>
    <w:rsid w:val="00C34A7D"/>
    <w:rsid w:val="00C34B1A"/>
    <w:rsid w:val="00C34B73"/>
    <w:rsid w:val="00C3596F"/>
    <w:rsid w:val="00C36247"/>
    <w:rsid w:val="00C3671A"/>
    <w:rsid w:val="00C372F6"/>
    <w:rsid w:val="00C373F2"/>
    <w:rsid w:val="00C4008D"/>
    <w:rsid w:val="00C40199"/>
    <w:rsid w:val="00C40424"/>
    <w:rsid w:val="00C4055F"/>
    <w:rsid w:val="00C41016"/>
    <w:rsid w:val="00C41538"/>
    <w:rsid w:val="00C4213D"/>
    <w:rsid w:val="00C4276C"/>
    <w:rsid w:val="00C4283A"/>
    <w:rsid w:val="00C4329D"/>
    <w:rsid w:val="00C43374"/>
    <w:rsid w:val="00C44119"/>
    <w:rsid w:val="00C4431D"/>
    <w:rsid w:val="00C449BD"/>
    <w:rsid w:val="00C45A69"/>
    <w:rsid w:val="00C45F53"/>
    <w:rsid w:val="00C46AA2"/>
    <w:rsid w:val="00C46C48"/>
    <w:rsid w:val="00C474CE"/>
    <w:rsid w:val="00C475AA"/>
    <w:rsid w:val="00C479CF"/>
    <w:rsid w:val="00C500C8"/>
    <w:rsid w:val="00C50BCF"/>
    <w:rsid w:val="00C5196B"/>
    <w:rsid w:val="00C5217A"/>
    <w:rsid w:val="00C542F0"/>
    <w:rsid w:val="00C54934"/>
    <w:rsid w:val="00C55200"/>
    <w:rsid w:val="00C55C32"/>
    <w:rsid w:val="00C55E77"/>
    <w:rsid w:val="00C55F0E"/>
    <w:rsid w:val="00C56551"/>
    <w:rsid w:val="00C56B34"/>
    <w:rsid w:val="00C5709A"/>
    <w:rsid w:val="00C57CDB"/>
    <w:rsid w:val="00C60A9B"/>
    <w:rsid w:val="00C60F8E"/>
    <w:rsid w:val="00C6108B"/>
    <w:rsid w:val="00C62A1D"/>
    <w:rsid w:val="00C62FB2"/>
    <w:rsid w:val="00C63CCF"/>
    <w:rsid w:val="00C641F3"/>
    <w:rsid w:val="00C646D5"/>
    <w:rsid w:val="00C64862"/>
    <w:rsid w:val="00C64E52"/>
    <w:rsid w:val="00C6547D"/>
    <w:rsid w:val="00C6619B"/>
    <w:rsid w:val="00C66B2F"/>
    <w:rsid w:val="00C671C5"/>
    <w:rsid w:val="00C711BA"/>
    <w:rsid w:val="00C71553"/>
    <w:rsid w:val="00C7233D"/>
    <w:rsid w:val="00C723BC"/>
    <w:rsid w:val="00C73810"/>
    <w:rsid w:val="00C73F85"/>
    <w:rsid w:val="00C740BE"/>
    <w:rsid w:val="00C74251"/>
    <w:rsid w:val="00C7480A"/>
    <w:rsid w:val="00C748CF"/>
    <w:rsid w:val="00C7508B"/>
    <w:rsid w:val="00C75812"/>
    <w:rsid w:val="00C76888"/>
    <w:rsid w:val="00C77BB6"/>
    <w:rsid w:val="00C80482"/>
    <w:rsid w:val="00C80C9F"/>
    <w:rsid w:val="00C80D03"/>
    <w:rsid w:val="00C80D37"/>
    <w:rsid w:val="00C8151A"/>
    <w:rsid w:val="00C81760"/>
    <w:rsid w:val="00C81770"/>
    <w:rsid w:val="00C81C99"/>
    <w:rsid w:val="00C81DA7"/>
    <w:rsid w:val="00C82355"/>
    <w:rsid w:val="00C824CE"/>
    <w:rsid w:val="00C82609"/>
    <w:rsid w:val="00C827C5"/>
    <w:rsid w:val="00C82804"/>
    <w:rsid w:val="00C82D41"/>
    <w:rsid w:val="00C834DA"/>
    <w:rsid w:val="00C845FC"/>
    <w:rsid w:val="00C84ECF"/>
    <w:rsid w:val="00C855AC"/>
    <w:rsid w:val="00C85C0F"/>
    <w:rsid w:val="00C87821"/>
    <w:rsid w:val="00C8795F"/>
    <w:rsid w:val="00C9010A"/>
    <w:rsid w:val="00C903BD"/>
    <w:rsid w:val="00C911E0"/>
    <w:rsid w:val="00C91E90"/>
    <w:rsid w:val="00C925C3"/>
    <w:rsid w:val="00C92726"/>
    <w:rsid w:val="00C9365B"/>
    <w:rsid w:val="00C93755"/>
    <w:rsid w:val="00C94642"/>
    <w:rsid w:val="00C94AEE"/>
    <w:rsid w:val="00C94DFF"/>
    <w:rsid w:val="00C957A3"/>
    <w:rsid w:val="00C95FF7"/>
    <w:rsid w:val="00C9659A"/>
    <w:rsid w:val="00C96AF0"/>
    <w:rsid w:val="00C975ED"/>
    <w:rsid w:val="00C97C79"/>
    <w:rsid w:val="00CA10B9"/>
    <w:rsid w:val="00CA1130"/>
    <w:rsid w:val="00CA1F8F"/>
    <w:rsid w:val="00CA2591"/>
    <w:rsid w:val="00CA2C74"/>
    <w:rsid w:val="00CA3E44"/>
    <w:rsid w:val="00CA4077"/>
    <w:rsid w:val="00CA416D"/>
    <w:rsid w:val="00CA4C50"/>
    <w:rsid w:val="00CA51BB"/>
    <w:rsid w:val="00CA5EEF"/>
    <w:rsid w:val="00CA63BB"/>
    <w:rsid w:val="00CA6689"/>
    <w:rsid w:val="00CA6AE1"/>
    <w:rsid w:val="00CA713A"/>
    <w:rsid w:val="00CB00AD"/>
    <w:rsid w:val="00CB147A"/>
    <w:rsid w:val="00CB1CBD"/>
    <w:rsid w:val="00CB2417"/>
    <w:rsid w:val="00CB285C"/>
    <w:rsid w:val="00CB2F25"/>
    <w:rsid w:val="00CB4BD0"/>
    <w:rsid w:val="00CB57E9"/>
    <w:rsid w:val="00CB6234"/>
    <w:rsid w:val="00CB62CB"/>
    <w:rsid w:val="00CB7A46"/>
    <w:rsid w:val="00CB7DD6"/>
    <w:rsid w:val="00CC0B46"/>
    <w:rsid w:val="00CC0F15"/>
    <w:rsid w:val="00CC1D9C"/>
    <w:rsid w:val="00CC27D7"/>
    <w:rsid w:val="00CC3806"/>
    <w:rsid w:val="00CC4ADE"/>
    <w:rsid w:val="00CC644C"/>
    <w:rsid w:val="00CC648A"/>
    <w:rsid w:val="00CC76CE"/>
    <w:rsid w:val="00CC7C9A"/>
    <w:rsid w:val="00CD0ABD"/>
    <w:rsid w:val="00CD20D6"/>
    <w:rsid w:val="00CD259C"/>
    <w:rsid w:val="00CD33A9"/>
    <w:rsid w:val="00CD4CDF"/>
    <w:rsid w:val="00CD5408"/>
    <w:rsid w:val="00CD5697"/>
    <w:rsid w:val="00CD6674"/>
    <w:rsid w:val="00CD68D1"/>
    <w:rsid w:val="00CD6DD4"/>
    <w:rsid w:val="00CE01E4"/>
    <w:rsid w:val="00CE09AE"/>
    <w:rsid w:val="00CE2486"/>
    <w:rsid w:val="00CE3B09"/>
    <w:rsid w:val="00CE3BEF"/>
    <w:rsid w:val="00CE3DDC"/>
    <w:rsid w:val="00CE3F65"/>
    <w:rsid w:val="00CE3FFA"/>
    <w:rsid w:val="00CE488C"/>
    <w:rsid w:val="00CE4BAA"/>
    <w:rsid w:val="00CE63EE"/>
    <w:rsid w:val="00CE7EE1"/>
    <w:rsid w:val="00CE7FBF"/>
    <w:rsid w:val="00CF12FD"/>
    <w:rsid w:val="00CF16FB"/>
    <w:rsid w:val="00CF1DE5"/>
    <w:rsid w:val="00CF2295"/>
    <w:rsid w:val="00CF2B72"/>
    <w:rsid w:val="00CF2E45"/>
    <w:rsid w:val="00CF3882"/>
    <w:rsid w:val="00CF3B3C"/>
    <w:rsid w:val="00CF3BB2"/>
    <w:rsid w:val="00CF3BDE"/>
    <w:rsid w:val="00CF43CD"/>
    <w:rsid w:val="00CF474F"/>
    <w:rsid w:val="00CF57F9"/>
    <w:rsid w:val="00CF6654"/>
    <w:rsid w:val="00CF6F66"/>
    <w:rsid w:val="00CF7A51"/>
    <w:rsid w:val="00CF7ACE"/>
    <w:rsid w:val="00CF7E12"/>
    <w:rsid w:val="00CF7F01"/>
    <w:rsid w:val="00D00A21"/>
    <w:rsid w:val="00D00CE6"/>
    <w:rsid w:val="00D0135C"/>
    <w:rsid w:val="00D01611"/>
    <w:rsid w:val="00D01E23"/>
    <w:rsid w:val="00D020F4"/>
    <w:rsid w:val="00D02A3A"/>
    <w:rsid w:val="00D04391"/>
    <w:rsid w:val="00D047C1"/>
    <w:rsid w:val="00D04CE1"/>
    <w:rsid w:val="00D05218"/>
    <w:rsid w:val="00D05769"/>
    <w:rsid w:val="00D0584C"/>
    <w:rsid w:val="00D05F32"/>
    <w:rsid w:val="00D060B6"/>
    <w:rsid w:val="00D06248"/>
    <w:rsid w:val="00D06844"/>
    <w:rsid w:val="00D069A7"/>
    <w:rsid w:val="00D06D63"/>
    <w:rsid w:val="00D06DE1"/>
    <w:rsid w:val="00D07ABE"/>
    <w:rsid w:val="00D10053"/>
    <w:rsid w:val="00D10338"/>
    <w:rsid w:val="00D10DBC"/>
    <w:rsid w:val="00D10F21"/>
    <w:rsid w:val="00D11A00"/>
    <w:rsid w:val="00D13972"/>
    <w:rsid w:val="00D152E1"/>
    <w:rsid w:val="00D15946"/>
    <w:rsid w:val="00D15DEC"/>
    <w:rsid w:val="00D16B13"/>
    <w:rsid w:val="00D17833"/>
    <w:rsid w:val="00D2026B"/>
    <w:rsid w:val="00D202C0"/>
    <w:rsid w:val="00D20489"/>
    <w:rsid w:val="00D22352"/>
    <w:rsid w:val="00D224F2"/>
    <w:rsid w:val="00D22C65"/>
    <w:rsid w:val="00D23EA0"/>
    <w:rsid w:val="00D25C7D"/>
    <w:rsid w:val="00D25E30"/>
    <w:rsid w:val="00D267ED"/>
    <w:rsid w:val="00D2694A"/>
    <w:rsid w:val="00D277CF"/>
    <w:rsid w:val="00D27AE0"/>
    <w:rsid w:val="00D27C1A"/>
    <w:rsid w:val="00D3053B"/>
    <w:rsid w:val="00D30660"/>
    <w:rsid w:val="00D30761"/>
    <w:rsid w:val="00D307A6"/>
    <w:rsid w:val="00D312F2"/>
    <w:rsid w:val="00D3180E"/>
    <w:rsid w:val="00D3313A"/>
    <w:rsid w:val="00D33C85"/>
    <w:rsid w:val="00D3404B"/>
    <w:rsid w:val="00D344D7"/>
    <w:rsid w:val="00D36C35"/>
    <w:rsid w:val="00D37C76"/>
    <w:rsid w:val="00D37F72"/>
    <w:rsid w:val="00D40216"/>
    <w:rsid w:val="00D4140D"/>
    <w:rsid w:val="00D41826"/>
    <w:rsid w:val="00D41C47"/>
    <w:rsid w:val="00D42073"/>
    <w:rsid w:val="00D423A4"/>
    <w:rsid w:val="00D46770"/>
    <w:rsid w:val="00D46843"/>
    <w:rsid w:val="00D472B8"/>
    <w:rsid w:val="00D50050"/>
    <w:rsid w:val="00D51415"/>
    <w:rsid w:val="00D515EB"/>
    <w:rsid w:val="00D519F0"/>
    <w:rsid w:val="00D51D2A"/>
    <w:rsid w:val="00D52909"/>
    <w:rsid w:val="00D52AAA"/>
    <w:rsid w:val="00D52B13"/>
    <w:rsid w:val="00D53033"/>
    <w:rsid w:val="00D53161"/>
    <w:rsid w:val="00D53C15"/>
    <w:rsid w:val="00D5432B"/>
    <w:rsid w:val="00D5494D"/>
    <w:rsid w:val="00D5681F"/>
    <w:rsid w:val="00D574CA"/>
    <w:rsid w:val="00D576FF"/>
    <w:rsid w:val="00D57819"/>
    <w:rsid w:val="00D6072C"/>
    <w:rsid w:val="00D60767"/>
    <w:rsid w:val="00D608F4"/>
    <w:rsid w:val="00D6143E"/>
    <w:rsid w:val="00D618A3"/>
    <w:rsid w:val="00D62195"/>
    <w:rsid w:val="00D62544"/>
    <w:rsid w:val="00D6369D"/>
    <w:rsid w:val="00D639CA"/>
    <w:rsid w:val="00D645F4"/>
    <w:rsid w:val="00D65117"/>
    <w:rsid w:val="00D654DB"/>
    <w:rsid w:val="00D65620"/>
    <w:rsid w:val="00D65644"/>
    <w:rsid w:val="00D65FF8"/>
    <w:rsid w:val="00D6709A"/>
    <w:rsid w:val="00D6710D"/>
    <w:rsid w:val="00D67926"/>
    <w:rsid w:val="00D67B23"/>
    <w:rsid w:val="00D67C91"/>
    <w:rsid w:val="00D70161"/>
    <w:rsid w:val="00D701F5"/>
    <w:rsid w:val="00D70317"/>
    <w:rsid w:val="00D72906"/>
    <w:rsid w:val="00D72BC8"/>
    <w:rsid w:val="00D72BCE"/>
    <w:rsid w:val="00D73E07"/>
    <w:rsid w:val="00D74654"/>
    <w:rsid w:val="00D74A52"/>
    <w:rsid w:val="00D74DE9"/>
    <w:rsid w:val="00D7707D"/>
    <w:rsid w:val="00D77E65"/>
    <w:rsid w:val="00D80AE0"/>
    <w:rsid w:val="00D80DB1"/>
    <w:rsid w:val="00D8211B"/>
    <w:rsid w:val="00D826B4"/>
    <w:rsid w:val="00D82D05"/>
    <w:rsid w:val="00D82EFA"/>
    <w:rsid w:val="00D84566"/>
    <w:rsid w:val="00D845D5"/>
    <w:rsid w:val="00D84B36"/>
    <w:rsid w:val="00D8531D"/>
    <w:rsid w:val="00D861A4"/>
    <w:rsid w:val="00D86794"/>
    <w:rsid w:val="00D86E8F"/>
    <w:rsid w:val="00D872C3"/>
    <w:rsid w:val="00D87EF5"/>
    <w:rsid w:val="00D9137A"/>
    <w:rsid w:val="00D91959"/>
    <w:rsid w:val="00D91B9B"/>
    <w:rsid w:val="00D92951"/>
    <w:rsid w:val="00D93342"/>
    <w:rsid w:val="00D9485C"/>
    <w:rsid w:val="00D94B05"/>
    <w:rsid w:val="00D95A92"/>
    <w:rsid w:val="00D9667F"/>
    <w:rsid w:val="00DA0A93"/>
    <w:rsid w:val="00DA0C67"/>
    <w:rsid w:val="00DA122F"/>
    <w:rsid w:val="00DA2283"/>
    <w:rsid w:val="00DA3576"/>
    <w:rsid w:val="00DA3CEF"/>
    <w:rsid w:val="00DA3D06"/>
    <w:rsid w:val="00DA3D0C"/>
    <w:rsid w:val="00DA3EDB"/>
    <w:rsid w:val="00DA46AD"/>
    <w:rsid w:val="00DA6202"/>
    <w:rsid w:val="00DA63CC"/>
    <w:rsid w:val="00DA66E0"/>
    <w:rsid w:val="00DA7631"/>
    <w:rsid w:val="00DA7F0D"/>
    <w:rsid w:val="00DB0331"/>
    <w:rsid w:val="00DB201B"/>
    <w:rsid w:val="00DB222D"/>
    <w:rsid w:val="00DB3652"/>
    <w:rsid w:val="00DB3F1D"/>
    <w:rsid w:val="00DB469B"/>
    <w:rsid w:val="00DB4DB4"/>
    <w:rsid w:val="00DB4E8E"/>
    <w:rsid w:val="00DB5542"/>
    <w:rsid w:val="00DB59E8"/>
    <w:rsid w:val="00DB5AD9"/>
    <w:rsid w:val="00DB5DF0"/>
    <w:rsid w:val="00DB63F9"/>
    <w:rsid w:val="00DB6B0C"/>
    <w:rsid w:val="00DB7D1B"/>
    <w:rsid w:val="00DC066E"/>
    <w:rsid w:val="00DC0CA2"/>
    <w:rsid w:val="00DC14FA"/>
    <w:rsid w:val="00DC176F"/>
    <w:rsid w:val="00DC1858"/>
    <w:rsid w:val="00DC1C04"/>
    <w:rsid w:val="00DC2149"/>
    <w:rsid w:val="00DC2B1D"/>
    <w:rsid w:val="00DC2FC2"/>
    <w:rsid w:val="00DC36CB"/>
    <w:rsid w:val="00DC388D"/>
    <w:rsid w:val="00DC39D7"/>
    <w:rsid w:val="00DC40E8"/>
    <w:rsid w:val="00DC4B9F"/>
    <w:rsid w:val="00DC66AE"/>
    <w:rsid w:val="00DC6C2D"/>
    <w:rsid w:val="00DC6E23"/>
    <w:rsid w:val="00DC77AA"/>
    <w:rsid w:val="00DD0981"/>
    <w:rsid w:val="00DD2374"/>
    <w:rsid w:val="00DD369B"/>
    <w:rsid w:val="00DD3BD5"/>
    <w:rsid w:val="00DD4535"/>
    <w:rsid w:val="00DD4AF4"/>
    <w:rsid w:val="00DD4C0F"/>
    <w:rsid w:val="00DD4C4B"/>
    <w:rsid w:val="00DD6DA2"/>
    <w:rsid w:val="00DD6EB7"/>
    <w:rsid w:val="00DD70FA"/>
    <w:rsid w:val="00DE0528"/>
    <w:rsid w:val="00DE0898"/>
    <w:rsid w:val="00DE16B7"/>
    <w:rsid w:val="00DE1EDD"/>
    <w:rsid w:val="00DE2E19"/>
    <w:rsid w:val="00DE3143"/>
    <w:rsid w:val="00DE35F8"/>
    <w:rsid w:val="00DE385C"/>
    <w:rsid w:val="00DE4356"/>
    <w:rsid w:val="00DE6B23"/>
    <w:rsid w:val="00DE6B30"/>
    <w:rsid w:val="00DE6C9F"/>
    <w:rsid w:val="00DE710B"/>
    <w:rsid w:val="00DE780F"/>
    <w:rsid w:val="00DF15D7"/>
    <w:rsid w:val="00DF17D9"/>
    <w:rsid w:val="00DF192A"/>
    <w:rsid w:val="00DF3527"/>
    <w:rsid w:val="00DF3E12"/>
    <w:rsid w:val="00DF564D"/>
    <w:rsid w:val="00DF57CC"/>
    <w:rsid w:val="00DF63DF"/>
    <w:rsid w:val="00DF69A3"/>
    <w:rsid w:val="00DF6A6C"/>
    <w:rsid w:val="00DF6AF6"/>
    <w:rsid w:val="00DF6CC2"/>
    <w:rsid w:val="00DF6E79"/>
    <w:rsid w:val="00DF712C"/>
    <w:rsid w:val="00E006E4"/>
    <w:rsid w:val="00E006F8"/>
    <w:rsid w:val="00E0177A"/>
    <w:rsid w:val="00E0188C"/>
    <w:rsid w:val="00E01AA0"/>
    <w:rsid w:val="00E02800"/>
    <w:rsid w:val="00E02AAD"/>
    <w:rsid w:val="00E02D4E"/>
    <w:rsid w:val="00E03A21"/>
    <w:rsid w:val="00E03A4B"/>
    <w:rsid w:val="00E03C85"/>
    <w:rsid w:val="00E041F1"/>
    <w:rsid w:val="00E04621"/>
    <w:rsid w:val="00E047E2"/>
    <w:rsid w:val="00E051FD"/>
    <w:rsid w:val="00E063E7"/>
    <w:rsid w:val="00E0666D"/>
    <w:rsid w:val="00E06C7F"/>
    <w:rsid w:val="00E06FA3"/>
    <w:rsid w:val="00E0769B"/>
    <w:rsid w:val="00E07E4A"/>
    <w:rsid w:val="00E10992"/>
    <w:rsid w:val="00E11083"/>
    <w:rsid w:val="00E1190F"/>
    <w:rsid w:val="00E11C34"/>
    <w:rsid w:val="00E1209D"/>
    <w:rsid w:val="00E1235B"/>
    <w:rsid w:val="00E12E9D"/>
    <w:rsid w:val="00E14AFB"/>
    <w:rsid w:val="00E163E8"/>
    <w:rsid w:val="00E16539"/>
    <w:rsid w:val="00E16650"/>
    <w:rsid w:val="00E16CCB"/>
    <w:rsid w:val="00E20BEE"/>
    <w:rsid w:val="00E21861"/>
    <w:rsid w:val="00E220C1"/>
    <w:rsid w:val="00E226DD"/>
    <w:rsid w:val="00E2309C"/>
    <w:rsid w:val="00E23A56"/>
    <w:rsid w:val="00E245D5"/>
    <w:rsid w:val="00E2487B"/>
    <w:rsid w:val="00E2701C"/>
    <w:rsid w:val="00E270AB"/>
    <w:rsid w:val="00E3112F"/>
    <w:rsid w:val="00E31885"/>
    <w:rsid w:val="00E31C35"/>
    <w:rsid w:val="00E32E38"/>
    <w:rsid w:val="00E332E8"/>
    <w:rsid w:val="00E33B8F"/>
    <w:rsid w:val="00E34364"/>
    <w:rsid w:val="00E35242"/>
    <w:rsid w:val="00E35821"/>
    <w:rsid w:val="00E35F32"/>
    <w:rsid w:val="00E37400"/>
    <w:rsid w:val="00E37995"/>
    <w:rsid w:val="00E40624"/>
    <w:rsid w:val="00E408BF"/>
    <w:rsid w:val="00E40924"/>
    <w:rsid w:val="00E41148"/>
    <w:rsid w:val="00E4183C"/>
    <w:rsid w:val="00E41D30"/>
    <w:rsid w:val="00E4329F"/>
    <w:rsid w:val="00E44439"/>
    <w:rsid w:val="00E445AA"/>
    <w:rsid w:val="00E45255"/>
    <w:rsid w:val="00E45568"/>
    <w:rsid w:val="00E45580"/>
    <w:rsid w:val="00E46262"/>
    <w:rsid w:val="00E46D15"/>
    <w:rsid w:val="00E507FF"/>
    <w:rsid w:val="00E53C1B"/>
    <w:rsid w:val="00E53EDE"/>
    <w:rsid w:val="00E544C1"/>
    <w:rsid w:val="00E54D26"/>
    <w:rsid w:val="00E550BC"/>
    <w:rsid w:val="00E55DFC"/>
    <w:rsid w:val="00E56930"/>
    <w:rsid w:val="00E5708C"/>
    <w:rsid w:val="00E572B2"/>
    <w:rsid w:val="00E57D79"/>
    <w:rsid w:val="00E57DB2"/>
    <w:rsid w:val="00E57F35"/>
    <w:rsid w:val="00E610D6"/>
    <w:rsid w:val="00E6203C"/>
    <w:rsid w:val="00E62A4F"/>
    <w:rsid w:val="00E633F8"/>
    <w:rsid w:val="00E63783"/>
    <w:rsid w:val="00E64E83"/>
    <w:rsid w:val="00E65013"/>
    <w:rsid w:val="00E651DE"/>
    <w:rsid w:val="00E65202"/>
    <w:rsid w:val="00E654B6"/>
    <w:rsid w:val="00E657B2"/>
    <w:rsid w:val="00E663E4"/>
    <w:rsid w:val="00E67F22"/>
    <w:rsid w:val="00E67FCE"/>
    <w:rsid w:val="00E7081C"/>
    <w:rsid w:val="00E70C85"/>
    <w:rsid w:val="00E715B7"/>
    <w:rsid w:val="00E71C91"/>
    <w:rsid w:val="00E7277B"/>
    <w:rsid w:val="00E72D22"/>
    <w:rsid w:val="00E7387A"/>
    <w:rsid w:val="00E73A8F"/>
    <w:rsid w:val="00E74C99"/>
    <w:rsid w:val="00E74E10"/>
    <w:rsid w:val="00E74E87"/>
    <w:rsid w:val="00E75CBD"/>
    <w:rsid w:val="00E76C67"/>
    <w:rsid w:val="00E80182"/>
    <w:rsid w:val="00E8027B"/>
    <w:rsid w:val="00E806D2"/>
    <w:rsid w:val="00E80D29"/>
    <w:rsid w:val="00E80FBD"/>
    <w:rsid w:val="00E8132C"/>
    <w:rsid w:val="00E81437"/>
    <w:rsid w:val="00E81ECC"/>
    <w:rsid w:val="00E827FE"/>
    <w:rsid w:val="00E83067"/>
    <w:rsid w:val="00E840E7"/>
    <w:rsid w:val="00E84C91"/>
    <w:rsid w:val="00E84C92"/>
    <w:rsid w:val="00E85B06"/>
    <w:rsid w:val="00E85BDE"/>
    <w:rsid w:val="00E8606D"/>
    <w:rsid w:val="00E86A5A"/>
    <w:rsid w:val="00E873C2"/>
    <w:rsid w:val="00E87930"/>
    <w:rsid w:val="00E92C2A"/>
    <w:rsid w:val="00E939F7"/>
    <w:rsid w:val="00E93EC5"/>
    <w:rsid w:val="00E94093"/>
    <w:rsid w:val="00E944A3"/>
    <w:rsid w:val="00E94720"/>
    <w:rsid w:val="00E9498D"/>
    <w:rsid w:val="00E94A6B"/>
    <w:rsid w:val="00E9535F"/>
    <w:rsid w:val="00E95B0F"/>
    <w:rsid w:val="00E95CC4"/>
    <w:rsid w:val="00E95D4F"/>
    <w:rsid w:val="00E961E8"/>
    <w:rsid w:val="00E965ED"/>
    <w:rsid w:val="00E96D60"/>
    <w:rsid w:val="00E96E8E"/>
    <w:rsid w:val="00E97094"/>
    <w:rsid w:val="00E9732D"/>
    <w:rsid w:val="00EA0ABC"/>
    <w:rsid w:val="00EA0BB5"/>
    <w:rsid w:val="00EA0BF8"/>
    <w:rsid w:val="00EA2CE4"/>
    <w:rsid w:val="00EA2E26"/>
    <w:rsid w:val="00EA3903"/>
    <w:rsid w:val="00EA3ADC"/>
    <w:rsid w:val="00EA4262"/>
    <w:rsid w:val="00EA467F"/>
    <w:rsid w:val="00EA48D0"/>
    <w:rsid w:val="00EA4986"/>
    <w:rsid w:val="00EA5F8E"/>
    <w:rsid w:val="00EA6371"/>
    <w:rsid w:val="00EA69E5"/>
    <w:rsid w:val="00EA6A6E"/>
    <w:rsid w:val="00EA6DCB"/>
    <w:rsid w:val="00EA7D12"/>
    <w:rsid w:val="00EB0AF9"/>
    <w:rsid w:val="00EB2BE9"/>
    <w:rsid w:val="00EB48F7"/>
    <w:rsid w:val="00EB4AE4"/>
    <w:rsid w:val="00EB5AA5"/>
    <w:rsid w:val="00EB5ADB"/>
    <w:rsid w:val="00EB5D4B"/>
    <w:rsid w:val="00EB5EA7"/>
    <w:rsid w:val="00EB6218"/>
    <w:rsid w:val="00EB66AB"/>
    <w:rsid w:val="00EB69EF"/>
    <w:rsid w:val="00EB7427"/>
    <w:rsid w:val="00EB7706"/>
    <w:rsid w:val="00EC07A9"/>
    <w:rsid w:val="00EC3349"/>
    <w:rsid w:val="00EC3A85"/>
    <w:rsid w:val="00EC4F2E"/>
    <w:rsid w:val="00EC4F39"/>
    <w:rsid w:val="00EC6022"/>
    <w:rsid w:val="00EC693C"/>
    <w:rsid w:val="00EC70E0"/>
    <w:rsid w:val="00EC72FE"/>
    <w:rsid w:val="00EC7497"/>
    <w:rsid w:val="00EC7772"/>
    <w:rsid w:val="00EC79C5"/>
    <w:rsid w:val="00EC7C8A"/>
    <w:rsid w:val="00ED1BB8"/>
    <w:rsid w:val="00ED2BAD"/>
    <w:rsid w:val="00ED355C"/>
    <w:rsid w:val="00ED3E1B"/>
    <w:rsid w:val="00ED42DE"/>
    <w:rsid w:val="00ED4344"/>
    <w:rsid w:val="00ED4C68"/>
    <w:rsid w:val="00ED5F52"/>
    <w:rsid w:val="00ED6406"/>
    <w:rsid w:val="00ED6892"/>
    <w:rsid w:val="00ED6FC5"/>
    <w:rsid w:val="00ED78A1"/>
    <w:rsid w:val="00ED7FC9"/>
    <w:rsid w:val="00EE12BF"/>
    <w:rsid w:val="00EE13AE"/>
    <w:rsid w:val="00EE25EA"/>
    <w:rsid w:val="00EE276D"/>
    <w:rsid w:val="00EE2AF3"/>
    <w:rsid w:val="00EE34B6"/>
    <w:rsid w:val="00EE4FFA"/>
    <w:rsid w:val="00EE5065"/>
    <w:rsid w:val="00EE553E"/>
    <w:rsid w:val="00EE55B2"/>
    <w:rsid w:val="00EE59BA"/>
    <w:rsid w:val="00EE6170"/>
    <w:rsid w:val="00EE682B"/>
    <w:rsid w:val="00EE7B1D"/>
    <w:rsid w:val="00EE7CAE"/>
    <w:rsid w:val="00EE7DA9"/>
    <w:rsid w:val="00EF0074"/>
    <w:rsid w:val="00EF0397"/>
    <w:rsid w:val="00EF18AD"/>
    <w:rsid w:val="00EF214A"/>
    <w:rsid w:val="00EF21A6"/>
    <w:rsid w:val="00EF28D3"/>
    <w:rsid w:val="00EF34D3"/>
    <w:rsid w:val="00EF35BB"/>
    <w:rsid w:val="00EF38CF"/>
    <w:rsid w:val="00EF3C89"/>
    <w:rsid w:val="00EF3FC9"/>
    <w:rsid w:val="00EF49B1"/>
    <w:rsid w:val="00EF590D"/>
    <w:rsid w:val="00EF5972"/>
    <w:rsid w:val="00EF6B9E"/>
    <w:rsid w:val="00F012DD"/>
    <w:rsid w:val="00F02061"/>
    <w:rsid w:val="00F027A3"/>
    <w:rsid w:val="00F02F18"/>
    <w:rsid w:val="00F036BA"/>
    <w:rsid w:val="00F047A1"/>
    <w:rsid w:val="00F04926"/>
    <w:rsid w:val="00F04FF6"/>
    <w:rsid w:val="00F0504C"/>
    <w:rsid w:val="00F100D0"/>
    <w:rsid w:val="00F109FC"/>
    <w:rsid w:val="00F113CB"/>
    <w:rsid w:val="00F114EA"/>
    <w:rsid w:val="00F1197A"/>
    <w:rsid w:val="00F11A69"/>
    <w:rsid w:val="00F13D95"/>
    <w:rsid w:val="00F16057"/>
    <w:rsid w:val="00F16177"/>
    <w:rsid w:val="00F16324"/>
    <w:rsid w:val="00F16D19"/>
    <w:rsid w:val="00F172D4"/>
    <w:rsid w:val="00F17F72"/>
    <w:rsid w:val="00F2022C"/>
    <w:rsid w:val="00F20FE5"/>
    <w:rsid w:val="00F228D0"/>
    <w:rsid w:val="00F233C0"/>
    <w:rsid w:val="00F2375B"/>
    <w:rsid w:val="00F24782"/>
    <w:rsid w:val="00F24F93"/>
    <w:rsid w:val="00F25056"/>
    <w:rsid w:val="00F2540A"/>
    <w:rsid w:val="00F2561F"/>
    <w:rsid w:val="00F2637D"/>
    <w:rsid w:val="00F26A44"/>
    <w:rsid w:val="00F26F13"/>
    <w:rsid w:val="00F27121"/>
    <w:rsid w:val="00F27386"/>
    <w:rsid w:val="00F27B9E"/>
    <w:rsid w:val="00F3099C"/>
    <w:rsid w:val="00F31334"/>
    <w:rsid w:val="00F3376E"/>
    <w:rsid w:val="00F33824"/>
    <w:rsid w:val="00F3385E"/>
    <w:rsid w:val="00F33893"/>
    <w:rsid w:val="00F338FD"/>
    <w:rsid w:val="00F33998"/>
    <w:rsid w:val="00F339EC"/>
    <w:rsid w:val="00F342FD"/>
    <w:rsid w:val="00F344D0"/>
    <w:rsid w:val="00F34E9E"/>
    <w:rsid w:val="00F368C1"/>
    <w:rsid w:val="00F36DC0"/>
    <w:rsid w:val="00F3736E"/>
    <w:rsid w:val="00F400A1"/>
    <w:rsid w:val="00F40B6A"/>
    <w:rsid w:val="00F412E7"/>
    <w:rsid w:val="00F41684"/>
    <w:rsid w:val="00F418ED"/>
    <w:rsid w:val="00F4271C"/>
    <w:rsid w:val="00F4296D"/>
    <w:rsid w:val="00F42EFD"/>
    <w:rsid w:val="00F435BC"/>
    <w:rsid w:val="00F44755"/>
    <w:rsid w:val="00F451CD"/>
    <w:rsid w:val="00F455E0"/>
    <w:rsid w:val="00F45A9F"/>
    <w:rsid w:val="00F45E7C"/>
    <w:rsid w:val="00F5163C"/>
    <w:rsid w:val="00F5189F"/>
    <w:rsid w:val="00F525A9"/>
    <w:rsid w:val="00F539A4"/>
    <w:rsid w:val="00F5458D"/>
    <w:rsid w:val="00F5472D"/>
    <w:rsid w:val="00F54F3A"/>
    <w:rsid w:val="00F55028"/>
    <w:rsid w:val="00F5670E"/>
    <w:rsid w:val="00F577D2"/>
    <w:rsid w:val="00F57E08"/>
    <w:rsid w:val="00F60892"/>
    <w:rsid w:val="00F614DC"/>
    <w:rsid w:val="00F61805"/>
    <w:rsid w:val="00F61E6F"/>
    <w:rsid w:val="00F61FB5"/>
    <w:rsid w:val="00F62F51"/>
    <w:rsid w:val="00F653A1"/>
    <w:rsid w:val="00F659E1"/>
    <w:rsid w:val="00F668FF"/>
    <w:rsid w:val="00F670F7"/>
    <w:rsid w:val="00F707C4"/>
    <w:rsid w:val="00F71842"/>
    <w:rsid w:val="00F71FAA"/>
    <w:rsid w:val="00F72442"/>
    <w:rsid w:val="00F72DA6"/>
    <w:rsid w:val="00F72EA5"/>
    <w:rsid w:val="00F73070"/>
    <w:rsid w:val="00F73385"/>
    <w:rsid w:val="00F73389"/>
    <w:rsid w:val="00F7445B"/>
    <w:rsid w:val="00F74F43"/>
    <w:rsid w:val="00F753DE"/>
    <w:rsid w:val="00F753F9"/>
    <w:rsid w:val="00F76076"/>
    <w:rsid w:val="00F7613D"/>
    <w:rsid w:val="00F7677E"/>
    <w:rsid w:val="00F76B02"/>
    <w:rsid w:val="00F76F3C"/>
    <w:rsid w:val="00F808C5"/>
    <w:rsid w:val="00F810A6"/>
    <w:rsid w:val="00F8114F"/>
    <w:rsid w:val="00F81D0E"/>
    <w:rsid w:val="00F81E1F"/>
    <w:rsid w:val="00F82E41"/>
    <w:rsid w:val="00F82EAE"/>
    <w:rsid w:val="00F832E1"/>
    <w:rsid w:val="00F84565"/>
    <w:rsid w:val="00F85369"/>
    <w:rsid w:val="00F858DD"/>
    <w:rsid w:val="00F86138"/>
    <w:rsid w:val="00F86364"/>
    <w:rsid w:val="00F876A3"/>
    <w:rsid w:val="00F878EF"/>
    <w:rsid w:val="00F87F8B"/>
    <w:rsid w:val="00F9039B"/>
    <w:rsid w:val="00F905CA"/>
    <w:rsid w:val="00F908EC"/>
    <w:rsid w:val="00F90FC0"/>
    <w:rsid w:val="00F9239A"/>
    <w:rsid w:val="00F93604"/>
    <w:rsid w:val="00F93870"/>
    <w:rsid w:val="00F93DC9"/>
    <w:rsid w:val="00F93F91"/>
    <w:rsid w:val="00F94111"/>
    <w:rsid w:val="00F94872"/>
    <w:rsid w:val="00F94E44"/>
    <w:rsid w:val="00F9547F"/>
    <w:rsid w:val="00F95BD2"/>
    <w:rsid w:val="00F95FAF"/>
    <w:rsid w:val="00F960FE"/>
    <w:rsid w:val="00F967E0"/>
    <w:rsid w:val="00F96A6A"/>
    <w:rsid w:val="00F96F78"/>
    <w:rsid w:val="00F97B7C"/>
    <w:rsid w:val="00F97C20"/>
    <w:rsid w:val="00FA02A8"/>
    <w:rsid w:val="00FA08AC"/>
    <w:rsid w:val="00FA156D"/>
    <w:rsid w:val="00FA3787"/>
    <w:rsid w:val="00FA43B6"/>
    <w:rsid w:val="00FA4C14"/>
    <w:rsid w:val="00FA5D63"/>
    <w:rsid w:val="00FA5D88"/>
    <w:rsid w:val="00FA6D0A"/>
    <w:rsid w:val="00FA751A"/>
    <w:rsid w:val="00FA7AEE"/>
    <w:rsid w:val="00FB0152"/>
    <w:rsid w:val="00FB1482"/>
    <w:rsid w:val="00FB1A63"/>
    <w:rsid w:val="00FB206E"/>
    <w:rsid w:val="00FB2188"/>
    <w:rsid w:val="00FB25F0"/>
    <w:rsid w:val="00FB29A4"/>
    <w:rsid w:val="00FB2BB0"/>
    <w:rsid w:val="00FB33E4"/>
    <w:rsid w:val="00FB3676"/>
    <w:rsid w:val="00FB3858"/>
    <w:rsid w:val="00FB429C"/>
    <w:rsid w:val="00FB43C4"/>
    <w:rsid w:val="00FB5641"/>
    <w:rsid w:val="00FB6C2B"/>
    <w:rsid w:val="00FB7B3A"/>
    <w:rsid w:val="00FC11FE"/>
    <w:rsid w:val="00FC18E0"/>
    <w:rsid w:val="00FC19AE"/>
    <w:rsid w:val="00FC1E26"/>
    <w:rsid w:val="00FC20C3"/>
    <w:rsid w:val="00FC29BA"/>
    <w:rsid w:val="00FC2E3F"/>
    <w:rsid w:val="00FC32F1"/>
    <w:rsid w:val="00FC3AD3"/>
    <w:rsid w:val="00FC3B63"/>
    <w:rsid w:val="00FC3E02"/>
    <w:rsid w:val="00FC52C2"/>
    <w:rsid w:val="00FC5CFA"/>
    <w:rsid w:val="00FC64E4"/>
    <w:rsid w:val="00FC6F24"/>
    <w:rsid w:val="00FC7789"/>
    <w:rsid w:val="00FC7C2A"/>
    <w:rsid w:val="00FD0031"/>
    <w:rsid w:val="00FD0E81"/>
    <w:rsid w:val="00FD147A"/>
    <w:rsid w:val="00FD24F1"/>
    <w:rsid w:val="00FD33DE"/>
    <w:rsid w:val="00FD4750"/>
    <w:rsid w:val="00FD510C"/>
    <w:rsid w:val="00FD554D"/>
    <w:rsid w:val="00FD5B24"/>
    <w:rsid w:val="00FD5ED8"/>
    <w:rsid w:val="00FD6E53"/>
    <w:rsid w:val="00FE0A6F"/>
    <w:rsid w:val="00FE1231"/>
    <w:rsid w:val="00FE1734"/>
    <w:rsid w:val="00FE2CFA"/>
    <w:rsid w:val="00FE30C5"/>
    <w:rsid w:val="00FE31E9"/>
    <w:rsid w:val="00FE362B"/>
    <w:rsid w:val="00FE37EF"/>
    <w:rsid w:val="00FE5833"/>
    <w:rsid w:val="00FE5C16"/>
    <w:rsid w:val="00FE78B5"/>
    <w:rsid w:val="00FF0D93"/>
    <w:rsid w:val="00FF1204"/>
    <w:rsid w:val="00FF1544"/>
    <w:rsid w:val="00FF1764"/>
    <w:rsid w:val="00FF291B"/>
    <w:rsid w:val="00FF322C"/>
    <w:rsid w:val="00FF32B1"/>
    <w:rsid w:val="00FF373C"/>
    <w:rsid w:val="00FF42CB"/>
    <w:rsid w:val="00FF4B61"/>
    <w:rsid w:val="00FF4C28"/>
    <w:rsid w:val="00FF4EC3"/>
    <w:rsid w:val="00FF5499"/>
    <w:rsid w:val="00FF5836"/>
    <w:rsid w:val="00FF5BCE"/>
    <w:rsid w:val="00FF5F15"/>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CBD04B"/>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0A6F"/>
    <w:pPr>
      <w:spacing w:before="240"/>
    </w:pPr>
    <w:rPr>
      <w:rFonts w:eastAsia="Times New Roman"/>
      <w:szCs w:val="24"/>
      <w:lang w:eastAsia="en-US"/>
    </w:rPr>
  </w:style>
  <w:style w:type="paragraph" w:styleId="Heading1">
    <w:name w:val="heading 1"/>
    <w:basedOn w:val="Normal"/>
    <w:next w:val="Normal"/>
    <w:qFormat/>
    <w:rsid w:val="00BA574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20" w:line="240" w:lineRule="atLeast"/>
      <w:jc w:val="both"/>
      <w:outlineLvl w:val="0"/>
    </w:pPr>
    <w:rPr>
      <w:rFonts w:ascii="Arial" w:eastAsia="MS Mincho" w:hAnsi="Arial"/>
      <w:b/>
      <w:color w:val="000000"/>
      <w:sz w:val="28"/>
      <w:szCs w:val="18"/>
      <w:lang w:eastAsia="ja-JP"/>
    </w:rPr>
  </w:style>
  <w:style w:type="paragraph" w:styleId="Heading2">
    <w:name w:val="heading 2"/>
    <w:basedOn w:val="Normal"/>
    <w:next w:val="Normal"/>
    <w:qFormat/>
    <w:rsid w:val="00654B3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80" w:line="240" w:lineRule="atLeast"/>
      <w:jc w:val="both"/>
      <w:outlineLvl w:val="1"/>
    </w:pPr>
    <w:rPr>
      <w:rFonts w:ascii="Arial" w:eastAsia="MS Mincho" w:hAnsi="Arial"/>
      <w:b/>
      <w:color w:val="000000"/>
      <w:sz w:val="28"/>
      <w:szCs w:val="20"/>
      <w:u w:val="single"/>
      <w:lang w:eastAsia="ja-JP"/>
    </w:rPr>
  </w:style>
  <w:style w:type="paragraph" w:styleId="Heading3">
    <w:name w:val="heading 3"/>
    <w:basedOn w:val="Normal"/>
    <w:next w:val="Normal"/>
    <w:qFormat/>
    <w:rsid w:val="0084571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outlineLvl w:val="2"/>
    </w:pPr>
    <w:rPr>
      <w:rFonts w:ascii="Arial" w:eastAsia="MS Mincho" w:hAnsi="Arial"/>
      <w:b/>
      <w:color w:val="000000"/>
      <w:sz w:val="22"/>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color w:val="000000"/>
      <w:szCs w:val="20"/>
      <w:lang w:eastAsia="ja-JP"/>
    </w:rPr>
  </w:style>
  <w:style w:type="paragraph" w:styleId="Header">
    <w:name w:val="header"/>
    <w:basedOn w:val="Normal"/>
    <w:rsid w:val="00654B3B"/>
    <w:pPr>
      <w:pBdr>
        <w:bottom w:val="single" w:sz="6" w:space="2"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b/>
      <w:color w:val="000000"/>
      <w:sz w:val="28"/>
      <w:szCs w:val="20"/>
      <w:lang w:eastAsia="ja-JP"/>
    </w:rPr>
  </w:style>
  <w:style w:type="paragraph" w:customStyle="1" w:styleId="T1">
    <w:name w:val="T1"/>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center"/>
    </w:pPr>
    <w:rPr>
      <w:rFonts w:eastAsia="MS Mincho"/>
      <w:b/>
      <w:color w:val="000000"/>
      <w:sz w:val="28"/>
      <w:szCs w:val="20"/>
      <w:lang w:eastAsia="ja-JP"/>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720" w:hanging="720"/>
      <w:jc w:val="both"/>
    </w:pPr>
    <w:rPr>
      <w:rFonts w:eastAsia="MS Mincho"/>
      <w:color w:val="000000"/>
      <w:szCs w:val="20"/>
      <w:lang w:eastAsia="ja-JP"/>
    </w:r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400" w:after="200" w:line="240" w:lineRule="atLeast"/>
      <w:jc w:val="center"/>
    </w:pPr>
    <w:rPr>
      <w:rFonts w:ascii="Arial" w:eastAsia="MS Mincho" w:hAnsi="Arial" w:cs="Arial"/>
      <w:b/>
      <w:color w:val="000000"/>
      <w:szCs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tLeast"/>
      <w:ind w:left="360" w:hanging="360"/>
      <w:jc w:val="both"/>
      <w:outlineLvl w:val="3"/>
    </w:pPr>
    <w:rPr>
      <w:rFonts w:ascii="Arial" w:eastAsia="MS Mincho" w:hAnsi="Arial"/>
      <w:b/>
      <w:noProof/>
      <w:snapToGrid w:val="0"/>
      <w:color w:val="000000"/>
      <w:szCs w:val="20"/>
      <w:lang w:eastAsia="ja-JP"/>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Tahoma" w:eastAsia="MS Mincho" w:hAnsi="Tahoma"/>
      <w:color w:val="000000"/>
      <w:sz w:val="16"/>
      <w:szCs w:val="16"/>
      <w:lang w:eastAsia="ja-JP"/>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76" w:lineRule="auto"/>
      <w:jc w:val="both"/>
    </w:pPr>
    <w:rPr>
      <w:rFonts w:ascii="Calibri" w:eastAsia="MS Mincho" w:hAnsi="Calibri"/>
      <w:color w:val="000000"/>
      <w:szCs w:val="22"/>
      <w:lang w:eastAsia="ja-JP"/>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40" w:lineRule="atLeast"/>
      <w:jc w:val="both"/>
    </w:pPr>
    <w:rPr>
      <w:rFonts w:ascii="Calibri" w:eastAsia="MS Mincho" w:hAnsi="Calibri"/>
      <w:color w:val="000000"/>
      <w:szCs w:val="20"/>
      <w:lang w:eastAsia="ja-JP"/>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00" w:beforeAutospacing="1" w:after="100" w:afterAutospacing="1" w:line="240" w:lineRule="atLeast"/>
      <w:jc w:val="both"/>
    </w:pPr>
    <w:rPr>
      <w:rFonts w:eastAsia="MS Mincho"/>
      <w:color w:val="000000"/>
      <w:lang w:eastAsia="ja-JP"/>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98">
    <w:name w:val="SP.3.217198"/>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44">
    <w:name w:val="SP.3.217144"/>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142">
    <w:name w:val="SP.3.172142"/>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088">
    <w:name w:val="SP.3.172088"/>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9">
    <w:name w:val="SP.3.278539"/>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38">
    <w:name w:val="SP.3.278638"/>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84">
    <w:name w:val="SP.3.278584"/>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0">
    <w:name w:val="SP.3.278530"/>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16">
    <w:name w:val="SP.3.278616"/>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Chars="400" w:left="800"/>
      <w:jc w:val="both"/>
    </w:pPr>
    <w:rPr>
      <w:rFonts w:eastAsia="MS Mincho"/>
      <w:color w:val="000000"/>
      <w:szCs w:val="20"/>
      <w:lang w:eastAsia="ja-JP"/>
    </w:rPr>
  </w:style>
  <w:style w:type="paragraph" w:customStyle="1" w:styleId="SP990150">
    <w:name w:val="SP.9.90150"/>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9">
    <w:name w:val="SP.9.90119"/>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6">
    <w:name w:val="SP.9.90116"/>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43">
    <w:name w:val="SP.10.270343"/>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76">
    <w:name w:val="SP.10.270376"/>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24">
    <w:name w:val="SP.11.208924"/>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01">
    <w:name w:val="SP.11.208901"/>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22">
    <w:name w:val="SP.9.90122"/>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EA0BF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center"/>
    </w:pPr>
    <w:rPr>
      <w:rFonts w:ascii="Arial" w:eastAsia="MS Mincho" w:hAnsi="Arial" w:cs="Arial"/>
      <w:b/>
      <w:bCs/>
      <w:color w:val="000000"/>
      <w:szCs w:val="20"/>
      <w:lang w:eastAsia="ja-JP"/>
    </w:rPr>
  </w:style>
  <w:style w:type="character" w:customStyle="1" w:styleId="UnresolvedMention1">
    <w:name w:val="Unresolved Mention1"/>
    <w:basedOn w:val="DefaultParagraphFont"/>
    <w:uiPriority w:val="99"/>
    <w:semiHidden/>
    <w:unhideWhenUsed/>
    <w:rsid w:val="005A62F8"/>
    <w:rPr>
      <w:color w:val="605E5C"/>
      <w:shd w:val="clear" w:color="auto" w:fill="E1DFDD"/>
    </w:rPr>
  </w:style>
  <w:style w:type="character" w:customStyle="1" w:styleId="fontstyle01">
    <w:name w:val="fontstyle01"/>
    <w:basedOn w:val="DefaultParagraphFont"/>
    <w:rsid w:val="007E6247"/>
    <w:rPr>
      <w:rFonts w:ascii="Arial-BoldMT" w:hAnsi="Arial-BoldMT" w:hint="default"/>
      <w:b/>
      <w:bCs/>
      <w:i w:val="0"/>
      <w:iCs w:val="0"/>
      <w:color w:val="000000"/>
      <w:sz w:val="20"/>
      <w:szCs w:val="20"/>
    </w:rPr>
  </w:style>
  <w:style w:type="paragraph" w:customStyle="1" w:styleId="AI">
    <w:name w:val="AI"/>
    <w:aliases w:val="Annex"/>
    <w:next w:val="Normal"/>
    <w:uiPriority w:val="99"/>
    <w:rsid w:val="00076932"/>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en-US"/>
    </w:rPr>
  </w:style>
  <w:style w:type="paragraph" w:customStyle="1" w:styleId="SP10290946">
    <w:name w:val="SP.10.290946"/>
    <w:basedOn w:val="Default"/>
    <w:next w:val="Default"/>
    <w:uiPriority w:val="99"/>
    <w:rsid w:val="00BD7787"/>
    <w:rPr>
      <w:color w:val="auto"/>
    </w:rPr>
  </w:style>
  <w:style w:type="paragraph" w:customStyle="1" w:styleId="SP10291115">
    <w:name w:val="SP.10.291115"/>
    <w:basedOn w:val="Default"/>
    <w:next w:val="Default"/>
    <w:uiPriority w:val="99"/>
    <w:rsid w:val="00BD7787"/>
    <w:rPr>
      <w:color w:val="auto"/>
    </w:rPr>
  </w:style>
  <w:style w:type="paragraph" w:customStyle="1" w:styleId="SP10291093">
    <w:name w:val="SP.10.291093"/>
    <w:basedOn w:val="Default"/>
    <w:next w:val="Default"/>
    <w:uiPriority w:val="99"/>
    <w:rsid w:val="00BD7787"/>
    <w:rPr>
      <w:color w:val="auto"/>
    </w:rPr>
  </w:style>
  <w:style w:type="paragraph" w:customStyle="1" w:styleId="SP10291087">
    <w:name w:val="SP.10.291087"/>
    <w:basedOn w:val="Default"/>
    <w:next w:val="Default"/>
    <w:uiPriority w:val="99"/>
    <w:rsid w:val="00BD7787"/>
    <w:rPr>
      <w:color w:val="auto"/>
    </w:rPr>
  </w:style>
  <w:style w:type="character" w:customStyle="1" w:styleId="SC10319496">
    <w:name w:val="SC.10.319496"/>
    <w:uiPriority w:val="99"/>
    <w:rsid w:val="00BD7787"/>
    <w:rPr>
      <w:color w:val="000000"/>
      <w:sz w:val="18"/>
      <w:szCs w:val="18"/>
    </w:rPr>
  </w:style>
  <w:style w:type="paragraph" w:customStyle="1" w:styleId="SP10290908">
    <w:name w:val="SP.10.290908"/>
    <w:basedOn w:val="Default"/>
    <w:next w:val="Default"/>
    <w:uiPriority w:val="99"/>
    <w:rsid w:val="00491720"/>
    <w:rPr>
      <w:color w:val="auto"/>
    </w:rPr>
  </w:style>
  <w:style w:type="character" w:customStyle="1" w:styleId="SC10319501">
    <w:name w:val="SC.10.319501"/>
    <w:uiPriority w:val="99"/>
    <w:rsid w:val="00A3076B"/>
    <w:rPr>
      <w:b/>
      <w:bCs/>
      <w:color w:val="000000"/>
      <w:sz w:val="20"/>
      <w:szCs w:val="20"/>
    </w:rPr>
  </w:style>
  <w:style w:type="character" w:customStyle="1" w:styleId="SC10319505">
    <w:name w:val="SC.10.319505"/>
    <w:uiPriority w:val="99"/>
    <w:rsid w:val="00A3076B"/>
    <w:rPr>
      <w:rFonts w:ascii="Times New Roman" w:hAnsi="Times New Roman" w:cs="Times New Roman"/>
      <w:b/>
      <w:bCs/>
      <w:i/>
      <w:iCs/>
      <w:color w:val="000000"/>
      <w:sz w:val="22"/>
      <w:szCs w:val="22"/>
    </w:rPr>
  </w:style>
  <w:style w:type="paragraph" w:customStyle="1" w:styleId="SP10290954">
    <w:name w:val="SP.10.290954"/>
    <w:basedOn w:val="Default"/>
    <w:next w:val="Default"/>
    <w:uiPriority w:val="99"/>
    <w:rsid w:val="00165F70"/>
    <w:rPr>
      <w:color w:val="auto"/>
    </w:rPr>
  </w:style>
  <w:style w:type="paragraph" w:customStyle="1" w:styleId="BodyText1">
    <w:name w:val="Body Text1"/>
    <w:basedOn w:val="Normal"/>
    <w:next w:val="BodyText"/>
    <w:link w:val="BodyTextChar"/>
    <w:semiHidden/>
    <w:unhideWhenUsed/>
    <w:rsid w:val="00F45A9F"/>
    <w:pPr>
      <w:spacing w:after="120"/>
    </w:pPr>
    <w:rPr>
      <w:rFonts w:eastAsia="Malgun Gothic"/>
      <w:sz w:val="22"/>
      <w:lang w:val="en-GB" w:eastAsia="ko-KR"/>
    </w:rPr>
  </w:style>
  <w:style w:type="character" w:customStyle="1" w:styleId="BodyTextChar">
    <w:name w:val="Body Text Char"/>
    <w:basedOn w:val="DefaultParagraphFont"/>
    <w:link w:val="BodyText1"/>
    <w:semiHidden/>
    <w:rsid w:val="00F45A9F"/>
    <w:rPr>
      <w:sz w:val="22"/>
      <w:lang w:val="en-GB"/>
    </w:rPr>
  </w:style>
  <w:style w:type="paragraph" w:styleId="BodyText">
    <w:name w:val="Body Text"/>
    <w:basedOn w:val="Normal"/>
    <w:link w:val="BodyTextChar1"/>
    <w:semiHidden/>
    <w:unhideWhenUsed/>
    <w:rsid w:val="00F45A9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both"/>
    </w:pPr>
    <w:rPr>
      <w:rFonts w:eastAsia="MS Mincho"/>
      <w:color w:val="000000"/>
      <w:szCs w:val="20"/>
      <w:lang w:eastAsia="ja-JP"/>
    </w:rPr>
  </w:style>
  <w:style w:type="character" w:customStyle="1" w:styleId="BodyTextChar1">
    <w:name w:val="Body Text Char1"/>
    <w:basedOn w:val="DefaultParagraphFont"/>
    <w:link w:val="BodyText"/>
    <w:semiHidden/>
    <w:rsid w:val="00F45A9F"/>
    <w:rPr>
      <w:rFonts w:eastAsia="MS Mincho"/>
      <w:color w:val="000000"/>
      <w:lang w:eastAsia="ja-JP"/>
    </w:rPr>
  </w:style>
  <w:style w:type="paragraph" w:customStyle="1" w:styleId="TableParagraph">
    <w:name w:val="Table Paragraph"/>
    <w:basedOn w:val="Normal"/>
    <w:uiPriority w:val="1"/>
    <w:qFormat/>
    <w:rsid w:val="00524895"/>
    <w:pPr>
      <w:widowControl w:val="0"/>
      <w:autoSpaceDE w:val="0"/>
      <w:autoSpaceDN w:val="0"/>
      <w:adjustRightInd w:val="0"/>
      <w:ind w:left="129"/>
    </w:pPr>
    <w:rPr>
      <w:rFonts w:eastAsiaTheme="minorEastAsia"/>
      <w:u w:val="single"/>
    </w:rPr>
  </w:style>
  <w:style w:type="character" w:styleId="Emphasis">
    <w:name w:val="Emphasis"/>
    <w:aliases w:val="Editor"/>
    <w:qFormat/>
    <w:rsid w:val="00A7058C"/>
    <w:rPr>
      <w:rFonts w:ascii="Times New Roman" w:hAnsi="Times New Roman"/>
      <w:b/>
      <w:bCs/>
      <w:i/>
      <w:iCs/>
      <w:sz w:val="22"/>
      <w:bdr w:val="none" w:sz="0" w:space="0" w:color="auto"/>
      <w:shd w:val="solid" w:color="FFFF00" w:fill="FFFF00"/>
      <w:lang w:eastAsia="ko-KR"/>
    </w:rPr>
  </w:style>
  <w:style w:type="character" w:styleId="FollowedHyperlink">
    <w:name w:val="FollowedHyperlink"/>
    <w:basedOn w:val="DefaultParagraphFont"/>
    <w:semiHidden/>
    <w:unhideWhenUsed/>
    <w:rsid w:val="00920ADF"/>
    <w:rPr>
      <w:color w:val="800080" w:themeColor="followedHyperlink"/>
      <w:u w:val="single"/>
    </w:rPr>
  </w:style>
  <w:style w:type="character" w:customStyle="1" w:styleId="apple-converted-space">
    <w:name w:val="apple-converted-space"/>
    <w:basedOn w:val="DefaultParagraphFont"/>
    <w:rsid w:val="00BC732A"/>
  </w:style>
  <w:style w:type="character" w:styleId="UnresolvedMention">
    <w:name w:val="Unresolved Mention"/>
    <w:basedOn w:val="DefaultParagraphFont"/>
    <w:uiPriority w:val="99"/>
    <w:semiHidden/>
    <w:unhideWhenUsed/>
    <w:rsid w:val="00BB60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67963276">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793895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199440278">
      <w:bodyDiv w:val="1"/>
      <w:marLeft w:val="0"/>
      <w:marRight w:val="0"/>
      <w:marTop w:val="0"/>
      <w:marBottom w:val="0"/>
      <w:divBdr>
        <w:top w:val="none" w:sz="0" w:space="0" w:color="auto"/>
        <w:left w:val="none" w:sz="0" w:space="0" w:color="auto"/>
        <w:bottom w:val="none" w:sz="0" w:space="0" w:color="auto"/>
        <w:right w:val="none" w:sz="0" w:space="0" w:color="auto"/>
      </w:divBdr>
      <w:divsChild>
        <w:div w:id="650671499">
          <w:marLeft w:val="0"/>
          <w:marRight w:val="0"/>
          <w:marTop w:val="0"/>
          <w:marBottom w:val="0"/>
          <w:divBdr>
            <w:top w:val="none" w:sz="0" w:space="0" w:color="auto"/>
            <w:left w:val="none" w:sz="0" w:space="0" w:color="auto"/>
            <w:bottom w:val="none" w:sz="0" w:space="0" w:color="auto"/>
            <w:right w:val="none" w:sz="0" w:space="0" w:color="auto"/>
          </w:divBdr>
          <w:divsChild>
            <w:div w:id="551891592">
              <w:marLeft w:val="0"/>
              <w:marRight w:val="0"/>
              <w:marTop w:val="0"/>
              <w:marBottom w:val="0"/>
              <w:divBdr>
                <w:top w:val="none" w:sz="0" w:space="0" w:color="auto"/>
                <w:left w:val="none" w:sz="0" w:space="0" w:color="auto"/>
                <w:bottom w:val="none" w:sz="0" w:space="0" w:color="auto"/>
                <w:right w:val="none" w:sz="0" w:space="0" w:color="auto"/>
              </w:divBdr>
              <w:divsChild>
                <w:div w:id="211085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593127">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1084397">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7931138">
      <w:bodyDiv w:val="1"/>
      <w:marLeft w:val="0"/>
      <w:marRight w:val="0"/>
      <w:marTop w:val="0"/>
      <w:marBottom w:val="0"/>
      <w:divBdr>
        <w:top w:val="none" w:sz="0" w:space="0" w:color="auto"/>
        <w:left w:val="none" w:sz="0" w:space="0" w:color="auto"/>
        <w:bottom w:val="none" w:sz="0" w:space="0" w:color="auto"/>
        <w:right w:val="none" w:sz="0" w:space="0" w:color="auto"/>
      </w:divBdr>
      <w:divsChild>
        <w:div w:id="1908999843">
          <w:marLeft w:val="0"/>
          <w:marRight w:val="0"/>
          <w:marTop w:val="0"/>
          <w:marBottom w:val="0"/>
          <w:divBdr>
            <w:top w:val="none" w:sz="0" w:space="0" w:color="auto"/>
            <w:left w:val="none" w:sz="0" w:space="0" w:color="auto"/>
            <w:bottom w:val="none" w:sz="0" w:space="0" w:color="auto"/>
            <w:right w:val="none" w:sz="0" w:space="0" w:color="auto"/>
          </w:divBdr>
          <w:divsChild>
            <w:div w:id="1361662688">
              <w:marLeft w:val="0"/>
              <w:marRight w:val="0"/>
              <w:marTop w:val="0"/>
              <w:marBottom w:val="0"/>
              <w:divBdr>
                <w:top w:val="none" w:sz="0" w:space="0" w:color="auto"/>
                <w:left w:val="none" w:sz="0" w:space="0" w:color="auto"/>
                <w:bottom w:val="none" w:sz="0" w:space="0" w:color="auto"/>
                <w:right w:val="none" w:sz="0" w:space="0" w:color="auto"/>
              </w:divBdr>
              <w:divsChild>
                <w:div w:id="9687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1974274">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6446481">
      <w:bodyDiv w:val="1"/>
      <w:marLeft w:val="0"/>
      <w:marRight w:val="0"/>
      <w:marTop w:val="0"/>
      <w:marBottom w:val="0"/>
      <w:divBdr>
        <w:top w:val="none" w:sz="0" w:space="0" w:color="auto"/>
        <w:left w:val="none" w:sz="0" w:space="0" w:color="auto"/>
        <w:bottom w:val="none" w:sz="0" w:space="0" w:color="auto"/>
        <w:right w:val="none" w:sz="0" w:space="0" w:color="auto"/>
      </w:divBdr>
      <w:divsChild>
        <w:div w:id="1856143019">
          <w:marLeft w:val="0"/>
          <w:marRight w:val="0"/>
          <w:marTop w:val="0"/>
          <w:marBottom w:val="0"/>
          <w:divBdr>
            <w:top w:val="none" w:sz="0" w:space="0" w:color="auto"/>
            <w:left w:val="none" w:sz="0" w:space="0" w:color="auto"/>
            <w:bottom w:val="none" w:sz="0" w:space="0" w:color="auto"/>
            <w:right w:val="none" w:sz="0" w:space="0" w:color="auto"/>
          </w:divBdr>
          <w:divsChild>
            <w:div w:id="1269698434">
              <w:marLeft w:val="0"/>
              <w:marRight w:val="0"/>
              <w:marTop w:val="0"/>
              <w:marBottom w:val="0"/>
              <w:divBdr>
                <w:top w:val="none" w:sz="0" w:space="0" w:color="auto"/>
                <w:left w:val="none" w:sz="0" w:space="0" w:color="auto"/>
                <w:bottom w:val="none" w:sz="0" w:space="0" w:color="auto"/>
                <w:right w:val="none" w:sz="0" w:space="0" w:color="auto"/>
              </w:divBdr>
              <w:divsChild>
                <w:div w:id="1452825011">
                  <w:marLeft w:val="0"/>
                  <w:marRight w:val="0"/>
                  <w:marTop w:val="0"/>
                  <w:marBottom w:val="0"/>
                  <w:divBdr>
                    <w:top w:val="none" w:sz="0" w:space="0" w:color="auto"/>
                    <w:left w:val="none" w:sz="0" w:space="0" w:color="auto"/>
                    <w:bottom w:val="none" w:sz="0" w:space="0" w:color="auto"/>
                    <w:right w:val="none" w:sz="0" w:space="0" w:color="auto"/>
                  </w:divBdr>
                  <w:divsChild>
                    <w:div w:id="181957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5562647">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8017813">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7263131">
      <w:bodyDiv w:val="1"/>
      <w:marLeft w:val="0"/>
      <w:marRight w:val="0"/>
      <w:marTop w:val="0"/>
      <w:marBottom w:val="0"/>
      <w:divBdr>
        <w:top w:val="none" w:sz="0" w:space="0" w:color="auto"/>
        <w:left w:val="none" w:sz="0" w:space="0" w:color="auto"/>
        <w:bottom w:val="none" w:sz="0" w:space="0" w:color="auto"/>
        <w:right w:val="none" w:sz="0" w:space="0" w:color="auto"/>
      </w:divBdr>
      <w:divsChild>
        <w:div w:id="1107195606">
          <w:marLeft w:val="1166"/>
          <w:marRight w:val="0"/>
          <w:marTop w:val="96"/>
          <w:marBottom w:val="0"/>
          <w:divBdr>
            <w:top w:val="none" w:sz="0" w:space="0" w:color="auto"/>
            <w:left w:val="none" w:sz="0" w:space="0" w:color="auto"/>
            <w:bottom w:val="none" w:sz="0" w:space="0" w:color="auto"/>
            <w:right w:val="none" w:sz="0" w:space="0" w:color="auto"/>
          </w:divBdr>
        </w:div>
      </w:divsChild>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44373922">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4978520">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3231501">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2948751">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745673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8160184">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5442725">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5878289">
      <w:bodyDiv w:val="1"/>
      <w:marLeft w:val="0"/>
      <w:marRight w:val="0"/>
      <w:marTop w:val="0"/>
      <w:marBottom w:val="0"/>
      <w:divBdr>
        <w:top w:val="none" w:sz="0" w:space="0" w:color="auto"/>
        <w:left w:val="none" w:sz="0" w:space="0" w:color="auto"/>
        <w:bottom w:val="none" w:sz="0" w:space="0" w:color="auto"/>
        <w:right w:val="none" w:sz="0" w:space="0" w:color="auto"/>
      </w:divBdr>
    </w:div>
    <w:div w:id="1156920314">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5290002">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17282231">
      <w:bodyDiv w:val="1"/>
      <w:marLeft w:val="0"/>
      <w:marRight w:val="0"/>
      <w:marTop w:val="0"/>
      <w:marBottom w:val="0"/>
      <w:divBdr>
        <w:top w:val="none" w:sz="0" w:space="0" w:color="auto"/>
        <w:left w:val="none" w:sz="0" w:space="0" w:color="auto"/>
        <w:bottom w:val="none" w:sz="0" w:space="0" w:color="auto"/>
        <w:right w:val="none" w:sz="0" w:space="0" w:color="auto"/>
      </w:divBdr>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9072854">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3605654">
      <w:bodyDiv w:val="1"/>
      <w:marLeft w:val="0"/>
      <w:marRight w:val="0"/>
      <w:marTop w:val="0"/>
      <w:marBottom w:val="0"/>
      <w:divBdr>
        <w:top w:val="none" w:sz="0" w:space="0" w:color="auto"/>
        <w:left w:val="none" w:sz="0" w:space="0" w:color="auto"/>
        <w:bottom w:val="none" w:sz="0" w:space="0" w:color="auto"/>
        <w:right w:val="none" w:sz="0" w:space="0" w:color="auto"/>
      </w:divBdr>
      <w:divsChild>
        <w:div w:id="1497653290">
          <w:marLeft w:val="0"/>
          <w:marRight w:val="0"/>
          <w:marTop w:val="0"/>
          <w:marBottom w:val="0"/>
          <w:divBdr>
            <w:top w:val="none" w:sz="0" w:space="0" w:color="auto"/>
            <w:left w:val="none" w:sz="0" w:space="0" w:color="auto"/>
            <w:bottom w:val="none" w:sz="0" w:space="0" w:color="auto"/>
            <w:right w:val="none" w:sz="0" w:space="0" w:color="auto"/>
          </w:divBdr>
        </w:div>
      </w:divsChild>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946465">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3847581">
      <w:bodyDiv w:val="1"/>
      <w:marLeft w:val="0"/>
      <w:marRight w:val="0"/>
      <w:marTop w:val="0"/>
      <w:marBottom w:val="0"/>
      <w:divBdr>
        <w:top w:val="none" w:sz="0" w:space="0" w:color="auto"/>
        <w:left w:val="none" w:sz="0" w:space="0" w:color="auto"/>
        <w:bottom w:val="none" w:sz="0" w:space="0" w:color="auto"/>
        <w:right w:val="none" w:sz="0" w:space="0" w:color="auto"/>
      </w:divBdr>
    </w:div>
    <w:div w:id="1394348824">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18870561">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38857025">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58973113">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4799503">
      <w:bodyDiv w:val="1"/>
      <w:marLeft w:val="0"/>
      <w:marRight w:val="0"/>
      <w:marTop w:val="0"/>
      <w:marBottom w:val="0"/>
      <w:divBdr>
        <w:top w:val="none" w:sz="0" w:space="0" w:color="auto"/>
        <w:left w:val="none" w:sz="0" w:space="0" w:color="auto"/>
        <w:bottom w:val="none" w:sz="0" w:space="0" w:color="auto"/>
        <w:right w:val="none" w:sz="0" w:space="0" w:color="auto"/>
      </w:divBdr>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0649819">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3877202">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2853185">
      <w:bodyDiv w:val="1"/>
      <w:marLeft w:val="0"/>
      <w:marRight w:val="0"/>
      <w:marTop w:val="0"/>
      <w:marBottom w:val="0"/>
      <w:divBdr>
        <w:top w:val="none" w:sz="0" w:space="0" w:color="auto"/>
        <w:left w:val="none" w:sz="0" w:space="0" w:color="auto"/>
        <w:bottom w:val="none" w:sz="0" w:space="0" w:color="auto"/>
        <w:right w:val="none" w:sz="0" w:space="0" w:color="auto"/>
      </w:divBdr>
      <w:divsChild>
        <w:div w:id="732853729">
          <w:marLeft w:val="0"/>
          <w:marRight w:val="0"/>
          <w:marTop w:val="0"/>
          <w:marBottom w:val="0"/>
          <w:divBdr>
            <w:top w:val="none" w:sz="0" w:space="0" w:color="auto"/>
            <w:left w:val="none" w:sz="0" w:space="0" w:color="auto"/>
            <w:bottom w:val="none" w:sz="0" w:space="0" w:color="auto"/>
            <w:right w:val="none" w:sz="0" w:space="0" w:color="auto"/>
          </w:divBdr>
        </w:div>
      </w:divsChild>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69864641">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2031379">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29646292">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7948282">
      <w:bodyDiv w:val="1"/>
      <w:marLeft w:val="0"/>
      <w:marRight w:val="0"/>
      <w:marTop w:val="0"/>
      <w:marBottom w:val="0"/>
      <w:divBdr>
        <w:top w:val="none" w:sz="0" w:space="0" w:color="auto"/>
        <w:left w:val="none" w:sz="0" w:space="0" w:color="auto"/>
        <w:bottom w:val="none" w:sz="0" w:space="0" w:color="auto"/>
        <w:right w:val="none" w:sz="0" w:space="0" w:color="auto"/>
      </w:divBdr>
      <w:divsChild>
        <w:div w:id="1719743528">
          <w:marLeft w:val="0"/>
          <w:marRight w:val="0"/>
          <w:marTop w:val="0"/>
          <w:marBottom w:val="0"/>
          <w:divBdr>
            <w:top w:val="none" w:sz="0" w:space="0" w:color="auto"/>
            <w:left w:val="none" w:sz="0" w:space="0" w:color="auto"/>
            <w:bottom w:val="none" w:sz="0" w:space="0" w:color="auto"/>
            <w:right w:val="none" w:sz="0" w:space="0" w:color="auto"/>
          </w:divBdr>
        </w:div>
      </w:divsChild>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13168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2791889">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7596607">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1118546">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7247758">
      <w:bodyDiv w:val="1"/>
      <w:marLeft w:val="0"/>
      <w:marRight w:val="0"/>
      <w:marTop w:val="0"/>
      <w:marBottom w:val="0"/>
      <w:divBdr>
        <w:top w:val="none" w:sz="0" w:space="0" w:color="auto"/>
        <w:left w:val="none" w:sz="0" w:space="0" w:color="auto"/>
        <w:bottom w:val="none" w:sz="0" w:space="0" w:color="auto"/>
        <w:right w:val="none" w:sz="0" w:space="0" w:color="auto"/>
      </w:divBdr>
      <w:divsChild>
        <w:div w:id="1145125021">
          <w:marLeft w:val="0"/>
          <w:marRight w:val="0"/>
          <w:marTop w:val="0"/>
          <w:marBottom w:val="0"/>
          <w:divBdr>
            <w:top w:val="none" w:sz="0" w:space="0" w:color="auto"/>
            <w:left w:val="none" w:sz="0" w:space="0" w:color="auto"/>
            <w:bottom w:val="none" w:sz="0" w:space="0" w:color="auto"/>
            <w:right w:val="none" w:sz="0" w:space="0" w:color="auto"/>
          </w:divBdr>
          <w:divsChild>
            <w:div w:id="2101481038">
              <w:marLeft w:val="0"/>
              <w:marRight w:val="0"/>
              <w:marTop w:val="0"/>
              <w:marBottom w:val="0"/>
              <w:divBdr>
                <w:top w:val="none" w:sz="0" w:space="0" w:color="auto"/>
                <w:left w:val="none" w:sz="0" w:space="0" w:color="auto"/>
                <w:bottom w:val="none" w:sz="0" w:space="0" w:color="auto"/>
                <w:right w:val="none" w:sz="0" w:space="0" w:color="auto"/>
              </w:divBdr>
              <w:divsChild>
                <w:div w:id="4537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997924">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415883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38895390">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unyuhu07@gmail.com" TargetMode="External"/><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mailto:torab@ieee.org" TargetMode="External"/><Relationship Id="rId14"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166</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167</b:RefOrder>
  </b:Source>
  <b:Source>
    <b:Tag>19_1755r14</b:Tag>
    <b:SourceType>JournalArticle</b:SourceType>
    <b:Guid>{BCDF1890-267A-41B2-AAD1-C16872BDD77F}</b:Guid>
    <b:Author>
      <b:Author>
        <b:Corporate>TGbe</b:Corporate>
      </b:Author>
    </b:Author>
    <b:Title>Compendium of motions related to the contents of the TGbe specification framework document</b:Title>
    <b:JournalName>19/1755r14</b:JournalName>
    <b:Year>January 2021</b:Year>
    <b:RefOrder>23</b:RefOrder>
  </b:Source>
  <b:Source>
    <b:Tag>20_1046r10</b:Tag>
    <b:SourceType>JournalArticle</b:SourceType>
    <b:Guid>{2962B631-D077-459D-8DDF-2308F67A0D03}</b:Guid>
    <b:Author>
      <b:Author>
        <b:Corporate>Chunyu Hu (Facebook)</b:Corporate>
      </b:Author>
    </b:Author>
    <b:Title>Prioritized EDCA channel access - slot management</b:Title>
    <b:JournalName>20/1046r10</b:JournalName>
    <b:Year>December 2020</b:Year>
    <b:RefOrder>304</b:RefOrder>
  </b:Source>
  <b:Source>
    <b:Tag>19_1755r15</b:Tag>
    <b:SourceType>JournalArticle</b:SourceType>
    <b:Guid>{EAA6B32D-6E9F-4A24-BB4D-D649923C9984}</b:Guid>
    <b:Author>
      <b:Author>
        <b:Corporate>TGbe</b:Corporate>
      </b:Author>
    </b:Author>
    <b:Title>Compendium of motions related to the contents of the TGbe specification framework document </b:Title>
    <b:JournalName>19/1755r15</b:JournalName>
    <b:Year>January 2021</b:Year>
    <b:RefOrder>92</b:RefOrder>
  </b:Source>
  <b:Source>
    <b:Tag>20_1046r12</b:Tag>
    <b:SourceType>JournalArticle</b:SourceType>
    <b:Guid>{07EDE72C-139D-423D-8F0E-BB67B29EF58E}</b:Guid>
    <b:Author>
      <b:Author>
        <b:Corporate>Chunyu Hu (Facebook)</b:Corporate>
      </b:Author>
    </b:Author>
    <b:Title>Prioritized EDCA channel access - slot management</b:Title>
    <b:JournalName>20/1046r12</b:JournalName>
    <b:Year>January 2021</b:Year>
    <b:RefOrder>305</b:RefOrder>
  </b:Source>
</b:Sources>
</file>

<file path=customXml/itemProps1.xml><?xml version="1.0" encoding="utf-8"?>
<ds:datastoreItem xmlns:ds="http://schemas.openxmlformats.org/officeDocument/2006/customXml" ds:itemID="{D2E57228-6F1B-429C-9C69-611A794CE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5</Pages>
  <Words>1071</Words>
  <Characters>6109</Characters>
  <Application>Microsoft Office Word</Application>
  <DocSecurity>0</DocSecurity>
  <Lines>50</Lines>
  <Paragraphs>14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802.11-20/1395r0</vt:lpstr>
      <vt:lpstr>doc.: IEEE 802.11-20/1395r0</vt:lpstr>
    </vt:vector>
  </TitlesOfParts>
  <Manager/>
  <Company/>
  <LinksUpToDate>false</LinksUpToDate>
  <CharactersWithSpaces>7166</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802.11-20/1395r0</dc:title>
  <dc:subject>Submission</dc:subject>
  <dc:creator>Matthew Fischer (Broadcom)</dc:creator>
  <cp:keywords>September 2020</cp:keywords>
  <dc:description/>
  <cp:lastModifiedBy>Payam Torab</cp:lastModifiedBy>
  <cp:revision>9</cp:revision>
  <cp:lastPrinted>2010-05-04T03:47:00Z</cp:lastPrinted>
  <dcterms:created xsi:type="dcterms:W3CDTF">2021-04-17T01:10:00Z</dcterms:created>
  <dcterms:modified xsi:type="dcterms:W3CDTF">2021-04-22T02:26:00Z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